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01070C"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bookmarkStart w:id="0" w:name="_Hlk45786231"/>
    </w:p>
    <w:p w14:paraId="6C781E9D" w14:textId="77777777" w:rsidR="00AE33B8" w:rsidRPr="006B2508" w:rsidRDefault="00AE33B8" w:rsidP="005410A3">
      <w:pPr>
        <w:keepNext/>
        <w:keepLines/>
        <w:spacing w:after="0" w:line="240" w:lineRule="auto"/>
        <w:jc w:val="center"/>
        <w:rPr>
          <w:rFonts w:ascii="Garamond" w:eastAsia="Times New Roman" w:hAnsi="Garamond" w:cs="Times New Roman"/>
          <w:sz w:val="20"/>
          <w:szCs w:val="20"/>
        </w:rPr>
      </w:pPr>
    </w:p>
    <w:p w14:paraId="573B6345" w14:textId="77777777" w:rsidR="00AE33B8" w:rsidRPr="006B2508" w:rsidRDefault="00AE33B8" w:rsidP="005410A3">
      <w:pPr>
        <w:keepNext/>
        <w:keepLines/>
        <w:spacing w:after="0" w:line="240" w:lineRule="auto"/>
        <w:jc w:val="center"/>
        <w:rPr>
          <w:rFonts w:ascii="Garamond" w:eastAsia="Times New Roman" w:hAnsi="Garamond" w:cs="Times New Roman"/>
          <w:sz w:val="20"/>
          <w:szCs w:val="20"/>
        </w:rPr>
      </w:pPr>
    </w:p>
    <w:p w14:paraId="1C5C402F" w14:textId="77777777" w:rsidR="00AE33B8" w:rsidRPr="006B2508" w:rsidRDefault="00AE33B8" w:rsidP="005410A3">
      <w:pPr>
        <w:keepNext/>
        <w:keepLines/>
        <w:spacing w:after="0" w:line="240" w:lineRule="auto"/>
        <w:jc w:val="center"/>
        <w:rPr>
          <w:rFonts w:ascii="Garamond" w:eastAsia="Times New Roman" w:hAnsi="Garamond" w:cs="Times New Roman"/>
          <w:sz w:val="20"/>
          <w:szCs w:val="20"/>
        </w:rPr>
      </w:pPr>
    </w:p>
    <w:p w14:paraId="1A17170E" w14:textId="77777777" w:rsidR="00AE33B8" w:rsidRPr="006B2508" w:rsidRDefault="00AE33B8" w:rsidP="005410A3">
      <w:pPr>
        <w:keepNext/>
        <w:keepLines/>
        <w:spacing w:after="0" w:line="240" w:lineRule="auto"/>
        <w:jc w:val="center"/>
        <w:rPr>
          <w:rFonts w:ascii="Garamond" w:eastAsia="Times New Roman" w:hAnsi="Garamond" w:cs="Times New Roman"/>
          <w:sz w:val="20"/>
          <w:szCs w:val="20"/>
        </w:rPr>
      </w:pPr>
    </w:p>
    <w:p w14:paraId="02DC2E9C" w14:textId="77777777" w:rsidR="00AE33B8" w:rsidRPr="006B2508" w:rsidRDefault="00AE33B8" w:rsidP="005410A3">
      <w:pPr>
        <w:keepNext/>
        <w:keepLines/>
        <w:spacing w:after="0" w:line="240" w:lineRule="auto"/>
        <w:jc w:val="center"/>
        <w:rPr>
          <w:rFonts w:ascii="Garamond" w:eastAsia="Times New Roman" w:hAnsi="Garamond" w:cs="Times New Roman"/>
          <w:sz w:val="20"/>
          <w:szCs w:val="20"/>
        </w:rPr>
      </w:pPr>
    </w:p>
    <w:p w14:paraId="702FCEA9" w14:textId="77777777" w:rsidR="00AE33B8" w:rsidRPr="006B2508" w:rsidRDefault="00AE33B8" w:rsidP="005410A3">
      <w:pPr>
        <w:keepNext/>
        <w:keepLines/>
        <w:spacing w:after="0" w:line="240" w:lineRule="auto"/>
        <w:jc w:val="center"/>
        <w:rPr>
          <w:rFonts w:ascii="Garamond" w:eastAsia="Times New Roman" w:hAnsi="Garamond" w:cs="Times New Roman"/>
          <w:sz w:val="20"/>
          <w:szCs w:val="20"/>
        </w:rPr>
      </w:pPr>
    </w:p>
    <w:p w14:paraId="75180B79" w14:textId="77777777" w:rsidR="00AE33B8" w:rsidRPr="006B2508" w:rsidRDefault="00AE33B8" w:rsidP="005410A3">
      <w:pPr>
        <w:keepNext/>
        <w:keepLines/>
        <w:spacing w:after="0" w:line="240" w:lineRule="auto"/>
        <w:jc w:val="center"/>
        <w:rPr>
          <w:rFonts w:ascii="Garamond" w:eastAsia="Times New Roman" w:hAnsi="Garamond" w:cs="Times New Roman"/>
          <w:sz w:val="20"/>
          <w:szCs w:val="20"/>
        </w:rPr>
      </w:pPr>
    </w:p>
    <w:p w14:paraId="367D1852" w14:textId="77777777" w:rsidR="00556483" w:rsidRPr="006B2508" w:rsidRDefault="00556483" w:rsidP="005410A3">
      <w:pPr>
        <w:keepNext/>
        <w:keepLines/>
        <w:spacing w:after="0" w:line="240" w:lineRule="auto"/>
        <w:jc w:val="center"/>
        <w:rPr>
          <w:rFonts w:ascii="Garamond" w:eastAsia="Times New Roman" w:hAnsi="Garamond" w:cs="Times New Roman"/>
          <w:sz w:val="20"/>
          <w:szCs w:val="20"/>
        </w:rPr>
      </w:pPr>
    </w:p>
    <w:p w14:paraId="781AC2E6" w14:textId="77777777" w:rsidR="00556483" w:rsidRPr="006B2508" w:rsidRDefault="00556483" w:rsidP="005410A3">
      <w:pPr>
        <w:keepNext/>
        <w:keepLines/>
        <w:spacing w:after="0" w:line="240" w:lineRule="auto"/>
        <w:jc w:val="center"/>
        <w:rPr>
          <w:rFonts w:ascii="Garamond" w:eastAsia="Times New Roman" w:hAnsi="Garamond" w:cs="Times New Roman"/>
          <w:sz w:val="20"/>
          <w:szCs w:val="20"/>
        </w:rPr>
      </w:pPr>
    </w:p>
    <w:p w14:paraId="35B3EBD7" w14:textId="77777777" w:rsidR="00556483" w:rsidRPr="006B2508" w:rsidRDefault="00556483" w:rsidP="005410A3">
      <w:pPr>
        <w:keepNext/>
        <w:keepLines/>
        <w:spacing w:after="0" w:line="240" w:lineRule="auto"/>
        <w:jc w:val="center"/>
        <w:rPr>
          <w:rFonts w:ascii="Garamond" w:eastAsia="Times New Roman" w:hAnsi="Garamond" w:cs="Times New Roman"/>
          <w:sz w:val="20"/>
          <w:szCs w:val="20"/>
        </w:rPr>
      </w:pPr>
    </w:p>
    <w:p w14:paraId="526B5B5D" w14:textId="77777777" w:rsidR="00556483" w:rsidRPr="006B2508" w:rsidRDefault="00556483" w:rsidP="005410A3">
      <w:pPr>
        <w:keepNext/>
        <w:keepLines/>
        <w:spacing w:after="0" w:line="240" w:lineRule="auto"/>
        <w:jc w:val="center"/>
        <w:rPr>
          <w:rFonts w:ascii="Garamond" w:eastAsia="Times New Roman" w:hAnsi="Garamond" w:cs="Times New Roman"/>
          <w:sz w:val="20"/>
          <w:szCs w:val="20"/>
        </w:rPr>
      </w:pPr>
    </w:p>
    <w:p w14:paraId="7B9CEAD4" w14:textId="77777777" w:rsidR="00556483" w:rsidRPr="006B2508" w:rsidRDefault="00556483" w:rsidP="005410A3">
      <w:pPr>
        <w:keepNext/>
        <w:keepLines/>
        <w:spacing w:after="0" w:line="240" w:lineRule="auto"/>
        <w:jc w:val="center"/>
        <w:rPr>
          <w:rFonts w:ascii="Garamond" w:eastAsia="Times New Roman" w:hAnsi="Garamond" w:cs="Times New Roman"/>
          <w:sz w:val="20"/>
          <w:szCs w:val="20"/>
        </w:rPr>
      </w:pPr>
    </w:p>
    <w:p w14:paraId="4DE9C45F" w14:textId="77777777" w:rsidR="00556483" w:rsidRPr="006B2508" w:rsidRDefault="00556483" w:rsidP="005410A3">
      <w:pPr>
        <w:keepNext/>
        <w:keepLines/>
        <w:spacing w:after="0" w:line="240" w:lineRule="auto"/>
        <w:jc w:val="center"/>
        <w:rPr>
          <w:rFonts w:ascii="Garamond" w:eastAsia="Times New Roman" w:hAnsi="Garamond" w:cs="Times New Roman"/>
          <w:sz w:val="20"/>
          <w:szCs w:val="20"/>
        </w:rPr>
      </w:pPr>
    </w:p>
    <w:p w14:paraId="1C1F4602" w14:textId="77777777" w:rsidR="00556483" w:rsidRPr="006B2508" w:rsidRDefault="00556483" w:rsidP="005410A3">
      <w:pPr>
        <w:keepNext/>
        <w:keepLines/>
        <w:spacing w:after="0" w:line="240" w:lineRule="auto"/>
        <w:jc w:val="center"/>
        <w:rPr>
          <w:rFonts w:ascii="Garamond" w:eastAsia="Times New Roman" w:hAnsi="Garamond" w:cs="Times New Roman"/>
          <w:sz w:val="20"/>
          <w:szCs w:val="20"/>
        </w:rPr>
      </w:pPr>
    </w:p>
    <w:p w14:paraId="76CD77DD" w14:textId="77777777" w:rsidR="00556483" w:rsidRPr="006B2508" w:rsidRDefault="00556483" w:rsidP="005410A3">
      <w:pPr>
        <w:keepNext/>
        <w:keepLines/>
        <w:spacing w:after="0" w:line="240" w:lineRule="auto"/>
        <w:jc w:val="center"/>
        <w:rPr>
          <w:rFonts w:ascii="Garamond" w:eastAsia="Times New Roman" w:hAnsi="Garamond" w:cs="Times New Roman"/>
          <w:sz w:val="20"/>
          <w:szCs w:val="20"/>
        </w:rPr>
      </w:pPr>
    </w:p>
    <w:p w14:paraId="437C61E1" w14:textId="696F4F24" w:rsidR="006B4B49" w:rsidRPr="006B2508" w:rsidRDefault="006B4B49" w:rsidP="005410A3">
      <w:pPr>
        <w:keepNext/>
        <w:keepLines/>
        <w:spacing w:after="0" w:line="240" w:lineRule="auto"/>
        <w:jc w:val="center"/>
        <w:rPr>
          <w:rFonts w:ascii="Garamond" w:eastAsia="Times New Roman" w:hAnsi="Garamond" w:cs="Times New Roman"/>
          <w:b/>
          <w:sz w:val="20"/>
          <w:szCs w:val="20"/>
        </w:rPr>
      </w:pPr>
      <w:r w:rsidRPr="006B2508">
        <w:rPr>
          <w:rFonts w:ascii="Garamond" w:eastAsia="Times New Roman" w:hAnsi="Garamond" w:cs="Times New Roman"/>
          <w:b/>
          <w:sz w:val="20"/>
          <w:szCs w:val="20"/>
        </w:rPr>
        <w:t>Dopravný</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podnik</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Bratislava,</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akciová</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spoločnosť</w:t>
      </w:r>
    </w:p>
    <w:p w14:paraId="15C3D3AD" w14:textId="16E0D6D4" w:rsidR="006B4B49" w:rsidRPr="006B2508" w:rsidRDefault="006B4B49" w:rsidP="005410A3">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ako</w:t>
      </w:r>
      <w:r w:rsidR="00C9457F" w:rsidRPr="006B2508">
        <w:rPr>
          <w:rFonts w:ascii="Garamond" w:eastAsia="Times New Roman" w:hAnsi="Garamond" w:cs="Times New Roman"/>
          <w:sz w:val="20"/>
          <w:szCs w:val="20"/>
        </w:rPr>
        <w:t xml:space="preserve"> </w:t>
      </w:r>
      <w:r w:rsidR="002129F4">
        <w:rPr>
          <w:rFonts w:ascii="Garamond" w:eastAsia="Times New Roman" w:hAnsi="Garamond" w:cs="Times New Roman"/>
          <w:sz w:val="20"/>
          <w:szCs w:val="20"/>
        </w:rPr>
        <w:t>Kupujúci</w:t>
      </w:r>
    </w:p>
    <w:p w14:paraId="149C4CA5"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4B3523A4"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50A53247" w14:textId="04B063FB" w:rsidR="006B4B49" w:rsidRDefault="006B4B49" w:rsidP="005410A3">
      <w:pPr>
        <w:keepNext/>
        <w:keepLines/>
        <w:spacing w:after="0" w:line="240" w:lineRule="auto"/>
        <w:jc w:val="center"/>
        <w:rPr>
          <w:rFonts w:ascii="Garamond" w:eastAsia="Times New Roman" w:hAnsi="Garamond" w:cs="Times New Roman"/>
          <w:sz w:val="20"/>
          <w:szCs w:val="20"/>
        </w:rPr>
      </w:pPr>
    </w:p>
    <w:p w14:paraId="7DF84170" w14:textId="37F35ACD" w:rsidR="00D71BC8" w:rsidRDefault="00D71BC8" w:rsidP="005410A3">
      <w:pPr>
        <w:keepNext/>
        <w:keepLines/>
        <w:spacing w:after="0" w:line="240" w:lineRule="auto"/>
        <w:jc w:val="center"/>
        <w:rPr>
          <w:rFonts w:ascii="Garamond" w:eastAsia="Times New Roman" w:hAnsi="Garamond" w:cs="Times New Roman"/>
          <w:sz w:val="20"/>
          <w:szCs w:val="20"/>
        </w:rPr>
      </w:pPr>
    </w:p>
    <w:p w14:paraId="0DEF40B8" w14:textId="77777777" w:rsidR="00D71BC8" w:rsidRPr="006B2508" w:rsidRDefault="00D71BC8" w:rsidP="005410A3">
      <w:pPr>
        <w:keepNext/>
        <w:keepLines/>
        <w:spacing w:after="0" w:line="240" w:lineRule="auto"/>
        <w:jc w:val="center"/>
        <w:rPr>
          <w:rFonts w:ascii="Garamond" w:eastAsia="Times New Roman" w:hAnsi="Garamond" w:cs="Times New Roman"/>
          <w:sz w:val="20"/>
          <w:szCs w:val="20"/>
        </w:rPr>
      </w:pPr>
    </w:p>
    <w:p w14:paraId="6C86B69E"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w:t>
      </w:r>
    </w:p>
    <w:p w14:paraId="0718A9A9"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58317F5A" w14:textId="2E9288F2" w:rsidR="006B4B49" w:rsidRDefault="006B4B49" w:rsidP="005410A3">
      <w:pPr>
        <w:keepNext/>
        <w:keepLines/>
        <w:spacing w:after="0" w:line="240" w:lineRule="auto"/>
        <w:jc w:val="center"/>
        <w:rPr>
          <w:rFonts w:ascii="Garamond" w:eastAsia="Times New Roman" w:hAnsi="Garamond" w:cs="Times New Roman"/>
          <w:sz w:val="20"/>
          <w:szCs w:val="20"/>
        </w:rPr>
      </w:pPr>
    </w:p>
    <w:p w14:paraId="469C64EF" w14:textId="78D9076D" w:rsidR="00D71BC8" w:rsidRDefault="00D71BC8" w:rsidP="005410A3">
      <w:pPr>
        <w:keepNext/>
        <w:keepLines/>
        <w:spacing w:after="0" w:line="240" w:lineRule="auto"/>
        <w:jc w:val="center"/>
        <w:rPr>
          <w:rFonts w:ascii="Garamond" w:eastAsia="Times New Roman" w:hAnsi="Garamond" w:cs="Times New Roman"/>
          <w:sz w:val="20"/>
          <w:szCs w:val="20"/>
        </w:rPr>
      </w:pPr>
    </w:p>
    <w:p w14:paraId="38FEE24D" w14:textId="77777777" w:rsidR="00D71BC8" w:rsidRPr="006B2508" w:rsidRDefault="00D71BC8" w:rsidP="005410A3">
      <w:pPr>
        <w:keepNext/>
        <w:keepLines/>
        <w:spacing w:after="0" w:line="240" w:lineRule="auto"/>
        <w:jc w:val="center"/>
        <w:rPr>
          <w:rFonts w:ascii="Garamond" w:eastAsia="Times New Roman" w:hAnsi="Garamond" w:cs="Times New Roman"/>
          <w:sz w:val="20"/>
          <w:szCs w:val="20"/>
        </w:rPr>
      </w:pPr>
    </w:p>
    <w:p w14:paraId="7DEF7A0E"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672A6D89" w14:textId="77777777" w:rsidR="00AE33B8" w:rsidRPr="006B2508" w:rsidRDefault="0070573A" w:rsidP="005410A3">
      <w:pPr>
        <w:keepNext/>
        <w:keepLines/>
        <w:spacing w:after="0" w:line="240" w:lineRule="auto"/>
        <w:jc w:val="center"/>
        <w:rPr>
          <w:rFonts w:ascii="Garamond" w:eastAsia="Times New Roman" w:hAnsi="Garamond" w:cs="Times New Roman"/>
          <w:b/>
          <w:sz w:val="20"/>
          <w:szCs w:val="20"/>
          <w:lang w:eastAsia="cs-CZ"/>
        </w:rPr>
      </w:pPr>
      <w:r w:rsidRPr="006B2508">
        <w:rPr>
          <w:rFonts w:ascii="Garamond" w:eastAsia="Times New Roman" w:hAnsi="Garamond" w:cs="Times New Roman"/>
          <w:b/>
          <w:sz w:val="20"/>
          <w:szCs w:val="20"/>
          <w:lang w:eastAsia="cs-CZ"/>
        </w:rPr>
        <w:t>[</w:t>
      </w:r>
      <w:r w:rsidRPr="006B2508">
        <w:rPr>
          <w:rFonts w:ascii="Garamond" w:eastAsia="Times New Roman" w:hAnsi="Garamond" w:cs="Times New Roman"/>
          <w:b/>
          <w:sz w:val="20"/>
          <w:szCs w:val="20"/>
          <w:highlight w:val="yellow"/>
          <w:lang w:eastAsia="cs-CZ"/>
        </w:rPr>
        <w:t>doplniť</w:t>
      </w:r>
      <w:r w:rsidRPr="006B2508">
        <w:rPr>
          <w:rFonts w:ascii="Garamond" w:eastAsia="Times New Roman" w:hAnsi="Garamond" w:cs="Times New Roman"/>
          <w:b/>
          <w:sz w:val="20"/>
          <w:szCs w:val="20"/>
          <w:lang w:eastAsia="cs-CZ"/>
        </w:rPr>
        <w:t>]</w:t>
      </w:r>
    </w:p>
    <w:p w14:paraId="61B903C0" w14:textId="3888F9E9" w:rsidR="006B4B49" w:rsidRPr="006B2508" w:rsidRDefault="006B4B49" w:rsidP="005410A3">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ako</w:t>
      </w:r>
      <w:r w:rsidR="00C9457F" w:rsidRPr="006B2508">
        <w:rPr>
          <w:rFonts w:ascii="Garamond" w:eastAsia="Times New Roman" w:hAnsi="Garamond" w:cs="Times New Roman"/>
          <w:sz w:val="20"/>
          <w:szCs w:val="20"/>
        </w:rPr>
        <w:t xml:space="preserve"> </w:t>
      </w:r>
      <w:r w:rsidR="002129F4">
        <w:rPr>
          <w:rFonts w:ascii="Garamond" w:eastAsia="Times New Roman" w:hAnsi="Garamond" w:cs="Times New Roman"/>
          <w:sz w:val="20"/>
          <w:szCs w:val="20"/>
        </w:rPr>
        <w:t>Predávajúci</w:t>
      </w:r>
    </w:p>
    <w:p w14:paraId="11D1B492"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3508F405"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33863963"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3F544F13"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206A6A04"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2D71D453"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02EB48D3"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175583DF"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46B0C4DA"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067CAA94"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77A898E6"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_________________________________________________________________________________</w:t>
      </w:r>
    </w:p>
    <w:p w14:paraId="19FEA50B"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590E69A4" w14:textId="4B003A64" w:rsidR="006B4B49" w:rsidRPr="006B2508" w:rsidRDefault="00C9457F" w:rsidP="005410A3">
      <w:pPr>
        <w:keepNext/>
        <w:keepLines/>
        <w:spacing w:after="0" w:line="240" w:lineRule="auto"/>
        <w:jc w:val="center"/>
        <w:rPr>
          <w:rFonts w:ascii="Garamond" w:eastAsia="Times New Roman" w:hAnsi="Garamond" w:cs="Times New Roman"/>
          <w:b/>
          <w:sz w:val="20"/>
          <w:szCs w:val="20"/>
        </w:rPr>
      </w:pP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RÁMCOVÁ</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DOHODA</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NA</w:t>
      </w:r>
      <w:r w:rsidRPr="006B2508">
        <w:rPr>
          <w:rFonts w:ascii="Garamond" w:eastAsia="Times New Roman" w:hAnsi="Garamond" w:cs="Times New Roman"/>
          <w:b/>
          <w:sz w:val="20"/>
          <w:szCs w:val="20"/>
        </w:rPr>
        <w:t xml:space="preserve"> </w:t>
      </w:r>
      <w:r w:rsidR="00F70128" w:rsidRPr="006B2508">
        <w:rPr>
          <w:rFonts w:ascii="Garamond" w:eastAsia="Times New Roman" w:hAnsi="Garamond" w:cs="Times New Roman"/>
          <w:b/>
          <w:sz w:val="20"/>
          <w:szCs w:val="20"/>
        </w:rPr>
        <w:t>DODANIE</w:t>
      </w:r>
      <w:r w:rsidRPr="006B2508">
        <w:rPr>
          <w:rFonts w:ascii="Garamond" w:eastAsia="Times New Roman" w:hAnsi="Garamond" w:cs="Times New Roman"/>
          <w:b/>
          <w:sz w:val="20"/>
          <w:szCs w:val="20"/>
        </w:rPr>
        <w:t xml:space="preserve"> </w:t>
      </w:r>
      <w:r w:rsidR="001E3564">
        <w:rPr>
          <w:rFonts w:ascii="Garamond" w:eastAsia="Times New Roman" w:hAnsi="Garamond" w:cs="Times New Roman"/>
          <w:b/>
          <w:sz w:val="20"/>
          <w:szCs w:val="20"/>
        </w:rPr>
        <w:t xml:space="preserve"> BEZKONTAKTNÝCH ČIPOVÝCH KARIET</w:t>
      </w:r>
      <w:r w:rsidR="00466FF7">
        <w:rPr>
          <w:rFonts w:ascii="Garamond" w:eastAsia="Times New Roman" w:hAnsi="Garamond" w:cs="Times New Roman"/>
          <w:b/>
          <w:sz w:val="20"/>
          <w:szCs w:val="20"/>
        </w:rPr>
        <w:t>,</w:t>
      </w:r>
      <w:r w:rsidR="001E3564">
        <w:rPr>
          <w:rFonts w:ascii="Garamond" w:eastAsia="Times New Roman" w:hAnsi="Garamond" w:cs="Times New Roman"/>
          <w:b/>
          <w:sz w:val="20"/>
          <w:szCs w:val="20"/>
        </w:rPr>
        <w:t xml:space="preserve"> INICIALIZÁCIA</w:t>
      </w:r>
      <w:r w:rsidR="00466FF7">
        <w:rPr>
          <w:rFonts w:ascii="Garamond" w:eastAsia="Times New Roman" w:hAnsi="Garamond" w:cs="Times New Roman"/>
          <w:b/>
          <w:sz w:val="20"/>
          <w:szCs w:val="20"/>
        </w:rPr>
        <w:t xml:space="preserve"> A LICENČNÁ ZMLUVA</w:t>
      </w:r>
    </w:p>
    <w:p w14:paraId="18F79FD5"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_________________________________________________________________________________</w:t>
      </w:r>
    </w:p>
    <w:p w14:paraId="6EBB6D64"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27608C51"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3DF3C3FC"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4BB27C1A"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194FDE52"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2810A058"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20E41E6C"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6A6FCF87"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5E795405"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6F9925D2"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614CD99B" w14:textId="24822D24" w:rsidR="006B4B49" w:rsidRPr="006B2508" w:rsidRDefault="0088049D" w:rsidP="005410A3">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t>20</w:t>
      </w:r>
      <w:r w:rsidR="007718F6">
        <w:rPr>
          <w:rFonts w:ascii="Garamond" w:eastAsia="Times New Roman" w:hAnsi="Garamond" w:cs="Times New Roman"/>
          <w:sz w:val="20"/>
          <w:szCs w:val="20"/>
        </w:rPr>
        <w:t>2</w:t>
      </w:r>
      <w:r w:rsidR="00466FF7">
        <w:rPr>
          <w:rFonts w:ascii="Garamond" w:eastAsia="Times New Roman" w:hAnsi="Garamond" w:cs="Times New Roman"/>
          <w:sz w:val="20"/>
          <w:szCs w:val="20"/>
        </w:rPr>
        <w:t>4</w:t>
      </w:r>
    </w:p>
    <w:p w14:paraId="5C44F3F0"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5C4F15DA"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610639F7"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46EA968A"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309E15DC"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3BB957B6"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5066C333"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115B4C74"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p>
    <w:p w14:paraId="7690B835" w14:textId="77777777" w:rsidR="006B4B49" w:rsidRPr="006B2508" w:rsidRDefault="006B4B49" w:rsidP="005410A3">
      <w:pPr>
        <w:keepNext/>
        <w:keepLines/>
        <w:spacing w:after="0" w:line="240" w:lineRule="auto"/>
        <w:jc w:val="center"/>
        <w:rPr>
          <w:rFonts w:ascii="Garamond" w:eastAsia="Times New Roman" w:hAnsi="Garamond" w:cs="Times New Roman"/>
          <w:sz w:val="20"/>
          <w:szCs w:val="20"/>
        </w:rPr>
      </w:pPr>
      <w:r w:rsidRPr="006B2508">
        <w:rPr>
          <w:rFonts w:ascii="Garamond" w:eastAsia="Times New Roman" w:hAnsi="Garamond" w:cs="Times New Roman"/>
          <w:sz w:val="20"/>
          <w:szCs w:val="20"/>
        </w:rPr>
        <w:br w:type="page"/>
      </w:r>
    </w:p>
    <w:p w14:paraId="28F7C0B1" w14:textId="6EA766D1" w:rsidR="006B4B49" w:rsidRPr="006B2508" w:rsidRDefault="006B4B49" w:rsidP="005410A3">
      <w:pPr>
        <w:keepNext/>
        <w:keepLines/>
        <w:spacing w:after="0" w:line="240" w:lineRule="auto"/>
        <w:jc w:val="both"/>
        <w:rPr>
          <w:rFonts w:ascii="Garamond" w:eastAsia="Times New Roman" w:hAnsi="Garamond" w:cs="Times New Roman"/>
          <w:sz w:val="20"/>
          <w:szCs w:val="20"/>
        </w:rPr>
      </w:pPr>
      <w:r w:rsidRPr="006B2508">
        <w:rPr>
          <w:rFonts w:ascii="Garamond" w:eastAsia="Times New Roman" w:hAnsi="Garamond" w:cs="Times New Roman"/>
          <w:sz w:val="20"/>
          <w:szCs w:val="20"/>
        </w:rPr>
        <w:lastRenderedPageBreak/>
        <w:t>TÁTO</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ZMLUVA</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(ďalej</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len</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w:t>
      </w:r>
      <w:r w:rsidRPr="006B2508">
        <w:rPr>
          <w:rFonts w:ascii="Garamond" w:eastAsia="Times New Roman" w:hAnsi="Garamond" w:cs="Times New Roman"/>
          <w:b/>
          <w:sz w:val="20"/>
          <w:szCs w:val="20"/>
        </w:rPr>
        <w:t>Zmluva</w:t>
      </w:r>
      <w:r w:rsidRPr="006B2508">
        <w:rPr>
          <w:rFonts w:ascii="Garamond" w:eastAsia="Times New Roman" w:hAnsi="Garamond" w:cs="Times New Roman"/>
          <w:sz w:val="20"/>
          <w:szCs w:val="20"/>
        </w:rPr>
        <w:t>“)</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je</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uzatvorená</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nižšie</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uvedeného</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dňa</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medzi:</w:t>
      </w:r>
    </w:p>
    <w:p w14:paraId="43A80E75" w14:textId="77777777" w:rsidR="006B4B49" w:rsidRPr="006B2508" w:rsidRDefault="006B4B49" w:rsidP="005410A3">
      <w:pPr>
        <w:keepNext/>
        <w:keepLines/>
        <w:spacing w:after="0" w:line="240" w:lineRule="auto"/>
        <w:jc w:val="both"/>
        <w:rPr>
          <w:rFonts w:ascii="Garamond" w:eastAsia="Times New Roman" w:hAnsi="Garamond" w:cs="Times New Roman"/>
          <w:sz w:val="20"/>
          <w:szCs w:val="20"/>
        </w:rPr>
      </w:pPr>
    </w:p>
    <w:p w14:paraId="213F7546" w14:textId="395F25C0" w:rsidR="006B4B49" w:rsidRPr="00B24BBC" w:rsidRDefault="00406D8D" w:rsidP="005410A3">
      <w:pPr>
        <w:keepNext/>
        <w:keepLines/>
        <w:numPr>
          <w:ilvl w:val="0"/>
          <w:numId w:val="1"/>
        </w:numPr>
        <w:spacing w:after="0" w:line="240" w:lineRule="auto"/>
        <w:ind w:hanging="720"/>
        <w:contextualSpacing/>
        <w:jc w:val="both"/>
        <w:rPr>
          <w:rFonts w:ascii="Garamond" w:eastAsia="Times New Roman" w:hAnsi="Garamond" w:cs="Times New Roman"/>
          <w:sz w:val="20"/>
          <w:szCs w:val="20"/>
        </w:rPr>
      </w:pPr>
      <w:r w:rsidRPr="006B2508">
        <w:rPr>
          <w:rFonts w:ascii="Garamond" w:eastAsia="Times New Roman" w:hAnsi="Garamond" w:cs="Times New Roman"/>
          <w:b/>
          <w:sz w:val="20"/>
          <w:szCs w:val="20"/>
        </w:rPr>
        <w:t>Dopravný</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podnik</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Bratislava,</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akciová</w:t>
      </w:r>
      <w:r w:rsidR="00C9457F" w:rsidRPr="006B2508">
        <w:rPr>
          <w:rFonts w:ascii="Garamond" w:eastAsia="Times New Roman" w:hAnsi="Garamond" w:cs="Times New Roman"/>
          <w:b/>
          <w:sz w:val="20"/>
          <w:szCs w:val="20"/>
        </w:rPr>
        <w:t xml:space="preserve"> </w:t>
      </w:r>
      <w:r w:rsidRPr="006B2508">
        <w:rPr>
          <w:rFonts w:ascii="Garamond" w:eastAsia="Times New Roman" w:hAnsi="Garamond" w:cs="Times New Roman"/>
          <w:b/>
          <w:sz w:val="20"/>
          <w:szCs w:val="20"/>
        </w:rPr>
        <w:t>spoločnosť</w:t>
      </w:r>
      <w:r w:rsidRPr="006B2508">
        <w:rPr>
          <w:rFonts w:ascii="Garamond" w:eastAsia="Times New Roman" w:hAnsi="Garamond" w:cs="Times New Roman"/>
          <w:sz w:val="20"/>
          <w:szCs w:val="20"/>
        </w:rPr>
        <w:t>,</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spoločnosť</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založená</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a</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existujúca</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podľa</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práva</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Slovenskej</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republiky,</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so</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sídlom</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Olejkárska</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1,</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814</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52</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Bratislava,</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IČO:</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00</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492</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736,</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zapísaná</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v</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Obchodnom</w:t>
      </w:r>
      <w:r w:rsidR="00C9457F" w:rsidRPr="006B2508">
        <w:rPr>
          <w:rFonts w:ascii="Garamond" w:eastAsia="Times New Roman" w:hAnsi="Garamond" w:cs="Times New Roman"/>
          <w:sz w:val="20"/>
          <w:szCs w:val="20"/>
        </w:rPr>
        <w:t xml:space="preserve"> </w:t>
      </w:r>
      <w:r w:rsidRPr="006B2508">
        <w:rPr>
          <w:rFonts w:ascii="Garamond" w:eastAsia="Times New Roman" w:hAnsi="Garamond" w:cs="Times New Roman"/>
          <w:sz w:val="20"/>
          <w:szCs w:val="20"/>
        </w:rPr>
        <w:t>registri</w:t>
      </w:r>
      <w:r w:rsidR="00C9457F" w:rsidRPr="006B2508">
        <w:rPr>
          <w:rFonts w:ascii="Garamond" w:eastAsia="Times New Roman" w:hAnsi="Garamond" w:cs="Times New Roman"/>
          <w:sz w:val="20"/>
          <w:szCs w:val="20"/>
        </w:rPr>
        <w:t xml:space="preserve"> </w:t>
      </w:r>
      <w:r w:rsidR="00EF4D85">
        <w:rPr>
          <w:rFonts w:ascii="Garamond" w:eastAsia="Times New Roman" w:hAnsi="Garamond" w:cs="Times New Roman"/>
          <w:sz w:val="20"/>
          <w:szCs w:val="20"/>
        </w:rPr>
        <w:t xml:space="preserve">Mestského </w:t>
      </w:r>
      <w:r w:rsidRPr="003805B0">
        <w:rPr>
          <w:rFonts w:ascii="Garamond" w:eastAsia="Times New Roman" w:hAnsi="Garamond" w:cs="Times New Roman"/>
          <w:sz w:val="20"/>
          <w:szCs w:val="20"/>
        </w:rPr>
        <w:t>súdu</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Bratislava</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I</w:t>
      </w:r>
      <w:r w:rsidR="00EF4D85">
        <w:rPr>
          <w:rFonts w:ascii="Garamond" w:eastAsia="Times New Roman" w:hAnsi="Garamond" w:cs="Times New Roman"/>
          <w:sz w:val="20"/>
          <w:szCs w:val="20"/>
        </w:rPr>
        <w:t>II</w:t>
      </w:r>
      <w:r w:rsidRPr="003805B0">
        <w:rPr>
          <w:rFonts w:ascii="Garamond" w:eastAsia="Times New Roman" w:hAnsi="Garamond" w:cs="Times New Roman"/>
          <w:sz w:val="20"/>
          <w:szCs w:val="20"/>
        </w:rPr>
        <w:t>,</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oddiel:</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Sa,</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vložka</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číslo:</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607/B,</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DIČ:</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2020298786,</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IČ</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DPH:</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SK2020298786,</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bankové</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spojenie:</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VÚB,</w:t>
      </w:r>
      <w:r w:rsidR="00C9457F" w:rsidRPr="003805B0">
        <w:rPr>
          <w:rFonts w:ascii="Garamond" w:eastAsia="Times New Roman" w:hAnsi="Garamond" w:cs="Times New Roman"/>
          <w:sz w:val="20"/>
          <w:szCs w:val="20"/>
        </w:rPr>
        <w:t xml:space="preserve"> </w:t>
      </w:r>
      <w:proofErr w:type="spellStart"/>
      <w:r w:rsidRPr="003805B0">
        <w:rPr>
          <w:rFonts w:ascii="Garamond" w:eastAsia="Times New Roman" w:hAnsi="Garamond" w:cs="Times New Roman"/>
          <w:sz w:val="20"/>
          <w:szCs w:val="20"/>
        </w:rPr>
        <w:t>a.s</w:t>
      </w:r>
      <w:proofErr w:type="spellEnd"/>
      <w:r w:rsidRPr="003805B0">
        <w:rPr>
          <w:rFonts w:ascii="Garamond" w:eastAsia="Times New Roman" w:hAnsi="Garamond" w:cs="Times New Roman"/>
          <w:sz w:val="20"/>
          <w:szCs w:val="20"/>
        </w:rPr>
        <w:t>.,</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číslo</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účtu:</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48009012/0200,</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IBAN:</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SK98</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0200</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0000</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0000</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4800</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9012,</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BIC</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(SWIFT):</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SUBASKBX,</w:t>
      </w:r>
      <w:r w:rsidR="00C9457F" w:rsidRPr="003805B0">
        <w:rPr>
          <w:rFonts w:ascii="Garamond" w:eastAsia="Times New Roman" w:hAnsi="Garamond" w:cs="Times New Roman"/>
          <w:sz w:val="20"/>
          <w:szCs w:val="20"/>
        </w:rPr>
        <w:t xml:space="preserve"> </w:t>
      </w:r>
      <w:r w:rsidR="000B626D" w:rsidRPr="003805B0">
        <w:rPr>
          <w:rFonts w:ascii="Garamond" w:eastAsia="Times New Roman" w:hAnsi="Garamond" w:cs="Times New Roman"/>
          <w:sz w:val="20"/>
          <w:szCs w:val="20"/>
        </w:rPr>
        <w:t>štatutárny</w:t>
      </w:r>
      <w:r w:rsidR="00C9457F" w:rsidRPr="003805B0">
        <w:rPr>
          <w:rFonts w:ascii="Garamond" w:eastAsia="Times New Roman" w:hAnsi="Garamond" w:cs="Times New Roman"/>
          <w:sz w:val="20"/>
          <w:szCs w:val="20"/>
        </w:rPr>
        <w:t xml:space="preserve"> </w:t>
      </w:r>
      <w:r w:rsidR="000B626D" w:rsidRPr="003805B0">
        <w:rPr>
          <w:rFonts w:ascii="Garamond" w:eastAsia="Times New Roman" w:hAnsi="Garamond" w:cs="Times New Roman"/>
          <w:sz w:val="20"/>
          <w:szCs w:val="20"/>
        </w:rPr>
        <w:t>orgán</w:t>
      </w:r>
      <w:r w:rsidR="001737A3" w:rsidRPr="003805B0">
        <w:rPr>
          <w:rFonts w:ascii="Garamond" w:eastAsia="Times New Roman" w:hAnsi="Garamond" w:cs="Times New Roman"/>
          <w:sz w:val="20"/>
          <w:szCs w:val="20"/>
        </w:rPr>
        <w:t>:</w:t>
      </w:r>
      <w:r w:rsidR="00C9457F" w:rsidRPr="003805B0">
        <w:rPr>
          <w:rFonts w:ascii="Garamond" w:eastAsia="Times New Roman" w:hAnsi="Garamond" w:cs="Times New Roman"/>
          <w:sz w:val="20"/>
          <w:szCs w:val="20"/>
        </w:rPr>
        <w:t xml:space="preserve"> </w:t>
      </w:r>
      <w:r w:rsidR="00466FF7">
        <w:rPr>
          <w:rFonts w:ascii="Garamond" w:hAnsi="Garamond"/>
          <w:sz w:val="20"/>
          <w:szCs w:val="20"/>
        </w:rPr>
        <w:t>Ing. Milan Donoval</w:t>
      </w:r>
      <w:r w:rsidR="00AD78B5">
        <w:rPr>
          <w:rFonts w:ascii="Garamond" w:hAnsi="Garamond"/>
          <w:sz w:val="20"/>
          <w:szCs w:val="20"/>
        </w:rPr>
        <w:t xml:space="preserve">, </w:t>
      </w:r>
      <w:r w:rsidR="00466FF7">
        <w:rPr>
          <w:rFonts w:ascii="Garamond" w:hAnsi="Garamond"/>
          <w:sz w:val="20"/>
          <w:szCs w:val="20"/>
        </w:rPr>
        <w:t>pod</w:t>
      </w:r>
      <w:r w:rsidR="00AD78B5">
        <w:rPr>
          <w:rFonts w:ascii="Garamond" w:hAnsi="Garamond"/>
          <w:sz w:val="20"/>
          <w:szCs w:val="20"/>
        </w:rPr>
        <w:t>predseda predstavenstva</w:t>
      </w:r>
      <w:r w:rsidR="00466FF7">
        <w:rPr>
          <w:rFonts w:ascii="Garamond" w:hAnsi="Garamond"/>
          <w:sz w:val="20"/>
          <w:szCs w:val="20"/>
        </w:rPr>
        <w:t xml:space="preserve"> - CTO</w:t>
      </w:r>
      <w:r w:rsidR="00AD78B5">
        <w:rPr>
          <w:rFonts w:ascii="Garamond" w:hAnsi="Garamond"/>
          <w:sz w:val="20"/>
          <w:szCs w:val="20"/>
        </w:rPr>
        <w:t xml:space="preserve"> a Mgr. Gabriela Dikošová, člen predstavenstva - CFO</w:t>
      </w:r>
      <w:r w:rsidR="001737A3" w:rsidRPr="003805B0">
        <w:rPr>
          <w:rFonts w:ascii="Garamond" w:eastAsia="Times New Roman" w:hAnsi="Garamond" w:cs="Times New Roman"/>
          <w:sz w:val="20"/>
          <w:szCs w:val="20"/>
        </w:rPr>
        <w:t>,</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kontaktná</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osoba</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pre</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technické</w:t>
      </w:r>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sz w:val="20"/>
          <w:szCs w:val="20"/>
        </w:rPr>
        <w:t>veci:</w:t>
      </w:r>
      <w:r w:rsidR="00C9457F" w:rsidRPr="003805B0">
        <w:rPr>
          <w:rFonts w:ascii="Garamond" w:eastAsia="Times New Roman" w:hAnsi="Garamond" w:cs="Times New Roman"/>
          <w:sz w:val="20"/>
          <w:szCs w:val="20"/>
        </w:rPr>
        <w:t xml:space="preserve"> </w:t>
      </w:r>
      <w:r w:rsidR="00B24BBC" w:rsidRPr="003805B0">
        <w:rPr>
          <w:rFonts w:ascii="Garamond" w:hAnsi="Garamond"/>
          <w:sz w:val="20"/>
          <w:szCs w:val="20"/>
        </w:rPr>
        <w:t>Eva Droppová</w:t>
      </w:r>
      <w:r w:rsidR="00391398" w:rsidRPr="003805B0">
        <w:rPr>
          <w:rFonts w:ascii="Garamond" w:hAnsi="Garamond"/>
          <w:sz w:val="20"/>
          <w:szCs w:val="20"/>
        </w:rPr>
        <w:t xml:space="preserve">, telefón: + 421 (0)2 5950 </w:t>
      </w:r>
      <w:r w:rsidR="00B24BBC" w:rsidRPr="003805B0">
        <w:rPr>
          <w:rFonts w:ascii="Garamond" w:hAnsi="Garamond"/>
          <w:sz w:val="20"/>
          <w:szCs w:val="20"/>
        </w:rPr>
        <w:t>1479</w:t>
      </w:r>
      <w:r w:rsidR="00391398" w:rsidRPr="003805B0">
        <w:rPr>
          <w:rFonts w:ascii="Garamond" w:hAnsi="Garamond"/>
          <w:sz w:val="20"/>
          <w:szCs w:val="20"/>
        </w:rPr>
        <w:t>, e-</w:t>
      </w:r>
      <w:r w:rsidR="00391398" w:rsidRPr="003805B0">
        <w:rPr>
          <w:rFonts w:ascii="Garamond" w:hAnsi="Garamond"/>
          <w:color w:val="000000" w:themeColor="text1"/>
          <w:sz w:val="20"/>
          <w:szCs w:val="20"/>
        </w:rPr>
        <w:t xml:space="preserve">mail: </w:t>
      </w:r>
      <w:hyperlink r:id="rId8" w:history="1">
        <w:r w:rsidR="00EF4D85" w:rsidRPr="00081151">
          <w:rPr>
            <w:rStyle w:val="Hypertextovodkaz"/>
            <w:rFonts w:ascii="Garamond" w:hAnsi="Garamond"/>
            <w:sz w:val="20"/>
            <w:szCs w:val="20"/>
          </w:rPr>
          <w:t>droppova.eva@dpb.sk</w:t>
        </w:r>
      </w:hyperlink>
      <w:r w:rsidRPr="003805B0">
        <w:rPr>
          <w:rFonts w:ascii="Garamond" w:eastAsia="Times New Roman" w:hAnsi="Garamond" w:cs="Times New Roman"/>
          <w:color w:val="000000" w:themeColor="text1"/>
          <w:sz w:val="20"/>
          <w:szCs w:val="20"/>
        </w:rPr>
        <w:t>,</w:t>
      </w:r>
      <w:r w:rsidR="00C9457F" w:rsidRPr="003805B0">
        <w:rPr>
          <w:rFonts w:ascii="Garamond" w:eastAsia="Times New Roman" w:hAnsi="Garamond" w:cs="Times New Roman"/>
          <w:color w:val="000000" w:themeColor="text1"/>
          <w:sz w:val="20"/>
          <w:szCs w:val="20"/>
        </w:rPr>
        <w:t xml:space="preserve"> </w:t>
      </w:r>
      <w:r w:rsidRPr="003805B0">
        <w:rPr>
          <w:rFonts w:ascii="Garamond" w:eastAsia="Times New Roman" w:hAnsi="Garamond" w:cs="Times New Roman"/>
          <w:color w:val="000000" w:themeColor="text1"/>
          <w:sz w:val="20"/>
          <w:szCs w:val="20"/>
        </w:rPr>
        <w:t>kontaktná</w:t>
      </w:r>
      <w:r w:rsidR="00C9457F" w:rsidRPr="003805B0">
        <w:rPr>
          <w:rFonts w:ascii="Garamond" w:eastAsia="Times New Roman" w:hAnsi="Garamond" w:cs="Times New Roman"/>
          <w:color w:val="000000" w:themeColor="text1"/>
          <w:sz w:val="20"/>
          <w:szCs w:val="20"/>
        </w:rPr>
        <w:t xml:space="preserve"> </w:t>
      </w:r>
      <w:r w:rsidRPr="003805B0">
        <w:rPr>
          <w:rFonts w:ascii="Garamond" w:eastAsia="Times New Roman" w:hAnsi="Garamond" w:cs="Times New Roman"/>
          <w:color w:val="000000" w:themeColor="text1"/>
          <w:sz w:val="20"/>
          <w:szCs w:val="20"/>
        </w:rPr>
        <w:t>osoba</w:t>
      </w:r>
      <w:r w:rsidR="00C9457F" w:rsidRPr="003805B0">
        <w:rPr>
          <w:rFonts w:ascii="Garamond" w:eastAsia="Times New Roman" w:hAnsi="Garamond" w:cs="Times New Roman"/>
          <w:color w:val="000000" w:themeColor="text1"/>
          <w:sz w:val="20"/>
          <w:szCs w:val="20"/>
        </w:rPr>
        <w:t xml:space="preserve"> </w:t>
      </w:r>
      <w:r w:rsidRPr="003805B0">
        <w:rPr>
          <w:rFonts w:ascii="Garamond" w:eastAsia="Times New Roman" w:hAnsi="Garamond" w:cs="Times New Roman"/>
          <w:color w:val="000000" w:themeColor="text1"/>
          <w:sz w:val="20"/>
          <w:szCs w:val="20"/>
        </w:rPr>
        <w:t>pre</w:t>
      </w:r>
      <w:r w:rsidR="00C9457F" w:rsidRPr="003805B0">
        <w:rPr>
          <w:rFonts w:ascii="Garamond" w:eastAsia="Times New Roman" w:hAnsi="Garamond" w:cs="Times New Roman"/>
          <w:color w:val="000000" w:themeColor="text1"/>
          <w:sz w:val="20"/>
          <w:szCs w:val="20"/>
        </w:rPr>
        <w:t xml:space="preserve"> </w:t>
      </w:r>
      <w:r w:rsidRPr="003805B0">
        <w:rPr>
          <w:rFonts w:ascii="Garamond" w:eastAsia="Times New Roman" w:hAnsi="Garamond" w:cs="Times New Roman"/>
          <w:color w:val="000000" w:themeColor="text1"/>
          <w:sz w:val="20"/>
          <w:szCs w:val="20"/>
        </w:rPr>
        <w:t>zmluvné</w:t>
      </w:r>
      <w:r w:rsidR="00C9457F" w:rsidRPr="003805B0">
        <w:rPr>
          <w:rFonts w:ascii="Garamond" w:eastAsia="Times New Roman" w:hAnsi="Garamond" w:cs="Times New Roman"/>
          <w:color w:val="000000" w:themeColor="text1"/>
          <w:sz w:val="20"/>
          <w:szCs w:val="20"/>
        </w:rPr>
        <w:t xml:space="preserve"> </w:t>
      </w:r>
      <w:r w:rsidRPr="003805B0">
        <w:rPr>
          <w:rFonts w:ascii="Garamond" w:eastAsia="Times New Roman" w:hAnsi="Garamond" w:cs="Times New Roman"/>
          <w:color w:val="000000" w:themeColor="text1"/>
          <w:sz w:val="20"/>
          <w:szCs w:val="20"/>
        </w:rPr>
        <w:t>veci:</w:t>
      </w:r>
      <w:r w:rsidR="00C9457F" w:rsidRPr="003805B0">
        <w:rPr>
          <w:rFonts w:ascii="Garamond" w:eastAsia="Times New Roman" w:hAnsi="Garamond" w:cs="Times New Roman"/>
          <w:color w:val="000000" w:themeColor="text1"/>
          <w:sz w:val="20"/>
          <w:szCs w:val="20"/>
        </w:rPr>
        <w:t xml:space="preserve"> </w:t>
      </w:r>
      <w:r w:rsidR="00AD78B5">
        <w:rPr>
          <w:rFonts w:ascii="Garamond" w:eastAsia="Times New Roman" w:hAnsi="Garamond" w:cs="Times New Roman"/>
          <w:color w:val="000000" w:themeColor="text1"/>
          <w:sz w:val="20"/>
          <w:szCs w:val="20"/>
        </w:rPr>
        <w:t>Mgr. Eva Krokker Boleková</w:t>
      </w:r>
      <w:r w:rsidRPr="003805B0">
        <w:rPr>
          <w:rFonts w:ascii="Garamond" w:eastAsia="Times New Roman" w:hAnsi="Garamond" w:cs="Times New Roman"/>
          <w:color w:val="000000" w:themeColor="text1"/>
          <w:sz w:val="20"/>
          <w:szCs w:val="20"/>
        </w:rPr>
        <w:t>,</w:t>
      </w:r>
      <w:r w:rsidR="00C9457F" w:rsidRPr="003805B0">
        <w:rPr>
          <w:rFonts w:ascii="Garamond" w:eastAsia="Times New Roman" w:hAnsi="Garamond" w:cs="Times New Roman"/>
          <w:color w:val="000000" w:themeColor="text1"/>
          <w:sz w:val="20"/>
          <w:szCs w:val="20"/>
        </w:rPr>
        <w:t xml:space="preserve"> </w:t>
      </w:r>
      <w:r w:rsidRPr="003805B0">
        <w:rPr>
          <w:rFonts w:ascii="Garamond" w:eastAsia="Times New Roman" w:hAnsi="Garamond" w:cs="Times New Roman"/>
          <w:color w:val="000000" w:themeColor="text1"/>
          <w:sz w:val="20"/>
          <w:szCs w:val="20"/>
        </w:rPr>
        <w:t>telefón:</w:t>
      </w:r>
      <w:r w:rsidR="00C9457F" w:rsidRPr="003805B0">
        <w:rPr>
          <w:rFonts w:ascii="Garamond" w:eastAsia="Times New Roman" w:hAnsi="Garamond" w:cs="Times New Roman"/>
          <w:color w:val="000000" w:themeColor="text1"/>
          <w:sz w:val="20"/>
          <w:szCs w:val="20"/>
        </w:rPr>
        <w:t xml:space="preserve"> </w:t>
      </w:r>
      <w:r w:rsidRPr="003805B0">
        <w:rPr>
          <w:rFonts w:ascii="Garamond" w:eastAsia="Times New Roman" w:hAnsi="Garamond" w:cs="Times New Roman"/>
          <w:color w:val="000000" w:themeColor="text1"/>
          <w:sz w:val="20"/>
          <w:szCs w:val="20"/>
        </w:rPr>
        <w:t>+421</w:t>
      </w:r>
      <w:r w:rsidR="00C9457F" w:rsidRPr="003805B0">
        <w:rPr>
          <w:rFonts w:ascii="Garamond" w:eastAsia="Times New Roman" w:hAnsi="Garamond" w:cs="Times New Roman"/>
          <w:color w:val="000000" w:themeColor="text1"/>
          <w:sz w:val="20"/>
          <w:szCs w:val="20"/>
        </w:rPr>
        <w:t xml:space="preserve"> </w:t>
      </w:r>
      <w:r w:rsidRPr="003805B0">
        <w:rPr>
          <w:rFonts w:ascii="Garamond" w:eastAsia="Times New Roman" w:hAnsi="Garamond" w:cs="Times New Roman"/>
          <w:color w:val="000000" w:themeColor="text1"/>
          <w:sz w:val="20"/>
          <w:szCs w:val="20"/>
        </w:rPr>
        <w:t>(0)2</w:t>
      </w:r>
      <w:r w:rsidR="00C9457F" w:rsidRPr="003805B0">
        <w:rPr>
          <w:rFonts w:ascii="Garamond" w:eastAsia="Times New Roman" w:hAnsi="Garamond" w:cs="Times New Roman"/>
          <w:color w:val="000000" w:themeColor="text1"/>
          <w:sz w:val="20"/>
          <w:szCs w:val="20"/>
        </w:rPr>
        <w:t xml:space="preserve"> </w:t>
      </w:r>
      <w:r w:rsidRPr="003805B0">
        <w:rPr>
          <w:rFonts w:ascii="Garamond" w:eastAsia="Times New Roman" w:hAnsi="Garamond" w:cs="Times New Roman"/>
          <w:color w:val="000000" w:themeColor="text1"/>
          <w:sz w:val="20"/>
          <w:szCs w:val="20"/>
        </w:rPr>
        <w:t>5950</w:t>
      </w:r>
      <w:r w:rsidR="00C9457F" w:rsidRPr="003805B0">
        <w:rPr>
          <w:rFonts w:ascii="Garamond" w:eastAsia="Times New Roman" w:hAnsi="Garamond" w:cs="Times New Roman"/>
          <w:color w:val="000000" w:themeColor="text1"/>
          <w:sz w:val="20"/>
          <w:szCs w:val="20"/>
        </w:rPr>
        <w:t xml:space="preserve"> </w:t>
      </w:r>
      <w:r w:rsidR="00AD78B5">
        <w:rPr>
          <w:rFonts w:ascii="Garamond" w:eastAsia="Times New Roman" w:hAnsi="Garamond" w:cs="Times New Roman"/>
          <w:color w:val="000000" w:themeColor="text1"/>
          <w:sz w:val="20"/>
          <w:szCs w:val="20"/>
        </w:rPr>
        <w:t>1129</w:t>
      </w:r>
      <w:r w:rsidRPr="003805B0">
        <w:rPr>
          <w:rFonts w:ascii="Garamond" w:eastAsia="Times New Roman" w:hAnsi="Garamond" w:cs="Times New Roman"/>
          <w:color w:val="000000" w:themeColor="text1"/>
          <w:sz w:val="20"/>
          <w:szCs w:val="20"/>
        </w:rPr>
        <w:t>,</w:t>
      </w:r>
      <w:r w:rsidR="00C9457F" w:rsidRPr="003805B0">
        <w:rPr>
          <w:rFonts w:ascii="Garamond" w:eastAsia="Times New Roman" w:hAnsi="Garamond" w:cs="Times New Roman"/>
          <w:color w:val="000000" w:themeColor="text1"/>
          <w:sz w:val="20"/>
          <w:szCs w:val="20"/>
        </w:rPr>
        <w:t xml:space="preserve"> </w:t>
      </w:r>
      <w:r w:rsidRPr="003805B0">
        <w:rPr>
          <w:rFonts w:ascii="Garamond" w:eastAsia="Times New Roman" w:hAnsi="Garamond" w:cs="Times New Roman"/>
          <w:color w:val="000000" w:themeColor="text1"/>
          <w:sz w:val="20"/>
          <w:szCs w:val="20"/>
        </w:rPr>
        <w:t>e-mail:</w:t>
      </w:r>
      <w:r w:rsidR="00C9457F" w:rsidRPr="003805B0">
        <w:rPr>
          <w:rFonts w:ascii="Garamond" w:eastAsia="Times New Roman" w:hAnsi="Garamond" w:cs="Times New Roman"/>
          <w:color w:val="000000" w:themeColor="text1"/>
          <w:sz w:val="20"/>
          <w:szCs w:val="20"/>
        </w:rPr>
        <w:t xml:space="preserve"> </w:t>
      </w:r>
      <w:hyperlink r:id="rId9" w:history="1">
        <w:r w:rsidR="00AD78B5" w:rsidRPr="00C62C10">
          <w:rPr>
            <w:rStyle w:val="Hypertextovodkaz"/>
            <w:rFonts w:ascii="Garamond" w:eastAsia="Times New Roman" w:hAnsi="Garamond" w:cs="Times New Roman"/>
            <w:sz w:val="20"/>
            <w:szCs w:val="20"/>
          </w:rPr>
          <w:t>krokkerbolekova.eva@dpb.sk</w:t>
        </w:r>
      </w:hyperlink>
      <w:r w:rsidR="00C9457F" w:rsidRPr="003805B0">
        <w:rPr>
          <w:rFonts w:ascii="Garamond" w:eastAsia="Times New Roman" w:hAnsi="Garamond" w:cs="Times New Roman"/>
          <w:sz w:val="20"/>
          <w:szCs w:val="20"/>
        </w:rPr>
        <w:t xml:space="preserve"> </w:t>
      </w:r>
      <w:r w:rsidRPr="003805B0">
        <w:rPr>
          <w:rFonts w:ascii="Garamond" w:eastAsia="Times New Roman" w:hAnsi="Garamond" w:cs="Times New Roman"/>
          <w:color w:val="000000" w:themeColor="text1"/>
          <w:sz w:val="20"/>
          <w:szCs w:val="20"/>
          <w:lang w:eastAsia="cs-CZ"/>
        </w:rPr>
        <w:t>(ďalej</w:t>
      </w:r>
      <w:r w:rsidR="00C9457F" w:rsidRPr="003805B0">
        <w:rPr>
          <w:rFonts w:ascii="Garamond" w:eastAsia="Times New Roman" w:hAnsi="Garamond" w:cs="Times New Roman"/>
          <w:color w:val="000000" w:themeColor="text1"/>
          <w:sz w:val="20"/>
          <w:szCs w:val="20"/>
          <w:lang w:eastAsia="cs-CZ"/>
        </w:rPr>
        <w:t xml:space="preserve"> </w:t>
      </w:r>
      <w:r w:rsidRPr="003805B0">
        <w:rPr>
          <w:rFonts w:ascii="Garamond" w:eastAsia="Times New Roman" w:hAnsi="Garamond" w:cs="Times New Roman"/>
          <w:sz w:val="20"/>
          <w:szCs w:val="20"/>
          <w:lang w:eastAsia="cs-CZ"/>
        </w:rPr>
        <w:t>len</w:t>
      </w:r>
      <w:r w:rsidR="00C9457F" w:rsidRPr="003805B0">
        <w:rPr>
          <w:rFonts w:ascii="Garamond" w:eastAsia="Times New Roman" w:hAnsi="Garamond" w:cs="Times New Roman"/>
          <w:sz w:val="20"/>
          <w:szCs w:val="20"/>
          <w:lang w:eastAsia="cs-CZ"/>
        </w:rPr>
        <w:t xml:space="preserve"> </w:t>
      </w:r>
      <w:r w:rsidRPr="003805B0">
        <w:rPr>
          <w:rFonts w:ascii="Garamond" w:eastAsia="Times New Roman" w:hAnsi="Garamond" w:cs="Times New Roman"/>
          <w:sz w:val="20"/>
          <w:szCs w:val="20"/>
          <w:lang w:eastAsia="cs-CZ"/>
        </w:rPr>
        <w:t>„</w:t>
      </w:r>
      <w:r w:rsidR="00AD78B5">
        <w:rPr>
          <w:rFonts w:ascii="Garamond" w:eastAsia="Times New Roman" w:hAnsi="Garamond" w:cs="Times New Roman"/>
          <w:b/>
          <w:sz w:val="20"/>
          <w:szCs w:val="20"/>
          <w:lang w:eastAsia="cs-CZ"/>
        </w:rPr>
        <w:t>Kupujúci</w:t>
      </w:r>
      <w:r w:rsidRPr="003805B0">
        <w:rPr>
          <w:rFonts w:ascii="Garamond" w:eastAsia="Times New Roman" w:hAnsi="Garamond" w:cs="Times New Roman"/>
          <w:sz w:val="20"/>
          <w:szCs w:val="20"/>
          <w:lang w:eastAsia="cs-CZ"/>
        </w:rPr>
        <w:t>”)</w:t>
      </w:r>
      <w:r w:rsidR="00C9457F" w:rsidRPr="003805B0">
        <w:rPr>
          <w:rFonts w:ascii="Garamond" w:eastAsia="Times New Roman" w:hAnsi="Garamond" w:cs="Times New Roman"/>
          <w:sz w:val="20"/>
          <w:szCs w:val="20"/>
          <w:lang w:eastAsia="cs-CZ"/>
        </w:rPr>
        <w:t xml:space="preserve"> </w:t>
      </w:r>
      <w:r w:rsidRPr="003805B0">
        <w:rPr>
          <w:rFonts w:ascii="Garamond" w:eastAsia="Times New Roman" w:hAnsi="Garamond" w:cs="Times New Roman"/>
          <w:sz w:val="20"/>
          <w:szCs w:val="20"/>
          <w:lang w:eastAsia="cs-CZ"/>
        </w:rPr>
        <w:t>na</w:t>
      </w:r>
      <w:r w:rsidR="00C9457F" w:rsidRPr="003805B0">
        <w:rPr>
          <w:rFonts w:ascii="Garamond" w:eastAsia="Times New Roman" w:hAnsi="Garamond" w:cs="Times New Roman"/>
          <w:sz w:val="20"/>
          <w:szCs w:val="20"/>
          <w:lang w:eastAsia="cs-CZ"/>
        </w:rPr>
        <w:t xml:space="preserve"> </w:t>
      </w:r>
      <w:r w:rsidRPr="003805B0">
        <w:rPr>
          <w:rFonts w:ascii="Garamond" w:eastAsia="Times New Roman" w:hAnsi="Garamond" w:cs="Times New Roman"/>
          <w:sz w:val="20"/>
          <w:szCs w:val="20"/>
          <w:lang w:eastAsia="cs-CZ"/>
        </w:rPr>
        <w:t>jednej</w:t>
      </w:r>
      <w:r w:rsidR="00C9457F" w:rsidRPr="003805B0">
        <w:rPr>
          <w:rFonts w:ascii="Garamond" w:eastAsia="Times New Roman" w:hAnsi="Garamond" w:cs="Times New Roman"/>
          <w:sz w:val="20"/>
          <w:szCs w:val="20"/>
          <w:lang w:eastAsia="cs-CZ"/>
        </w:rPr>
        <w:t xml:space="preserve"> </w:t>
      </w:r>
      <w:r w:rsidRPr="003805B0">
        <w:rPr>
          <w:rFonts w:ascii="Garamond" w:eastAsia="Times New Roman" w:hAnsi="Garamond" w:cs="Times New Roman"/>
          <w:sz w:val="20"/>
          <w:szCs w:val="20"/>
          <w:lang w:eastAsia="cs-CZ"/>
        </w:rPr>
        <w:t>strane</w:t>
      </w:r>
      <w:r w:rsidR="006B4B49" w:rsidRPr="003805B0">
        <w:rPr>
          <w:rFonts w:ascii="Garamond" w:eastAsia="Times New Roman" w:hAnsi="Garamond" w:cs="Times New Roman"/>
          <w:sz w:val="20"/>
          <w:szCs w:val="20"/>
          <w:lang w:eastAsia="cs-CZ"/>
        </w:rPr>
        <w:t>;</w:t>
      </w:r>
      <w:r w:rsidR="00C9457F" w:rsidRPr="003805B0">
        <w:rPr>
          <w:rFonts w:ascii="Garamond" w:eastAsia="Times New Roman" w:hAnsi="Garamond" w:cs="Times New Roman"/>
          <w:sz w:val="20"/>
          <w:szCs w:val="20"/>
          <w:lang w:eastAsia="cs-CZ"/>
        </w:rPr>
        <w:t xml:space="preserve"> </w:t>
      </w:r>
      <w:r w:rsidR="006B4B49" w:rsidRPr="003805B0">
        <w:rPr>
          <w:rFonts w:ascii="Garamond" w:eastAsia="Times New Roman" w:hAnsi="Garamond" w:cs="Times New Roman"/>
          <w:sz w:val="20"/>
          <w:szCs w:val="20"/>
          <w:lang w:eastAsia="cs-CZ"/>
        </w:rPr>
        <w:t>a</w:t>
      </w:r>
    </w:p>
    <w:p w14:paraId="1A82BEF2" w14:textId="77777777" w:rsidR="006B4B49" w:rsidRPr="00B24BBC" w:rsidRDefault="006B4B49" w:rsidP="005410A3">
      <w:pPr>
        <w:keepNext/>
        <w:keepLines/>
        <w:spacing w:after="0" w:line="240" w:lineRule="auto"/>
        <w:jc w:val="both"/>
        <w:rPr>
          <w:rFonts w:ascii="Garamond" w:eastAsia="Times New Roman" w:hAnsi="Garamond" w:cs="Times New Roman"/>
          <w:sz w:val="20"/>
          <w:szCs w:val="20"/>
        </w:rPr>
      </w:pPr>
    </w:p>
    <w:p w14:paraId="24E40C74" w14:textId="532C022A" w:rsidR="00ED03DF" w:rsidRPr="00B24BBC" w:rsidRDefault="00ED03DF" w:rsidP="005410A3">
      <w:pPr>
        <w:keepNext/>
        <w:keepLines/>
        <w:numPr>
          <w:ilvl w:val="0"/>
          <w:numId w:val="1"/>
        </w:numPr>
        <w:spacing w:after="0" w:line="240" w:lineRule="auto"/>
        <w:ind w:hanging="720"/>
        <w:contextualSpacing/>
        <w:jc w:val="both"/>
        <w:rPr>
          <w:rFonts w:ascii="Garamond" w:eastAsia="Times New Roman" w:hAnsi="Garamond" w:cs="Times New Roman"/>
          <w:sz w:val="20"/>
          <w:szCs w:val="20"/>
          <w:lang w:eastAsia="cs-CZ"/>
        </w:rPr>
      </w:pPr>
      <w:r w:rsidRPr="00B24BBC">
        <w:rPr>
          <w:rFonts w:ascii="Garamond" w:hAnsi="Garamond"/>
          <w:sz w:val="20"/>
          <w:szCs w:val="20"/>
          <w:lang w:eastAsia="cs-CZ"/>
        </w:rPr>
        <w:t>[</w:t>
      </w:r>
      <w:r w:rsidRPr="00B24BBC">
        <w:rPr>
          <w:rFonts w:ascii="Garamond" w:hAnsi="Garamond"/>
          <w:b/>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spoločnosť</w:t>
      </w:r>
      <w:r w:rsidR="00C9457F" w:rsidRPr="00B24BBC">
        <w:rPr>
          <w:rFonts w:ascii="Garamond" w:hAnsi="Garamond"/>
          <w:sz w:val="20"/>
          <w:szCs w:val="20"/>
          <w:lang w:eastAsia="cs-CZ"/>
        </w:rPr>
        <w:t xml:space="preserve"> </w:t>
      </w:r>
      <w:r w:rsidRPr="00B24BBC">
        <w:rPr>
          <w:rFonts w:ascii="Garamond" w:hAnsi="Garamond"/>
          <w:sz w:val="20"/>
          <w:szCs w:val="20"/>
          <w:lang w:eastAsia="cs-CZ"/>
        </w:rPr>
        <w:t>založená</w:t>
      </w:r>
      <w:r w:rsidR="00C9457F" w:rsidRPr="00B24BBC">
        <w:rPr>
          <w:rFonts w:ascii="Garamond" w:hAnsi="Garamond"/>
          <w:sz w:val="20"/>
          <w:szCs w:val="20"/>
          <w:lang w:eastAsia="cs-CZ"/>
        </w:rPr>
        <w:t xml:space="preserve"> </w:t>
      </w:r>
      <w:r w:rsidRPr="00B24BBC">
        <w:rPr>
          <w:rFonts w:ascii="Garamond" w:hAnsi="Garamond"/>
          <w:sz w:val="20"/>
          <w:szCs w:val="20"/>
          <w:lang w:eastAsia="cs-CZ"/>
        </w:rPr>
        <w:t>a</w:t>
      </w:r>
      <w:r w:rsidR="00C9457F" w:rsidRPr="00B24BBC">
        <w:rPr>
          <w:rFonts w:ascii="Garamond" w:hAnsi="Garamond"/>
          <w:sz w:val="20"/>
          <w:szCs w:val="20"/>
          <w:lang w:eastAsia="cs-CZ"/>
        </w:rPr>
        <w:t xml:space="preserve"> </w:t>
      </w:r>
      <w:r w:rsidRPr="00B24BBC">
        <w:rPr>
          <w:rFonts w:ascii="Garamond" w:hAnsi="Garamond"/>
          <w:sz w:val="20"/>
          <w:szCs w:val="20"/>
          <w:lang w:eastAsia="cs-CZ"/>
        </w:rPr>
        <w:t>existujúca</w:t>
      </w:r>
      <w:r w:rsidR="00C9457F" w:rsidRPr="00B24BBC">
        <w:rPr>
          <w:rFonts w:ascii="Garamond" w:hAnsi="Garamond"/>
          <w:sz w:val="20"/>
          <w:szCs w:val="20"/>
          <w:lang w:eastAsia="cs-CZ"/>
        </w:rPr>
        <w:t xml:space="preserve"> </w:t>
      </w:r>
      <w:r w:rsidRPr="00B24BBC">
        <w:rPr>
          <w:rFonts w:ascii="Garamond" w:hAnsi="Garamond"/>
          <w:sz w:val="20"/>
          <w:szCs w:val="20"/>
          <w:lang w:eastAsia="cs-CZ"/>
        </w:rPr>
        <w:t>podľa</w:t>
      </w:r>
      <w:r w:rsidR="00C9457F" w:rsidRPr="00B24BBC">
        <w:rPr>
          <w:rFonts w:ascii="Garamond" w:hAnsi="Garamond"/>
          <w:sz w:val="20"/>
          <w:szCs w:val="20"/>
          <w:lang w:eastAsia="cs-CZ"/>
        </w:rPr>
        <w:t xml:space="preserve"> </w:t>
      </w:r>
      <w:r w:rsidRPr="00B24BBC">
        <w:rPr>
          <w:rFonts w:ascii="Garamond" w:hAnsi="Garamond"/>
          <w:sz w:val="20"/>
          <w:szCs w:val="20"/>
          <w:lang w:eastAsia="cs-CZ"/>
        </w:rPr>
        <w:t>práva</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so</w:t>
      </w:r>
      <w:r w:rsidR="00C9457F" w:rsidRPr="00B24BBC">
        <w:rPr>
          <w:rFonts w:ascii="Garamond" w:hAnsi="Garamond"/>
          <w:sz w:val="20"/>
          <w:szCs w:val="20"/>
          <w:lang w:eastAsia="cs-CZ"/>
        </w:rPr>
        <w:t xml:space="preserve"> </w:t>
      </w:r>
      <w:r w:rsidRPr="00B24BBC">
        <w:rPr>
          <w:rFonts w:ascii="Garamond" w:hAnsi="Garamond"/>
          <w:sz w:val="20"/>
          <w:szCs w:val="20"/>
          <w:lang w:eastAsia="cs-CZ"/>
        </w:rPr>
        <w:t>sídlom</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IČO:</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zapísaná</w:t>
      </w:r>
      <w:r w:rsidR="00C9457F" w:rsidRPr="00B24BBC">
        <w:rPr>
          <w:rFonts w:ascii="Garamond" w:hAnsi="Garamond"/>
          <w:sz w:val="20"/>
          <w:szCs w:val="20"/>
          <w:lang w:eastAsia="cs-CZ"/>
        </w:rPr>
        <w:t xml:space="preserve"> </w:t>
      </w:r>
      <w:r w:rsidRPr="00B24BBC">
        <w:rPr>
          <w:rFonts w:ascii="Garamond" w:hAnsi="Garamond"/>
          <w:sz w:val="20"/>
          <w:szCs w:val="20"/>
          <w:lang w:eastAsia="cs-CZ"/>
        </w:rPr>
        <w:t>v</w:t>
      </w:r>
      <w:r w:rsidR="00C9457F" w:rsidRPr="00B24BBC">
        <w:rPr>
          <w:rFonts w:ascii="Garamond" w:hAnsi="Garamond"/>
          <w:sz w:val="20"/>
          <w:szCs w:val="20"/>
          <w:lang w:eastAsia="cs-CZ"/>
        </w:rPr>
        <w:t xml:space="preserve"> </w:t>
      </w:r>
      <w:r w:rsidRPr="00B24BBC">
        <w:rPr>
          <w:rFonts w:ascii="Garamond" w:hAnsi="Garamond"/>
          <w:sz w:val="20"/>
          <w:szCs w:val="20"/>
          <w:lang w:eastAsia="cs-CZ"/>
        </w:rPr>
        <w:t>Obchodnom</w:t>
      </w:r>
      <w:r w:rsidR="00C9457F" w:rsidRPr="00B24BBC">
        <w:rPr>
          <w:rFonts w:ascii="Garamond" w:hAnsi="Garamond"/>
          <w:sz w:val="20"/>
          <w:szCs w:val="20"/>
          <w:lang w:eastAsia="cs-CZ"/>
        </w:rPr>
        <w:t xml:space="preserve"> </w:t>
      </w:r>
      <w:r w:rsidRPr="00B24BBC">
        <w:rPr>
          <w:rFonts w:ascii="Garamond" w:hAnsi="Garamond"/>
          <w:sz w:val="20"/>
          <w:szCs w:val="20"/>
          <w:lang w:eastAsia="cs-CZ"/>
        </w:rPr>
        <w:t>registri</w:t>
      </w:r>
      <w:r w:rsidR="00C9457F" w:rsidRPr="00B24BBC">
        <w:rPr>
          <w:rFonts w:ascii="Garamond" w:hAnsi="Garamond"/>
          <w:sz w:val="20"/>
          <w:szCs w:val="20"/>
          <w:lang w:eastAsia="cs-CZ"/>
        </w:rPr>
        <w:t xml:space="preserve"> </w:t>
      </w:r>
      <w:r w:rsidRPr="00B24BBC">
        <w:rPr>
          <w:rFonts w:ascii="Garamond" w:hAnsi="Garamond"/>
          <w:sz w:val="20"/>
          <w:szCs w:val="20"/>
          <w:lang w:eastAsia="cs-CZ"/>
        </w:rPr>
        <w:t>Okresného</w:t>
      </w:r>
      <w:r w:rsidR="00C9457F" w:rsidRPr="00B24BBC">
        <w:rPr>
          <w:rFonts w:ascii="Garamond" w:hAnsi="Garamond"/>
          <w:sz w:val="20"/>
          <w:szCs w:val="20"/>
          <w:lang w:eastAsia="cs-CZ"/>
        </w:rPr>
        <w:t xml:space="preserve"> </w:t>
      </w:r>
      <w:r w:rsidRPr="00B24BBC">
        <w:rPr>
          <w:rFonts w:ascii="Garamond" w:hAnsi="Garamond"/>
          <w:sz w:val="20"/>
          <w:szCs w:val="20"/>
          <w:lang w:eastAsia="cs-CZ"/>
        </w:rPr>
        <w:t>súdu</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oddiel:</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vložka</w:t>
      </w:r>
      <w:r w:rsidR="00C9457F" w:rsidRPr="00B24BBC">
        <w:rPr>
          <w:rFonts w:ascii="Garamond" w:hAnsi="Garamond"/>
          <w:sz w:val="20"/>
          <w:szCs w:val="20"/>
          <w:lang w:eastAsia="cs-CZ"/>
        </w:rPr>
        <w:t xml:space="preserve"> </w:t>
      </w:r>
      <w:r w:rsidRPr="00B24BBC">
        <w:rPr>
          <w:rFonts w:ascii="Garamond" w:hAnsi="Garamond"/>
          <w:sz w:val="20"/>
          <w:szCs w:val="20"/>
          <w:lang w:eastAsia="cs-CZ"/>
        </w:rPr>
        <w:t>číslo:</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DIČ:</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IČ</w:t>
      </w:r>
      <w:r w:rsidR="00C9457F" w:rsidRPr="00B24BBC">
        <w:rPr>
          <w:rFonts w:ascii="Garamond" w:hAnsi="Garamond"/>
          <w:sz w:val="20"/>
          <w:szCs w:val="20"/>
          <w:lang w:eastAsia="cs-CZ"/>
        </w:rPr>
        <w:t xml:space="preserve"> </w:t>
      </w:r>
      <w:r w:rsidRPr="00B24BBC">
        <w:rPr>
          <w:rFonts w:ascii="Garamond" w:hAnsi="Garamond"/>
          <w:sz w:val="20"/>
          <w:szCs w:val="20"/>
          <w:lang w:eastAsia="cs-CZ"/>
        </w:rPr>
        <w:t>DPH:</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eastAsia="Times New Roman" w:hAnsi="Garamond" w:cs="Times New Roman"/>
          <w:bCs/>
          <w:sz w:val="20"/>
          <w:szCs w:val="20"/>
          <w:highlight w:val="yellow"/>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bankové</w:t>
      </w:r>
      <w:r w:rsidR="00C9457F" w:rsidRPr="00B24BBC">
        <w:rPr>
          <w:rFonts w:ascii="Garamond" w:hAnsi="Garamond"/>
          <w:sz w:val="20"/>
          <w:szCs w:val="20"/>
          <w:lang w:eastAsia="cs-CZ"/>
        </w:rPr>
        <w:t xml:space="preserve"> </w:t>
      </w:r>
      <w:r w:rsidRPr="00B24BBC">
        <w:rPr>
          <w:rFonts w:ascii="Garamond" w:hAnsi="Garamond"/>
          <w:sz w:val="20"/>
          <w:szCs w:val="20"/>
          <w:lang w:eastAsia="cs-CZ"/>
        </w:rPr>
        <w:t>spojenie:</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číslo</w:t>
      </w:r>
      <w:r w:rsidR="00C9457F" w:rsidRPr="00B24BBC">
        <w:rPr>
          <w:rFonts w:ascii="Garamond" w:hAnsi="Garamond"/>
          <w:sz w:val="20"/>
          <w:szCs w:val="20"/>
          <w:lang w:eastAsia="cs-CZ"/>
        </w:rPr>
        <w:t xml:space="preserve"> </w:t>
      </w:r>
      <w:r w:rsidRPr="00B24BBC">
        <w:rPr>
          <w:rFonts w:ascii="Garamond" w:hAnsi="Garamond"/>
          <w:sz w:val="20"/>
          <w:szCs w:val="20"/>
          <w:lang w:eastAsia="cs-CZ"/>
        </w:rPr>
        <w:t>účtu:</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IBAN:</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BIC</w:t>
      </w:r>
      <w:r w:rsidR="00C9457F" w:rsidRPr="00B24BBC">
        <w:rPr>
          <w:rFonts w:ascii="Garamond" w:hAnsi="Garamond"/>
          <w:sz w:val="20"/>
          <w:szCs w:val="20"/>
          <w:lang w:eastAsia="cs-CZ"/>
        </w:rPr>
        <w:t xml:space="preserve"> </w:t>
      </w:r>
      <w:r w:rsidRPr="00B24BBC">
        <w:rPr>
          <w:rFonts w:ascii="Garamond" w:hAnsi="Garamond"/>
          <w:sz w:val="20"/>
          <w:szCs w:val="20"/>
          <w:lang w:eastAsia="cs-CZ"/>
        </w:rPr>
        <w:t>(SWIFT):</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štatutárny</w:t>
      </w:r>
      <w:r w:rsidR="00C9457F" w:rsidRPr="00B24BBC">
        <w:rPr>
          <w:rFonts w:ascii="Garamond" w:hAnsi="Garamond"/>
          <w:sz w:val="20"/>
          <w:szCs w:val="20"/>
          <w:lang w:eastAsia="cs-CZ"/>
        </w:rPr>
        <w:t xml:space="preserve"> </w:t>
      </w:r>
      <w:r w:rsidRPr="00B24BBC">
        <w:rPr>
          <w:rFonts w:ascii="Garamond" w:hAnsi="Garamond"/>
          <w:sz w:val="20"/>
          <w:szCs w:val="20"/>
          <w:lang w:eastAsia="cs-CZ"/>
        </w:rPr>
        <w:t>orgán:</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kontaktná</w:t>
      </w:r>
      <w:r w:rsidR="00C9457F" w:rsidRPr="00B24BBC">
        <w:rPr>
          <w:rFonts w:ascii="Garamond" w:hAnsi="Garamond"/>
          <w:sz w:val="20"/>
          <w:szCs w:val="20"/>
          <w:lang w:eastAsia="cs-CZ"/>
        </w:rPr>
        <w:t xml:space="preserve"> </w:t>
      </w:r>
      <w:r w:rsidRPr="00B24BBC">
        <w:rPr>
          <w:rFonts w:ascii="Garamond" w:hAnsi="Garamond"/>
          <w:sz w:val="20"/>
          <w:szCs w:val="20"/>
          <w:lang w:eastAsia="cs-CZ"/>
        </w:rPr>
        <w:t>osoba</w:t>
      </w:r>
      <w:r w:rsidR="00C9457F" w:rsidRPr="00B24BBC">
        <w:rPr>
          <w:rFonts w:ascii="Garamond" w:hAnsi="Garamond"/>
          <w:sz w:val="20"/>
          <w:szCs w:val="20"/>
          <w:lang w:eastAsia="cs-CZ"/>
        </w:rPr>
        <w:t xml:space="preserve"> </w:t>
      </w:r>
      <w:r w:rsidRPr="00B24BBC">
        <w:rPr>
          <w:rFonts w:ascii="Garamond" w:hAnsi="Garamond"/>
          <w:sz w:val="20"/>
          <w:szCs w:val="20"/>
          <w:lang w:eastAsia="cs-CZ"/>
        </w:rPr>
        <w:t>pre</w:t>
      </w:r>
      <w:r w:rsidR="00C9457F" w:rsidRPr="00B24BBC">
        <w:rPr>
          <w:rFonts w:ascii="Garamond" w:hAnsi="Garamond"/>
          <w:sz w:val="20"/>
          <w:szCs w:val="20"/>
          <w:lang w:eastAsia="cs-CZ"/>
        </w:rPr>
        <w:t xml:space="preserve"> </w:t>
      </w:r>
      <w:r w:rsidRPr="00B24BBC">
        <w:rPr>
          <w:rFonts w:ascii="Garamond" w:hAnsi="Garamond"/>
          <w:sz w:val="20"/>
          <w:szCs w:val="20"/>
          <w:lang w:eastAsia="cs-CZ"/>
        </w:rPr>
        <w:t>technické</w:t>
      </w:r>
      <w:r w:rsidR="00C9457F" w:rsidRPr="00B24BBC">
        <w:rPr>
          <w:rFonts w:ascii="Garamond" w:hAnsi="Garamond"/>
          <w:sz w:val="20"/>
          <w:szCs w:val="20"/>
          <w:lang w:eastAsia="cs-CZ"/>
        </w:rPr>
        <w:t xml:space="preserve"> </w:t>
      </w:r>
      <w:r w:rsidRPr="00B24BBC">
        <w:rPr>
          <w:rFonts w:ascii="Garamond" w:hAnsi="Garamond"/>
          <w:sz w:val="20"/>
          <w:szCs w:val="20"/>
          <w:lang w:eastAsia="cs-CZ"/>
        </w:rPr>
        <w:t>veci:</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telefón:</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e-mail:</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kontaktná</w:t>
      </w:r>
      <w:r w:rsidR="00C9457F" w:rsidRPr="00B24BBC">
        <w:rPr>
          <w:rFonts w:ascii="Garamond" w:hAnsi="Garamond"/>
          <w:sz w:val="20"/>
          <w:szCs w:val="20"/>
          <w:lang w:eastAsia="cs-CZ"/>
        </w:rPr>
        <w:t xml:space="preserve"> </w:t>
      </w:r>
      <w:r w:rsidRPr="00B24BBC">
        <w:rPr>
          <w:rFonts w:ascii="Garamond" w:hAnsi="Garamond"/>
          <w:sz w:val="20"/>
          <w:szCs w:val="20"/>
          <w:lang w:eastAsia="cs-CZ"/>
        </w:rPr>
        <w:t>osoba</w:t>
      </w:r>
      <w:r w:rsidR="00C9457F" w:rsidRPr="00B24BBC">
        <w:rPr>
          <w:rFonts w:ascii="Garamond" w:hAnsi="Garamond"/>
          <w:sz w:val="20"/>
          <w:szCs w:val="20"/>
          <w:lang w:eastAsia="cs-CZ"/>
        </w:rPr>
        <w:t xml:space="preserve"> </w:t>
      </w:r>
      <w:r w:rsidRPr="00B24BBC">
        <w:rPr>
          <w:rFonts w:ascii="Garamond" w:hAnsi="Garamond"/>
          <w:sz w:val="20"/>
          <w:szCs w:val="20"/>
          <w:lang w:eastAsia="cs-CZ"/>
        </w:rPr>
        <w:t>pre</w:t>
      </w:r>
      <w:r w:rsidR="00C9457F" w:rsidRPr="00B24BBC">
        <w:rPr>
          <w:rFonts w:ascii="Garamond" w:hAnsi="Garamond"/>
          <w:sz w:val="20"/>
          <w:szCs w:val="20"/>
          <w:lang w:eastAsia="cs-CZ"/>
        </w:rPr>
        <w:t xml:space="preserve"> </w:t>
      </w:r>
      <w:r w:rsidRPr="00B24BBC">
        <w:rPr>
          <w:rFonts w:ascii="Garamond" w:hAnsi="Garamond"/>
          <w:sz w:val="20"/>
          <w:szCs w:val="20"/>
          <w:lang w:eastAsia="cs-CZ"/>
        </w:rPr>
        <w:t>zmluvné</w:t>
      </w:r>
      <w:r w:rsidR="00C9457F" w:rsidRPr="00B24BBC">
        <w:rPr>
          <w:rFonts w:ascii="Garamond" w:hAnsi="Garamond"/>
          <w:sz w:val="20"/>
          <w:szCs w:val="20"/>
          <w:lang w:eastAsia="cs-CZ"/>
        </w:rPr>
        <w:t xml:space="preserve"> </w:t>
      </w:r>
      <w:r w:rsidRPr="00B24BBC">
        <w:rPr>
          <w:rFonts w:ascii="Garamond" w:hAnsi="Garamond"/>
          <w:sz w:val="20"/>
          <w:szCs w:val="20"/>
          <w:lang w:eastAsia="cs-CZ"/>
        </w:rPr>
        <w:t>veci:</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telefón:</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hAnsi="Garamond"/>
          <w:sz w:val="20"/>
          <w:szCs w:val="20"/>
          <w:lang w:eastAsia="cs-CZ"/>
        </w:rPr>
        <w:t xml:space="preserve"> </w:t>
      </w:r>
      <w:r w:rsidRPr="00B24BBC">
        <w:rPr>
          <w:rFonts w:ascii="Garamond" w:hAnsi="Garamond"/>
          <w:sz w:val="20"/>
          <w:szCs w:val="20"/>
          <w:lang w:eastAsia="cs-CZ"/>
        </w:rPr>
        <w:t>e-mail:</w:t>
      </w:r>
      <w:r w:rsidR="00C9457F" w:rsidRPr="00B24BBC">
        <w:rPr>
          <w:rFonts w:ascii="Garamond" w:hAnsi="Garamond"/>
          <w:sz w:val="20"/>
          <w:szCs w:val="20"/>
          <w:lang w:eastAsia="cs-CZ"/>
        </w:rPr>
        <w:t xml:space="preserve"> </w:t>
      </w:r>
      <w:r w:rsidRPr="00B24BBC">
        <w:rPr>
          <w:rFonts w:ascii="Garamond" w:hAnsi="Garamond"/>
          <w:sz w:val="20"/>
          <w:szCs w:val="20"/>
          <w:lang w:eastAsia="cs-CZ"/>
        </w:rPr>
        <w:t>[</w:t>
      </w:r>
      <w:r w:rsidRPr="00B24BBC">
        <w:rPr>
          <w:rFonts w:ascii="Garamond" w:hAnsi="Garamond"/>
          <w:sz w:val="20"/>
          <w:szCs w:val="20"/>
          <w:highlight w:val="yellow"/>
          <w:lang w:eastAsia="cs-CZ"/>
        </w:rPr>
        <w:t>doplniť</w:t>
      </w:r>
      <w:r w:rsidRPr="00B24BBC">
        <w:rPr>
          <w:rFonts w:ascii="Garamond" w:hAnsi="Garamond"/>
          <w:sz w:val="20"/>
          <w:szCs w:val="20"/>
          <w:lang w:eastAsia="cs-CZ"/>
        </w:rPr>
        <w:t>]</w:t>
      </w:r>
      <w:r w:rsidR="00C9457F" w:rsidRPr="00B24BBC">
        <w:rPr>
          <w:rFonts w:ascii="Garamond" w:eastAsia="Times New Roman" w:hAnsi="Garamond" w:cs="Times New Roman"/>
          <w:sz w:val="20"/>
          <w:szCs w:val="20"/>
          <w:lang w:eastAsia="cs-CZ"/>
        </w:rPr>
        <w:t xml:space="preserve"> </w:t>
      </w:r>
      <w:r w:rsidRPr="00B24BBC">
        <w:rPr>
          <w:rFonts w:ascii="Garamond" w:eastAsia="Times New Roman" w:hAnsi="Garamond" w:cs="Times New Roman"/>
          <w:sz w:val="20"/>
          <w:szCs w:val="20"/>
          <w:lang w:eastAsia="cs-CZ"/>
        </w:rPr>
        <w:t>(ďalej</w:t>
      </w:r>
      <w:r w:rsidR="00C9457F" w:rsidRPr="00B24BBC">
        <w:rPr>
          <w:rFonts w:ascii="Garamond" w:eastAsia="Times New Roman" w:hAnsi="Garamond" w:cs="Times New Roman"/>
          <w:sz w:val="20"/>
          <w:szCs w:val="20"/>
          <w:lang w:eastAsia="cs-CZ"/>
        </w:rPr>
        <w:t xml:space="preserve"> </w:t>
      </w:r>
      <w:r w:rsidRPr="00B24BBC">
        <w:rPr>
          <w:rFonts w:ascii="Garamond" w:eastAsia="Times New Roman" w:hAnsi="Garamond" w:cs="Times New Roman"/>
          <w:sz w:val="20"/>
          <w:szCs w:val="20"/>
          <w:lang w:eastAsia="cs-CZ"/>
        </w:rPr>
        <w:t>len</w:t>
      </w:r>
      <w:r w:rsidR="00C9457F" w:rsidRPr="00B24BBC">
        <w:rPr>
          <w:rFonts w:ascii="Garamond" w:eastAsia="Times New Roman" w:hAnsi="Garamond" w:cs="Times New Roman"/>
          <w:sz w:val="20"/>
          <w:szCs w:val="20"/>
          <w:lang w:eastAsia="cs-CZ"/>
        </w:rPr>
        <w:t xml:space="preserve"> </w:t>
      </w:r>
      <w:r w:rsidRPr="00B24BBC">
        <w:rPr>
          <w:rFonts w:ascii="Garamond" w:eastAsia="Times New Roman" w:hAnsi="Garamond" w:cs="Times New Roman"/>
          <w:sz w:val="20"/>
          <w:szCs w:val="20"/>
          <w:lang w:eastAsia="cs-CZ"/>
        </w:rPr>
        <w:t>„</w:t>
      </w:r>
      <w:r w:rsidR="00AD78B5">
        <w:rPr>
          <w:rFonts w:ascii="Garamond" w:eastAsia="Times New Roman" w:hAnsi="Garamond" w:cs="Times New Roman"/>
          <w:b/>
          <w:sz w:val="20"/>
          <w:szCs w:val="20"/>
          <w:lang w:eastAsia="cs-CZ"/>
        </w:rPr>
        <w:t>Predávajúci</w:t>
      </w:r>
      <w:r w:rsidRPr="00B24BBC">
        <w:rPr>
          <w:rFonts w:ascii="Garamond" w:eastAsia="Times New Roman" w:hAnsi="Garamond" w:cs="Times New Roman"/>
          <w:sz w:val="20"/>
          <w:szCs w:val="20"/>
          <w:lang w:eastAsia="cs-CZ"/>
        </w:rPr>
        <w:t>”)</w:t>
      </w:r>
      <w:r w:rsidR="00C9457F" w:rsidRPr="00B24BBC">
        <w:rPr>
          <w:rFonts w:ascii="Garamond" w:eastAsia="Times New Roman" w:hAnsi="Garamond" w:cs="Times New Roman"/>
          <w:sz w:val="20"/>
          <w:szCs w:val="20"/>
          <w:lang w:eastAsia="cs-CZ"/>
        </w:rPr>
        <w:t xml:space="preserve"> </w:t>
      </w:r>
      <w:r w:rsidRPr="00B24BBC">
        <w:rPr>
          <w:rFonts w:ascii="Garamond" w:eastAsia="Times New Roman" w:hAnsi="Garamond" w:cs="Times New Roman"/>
          <w:sz w:val="20"/>
          <w:szCs w:val="20"/>
          <w:lang w:eastAsia="cs-CZ"/>
        </w:rPr>
        <w:t>na</w:t>
      </w:r>
      <w:r w:rsidR="00C9457F" w:rsidRPr="00B24BBC">
        <w:rPr>
          <w:rFonts w:ascii="Garamond" w:eastAsia="Times New Roman" w:hAnsi="Garamond" w:cs="Times New Roman"/>
          <w:sz w:val="20"/>
          <w:szCs w:val="20"/>
          <w:lang w:eastAsia="cs-CZ"/>
        </w:rPr>
        <w:t xml:space="preserve"> </w:t>
      </w:r>
      <w:r w:rsidRPr="00B24BBC">
        <w:rPr>
          <w:rFonts w:ascii="Garamond" w:eastAsia="Times New Roman" w:hAnsi="Garamond" w:cs="Times New Roman"/>
          <w:sz w:val="20"/>
          <w:szCs w:val="20"/>
          <w:lang w:eastAsia="cs-CZ"/>
        </w:rPr>
        <w:t>druhej</w:t>
      </w:r>
      <w:r w:rsidR="00C9457F" w:rsidRPr="00B24BBC">
        <w:rPr>
          <w:rFonts w:ascii="Garamond" w:eastAsia="Times New Roman" w:hAnsi="Garamond" w:cs="Times New Roman"/>
          <w:sz w:val="20"/>
          <w:szCs w:val="20"/>
          <w:lang w:eastAsia="cs-CZ"/>
        </w:rPr>
        <w:t xml:space="preserve"> </w:t>
      </w:r>
      <w:r w:rsidRPr="00B24BBC">
        <w:rPr>
          <w:rFonts w:ascii="Garamond" w:eastAsia="Times New Roman" w:hAnsi="Garamond" w:cs="Times New Roman"/>
          <w:sz w:val="20"/>
          <w:szCs w:val="20"/>
          <w:lang w:eastAsia="cs-CZ"/>
        </w:rPr>
        <w:t>strane.</w:t>
      </w:r>
    </w:p>
    <w:p w14:paraId="5BBE7D01" w14:textId="77777777" w:rsidR="006B4B49" w:rsidRPr="00B24BBC" w:rsidRDefault="006B4B49" w:rsidP="005410A3">
      <w:pPr>
        <w:keepNext/>
        <w:keepLines/>
        <w:spacing w:after="0" w:line="240" w:lineRule="auto"/>
        <w:contextualSpacing/>
        <w:jc w:val="both"/>
        <w:rPr>
          <w:rFonts w:ascii="Garamond" w:eastAsia="Times New Roman" w:hAnsi="Garamond" w:cs="Times New Roman"/>
          <w:sz w:val="20"/>
          <w:szCs w:val="20"/>
          <w:lang w:eastAsia="cs-CZ"/>
        </w:rPr>
      </w:pPr>
    </w:p>
    <w:p w14:paraId="35CE786A" w14:textId="56A33AF6" w:rsidR="006B4B49" w:rsidRPr="00B24BBC" w:rsidRDefault="006B4B49" w:rsidP="005410A3">
      <w:pPr>
        <w:keepNext/>
        <w:keepLines/>
        <w:spacing w:after="0" w:line="240" w:lineRule="auto"/>
        <w:jc w:val="both"/>
        <w:rPr>
          <w:rFonts w:ascii="Garamond" w:eastAsia="Times New Roman" w:hAnsi="Garamond" w:cs="Times New Roman"/>
          <w:b/>
          <w:bCs/>
          <w:sz w:val="20"/>
          <w:szCs w:val="20"/>
        </w:rPr>
      </w:pPr>
      <w:r w:rsidRPr="00B24BBC">
        <w:rPr>
          <w:rFonts w:ascii="Garamond" w:eastAsia="Times New Roman" w:hAnsi="Garamond" w:cs="Times New Roman"/>
          <w:b/>
          <w:bCs/>
          <w:sz w:val="20"/>
          <w:szCs w:val="20"/>
        </w:rPr>
        <w:t>Vzhľadom</w:t>
      </w:r>
      <w:r w:rsidR="00C9457F" w:rsidRPr="00B24BBC">
        <w:rPr>
          <w:rFonts w:ascii="Garamond" w:eastAsia="Times New Roman" w:hAnsi="Garamond" w:cs="Times New Roman"/>
          <w:b/>
          <w:bCs/>
          <w:sz w:val="20"/>
          <w:szCs w:val="20"/>
        </w:rPr>
        <w:t xml:space="preserve"> </w:t>
      </w:r>
      <w:r w:rsidRPr="00B24BBC">
        <w:rPr>
          <w:rFonts w:ascii="Garamond" w:eastAsia="Times New Roman" w:hAnsi="Garamond" w:cs="Times New Roman"/>
          <w:b/>
          <w:bCs/>
          <w:sz w:val="20"/>
          <w:szCs w:val="20"/>
        </w:rPr>
        <w:t>k</w:t>
      </w:r>
      <w:r w:rsidR="00C9457F" w:rsidRPr="00B24BBC">
        <w:rPr>
          <w:rFonts w:ascii="Garamond" w:eastAsia="Times New Roman" w:hAnsi="Garamond" w:cs="Times New Roman"/>
          <w:b/>
          <w:bCs/>
          <w:sz w:val="20"/>
          <w:szCs w:val="20"/>
        </w:rPr>
        <w:t xml:space="preserve"> </w:t>
      </w:r>
      <w:r w:rsidRPr="00B24BBC">
        <w:rPr>
          <w:rFonts w:ascii="Garamond" w:eastAsia="Times New Roman" w:hAnsi="Garamond" w:cs="Times New Roman"/>
          <w:b/>
          <w:bCs/>
          <w:sz w:val="20"/>
          <w:szCs w:val="20"/>
        </w:rPr>
        <w:t>tomu,</w:t>
      </w:r>
      <w:r w:rsidR="00C9457F" w:rsidRPr="00B24BBC">
        <w:rPr>
          <w:rFonts w:ascii="Garamond" w:eastAsia="Times New Roman" w:hAnsi="Garamond" w:cs="Times New Roman"/>
          <w:b/>
          <w:bCs/>
          <w:sz w:val="20"/>
          <w:szCs w:val="20"/>
        </w:rPr>
        <w:t xml:space="preserve"> </w:t>
      </w:r>
      <w:r w:rsidRPr="00B24BBC">
        <w:rPr>
          <w:rFonts w:ascii="Garamond" w:eastAsia="Times New Roman" w:hAnsi="Garamond" w:cs="Times New Roman"/>
          <w:b/>
          <w:bCs/>
          <w:sz w:val="20"/>
          <w:szCs w:val="20"/>
        </w:rPr>
        <w:t>že:</w:t>
      </w:r>
    </w:p>
    <w:p w14:paraId="4CEE474F" w14:textId="77777777" w:rsidR="006B4B49" w:rsidRPr="00B24BBC" w:rsidRDefault="006B4B49" w:rsidP="005410A3">
      <w:pPr>
        <w:keepNext/>
        <w:keepLines/>
        <w:spacing w:after="0" w:line="240" w:lineRule="auto"/>
        <w:jc w:val="both"/>
        <w:rPr>
          <w:rFonts w:ascii="Garamond" w:eastAsia="Calibri" w:hAnsi="Garamond" w:cs="Times New Roman"/>
          <w:sz w:val="20"/>
          <w:szCs w:val="20"/>
        </w:rPr>
      </w:pPr>
    </w:p>
    <w:p w14:paraId="219E2C54" w14:textId="75A7133B" w:rsidR="00AD78B5" w:rsidRDefault="00AD78B5" w:rsidP="005410A3">
      <w:pPr>
        <w:keepNext/>
        <w:keepLines/>
        <w:numPr>
          <w:ilvl w:val="0"/>
          <w:numId w:val="2"/>
        </w:numPr>
        <w:tabs>
          <w:tab w:val="num" w:pos="720"/>
        </w:tabs>
        <w:spacing w:after="0" w:line="240" w:lineRule="auto"/>
        <w:ind w:left="720"/>
        <w:jc w:val="both"/>
        <w:rPr>
          <w:rFonts w:ascii="Garamond" w:eastAsia="Times New Roman" w:hAnsi="Garamond" w:cs="Times New Roman"/>
          <w:sz w:val="20"/>
          <w:szCs w:val="20"/>
        </w:rPr>
      </w:pPr>
      <w:r>
        <w:rPr>
          <w:rFonts w:ascii="Garamond" w:eastAsia="Times New Roman" w:hAnsi="Garamond" w:cs="Times New Roman"/>
          <w:sz w:val="20"/>
          <w:szCs w:val="20"/>
        </w:rPr>
        <w:t xml:space="preserve">Kupujúci má záujem o dodanie tovaru </w:t>
      </w:r>
      <w:r w:rsidR="00466FF7">
        <w:rPr>
          <w:rFonts w:ascii="Garamond" w:eastAsia="Times New Roman" w:hAnsi="Garamond" w:cs="Times New Roman"/>
          <w:sz w:val="20"/>
          <w:szCs w:val="20"/>
        </w:rPr>
        <w:t>– bezkontaktných čipových kariet, ich inicializáciu a poskytnutie licencie</w:t>
      </w:r>
      <w:r>
        <w:rPr>
          <w:rFonts w:ascii="Garamond" w:eastAsia="Times New Roman" w:hAnsi="Garamond" w:cs="Times New Roman"/>
          <w:sz w:val="20"/>
          <w:szCs w:val="20"/>
        </w:rPr>
        <w:t xml:space="preserve">, ktoré budú slúžiť ako nosič predplatných cestovných lístkov a elektronickej peňaženky s pamäťou a možnosťou zápisu, za účelom čoho realizoval </w:t>
      </w:r>
      <w:r w:rsidR="00466FF7">
        <w:rPr>
          <w:rFonts w:ascii="Garamond" w:eastAsia="Times New Roman" w:hAnsi="Garamond" w:cs="Times New Roman"/>
          <w:sz w:val="20"/>
          <w:szCs w:val="20"/>
        </w:rPr>
        <w:t xml:space="preserve">zákazku podľa internej smernice ER 97/2017 o obstarávaní v podmienkach DPB, </w:t>
      </w:r>
      <w:proofErr w:type="spellStart"/>
      <w:r w:rsidR="00466FF7">
        <w:rPr>
          <w:rFonts w:ascii="Garamond" w:eastAsia="Times New Roman" w:hAnsi="Garamond" w:cs="Times New Roman"/>
          <w:sz w:val="20"/>
          <w:szCs w:val="20"/>
        </w:rPr>
        <w:t>a.s</w:t>
      </w:r>
      <w:proofErr w:type="spellEnd"/>
      <w:r w:rsidR="00466FF7">
        <w:rPr>
          <w:rFonts w:ascii="Garamond" w:eastAsia="Times New Roman" w:hAnsi="Garamond" w:cs="Times New Roman"/>
          <w:sz w:val="20"/>
          <w:szCs w:val="20"/>
        </w:rPr>
        <w:t>. označenú interným číslom CP 19/2024 „</w:t>
      </w:r>
      <w:r w:rsidR="00466FF7">
        <w:rPr>
          <w:rFonts w:ascii="Garamond" w:eastAsia="Times New Roman" w:hAnsi="Garamond" w:cs="Times New Roman"/>
          <w:b/>
          <w:bCs/>
          <w:sz w:val="20"/>
          <w:szCs w:val="20"/>
        </w:rPr>
        <w:t>Bezkontaktné čipové karty“</w:t>
      </w:r>
      <w:r>
        <w:rPr>
          <w:rFonts w:ascii="Garamond" w:hAnsi="Garamond"/>
          <w:sz w:val="20"/>
          <w:szCs w:val="20"/>
          <w:lang w:eastAsia="cs-CZ"/>
        </w:rPr>
        <w:t>;</w:t>
      </w:r>
    </w:p>
    <w:p w14:paraId="4E5B37F7" w14:textId="77777777" w:rsidR="00B24BBC" w:rsidRPr="00B24BBC" w:rsidRDefault="00B24BBC" w:rsidP="005410A3">
      <w:pPr>
        <w:keepNext/>
        <w:keepLines/>
        <w:spacing w:after="0" w:line="240" w:lineRule="auto"/>
        <w:ind w:left="709"/>
        <w:jc w:val="both"/>
        <w:rPr>
          <w:rFonts w:ascii="Garamond" w:eastAsia="Times New Roman" w:hAnsi="Garamond" w:cs="Times New Roman"/>
          <w:sz w:val="20"/>
          <w:szCs w:val="20"/>
        </w:rPr>
      </w:pPr>
    </w:p>
    <w:p w14:paraId="1C7ED521" w14:textId="0816817A" w:rsidR="00B24BBC" w:rsidRPr="00B24BBC" w:rsidRDefault="007D475E" w:rsidP="005410A3">
      <w:pPr>
        <w:keepNext/>
        <w:keepLines/>
        <w:numPr>
          <w:ilvl w:val="0"/>
          <w:numId w:val="2"/>
        </w:numPr>
        <w:tabs>
          <w:tab w:val="num" w:pos="720"/>
        </w:tabs>
        <w:spacing w:after="0" w:line="240" w:lineRule="auto"/>
        <w:ind w:left="720"/>
        <w:jc w:val="both"/>
        <w:rPr>
          <w:rFonts w:ascii="Garamond" w:hAnsi="Garamond"/>
          <w:sz w:val="20"/>
          <w:szCs w:val="20"/>
        </w:rPr>
      </w:pPr>
      <w:r>
        <w:rPr>
          <w:rFonts w:ascii="Garamond" w:eastAsia="Calibri" w:hAnsi="Garamond" w:cs="Times New Roman"/>
          <w:sz w:val="20"/>
          <w:szCs w:val="20"/>
        </w:rPr>
        <w:t xml:space="preserve">Predávajúci je </w:t>
      </w:r>
      <w:r w:rsidR="00B24BBC" w:rsidRPr="00B24BBC">
        <w:rPr>
          <w:rFonts w:ascii="Garamond" w:hAnsi="Garamond" w:cs="Garamond"/>
          <w:sz w:val="20"/>
          <w:szCs w:val="20"/>
        </w:rPr>
        <w:t xml:space="preserve">úspešným uchádzačom </w:t>
      </w:r>
      <w:r>
        <w:rPr>
          <w:rFonts w:ascii="Garamond" w:hAnsi="Garamond" w:cs="Garamond"/>
          <w:sz w:val="20"/>
          <w:szCs w:val="20"/>
        </w:rPr>
        <w:t>verejného obstarávania na</w:t>
      </w:r>
      <w:r w:rsidR="00B24BBC" w:rsidRPr="00B24BBC">
        <w:rPr>
          <w:rFonts w:ascii="Garamond" w:hAnsi="Garamond" w:cs="Garamond"/>
          <w:sz w:val="20"/>
          <w:szCs w:val="20"/>
        </w:rPr>
        <w:t xml:space="preserve"> predmet zákazky</w:t>
      </w:r>
      <w:r>
        <w:rPr>
          <w:rFonts w:ascii="Garamond" w:hAnsi="Garamond" w:cs="Garamond"/>
          <w:sz w:val="20"/>
          <w:szCs w:val="20"/>
        </w:rPr>
        <w:t xml:space="preserve"> </w:t>
      </w:r>
      <w:r w:rsidR="00466FF7">
        <w:rPr>
          <w:rFonts w:ascii="Garamond" w:hAnsi="Garamond" w:cs="Garamond"/>
          <w:sz w:val="20"/>
          <w:szCs w:val="20"/>
        </w:rPr>
        <w:t>CP 19/2024</w:t>
      </w:r>
      <w:r w:rsidR="00B24BBC" w:rsidRPr="00B24BBC">
        <w:rPr>
          <w:rFonts w:ascii="Garamond" w:hAnsi="Garamond" w:cs="Garamond"/>
          <w:sz w:val="20"/>
          <w:szCs w:val="20"/>
        </w:rPr>
        <w:t xml:space="preserve"> </w:t>
      </w:r>
      <w:r w:rsidR="00B24BBC" w:rsidRPr="00B24BBC">
        <w:rPr>
          <w:rFonts w:ascii="Garamond" w:hAnsi="Garamond"/>
          <w:sz w:val="20"/>
          <w:szCs w:val="20"/>
        </w:rPr>
        <w:t>„</w:t>
      </w:r>
      <w:r w:rsidR="00B24BBC" w:rsidRPr="00B24BBC">
        <w:rPr>
          <w:rFonts w:ascii="Garamond" w:hAnsi="Garamond"/>
          <w:b/>
          <w:sz w:val="20"/>
          <w:szCs w:val="20"/>
        </w:rPr>
        <w:t>Bezkontaktn</w:t>
      </w:r>
      <w:r>
        <w:rPr>
          <w:rFonts w:ascii="Garamond" w:hAnsi="Garamond"/>
          <w:b/>
          <w:sz w:val="20"/>
          <w:szCs w:val="20"/>
        </w:rPr>
        <w:t>é</w:t>
      </w:r>
      <w:r w:rsidR="00B24BBC" w:rsidRPr="00B24BBC">
        <w:rPr>
          <w:rFonts w:ascii="Garamond" w:hAnsi="Garamond"/>
          <w:b/>
          <w:sz w:val="20"/>
          <w:szCs w:val="20"/>
        </w:rPr>
        <w:t xml:space="preserve"> čipov</w:t>
      </w:r>
      <w:r>
        <w:rPr>
          <w:rFonts w:ascii="Garamond" w:hAnsi="Garamond"/>
          <w:b/>
          <w:sz w:val="20"/>
          <w:szCs w:val="20"/>
        </w:rPr>
        <w:t>é</w:t>
      </w:r>
      <w:r w:rsidR="00B24BBC" w:rsidRPr="00B24BBC">
        <w:rPr>
          <w:rFonts w:ascii="Garamond" w:hAnsi="Garamond"/>
          <w:b/>
          <w:sz w:val="20"/>
          <w:szCs w:val="20"/>
        </w:rPr>
        <w:t xml:space="preserve"> kart</w:t>
      </w:r>
      <w:r>
        <w:rPr>
          <w:rFonts w:ascii="Garamond" w:hAnsi="Garamond"/>
          <w:b/>
          <w:sz w:val="20"/>
          <w:szCs w:val="20"/>
        </w:rPr>
        <w:t>y</w:t>
      </w:r>
      <w:r w:rsidR="00B24BBC" w:rsidRPr="00B24BBC">
        <w:rPr>
          <w:rFonts w:ascii="Garamond" w:hAnsi="Garamond"/>
          <w:sz w:val="20"/>
          <w:szCs w:val="20"/>
        </w:rPr>
        <w:t>“</w:t>
      </w:r>
      <w:r w:rsidR="00B24BBC" w:rsidRPr="00B24BBC">
        <w:rPr>
          <w:rFonts w:ascii="Garamond" w:eastAsia="Calibri" w:hAnsi="Garamond" w:cs="Times New Roman"/>
          <w:sz w:val="20"/>
          <w:szCs w:val="20"/>
        </w:rPr>
        <w:t>; a</w:t>
      </w:r>
    </w:p>
    <w:p w14:paraId="48C307AA" w14:textId="77777777" w:rsidR="00B24BBC" w:rsidRPr="00B24BBC" w:rsidRDefault="00B24BBC" w:rsidP="005410A3">
      <w:pPr>
        <w:pStyle w:val="Odstavecseseznamem"/>
        <w:keepNext/>
        <w:keepLines/>
        <w:spacing w:after="0" w:line="240" w:lineRule="auto"/>
        <w:rPr>
          <w:rFonts w:ascii="Garamond" w:eastAsia="Calibri" w:hAnsi="Garamond" w:cs="Times New Roman"/>
          <w:sz w:val="20"/>
          <w:szCs w:val="20"/>
        </w:rPr>
      </w:pPr>
    </w:p>
    <w:p w14:paraId="423457B8" w14:textId="1152FD58" w:rsidR="00AE33B8" w:rsidRPr="00B24BBC" w:rsidRDefault="00B24BBC" w:rsidP="005410A3">
      <w:pPr>
        <w:keepNext/>
        <w:keepLines/>
        <w:numPr>
          <w:ilvl w:val="0"/>
          <w:numId w:val="2"/>
        </w:numPr>
        <w:tabs>
          <w:tab w:val="num" w:pos="720"/>
        </w:tabs>
        <w:spacing w:after="0" w:line="240" w:lineRule="auto"/>
        <w:ind w:left="720"/>
        <w:jc w:val="both"/>
        <w:rPr>
          <w:rFonts w:ascii="Garamond" w:hAnsi="Garamond"/>
          <w:sz w:val="20"/>
          <w:szCs w:val="20"/>
        </w:rPr>
      </w:pPr>
      <w:r w:rsidRPr="00B24BBC">
        <w:rPr>
          <w:rFonts w:ascii="Garamond" w:hAnsi="Garamond"/>
          <w:sz w:val="20"/>
          <w:szCs w:val="20"/>
        </w:rPr>
        <w:t>Zmluvné strany majú záujem upraviť si vzájomné práva a povinnosti súvisiace s dodávaním Tovaru</w:t>
      </w:r>
      <w:r w:rsidR="00225950">
        <w:rPr>
          <w:rFonts w:ascii="Garamond" w:hAnsi="Garamond"/>
          <w:sz w:val="20"/>
          <w:szCs w:val="20"/>
        </w:rPr>
        <w:t>,</w:t>
      </w:r>
      <w:r w:rsidR="000D026A">
        <w:rPr>
          <w:rFonts w:ascii="Garamond" w:hAnsi="Garamond"/>
          <w:sz w:val="20"/>
          <w:szCs w:val="20"/>
        </w:rPr>
        <w:t xml:space="preserve"> jeho inicializácie a poskytnutie licencie</w:t>
      </w:r>
      <w:r w:rsidRPr="00B24BBC">
        <w:rPr>
          <w:rFonts w:ascii="Garamond" w:hAnsi="Garamond"/>
          <w:sz w:val="20"/>
          <w:szCs w:val="20"/>
        </w:rPr>
        <w:t>;</w:t>
      </w:r>
    </w:p>
    <w:p w14:paraId="6D160A01" w14:textId="77777777" w:rsidR="00AE33B8" w:rsidRPr="00B24BBC" w:rsidRDefault="00AE33B8" w:rsidP="005410A3">
      <w:pPr>
        <w:keepNext/>
        <w:keepLines/>
        <w:spacing w:after="0" w:line="240" w:lineRule="auto"/>
        <w:jc w:val="both"/>
        <w:rPr>
          <w:rFonts w:ascii="Garamond" w:hAnsi="Garamond"/>
          <w:sz w:val="20"/>
          <w:szCs w:val="20"/>
        </w:rPr>
      </w:pPr>
    </w:p>
    <w:p w14:paraId="018AB23E" w14:textId="7D08FB38" w:rsidR="00013130" w:rsidRPr="00B24BBC" w:rsidRDefault="00013130" w:rsidP="005410A3">
      <w:pPr>
        <w:keepNext/>
        <w:keepLines/>
        <w:spacing w:after="0" w:line="240" w:lineRule="auto"/>
        <w:jc w:val="both"/>
        <w:rPr>
          <w:rFonts w:ascii="Garamond" w:hAnsi="Garamond"/>
          <w:b/>
          <w:sz w:val="20"/>
          <w:szCs w:val="20"/>
        </w:rPr>
      </w:pPr>
      <w:r w:rsidRPr="00B24BBC">
        <w:rPr>
          <w:rFonts w:ascii="Garamond" w:hAnsi="Garamond"/>
          <w:b/>
          <w:bCs/>
          <w:sz w:val="20"/>
          <w:szCs w:val="20"/>
        </w:rPr>
        <w:t>DOHODLO</w:t>
      </w:r>
      <w:r w:rsidR="00C9457F" w:rsidRPr="00B24BBC">
        <w:rPr>
          <w:rFonts w:ascii="Garamond" w:hAnsi="Garamond"/>
          <w:b/>
          <w:bCs/>
          <w:sz w:val="20"/>
          <w:szCs w:val="20"/>
        </w:rPr>
        <w:t xml:space="preserve"> </w:t>
      </w:r>
      <w:r w:rsidRPr="00B24BBC">
        <w:rPr>
          <w:rFonts w:ascii="Garamond" w:hAnsi="Garamond"/>
          <w:b/>
          <w:bCs/>
          <w:sz w:val="20"/>
          <w:szCs w:val="20"/>
        </w:rPr>
        <w:t>SA</w:t>
      </w:r>
      <w:r w:rsidR="00C9457F" w:rsidRPr="00B24BBC">
        <w:rPr>
          <w:rFonts w:ascii="Garamond" w:hAnsi="Garamond"/>
          <w:b/>
          <w:sz w:val="20"/>
          <w:szCs w:val="20"/>
        </w:rPr>
        <w:t xml:space="preserve"> </w:t>
      </w:r>
      <w:r w:rsidRPr="00B24BBC">
        <w:rPr>
          <w:rFonts w:ascii="Garamond" w:hAnsi="Garamond"/>
          <w:b/>
          <w:sz w:val="20"/>
          <w:szCs w:val="20"/>
        </w:rPr>
        <w:t>nasledovné:</w:t>
      </w:r>
    </w:p>
    <w:p w14:paraId="40E49AF6" w14:textId="77777777" w:rsidR="00013130" w:rsidRPr="00B24BBC" w:rsidRDefault="00013130" w:rsidP="005410A3">
      <w:pPr>
        <w:keepNext/>
        <w:keepLines/>
        <w:spacing w:after="0" w:line="240" w:lineRule="auto"/>
        <w:jc w:val="both"/>
        <w:rPr>
          <w:rFonts w:ascii="Garamond" w:hAnsi="Garamond"/>
          <w:b/>
          <w:sz w:val="20"/>
          <w:szCs w:val="20"/>
        </w:rPr>
      </w:pPr>
    </w:p>
    <w:p w14:paraId="1D19B02E" w14:textId="140EFBEB" w:rsidR="00013130" w:rsidRPr="00B24BBC" w:rsidRDefault="00013130" w:rsidP="005410A3">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B24BBC">
        <w:rPr>
          <w:rFonts w:ascii="Garamond" w:hAnsi="Garamond"/>
          <w:b/>
          <w:bCs/>
          <w:caps/>
          <w:sz w:val="20"/>
          <w:szCs w:val="20"/>
        </w:rPr>
        <w:t>Definície</w:t>
      </w:r>
      <w:r w:rsidR="00C9457F" w:rsidRPr="00B24BBC">
        <w:rPr>
          <w:rFonts w:ascii="Garamond" w:hAnsi="Garamond"/>
          <w:b/>
          <w:bCs/>
          <w:caps/>
          <w:sz w:val="20"/>
          <w:szCs w:val="20"/>
        </w:rPr>
        <w:t xml:space="preserve"> </w:t>
      </w:r>
      <w:r w:rsidRPr="00B24BBC">
        <w:rPr>
          <w:rFonts w:ascii="Garamond" w:hAnsi="Garamond"/>
          <w:b/>
          <w:bCs/>
          <w:caps/>
          <w:sz w:val="20"/>
          <w:szCs w:val="20"/>
        </w:rPr>
        <w:t>a</w:t>
      </w:r>
      <w:r w:rsidR="00C9457F" w:rsidRPr="00B24BBC">
        <w:rPr>
          <w:rFonts w:ascii="Garamond" w:hAnsi="Garamond"/>
          <w:b/>
          <w:bCs/>
          <w:caps/>
          <w:sz w:val="20"/>
          <w:szCs w:val="20"/>
        </w:rPr>
        <w:t xml:space="preserve"> </w:t>
      </w:r>
      <w:r w:rsidRPr="00B24BBC">
        <w:rPr>
          <w:rFonts w:ascii="Garamond" w:hAnsi="Garamond"/>
          <w:b/>
          <w:bCs/>
          <w:caps/>
          <w:sz w:val="20"/>
          <w:szCs w:val="20"/>
        </w:rPr>
        <w:t>interpretácia</w:t>
      </w:r>
      <w:r w:rsidR="00C9457F" w:rsidRPr="00B24BBC">
        <w:rPr>
          <w:rFonts w:ascii="Garamond" w:hAnsi="Garamond"/>
          <w:b/>
          <w:bCs/>
          <w:caps/>
          <w:sz w:val="20"/>
          <w:szCs w:val="20"/>
        </w:rPr>
        <w:t xml:space="preserve"> </w:t>
      </w:r>
      <w:r w:rsidRPr="00B24BBC">
        <w:rPr>
          <w:rFonts w:ascii="Garamond" w:hAnsi="Garamond"/>
          <w:b/>
          <w:bCs/>
          <w:caps/>
          <w:sz w:val="20"/>
          <w:szCs w:val="20"/>
        </w:rPr>
        <w:t>zmluvných</w:t>
      </w:r>
      <w:r w:rsidR="00C9457F" w:rsidRPr="00B24BBC">
        <w:rPr>
          <w:rFonts w:ascii="Garamond" w:hAnsi="Garamond"/>
          <w:b/>
          <w:bCs/>
          <w:caps/>
          <w:sz w:val="20"/>
          <w:szCs w:val="20"/>
        </w:rPr>
        <w:t xml:space="preserve"> </w:t>
      </w:r>
      <w:r w:rsidRPr="00B24BBC">
        <w:rPr>
          <w:rFonts w:ascii="Garamond" w:hAnsi="Garamond"/>
          <w:b/>
          <w:bCs/>
          <w:caps/>
          <w:sz w:val="20"/>
          <w:szCs w:val="20"/>
        </w:rPr>
        <w:t>ustanovení</w:t>
      </w:r>
    </w:p>
    <w:p w14:paraId="7D88875C" w14:textId="77777777" w:rsidR="00013130" w:rsidRPr="00B24BBC" w:rsidRDefault="00013130" w:rsidP="005410A3">
      <w:pPr>
        <w:keepNext/>
        <w:keepLines/>
        <w:spacing w:after="0" w:line="240" w:lineRule="auto"/>
        <w:jc w:val="both"/>
        <w:rPr>
          <w:rFonts w:ascii="Garamond" w:hAnsi="Garamond"/>
          <w:b/>
          <w:sz w:val="20"/>
          <w:szCs w:val="20"/>
        </w:rPr>
      </w:pPr>
    </w:p>
    <w:p w14:paraId="79BDCC87" w14:textId="151556E7" w:rsidR="00013130" w:rsidRPr="00B24BBC" w:rsidRDefault="00013130" w:rsidP="005410A3">
      <w:pPr>
        <w:keepNext/>
        <w:keepLines/>
        <w:numPr>
          <w:ilvl w:val="1"/>
          <w:numId w:val="4"/>
        </w:numPr>
        <w:spacing w:after="0" w:line="240" w:lineRule="auto"/>
        <w:jc w:val="both"/>
        <w:rPr>
          <w:rFonts w:ascii="Garamond" w:hAnsi="Garamond"/>
          <w:sz w:val="20"/>
          <w:szCs w:val="20"/>
          <w:lang w:eastAsia="cs-CZ"/>
        </w:rPr>
      </w:pPr>
      <w:r w:rsidRPr="00B24BBC">
        <w:rPr>
          <w:rFonts w:ascii="Garamond" w:hAnsi="Garamond"/>
          <w:sz w:val="20"/>
          <w:szCs w:val="20"/>
          <w:lang w:eastAsia="cs-CZ"/>
        </w:rPr>
        <w:t>Pokiaľ</w:t>
      </w:r>
      <w:r w:rsidR="00C9457F" w:rsidRPr="00B24BBC">
        <w:rPr>
          <w:rFonts w:ascii="Garamond" w:hAnsi="Garamond"/>
          <w:sz w:val="20"/>
          <w:szCs w:val="20"/>
          <w:lang w:eastAsia="cs-CZ"/>
        </w:rPr>
        <w:t xml:space="preserve"> </w:t>
      </w:r>
      <w:r w:rsidRPr="00B24BBC">
        <w:rPr>
          <w:rFonts w:ascii="Garamond" w:hAnsi="Garamond"/>
          <w:sz w:val="20"/>
          <w:szCs w:val="20"/>
          <w:lang w:eastAsia="cs-CZ"/>
        </w:rPr>
        <w:t>nebude</w:t>
      </w:r>
      <w:r w:rsidR="00C9457F" w:rsidRPr="00B24BBC">
        <w:rPr>
          <w:rFonts w:ascii="Garamond" w:hAnsi="Garamond"/>
          <w:sz w:val="20"/>
          <w:szCs w:val="20"/>
          <w:lang w:eastAsia="cs-CZ"/>
        </w:rPr>
        <w:t xml:space="preserve"> </w:t>
      </w:r>
      <w:r w:rsidRPr="00B24BBC">
        <w:rPr>
          <w:rFonts w:ascii="Garamond" w:hAnsi="Garamond"/>
          <w:sz w:val="20"/>
          <w:szCs w:val="20"/>
          <w:lang w:eastAsia="cs-CZ"/>
        </w:rPr>
        <w:t>ďalej</w:t>
      </w:r>
      <w:r w:rsidR="00C9457F" w:rsidRPr="00B24BBC">
        <w:rPr>
          <w:rFonts w:ascii="Garamond" w:hAnsi="Garamond"/>
          <w:sz w:val="20"/>
          <w:szCs w:val="20"/>
          <w:lang w:eastAsia="cs-CZ"/>
        </w:rPr>
        <w:t xml:space="preserve"> </w:t>
      </w:r>
      <w:r w:rsidRPr="00B24BBC">
        <w:rPr>
          <w:rFonts w:ascii="Garamond" w:hAnsi="Garamond"/>
          <w:sz w:val="20"/>
          <w:szCs w:val="20"/>
          <w:lang w:eastAsia="cs-CZ"/>
        </w:rPr>
        <w:t>uvedené</w:t>
      </w:r>
      <w:r w:rsidR="00C9457F" w:rsidRPr="00B24BBC">
        <w:rPr>
          <w:rFonts w:ascii="Garamond" w:hAnsi="Garamond"/>
          <w:sz w:val="20"/>
          <w:szCs w:val="20"/>
          <w:lang w:eastAsia="cs-CZ"/>
        </w:rPr>
        <w:t xml:space="preserve"> </w:t>
      </w:r>
      <w:r w:rsidRPr="00B24BBC">
        <w:rPr>
          <w:rFonts w:ascii="Garamond" w:hAnsi="Garamond"/>
          <w:sz w:val="20"/>
          <w:szCs w:val="20"/>
          <w:lang w:eastAsia="cs-CZ"/>
        </w:rPr>
        <w:t>inak,</w:t>
      </w:r>
      <w:r w:rsidR="00C9457F" w:rsidRPr="00B24BBC">
        <w:rPr>
          <w:rFonts w:ascii="Garamond" w:hAnsi="Garamond"/>
          <w:sz w:val="20"/>
          <w:szCs w:val="20"/>
          <w:lang w:eastAsia="cs-CZ"/>
        </w:rPr>
        <w:t xml:space="preserve"> </w:t>
      </w:r>
      <w:r w:rsidRPr="00B24BBC">
        <w:rPr>
          <w:rFonts w:ascii="Garamond" w:hAnsi="Garamond"/>
          <w:sz w:val="20"/>
          <w:szCs w:val="20"/>
          <w:lang w:eastAsia="cs-CZ"/>
        </w:rPr>
        <w:t>potom</w:t>
      </w:r>
      <w:r w:rsidR="00C9457F" w:rsidRPr="00B24BBC">
        <w:rPr>
          <w:rFonts w:ascii="Garamond" w:hAnsi="Garamond"/>
          <w:sz w:val="20"/>
          <w:szCs w:val="20"/>
          <w:lang w:eastAsia="cs-CZ"/>
        </w:rPr>
        <w:t xml:space="preserve"> </w:t>
      </w:r>
      <w:r w:rsidRPr="00B24BBC">
        <w:rPr>
          <w:rFonts w:ascii="Garamond" w:hAnsi="Garamond"/>
          <w:sz w:val="20"/>
          <w:szCs w:val="20"/>
          <w:lang w:eastAsia="cs-CZ"/>
        </w:rPr>
        <w:t>budú</w:t>
      </w:r>
      <w:r w:rsidR="00C9457F" w:rsidRPr="00B24BBC">
        <w:rPr>
          <w:rFonts w:ascii="Garamond" w:hAnsi="Garamond"/>
          <w:sz w:val="20"/>
          <w:szCs w:val="20"/>
          <w:lang w:eastAsia="cs-CZ"/>
        </w:rPr>
        <w:t xml:space="preserve"> </w:t>
      </w:r>
      <w:r w:rsidRPr="00B24BBC">
        <w:rPr>
          <w:rFonts w:ascii="Garamond" w:hAnsi="Garamond"/>
          <w:sz w:val="20"/>
          <w:szCs w:val="20"/>
          <w:lang w:eastAsia="cs-CZ"/>
        </w:rPr>
        <w:t>mať</w:t>
      </w:r>
      <w:r w:rsidR="00C9457F" w:rsidRPr="00B24BBC">
        <w:rPr>
          <w:rFonts w:ascii="Garamond" w:hAnsi="Garamond"/>
          <w:sz w:val="20"/>
          <w:szCs w:val="20"/>
          <w:lang w:eastAsia="cs-CZ"/>
        </w:rPr>
        <w:t xml:space="preserve"> </w:t>
      </w:r>
      <w:r w:rsidRPr="00B24BBC">
        <w:rPr>
          <w:rFonts w:ascii="Garamond" w:hAnsi="Garamond"/>
          <w:sz w:val="20"/>
          <w:szCs w:val="20"/>
          <w:lang w:eastAsia="cs-CZ"/>
        </w:rPr>
        <w:t>výrazy</w:t>
      </w:r>
      <w:r w:rsidR="00C9457F" w:rsidRPr="00B24BBC">
        <w:rPr>
          <w:rFonts w:ascii="Garamond" w:hAnsi="Garamond"/>
          <w:sz w:val="20"/>
          <w:szCs w:val="20"/>
          <w:lang w:eastAsia="cs-CZ"/>
        </w:rPr>
        <w:t xml:space="preserve"> </w:t>
      </w:r>
      <w:r w:rsidRPr="00B24BBC">
        <w:rPr>
          <w:rFonts w:ascii="Garamond" w:hAnsi="Garamond"/>
          <w:sz w:val="20"/>
          <w:szCs w:val="20"/>
          <w:lang w:eastAsia="cs-CZ"/>
        </w:rPr>
        <w:t>použité</w:t>
      </w:r>
      <w:r w:rsidR="00C9457F" w:rsidRPr="00B24BBC">
        <w:rPr>
          <w:rFonts w:ascii="Garamond" w:hAnsi="Garamond"/>
          <w:sz w:val="20"/>
          <w:szCs w:val="20"/>
          <w:lang w:eastAsia="cs-CZ"/>
        </w:rPr>
        <w:t xml:space="preserve"> </w:t>
      </w:r>
      <w:r w:rsidRPr="00B24BBC">
        <w:rPr>
          <w:rFonts w:ascii="Garamond" w:hAnsi="Garamond"/>
          <w:sz w:val="20"/>
          <w:szCs w:val="20"/>
          <w:lang w:eastAsia="cs-CZ"/>
        </w:rPr>
        <w:t>v</w:t>
      </w:r>
      <w:r w:rsidR="00C9457F" w:rsidRPr="00B24BBC">
        <w:rPr>
          <w:rFonts w:ascii="Garamond" w:hAnsi="Garamond"/>
          <w:sz w:val="20"/>
          <w:szCs w:val="20"/>
          <w:lang w:eastAsia="cs-CZ"/>
        </w:rPr>
        <w:t xml:space="preserve"> </w:t>
      </w:r>
      <w:r w:rsidRPr="00B24BBC">
        <w:rPr>
          <w:rFonts w:ascii="Garamond" w:hAnsi="Garamond"/>
          <w:sz w:val="20"/>
          <w:szCs w:val="20"/>
          <w:lang w:eastAsia="cs-CZ"/>
        </w:rPr>
        <w:t>Zmluve</w:t>
      </w:r>
      <w:r w:rsidR="00C9457F" w:rsidRPr="00B24BBC">
        <w:rPr>
          <w:rFonts w:ascii="Garamond" w:hAnsi="Garamond"/>
          <w:sz w:val="20"/>
          <w:szCs w:val="20"/>
          <w:lang w:eastAsia="cs-CZ"/>
        </w:rPr>
        <w:t xml:space="preserve"> </w:t>
      </w:r>
      <w:r w:rsidRPr="00B24BBC">
        <w:rPr>
          <w:rFonts w:ascii="Garamond" w:hAnsi="Garamond"/>
          <w:sz w:val="20"/>
          <w:szCs w:val="20"/>
          <w:lang w:eastAsia="cs-CZ"/>
        </w:rPr>
        <w:t>s</w:t>
      </w:r>
      <w:r w:rsidR="00C9457F" w:rsidRPr="00B24BBC">
        <w:rPr>
          <w:rFonts w:ascii="Garamond" w:hAnsi="Garamond"/>
          <w:sz w:val="20"/>
          <w:szCs w:val="20"/>
          <w:lang w:eastAsia="cs-CZ"/>
        </w:rPr>
        <w:t xml:space="preserve"> </w:t>
      </w:r>
      <w:r w:rsidRPr="00B24BBC">
        <w:rPr>
          <w:rFonts w:ascii="Garamond" w:hAnsi="Garamond"/>
          <w:sz w:val="20"/>
          <w:szCs w:val="20"/>
          <w:lang w:eastAsia="cs-CZ"/>
        </w:rPr>
        <w:t>veľkými</w:t>
      </w:r>
      <w:r w:rsidR="00C9457F" w:rsidRPr="00B24BBC">
        <w:rPr>
          <w:rFonts w:ascii="Garamond" w:hAnsi="Garamond"/>
          <w:sz w:val="20"/>
          <w:szCs w:val="20"/>
          <w:lang w:eastAsia="cs-CZ"/>
        </w:rPr>
        <w:t xml:space="preserve"> </w:t>
      </w:r>
      <w:r w:rsidRPr="00B24BBC">
        <w:rPr>
          <w:rFonts w:ascii="Garamond" w:hAnsi="Garamond"/>
          <w:sz w:val="20"/>
          <w:szCs w:val="20"/>
          <w:lang w:eastAsia="cs-CZ"/>
        </w:rPr>
        <w:t>začiatočnými</w:t>
      </w:r>
      <w:r w:rsidR="00C9457F" w:rsidRPr="00B24BBC">
        <w:rPr>
          <w:rFonts w:ascii="Garamond" w:hAnsi="Garamond"/>
          <w:sz w:val="20"/>
          <w:szCs w:val="20"/>
          <w:lang w:eastAsia="cs-CZ"/>
        </w:rPr>
        <w:t xml:space="preserve"> </w:t>
      </w:r>
      <w:r w:rsidRPr="00B24BBC">
        <w:rPr>
          <w:rFonts w:ascii="Garamond" w:hAnsi="Garamond"/>
          <w:sz w:val="20"/>
          <w:szCs w:val="20"/>
          <w:lang w:eastAsia="cs-CZ"/>
        </w:rPr>
        <w:t>písmenami</w:t>
      </w:r>
      <w:r w:rsidR="00C9457F" w:rsidRPr="00B24BBC">
        <w:rPr>
          <w:rFonts w:ascii="Garamond" w:hAnsi="Garamond"/>
          <w:sz w:val="20"/>
          <w:szCs w:val="20"/>
          <w:lang w:eastAsia="cs-CZ"/>
        </w:rPr>
        <w:t xml:space="preserve"> </w:t>
      </w:r>
      <w:r w:rsidRPr="00B24BBC">
        <w:rPr>
          <w:rFonts w:ascii="Garamond" w:hAnsi="Garamond"/>
          <w:sz w:val="20"/>
          <w:szCs w:val="20"/>
          <w:lang w:eastAsia="cs-CZ"/>
        </w:rPr>
        <w:t>nasledovný</w:t>
      </w:r>
      <w:r w:rsidR="00C9457F" w:rsidRPr="00B24BBC">
        <w:rPr>
          <w:rFonts w:ascii="Garamond" w:hAnsi="Garamond"/>
          <w:sz w:val="20"/>
          <w:szCs w:val="20"/>
          <w:lang w:eastAsia="cs-CZ"/>
        </w:rPr>
        <w:t xml:space="preserve"> </w:t>
      </w:r>
      <w:r w:rsidRPr="00B24BBC">
        <w:rPr>
          <w:rFonts w:ascii="Garamond" w:hAnsi="Garamond"/>
          <w:sz w:val="20"/>
          <w:szCs w:val="20"/>
          <w:lang w:eastAsia="cs-CZ"/>
        </w:rPr>
        <w:t>význam:</w:t>
      </w:r>
      <w:r w:rsidR="00C9457F" w:rsidRPr="00B24BBC">
        <w:rPr>
          <w:rFonts w:ascii="Garamond" w:hAnsi="Garamond"/>
          <w:sz w:val="20"/>
          <w:szCs w:val="20"/>
          <w:lang w:eastAsia="cs-CZ"/>
        </w:rPr>
        <w:t xml:space="preserve"> </w:t>
      </w:r>
    </w:p>
    <w:p w14:paraId="015C5DD8" w14:textId="77777777" w:rsidR="00734DCD" w:rsidRPr="00AF4FEB" w:rsidRDefault="00734DCD" w:rsidP="005410A3">
      <w:pPr>
        <w:keepNext/>
        <w:keepLines/>
        <w:spacing w:after="0" w:line="240" w:lineRule="auto"/>
        <w:ind w:left="1418"/>
        <w:contextualSpacing/>
        <w:jc w:val="both"/>
        <w:rPr>
          <w:rFonts w:ascii="Garamond" w:hAnsi="Garamond"/>
          <w:sz w:val="20"/>
          <w:szCs w:val="20"/>
          <w:lang w:eastAsia="cs-CZ"/>
        </w:rPr>
      </w:pPr>
    </w:p>
    <w:p w14:paraId="0C3424B1" w14:textId="34C28219" w:rsidR="00AF4FEB" w:rsidRPr="00AF4FEB" w:rsidRDefault="00AF4FEB" w:rsidP="005410A3">
      <w:pPr>
        <w:keepNext/>
        <w:keepLines/>
        <w:numPr>
          <w:ilvl w:val="0"/>
          <w:numId w:val="5"/>
        </w:numPr>
        <w:spacing w:after="0" w:line="240" w:lineRule="auto"/>
        <w:ind w:left="1418" w:hanging="709"/>
        <w:contextualSpacing/>
        <w:jc w:val="both"/>
        <w:rPr>
          <w:rFonts w:ascii="Garamond" w:hAnsi="Garamond"/>
          <w:sz w:val="20"/>
          <w:szCs w:val="20"/>
          <w:lang w:eastAsia="cs-CZ"/>
        </w:rPr>
      </w:pPr>
      <w:r w:rsidRPr="00AF4FEB">
        <w:rPr>
          <w:rFonts w:ascii="Garamond" w:hAnsi="Garamond"/>
          <w:b/>
          <w:sz w:val="20"/>
          <w:szCs w:val="20"/>
          <w:lang w:eastAsia="cs-CZ"/>
        </w:rPr>
        <w:t>BČK</w:t>
      </w:r>
      <w:r w:rsidRPr="00AF4FEB">
        <w:rPr>
          <w:rFonts w:ascii="Garamond" w:hAnsi="Garamond"/>
          <w:sz w:val="20"/>
          <w:szCs w:val="20"/>
          <w:lang w:eastAsia="cs-CZ"/>
        </w:rPr>
        <w:t xml:space="preserve"> znamená bezkontaktná čipová karta bližšie definovaná v Prílohe 1 Zmluvy;</w:t>
      </w:r>
    </w:p>
    <w:p w14:paraId="3C58C676" w14:textId="77777777" w:rsidR="00AF4FEB" w:rsidRPr="00AF4FEB" w:rsidRDefault="00AF4FEB" w:rsidP="005410A3">
      <w:pPr>
        <w:keepNext/>
        <w:keepLines/>
        <w:spacing w:after="0" w:line="240" w:lineRule="auto"/>
        <w:ind w:left="1418"/>
        <w:contextualSpacing/>
        <w:jc w:val="both"/>
        <w:rPr>
          <w:rFonts w:ascii="Garamond" w:hAnsi="Garamond"/>
          <w:sz w:val="20"/>
          <w:szCs w:val="20"/>
          <w:lang w:eastAsia="cs-CZ"/>
        </w:rPr>
      </w:pPr>
    </w:p>
    <w:p w14:paraId="4F88D241" w14:textId="6BBE2978" w:rsidR="00013130" w:rsidRPr="00AF4FEB" w:rsidRDefault="00013130" w:rsidP="005410A3">
      <w:pPr>
        <w:keepNext/>
        <w:keepLines/>
        <w:numPr>
          <w:ilvl w:val="0"/>
          <w:numId w:val="5"/>
        </w:numPr>
        <w:spacing w:after="0" w:line="240" w:lineRule="auto"/>
        <w:ind w:left="1418" w:hanging="709"/>
        <w:contextualSpacing/>
        <w:jc w:val="both"/>
        <w:rPr>
          <w:rFonts w:ascii="Garamond" w:hAnsi="Garamond"/>
          <w:sz w:val="20"/>
          <w:szCs w:val="20"/>
          <w:lang w:eastAsia="cs-CZ"/>
        </w:rPr>
      </w:pPr>
      <w:r w:rsidRPr="00AF4FEB">
        <w:rPr>
          <w:rFonts w:ascii="Garamond" w:hAnsi="Garamond"/>
          <w:b/>
          <w:sz w:val="20"/>
          <w:szCs w:val="20"/>
          <w:lang w:eastAsia="cs-CZ"/>
        </w:rPr>
        <w:t>Kúpna</w:t>
      </w:r>
      <w:r w:rsidR="00C9457F" w:rsidRPr="00AF4FEB">
        <w:rPr>
          <w:rFonts w:ascii="Garamond" w:hAnsi="Garamond"/>
          <w:b/>
          <w:sz w:val="20"/>
          <w:szCs w:val="20"/>
          <w:lang w:eastAsia="cs-CZ"/>
        </w:rPr>
        <w:t xml:space="preserve"> </w:t>
      </w:r>
      <w:r w:rsidRPr="00AF4FEB">
        <w:rPr>
          <w:rFonts w:ascii="Garamond" w:hAnsi="Garamond"/>
          <w:b/>
          <w:sz w:val="20"/>
          <w:szCs w:val="20"/>
          <w:lang w:eastAsia="cs-CZ"/>
        </w:rPr>
        <w:t>cena</w:t>
      </w:r>
      <w:r w:rsidR="00C9457F" w:rsidRPr="00AF4FEB">
        <w:rPr>
          <w:rFonts w:ascii="Garamond" w:hAnsi="Garamond"/>
          <w:b/>
          <w:sz w:val="20"/>
          <w:szCs w:val="20"/>
          <w:lang w:eastAsia="cs-CZ"/>
        </w:rPr>
        <w:t xml:space="preserve"> </w:t>
      </w:r>
      <w:r w:rsidRPr="00AF4FEB">
        <w:rPr>
          <w:rFonts w:ascii="Garamond" w:hAnsi="Garamond"/>
          <w:sz w:val="20"/>
          <w:szCs w:val="20"/>
          <w:lang w:eastAsia="cs-CZ"/>
        </w:rPr>
        <w:t>znamená</w:t>
      </w:r>
      <w:r w:rsidR="00C9457F" w:rsidRPr="00AF4FEB">
        <w:rPr>
          <w:rFonts w:ascii="Garamond" w:hAnsi="Garamond"/>
          <w:sz w:val="20"/>
          <w:szCs w:val="20"/>
          <w:lang w:eastAsia="cs-CZ"/>
        </w:rPr>
        <w:t xml:space="preserve"> </w:t>
      </w:r>
      <w:r w:rsidRPr="00AF4FEB">
        <w:rPr>
          <w:rFonts w:ascii="Garamond" w:hAnsi="Garamond"/>
          <w:sz w:val="20"/>
          <w:szCs w:val="20"/>
          <w:lang w:eastAsia="cs-CZ"/>
        </w:rPr>
        <w:t>kúpna</w:t>
      </w:r>
      <w:r w:rsidR="00C9457F" w:rsidRPr="00AF4FEB">
        <w:rPr>
          <w:rFonts w:ascii="Garamond" w:hAnsi="Garamond"/>
          <w:sz w:val="20"/>
          <w:szCs w:val="20"/>
          <w:lang w:eastAsia="cs-CZ"/>
        </w:rPr>
        <w:t xml:space="preserve"> </w:t>
      </w:r>
      <w:r w:rsidRPr="00AF4FEB">
        <w:rPr>
          <w:rFonts w:ascii="Garamond" w:hAnsi="Garamond"/>
          <w:sz w:val="20"/>
          <w:szCs w:val="20"/>
          <w:lang w:eastAsia="cs-CZ"/>
        </w:rPr>
        <w:t>cena</w:t>
      </w:r>
      <w:r w:rsidR="00C9457F" w:rsidRPr="00AF4FEB">
        <w:rPr>
          <w:rFonts w:ascii="Garamond" w:hAnsi="Garamond"/>
          <w:sz w:val="20"/>
          <w:szCs w:val="20"/>
          <w:lang w:eastAsia="cs-CZ"/>
        </w:rPr>
        <w:t xml:space="preserve"> </w:t>
      </w:r>
      <w:r w:rsidRPr="00AF4FEB">
        <w:rPr>
          <w:rFonts w:ascii="Garamond" w:hAnsi="Garamond"/>
          <w:sz w:val="20"/>
          <w:szCs w:val="20"/>
          <w:lang w:eastAsia="cs-CZ"/>
        </w:rPr>
        <w:t>za</w:t>
      </w:r>
      <w:r w:rsidR="00C9457F" w:rsidRPr="00AF4FEB">
        <w:rPr>
          <w:rFonts w:ascii="Garamond" w:hAnsi="Garamond"/>
          <w:sz w:val="20"/>
          <w:szCs w:val="20"/>
          <w:lang w:eastAsia="cs-CZ"/>
        </w:rPr>
        <w:t xml:space="preserve"> </w:t>
      </w:r>
      <w:r w:rsidRPr="00AF4FEB">
        <w:rPr>
          <w:rFonts w:ascii="Garamond" w:hAnsi="Garamond"/>
          <w:sz w:val="20"/>
          <w:szCs w:val="20"/>
          <w:lang w:eastAsia="cs-CZ"/>
        </w:rPr>
        <w:t>Tovar</w:t>
      </w:r>
      <w:r w:rsidR="00C9457F" w:rsidRPr="00AF4FEB">
        <w:rPr>
          <w:rFonts w:ascii="Garamond" w:hAnsi="Garamond"/>
          <w:sz w:val="20"/>
          <w:szCs w:val="20"/>
          <w:lang w:eastAsia="cs-CZ"/>
        </w:rPr>
        <w:t xml:space="preserve"> </w:t>
      </w:r>
      <w:r w:rsidRPr="00AF4FEB">
        <w:rPr>
          <w:rFonts w:ascii="Garamond" w:hAnsi="Garamond"/>
          <w:sz w:val="20"/>
          <w:szCs w:val="20"/>
          <w:lang w:eastAsia="cs-CZ"/>
        </w:rPr>
        <w:t>dodaný</w:t>
      </w:r>
      <w:r w:rsidR="00C9457F" w:rsidRPr="00AF4FEB">
        <w:rPr>
          <w:rFonts w:ascii="Garamond" w:hAnsi="Garamond"/>
          <w:sz w:val="20"/>
          <w:szCs w:val="20"/>
          <w:lang w:eastAsia="cs-CZ"/>
        </w:rPr>
        <w:t xml:space="preserve"> </w:t>
      </w:r>
      <w:r w:rsidRPr="00AF4FEB">
        <w:rPr>
          <w:rFonts w:ascii="Garamond" w:hAnsi="Garamond"/>
          <w:sz w:val="20"/>
          <w:szCs w:val="20"/>
          <w:lang w:eastAsia="cs-CZ"/>
        </w:rPr>
        <w:t>na</w:t>
      </w:r>
      <w:r w:rsidR="00C9457F" w:rsidRPr="00AF4FEB">
        <w:rPr>
          <w:rFonts w:ascii="Garamond" w:hAnsi="Garamond"/>
          <w:sz w:val="20"/>
          <w:szCs w:val="20"/>
          <w:lang w:eastAsia="cs-CZ"/>
        </w:rPr>
        <w:t xml:space="preserve"> </w:t>
      </w:r>
      <w:r w:rsidRPr="00AF4FEB">
        <w:rPr>
          <w:rFonts w:ascii="Garamond" w:hAnsi="Garamond"/>
          <w:sz w:val="20"/>
          <w:szCs w:val="20"/>
          <w:lang w:eastAsia="cs-CZ"/>
        </w:rPr>
        <w:t>základe</w:t>
      </w:r>
      <w:r w:rsidR="00C9457F" w:rsidRPr="00AF4FEB">
        <w:rPr>
          <w:rFonts w:ascii="Garamond" w:hAnsi="Garamond"/>
          <w:sz w:val="20"/>
          <w:szCs w:val="20"/>
          <w:lang w:eastAsia="cs-CZ"/>
        </w:rPr>
        <w:t xml:space="preserve"> </w:t>
      </w:r>
      <w:r w:rsidRPr="00AF4FEB">
        <w:rPr>
          <w:rFonts w:ascii="Garamond" w:hAnsi="Garamond"/>
          <w:sz w:val="20"/>
          <w:szCs w:val="20"/>
          <w:lang w:eastAsia="cs-CZ"/>
        </w:rPr>
        <w:t>objednáv</w:t>
      </w:r>
      <w:r w:rsidR="009607B5" w:rsidRPr="00AF4FEB">
        <w:rPr>
          <w:rFonts w:ascii="Garamond" w:hAnsi="Garamond"/>
          <w:sz w:val="20"/>
          <w:szCs w:val="20"/>
          <w:lang w:eastAsia="cs-CZ"/>
        </w:rPr>
        <w:t>ok</w:t>
      </w:r>
      <w:r w:rsidR="00C9457F" w:rsidRPr="00AF4FEB">
        <w:rPr>
          <w:rFonts w:ascii="Garamond" w:hAnsi="Garamond"/>
          <w:sz w:val="20"/>
          <w:szCs w:val="20"/>
          <w:lang w:eastAsia="cs-CZ"/>
        </w:rPr>
        <w:t xml:space="preserve"> </w:t>
      </w:r>
      <w:r w:rsidRPr="00AF4FEB">
        <w:rPr>
          <w:rFonts w:ascii="Garamond" w:hAnsi="Garamond"/>
          <w:sz w:val="20"/>
          <w:szCs w:val="20"/>
          <w:lang w:eastAsia="cs-CZ"/>
        </w:rPr>
        <w:t>podľa</w:t>
      </w:r>
      <w:r w:rsidR="00C9457F" w:rsidRPr="00AF4FEB">
        <w:rPr>
          <w:rFonts w:ascii="Garamond" w:hAnsi="Garamond"/>
          <w:sz w:val="20"/>
          <w:szCs w:val="20"/>
          <w:lang w:eastAsia="cs-CZ"/>
        </w:rPr>
        <w:t xml:space="preserve"> </w:t>
      </w:r>
      <w:r w:rsidRPr="00AF4FEB">
        <w:rPr>
          <w:rFonts w:ascii="Garamond" w:hAnsi="Garamond"/>
          <w:sz w:val="20"/>
          <w:szCs w:val="20"/>
          <w:lang w:eastAsia="cs-CZ"/>
        </w:rPr>
        <w:t>článku</w:t>
      </w:r>
      <w:r w:rsidR="00C9457F" w:rsidRPr="00AF4FEB">
        <w:rPr>
          <w:rFonts w:ascii="Garamond" w:hAnsi="Garamond"/>
          <w:sz w:val="20"/>
          <w:szCs w:val="20"/>
          <w:lang w:eastAsia="cs-CZ"/>
        </w:rPr>
        <w:t xml:space="preserve"> </w:t>
      </w:r>
      <w:r w:rsidRPr="00AF4FEB">
        <w:rPr>
          <w:rFonts w:ascii="Garamond" w:hAnsi="Garamond"/>
          <w:sz w:val="20"/>
          <w:szCs w:val="20"/>
          <w:lang w:eastAsia="cs-CZ"/>
        </w:rPr>
        <w:t>2</w:t>
      </w:r>
      <w:r w:rsidR="00C9457F" w:rsidRPr="00AF4FEB">
        <w:rPr>
          <w:rFonts w:ascii="Garamond" w:hAnsi="Garamond"/>
          <w:sz w:val="20"/>
          <w:szCs w:val="20"/>
          <w:lang w:eastAsia="cs-CZ"/>
        </w:rPr>
        <w:t xml:space="preserve"> </w:t>
      </w:r>
      <w:r w:rsidRPr="00AF4FEB">
        <w:rPr>
          <w:rFonts w:ascii="Garamond" w:hAnsi="Garamond"/>
          <w:sz w:val="20"/>
          <w:szCs w:val="20"/>
          <w:lang w:eastAsia="cs-CZ"/>
        </w:rPr>
        <w:t>bod</w:t>
      </w:r>
      <w:r w:rsidR="00C9457F" w:rsidRPr="00AF4FEB">
        <w:rPr>
          <w:rFonts w:ascii="Garamond" w:hAnsi="Garamond"/>
          <w:sz w:val="20"/>
          <w:szCs w:val="20"/>
          <w:lang w:eastAsia="cs-CZ"/>
        </w:rPr>
        <w:t xml:space="preserve"> </w:t>
      </w:r>
      <w:r w:rsidRPr="00AF4FEB">
        <w:rPr>
          <w:rFonts w:ascii="Garamond" w:hAnsi="Garamond"/>
          <w:sz w:val="20"/>
          <w:szCs w:val="20"/>
          <w:lang w:eastAsia="cs-CZ"/>
        </w:rPr>
        <w:t>2.2</w:t>
      </w:r>
      <w:r w:rsidR="00C9457F" w:rsidRPr="00AF4FEB">
        <w:rPr>
          <w:rFonts w:ascii="Garamond" w:hAnsi="Garamond"/>
          <w:sz w:val="20"/>
          <w:szCs w:val="20"/>
          <w:lang w:eastAsia="cs-CZ"/>
        </w:rPr>
        <w:t xml:space="preserve"> </w:t>
      </w:r>
      <w:r w:rsidRPr="00AF4FEB">
        <w:rPr>
          <w:rFonts w:ascii="Garamond" w:hAnsi="Garamond"/>
          <w:sz w:val="20"/>
          <w:szCs w:val="20"/>
          <w:lang w:eastAsia="cs-CZ"/>
        </w:rPr>
        <w:t>Zmluvy</w:t>
      </w:r>
      <w:r w:rsidR="00C9457F" w:rsidRPr="00AF4FEB">
        <w:rPr>
          <w:rFonts w:ascii="Garamond" w:hAnsi="Garamond"/>
          <w:sz w:val="20"/>
          <w:szCs w:val="20"/>
          <w:lang w:eastAsia="cs-CZ"/>
        </w:rPr>
        <w:t xml:space="preserve"> </w:t>
      </w:r>
      <w:r w:rsidRPr="00AF4FEB">
        <w:rPr>
          <w:rFonts w:ascii="Garamond" w:hAnsi="Garamond"/>
          <w:sz w:val="20"/>
          <w:szCs w:val="20"/>
          <w:lang w:eastAsia="cs-CZ"/>
        </w:rPr>
        <w:t>a</w:t>
      </w:r>
      <w:r w:rsidR="00C9457F" w:rsidRPr="00AF4FEB">
        <w:rPr>
          <w:rFonts w:ascii="Garamond" w:hAnsi="Garamond"/>
          <w:sz w:val="20"/>
          <w:szCs w:val="20"/>
          <w:lang w:eastAsia="cs-CZ"/>
        </w:rPr>
        <w:t xml:space="preserve"> </w:t>
      </w:r>
      <w:r w:rsidRPr="00AF4FEB">
        <w:rPr>
          <w:rFonts w:ascii="Garamond" w:hAnsi="Garamond"/>
          <w:sz w:val="20"/>
          <w:szCs w:val="20"/>
          <w:lang w:eastAsia="cs-CZ"/>
        </w:rPr>
        <w:t>fakturovaná</w:t>
      </w:r>
      <w:r w:rsidR="00C9457F" w:rsidRPr="00AF4FEB">
        <w:rPr>
          <w:rFonts w:ascii="Garamond" w:hAnsi="Garamond"/>
          <w:sz w:val="20"/>
          <w:szCs w:val="20"/>
          <w:lang w:eastAsia="cs-CZ"/>
        </w:rPr>
        <w:t xml:space="preserve"> </w:t>
      </w:r>
      <w:r w:rsidRPr="00AF4FEB">
        <w:rPr>
          <w:rFonts w:ascii="Garamond" w:hAnsi="Garamond"/>
          <w:sz w:val="20"/>
          <w:szCs w:val="20"/>
          <w:lang w:eastAsia="cs-CZ"/>
        </w:rPr>
        <w:t>podľa</w:t>
      </w:r>
      <w:r w:rsidR="00C9457F" w:rsidRPr="00AF4FEB">
        <w:rPr>
          <w:rFonts w:ascii="Garamond" w:hAnsi="Garamond"/>
          <w:sz w:val="20"/>
          <w:szCs w:val="20"/>
          <w:lang w:eastAsia="cs-CZ"/>
        </w:rPr>
        <w:t xml:space="preserve"> </w:t>
      </w:r>
      <w:r w:rsidRPr="00AF4FEB">
        <w:rPr>
          <w:rFonts w:ascii="Garamond" w:hAnsi="Garamond"/>
          <w:sz w:val="20"/>
          <w:szCs w:val="20"/>
          <w:lang w:eastAsia="cs-CZ"/>
        </w:rPr>
        <w:t>článku</w:t>
      </w:r>
      <w:r w:rsidR="00C9457F" w:rsidRPr="00AF4FEB">
        <w:rPr>
          <w:rFonts w:ascii="Garamond" w:hAnsi="Garamond"/>
          <w:sz w:val="20"/>
          <w:szCs w:val="20"/>
          <w:lang w:eastAsia="cs-CZ"/>
        </w:rPr>
        <w:t xml:space="preserve"> </w:t>
      </w:r>
      <w:r w:rsidR="007232C4" w:rsidRPr="00AF4FEB">
        <w:rPr>
          <w:rFonts w:ascii="Garamond" w:hAnsi="Garamond"/>
          <w:sz w:val="20"/>
          <w:szCs w:val="20"/>
          <w:lang w:eastAsia="cs-CZ"/>
        </w:rPr>
        <w:t>4</w:t>
      </w:r>
      <w:r w:rsidR="00C9457F" w:rsidRPr="00AF4FEB">
        <w:rPr>
          <w:rFonts w:ascii="Garamond" w:hAnsi="Garamond"/>
          <w:sz w:val="20"/>
          <w:szCs w:val="20"/>
          <w:lang w:eastAsia="cs-CZ"/>
        </w:rPr>
        <w:t xml:space="preserve"> </w:t>
      </w:r>
      <w:r w:rsidRPr="00AF4FEB">
        <w:rPr>
          <w:rFonts w:ascii="Garamond" w:hAnsi="Garamond"/>
          <w:sz w:val="20"/>
          <w:szCs w:val="20"/>
          <w:lang w:eastAsia="cs-CZ"/>
        </w:rPr>
        <w:t>Zmluvy</w:t>
      </w:r>
      <w:r w:rsidR="00C9457F" w:rsidRPr="00AF4FEB">
        <w:rPr>
          <w:rFonts w:ascii="Garamond" w:hAnsi="Garamond"/>
          <w:sz w:val="20"/>
          <w:szCs w:val="20"/>
          <w:lang w:eastAsia="cs-CZ"/>
        </w:rPr>
        <w:t xml:space="preserve"> </w:t>
      </w:r>
      <w:r w:rsidRPr="00AF4FEB">
        <w:rPr>
          <w:rFonts w:ascii="Garamond" w:hAnsi="Garamond"/>
          <w:sz w:val="20"/>
          <w:szCs w:val="20"/>
          <w:lang w:eastAsia="cs-CZ"/>
        </w:rPr>
        <w:t>na</w:t>
      </w:r>
      <w:r w:rsidR="00C9457F" w:rsidRPr="00AF4FEB">
        <w:rPr>
          <w:rFonts w:ascii="Garamond" w:hAnsi="Garamond"/>
          <w:sz w:val="20"/>
          <w:szCs w:val="20"/>
          <w:lang w:eastAsia="cs-CZ"/>
        </w:rPr>
        <w:t xml:space="preserve"> </w:t>
      </w:r>
      <w:r w:rsidRPr="00AF4FEB">
        <w:rPr>
          <w:rFonts w:ascii="Garamond" w:hAnsi="Garamond"/>
          <w:sz w:val="20"/>
          <w:szCs w:val="20"/>
          <w:lang w:eastAsia="cs-CZ"/>
        </w:rPr>
        <w:t>základe</w:t>
      </w:r>
      <w:r w:rsidR="00C9457F" w:rsidRPr="00AF4FEB">
        <w:rPr>
          <w:rFonts w:ascii="Garamond" w:hAnsi="Garamond"/>
          <w:sz w:val="20"/>
          <w:szCs w:val="20"/>
          <w:lang w:eastAsia="cs-CZ"/>
        </w:rPr>
        <w:t xml:space="preserve"> </w:t>
      </w:r>
      <w:r w:rsidRPr="00AF4FEB">
        <w:rPr>
          <w:rFonts w:ascii="Garamond" w:hAnsi="Garamond"/>
          <w:sz w:val="20"/>
          <w:szCs w:val="20"/>
          <w:lang w:eastAsia="cs-CZ"/>
        </w:rPr>
        <w:t>jednotkov</w:t>
      </w:r>
      <w:r w:rsidR="006B2508" w:rsidRPr="00AF4FEB">
        <w:rPr>
          <w:rFonts w:ascii="Garamond" w:hAnsi="Garamond"/>
          <w:sz w:val="20"/>
          <w:szCs w:val="20"/>
          <w:lang w:eastAsia="cs-CZ"/>
        </w:rPr>
        <w:t xml:space="preserve">ej ceny </w:t>
      </w:r>
      <w:r w:rsidRPr="00AF4FEB">
        <w:rPr>
          <w:rFonts w:ascii="Garamond" w:hAnsi="Garamond"/>
          <w:sz w:val="20"/>
          <w:szCs w:val="20"/>
          <w:lang w:eastAsia="cs-CZ"/>
        </w:rPr>
        <w:t>podľa</w:t>
      </w:r>
      <w:r w:rsidR="00C9457F" w:rsidRPr="00AF4FEB">
        <w:rPr>
          <w:rFonts w:ascii="Garamond" w:hAnsi="Garamond"/>
          <w:sz w:val="20"/>
          <w:szCs w:val="20"/>
          <w:lang w:eastAsia="cs-CZ"/>
        </w:rPr>
        <w:t xml:space="preserve"> </w:t>
      </w:r>
      <w:r w:rsidRPr="00AF4FEB">
        <w:rPr>
          <w:rFonts w:ascii="Garamond" w:hAnsi="Garamond"/>
          <w:sz w:val="20"/>
          <w:szCs w:val="20"/>
          <w:lang w:eastAsia="cs-CZ"/>
        </w:rPr>
        <w:t>Prílohy</w:t>
      </w:r>
      <w:r w:rsidR="00C9457F" w:rsidRPr="00AF4FEB">
        <w:rPr>
          <w:rFonts w:ascii="Garamond" w:hAnsi="Garamond"/>
          <w:sz w:val="20"/>
          <w:szCs w:val="20"/>
          <w:lang w:eastAsia="cs-CZ"/>
        </w:rPr>
        <w:t xml:space="preserve"> </w:t>
      </w:r>
      <w:r w:rsidR="009607B5" w:rsidRPr="00AF4FEB">
        <w:rPr>
          <w:rFonts w:ascii="Garamond" w:hAnsi="Garamond"/>
          <w:sz w:val="20"/>
          <w:szCs w:val="20"/>
          <w:lang w:eastAsia="cs-CZ"/>
        </w:rPr>
        <w:t>1</w:t>
      </w:r>
      <w:r w:rsidR="00C9457F" w:rsidRPr="00AF4FEB">
        <w:rPr>
          <w:rFonts w:ascii="Garamond" w:hAnsi="Garamond"/>
          <w:sz w:val="20"/>
          <w:szCs w:val="20"/>
          <w:lang w:eastAsia="cs-CZ"/>
        </w:rPr>
        <w:t xml:space="preserve"> </w:t>
      </w:r>
      <w:r w:rsidRPr="00AF4FEB">
        <w:rPr>
          <w:rFonts w:ascii="Garamond" w:hAnsi="Garamond"/>
          <w:sz w:val="20"/>
          <w:szCs w:val="20"/>
          <w:lang w:eastAsia="cs-CZ"/>
        </w:rPr>
        <w:t>Zmluvy</w:t>
      </w:r>
      <w:r w:rsidR="000D026A">
        <w:rPr>
          <w:rFonts w:ascii="Garamond" w:hAnsi="Garamond"/>
          <w:sz w:val="20"/>
          <w:szCs w:val="20"/>
          <w:lang w:eastAsia="cs-CZ"/>
        </w:rPr>
        <w:t>, jeho inicializáciu a poskytnutie licencie</w:t>
      </w:r>
      <w:r w:rsidRPr="00AF4FEB">
        <w:rPr>
          <w:rFonts w:ascii="Garamond" w:hAnsi="Garamond"/>
          <w:sz w:val="20"/>
          <w:szCs w:val="20"/>
          <w:lang w:eastAsia="cs-CZ"/>
        </w:rPr>
        <w:t>;</w:t>
      </w:r>
    </w:p>
    <w:p w14:paraId="4EF6D697" w14:textId="77777777" w:rsidR="00013130" w:rsidRPr="00AF4FEB" w:rsidRDefault="00013130" w:rsidP="005410A3">
      <w:pPr>
        <w:keepNext/>
        <w:keepLines/>
        <w:spacing w:after="0" w:line="240" w:lineRule="auto"/>
        <w:ind w:left="1418"/>
        <w:contextualSpacing/>
        <w:jc w:val="both"/>
        <w:rPr>
          <w:rFonts w:ascii="Garamond" w:hAnsi="Garamond"/>
          <w:b/>
          <w:sz w:val="20"/>
          <w:szCs w:val="20"/>
          <w:lang w:eastAsia="cs-CZ"/>
        </w:rPr>
      </w:pPr>
    </w:p>
    <w:p w14:paraId="275574CC" w14:textId="1FB9D5DB" w:rsidR="00A21AA6" w:rsidRPr="00AF4FEB" w:rsidRDefault="00A21AA6" w:rsidP="005410A3">
      <w:pPr>
        <w:keepNext/>
        <w:keepLines/>
        <w:numPr>
          <w:ilvl w:val="0"/>
          <w:numId w:val="5"/>
        </w:numPr>
        <w:spacing w:after="0" w:line="240" w:lineRule="auto"/>
        <w:ind w:left="1418" w:hanging="709"/>
        <w:contextualSpacing/>
        <w:jc w:val="both"/>
        <w:rPr>
          <w:rFonts w:ascii="Garamond" w:hAnsi="Garamond"/>
          <w:sz w:val="20"/>
          <w:szCs w:val="20"/>
          <w:lang w:eastAsia="cs-CZ"/>
        </w:rPr>
      </w:pPr>
      <w:r w:rsidRPr="00AF4FEB">
        <w:rPr>
          <w:rFonts w:ascii="Garamond" w:hAnsi="Garamond"/>
          <w:b/>
          <w:sz w:val="20"/>
          <w:szCs w:val="20"/>
          <w:lang w:eastAsia="cs-CZ"/>
        </w:rPr>
        <w:t>Miesto</w:t>
      </w:r>
      <w:r w:rsidR="00C9457F" w:rsidRPr="00AF4FEB">
        <w:rPr>
          <w:rFonts w:ascii="Garamond" w:hAnsi="Garamond"/>
          <w:b/>
          <w:sz w:val="20"/>
          <w:szCs w:val="20"/>
          <w:lang w:eastAsia="cs-CZ"/>
        </w:rPr>
        <w:t xml:space="preserve"> </w:t>
      </w:r>
      <w:r w:rsidRPr="00AF4FEB">
        <w:rPr>
          <w:rFonts w:ascii="Garamond" w:hAnsi="Garamond"/>
          <w:b/>
          <w:sz w:val="20"/>
          <w:szCs w:val="20"/>
          <w:lang w:eastAsia="cs-CZ"/>
        </w:rPr>
        <w:t>plnenia</w:t>
      </w:r>
      <w:r w:rsidR="00C9457F" w:rsidRPr="00AF4FEB">
        <w:rPr>
          <w:rFonts w:ascii="Garamond" w:hAnsi="Garamond"/>
          <w:b/>
          <w:sz w:val="20"/>
          <w:szCs w:val="20"/>
          <w:lang w:eastAsia="cs-CZ"/>
        </w:rPr>
        <w:t xml:space="preserve"> </w:t>
      </w:r>
      <w:r w:rsidRPr="00AF4FEB">
        <w:rPr>
          <w:rFonts w:ascii="Garamond" w:hAnsi="Garamond"/>
          <w:sz w:val="20"/>
          <w:szCs w:val="20"/>
          <w:lang w:eastAsia="cs-CZ"/>
        </w:rPr>
        <w:t>znamená</w:t>
      </w:r>
      <w:r w:rsidR="00C9457F" w:rsidRPr="00AF4FEB">
        <w:rPr>
          <w:rFonts w:ascii="Garamond" w:hAnsi="Garamond"/>
          <w:sz w:val="20"/>
          <w:szCs w:val="20"/>
          <w:lang w:eastAsia="cs-CZ"/>
        </w:rPr>
        <w:t xml:space="preserve"> </w:t>
      </w:r>
      <w:r w:rsidR="00AF4FEB" w:rsidRPr="00AF4FEB">
        <w:rPr>
          <w:rFonts w:ascii="Garamond" w:hAnsi="Garamond"/>
          <w:sz w:val="20"/>
          <w:szCs w:val="20"/>
          <w:lang w:eastAsia="cs-CZ"/>
        </w:rPr>
        <w:t xml:space="preserve">Oddelenie tarifných služieb DPB, </w:t>
      </w:r>
      <w:proofErr w:type="spellStart"/>
      <w:r w:rsidR="00AF4FEB" w:rsidRPr="00AF4FEB">
        <w:rPr>
          <w:rFonts w:ascii="Garamond" w:hAnsi="Garamond"/>
          <w:sz w:val="20"/>
          <w:szCs w:val="20"/>
          <w:lang w:eastAsia="cs-CZ"/>
        </w:rPr>
        <w:t>a.s</w:t>
      </w:r>
      <w:proofErr w:type="spellEnd"/>
      <w:r w:rsidR="00AF4FEB" w:rsidRPr="00AF4FEB">
        <w:rPr>
          <w:rFonts w:ascii="Garamond" w:hAnsi="Garamond"/>
          <w:sz w:val="20"/>
          <w:szCs w:val="20"/>
          <w:lang w:eastAsia="cs-CZ"/>
        </w:rPr>
        <w:t>., Olejkárska 1, 814 52 Bratislava</w:t>
      </w:r>
      <w:r w:rsidRPr="00AF4FEB">
        <w:rPr>
          <w:rFonts w:ascii="Garamond" w:hAnsi="Garamond"/>
          <w:sz w:val="20"/>
          <w:szCs w:val="20"/>
          <w:lang w:eastAsia="cs-CZ"/>
        </w:rPr>
        <w:t>;</w:t>
      </w:r>
    </w:p>
    <w:p w14:paraId="6277A223" w14:textId="77777777" w:rsidR="0013461D" w:rsidRPr="00AF4FEB" w:rsidRDefault="0013461D" w:rsidP="005410A3">
      <w:pPr>
        <w:keepNext/>
        <w:keepLines/>
        <w:spacing w:after="0" w:line="240" w:lineRule="auto"/>
        <w:ind w:left="1418"/>
        <w:contextualSpacing/>
        <w:jc w:val="both"/>
        <w:rPr>
          <w:rFonts w:ascii="Garamond" w:hAnsi="Garamond"/>
          <w:sz w:val="20"/>
          <w:szCs w:val="20"/>
          <w:lang w:eastAsia="cs-CZ"/>
        </w:rPr>
      </w:pPr>
    </w:p>
    <w:p w14:paraId="55A6736F" w14:textId="6DA75585" w:rsidR="0013461D" w:rsidRPr="00AF4FEB" w:rsidRDefault="0013461D" w:rsidP="005410A3">
      <w:pPr>
        <w:keepNext/>
        <w:keepLines/>
        <w:numPr>
          <w:ilvl w:val="0"/>
          <w:numId w:val="5"/>
        </w:numPr>
        <w:spacing w:after="0" w:line="240" w:lineRule="auto"/>
        <w:ind w:left="1418" w:hanging="709"/>
        <w:contextualSpacing/>
        <w:jc w:val="both"/>
        <w:rPr>
          <w:rFonts w:ascii="Garamond" w:hAnsi="Garamond"/>
          <w:sz w:val="20"/>
          <w:szCs w:val="20"/>
          <w:lang w:eastAsia="cs-CZ"/>
        </w:rPr>
      </w:pPr>
      <w:r w:rsidRPr="00AF4FEB">
        <w:rPr>
          <w:rFonts w:ascii="Garamond" w:hAnsi="Garamond"/>
          <w:b/>
          <w:sz w:val="20"/>
          <w:szCs w:val="20"/>
          <w:lang w:eastAsia="cs-CZ"/>
        </w:rPr>
        <w:t xml:space="preserve">Občiansky zákonník </w:t>
      </w:r>
      <w:r w:rsidRPr="00AF4FEB">
        <w:rPr>
          <w:rFonts w:ascii="Garamond" w:hAnsi="Garamond"/>
          <w:sz w:val="20"/>
          <w:szCs w:val="20"/>
          <w:lang w:eastAsia="cs-CZ"/>
        </w:rPr>
        <w:t>znamená zákona č. 40/1964 Zb. Občiansky zákonník v znení neskorších predpisov;</w:t>
      </w:r>
    </w:p>
    <w:p w14:paraId="6C9CDCCA" w14:textId="77777777" w:rsidR="00013130" w:rsidRPr="00AF4FEB" w:rsidRDefault="00013130" w:rsidP="005410A3">
      <w:pPr>
        <w:keepNext/>
        <w:keepLines/>
        <w:spacing w:after="0" w:line="240" w:lineRule="auto"/>
        <w:contextualSpacing/>
        <w:jc w:val="both"/>
        <w:rPr>
          <w:rFonts w:ascii="Garamond" w:hAnsi="Garamond"/>
          <w:b/>
          <w:sz w:val="20"/>
          <w:szCs w:val="20"/>
          <w:lang w:eastAsia="cs-CZ"/>
        </w:rPr>
      </w:pPr>
    </w:p>
    <w:p w14:paraId="63ED14F1" w14:textId="19D4D656" w:rsidR="00734DCD" w:rsidRPr="00AF4FEB" w:rsidRDefault="00013130" w:rsidP="005410A3">
      <w:pPr>
        <w:keepNext/>
        <w:keepLines/>
        <w:numPr>
          <w:ilvl w:val="0"/>
          <w:numId w:val="5"/>
        </w:numPr>
        <w:spacing w:after="0" w:line="240" w:lineRule="auto"/>
        <w:ind w:left="1418" w:hanging="709"/>
        <w:contextualSpacing/>
        <w:jc w:val="both"/>
        <w:rPr>
          <w:rFonts w:ascii="Garamond" w:hAnsi="Garamond"/>
          <w:b/>
          <w:sz w:val="20"/>
          <w:szCs w:val="20"/>
          <w:lang w:eastAsia="cs-CZ"/>
        </w:rPr>
      </w:pPr>
      <w:r w:rsidRPr="00AF4FEB">
        <w:rPr>
          <w:rFonts w:ascii="Garamond" w:hAnsi="Garamond"/>
          <w:b/>
          <w:sz w:val="20"/>
          <w:szCs w:val="20"/>
          <w:lang w:eastAsia="cs-CZ"/>
        </w:rPr>
        <w:t>Obchodný</w:t>
      </w:r>
      <w:r w:rsidR="00C9457F" w:rsidRPr="00AF4FEB">
        <w:rPr>
          <w:rFonts w:ascii="Garamond" w:hAnsi="Garamond"/>
          <w:b/>
          <w:sz w:val="20"/>
          <w:szCs w:val="20"/>
          <w:lang w:eastAsia="cs-CZ"/>
        </w:rPr>
        <w:t xml:space="preserve"> </w:t>
      </w:r>
      <w:r w:rsidRPr="00AF4FEB">
        <w:rPr>
          <w:rFonts w:ascii="Garamond" w:hAnsi="Garamond"/>
          <w:b/>
          <w:sz w:val="20"/>
          <w:szCs w:val="20"/>
          <w:lang w:eastAsia="cs-CZ"/>
        </w:rPr>
        <w:t>zákonník</w:t>
      </w:r>
      <w:r w:rsidR="00C9457F" w:rsidRPr="00AF4FEB">
        <w:rPr>
          <w:rFonts w:ascii="Garamond" w:hAnsi="Garamond"/>
          <w:b/>
          <w:sz w:val="20"/>
          <w:szCs w:val="20"/>
          <w:lang w:eastAsia="cs-CZ"/>
        </w:rPr>
        <w:t xml:space="preserve"> </w:t>
      </w:r>
      <w:r w:rsidRPr="00AF4FEB">
        <w:rPr>
          <w:rFonts w:ascii="Garamond" w:hAnsi="Garamond"/>
          <w:sz w:val="20"/>
          <w:szCs w:val="20"/>
          <w:lang w:eastAsia="cs-CZ"/>
        </w:rPr>
        <w:t>znamená</w:t>
      </w:r>
      <w:r w:rsidR="00C9457F" w:rsidRPr="00AF4FEB">
        <w:rPr>
          <w:rFonts w:ascii="Garamond" w:hAnsi="Garamond"/>
          <w:sz w:val="20"/>
          <w:szCs w:val="20"/>
          <w:lang w:eastAsia="cs-CZ"/>
        </w:rPr>
        <w:t xml:space="preserve"> </w:t>
      </w:r>
      <w:r w:rsidRPr="00AF4FEB">
        <w:rPr>
          <w:rFonts w:ascii="Garamond" w:hAnsi="Garamond"/>
          <w:sz w:val="20"/>
          <w:szCs w:val="20"/>
          <w:lang w:eastAsia="cs-CZ"/>
        </w:rPr>
        <w:t>zákon</w:t>
      </w:r>
      <w:r w:rsidR="00C9457F" w:rsidRPr="00AF4FEB">
        <w:rPr>
          <w:rFonts w:ascii="Garamond" w:hAnsi="Garamond"/>
          <w:sz w:val="20"/>
          <w:szCs w:val="20"/>
          <w:lang w:eastAsia="cs-CZ"/>
        </w:rPr>
        <w:t xml:space="preserve"> </w:t>
      </w:r>
      <w:r w:rsidRPr="00AF4FEB">
        <w:rPr>
          <w:rFonts w:ascii="Garamond" w:hAnsi="Garamond"/>
          <w:sz w:val="20"/>
          <w:szCs w:val="20"/>
          <w:lang w:eastAsia="cs-CZ"/>
        </w:rPr>
        <w:t>č.</w:t>
      </w:r>
      <w:r w:rsidR="00C9457F" w:rsidRPr="00AF4FEB">
        <w:rPr>
          <w:rFonts w:ascii="Garamond" w:hAnsi="Garamond"/>
          <w:sz w:val="20"/>
          <w:szCs w:val="20"/>
          <w:lang w:eastAsia="cs-CZ"/>
        </w:rPr>
        <w:t xml:space="preserve"> </w:t>
      </w:r>
      <w:r w:rsidRPr="00AF4FEB">
        <w:rPr>
          <w:rFonts w:ascii="Garamond" w:hAnsi="Garamond"/>
          <w:sz w:val="20"/>
          <w:szCs w:val="20"/>
          <w:lang w:eastAsia="cs-CZ"/>
        </w:rPr>
        <w:t>513/1991</w:t>
      </w:r>
      <w:r w:rsidR="00C9457F" w:rsidRPr="00AF4FEB">
        <w:rPr>
          <w:rFonts w:ascii="Garamond" w:hAnsi="Garamond"/>
          <w:sz w:val="20"/>
          <w:szCs w:val="20"/>
          <w:lang w:eastAsia="cs-CZ"/>
        </w:rPr>
        <w:t xml:space="preserve"> </w:t>
      </w:r>
      <w:r w:rsidRPr="00AF4FEB">
        <w:rPr>
          <w:rFonts w:ascii="Garamond" w:hAnsi="Garamond"/>
          <w:sz w:val="20"/>
          <w:szCs w:val="20"/>
          <w:lang w:eastAsia="cs-CZ"/>
        </w:rPr>
        <w:t>Zb.</w:t>
      </w:r>
      <w:r w:rsidR="00C9457F" w:rsidRPr="00AF4FEB">
        <w:rPr>
          <w:rFonts w:ascii="Garamond" w:hAnsi="Garamond"/>
          <w:sz w:val="20"/>
          <w:szCs w:val="20"/>
          <w:lang w:eastAsia="cs-CZ"/>
        </w:rPr>
        <w:t xml:space="preserve"> </w:t>
      </w:r>
      <w:r w:rsidRPr="00AF4FEB">
        <w:rPr>
          <w:rFonts w:ascii="Garamond" w:hAnsi="Garamond"/>
          <w:sz w:val="20"/>
          <w:szCs w:val="20"/>
          <w:lang w:eastAsia="cs-CZ"/>
        </w:rPr>
        <w:t>Obchodný</w:t>
      </w:r>
      <w:r w:rsidR="00C9457F" w:rsidRPr="00AF4FEB">
        <w:rPr>
          <w:rFonts w:ascii="Garamond" w:hAnsi="Garamond"/>
          <w:sz w:val="20"/>
          <w:szCs w:val="20"/>
          <w:lang w:eastAsia="cs-CZ"/>
        </w:rPr>
        <w:t xml:space="preserve"> </w:t>
      </w:r>
      <w:r w:rsidRPr="00AF4FEB">
        <w:rPr>
          <w:rFonts w:ascii="Garamond" w:hAnsi="Garamond"/>
          <w:sz w:val="20"/>
          <w:szCs w:val="20"/>
          <w:lang w:eastAsia="cs-CZ"/>
        </w:rPr>
        <w:t>zákonník</w:t>
      </w:r>
      <w:r w:rsidR="00C9457F" w:rsidRPr="00AF4FEB">
        <w:rPr>
          <w:rFonts w:ascii="Garamond" w:hAnsi="Garamond"/>
          <w:sz w:val="20"/>
          <w:szCs w:val="20"/>
          <w:lang w:eastAsia="cs-CZ"/>
        </w:rPr>
        <w:t xml:space="preserve"> </w:t>
      </w:r>
      <w:r w:rsidRPr="00AF4FEB">
        <w:rPr>
          <w:rFonts w:ascii="Garamond" w:hAnsi="Garamond"/>
          <w:sz w:val="20"/>
          <w:szCs w:val="20"/>
          <w:lang w:eastAsia="cs-CZ"/>
        </w:rPr>
        <w:t>v</w:t>
      </w:r>
      <w:r w:rsidR="00C9457F" w:rsidRPr="00AF4FEB">
        <w:rPr>
          <w:rFonts w:ascii="Garamond" w:hAnsi="Garamond"/>
          <w:sz w:val="20"/>
          <w:szCs w:val="20"/>
          <w:lang w:eastAsia="cs-CZ"/>
        </w:rPr>
        <w:t xml:space="preserve"> </w:t>
      </w:r>
      <w:r w:rsidRPr="00AF4FEB">
        <w:rPr>
          <w:rFonts w:ascii="Garamond" w:hAnsi="Garamond"/>
          <w:sz w:val="20"/>
          <w:szCs w:val="20"/>
          <w:lang w:eastAsia="cs-CZ"/>
        </w:rPr>
        <w:t>znení</w:t>
      </w:r>
      <w:r w:rsidR="00C9457F" w:rsidRPr="00AF4FEB">
        <w:rPr>
          <w:rFonts w:ascii="Garamond" w:hAnsi="Garamond"/>
          <w:sz w:val="20"/>
          <w:szCs w:val="20"/>
          <w:lang w:eastAsia="cs-CZ"/>
        </w:rPr>
        <w:t xml:space="preserve"> </w:t>
      </w:r>
      <w:r w:rsidRPr="00AF4FEB">
        <w:rPr>
          <w:rFonts w:ascii="Garamond" w:hAnsi="Garamond"/>
          <w:sz w:val="20"/>
          <w:szCs w:val="20"/>
          <w:lang w:eastAsia="cs-CZ"/>
        </w:rPr>
        <w:t>neskorších</w:t>
      </w:r>
      <w:r w:rsidR="00C9457F" w:rsidRPr="00AF4FEB">
        <w:rPr>
          <w:rFonts w:ascii="Garamond" w:hAnsi="Garamond"/>
          <w:sz w:val="20"/>
          <w:szCs w:val="20"/>
          <w:lang w:eastAsia="cs-CZ"/>
        </w:rPr>
        <w:t xml:space="preserve"> </w:t>
      </w:r>
      <w:r w:rsidRPr="00AF4FEB">
        <w:rPr>
          <w:rFonts w:ascii="Garamond" w:hAnsi="Garamond"/>
          <w:sz w:val="20"/>
          <w:szCs w:val="20"/>
          <w:lang w:eastAsia="cs-CZ"/>
        </w:rPr>
        <w:t>predpisov;</w:t>
      </w:r>
    </w:p>
    <w:p w14:paraId="19494BBA" w14:textId="77777777" w:rsidR="002C4F07" w:rsidRPr="00AF4FEB" w:rsidRDefault="002C4F07" w:rsidP="005410A3">
      <w:pPr>
        <w:keepNext/>
        <w:keepLines/>
        <w:spacing w:after="0" w:line="240" w:lineRule="auto"/>
        <w:ind w:left="1418"/>
        <w:contextualSpacing/>
        <w:jc w:val="both"/>
        <w:rPr>
          <w:rFonts w:ascii="Garamond" w:hAnsi="Garamond"/>
          <w:b/>
          <w:sz w:val="20"/>
          <w:szCs w:val="20"/>
          <w:lang w:eastAsia="cs-CZ"/>
        </w:rPr>
      </w:pPr>
    </w:p>
    <w:p w14:paraId="2BEAE0CF" w14:textId="344D1422" w:rsidR="002C4F07" w:rsidRPr="00AF4FEB" w:rsidRDefault="002C4F07" w:rsidP="005410A3">
      <w:pPr>
        <w:keepNext/>
        <w:keepLines/>
        <w:numPr>
          <w:ilvl w:val="0"/>
          <w:numId w:val="5"/>
        </w:numPr>
        <w:spacing w:after="0" w:line="240" w:lineRule="auto"/>
        <w:ind w:left="1418" w:hanging="709"/>
        <w:contextualSpacing/>
        <w:jc w:val="both"/>
        <w:rPr>
          <w:rFonts w:ascii="Garamond" w:hAnsi="Garamond"/>
          <w:sz w:val="20"/>
          <w:szCs w:val="20"/>
        </w:rPr>
      </w:pPr>
      <w:r w:rsidRPr="00AF4FEB">
        <w:rPr>
          <w:rFonts w:ascii="Garamond" w:hAnsi="Garamond"/>
          <w:b/>
          <w:sz w:val="20"/>
          <w:szCs w:val="20"/>
        </w:rPr>
        <w:t>Pracovný</w:t>
      </w:r>
      <w:r w:rsidR="00C9457F" w:rsidRPr="00AF4FEB">
        <w:rPr>
          <w:rFonts w:ascii="Garamond" w:hAnsi="Garamond"/>
          <w:b/>
          <w:sz w:val="20"/>
          <w:szCs w:val="20"/>
        </w:rPr>
        <w:t xml:space="preserve"> </w:t>
      </w:r>
      <w:r w:rsidRPr="00AF4FEB">
        <w:rPr>
          <w:rFonts w:ascii="Garamond" w:hAnsi="Garamond"/>
          <w:b/>
          <w:sz w:val="20"/>
          <w:szCs w:val="20"/>
        </w:rPr>
        <w:t>deň</w:t>
      </w:r>
      <w:r w:rsidR="00C9457F" w:rsidRPr="00AF4FEB">
        <w:rPr>
          <w:rFonts w:ascii="Garamond" w:hAnsi="Garamond"/>
          <w:sz w:val="20"/>
          <w:szCs w:val="20"/>
        </w:rPr>
        <w:t xml:space="preserve"> </w:t>
      </w:r>
      <w:r w:rsidRPr="00AF4FEB">
        <w:rPr>
          <w:rFonts w:ascii="Garamond" w:hAnsi="Garamond"/>
          <w:sz w:val="20"/>
          <w:szCs w:val="20"/>
        </w:rPr>
        <w:t>znamená</w:t>
      </w:r>
      <w:r w:rsidR="00C9457F" w:rsidRPr="00AF4FEB">
        <w:rPr>
          <w:rFonts w:ascii="Garamond" w:hAnsi="Garamond"/>
          <w:sz w:val="20"/>
          <w:szCs w:val="20"/>
        </w:rPr>
        <w:t xml:space="preserve"> </w:t>
      </w:r>
      <w:r w:rsidRPr="00AF4FEB">
        <w:rPr>
          <w:rFonts w:ascii="Garamond" w:hAnsi="Garamond"/>
          <w:sz w:val="20"/>
          <w:szCs w:val="20"/>
        </w:rPr>
        <w:t>deň,</w:t>
      </w:r>
      <w:r w:rsidR="00C9457F" w:rsidRPr="00AF4FEB">
        <w:rPr>
          <w:rFonts w:ascii="Garamond" w:hAnsi="Garamond"/>
          <w:sz w:val="20"/>
          <w:szCs w:val="20"/>
        </w:rPr>
        <w:t xml:space="preserve"> </w:t>
      </w:r>
      <w:r w:rsidRPr="00AF4FEB">
        <w:rPr>
          <w:rFonts w:ascii="Garamond" w:hAnsi="Garamond"/>
          <w:sz w:val="20"/>
          <w:szCs w:val="20"/>
          <w:lang w:eastAsia="cs-CZ"/>
        </w:rPr>
        <w:t>ktorý</w:t>
      </w:r>
      <w:r w:rsidR="00C9457F" w:rsidRPr="00AF4FEB">
        <w:rPr>
          <w:rFonts w:ascii="Garamond" w:hAnsi="Garamond"/>
          <w:sz w:val="20"/>
          <w:szCs w:val="20"/>
        </w:rPr>
        <w:t xml:space="preserve"> </w:t>
      </w:r>
      <w:r w:rsidRPr="00AF4FEB">
        <w:rPr>
          <w:rFonts w:ascii="Garamond" w:hAnsi="Garamond"/>
          <w:sz w:val="20"/>
          <w:szCs w:val="20"/>
        </w:rPr>
        <w:t>nie</w:t>
      </w:r>
      <w:r w:rsidR="00C9457F" w:rsidRPr="00AF4FEB">
        <w:rPr>
          <w:rFonts w:ascii="Garamond" w:hAnsi="Garamond"/>
          <w:sz w:val="20"/>
          <w:szCs w:val="20"/>
        </w:rPr>
        <w:t xml:space="preserve"> </w:t>
      </w:r>
      <w:r w:rsidRPr="00AF4FEB">
        <w:rPr>
          <w:rFonts w:ascii="Garamond" w:hAnsi="Garamond"/>
          <w:sz w:val="20"/>
          <w:szCs w:val="20"/>
        </w:rPr>
        <w:t>je</w:t>
      </w:r>
      <w:r w:rsidR="00C9457F" w:rsidRPr="00AF4FEB">
        <w:rPr>
          <w:rFonts w:ascii="Garamond" w:hAnsi="Garamond"/>
          <w:sz w:val="20"/>
          <w:szCs w:val="20"/>
        </w:rPr>
        <w:t xml:space="preserve"> </w:t>
      </w:r>
      <w:r w:rsidRPr="00AF4FEB">
        <w:rPr>
          <w:rFonts w:ascii="Garamond" w:hAnsi="Garamond"/>
          <w:sz w:val="20"/>
          <w:szCs w:val="20"/>
        </w:rPr>
        <w:t>sobotou,</w:t>
      </w:r>
      <w:r w:rsidR="00C9457F" w:rsidRPr="00AF4FEB">
        <w:rPr>
          <w:rFonts w:ascii="Garamond" w:hAnsi="Garamond"/>
          <w:sz w:val="20"/>
          <w:szCs w:val="20"/>
        </w:rPr>
        <w:t xml:space="preserve"> </w:t>
      </w:r>
      <w:r w:rsidRPr="00AF4FEB">
        <w:rPr>
          <w:rFonts w:ascii="Garamond" w:hAnsi="Garamond"/>
          <w:sz w:val="20"/>
          <w:szCs w:val="20"/>
        </w:rPr>
        <w:t>nedeľou</w:t>
      </w:r>
      <w:r w:rsidR="00C9457F" w:rsidRPr="00AF4FEB">
        <w:rPr>
          <w:rFonts w:ascii="Garamond" w:hAnsi="Garamond"/>
          <w:sz w:val="20"/>
          <w:szCs w:val="20"/>
        </w:rPr>
        <w:t xml:space="preserve"> </w:t>
      </w:r>
      <w:r w:rsidRPr="00AF4FEB">
        <w:rPr>
          <w:rFonts w:ascii="Garamond" w:hAnsi="Garamond"/>
          <w:sz w:val="20"/>
          <w:szCs w:val="20"/>
        </w:rPr>
        <w:t>ani</w:t>
      </w:r>
      <w:r w:rsidR="00C9457F" w:rsidRPr="00AF4FEB">
        <w:rPr>
          <w:rFonts w:ascii="Garamond" w:hAnsi="Garamond"/>
          <w:sz w:val="20"/>
          <w:szCs w:val="20"/>
        </w:rPr>
        <w:t xml:space="preserve"> </w:t>
      </w:r>
      <w:r w:rsidRPr="00AF4FEB">
        <w:rPr>
          <w:rFonts w:ascii="Garamond" w:hAnsi="Garamond"/>
          <w:sz w:val="20"/>
          <w:szCs w:val="20"/>
        </w:rPr>
        <w:t>dňom</w:t>
      </w:r>
      <w:r w:rsidR="00C9457F" w:rsidRPr="00AF4FEB">
        <w:rPr>
          <w:rFonts w:ascii="Garamond" w:hAnsi="Garamond"/>
          <w:sz w:val="20"/>
          <w:szCs w:val="20"/>
        </w:rPr>
        <w:t xml:space="preserve"> </w:t>
      </w:r>
      <w:r w:rsidRPr="00AF4FEB">
        <w:rPr>
          <w:rFonts w:ascii="Garamond" w:hAnsi="Garamond"/>
          <w:sz w:val="20"/>
          <w:szCs w:val="20"/>
        </w:rPr>
        <w:t>pracovného</w:t>
      </w:r>
      <w:r w:rsidR="00C9457F" w:rsidRPr="00AF4FEB">
        <w:rPr>
          <w:rFonts w:ascii="Garamond" w:hAnsi="Garamond"/>
          <w:sz w:val="20"/>
          <w:szCs w:val="20"/>
        </w:rPr>
        <w:t xml:space="preserve"> </w:t>
      </w:r>
      <w:r w:rsidRPr="00AF4FEB">
        <w:rPr>
          <w:rFonts w:ascii="Garamond" w:hAnsi="Garamond"/>
          <w:sz w:val="20"/>
          <w:szCs w:val="20"/>
        </w:rPr>
        <w:t>pokoja</w:t>
      </w:r>
      <w:r w:rsidR="00C9457F" w:rsidRPr="00AF4FEB">
        <w:rPr>
          <w:rFonts w:ascii="Garamond" w:hAnsi="Garamond"/>
          <w:sz w:val="20"/>
          <w:szCs w:val="20"/>
        </w:rPr>
        <w:t xml:space="preserve"> </w:t>
      </w:r>
      <w:r w:rsidRPr="00AF4FEB">
        <w:rPr>
          <w:rFonts w:ascii="Garamond" w:hAnsi="Garamond"/>
          <w:sz w:val="20"/>
          <w:szCs w:val="20"/>
        </w:rPr>
        <w:t>ani</w:t>
      </w:r>
      <w:r w:rsidR="00C9457F" w:rsidRPr="00AF4FEB">
        <w:rPr>
          <w:rFonts w:ascii="Garamond" w:hAnsi="Garamond"/>
          <w:sz w:val="20"/>
          <w:szCs w:val="20"/>
        </w:rPr>
        <w:t xml:space="preserve"> </w:t>
      </w:r>
      <w:r w:rsidRPr="00AF4FEB">
        <w:rPr>
          <w:rFonts w:ascii="Garamond" w:hAnsi="Garamond"/>
          <w:sz w:val="20"/>
          <w:szCs w:val="20"/>
        </w:rPr>
        <w:t>dňom</w:t>
      </w:r>
      <w:r w:rsidR="00C9457F" w:rsidRPr="00AF4FEB">
        <w:rPr>
          <w:rFonts w:ascii="Garamond" w:hAnsi="Garamond"/>
          <w:sz w:val="20"/>
          <w:szCs w:val="20"/>
        </w:rPr>
        <w:t xml:space="preserve"> </w:t>
      </w:r>
      <w:r w:rsidRPr="00AF4FEB">
        <w:rPr>
          <w:rFonts w:ascii="Garamond" w:hAnsi="Garamond"/>
          <w:sz w:val="20"/>
          <w:szCs w:val="20"/>
        </w:rPr>
        <w:t>pracovného</w:t>
      </w:r>
      <w:r w:rsidR="00C9457F" w:rsidRPr="00AF4FEB">
        <w:rPr>
          <w:rFonts w:ascii="Garamond" w:hAnsi="Garamond"/>
          <w:sz w:val="20"/>
          <w:szCs w:val="20"/>
        </w:rPr>
        <w:t xml:space="preserve"> </w:t>
      </w:r>
      <w:r w:rsidRPr="00AF4FEB">
        <w:rPr>
          <w:rFonts w:ascii="Garamond" w:hAnsi="Garamond"/>
          <w:sz w:val="20"/>
          <w:szCs w:val="20"/>
        </w:rPr>
        <w:t>voľna</w:t>
      </w:r>
      <w:r w:rsidR="00C9457F" w:rsidRPr="00AF4FEB">
        <w:rPr>
          <w:rFonts w:ascii="Garamond" w:hAnsi="Garamond"/>
          <w:sz w:val="20"/>
          <w:szCs w:val="20"/>
        </w:rPr>
        <w:t xml:space="preserve"> </w:t>
      </w:r>
      <w:r w:rsidRPr="00AF4FEB">
        <w:rPr>
          <w:rFonts w:ascii="Garamond" w:hAnsi="Garamond"/>
          <w:sz w:val="20"/>
          <w:szCs w:val="20"/>
        </w:rPr>
        <w:t>v</w:t>
      </w:r>
      <w:r w:rsidR="00C9457F" w:rsidRPr="00AF4FEB">
        <w:rPr>
          <w:rFonts w:ascii="Garamond" w:hAnsi="Garamond"/>
          <w:sz w:val="20"/>
          <w:szCs w:val="20"/>
        </w:rPr>
        <w:t xml:space="preserve"> </w:t>
      </w:r>
      <w:r w:rsidRPr="00AF4FEB">
        <w:rPr>
          <w:rFonts w:ascii="Garamond" w:hAnsi="Garamond"/>
          <w:sz w:val="20"/>
          <w:szCs w:val="20"/>
        </w:rPr>
        <w:t>Slovenskej</w:t>
      </w:r>
      <w:r w:rsidR="00C9457F" w:rsidRPr="00AF4FEB">
        <w:rPr>
          <w:rFonts w:ascii="Garamond" w:hAnsi="Garamond"/>
          <w:sz w:val="20"/>
          <w:szCs w:val="20"/>
        </w:rPr>
        <w:t xml:space="preserve"> </w:t>
      </w:r>
      <w:r w:rsidRPr="00AF4FEB">
        <w:rPr>
          <w:rFonts w:ascii="Garamond" w:hAnsi="Garamond"/>
          <w:sz w:val="20"/>
          <w:szCs w:val="20"/>
        </w:rPr>
        <w:t>republike;</w:t>
      </w:r>
    </w:p>
    <w:p w14:paraId="5F7A6DEE" w14:textId="77777777" w:rsidR="00013130" w:rsidRPr="00AF4FEB" w:rsidRDefault="00013130" w:rsidP="005410A3">
      <w:pPr>
        <w:keepNext/>
        <w:keepLines/>
        <w:spacing w:after="0" w:line="240" w:lineRule="auto"/>
        <w:contextualSpacing/>
        <w:jc w:val="both"/>
        <w:rPr>
          <w:rFonts w:ascii="Garamond" w:hAnsi="Garamond"/>
          <w:sz w:val="20"/>
          <w:szCs w:val="20"/>
        </w:rPr>
      </w:pPr>
    </w:p>
    <w:p w14:paraId="76D81A00" w14:textId="0B2467F6" w:rsidR="004165BE" w:rsidRPr="00AF4FEB" w:rsidRDefault="004165BE" w:rsidP="005410A3">
      <w:pPr>
        <w:keepNext/>
        <w:keepLines/>
        <w:numPr>
          <w:ilvl w:val="0"/>
          <w:numId w:val="5"/>
        </w:numPr>
        <w:spacing w:after="0" w:line="240" w:lineRule="auto"/>
        <w:ind w:left="1418" w:hanging="709"/>
        <w:contextualSpacing/>
        <w:jc w:val="both"/>
        <w:rPr>
          <w:rStyle w:val="Hypertextovodkaz"/>
          <w:rFonts w:ascii="Garamond" w:hAnsi="Garamond"/>
          <w:color w:val="auto"/>
          <w:sz w:val="20"/>
          <w:szCs w:val="20"/>
          <w:u w:val="none"/>
        </w:rPr>
      </w:pPr>
      <w:r w:rsidRPr="00AF4FEB">
        <w:rPr>
          <w:rFonts w:ascii="Garamond" w:hAnsi="Garamond"/>
          <w:b/>
          <w:sz w:val="20"/>
          <w:szCs w:val="20"/>
        </w:rPr>
        <w:t>Register</w:t>
      </w:r>
      <w:r w:rsidR="00C9457F" w:rsidRPr="00AF4FEB">
        <w:rPr>
          <w:rFonts w:ascii="Garamond" w:hAnsi="Garamond"/>
          <w:b/>
          <w:sz w:val="20"/>
          <w:szCs w:val="20"/>
        </w:rPr>
        <w:t xml:space="preserve"> </w:t>
      </w:r>
      <w:r w:rsidRPr="00AF4FEB">
        <w:rPr>
          <w:rFonts w:ascii="Garamond" w:hAnsi="Garamond"/>
          <w:b/>
          <w:sz w:val="20"/>
          <w:szCs w:val="20"/>
        </w:rPr>
        <w:t>partnerov</w:t>
      </w:r>
      <w:r w:rsidR="00C9457F" w:rsidRPr="00AF4FEB">
        <w:rPr>
          <w:rFonts w:ascii="Garamond" w:hAnsi="Garamond"/>
          <w:b/>
          <w:sz w:val="20"/>
          <w:szCs w:val="20"/>
        </w:rPr>
        <w:t xml:space="preserve"> </w:t>
      </w:r>
      <w:r w:rsidRPr="00AF4FEB">
        <w:rPr>
          <w:rFonts w:ascii="Garamond" w:hAnsi="Garamond"/>
          <w:b/>
          <w:sz w:val="20"/>
          <w:szCs w:val="20"/>
        </w:rPr>
        <w:t>verejného</w:t>
      </w:r>
      <w:r w:rsidR="00C9457F" w:rsidRPr="00AF4FEB">
        <w:rPr>
          <w:rFonts w:ascii="Garamond" w:hAnsi="Garamond"/>
          <w:b/>
          <w:sz w:val="20"/>
          <w:szCs w:val="20"/>
        </w:rPr>
        <w:t xml:space="preserve"> </w:t>
      </w:r>
      <w:r w:rsidRPr="00AF4FEB">
        <w:rPr>
          <w:rFonts w:ascii="Garamond" w:hAnsi="Garamond"/>
          <w:b/>
          <w:sz w:val="20"/>
          <w:szCs w:val="20"/>
        </w:rPr>
        <w:t>sektora</w:t>
      </w:r>
      <w:r w:rsidR="00C9457F" w:rsidRPr="00AF4FEB">
        <w:rPr>
          <w:rFonts w:ascii="Garamond" w:hAnsi="Garamond"/>
          <w:sz w:val="20"/>
          <w:szCs w:val="20"/>
        </w:rPr>
        <w:t xml:space="preserve"> </w:t>
      </w:r>
      <w:r w:rsidRPr="00AF4FEB">
        <w:rPr>
          <w:rFonts w:ascii="Garamond" w:hAnsi="Garamond"/>
          <w:sz w:val="20"/>
          <w:szCs w:val="20"/>
        </w:rPr>
        <w:t>znamená</w:t>
      </w:r>
      <w:r w:rsidR="00C9457F" w:rsidRPr="00AF4FEB">
        <w:rPr>
          <w:rFonts w:ascii="Garamond" w:hAnsi="Garamond"/>
          <w:sz w:val="20"/>
          <w:szCs w:val="20"/>
        </w:rPr>
        <w:t xml:space="preserve"> </w:t>
      </w:r>
      <w:r w:rsidRPr="00AF4FEB">
        <w:rPr>
          <w:rFonts w:ascii="Garamond" w:hAnsi="Garamond"/>
          <w:sz w:val="20"/>
          <w:szCs w:val="20"/>
        </w:rPr>
        <w:t>informačný</w:t>
      </w:r>
      <w:r w:rsidR="00C9457F" w:rsidRPr="00AF4FEB">
        <w:rPr>
          <w:rFonts w:ascii="Garamond" w:hAnsi="Garamond"/>
          <w:sz w:val="20"/>
          <w:szCs w:val="20"/>
        </w:rPr>
        <w:t xml:space="preserve"> </w:t>
      </w:r>
      <w:r w:rsidRPr="00AF4FEB">
        <w:rPr>
          <w:rFonts w:ascii="Garamond" w:hAnsi="Garamond"/>
          <w:sz w:val="20"/>
          <w:szCs w:val="20"/>
        </w:rPr>
        <w:t>systém</w:t>
      </w:r>
      <w:r w:rsidR="00C9457F" w:rsidRPr="00AF4FEB">
        <w:rPr>
          <w:rFonts w:ascii="Garamond" w:hAnsi="Garamond"/>
          <w:sz w:val="20"/>
          <w:szCs w:val="20"/>
        </w:rPr>
        <w:t xml:space="preserve"> </w:t>
      </w:r>
      <w:r w:rsidRPr="00AF4FEB">
        <w:rPr>
          <w:rFonts w:ascii="Garamond" w:hAnsi="Garamond"/>
          <w:sz w:val="20"/>
          <w:szCs w:val="20"/>
        </w:rPr>
        <w:t>verejnej</w:t>
      </w:r>
      <w:r w:rsidR="00C9457F" w:rsidRPr="00AF4FEB">
        <w:rPr>
          <w:rFonts w:ascii="Garamond" w:hAnsi="Garamond"/>
          <w:sz w:val="20"/>
          <w:szCs w:val="20"/>
        </w:rPr>
        <w:t xml:space="preserve"> </w:t>
      </w:r>
      <w:r w:rsidRPr="00AF4FEB">
        <w:rPr>
          <w:rFonts w:ascii="Garamond" w:hAnsi="Garamond"/>
          <w:sz w:val="20"/>
          <w:szCs w:val="20"/>
        </w:rPr>
        <w:t>správy,</w:t>
      </w:r>
      <w:r w:rsidR="00C9457F" w:rsidRPr="00AF4FEB">
        <w:rPr>
          <w:rFonts w:ascii="Garamond" w:hAnsi="Garamond"/>
          <w:sz w:val="20"/>
          <w:szCs w:val="20"/>
        </w:rPr>
        <w:t xml:space="preserve"> </w:t>
      </w:r>
      <w:r w:rsidRPr="00AF4FEB">
        <w:rPr>
          <w:rFonts w:ascii="Garamond" w:hAnsi="Garamond"/>
          <w:sz w:val="20"/>
          <w:szCs w:val="20"/>
        </w:rPr>
        <w:t>ktorý</w:t>
      </w:r>
      <w:r w:rsidR="00C9457F" w:rsidRPr="00AF4FEB">
        <w:rPr>
          <w:rFonts w:ascii="Garamond" w:eastAsiaTheme="minorHAnsi" w:hAnsi="Garamond" w:cs="Garamond"/>
          <w:color w:val="000000"/>
          <w:sz w:val="20"/>
          <w:szCs w:val="20"/>
        </w:rPr>
        <w:t xml:space="preserve"> </w:t>
      </w:r>
      <w:r w:rsidRPr="00AF4FEB">
        <w:rPr>
          <w:rFonts w:ascii="Garamond" w:hAnsi="Garamond"/>
          <w:sz w:val="20"/>
          <w:szCs w:val="20"/>
        </w:rPr>
        <w:t>obsahuje</w:t>
      </w:r>
      <w:r w:rsidR="00C9457F" w:rsidRPr="00AF4FEB">
        <w:rPr>
          <w:rFonts w:ascii="Garamond" w:hAnsi="Garamond"/>
          <w:sz w:val="20"/>
          <w:szCs w:val="20"/>
        </w:rPr>
        <w:t xml:space="preserve"> </w:t>
      </w:r>
      <w:r w:rsidRPr="00AF4FEB">
        <w:rPr>
          <w:rFonts w:ascii="Garamond" w:hAnsi="Garamond"/>
          <w:sz w:val="20"/>
          <w:szCs w:val="20"/>
        </w:rPr>
        <w:t>údaje</w:t>
      </w:r>
      <w:r w:rsidR="00C9457F" w:rsidRPr="00AF4FEB">
        <w:rPr>
          <w:rFonts w:ascii="Garamond" w:hAnsi="Garamond"/>
          <w:sz w:val="20"/>
          <w:szCs w:val="20"/>
        </w:rPr>
        <w:t xml:space="preserve"> </w:t>
      </w:r>
      <w:r w:rsidRPr="00AF4FEB">
        <w:rPr>
          <w:rFonts w:ascii="Garamond" w:hAnsi="Garamond"/>
          <w:sz w:val="20"/>
          <w:szCs w:val="20"/>
        </w:rPr>
        <w:t>o</w:t>
      </w:r>
      <w:r w:rsidR="00C9457F" w:rsidRPr="00AF4FEB">
        <w:rPr>
          <w:rFonts w:ascii="Garamond" w:hAnsi="Garamond"/>
          <w:sz w:val="20"/>
          <w:szCs w:val="20"/>
        </w:rPr>
        <w:t xml:space="preserve"> </w:t>
      </w:r>
      <w:r w:rsidRPr="00AF4FEB">
        <w:rPr>
          <w:rFonts w:ascii="Garamond" w:hAnsi="Garamond"/>
          <w:sz w:val="20"/>
          <w:szCs w:val="20"/>
        </w:rPr>
        <w:t>partneroch</w:t>
      </w:r>
      <w:r w:rsidR="00C9457F" w:rsidRPr="00AF4FEB">
        <w:rPr>
          <w:rFonts w:ascii="Garamond" w:hAnsi="Garamond"/>
          <w:sz w:val="20"/>
          <w:szCs w:val="20"/>
        </w:rPr>
        <w:t xml:space="preserve"> </w:t>
      </w:r>
      <w:r w:rsidRPr="00AF4FEB">
        <w:rPr>
          <w:rFonts w:ascii="Garamond" w:hAnsi="Garamond"/>
          <w:sz w:val="20"/>
          <w:szCs w:val="20"/>
        </w:rPr>
        <w:t>verejného</w:t>
      </w:r>
      <w:r w:rsidR="00C9457F" w:rsidRPr="00AF4FEB">
        <w:rPr>
          <w:rFonts w:ascii="Garamond" w:hAnsi="Garamond"/>
          <w:sz w:val="20"/>
          <w:szCs w:val="20"/>
        </w:rPr>
        <w:t xml:space="preserve"> </w:t>
      </w:r>
      <w:r w:rsidRPr="00AF4FEB">
        <w:rPr>
          <w:rFonts w:ascii="Garamond" w:hAnsi="Garamond"/>
          <w:sz w:val="20"/>
          <w:szCs w:val="20"/>
        </w:rPr>
        <w:t>sektora</w:t>
      </w:r>
      <w:r w:rsidR="00C9457F" w:rsidRPr="00AF4FEB">
        <w:rPr>
          <w:rFonts w:ascii="Garamond" w:hAnsi="Garamond"/>
          <w:sz w:val="20"/>
          <w:szCs w:val="20"/>
        </w:rPr>
        <w:t xml:space="preserve"> </w:t>
      </w:r>
      <w:r w:rsidRPr="00AF4FEB">
        <w:rPr>
          <w:rFonts w:ascii="Garamond" w:hAnsi="Garamond"/>
          <w:sz w:val="20"/>
          <w:szCs w:val="20"/>
        </w:rPr>
        <w:t>a</w:t>
      </w:r>
      <w:r w:rsidR="00C9457F" w:rsidRPr="00AF4FEB">
        <w:rPr>
          <w:rFonts w:ascii="Garamond" w:hAnsi="Garamond"/>
          <w:sz w:val="20"/>
          <w:szCs w:val="20"/>
        </w:rPr>
        <w:t xml:space="preserve"> </w:t>
      </w:r>
      <w:r w:rsidRPr="00AF4FEB">
        <w:rPr>
          <w:rFonts w:ascii="Garamond" w:hAnsi="Garamond"/>
          <w:sz w:val="20"/>
          <w:szCs w:val="20"/>
        </w:rPr>
        <w:t>ich</w:t>
      </w:r>
      <w:r w:rsidR="00C9457F" w:rsidRPr="00AF4FEB">
        <w:rPr>
          <w:rFonts w:ascii="Garamond" w:hAnsi="Garamond"/>
          <w:sz w:val="20"/>
          <w:szCs w:val="20"/>
        </w:rPr>
        <w:t xml:space="preserve"> </w:t>
      </w:r>
      <w:r w:rsidRPr="00AF4FEB">
        <w:rPr>
          <w:rFonts w:ascii="Garamond" w:hAnsi="Garamond"/>
          <w:sz w:val="20"/>
          <w:szCs w:val="20"/>
        </w:rPr>
        <w:t>konečných</w:t>
      </w:r>
      <w:r w:rsidR="00C9457F" w:rsidRPr="00AF4FEB">
        <w:rPr>
          <w:rFonts w:ascii="Garamond" w:hAnsi="Garamond"/>
          <w:sz w:val="20"/>
          <w:szCs w:val="20"/>
        </w:rPr>
        <w:t xml:space="preserve"> </w:t>
      </w:r>
      <w:r w:rsidRPr="00AF4FEB">
        <w:rPr>
          <w:rFonts w:ascii="Garamond" w:hAnsi="Garamond"/>
          <w:sz w:val="20"/>
          <w:szCs w:val="20"/>
        </w:rPr>
        <w:t>užívateľoch</w:t>
      </w:r>
      <w:r w:rsidR="00C9457F" w:rsidRPr="00AF4FEB">
        <w:rPr>
          <w:rFonts w:ascii="Garamond" w:hAnsi="Garamond"/>
          <w:sz w:val="20"/>
          <w:szCs w:val="20"/>
        </w:rPr>
        <w:t xml:space="preserve"> </w:t>
      </w:r>
      <w:r w:rsidRPr="00AF4FEB">
        <w:rPr>
          <w:rFonts w:ascii="Garamond" w:hAnsi="Garamond"/>
          <w:sz w:val="20"/>
          <w:szCs w:val="20"/>
        </w:rPr>
        <w:t>výhod</w:t>
      </w:r>
      <w:r w:rsidR="00CA6A51" w:rsidRPr="00AF4FEB">
        <w:rPr>
          <w:rFonts w:ascii="Garamond" w:hAnsi="Garamond"/>
          <w:sz w:val="20"/>
          <w:szCs w:val="20"/>
        </w:rPr>
        <w:t>,</w:t>
      </w:r>
      <w:r w:rsidR="00C9457F" w:rsidRPr="00AF4FEB">
        <w:rPr>
          <w:rFonts w:ascii="Garamond" w:hAnsi="Garamond"/>
          <w:sz w:val="20"/>
          <w:szCs w:val="20"/>
        </w:rPr>
        <w:t xml:space="preserve"> </w:t>
      </w:r>
      <w:r w:rsidR="00CA6A51" w:rsidRPr="00AF4FEB">
        <w:rPr>
          <w:rFonts w:ascii="Garamond" w:hAnsi="Garamond"/>
          <w:sz w:val="20"/>
          <w:szCs w:val="20"/>
        </w:rPr>
        <w:t>pričom</w:t>
      </w:r>
      <w:r w:rsidR="00C9457F" w:rsidRPr="00AF4FEB">
        <w:rPr>
          <w:rFonts w:ascii="Garamond" w:hAnsi="Garamond"/>
          <w:sz w:val="20"/>
          <w:szCs w:val="20"/>
        </w:rPr>
        <w:t xml:space="preserve"> </w:t>
      </w:r>
      <w:r w:rsidR="00CA6A51" w:rsidRPr="00AF4FEB">
        <w:rPr>
          <w:rFonts w:ascii="Garamond" w:hAnsi="Garamond"/>
          <w:sz w:val="20"/>
          <w:szCs w:val="20"/>
        </w:rPr>
        <w:t>j</w:t>
      </w:r>
      <w:r w:rsidRPr="00AF4FEB">
        <w:rPr>
          <w:rFonts w:ascii="Garamond" w:hAnsi="Garamond"/>
          <w:sz w:val="20"/>
          <w:szCs w:val="20"/>
        </w:rPr>
        <w:t>eho</w:t>
      </w:r>
      <w:r w:rsidR="00C9457F" w:rsidRPr="00AF4FEB">
        <w:rPr>
          <w:rFonts w:ascii="Garamond" w:hAnsi="Garamond"/>
          <w:sz w:val="20"/>
          <w:szCs w:val="20"/>
        </w:rPr>
        <w:t xml:space="preserve"> </w:t>
      </w:r>
      <w:r w:rsidRPr="00AF4FEB">
        <w:rPr>
          <w:rFonts w:ascii="Garamond" w:hAnsi="Garamond"/>
          <w:sz w:val="20"/>
          <w:szCs w:val="20"/>
        </w:rPr>
        <w:t>správcom</w:t>
      </w:r>
      <w:r w:rsidR="00C9457F" w:rsidRPr="00AF4FEB">
        <w:rPr>
          <w:rFonts w:ascii="Garamond" w:hAnsi="Garamond"/>
          <w:sz w:val="20"/>
          <w:szCs w:val="20"/>
        </w:rPr>
        <w:t xml:space="preserve"> </w:t>
      </w:r>
      <w:r w:rsidRPr="00AF4FEB">
        <w:rPr>
          <w:rFonts w:ascii="Garamond" w:hAnsi="Garamond"/>
          <w:sz w:val="20"/>
          <w:szCs w:val="20"/>
        </w:rPr>
        <w:t>a</w:t>
      </w:r>
      <w:r w:rsidR="00C9457F" w:rsidRPr="00AF4FEB">
        <w:rPr>
          <w:rFonts w:ascii="Garamond" w:hAnsi="Garamond"/>
          <w:sz w:val="20"/>
          <w:szCs w:val="20"/>
        </w:rPr>
        <w:t xml:space="preserve"> </w:t>
      </w:r>
      <w:r w:rsidRPr="00AF4FEB">
        <w:rPr>
          <w:rFonts w:ascii="Garamond" w:hAnsi="Garamond"/>
          <w:sz w:val="20"/>
          <w:szCs w:val="20"/>
        </w:rPr>
        <w:t>prevádzkovateľom</w:t>
      </w:r>
      <w:r w:rsidR="00C9457F" w:rsidRPr="00AF4FEB">
        <w:rPr>
          <w:rFonts w:ascii="Garamond" w:hAnsi="Garamond"/>
          <w:sz w:val="20"/>
          <w:szCs w:val="20"/>
        </w:rPr>
        <w:t xml:space="preserve"> </w:t>
      </w:r>
      <w:r w:rsidRPr="00AF4FEB">
        <w:rPr>
          <w:rFonts w:ascii="Garamond" w:hAnsi="Garamond"/>
          <w:sz w:val="20"/>
          <w:szCs w:val="20"/>
        </w:rPr>
        <w:t>je</w:t>
      </w:r>
      <w:r w:rsidR="00C9457F" w:rsidRPr="00AF4FEB">
        <w:rPr>
          <w:rFonts w:ascii="Garamond" w:hAnsi="Garamond"/>
          <w:sz w:val="20"/>
          <w:szCs w:val="20"/>
        </w:rPr>
        <w:t xml:space="preserve"> </w:t>
      </w:r>
      <w:r w:rsidRPr="00AF4FEB">
        <w:rPr>
          <w:rFonts w:ascii="Garamond" w:hAnsi="Garamond"/>
          <w:sz w:val="20"/>
          <w:szCs w:val="20"/>
        </w:rPr>
        <w:t>Ministerstvo</w:t>
      </w:r>
      <w:r w:rsidR="00C9457F" w:rsidRPr="00AF4FEB">
        <w:rPr>
          <w:rFonts w:ascii="Garamond" w:hAnsi="Garamond"/>
          <w:sz w:val="20"/>
          <w:szCs w:val="20"/>
        </w:rPr>
        <w:t xml:space="preserve"> </w:t>
      </w:r>
      <w:r w:rsidRPr="00AF4FEB">
        <w:rPr>
          <w:rFonts w:ascii="Garamond" w:hAnsi="Garamond"/>
          <w:sz w:val="20"/>
          <w:szCs w:val="20"/>
        </w:rPr>
        <w:t>spravodlivosti</w:t>
      </w:r>
      <w:r w:rsidR="00C9457F" w:rsidRPr="00AF4FEB">
        <w:rPr>
          <w:rFonts w:ascii="Garamond" w:hAnsi="Garamond"/>
          <w:sz w:val="20"/>
          <w:szCs w:val="20"/>
        </w:rPr>
        <w:t xml:space="preserve"> </w:t>
      </w:r>
      <w:r w:rsidRPr="00AF4FEB">
        <w:rPr>
          <w:rFonts w:ascii="Garamond" w:hAnsi="Garamond"/>
          <w:sz w:val="20"/>
          <w:szCs w:val="20"/>
        </w:rPr>
        <w:t>Slovenskej</w:t>
      </w:r>
      <w:r w:rsidR="00C9457F" w:rsidRPr="00AF4FEB">
        <w:rPr>
          <w:rFonts w:ascii="Garamond" w:hAnsi="Garamond"/>
          <w:sz w:val="20"/>
          <w:szCs w:val="20"/>
        </w:rPr>
        <w:t xml:space="preserve"> </w:t>
      </w:r>
      <w:r w:rsidRPr="00AF4FEB">
        <w:rPr>
          <w:rFonts w:ascii="Garamond" w:hAnsi="Garamond"/>
          <w:sz w:val="20"/>
          <w:szCs w:val="20"/>
        </w:rPr>
        <w:t>republiky</w:t>
      </w:r>
      <w:r w:rsidR="00C9457F" w:rsidRPr="00AF4FEB">
        <w:rPr>
          <w:rFonts w:ascii="Garamond" w:hAnsi="Garamond"/>
          <w:sz w:val="20"/>
          <w:szCs w:val="20"/>
        </w:rPr>
        <w:t xml:space="preserve"> </w:t>
      </w:r>
      <w:r w:rsidR="00CA6A51" w:rsidRPr="00AF4FEB">
        <w:rPr>
          <w:rFonts w:ascii="Garamond" w:hAnsi="Garamond"/>
          <w:sz w:val="20"/>
          <w:szCs w:val="20"/>
        </w:rPr>
        <w:t>a</w:t>
      </w:r>
      <w:r w:rsidR="00C9457F" w:rsidRPr="00AF4FEB">
        <w:rPr>
          <w:rFonts w:ascii="Garamond" w:hAnsi="Garamond"/>
          <w:sz w:val="20"/>
          <w:szCs w:val="20"/>
        </w:rPr>
        <w:t xml:space="preserve"> </w:t>
      </w:r>
      <w:r w:rsidRPr="00AF4FEB">
        <w:rPr>
          <w:rFonts w:ascii="Garamond" w:hAnsi="Garamond"/>
          <w:sz w:val="20"/>
          <w:szCs w:val="20"/>
        </w:rPr>
        <w:t>je</w:t>
      </w:r>
      <w:r w:rsidR="00C9457F" w:rsidRPr="00AF4FEB">
        <w:rPr>
          <w:rFonts w:ascii="Garamond" w:hAnsi="Garamond"/>
          <w:sz w:val="20"/>
          <w:szCs w:val="20"/>
        </w:rPr>
        <w:t xml:space="preserve"> </w:t>
      </w:r>
      <w:r w:rsidRPr="00AF4FEB">
        <w:rPr>
          <w:rFonts w:ascii="Garamond" w:hAnsi="Garamond"/>
          <w:sz w:val="20"/>
          <w:szCs w:val="20"/>
        </w:rPr>
        <w:t>prístupný</w:t>
      </w:r>
      <w:r w:rsidR="00C9457F" w:rsidRPr="00AF4FEB">
        <w:rPr>
          <w:rFonts w:ascii="Garamond" w:hAnsi="Garamond"/>
          <w:sz w:val="20"/>
          <w:szCs w:val="20"/>
        </w:rPr>
        <w:t xml:space="preserve"> </w:t>
      </w:r>
      <w:r w:rsidRPr="00AF4FEB">
        <w:rPr>
          <w:rFonts w:ascii="Garamond" w:hAnsi="Garamond"/>
          <w:sz w:val="20"/>
          <w:szCs w:val="20"/>
        </w:rPr>
        <w:t>on-line</w:t>
      </w:r>
      <w:r w:rsidR="00C9457F" w:rsidRPr="00AF4FEB">
        <w:rPr>
          <w:rFonts w:ascii="Garamond" w:hAnsi="Garamond"/>
          <w:sz w:val="20"/>
          <w:szCs w:val="20"/>
        </w:rPr>
        <w:t xml:space="preserve"> </w:t>
      </w:r>
      <w:r w:rsidRPr="00AF4FEB">
        <w:rPr>
          <w:rFonts w:ascii="Garamond" w:hAnsi="Garamond"/>
          <w:sz w:val="20"/>
          <w:szCs w:val="20"/>
        </w:rPr>
        <w:t>na</w:t>
      </w:r>
      <w:r w:rsidR="00C9457F" w:rsidRPr="00AF4FEB">
        <w:rPr>
          <w:rFonts w:ascii="Garamond" w:hAnsi="Garamond"/>
          <w:sz w:val="20"/>
          <w:szCs w:val="20"/>
        </w:rPr>
        <w:t xml:space="preserve"> </w:t>
      </w:r>
      <w:r w:rsidRPr="00AF4FEB">
        <w:rPr>
          <w:rFonts w:ascii="Garamond" w:hAnsi="Garamond"/>
          <w:sz w:val="20"/>
          <w:szCs w:val="20"/>
        </w:rPr>
        <w:t>webovom</w:t>
      </w:r>
      <w:r w:rsidR="00C9457F" w:rsidRPr="00AF4FEB">
        <w:rPr>
          <w:rFonts w:ascii="Garamond" w:hAnsi="Garamond"/>
          <w:sz w:val="20"/>
          <w:szCs w:val="20"/>
        </w:rPr>
        <w:t xml:space="preserve"> </w:t>
      </w:r>
      <w:r w:rsidRPr="00AF4FEB">
        <w:rPr>
          <w:rFonts w:ascii="Garamond" w:hAnsi="Garamond"/>
          <w:sz w:val="20"/>
          <w:szCs w:val="20"/>
        </w:rPr>
        <w:t>sídle</w:t>
      </w:r>
      <w:r w:rsidR="00C9457F" w:rsidRPr="00AF4FEB">
        <w:rPr>
          <w:rFonts w:ascii="Garamond" w:hAnsi="Garamond"/>
          <w:sz w:val="20"/>
          <w:szCs w:val="20"/>
        </w:rPr>
        <w:t xml:space="preserve"> </w:t>
      </w:r>
      <w:r w:rsidRPr="00AF4FEB">
        <w:rPr>
          <w:rFonts w:ascii="Garamond" w:hAnsi="Garamond"/>
          <w:sz w:val="20"/>
          <w:szCs w:val="20"/>
        </w:rPr>
        <w:t>Ministerstva</w:t>
      </w:r>
      <w:r w:rsidR="00C9457F" w:rsidRPr="00AF4FEB">
        <w:rPr>
          <w:rFonts w:ascii="Garamond" w:hAnsi="Garamond"/>
          <w:sz w:val="20"/>
          <w:szCs w:val="20"/>
        </w:rPr>
        <w:t xml:space="preserve"> </w:t>
      </w:r>
      <w:r w:rsidRPr="00AF4FEB">
        <w:rPr>
          <w:rFonts w:ascii="Garamond" w:hAnsi="Garamond"/>
          <w:sz w:val="20"/>
          <w:szCs w:val="20"/>
        </w:rPr>
        <w:t>spravodlivosti</w:t>
      </w:r>
      <w:r w:rsidR="00C9457F" w:rsidRPr="00AF4FEB">
        <w:rPr>
          <w:rFonts w:ascii="Garamond" w:hAnsi="Garamond"/>
          <w:sz w:val="20"/>
          <w:szCs w:val="20"/>
        </w:rPr>
        <w:t xml:space="preserve"> </w:t>
      </w:r>
      <w:r w:rsidRPr="00AF4FEB">
        <w:rPr>
          <w:rFonts w:ascii="Garamond" w:hAnsi="Garamond"/>
          <w:sz w:val="20"/>
          <w:szCs w:val="20"/>
        </w:rPr>
        <w:t>Slovenskej</w:t>
      </w:r>
      <w:r w:rsidR="00C9457F" w:rsidRPr="00AF4FEB">
        <w:rPr>
          <w:rFonts w:ascii="Garamond" w:hAnsi="Garamond"/>
          <w:sz w:val="20"/>
          <w:szCs w:val="20"/>
        </w:rPr>
        <w:t xml:space="preserve"> </w:t>
      </w:r>
      <w:r w:rsidRPr="00AF4FEB">
        <w:rPr>
          <w:rFonts w:ascii="Garamond" w:hAnsi="Garamond"/>
          <w:sz w:val="20"/>
          <w:szCs w:val="20"/>
        </w:rPr>
        <w:t>republiky</w:t>
      </w:r>
      <w:r w:rsidR="00C9457F" w:rsidRPr="00AF4FEB">
        <w:rPr>
          <w:rFonts w:ascii="Garamond" w:hAnsi="Garamond"/>
          <w:sz w:val="20"/>
          <w:szCs w:val="20"/>
        </w:rPr>
        <w:t xml:space="preserve"> </w:t>
      </w:r>
      <w:r w:rsidRPr="00AF4FEB">
        <w:rPr>
          <w:rFonts w:ascii="Garamond" w:hAnsi="Garamond"/>
          <w:sz w:val="20"/>
          <w:szCs w:val="20"/>
        </w:rPr>
        <w:t>na</w:t>
      </w:r>
      <w:r w:rsidR="00C9457F" w:rsidRPr="00AF4FEB">
        <w:rPr>
          <w:rFonts w:ascii="Garamond" w:hAnsi="Garamond"/>
          <w:sz w:val="20"/>
          <w:szCs w:val="20"/>
        </w:rPr>
        <w:t xml:space="preserve"> </w:t>
      </w:r>
      <w:r w:rsidRPr="00AF4FEB">
        <w:rPr>
          <w:rFonts w:ascii="Garamond" w:hAnsi="Garamond"/>
          <w:sz w:val="20"/>
          <w:szCs w:val="20"/>
        </w:rPr>
        <w:t>adrese</w:t>
      </w:r>
      <w:r w:rsidR="00C9457F" w:rsidRPr="00AF4FEB">
        <w:rPr>
          <w:rFonts w:ascii="Garamond" w:hAnsi="Garamond"/>
          <w:sz w:val="20"/>
          <w:szCs w:val="20"/>
        </w:rPr>
        <w:t xml:space="preserve"> </w:t>
      </w:r>
      <w:hyperlink r:id="rId10" w:history="1">
        <w:r w:rsidRPr="00AF4FEB">
          <w:rPr>
            <w:rStyle w:val="Hypertextovodkaz"/>
            <w:rFonts w:ascii="Garamond" w:hAnsi="Garamond"/>
            <w:sz w:val="20"/>
            <w:szCs w:val="20"/>
          </w:rPr>
          <w:t>https://rpvs.gov.sk/rpvs/</w:t>
        </w:r>
      </w:hyperlink>
      <w:r w:rsidRPr="00AF4FEB">
        <w:rPr>
          <w:rStyle w:val="Hypertextovodkaz"/>
          <w:rFonts w:ascii="Garamond" w:hAnsi="Garamond"/>
          <w:sz w:val="20"/>
          <w:szCs w:val="20"/>
        </w:rPr>
        <w:t>;</w:t>
      </w:r>
    </w:p>
    <w:p w14:paraId="5B6A6A55" w14:textId="77777777" w:rsidR="004165BE" w:rsidRPr="00AF4FEB" w:rsidRDefault="004165BE" w:rsidP="005410A3">
      <w:pPr>
        <w:keepNext/>
        <w:keepLines/>
        <w:spacing w:after="0" w:line="240" w:lineRule="auto"/>
        <w:contextualSpacing/>
        <w:jc w:val="both"/>
        <w:rPr>
          <w:rFonts w:ascii="Garamond" w:hAnsi="Garamond"/>
          <w:sz w:val="20"/>
          <w:szCs w:val="20"/>
        </w:rPr>
      </w:pPr>
    </w:p>
    <w:p w14:paraId="1C7E344B" w14:textId="69B9848F" w:rsidR="00013130" w:rsidRDefault="00013130" w:rsidP="005410A3">
      <w:pPr>
        <w:keepNext/>
        <w:keepLines/>
        <w:numPr>
          <w:ilvl w:val="0"/>
          <w:numId w:val="5"/>
        </w:numPr>
        <w:spacing w:after="0" w:line="240" w:lineRule="auto"/>
        <w:ind w:left="1418" w:hanging="709"/>
        <w:contextualSpacing/>
        <w:jc w:val="both"/>
        <w:rPr>
          <w:rFonts w:ascii="Garamond" w:hAnsi="Garamond"/>
          <w:sz w:val="20"/>
          <w:szCs w:val="20"/>
        </w:rPr>
      </w:pPr>
      <w:r w:rsidRPr="00AF4FEB">
        <w:rPr>
          <w:rFonts w:ascii="Garamond" w:hAnsi="Garamond"/>
          <w:b/>
          <w:sz w:val="20"/>
          <w:szCs w:val="20"/>
        </w:rPr>
        <w:t>Tovar</w:t>
      </w:r>
      <w:r w:rsidR="00C9457F" w:rsidRPr="00AF4FEB">
        <w:rPr>
          <w:rFonts w:ascii="Garamond" w:hAnsi="Garamond"/>
          <w:b/>
          <w:sz w:val="20"/>
          <w:szCs w:val="20"/>
        </w:rPr>
        <w:t xml:space="preserve"> </w:t>
      </w:r>
      <w:r w:rsidR="00A21AA6" w:rsidRPr="00AF4FEB">
        <w:rPr>
          <w:rFonts w:ascii="Garamond" w:hAnsi="Garamond"/>
          <w:sz w:val="20"/>
          <w:szCs w:val="20"/>
        </w:rPr>
        <w:t>znamená</w:t>
      </w:r>
      <w:r w:rsidR="00C9457F" w:rsidRPr="00AF4FEB">
        <w:rPr>
          <w:rFonts w:ascii="Garamond" w:hAnsi="Garamond"/>
          <w:sz w:val="20"/>
          <w:szCs w:val="20"/>
        </w:rPr>
        <w:t xml:space="preserve"> </w:t>
      </w:r>
      <w:r w:rsidR="00AF4FEB" w:rsidRPr="00AF4FEB">
        <w:rPr>
          <w:rFonts w:ascii="Garamond" w:hAnsi="Garamond"/>
          <w:bCs/>
          <w:sz w:val="20"/>
          <w:szCs w:val="20"/>
        </w:rPr>
        <w:t>BČK</w:t>
      </w:r>
      <w:r w:rsidR="00C9457F" w:rsidRPr="00AF4FEB">
        <w:rPr>
          <w:rFonts w:ascii="Garamond" w:hAnsi="Garamond"/>
          <w:sz w:val="20"/>
          <w:szCs w:val="20"/>
        </w:rPr>
        <w:t xml:space="preserve"> </w:t>
      </w:r>
      <w:r w:rsidR="00A21AA6" w:rsidRPr="00AF4FEB">
        <w:rPr>
          <w:rFonts w:ascii="Garamond" w:hAnsi="Garamond"/>
          <w:sz w:val="20"/>
          <w:szCs w:val="20"/>
        </w:rPr>
        <w:t>bližšie</w:t>
      </w:r>
      <w:r w:rsidR="00C9457F" w:rsidRPr="00AF4FEB">
        <w:rPr>
          <w:rFonts w:ascii="Garamond" w:hAnsi="Garamond"/>
          <w:sz w:val="20"/>
          <w:szCs w:val="20"/>
        </w:rPr>
        <w:t xml:space="preserve"> </w:t>
      </w:r>
      <w:r w:rsidR="00A21AA6" w:rsidRPr="00AF4FEB">
        <w:rPr>
          <w:rFonts w:ascii="Garamond" w:hAnsi="Garamond"/>
          <w:sz w:val="20"/>
          <w:szCs w:val="20"/>
        </w:rPr>
        <w:t>špecifikovan</w:t>
      </w:r>
      <w:r w:rsidR="00AF4FEB" w:rsidRPr="00AF4FEB">
        <w:rPr>
          <w:rFonts w:ascii="Garamond" w:hAnsi="Garamond"/>
          <w:sz w:val="20"/>
          <w:szCs w:val="20"/>
        </w:rPr>
        <w:t>á</w:t>
      </w:r>
      <w:r w:rsidR="00C61F19" w:rsidRPr="00AF4FEB">
        <w:rPr>
          <w:rFonts w:ascii="Garamond" w:hAnsi="Garamond"/>
          <w:sz w:val="20"/>
          <w:szCs w:val="20"/>
        </w:rPr>
        <w:t xml:space="preserve"> </w:t>
      </w:r>
      <w:r w:rsidR="00A21AA6" w:rsidRPr="00AF4FEB">
        <w:rPr>
          <w:rFonts w:ascii="Garamond" w:hAnsi="Garamond"/>
          <w:sz w:val="20"/>
          <w:szCs w:val="20"/>
        </w:rPr>
        <w:t>v</w:t>
      </w:r>
      <w:r w:rsidR="00C9457F" w:rsidRPr="00AF4FEB">
        <w:rPr>
          <w:rFonts w:ascii="Garamond" w:hAnsi="Garamond"/>
          <w:sz w:val="20"/>
          <w:szCs w:val="20"/>
        </w:rPr>
        <w:t xml:space="preserve"> </w:t>
      </w:r>
      <w:r w:rsidR="00A21AA6" w:rsidRPr="00AF4FEB">
        <w:rPr>
          <w:rFonts w:ascii="Garamond" w:hAnsi="Garamond"/>
          <w:sz w:val="20"/>
          <w:szCs w:val="20"/>
        </w:rPr>
        <w:t>Prílohe</w:t>
      </w:r>
      <w:r w:rsidR="00C9457F" w:rsidRPr="00AF4FEB">
        <w:rPr>
          <w:rFonts w:ascii="Garamond" w:hAnsi="Garamond"/>
          <w:sz w:val="20"/>
          <w:szCs w:val="20"/>
        </w:rPr>
        <w:t xml:space="preserve"> </w:t>
      </w:r>
      <w:r w:rsidR="00A21AA6" w:rsidRPr="00AF4FEB">
        <w:rPr>
          <w:rFonts w:ascii="Garamond" w:hAnsi="Garamond"/>
          <w:sz w:val="20"/>
          <w:szCs w:val="20"/>
        </w:rPr>
        <w:t>1</w:t>
      </w:r>
      <w:r w:rsidR="00C9457F" w:rsidRPr="00AF4FEB">
        <w:rPr>
          <w:rFonts w:ascii="Garamond" w:hAnsi="Garamond"/>
          <w:sz w:val="20"/>
          <w:szCs w:val="20"/>
        </w:rPr>
        <w:t xml:space="preserve"> </w:t>
      </w:r>
      <w:r w:rsidR="00A21AA6" w:rsidRPr="00AF4FEB">
        <w:rPr>
          <w:rFonts w:ascii="Garamond" w:hAnsi="Garamond"/>
          <w:sz w:val="20"/>
          <w:szCs w:val="20"/>
        </w:rPr>
        <w:t>Zmluvy</w:t>
      </w:r>
      <w:r w:rsidRPr="00AF4FEB">
        <w:rPr>
          <w:rFonts w:ascii="Garamond" w:hAnsi="Garamond"/>
          <w:sz w:val="20"/>
          <w:szCs w:val="20"/>
          <w:lang w:eastAsia="cs-CZ"/>
        </w:rPr>
        <w:t>;</w:t>
      </w:r>
      <w:r w:rsidR="00C9457F" w:rsidRPr="00AF4FEB">
        <w:rPr>
          <w:rFonts w:ascii="Garamond" w:hAnsi="Garamond"/>
          <w:sz w:val="20"/>
          <w:szCs w:val="20"/>
          <w:lang w:eastAsia="cs-CZ"/>
        </w:rPr>
        <w:t xml:space="preserve"> </w:t>
      </w:r>
      <w:r w:rsidR="00474713" w:rsidRPr="00AF4FEB">
        <w:rPr>
          <w:rFonts w:ascii="Garamond" w:hAnsi="Garamond"/>
          <w:sz w:val="20"/>
          <w:szCs w:val="20"/>
          <w:lang w:eastAsia="cs-CZ"/>
        </w:rPr>
        <w:t>a</w:t>
      </w:r>
    </w:p>
    <w:p w14:paraId="594AC1CE" w14:textId="77777777" w:rsidR="00015F14" w:rsidRDefault="00015F14" w:rsidP="005410A3">
      <w:pPr>
        <w:keepNext/>
        <w:keepLines/>
        <w:spacing w:after="0" w:line="240" w:lineRule="auto"/>
        <w:contextualSpacing/>
        <w:jc w:val="both"/>
        <w:rPr>
          <w:rFonts w:ascii="Garamond" w:hAnsi="Garamond"/>
          <w:sz w:val="20"/>
          <w:szCs w:val="20"/>
        </w:rPr>
      </w:pPr>
    </w:p>
    <w:p w14:paraId="275D9B69" w14:textId="293DDF63" w:rsidR="00015F14" w:rsidRPr="00015F14" w:rsidRDefault="00015F14" w:rsidP="005410A3">
      <w:pPr>
        <w:keepNext/>
        <w:keepLines/>
        <w:numPr>
          <w:ilvl w:val="0"/>
          <w:numId w:val="5"/>
        </w:numPr>
        <w:spacing w:after="0" w:line="240" w:lineRule="auto"/>
        <w:ind w:left="1418" w:hanging="709"/>
        <w:contextualSpacing/>
        <w:jc w:val="both"/>
        <w:rPr>
          <w:rFonts w:ascii="Garamond" w:hAnsi="Garamond"/>
          <w:b/>
          <w:sz w:val="20"/>
          <w:szCs w:val="20"/>
        </w:rPr>
      </w:pPr>
      <w:r w:rsidRPr="00993639">
        <w:rPr>
          <w:rFonts w:ascii="Garamond" w:eastAsia="Calibri" w:hAnsi="Garamond"/>
          <w:b/>
          <w:sz w:val="20"/>
          <w:szCs w:val="20"/>
        </w:rPr>
        <w:t>Subdodávateľ</w:t>
      </w:r>
      <w:r w:rsidRPr="00993639">
        <w:rPr>
          <w:rFonts w:ascii="Garamond" w:hAnsi="Garamond"/>
          <w:b/>
          <w:sz w:val="20"/>
          <w:szCs w:val="20"/>
        </w:rPr>
        <w:t xml:space="preserve"> </w:t>
      </w:r>
      <w:r w:rsidRPr="00993639">
        <w:rPr>
          <w:rFonts w:ascii="Garamond" w:hAnsi="Garamond"/>
          <w:sz w:val="20"/>
          <w:szCs w:val="20"/>
        </w:rPr>
        <w:t xml:space="preserve">znamená fyzická alebo právnická osoba uvedená v zmluve uzatvorenej medzi Predávajúcim a </w:t>
      </w:r>
      <w:r w:rsidRPr="00993639">
        <w:rPr>
          <w:rFonts w:ascii="Garamond" w:eastAsia="Calibri" w:hAnsi="Garamond"/>
          <w:sz w:val="20"/>
          <w:szCs w:val="20"/>
        </w:rPr>
        <w:t>Subdodávateľom</w:t>
      </w:r>
      <w:r w:rsidRPr="00993639">
        <w:rPr>
          <w:rFonts w:ascii="Garamond" w:hAnsi="Garamond"/>
          <w:sz w:val="20"/>
          <w:szCs w:val="20"/>
        </w:rPr>
        <w:t>, ktorá je poverená dodávaním časti Tovaru</w:t>
      </w:r>
      <w:r w:rsidR="000D026A">
        <w:rPr>
          <w:rFonts w:ascii="Garamond" w:hAnsi="Garamond"/>
          <w:sz w:val="20"/>
          <w:szCs w:val="20"/>
        </w:rPr>
        <w:t xml:space="preserve">, </w:t>
      </w:r>
      <w:r w:rsidR="000D026A" w:rsidRPr="00F1252F">
        <w:rPr>
          <w:rFonts w:ascii="Garamond" w:hAnsi="Garamond"/>
          <w:sz w:val="20"/>
          <w:szCs w:val="20"/>
        </w:rPr>
        <w:t>inicializácie alebo poskytnutia licencie</w:t>
      </w:r>
      <w:r w:rsidRPr="00F1252F">
        <w:rPr>
          <w:rFonts w:ascii="Garamond" w:hAnsi="Garamond"/>
          <w:sz w:val="20"/>
          <w:szCs w:val="20"/>
        </w:rPr>
        <w:t>,</w:t>
      </w:r>
      <w:r w:rsidRPr="00993639">
        <w:rPr>
          <w:rFonts w:ascii="Garamond" w:hAnsi="Garamond"/>
          <w:sz w:val="20"/>
          <w:szCs w:val="20"/>
        </w:rPr>
        <w:t xml:space="preserve"> pričom zoznam </w:t>
      </w:r>
      <w:r w:rsidRPr="00993639">
        <w:rPr>
          <w:rFonts w:ascii="Garamond" w:eastAsia="Calibri" w:hAnsi="Garamond"/>
          <w:sz w:val="20"/>
          <w:szCs w:val="20"/>
        </w:rPr>
        <w:t>Subdodávateľov</w:t>
      </w:r>
      <w:r w:rsidRPr="00993639">
        <w:rPr>
          <w:rFonts w:ascii="Garamond" w:hAnsi="Garamond"/>
          <w:sz w:val="20"/>
          <w:szCs w:val="20"/>
        </w:rPr>
        <w:t xml:space="preserve"> je uvedený v Prílohe 2 Zmluvy – Zoznam Subdodávateľov;</w:t>
      </w:r>
    </w:p>
    <w:p w14:paraId="3FB7BC20" w14:textId="77777777" w:rsidR="00015F14" w:rsidRPr="00AF11A9" w:rsidRDefault="00015F14" w:rsidP="005410A3">
      <w:pPr>
        <w:keepNext/>
        <w:keepLines/>
        <w:spacing w:after="0" w:line="240" w:lineRule="auto"/>
        <w:contextualSpacing/>
        <w:jc w:val="both"/>
        <w:rPr>
          <w:rFonts w:ascii="Garamond" w:hAnsi="Garamond"/>
          <w:b/>
          <w:sz w:val="20"/>
          <w:szCs w:val="20"/>
        </w:rPr>
      </w:pPr>
    </w:p>
    <w:p w14:paraId="304AC089" w14:textId="77777777" w:rsidR="00015F14" w:rsidRDefault="00015F14" w:rsidP="005410A3">
      <w:pPr>
        <w:keepNext/>
        <w:keepLines/>
        <w:numPr>
          <w:ilvl w:val="0"/>
          <w:numId w:val="5"/>
        </w:numPr>
        <w:spacing w:after="0" w:line="240" w:lineRule="auto"/>
        <w:ind w:left="1418" w:hanging="709"/>
        <w:contextualSpacing/>
        <w:jc w:val="both"/>
        <w:rPr>
          <w:rFonts w:ascii="Garamond" w:hAnsi="Garamond"/>
          <w:sz w:val="20"/>
          <w:szCs w:val="20"/>
        </w:rPr>
      </w:pPr>
      <w:r w:rsidRPr="00993639">
        <w:rPr>
          <w:rFonts w:ascii="Garamond" w:hAnsi="Garamond"/>
          <w:b/>
          <w:color w:val="000000" w:themeColor="text1"/>
          <w:sz w:val="20"/>
          <w:szCs w:val="20"/>
        </w:rPr>
        <w:t xml:space="preserve">Zákon o verejnom obstarávaní </w:t>
      </w:r>
      <w:r w:rsidRPr="00993639">
        <w:rPr>
          <w:rFonts w:ascii="Garamond" w:hAnsi="Garamond"/>
          <w:color w:val="000000" w:themeColor="text1"/>
          <w:sz w:val="20"/>
          <w:szCs w:val="20"/>
        </w:rPr>
        <w:t>znamená</w:t>
      </w:r>
      <w:r w:rsidRPr="00993639">
        <w:rPr>
          <w:rFonts w:ascii="Garamond" w:hAnsi="Garamond"/>
          <w:b/>
          <w:color w:val="000000" w:themeColor="text1"/>
          <w:sz w:val="20"/>
          <w:szCs w:val="20"/>
        </w:rPr>
        <w:t xml:space="preserve"> </w:t>
      </w:r>
      <w:r w:rsidRPr="00993639">
        <w:rPr>
          <w:rFonts w:ascii="Garamond" w:hAnsi="Garamond"/>
          <w:sz w:val="20"/>
          <w:szCs w:val="20"/>
        </w:rPr>
        <w:t xml:space="preserve">zákon č. 343/2015 Z. z. o verejnom obstarávaní a o zmene a doplnení niektorých predpisov v znení neskorších predpisov; </w:t>
      </w:r>
    </w:p>
    <w:p w14:paraId="4592AD6A" w14:textId="77777777" w:rsidR="00507423" w:rsidRDefault="00507423" w:rsidP="005410A3">
      <w:pPr>
        <w:pStyle w:val="Odstavecseseznamem"/>
        <w:keepNext/>
        <w:keepLines/>
        <w:rPr>
          <w:rFonts w:ascii="Garamond" w:hAnsi="Garamond"/>
          <w:sz w:val="20"/>
          <w:szCs w:val="20"/>
        </w:rPr>
      </w:pPr>
    </w:p>
    <w:p w14:paraId="2F99B522" w14:textId="03B736BB" w:rsidR="00895516" w:rsidRDefault="00507423" w:rsidP="005410A3">
      <w:pPr>
        <w:keepNext/>
        <w:keepLines/>
        <w:numPr>
          <w:ilvl w:val="0"/>
          <w:numId w:val="5"/>
        </w:numPr>
        <w:spacing w:after="0" w:line="240" w:lineRule="auto"/>
        <w:ind w:left="1418" w:hanging="709"/>
        <w:contextualSpacing/>
        <w:jc w:val="both"/>
        <w:rPr>
          <w:rFonts w:ascii="Garamond" w:hAnsi="Garamond"/>
          <w:b/>
          <w:color w:val="000000" w:themeColor="text1"/>
          <w:sz w:val="20"/>
          <w:szCs w:val="20"/>
          <w:lang w:eastAsia="cs-CZ"/>
        </w:rPr>
      </w:pPr>
      <w:r w:rsidRPr="004E6D82">
        <w:rPr>
          <w:rFonts w:ascii="Garamond" w:hAnsi="Garamond"/>
          <w:b/>
          <w:color w:val="000000" w:themeColor="text1"/>
          <w:sz w:val="20"/>
          <w:szCs w:val="20"/>
          <w:lang w:eastAsia="cs-CZ"/>
        </w:rPr>
        <w:lastRenderedPageBreak/>
        <w:t xml:space="preserve">Licencia </w:t>
      </w:r>
      <w:r w:rsidRPr="004E6D82">
        <w:rPr>
          <w:rFonts w:ascii="Garamond" w:hAnsi="Garamond"/>
          <w:bCs/>
          <w:color w:val="000000" w:themeColor="text1"/>
          <w:sz w:val="20"/>
          <w:szCs w:val="20"/>
          <w:lang w:eastAsia="cs-CZ"/>
        </w:rPr>
        <w:t xml:space="preserve">znamená </w:t>
      </w:r>
      <w:r w:rsidR="004E3122">
        <w:rPr>
          <w:rFonts w:ascii="Garamond" w:hAnsi="Garamond"/>
          <w:bCs/>
          <w:color w:val="000000" w:themeColor="text1"/>
          <w:sz w:val="20"/>
          <w:szCs w:val="20"/>
          <w:lang w:eastAsia="cs-CZ"/>
        </w:rPr>
        <w:t>ne</w:t>
      </w:r>
      <w:r w:rsidRPr="004E6D82">
        <w:rPr>
          <w:rFonts w:ascii="Garamond" w:hAnsi="Garamond"/>
          <w:bCs/>
          <w:color w:val="000000" w:themeColor="text1"/>
          <w:sz w:val="20"/>
          <w:szCs w:val="20"/>
          <w:lang w:eastAsia="cs-CZ"/>
        </w:rPr>
        <w:t>výhradná licencia bez akéhokoľvek vecného, časového</w:t>
      </w:r>
      <w:r w:rsidR="004E3122" w:rsidRPr="004E3122">
        <w:rPr>
          <w:rFonts w:ascii="Garamond" w:hAnsi="Garamond"/>
          <w:bCs/>
          <w:color w:val="000000" w:themeColor="text1"/>
          <w:sz w:val="20"/>
          <w:szCs w:val="20"/>
          <w:lang w:eastAsia="cs-CZ"/>
        </w:rPr>
        <w:t xml:space="preserve"> </w:t>
      </w:r>
      <w:r w:rsidR="004E3122" w:rsidRPr="004E6D82">
        <w:rPr>
          <w:rFonts w:ascii="Garamond" w:hAnsi="Garamond"/>
          <w:bCs/>
          <w:color w:val="000000" w:themeColor="text1"/>
          <w:sz w:val="20"/>
          <w:szCs w:val="20"/>
          <w:lang w:eastAsia="cs-CZ"/>
        </w:rPr>
        <w:t>alebo iného obmedzeni</w:t>
      </w:r>
      <w:r w:rsidR="00B763F0">
        <w:rPr>
          <w:rFonts w:ascii="Garamond" w:hAnsi="Garamond"/>
          <w:bCs/>
          <w:color w:val="000000" w:themeColor="text1"/>
          <w:sz w:val="20"/>
          <w:szCs w:val="20"/>
          <w:lang w:eastAsia="cs-CZ"/>
        </w:rPr>
        <w:t>a</w:t>
      </w:r>
      <w:r w:rsidRPr="004E6D82">
        <w:rPr>
          <w:rFonts w:ascii="Garamond" w:hAnsi="Garamond"/>
          <w:bCs/>
          <w:color w:val="000000" w:themeColor="text1"/>
          <w:sz w:val="20"/>
          <w:szCs w:val="20"/>
          <w:lang w:eastAsia="cs-CZ"/>
        </w:rPr>
        <w:t>, ktorá sa vzťahuje na všetky spôsoby použitia Tovaru, ktoré vyplýva zo Zmluvy a ustanovení Autorského zákona a súhlas Predávajúceho na akékoľvek ďalšie nakladanie s Tovarom spôsobom, ktorý neodporuje Autorskému zákonu;</w:t>
      </w:r>
    </w:p>
    <w:p w14:paraId="52D7B207" w14:textId="77777777" w:rsidR="00B763F0" w:rsidRPr="00B763F0" w:rsidRDefault="00B763F0" w:rsidP="005410A3">
      <w:pPr>
        <w:keepNext/>
        <w:keepLines/>
        <w:spacing w:after="0" w:line="240" w:lineRule="auto"/>
        <w:contextualSpacing/>
        <w:jc w:val="both"/>
        <w:rPr>
          <w:rFonts w:ascii="Garamond" w:hAnsi="Garamond"/>
          <w:b/>
          <w:color w:val="000000" w:themeColor="text1"/>
          <w:sz w:val="20"/>
          <w:szCs w:val="20"/>
          <w:lang w:eastAsia="cs-CZ"/>
        </w:rPr>
      </w:pPr>
    </w:p>
    <w:p w14:paraId="58E6F6DF" w14:textId="4D4C7B55" w:rsidR="00895516" w:rsidRDefault="00895516" w:rsidP="005410A3">
      <w:pPr>
        <w:keepNext/>
        <w:keepLines/>
        <w:numPr>
          <w:ilvl w:val="0"/>
          <w:numId w:val="5"/>
        </w:numPr>
        <w:spacing w:after="0" w:line="240" w:lineRule="auto"/>
        <w:ind w:left="1418" w:hanging="709"/>
        <w:contextualSpacing/>
        <w:jc w:val="both"/>
        <w:rPr>
          <w:rFonts w:ascii="Garamond" w:hAnsi="Garamond"/>
          <w:b/>
          <w:color w:val="000000" w:themeColor="text1"/>
          <w:sz w:val="20"/>
          <w:szCs w:val="20"/>
          <w:lang w:eastAsia="cs-CZ"/>
        </w:rPr>
      </w:pPr>
      <w:r>
        <w:rPr>
          <w:rFonts w:ascii="Garamond" w:hAnsi="Garamond"/>
          <w:b/>
          <w:color w:val="000000" w:themeColor="text1"/>
          <w:sz w:val="20"/>
          <w:szCs w:val="20"/>
          <w:lang w:eastAsia="cs-CZ"/>
        </w:rPr>
        <w:t xml:space="preserve">Inicializácia </w:t>
      </w:r>
      <w:r w:rsidRPr="00B763F0">
        <w:rPr>
          <w:rFonts w:ascii="Garamond" w:hAnsi="Garamond"/>
          <w:bCs/>
          <w:color w:val="000000" w:themeColor="text1"/>
          <w:sz w:val="20"/>
          <w:szCs w:val="20"/>
          <w:lang w:eastAsia="cs-CZ"/>
        </w:rPr>
        <w:t xml:space="preserve">znamená </w:t>
      </w:r>
      <w:r w:rsidR="00B763F0">
        <w:rPr>
          <w:rFonts w:ascii="Garamond" w:hAnsi="Garamond"/>
          <w:bCs/>
          <w:color w:val="000000" w:themeColor="text1"/>
          <w:sz w:val="20"/>
          <w:szCs w:val="20"/>
          <w:lang w:eastAsia="cs-CZ"/>
        </w:rPr>
        <w:t xml:space="preserve">proces </w:t>
      </w:r>
      <w:r w:rsidRPr="00B763F0">
        <w:rPr>
          <w:rFonts w:ascii="Garamond" w:hAnsi="Garamond"/>
          <w:bCs/>
          <w:color w:val="000000" w:themeColor="text1"/>
          <w:sz w:val="20"/>
          <w:szCs w:val="20"/>
          <w:lang w:eastAsia="cs-CZ"/>
        </w:rPr>
        <w:t>inicializáci</w:t>
      </w:r>
      <w:r w:rsidR="00B763F0">
        <w:rPr>
          <w:rFonts w:ascii="Garamond" w:hAnsi="Garamond"/>
          <w:bCs/>
          <w:color w:val="000000" w:themeColor="text1"/>
          <w:sz w:val="20"/>
          <w:szCs w:val="20"/>
          <w:lang w:eastAsia="cs-CZ"/>
        </w:rPr>
        <w:t>e</w:t>
      </w:r>
      <w:r w:rsidRPr="00B763F0">
        <w:rPr>
          <w:rFonts w:ascii="Garamond" w:hAnsi="Garamond"/>
          <w:bCs/>
          <w:color w:val="000000" w:themeColor="text1"/>
          <w:sz w:val="20"/>
          <w:szCs w:val="20"/>
          <w:lang w:eastAsia="cs-CZ"/>
        </w:rPr>
        <w:t xml:space="preserve"> Tovaru</w:t>
      </w:r>
      <w:r w:rsidR="00B763F0">
        <w:rPr>
          <w:rFonts w:ascii="Garamond" w:hAnsi="Garamond"/>
          <w:bCs/>
          <w:color w:val="000000" w:themeColor="text1"/>
          <w:sz w:val="20"/>
          <w:szCs w:val="20"/>
          <w:lang w:eastAsia="cs-CZ"/>
        </w:rPr>
        <w:t>, ktorá je</w:t>
      </w:r>
      <w:r w:rsidR="00316923" w:rsidRPr="00B763F0">
        <w:rPr>
          <w:rFonts w:ascii="Garamond" w:hAnsi="Garamond"/>
          <w:bCs/>
          <w:color w:val="000000" w:themeColor="text1"/>
          <w:sz w:val="20"/>
          <w:szCs w:val="20"/>
          <w:lang w:eastAsia="cs-CZ"/>
        </w:rPr>
        <w:t xml:space="preserve"> bližšie špecifikovaná v Prílohe  1 Zmluvy</w:t>
      </w:r>
      <w:r>
        <w:rPr>
          <w:rFonts w:ascii="Garamond" w:hAnsi="Garamond"/>
          <w:b/>
          <w:color w:val="000000" w:themeColor="text1"/>
          <w:sz w:val="20"/>
          <w:szCs w:val="20"/>
          <w:lang w:eastAsia="cs-CZ"/>
        </w:rPr>
        <w:t>;</w:t>
      </w:r>
    </w:p>
    <w:p w14:paraId="7A64F3C4" w14:textId="77777777" w:rsidR="00B31CC1" w:rsidRDefault="00B31CC1" w:rsidP="005410A3">
      <w:pPr>
        <w:keepNext/>
        <w:keepLines/>
        <w:spacing w:after="0" w:line="240" w:lineRule="auto"/>
        <w:ind w:left="1418"/>
        <w:contextualSpacing/>
        <w:jc w:val="both"/>
        <w:rPr>
          <w:rFonts w:ascii="Garamond" w:hAnsi="Garamond"/>
          <w:b/>
          <w:color w:val="000000" w:themeColor="text1"/>
          <w:sz w:val="20"/>
          <w:szCs w:val="20"/>
          <w:lang w:eastAsia="cs-CZ"/>
        </w:rPr>
      </w:pPr>
    </w:p>
    <w:p w14:paraId="67F6DEE7" w14:textId="1581B7C6" w:rsidR="00096761" w:rsidRPr="00AF4FEB" w:rsidRDefault="00013130" w:rsidP="005410A3">
      <w:pPr>
        <w:keepNext/>
        <w:keepLines/>
        <w:numPr>
          <w:ilvl w:val="0"/>
          <w:numId w:val="5"/>
        </w:numPr>
        <w:spacing w:after="0" w:line="240" w:lineRule="auto"/>
        <w:ind w:left="1418" w:hanging="709"/>
        <w:contextualSpacing/>
        <w:jc w:val="both"/>
        <w:rPr>
          <w:rFonts w:ascii="Garamond" w:hAnsi="Garamond"/>
          <w:sz w:val="20"/>
          <w:szCs w:val="20"/>
        </w:rPr>
      </w:pPr>
      <w:r w:rsidRPr="00AF4FEB">
        <w:rPr>
          <w:rFonts w:ascii="Garamond" w:hAnsi="Garamond"/>
          <w:b/>
          <w:sz w:val="20"/>
          <w:szCs w:val="20"/>
        </w:rPr>
        <w:t>Zmluvná</w:t>
      </w:r>
      <w:r w:rsidR="00C9457F" w:rsidRPr="00AF4FEB">
        <w:rPr>
          <w:rFonts w:ascii="Garamond" w:hAnsi="Garamond"/>
          <w:b/>
          <w:sz w:val="20"/>
          <w:szCs w:val="20"/>
        </w:rPr>
        <w:t xml:space="preserve"> </w:t>
      </w:r>
      <w:r w:rsidRPr="00AF4FEB">
        <w:rPr>
          <w:rFonts w:ascii="Garamond" w:hAnsi="Garamond"/>
          <w:b/>
          <w:sz w:val="20"/>
          <w:szCs w:val="20"/>
        </w:rPr>
        <w:t>strana</w:t>
      </w:r>
      <w:r w:rsidR="00C9457F" w:rsidRPr="00AF4FEB">
        <w:rPr>
          <w:rFonts w:ascii="Garamond" w:hAnsi="Garamond"/>
          <w:sz w:val="20"/>
          <w:szCs w:val="20"/>
        </w:rPr>
        <w:t xml:space="preserve"> </w:t>
      </w:r>
      <w:r w:rsidRPr="00AF4FEB">
        <w:rPr>
          <w:rFonts w:ascii="Garamond" w:hAnsi="Garamond"/>
          <w:sz w:val="20"/>
          <w:szCs w:val="20"/>
        </w:rPr>
        <w:t>znamená</w:t>
      </w:r>
      <w:r w:rsidR="00C9457F" w:rsidRPr="00AF4FEB">
        <w:rPr>
          <w:rFonts w:ascii="Garamond" w:hAnsi="Garamond"/>
          <w:sz w:val="20"/>
          <w:szCs w:val="20"/>
        </w:rPr>
        <w:t xml:space="preserve"> </w:t>
      </w:r>
      <w:r w:rsidR="00EE696C">
        <w:rPr>
          <w:rFonts w:ascii="Garamond" w:hAnsi="Garamond"/>
          <w:sz w:val="20"/>
          <w:szCs w:val="20"/>
        </w:rPr>
        <w:t>Kupujúci</w:t>
      </w:r>
      <w:r w:rsidR="00C9457F" w:rsidRPr="00AF4FEB">
        <w:rPr>
          <w:rFonts w:ascii="Garamond" w:hAnsi="Garamond"/>
          <w:sz w:val="20"/>
          <w:szCs w:val="20"/>
        </w:rPr>
        <w:t xml:space="preserve"> </w:t>
      </w:r>
      <w:r w:rsidRPr="00AF4FEB">
        <w:rPr>
          <w:rFonts w:ascii="Garamond" w:hAnsi="Garamond"/>
          <w:sz w:val="20"/>
          <w:szCs w:val="20"/>
        </w:rPr>
        <w:t>a/alebo</w:t>
      </w:r>
      <w:r w:rsidR="00C9457F" w:rsidRPr="00AF4FEB">
        <w:rPr>
          <w:rFonts w:ascii="Garamond" w:hAnsi="Garamond"/>
          <w:sz w:val="20"/>
          <w:szCs w:val="20"/>
        </w:rPr>
        <w:t xml:space="preserve"> </w:t>
      </w:r>
      <w:r w:rsidR="00EE696C">
        <w:rPr>
          <w:rFonts w:ascii="Garamond" w:hAnsi="Garamond"/>
          <w:sz w:val="20"/>
          <w:szCs w:val="20"/>
        </w:rPr>
        <w:t>Predávajúci</w:t>
      </w:r>
      <w:r w:rsidR="00474713" w:rsidRPr="00AF4FEB">
        <w:rPr>
          <w:rFonts w:ascii="Garamond" w:hAnsi="Garamond"/>
          <w:sz w:val="20"/>
          <w:szCs w:val="20"/>
        </w:rPr>
        <w:t>.</w:t>
      </w:r>
    </w:p>
    <w:p w14:paraId="4BE69535" w14:textId="77777777" w:rsidR="00096761" w:rsidRPr="006B2508" w:rsidRDefault="00096761" w:rsidP="005410A3">
      <w:pPr>
        <w:keepNext/>
        <w:keepLines/>
        <w:spacing w:after="0" w:line="240" w:lineRule="auto"/>
        <w:contextualSpacing/>
        <w:jc w:val="both"/>
        <w:rPr>
          <w:rFonts w:ascii="Garamond" w:hAnsi="Garamond"/>
          <w:sz w:val="20"/>
          <w:szCs w:val="20"/>
        </w:rPr>
      </w:pPr>
    </w:p>
    <w:p w14:paraId="596E1CB5" w14:textId="538CDF7B" w:rsidR="00013130" w:rsidRPr="006B2508" w:rsidRDefault="00013130" w:rsidP="005410A3">
      <w:pPr>
        <w:keepNext/>
        <w:keepLines/>
        <w:numPr>
          <w:ilvl w:val="1"/>
          <w:numId w:val="4"/>
        </w:numPr>
        <w:spacing w:after="0" w:line="240" w:lineRule="auto"/>
        <w:ind w:left="709" w:hanging="709"/>
        <w:contextualSpacing/>
        <w:jc w:val="both"/>
        <w:rPr>
          <w:rFonts w:ascii="Garamond" w:hAnsi="Garamond"/>
          <w:sz w:val="20"/>
          <w:szCs w:val="20"/>
          <w:lang w:eastAsia="cs-CZ"/>
        </w:rPr>
      </w:pPr>
      <w:r w:rsidRPr="006B2508">
        <w:rPr>
          <w:rFonts w:ascii="Garamond" w:hAnsi="Garamond"/>
          <w:sz w:val="20"/>
          <w:szCs w:val="20"/>
          <w:lang w:eastAsia="cs-CZ"/>
        </w:rPr>
        <w:t>Okrem</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definovaných</w:t>
      </w:r>
      <w:r w:rsidR="00C9457F" w:rsidRPr="006B2508">
        <w:rPr>
          <w:rFonts w:ascii="Garamond" w:hAnsi="Garamond"/>
          <w:sz w:val="20"/>
          <w:szCs w:val="20"/>
          <w:lang w:eastAsia="cs-CZ"/>
        </w:rPr>
        <w:t xml:space="preserve"> </w:t>
      </w:r>
      <w:r w:rsidRPr="006B2508">
        <w:rPr>
          <w:rFonts w:ascii="Garamond" w:hAnsi="Garamond"/>
          <w:sz w:val="20"/>
          <w:szCs w:val="20"/>
          <w:lang w:eastAsia="cs-CZ"/>
        </w:rPr>
        <w:t>pojmov</w:t>
      </w:r>
      <w:r w:rsidR="00C9457F" w:rsidRPr="006B2508">
        <w:rPr>
          <w:rFonts w:ascii="Garamond" w:hAnsi="Garamond"/>
          <w:sz w:val="20"/>
          <w:szCs w:val="20"/>
          <w:lang w:eastAsia="cs-CZ"/>
        </w:rPr>
        <w:t xml:space="preserve"> </w:t>
      </w:r>
      <w:r w:rsidRPr="006B2508">
        <w:rPr>
          <w:rFonts w:ascii="Garamond" w:hAnsi="Garamond"/>
          <w:sz w:val="20"/>
          <w:szCs w:val="20"/>
          <w:lang w:eastAsia="cs-CZ"/>
        </w:rPr>
        <w:t>uvedených</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článku</w:t>
      </w:r>
      <w:r w:rsidR="00C9457F" w:rsidRPr="006B2508">
        <w:rPr>
          <w:rFonts w:ascii="Garamond" w:hAnsi="Garamond"/>
          <w:sz w:val="20"/>
          <w:szCs w:val="20"/>
          <w:lang w:eastAsia="cs-CZ"/>
        </w:rPr>
        <w:t xml:space="preserve"> </w:t>
      </w:r>
      <w:r w:rsidRPr="006B2508">
        <w:rPr>
          <w:rFonts w:ascii="Garamond" w:hAnsi="Garamond"/>
          <w:sz w:val="20"/>
          <w:szCs w:val="20"/>
          <w:lang w:eastAsia="cs-CZ"/>
        </w:rPr>
        <w:t>1</w:t>
      </w:r>
      <w:r w:rsidR="00C9457F" w:rsidRPr="006B2508">
        <w:rPr>
          <w:rFonts w:ascii="Garamond" w:hAnsi="Garamond"/>
          <w:sz w:val="20"/>
          <w:szCs w:val="20"/>
          <w:lang w:eastAsia="cs-CZ"/>
        </w:rPr>
        <w:t xml:space="preserve"> </w:t>
      </w:r>
      <w:r w:rsidRPr="006B2508">
        <w:rPr>
          <w:rFonts w:ascii="Garamond" w:hAnsi="Garamond"/>
          <w:sz w:val="20"/>
          <w:szCs w:val="20"/>
          <w:lang w:eastAsia="cs-CZ"/>
        </w:rPr>
        <w:t>bode</w:t>
      </w:r>
      <w:r w:rsidR="00C9457F" w:rsidRPr="006B2508">
        <w:rPr>
          <w:rFonts w:ascii="Garamond" w:hAnsi="Garamond"/>
          <w:sz w:val="20"/>
          <w:szCs w:val="20"/>
          <w:lang w:eastAsia="cs-CZ"/>
        </w:rPr>
        <w:t xml:space="preserve"> </w:t>
      </w:r>
      <w:r w:rsidRPr="006B2508">
        <w:rPr>
          <w:rFonts w:ascii="Garamond" w:hAnsi="Garamond"/>
          <w:sz w:val="20"/>
          <w:szCs w:val="20"/>
          <w:lang w:eastAsia="cs-CZ"/>
        </w:rPr>
        <w:t>1.1</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inde</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použitý</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w:t>
      </w:r>
      <w:r w:rsidR="00C9457F" w:rsidRPr="006B2508">
        <w:rPr>
          <w:rFonts w:ascii="Garamond" w:hAnsi="Garamond"/>
          <w:sz w:val="20"/>
          <w:szCs w:val="20"/>
          <w:lang w:eastAsia="cs-CZ"/>
        </w:rPr>
        <w:t xml:space="preserve"> </w:t>
      </w:r>
      <w:r w:rsidRPr="006B2508">
        <w:rPr>
          <w:rFonts w:ascii="Garamond" w:hAnsi="Garamond"/>
          <w:sz w:val="20"/>
          <w:szCs w:val="20"/>
          <w:lang w:eastAsia="cs-CZ"/>
        </w:rPr>
        <w:t>pojem,</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bude</w:t>
      </w:r>
      <w:r w:rsidR="00C9457F" w:rsidRPr="006B2508">
        <w:rPr>
          <w:rFonts w:ascii="Garamond" w:hAnsi="Garamond"/>
          <w:sz w:val="20"/>
          <w:szCs w:val="20"/>
          <w:lang w:eastAsia="cs-CZ"/>
        </w:rPr>
        <w:t xml:space="preserve"> </w:t>
      </w:r>
      <w:r w:rsidRPr="006B2508">
        <w:rPr>
          <w:rFonts w:ascii="Garamond" w:hAnsi="Garamond"/>
          <w:sz w:val="20"/>
          <w:szCs w:val="20"/>
          <w:lang w:eastAsia="cs-CZ"/>
        </w:rPr>
        <w:t>mať</w:t>
      </w:r>
      <w:r w:rsidR="00C9457F" w:rsidRPr="006B2508">
        <w:rPr>
          <w:rFonts w:ascii="Garamond" w:hAnsi="Garamond"/>
          <w:sz w:val="20"/>
          <w:szCs w:val="20"/>
          <w:lang w:eastAsia="cs-CZ"/>
        </w:rPr>
        <w:t xml:space="preserve"> </w:t>
      </w:r>
      <w:r w:rsidRPr="006B2508">
        <w:rPr>
          <w:rFonts w:ascii="Garamond" w:hAnsi="Garamond"/>
          <w:sz w:val="20"/>
          <w:szCs w:val="20"/>
          <w:lang w:eastAsia="cs-CZ"/>
        </w:rPr>
        <w:t>takýto</w:t>
      </w:r>
      <w:r w:rsidR="00C9457F" w:rsidRPr="006B2508">
        <w:rPr>
          <w:rFonts w:ascii="Garamond" w:hAnsi="Garamond"/>
          <w:sz w:val="20"/>
          <w:szCs w:val="20"/>
          <w:lang w:eastAsia="cs-CZ"/>
        </w:rPr>
        <w:t xml:space="preserve"> </w:t>
      </w:r>
      <w:r w:rsidRPr="006B2508">
        <w:rPr>
          <w:rFonts w:ascii="Garamond" w:hAnsi="Garamond"/>
          <w:sz w:val="20"/>
          <w:szCs w:val="20"/>
          <w:lang w:eastAsia="cs-CZ"/>
        </w:rPr>
        <w:t>pojem</w:t>
      </w:r>
      <w:r w:rsidR="00C9457F" w:rsidRPr="006B2508">
        <w:rPr>
          <w:rFonts w:ascii="Garamond" w:hAnsi="Garamond"/>
          <w:sz w:val="20"/>
          <w:szCs w:val="20"/>
          <w:lang w:eastAsia="cs-CZ"/>
        </w:rPr>
        <w:t xml:space="preserve"> </w:t>
      </w:r>
      <w:r w:rsidRPr="006B2508">
        <w:rPr>
          <w:rFonts w:ascii="Garamond" w:hAnsi="Garamond"/>
          <w:sz w:val="20"/>
          <w:szCs w:val="20"/>
          <w:lang w:eastAsia="cs-CZ"/>
        </w:rPr>
        <w:t>význam,</w:t>
      </w:r>
      <w:r w:rsidR="00C9457F" w:rsidRPr="006B2508">
        <w:rPr>
          <w:rFonts w:ascii="Garamond" w:hAnsi="Garamond"/>
          <w:sz w:val="20"/>
          <w:szCs w:val="20"/>
          <w:lang w:eastAsia="cs-CZ"/>
        </w:rPr>
        <w:t xml:space="preserve"> </w:t>
      </w:r>
      <w:r w:rsidRPr="006B2508">
        <w:rPr>
          <w:rFonts w:ascii="Garamond" w:hAnsi="Garamond"/>
          <w:sz w:val="20"/>
          <w:szCs w:val="20"/>
          <w:lang w:eastAsia="cs-CZ"/>
        </w:rPr>
        <w:t>ktorý</w:t>
      </w:r>
      <w:r w:rsidR="00C9457F" w:rsidRPr="006B2508">
        <w:rPr>
          <w:rFonts w:ascii="Garamond" w:hAnsi="Garamond"/>
          <w:sz w:val="20"/>
          <w:szCs w:val="20"/>
          <w:lang w:eastAsia="cs-CZ"/>
        </w:rPr>
        <w:t xml:space="preserve"> </w:t>
      </w:r>
      <w:r w:rsidRPr="006B2508">
        <w:rPr>
          <w:rFonts w:ascii="Garamond" w:hAnsi="Garamond"/>
          <w:sz w:val="20"/>
          <w:szCs w:val="20"/>
          <w:lang w:eastAsia="cs-CZ"/>
        </w:rPr>
        <w:t>mu</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priradený</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príslušnej</w:t>
      </w:r>
      <w:r w:rsidR="00C9457F" w:rsidRPr="006B2508">
        <w:rPr>
          <w:rFonts w:ascii="Garamond" w:hAnsi="Garamond"/>
          <w:sz w:val="20"/>
          <w:szCs w:val="20"/>
          <w:lang w:eastAsia="cs-CZ"/>
        </w:rPr>
        <w:t xml:space="preserve"> </w:t>
      </w:r>
      <w:r w:rsidRPr="006B2508">
        <w:rPr>
          <w:rFonts w:ascii="Garamond" w:hAnsi="Garamond"/>
          <w:sz w:val="20"/>
          <w:szCs w:val="20"/>
          <w:lang w:eastAsia="cs-CZ"/>
        </w:rPr>
        <w:t>časti</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kde</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definovaný.</w:t>
      </w:r>
    </w:p>
    <w:p w14:paraId="705024EA" w14:textId="77777777" w:rsidR="00013130" w:rsidRPr="006B2508" w:rsidRDefault="00013130" w:rsidP="005410A3">
      <w:pPr>
        <w:keepNext/>
        <w:keepLines/>
        <w:tabs>
          <w:tab w:val="num" w:pos="360"/>
          <w:tab w:val="num" w:pos="540"/>
        </w:tabs>
        <w:spacing w:after="0" w:line="240" w:lineRule="auto"/>
        <w:ind w:left="540" w:hanging="540"/>
        <w:jc w:val="both"/>
        <w:rPr>
          <w:rFonts w:ascii="Garamond" w:hAnsi="Garamond"/>
          <w:sz w:val="20"/>
          <w:szCs w:val="20"/>
        </w:rPr>
      </w:pPr>
    </w:p>
    <w:p w14:paraId="4DA52B0E" w14:textId="0A994F84" w:rsidR="00013130" w:rsidRPr="006B2508" w:rsidRDefault="00013130" w:rsidP="005410A3">
      <w:pPr>
        <w:keepNext/>
        <w:keepLines/>
        <w:numPr>
          <w:ilvl w:val="1"/>
          <w:numId w:val="4"/>
        </w:numPr>
        <w:spacing w:after="0" w:line="240" w:lineRule="auto"/>
        <w:ind w:left="709"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z</w:t>
      </w:r>
      <w:r w:rsidR="00C9457F" w:rsidRPr="006B2508">
        <w:rPr>
          <w:rFonts w:ascii="Garamond" w:hAnsi="Garamond"/>
          <w:sz w:val="20"/>
          <w:szCs w:val="20"/>
          <w:lang w:eastAsia="cs-CZ"/>
        </w:rPr>
        <w:t xml:space="preserve"> </w:t>
      </w:r>
      <w:r w:rsidRPr="006B2508">
        <w:rPr>
          <w:rFonts w:ascii="Garamond" w:hAnsi="Garamond"/>
          <w:sz w:val="20"/>
          <w:szCs w:val="20"/>
          <w:lang w:eastAsia="cs-CZ"/>
        </w:rPr>
        <w:t>kontextu</w:t>
      </w:r>
      <w:r w:rsidR="00C9457F" w:rsidRPr="006B2508">
        <w:rPr>
          <w:rFonts w:ascii="Garamond" w:hAnsi="Garamond"/>
          <w:sz w:val="20"/>
          <w:szCs w:val="20"/>
          <w:lang w:eastAsia="cs-CZ"/>
        </w:rPr>
        <w:t xml:space="preserve"> </w:t>
      </w:r>
      <w:r w:rsidRPr="006B2508">
        <w:rPr>
          <w:rFonts w:ascii="Garamond" w:hAnsi="Garamond"/>
          <w:sz w:val="20"/>
          <w:szCs w:val="20"/>
          <w:lang w:eastAsia="cs-CZ"/>
        </w:rPr>
        <w:t>nevyplýva</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zámer,</w:t>
      </w:r>
    </w:p>
    <w:p w14:paraId="54719047" w14:textId="77777777" w:rsidR="005147CB" w:rsidRPr="006B2508" w:rsidRDefault="005147CB" w:rsidP="005410A3">
      <w:pPr>
        <w:keepNext/>
        <w:keepLines/>
        <w:spacing w:after="0" w:line="240" w:lineRule="auto"/>
        <w:contextualSpacing/>
        <w:jc w:val="both"/>
        <w:rPr>
          <w:rFonts w:ascii="Garamond" w:hAnsi="Garamond"/>
          <w:sz w:val="20"/>
          <w:szCs w:val="20"/>
          <w:lang w:eastAsia="cs-CZ"/>
        </w:rPr>
      </w:pPr>
    </w:p>
    <w:p w14:paraId="23B8C59E" w14:textId="154D4E6C" w:rsidR="00013130" w:rsidRDefault="00013130" w:rsidP="005410A3">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Zmluvnú</w:t>
      </w:r>
      <w:r w:rsidR="00C9457F" w:rsidRPr="006B2508">
        <w:rPr>
          <w:rFonts w:ascii="Garamond" w:hAnsi="Garamond"/>
          <w:sz w:val="20"/>
          <w:szCs w:val="20"/>
          <w:lang w:eastAsia="cs-CZ"/>
        </w:rPr>
        <w:t xml:space="preserve"> </w:t>
      </w:r>
      <w:r w:rsidRPr="006B2508">
        <w:rPr>
          <w:rFonts w:ascii="Garamond" w:hAnsi="Garamond"/>
          <w:sz w:val="20"/>
          <w:szCs w:val="20"/>
          <w:lang w:eastAsia="cs-CZ"/>
        </w:rPr>
        <w:t>stranu</w:t>
      </w:r>
      <w:r w:rsidR="00C9457F" w:rsidRPr="006B2508">
        <w:rPr>
          <w:rFonts w:ascii="Garamond" w:hAnsi="Garamond"/>
          <w:sz w:val="20"/>
          <w:szCs w:val="20"/>
          <w:lang w:eastAsia="cs-CZ"/>
        </w:rPr>
        <w:t xml:space="preserve"> </w:t>
      </w:r>
      <w:r w:rsidRPr="006B2508">
        <w:rPr>
          <w:rFonts w:ascii="Garamond" w:hAnsi="Garamond"/>
          <w:sz w:val="20"/>
          <w:szCs w:val="20"/>
          <w:lang w:eastAsia="cs-CZ"/>
        </w:rPr>
        <w:t>zahŕňa</w:t>
      </w:r>
      <w:r w:rsidR="00C9457F" w:rsidRPr="006B2508">
        <w:rPr>
          <w:rFonts w:ascii="Garamond" w:hAnsi="Garamond"/>
          <w:sz w:val="20"/>
          <w:szCs w:val="20"/>
          <w:lang w:eastAsia="cs-CZ"/>
        </w:rPr>
        <w:t xml:space="preserve"> </w:t>
      </w:r>
      <w:r w:rsidRPr="006B2508">
        <w:rPr>
          <w:rFonts w:ascii="Garamond" w:hAnsi="Garamond"/>
          <w:sz w:val="20"/>
          <w:szCs w:val="20"/>
          <w:lang w:eastAsia="cs-CZ"/>
        </w:rPr>
        <w:t>aj</w:t>
      </w:r>
      <w:r w:rsidR="00C9457F" w:rsidRPr="006B2508">
        <w:rPr>
          <w:rFonts w:ascii="Garamond" w:hAnsi="Garamond"/>
          <w:sz w:val="20"/>
          <w:szCs w:val="20"/>
          <w:lang w:eastAsia="cs-CZ"/>
        </w:rPr>
        <w:t xml:space="preserve"> </w:t>
      </w:r>
      <w:r w:rsidRPr="006B2508">
        <w:rPr>
          <w:rFonts w:ascii="Garamond" w:hAnsi="Garamond"/>
          <w:sz w:val="20"/>
          <w:szCs w:val="20"/>
          <w:lang w:eastAsia="cs-CZ"/>
        </w:rPr>
        <w:t>jej</w:t>
      </w:r>
      <w:r w:rsidR="00C9457F" w:rsidRPr="006B2508">
        <w:rPr>
          <w:rFonts w:ascii="Garamond" w:hAnsi="Garamond"/>
          <w:sz w:val="20"/>
          <w:szCs w:val="20"/>
          <w:lang w:eastAsia="cs-CZ"/>
        </w:rPr>
        <w:t xml:space="preserve"> </w:t>
      </w:r>
      <w:r w:rsidRPr="006B2508">
        <w:rPr>
          <w:rFonts w:ascii="Garamond" w:hAnsi="Garamond"/>
          <w:sz w:val="20"/>
          <w:szCs w:val="20"/>
          <w:lang w:eastAsia="cs-CZ"/>
        </w:rPr>
        <w:t>právnych</w:t>
      </w:r>
      <w:r w:rsidR="00C9457F" w:rsidRPr="006B2508">
        <w:rPr>
          <w:rFonts w:ascii="Garamond" w:hAnsi="Garamond"/>
          <w:sz w:val="20"/>
          <w:szCs w:val="20"/>
          <w:lang w:eastAsia="cs-CZ"/>
        </w:rPr>
        <w:t xml:space="preserve"> </w:t>
      </w:r>
      <w:r w:rsidRPr="006B2508">
        <w:rPr>
          <w:rFonts w:ascii="Garamond" w:hAnsi="Garamond"/>
          <w:sz w:val="20"/>
          <w:szCs w:val="20"/>
          <w:lang w:eastAsia="cs-CZ"/>
        </w:rPr>
        <w:t>nástupcov</w:t>
      </w:r>
      <w:r w:rsidR="00C9457F" w:rsidRPr="006B2508">
        <w:rPr>
          <w:rFonts w:ascii="Garamond" w:hAnsi="Garamond"/>
          <w:sz w:val="20"/>
          <w:szCs w:val="20"/>
          <w:lang w:eastAsia="cs-CZ"/>
        </w:rPr>
        <w:t xml:space="preserve"> </w:t>
      </w:r>
      <w:r w:rsidRPr="006B2508">
        <w:rPr>
          <w:rFonts w:ascii="Garamond" w:hAnsi="Garamond"/>
          <w:sz w:val="20"/>
          <w:szCs w:val="20"/>
          <w:lang w:eastAsia="cs-CZ"/>
        </w:rPr>
        <w:t>ako</w:t>
      </w:r>
      <w:r w:rsidR="00C9457F" w:rsidRPr="006B2508">
        <w:rPr>
          <w:rFonts w:ascii="Garamond" w:hAnsi="Garamond"/>
          <w:sz w:val="20"/>
          <w:szCs w:val="20"/>
          <w:lang w:eastAsia="cs-CZ"/>
        </w:rPr>
        <w:t xml:space="preserve"> </w:t>
      </w:r>
      <w:r w:rsidRPr="006B2508">
        <w:rPr>
          <w:rFonts w:ascii="Garamond" w:hAnsi="Garamond"/>
          <w:sz w:val="20"/>
          <w:szCs w:val="20"/>
          <w:lang w:eastAsia="cs-CZ"/>
        </w:rPr>
        <w:t>aj</w:t>
      </w:r>
      <w:r w:rsidR="00C9457F" w:rsidRPr="006B2508">
        <w:rPr>
          <w:rFonts w:ascii="Garamond" w:hAnsi="Garamond"/>
          <w:sz w:val="20"/>
          <w:szCs w:val="20"/>
          <w:lang w:eastAsia="cs-CZ"/>
        </w:rPr>
        <w:t xml:space="preserve"> </w:t>
      </w:r>
      <w:r w:rsidRPr="006B2508">
        <w:rPr>
          <w:rFonts w:ascii="Garamond" w:hAnsi="Garamond"/>
          <w:sz w:val="20"/>
          <w:szCs w:val="20"/>
          <w:lang w:eastAsia="cs-CZ"/>
        </w:rPr>
        <w:t>postupníkov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rPr>
        <w:t xml:space="preserve"> </w:t>
      </w:r>
      <w:r w:rsidRPr="006B2508">
        <w:rPr>
          <w:rFonts w:ascii="Garamond" w:hAnsi="Garamond"/>
          <w:sz w:val="20"/>
          <w:szCs w:val="20"/>
          <w:lang w:eastAsia="cs-CZ"/>
        </w:rPr>
        <w:t>nadobúdateľov</w:t>
      </w:r>
      <w:r w:rsidR="00C9457F" w:rsidRPr="006B2508">
        <w:rPr>
          <w:rFonts w:ascii="Garamond" w:hAnsi="Garamond"/>
          <w:sz w:val="20"/>
          <w:szCs w:val="20"/>
          <w:lang w:eastAsia="cs-CZ"/>
        </w:rPr>
        <w:t xml:space="preserve"> </w:t>
      </w:r>
      <w:r w:rsidRPr="006B2508">
        <w:rPr>
          <w:rFonts w:ascii="Garamond" w:hAnsi="Garamond"/>
          <w:sz w:val="20"/>
          <w:szCs w:val="20"/>
          <w:lang w:eastAsia="cs-CZ"/>
        </w:rPr>
        <w:t>práv</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záväzkov,</w:t>
      </w:r>
      <w:r w:rsidR="00C9457F" w:rsidRPr="006B2508">
        <w:rPr>
          <w:rFonts w:ascii="Garamond" w:hAnsi="Garamond"/>
          <w:sz w:val="20"/>
          <w:szCs w:val="20"/>
          <w:lang w:eastAsia="cs-CZ"/>
        </w:rPr>
        <w:t xml:space="preserve"> </w:t>
      </w:r>
      <w:r w:rsidRPr="006B2508">
        <w:rPr>
          <w:rFonts w:ascii="Garamond" w:hAnsi="Garamond"/>
          <w:sz w:val="20"/>
          <w:szCs w:val="20"/>
          <w:lang w:eastAsia="cs-CZ"/>
        </w:rPr>
        <w:t>vyplývajúcich</w:t>
      </w:r>
      <w:r w:rsidR="00C9457F" w:rsidRPr="006B2508">
        <w:rPr>
          <w:rFonts w:ascii="Garamond" w:hAnsi="Garamond"/>
          <w:sz w:val="20"/>
          <w:szCs w:val="20"/>
          <w:lang w:eastAsia="cs-CZ"/>
        </w:rPr>
        <w:t xml:space="preserve"> </w:t>
      </w:r>
      <w:r w:rsidRPr="006B2508">
        <w:rPr>
          <w:rFonts w:ascii="Garamond" w:hAnsi="Garamond"/>
          <w:sz w:val="20"/>
          <w:szCs w:val="20"/>
          <w:lang w:eastAsia="cs-CZ"/>
        </w:rPr>
        <w:t>zo</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p>
    <w:p w14:paraId="7563245F" w14:textId="77777777" w:rsidR="00EE696C" w:rsidRDefault="00EE696C" w:rsidP="005410A3">
      <w:pPr>
        <w:keepNext/>
        <w:keepLines/>
        <w:spacing w:after="0" w:line="240" w:lineRule="auto"/>
        <w:ind w:left="1418"/>
        <w:contextualSpacing/>
        <w:jc w:val="both"/>
        <w:rPr>
          <w:rFonts w:ascii="Garamond" w:hAnsi="Garamond"/>
          <w:sz w:val="20"/>
          <w:szCs w:val="20"/>
          <w:lang w:eastAsia="cs-CZ"/>
        </w:rPr>
      </w:pPr>
    </w:p>
    <w:p w14:paraId="502E58C4" w14:textId="3B9FF99E" w:rsidR="00013130" w:rsidRDefault="00013130" w:rsidP="005410A3">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Zmluvu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dokument</w:t>
      </w:r>
      <w:r w:rsidR="00C9457F" w:rsidRPr="006B2508">
        <w:rPr>
          <w:rFonts w:ascii="Garamond" w:hAnsi="Garamond"/>
          <w:sz w:val="20"/>
          <w:szCs w:val="20"/>
          <w:lang w:eastAsia="cs-CZ"/>
        </w:rPr>
        <w:t xml:space="preserve"> </w:t>
      </w:r>
      <w:r w:rsidRPr="006B2508">
        <w:rPr>
          <w:rFonts w:ascii="Garamond" w:hAnsi="Garamond"/>
          <w:sz w:val="20"/>
          <w:szCs w:val="20"/>
          <w:lang w:eastAsia="cs-CZ"/>
        </w:rPr>
        <w:t>znamená</w:t>
      </w:r>
      <w:r w:rsidR="00C9457F" w:rsidRPr="006B2508">
        <w:rPr>
          <w:rFonts w:ascii="Garamond" w:hAnsi="Garamond"/>
          <w:sz w:val="20"/>
          <w:szCs w:val="20"/>
          <w:lang w:eastAsia="cs-CZ"/>
        </w:rPr>
        <w:t xml:space="preserve"> </w:t>
      </w:r>
      <w:r w:rsidRPr="006B2508">
        <w:rPr>
          <w:rFonts w:ascii="Garamond" w:hAnsi="Garamond"/>
          <w:sz w:val="20"/>
          <w:szCs w:val="20"/>
          <w:lang w:eastAsia="cs-CZ"/>
        </w:rPr>
        <w:t>Zmluvu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iný</w:t>
      </w:r>
      <w:r w:rsidR="00C9457F" w:rsidRPr="006B2508">
        <w:rPr>
          <w:rFonts w:ascii="Garamond" w:hAnsi="Garamond"/>
          <w:sz w:val="20"/>
          <w:szCs w:val="20"/>
          <w:lang w:eastAsia="cs-CZ"/>
        </w:rPr>
        <w:t xml:space="preserve"> </w:t>
      </w:r>
      <w:r w:rsidRPr="006B2508">
        <w:rPr>
          <w:rFonts w:ascii="Garamond" w:hAnsi="Garamond"/>
          <w:sz w:val="20"/>
          <w:szCs w:val="20"/>
          <w:lang w:eastAsia="cs-CZ"/>
        </w:rPr>
        <w:t>dokument</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znení</w:t>
      </w:r>
      <w:r w:rsidR="00C9457F" w:rsidRPr="006B2508">
        <w:rPr>
          <w:rFonts w:ascii="Garamond" w:hAnsi="Garamond"/>
          <w:sz w:val="20"/>
          <w:szCs w:val="20"/>
          <w:lang w:eastAsia="cs-CZ"/>
        </w:rPr>
        <w:t xml:space="preserve"> </w:t>
      </w:r>
      <w:r w:rsidRPr="006B2508">
        <w:rPr>
          <w:rFonts w:ascii="Garamond" w:hAnsi="Garamond"/>
          <w:sz w:val="20"/>
          <w:szCs w:val="20"/>
          <w:lang w:eastAsia="cs-CZ"/>
        </w:rPr>
        <w:t>jeho</w:t>
      </w:r>
      <w:r w:rsidR="00C9457F" w:rsidRPr="006B2508">
        <w:rPr>
          <w:rFonts w:ascii="Garamond" w:hAnsi="Garamond"/>
          <w:sz w:val="20"/>
          <w:szCs w:val="20"/>
          <w:lang w:eastAsia="cs-CZ"/>
        </w:rPr>
        <w:t xml:space="preserve"> </w:t>
      </w:r>
      <w:r w:rsidRPr="006B2508">
        <w:rPr>
          <w:rFonts w:ascii="Garamond" w:hAnsi="Garamond"/>
          <w:sz w:val="20"/>
          <w:szCs w:val="20"/>
          <w:lang w:eastAsia="cs-CZ"/>
        </w:rPr>
        <w:t>dodatkov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iných</w:t>
      </w:r>
      <w:r w:rsidR="00C9457F" w:rsidRPr="006B2508">
        <w:rPr>
          <w:rFonts w:ascii="Garamond" w:hAnsi="Garamond"/>
          <w:sz w:val="20"/>
          <w:szCs w:val="20"/>
          <w:lang w:eastAsia="cs-CZ"/>
        </w:rPr>
        <w:t xml:space="preserve"> </w:t>
      </w:r>
      <w:r w:rsidRPr="006B2508">
        <w:rPr>
          <w:rFonts w:ascii="Garamond" w:hAnsi="Garamond"/>
          <w:sz w:val="20"/>
          <w:szCs w:val="20"/>
          <w:lang w:eastAsia="cs-CZ"/>
        </w:rPr>
        <w:t>zmien,</w:t>
      </w:r>
      <w:r w:rsidR="00C9457F" w:rsidRPr="006B2508">
        <w:rPr>
          <w:rFonts w:ascii="Garamond" w:hAnsi="Garamond"/>
          <w:sz w:val="20"/>
          <w:szCs w:val="20"/>
          <w:lang w:eastAsia="cs-CZ"/>
        </w:rPr>
        <w:t xml:space="preserve"> </w:t>
      </w:r>
      <w:r w:rsidRPr="006B2508">
        <w:rPr>
          <w:rFonts w:ascii="Garamond" w:hAnsi="Garamond"/>
          <w:sz w:val="20"/>
          <w:szCs w:val="20"/>
          <w:lang w:eastAsia="cs-CZ"/>
        </w:rPr>
        <w:t>vrátane</w:t>
      </w:r>
      <w:r w:rsidR="00C9457F" w:rsidRPr="006B2508">
        <w:rPr>
          <w:rFonts w:ascii="Garamond" w:hAnsi="Garamond"/>
          <w:sz w:val="20"/>
          <w:szCs w:val="20"/>
          <w:lang w:eastAsia="cs-CZ"/>
        </w:rPr>
        <w:t xml:space="preserve"> </w:t>
      </w:r>
      <w:proofErr w:type="spellStart"/>
      <w:r w:rsidRPr="006B2508">
        <w:rPr>
          <w:rFonts w:ascii="Garamond" w:hAnsi="Garamond"/>
          <w:sz w:val="20"/>
          <w:szCs w:val="20"/>
          <w:lang w:eastAsia="cs-CZ"/>
        </w:rPr>
        <w:t>novácií</w:t>
      </w:r>
      <w:proofErr w:type="spellEnd"/>
      <w:r w:rsidRPr="006B2508">
        <w:rPr>
          <w:rFonts w:ascii="Garamond" w:hAnsi="Garamond"/>
          <w:sz w:val="20"/>
          <w:szCs w:val="20"/>
          <w:lang w:eastAsia="cs-CZ"/>
        </w:rPr>
        <w:t>;</w:t>
      </w:r>
    </w:p>
    <w:p w14:paraId="03380216" w14:textId="77777777" w:rsidR="00F20D9B" w:rsidRPr="006B2508" w:rsidRDefault="00F20D9B" w:rsidP="005410A3">
      <w:pPr>
        <w:keepNext/>
        <w:keepLines/>
        <w:spacing w:after="0" w:line="240" w:lineRule="auto"/>
        <w:ind w:left="1418"/>
        <w:contextualSpacing/>
        <w:jc w:val="both"/>
        <w:rPr>
          <w:rFonts w:ascii="Garamond" w:hAnsi="Garamond"/>
          <w:sz w:val="20"/>
          <w:szCs w:val="20"/>
          <w:lang w:eastAsia="cs-CZ"/>
        </w:rPr>
      </w:pPr>
    </w:p>
    <w:p w14:paraId="14F6707B" w14:textId="55F934B0" w:rsidR="00013130" w:rsidRPr="006B2508" w:rsidRDefault="00013130" w:rsidP="005410A3">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prílohy</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predstavujú</w:t>
      </w:r>
      <w:r w:rsidR="00C9457F" w:rsidRPr="006B2508">
        <w:rPr>
          <w:rFonts w:ascii="Garamond" w:hAnsi="Garamond"/>
          <w:sz w:val="20"/>
          <w:szCs w:val="20"/>
          <w:lang w:eastAsia="cs-CZ"/>
        </w:rPr>
        <w:t xml:space="preserve"> </w:t>
      </w:r>
      <w:r w:rsidRPr="006B2508">
        <w:rPr>
          <w:rFonts w:ascii="Garamond" w:hAnsi="Garamond"/>
          <w:sz w:val="20"/>
          <w:szCs w:val="20"/>
          <w:lang w:eastAsia="cs-CZ"/>
        </w:rPr>
        <w:t>jej</w:t>
      </w:r>
      <w:r w:rsidR="00C9457F" w:rsidRPr="006B2508">
        <w:rPr>
          <w:rFonts w:ascii="Garamond" w:hAnsi="Garamond"/>
          <w:sz w:val="20"/>
          <w:szCs w:val="20"/>
          <w:lang w:eastAsia="cs-CZ"/>
        </w:rPr>
        <w:t xml:space="preserve"> </w:t>
      </w:r>
      <w:r w:rsidRPr="006B2508">
        <w:rPr>
          <w:rFonts w:ascii="Garamond" w:hAnsi="Garamond"/>
          <w:sz w:val="20"/>
          <w:szCs w:val="20"/>
          <w:lang w:eastAsia="cs-CZ"/>
        </w:rPr>
        <w:t>neoddeliteľné</w:t>
      </w:r>
      <w:r w:rsidR="00C9457F" w:rsidRPr="006B2508">
        <w:rPr>
          <w:rFonts w:ascii="Garamond" w:hAnsi="Garamond"/>
          <w:sz w:val="20"/>
          <w:szCs w:val="20"/>
          <w:lang w:eastAsia="cs-CZ"/>
        </w:rPr>
        <w:t xml:space="preserve"> </w:t>
      </w:r>
      <w:r w:rsidRPr="006B2508">
        <w:rPr>
          <w:rFonts w:ascii="Garamond" w:hAnsi="Garamond"/>
          <w:sz w:val="20"/>
          <w:szCs w:val="20"/>
          <w:lang w:eastAsia="cs-CZ"/>
        </w:rPr>
        <w:t>súčasti</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správny</w:t>
      </w:r>
      <w:r w:rsidR="00C9457F" w:rsidRPr="006B2508">
        <w:rPr>
          <w:rFonts w:ascii="Garamond" w:hAnsi="Garamond"/>
          <w:sz w:val="20"/>
          <w:szCs w:val="20"/>
          <w:lang w:eastAsia="cs-CZ"/>
        </w:rPr>
        <w:t xml:space="preserve"> </w:t>
      </w:r>
      <w:r w:rsidRPr="006B2508">
        <w:rPr>
          <w:rFonts w:ascii="Garamond" w:hAnsi="Garamond"/>
          <w:sz w:val="20"/>
          <w:szCs w:val="20"/>
          <w:lang w:eastAsia="cs-CZ"/>
        </w:rPr>
        <w:t>výklad</w:t>
      </w:r>
      <w:r w:rsidR="00C9457F" w:rsidRPr="006B2508">
        <w:rPr>
          <w:rFonts w:ascii="Garamond" w:hAnsi="Garamond"/>
          <w:sz w:val="20"/>
          <w:szCs w:val="20"/>
          <w:lang w:eastAsia="cs-CZ"/>
        </w:rPr>
        <w:t xml:space="preserve"> </w:t>
      </w:r>
      <w:r w:rsidRPr="006B2508">
        <w:rPr>
          <w:rFonts w:ascii="Garamond" w:hAnsi="Garamond"/>
          <w:sz w:val="20"/>
          <w:szCs w:val="20"/>
          <w:lang w:eastAsia="cs-CZ"/>
        </w:rPr>
        <w:t>ustanovení</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je</w:t>
      </w:r>
      <w:r w:rsidR="00C9457F" w:rsidRPr="006B2508">
        <w:rPr>
          <w:rFonts w:ascii="Garamond" w:hAnsi="Garamond"/>
          <w:sz w:val="20"/>
          <w:szCs w:val="20"/>
          <w:lang w:eastAsia="cs-CZ"/>
        </w:rPr>
        <w:t xml:space="preserve"> </w:t>
      </w:r>
      <w:r w:rsidRPr="006B2508">
        <w:rPr>
          <w:rFonts w:ascii="Garamond" w:hAnsi="Garamond"/>
          <w:sz w:val="20"/>
          <w:szCs w:val="20"/>
          <w:lang w:eastAsia="cs-CZ"/>
        </w:rPr>
        <w:t>možný</w:t>
      </w:r>
      <w:r w:rsidR="00C9457F" w:rsidRPr="006B2508">
        <w:rPr>
          <w:rFonts w:ascii="Garamond" w:hAnsi="Garamond"/>
          <w:sz w:val="20"/>
          <w:szCs w:val="20"/>
          <w:lang w:eastAsia="cs-CZ"/>
        </w:rPr>
        <w:t xml:space="preserve"> </w:t>
      </w:r>
      <w:r w:rsidRPr="006B2508">
        <w:rPr>
          <w:rFonts w:ascii="Garamond" w:hAnsi="Garamond"/>
          <w:sz w:val="20"/>
          <w:szCs w:val="20"/>
          <w:lang w:eastAsia="cs-CZ"/>
        </w:rPr>
        <w:t>len</w:t>
      </w:r>
      <w:r w:rsidR="00C9457F" w:rsidRPr="006B2508">
        <w:rPr>
          <w:rFonts w:ascii="Garamond" w:hAnsi="Garamond"/>
          <w:sz w:val="20"/>
          <w:szCs w:val="20"/>
          <w:lang w:eastAsia="cs-CZ"/>
        </w:rPr>
        <w:t xml:space="preserve"> </w:t>
      </w:r>
      <w:r w:rsidR="000B2E47" w:rsidRPr="006B2508">
        <w:rPr>
          <w:rFonts w:ascii="Garamond" w:hAnsi="Garamond"/>
          <w:sz w:val="20"/>
          <w:szCs w:val="20"/>
          <w:lang w:eastAsia="cs-CZ"/>
        </w:rPr>
        <w:br/>
      </w:r>
      <w:r w:rsidRPr="006B2508">
        <w:rPr>
          <w:rFonts w:ascii="Garamond" w:hAnsi="Garamond"/>
          <w:sz w:val="20"/>
          <w:szCs w:val="20"/>
          <w:lang w:eastAsia="cs-CZ"/>
        </w:rPr>
        <w:t>s</w:t>
      </w:r>
      <w:r w:rsidR="00C9457F" w:rsidRPr="006B2508">
        <w:rPr>
          <w:rFonts w:ascii="Garamond" w:hAnsi="Garamond"/>
          <w:sz w:val="20"/>
          <w:szCs w:val="20"/>
          <w:lang w:eastAsia="cs-CZ"/>
        </w:rPr>
        <w:t xml:space="preserve"> </w:t>
      </w:r>
      <w:r w:rsidRPr="006B2508">
        <w:rPr>
          <w:rFonts w:ascii="Garamond" w:hAnsi="Garamond"/>
          <w:sz w:val="20"/>
          <w:szCs w:val="20"/>
          <w:lang w:eastAsia="cs-CZ"/>
        </w:rPr>
        <w:t>prihliadnutím</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ich</w:t>
      </w:r>
      <w:r w:rsidR="00C9457F" w:rsidRPr="006B2508">
        <w:rPr>
          <w:rFonts w:ascii="Garamond" w:hAnsi="Garamond"/>
          <w:sz w:val="20"/>
          <w:szCs w:val="20"/>
          <w:lang w:eastAsia="cs-CZ"/>
        </w:rPr>
        <w:t xml:space="preserve"> </w:t>
      </w:r>
      <w:r w:rsidRPr="006B2508">
        <w:rPr>
          <w:rFonts w:ascii="Garamond" w:hAnsi="Garamond"/>
          <w:sz w:val="20"/>
          <w:szCs w:val="20"/>
          <w:lang w:eastAsia="cs-CZ"/>
        </w:rPr>
        <w:t>obsah.</w:t>
      </w:r>
      <w:r w:rsidR="00C9457F" w:rsidRPr="006B2508">
        <w:rPr>
          <w:rFonts w:ascii="Garamond" w:hAnsi="Garamond"/>
          <w:sz w:val="20"/>
          <w:szCs w:val="20"/>
          <w:lang w:eastAsia="cs-CZ"/>
        </w:rPr>
        <w:t xml:space="preserve"> </w:t>
      </w:r>
      <w:r w:rsidRPr="006B2508">
        <w:rPr>
          <w:rFonts w:ascii="Garamond" w:hAnsi="Garamond"/>
          <w:sz w:val="20"/>
          <w:szCs w:val="20"/>
          <w:lang w:eastAsia="cs-CZ"/>
        </w:rPr>
        <w:t>Nadpisy</w:t>
      </w:r>
      <w:r w:rsidR="00C9457F" w:rsidRPr="006B2508">
        <w:rPr>
          <w:rFonts w:ascii="Garamond" w:hAnsi="Garamond"/>
          <w:sz w:val="20"/>
          <w:szCs w:val="20"/>
          <w:lang w:eastAsia="cs-CZ"/>
        </w:rPr>
        <w:t xml:space="preserve"> </w:t>
      </w:r>
      <w:r w:rsidRPr="006B2508">
        <w:rPr>
          <w:rFonts w:ascii="Garamond" w:hAnsi="Garamond"/>
          <w:sz w:val="20"/>
          <w:szCs w:val="20"/>
          <w:lang w:eastAsia="cs-CZ"/>
        </w:rPr>
        <w:t>častí,</w:t>
      </w:r>
      <w:r w:rsidR="00C9457F" w:rsidRPr="006B2508">
        <w:rPr>
          <w:rFonts w:ascii="Garamond" w:hAnsi="Garamond"/>
          <w:sz w:val="20"/>
          <w:szCs w:val="20"/>
          <w:lang w:eastAsia="cs-CZ"/>
        </w:rPr>
        <w:t xml:space="preserve"> </w:t>
      </w:r>
      <w:r w:rsidRPr="006B2508">
        <w:rPr>
          <w:rFonts w:ascii="Garamond" w:hAnsi="Garamond"/>
          <w:sz w:val="20"/>
          <w:szCs w:val="20"/>
          <w:lang w:eastAsia="cs-CZ"/>
        </w:rPr>
        <w:t>článkov</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w:t>
      </w:r>
      <w:r w:rsidR="00C9457F" w:rsidRPr="006B2508">
        <w:rPr>
          <w:rFonts w:ascii="Garamond" w:hAnsi="Garamond"/>
          <w:sz w:val="20"/>
          <w:szCs w:val="20"/>
          <w:lang w:eastAsia="cs-CZ"/>
        </w:rPr>
        <w:t xml:space="preserve"> </w:t>
      </w:r>
      <w:r w:rsidRPr="006B2508">
        <w:rPr>
          <w:rFonts w:ascii="Garamond" w:hAnsi="Garamond"/>
          <w:sz w:val="20"/>
          <w:szCs w:val="20"/>
          <w:lang w:eastAsia="cs-CZ"/>
        </w:rPr>
        <w:t>slúžia</w:t>
      </w:r>
      <w:r w:rsidR="00C9457F" w:rsidRPr="006B2508">
        <w:rPr>
          <w:rFonts w:ascii="Garamond" w:hAnsi="Garamond"/>
          <w:sz w:val="20"/>
          <w:szCs w:val="20"/>
          <w:lang w:eastAsia="cs-CZ"/>
        </w:rPr>
        <w:t xml:space="preserve"> </w:t>
      </w:r>
      <w:r w:rsidRPr="006B2508">
        <w:rPr>
          <w:rFonts w:ascii="Garamond" w:hAnsi="Garamond"/>
          <w:sz w:val="20"/>
          <w:szCs w:val="20"/>
          <w:lang w:eastAsia="cs-CZ"/>
        </w:rPr>
        <w:t>výlučne</w:t>
      </w:r>
      <w:r w:rsidR="00C9457F" w:rsidRPr="006B2508">
        <w:rPr>
          <w:rFonts w:ascii="Garamond" w:hAnsi="Garamond"/>
          <w:sz w:val="20"/>
          <w:szCs w:val="20"/>
          <w:lang w:eastAsia="cs-CZ"/>
        </w:rPr>
        <w:t xml:space="preserve"> </w:t>
      </w:r>
      <w:r w:rsidRPr="006B2508">
        <w:rPr>
          <w:rFonts w:ascii="Garamond" w:hAnsi="Garamond"/>
          <w:sz w:val="20"/>
          <w:szCs w:val="20"/>
          <w:lang w:eastAsia="cs-CZ"/>
        </w:rPr>
        <w:t>pre</w:t>
      </w:r>
      <w:r w:rsidR="00C9457F" w:rsidRPr="006B2508">
        <w:rPr>
          <w:rFonts w:ascii="Garamond" w:hAnsi="Garamond"/>
          <w:sz w:val="20"/>
          <w:szCs w:val="20"/>
          <w:lang w:eastAsia="cs-CZ"/>
        </w:rPr>
        <w:t xml:space="preserve"> </w:t>
      </w:r>
      <w:r w:rsidRPr="006B2508">
        <w:rPr>
          <w:rFonts w:ascii="Garamond" w:hAnsi="Garamond"/>
          <w:sz w:val="20"/>
          <w:szCs w:val="20"/>
          <w:lang w:eastAsia="cs-CZ"/>
        </w:rPr>
        <w:t>uľahčenie</w:t>
      </w:r>
      <w:r w:rsidR="00C9457F" w:rsidRPr="006B2508">
        <w:rPr>
          <w:rFonts w:ascii="Garamond" w:hAnsi="Garamond"/>
          <w:sz w:val="20"/>
          <w:szCs w:val="20"/>
          <w:lang w:eastAsia="cs-CZ"/>
        </w:rPr>
        <w:t xml:space="preserve"> </w:t>
      </w:r>
      <w:r w:rsidRPr="006B2508">
        <w:rPr>
          <w:rFonts w:ascii="Garamond" w:hAnsi="Garamond"/>
          <w:sz w:val="20"/>
          <w:szCs w:val="20"/>
          <w:lang w:eastAsia="cs-CZ"/>
        </w:rPr>
        <w:t>orientácie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pri</w:t>
      </w:r>
      <w:r w:rsidR="00C9457F" w:rsidRPr="006B2508">
        <w:rPr>
          <w:rFonts w:ascii="Garamond" w:hAnsi="Garamond"/>
          <w:sz w:val="20"/>
          <w:szCs w:val="20"/>
          <w:lang w:eastAsia="cs-CZ"/>
        </w:rPr>
        <w:t xml:space="preserve"> </w:t>
      </w:r>
      <w:r w:rsidRPr="006B2508">
        <w:rPr>
          <w:rFonts w:ascii="Garamond" w:hAnsi="Garamond"/>
          <w:sz w:val="20"/>
          <w:szCs w:val="20"/>
          <w:lang w:eastAsia="cs-CZ"/>
        </w:rPr>
        <w:t>výklade</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sa</w:t>
      </w:r>
      <w:r w:rsidR="00C9457F" w:rsidRPr="006B2508">
        <w:rPr>
          <w:rFonts w:ascii="Garamond" w:hAnsi="Garamond"/>
          <w:sz w:val="20"/>
          <w:szCs w:val="20"/>
          <w:lang w:eastAsia="cs-CZ"/>
        </w:rPr>
        <w:t xml:space="preserve"> </w:t>
      </w:r>
      <w:r w:rsidRPr="006B2508">
        <w:rPr>
          <w:rFonts w:ascii="Garamond" w:hAnsi="Garamond"/>
          <w:sz w:val="20"/>
          <w:szCs w:val="20"/>
          <w:lang w:eastAsia="cs-CZ"/>
        </w:rPr>
        <w:t>nepoužijú;</w:t>
      </w:r>
    </w:p>
    <w:p w14:paraId="4D45CD4A" w14:textId="77777777" w:rsidR="00013130" w:rsidRPr="006B2508" w:rsidRDefault="00013130" w:rsidP="005410A3">
      <w:pPr>
        <w:keepNext/>
        <w:keepLines/>
        <w:spacing w:after="0" w:line="240" w:lineRule="auto"/>
        <w:rPr>
          <w:rFonts w:ascii="Garamond" w:hAnsi="Garamond"/>
          <w:sz w:val="20"/>
          <w:szCs w:val="20"/>
        </w:rPr>
      </w:pPr>
    </w:p>
    <w:p w14:paraId="09E168FA" w14:textId="6D216373" w:rsidR="00013130" w:rsidRPr="006B2508" w:rsidRDefault="00013130" w:rsidP="005410A3">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každý</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„článok“</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„prílohu“</w:t>
      </w:r>
      <w:r w:rsidR="00C9457F" w:rsidRPr="006B2508">
        <w:rPr>
          <w:rFonts w:ascii="Garamond" w:hAnsi="Garamond"/>
          <w:sz w:val="20"/>
          <w:szCs w:val="20"/>
          <w:lang w:eastAsia="cs-CZ"/>
        </w:rPr>
        <w:t xml:space="preserve"> </w:t>
      </w:r>
      <w:r w:rsidRPr="006B2508">
        <w:rPr>
          <w:rFonts w:ascii="Garamond" w:hAnsi="Garamond"/>
          <w:sz w:val="20"/>
          <w:szCs w:val="20"/>
          <w:lang w:eastAsia="cs-CZ"/>
        </w:rPr>
        <w:t>znamená</w:t>
      </w:r>
      <w:r w:rsidR="00C9457F" w:rsidRPr="006B2508">
        <w:rPr>
          <w:rFonts w:ascii="Garamond" w:hAnsi="Garamond"/>
          <w:sz w:val="20"/>
          <w:szCs w:val="20"/>
          <w:lang w:eastAsia="cs-CZ"/>
        </w:rPr>
        <w:t xml:space="preserve"> </w:t>
      </w:r>
      <w:r w:rsidRPr="006B2508">
        <w:rPr>
          <w:rFonts w:ascii="Garamond" w:hAnsi="Garamond"/>
          <w:sz w:val="20"/>
          <w:szCs w:val="20"/>
          <w:lang w:eastAsia="cs-CZ"/>
        </w:rPr>
        <w:t>odkaz</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príslušný</w:t>
      </w:r>
      <w:r w:rsidR="00C9457F" w:rsidRPr="006B2508">
        <w:rPr>
          <w:rFonts w:ascii="Garamond" w:hAnsi="Garamond"/>
          <w:sz w:val="20"/>
          <w:szCs w:val="20"/>
          <w:lang w:eastAsia="cs-CZ"/>
        </w:rPr>
        <w:t xml:space="preserve"> </w:t>
      </w:r>
      <w:r w:rsidRPr="006B2508">
        <w:rPr>
          <w:rFonts w:ascii="Garamond" w:hAnsi="Garamond"/>
          <w:sz w:val="20"/>
          <w:szCs w:val="20"/>
          <w:lang w:eastAsia="cs-CZ"/>
        </w:rPr>
        <w:t>článok</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prílohu</w:t>
      </w:r>
      <w:r w:rsidR="00C9457F" w:rsidRPr="006B2508">
        <w:rPr>
          <w:rFonts w:ascii="Garamond" w:hAnsi="Garamond"/>
          <w:sz w:val="20"/>
          <w:szCs w:val="20"/>
          <w:lang w:eastAsia="cs-CZ"/>
        </w:rPr>
        <w:t xml:space="preserve"> </w:t>
      </w:r>
      <w:r w:rsidRPr="006B2508">
        <w:rPr>
          <w:rFonts w:ascii="Garamond" w:hAnsi="Garamond"/>
          <w:sz w:val="20"/>
          <w:szCs w:val="20"/>
          <w:lang w:eastAsia="cs-CZ"/>
        </w:rPr>
        <w:t>Zmluvy;</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p>
    <w:p w14:paraId="2784F12D" w14:textId="77777777" w:rsidR="00013130" w:rsidRPr="006B2508" w:rsidRDefault="00013130" w:rsidP="005410A3">
      <w:pPr>
        <w:keepNext/>
        <w:keepLines/>
        <w:spacing w:after="0" w:line="240" w:lineRule="auto"/>
        <w:jc w:val="both"/>
        <w:rPr>
          <w:rFonts w:ascii="Garamond" w:hAnsi="Garamond"/>
          <w:sz w:val="20"/>
          <w:szCs w:val="20"/>
        </w:rPr>
      </w:pPr>
    </w:p>
    <w:p w14:paraId="32250139" w14:textId="6AF0D62E" w:rsidR="00013130" w:rsidRPr="006B2508" w:rsidRDefault="00013130" w:rsidP="005410A3">
      <w:pPr>
        <w:keepNext/>
        <w:keepLines/>
        <w:numPr>
          <w:ilvl w:val="2"/>
          <w:numId w:val="6"/>
        </w:numPr>
        <w:tabs>
          <w:tab w:val="num" w:pos="1418"/>
        </w:tabs>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výrazy</w:t>
      </w:r>
      <w:r w:rsidR="00C9457F" w:rsidRPr="006B2508">
        <w:rPr>
          <w:rFonts w:ascii="Garamond" w:hAnsi="Garamond"/>
          <w:sz w:val="20"/>
          <w:szCs w:val="20"/>
          <w:lang w:eastAsia="cs-CZ"/>
        </w:rPr>
        <w:t xml:space="preserve"> </w:t>
      </w:r>
      <w:r w:rsidRPr="006B2508">
        <w:rPr>
          <w:rFonts w:ascii="Garamond" w:hAnsi="Garamond"/>
          <w:sz w:val="20"/>
          <w:szCs w:val="20"/>
          <w:lang w:eastAsia="cs-CZ"/>
        </w:rPr>
        <w:t>definované</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jednotnom</w:t>
      </w:r>
      <w:r w:rsidR="00C9457F" w:rsidRPr="006B2508">
        <w:rPr>
          <w:rFonts w:ascii="Garamond" w:hAnsi="Garamond"/>
          <w:sz w:val="20"/>
          <w:szCs w:val="20"/>
          <w:lang w:eastAsia="cs-CZ"/>
        </w:rPr>
        <w:t xml:space="preserve"> </w:t>
      </w:r>
      <w:r w:rsidRPr="006B2508">
        <w:rPr>
          <w:rFonts w:ascii="Garamond" w:hAnsi="Garamond"/>
          <w:sz w:val="20"/>
          <w:szCs w:val="20"/>
          <w:lang w:eastAsia="cs-CZ"/>
        </w:rPr>
        <w:t>čísle</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základnom</w:t>
      </w:r>
      <w:r w:rsidR="00C9457F" w:rsidRPr="006B2508">
        <w:rPr>
          <w:rFonts w:ascii="Garamond" w:hAnsi="Garamond"/>
          <w:sz w:val="20"/>
          <w:szCs w:val="20"/>
          <w:lang w:eastAsia="cs-CZ"/>
        </w:rPr>
        <w:t xml:space="preserve"> </w:t>
      </w:r>
      <w:r w:rsidRPr="006B2508">
        <w:rPr>
          <w:rFonts w:ascii="Garamond" w:hAnsi="Garamond"/>
          <w:sz w:val="20"/>
          <w:szCs w:val="20"/>
          <w:lang w:eastAsia="cs-CZ"/>
        </w:rPr>
        <w:t>gramatickom</w:t>
      </w:r>
      <w:r w:rsidR="00C9457F" w:rsidRPr="006B2508">
        <w:rPr>
          <w:rFonts w:ascii="Garamond" w:hAnsi="Garamond"/>
          <w:sz w:val="20"/>
          <w:szCs w:val="20"/>
          <w:lang w:eastAsia="cs-CZ"/>
        </w:rPr>
        <w:t xml:space="preserve"> </w:t>
      </w:r>
      <w:r w:rsidRPr="006B2508">
        <w:rPr>
          <w:rFonts w:ascii="Garamond" w:hAnsi="Garamond"/>
          <w:sz w:val="20"/>
          <w:szCs w:val="20"/>
          <w:lang w:eastAsia="cs-CZ"/>
        </w:rPr>
        <w:t>tvare</w:t>
      </w:r>
      <w:r w:rsidR="00C9457F" w:rsidRPr="006B2508">
        <w:rPr>
          <w:rFonts w:ascii="Garamond" w:hAnsi="Garamond"/>
          <w:sz w:val="20"/>
          <w:szCs w:val="20"/>
          <w:lang w:eastAsia="cs-CZ"/>
        </w:rPr>
        <w:t xml:space="preserve"> </w:t>
      </w:r>
      <w:r w:rsidRPr="006B2508">
        <w:rPr>
          <w:rFonts w:ascii="Garamond" w:hAnsi="Garamond"/>
          <w:sz w:val="20"/>
          <w:szCs w:val="20"/>
          <w:lang w:eastAsia="cs-CZ"/>
        </w:rPr>
        <w:t>majú</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Zmluve</w:t>
      </w:r>
      <w:r w:rsidR="00C9457F" w:rsidRPr="006B2508">
        <w:rPr>
          <w:rFonts w:ascii="Garamond" w:hAnsi="Garamond"/>
          <w:sz w:val="20"/>
          <w:szCs w:val="20"/>
          <w:lang w:eastAsia="cs-CZ"/>
        </w:rPr>
        <w:t xml:space="preserve"> </w:t>
      </w:r>
      <w:r w:rsidRPr="006B2508">
        <w:rPr>
          <w:rFonts w:ascii="Garamond" w:hAnsi="Garamond"/>
          <w:sz w:val="20"/>
          <w:szCs w:val="20"/>
          <w:lang w:eastAsia="cs-CZ"/>
        </w:rPr>
        <w:t>rovnaký</w:t>
      </w:r>
      <w:r w:rsidR="00C9457F" w:rsidRPr="006B2508">
        <w:rPr>
          <w:rFonts w:ascii="Garamond" w:hAnsi="Garamond"/>
          <w:sz w:val="20"/>
          <w:szCs w:val="20"/>
          <w:lang w:eastAsia="cs-CZ"/>
        </w:rPr>
        <w:t xml:space="preserve"> </w:t>
      </w:r>
      <w:r w:rsidRPr="006B2508">
        <w:rPr>
          <w:rFonts w:ascii="Garamond" w:hAnsi="Garamond"/>
          <w:sz w:val="20"/>
          <w:szCs w:val="20"/>
          <w:lang w:eastAsia="cs-CZ"/>
        </w:rPr>
        <w:t>význam,</w:t>
      </w:r>
      <w:r w:rsidR="00C9457F" w:rsidRPr="006B2508">
        <w:rPr>
          <w:rFonts w:ascii="Garamond" w:hAnsi="Garamond"/>
          <w:sz w:val="20"/>
          <w:szCs w:val="20"/>
          <w:lang w:eastAsia="cs-CZ"/>
        </w:rPr>
        <w:t xml:space="preserve"> </w:t>
      </w:r>
      <w:r w:rsidRPr="006B2508">
        <w:rPr>
          <w:rFonts w:ascii="Garamond" w:hAnsi="Garamond"/>
          <w:sz w:val="20"/>
          <w:szCs w:val="20"/>
          <w:lang w:eastAsia="cs-CZ"/>
        </w:rPr>
        <w:t>keď</w:t>
      </w:r>
      <w:r w:rsidR="00C9457F" w:rsidRPr="006B2508">
        <w:rPr>
          <w:rFonts w:ascii="Garamond" w:hAnsi="Garamond"/>
          <w:sz w:val="20"/>
          <w:szCs w:val="20"/>
          <w:lang w:eastAsia="cs-CZ"/>
        </w:rPr>
        <w:t xml:space="preserve"> </w:t>
      </w:r>
      <w:r w:rsidRPr="006B2508">
        <w:rPr>
          <w:rFonts w:ascii="Garamond" w:hAnsi="Garamond"/>
          <w:sz w:val="20"/>
          <w:szCs w:val="20"/>
          <w:lang w:eastAsia="cs-CZ"/>
        </w:rPr>
        <w:t>sú</w:t>
      </w:r>
      <w:r w:rsidR="00C9457F" w:rsidRPr="006B2508">
        <w:rPr>
          <w:rFonts w:ascii="Garamond" w:hAnsi="Garamond"/>
          <w:sz w:val="20"/>
          <w:szCs w:val="20"/>
          <w:lang w:eastAsia="cs-CZ"/>
        </w:rPr>
        <w:t xml:space="preserve"> </w:t>
      </w:r>
      <w:r w:rsidRPr="006B2508">
        <w:rPr>
          <w:rFonts w:ascii="Garamond" w:hAnsi="Garamond"/>
          <w:sz w:val="20"/>
          <w:szCs w:val="20"/>
          <w:lang w:eastAsia="cs-CZ"/>
        </w:rPr>
        <w:t>použité</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množnom</w:t>
      </w:r>
      <w:r w:rsidR="00C9457F" w:rsidRPr="006B2508">
        <w:rPr>
          <w:rFonts w:ascii="Garamond" w:hAnsi="Garamond"/>
          <w:sz w:val="20"/>
          <w:szCs w:val="20"/>
          <w:lang w:eastAsia="cs-CZ"/>
        </w:rPr>
        <w:t xml:space="preserve"> </w:t>
      </w:r>
      <w:r w:rsidRPr="006B2508">
        <w:rPr>
          <w:rFonts w:ascii="Garamond" w:hAnsi="Garamond"/>
          <w:sz w:val="20"/>
          <w:szCs w:val="20"/>
          <w:lang w:eastAsia="cs-CZ"/>
        </w:rPr>
        <w:t>čísle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inom</w:t>
      </w:r>
      <w:r w:rsidR="00C9457F" w:rsidRPr="006B2508">
        <w:rPr>
          <w:rFonts w:ascii="Garamond" w:hAnsi="Garamond"/>
          <w:sz w:val="20"/>
          <w:szCs w:val="20"/>
          <w:lang w:eastAsia="cs-CZ"/>
        </w:rPr>
        <w:t xml:space="preserve"> </w:t>
      </w:r>
      <w:r w:rsidRPr="006B2508">
        <w:rPr>
          <w:rFonts w:ascii="Garamond" w:hAnsi="Garamond"/>
          <w:sz w:val="20"/>
          <w:szCs w:val="20"/>
          <w:lang w:eastAsia="cs-CZ"/>
        </w:rPr>
        <w:t>gramatickom</w:t>
      </w:r>
      <w:r w:rsidR="00C9457F" w:rsidRPr="006B2508">
        <w:rPr>
          <w:rFonts w:ascii="Garamond" w:hAnsi="Garamond"/>
          <w:sz w:val="20"/>
          <w:szCs w:val="20"/>
          <w:lang w:eastAsia="cs-CZ"/>
        </w:rPr>
        <w:t xml:space="preserve"> </w:t>
      </w:r>
      <w:r w:rsidRPr="006B2508">
        <w:rPr>
          <w:rFonts w:ascii="Garamond" w:hAnsi="Garamond"/>
          <w:sz w:val="20"/>
          <w:szCs w:val="20"/>
          <w:lang w:eastAsia="cs-CZ"/>
        </w:rPr>
        <w:t>tvare</w:t>
      </w:r>
      <w:r w:rsidR="00C9457F" w:rsidRPr="006B2508">
        <w:rPr>
          <w:rFonts w:ascii="Garamond" w:hAnsi="Garamond"/>
          <w:sz w:val="20"/>
          <w:szCs w:val="20"/>
          <w:lang w:eastAsia="cs-CZ"/>
        </w:rPr>
        <w:t xml:space="preserve"> </w:t>
      </w:r>
      <w:r w:rsidRPr="006B2508">
        <w:rPr>
          <w:rFonts w:ascii="Garamond" w:hAnsi="Garamond"/>
          <w:sz w:val="20"/>
          <w:szCs w:val="20"/>
          <w:lang w:eastAsia="cs-CZ"/>
        </w:rPr>
        <w:t>a</w:t>
      </w:r>
      <w:r w:rsidR="00C9457F" w:rsidRPr="006B2508">
        <w:rPr>
          <w:rFonts w:ascii="Garamond" w:hAnsi="Garamond"/>
          <w:sz w:val="20"/>
          <w:szCs w:val="20"/>
          <w:lang w:eastAsia="cs-CZ"/>
        </w:rPr>
        <w:t xml:space="preserve"> </w:t>
      </w:r>
      <w:r w:rsidRPr="006B2508">
        <w:rPr>
          <w:rFonts w:ascii="Garamond" w:hAnsi="Garamond"/>
          <w:sz w:val="20"/>
          <w:szCs w:val="20"/>
          <w:lang w:eastAsia="cs-CZ"/>
        </w:rPr>
        <w:t>naopak.</w:t>
      </w:r>
    </w:p>
    <w:p w14:paraId="50ACB22F" w14:textId="77777777" w:rsidR="00013130" w:rsidRPr="006B2508" w:rsidRDefault="00013130" w:rsidP="005410A3">
      <w:pPr>
        <w:keepNext/>
        <w:keepLines/>
        <w:tabs>
          <w:tab w:val="left" w:pos="426"/>
        </w:tabs>
        <w:spacing w:after="0" w:line="240" w:lineRule="auto"/>
        <w:rPr>
          <w:rFonts w:ascii="Garamond" w:eastAsia="Calibri" w:hAnsi="Garamond"/>
          <w:b/>
          <w:sz w:val="20"/>
          <w:szCs w:val="20"/>
        </w:rPr>
      </w:pPr>
    </w:p>
    <w:p w14:paraId="0C3CA40C" w14:textId="4F55B66F" w:rsidR="00013130" w:rsidRPr="006B2508" w:rsidRDefault="00013130" w:rsidP="005410A3">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B2508">
        <w:rPr>
          <w:rFonts w:ascii="Garamond" w:hAnsi="Garamond" w:cs="Arial"/>
          <w:b/>
          <w:sz w:val="20"/>
          <w:szCs w:val="20"/>
        </w:rPr>
        <w:t>PREDMET</w:t>
      </w:r>
      <w:r w:rsidR="00C9457F" w:rsidRPr="006B2508">
        <w:rPr>
          <w:rFonts w:ascii="Garamond" w:hAnsi="Garamond" w:cs="Arial"/>
          <w:b/>
          <w:sz w:val="20"/>
          <w:szCs w:val="20"/>
        </w:rPr>
        <w:t xml:space="preserve"> </w:t>
      </w:r>
      <w:r w:rsidRPr="006B2508">
        <w:rPr>
          <w:rFonts w:ascii="Garamond" w:hAnsi="Garamond" w:cs="Arial"/>
          <w:b/>
          <w:sz w:val="20"/>
          <w:szCs w:val="20"/>
        </w:rPr>
        <w:t>ZMLUVY</w:t>
      </w:r>
    </w:p>
    <w:p w14:paraId="0D6E1437" w14:textId="77777777" w:rsidR="00013130" w:rsidRPr="006B2508" w:rsidRDefault="00013130" w:rsidP="005410A3">
      <w:pPr>
        <w:keepNext/>
        <w:keepLines/>
        <w:tabs>
          <w:tab w:val="left" w:pos="426"/>
        </w:tabs>
        <w:spacing w:after="0" w:line="240" w:lineRule="auto"/>
        <w:jc w:val="center"/>
        <w:rPr>
          <w:rFonts w:ascii="Garamond" w:hAnsi="Garamond" w:cs="Arial"/>
          <w:b/>
          <w:sz w:val="20"/>
          <w:szCs w:val="20"/>
        </w:rPr>
      </w:pPr>
    </w:p>
    <w:p w14:paraId="530A29C4" w14:textId="37023D0D" w:rsidR="0089066E" w:rsidRPr="006B2508" w:rsidRDefault="0089066E" w:rsidP="005410A3">
      <w:pPr>
        <w:keepNext/>
        <w:keepLines/>
        <w:numPr>
          <w:ilvl w:val="0"/>
          <w:numId w:val="10"/>
        </w:numPr>
        <w:spacing w:after="0" w:line="240" w:lineRule="auto"/>
        <w:ind w:left="709" w:hanging="709"/>
        <w:contextualSpacing/>
        <w:jc w:val="both"/>
        <w:rPr>
          <w:rFonts w:ascii="Garamond" w:hAnsi="Garamond" w:cs="Arial"/>
          <w:sz w:val="20"/>
          <w:szCs w:val="20"/>
        </w:rPr>
      </w:pPr>
      <w:r w:rsidRPr="006B2508">
        <w:rPr>
          <w:rFonts w:ascii="Garamond" w:hAnsi="Garamond" w:cs="Arial"/>
          <w:sz w:val="20"/>
          <w:szCs w:val="20"/>
        </w:rPr>
        <w:t>Predmetom</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záväzok:</w:t>
      </w:r>
    </w:p>
    <w:p w14:paraId="47F12F5A" w14:textId="77777777" w:rsidR="0089066E" w:rsidRPr="006B2508" w:rsidRDefault="0089066E" w:rsidP="005410A3">
      <w:pPr>
        <w:keepNext/>
        <w:keepLines/>
        <w:tabs>
          <w:tab w:val="left" w:pos="426"/>
        </w:tabs>
        <w:spacing w:after="0" w:line="240" w:lineRule="auto"/>
        <w:ind w:left="851" w:hanging="851"/>
        <w:contextualSpacing/>
        <w:jc w:val="both"/>
        <w:rPr>
          <w:rFonts w:ascii="Garamond" w:hAnsi="Garamond" w:cs="Arial"/>
          <w:sz w:val="20"/>
          <w:szCs w:val="20"/>
        </w:rPr>
      </w:pPr>
    </w:p>
    <w:p w14:paraId="0AB25FCC" w14:textId="2A28B82D" w:rsidR="00F35476" w:rsidRPr="006B2508" w:rsidRDefault="00320CD0" w:rsidP="005410A3">
      <w:pPr>
        <w:keepNext/>
        <w:keepLines/>
        <w:numPr>
          <w:ilvl w:val="0"/>
          <w:numId w:val="16"/>
        </w:numPr>
        <w:tabs>
          <w:tab w:val="left" w:pos="709"/>
          <w:tab w:val="left" w:pos="1418"/>
        </w:tabs>
        <w:spacing w:after="0" w:line="240" w:lineRule="auto"/>
        <w:ind w:left="1418" w:hanging="709"/>
        <w:contextualSpacing/>
        <w:jc w:val="both"/>
        <w:rPr>
          <w:rFonts w:ascii="Garamond" w:hAnsi="Garamond" w:cs="Arial"/>
          <w:sz w:val="20"/>
          <w:szCs w:val="20"/>
        </w:rPr>
      </w:pPr>
      <w:r>
        <w:rPr>
          <w:rFonts w:ascii="Garamond" w:hAnsi="Garamond" w:cs="Arial"/>
          <w:sz w:val="20"/>
          <w:szCs w:val="20"/>
        </w:rPr>
        <w:t>Predávajúceho</w:t>
      </w:r>
      <w:r w:rsidR="00C9457F" w:rsidRPr="006B2508">
        <w:rPr>
          <w:rFonts w:ascii="Garamond" w:hAnsi="Garamond" w:cs="Arial"/>
          <w:sz w:val="20"/>
          <w:szCs w:val="20"/>
        </w:rPr>
        <w:t xml:space="preserve"> </w:t>
      </w:r>
      <w:r w:rsidR="00F35476" w:rsidRPr="006B2508">
        <w:rPr>
          <w:rFonts w:ascii="Garamond" w:hAnsi="Garamond" w:cs="Arial"/>
          <w:sz w:val="20"/>
          <w:szCs w:val="20"/>
        </w:rPr>
        <w:t>riadne</w:t>
      </w:r>
      <w:r w:rsidR="00C9457F" w:rsidRPr="006B2508">
        <w:rPr>
          <w:rFonts w:ascii="Garamond" w:hAnsi="Garamond" w:cs="Arial"/>
          <w:sz w:val="20"/>
          <w:szCs w:val="20"/>
        </w:rPr>
        <w:t xml:space="preserve"> </w:t>
      </w:r>
      <w:r w:rsidR="00F35476" w:rsidRPr="006B2508">
        <w:rPr>
          <w:rFonts w:ascii="Garamond" w:hAnsi="Garamond" w:cs="Arial"/>
          <w:sz w:val="20"/>
          <w:szCs w:val="20"/>
        </w:rPr>
        <w:t>a</w:t>
      </w:r>
      <w:r w:rsidR="00C9457F" w:rsidRPr="006B2508">
        <w:rPr>
          <w:rFonts w:ascii="Garamond" w:hAnsi="Garamond" w:cs="Arial"/>
          <w:sz w:val="20"/>
          <w:szCs w:val="20"/>
        </w:rPr>
        <w:t xml:space="preserve"> </w:t>
      </w:r>
      <w:r w:rsidR="00F35476" w:rsidRPr="006B2508">
        <w:rPr>
          <w:rFonts w:ascii="Garamond" w:hAnsi="Garamond" w:cs="Arial"/>
          <w:sz w:val="20"/>
          <w:szCs w:val="20"/>
        </w:rPr>
        <w:t>včas</w:t>
      </w:r>
      <w:r w:rsidR="00C9457F" w:rsidRPr="006B2508">
        <w:rPr>
          <w:rFonts w:ascii="Garamond" w:hAnsi="Garamond" w:cs="Arial"/>
          <w:sz w:val="20"/>
          <w:szCs w:val="20"/>
        </w:rPr>
        <w:t xml:space="preserve"> </w:t>
      </w:r>
      <w:r w:rsidR="00F35476" w:rsidRPr="006B2508">
        <w:rPr>
          <w:rFonts w:ascii="Garamond" w:hAnsi="Garamond" w:cs="Arial"/>
          <w:sz w:val="20"/>
          <w:szCs w:val="20"/>
        </w:rPr>
        <w:t>dodať</w:t>
      </w:r>
      <w:r w:rsidR="00C9457F" w:rsidRPr="006B2508">
        <w:rPr>
          <w:rFonts w:ascii="Garamond" w:hAnsi="Garamond" w:cs="Arial"/>
          <w:sz w:val="20"/>
          <w:szCs w:val="20"/>
        </w:rPr>
        <w:t xml:space="preserve"> </w:t>
      </w:r>
      <w:r>
        <w:rPr>
          <w:rFonts w:ascii="Garamond" w:hAnsi="Garamond" w:cs="Arial"/>
          <w:sz w:val="20"/>
          <w:szCs w:val="20"/>
        </w:rPr>
        <w:t>Kupujúcemu</w:t>
      </w:r>
      <w:r w:rsidR="00316923">
        <w:rPr>
          <w:rFonts w:ascii="Garamond" w:hAnsi="Garamond" w:cs="Arial"/>
          <w:sz w:val="20"/>
          <w:szCs w:val="20"/>
        </w:rPr>
        <w:t xml:space="preserve"> Inicializovaný</w:t>
      </w:r>
      <w:r w:rsidR="00C9457F" w:rsidRPr="006B2508">
        <w:rPr>
          <w:rFonts w:ascii="Garamond" w:hAnsi="Garamond" w:cs="Arial"/>
          <w:sz w:val="20"/>
          <w:szCs w:val="20"/>
        </w:rPr>
        <w:t xml:space="preserve"> </w:t>
      </w:r>
      <w:r w:rsidR="00F35476" w:rsidRPr="006B2508">
        <w:rPr>
          <w:rFonts w:ascii="Garamond" w:hAnsi="Garamond" w:cs="Arial"/>
          <w:sz w:val="20"/>
          <w:szCs w:val="20"/>
        </w:rPr>
        <w:t>Tovar</w:t>
      </w:r>
      <w:r w:rsidR="00316923">
        <w:rPr>
          <w:rFonts w:ascii="Garamond" w:hAnsi="Garamond" w:cs="Arial"/>
          <w:sz w:val="20"/>
          <w:szCs w:val="20"/>
        </w:rPr>
        <w:t xml:space="preserve"> </w:t>
      </w:r>
      <w:r w:rsidR="00F35476" w:rsidRPr="006B2508">
        <w:rPr>
          <w:rFonts w:ascii="Garamond" w:hAnsi="Garamond" w:cs="Arial"/>
          <w:sz w:val="20"/>
          <w:szCs w:val="20"/>
        </w:rPr>
        <w:t>a</w:t>
      </w:r>
      <w:r w:rsidR="00C9457F" w:rsidRPr="006B2508">
        <w:rPr>
          <w:rFonts w:ascii="Garamond" w:hAnsi="Garamond" w:cs="Arial"/>
          <w:sz w:val="20"/>
          <w:szCs w:val="20"/>
        </w:rPr>
        <w:t xml:space="preserve"> </w:t>
      </w:r>
      <w:r w:rsidR="00F35476" w:rsidRPr="006B2508">
        <w:rPr>
          <w:rFonts w:ascii="Garamond" w:hAnsi="Garamond" w:cs="Arial"/>
          <w:sz w:val="20"/>
          <w:szCs w:val="20"/>
        </w:rPr>
        <w:t>previesť</w:t>
      </w:r>
      <w:r w:rsidR="00C9457F" w:rsidRPr="006B2508">
        <w:rPr>
          <w:rFonts w:ascii="Garamond" w:hAnsi="Garamond" w:cs="Arial"/>
          <w:sz w:val="20"/>
          <w:szCs w:val="20"/>
        </w:rPr>
        <w:t xml:space="preserve"> </w:t>
      </w:r>
      <w:r w:rsidR="00F35476" w:rsidRPr="006B2508">
        <w:rPr>
          <w:rFonts w:ascii="Garamond" w:hAnsi="Garamond" w:cs="Arial"/>
          <w:sz w:val="20"/>
          <w:szCs w:val="20"/>
        </w:rPr>
        <w:t>vlastnícke</w:t>
      </w:r>
      <w:r w:rsidR="00C9457F" w:rsidRPr="006B2508">
        <w:rPr>
          <w:rFonts w:ascii="Garamond" w:hAnsi="Garamond" w:cs="Arial"/>
          <w:sz w:val="20"/>
          <w:szCs w:val="20"/>
        </w:rPr>
        <w:t xml:space="preserve"> </w:t>
      </w:r>
      <w:r w:rsidR="00F35476" w:rsidRPr="006B2508">
        <w:rPr>
          <w:rFonts w:ascii="Garamond" w:hAnsi="Garamond" w:cs="Arial"/>
          <w:sz w:val="20"/>
          <w:szCs w:val="20"/>
        </w:rPr>
        <w:t>právo</w:t>
      </w:r>
      <w:r w:rsidR="00C9457F" w:rsidRPr="006B2508">
        <w:rPr>
          <w:rFonts w:ascii="Garamond" w:hAnsi="Garamond" w:cs="Arial"/>
          <w:sz w:val="20"/>
          <w:szCs w:val="20"/>
        </w:rPr>
        <w:t xml:space="preserve"> </w:t>
      </w:r>
      <w:r w:rsidR="00F35476" w:rsidRPr="006B2508">
        <w:rPr>
          <w:rFonts w:ascii="Garamond" w:hAnsi="Garamond" w:cs="Arial"/>
          <w:sz w:val="20"/>
          <w:szCs w:val="20"/>
        </w:rPr>
        <w:t>k</w:t>
      </w:r>
      <w:r w:rsidR="00316923">
        <w:rPr>
          <w:rFonts w:ascii="Garamond" w:hAnsi="Garamond" w:cs="Arial"/>
          <w:sz w:val="20"/>
          <w:szCs w:val="20"/>
        </w:rPr>
        <w:t xml:space="preserve"> Inicializovanému</w:t>
      </w:r>
      <w:r w:rsidR="00C9457F" w:rsidRPr="006B2508">
        <w:rPr>
          <w:rFonts w:ascii="Garamond" w:hAnsi="Garamond" w:cs="Arial"/>
          <w:sz w:val="20"/>
          <w:szCs w:val="20"/>
        </w:rPr>
        <w:t xml:space="preserve"> </w:t>
      </w:r>
      <w:r w:rsidR="00F35476" w:rsidRPr="006B2508">
        <w:rPr>
          <w:rFonts w:ascii="Garamond" w:hAnsi="Garamond" w:cs="Arial"/>
          <w:sz w:val="20"/>
          <w:szCs w:val="20"/>
        </w:rPr>
        <w:t>Tovaru</w:t>
      </w:r>
      <w:r w:rsidR="00C9457F" w:rsidRPr="006B2508">
        <w:rPr>
          <w:rFonts w:ascii="Garamond" w:hAnsi="Garamond" w:cs="Arial"/>
          <w:sz w:val="20"/>
          <w:szCs w:val="20"/>
        </w:rPr>
        <w:t xml:space="preserve"> </w:t>
      </w:r>
      <w:r w:rsidR="00F35476" w:rsidRPr="006B2508">
        <w:rPr>
          <w:rFonts w:ascii="Garamond" w:hAnsi="Garamond" w:cs="Arial"/>
          <w:sz w:val="20"/>
          <w:szCs w:val="20"/>
        </w:rPr>
        <w:t>na</w:t>
      </w:r>
      <w:r w:rsidR="00C9457F" w:rsidRPr="006B2508">
        <w:rPr>
          <w:rFonts w:ascii="Garamond" w:hAnsi="Garamond" w:cs="Arial"/>
          <w:sz w:val="20"/>
          <w:szCs w:val="20"/>
        </w:rPr>
        <w:t xml:space="preserve"> </w:t>
      </w:r>
      <w:r>
        <w:rPr>
          <w:rFonts w:ascii="Garamond" w:hAnsi="Garamond" w:cs="Arial"/>
          <w:sz w:val="20"/>
          <w:szCs w:val="20"/>
        </w:rPr>
        <w:t>Kupujúceho</w:t>
      </w:r>
      <w:r w:rsidR="00B763F0">
        <w:rPr>
          <w:rFonts w:ascii="Garamond" w:hAnsi="Garamond" w:cs="Arial"/>
          <w:sz w:val="20"/>
          <w:szCs w:val="20"/>
        </w:rPr>
        <w:t xml:space="preserve"> a poskytnúť mu Licenciu</w:t>
      </w:r>
      <w:r w:rsidR="00F35476" w:rsidRPr="006B2508">
        <w:rPr>
          <w:rFonts w:ascii="Garamond" w:hAnsi="Garamond" w:cs="Arial"/>
          <w:sz w:val="20"/>
          <w:szCs w:val="20"/>
        </w:rPr>
        <w:t>;</w:t>
      </w:r>
      <w:r w:rsidR="00C9457F" w:rsidRPr="006B2508">
        <w:rPr>
          <w:rFonts w:ascii="Garamond" w:hAnsi="Garamond" w:cs="Arial"/>
          <w:sz w:val="20"/>
          <w:szCs w:val="20"/>
        </w:rPr>
        <w:t xml:space="preserve"> </w:t>
      </w:r>
      <w:r w:rsidR="00F35476" w:rsidRPr="006B2508">
        <w:rPr>
          <w:rFonts w:ascii="Garamond" w:hAnsi="Garamond" w:cs="Arial"/>
          <w:sz w:val="20"/>
          <w:szCs w:val="20"/>
        </w:rPr>
        <w:t>a</w:t>
      </w:r>
    </w:p>
    <w:p w14:paraId="7811CF40" w14:textId="77777777" w:rsidR="00F35476" w:rsidRPr="006B2508" w:rsidRDefault="00F35476" w:rsidP="005410A3">
      <w:pPr>
        <w:keepNext/>
        <w:keepLines/>
        <w:tabs>
          <w:tab w:val="left" w:pos="426"/>
        </w:tabs>
        <w:spacing w:after="0" w:line="240" w:lineRule="auto"/>
        <w:ind w:left="851" w:hanging="851"/>
        <w:contextualSpacing/>
        <w:jc w:val="both"/>
        <w:rPr>
          <w:rFonts w:ascii="Garamond" w:hAnsi="Garamond" w:cs="Arial"/>
          <w:sz w:val="20"/>
          <w:szCs w:val="20"/>
        </w:rPr>
      </w:pPr>
    </w:p>
    <w:p w14:paraId="5E48C8A7" w14:textId="45A51E64" w:rsidR="00F35476" w:rsidRDefault="00320CD0" w:rsidP="005410A3">
      <w:pPr>
        <w:keepNext/>
        <w:keepLines/>
        <w:numPr>
          <w:ilvl w:val="0"/>
          <w:numId w:val="16"/>
        </w:numPr>
        <w:tabs>
          <w:tab w:val="left" w:pos="709"/>
          <w:tab w:val="left" w:pos="1418"/>
        </w:tabs>
        <w:spacing w:after="0" w:line="240" w:lineRule="auto"/>
        <w:ind w:left="1418" w:hanging="709"/>
        <w:contextualSpacing/>
        <w:jc w:val="both"/>
        <w:rPr>
          <w:rFonts w:ascii="Garamond" w:hAnsi="Garamond" w:cs="Arial"/>
          <w:sz w:val="20"/>
          <w:szCs w:val="20"/>
        </w:rPr>
      </w:pPr>
      <w:r>
        <w:rPr>
          <w:rFonts w:ascii="Garamond" w:hAnsi="Garamond" w:cs="Arial"/>
          <w:sz w:val="20"/>
          <w:szCs w:val="20"/>
        </w:rPr>
        <w:t>Kupujúceho</w:t>
      </w:r>
      <w:r w:rsidR="00C9457F" w:rsidRPr="006B2508">
        <w:rPr>
          <w:rFonts w:ascii="Garamond" w:hAnsi="Garamond" w:cs="Arial"/>
          <w:sz w:val="20"/>
          <w:szCs w:val="20"/>
        </w:rPr>
        <w:t xml:space="preserve"> </w:t>
      </w:r>
      <w:r w:rsidR="00F35476" w:rsidRPr="006B2508">
        <w:rPr>
          <w:rFonts w:ascii="Garamond" w:hAnsi="Garamond" w:cs="Arial"/>
          <w:sz w:val="20"/>
          <w:szCs w:val="20"/>
        </w:rPr>
        <w:t>dodaný</w:t>
      </w:r>
      <w:r w:rsidR="00316923">
        <w:rPr>
          <w:rFonts w:ascii="Garamond" w:hAnsi="Garamond" w:cs="Arial"/>
          <w:sz w:val="20"/>
          <w:szCs w:val="20"/>
        </w:rPr>
        <w:t xml:space="preserve"> Inicializovaný</w:t>
      </w:r>
      <w:r w:rsidR="00C9457F" w:rsidRPr="006B2508">
        <w:rPr>
          <w:rFonts w:ascii="Garamond" w:hAnsi="Garamond" w:cs="Arial"/>
          <w:sz w:val="20"/>
          <w:szCs w:val="20"/>
        </w:rPr>
        <w:t xml:space="preserve"> </w:t>
      </w:r>
      <w:r w:rsidR="00F35476" w:rsidRPr="006B2508">
        <w:rPr>
          <w:rFonts w:ascii="Garamond" w:hAnsi="Garamond" w:cs="Arial"/>
          <w:sz w:val="20"/>
          <w:szCs w:val="20"/>
        </w:rPr>
        <w:t>Tovar</w:t>
      </w:r>
      <w:r w:rsidR="00C9457F" w:rsidRPr="006B2508">
        <w:rPr>
          <w:rFonts w:ascii="Garamond" w:hAnsi="Garamond" w:cs="Arial"/>
          <w:sz w:val="20"/>
          <w:szCs w:val="20"/>
        </w:rPr>
        <w:t xml:space="preserve"> </w:t>
      </w:r>
      <w:r w:rsidR="00F35476" w:rsidRPr="006B2508">
        <w:rPr>
          <w:rFonts w:ascii="Garamond" w:hAnsi="Garamond" w:cs="Arial"/>
          <w:sz w:val="20"/>
          <w:szCs w:val="20"/>
        </w:rPr>
        <w:t>prevziať</w:t>
      </w:r>
      <w:r w:rsidR="00C9457F" w:rsidRPr="006B2508">
        <w:rPr>
          <w:rFonts w:ascii="Garamond" w:hAnsi="Garamond" w:cs="Arial"/>
          <w:sz w:val="20"/>
          <w:szCs w:val="20"/>
        </w:rPr>
        <w:t xml:space="preserve"> </w:t>
      </w:r>
      <w:r w:rsidR="00F35476" w:rsidRPr="006B2508">
        <w:rPr>
          <w:rFonts w:ascii="Garamond" w:hAnsi="Garamond" w:cs="Arial"/>
          <w:sz w:val="20"/>
          <w:szCs w:val="20"/>
        </w:rPr>
        <w:t>a</w:t>
      </w:r>
      <w:r w:rsidR="00C9457F" w:rsidRPr="006B2508">
        <w:rPr>
          <w:rFonts w:ascii="Garamond" w:hAnsi="Garamond" w:cs="Arial"/>
          <w:sz w:val="20"/>
          <w:szCs w:val="20"/>
        </w:rPr>
        <w:t xml:space="preserve"> </w:t>
      </w:r>
      <w:r w:rsidR="00F35476" w:rsidRPr="006B2508">
        <w:rPr>
          <w:rFonts w:ascii="Garamond" w:hAnsi="Garamond" w:cs="Arial"/>
          <w:sz w:val="20"/>
          <w:szCs w:val="20"/>
        </w:rPr>
        <w:t>zaplatiť</w:t>
      </w:r>
      <w:r w:rsidR="00C9457F" w:rsidRPr="006B2508">
        <w:rPr>
          <w:rFonts w:ascii="Garamond" w:hAnsi="Garamond" w:cs="Arial"/>
          <w:sz w:val="20"/>
          <w:szCs w:val="20"/>
        </w:rPr>
        <w:t xml:space="preserve"> </w:t>
      </w:r>
      <w:r>
        <w:rPr>
          <w:rFonts w:ascii="Garamond" w:hAnsi="Garamond" w:cs="Arial"/>
          <w:sz w:val="20"/>
          <w:szCs w:val="20"/>
        </w:rPr>
        <w:t>Predávajúcemu</w:t>
      </w:r>
      <w:r w:rsidR="00C9457F" w:rsidRPr="006B2508">
        <w:rPr>
          <w:rFonts w:ascii="Garamond" w:hAnsi="Garamond" w:cs="Arial"/>
          <w:sz w:val="20"/>
          <w:szCs w:val="20"/>
        </w:rPr>
        <w:t xml:space="preserve"> </w:t>
      </w:r>
      <w:r w:rsidR="00F35476" w:rsidRPr="006B2508">
        <w:rPr>
          <w:rFonts w:ascii="Garamond" w:hAnsi="Garamond" w:cs="Arial"/>
          <w:sz w:val="20"/>
          <w:szCs w:val="20"/>
        </w:rPr>
        <w:t>za</w:t>
      </w:r>
      <w:r w:rsidR="00316923">
        <w:rPr>
          <w:rFonts w:ascii="Garamond" w:hAnsi="Garamond" w:cs="Arial"/>
          <w:sz w:val="20"/>
          <w:szCs w:val="20"/>
        </w:rPr>
        <w:t xml:space="preserve"> Inicializovaný</w:t>
      </w:r>
      <w:r w:rsidR="00C9457F" w:rsidRPr="006B2508">
        <w:rPr>
          <w:rFonts w:ascii="Garamond" w:hAnsi="Garamond" w:cs="Arial"/>
          <w:sz w:val="20"/>
          <w:szCs w:val="20"/>
        </w:rPr>
        <w:t xml:space="preserve"> </w:t>
      </w:r>
      <w:r w:rsidR="00F35476" w:rsidRPr="006B2508">
        <w:rPr>
          <w:rFonts w:ascii="Garamond" w:hAnsi="Garamond" w:cs="Arial"/>
          <w:sz w:val="20"/>
          <w:szCs w:val="20"/>
        </w:rPr>
        <w:t>Tovar</w:t>
      </w:r>
      <w:r w:rsidR="00C9457F" w:rsidRPr="006B2508">
        <w:rPr>
          <w:rFonts w:ascii="Garamond" w:hAnsi="Garamond" w:cs="Arial"/>
          <w:sz w:val="20"/>
          <w:szCs w:val="20"/>
        </w:rPr>
        <w:t xml:space="preserve"> </w:t>
      </w:r>
      <w:r w:rsidR="00F35476" w:rsidRPr="006B2508">
        <w:rPr>
          <w:rFonts w:ascii="Garamond" w:hAnsi="Garamond" w:cs="Arial"/>
          <w:sz w:val="20"/>
          <w:szCs w:val="20"/>
        </w:rPr>
        <w:t>Kúpnu</w:t>
      </w:r>
      <w:r w:rsidR="00C9457F" w:rsidRPr="006B2508">
        <w:rPr>
          <w:rFonts w:ascii="Garamond" w:hAnsi="Garamond" w:cs="Arial"/>
          <w:sz w:val="20"/>
          <w:szCs w:val="20"/>
        </w:rPr>
        <w:t xml:space="preserve"> </w:t>
      </w:r>
      <w:r w:rsidR="00F35476" w:rsidRPr="006B2508">
        <w:rPr>
          <w:rFonts w:ascii="Garamond" w:hAnsi="Garamond" w:cs="Arial"/>
          <w:sz w:val="20"/>
          <w:szCs w:val="20"/>
        </w:rPr>
        <w:t>cenu;</w:t>
      </w:r>
    </w:p>
    <w:p w14:paraId="099BC9B5" w14:textId="1EB3D532" w:rsidR="0089066E" w:rsidRPr="006B2508" w:rsidRDefault="0089066E" w:rsidP="005410A3">
      <w:pPr>
        <w:keepNext/>
        <w:keepLines/>
        <w:tabs>
          <w:tab w:val="left" w:pos="426"/>
        </w:tabs>
        <w:spacing w:after="0" w:line="240" w:lineRule="auto"/>
        <w:ind w:left="709" w:hanging="709"/>
        <w:jc w:val="both"/>
        <w:rPr>
          <w:rFonts w:ascii="Garamond" w:hAnsi="Garamond" w:cs="Arial"/>
          <w:sz w:val="20"/>
          <w:szCs w:val="20"/>
        </w:rPr>
      </w:pPr>
      <w:r w:rsidRPr="006B2508">
        <w:rPr>
          <w:rFonts w:ascii="Garamond" w:hAnsi="Garamond" w:cs="Arial"/>
          <w:sz w:val="20"/>
          <w:szCs w:val="20"/>
        </w:rPr>
        <w:tab/>
      </w:r>
      <w:r w:rsidRPr="006B2508">
        <w:rPr>
          <w:rFonts w:ascii="Garamond" w:hAnsi="Garamond" w:cs="Arial"/>
          <w:sz w:val="20"/>
          <w:szCs w:val="20"/>
        </w:rPr>
        <w:tab/>
        <w:t>a</w:t>
      </w:r>
      <w:r w:rsidR="00C9457F" w:rsidRPr="006B2508">
        <w:rPr>
          <w:rFonts w:ascii="Garamond" w:hAnsi="Garamond" w:cs="Arial"/>
          <w:sz w:val="20"/>
          <w:szCs w:val="20"/>
        </w:rPr>
        <w:t xml:space="preserve"> </w:t>
      </w:r>
      <w:r w:rsidRPr="006B2508">
        <w:rPr>
          <w:rFonts w:ascii="Garamond" w:hAnsi="Garamond" w:cs="Arial"/>
          <w:sz w:val="20"/>
          <w:szCs w:val="20"/>
        </w:rPr>
        <w:t>to</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podmienok</w:t>
      </w:r>
      <w:r w:rsidR="00C9457F" w:rsidRPr="006B2508">
        <w:rPr>
          <w:rFonts w:ascii="Garamond" w:hAnsi="Garamond" w:cs="Arial"/>
          <w:sz w:val="20"/>
          <w:szCs w:val="20"/>
        </w:rPr>
        <w:t xml:space="preserve"> </w:t>
      </w:r>
      <w:r w:rsidRPr="006B2508">
        <w:rPr>
          <w:rFonts w:ascii="Garamond" w:hAnsi="Garamond" w:cs="Arial"/>
          <w:sz w:val="20"/>
          <w:szCs w:val="20"/>
        </w:rPr>
        <w:t>stanovených</w:t>
      </w:r>
      <w:r w:rsidR="00C9457F" w:rsidRPr="006B2508">
        <w:rPr>
          <w:rFonts w:ascii="Garamond" w:hAnsi="Garamond" w:cs="Arial"/>
          <w:sz w:val="20"/>
          <w:szCs w:val="20"/>
        </w:rPr>
        <w:t xml:space="preserve"> </w:t>
      </w:r>
      <w:r w:rsidRPr="006B2508">
        <w:rPr>
          <w:rFonts w:ascii="Garamond" w:hAnsi="Garamond" w:cs="Arial"/>
          <w:sz w:val="20"/>
          <w:szCs w:val="20"/>
        </w:rPr>
        <w:t>Zmluvou.</w:t>
      </w:r>
    </w:p>
    <w:p w14:paraId="3895E4BE" w14:textId="77777777" w:rsidR="00013130" w:rsidRPr="006B2508" w:rsidRDefault="00013130" w:rsidP="005410A3">
      <w:pPr>
        <w:keepNext/>
        <w:keepLines/>
        <w:tabs>
          <w:tab w:val="left" w:pos="0"/>
          <w:tab w:val="left" w:pos="426"/>
        </w:tabs>
        <w:suppressAutoHyphens/>
        <w:spacing w:after="0" w:line="240" w:lineRule="auto"/>
        <w:jc w:val="both"/>
        <w:rPr>
          <w:rFonts w:ascii="Garamond" w:hAnsi="Garamond" w:cs="Arial"/>
          <w:sz w:val="20"/>
          <w:szCs w:val="20"/>
          <w:lang w:eastAsia="ar-SA"/>
        </w:rPr>
      </w:pPr>
    </w:p>
    <w:p w14:paraId="69752B81" w14:textId="467FAB35" w:rsidR="000409DF" w:rsidRDefault="000409DF" w:rsidP="005410A3">
      <w:pPr>
        <w:keepNext/>
        <w:keepLines/>
        <w:numPr>
          <w:ilvl w:val="0"/>
          <w:numId w:val="10"/>
        </w:numPr>
        <w:tabs>
          <w:tab w:val="num" w:pos="720"/>
        </w:tabs>
        <w:spacing w:after="0" w:line="240" w:lineRule="auto"/>
        <w:ind w:left="709" w:hanging="709"/>
        <w:contextualSpacing/>
        <w:jc w:val="both"/>
        <w:rPr>
          <w:rFonts w:ascii="Garamond" w:hAnsi="Garamond"/>
          <w:sz w:val="20"/>
          <w:szCs w:val="20"/>
        </w:rPr>
      </w:pPr>
      <w:r w:rsidRPr="006B2508">
        <w:rPr>
          <w:rFonts w:ascii="Garamond" w:hAnsi="Garamond"/>
          <w:sz w:val="20"/>
          <w:szCs w:val="20"/>
        </w:rPr>
        <w:t>Dodanie</w:t>
      </w:r>
      <w:r w:rsidR="00C9457F" w:rsidRPr="006B2508">
        <w:rPr>
          <w:rFonts w:ascii="Garamond" w:hAnsi="Garamond"/>
          <w:sz w:val="20"/>
          <w:szCs w:val="20"/>
        </w:rPr>
        <w:t xml:space="preserve"> </w:t>
      </w:r>
      <w:r w:rsidR="0014313A">
        <w:rPr>
          <w:rFonts w:ascii="Garamond" w:hAnsi="Garamond"/>
          <w:sz w:val="20"/>
          <w:szCs w:val="20"/>
        </w:rPr>
        <w:t xml:space="preserve">Inicializovaného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uskutočnené</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čiastkových</w:t>
      </w:r>
      <w:r w:rsidR="00C9457F" w:rsidRPr="006B2508">
        <w:rPr>
          <w:rFonts w:ascii="Garamond" w:hAnsi="Garamond"/>
          <w:sz w:val="20"/>
          <w:szCs w:val="20"/>
        </w:rPr>
        <w:t xml:space="preserve"> </w:t>
      </w:r>
      <w:r w:rsidRPr="006B2508">
        <w:rPr>
          <w:rFonts w:ascii="Garamond" w:hAnsi="Garamond"/>
          <w:sz w:val="20"/>
          <w:szCs w:val="20"/>
        </w:rPr>
        <w:t>objednávok</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potrieb</w:t>
      </w:r>
      <w:r w:rsidR="00C9457F" w:rsidRPr="006B2508">
        <w:rPr>
          <w:rFonts w:ascii="Garamond" w:hAnsi="Garamond"/>
          <w:sz w:val="20"/>
          <w:szCs w:val="20"/>
        </w:rPr>
        <w:t xml:space="preserve"> </w:t>
      </w:r>
      <w:r w:rsidR="00320CD0">
        <w:rPr>
          <w:rFonts w:ascii="Garamond" w:hAnsi="Garamond"/>
          <w:sz w:val="20"/>
          <w:szCs w:val="20"/>
        </w:rPr>
        <w:t>Kupujúceho</w:t>
      </w:r>
      <w:r w:rsidR="00AF4FEB">
        <w:rPr>
          <w:rFonts w:ascii="Garamond" w:hAnsi="Garamond"/>
          <w:sz w:val="20"/>
          <w:szCs w:val="20"/>
        </w:rPr>
        <w:t xml:space="preserve">, </w:t>
      </w:r>
      <w:r w:rsidR="00AF4FEB" w:rsidRPr="00B763F0">
        <w:rPr>
          <w:rFonts w:ascii="Garamond" w:hAnsi="Garamond"/>
          <w:b/>
          <w:bCs/>
          <w:sz w:val="20"/>
          <w:szCs w:val="20"/>
        </w:rPr>
        <w:t>minimálne však v počte 2 500 (dvetisícpäťsto) ks BČK v rámci jednej objednávky</w:t>
      </w:r>
      <w:r w:rsidRPr="006B2508">
        <w:rPr>
          <w:rFonts w:ascii="Garamond" w:hAnsi="Garamond"/>
          <w:sz w:val="20"/>
          <w:szCs w:val="20"/>
        </w:rPr>
        <w:t>.</w:t>
      </w:r>
      <w:r w:rsidR="00F3312D">
        <w:rPr>
          <w:rFonts w:ascii="Garamond" w:hAnsi="Garamond"/>
          <w:sz w:val="20"/>
          <w:szCs w:val="20"/>
        </w:rPr>
        <w:t xml:space="preserve"> </w:t>
      </w:r>
      <w:r w:rsidR="00F3312D" w:rsidRPr="00B763F0">
        <w:rPr>
          <w:rFonts w:ascii="Garamond" w:hAnsi="Garamond"/>
          <w:b/>
          <w:bCs/>
          <w:sz w:val="20"/>
          <w:szCs w:val="20"/>
        </w:rPr>
        <w:t>Vizuál potla</w:t>
      </w:r>
      <w:r w:rsidR="00982B4E" w:rsidRPr="00B763F0">
        <w:rPr>
          <w:rFonts w:ascii="Garamond" w:hAnsi="Garamond"/>
          <w:b/>
          <w:bCs/>
          <w:sz w:val="20"/>
          <w:szCs w:val="20"/>
        </w:rPr>
        <w:t xml:space="preserve">če BČK predložený </w:t>
      </w:r>
      <w:r w:rsidR="00320CD0" w:rsidRPr="00B763F0">
        <w:rPr>
          <w:rFonts w:ascii="Garamond" w:hAnsi="Garamond"/>
          <w:b/>
          <w:bCs/>
          <w:sz w:val="20"/>
          <w:szCs w:val="20"/>
        </w:rPr>
        <w:t>Kupujúcim</w:t>
      </w:r>
      <w:r w:rsidR="00F3312D" w:rsidRPr="00B763F0">
        <w:rPr>
          <w:rFonts w:ascii="Garamond" w:hAnsi="Garamond"/>
          <w:b/>
          <w:bCs/>
          <w:sz w:val="20"/>
          <w:szCs w:val="20"/>
        </w:rPr>
        <w:t xml:space="preserve"> bude záväzný minimálne pre 10 000 (desaťtisíc) ks BČK</w:t>
      </w:r>
      <w:r w:rsidR="00F3312D">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Takto</w:t>
      </w:r>
      <w:r w:rsidR="00C9457F" w:rsidRPr="006B2508">
        <w:rPr>
          <w:rFonts w:ascii="Garamond" w:hAnsi="Garamond"/>
          <w:sz w:val="20"/>
          <w:szCs w:val="20"/>
        </w:rPr>
        <w:t xml:space="preserve"> </w:t>
      </w:r>
      <w:r w:rsidRPr="006B2508">
        <w:rPr>
          <w:rFonts w:ascii="Garamond" w:hAnsi="Garamond"/>
          <w:sz w:val="20"/>
          <w:szCs w:val="20"/>
        </w:rPr>
        <w:t>vystavené</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podkladom</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fakturáciu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A21AA6" w:rsidRPr="006B2508">
        <w:rPr>
          <w:rFonts w:ascii="Garamond" w:hAnsi="Garamond"/>
          <w:sz w:val="20"/>
          <w:szCs w:val="20"/>
        </w:rPr>
        <w:t>4</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budú</w:t>
      </w:r>
      <w:r w:rsidR="00C9457F" w:rsidRPr="006B2508">
        <w:rPr>
          <w:rFonts w:ascii="Garamond" w:hAnsi="Garamond" w:cs="Arial"/>
          <w:sz w:val="20"/>
          <w:szCs w:val="20"/>
        </w:rPr>
        <w:t xml:space="preserve"> </w:t>
      </w:r>
      <w:r w:rsidRPr="006B2508">
        <w:rPr>
          <w:rFonts w:ascii="Garamond" w:hAnsi="Garamond" w:cs="Arial"/>
          <w:sz w:val="20"/>
          <w:szCs w:val="20"/>
        </w:rPr>
        <w:t>písomné.</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00320CD0">
        <w:rPr>
          <w:rFonts w:ascii="Garamond" w:hAnsi="Garamond" w:cs="Arial"/>
          <w:sz w:val="20"/>
          <w:szCs w:val="20"/>
        </w:rPr>
        <w:t>Kupujúci</w:t>
      </w:r>
      <w:r w:rsidR="00C9457F" w:rsidRPr="006B2508">
        <w:rPr>
          <w:rFonts w:ascii="Garamond" w:hAnsi="Garamond" w:cs="Arial"/>
          <w:sz w:val="20"/>
          <w:szCs w:val="20"/>
        </w:rPr>
        <w:t xml:space="preserve"> </w:t>
      </w:r>
      <w:r w:rsidRPr="006B2508">
        <w:rPr>
          <w:rFonts w:ascii="Garamond" w:hAnsi="Garamond" w:cs="Arial"/>
          <w:sz w:val="20"/>
          <w:szCs w:val="20"/>
        </w:rPr>
        <w:t>zaslať</w:t>
      </w:r>
      <w:r w:rsidR="00C9457F" w:rsidRPr="006B2508">
        <w:rPr>
          <w:rFonts w:ascii="Garamond" w:hAnsi="Garamond" w:cs="Arial"/>
          <w:sz w:val="20"/>
          <w:szCs w:val="20"/>
        </w:rPr>
        <w:t xml:space="preserve"> </w:t>
      </w:r>
      <w:r w:rsidRPr="006B2508">
        <w:rPr>
          <w:rFonts w:ascii="Garamond" w:hAnsi="Garamond" w:cs="Arial"/>
          <w:sz w:val="20"/>
          <w:szCs w:val="20"/>
        </w:rPr>
        <w:t>poštou</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cs="Arial"/>
          <w:sz w:val="20"/>
          <w:szCs w:val="20"/>
        </w:rPr>
        <w:t xml:space="preserve"> </w:t>
      </w:r>
      <w:r w:rsidRPr="006B2508">
        <w:rPr>
          <w:rFonts w:ascii="Garamond" w:hAnsi="Garamond" w:cs="Arial"/>
          <w:sz w:val="20"/>
          <w:szCs w:val="20"/>
        </w:rPr>
        <w:t>elektronickou</w:t>
      </w:r>
      <w:r w:rsidR="00C9457F" w:rsidRPr="006B2508">
        <w:rPr>
          <w:rFonts w:ascii="Garamond" w:hAnsi="Garamond" w:cs="Arial"/>
          <w:sz w:val="20"/>
          <w:szCs w:val="20"/>
        </w:rPr>
        <w:t xml:space="preserve"> </w:t>
      </w:r>
      <w:r w:rsidRPr="006B2508">
        <w:rPr>
          <w:rFonts w:ascii="Garamond" w:hAnsi="Garamond" w:cs="Arial"/>
          <w:sz w:val="20"/>
          <w:szCs w:val="20"/>
        </w:rPr>
        <w:t>poštou</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emailovú</w:t>
      </w:r>
      <w:r w:rsidR="00C9457F" w:rsidRPr="006B2508">
        <w:rPr>
          <w:rFonts w:ascii="Garamond" w:hAnsi="Garamond" w:cs="Arial"/>
          <w:sz w:val="20"/>
          <w:szCs w:val="20"/>
        </w:rPr>
        <w:t xml:space="preserve"> </w:t>
      </w:r>
      <w:r w:rsidRPr="006B2508">
        <w:rPr>
          <w:rFonts w:ascii="Garamond" w:hAnsi="Garamond" w:cs="Arial"/>
          <w:sz w:val="20"/>
          <w:szCs w:val="20"/>
        </w:rPr>
        <w:t>adresu</w:t>
      </w:r>
      <w:r w:rsidR="00C9457F" w:rsidRPr="006B2508">
        <w:rPr>
          <w:rFonts w:ascii="Garamond" w:hAnsi="Garamond" w:cs="Arial"/>
          <w:sz w:val="20"/>
          <w:szCs w:val="20"/>
        </w:rPr>
        <w:t xml:space="preserve"> </w:t>
      </w:r>
      <w:r w:rsidRPr="006B2508">
        <w:rPr>
          <w:rFonts w:ascii="Garamond" w:hAnsi="Garamond" w:cs="Arial"/>
          <w:sz w:val="20"/>
          <w:szCs w:val="20"/>
        </w:rPr>
        <w:t>kontaktnej</w:t>
      </w:r>
      <w:r w:rsidR="00C9457F" w:rsidRPr="006B2508">
        <w:rPr>
          <w:rFonts w:ascii="Garamond" w:hAnsi="Garamond" w:cs="Arial"/>
          <w:sz w:val="20"/>
          <w:szCs w:val="20"/>
        </w:rPr>
        <w:t xml:space="preserve"> </w:t>
      </w:r>
      <w:r w:rsidRPr="006B2508">
        <w:rPr>
          <w:rFonts w:ascii="Garamond" w:hAnsi="Garamond" w:cs="Arial"/>
          <w:sz w:val="20"/>
          <w:szCs w:val="20"/>
        </w:rPr>
        <w:t>osoby</w:t>
      </w:r>
      <w:r w:rsidR="00C9457F" w:rsidRPr="006B2508">
        <w:rPr>
          <w:rFonts w:ascii="Garamond" w:hAnsi="Garamond" w:cs="Arial"/>
          <w:sz w:val="20"/>
          <w:szCs w:val="20"/>
        </w:rPr>
        <w:t xml:space="preserve"> </w:t>
      </w:r>
      <w:r w:rsidRPr="006B2508">
        <w:rPr>
          <w:rFonts w:ascii="Garamond" w:hAnsi="Garamond" w:cs="Arial"/>
          <w:sz w:val="20"/>
          <w:szCs w:val="20"/>
        </w:rPr>
        <w:t>pre</w:t>
      </w:r>
      <w:r w:rsidR="00C9457F" w:rsidRPr="006B2508">
        <w:rPr>
          <w:rFonts w:ascii="Garamond" w:hAnsi="Garamond" w:cs="Arial"/>
          <w:sz w:val="20"/>
          <w:szCs w:val="20"/>
        </w:rPr>
        <w:t xml:space="preserve"> </w:t>
      </w:r>
      <w:r w:rsidRPr="006B2508">
        <w:rPr>
          <w:rFonts w:ascii="Garamond" w:hAnsi="Garamond" w:cs="Arial"/>
          <w:sz w:val="20"/>
          <w:szCs w:val="20"/>
        </w:rPr>
        <w:t>technické</w:t>
      </w:r>
      <w:r w:rsidR="00C9457F" w:rsidRPr="006B2508">
        <w:rPr>
          <w:rFonts w:ascii="Garamond" w:hAnsi="Garamond" w:cs="Arial"/>
          <w:sz w:val="20"/>
          <w:szCs w:val="20"/>
        </w:rPr>
        <w:t xml:space="preserve"> </w:t>
      </w:r>
      <w:r w:rsidRPr="006B2508">
        <w:rPr>
          <w:rFonts w:ascii="Garamond" w:hAnsi="Garamond" w:cs="Arial"/>
          <w:sz w:val="20"/>
          <w:szCs w:val="20"/>
        </w:rPr>
        <w:t>veci</w:t>
      </w:r>
      <w:r w:rsidR="00C9457F" w:rsidRPr="006B2508">
        <w:rPr>
          <w:rFonts w:ascii="Garamond" w:hAnsi="Garamond" w:cs="Arial"/>
          <w:sz w:val="20"/>
          <w:szCs w:val="20"/>
        </w:rPr>
        <w:t xml:space="preserve"> </w:t>
      </w:r>
      <w:r w:rsidR="00320CD0">
        <w:rPr>
          <w:rFonts w:ascii="Garamond" w:hAnsi="Garamond" w:cs="Arial"/>
          <w:sz w:val="20"/>
          <w:szCs w:val="20"/>
        </w:rPr>
        <w:t>Predávajúceho</w:t>
      </w:r>
      <w:r w:rsidR="00C9457F" w:rsidRPr="006B2508">
        <w:rPr>
          <w:rFonts w:ascii="Garamond" w:hAnsi="Garamond" w:cs="Arial"/>
          <w:sz w:val="20"/>
          <w:szCs w:val="20"/>
        </w:rPr>
        <w:t xml:space="preserve"> </w:t>
      </w:r>
      <w:r w:rsidRPr="006B2508">
        <w:rPr>
          <w:rFonts w:ascii="Garamond" w:hAnsi="Garamond" w:cs="Arial"/>
          <w:sz w:val="20"/>
          <w:szCs w:val="20"/>
        </w:rPr>
        <w:t>uvedenej</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záhlaví</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sz w:val="20"/>
          <w:szCs w:val="20"/>
        </w:rPr>
        <w:t>Doručením</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00320CD0">
        <w:rPr>
          <w:rFonts w:ascii="Garamond" w:hAnsi="Garamond"/>
          <w:sz w:val="20"/>
          <w:szCs w:val="20"/>
        </w:rPr>
        <w:t>Predávajúcemu</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lang w:eastAsia="ar-SA"/>
        </w:rPr>
        <w:t xml:space="preserve"> </w:t>
      </w:r>
      <w:r w:rsidRPr="006B2508">
        <w:rPr>
          <w:rFonts w:ascii="Garamond" w:hAnsi="Garamond"/>
          <w:sz w:val="20"/>
          <w:szCs w:val="20"/>
          <w:lang w:eastAsia="ar-SA"/>
        </w:rPr>
        <w:t>objednávka</w:t>
      </w:r>
      <w:r w:rsidR="00C9457F" w:rsidRPr="006B2508">
        <w:rPr>
          <w:rFonts w:ascii="Garamond" w:hAnsi="Garamond"/>
          <w:sz w:val="20"/>
          <w:szCs w:val="20"/>
          <w:lang w:eastAsia="ar-SA"/>
        </w:rPr>
        <w:t xml:space="preserve"> </w:t>
      </w:r>
      <w:r w:rsidRPr="006B2508">
        <w:rPr>
          <w:rFonts w:ascii="Garamond" w:hAnsi="Garamond"/>
          <w:sz w:val="20"/>
          <w:szCs w:val="20"/>
          <w:lang w:eastAsia="ar-SA"/>
        </w:rPr>
        <w:t>považuje</w:t>
      </w:r>
      <w:r w:rsidR="00C9457F" w:rsidRPr="006B2508">
        <w:rPr>
          <w:rFonts w:ascii="Garamond" w:hAnsi="Garamond"/>
          <w:sz w:val="20"/>
          <w:szCs w:val="20"/>
          <w:lang w:eastAsia="ar-SA"/>
        </w:rPr>
        <w:t xml:space="preserve"> </w:t>
      </w:r>
      <w:r w:rsidRPr="006B2508">
        <w:rPr>
          <w:rFonts w:ascii="Garamond" w:hAnsi="Garamond"/>
          <w:sz w:val="20"/>
          <w:szCs w:val="20"/>
          <w:lang w:eastAsia="ar-SA"/>
        </w:rPr>
        <w:t>za</w:t>
      </w:r>
      <w:r w:rsidR="00C9457F" w:rsidRPr="006B2508">
        <w:rPr>
          <w:rFonts w:ascii="Garamond" w:hAnsi="Garamond"/>
          <w:sz w:val="20"/>
          <w:szCs w:val="20"/>
          <w:lang w:eastAsia="ar-SA"/>
        </w:rPr>
        <w:t xml:space="preserve"> </w:t>
      </w:r>
      <w:r w:rsidRPr="006B2508">
        <w:rPr>
          <w:rFonts w:ascii="Garamond" w:hAnsi="Garamond"/>
          <w:sz w:val="20"/>
          <w:szCs w:val="20"/>
          <w:lang w:eastAsia="ar-SA"/>
        </w:rPr>
        <w:t>potvrdenú</w:t>
      </w:r>
      <w:r w:rsidR="00C9457F" w:rsidRPr="006B2508">
        <w:rPr>
          <w:rFonts w:ascii="Garamond" w:hAnsi="Garamond"/>
          <w:sz w:val="20"/>
          <w:szCs w:val="20"/>
          <w:lang w:eastAsia="ar-SA"/>
        </w:rPr>
        <w:t xml:space="preserve"> </w:t>
      </w:r>
      <w:r w:rsidR="00320CD0">
        <w:rPr>
          <w:rFonts w:ascii="Garamond" w:hAnsi="Garamond"/>
          <w:sz w:val="20"/>
          <w:szCs w:val="20"/>
          <w:lang w:eastAsia="ar-SA"/>
        </w:rPr>
        <w:t>Predávajúcim</w:t>
      </w:r>
      <w:r w:rsidRPr="006B2508">
        <w:rPr>
          <w:rFonts w:ascii="Garamond" w:hAnsi="Garamond"/>
          <w:sz w:val="20"/>
          <w:szCs w:val="20"/>
          <w:lang w:eastAsia="ar-SA"/>
        </w:rPr>
        <w:t>.</w:t>
      </w:r>
    </w:p>
    <w:p w14:paraId="1C76127E" w14:textId="77777777" w:rsidR="000409DF" w:rsidRPr="006B2508" w:rsidRDefault="000409DF" w:rsidP="005410A3">
      <w:pPr>
        <w:keepNext/>
        <w:keepLines/>
        <w:spacing w:after="0" w:line="240" w:lineRule="auto"/>
        <w:contextualSpacing/>
        <w:jc w:val="both"/>
        <w:rPr>
          <w:rFonts w:ascii="Garamond" w:hAnsi="Garamond" w:cs="Arial"/>
          <w:sz w:val="20"/>
          <w:szCs w:val="20"/>
          <w:lang w:eastAsia="ar-SA"/>
        </w:rPr>
      </w:pPr>
    </w:p>
    <w:p w14:paraId="78B01D00" w14:textId="3CF5DD56" w:rsidR="00475EFE" w:rsidRPr="006B2508" w:rsidRDefault="00475EFE" w:rsidP="005410A3">
      <w:pPr>
        <w:keepNext/>
        <w:keepLines/>
        <w:numPr>
          <w:ilvl w:val="0"/>
          <w:numId w:val="10"/>
        </w:numPr>
        <w:spacing w:after="0" w:line="240" w:lineRule="auto"/>
        <w:ind w:left="709" w:hanging="709"/>
        <w:contextualSpacing/>
        <w:jc w:val="both"/>
        <w:rPr>
          <w:rFonts w:ascii="Garamond" w:hAnsi="Garamond" w:cs="Arial"/>
          <w:sz w:val="20"/>
          <w:szCs w:val="20"/>
          <w:lang w:eastAsia="ar-SA"/>
        </w:rPr>
      </w:pPr>
      <w:r w:rsidRPr="006B2508">
        <w:rPr>
          <w:rFonts w:ascii="Garamond" w:eastAsia="Times New Roman" w:hAnsi="Garamond" w:cs="Arial"/>
          <w:color w:val="000000" w:themeColor="text1"/>
          <w:sz w:val="20"/>
          <w:szCs w:val="20"/>
        </w:rPr>
        <w:t>Obchodovateľný</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finančný</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objem</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počas</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účinnosti</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Zmluvy</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je</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v</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celkovej</w:t>
      </w:r>
      <w:r w:rsidR="00C9457F" w:rsidRPr="006B2508">
        <w:rPr>
          <w:rFonts w:ascii="Garamond" w:eastAsia="Times New Roman" w:hAnsi="Garamond" w:cs="Arial"/>
          <w:color w:val="000000" w:themeColor="text1"/>
          <w:sz w:val="20"/>
          <w:szCs w:val="20"/>
        </w:rPr>
        <w:t xml:space="preserve"> </w:t>
      </w:r>
      <w:r w:rsidRPr="006B2508">
        <w:rPr>
          <w:rFonts w:ascii="Garamond" w:eastAsia="Times New Roman" w:hAnsi="Garamond" w:cs="Arial"/>
          <w:color w:val="000000" w:themeColor="text1"/>
          <w:sz w:val="20"/>
          <w:szCs w:val="20"/>
        </w:rPr>
        <w:t>výške</w:t>
      </w:r>
      <w:r w:rsidR="00C9457F" w:rsidRPr="006B2508">
        <w:rPr>
          <w:rFonts w:ascii="Garamond" w:eastAsia="Times New Roman" w:hAnsi="Garamond" w:cs="Arial"/>
          <w:color w:val="000000" w:themeColor="text1"/>
          <w:sz w:val="20"/>
          <w:szCs w:val="20"/>
        </w:rPr>
        <w:t xml:space="preserve"> </w:t>
      </w:r>
      <w:r w:rsidR="009607B5" w:rsidRPr="00826987">
        <w:rPr>
          <w:rFonts w:ascii="Garamond" w:hAnsi="Garamond"/>
          <w:b/>
          <w:bCs/>
          <w:sz w:val="20"/>
          <w:szCs w:val="20"/>
          <w:lang w:eastAsia="cs-CZ"/>
        </w:rPr>
        <w:t>[</w:t>
      </w:r>
      <w:r w:rsidR="009607B5" w:rsidRPr="00826987">
        <w:rPr>
          <w:rFonts w:ascii="Garamond" w:hAnsi="Garamond"/>
          <w:b/>
          <w:bCs/>
          <w:sz w:val="20"/>
          <w:szCs w:val="20"/>
          <w:highlight w:val="yellow"/>
          <w:lang w:eastAsia="cs-CZ"/>
        </w:rPr>
        <w:t>doplniť</w:t>
      </w:r>
      <w:r w:rsidR="009607B5" w:rsidRPr="00826987">
        <w:rPr>
          <w:rFonts w:ascii="Garamond" w:hAnsi="Garamond"/>
          <w:b/>
          <w:bCs/>
          <w:sz w:val="20"/>
          <w:szCs w:val="20"/>
          <w:lang w:eastAsia="cs-CZ"/>
        </w:rPr>
        <w:t>]</w:t>
      </w:r>
      <w:r w:rsidR="00C9457F" w:rsidRPr="00826987">
        <w:rPr>
          <w:rFonts w:ascii="Garamond" w:hAnsi="Garamond"/>
          <w:b/>
          <w:bCs/>
          <w:sz w:val="20"/>
          <w:szCs w:val="20"/>
          <w:lang w:eastAsia="cs-CZ"/>
        </w:rPr>
        <w:t xml:space="preserve"> </w:t>
      </w:r>
      <w:r w:rsidRPr="00826987">
        <w:rPr>
          <w:rFonts w:ascii="Garamond" w:hAnsi="Garamond"/>
          <w:b/>
          <w:bCs/>
          <w:sz w:val="20"/>
          <w:szCs w:val="20"/>
          <w:lang w:eastAsia="cs-CZ"/>
        </w:rPr>
        <w:t>EUR</w:t>
      </w:r>
      <w:r w:rsidR="00C9457F" w:rsidRPr="00826987">
        <w:rPr>
          <w:rFonts w:ascii="Garamond" w:hAnsi="Garamond"/>
          <w:b/>
          <w:bCs/>
          <w:sz w:val="20"/>
          <w:szCs w:val="20"/>
          <w:lang w:eastAsia="cs-CZ"/>
        </w:rPr>
        <w:t xml:space="preserve"> </w:t>
      </w:r>
      <w:r w:rsidRPr="00826987">
        <w:rPr>
          <w:rFonts w:ascii="Garamond" w:hAnsi="Garamond"/>
          <w:b/>
          <w:bCs/>
          <w:sz w:val="20"/>
          <w:szCs w:val="20"/>
          <w:lang w:eastAsia="cs-CZ"/>
        </w:rPr>
        <w:t>(slovom:</w:t>
      </w:r>
      <w:r w:rsidR="00C9457F" w:rsidRPr="00826987">
        <w:rPr>
          <w:rFonts w:ascii="Garamond" w:hAnsi="Garamond"/>
          <w:b/>
          <w:bCs/>
          <w:sz w:val="20"/>
          <w:szCs w:val="20"/>
          <w:lang w:eastAsia="cs-CZ"/>
        </w:rPr>
        <w:t xml:space="preserve"> </w:t>
      </w:r>
      <w:r w:rsidR="009607B5" w:rsidRPr="00826987">
        <w:rPr>
          <w:rFonts w:ascii="Garamond" w:hAnsi="Garamond"/>
          <w:b/>
          <w:bCs/>
          <w:sz w:val="20"/>
          <w:szCs w:val="20"/>
          <w:lang w:eastAsia="cs-CZ"/>
        </w:rPr>
        <w:t>[</w:t>
      </w:r>
      <w:r w:rsidR="009607B5" w:rsidRPr="00826987">
        <w:rPr>
          <w:rFonts w:ascii="Garamond" w:hAnsi="Garamond"/>
          <w:b/>
          <w:bCs/>
          <w:sz w:val="20"/>
          <w:szCs w:val="20"/>
          <w:highlight w:val="yellow"/>
          <w:lang w:eastAsia="cs-CZ"/>
        </w:rPr>
        <w:t>doplniť</w:t>
      </w:r>
      <w:r w:rsidR="009607B5" w:rsidRPr="00826987">
        <w:rPr>
          <w:rFonts w:ascii="Garamond" w:hAnsi="Garamond"/>
          <w:b/>
          <w:bCs/>
          <w:sz w:val="20"/>
          <w:szCs w:val="20"/>
          <w:lang w:eastAsia="cs-CZ"/>
        </w:rPr>
        <w:t>]</w:t>
      </w:r>
      <w:r w:rsidR="00C9457F" w:rsidRPr="00826987">
        <w:rPr>
          <w:rFonts w:ascii="Garamond" w:hAnsi="Garamond"/>
          <w:b/>
          <w:bCs/>
          <w:sz w:val="20"/>
          <w:szCs w:val="20"/>
          <w:lang w:eastAsia="cs-CZ"/>
        </w:rPr>
        <w:t xml:space="preserve"> </w:t>
      </w:r>
      <w:r w:rsidRPr="00826987">
        <w:rPr>
          <w:rFonts w:ascii="Garamond" w:hAnsi="Garamond"/>
          <w:b/>
          <w:bCs/>
          <w:sz w:val="20"/>
          <w:szCs w:val="20"/>
          <w:lang w:eastAsia="cs-CZ"/>
        </w:rPr>
        <w:t>eur)</w:t>
      </w:r>
      <w:r w:rsidR="00826987">
        <w:rPr>
          <w:rFonts w:ascii="Garamond" w:eastAsia="Times New Roman" w:hAnsi="Garamond" w:cs="Arial"/>
          <w:color w:val="000000" w:themeColor="text1"/>
          <w:sz w:val="20"/>
          <w:szCs w:val="20"/>
        </w:rPr>
        <w:t xml:space="preserve"> </w:t>
      </w:r>
      <w:r w:rsidR="00826987" w:rsidRPr="00826987">
        <w:rPr>
          <w:rFonts w:ascii="Garamond" w:eastAsia="Times New Roman" w:hAnsi="Garamond" w:cs="Arial"/>
          <w:b/>
          <w:bCs/>
          <w:color w:val="000000" w:themeColor="text1"/>
          <w:sz w:val="20"/>
          <w:szCs w:val="20"/>
        </w:rPr>
        <w:t>bez DPH</w:t>
      </w:r>
      <w:r w:rsidRPr="006B2508">
        <w:rPr>
          <w:rFonts w:ascii="Garamond" w:eastAsia="Times New Roman" w:hAnsi="Garamond" w:cs="Arial"/>
          <w:color w:val="000000" w:themeColor="text1"/>
          <w:sz w:val="20"/>
          <w:szCs w:val="20"/>
        </w:rPr>
        <w:t>.</w:t>
      </w:r>
      <w:r w:rsidR="00C9457F" w:rsidRPr="006B2508">
        <w:rPr>
          <w:rFonts w:ascii="Garamond" w:eastAsia="Times New Roman" w:hAnsi="Garamond" w:cs="Arial"/>
          <w:color w:val="000000" w:themeColor="text1"/>
          <w:sz w:val="20"/>
          <w:szCs w:val="20"/>
        </w:rPr>
        <w:t xml:space="preserve"> </w:t>
      </w:r>
      <w:r w:rsidRPr="006B2508">
        <w:rPr>
          <w:rFonts w:ascii="Garamond" w:hAnsi="Garamond" w:cs="Arial"/>
          <w:sz w:val="20"/>
          <w:szCs w:val="20"/>
        </w:rPr>
        <w:t>Uvedený</w:t>
      </w:r>
      <w:r w:rsidR="00C9457F" w:rsidRPr="006B2508">
        <w:rPr>
          <w:rFonts w:ascii="Garamond" w:hAnsi="Garamond" w:cs="Arial"/>
          <w:sz w:val="20"/>
          <w:szCs w:val="20"/>
        </w:rPr>
        <w:t xml:space="preserve"> </w:t>
      </w:r>
      <w:r w:rsidRPr="006B2508">
        <w:rPr>
          <w:rFonts w:ascii="Garamond" w:hAnsi="Garamond" w:cs="Arial"/>
          <w:sz w:val="20"/>
          <w:szCs w:val="20"/>
        </w:rPr>
        <w:t>finančný</w:t>
      </w:r>
      <w:r w:rsidR="00C9457F" w:rsidRPr="006B2508">
        <w:rPr>
          <w:rFonts w:ascii="Garamond" w:hAnsi="Garamond" w:cs="Arial"/>
          <w:sz w:val="20"/>
          <w:szCs w:val="20"/>
        </w:rPr>
        <w:t xml:space="preserve"> </w:t>
      </w:r>
      <w:r w:rsidRPr="006B2508">
        <w:rPr>
          <w:rFonts w:ascii="Garamond" w:hAnsi="Garamond" w:cs="Arial"/>
          <w:sz w:val="20"/>
          <w:szCs w:val="20"/>
        </w:rPr>
        <w:t>objem</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predpokladaný</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002129F4">
        <w:rPr>
          <w:rFonts w:ascii="Garamond" w:hAnsi="Garamond" w:cs="Arial"/>
          <w:sz w:val="20"/>
          <w:szCs w:val="20"/>
        </w:rPr>
        <w:t>Kupujúci</w:t>
      </w:r>
      <w:r w:rsidR="00C9457F" w:rsidRPr="006B2508">
        <w:rPr>
          <w:rFonts w:ascii="Garamond" w:hAnsi="Garamond" w:cs="Arial"/>
          <w:sz w:val="20"/>
          <w:szCs w:val="20"/>
        </w:rPr>
        <w:t xml:space="preserve"> </w:t>
      </w:r>
      <w:r w:rsidRPr="006B2508">
        <w:rPr>
          <w:rFonts w:ascii="Garamond" w:hAnsi="Garamond" w:cs="Arial"/>
          <w:sz w:val="20"/>
          <w:szCs w:val="20"/>
        </w:rPr>
        <w:t>nie</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povinný</w:t>
      </w:r>
      <w:r w:rsidR="00C9457F" w:rsidRPr="006B2508">
        <w:rPr>
          <w:rFonts w:ascii="Garamond" w:hAnsi="Garamond" w:cs="Arial"/>
          <w:sz w:val="20"/>
          <w:szCs w:val="20"/>
        </w:rPr>
        <w:t xml:space="preserve"> </w:t>
      </w:r>
      <w:r w:rsidRPr="006B2508">
        <w:rPr>
          <w:rFonts w:ascii="Garamond" w:hAnsi="Garamond" w:cs="Arial"/>
          <w:sz w:val="20"/>
          <w:szCs w:val="20"/>
        </w:rPr>
        <w:t>ho</w:t>
      </w:r>
      <w:r w:rsidR="00C9457F" w:rsidRPr="006B2508">
        <w:rPr>
          <w:rFonts w:ascii="Garamond" w:hAnsi="Garamond" w:cs="Arial"/>
          <w:sz w:val="20"/>
          <w:szCs w:val="20"/>
        </w:rPr>
        <w:t xml:space="preserve"> </w:t>
      </w:r>
      <w:r w:rsidRPr="006B2508">
        <w:rPr>
          <w:rFonts w:ascii="Garamond" w:hAnsi="Garamond" w:cs="Arial"/>
          <w:sz w:val="20"/>
          <w:szCs w:val="20"/>
        </w:rPr>
        <w:t>vyčerpať</w:t>
      </w:r>
      <w:r w:rsidRPr="006B2508">
        <w:rPr>
          <w:rFonts w:ascii="Garamond" w:hAnsi="Garamond"/>
          <w:color w:val="000000" w:themeColor="text1"/>
          <w:sz w:val="20"/>
          <w:szCs w:val="20"/>
        </w:rPr>
        <w:t>.</w:t>
      </w:r>
    </w:p>
    <w:p w14:paraId="220FA318" w14:textId="77777777" w:rsidR="00C7408B" w:rsidRPr="006B2508" w:rsidRDefault="00C7408B" w:rsidP="005410A3">
      <w:pPr>
        <w:keepNext/>
        <w:keepLines/>
        <w:tabs>
          <w:tab w:val="left" w:pos="720"/>
        </w:tabs>
        <w:spacing w:after="0" w:line="240" w:lineRule="auto"/>
        <w:jc w:val="both"/>
        <w:outlineLvl w:val="1"/>
        <w:rPr>
          <w:rFonts w:ascii="Garamond" w:eastAsia="Calibri" w:hAnsi="Garamond"/>
          <w:b/>
          <w:bCs/>
          <w:sz w:val="20"/>
          <w:szCs w:val="20"/>
        </w:rPr>
      </w:pPr>
    </w:p>
    <w:p w14:paraId="4CF083F1" w14:textId="55987C43" w:rsidR="00013130" w:rsidRPr="006B2508" w:rsidRDefault="00013130" w:rsidP="005410A3">
      <w:pPr>
        <w:keepNext/>
        <w:keepLines/>
        <w:numPr>
          <w:ilvl w:val="0"/>
          <w:numId w:val="3"/>
        </w:numPr>
        <w:tabs>
          <w:tab w:val="left" w:pos="720"/>
        </w:tabs>
        <w:spacing w:after="0" w:line="240" w:lineRule="auto"/>
        <w:ind w:hanging="720"/>
        <w:jc w:val="both"/>
        <w:outlineLvl w:val="1"/>
        <w:rPr>
          <w:rFonts w:ascii="Garamond" w:eastAsia="Calibri" w:hAnsi="Garamond"/>
          <w:b/>
          <w:bCs/>
          <w:sz w:val="20"/>
          <w:szCs w:val="20"/>
        </w:rPr>
      </w:pPr>
      <w:r w:rsidRPr="006B2508">
        <w:rPr>
          <w:rFonts w:ascii="Garamond" w:hAnsi="Garamond" w:cs="Arial"/>
          <w:b/>
          <w:bCs/>
          <w:sz w:val="20"/>
          <w:szCs w:val="20"/>
          <w:lang w:eastAsia="ar-SA"/>
        </w:rPr>
        <w:t>D</w:t>
      </w:r>
      <w:r w:rsidRPr="006B2508">
        <w:rPr>
          <w:rFonts w:ascii="Garamond" w:eastAsia="Calibri" w:hAnsi="Garamond"/>
          <w:b/>
          <w:bCs/>
          <w:sz w:val="20"/>
          <w:szCs w:val="20"/>
        </w:rPr>
        <w:t>ODANIE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A</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PREVZATIE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TOVARU,</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NADOBUDNUTIE</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VLASTNÍCKEHO</w:t>
      </w:r>
      <w:r w:rsidR="00C9457F" w:rsidRPr="006B2508">
        <w:rPr>
          <w:rFonts w:ascii="Garamond" w:eastAsia="Calibri" w:hAnsi="Garamond"/>
          <w:b/>
          <w:bCs/>
          <w:sz w:val="20"/>
          <w:szCs w:val="20"/>
        </w:rPr>
        <w:t xml:space="preserve"> </w:t>
      </w:r>
      <w:r w:rsidRPr="006B2508">
        <w:rPr>
          <w:rFonts w:ascii="Garamond" w:eastAsia="Calibri" w:hAnsi="Garamond"/>
          <w:b/>
          <w:bCs/>
          <w:sz w:val="20"/>
          <w:szCs w:val="20"/>
        </w:rPr>
        <w:t>PRÁVA</w:t>
      </w:r>
      <w:r w:rsidR="002D018D">
        <w:rPr>
          <w:rFonts w:ascii="Garamond" w:eastAsia="Calibri" w:hAnsi="Garamond"/>
          <w:b/>
          <w:bCs/>
          <w:sz w:val="20"/>
          <w:szCs w:val="20"/>
        </w:rPr>
        <w:t xml:space="preserve"> A PODMIENKY INICIALIZÁCIE</w:t>
      </w:r>
    </w:p>
    <w:p w14:paraId="4202A58B" w14:textId="77777777" w:rsidR="00013130" w:rsidRPr="006B2508" w:rsidRDefault="00013130" w:rsidP="005410A3">
      <w:pPr>
        <w:keepNext/>
        <w:keepLines/>
        <w:tabs>
          <w:tab w:val="left" w:pos="426"/>
          <w:tab w:val="left" w:pos="708"/>
          <w:tab w:val="center" w:pos="4536"/>
          <w:tab w:val="right" w:pos="9072"/>
        </w:tabs>
        <w:spacing w:after="0" w:line="240" w:lineRule="auto"/>
        <w:rPr>
          <w:rFonts w:ascii="Garamond" w:eastAsia="Calibri" w:hAnsi="Garamond"/>
          <w:b/>
          <w:sz w:val="20"/>
          <w:szCs w:val="20"/>
        </w:rPr>
      </w:pPr>
    </w:p>
    <w:p w14:paraId="4101F699" w14:textId="4169BEEC" w:rsidR="00C94959" w:rsidRPr="00EF392D" w:rsidRDefault="00320CD0" w:rsidP="005410A3">
      <w:pPr>
        <w:pStyle w:val="Odstavecseseznamem"/>
        <w:keepNext/>
        <w:keepLines/>
        <w:numPr>
          <w:ilvl w:val="1"/>
          <w:numId w:val="20"/>
        </w:numPr>
        <w:tabs>
          <w:tab w:val="num" w:pos="709"/>
        </w:tabs>
        <w:spacing w:after="0" w:line="240" w:lineRule="auto"/>
        <w:ind w:left="709" w:hanging="709"/>
        <w:jc w:val="both"/>
        <w:rPr>
          <w:rFonts w:ascii="Garamond" w:hAnsi="Garamond"/>
          <w:sz w:val="20"/>
          <w:szCs w:val="20"/>
        </w:rPr>
      </w:pPr>
      <w:r>
        <w:rPr>
          <w:rFonts w:ascii="Garamond" w:hAnsi="Garamond"/>
          <w:sz w:val="20"/>
          <w:szCs w:val="20"/>
        </w:rPr>
        <w:t>Predávajúci</w:t>
      </w:r>
      <w:r w:rsidR="00C9457F" w:rsidRPr="006B2508">
        <w:rPr>
          <w:rFonts w:ascii="Garamond" w:hAnsi="Garamond"/>
          <w:sz w:val="20"/>
          <w:szCs w:val="20"/>
        </w:rPr>
        <w:t xml:space="preserve"> </w:t>
      </w:r>
      <w:r w:rsidR="002C4F07" w:rsidRPr="006B2508">
        <w:rPr>
          <w:rFonts w:ascii="Garamond" w:hAnsi="Garamond"/>
          <w:sz w:val="20"/>
          <w:szCs w:val="20"/>
        </w:rPr>
        <w:t>sa</w:t>
      </w:r>
      <w:r w:rsidR="00C9457F" w:rsidRPr="006B2508">
        <w:rPr>
          <w:rFonts w:ascii="Garamond" w:hAnsi="Garamond"/>
          <w:sz w:val="20"/>
          <w:szCs w:val="20"/>
        </w:rPr>
        <w:t xml:space="preserve"> </w:t>
      </w:r>
      <w:r w:rsidR="002C4F07" w:rsidRPr="006B2508">
        <w:rPr>
          <w:rFonts w:ascii="Garamond" w:hAnsi="Garamond"/>
          <w:sz w:val="20"/>
          <w:szCs w:val="20"/>
        </w:rPr>
        <w:t>zaväzuje</w:t>
      </w:r>
      <w:r w:rsidR="00C9457F" w:rsidRPr="006B2508">
        <w:rPr>
          <w:rFonts w:ascii="Garamond" w:hAnsi="Garamond"/>
          <w:sz w:val="20"/>
          <w:szCs w:val="20"/>
        </w:rPr>
        <w:t xml:space="preserve"> </w:t>
      </w:r>
      <w:r w:rsidR="002C4F07" w:rsidRPr="006B2508">
        <w:rPr>
          <w:rFonts w:ascii="Garamond" w:hAnsi="Garamond"/>
          <w:sz w:val="20"/>
          <w:szCs w:val="20"/>
        </w:rPr>
        <w:t>zabezpečiť</w:t>
      </w:r>
      <w:r w:rsidR="00C9457F" w:rsidRPr="006B2508">
        <w:rPr>
          <w:rFonts w:ascii="Garamond" w:hAnsi="Garamond"/>
          <w:sz w:val="20"/>
          <w:szCs w:val="20"/>
        </w:rPr>
        <w:t xml:space="preserve"> </w:t>
      </w:r>
      <w:r w:rsidR="002C4F07" w:rsidRPr="006B2508">
        <w:rPr>
          <w:rFonts w:ascii="Garamond" w:hAnsi="Garamond"/>
          <w:sz w:val="20"/>
          <w:szCs w:val="20"/>
        </w:rPr>
        <w:t>dodávku</w:t>
      </w:r>
      <w:r w:rsidR="00826017">
        <w:rPr>
          <w:rFonts w:ascii="Garamond" w:hAnsi="Garamond"/>
          <w:sz w:val="20"/>
          <w:szCs w:val="20"/>
        </w:rPr>
        <w:t xml:space="preserve"> Inicializovaného</w:t>
      </w:r>
      <w:r w:rsidR="00C9457F" w:rsidRPr="006B2508">
        <w:rPr>
          <w:rFonts w:ascii="Garamond" w:hAnsi="Garamond"/>
          <w:sz w:val="20"/>
          <w:szCs w:val="20"/>
        </w:rPr>
        <w:t xml:space="preserve"> </w:t>
      </w:r>
      <w:r w:rsidR="002C4F07" w:rsidRPr="006B2508">
        <w:rPr>
          <w:rFonts w:ascii="Garamond" w:hAnsi="Garamond"/>
          <w:sz w:val="20"/>
          <w:szCs w:val="20"/>
        </w:rPr>
        <w:t>Tovaru</w:t>
      </w:r>
      <w:r w:rsidR="00C9457F" w:rsidRPr="006B2508">
        <w:rPr>
          <w:rFonts w:ascii="Garamond" w:hAnsi="Garamond"/>
          <w:sz w:val="20"/>
          <w:szCs w:val="20"/>
        </w:rPr>
        <w:t xml:space="preserve"> </w:t>
      </w:r>
      <w:r w:rsidR="002C4F07" w:rsidRPr="006B2508">
        <w:rPr>
          <w:rFonts w:ascii="Garamond" w:hAnsi="Garamond"/>
          <w:sz w:val="20"/>
          <w:szCs w:val="20"/>
        </w:rPr>
        <w:t>v</w:t>
      </w:r>
      <w:r w:rsidR="00596C48" w:rsidRPr="006B2508">
        <w:rPr>
          <w:rFonts w:ascii="Garamond" w:hAnsi="Garamond"/>
          <w:sz w:val="20"/>
          <w:szCs w:val="20"/>
        </w:rPr>
        <w:t> </w:t>
      </w:r>
      <w:r w:rsidR="002C4F07" w:rsidRPr="006B2508">
        <w:rPr>
          <w:rFonts w:ascii="Garamond" w:hAnsi="Garamond"/>
          <w:sz w:val="20"/>
          <w:szCs w:val="20"/>
        </w:rPr>
        <w:t>množstve</w:t>
      </w:r>
      <w:r w:rsidR="00596C48" w:rsidRPr="006B2508">
        <w:rPr>
          <w:rFonts w:ascii="Garamond" w:hAnsi="Garamond"/>
          <w:sz w:val="20"/>
          <w:szCs w:val="20"/>
        </w:rPr>
        <w:t xml:space="preserve"> a </w:t>
      </w:r>
      <w:r w:rsidR="002C4F07" w:rsidRPr="006B2508">
        <w:rPr>
          <w:rFonts w:ascii="Garamond" w:hAnsi="Garamond"/>
          <w:sz w:val="20"/>
          <w:szCs w:val="20"/>
        </w:rPr>
        <w:t>akosti</w:t>
      </w:r>
      <w:r w:rsidR="00C9457F" w:rsidRPr="006B2508">
        <w:rPr>
          <w:rFonts w:ascii="Garamond" w:hAnsi="Garamond"/>
          <w:sz w:val="20"/>
          <w:szCs w:val="20"/>
        </w:rPr>
        <w:t xml:space="preserve"> </w:t>
      </w:r>
      <w:r w:rsidR="002C4F07" w:rsidRPr="006B2508">
        <w:rPr>
          <w:rFonts w:ascii="Garamond" w:hAnsi="Garamond"/>
          <w:sz w:val="20"/>
          <w:szCs w:val="20"/>
        </w:rPr>
        <w:t>podľa</w:t>
      </w:r>
      <w:r w:rsidR="00C9457F" w:rsidRPr="006B2508">
        <w:rPr>
          <w:rFonts w:ascii="Garamond" w:hAnsi="Garamond"/>
          <w:sz w:val="20"/>
          <w:szCs w:val="20"/>
        </w:rPr>
        <w:t xml:space="preserve"> </w:t>
      </w:r>
      <w:r w:rsidR="002C4F07" w:rsidRPr="006B2508">
        <w:rPr>
          <w:rFonts w:ascii="Garamond" w:hAnsi="Garamond"/>
          <w:sz w:val="20"/>
          <w:szCs w:val="20"/>
        </w:rPr>
        <w:t>objednávky,</w:t>
      </w:r>
      <w:r w:rsidR="00C9457F" w:rsidRPr="006B2508">
        <w:rPr>
          <w:rFonts w:ascii="Garamond" w:hAnsi="Garamond"/>
          <w:sz w:val="20"/>
          <w:szCs w:val="20"/>
        </w:rPr>
        <w:t xml:space="preserve"> </w:t>
      </w:r>
      <w:r w:rsidR="002C4F07" w:rsidRPr="006B2508">
        <w:rPr>
          <w:rFonts w:ascii="Garamond" w:hAnsi="Garamond"/>
          <w:sz w:val="20"/>
          <w:szCs w:val="20"/>
        </w:rPr>
        <w:t>na</w:t>
      </w:r>
      <w:r w:rsidR="00C9457F" w:rsidRPr="006B2508">
        <w:rPr>
          <w:rFonts w:ascii="Garamond" w:hAnsi="Garamond"/>
          <w:sz w:val="20"/>
          <w:szCs w:val="20"/>
        </w:rPr>
        <w:t xml:space="preserve"> </w:t>
      </w:r>
      <w:r w:rsidR="0013461D" w:rsidRPr="006B2508">
        <w:rPr>
          <w:rFonts w:ascii="Garamond" w:hAnsi="Garamond"/>
          <w:sz w:val="20"/>
          <w:szCs w:val="20"/>
        </w:rPr>
        <w:t>M</w:t>
      </w:r>
      <w:r w:rsidR="002C4F07" w:rsidRPr="006B2508">
        <w:rPr>
          <w:rFonts w:ascii="Garamond" w:hAnsi="Garamond"/>
          <w:sz w:val="20"/>
          <w:szCs w:val="20"/>
        </w:rPr>
        <w:t>iesto</w:t>
      </w:r>
      <w:r w:rsidR="00C9457F" w:rsidRPr="006B2508">
        <w:rPr>
          <w:rFonts w:ascii="Garamond" w:hAnsi="Garamond"/>
          <w:sz w:val="20"/>
          <w:szCs w:val="20"/>
        </w:rPr>
        <w:t xml:space="preserve"> </w:t>
      </w:r>
      <w:r w:rsidR="002C4F07" w:rsidRPr="006B2508">
        <w:rPr>
          <w:rFonts w:ascii="Garamond" w:hAnsi="Garamond"/>
          <w:sz w:val="20"/>
          <w:szCs w:val="20"/>
        </w:rPr>
        <w:t>plnenia</w:t>
      </w:r>
      <w:r w:rsidR="00C9457F" w:rsidRPr="006B2508">
        <w:rPr>
          <w:rFonts w:ascii="Garamond" w:hAnsi="Garamond"/>
          <w:sz w:val="20"/>
          <w:szCs w:val="20"/>
        </w:rPr>
        <w:t xml:space="preserve"> </w:t>
      </w:r>
      <w:r w:rsidR="002C4F07" w:rsidRPr="006B2508">
        <w:rPr>
          <w:rFonts w:ascii="Garamond" w:hAnsi="Garamond"/>
          <w:sz w:val="20"/>
          <w:szCs w:val="20"/>
        </w:rPr>
        <w:t>a</w:t>
      </w:r>
      <w:r w:rsidR="00C9457F" w:rsidRPr="006B2508">
        <w:rPr>
          <w:rFonts w:ascii="Garamond" w:hAnsi="Garamond"/>
          <w:sz w:val="20"/>
          <w:szCs w:val="20"/>
        </w:rPr>
        <w:t xml:space="preserve"> </w:t>
      </w:r>
      <w:r w:rsidR="002C4F07" w:rsidRPr="006B2508">
        <w:rPr>
          <w:rFonts w:ascii="Garamond" w:hAnsi="Garamond"/>
          <w:sz w:val="20"/>
          <w:szCs w:val="20"/>
        </w:rPr>
        <w:t>v</w:t>
      </w:r>
      <w:r w:rsidR="00C9457F" w:rsidRPr="006B2508">
        <w:rPr>
          <w:rFonts w:ascii="Garamond" w:hAnsi="Garamond"/>
          <w:sz w:val="20"/>
          <w:szCs w:val="20"/>
        </w:rPr>
        <w:t xml:space="preserve"> </w:t>
      </w:r>
      <w:r w:rsidR="002C4F07" w:rsidRPr="006B2508">
        <w:rPr>
          <w:rFonts w:ascii="Garamond" w:hAnsi="Garamond"/>
          <w:sz w:val="20"/>
          <w:szCs w:val="20"/>
        </w:rPr>
        <w:t>dodacej</w:t>
      </w:r>
      <w:r w:rsidR="00C9457F" w:rsidRPr="006B2508">
        <w:rPr>
          <w:rFonts w:ascii="Garamond" w:hAnsi="Garamond"/>
          <w:sz w:val="20"/>
          <w:szCs w:val="20"/>
        </w:rPr>
        <w:t xml:space="preserve"> </w:t>
      </w:r>
      <w:r w:rsidR="002C4F07" w:rsidRPr="006B2508">
        <w:rPr>
          <w:rFonts w:ascii="Garamond" w:hAnsi="Garamond"/>
          <w:sz w:val="20"/>
          <w:szCs w:val="20"/>
        </w:rPr>
        <w:t>lehote</w:t>
      </w:r>
      <w:r w:rsidR="00C9457F" w:rsidRPr="006B2508">
        <w:rPr>
          <w:rFonts w:ascii="Garamond" w:hAnsi="Garamond"/>
          <w:sz w:val="20"/>
          <w:szCs w:val="20"/>
        </w:rPr>
        <w:t xml:space="preserve"> </w:t>
      </w:r>
      <w:r w:rsidR="00E05086" w:rsidRPr="006B2508">
        <w:rPr>
          <w:rFonts w:ascii="Garamond" w:hAnsi="Garamond"/>
          <w:sz w:val="20"/>
          <w:szCs w:val="20"/>
        </w:rPr>
        <w:t>najneskôr</w:t>
      </w:r>
      <w:r w:rsidR="00C9457F" w:rsidRPr="006B2508">
        <w:rPr>
          <w:rFonts w:ascii="Garamond" w:hAnsi="Garamond"/>
          <w:sz w:val="20"/>
          <w:szCs w:val="20"/>
        </w:rPr>
        <w:t xml:space="preserve"> </w:t>
      </w:r>
      <w:r w:rsidR="00E05086" w:rsidRPr="006B2508">
        <w:rPr>
          <w:rFonts w:ascii="Garamond" w:hAnsi="Garamond"/>
          <w:b/>
          <w:sz w:val="20"/>
          <w:szCs w:val="20"/>
        </w:rPr>
        <w:t>do</w:t>
      </w:r>
      <w:r w:rsidR="009904D6" w:rsidRPr="006B2508">
        <w:rPr>
          <w:rFonts w:ascii="Garamond" w:hAnsi="Garamond"/>
          <w:b/>
          <w:sz w:val="20"/>
          <w:szCs w:val="20"/>
        </w:rPr>
        <w:t xml:space="preserve"> </w:t>
      </w:r>
      <w:r w:rsidR="00F3312D">
        <w:rPr>
          <w:rFonts w:ascii="Garamond" w:hAnsi="Garamond"/>
          <w:b/>
          <w:sz w:val="20"/>
          <w:szCs w:val="20"/>
        </w:rPr>
        <w:t>30</w:t>
      </w:r>
      <w:r w:rsidR="00DE1BA1">
        <w:rPr>
          <w:rFonts w:ascii="Garamond" w:hAnsi="Garamond"/>
          <w:b/>
          <w:sz w:val="20"/>
          <w:szCs w:val="20"/>
        </w:rPr>
        <w:t xml:space="preserve"> (</w:t>
      </w:r>
      <w:r w:rsidR="00F3312D">
        <w:rPr>
          <w:rFonts w:ascii="Garamond" w:hAnsi="Garamond"/>
          <w:b/>
          <w:sz w:val="20"/>
          <w:szCs w:val="20"/>
        </w:rPr>
        <w:t>tridsiatich</w:t>
      </w:r>
      <w:r w:rsidR="00C61F19">
        <w:rPr>
          <w:rFonts w:ascii="Garamond" w:hAnsi="Garamond"/>
          <w:b/>
          <w:sz w:val="20"/>
          <w:szCs w:val="20"/>
        </w:rPr>
        <w:t>) dní</w:t>
      </w:r>
      <w:r w:rsidR="00061795">
        <w:rPr>
          <w:rFonts w:ascii="Garamond" w:hAnsi="Garamond"/>
          <w:b/>
          <w:sz w:val="20"/>
          <w:szCs w:val="20"/>
        </w:rPr>
        <w:t xml:space="preserve"> </w:t>
      </w:r>
      <w:r w:rsidR="00E05086" w:rsidRPr="006B2508">
        <w:rPr>
          <w:rFonts w:ascii="Garamond" w:hAnsi="Garamond"/>
          <w:sz w:val="20"/>
          <w:szCs w:val="20"/>
        </w:rPr>
        <w:t>od</w:t>
      </w:r>
      <w:r w:rsidR="00C9457F" w:rsidRPr="006B2508">
        <w:rPr>
          <w:rFonts w:ascii="Garamond" w:hAnsi="Garamond"/>
          <w:sz w:val="20"/>
          <w:szCs w:val="20"/>
        </w:rPr>
        <w:t xml:space="preserve"> </w:t>
      </w:r>
      <w:r w:rsidR="009904D6" w:rsidRPr="006B2508">
        <w:rPr>
          <w:rFonts w:ascii="Garamond" w:hAnsi="Garamond"/>
          <w:sz w:val="20"/>
          <w:szCs w:val="20"/>
        </w:rPr>
        <w:t>doručenia</w:t>
      </w:r>
      <w:r w:rsidR="00C9457F" w:rsidRPr="006B2508">
        <w:rPr>
          <w:rFonts w:ascii="Garamond" w:hAnsi="Garamond"/>
          <w:sz w:val="20"/>
          <w:szCs w:val="20"/>
        </w:rPr>
        <w:t xml:space="preserve"> </w:t>
      </w:r>
      <w:r w:rsidR="00E05086" w:rsidRPr="006B2508">
        <w:rPr>
          <w:rFonts w:ascii="Garamond" w:hAnsi="Garamond"/>
          <w:sz w:val="20"/>
          <w:szCs w:val="20"/>
        </w:rPr>
        <w:t>objednávky,</w:t>
      </w:r>
      <w:r w:rsidR="00C9457F" w:rsidRPr="006B2508">
        <w:rPr>
          <w:rFonts w:ascii="Garamond" w:hAnsi="Garamond"/>
          <w:sz w:val="20"/>
          <w:szCs w:val="20"/>
        </w:rPr>
        <w:t xml:space="preserve"> </w:t>
      </w:r>
      <w:r w:rsidR="00E05086" w:rsidRPr="006B2508">
        <w:rPr>
          <w:rFonts w:ascii="Garamond" w:hAnsi="Garamond"/>
          <w:sz w:val="20"/>
          <w:szCs w:val="20"/>
        </w:rPr>
        <w:t>p</w:t>
      </w:r>
      <w:r w:rsidR="002C4F07" w:rsidRPr="006B2508">
        <w:rPr>
          <w:rFonts w:ascii="Garamond" w:hAnsi="Garamond"/>
          <w:sz w:val="20"/>
          <w:szCs w:val="20"/>
        </w:rPr>
        <w:t>okiaľ</w:t>
      </w:r>
      <w:r w:rsidR="00C9457F" w:rsidRPr="006B2508">
        <w:rPr>
          <w:rFonts w:ascii="Garamond" w:hAnsi="Garamond"/>
          <w:sz w:val="20"/>
          <w:szCs w:val="20"/>
        </w:rPr>
        <w:t xml:space="preserve"> </w:t>
      </w:r>
      <w:r w:rsidR="002C4F07" w:rsidRPr="006B2508">
        <w:rPr>
          <w:rFonts w:ascii="Garamond" w:hAnsi="Garamond"/>
          <w:sz w:val="20"/>
          <w:szCs w:val="20"/>
        </w:rPr>
        <w:t>nie</w:t>
      </w:r>
      <w:r w:rsidR="00C9457F" w:rsidRPr="006B2508">
        <w:rPr>
          <w:rFonts w:ascii="Garamond" w:hAnsi="Garamond"/>
          <w:sz w:val="20"/>
          <w:szCs w:val="20"/>
        </w:rPr>
        <w:t xml:space="preserve"> </w:t>
      </w:r>
      <w:r w:rsidR="002C4F07" w:rsidRPr="006B2508">
        <w:rPr>
          <w:rFonts w:ascii="Garamond" w:hAnsi="Garamond"/>
          <w:sz w:val="20"/>
          <w:szCs w:val="20"/>
        </w:rPr>
        <w:t>je</w:t>
      </w:r>
      <w:r w:rsidR="00C9457F" w:rsidRPr="006B2508">
        <w:rPr>
          <w:rFonts w:ascii="Garamond" w:hAnsi="Garamond"/>
          <w:sz w:val="20"/>
          <w:szCs w:val="20"/>
        </w:rPr>
        <w:t xml:space="preserve"> </w:t>
      </w:r>
      <w:r w:rsidR="002C4F07" w:rsidRPr="006B2508">
        <w:rPr>
          <w:rFonts w:ascii="Garamond" w:hAnsi="Garamond"/>
          <w:sz w:val="20"/>
          <w:szCs w:val="20"/>
        </w:rPr>
        <w:t>v</w:t>
      </w:r>
      <w:r w:rsidR="00C9457F" w:rsidRPr="006B2508">
        <w:rPr>
          <w:rFonts w:ascii="Garamond" w:hAnsi="Garamond"/>
          <w:sz w:val="20"/>
          <w:szCs w:val="20"/>
        </w:rPr>
        <w:t xml:space="preserve"> </w:t>
      </w:r>
      <w:r w:rsidR="002C4F07" w:rsidRPr="006B2508">
        <w:rPr>
          <w:rFonts w:ascii="Garamond" w:hAnsi="Garamond"/>
          <w:sz w:val="20"/>
          <w:szCs w:val="20"/>
        </w:rPr>
        <w:t>objednávke</w:t>
      </w:r>
      <w:r w:rsidR="00C9457F" w:rsidRPr="006B2508">
        <w:rPr>
          <w:rFonts w:ascii="Garamond" w:hAnsi="Garamond"/>
          <w:sz w:val="20"/>
          <w:szCs w:val="20"/>
        </w:rPr>
        <w:t xml:space="preserve"> </w:t>
      </w:r>
      <w:r w:rsidR="002C4F07" w:rsidRPr="006B2508">
        <w:rPr>
          <w:rFonts w:ascii="Garamond" w:hAnsi="Garamond"/>
          <w:sz w:val="20"/>
          <w:szCs w:val="20"/>
        </w:rPr>
        <w:t>uvedená</w:t>
      </w:r>
      <w:r w:rsidR="00C9457F" w:rsidRPr="006B2508">
        <w:rPr>
          <w:rFonts w:ascii="Garamond" w:hAnsi="Garamond"/>
          <w:sz w:val="20"/>
          <w:szCs w:val="20"/>
        </w:rPr>
        <w:t xml:space="preserve"> </w:t>
      </w:r>
      <w:r w:rsidR="002C4F07" w:rsidRPr="006B2508">
        <w:rPr>
          <w:rFonts w:ascii="Garamond" w:hAnsi="Garamond"/>
          <w:sz w:val="20"/>
          <w:szCs w:val="20"/>
        </w:rPr>
        <w:t>iná</w:t>
      </w:r>
      <w:r w:rsidR="00C9457F" w:rsidRPr="006B2508">
        <w:rPr>
          <w:rFonts w:ascii="Garamond" w:hAnsi="Garamond"/>
          <w:sz w:val="20"/>
          <w:szCs w:val="20"/>
        </w:rPr>
        <w:t xml:space="preserve"> </w:t>
      </w:r>
      <w:r w:rsidR="002C4F07" w:rsidRPr="006B2508">
        <w:rPr>
          <w:rFonts w:ascii="Garamond" w:hAnsi="Garamond"/>
          <w:sz w:val="20"/>
          <w:szCs w:val="20"/>
        </w:rPr>
        <w:t>lehota</w:t>
      </w:r>
      <w:r w:rsidR="00C9457F" w:rsidRPr="006B2508">
        <w:rPr>
          <w:rFonts w:ascii="Garamond" w:hAnsi="Garamond"/>
          <w:sz w:val="20"/>
          <w:szCs w:val="20"/>
        </w:rPr>
        <w:t xml:space="preserve"> </w:t>
      </w:r>
      <w:r w:rsidR="002C4F07" w:rsidRPr="006B2508">
        <w:rPr>
          <w:rFonts w:ascii="Garamond" w:hAnsi="Garamond"/>
          <w:sz w:val="20"/>
          <w:szCs w:val="20"/>
        </w:rPr>
        <w:t>dodania.</w:t>
      </w:r>
      <w:r w:rsidR="00C9457F" w:rsidRPr="006B2508">
        <w:rPr>
          <w:rFonts w:ascii="Garamond" w:hAnsi="Garamond"/>
          <w:sz w:val="20"/>
          <w:szCs w:val="20"/>
        </w:rPr>
        <w:t xml:space="preserve"> </w:t>
      </w:r>
    </w:p>
    <w:p w14:paraId="6A5E7F19" w14:textId="77777777" w:rsidR="002C4F07" w:rsidRPr="006B2508" w:rsidRDefault="002C4F07" w:rsidP="005410A3">
      <w:pPr>
        <w:keepNext/>
        <w:keepLines/>
        <w:spacing w:after="0" w:line="240" w:lineRule="auto"/>
        <w:jc w:val="both"/>
        <w:rPr>
          <w:rFonts w:ascii="Garamond" w:hAnsi="Garamond"/>
          <w:sz w:val="20"/>
          <w:szCs w:val="20"/>
        </w:rPr>
      </w:pPr>
    </w:p>
    <w:p w14:paraId="4199B1A5" w14:textId="571800A7" w:rsidR="008B79CE" w:rsidRPr="00F1252F" w:rsidRDefault="00320CD0" w:rsidP="005410A3">
      <w:pPr>
        <w:pStyle w:val="Odstavecseseznamem"/>
        <w:keepNext/>
        <w:keepLines/>
        <w:numPr>
          <w:ilvl w:val="1"/>
          <w:numId w:val="20"/>
        </w:numPr>
        <w:tabs>
          <w:tab w:val="num" w:pos="709"/>
        </w:tabs>
        <w:spacing w:after="0" w:line="240" w:lineRule="auto"/>
        <w:ind w:left="709" w:hanging="709"/>
        <w:jc w:val="both"/>
        <w:rPr>
          <w:rFonts w:ascii="Garamond" w:hAnsi="Garamond"/>
          <w:sz w:val="20"/>
          <w:szCs w:val="20"/>
        </w:rPr>
      </w:pPr>
      <w:r>
        <w:rPr>
          <w:rFonts w:ascii="Garamond" w:hAnsi="Garamond"/>
          <w:sz w:val="20"/>
          <w:szCs w:val="20"/>
        </w:rPr>
        <w:t>Predávajúci</w:t>
      </w:r>
      <w:r w:rsidR="008B79CE" w:rsidRPr="00C90547">
        <w:rPr>
          <w:rFonts w:ascii="Garamond" w:hAnsi="Garamond"/>
          <w:sz w:val="20"/>
          <w:szCs w:val="20"/>
        </w:rPr>
        <w:t xml:space="preserve"> je povinný dodať </w:t>
      </w:r>
      <w:r w:rsidR="008B79CE">
        <w:rPr>
          <w:rFonts w:ascii="Garamond" w:hAnsi="Garamond"/>
          <w:sz w:val="20"/>
          <w:szCs w:val="20"/>
        </w:rPr>
        <w:t xml:space="preserve">len nový </w:t>
      </w:r>
      <w:r w:rsidR="00826017">
        <w:rPr>
          <w:rFonts w:ascii="Garamond" w:hAnsi="Garamond"/>
          <w:sz w:val="20"/>
          <w:szCs w:val="20"/>
        </w:rPr>
        <w:t xml:space="preserve"> Inicializovaný </w:t>
      </w:r>
      <w:r w:rsidR="008B79CE" w:rsidRPr="00C90547">
        <w:rPr>
          <w:rFonts w:ascii="Garamond" w:hAnsi="Garamond"/>
          <w:sz w:val="20"/>
          <w:szCs w:val="20"/>
        </w:rPr>
        <w:t xml:space="preserve">Tovar v množstve, akosti a vyhotovení, ktoré určuje Zmluva </w:t>
      </w:r>
      <w:r w:rsidR="008B79CE">
        <w:rPr>
          <w:rFonts w:ascii="Garamond" w:hAnsi="Garamond"/>
          <w:sz w:val="20"/>
          <w:szCs w:val="20"/>
        </w:rPr>
        <w:t>a objednávka podľa článku 2 bod</w:t>
      </w:r>
      <w:r w:rsidR="008B79CE" w:rsidRPr="00C90547">
        <w:rPr>
          <w:rFonts w:ascii="Garamond" w:hAnsi="Garamond"/>
          <w:sz w:val="20"/>
          <w:szCs w:val="20"/>
        </w:rPr>
        <w:t xml:space="preserve"> 2.2 Zmluvy a riadiť sa pokynmi </w:t>
      </w:r>
      <w:r>
        <w:rPr>
          <w:rFonts w:ascii="Garamond" w:hAnsi="Garamond"/>
          <w:sz w:val="20"/>
          <w:szCs w:val="20"/>
        </w:rPr>
        <w:t>Kupujúceho</w:t>
      </w:r>
      <w:r w:rsidR="008B79CE" w:rsidRPr="00C90547">
        <w:rPr>
          <w:rFonts w:ascii="Garamond" w:hAnsi="Garamond"/>
          <w:sz w:val="20"/>
          <w:szCs w:val="20"/>
        </w:rPr>
        <w:t xml:space="preserve"> pri plnení predmetu Zmluvy</w:t>
      </w:r>
      <w:r w:rsidR="008B79CE">
        <w:rPr>
          <w:rFonts w:ascii="Garamond" w:hAnsi="Garamond"/>
          <w:sz w:val="20"/>
          <w:szCs w:val="20"/>
        </w:rPr>
        <w:t xml:space="preserve">. </w:t>
      </w:r>
      <w:r>
        <w:rPr>
          <w:rFonts w:ascii="Garamond" w:hAnsi="Garamond"/>
          <w:sz w:val="20"/>
          <w:szCs w:val="20"/>
        </w:rPr>
        <w:t xml:space="preserve">Predávajúci </w:t>
      </w:r>
      <w:r w:rsidR="008B79CE">
        <w:rPr>
          <w:rFonts w:ascii="Garamond" w:hAnsi="Garamond"/>
          <w:sz w:val="20"/>
          <w:szCs w:val="20"/>
        </w:rPr>
        <w:t>je povinný dodávať</w:t>
      </w:r>
      <w:r w:rsidR="00826017">
        <w:rPr>
          <w:rFonts w:ascii="Garamond" w:hAnsi="Garamond"/>
          <w:sz w:val="20"/>
          <w:szCs w:val="20"/>
        </w:rPr>
        <w:t xml:space="preserve"> Inicializovaný</w:t>
      </w:r>
      <w:r w:rsidR="008B79CE" w:rsidRPr="00993639">
        <w:rPr>
          <w:rFonts w:ascii="Garamond" w:hAnsi="Garamond"/>
          <w:sz w:val="20"/>
          <w:szCs w:val="20"/>
        </w:rPr>
        <w:t xml:space="preserve"> Tovar</w:t>
      </w:r>
      <w:r w:rsidR="008B79CE">
        <w:rPr>
          <w:rFonts w:ascii="Garamond" w:hAnsi="Garamond"/>
          <w:sz w:val="20"/>
          <w:szCs w:val="20"/>
        </w:rPr>
        <w:t xml:space="preserve"> v</w:t>
      </w:r>
      <w:r w:rsidR="008B79CE" w:rsidRPr="00993639">
        <w:rPr>
          <w:rFonts w:ascii="Garamond" w:hAnsi="Garamond"/>
          <w:sz w:val="20"/>
          <w:szCs w:val="20"/>
        </w:rPr>
        <w:t xml:space="preserve"> neporušených obaloch tak, aby bol</w:t>
      </w:r>
      <w:r w:rsidR="0014313A">
        <w:rPr>
          <w:rFonts w:ascii="Garamond" w:hAnsi="Garamond"/>
          <w:sz w:val="20"/>
          <w:szCs w:val="20"/>
        </w:rPr>
        <w:t xml:space="preserve"> </w:t>
      </w:r>
      <w:r w:rsidR="00B763F0">
        <w:rPr>
          <w:rFonts w:ascii="Garamond" w:hAnsi="Garamond"/>
          <w:sz w:val="20"/>
          <w:szCs w:val="20"/>
        </w:rPr>
        <w:t>Inicializovaný</w:t>
      </w:r>
      <w:r w:rsidR="008B79CE" w:rsidRPr="00993639">
        <w:rPr>
          <w:rFonts w:ascii="Garamond" w:hAnsi="Garamond"/>
          <w:sz w:val="20"/>
          <w:szCs w:val="20"/>
        </w:rPr>
        <w:t xml:space="preserve"> Tovar chránený pred poškodením pri </w:t>
      </w:r>
      <w:r w:rsidR="008B79CE" w:rsidRPr="00F1252F">
        <w:rPr>
          <w:rFonts w:ascii="Garamond" w:hAnsi="Garamond"/>
          <w:sz w:val="20"/>
          <w:szCs w:val="20"/>
        </w:rPr>
        <w:t>bežnej manipulácii.</w:t>
      </w:r>
    </w:p>
    <w:p w14:paraId="5DDF5904" w14:textId="77777777" w:rsidR="008B79CE" w:rsidRPr="00F1252F" w:rsidRDefault="008B79CE" w:rsidP="005410A3">
      <w:pPr>
        <w:keepNext/>
        <w:keepLines/>
        <w:spacing w:after="0" w:line="240" w:lineRule="auto"/>
        <w:jc w:val="both"/>
        <w:rPr>
          <w:rFonts w:ascii="Garamond" w:hAnsi="Garamond"/>
          <w:sz w:val="20"/>
          <w:szCs w:val="20"/>
        </w:rPr>
      </w:pPr>
    </w:p>
    <w:p w14:paraId="74E8939A" w14:textId="21A34B61" w:rsidR="00316923" w:rsidRPr="00F1252F" w:rsidRDefault="00316923" w:rsidP="005410A3">
      <w:pPr>
        <w:pStyle w:val="Odstavecseseznamem"/>
        <w:keepNext/>
        <w:keepLines/>
        <w:numPr>
          <w:ilvl w:val="1"/>
          <w:numId w:val="20"/>
        </w:numPr>
        <w:tabs>
          <w:tab w:val="num" w:pos="709"/>
        </w:tabs>
        <w:spacing w:after="0" w:line="240" w:lineRule="auto"/>
        <w:ind w:left="709" w:hanging="709"/>
        <w:jc w:val="both"/>
        <w:rPr>
          <w:rFonts w:ascii="Garamond" w:hAnsi="Garamond"/>
          <w:sz w:val="20"/>
          <w:szCs w:val="20"/>
        </w:rPr>
      </w:pPr>
      <w:r w:rsidRPr="00F1252F">
        <w:rPr>
          <w:rFonts w:ascii="Garamond" w:hAnsi="Garamond"/>
          <w:sz w:val="20"/>
          <w:szCs w:val="20"/>
        </w:rPr>
        <w:t>Tovar pri dodaní obsahuje Inicializáciu, ktorá musí spĺňať nasledovné požiadavky:</w:t>
      </w:r>
    </w:p>
    <w:p w14:paraId="432041E0" w14:textId="77777777" w:rsidR="00316923" w:rsidRPr="00F1252F" w:rsidRDefault="00316923" w:rsidP="005410A3">
      <w:pPr>
        <w:pStyle w:val="Odstavecseseznamem"/>
        <w:keepNext/>
        <w:keepLines/>
        <w:rPr>
          <w:rFonts w:ascii="Garamond" w:hAnsi="Garamond"/>
          <w:sz w:val="20"/>
          <w:szCs w:val="20"/>
        </w:rPr>
      </w:pPr>
    </w:p>
    <w:p w14:paraId="1831A1FE" w14:textId="26516637" w:rsidR="00316923" w:rsidRPr="00F1252F" w:rsidRDefault="00316923" w:rsidP="005410A3">
      <w:pPr>
        <w:pStyle w:val="Odstavecseseznamem"/>
        <w:keepNext/>
        <w:keepLines/>
        <w:numPr>
          <w:ilvl w:val="0"/>
          <w:numId w:val="51"/>
        </w:numPr>
        <w:spacing w:after="0" w:line="240" w:lineRule="auto"/>
        <w:jc w:val="both"/>
        <w:rPr>
          <w:rFonts w:ascii="Garamond" w:hAnsi="Garamond"/>
          <w:sz w:val="20"/>
          <w:szCs w:val="20"/>
        </w:rPr>
      </w:pPr>
      <w:proofErr w:type="spellStart"/>
      <w:r w:rsidRPr="00F1252F">
        <w:rPr>
          <w:rFonts w:ascii="Garamond" w:hAnsi="Garamond"/>
          <w:sz w:val="20"/>
          <w:szCs w:val="20"/>
        </w:rPr>
        <w:t>Multi</w:t>
      </w:r>
      <w:proofErr w:type="spellEnd"/>
      <w:r w:rsidRPr="00F1252F">
        <w:rPr>
          <w:rFonts w:ascii="Garamond" w:hAnsi="Garamond"/>
          <w:sz w:val="20"/>
          <w:szCs w:val="20"/>
        </w:rPr>
        <w:t>-aplikačné použitie BČK v dopravných systémo</w:t>
      </w:r>
      <w:r w:rsidR="005962D1" w:rsidRPr="00F1252F">
        <w:rPr>
          <w:rFonts w:ascii="Garamond" w:hAnsi="Garamond"/>
          <w:sz w:val="20"/>
          <w:szCs w:val="20"/>
        </w:rPr>
        <w:t>ch</w:t>
      </w:r>
      <w:r w:rsidRPr="00F1252F">
        <w:rPr>
          <w:rFonts w:ascii="Garamond" w:hAnsi="Garamond"/>
          <w:sz w:val="20"/>
          <w:szCs w:val="20"/>
        </w:rPr>
        <w:t xml:space="preserve"> Kupujúceho v súlade s požiadavkami na rýchly a vysoko bezpečný prenos dát, flexibilnú organizáciu pamäte a </w:t>
      </w:r>
      <w:proofErr w:type="spellStart"/>
      <w:r w:rsidRPr="00F1252F">
        <w:rPr>
          <w:rFonts w:ascii="Garamond" w:hAnsi="Garamond"/>
          <w:sz w:val="20"/>
          <w:szCs w:val="20"/>
        </w:rPr>
        <w:t>interoperabilitu</w:t>
      </w:r>
      <w:proofErr w:type="spellEnd"/>
      <w:r w:rsidRPr="00F1252F">
        <w:rPr>
          <w:rFonts w:ascii="Garamond" w:hAnsi="Garamond"/>
          <w:sz w:val="20"/>
          <w:szCs w:val="20"/>
        </w:rPr>
        <w:t xml:space="preserve"> (fun</w:t>
      </w:r>
      <w:r w:rsidR="0079219E" w:rsidRPr="00F1252F">
        <w:rPr>
          <w:rFonts w:ascii="Garamond" w:hAnsi="Garamond"/>
          <w:sz w:val="20"/>
          <w:szCs w:val="20"/>
        </w:rPr>
        <w:t>k</w:t>
      </w:r>
      <w:r w:rsidRPr="00F1252F">
        <w:rPr>
          <w:rFonts w:ascii="Garamond" w:hAnsi="Garamond"/>
          <w:sz w:val="20"/>
          <w:szCs w:val="20"/>
        </w:rPr>
        <w:t>čnú  spoluprácu) s existujúcou štruktúrou;</w:t>
      </w:r>
    </w:p>
    <w:p w14:paraId="69CFA42B" w14:textId="77777777" w:rsidR="0014313A" w:rsidRPr="00F1252F" w:rsidRDefault="0014313A" w:rsidP="005410A3">
      <w:pPr>
        <w:pStyle w:val="Odstavecseseznamem"/>
        <w:keepNext/>
        <w:keepLines/>
        <w:spacing w:after="0" w:line="240" w:lineRule="auto"/>
        <w:ind w:left="1069"/>
        <w:jc w:val="both"/>
        <w:rPr>
          <w:rFonts w:ascii="Garamond" w:hAnsi="Garamond"/>
          <w:sz w:val="20"/>
          <w:szCs w:val="20"/>
        </w:rPr>
      </w:pPr>
    </w:p>
    <w:p w14:paraId="141EBBC4" w14:textId="08B03B45" w:rsidR="00316923" w:rsidRPr="00F1252F" w:rsidRDefault="0014313A" w:rsidP="005410A3">
      <w:pPr>
        <w:pStyle w:val="Odstavecseseznamem"/>
        <w:keepNext/>
        <w:keepLines/>
        <w:numPr>
          <w:ilvl w:val="0"/>
          <w:numId w:val="51"/>
        </w:numPr>
        <w:spacing w:after="0" w:line="240" w:lineRule="auto"/>
        <w:jc w:val="both"/>
        <w:rPr>
          <w:rFonts w:ascii="Garamond" w:hAnsi="Garamond"/>
          <w:sz w:val="20"/>
          <w:szCs w:val="20"/>
        </w:rPr>
      </w:pPr>
      <w:r w:rsidRPr="00F1252F">
        <w:rPr>
          <w:rFonts w:ascii="Garamond" w:hAnsi="Garamond"/>
          <w:sz w:val="20"/>
          <w:szCs w:val="20"/>
        </w:rPr>
        <w:t>p</w:t>
      </w:r>
      <w:r w:rsidR="00316923" w:rsidRPr="00F1252F">
        <w:rPr>
          <w:rFonts w:ascii="Garamond" w:hAnsi="Garamond"/>
          <w:sz w:val="20"/>
          <w:szCs w:val="20"/>
        </w:rPr>
        <w:t xml:space="preserve">lnú kompatibilitu s doteraz emitovanými bezkontaktnými čipovými kartami, ktoré slúžia ako nosič predplatných cestovných lístkov a jednorazových cestovných lístkov </w:t>
      </w:r>
      <w:r w:rsidR="0079219E" w:rsidRPr="00F1252F">
        <w:rPr>
          <w:rFonts w:ascii="Garamond" w:hAnsi="Garamond"/>
          <w:sz w:val="20"/>
          <w:szCs w:val="20"/>
        </w:rPr>
        <w:t>Kupujúceho</w:t>
      </w:r>
      <w:r w:rsidR="00316923" w:rsidRPr="00F1252F">
        <w:rPr>
          <w:rFonts w:ascii="Garamond" w:hAnsi="Garamond"/>
          <w:sz w:val="20"/>
          <w:szCs w:val="20"/>
        </w:rPr>
        <w:t>.</w:t>
      </w:r>
    </w:p>
    <w:p w14:paraId="197380B2" w14:textId="77777777" w:rsidR="00316923" w:rsidRPr="00F1252F" w:rsidRDefault="00316923" w:rsidP="005410A3">
      <w:pPr>
        <w:pStyle w:val="Odstavecseseznamem"/>
        <w:keepNext/>
        <w:keepLines/>
        <w:rPr>
          <w:rFonts w:ascii="Garamond" w:hAnsi="Garamond"/>
          <w:sz w:val="20"/>
          <w:szCs w:val="20"/>
        </w:rPr>
      </w:pPr>
    </w:p>
    <w:p w14:paraId="08280277" w14:textId="35BEFEA0" w:rsidR="00826017" w:rsidRPr="00F1252F" w:rsidRDefault="00826017" w:rsidP="005410A3">
      <w:pPr>
        <w:pStyle w:val="Odstavecseseznamem"/>
        <w:keepNext/>
        <w:keepLines/>
        <w:numPr>
          <w:ilvl w:val="1"/>
          <w:numId w:val="20"/>
        </w:numPr>
        <w:tabs>
          <w:tab w:val="num" w:pos="709"/>
        </w:tabs>
        <w:spacing w:after="0" w:line="240" w:lineRule="auto"/>
        <w:ind w:left="709" w:hanging="709"/>
        <w:jc w:val="both"/>
        <w:rPr>
          <w:rFonts w:ascii="Garamond" w:hAnsi="Garamond"/>
          <w:sz w:val="20"/>
          <w:szCs w:val="20"/>
        </w:rPr>
      </w:pPr>
      <w:r w:rsidRPr="00F1252F">
        <w:rPr>
          <w:rFonts w:ascii="Garamond" w:hAnsi="Garamond"/>
          <w:sz w:val="20"/>
          <w:szCs w:val="20"/>
        </w:rPr>
        <w:t xml:space="preserve">Inicializovaný </w:t>
      </w:r>
      <w:r w:rsidR="0014313A" w:rsidRPr="00F1252F">
        <w:rPr>
          <w:rFonts w:ascii="Garamond" w:hAnsi="Garamond"/>
          <w:sz w:val="20"/>
          <w:szCs w:val="20"/>
        </w:rPr>
        <w:t>T</w:t>
      </w:r>
      <w:r w:rsidRPr="00F1252F">
        <w:rPr>
          <w:rFonts w:ascii="Garamond" w:hAnsi="Garamond"/>
          <w:sz w:val="20"/>
          <w:szCs w:val="20"/>
        </w:rPr>
        <w:t>ovar obsahuje aplikáciu, ktorá umožňuje:</w:t>
      </w:r>
    </w:p>
    <w:p w14:paraId="6B180C36" w14:textId="77777777" w:rsidR="0014313A" w:rsidRPr="00F1252F" w:rsidRDefault="0014313A" w:rsidP="005410A3">
      <w:pPr>
        <w:pStyle w:val="Odstavecseseznamem"/>
        <w:keepNext/>
        <w:keepLines/>
        <w:spacing w:after="0" w:line="240" w:lineRule="auto"/>
        <w:ind w:left="709"/>
        <w:jc w:val="both"/>
        <w:rPr>
          <w:rFonts w:ascii="Garamond" w:hAnsi="Garamond"/>
          <w:sz w:val="20"/>
          <w:szCs w:val="20"/>
        </w:rPr>
      </w:pPr>
    </w:p>
    <w:p w14:paraId="388A5A67" w14:textId="3A79C10D" w:rsidR="00826017" w:rsidRPr="00F1252F" w:rsidRDefault="00826017" w:rsidP="005410A3">
      <w:pPr>
        <w:pStyle w:val="Odstavecseseznamem"/>
        <w:keepNext/>
        <w:keepLines/>
        <w:numPr>
          <w:ilvl w:val="0"/>
          <w:numId w:val="52"/>
        </w:numPr>
        <w:spacing w:after="0" w:line="240" w:lineRule="auto"/>
        <w:jc w:val="both"/>
        <w:rPr>
          <w:rFonts w:ascii="Garamond" w:hAnsi="Garamond"/>
          <w:sz w:val="20"/>
          <w:szCs w:val="20"/>
        </w:rPr>
      </w:pPr>
      <w:r w:rsidRPr="00F1252F">
        <w:rPr>
          <w:rFonts w:ascii="Garamond" w:hAnsi="Garamond"/>
          <w:sz w:val="20"/>
          <w:szCs w:val="20"/>
        </w:rPr>
        <w:t xml:space="preserve">Kupujúcemu elektronicky </w:t>
      </w:r>
      <w:proofErr w:type="spellStart"/>
      <w:r w:rsidRPr="00F1252F">
        <w:rPr>
          <w:rFonts w:ascii="Garamond" w:hAnsi="Garamond"/>
          <w:sz w:val="20"/>
          <w:szCs w:val="20"/>
        </w:rPr>
        <w:t>personalizovať</w:t>
      </w:r>
      <w:proofErr w:type="spellEnd"/>
      <w:r w:rsidRPr="00F1252F">
        <w:rPr>
          <w:rFonts w:ascii="Garamond" w:hAnsi="Garamond"/>
          <w:sz w:val="20"/>
          <w:szCs w:val="20"/>
        </w:rPr>
        <w:t xml:space="preserve"> BČK na jeho </w:t>
      </w:r>
      <w:r w:rsidR="009C3289" w:rsidRPr="00F1252F">
        <w:rPr>
          <w:rFonts w:ascii="Garamond" w:hAnsi="Garamond"/>
          <w:sz w:val="20"/>
          <w:szCs w:val="20"/>
        </w:rPr>
        <w:t>H</w:t>
      </w:r>
      <w:r w:rsidR="00850F38" w:rsidRPr="00F1252F">
        <w:rPr>
          <w:rFonts w:ascii="Garamond" w:hAnsi="Garamond"/>
          <w:sz w:val="20"/>
          <w:szCs w:val="20"/>
        </w:rPr>
        <w:t xml:space="preserve">ardwarových </w:t>
      </w:r>
      <w:r w:rsidRPr="00F1252F">
        <w:rPr>
          <w:rFonts w:ascii="Garamond" w:hAnsi="Garamond"/>
          <w:sz w:val="20"/>
          <w:szCs w:val="20"/>
        </w:rPr>
        <w:t>zariadeniach,</w:t>
      </w:r>
    </w:p>
    <w:p w14:paraId="5E4CB7CB" w14:textId="025DD8AC" w:rsidR="0014313A" w:rsidRPr="00F1252F" w:rsidRDefault="0014313A" w:rsidP="005410A3">
      <w:pPr>
        <w:pStyle w:val="Odstavecseseznamem"/>
        <w:keepNext/>
        <w:keepLines/>
        <w:spacing w:after="0" w:line="240" w:lineRule="auto"/>
        <w:ind w:left="1069"/>
        <w:jc w:val="both"/>
        <w:rPr>
          <w:rFonts w:ascii="Garamond" w:hAnsi="Garamond"/>
          <w:sz w:val="20"/>
          <w:szCs w:val="20"/>
        </w:rPr>
      </w:pPr>
    </w:p>
    <w:p w14:paraId="3A334925" w14:textId="284B57D2" w:rsidR="00826017" w:rsidRPr="00F1252F" w:rsidRDefault="00826017" w:rsidP="005410A3">
      <w:pPr>
        <w:pStyle w:val="Odstavecseseznamem"/>
        <w:keepNext/>
        <w:keepLines/>
        <w:numPr>
          <w:ilvl w:val="0"/>
          <w:numId w:val="52"/>
        </w:numPr>
        <w:spacing w:after="0" w:line="240" w:lineRule="auto"/>
        <w:jc w:val="both"/>
        <w:rPr>
          <w:rFonts w:ascii="Garamond" w:hAnsi="Garamond"/>
          <w:sz w:val="20"/>
          <w:szCs w:val="20"/>
        </w:rPr>
      </w:pPr>
      <w:r w:rsidRPr="00F1252F">
        <w:rPr>
          <w:rFonts w:ascii="Garamond" w:hAnsi="Garamond"/>
          <w:sz w:val="20"/>
          <w:szCs w:val="20"/>
        </w:rPr>
        <w:t>Držiteľovi BČK použiť elektronickú peňaženku na úhradu cestovného a použiť BČK ako nosič jednorazových cestových lístkov alebo ako nosič predplatných cestovných lístkov, resp. ich kombináciu.</w:t>
      </w:r>
    </w:p>
    <w:p w14:paraId="686086AA" w14:textId="6B3E6079" w:rsidR="00826017" w:rsidRPr="00F1252F" w:rsidRDefault="00826017" w:rsidP="005410A3">
      <w:pPr>
        <w:pStyle w:val="Odstavecseseznamem"/>
        <w:keepNext/>
        <w:keepLines/>
        <w:spacing w:after="0" w:line="240" w:lineRule="auto"/>
        <w:ind w:left="1069"/>
        <w:jc w:val="both"/>
        <w:rPr>
          <w:rFonts w:ascii="Garamond" w:hAnsi="Garamond"/>
          <w:sz w:val="20"/>
          <w:szCs w:val="20"/>
        </w:rPr>
      </w:pPr>
    </w:p>
    <w:p w14:paraId="2B074E55" w14:textId="0B5CE4A2" w:rsidR="002D018D" w:rsidRPr="00F1252F" w:rsidRDefault="002D018D" w:rsidP="005410A3">
      <w:pPr>
        <w:pStyle w:val="Odstavecseseznamem"/>
        <w:keepNext/>
        <w:keepLines/>
        <w:numPr>
          <w:ilvl w:val="1"/>
          <w:numId w:val="20"/>
        </w:numPr>
        <w:tabs>
          <w:tab w:val="num" w:pos="709"/>
        </w:tabs>
        <w:spacing w:after="0" w:line="240" w:lineRule="auto"/>
        <w:ind w:left="709" w:hanging="709"/>
        <w:jc w:val="both"/>
        <w:rPr>
          <w:rFonts w:ascii="Garamond" w:hAnsi="Garamond"/>
          <w:sz w:val="20"/>
          <w:szCs w:val="20"/>
        </w:rPr>
      </w:pPr>
      <w:r w:rsidRPr="00F1252F">
        <w:rPr>
          <w:rFonts w:ascii="Garamond" w:hAnsi="Garamond"/>
          <w:sz w:val="20"/>
          <w:szCs w:val="20"/>
        </w:rPr>
        <w:t xml:space="preserve">Dodaný Inicializovaný tovar má zabezpečenú plnú kompatibilitu v rámci </w:t>
      </w:r>
      <w:r w:rsidR="00086A82" w:rsidRPr="00F1252F">
        <w:rPr>
          <w:rFonts w:ascii="Garamond" w:hAnsi="Garamond"/>
          <w:sz w:val="20"/>
          <w:szCs w:val="20"/>
        </w:rPr>
        <w:t>predajných systémov IDS BK</w:t>
      </w:r>
      <w:r w:rsidR="00ED0C45" w:rsidRPr="00F1252F">
        <w:rPr>
          <w:rFonts w:ascii="Garamond" w:hAnsi="Garamond"/>
          <w:sz w:val="20"/>
          <w:szCs w:val="20"/>
        </w:rPr>
        <w:t xml:space="preserve"> a umožňuje jej plné zúčtovanie v rámci týchto systémov. Zároveň dodaný Inicializovaný Tovar spĺňa technické a prevádzkové štandardy IDS BK</w:t>
      </w:r>
      <w:r w:rsidR="00F1252F" w:rsidRPr="00F1252F">
        <w:rPr>
          <w:rFonts w:ascii="Garamond" w:hAnsi="Garamond"/>
          <w:sz w:val="20"/>
          <w:szCs w:val="20"/>
        </w:rPr>
        <w:t>.</w:t>
      </w:r>
      <w:r w:rsidR="00086A82" w:rsidRPr="00F1252F">
        <w:rPr>
          <w:rFonts w:ascii="Garamond" w:hAnsi="Garamond"/>
          <w:sz w:val="20"/>
          <w:szCs w:val="20"/>
        </w:rPr>
        <w:t xml:space="preserve"> </w:t>
      </w:r>
    </w:p>
    <w:p w14:paraId="2811DD26" w14:textId="77777777" w:rsidR="00796308" w:rsidRPr="00F1252F" w:rsidRDefault="00796308" w:rsidP="00F1252F">
      <w:pPr>
        <w:pStyle w:val="Odstavecseseznamem"/>
        <w:keepNext/>
        <w:keepLines/>
        <w:spacing w:after="0" w:line="240" w:lineRule="auto"/>
        <w:ind w:left="709"/>
        <w:jc w:val="both"/>
        <w:rPr>
          <w:rFonts w:ascii="Garamond" w:hAnsi="Garamond"/>
          <w:sz w:val="20"/>
          <w:szCs w:val="20"/>
        </w:rPr>
      </w:pPr>
    </w:p>
    <w:p w14:paraId="78AA917E" w14:textId="2925E1FC" w:rsidR="0014313A" w:rsidRDefault="00796308" w:rsidP="00F1252F">
      <w:pPr>
        <w:keepNext/>
        <w:keepLines/>
        <w:spacing w:after="0" w:line="240" w:lineRule="auto"/>
        <w:ind w:left="708"/>
        <w:jc w:val="both"/>
        <w:rPr>
          <w:rFonts w:ascii="Garamond" w:hAnsi="Garamond"/>
          <w:sz w:val="20"/>
          <w:szCs w:val="20"/>
        </w:rPr>
      </w:pPr>
      <w:r w:rsidRPr="00F1252F">
        <w:rPr>
          <w:rFonts w:ascii="Garamond" w:hAnsi="Garamond"/>
          <w:sz w:val="20"/>
          <w:szCs w:val="20"/>
        </w:rPr>
        <w:t>V</w:t>
      </w:r>
      <w:r w:rsidR="00ED0C45" w:rsidRPr="00F1252F">
        <w:rPr>
          <w:rFonts w:ascii="Garamond" w:hAnsi="Garamond"/>
          <w:sz w:val="20"/>
          <w:szCs w:val="20"/>
        </w:rPr>
        <w:t> prípade, ak Kupujúci predloží Predávajúcemu</w:t>
      </w:r>
      <w:r w:rsidRPr="00F1252F">
        <w:rPr>
          <w:rFonts w:ascii="Garamond" w:hAnsi="Garamond"/>
          <w:sz w:val="20"/>
          <w:szCs w:val="20"/>
        </w:rPr>
        <w:t xml:space="preserve"> požiadavku</w:t>
      </w:r>
      <w:r w:rsidR="00F1252F" w:rsidRPr="00F1252F">
        <w:rPr>
          <w:rFonts w:ascii="Garamond" w:hAnsi="Garamond"/>
          <w:sz w:val="20"/>
          <w:szCs w:val="20"/>
        </w:rPr>
        <w:t>,</w:t>
      </w:r>
      <w:r w:rsidRPr="00F1252F">
        <w:rPr>
          <w:rFonts w:ascii="Garamond" w:hAnsi="Garamond"/>
          <w:sz w:val="20"/>
          <w:szCs w:val="20"/>
        </w:rPr>
        <w:t xml:space="preserve"> aby</w:t>
      </w:r>
      <w:r w:rsidR="00ED0C45" w:rsidRPr="00F1252F">
        <w:rPr>
          <w:rFonts w:ascii="Garamond" w:hAnsi="Garamond"/>
          <w:sz w:val="20"/>
          <w:szCs w:val="20"/>
        </w:rPr>
        <w:t xml:space="preserve"> </w:t>
      </w:r>
      <w:r w:rsidRPr="00F1252F">
        <w:rPr>
          <w:rFonts w:ascii="Garamond" w:hAnsi="Garamond"/>
          <w:sz w:val="20"/>
          <w:szCs w:val="20"/>
        </w:rPr>
        <w:t>dodaný inicializovaný Tovar spĺňal plnú kompatibilitu v rámci systémov a požiadaviek Národnej dopravnej autority (NADA), takejto požiadavke Kupujúceho</w:t>
      </w:r>
      <w:r w:rsidR="00F1252F" w:rsidRPr="00F1252F">
        <w:rPr>
          <w:rFonts w:ascii="Garamond" w:hAnsi="Garamond"/>
          <w:sz w:val="20"/>
          <w:szCs w:val="20"/>
        </w:rPr>
        <w:t xml:space="preserve"> je Predávajúci povinný</w:t>
      </w:r>
      <w:r w:rsidRPr="00F1252F">
        <w:rPr>
          <w:rFonts w:ascii="Garamond" w:hAnsi="Garamond"/>
          <w:sz w:val="20"/>
          <w:szCs w:val="20"/>
        </w:rPr>
        <w:t xml:space="preserve"> vyhovieť bezodkladne, ak sa Zmluvné strany nedohodnú na inom termíne splnenia požiadavky.</w:t>
      </w:r>
    </w:p>
    <w:p w14:paraId="24AA3982" w14:textId="77777777" w:rsidR="00F1252F" w:rsidRPr="00F1252F" w:rsidRDefault="00F1252F" w:rsidP="00F1252F">
      <w:pPr>
        <w:keepNext/>
        <w:keepLines/>
        <w:spacing w:after="0" w:line="240" w:lineRule="auto"/>
        <w:ind w:left="708"/>
        <w:jc w:val="both"/>
        <w:rPr>
          <w:rFonts w:ascii="Garamond" w:hAnsi="Garamond"/>
          <w:sz w:val="20"/>
          <w:szCs w:val="20"/>
        </w:rPr>
      </w:pPr>
    </w:p>
    <w:p w14:paraId="463ECD74" w14:textId="0B4599C0" w:rsidR="002C4F07" w:rsidRPr="00F1252F" w:rsidRDefault="00C72A39" w:rsidP="005410A3">
      <w:pPr>
        <w:pStyle w:val="Odstavecseseznamem"/>
        <w:keepNext/>
        <w:keepLines/>
        <w:numPr>
          <w:ilvl w:val="1"/>
          <w:numId w:val="20"/>
        </w:numPr>
        <w:tabs>
          <w:tab w:val="num" w:pos="709"/>
        </w:tabs>
        <w:spacing w:after="0" w:line="240" w:lineRule="auto"/>
        <w:ind w:left="709" w:hanging="709"/>
        <w:jc w:val="both"/>
        <w:rPr>
          <w:rFonts w:ascii="Garamond" w:hAnsi="Garamond"/>
          <w:sz w:val="20"/>
          <w:szCs w:val="20"/>
        </w:rPr>
      </w:pPr>
      <w:r w:rsidRPr="00F1252F">
        <w:rPr>
          <w:rFonts w:ascii="Garamond" w:hAnsi="Garamond"/>
          <w:sz w:val="20"/>
          <w:szCs w:val="20"/>
        </w:rPr>
        <w:t>Kupujúci</w:t>
      </w:r>
      <w:r w:rsidR="00C9457F" w:rsidRPr="00F1252F">
        <w:rPr>
          <w:rFonts w:ascii="Garamond" w:hAnsi="Garamond"/>
          <w:sz w:val="20"/>
          <w:szCs w:val="20"/>
        </w:rPr>
        <w:t xml:space="preserve"> </w:t>
      </w:r>
      <w:r w:rsidR="002C4F07" w:rsidRPr="00F1252F">
        <w:rPr>
          <w:rFonts w:ascii="Garamond" w:hAnsi="Garamond"/>
          <w:sz w:val="20"/>
          <w:szCs w:val="20"/>
        </w:rPr>
        <w:t>sa</w:t>
      </w:r>
      <w:r w:rsidR="00C9457F" w:rsidRPr="00F1252F">
        <w:rPr>
          <w:rFonts w:ascii="Garamond" w:hAnsi="Garamond"/>
          <w:sz w:val="20"/>
          <w:szCs w:val="20"/>
        </w:rPr>
        <w:t xml:space="preserve"> </w:t>
      </w:r>
      <w:r w:rsidR="002C4F07" w:rsidRPr="00F1252F">
        <w:rPr>
          <w:rFonts w:ascii="Garamond" w:hAnsi="Garamond"/>
          <w:sz w:val="20"/>
          <w:szCs w:val="20"/>
        </w:rPr>
        <w:t>zaväzuje</w:t>
      </w:r>
      <w:r w:rsidR="00C9457F" w:rsidRPr="00F1252F">
        <w:rPr>
          <w:rFonts w:ascii="Garamond" w:hAnsi="Garamond"/>
          <w:sz w:val="20"/>
          <w:szCs w:val="20"/>
        </w:rPr>
        <w:t xml:space="preserve"> </w:t>
      </w:r>
      <w:r w:rsidR="002C4F07" w:rsidRPr="00F1252F">
        <w:rPr>
          <w:rFonts w:ascii="Garamond" w:hAnsi="Garamond"/>
          <w:sz w:val="20"/>
          <w:szCs w:val="20"/>
        </w:rPr>
        <w:t>odobrať</w:t>
      </w:r>
      <w:r w:rsidR="00C9457F" w:rsidRPr="00F1252F">
        <w:rPr>
          <w:rFonts w:ascii="Garamond" w:hAnsi="Garamond"/>
          <w:sz w:val="20"/>
          <w:szCs w:val="20"/>
        </w:rPr>
        <w:t xml:space="preserve"> </w:t>
      </w:r>
      <w:r w:rsidR="00826017" w:rsidRPr="00F1252F">
        <w:rPr>
          <w:rFonts w:ascii="Garamond" w:hAnsi="Garamond"/>
          <w:sz w:val="20"/>
          <w:szCs w:val="20"/>
        </w:rPr>
        <w:t xml:space="preserve">Inicializovaný </w:t>
      </w:r>
      <w:r w:rsidR="002C4F07" w:rsidRPr="00F1252F">
        <w:rPr>
          <w:rFonts w:ascii="Garamond" w:hAnsi="Garamond"/>
          <w:sz w:val="20"/>
          <w:szCs w:val="20"/>
        </w:rPr>
        <w:t>Tovar</w:t>
      </w:r>
      <w:r w:rsidR="00C9457F" w:rsidRPr="00F1252F">
        <w:rPr>
          <w:rFonts w:ascii="Garamond" w:hAnsi="Garamond"/>
          <w:sz w:val="20"/>
          <w:szCs w:val="20"/>
        </w:rPr>
        <w:t xml:space="preserve"> </w:t>
      </w:r>
      <w:r w:rsidR="002C4F07" w:rsidRPr="00F1252F">
        <w:rPr>
          <w:rFonts w:ascii="Garamond" w:hAnsi="Garamond"/>
          <w:sz w:val="20"/>
          <w:szCs w:val="20"/>
        </w:rPr>
        <w:t>od</w:t>
      </w:r>
      <w:r w:rsidR="00C9457F" w:rsidRPr="00F1252F">
        <w:rPr>
          <w:rFonts w:ascii="Garamond" w:hAnsi="Garamond"/>
          <w:sz w:val="20"/>
          <w:szCs w:val="20"/>
        </w:rPr>
        <w:t xml:space="preserve"> </w:t>
      </w:r>
      <w:r w:rsidRPr="00F1252F">
        <w:rPr>
          <w:rFonts w:ascii="Garamond" w:hAnsi="Garamond"/>
          <w:sz w:val="20"/>
          <w:szCs w:val="20"/>
        </w:rPr>
        <w:t>Predávajúceho</w:t>
      </w:r>
      <w:r w:rsidR="00C9457F" w:rsidRPr="00F1252F">
        <w:rPr>
          <w:rFonts w:ascii="Garamond" w:hAnsi="Garamond"/>
          <w:sz w:val="20"/>
          <w:szCs w:val="20"/>
        </w:rPr>
        <w:t xml:space="preserve"> </w:t>
      </w:r>
      <w:r w:rsidR="002C4F07" w:rsidRPr="00F1252F">
        <w:rPr>
          <w:rFonts w:ascii="Garamond" w:hAnsi="Garamond"/>
          <w:sz w:val="20"/>
          <w:szCs w:val="20"/>
        </w:rPr>
        <w:t>v</w:t>
      </w:r>
      <w:r w:rsidR="00C9457F" w:rsidRPr="00F1252F">
        <w:rPr>
          <w:rFonts w:ascii="Garamond" w:hAnsi="Garamond"/>
          <w:sz w:val="20"/>
          <w:szCs w:val="20"/>
        </w:rPr>
        <w:t xml:space="preserve"> </w:t>
      </w:r>
      <w:r w:rsidR="002C4F07" w:rsidRPr="00F1252F">
        <w:rPr>
          <w:rFonts w:ascii="Garamond" w:hAnsi="Garamond"/>
          <w:sz w:val="20"/>
          <w:szCs w:val="20"/>
        </w:rPr>
        <w:t>pracovných</w:t>
      </w:r>
      <w:r w:rsidR="00C9457F" w:rsidRPr="00F1252F">
        <w:rPr>
          <w:rFonts w:ascii="Garamond" w:hAnsi="Garamond"/>
          <w:sz w:val="20"/>
          <w:szCs w:val="20"/>
        </w:rPr>
        <w:t xml:space="preserve"> </w:t>
      </w:r>
      <w:r w:rsidR="002C4F07" w:rsidRPr="00F1252F">
        <w:rPr>
          <w:rFonts w:ascii="Garamond" w:hAnsi="Garamond"/>
          <w:sz w:val="20"/>
          <w:szCs w:val="20"/>
        </w:rPr>
        <w:t>dňoch</w:t>
      </w:r>
      <w:r w:rsidR="00C9457F" w:rsidRPr="00F1252F">
        <w:rPr>
          <w:rFonts w:ascii="Garamond" w:hAnsi="Garamond"/>
          <w:sz w:val="20"/>
          <w:szCs w:val="20"/>
        </w:rPr>
        <w:t xml:space="preserve"> </w:t>
      </w:r>
      <w:r w:rsidR="002C4F07" w:rsidRPr="00F1252F">
        <w:rPr>
          <w:rFonts w:ascii="Garamond" w:hAnsi="Garamond"/>
          <w:sz w:val="20"/>
          <w:szCs w:val="20"/>
        </w:rPr>
        <w:t>v</w:t>
      </w:r>
      <w:r w:rsidR="00C9457F" w:rsidRPr="00F1252F">
        <w:rPr>
          <w:rFonts w:ascii="Garamond" w:hAnsi="Garamond"/>
          <w:sz w:val="20"/>
          <w:szCs w:val="20"/>
        </w:rPr>
        <w:t xml:space="preserve"> </w:t>
      </w:r>
      <w:r w:rsidR="002C4F07" w:rsidRPr="00F1252F">
        <w:rPr>
          <w:rFonts w:ascii="Garamond" w:hAnsi="Garamond"/>
          <w:sz w:val="20"/>
          <w:szCs w:val="20"/>
        </w:rPr>
        <w:t>čase</w:t>
      </w:r>
      <w:r w:rsidR="00C9457F" w:rsidRPr="00F1252F">
        <w:rPr>
          <w:rFonts w:ascii="Garamond" w:hAnsi="Garamond"/>
          <w:sz w:val="20"/>
          <w:szCs w:val="20"/>
        </w:rPr>
        <w:t xml:space="preserve"> </w:t>
      </w:r>
      <w:r w:rsidR="002C4F07" w:rsidRPr="00F1252F">
        <w:rPr>
          <w:rFonts w:ascii="Garamond" w:hAnsi="Garamond"/>
          <w:sz w:val="20"/>
          <w:szCs w:val="20"/>
        </w:rPr>
        <w:t>od</w:t>
      </w:r>
      <w:r w:rsidR="00C9457F" w:rsidRPr="00F1252F">
        <w:rPr>
          <w:rFonts w:ascii="Garamond" w:hAnsi="Garamond"/>
          <w:sz w:val="20"/>
          <w:szCs w:val="20"/>
        </w:rPr>
        <w:t xml:space="preserve"> </w:t>
      </w:r>
      <w:r w:rsidR="00AA43C0" w:rsidRPr="00F1252F">
        <w:rPr>
          <w:rFonts w:ascii="Garamond" w:hAnsi="Garamond"/>
          <w:sz w:val="20"/>
          <w:szCs w:val="20"/>
        </w:rPr>
        <w:t>0</w:t>
      </w:r>
      <w:r w:rsidR="00F3312D" w:rsidRPr="00F1252F">
        <w:rPr>
          <w:rFonts w:ascii="Garamond" w:hAnsi="Garamond"/>
          <w:sz w:val="20"/>
          <w:szCs w:val="20"/>
        </w:rPr>
        <w:t>8</w:t>
      </w:r>
      <w:r w:rsidR="002C4F07" w:rsidRPr="00F1252F">
        <w:rPr>
          <w:rFonts w:ascii="Garamond" w:hAnsi="Garamond"/>
          <w:sz w:val="20"/>
          <w:szCs w:val="20"/>
        </w:rPr>
        <w:t>:00</w:t>
      </w:r>
      <w:r w:rsidR="00C9457F" w:rsidRPr="00F1252F">
        <w:rPr>
          <w:rFonts w:ascii="Garamond" w:hAnsi="Garamond"/>
          <w:sz w:val="20"/>
          <w:szCs w:val="20"/>
        </w:rPr>
        <w:t xml:space="preserve"> </w:t>
      </w:r>
      <w:r w:rsidR="002C4F07" w:rsidRPr="00F1252F">
        <w:rPr>
          <w:rFonts w:ascii="Garamond" w:hAnsi="Garamond"/>
          <w:sz w:val="20"/>
          <w:szCs w:val="20"/>
        </w:rPr>
        <w:t>do</w:t>
      </w:r>
      <w:r w:rsidR="00C9457F" w:rsidRPr="00F1252F">
        <w:rPr>
          <w:rFonts w:ascii="Garamond" w:hAnsi="Garamond"/>
          <w:sz w:val="20"/>
          <w:szCs w:val="20"/>
        </w:rPr>
        <w:t xml:space="preserve"> </w:t>
      </w:r>
      <w:r w:rsidR="002C4F07" w:rsidRPr="00F1252F">
        <w:rPr>
          <w:rFonts w:ascii="Garamond" w:hAnsi="Garamond"/>
          <w:sz w:val="20"/>
          <w:szCs w:val="20"/>
        </w:rPr>
        <w:t>1</w:t>
      </w:r>
      <w:r w:rsidR="00F3312D" w:rsidRPr="00F1252F">
        <w:rPr>
          <w:rFonts w:ascii="Garamond" w:hAnsi="Garamond"/>
          <w:sz w:val="20"/>
          <w:szCs w:val="20"/>
        </w:rPr>
        <w:t>4</w:t>
      </w:r>
      <w:r w:rsidR="002C4F07" w:rsidRPr="00F1252F">
        <w:rPr>
          <w:rFonts w:ascii="Garamond" w:hAnsi="Garamond"/>
          <w:sz w:val="20"/>
          <w:szCs w:val="20"/>
        </w:rPr>
        <w:t>:</w:t>
      </w:r>
      <w:r w:rsidR="00391398" w:rsidRPr="00F1252F">
        <w:rPr>
          <w:rFonts w:ascii="Garamond" w:hAnsi="Garamond"/>
          <w:sz w:val="20"/>
          <w:szCs w:val="20"/>
        </w:rPr>
        <w:t>0</w:t>
      </w:r>
      <w:r w:rsidR="00D71BC8" w:rsidRPr="00F1252F">
        <w:rPr>
          <w:rFonts w:ascii="Garamond" w:hAnsi="Garamond"/>
          <w:sz w:val="20"/>
          <w:szCs w:val="20"/>
        </w:rPr>
        <w:t>0</w:t>
      </w:r>
      <w:r w:rsidR="00C9457F" w:rsidRPr="00F1252F">
        <w:rPr>
          <w:rFonts w:ascii="Garamond" w:hAnsi="Garamond"/>
          <w:sz w:val="20"/>
          <w:szCs w:val="20"/>
        </w:rPr>
        <w:t xml:space="preserve"> </w:t>
      </w:r>
      <w:r w:rsidR="002C4F07" w:rsidRPr="00F1252F">
        <w:rPr>
          <w:rFonts w:ascii="Garamond" w:hAnsi="Garamond"/>
          <w:sz w:val="20"/>
          <w:szCs w:val="20"/>
        </w:rPr>
        <w:t>hod.,</w:t>
      </w:r>
      <w:r w:rsidR="00C9457F" w:rsidRPr="00F1252F">
        <w:rPr>
          <w:rFonts w:ascii="Garamond" w:hAnsi="Garamond"/>
          <w:sz w:val="20"/>
          <w:szCs w:val="20"/>
        </w:rPr>
        <w:t xml:space="preserve"> </w:t>
      </w:r>
      <w:r w:rsidR="002C4F07" w:rsidRPr="00F1252F">
        <w:rPr>
          <w:rFonts w:ascii="Garamond" w:hAnsi="Garamond"/>
          <w:sz w:val="20"/>
          <w:szCs w:val="20"/>
        </w:rPr>
        <w:t>pričom</w:t>
      </w:r>
      <w:r w:rsidR="00C9457F" w:rsidRPr="00F1252F">
        <w:rPr>
          <w:rFonts w:ascii="Garamond" w:hAnsi="Garamond"/>
          <w:sz w:val="20"/>
          <w:szCs w:val="20"/>
        </w:rPr>
        <w:t xml:space="preserve"> </w:t>
      </w:r>
      <w:r w:rsidR="002C4F07" w:rsidRPr="00F1252F">
        <w:rPr>
          <w:rFonts w:ascii="Garamond" w:hAnsi="Garamond"/>
          <w:sz w:val="20"/>
          <w:szCs w:val="20"/>
        </w:rPr>
        <w:t>čas</w:t>
      </w:r>
      <w:r w:rsidR="00C9457F" w:rsidRPr="00F1252F">
        <w:rPr>
          <w:rFonts w:ascii="Garamond" w:hAnsi="Garamond"/>
          <w:sz w:val="20"/>
          <w:szCs w:val="20"/>
        </w:rPr>
        <w:t xml:space="preserve"> </w:t>
      </w:r>
      <w:r w:rsidR="002C4F07" w:rsidRPr="00F1252F">
        <w:rPr>
          <w:rFonts w:ascii="Garamond" w:hAnsi="Garamond"/>
          <w:sz w:val="20"/>
          <w:szCs w:val="20"/>
        </w:rPr>
        <w:t>jednotlivých</w:t>
      </w:r>
      <w:r w:rsidR="00C9457F" w:rsidRPr="00F1252F">
        <w:rPr>
          <w:rFonts w:ascii="Garamond" w:hAnsi="Garamond"/>
          <w:sz w:val="20"/>
          <w:szCs w:val="20"/>
        </w:rPr>
        <w:t xml:space="preserve"> </w:t>
      </w:r>
      <w:r w:rsidR="002C4F07" w:rsidRPr="00F1252F">
        <w:rPr>
          <w:rFonts w:ascii="Garamond" w:hAnsi="Garamond"/>
          <w:sz w:val="20"/>
          <w:szCs w:val="20"/>
        </w:rPr>
        <w:t>dodávok</w:t>
      </w:r>
      <w:r w:rsidR="00826017" w:rsidRPr="00F1252F">
        <w:rPr>
          <w:rFonts w:ascii="Garamond" w:hAnsi="Garamond"/>
          <w:sz w:val="20"/>
          <w:szCs w:val="20"/>
        </w:rPr>
        <w:t xml:space="preserve"> Inicializovaného</w:t>
      </w:r>
      <w:r w:rsidR="00C9457F" w:rsidRPr="00F1252F">
        <w:rPr>
          <w:rFonts w:ascii="Garamond" w:hAnsi="Garamond"/>
          <w:sz w:val="20"/>
          <w:szCs w:val="20"/>
        </w:rPr>
        <w:t xml:space="preserve"> </w:t>
      </w:r>
      <w:r w:rsidR="002C4F07" w:rsidRPr="00F1252F">
        <w:rPr>
          <w:rFonts w:ascii="Garamond" w:hAnsi="Garamond"/>
          <w:sz w:val="20"/>
          <w:szCs w:val="20"/>
        </w:rPr>
        <w:t>Tovaru</w:t>
      </w:r>
      <w:r w:rsidR="00C9457F" w:rsidRPr="00F1252F">
        <w:rPr>
          <w:rFonts w:ascii="Garamond" w:hAnsi="Garamond"/>
          <w:sz w:val="20"/>
          <w:szCs w:val="20"/>
        </w:rPr>
        <w:t xml:space="preserve"> </w:t>
      </w:r>
      <w:r w:rsidR="002C4F07" w:rsidRPr="00F1252F">
        <w:rPr>
          <w:rFonts w:ascii="Garamond" w:hAnsi="Garamond"/>
          <w:sz w:val="20"/>
          <w:szCs w:val="20"/>
        </w:rPr>
        <w:t>si</w:t>
      </w:r>
      <w:r w:rsidR="00C9457F" w:rsidRPr="00F1252F">
        <w:rPr>
          <w:rFonts w:ascii="Garamond" w:hAnsi="Garamond"/>
          <w:sz w:val="20"/>
          <w:szCs w:val="20"/>
        </w:rPr>
        <w:t xml:space="preserve"> </w:t>
      </w:r>
      <w:r w:rsidR="002C4F07" w:rsidRPr="00F1252F">
        <w:rPr>
          <w:rFonts w:ascii="Garamond" w:hAnsi="Garamond"/>
          <w:sz w:val="20"/>
          <w:szCs w:val="20"/>
        </w:rPr>
        <w:t>Zmluvné</w:t>
      </w:r>
      <w:r w:rsidR="00C9457F" w:rsidRPr="00F1252F">
        <w:rPr>
          <w:rFonts w:ascii="Garamond" w:hAnsi="Garamond"/>
          <w:sz w:val="20"/>
          <w:szCs w:val="20"/>
        </w:rPr>
        <w:t xml:space="preserve"> </w:t>
      </w:r>
      <w:r w:rsidR="002C4F07" w:rsidRPr="00F1252F">
        <w:rPr>
          <w:rFonts w:ascii="Garamond" w:hAnsi="Garamond"/>
          <w:sz w:val="20"/>
          <w:szCs w:val="20"/>
        </w:rPr>
        <w:t>strany</w:t>
      </w:r>
      <w:r w:rsidR="00C9457F" w:rsidRPr="00F1252F">
        <w:rPr>
          <w:rFonts w:ascii="Garamond" w:hAnsi="Garamond"/>
          <w:sz w:val="20"/>
          <w:szCs w:val="20"/>
        </w:rPr>
        <w:t xml:space="preserve"> </w:t>
      </w:r>
      <w:r w:rsidR="002C4F07" w:rsidRPr="00F1252F">
        <w:rPr>
          <w:rFonts w:ascii="Garamond" w:hAnsi="Garamond"/>
          <w:sz w:val="20"/>
          <w:szCs w:val="20"/>
        </w:rPr>
        <w:t>vopred</w:t>
      </w:r>
      <w:r w:rsidR="00C9457F" w:rsidRPr="00F1252F">
        <w:rPr>
          <w:rFonts w:ascii="Garamond" w:hAnsi="Garamond"/>
          <w:sz w:val="20"/>
          <w:szCs w:val="20"/>
        </w:rPr>
        <w:t xml:space="preserve"> </w:t>
      </w:r>
      <w:r w:rsidR="009904D6" w:rsidRPr="00F1252F">
        <w:rPr>
          <w:rFonts w:ascii="Garamond" w:hAnsi="Garamond"/>
          <w:sz w:val="20"/>
          <w:szCs w:val="20"/>
        </w:rPr>
        <w:t xml:space="preserve">telefonicky </w:t>
      </w:r>
      <w:r w:rsidR="002C4F07" w:rsidRPr="00F1252F">
        <w:rPr>
          <w:rFonts w:ascii="Garamond" w:hAnsi="Garamond"/>
          <w:sz w:val="20"/>
          <w:szCs w:val="20"/>
        </w:rPr>
        <w:t>dohodnú.</w:t>
      </w:r>
      <w:r w:rsidR="00C9457F" w:rsidRPr="00F1252F">
        <w:rPr>
          <w:rFonts w:ascii="Garamond" w:hAnsi="Garamond"/>
          <w:sz w:val="20"/>
          <w:szCs w:val="20"/>
        </w:rPr>
        <w:t xml:space="preserve"> </w:t>
      </w:r>
      <w:r w:rsidR="002C4F07" w:rsidRPr="00F1252F">
        <w:rPr>
          <w:rFonts w:ascii="Garamond" w:hAnsi="Garamond"/>
          <w:sz w:val="20"/>
          <w:szCs w:val="20"/>
        </w:rPr>
        <w:t>Mimo</w:t>
      </w:r>
      <w:r w:rsidR="00C9457F" w:rsidRPr="00F1252F">
        <w:rPr>
          <w:rFonts w:ascii="Garamond" w:hAnsi="Garamond"/>
          <w:sz w:val="20"/>
          <w:szCs w:val="20"/>
        </w:rPr>
        <w:t xml:space="preserve"> </w:t>
      </w:r>
      <w:r w:rsidR="002C4F07" w:rsidRPr="00F1252F">
        <w:rPr>
          <w:rFonts w:ascii="Garamond" w:hAnsi="Garamond"/>
          <w:sz w:val="20"/>
          <w:szCs w:val="20"/>
        </w:rPr>
        <w:t>vyššie</w:t>
      </w:r>
      <w:r w:rsidR="00C9457F" w:rsidRPr="00F1252F">
        <w:rPr>
          <w:rFonts w:ascii="Garamond" w:hAnsi="Garamond"/>
          <w:sz w:val="20"/>
          <w:szCs w:val="20"/>
        </w:rPr>
        <w:t xml:space="preserve"> </w:t>
      </w:r>
      <w:r w:rsidR="002C4F07" w:rsidRPr="00F1252F">
        <w:rPr>
          <w:rFonts w:ascii="Garamond" w:hAnsi="Garamond"/>
          <w:sz w:val="20"/>
          <w:szCs w:val="20"/>
        </w:rPr>
        <w:t>uvedeného</w:t>
      </w:r>
      <w:r w:rsidR="00C9457F" w:rsidRPr="00F1252F">
        <w:rPr>
          <w:rFonts w:ascii="Garamond" w:hAnsi="Garamond"/>
          <w:sz w:val="20"/>
          <w:szCs w:val="20"/>
        </w:rPr>
        <w:t xml:space="preserve"> </w:t>
      </w:r>
      <w:r w:rsidR="002C4F07" w:rsidRPr="00F1252F">
        <w:rPr>
          <w:rFonts w:ascii="Garamond" w:hAnsi="Garamond"/>
          <w:sz w:val="20"/>
          <w:szCs w:val="20"/>
        </w:rPr>
        <w:t>času</w:t>
      </w:r>
      <w:r w:rsidR="00C9457F" w:rsidRPr="00F1252F">
        <w:rPr>
          <w:rFonts w:ascii="Garamond" w:hAnsi="Garamond"/>
          <w:sz w:val="20"/>
          <w:szCs w:val="20"/>
        </w:rPr>
        <w:t xml:space="preserve"> </w:t>
      </w:r>
      <w:r w:rsidR="002C4F07" w:rsidRPr="00F1252F">
        <w:rPr>
          <w:rFonts w:ascii="Garamond" w:hAnsi="Garamond"/>
          <w:sz w:val="20"/>
          <w:szCs w:val="20"/>
        </w:rPr>
        <w:t>môže</w:t>
      </w:r>
      <w:r w:rsidR="00C9457F" w:rsidRPr="00F1252F">
        <w:rPr>
          <w:rFonts w:ascii="Garamond" w:hAnsi="Garamond"/>
          <w:sz w:val="20"/>
          <w:szCs w:val="20"/>
        </w:rPr>
        <w:t xml:space="preserve"> </w:t>
      </w:r>
      <w:r w:rsidRPr="00F1252F">
        <w:rPr>
          <w:rFonts w:ascii="Garamond" w:hAnsi="Garamond"/>
          <w:sz w:val="20"/>
          <w:szCs w:val="20"/>
        </w:rPr>
        <w:t>Predávajúci</w:t>
      </w:r>
      <w:r w:rsidR="00C9457F" w:rsidRPr="00F1252F">
        <w:rPr>
          <w:rFonts w:ascii="Garamond" w:hAnsi="Garamond"/>
          <w:sz w:val="20"/>
          <w:szCs w:val="20"/>
        </w:rPr>
        <w:t xml:space="preserve"> </w:t>
      </w:r>
      <w:r w:rsidR="002C4F07" w:rsidRPr="00F1252F">
        <w:rPr>
          <w:rFonts w:ascii="Garamond" w:hAnsi="Garamond"/>
          <w:sz w:val="20"/>
          <w:szCs w:val="20"/>
        </w:rPr>
        <w:t>dodať</w:t>
      </w:r>
      <w:r w:rsidR="00826017" w:rsidRPr="00F1252F">
        <w:rPr>
          <w:rFonts w:ascii="Garamond" w:hAnsi="Garamond"/>
          <w:sz w:val="20"/>
          <w:szCs w:val="20"/>
        </w:rPr>
        <w:t xml:space="preserve"> Inicializovaný</w:t>
      </w:r>
      <w:r w:rsidR="00C9457F" w:rsidRPr="00F1252F">
        <w:rPr>
          <w:rFonts w:ascii="Garamond" w:hAnsi="Garamond"/>
          <w:sz w:val="20"/>
          <w:szCs w:val="20"/>
        </w:rPr>
        <w:t xml:space="preserve"> </w:t>
      </w:r>
      <w:r w:rsidR="002C4F07" w:rsidRPr="00F1252F">
        <w:rPr>
          <w:rFonts w:ascii="Garamond" w:hAnsi="Garamond"/>
          <w:sz w:val="20"/>
          <w:szCs w:val="20"/>
        </w:rPr>
        <w:t>Tovar</w:t>
      </w:r>
      <w:r w:rsidR="00C9457F" w:rsidRPr="00F1252F">
        <w:rPr>
          <w:rFonts w:ascii="Garamond" w:hAnsi="Garamond"/>
          <w:sz w:val="20"/>
          <w:szCs w:val="20"/>
        </w:rPr>
        <w:t xml:space="preserve"> </w:t>
      </w:r>
      <w:r w:rsidR="002C4F07" w:rsidRPr="00F1252F">
        <w:rPr>
          <w:rFonts w:ascii="Garamond" w:hAnsi="Garamond"/>
          <w:sz w:val="20"/>
          <w:szCs w:val="20"/>
        </w:rPr>
        <w:t>len</w:t>
      </w:r>
      <w:r w:rsidR="00C9457F" w:rsidRPr="00F1252F">
        <w:rPr>
          <w:rFonts w:ascii="Garamond" w:hAnsi="Garamond"/>
          <w:sz w:val="20"/>
          <w:szCs w:val="20"/>
        </w:rPr>
        <w:t xml:space="preserve"> </w:t>
      </w:r>
      <w:r w:rsidR="002C4F07" w:rsidRPr="00F1252F">
        <w:rPr>
          <w:rFonts w:ascii="Garamond" w:hAnsi="Garamond"/>
          <w:sz w:val="20"/>
          <w:szCs w:val="20"/>
        </w:rPr>
        <w:t>s</w:t>
      </w:r>
      <w:r w:rsidR="00C9457F" w:rsidRPr="00F1252F">
        <w:rPr>
          <w:rFonts w:ascii="Garamond" w:hAnsi="Garamond"/>
          <w:sz w:val="20"/>
          <w:szCs w:val="20"/>
        </w:rPr>
        <w:t xml:space="preserve"> </w:t>
      </w:r>
      <w:r w:rsidR="002C4F07" w:rsidRPr="00F1252F">
        <w:rPr>
          <w:rFonts w:ascii="Garamond" w:hAnsi="Garamond"/>
          <w:sz w:val="20"/>
          <w:szCs w:val="20"/>
        </w:rPr>
        <w:t>výslovným</w:t>
      </w:r>
      <w:r w:rsidR="00C9457F" w:rsidRPr="00F1252F">
        <w:rPr>
          <w:rFonts w:ascii="Garamond" w:hAnsi="Garamond"/>
          <w:sz w:val="20"/>
          <w:szCs w:val="20"/>
        </w:rPr>
        <w:t xml:space="preserve"> </w:t>
      </w:r>
      <w:r w:rsidR="002C4F07" w:rsidRPr="00F1252F">
        <w:rPr>
          <w:rFonts w:ascii="Garamond" w:hAnsi="Garamond"/>
          <w:sz w:val="20"/>
          <w:szCs w:val="20"/>
        </w:rPr>
        <w:t>súhlasom</w:t>
      </w:r>
      <w:r w:rsidR="00C9457F" w:rsidRPr="00F1252F">
        <w:rPr>
          <w:rFonts w:ascii="Garamond" w:hAnsi="Garamond"/>
          <w:sz w:val="20"/>
          <w:szCs w:val="20"/>
        </w:rPr>
        <w:t xml:space="preserve"> </w:t>
      </w:r>
      <w:r w:rsidRPr="00F1252F">
        <w:rPr>
          <w:rFonts w:ascii="Garamond" w:hAnsi="Garamond"/>
          <w:sz w:val="20"/>
          <w:szCs w:val="20"/>
        </w:rPr>
        <w:t>Kupujúceho</w:t>
      </w:r>
      <w:r w:rsidR="002C4F07" w:rsidRPr="00F1252F">
        <w:rPr>
          <w:rFonts w:ascii="Garamond" w:hAnsi="Garamond"/>
          <w:sz w:val="20"/>
          <w:szCs w:val="20"/>
        </w:rPr>
        <w:t>.</w:t>
      </w:r>
      <w:r w:rsidR="00C9457F" w:rsidRPr="00F1252F">
        <w:rPr>
          <w:rFonts w:ascii="Garamond" w:hAnsi="Garamond"/>
          <w:sz w:val="20"/>
          <w:szCs w:val="20"/>
        </w:rPr>
        <w:t xml:space="preserve"> </w:t>
      </w:r>
    </w:p>
    <w:p w14:paraId="6154A357" w14:textId="77777777" w:rsidR="002C4F07" w:rsidRPr="006B2508" w:rsidRDefault="002C4F07" w:rsidP="005410A3">
      <w:pPr>
        <w:keepNext/>
        <w:keepLines/>
        <w:spacing w:after="0" w:line="240" w:lineRule="auto"/>
        <w:jc w:val="both"/>
        <w:rPr>
          <w:rFonts w:ascii="Garamond" w:hAnsi="Garamond"/>
          <w:sz w:val="20"/>
          <w:szCs w:val="20"/>
        </w:rPr>
      </w:pPr>
    </w:p>
    <w:p w14:paraId="070B3AD1" w14:textId="21B3A45F" w:rsidR="002C4F07" w:rsidRPr="006B2508" w:rsidRDefault="00C72A39" w:rsidP="005410A3">
      <w:pPr>
        <w:pStyle w:val="Odstavecseseznamem"/>
        <w:keepNext/>
        <w:keepLines/>
        <w:numPr>
          <w:ilvl w:val="1"/>
          <w:numId w:val="20"/>
        </w:numPr>
        <w:tabs>
          <w:tab w:val="num" w:pos="709"/>
        </w:tabs>
        <w:spacing w:after="0" w:line="240" w:lineRule="auto"/>
        <w:ind w:left="709" w:hanging="709"/>
        <w:jc w:val="both"/>
        <w:rPr>
          <w:rFonts w:ascii="Garamond" w:hAnsi="Garamond"/>
          <w:sz w:val="20"/>
          <w:szCs w:val="20"/>
        </w:rPr>
      </w:pPr>
      <w:r>
        <w:rPr>
          <w:rFonts w:ascii="Garamond" w:hAnsi="Garamond"/>
          <w:sz w:val="20"/>
          <w:szCs w:val="20"/>
        </w:rPr>
        <w:t>Predávajúci</w:t>
      </w:r>
      <w:r w:rsidR="00C9457F" w:rsidRPr="006B2508">
        <w:rPr>
          <w:rFonts w:ascii="Garamond" w:hAnsi="Garamond"/>
          <w:sz w:val="20"/>
          <w:szCs w:val="20"/>
        </w:rPr>
        <w:t xml:space="preserve"> </w:t>
      </w:r>
      <w:r w:rsidR="002C4F07" w:rsidRPr="006B2508">
        <w:rPr>
          <w:rFonts w:ascii="Garamond" w:hAnsi="Garamond"/>
          <w:sz w:val="20"/>
          <w:szCs w:val="20"/>
        </w:rPr>
        <w:t>je</w:t>
      </w:r>
      <w:r w:rsidR="00C9457F" w:rsidRPr="006B2508">
        <w:rPr>
          <w:rFonts w:ascii="Garamond" w:hAnsi="Garamond"/>
          <w:sz w:val="20"/>
          <w:szCs w:val="20"/>
        </w:rPr>
        <w:t xml:space="preserve"> </w:t>
      </w:r>
      <w:r w:rsidR="002C4F07" w:rsidRPr="00D75EB2">
        <w:rPr>
          <w:rFonts w:ascii="Garamond" w:hAnsi="Garamond"/>
          <w:sz w:val="20"/>
          <w:szCs w:val="20"/>
        </w:rPr>
        <w:t>povinný</w:t>
      </w:r>
      <w:r w:rsidR="00C9457F" w:rsidRPr="00D75EB2">
        <w:rPr>
          <w:rFonts w:ascii="Garamond" w:hAnsi="Garamond"/>
          <w:sz w:val="20"/>
          <w:szCs w:val="20"/>
        </w:rPr>
        <w:t xml:space="preserve"> </w:t>
      </w:r>
      <w:r w:rsidR="002C4F07" w:rsidRPr="00D75EB2">
        <w:rPr>
          <w:rFonts w:ascii="Garamond" w:hAnsi="Garamond"/>
          <w:sz w:val="20"/>
          <w:szCs w:val="20"/>
        </w:rPr>
        <w:t>odovzdať</w:t>
      </w:r>
      <w:r>
        <w:rPr>
          <w:rFonts w:ascii="Garamond" w:hAnsi="Garamond"/>
          <w:sz w:val="20"/>
          <w:szCs w:val="20"/>
        </w:rPr>
        <w:t xml:space="preserve"> Kupujúcemu</w:t>
      </w:r>
      <w:r w:rsidR="00C9457F" w:rsidRPr="006B2508">
        <w:rPr>
          <w:rFonts w:ascii="Garamond" w:hAnsi="Garamond"/>
          <w:sz w:val="20"/>
          <w:szCs w:val="20"/>
        </w:rPr>
        <w:t xml:space="preserve"> </w:t>
      </w:r>
      <w:r w:rsidR="002C4F07" w:rsidRPr="006B2508">
        <w:rPr>
          <w:rFonts w:ascii="Garamond" w:hAnsi="Garamond"/>
          <w:sz w:val="20"/>
          <w:szCs w:val="20"/>
        </w:rPr>
        <w:t>spolu</w:t>
      </w:r>
      <w:r w:rsidR="00C9457F" w:rsidRPr="006B2508">
        <w:rPr>
          <w:rFonts w:ascii="Garamond" w:hAnsi="Garamond"/>
          <w:sz w:val="20"/>
          <w:szCs w:val="20"/>
        </w:rPr>
        <w:t xml:space="preserve"> </w:t>
      </w:r>
      <w:r w:rsidR="002C4F07" w:rsidRPr="006B2508">
        <w:rPr>
          <w:rFonts w:ascii="Garamond" w:hAnsi="Garamond"/>
          <w:sz w:val="20"/>
          <w:szCs w:val="20"/>
        </w:rPr>
        <w:t>s</w:t>
      </w:r>
      <w:r w:rsidR="00826017">
        <w:rPr>
          <w:rFonts w:ascii="Garamond" w:hAnsi="Garamond"/>
          <w:sz w:val="20"/>
          <w:szCs w:val="20"/>
        </w:rPr>
        <w:t xml:space="preserve"> Inicializovaným </w:t>
      </w:r>
      <w:r w:rsidR="002C4F07" w:rsidRPr="006B2508">
        <w:rPr>
          <w:rFonts w:ascii="Garamond" w:hAnsi="Garamond"/>
          <w:sz w:val="20"/>
          <w:szCs w:val="20"/>
        </w:rPr>
        <w:t>Tovarom</w:t>
      </w:r>
      <w:r w:rsidR="00C9457F" w:rsidRPr="006B2508">
        <w:rPr>
          <w:rFonts w:ascii="Garamond" w:hAnsi="Garamond"/>
          <w:sz w:val="20"/>
          <w:szCs w:val="20"/>
        </w:rPr>
        <w:t xml:space="preserve"> </w:t>
      </w:r>
      <w:r w:rsidR="002C4F07" w:rsidRPr="006B2508">
        <w:rPr>
          <w:rFonts w:ascii="Garamond" w:hAnsi="Garamond"/>
          <w:sz w:val="20"/>
          <w:szCs w:val="20"/>
        </w:rPr>
        <w:t>aj</w:t>
      </w:r>
      <w:r w:rsidR="00C9457F" w:rsidRPr="006B2508">
        <w:rPr>
          <w:rFonts w:ascii="Garamond" w:hAnsi="Garamond"/>
          <w:sz w:val="20"/>
          <w:szCs w:val="20"/>
        </w:rPr>
        <w:t xml:space="preserve"> </w:t>
      </w:r>
      <w:r w:rsidR="0013461D" w:rsidRPr="006B2508">
        <w:rPr>
          <w:rFonts w:ascii="Garamond" w:hAnsi="Garamond"/>
          <w:sz w:val="20"/>
          <w:szCs w:val="20"/>
        </w:rPr>
        <w:t xml:space="preserve">súvisiace </w:t>
      </w:r>
      <w:r w:rsidR="002C4F07" w:rsidRPr="006B2508">
        <w:rPr>
          <w:rFonts w:ascii="Garamond" w:hAnsi="Garamond"/>
          <w:sz w:val="20"/>
          <w:szCs w:val="20"/>
        </w:rPr>
        <w:t>doklady</w:t>
      </w:r>
      <w:r w:rsidR="00C9457F" w:rsidRPr="006B2508">
        <w:rPr>
          <w:rFonts w:ascii="Garamond" w:hAnsi="Garamond"/>
          <w:sz w:val="20"/>
          <w:szCs w:val="20"/>
        </w:rPr>
        <w:t xml:space="preserve"> </w:t>
      </w:r>
      <w:r w:rsidR="002C4F07" w:rsidRPr="006B2508">
        <w:rPr>
          <w:rFonts w:ascii="Garamond" w:hAnsi="Garamond"/>
          <w:sz w:val="20"/>
          <w:szCs w:val="20"/>
        </w:rPr>
        <w:t>potrebné</w:t>
      </w:r>
      <w:r w:rsidR="00C9457F" w:rsidRPr="006B2508">
        <w:rPr>
          <w:rFonts w:ascii="Garamond" w:hAnsi="Garamond"/>
          <w:sz w:val="20"/>
          <w:szCs w:val="20"/>
        </w:rPr>
        <w:t xml:space="preserve"> </w:t>
      </w:r>
      <w:r w:rsidR="002C4F07" w:rsidRPr="006B2508">
        <w:rPr>
          <w:rFonts w:ascii="Garamond" w:hAnsi="Garamond"/>
          <w:sz w:val="20"/>
          <w:szCs w:val="20"/>
        </w:rPr>
        <w:t>na</w:t>
      </w:r>
      <w:r w:rsidR="00C9457F" w:rsidRPr="006B2508">
        <w:rPr>
          <w:rFonts w:ascii="Garamond" w:hAnsi="Garamond"/>
          <w:sz w:val="20"/>
          <w:szCs w:val="20"/>
        </w:rPr>
        <w:t xml:space="preserve"> </w:t>
      </w:r>
      <w:r w:rsidR="0013461D" w:rsidRPr="006B2508">
        <w:rPr>
          <w:rFonts w:ascii="Garamond" w:hAnsi="Garamond"/>
          <w:sz w:val="20"/>
          <w:szCs w:val="20"/>
        </w:rPr>
        <w:t xml:space="preserve">jeho </w:t>
      </w:r>
      <w:r w:rsidR="002C4F07" w:rsidRPr="006B2508">
        <w:rPr>
          <w:rFonts w:ascii="Garamond" w:hAnsi="Garamond"/>
          <w:sz w:val="20"/>
          <w:szCs w:val="20"/>
        </w:rPr>
        <w:t>prevzatie,</w:t>
      </w:r>
      <w:r w:rsidR="00C9457F" w:rsidRPr="006B2508">
        <w:rPr>
          <w:rFonts w:ascii="Garamond" w:hAnsi="Garamond"/>
          <w:sz w:val="20"/>
          <w:szCs w:val="20"/>
        </w:rPr>
        <w:t xml:space="preserve"> </w:t>
      </w:r>
      <w:r w:rsidR="002C4F07" w:rsidRPr="006B2508">
        <w:rPr>
          <w:rFonts w:ascii="Garamond" w:hAnsi="Garamond"/>
          <w:sz w:val="20"/>
          <w:szCs w:val="20"/>
        </w:rPr>
        <w:t>a</w:t>
      </w:r>
      <w:r w:rsidR="00C9457F" w:rsidRPr="006B2508">
        <w:rPr>
          <w:rFonts w:ascii="Garamond" w:hAnsi="Garamond"/>
          <w:sz w:val="20"/>
          <w:szCs w:val="20"/>
        </w:rPr>
        <w:t xml:space="preserve"> </w:t>
      </w:r>
      <w:r w:rsidR="002C4F07" w:rsidRPr="006B2508">
        <w:rPr>
          <w:rFonts w:ascii="Garamond" w:hAnsi="Garamond"/>
          <w:sz w:val="20"/>
          <w:szCs w:val="20"/>
        </w:rPr>
        <w:t>to</w:t>
      </w:r>
      <w:r w:rsidR="00C9457F" w:rsidRPr="006B2508">
        <w:rPr>
          <w:rFonts w:ascii="Garamond" w:hAnsi="Garamond"/>
          <w:sz w:val="20"/>
          <w:szCs w:val="20"/>
        </w:rPr>
        <w:t xml:space="preserve"> </w:t>
      </w:r>
      <w:r w:rsidR="002C4F07" w:rsidRPr="006B2508">
        <w:rPr>
          <w:rFonts w:ascii="Garamond" w:hAnsi="Garamond"/>
          <w:sz w:val="20"/>
          <w:szCs w:val="20"/>
        </w:rPr>
        <w:t>najmä:</w:t>
      </w:r>
      <w:r w:rsidR="00C9457F" w:rsidRPr="006B2508">
        <w:rPr>
          <w:rFonts w:ascii="Garamond" w:hAnsi="Garamond"/>
          <w:sz w:val="20"/>
          <w:szCs w:val="20"/>
        </w:rPr>
        <w:t xml:space="preserve"> </w:t>
      </w:r>
    </w:p>
    <w:p w14:paraId="54DC2137" w14:textId="77777777" w:rsidR="002C4F07" w:rsidRPr="006B2508" w:rsidRDefault="002C4F07" w:rsidP="005410A3">
      <w:pPr>
        <w:pStyle w:val="Odstavecseseznamem"/>
        <w:keepNext/>
        <w:keepLines/>
        <w:spacing w:after="0" w:line="240" w:lineRule="auto"/>
        <w:jc w:val="both"/>
        <w:rPr>
          <w:rFonts w:ascii="Garamond" w:hAnsi="Garamond"/>
          <w:sz w:val="20"/>
          <w:szCs w:val="20"/>
        </w:rPr>
      </w:pPr>
    </w:p>
    <w:p w14:paraId="71F355C2" w14:textId="198F96D5" w:rsidR="008531CA" w:rsidRDefault="008531CA" w:rsidP="005410A3">
      <w:pPr>
        <w:pStyle w:val="Odstavecseseznamem"/>
        <w:keepNext/>
        <w:keepLines/>
        <w:numPr>
          <w:ilvl w:val="0"/>
          <w:numId w:val="45"/>
        </w:numPr>
        <w:tabs>
          <w:tab w:val="left" w:pos="0"/>
          <w:tab w:val="left" w:pos="708"/>
          <w:tab w:val="center" w:pos="1418"/>
          <w:tab w:val="right" w:pos="9072"/>
        </w:tabs>
        <w:spacing w:after="0" w:line="240" w:lineRule="auto"/>
        <w:ind w:hanging="11"/>
        <w:jc w:val="both"/>
        <w:rPr>
          <w:rFonts w:ascii="Garamond" w:eastAsia="Calibri" w:hAnsi="Garamond" w:cs="Times New Roman"/>
          <w:noProof/>
          <w:sz w:val="20"/>
          <w:szCs w:val="20"/>
        </w:rPr>
      </w:pPr>
      <w:r>
        <w:rPr>
          <w:rFonts w:ascii="Garamond" w:eastAsia="Calibri" w:hAnsi="Garamond" w:cs="Times New Roman"/>
          <w:noProof/>
          <w:sz w:val="20"/>
          <w:szCs w:val="20"/>
        </w:rPr>
        <w:t xml:space="preserve">kópiu objednávky; </w:t>
      </w:r>
      <w:r w:rsidR="00FA25F7">
        <w:rPr>
          <w:rFonts w:ascii="Garamond" w:eastAsia="Calibri" w:hAnsi="Garamond" w:cs="Times New Roman"/>
          <w:noProof/>
          <w:sz w:val="20"/>
          <w:szCs w:val="20"/>
        </w:rPr>
        <w:t>a</w:t>
      </w:r>
    </w:p>
    <w:p w14:paraId="1F2DEF56" w14:textId="77777777" w:rsidR="008531CA" w:rsidRDefault="008531CA" w:rsidP="005410A3">
      <w:pPr>
        <w:pStyle w:val="Odstavecseseznamem"/>
        <w:keepNext/>
        <w:keepLines/>
        <w:tabs>
          <w:tab w:val="left" w:pos="0"/>
          <w:tab w:val="left" w:pos="708"/>
          <w:tab w:val="center" w:pos="1418"/>
          <w:tab w:val="right" w:pos="9072"/>
        </w:tabs>
        <w:spacing w:after="0" w:line="240" w:lineRule="auto"/>
        <w:jc w:val="both"/>
        <w:rPr>
          <w:rFonts w:ascii="Garamond" w:eastAsia="Calibri" w:hAnsi="Garamond" w:cs="Times New Roman"/>
          <w:noProof/>
          <w:sz w:val="20"/>
          <w:szCs w:val="20"/>
        </w:rPr>
      </w:pPr>
    </w:p>
    <w:p w14:paraId="48F5F89F" w14:textId="77777777" w:rsidR="00B31CC1" w:rsidRDefault="008531CA" w:rsidP="005410A3">
      <w:pPr>
        <w:pStyle w:val="Odstavecseseznamem"/>
        <w:keepNext/>
        <w:keepLines/>
        <w:numPr>
          <w:ilvl w:val="0"/>
          <w:numId w:val="45"/>
        </w:numPr>
        <w:tabs>
          <w:tab w:val="left" w:pos="0"/>
          <w:tab w:val="left" w:pos="708"/>
          <w:tab w:val="center" w:pos="1418"/>
          <w:tab w:val="right" w:pos="9072"/>
        </w:tabs>
        <w:spacing w:after="0" w:line="240" w:lineRule="auto"/>
        <w:ind w:hanging="11"/>
        <w:jc w:val="both"/>
        <w:rPr>
          <w:rFonts w:ascii="Garamond" w:eastAsia="Calibri" w:hAnsi="Garamond" w:cs="Times New Roman"/>
          <w:noProof/>
          <w:sz w:val="20"/>
          <w:szCs w:val="20"/>
        </w:rPr>
      </w:pPr>
      <w:r w:rsidRPr="00993639">
        <w:rPr>
          <w:rFonts w:ascii="Garamond" w:eastAsia="Calibri" w:hAnsi="Garamond" w:cs="Times New Roman"/>
          <w:noProof/>
          <w:sz w:val="20"/>
          <w:szCs w:val="20"/>
        </w:rPr>
        <w:t>dodací list s jednotkovými cenami</w:t>
      </w:r>
      <w:r w:rsidR="00B31CC1">
        <w:rPr>
          <w:rFonts w:ascii="Garamond" w:eastAsia="Calibri" w:hAnsi="Garamond" w:cs="Times New Roman"/>
          <w:noProof/>
          <w:sz w:val="20"/>
          <w:szCs w:val="20"/>
        </w:rPr>
        <w:t>,</w:t>
      </w:r>
    </w:p>
    <w:p w14:paraId="235442F2" w14:textId="77777777" w:rsidR="00086A82" w:rsidRPr="00086A82" w:rsidRDefault="00086A82" w:rsidP="005410A3">
      <w:pPr>
        <w:keepNext/>
        <w:keepLines/>
        <w:tabs>
          <w:tab w:val="left" w:pos="0"/>
          <w:tab w:val="left" w:pos="708"/>
          <w:tab w:val="center" w:pos="1418"/>
          <w:tab w:val="right" w:pos="9072"/>
        </w:tabs>
        <w:spacing w:after="0" w:line="240" w:lineRule="auto"/>
        <w:jc w:val="both"/>
        <w:rPr>
          <w:rFonts w:ascii="Garamond" w:eastAsia="Calibri" w:hAnsi="Garamond" w:cs="Times New Roman"/>
          <w:noProof/>
          <w:sz w:val="20"/>
          <w:szCs w:val="20"/>
        </w:rPr>
      </w:pPr>
    </w:p>
    <w:p w14:paraId="5DAF9981" w14:textId="4944314F" w:rsidR="00086A82" w:rsidRDefault="00086A82" w:rsidP="005410A3">
      <w:pPr>
        <w:pStyle w:val="Odstavecseseznamem"/>
        <w:keepNext/>
        <w:keepLines/>
        <w:numPr>
          <w:ilvl w:val="0"/>
          <w:numId w:val="45"/>
        </w:numPr>
        <w:tabs>
          <w:tab w:val="left" w:pos="0"/>
          <w:tab w:val="left" w:pos="708"/>
          <w:tab w:val="center" w:pos="1418"/>
          <w:tab w:val="right" w:pos="9072"/>
        </w:tabs>
        <w:spacing w:after="0" w:line="240" w:lineRule="auto"/>
        <w:ind w:hanging="11"/>
        <w:jc w:val="both"/>
        <w:rPr>
          <w:rFonts w:ascii="Garamond" w:eastAsia="Calibri" w:hAnsi="Garamond" w:cs="Times New Roman"/>
          <w:noProof/>
          <w:sz w:val="20"/>
          <w:szCs w:val="20"/>
        </w:rPr>
      </w:pPr>
      <w:r>
        <w:rPr>
          <w:rFonts w:ascii="Garamond" w:eastAsia="Calibri" w:hAnsi="Garamond" w:cs="Times New Roman"/>
          <w:noProof/>
          <w:sz w:val="20"/>
          <w:szCs w:val="20"/>
        </w:rPr>
        <w:t>kryptovací klúč.</w:t>
      </w:r>
    </w:p>
    <w:p w14:paraId="1171661D" w14:textId="77777777" w:rsidR="00086A82" w:rsidRPr="00086A82" w:rsidRDefault="00086A82" w:rsidP="005410A3">
      <w:pPr>
        <w:keepNext/>
        <w:keepLines/>
        <w:tabs>
          <w:tab w:val="left" w:pos="0"/>
          <w:tab w:val="left" w:pos="708"/>
          <w:tab w:val="center" w:pos="1418"/>
          <w:tab w:val="right" w:pos="9072"/>
        </w:tabs>
        <w:spacing w:after="0" w:line="240" w:lineRule="auto"/>
        <w:jc w:val="both"/>
        <w:rPr>
          <w:rFonts w:ascii="Garamond" w:eastAsia="Calibri" w:hAnsi="Garamond" w:cs="Times New Roman"/>
          <w:noProof/>
          <w:sz w:val="20"/>
          <w:szCs w:val="20"/>
        </w:rPr>
      </w:pPr>
    </w:p>
    <w:p w14:paraId="41FB3B03" w14:textId="0BB3AE9F" w:rsidR="002C4F07" w:rsidRPr="008B79CE" w:rsidRDefault="00C72A39" w:rsidP="005410A3">
      <w:pPr>
        <w:pStyle w:val="Odstavecseseznamem"/>
        <w:keepNext/>
        <w:keepLines/>
        <w:numPr>
          <w:ilvl w:val="1"/>
          <w:numId w:val="20"/>
        </w:numPr>
        <w:tabs>
          <w:tab w:val="num" w:pos="709"/>
        </w:tabs>
        <w:spacing w:after="0" w:line="240" w:lineRule="auto"/>
        <w:ind w:left="709" w:hanging="709"/>
        <w:jc w:val="both"/>
        <w:rPr>
          <w:rFonts w:ascii="Garamond" w:hAnsi="Garamond"/>
          <w:sz w:val="20"/>
          <w:szCs w:val="20"/>
        </w:rPr>
      </w:pPr>
      <w:r>
        <w:rPr>
          <w:rFonts w:ascii="Garamond" w:hAnsi="Garamond"/>
          <w:sz w:val="20"/>
          <w:szCs w:val="20"/>
        </w:rPr>
        <w:t>Kupujúci</w:t>
      </w:r>
      <w:r w:rsidR="00C9457F" w:rsidRPr="006B2508">
        <w:rPr>
          <w:rFonts w:ascii="Garamond" w:hAnsi="Garamond"/>
          <w:sz w:val="20"/>
          <w:szCs w:val="20"/>
        </w:rPr>
        <w:t xml:space="preserve"> </w:t>
      </w:r>
      <w:r w:rsidR="002C4F07" w:rsidRPr="006B2508">
        <w:rPr>
          <w:rFonts w:ascii="Garamond" w:hAnsi="Garamond"/>
          <w:sz w:val="20"/>
          <w:szCs w:val="20"/>
        </w:rPr>
        <w:t>je</w:t>
      </w:r>
      <w:r w:rsidR="00C9457F" w:rsidRPr="006B2508">
        <w:rPr>
          <w:rFonts w:ascii="Garamond" w:hAnsi="Garamond"/>
          <w:sz w:val="20"/>
          <w:szCs w:val="20"/>
        </w:rPr>
        <w:t xml:space="preserve"> </w:t>
      </w:r>
      <w:r w:rsidR="002C4F07" w:rsidRPr="006B2508">
        <w:rPr>
          <w:rFonts w:ascii="Garamond" w:hAnsi="Garamond"/>
          <w:sz w:val="20"/>
          <w:szCs w:val="20"/>
        </w:rPr>
        <w:t>povinný</w:t>
      </w:r>
      <w:r w:rsidR="00C9457F" w:rsidRPr="006B2508">
        <w:rPr>
          <w:rFonts w:ascii="Garamond" w:hAnsi="Garamond"/>
          <w:sz w:val="20"/>
          <w:szCs w:val="20"/>
        </w:rPr>
        <w:t xml:space="preserve"> </w:t>
      </w:r>
      <w:r w:rsidR="002C4F07" w:rsidRPr="006B2508">
        <w:rPr>
          <w:rFonts w:ascii="Garamond" w:hAnsi="Garamond"/>
          <w:sz w:val="20"/>
          <w:szCs w:val="20"/>
        </w:rPr>
        <w:t>prezrieť</w:t>
      </w:r>
      <w:r w:rsidR="00C9457F" w:rsidRPr="006B2508">
        <w:rPr>
          <w:rFonts w:ascii="Garamond" w:hAnsi="Garamond"/>
          <w:sz w:val="20"/>
          <w:szCs w:val="20"/>
        </w:rPr>
        <w:t xml:space="preserve"> </w:t>
      </w:r>
      <w:r w:rsidR="002C4F07" w:rsidRPr="006B2508">
        <w:rPr>
          <w:rFonts w:ascii="Garamond" w:hAnsi="Garamond"/>
          <w:sz w:val="20"/>
          <w:szCs w:val="20"/>
        </w:rPr>
        <w:t>dodaný</w:t>
      </w:r>
      <w:r w:rsidR="00C9457F" w:rsidRPr="006B2508">
        <w:rPr>
          <w:rFonts w:ascii="Garamond" w:hAnsi="Garamond"/>
          <w:sz w:val="20"/>
          <w:szCs w:val="20"/>
        </w:rPr>
        <w:t xml:space="preserve"> </w:t>
      </w:r>
      <w:r w:rsidR="001313A1">
        <w:rPr>
          <w:rFonts w:ascii="Garamond" w:hAnsi="Garamond"/>
          <w:sz w:val="20"/>
          <w:szCs w:val="20"/>
        </w:rPr>
        <w:t xml:space="preserve"> Inicializovaný </w:t>
      </w:r>
      <w:r w:rsidR="002C4F07" w:rsidRPr="006B2508">
        <w:rPr>
          <w:rFonts w:ascii="Garamond" w:hAnsi="Garamond"/>
          <w:sz w:val="20"/>
          <w:szCs w:val="20"/>
        </w:rPr>
        <w:t>Tovar</w:t>
      </w:r>
      <w:r w:rsidR="00C9457F" w:rsidRPr="006B2508">
        <w:rPr>
          <w:rFonts w:ascii="Garamond" w:hAnsi="Garamond"/>
          <w:sz w:val="20"/>
          <w:szCs w:val="20"/>
        </w:rPr>
        <w:t xml:space="preserve"> </w:t>
      </w:r>
      <w:r w:rsidR="002C4F07" w:rsidRPr="006B2508">
        <w:rPr>
          <w:rFonts w:ascii="Garamond" w:hAnsi="Garamond"/>
          <w:sz w:val="20"/>
          <w:szCs w:val="20"/>
        </w:rPr>
        <w:t>pri</w:t>
      </w:r>
      <w:r w:rsidR="00C9457F" w:rsidRPr="006B2508">
        <w:rPr>
          <w:rFonts w:ascii="Garamond" w:hAnsi="Garamond"/>
          <w:sz w:val="20"/>
          <w:szCs w:val="20"/>
        </w:rPr>
        <w:t xml:space="preserve"> </w:t>
      </w:r>
      <w:r w:rsidR="002C4F07" w:rsidRPr="006B2508">
        <w:rPr>
          <w:rFonts w:ascii="Garamond" w:hAnsi="Garamond"/>
          <w:sz w:val="20"/>
          <w:szCs w:val="20"/>
        </w:rPr>
        <w:t>jeho</w:t>
      </w:r>
      <w:r w:rsidR="00C9457F" w:rsidRPr="006B2508">
        <w:rPr>
          <w:rFonts w:ascii="Garamond" w:hAnsi="Garamond"/>
          <w:sz w:val="20"/>
          <w:szCs w:val="20"/>
        </w:rPr>
        <w:t xml:space="preserve"> </w:t>
      </w:r>
      <w:r w:rsidR="002C4F07" w:rsidRPr="006B2508">
        <w:rPr>
          <w:rFonts w:ascii="Garamond" w:hAnsi="Garamond"/>
          <w:sz w:val="20"/>
          <w:szCs w:val="20"/>
        </w:rPr>
        <w:t>prevzatí.</w:t>
      </w:r>
      <w:r w:rsidR="00C9457F" w:rsidRPr="006B2508">
        <w:rPr>
          <w:rFonts w:ascii="Garamond" w:hAnsi="Garamond"/>
          <w:sz w:val="20"/>
          <w:szCs w:val="20"/>
        </w:rPr>
        <w:t xml:space="preserve"> </w:t>
      </w:r>
      <w:r w:rsidR="002C4F07" w:rsidRPr="006B2508">
        <w:rPr>
          <w:rFonts w:ascii="Garamond" w:hAnsi="Garamond"/>
          <w:sz w:val="20"/>
          <w:szCs w:val="20"/>
        </w:rPr>
        <w:t>Ak</w:t>
      </w:r>
      <w:r w:rsidR="00C9457F" w:rsidRPr="006B2508">
        <w:rPr>
          <w:rFonts w:ascii="Garamond" w:hAnsi="Garamond"/>
          <w:sz w:val="20"/>
          <w:szCs w:val="20"/>
        </w:rPr>
        <w:t xml:space="preserve"> </w:t>
      </w:r>
      <w:r w:rsidR="002C4F07" w:rsidRPr="006B2508">
        <w:rPr>
          <w:rFonts w:ascii="Garamond" w:hAnsi="Garamond"/>
          <w:sz w:val="20"/>
          <w:szCs w:val="20"/>
        </w:rPr>
        <w:t>počas</w:t>
      </w:r>
      <w:r w:rsidR="00C9457F" w:rsidRPr="006B2508">
        <w:rPr>
          <w:rFonts w:ascii="Garamond" w:hAnsi="Garamond"/>
          <w:sz w:val="20"/>
          <w:szCs w:val="20"/>
        </w:rPr>
        <w:t xml:space="preserve"> </w:t>
      </w:r>
      <w:r w:rsidR="002C4F07" w:rsidRPr="006B2508">
        <w:rPr>
          <w:rFonts w:ascii="Garamond" w:hAnsi="Garamond"/>
          <w:sz w:val="20"/>
          <w:szCs w:val="20"/>
        </w:rPr>
        <w:t>prehliadky</w:t>
      </w:r>
      <w:r w:rsidR="00C9457F" w:rsidRPr="006B2508">
        <w:rPr>
          <w:rFonts w:ascii="Garamond" w:hAnsi="Garamond"/>
          <w:sz w:val="20"/>
          <w:szCs w:val="20"/>
        </w:rPr>
        <w:t xml:space="preserve"> </w:t>
      </w:r>
      <w:r w:rsidR="002C4F07" w:rsidRPr="006B2508">
        <w:rPr>
          <w:rFonts w:ascii="Garamond" w:hAnsi="Garamond"/>
          <w:sz w:val="20"/>
          <w:szCs w:val="20"/>
        </w:rPr>
        <w:t>dodaného</w:t>
      </w:r>
      <w:r w:rsidR="00C9457F" w:rsidRPr="006B2508">
        <w:rPr>
          <w:rFonts w:ascii="Garamond" w:hAnsi="Garamond"/>
          <w:sz w:val="20"/>
          <w:szCs w:val="20"/>
        </w:rPr>
        <w:t xml:space="preserve"> </w:t>
      </w:r>
      <w:r w:rsidR="001313A1">
        <w:rPr>
          <w:rFonts w:ascii="Garamond" w:hAnsi="Garamond"/>
          <w:sz w:val="20"/>
          <w:szCs w:val="20"/>
        </w:rPr>
        <w:t xml:space="preserve"> Inicializovaného </w:t>
      </w:r>
      <w:r w:rsidR="002C4F07" w:rsidRPr="006B2508">
        <w:rPr>
          <w:rFonts w:ascii="Garamond" w:hAnsi="Garamond"/>
          <w:sz w:val="20"/>
          <w:szCs w:val="20"/>
        </w:rPr>
        <w:t>Tovaru</w:t>
      </w:r>
      <w:r w:rsidR="00C9457F" w:rsidRPr="006B2508">
        <w:rPr>
          <w:rFonts w:ascii="Garamond" w:hAnsi="Garamond"/>
          <w:sz w:val="20"/>
          <w:szCs w:val="20"/>
        </w:rPr>
        <w:t xml:space="preserve"> </w:t>
      </w:r>
      <w:r w:rsidR="002C4F07" w:rsidRPr="006B2508">
        <w:rPr>
          <w:rFonts w:ascii="Garamond" w:hAnsi="Garamond"/>
          <w:sz w:val="20"/>
          <w:szCs w:val="20"/>
        </w:rPr>
        <w:t>budú</w:t>
      </w:r>
      <w:r w:rsidR="00C9457F" w:rsidRPr="006B2508">
        <w:rPr>
          <w:rFonts w:ascii="Garamond" w:hAnsi="Garamond"/>
          <w:sz w:val="20"/>
          <w:szCs w:val="20"/>
        </w:rPr>
        <w:t xml:space="preserve"> </w:t>
      </w:r>
      <w:r w:rsidR="002C4F07" w:rsidRPr="006B2508">
        <w:rPr>
          <w:rFonts w:ascii="Garamond" w:hAnsi="Garamond"/>
          <w:sz w:val="20"/>
          <w:szCs w:val="20"/>
        </w:rPr>
        <w:t>zistené</w:t>
      </w:r>
      <w:r w:rsidR="00C9457F" w:rsidRPr="006B2508">
        <w:rPr>
          <w:rFonts w:ascii="Garamond" w:hAnsi="Garamond"/>
          <w:sz w:val="20"/>
          <w:szCs w:val="20"/>
        </w:rPr>
        <w:t xml:space="preserve"> </w:t>
      </w:r>
      <w:r w:rsidR="002C4F07" w:rsidRPr="006B2508">
        <w:rPr>
          <w:rFonts w:ascii="Garamond" w:hAnsi="Garamond"/>
          <w:sz w:val="20"/>
          <w:szCs w:val="20"/>
        </w:rPr>
        <w:t>podstatné</w:t>
      </w:r>
      <w:r w:rsidR="00C9457F" w:rsidRPr="006B2508">
        <w:rPr>
          <w:rFonts w:ascii="Garamond" w:hAnsi="Garamond"/>
          <w:sz w:val="20"/>
          <w:szCs w:val="20"/>
        </w:rPr>
        <w:t xml:space="preserve"> </w:t>
      </w:r>
      <w:r w:rsidR="002C4F07" w:rsidRPr="006B2508">
        <w:rPr>
          <w:rFonts w:ascii="Garamond" w:hAnsi="Garamond"/>
          <w:sz w:val="20"/>
          <w:szCs w:val="20"/>
        </w:rPr>
        <w:t>vady</w:t>
      </w:r>
      <w:r w:rsidR="00C9457F" w:rsidRPr="006B2508">
        <w:rPr>
          <w:rFonts w:ascii="Garamond" w:hAnsi="Garamond"/>
          <w:sz w:val="20"/>
          <w:szCs w:val="20"/>
        </w:rPr>
        <w:t xml:space="preserve"> </w:t>
      </w:r>
      <w:r w:rsidR="002C4F07" w:rsidRPr="006B2508">
        <w:rPr>
          <w:rFonts w:ascii="Garamond" w:hAnsi="Garamond"/>
          <w:sz w:val="20"/>
          <w:szCs w:val="20"/>
        </w:rPr>
        <w:t>dodaného</w:t>
      </w:r>
      <w:r w:rsidR="001313A1">
        <w:rPr>
          <w:rFonts w:ascii="Garamond" w:hAnsi="Garamond"/>
          <w:sz w:val="20"/>
          <w:szCs w:val="20"/>
        </w:rPr>
        <w:t xml:space="preserve"> Inicializovaného</w:t>
      </w:r>
      <w:r w:rsidR="00C9457F" w:rsidRPr="006B2508">
        <w:rPr>
          <w:rFonts w:ascii="Garamond" w:hAnsi="Garamond"/>
          <w:sz w:val="20"/>
          <w:szCs w:val="20"/>
        </w:rPr>
        <w:t xml:space="preserve"> </w:t>
      </w:r>
      <w:r w:rsidR="002C4F07" w:rsidRPr="006B2508">
        <w:rPr>
          <w:rFonts w:ascii="Garamond" w:hAnsi="Garamond"/>
          <w:sz w:val="20"/>
          <w:szCs w:val="20"/>
        </w:rPr>
        <w:t>Tovaru,</w:t>
      </w:r>
      <w:r w:rsidR="00C9457F" w:rsidRPr="006B2508">
        <w:rPr>
          <w:rFonts w:ascii="Garamond" w:hAnsi="Garamond"/>
          <w:sz w:val="20"/>
          <w:szCs w:val="20"/>
        </w:rPr>
        <w:t xml:space="preserve"> </w:t>
      </w:r>
      <w:r>
        <w:rPr>
          <w:rFonts w:ascii="Garamond" w:hAnsi="Garamond"/>
          <w:sz w:val="20"/>
          <w:szCs w:val="20"/>
        </w:rPr>
        <w:t>Kupujúci</w:t>
      </w:r>
      <w:r w:rsidR="00C9457F" w:rsidRPr="006B2508">
        <w:rPr>
          <w:rFonts w:ascii="Garamond" w:hAnsi="Garamond"/>
          <w:sz w:val="20"/>
          <w:szCs w:val="20"/>
        </w:rPr>
        <w:t xml:space="preserve"> </w:t>
      </w:r>
      <w:r w:rsidR="002C4F07" w:rsidRPr="006B2508">
        <w:rPr>
          <w:rFonts w:ascii="Garamond" w:hAnsi="Garamond"/>
          <w:sz w:val="20"/>
          <w:szCs w:val="20"/>
        </w:rPr>
        <w:t>si</w:t>
      </w:r>
      <w:r w:rsidR="00C9457F" w:rsidRPr="006B2508">
        <w:rPr>
          <w:rFonts w:ascii="Garamond" w:hAnsi="Garamond"/>
          <w:sz w:val="20"/>
          <w:szCs w:val="20"/>
        </w:rPr>
        <w:t xml:space="preserve"> </w:t>
      </w:r>
      <w:r w:rsidR="002C4F07" w:rsidRPr="006B2508">
        <w:rPr>
          <w:rFonts w:ascii="Garamond" w:hAnsi="Garamond"/>
          <w:sz w:val="20"/>
          <w:szCs w:val="20"/>
        </w:rPr>
        <w:t>vyhradzuje</w:t>
      </w:r>
      <w:r w:rsidR="00C9457F" w:rsidRPr="006B2508">
        <w:rPr>
          <w:rFonts w:ascii="Garamond" w:hAnsi="Garamond"/>
          <w:sz w:val="20"/>
          <w:szCs w:val="20"/>
        </w:rPr>
        <w:t xml:space="preserve"> </w:t>
      </w:r>
      <w:r w:rsidR="002C4F07" w:rsidRPr="006B2508">
        <w:rPr>
          <w:rFonts w:ascii="Garamond" w:hAnsi="Garamond"/>
          <w:sz w:val="20"/>
          <w:szCs w:val="20"/>
        </w:rPr>
        <w:t>právo</w:t>
      </w:r>
      <w:r w:rsidR="00C9457F" w:rsidRPr="006B2508">
        <w:rPr>
          <w:rFonts w:ascii="Garamond" w:hAnsi="Garamond"/>
          <w:sz w:val="20"/>
          <w:szCs w:val="20"/>
        </w:rPr>
        <w:t xml:space="preserve"> </w:t>
      </w:r>
      <w:r w:rsidR="002C4F07" w:rsidRPr="006B2508">
        <w:rPr>
          <w:rFonts w:ascii="Garamond" w:hAnsi="Garamond"/>
          <w:sz w:val="20"/>
          <w:szCs w:val="20"/>
        </w:rPr>
        <w:t>odmietnuť</w:t>
      </w:r>
      <w:r w:rsidR="00C9457F" w:rsidRPr="006B2508">
        <w:rPr>
          <w:rFonts w:ascii="Garamond" w:hAnsi="Garamond"/>
          <w:sz w:val="20"/>
          <w:szCs w:val="20"/>
        </w:rPr>
        <w:t xml:space="preserve"> </w:t>
      </w:r>
      <w:r w:rsidR="002C4F07" w:rsidRPr="006B2508">
        <w:rPr>
          <w:rFonts w:ascii="Garamond" w:hAnsi="Garamond"/>
          <w:sz w:val="20"/>
          <w:szCs w:val="20"/>
        </w:rPr>
        <w:t>prevzatie</w:t>
      </w:r>
      <w:r w:rsidR="001313A1">
        <w:rPr>
          <w:rFonts w:ascii="Garamond" w:hAnsi="Garamond"/>
          <w:sz w:val="20"/>
          <w:szCs w:val="20"/>
        </w:rPr>
        <w:t xml:space="preserve"> Inicializovaného</w:t>
      </w:r>
      <w:r w:rsidR="00C9457F" w:rsidRPr="006B2508">
        <w:rPr>
          <w:rFonts w:ascii="Garamond" w:hAnsi="Garamond"/>
          <w:sz w:val="20"/>
          <w:szCs w:val="20"/>
        </w:rPr>
        <w:t xml:space="preserve"> </w:t>
      </w:r>
      <w:r w:rsidR="002C4F07" w:rsidRPr="006B2508">
        <w:rPr>
          <w:rFonts w:ascii="Garamond" w:hAnsi="Garamond"/>
          <w:sz w:val="20"/>
          <w:szCs w:val="20"/>
        </w:rPr>
        <w:t>Tovaru.</w:t>
      </w:r>
      <w:r w:rsidR="00C9457F" w:rsidRPr="006B2508">
        <w:rPr>
          <w:rFonts w:ascii="Garamond" w:hAnsi="Garamond"/>
          <w:sz w:val="20"/>
          <w:szCs w:val="20"/>
        </w:rPr>
        <w:t xml:space="preserve"> </w:t>
      </w:r>
      <w:r w:rsidR="001313A1">
        <w:rPr>
          <w:rFonts w:ascii="Garamond" w:hAnsi="Garamond"/>
          <w:sz w:val="20"/>
          <w:szCs w:val="20"/>
        </w:rPr>
        <w:t xml:space="preserve">Inicializovaný </w:t>
      </w:r>
      <w:r w:rsidR="002C4F07" w:rsidRPr="006B2508">
        <w:rPr>
          <w:rFonts w:ascii="Garamond" w:hAnsi="Garamond"/>
          <w:sz w:val="20"/>
          <w:szCs w:val="20"/>
        </w:rPr>
        <w:t>Tovar</w:t>
      </w:r>
      <w:r w:rsidR="00C9457F" w:rsidRPr="006B2508">
        <w:rPr>
          <w:rFonts w:ascii="Garamond" w:hAnsi="Garamond"/>
          <w:sz w:val="20"/>
          <w:szCs w:val="20"/>
        </w:rPr>
        <w:t xml:space="preserve"> </w:t>
      </w:r>
      <w:r w:rsidR="002C4F07" w:rsidRPr="006B2508">
        <w:rPr>
          <w:rFonts w:ascii="Garamond" w:hAnsi="Garamond"/>
          <w:sz w:val="20"/>
          <w:szCs w:val="20"/>
        </w:rPr>
        <w:t>má</w:t>
      </w:r>
      <w:r w:rsidR="00C9457F" w:rsidRPr="006B2508">
        <w:rPr>
          <w:rFonts w:ascii="Garamond" w:hAnsi="Garamond"/>
          <w:sz w:val="20"/>
          <w:szCs w:val="20"/>
        </w:rPr>
        <w:t xml:space="preserve"> </w:t>
      </w:r>
      <w:r w:rsidR="002C4F07" w:rsidRPr="006B2508">
        <w:rPr>
          <w:rFonts w:ascii="Garamond" w:hAnsi="Garamond"/>
          <w:sz w:val="20"/>
          <w:szCs w:val="20"/>
        </w:rPr>
        <w:t>podstatné</w:t>
      </w:r>
      <w:r w:rsidR="00C9457F" w:rsidRPr="006B2508">
        <w:rPr>
          <w:rFonts w:ascii="Garamond" w:hAnsi="Garamond"/>
          <w:sz w:val="20"/>
          <w:szCs w:val="20"/>
        </w:rPr>
        <w:t xml:space="preserve"> </w:t>
      </w:r>
      <w:r w:rsidR="002C4F07" w:rsidRPr="006B2508">
        <w:rPr>
          <w:rFonts w:ascii="Garamond" w:hAnsi="Garamond"/>
          <w:sz w:val="20"/>
          <w:szCs w:val="20"/>
        </w:rPr>
        <w:t>vady,</w:t>
      </w:r>
      <w:r w:rsidR="00C9457F" w:rsidRPr="006B2508">
        <w:rPr>
          <w:rFonts w:ascii="Garamond" w:hAnsi="Garamond"/>
          <w:sz w:val="20"/>
          <w:szCs w:val="20"/>
        </w:rPr>
        <w:t xml:space="preserve"> </w:t>
      </w:r>
      <w:r w:rsidR="002C4F07" w:rsidRPr="006B2508">
        <w:rPr>
          <w:rFonts w:ascii="Garamond" w:hAnsi="Garamond"/>
          <w:sz w:val="20"/>
          <w:szCs w:val="20"/>
        </w:rPr>
        <w:t>ak:</w:t>
      </w:r>
      <w:r w:rsidR="00C9457F" w:rsidRPr="006B2508">
        <w:rPr>
          <w:rFonts w:ascii="Garamond" w:hAnsi="Garamond"/>
          <w:sz w:val="20"/>
          <w:szCs w:val="20"/>
        </w:rPr>
        <w:t xml:space="preserve"> </w:t>
      </w:r>
    </w:p>
    <w:p w14:paraId="342C08E9" w14:textId="77777777" w:rsidR="00F84C69" w:rsidRDefault="00F84C69" w:rsidP="005410A3">
      <w:pPr>
        <w:pStyle w:val="Odstavecseseznamem"/>
        <w:keepNext/>
        <w:keepLines/>
        <w:spacing w:after="0" w:line="240" w:lineRule="auto"/>
        <w:ind w:left="1418"/>
        <w:jc w:val="both"/>
        <w:rPr>
          <w:rFonts w:ascii="Garamond" w:hAnsi="Garamond"/>
          <w:sz w:val="20"/>
          <w:szCs w:val="20"/>
        </w:rPr>
      </w:pPr>
    </w:p>
    <w:p w14:paraId="5E13BFF9" w14:textId="6242B1E0" w:rsidR="002C4F07" w:rsidRDefault="00086A82" w:rsidP="005410A3">
      <w:pPr>
        <w:pStyle w:val="Odstavecseseznamem"/>
        <w:keepNext/>
        <w:keepLines/>
        <w:numPr>
          <w:ilvl w:val="0"/>
          <w:numId w:val="19"/>
        </w:numPr>
        <w:spacing w:after="0" w:line="240" w:lineRule="auto"/>
        <w:ind w:left="1418" w:hanging="709"/>
        <w:jc w:val="both"/>
        <w:rPr>
          <w:rFonts w:ascii="Garamond" w:hAnsi="Garamond"/>
          <w:sz w:val="20"/>
          <w:szCs w:val="20"/>
        </w:rPr>
      </w:pPr>
      <w:r>
        <w:rPr>
          <w:rFonts w:ascii="Garamond" w:hAnsi="Garamond"/>
          <w:sz w:val="20"/>
          <w:szCs w:val="20"/>
        </w:rPr>
        <w:t>v</w:t>
      </w:r>
      <w:r w:rsidR="002C4F07" w:rsidRPr="006B2508">
        <w:rPr>
          <w:rFonts w:ascii="Garamond" w:hAnsi="Garamond"/>
          <w:sz w:val="20"/>
          <w:szCs w:val="20"/>
        </w:rPr>
        <w:t>ady</w:t>
      </w:r>
      <w:r w:rsidR="00C9457F" w:rsidRPr="006B2508">
        <w:rPr>
          <w:rFonts w:ascii="Garamond" w:hAnsi="Garamond"/>
          <w:sz w:val="20"/>
          <w:szCs w:val="20"/>
        </w:rPr>
        <w:t xml:space="preserve"> </w:t>
      </w:r>
      <w:r w:rsidR="002C4F07" w:rsidRPr="006B2508">
        <w:rPr>
          <w:rFonts w:ascii="Garamond" w:hAnsi="Garamond"/>
          <w:sz w:val="20"/>
          <w:szCs w:val="20"/>
        </w:rPr>
        <w:t>bránia</w:t>
      </w:r>
      <w:r w:rsidR="00C9457F" w:rsidRPr="006B2508">
        <w:rPr>
          <w:rFonts w:ascii="Garamond" w:hAnsi="Garamond"/>
          <w:sz w:val="20"/>
          <w:szCs w:val="20"/>
        </w:rPr>
        <w:t xml:space="preserve"> </w:t>
      </w:r>
      <w:r w:rsidR="002C4F07" w:rsidRPr="006B2508">
        <w:rPr>
          <w:rFonts w:ascii="Garamond" w:hAnsi="Garamond"/>
          <w:sz w:val="20"/>
          <w:szCs w:val="20"/>
        </w:rPr>
        <w:t>bežnému</w:t>
      </w:r>
      <w:r w:rsidR="00C9457F" w:rsidRPr="006B2508">
        <w:rPr>
          <w:rFonts w:ascii="Garamond" w:hAnsi="Garamond"/>
          <w:sz w:val="20"/>
          <w:szCs w:val="20"/>
        </w:rPr>
        <w:t xml:space="preserve"> </w:t>
      </w:r>
      <w:r w:rsidR="002C4F07" w:rsidRPr="006B2508">
        <w:rPr>
          <w:rFonts w:ascii="Garamond" w:hAnsi="Garamond"/>
          <w:sz w:val="20"/>
          <w:szCs w:val="20"/>
        </w:rPr>
        <w:t>alebo</w:t>
      </w:r>
      <w:r w:rsidR="00C9457F" w:rsidRPr="006B2508">
        <w:rPr>
          <w:rFonts w:ascii="Garamond" w:hAnsi="Garamond"/>
          <w:sz w:val="20"/>
          <w:szCs w:val="20"/>
        </w:rPr>
        <w:t xml:space="preserve"> </w:t>
      </w:r>
      <w:r w:rsidR="002C4F07" w:rsidRPr="006B2508">
        <w:rPr>
          <w:rFonts w:ascii="Garamond" w:hAnsi="Garamond"/>
          <w:sz w:val="20"/>
          <w:szCs w:val="20"/>
        </w:rPr>
        <w:t>zmluvne</w:t>
      </w:r>
      <w:r w:rsidR="00C9457F" w:rsidRPr="006B2508">
        <w:rPr>
          <w:rFonts w:ascii="Garamond" w:hAnsi="Garamond"/>
          <w:sz w:val="20"/>
          <w:szCs w:val="20"/>
        </w:rPr>
        <w:t xml:space="preserve"> </w:t>
      </w:r>
      <w:r w:rsidR="002C4F07" w:rsidRPr="006B2508">
        <w:rPr>
          <w:rFonts w:ascii="Garamond" w:hAnsi="Garamond"/>
          <w:sz w:val="20"/>
          <w:szCs w:val="20"/>
        </w:rPr>
        <w:t>dohodnutému</w:t>
      </w:r>
      <w:r w:rsidR="00C9457F" w:rsidRPr="006B2508">
        <w:rPr>
          <w:rFonts w:ascii="Garamond" w:hAnsi="Garamond"/>
          <w:sz w:val="20"/>
          <w:szCs w:val="20"/>
        </w:rPr>
        <w:t xml:space="preserve"> </w:t>
      </w:r>
      <w:r w:rsidR="002C4F07" w:rsidRPr="006B2508">
        <w:rPr>
          <w:rFonts w:ascii="Garamond" w:hAnsi="Garamond"/>
          <w:sz w:val="20"/>
          <w:szCs w:val="20"/>
        </w:rPr>
        <w:t>užívaniu</w:t>
      </w:r>
      <w:r w:rsidR="00C9457F" w:rsidRPr="006B2508">
        <w:rPr>
          <w:rFonts w:ascii="Garamond" w:hAnsi="Garamond"/>
          <w:sz w:val="20"/>
          <w:szCs w:val="20"/>
        </w:rPr>
        <w:t xml:space="preserve"> </w:t>
      </w:r>
      <w:r w:rsidR="001313A1">
        <w:rPr>
          <w:rFonts w:ascii="Garamond" w:hAnsi="Garamond"/>
          <w:sz w:val="20"/>
          <w:szCs w:val="20"/>
        </w:rPr>
        <w:t xml:space="preserve"> Inicializovaného </w:t>
      </w:r>
      <w:r w:rsidR="002C4F07" w:rsidRPr="006B2508">
        <w:rPr>
          <w:rFonts w:ascii="Garamond" w:hAnsi="Garamond"/>
          <w:sz w:val="20"/>
          <w:szCs w:val="20"/>
        </w:rPr>
        <w:t>Tovaru;</w:t>
      </w:r>
      <w:r w:rsidR="00C9457F" w:rsidRPr="006B2508">
        <w:rPr>
          <w:rFonts w:ascii="Garamond" w:hAnsi="Garamond"/>
          <w:sz w:val="20"/>
          <w:szCs w:val="20"/>
        </w:rPr>
        <w:t xml:space="preserve"> </w:t>
      </w:r>
      <w:r w:rsidR="002C4F07" w:rsidRPr="006B2508">
        <w:rPr>
          <w:rFonts w:ascii="Garamond" w:hAnsi="Garamond"/>
          <w:sz w:val="20"/>
          <w:szCs w:val="20"/>
        </w:rPr>
        <w:t>a/alebo</w:t>
      </w:r>
    </w:p>
    <w:p w14:paraId="2C09D89E" w14:textId="77777777" w:rsidR="008531CA" w:rsidRPr="006B2508" w:rsidRDefault="008531CA" w:rsidP="005410A3">
      <w:pPr>
        <w:pStyle w:val="Odstavecseseznamem"/>
        <w:keepNext/>
        <w:keepLines/>
        <w:spacing w:after="0" w:line="240" w:lineRule="auto"/>
        <w:ind w:left="1418"/>
        <w:jc w:val="both"/>
        <w:rPr>
          <w:rFonts w:ascii="Garamond" w:hAnsi="Garamond"/>
          <w:sz w:val="20"/>
          <w:szCs w:val="20"/>
        </w:rPr>
      </w:pPr>
    </w:p>
    <w:p w14:paraId="7FA4833D" w14:textId="50907015" w:rsidR="008B79CE" w:rsidRDefault="001313A1" w:rsidP="005410A3">
      <w:pPr>
        <w:pStyle w:val="Odstavecseseznamem"/>
        <w:keepNext/>
        <w:keepLines/>
        <w:numPr>
          <w:ilvl w:val="0"/>
          <w:numId w:val="19"/>
        </w:numPr>
        <w:spacing w:after="0" w:line="240" w:lineRule="auto"/>
        <w:ind w:left="1418" w:hanging="709"/>
        <w:jc w:val="both"/>
        <w:rPr>
          <w:rFonts w:ascii="Garamond" w:hAnsi="Garamond"/>
          <w:sz w:val="20"/>
          <w:szCs w:val="20"/>
        </w:rPr>
      </w:pPr>
      <w:r>
        <w:rPr>
          <w:rFonts w:ascii="Garamond" w:hAnsi="Garamond"/>
          <w:sz w:val="20"/>
          <w:szCs w:val="20"/>
        </w:rPr>
        <w:t>Predávajúci</w:t>
      </w:r>
      <w:r w:rsidRPr="006B2508">
        <w:rPr>
          <w:rFonts w:ascii="Garamond" w:hAnsi="Garamond"/>
          <w:sz w:val="20"/>
          <w:szCs w:val="20"/>
        </w:rPr>
        <w:t xml:space="preserve"> </w:t>
      </w:r>
      <w:r w:rsidR="002C4F07" w:rsidRPr="006B2508">
        <w:rPr>
          <w:rFonts w:ascii="Garamond" w:hAnsi="Garamond"/>
          <w:sz w:val="20"/>
          <w:szCs w:val="20"/>
        </w:rPr>
        <w:t>nedodrží</w:t>
      </w:r>
      <w:r w:rsidR="00C9457F" w:rsidRPr="006B2508">
        <w:rPr>
          <w:rFonts w:ascii="Garamond" w:hAnsi="Garamond"/>
          <w:sz w:val="20"/>
          <w:szCs w:val="20"/>
        </w:rPr>
        <w:t xml:space="preserve"> </w:t>
      </w:r>
      <w:r w:rsidR="002C4F07" w:rsidRPr="006B2508">
        <w:rPr>
          <w:rFonts w:ascii="Garamond" w:hAnsi="Garamond"/>
          <w:sz w:val="20"/>
          <w:szCs w:val="20"/>
        </w:rPr>
        <w:t>dohodnutú</w:t>
      </w:r>
      <w:r w:rsidR="00C9457F" w:rsidRPr="006B2508">
        <w:rPr>
          <w:rFonts w:ascii="Garamond" w:hAnsi="Garamond"/>
          <w:sz w:val="20"/>
          <w:szCs w:val="20"/>
        </w:rPr>
        <w:t xml:space="preserve"> </w:t>
      </w:r>
      <w:r w:rsidR="002C4F07" w:rsidRPr="006B2508">
        <w:rPr>
          <w:rFonts w:ascii="Garamond" w:hAnsi="Garamond"/>
          <w:sz w:val="20"/>
          <w:szCs w:val="20"/>
        </w:rPr>
        <w:t>akosť,</w:t>
      </w:r>
      <w:r w:rsidR="00C9457F" w:rsidRPr="006B2508">
        <w:rPr>
          <w:rFonts w:ascii="Garamond" w:hAnsi="Garamond"/>
          <w:sz w:val="20"/>
          <w:szCs w:val="20"/>
        </w:rPr>
        <w:t xml:space="preserve"> </w:t>
      </w:r>
      <w:r w:rsidR="00C94959" w:rsidRPr="006B2508">
        <w:rPr>
          <w:rFonts w:ascii="Garamond" w:hAnsi="Garamond"/>
          <w:sz w:val="20"/>
          <w:szCs w:val="20"/>
        </w:rPr>
        <w:t>štruktúru</w:t>
      </w:r>
      <w:r w:rsidR="00C9457F" w:rsidRPr="006B2508">
        <w:rPr>
          <w:rFonts w:ascii="Garamond" w:hAnsi="Garamond"/>
          <w:sz w:val="20"/>
          <w:szCs w:val="20"/>
        </w:rPr>
        <w:t xml:space="preserve"> </w:t>
      </w:r>
      <w:r w:rsidR="002C4F07" w:rsidRPr="006B2508">
        <w:rPr>
          <w:rFonts w:ascii="Garamond" w:hAnsi="Garamond"/>
          <w:sz w:val="20"/>
          <w:szCs w:val="20"/>
        </w:rPr>
        <w:t>alebo</w:t>
      </w:r>
      <w:r w:rsidR="00C9457F" w:rsidRPr="006B2508">
        <w:rPr>
          <w:rFonts w:ascii="Garamond" w:hAnsi="Garamond"/>
          <w:sz w:val="20"/>
          <w:szCs w:val="20"/>
        </w:rPr>
        <w:t xml:space="preserve"> </w:t>
      </w:r>
      <w:r w:rsidR="002C4F07" w:rsidRPr="006B2508">
        <w:rPr>
          <w:rFonts w:ascii="Garamond" w:hAnsi="Garamond"/>
          <w:sz w:val="20"/>
          <w:szCs w:val="20"/>
        </w:rPr>
        <w:t>množstvo</w:t>
      </w:r>
      <w:r w:rsidR="00086A82">
        <w:rPr>
          <w:rFonts w:ascii="Garamond" w:hAnsi="Garamond"/>
          <w:sz w:val="20"/>
          <w:szCs w:val="20"/>
        </w:rPr>
        <w:t xml:space="preserve"> Inicializovaného</w:t>
      </w:r>
      <w:r w:rsidR="00C9457F" w:rsidRPr="006B2508">
        <w:rPr>
          <w:rFonts w:ascii="Garamond" w:hAnsi="Garamond"/>
          <w:sz w:val="20"/>
          <w:szCs w:val="20"/>
        </w:rPr>
        <w:t xml:space="preserve"> </w:t>
      </w:r>
      <w:r w:rsidR="002C4F07" w:rsidRPr="006B2508">
        <w:rPr>
          <w:rFonts w:ascii="Garamond" w:hAnsi="Garamond"/>
          <w:sz w:val="20"/>
          <w:szCs w:val="20"/>
        </w:rPr>
        <w:t>Tovaru</w:t>
      </w:r>
      <w:r w:rsidR="00C9457F" w:rsidRPr="006B2508">
        <w:rPr>
          <w:rFonts w:ascii="Garamond" w:hAnsi="Garamond"/>
          <w:sz w:val="20"/>
          <w:szCs w:val="20"/>
        </w:rPr>
        <w:t xml:space="preserve"> </w:t>
      </w:r>
      <w:r w:rsidR="002C4F07" w:rsidRPr="006B2508">
        <w:rPr>
          <w:rFonts w:ascii="Garamond" w:hAnsi="Garamond"/>
          <w:sz w:val="20"/>
          <w:szCs w:val="20"/>
        </w:rPr>
        <w:t>špecifikovaného</w:t>
      </w:r>
      <w:r w:rsidR="00C9457F" w:rsidRPr="006B2508">
        <w:rPr>
          <w:rFonts w:ascii="Garamond" w:hAnsi="Garamond"/>
          <w:sz w:val="20"/>
          <w:szCs w:val="20"/>
        </w:rPr>
        <w:t xml:space="preserve"> </w:t>
      </w:r>
      <w:r w:rsidR="002C4F07" w:rsidRPr="006B2508">
        <w:rPr>
          <w:rFonts w:ascii="Garamond" w:hAnsi="Garamond"/>
          <w:sz w:val="20"/>
          <w:szCs w:val="20"/>
        </w:rPr>
        <w:t>objednávkou</w:t>
      </w:r>
      <w:r w:rsidR="00C9457F" w:rsidRPr="006B2508">
        <w:rPr>
          <w:rFonts w:ascii="Garamond" w:hAnsi="Garamond"/>
          <w:sz w:val="20"/>
          <w:szCs w:val="20"/>
        </w:rPr>
        <w:t xml:space="preserve"> </w:t>
      </w:r>
      <w:r w:rsidR="002C4F07" w:rsidRPr="006B2508">
        <w:rPr>
          <w:rFonts w:ascii="Garamond" w:hAnsi="Garamond"/>
          <w:sz w:val="20"/>
          <w:szCs w:val="20"/>
        </w:rPr>
        <w:t>a/alebo</w:t>
      </w:r>
      <w:r w:rsidR="00C9457F" w:rsidRPr="006B2508">
        <w:rPr>
          <w:rFonts w:ascii="Garamond" w:hAnsi="Garamond"/>
          <w:sz w:val="20"/>
          <w:szCs w:val="20"/>
        </w:rPr>
        <w:t xml:space="preserve"> </w:t>
      </w:r>
      <w:r w:rsidR="002C4F07" w:rsidRPr="006B2508">
        <w:rPr>
          <w:rFonts w:ascii="Garamond" w:hAnsi="Garamond"/>
          <w:sz w:val="20"/>
          <w:szCs w:val="20"/>
        </w:rPr>
        <w:t>Zmluvou</w:t>
      </w:r>
      <w:r w:rsidR="00EF2BD2" w:rsidRPr="006B2508">
        <w:rPr>
          <w:rFonts w:ascii="Garamond" w:hAnsi="Garamond"/>
          <w:sz w:val="20"/>
          <w:szCs w:val="20"/>
        </w:rPr>
        <w:t>.</w:t>
      </w:r>
    </w:p>
    <w:p w14:paraId="2DF9E53E" w14:textId="77777777" w:rsidR="00F20D9B" w:rsidRPr="00F84C69" w:rsidRDefault="00F20D9B" w:rsidP="005410A3">
      <w:pPr>
        <w:pStyle w:val="Odstavecseseznamem"/>
        <w:keepNext/>
        <w:keepLines/>
        <w:spacing w:after="0" w:line="240" w:lineRule="auto"/>
        <w:ind w:left="1418"/>
        <w:jc w:val="both"/>
        <w:rPr>
          <w:rFonts w:ascii="Garamond" w:hAnsi="Garamond"/>
          <w:sz w:val="20"/>
          <w:szCs w:val="20"/>
        </w:rPr>
      </w:pPr>
    </w:p>
    <w:p w14:paraId="09BAEBEF" w14:textId="2D7F1371" w:rsidR="002C4F07" w:rsidRPr="006B2508" w:rsidRDefault="002C4F07" w:rsidP="005410A3">
      <w:pPr>
        <w:pStyle w:val="Odstavecseseznamem"/>
        <w:keepNext/>
        <w:keepLines/>
        <w:numPr>
          <w:ilvl w:val="1"/>
          <w:numId w:val="20"/>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00C72A39">
        <w:rPr>
          <w:rFonts w:ascii="Garamond" w:hAnsi="Garamond"/>
          <w:sz w:val="20"/>
          <w:szCs w:val="20"/>
        </w:rPr>
        <w:t>Kupujúci</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prezeraní</w:t>
      </w:r>
      <w:r w:rsidR="00B9090E">
        <w:rPr>
          <w:rFonts w:ascii="Garamond" w:hAnsi="Garamond"/>
          <w:sz w:val="20"/>
          <w:szCs w:val="20"/>
        </w:rPr>
        <w:t xml:space="preserve"> Inicializovaného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86A82">
        <w:rPr>
          <w:rFonts w:ascii="Garamond" w:hAnsi="Garamond"/>
          <w:sz w:val="20"/>
          <w:szCs w:val="20"/>
        </w:rPr>
        <w:t>8</w:t>
      </w:r>
      <w:r w:rsidR="008B79CE"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zistí,</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viac</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50</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dodaného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zjavné</w:t>
      </w:r>
      <w:r w:rsidR="00C9457F" w:rsidRPr="006B2508">
        <w:rPr>
          <w:rFonts w:ascii="Garamond" w:hAnsi="Garamond"/>
          <w:sz w:val="20"/>
          <w:szCs w:val="20"/>
        </w:rPr>
        <w:t xml:space="preserve"> </w:t>
      </w:r>
      <w:r w:rsidRPr="006B2508">
        <w:rPr>
          <w:rFonts w:ascii="Garamond" w:hAnsi="Garamond"/>
          <w:sz w:val="20"/>
          <w:szCs w:val="20"/>
        </w:rPr>
        <w:t>podstatné</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00C72A39">
        <w:rPr>
          <w:rFonts w:ascii="Garamond" w:hAnsi="Garamond"/>
          <w:sz w:val="20"/>
          <w:szCs w:val="20"/>
        </w:rPr>
        <w:t>Kupujúci</w:t>
      </w:r>
      <w:r w:rsidR="00C9457F" w:rsidRPr="006B2508">
        <w:rPr>
          <w:rFonts w:ascii="Garamond" w:hAnsi="Garamond"/>
          <w:sz w:val="20"/>
          <w:szCs w:val="20"/>
        </w:rPr>
        <w:t xml:space="preserve"> </w:t>
      </w:r>
      <w:r w:rsidRPr="006B2508">
        <w:rPr>
          <w:rFonts w:ascii="Garamond" w:hAnsi="Garamond"/>
          <w:sz w:val="20"/>
          <w:szCs w:val="20"/>
        </w:rPr>
        <w:t>môže</w:t>
      </w:r>
      <w:r w:rsidR="00C9457F" w:rsidRPr="006B2508">
        <w:rPr>
          <w:rFonts w:ascii="Garamond" w:hAnsi="Garamond"/>
          <w:sz w:val="20"/>
          <w:szCs w:val="20"/>
        </w:rPr>
        <w:t xml:space="preserve"> </w:t>
      </w:r>
      <w:r w:rsidRPr="006B2508">
        <w:rPr>
          <w:rFonts w:ascii="Garamond" w:hAnsi="Garamond"/>
          <w:sz w:val="20"/>
          <w:szCs w:val="20"/>
        </w:rPr>
        <w:t>odmietnuť</w:t>
      </w:r>
      <w:r w:rsidR="00C9457F" w:rsidRPr="006B2508">
        <w:rPr>
          <w:rFonts w:ascii="Garamond" w:hAnsi="Garamond"/>
          <w:sz w:val="20"/>
          <w:szCs w:val="20"/>
        </w:rPr>
        <w:t xml:space="preserve"> </w:t>
      </w:r>
      <w:r w:rsidRPr="006B2508">
        <w:rPr>
          <w:rFonts w:ascii="Garamond" w:hAnsi="Garamond"/>
          <w:sz w:val="20"/>
          <w:szCs w:val="20"/>
        </w:rPr>
        <w:t>prevzatie</w:t>
      </w:r>
      <w:r w:rsidR="00C9457F" w:rsidRPr="006B2508">
        <w:rPr>
          <w:rFonts w:ascii="Garamond" w:hAnsi="Garamond"/>
          <w:sz w:val="20"/>
          <w:szCs w:val="20"/>
        </w:rPr>
        <w:t xml:space="preserve"> </w:t>
      </w:r>
      <w:r w:rsidRPr="006B2508">
        <w:rPr>
          <w:rFonts w:ascii="Garamond" w:hAnsi="Garamond"/>
          <w:sz w:val="20"/>
          <w:szCs w:val="20"/>
        </w:rPr>
        <w:t>celej</w:t>
      </w:r>
      <w:r w:rsidR="00C9457F" w:rsidRPr="006B2508">
        <w:rPr>
          <w:rFonts w:ascii="Garamond" w:hAnsi="Garamond"/>
          <w:sz w:val="20"/>
          <w:szCs w:val="20"/>
        </w:rPr>
        <w:t xml:space="preserve"> </w:t>
      </w:r>
      <w:r w:rsidRPr="006B2508">
        <w:rPr>
          <w:rFonts w:ascii="Garamond" w:hAnsi="Garamond"/>
          <w:sz w:val="20"/>
          <w:szCs w:val="20"/>
        </w:rPr>
        <w:t>dodávky</w:t>
      </w:r>
      <w:r w:rsidR="00C9457F" w:rsidRPr="006B2508">
        <w:rPr>
          <w:rFonts w:ascii="Garamond" w:hAnsi="Garamond"/>
          <w:sz w:val="20"/>
          <w:szCs w:val="20"/>
        </w:rPr>
        <w:t xml:space="preserve"> </w:t>
      </w:r>
      <w:r w:rsidRPr="006B2508">
        <w:rPr>
          <w:rFonts w:ascii="Garamond" w:hAnsi="Garamond"/>
          <w:sz w:val="20"/>
          <w:szCs w:val="20"/>
        </w:rPr>
        <w:t>Tovaru.</w:t>
      </w:r>
    </w:p>
    <w:p w14:paraId="09DB6059" w14:textId="77777777" w:rsidR="008B79CE" w:rsidRDefault="008B79CE" w:rsidP="005410A3">
      <w:pPr>
        <w:pStyle w:val="Odstavecseseznamem"/>
        <w:keepNext/>
        <w:keepLines/>
        <w:spacing w:after="0" w:line="240" w:lineRule="auto"/>
        <w:ind w:left="709"/>
        <w:jc w:val="both"/>
        <w:rPr>
          <w:rFonts w:ascii="Garamond" w:hAnsi="Garamond"/>
          <w:sz w:val="20"/>
          <w:szCs w:val="20"/>
        </w:rPr>
      </w:pPr>
    </w:p>
    <w:p w14:paraId="25784AD5" w14:textId="35A881B8" w:rsidR="002C4F07" w:rsidRDefault="00C72A39" w:rsidP="005410A3">
      <w:pPr>
        <w:pStyle w:val="Odstavecseseznamem"/>
        <w:keepNext/>
        <w:keepLines/>
        <w:numPr>
          <w:ilvl w:val="1"/>
          <w:numId w:val="20"/>
        </w:numPr>
        <w:tabs>
          <w:tab w:val="num" w:pos="709"/>
        </w:tabs>
        <w:spacing w:after="0" w:line="240" w:lineRule="auto"/>
        <w:ind w:left="709" w:hanging="709"/>
        <w:jc w:val="both"/>
        <w:rPr>
          <w:rFonts w:ascii="Garamond" w:hAnsi="Garamond"/>
          <w:sz w:val="20"/>
          <w:szCs w:val="20"/>
        </w:rPr>
      </w:pPr>
      <w:r>
        <w:rPr>
          <w:rFonts w:ascii="Garamond" w:hAnsi="Garamond"/>
          <w:sz w:val="20"/>
          <w:szCs w:val="20"/>
        </w:rPr>
        <w:t>Predávajúci</w:t>
      </w:r>
      <w:r w:rsidR="00C9457F" w:rsidRPr="006B2508">
        <w:rPr>
          <w:rFonts w:ascii="Garamond" w:hAnsi="Garamond"/>
          <w:sz w:val="20"/>
          <w:szCs w:val="20"/>
        </w:rPr>
        <w:t xml:space="preserve"> </w:t>
      </w:r>
      <w:r w:rsidR="002C4F07" w:rsidRPr="006B2508">
        <w:rPr>
          <w:rFonts w:ascii="Garamond" w:hAnsi="Garamond"/>
          <w:sz w:val="20"/>
          <w:szCs w:val="20"/>
        </w:rPr>
        <w:t>je</w:t>
      </w:r>
      <w:r w:rsidR="00C9457F" w:rsidRPr="006B2508">
        <w:rPr>
          <w:rFonts w:ascii="Garamond" w:hAnsi="Garamond"/>
          <w:sz w:val="20"/>
          <w:szCs w:val="20"/>
        </w:rPr>
        <w:t xml:space="preserve"> </w:t>
      </w:r>
      <w:r w:rsidR="002C4F07" w:rsidRPr="006B2508">
        <w:rPr>
          <w:rFonts w:ascii="Garamond" w:hAnsi="Garamond"/>
          <w:sz w:val="20"/>
          <w:szCs w:val="20"/>
        </w:rPr>
        <w:t>povinný</w:t>
      </w:r>
      <w:r w:rsidR="00C9457F" w:rsidRPr="006B2508">
        <w:rPr>
          <w:rFonts w:ascii="Garamond" w:hAnsi="Garamond"/>
          <w:sz w:val="20"/>
          <w:szCs w:val="20"/>
        </w:rPr>
        <w:t xml:space="preserve"> </w:t>
      </w:r>
      <w:r w:rsidR="002C4F07" w:rsidRPr="006B2508">
        <w:rPr>
          <w:rFonts w:ascii="Garamond" w:hAnsi="Garamond"/>
          <w:sz w:val="20"/>
          <w:szCs w:val="20"/>
        </w:rPr>
        <w:t>podstatné</w:t>
      </w:r>
      <w:r w:rsidR="00C9457F" w:rsidRPr="006B2508">
        <w:rPr>
          <w:rFonts w:ascii="Garamond" w:hAnsi="Garamond"/>
          <w:sz w:val="20"/>
          <w:szCs w:val="20"/>
        </w:rPr>
        <w:t xml:space="preserve"> </w:t>
      </w:r>
      <w:r w:rsidR="002C4F07" w:rsidRPr="006B2508">
        <w:rPr>
          <w:rFonts w:ascii="Garamond" w:hAnsi="Garamond"/>
          <w:sz w:val="20"/>
          <w:szCs w:val="20"/>
        </w:rPr>
        <w:t>vady</w:t>
      </w:r>
      <w:r w:rsidR="00086A82">
        <w:rPr>
          <w:rFonts w:ascii="Garamond" w:hAnsi="Garamond"/>
          <w:sz w:val="20"/>
          <w:szCs w:val="20"/>
        </w:rPr>
        <w:t xml:space="preserve"> Inicializovanému</w:t>
      </w:r>
      <w:r w:rsidR="00C9457F" w:rsidRPr="006B2508">
        <w:rPr>
          <w:rFonts w:ascii="Garamond" w:hAnsi="Garamond"/>
          <w:sz w:val="20"/>
          <w:szCs w:val="20"/>
        </w:rPr>
        <w:t xml:space="preserve"> </w:t>
      </w:r>
      <w:r w:rsidR="002C4F07" w:rsidRPr="006B2508">
        <w:rPr>
          <w:rFonts w:ascii="Garamond" w:hAnsi="Garamond"/>
          <w:sz w:val="20"/>
          <w:szCs w:val="20"/>
        </w:rPr>
        <w:t>Tovaru</w:t>
      </w:r>
      <w:r w:rsidR="00C9457F" w:rsidRPr="006B2508">
        <w:rPr>
          <w:rFonts w:ascii="Garamond" w:hAnsi="Garamond"/>
          <w:sz w:val="20"/>
          <w:szCs w:val="20"/>
        </w:rPr>
        <w:t xml:space="preserve"> </w:t>
      </w:r>
      <w:r w:rsidR="002C4F07" w:rsidRPr="006B2508">
        <w:rPr>
          <w:rFonts w:ascii="Garamond" w:hAnsi="Garamond"/>
          <w:sz w:val="20"/>
          <w:szCs w:val="20"/>
        </w:rPr>
        <w:t>podľa</w:t>
      </w:r>
      <w:r w:rsidR="00C9457F" w:rsidRPr="006B2508">
        <w:rPr>
          <w:rFonts w:ascii="Garamond" w:hAnsi="Garamond"/>
          <w:sz w:val="20"/>
          <w:szCs w:val="20"/>
        </w:rPr>
        <w:t xml:space="preserve"> </w:t>
      </w:r>
      <w:r w:rsidR="002C4F07" w:rsidRPr="006B2508">
        <w:rPr>
          <w:rFonts w:ascii="Garamond" w:hAnsi="Garamond"/>
          <w:sz w:val="20"/>
          <w:szCs w:val="20"/>
        </w:rPr>
        <w:t>tohto</w:t>
      </w:r>
      <w:r w:rsidR="00C9457F" w:rsidRPr="006B2508">
        <w:rPr>
          <w:rFonts w:ascii="Garamond" w:hAnsi="Garamond"/>
          <w:sz w:val="20"/>
          <w:szCs w:val="20"/>
        </w:rPr>
        <w:t xml:space="preserve"> </w:t>
      </w:r>
      <w:r w:rsidR="002C4F07" w:rsidRPr="006B2508">
        <w:rPr>
          <w:rFonts w:ascii="Garamond" w:hAnsi="Garamond"/>
          <w:sz w:val="20"/>
          <w:szCs w:val="20"/>
        </w:rPr>
        <w:t>článku</w:t>
      </w:r>
      <w:r w:rsidR="00C9457F" w:rsidRPr="006B2508">
        <w:rPr>
          <w:rFonts w:ascii="Garamond" w:hAnsi="Garamond"/>
          <w:sz w:val="20"/>
          <w:szCs w:val="20"/>
        </w:rPr>
        <w:t xml:space="preserve"> </w:t>
      </w:r>
      <w:r w:rsidR="002C4F07"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002C4F07" w:rsidRPr="006B2508">
        <w:rPr>
          <w:rFonts w:ascii="Garamond" w:hAnsi="Garamond"/>
          <w:sz w:val="20"/>
          <w:szCs w:val="20"/>
        </w:rPr>
        <w:t>.</w:t>
      </w:r>
      <w:r w:rsidR="00086A82">
        <w:rPr>
          <w:rFonts w:ascii="Garamond" w:hAnsi="Garamond"/>
          <w:sz w:val="20"/>
          <w:szCs w:val="20"/>
        </w:rPr>
        <w:t>8</w:t>
      </w:r>
      <w:r w:rsidR="008B79CE" w:rsidRPr="006B2508">
        <w:rPr>
          <w:rFonts w:ascii="Garamond" w:hAnsi="Garamond"/>
          <w:sz w:val="20"/>
          <w:szCs w:val="20"/>
        </w:rPr>
        <w:t xml:space="preserve"> </w:t>
      </w:r>
      <w:r w:rsidR="002C4F07" w:rsidRPr="006B2508">
        <w:rPr>
          <w:rFonts w:ascii="Garamond" w:hAnsi="Garamond"/>
          <w:sz w:val="20"/>
          <w:szCs w:val="20"/>
        </w:rPr>
        <w:t>Zmluvy</w:t>
      </w:r>
      <w:r w:rsidR="00C9457F" w:rsidRPr="006B2508">
        <w:rPr>
          <w:rFonts w:ascii="Garamond" w:hAnsi="Garamond"/>
          <w:sz w:val="20"/>
          <w:szCs w:val="20"/>
        </w:rPr>
        <w:t xml:space="preserve"> </w:t>
      </w:r>
      <w:r w:rsidR="002C4F07" w:rsidRPr="006B2508">
        <w:rPr>
          <w:rFonts w:ascii="Garamond" w:hAnsi="Garamond"/>
          <w:sz w:val="20"/>
          <w:szCs w:val="20"/>
        </w:rPr>
        <w:t>odstrániť</w:t>
      </w:r>
      <w:r w:rsidR="00C9457F" w:rsidRPr="006B2508">
        <w:rPr>
          <w:rFonts w:ascii="Garamond" w:hAnsi="Garamond"/>
          <w:sz w:val="20"/>
          <w:szCs w:val="20"/>
        </w:rPr>
        <w:t xml:space="preserve"> </w:t>
      </w:r>
      <w:r w:rsidR="002C4F07" w:rsidRPr="006B2508">
        <w:rPr>
          <w:rFonts w:ascii="Garamond" w:hAnsi="Garamond"/>
          <w:sz w:val="20"/>
          <w:szCs w:val="20"/>
        </w:rPr>
        <w:t>do</w:t>
      </w:r>
      <w:r w:rsidR="00C9457F" w:rsidRPr="006B2508">
        <w:rPr>
          <w:rFonts w:ascii="Garamond" w:hAnsi="Garamond"/>
          <w:sz w:val="20"/>
          <w:szCs w:val="20"/>
        </w:rPr>
        <w:t xml:space="preserve"> </w:t>
      </w:r>
      <w:r w:rsidR="002C4F07" w:rsidRPr="006B2508">
        <w:rPr>
          <w:rFonts w:ascii="Garamond" w:hAnsi="Garamond"/>
          <w:sz w:val="20"/>
          <w:szCs w:val="20"/>
        </w:rPr>
        <w:t>2</w:t>
      </w:r>
      <w:r w:rsidR="00C9457F" w:rsidRPr="006B2508">
        <w:rPr>
          <w:rFonts w:ascii="Garamond" w:hAnsi="Garamond"/>
          <w:sz w:val="20"/>
          <w:szCs w:val="20"/>
        </w:rPr>
        <w:t xml:space="preserve"> </w:t>
      </w:r>
      <w:r w:rsidR="002C4F07" w:rsidRPr="006B2508">
        <w:rPr>
          <w:rFonts w:ascii="Garamond" w:hAnsi="Garamond"/>
          <w:sz w:val="20"/>
          <w:szCs w:val="20"/>
        </w:rPr>
        <w:t>(dvoch)</w:t>
      </w:r>
      <w:r w:rsidR="00C9457F" w:rsidRPr="006B2508">
        <w:rPr>
          <w:rFonts w:ascii="Garamond" w:hAnsi="Garamond"/>
          <w:sz w:val="20"/>
          <w:szCs w:val="20"/>
        </w:rPr>
        <w:t xml:space="preserve"> </w:t>
      </w:r>
      <w:r w:rsidR="00EF2BD2" w:rsidRPr="006B2508">
        <w:rPr>
          <w:rFonts w:ascii="Garamond" w:hAnsi="Garamond"/>
          <w:sz w:val="20"/>
          <w:szCs w:val="20"/>
        </w:rPr>
        <w:t>P</w:t>
      </w:r>
      <w:r w:rsidR="002C4F07" w:rsidRPr="006B2508">
        <w:rPr>
          <w:rFonts w:ascii="Garamond" w:hAnsi="Garamond"/>
          <w:sz w:val="20"/>
          <w:szCs w:val="20"/>
        </w:rPr>
        <w:t>racovných</w:t>
      </w:r>
      <w:r w:rsidR="00C9457F" w:rsidRPr="006B2508">
        <w:rPr>
          <w:rFonts w:ascii="Garamond" w:hAnsi="Garamond"/>
          <w:sz w:val="20"/>
          <w:szCs w:val="20"/>
        </w:rPr>
        <w:t xml:space="preserve"> </w:t>
      </w:r>
      <w:r w:rsidR="002C4F07" w:rsidRPr="006B2508">
        <w:rPr>
          <w:rFonts w:ascii="Garamond" w:hAnsi="Garamond"/>
          <w:sz w:val="20"/>
          <w:szCs w:val="20"/>
        </w:rPr>
        <w:t>dní</w:t>
      </w:r>
      <w:r w:rsidR="00C9457F" w:rsidRPr="006B2508">
        <w:rPr>
          <w:rFonts w:ascii="Garamond" w:hAnsi="Garamond"/>
          <w:sz w:val="20"/>
          <w:szCs w:val="20"/>
        </w:rPr>
        <w:t xml:space="preserve"> </w:t>
      </w:r>
      <w:r w:rsidR="002C4F07" w:rsidRPr="006B2508">
        <w:rPr>
          <w:rFonts w:ascii="Garamond" w:hAnsi="Garamond"/>
          <w:sz w:val="20"/>
          <w:szCs w:val="20"/>
        </w:rPr>
        <w:t>odo</w:t>
      </w:r>
      <w:r w:rsidR="00C9457F" w:rsidRPr="006B2508">
        <w:rPr>
          <w:rFonts w:ascii="Garamond" w:hAnsi="Garamond"/>
          <w:sz w:val="20"/>
          <w:szCs w:val="20"/>
        </w:rPr>
        <w:t xml:space="preserve"> </w:t>
      </w:r>
      <w:r w:rsidR="002C4F07" w:rsidRPr="006B2508">
        <w:rPr>
          <w:rFonts w:ascii="Garamond" w:hAnsi="Garamond"/>
          <w:sz w:val="20"/>
          <w:szCs w:val="20"/>
        </w:rPr>
        <w:t>dňa,</w:t>
      </w:r>
      <w:r w:rsidR="00C9457F" w:rsidRPr="006B2508">
        <w:rPr>
          <w:rFonts w:ascii="Garamond" w:hAnsi="Garamond"/>
          <w:sz w:val="20"/>
          <w:szCs w:val="20"/>
        </w:rPr>
        <w:t xml:space="preserve"> </w:t>
      </w:r>
      <w:r w:rsidR="002C4F07" w:rsidRPr="006B2508">
        <w:rPr>
          <w:rFonts w:ascii="Garamond" w:hAnsi="Garamond"/>
          <w:sz w:val="20"/>
          <w:szCs w:val="20"/>
        </w:rPr>
        <w:t>kedy</w:t>
      </w:r>
      <w:r w:rsidR="00C9457F" w:rsidRPr="006B2508">
        <w:rPr>
          <w:rFonts w:ascii="Garamond" w:hAnsi="Garamond"/>
          <w:sz w:val="20"/>
          <w:szCs w:val="20"/>
        </w:rPr>
        <w:t xml:space="preserve"> </w:t>
      </w:r>
      <w:r w:rsidR="002C4F07" w:rsidRPr="006B2508">
        <w:rPr>
          <w:rFonts w:ascii="Garamond" w:hAnsi="Garamond"/>
          <w:sz w:val="20"/>
          <w:szCs w:val="20"/>
        </w:rPr>
        <w:t>si</w:t>
      </w:r>
      <w:r w:rsidR="00C9457F" w:rsidRPr="006B2508">
        <w:rPr>
          <w:rFonts w:ascii="Garamond" w:hAnsi="Garamond"/>
          <w:sz w:val="20"/>
          <w:szCs w:val="20"/>
        </w:rPr>
        <w:t xml:space="preserve"> </w:t>
      </w:r>
      <w:r>
        <w:rPr>
          <w:rFonts w:ascii="Garamond" w:hAnsi="Garamond"/>
          <w:sz w:val="20"/>
          <w:szCs w:val="20"/>
        </w:rPr>
        <w:t>Kupujúci</w:t>
      </w:r>
      <w:r w:rsidR="00C9457F" w:rsidRPr="006B2508">
        <w:rPr>
          <w:rFonts w:ascii="Garamond" w:hAnsi="Garamond"/>
          <w:sz w:val="20"/>
          <w:szCs w:val="20"/>
        </w:rPr>
        <w:t xml:space="preserve"> </w:t>
      </w:r>
      <w:r w:rsidR="002C4F07" w:rsidRPr="006B2508">
        <w:rPr>
          <w:rFonts w:ascii="Garamond" w:hAnsi="Garamond"/>
          <w:sz w:val="20"/>
          <w:szCs w:val="20"/>
        </w:rPr>
        <w:t>uplatnil</w:t>
      </w:r>
      <w:r w:rsidR="00C9457F" w:rsidRPr="006B2508">
        <w:rPr>
          <w:rFonts w:ascii="Garamond" w:hAnsi="Garamond"/>
          <w:sz w:val="20"/>
          <w:szCs w:val="20"/>
        </w:rPr>
        <w:t xml:space="preserve"> </w:t>
      </w:r>
      <w:r w:rsidR="002C4F07" w:rsidRPr="006B2508">
        <w:rPr>
          <w:rFonts w:ascii="Garamond" w:hAnsi="Garamond"/>
          <w:sz w:val="20"/>
          <w:szCs w:val="20"/>
        </w:rPr>
        <w:t>právo</w:t>
      </w:r>
      <w:r w:rsidR="00C9457F" w:rsidRPr="006B2508">
        <w:rPr>
          <w:rFonts w:ascii="Garamond" w:hAnsi="Garamond"/>
          <w:sz w:val="20"/>
          <w:szCs w:val="20"/>
        </w:rPr>
        <w:t xml:space="preserve"> </w:t>
      </w:r>
      <w:r w:rsidR="002C4F07" w:rsidRPr="006B2508">
        <w:rPr>
          <w:rFonts w:ascii="Garamond" w:hAnsi="Garamond"/>
          <w:sz w:val="20"/>
          <w:szCs w:val="20"/>
        </w:rPr>
        <w:t>odmietnuť</w:t>
      </w:r>
      <w:r w:rsidR="00C9457F" w:rsidRPr="006B2508">
        <w:rPr>
          <w:rFonts w:ascii="Garamond" w:hAnsi="Garamond"/>
          <w:sz w:val="20"/>
          <w:szCs w:val="20"/>
        </w:rPr>
        <w:t xml:space="preserve"> </w:t>
      </w:r>
      <w:r w:rsidR="002C4F07" w:rsidRPr="006B2508">
        <w:rPr>
          <w:rFonts w:ascii="Garamond" w:hAnsi="Garamond"/>
          <w:sz w:val="20"/>
          <w:szCs w:val="20"/>
        </w:rPr>
        <w:t>prevzatie</w:t>
      </w:r>
      <w:r w:rsidR="00086A82">
        <w:rPr>
          <w:rFonts w:ascii="Garamond" w:hAnsi="Garamond"/>
          <w:sz w:val="20"/>
          <w:szCs w:val="20"/>
        </w:rPr>
        <w:t xml:space="preserve"> Inicializovaného</w:t>
      </w:r>
      <w:r w:rsidR="00C9457F" w:rsidRPr="006B2508">
        <w:rPr>
          <w:rFonts w:ascii="Garamond" w:hAnsi="Garamond"/>
          <w:sz w:val="20"/>
          <w:szCs w:val="20"/>
        </w:rPr>
        <w:t xml:space="preserve"> </w:t>
      </w:r>
      <w:r w:rsidR="002C4F07" w:rsidRPr="006B2508">
        <w:rPr>
          <w:rFonts w:ascii="Garamond" w:hAnsi="Garamond"/>
          <w:sz w:val="20"/>
          <w:szCs w:val="20"/>
        </w:rPr>
        <w:t>Tovaru.</w:t>
      </w:r>
      <w:r w:rsidR="00C9457F" w:rsidRPr="006B2508">
        <w:rPr>
          <w:rFonts w:ascii="Garamond" w:hAnsi="Garamond"/>
          <w:sz w:val="20"/>
          <w:szCs w:val="20"/>
        </w:rPr>
        <w:t xml:space="preserve"> </w:t>
      </w:r>
      <w:r w:rsidR="002C4F07" w:rsidRPr="006B2508">
        <w:rPr>
          <w:rFonts w:ascii="Garamond" w:hAnsi="Garamond"/>
          <w:sz w:val="20"/>
          <w:szCs w:val="20"/>
        </w:rPr>
        <w:t>V</w:t>
      </w:r>
      <w:r w:rsidR="00C9457F" w:rsidRPr="006B2508">
        <w:rPr>
          <w:rFonts w:ascii="Garamond" w:hAnsi="Garamond"/>
          <w:sz w:val="20"/>
          <w:szCs w:val="20"/>
        </w:rPr>
        <w:t xml:space="preserve"> </w:t>
      </w:r>
      <w:r w:rsidR="002C4F07" w:rsidRPr="006B2508">
        <w:rPr>
          <w:rFonts w:ascii="Garamond" w:hAnsi="Garamond"/>
          <w:sz w:val="20"/>
          <w:szCs w:val="20"/>
        </w:rPr>
        <w:t>prípade,</w:t>
      </w:r>
      <w:r w:rsidR="00C9457F" w:rsidRPr="006B2508">
        <w:rPr>
          <w:rFonts w:ascii="Garamond" w:hAnsi="Garamond"/>
          <w:sz w:val="20"/>
          <w:szCs w:val="20"/>
        </w:rPr>
        <w:t xml:space="preserve"> </w:t>
      </w:r>
      <w:r w:rsidR="002C4F07" w:rsidRPr="006B2508">
        <w:rPr>
          <w:rFonts w:ascii="Garamond" w:hAnsi="Garamond"/>
          <w:sz w:val="20"/>
          <w:szCs w:val="20"/>
        </w:rPr>
        <w:t>ak</w:t>
      </w:r>
      <w:r w:rsidR="00C9457F" w:rsidRPr="006B2508">
        <w:rPr>
          <w:rFonts w:ascii="Garamond" w:hAnsi="Garamond"/>
          <w:sz w:val="20"/>
          <w:szCs w:val="20"/>
        </w:rPr>
        <w:t xml:space="preserve"> </w:t>
      </w:r>
      <w:r>
        <w:rPr>
          <w:rFonts w:ascii="Garamond" w:hAnsi="Garamond"/>
          <w:sz w:val="20"/>
          <w:szCs w:val="20"/>
        </w:rPr>
        <w:t>Predávajúci</w:t>
      </w:r>
      <w:r w:rsidR="00C9457F" w:rsidRPr="006B2508">
        <w:rPr>
          <w:rFonts w:ascii="Garamond" w:hAnsi="Garamond"/>
          <w:sz w:val="20"/>
          <w:szCs w:val="20"/>
        </w:rPr>
        <w:t xml:space="preserve"> </w:t>
      </w:r>
      <w:r w:rsidR="002C4F07" w:rsidRPr="006B2508">
        <w:rPr>
          <w:rFonts w:ascii="Garamond" w:hAnsi="Garamond"/>
          <w:sz w:val="20"/>
          <w:szCs w:val="20"/>
        </w:rPr>
        <w:t>vady</w:t>
      </w:r>
      <w:r w:rsidR="00086A82">
        <w:rPr>
          <w:rFonts w:ascii="Garamond" w:hAnsi="Garamond"/>
          <w:sz w:val="20"/>
          <w:szCs w:val="20"/>
        </w:rPr>
        <w:t xml:space="preserve"> Inicializovaného</w:t>
      </w:r>
      <w:r w:rsidR="00C9457F" w:rsidRPr="006B2508">
        <w:rPr>
          <w:rFonts w:ascii="Garamond" w:hAnsi="Garamond"/>
          <w:sz w:val="20"/>
          <w:szCs w:val="20"/>
        </w:rPr>
        <w:t xml:space="preserve"> </w:t>
      </w:r>
      <w:r w:rsidR="002C4F07" w:rsidRPr="006B2508">
        <w:rPr>
          <w:rFonts w:ascii="Garamond" w:hAnsi="Garamond"/>
          <w:sz w:val="20"/>
          <w:szCs w:val="20"/>
        </w:rPr>
        <w:t>Tovaru</w:t>
      </w:r>
      <w:r w:rsidR="00C9457F" w:rsidRPr="006B2508">
        <w:rPr>
          <w:rFonts w:ascii="Garamond" w:hAnsi="Garamond"/>
          <w:sz w:val="20"/>
          <w:szCs w:val="20"/>
        </w:rPr>
        <w:t xml:space="preserve"> </w:t>
      </w:r>
      <w:r w:rsidR="002C4F07" w:rsidRPr="006B2508">
        <w:rPr>
          <w:rFonts w:ascii="Garamond" w:hAnsi="Garamond"/>
          <w:sz w:val="20"/>
          <w:szCs w:val="20"/>
        </w:rPr>
        <w:t>podľa</w:t>
      </w:r>
      <w:r w:rsidR="00C9457F" w:rsidRPr="006B2508">
        <w:rPr>
          <w:rFonts w:ascii="Garamond" w:hAnsi="Garamond"/>
          <w:sz w:val="20"/>
          <w:szCs w:val="20"/>
        </w:rPr>
        <w:t xml:space="preserve"> </w:t>
      </w:r>
      <w:r w:rsidR="002C4F07" w:rsidRPr="006B2508">
        <w:rPr>
          <w:rFonts w:ascii="Garamond" w:hAnsi="Garamond"/>
          <w:sz w:val="20"/>
          <w:szCs w:val="20"/>
        </w:rPr>
        <w:t>predchádzajúcej</w:t>
      </w:r>
      <w:r w:rsidR="00C9457F" w:rsidRPr="006B2508">
        <w:rPr>
          <w:rFonts w:ascii="Garamond" w:hAnsi="Garamond"/>
          <w:sz w:val="20"/>
          <w:szCs w:val="20"/>
        </w:rPr>
        <w:t xml:space="preserve"> </w:t>
      </w:r>
      <w:r w:rsidR="002C4F07" w:rsidRPr="006B2508">
        <w:rPr>
          <w:rFonts w:ascii="Garamond" w:hAnsi="Garamond"/>
          <w:sz w:val="20"/>
          <w:szCs w:val="20"/>
        </w:rPr>
        <w:t>vety</w:t>
      </w:r>
      <w:r w:rsidR="00C9457F" w:rsidRPr="006B2508">
        <w:rPr>
          <w:rFonts w:ascii="Garamond" w:hAnsi="Garamond"/>
          <w:sz w:val="20"/>
          <w:szCs w:val="20"/>
        </w:rPr>
        <w:t xml:space="preserve"> </w:t>
      </w:r>
      <w:r w:rsidR="002C4F07" w:rsidRPr="006B2508">
        <w:rPr>
          <w:rFonts w:ascii="Garamond" w:hAnsi="Garamond"/>
          <w:sz w:val="20"/>
          <w:szCs w:val="20"/>
        </w:rPr>
        <w:t>neodstráni,</w:t>
      </w:r>
      <w:r w:rsidR="00C9457F" w:rsidRPr="006B2508">
        <w:rPr>
          <w:rFonts w:ascii="Garamond" w:hAnsi="Garamond"/>
          <w:sz w:val="20"/>
          <w:szCs w:val="20"/>
        </w:rPr>
        <w:t xml:space="preserve"> </w:t>
      </w:r>
      <w:r w:rsidR="00CF5746">
        <w:rPr>
          <w:rFonts w:ascii="Garamond" w:hAnsi="Garamond"/>
          <w:sz w:val="20"/>
          <w:szCs w:val="20"/>
        </w:rPr>
        <w:t>Kupujúci</w:t>
      </w:r>
      <w:r w:rsidR="00C9457F" w:rsidRPr="006B2508">
        <w:rPr>
          <w:rFonts w:ascii="Garamond" w:hAnsi="Garamond"/>
          <w:sz w:val="20"/>
          <w:szCs w:val="20"/>
        </w:rPr>
        <w:t xml:space="preserve"> </w:t>
      </w:r>
      <w:r w:rsidR="002C4F07" w:rsidRPr="006B2508">
        <w:rPr>
          <w:rFonts w:ascii="Garamond" w:hAnsi="Garamond"/>
          <w:sz w:val="20"/>
          <w:szCs w:val="20"/>
        </w:rPr>
        <w:t>má</w:t>
      </w:r>
      <w:r w:rsidR="00C9457F" w:rsidRPr="006B2508">
        <w:rPr>
          <w:rFonts w:ascii="Garamond" w:hAnsi="Garamond"/>
          <w:sz w:val="20"/>
          <w:szCs w:val="20"/>
        </w:rPr>
        <w:t xml:space="preserve"> </w:t>
      </w:r>
      <w:r w:rsidR="002C4F07" w:rsidRPr="006B2508">
        <w:rPr>
          <w:rFonts w:ascii="Garamond" w:hAnsi="Garamond"/>
          <w:sz w:val="20"/>
          <w:szCs w:val="20"/>
        </w:rPr>
        <w:t>nárok</w:t>
      </w:r>
      <w:r w:rsidR="00C9457F" w:rsidRPr="006B2508">
        <w:rPr>
          <w:rFonts w:ascii="Garamond" w:hAnsi="Garamond"/>
          <w:sz w:val="20"/>
          <w:szCs w:val="20"/>
        </w:rPr>
        <w:t xml:space="preserve"> </w:t>
      </w:r>
      <w:r w:rsidR="002C4F07" w:rsidRPr="006B2508">
        <w:rPr>
          <w:rFonts w:ascii="Garamond" w:hAnsi="Garamond"/>
          <w:sz w:val="20"/>
          <w:szCs w:val="20"/>
        </w:rPr>
        <w:t>uplatňovať</w:t>
      </w:r>
      <w:r w:rsidR="00C9457F" w:rsidRPr="006B2508">
        <w:rPr>
          <w:rFonts w:ascii="Garamond" w:hAnsi="Garamond"/>
          <w:sz w:val="20"/>
          <w:szCs w:val="20"/>
        </w:rPr>
        <w:t xml:space="preserve"> </w:t>
      </w:r>
      <w:r w:rsidR="002C4F07" w:rsidRPr="006B2508">
        <w:rPr>
          <w:rFonts w:ascii="Garamond" w:hAnsi="Garamond"/>
          <w:sz w:val="20"/>
          <w:szCs w:val="20"/>
        </w:rPr>
        <w:t>si</w:t>
      </w:r>
      <w:r w:rsidR="00C9457F" w:rsidRPr="006B2508">
        <w:rPr>
          <w:rFonts w:ascii="Garamond" w:hAnsi="Garamond"/>
          <w:sz w:val="20"/>
          <w:szCs w:val="20"/>
        </w:rPr>
        <w:t xml:space="preserve"> </w:t>
      </w:r>
      <w:r w:rsidR="002C4F07" w:rsidRPr="006B2508">
        <w:rPr>
          <w:rFonts w:ascii="Garamond" w:hAnsi="Garamond"/>
          <w:sz w:val="20"/>
          <w:szCs w:val="20"/>
        </w:rPr>
        <w:t>primeranú</w:t>
      </w:r>
      <w:r w:rsidR="00C9457F" w:rsidRPr="006B2508">
        <w:rPr>
          <w:rFonts w:ascii="Garamond" w:hAnsi="Garamond"/>
          <w:sz w:val="20"/>
          <w:szCs w:val="20"/>
        </w:rPr>
        <w:t xml:space="preserve"> </w:t>
      </w:r>
      <w:r w:rsidR="002C4F07" w:rsidRPr="006B2508">
        <w:rPr>
          <w:rFonts w:ascii="Garamond" w:hAnsi="Garamond"/>
          <w:sz w:val="20"/>
          <w:szCs w:val="20"/>
        </w:rPr>
        <w:t>zľavu</w:t>
      </w:r>
      <w:r w:rsidR="00C9457F" w:rsidRPr="006B2508">
        <w:rPr>
          <w:rFonts w:ascii="Garamond" w:hAnsi="Garamond"/>
          <w:sz w:val="20"/>
          <w:szCs w:val="20"/>
        </w:rPr>
        <w:t xml:space="preserve"> </w:t>
      </w:r>
      <w:r w:rsidR="002C4F07" w:rsidRPr="006B2508">
        <w:rPr>
          <w:rFonts w:ascii="Garamond" w:hAnsi="Garamond"/>
          <w:sz w:val="20"/>
          <w:szCs w:val="20"/>
        </w:rPr>
        <w:t>z</w:t>
      </w:r>
      <w:r w:rsidR="00C9457F" w:rsidRPr="006B2508">
        <w:rPr>
          <w:rFonts w:ascii="Garamond" w:hAnsi="Garamond"/>
          <w:sz w:val="20"/>
          <w:szCs w:val="20"/>
        </w:rPr>
        <w:t xml:space="preserve"> </w:t>
      </w:r>
      <w:r w:rsidR="002C4F07" w:rsidRPr="006B2508">
        <w:rPr>
          <w:rFonts w:ascii="Garamond" w:hAnsi="Garamond"/>
          <w:sz w:val="20"/>
          <w:szCs w:val="20"/>
        </w:rPr>
        <w:t>Kúpnej</w:t>
      </w:r>
      <w:r w:rsidR="00C9457F" w:rsidRPr="006B2508">
        <w:rPr>
          <w:rFonts w:ascii="Garamond" w:hAnsi="Garamond"/>
          <w:sz w:val="20"/>
          <w:szCs w:val="20"/>
        </w:rPr>
        <w:t xml:space="preserve"> </w:t>
      </w:r>
      <w:r w:rsidR="002C4F07" w:rsidRPr="006B2508">
        <w:rPr>
          <w:rFonts w:ascii="Garamond" w:hAnsi="Garamond"/>
          <w:sz w:val="20"/>
          <w:szCs w:val="20"/>
        </w:rPr>
        <w:t>ceny.</w:t>
      </w:r>
      <w:r w:rsidR="00C9457F" w:rsidRPr="006B2508">
        <w:rPr>
          <w:rFonts w:ascii="Garamond" w:hAnsi="Garamond"/>
          <w:sz w:val="20"/>
          <w:szCs w:val="20"/>
        </w:rPr>
        <w:t xml:space="preserve"> </w:t>
      </w:r>
    </w:p>
    <w:p w14:paraId="64B4EE77" w14:textId="77777777" w:rsidR="00827659" w:rsidRPr="006B2508" w:rsidRDefault="00827659" w:rsidP="005410A3">
      <w:pPr>
        <w:pStyle w:val="Odstavecseseznamem"/>
        <w:keepNext/>
        <w:keepLines/>
        <w:spacing w:after="0" w:line="240" w:lineRule="auto"/>
        <w:ind w:left="709"/>
        <w:jc w:val="both"/>
        <w:rPr>
          <w:rFonts w:ascii="Garamond" w:hAnsi="Garamond"/>
          <w:sz w:val="20"/>
          <w:szCs w:val="20"/>
        </w:rPr>
      </w:pPr>
    </w:p>
    <w:p w14:paraId="0A5B3E31" w14:textId="600E00D8" w:rsidR="002C4F07" w:rsidRPr="006B2508" w:rsidRDefault="002C4F07" w:rsidP="005410A3">
      <w:pPr>
        <w:pStyle w:val="Odstavecseseznamem"/>
        <w:keepNext/>
        <w:keepLines/>
        <w:numPr>
          <w:ilvl w:val="1"/>
          <w:numId w:val="20"/>
        </w:numPr>
        <w:tabs>
          <w:tab w:val="num" w:pos="709"/>
        </w:tabs>
        <w:spacing w:after="0" w:line="240" w:lineRule="auto"/>
        <w:ind w:left="709" w:hanging="709"/>
        <w:jc w:val="both"/>
        <w:rPr>
          <w:rFonts w:ascii="Garamond" w:hAnsi="Garamond"/>
          <w:sz w:val="20"/>
          <w:szCs w:val="20"/>
        </w:rPr>
      </w:pPr>
      <w:r w:rsidRPr="006B2508">
        <w:rPr>
          <w:rFonts w:ascii="Garamond" w:hAnsi="Garamond"/>
          <w:sz w:val="20"/>
          <w:szCs w:val="20"/>
        </w:rPr>
        <w:t>Vlastnícke</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k</w:t>
      </w:r>
      <w:r w:rsidR="00086A82">
        <w:rPr>
          <w:rFonts w:ascii="Garamond" w:hAnsi="Garamond"/>
          <w:sz w:val="20"/>
          <w:szCs w:val="20"/>
        </w:rPr>
        <w:t xml:space="preserve"> Inicializovanému</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prechádza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00CF5746">
        <w:rPr>
          <w:rFonts w:ascii="Garamond" w:hAnsi="Garamond"/>
          <w:sz w:val="20"/>
          <w:szCs w:val="20"/>
        </w:rPr>
        <w:t>Kupujúceho</w:t>
      </w:r>
      <w:r w:rsidR="00C9457F" w:rsidRPr="006B2508">
        <w:rPr>
          <w:rFonts w:ascii="Garamond" w:hAnsi="Garamond"/>
          <w:sz w:val="20"/>
          <w:szCs w:val="20"/>
        </w:rPr>
        <w:t xml:space="preserve"> </w:t>
      </w:r>
      <w:r w:rsidRPr="006B2508">
        <w:rPr>
          <w:rFonts w:ascii="Garamond" w:hAnsi="Garamond"/>
          <w:sz w:val="20"/>
          <w:szCs w:val="20"/>
        </w:rPr>
        <w:t>okamihom</w:t>
      </w:r>
      <w:r w:rsidR="00C9457F" w:rsidRPr="006B2508">
        <w:rPr>
          <w:rFonts w:ascii="Garamond" w:hAnsi="Garamond"/>
          <w:sz w:val="20"/>
          <w:szCs w:val="20"/>
        </w:rPr>
        <w:t xml:space="preserve"> </w:t>
      </w:r>
      <w:r w:rsidRPr="006B2508">
        <w:rPr>
          <w:rFonts w:ascii="Garamond" w:hAnsi="Garamond"/>
          <w:sz w:val="20"/>
          <w:szCs w:val="20"/>
        </w:rPr>
        <w:t>riadneho</w:t>
      </w:r>
      <w:r w:rsidR="00C9457F" w:rsidRPr="006B2508">
        <w:rPr>
          <w:rFonts w:ascii="Garamond" w:hAnsi="Garamond"/>
          <w:sz w:val="20"/>
          <w:szCs w:val="20"/>
        </w:rPr>
        <w:t xml:space="preserve"> </w:t>
      </w:r>
      <w:r w:rsidRPr="006B2508">
        <w:rPr>
          <w:rFonts w:ascii="Garamond" w:hAnsi="Garamond"/>
          <w:sz w:val="20"/>
          <w:szCs w:val="20"/>
        </w:rPr>
        <w:t>prevzatia</w:t>
      </w:r>
      <w:r w:rsidR="00086A82">
        <w:rPr>
          <w:rFonts w:ascii="Garamond" w:hAnsi="Garamond"/>
          <w:sz w:val="20"/>
          <w:szCs w:val="20"/>
        </w:rPr>
        <w:t xml:space="preserve"> Inicializovaného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00CF5746">
        <w:rPr>
          <w:rFonts w:ascii="Garamond" w:hAnsi="Garamond"/>
          <w:sz w:val="20"/>
          <w:szCs w:val="20"/>
        </w:rPr>
        <w:t>Kupujúcim</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86A82">
        <w:rPr>
          <w:rFonts w:ascii="Garamond" w:hAnsi="Garamond"/>
          <w:sz w:val="20"/>
          <w:szCs w:val="20"/>
        </w:rPr>
        <w:t>12</w:t>
      </w:r>
      <w:r w:rsidR="008B79CE"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nedošlo</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00CF5746">
        <w:rPr>
          <w:rFonts w:ascii="Garamond" w:hAnsi="Garamond"/>
          <w:sz w:val="20"/>
          <w:szCs w:val="20"/>
        </w:rPr>
        <w:t>Kupujúceho</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odmietnutiu</w:t>
      </w:r>
      <w:r w:rsidR="00C9457F" w:rsidRPr="006B2508">
        <w:rPr>
          <w:rFonts w:ascii="Garamond" w:hAnsi="Garamond"/>
          <w:sz w:val="20"/>
          <w:szCs w:val="20"/>
        </w:rPr>
        <w:t xml:space="preserve"> </w:t>
      </w:r>
      <w:r w:rsidRPr="006B2508">
        <w:rPr>
          <w:rFonts w:ascii="Garamond" w:hAnsi="Garamond"/>
          <w:sz w:val="20"/>
          <w:szCs w:val="20"/>
        </w:rPr>
        <w:t>prevzatia</w:t>
      </w:r>
      <w:r w:rsidR="00086A82">
        <w:rPr>
          <w:rFonts w:ascii="Garamond" w:hAnsi="Garamond"/>
          <w:sz w:val="20"/>
          <w:szCs w:val="20"/>
        </w:rPr>
        <w:t xml:space="preserve"> Inicializovaného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451B01" w:rsidRPr="006B2508">
        <w:rPr>
          <w:rFonts w:ascii="Garamond" w:hAnsi="Garamond"/>
          <w:sz w:val="20"/>
          <w:szCs w:val="20"/>
        </w:rPr>
        <w:t>3</w:t>
      </w:r>
      <w:r w:rsidR="00061795">
        <w:rPr>
          <w:rFonts w:ascii="Garamond" w:hAnsi="Garamond"/>
          <w:sz w:val="20"/>
          <w:szCs w:val="20"/>
        </w:rPr>
        <w:t>.</w:t>
      </w:r>
      <w:r w:rsidR="00086A82">
        <w:rPr>
          <w:rFonts w:ascii="Garamond" w:hAnsi="Garamond"/>
          <w:sz w:val="20"/>
          <w:szCs w:val="20"/>
        </w:rPr>
        <w:t>8</w:t>
      </w:r>
      <w:r w:rsidR="008B79CE"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odmietnutia</w:t>
      </w:r>
      <w:r w:rsidR="00C9457F" w:rsidRPr="006B2508">
        <w:rPr>
          <w:rFonts w:ascii="Garamond" w:hAnsi="Garamond"/>
          <w:sz w:val="20"/>
          <w:szCs w:val="20"/>
        </w:rPr>
        <w:t xml:space="preserve"> </w:t>
      </w:r>
      <w:r w:rsidRPr="006B2508">
        <w:rPr>
          <w:rFonts w:ascii="Garamond" w:hAnsi="Garamond"/>
          <w:sz w:val="20"/>
          <w:szCs w:val="20"/>
        </w:rPr>
        <w:t>prevzatia</w:t>
      </w:r>
      <w:r w:rsidR="00086A82">
        <w:rPr>
          <w:rFonts w:ascii="Garamond" w:hAnsi="Garamond"/>
          <w:sz w:val="20"/>
          <w:szCs w:val="20"/>
        </w:rPr>
        <w:t xml:space="preserve"> Inicializovaného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00CF5746">
        <w:rPr>
          <w:rFonts w:ascii="Garamond" w:hAnsi="Garamond"/>
          <w:sz w:val="20"/>
          <w:szCs w:val="20"/>
        </w:rPr>
        <w:t>Kupujúcim</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086A82">
        <w:rPr>
          <w:rFonts w:ascii="Garamond" w:hAnsi="Garamond"/>
          <w:sz w:val="20"/>
          <w:szCs w:val="20"/>
        </w:rPr>
        <w:t>8</w:t>
      </w:r>
      <w:r w:rsidR="008B79CE"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zostáva</w:t>
      </w:r>
      <w:r w:rsidR="00C9457F" w:rsidRPr="006B2508">
        <w:rPr>
          <w:rFonts w:ascii="Garamond" w:hAnsi="Garamond"/>
          <w:sz w:val="20"/>
          <w:szCs w:val="20"/>
        </w:rPr>
        <w:t xml:space="preserve"> </w:t>
      </w:r>
      <w:r w:rsidR="00086A82">
        <w:rPr>
          <w:rFonts w:ascii="Garamond" w:hAnsi="Garamond"/>
          <w:sz w:val="20"/>
          <w:szCs w:val="20"/>
        </w:rPr>
        <w:t xml:space="preserve">Inicializovaný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vo</w:t>
      </w:r>
      <w:r w:rsidR="00C9457F" w:rsidRPr="006B2508">
        <w:rPr>
          <w:rFonts w:ascii="Garamond" w:hAnsi="Garamond"/>
          <w:sz w:val="20"/>
          <w:szCs w:val="20"/>
        </w:rPr>
        <w:t xml:space="preserve"> </w:t>
      </w:r>
      <w:r w:rsidRPr="006B2508">
        <w:rPr>
          <w:rFonts w:ascii="Garamond" w:hAnsi="Garamond"/>
          <w:sz w:val="20"/>
          <w:szCs w:val="20"/>
        </w:rPr>
        <w:t>vlastníctve</w:t>
      </w:r>
      <w:r w:rsidR="00C9457F" w:rsidRPr="006B2508">
        <w:rPr>
          <w:rFonts w:ascii="Garamond" w:hAnsi="Garamond"/>
          <w:sz w:val="20"/>
          <w:szCs w:val="20"/>
        </w:rPr>
        <w:t xml:space="preserve"> </w:t>
      </w:r>
      <w:r w:rsidR="00CF5746">
        <w:rPr>
          <w:rFonts w:ascii="Garamond" w:hAnsi="Garamond"/>
          <w:sz w:val="20"/>
          <w:szCs w:val="20"/>
        </w:rPr>
        <w:t>Predávajúceho</w:t>
      </w:r>
      <w:r w:rsidR="00C9457F" w:rsidRPr="006B2508">
        <w:rPr>
          <w:rFonts w:ascii="Garamond" w:hAnsi="Garamond"/>
          <w:sz w:val="20"/>
          <w:szCs w:val="20"/>
        </w:rPr>
        <w:t xml:space="preserve"> </w:t>
      </w:r>
      <w:r w:rsidRPr="006B2508">
        <w:rPr>
          <w:rFonts w:ascii="Garamond" w:hAnsi="Garamond"/>
          <w:sz w:val="20"/>
          <w:szCs w:val="20"/>
        </w:rPr>
        <w:t>až</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doby,</w:t>
      </w:r>
      <w:r w:rsidR="00C9457F" w:rsidRPr="006B2508">
        <w:rPr>
          <w:rFonts w:ascii="Garamond" w:hAnsi="Garamond"/>
          <w:sz w:val="20"/>
          <w:szCs w:val="20"/>
        </w:rPr>
        <w:t xml:space="preserve"> </w:t>
      </w:r>
      <w:r w:rsidRPr="006B2508">
        <w:rPr>
          <w:rFonts w:ascii="Garamond" w:hAnsi="Garamond"/>
          <w:sz w:val="20"/>
          <w:szCs w:val="20"/>
        </w:rPr>
        <w:t>kým</w:t>
      </w:r>
      <w:r w:rsidR="00C9457F" w:rsidRPr="006B2508">
        <w:rPr>
          <w:rFonts w:ascii="Garamond" w:hAnsi="Garamond"/>
          <w:sz w:val="20"/>
          <w:szCs w:val="20"/>
        </w:rPr>
        <w:t xml:space="preserve"> </w:t>
      </w:r>
      <w:r w:rsidR="00CF5746">
        <w:rPr>
          <w:rFonts w:ascii="Garamond" w:hAnsi="Garamond"/>
          <w:sz w:val="20"/>
          <w:szCs w:val="20"/>
        </w:rPr>
        <w:t>Predávajúci</w:t>
      </w:r>
      <w:r w:rsidR="00C9457F" w:rsidRPr="006B2508">
        <w:rPr>
          <w:rFonts w:ascii="Garamond" w:hAnsi="Garamond"/>
          <w:sz w:val="20"/>
          <w:szCs w:val="20"/>
        </w:rPr>
        <w:t xml:space="preserve"> </w:t>
      </w:r>
      <w:r w:rsidRPr="006B2508">
        <w:rPr>
          <w:rFonts w:ascii="Garamond" w:hAnsi="Garamond"/>
          <w:sz w:val="20"/>
          <w:szCs w:val="20"/>
        </w:rPr>
        <w:t>neodstráni</w:t>
      </w:r>
      <w:r w:rsidR="00C9457F" w:rsidRPr="006B2508">
        <w:rPr>
          <w:rFonts w:ascii="Garamond" w:hAnsi="Garamond"/>
          <w:sz w:val="20"/>
          <w:szCs w:val="20"/>
        </w:rPr>
        <w:t xml:space="preserve"> </w:t>
      </w:r>
      <w:r w:rsidRPr="006B2508">
        <w:rPr>
          <w:rFonts w:ascii="Garamond" w:hAnsi="Garamond"/>
          <w:sz w:val="20"/>
          <w:szCs w:val="20"/>
        </w:rPr>
        <w:t>prekážku,</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Pr="006B2508">
        <w:rPr>
          <w:rFonts w:ascii="Garamond" w:hAnsi="Garamond"/>
          <w:sz w:val="20"/>
          <w:szCs w:val="20"/>
        </w:rPr>
        <w:t>bráni</w:t>
      </w:r>
      <w:r w:rsidR="00C9457F" w:rsidRPr="006B2508">
        <w:rPr>
          <w:rFonts w:ascii="Garamond" w:hAnsi="Garamond"/>
          <w:sz w:val="20"/>
          <w:szCs w:val="20"/>
        </w:rPr>
        <w:t xml:space="preserve"> </w:t>
      </w:r>
      <w:r w:rsidR="00CF5746">
        <w:rPr>
          <w:rFonts w:ascii="Garamond" w:hAnsi="Garamond"/>
          <w:sz w:val="20"/>
          <w:szCs w:val="20"/>
        </w:rPr>
        <w:t>Kupujúcemu</w:t>
      </w:r>
      <w:r w:rsidR="00C9457F" w:rsidRPr="006B2508">
        <w:rPr>
          <w:rFonts w:ascii="Garamond" w:hAnsi="Garamond"/>
          <w:sz w:val="20"/>
          <w:szCs w:val="20"/>
        </w:rPr>
        <w:t xml:space="preserve"> </w:t>
      </w:r>
      <w:r w:rsidRPr="006B2508">
        <w:rPr>
          <w:rFonts w:ascii="Garamond" w:hAnsi="Garamond"/>
          <w:sz w:val="20"/>
          <w:szCs w:val="20"/>
        </w:rPr>
        <w:t>riadne</w:t>
      </w:r>
      <w:r w:rsidR="00C9457F" w:rsidRPr="006B2508">
        <w:rPr>
          <w:rFonts w:ascii="Garamond" w:hAnsi="Garamond"/>
          <w:sz w:val="20"/>
          <w:szCs w:val="20"/>
        </w:rPr>
        <w:t xml:space="preserve"> </w:t>
      </w:r>
      <w:r w:rsidRPr="006B2508">
        <w:rPr>
          <w:rFonts w:ascii="Garamond" w:hAnsi="Garamond"/>
          <w:sz w:val="20"/>
          <w:szCs w:val="20"/>
        </w:rPr>
        <w:t>prevziať</w:t>
      </w:r>
      <w:r w:rsidR="00086A82">
        <w:rPr>
          <w:rFonts w:ascii="Garamond" w:hAnsi="Garamond"/>
          <w:sz w:val="20"/>
          <w:szCs w:val="20"/>
        </w:rPr>
        <w:t xml:space="preserve"> Inicializovaný</w:t>
      </w:r>
      <w:r w:rsidR="00C9457F" w:rsidRPr="006B2508">
        <w:rPr>
          <w:rFonts w:ascii="Garamond" w:hAnsi="Garamond"/>
          <w:sz w:val="20"/>
          <w:szCs w:val="20"/>
        </w:rPr>
        <w:t xml:space="preserve"> </w:t>
      </w:r>
      <w:r w:rsidRPr="006B2508">
        <w:rPr>
          <w:rFonts w:ascii="Garamond" w:hAnsi="Garamond"/>
          <w:sz w:val="20"/>
          <w:szCs w:val="20"/>
        </w:rPr>
        <w:t>Tovar.</w:t>
      </w:r>
      <w:r w:rsidR="00507423" w:rsidRPr="00507423">
        <w:rPr>
          <w:rFonts w:ascii="Garamond" w:hAnsi="Garamond"/>
          <w:sz w:val="20"/>
          <w:szCs w:val="20"/>
        </w:rPr>
        <w:t xml:space="preserve"> </w:t>
      </w:r>
      <w:r w:rsidR="00507423">
        <w:rPr>
          <w:rFonts w:ascii="Garamond" w:hAnsi="Garamond"/>
          <w:sz w:val="20"/>
          <w:szCs w:val="20"/>
        </w:rPr>
        <w:t>Predávajúci</w:t>
      </w:r>
      <w:r w:rsidR="00507423" w:rsidRPr="00507423">
        <w:rPr>
          <w:rFonts w:ascii="Garamond" w:hAnsi="Garamond"/>
          <w:sz w:val="20"/>
          <w:szCs w:val="20"/>
        </w:rPr>
        <w:t xml:space="preserve"> sa zaväzuje udeliť </w:t>
      </w:r>
      <w:r w:rsidR="00507423">
        <w:rPr>
          <w:rFonts w:ascii="Garamond" w:hAnsi="Garamond"/>
          <w:sz w:val="20"/>
          <w:szCs w:val="20"/>
        </w:rPr>
        <w:t>Kupujúcemu</w:t>
      </w:r>
      <w:r w:rsidR="00507423" w:rsidRPr="00507423">
        <w:rPr>
          <w:rFonts w:ascii="Garamond" w:hAnsi="Garamond"/>
          <w:sz w:val="20"/>
          <w:szCs w:val="20"/>
        </w:rPr>
        <w:t xml:space="preserve"> Licenciu na používanie</w:t>
      </w:r>
      <w:r w:rsidR="00086A82">
        <w:rPr>
          <w:rFonts w:ascii="Garamond" w:hAnsi="Garamond"/>
          <w:sz w:val="20"/>
          <w:szCs w:val="20"/>
        </w:rPr>
        <w:t xml:space="preserve"> Inicializovaného</w:t>
      </w:r>
      <w:r w:rsidR="00507423" w:rsidRPr="00507423">
        <w:rPr>
          <w:rFonts w:ascii="Garamond" w:hAnsi="Garamond"/>
          <w:sz w:val="20"/>
          <w:szCs w:val="20"/>
        </w:rPr>
        <w:t xml:space="preserve"> </w:t>
      </w:r>
      <w:r w:rsidR="00507423">
        <w:rPr>
          <w:rFonts w:ascii="Garamond" w:hAnsi="Garamond"/>
          <w:sz w:val="20"/>
          <w:szCs w:val="20"/>
        </w:rPr>
        <w:t xml:space="preserve">Tovaru </w:t>
      </w:r>
      <w:r w:rsidR="00507423" w:rsidRPr="00507423">
        <w:rPr>
          <w:rFonts w:ascii="Garamond" w:hAnsi="Garamond"/>
          <w:sz w:val="20"/>
          <w:szCs w:val="20"/>
        </w:rPr>
        <w:t xml:space="preserve">podľa článku </w:t>
      </w:r>
      <w:r w:rsidR="00507423">
        <w:rPr>
          <w:rFonts w:ascii="Garamond" w:hAnsi="Garamond"/>
          <w:sz w:val="20"/>
          <w:szCs w:val="20"/>
        </w:rPr>
        <w:t>11</w:t>
      </w:r>
      <w:r w:rsidR="00507423" w:rsidRPr="00507423">
        <w:rPr>
          <w:rFonts w:ascii="Garamond" w:hAnsi="Garamond"/>
          <w:sz w:val="20"/>
          <w:szCs w:val="20"/>
        </w:rPr>
        <w:t xml:space="preserve"> Zmluvy.</w:t>
      </w:r>
    </w:p>
    <w:p w14:paraId="696D898F" w14:textId="77777777" w:rsidR="002C4F07" w:rsidRPr="006B2508" w:rsidRDefault="002C4F07" w:rsidP="005410A3">
      <w:pPr>
        <w:keepNext/>
        <w:keepLines/>
        <w:tabs>
          <w:tab w:val="left" w:pos="0"/>
          <w:tab w:val="left" w:pos="708"/>
          <w:tab w:val="center" w:pos="4536"/>
          <w:tab w:val="right" w:pos="9072"/>
        </w:tabs>
        <w:spacing w:after="0" w:line="240" w:lineRule="auto"/>
        <w:jc w:val="both"/>
        <w:rPr>
          <w:rFonts w:ascii="Garamond" w:hAnsi="Garamond"/>
          <w:sz w:val="20"/>
          <w:szCs w:val="20"/>
        </w:rPr>
      </w:pPr>
    </w:p>
    <w:p w14:paraId="2A430FC9" w14:textId="063EFA56" w:rsidR="002C4F07" w:rsidRPr="006B2508" w:rsidRDefault="00CF5746" w:rsidP="005410A3">
      <w:pPr>
        <w:pStyle w:val="Odstavecseseznamem"/>
        <w:keepNext/>
        <w:keepLines/>
        <w:numPr>
          <w:ilvl w:val="1"/>
          <w:numId w:val="20"/>
        </w:numPr>
        <w:tabs>
          <w:tab w:val="num" w:pos="709"/>
        </w:tabs>
        <w:spacing w:after="0" w:line="240" w:lineRule="auto"/>
        <w:ind w:left="709" w:hanging="709"/>
        <w:jc w:val="both"/>
        <w:rPr>
          <w:rFonts w:ascii="Garamond" w:hAnsi="Garamond"/>
          <w:b/>
          <w:sz w:val="20"/>
          <w:szCs w:val="20"/>
        </w:rPr>
      </w:pPr>
      <w:r>
        <w:rPr>
          <w:rFonts w:ascii="Garamond" w:hAnsi="Garamond"/>
          <w:sz w:val="20"/>
          <w:szCs w:val="20"/>
        </w:rPr>
        <w:t>Kupujúci</w:t>
      </w:r>
      <w:r w:rsidR="00C9457F" w:rsidRPr="006B2508">
        <w:rPr>
          <w:rFonts w:ascii="Garamond" w:hAnsi="Garamond"/>
          <w:sz w:val="20"/>
          <w:szCs w:val="20"/>
        </w:rPr>
        <w:t xml:space="preserve"> </w:t>
      </w:r>
      <w:r w:rsidR="002C4F07" w:rsidRPr="006B2508">
        <w:rPr>
          <w:rFonts w:ascii="Garamond" w:hAnsi="Garamond"/>
          <w:sz w:val="20"/>
          <w:szCs w:val="20"/>
        </w:rPr>
        <w:t>prevzatie</w:t>
      </w:r>
      <w:r w:rsidR="00632BAE">
        <w:rPr>
          <w:rFonts w:ascii="Garamond" w:hAnsi="Garamond"/>
          <w:sz w:val="20"/>
          <w:szCs w:val="20"/>
        </w:rPr>
        <w:t xml:space="preserve"> Inicializovaného</w:t>
      </w:r>
      <w:r w:rsidR="00C9457F" w:rsidRPr="006B2508">
        <w:rPr>
          <w:rFonts w:ascii="Garamond" w:hAnsi="Garamond"/>
          <w:sz w:val="20"/>
          <w:szCs w:val="20"/>
        </w:rPr>
        <w:t xml:space="preserve"> </w:t>
      </w:r>
      <w:r w:rsidR="002C4F07" w:rsidRPr="006B2508">
        <w:rPr>
          <w:rFonts w:ascii="Garamond" w:hAnsi="Garamond"/>
          <w:sz w:val="20"/>
          <w:szCs w:val="20"/>
        </w:rPr>
        <w:t>Tovaru</w:t>
      </w:r>
      <w:r w:rsidR="00C9457F" w:rsidRPr="006B2508">
        <w:rPr>
          <w:rFonts w:ascii="Garamond" w:hAnsi="Garamond"/>
          <w:sz w:val="20"/>
          <w:szCs w:val="20"/>
        </w:rPr>
        <w:t xml:space="preserve"> </w:t>
      </w:r>
      <w:r w:rsidR="002C4F07" w:rsidRPr="006B2508">
        <w:rPr>
          <w:rFonts w:ascii="Garamond" w:hAnsi="Garamond"/>
          <w:sz w:val="20"/>
          <w:szCs w:val="20"/>
        </w:rPr>
        <w:t>bez</w:t>
      </w:r>
      <w:r w:rsidR="00C9457F" w:rsidRPr="006B2508">
        <w:rPr>
          <w:rFonts w:ascii="Garamond" w:hAnsi="Garamond"/>
          <w:sz w:val="20"/>
          <w:szCs w:val="20"/>
        </w:rPr>
        <w:t xml:space="preserve"> </w:t>
      </w:r>
      <w:r w:rsidR="002C4F07" w:rsidRPr="006B2508">
        <w:rPr>
          <w:rFonts w:ascii="Garamond" w:hAnsi="Garamond"/>
          <w:sz w:val="20"/>
          <w:szCs w:val="20"/>
        </w:rPr>
        <w:t>výhrad</w:t>
      </w:r>
      <w:r w:rsidR="00C9457F" w:rsidRPr="006B2508">
        <w:rPr>
          <w:rFonts w:ascii="Garamond" w:hAnsi="Garamond"/>
          <w:sz w:val="20"/>
          <w:szCs w:val="20"/>
        </w:rPr>
        <w:t xml:space="preserve"> </w:t>
      </w:r>
      <w:r w:rsidR="002C4F07" w:rsidRPr="006B2508">
        <w:rPr>
          <w:rFonts w:ascii="Garamond" w:hAnsi="Garamond"/>
          <w:sz w:val="20"/>
          <w:szCs w:val="20"/>
        </w:rPr>
        <w:t>potvrdí</w:t>
      </w:r>
      <w:r w:rsidR="00C9457F" w:rsidRPr="006B2508">
        <w:rPr>
          <w:rFonts w:ascii="Garamond" w:hAnsi="Garamond"/>
          <w:sz w:val="20"/>
          <w:szCs w:val="20"/>
        </w:rPr>
        <w:t xml:space="preserve"> </w:t>
      </w:r>
      <w:r w:rsidR="002C4F07" w:rsidRPr="006B2508">
        <w:rPr>
          <w:rFonts w:ascii="Garamond" w:hAnsi="Garamond"/>
          <w:sz w:val="20"/>
          <w:szCs w:val="20"/>
        </w:rPr>
        <w:t>na</w:t>
      </w:r>
      <w:r w:rsidR="00C9457F" w:rsidRPr="006B2508">
        <w:rPr>
          <w:rFonts w:ascii="Garamond" w:hAnsi="Garamond"/>
          <w:sz w:val="20"/>
          <w:szCs w:val="20"/>
        </w:rPr>
        <w:t xml:space="preserve"> </w:t>
      </w:r>
      <w:r w:rsidR="002C4F07" w:rsidRPr="006B2508">
        <w:rPr>
          <w:rFonts w:ascii="Garamond" w:hAnsi="Garamond"/>
          <w:sz w:val="20"/>
          <w:szCs w:val="20"/>
        </w:rPr>
        <w:t>dodacom</w:t>
      </w:r>
      <w:r w:rsidR="00C9457F" w:rsidRPr="006B2508">
        <w:rPr>
          <w:rFonts w:ascii="Garamond" w:hAnsi="Garamond"/>
          <w:sz w:val="20"/>
          <w:szCs w:val="20"/>
        </w:rPr>
        <w:t xml:space="preserve"> </w:t>
      </w:r>
      <w:r w:rsidR="002C4F07" w:rsidRPr="006B2508">
        <w:rPr>
          <w:rFonts w:ascii="Garamond" w:hAnsi="Garamond"/>
          <w:sz w:val="20"/>
          <w:szCs w:val="20"/>
        </w:rPr>
        <w:t>liste.</w:t>
      </w:r>
      <w:r w:rsidR="00C9457F" w:rsidRPr="006B2508">
        <w:rPr>
          <w:rFonts w:ascii="Garamond" w:hAnsi="Garamond"/>
          <w:sz w:val="20"/>
          <w:szCs w:val="20"/>
        </w:rPr>
        <w:t xml:space="preserve"> </w:t>
      </w:r>
    </w:p>
    <w:p w14:paraId="11D03BE2" w14:textId="7C9616E7" w:rsidR="001F2099" w:rsidRPr="006B2508" w:rsidRDefault="001F2099" w:rsidP="005410A3">
      <w:pPr>
        <w:keepNext/>
        <w:keepLines/>
        <w:spacing w:after="0" w:line="240" w:lineRule="auto"/>
        <w:jc w:val="both"/>
        <w:rPr>
          <w:rFonts w:ascii="Garamond" w:hAnsi="Garamond"/>
          <w:sz w:val="20"/>
          <w:szCs w:val="20"/>
        </w:rPr>
      </w:pPr>
    </w:p>
    <w:p w14:paraId="166B887F" w14:textId="539F6D95" w:rsidR="001F2099" w:rsidRPr="006B2508" w:rsidRDefault="001F2099" w:rsidP="005410A3">
      <w:pPr>
        <w:keepNext/>
        <w:keepLines/>
        <w:numPr>
          <w:ilvl w:val="0"/>
          <w:numId w:val="3"/>
        </w:numPr>
        <w:tabs>
          <w:tab w:val="left" w:pos="720"/>
        </w:tabs>
        <w:spacing w:after="0" w:line="240" w:lineRule="auto"/>
        <w:ind w:hanging="720"/>
        <w:jc w:val="both"/>
        <w:outlineLvl w:val="1"/>
        <w:rPr>
          <w:rFonts w:ascii="Garamond" w:hAnsi="Garamond" w:cs="Arial"/>
          <w:b/>
          <w:bCs/>
          <w:sz w:val="20"/>
          <w:szCs w:val="20"/>
          <w:lang w:eastAsia="ar-SA"/>
        </w:rPr>
      </w:pPr>
      <w:r w:rsidRPr="006B2508">
        <w:rPr>
          <w:rFonts w:ascii="Garamond" w:hAnsi="Garamond" w:cs="Arial"/>
          <w:b/>
          <w:bCs/>
          <w:sz w:val="20"/>
          <w:szCs w:val="20"/>
          <w:lang w:eastAsia="ar-SA"/>
        </w:rPr>
        <w:t>KÚPNA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CENA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A</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PLATOBNÉ</w:t>
      </w:r>
      <w:r w:rsidR="00C9457F" w:rsidRPr="006B2508">
        <w:rPr>
          <w:rFonts w:ascii="Garamond" w:hAnsi="Garamond" w:cs="Arial"/>
          <w:b/>
          <w:bCs/>
          <w:sz w:val="20"/>
          <w:szCs w:val="20"/>
          <w:lang w:eastAsia="ar-SA"/>
        </w:rPr>
        <w:t xml:space="preserve"> </w:t>
      </w:r>
      <w:r w:rsidRPr="006B2508">
        <w:rPr>
          <w:rFonts w:ascii="Garamond" w:hAnsi="Garamond" w:cs="Arial"/>
          <w:b/>
          <w:bCs/>
          <w:sz w:val="20"/>
          <w:szCs w:val="20"/>
          <w:lang w:eastAsia="ar-SA"/>
        </w:rPr>
        <w:t>PODMIENKY</w:t>
      </w:r>
    </w:p>
    <w:p w14:paraId="36603AEB" w14:textId="77777777" w:rsidR="001F2099" w:rsidRPr="006B2508" w:rsidRDefault="001F2099" w:rsidP="005410A3">
      <w:pPr>
        <w:keepNext/>
        <w:keepLines/>
        <w:tabs>
          <w:tab w:val="left" w:pos="426"/>
        </w:tabs>
        <w:spacing w:after="0" w:line="240" w:lineRule="auto"/>
        <w:jc w:val="both"/>
        <w:rPr>
          <w:rFonts w:ascii="Garamond" w:hAnsi="Garamond"/>
          <w:b/>
          <w:sz w:val="20"/>
          <w:szCs w:val="20"/>
        </w:rPr>
      </w:pPr>
    </w:p>
    <w:p w14:paraId="24C1077D" w14:textId="7C4640D9" w:rsidR="001F2099" w:rsidRPr="006B2508" w:rsidRDefault="00CF5746" w:rsidP="005410A3">
      <w:pPr>
        <w:keepNext/>
        <w:keepLines/>
        <w:numPr>
          <w:ilvl w:val="0"/>
          <w:numId w:val="21"/>
        </w:numPr>
        <w:tabs>
          <w:tab w:val="left" w:pos="709"/>
        </w:tabs>
        <w:spacing w:after="0" w:line="240" w:lineRule="auto"/>
        <w:ind w:hanging="720"/>
        <w:contextualSpacing/>
        <w:jc w:val="both"/>
        <w:rPr>
          <w:rFonts w:ascii="Garamond" w:hAnsi="Garamond" w:cs="Arial"/>
          <w:sz w:val="20"/>
          <w:szCs w:val="20"/>
          <w:lang w:eastAsia="ar-SA"/>
        </w:rPr>
      </w:pPr>
      <w:r>
        <w:rPr>
          <w:rFonts w:ascii="Garamond" w:hAnsi="Garamond"/>
          <w:sz w:val="20"/>
          <w:szCs w:val="20"/>
        </w:rPr>
        <w:t>Kupujúci</w:t>
      </w:r>
      <w:r w:rsidR="00C9457F" w:rsidRPr="006B2508">
        <w:rPr>
          <w:rFonts w:ascii="Garamond" w:hAnsi="Garamond"/>
          <w:sz w:val="20"/>
          <w:szCs w:val="20"/>
        </w:rPr>
        <w:t xml:space="preserve"> </w:t>
      </w:r>
      <w:r w:rsidR="001F2099" w:rsidRPr="006B2508">
        <w:rPr>
          <w:rFonts w:ascii="Garamond" w:hAnsi="Garamond"/>
          <w:sz w:val="20"/>
          <w:szCs w:val="20"/>
        </w:rPr>
        <w:t>je</w:t>
      </w:r>
      <w:r w:rsidR="00C9457F" w:rsidRPr="006B2508">
        <w:rPr>
          <w:rFonts w:ascii="Garamond" w:hAnsi="Garamond"/>
          <w:sz w:val="20"/>
          <w:szCs w:val="20"/>
        </w:rPr>
        <w:t xml:space="preserve"> </w:t>
      </w:r>
      <w:r w:rsidR="001F2099" w:rsidRPr="006B2508">
        <w:rPr>
          <w:rFonts w:ascii="Garamond" w:hAnsi="Garamond"/>
          <w:sz w:val="20"/>
          <w:szCs w:val="20"/>
        </w:rPr>
        <w:t>povinný</w:t>
      </w:r>
      <w:r w:rsidR="00C9457F" w:rsidRPr="006B2508">
        <w:rPr>
          <w:rFonts w:ascii="Garamond" w:hAnsi="Garamond"/>
          <w:sz w:val="20"/>
          <w:szCs w:val="20"/>
        </w:rPr>
        <w:t xml:space="preserve"> </w:t>
      </w:r>
      <w:r w:rsidR="001F2099" w:rsidRPr="006B2508">
        <w:rPr>
          <w:rFonts w:ascii="Garamond" w:hAnsi="Garamond"/>
          <w:sz w:val="20"/>
          <w:szCs w:val="20"/>
        </w:rPr>
        <w:t>zaplatiť</w:t>
      </w:r>
      <w:r w:rsidR="00C9457F" w:rsidRPr="006B2508">
        <w:rPr>
          <w:rFonts w:ascii="Garamond" w:hAnsi="Garamond"/>
          <w:sz w:val="20"/>
          <w:szCs w:val="20"/>
        </w:rPr>
        <w:t xml:space="preserve"> </w:t>
      </w:r>
      <w:r>
        <w:rPr>
          <w:rFonts w:ascii="Garamond" w:hAnsi="Garamond"/>
          <w:sz w:val="20"/>
          <w:szCs w:val="20"/>
        </w:rPr>
        <w:t>Predávajúcemu</w:t>
      </w:r>
      <w:r w:rsidR="00C9457F" w:rsidRPr="006B2508">
        <w:rPr>
          <w:rFonts w:ascii="Garamond" w:hAnsi="Garamond"/>
          <w:sz w:val="20"/>
          <w:szCs w:val="20"/>
        </w:rPr>
        <w:t xml:space="preserve"> </w:t>
      </w:r>
      <w:r w:rsidR="001F2099" w:rsidRPr="006B2508">
        <w:rPr>
          <w:rFonts w:ascii="Garamond" w:hAnsi="Garamond"/>
          <w:sz w:val="20"/>
          <w:szCs w:val="20"/>
        </w:rPr>
        <w:t>za</w:t>
      </w:r>
      <w:r w:rsidR="00B9090E">
        <w:rPr>
          <w:rFonts w:ascii="Garamond" w:hAnsi="Garamond"/>
          <w:sz w:val="20"/>
          <w:szCs w:val="20"/>
        </w:rPr>
        <w:t xml:space="preserve"> Inicializovaný</w:t>
      </w:r>
      <w:r w:rsidR="00C9457F" w:rsidRPr="006B2508">
        <w:rPr>
          <w:rFonts w:ascii="Garamond" w:hAnsi="Garamond"/>
          <w:sz w:val="20"/>
          <w:szCs w:val="20"/>
        </w:rPr>
        <w:t xml:space="preserve"> </w:t>
      </w:r>
      <w:r w:rsidR="001F2099" w:rsidRPr="006B2508">
        <w:rPr>
          <w:rFonts w:ascii="Garamond" w:hAnsi="Garamond"/>
          <w:sz w:val="20"/>
          <w:szCs w:val="20"/>
        </w:rPr>
        <w:t>Tovar</w:t>
      </w:r>
      <w:r w:rsidR="00C9457F" w:rsidRPr="006B2508">
        <w:rPr>
          <w:rFonts w:ascii="Garamond" w:hAnsi="Garamond"/>
          <w:sz w:val="20"/>
          <w:szCs w:val="20"/>
        </w:rPr>
        <w:t xml:space="preserve"> </w:t>
      </w:r>
      <w:r w:rsidR="001F2099" w:rsidRPr="006B2508">
        <w:rPr>
          <w:rFonts w:ascii="Garamond" w:hAnsi="Garamond"/>
          <w:sz w:val="20"/>
          <w:szCs w:val="20"/>
        </w:rPr>
        <w:t>Kúpnu</w:t>
      </w:r>
      <w:r w:rsidR="00C9457F" w:rsidRPr="006B2508">
        <w:rPr>
          <w:rFonts w:ascii="Garamond" w:hAnsi="Garamond"/>
          <w:sz w:val="20"/>
          <w:szCs w:val="20"/>
        </w:rPr>
        <w:t xml:space="preserve"> </w:t>
      </w:r>
      <w:r w:rsidR="001F2099" w:rsidRPr="006B2508">
        <w:rPr>
          <w:rFonts w:ascii="Garamond" w:hAnsi="Garamond"/>
          <w:sz w:val="20"/>
          <w:szCs w:val="20"/>
        </w:rPr>
        <w:t>cenu.</w:t>
      </w:r>
    </w:p>
    <w:p w14:paraId="1C491024" w14:textId="77777777" w:rsidR="001F2099" w:rsidRPr="006B2508" w:rsidRDefault="001F2099" w:rsidP="005410A3">
      <w:pPr>
        <w:keepNext/>
        <w:keepLines/>
        <w:tabs>
          <w:tab w:val="left" w:pos="709"/>
        </w:tabs>
        <w:spacing w:after="0" w:line="240" w:lineRule="auto"/>
        <w:ind w:left="720"/>
        <w:contextualSpacing/>
        <w:jc w:val="both"/>
        <w:rPr>
          <w:rFonts w:ascii="Garamond" w:hAnsi="Garamond" w:cs="Arial"/>
          <w:sz w:val="20"/>
          <w:szCs w:val="20"/>
          <w:lang w:eastAsia="ar-SA"/>
        </w:rPr>
      </w:pPr>
    </w:p>
    <w:p w14:paraId="39FD04BA" w14:textId="2F48A4F5" w:rsidR="001F2099" w:rsidRPr="006B2508" w:rsidRDefault="001F2099" w:rsidP="005410A3">
      <w:pPr>
        <w:keepNext/>
        <w:keepLines/>
        <w:numPr>
          <w:ilvl w:val="0"/>
          <w:numId w:val="21"/>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Kúpna</w:t>
      </w:r>
      <w:r w:rsidR="00C9457F" w:rsidRPr="006B2508">
        <w:rPr>
          <w:rFonts w:ascii="Garamond" w:hAnsi="Garamond"/>
          <w:sz w:val="20"/>
          <w:szCs w:val="20"/>
        </w:rPr>
        <w:t xml:space="preserve"> </w:t>
      </w:r>
      <w:r w:rsidRPr="006B2508">
        <w:rPr>
          <w:rFonts w:ascii="Garamond" w:hAnsi="Garamond"/>
          <w:sz w:val="20"/>
          <w:szCs w:val="20"/>
        </w:rPr>
        <w:t>cena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stanovená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súlade</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zákonom</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18/1996</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cenách</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konečná</w:t>
      </w:r>
      <w:r w:rsidR="00F1583E">
        <w:rPr>
          <w:rFonts w:ascii="Garamond" w:hAnsi="Garamond"/>
          <w:sz w:val="20"/>
          <w:szCs w:val="20"/>
        </w:rPr>
        <w:t xml:space="preserve"> s výnimkou bodu 4.7 tohto článku Zmluvy</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možnosti</w:t>
      </w:r>
      <w:r w:rsidR="00C9457F" w:rsidRPr="006B2508">
        <w:rPr>
          <w:rFonts w:ascii="Garamond" w:hAnsi="Garamond"/>
          <w:sz w:val="20"/>
          <w:szCs w:val="20"/>
        </w:rPr>
        <w:t xml:space="preserve"> </w:t>
      </w:r>
      <w:r w:rsidRPr="006B2508">
        <w:rPr>
          <w:rFonts w:ascii="Garamond" w:hAnsi="Garamond"/>
          <w:sz w:val="20"/>
          <w:szCs w:val="20"/>
        </w:rPr>
        <w:t>doúčtovania</w:t>
      </w:r>
      <w:r w:rsidR="00C9457F" w:rsidRPr="006B2508">
        <w:rPr>
          <w:rFonts w:ascii="Garamond" w:hAnsi="Garamond"/>
          <w:sz w:val="20"/>
          <w:szCs w:val="20"/>
        </w:rPr>
        <w:t xml:space="preserve"> </w:t>
      </w:r>
      <w:r w:rsidRPr="006B2508">
        <w:rPr>
          <w:rFonts w:ascii="Garamond" w:hAnsi="Garamond"/>
          <w:sz w:val="20"/>
          <w:szCs w:val="20"/>
        </w:rPr>
        <w:t>ďalších</w:t>
      </w:r>
      <w:r w:rsidR="00C9457F" w:rsidRPr="006B2508">
        <w:rPr>
          <w:rFonts w:ascii="Garamond" w:hAnsi="Garamond"/>
          <w:sz w:val="20"/>
          <w:szCs w:val="20"/>
        </w:rPr>
        <w:t xml:space="preserve"> </w:t>
      </w:r>
      <w:r w:rsidRPr="006B2508">
        <w:rPr>
          <w:rFonts w:ascii="Garamond" w:hAnsi="Garamond"/>
          <w:sz w:val="20"/>
          <w:szCs w:val="20"/>
        </w:rPr>
        <w:t>nákladov,</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zahŕňa</w:t>
      </w:r>
      <w:r w:rsidR="00C9457F" w:rsidRPr="006B2508">
        <w:rPr>
          <w:rFonts w:ascii="Garamond" w:hAnsi="Garamond"/>
          <w:sz w:val="20"/>
          <w:szCs w:val="20"/>
        </w:rPr>
        <w:t xml:space="preserve"> </w:t>
      </w:r>
      <w:r w:rsidR="00227DB3">
        <w:rPr>
          <w:rFonts w:ascii="Garamond" w:hAnsi="Garamond"/>
          <w:sz w:val="20"/>
          <w:szCs w:val="20"/>
        </w:rPr>
        <w:t xml:space="preserve">aj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dopravu</w:t>
      </w:r>
      <w:r w:rsidR="00632BAE">
        <w:rPr>
          <w:rFonts w:ascii="Garamond" w:hAnsi="Garamond"/>
          <w:sz w:val="20"/>
          <w:szCs w:val="20"/>
        </w:rPr>
        <w:t xml:space="preserve">, </w:t>
      </w:r>
      <w:r w:rsidR="006501FF">
        <w:rPr>
          <w:rFonts w:ascii="Garamond" w:hAnsi="Garamond"/>
          <w:sz w:val="20"/>
          <w:szCs w:val="20"/>
        </w:rPr>
        <w:t>balenie</w:t>
      </w:r>
      <w:r w:rsidR="00632BAE">
        <w:rPr>
          <w:rFonts w:ascii="Garamond" w:hAnsi="Garamond"/>
          <w:sz w:val="20"/>
          <w:szCs w:val="20"/>
        </w:rPr>
        <w:t xml:space="preserve">  a inicializáciu</w:t>
      </w:r>
      <w:r w:rsidR="00507423">
        <w:rPr>
          <w:rFonts w:ascii="Garamond" w:hAnsi="Garamond"/>
          <w:sz w:val="20"/>
          <w:szCs w:val="20"/>
        </w:rPr>
        <w:t xml:space="preserve">, pričom v cene Tovaru je započítané aj udelenie </w:t>
      </w:r>
      <w:r w:rsidR="00632BAE">
        <w:rPr>
          <w:rFonts w:ascii="Garamond" w:hAnsi="Garamond"/>
          <w:sz w:val="20"/>
          <w:szCs w:val="20"/>
        </w:rPr>
        <w:t xml:space="preserve">nevýhradnej </w:t>
      </w:r>
      <w:r w:rsidR="00507423">
        <w:rPr>
          <w:rFonts w:ascii="Garamond" w:hAnsi="Garamond"/>
          <w:sz w:val="20"/>
          <w:szCs w:val="20"/>
        </w:rPr>
        <w:t>Licencie na kryptovacom kľúči</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DPH</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postupovať</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osobitných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009904D6" w:rsidRPr="006B2508">
        <w:rPr>
          <w:rFonts w:ascii="Garamond" w:hAnsi="Garamond"/>
          <w:sz w:val="20"/>
          <w:szCs w:val="20"/>
        </w:rPr>
        <w:t>Jednotková cena</w:t>
      </w:r>
      <w:r w:rsidR="00632BAE">
        <w:rPr>
          <w:rFonts w:ascii="Garamond" w:hAnsi="Garamond"/>
          <w:sz w:val="20"/>
          <w:szCs w:val="20"/>
        </w:rPr>
        <w:t xml:space="preserve"> Inicializovaného</w:t>
      </w:r>
      <w:r w:rsidR="009904D6" w:rsidRPr="006B2508">
        <w:rPr>
          <w:rFonts w:ascii="Garamond" w:hAnsi="Garamond"/>
          <w:sz w:val="20"/>
          <w:szCs w:val="20"/>
        </w:rPr>
        <w:t xml:space="preserve"> Tovaru uvedená v Prílohe 1 Zmluvy </w:t>
      </w:r>
      <w:r w:rsidR="00C94959" w:rsidRPr="006B2508">
        <w:rPr>
          <w:rFonts w:ascii="Garamond" w:hAnsi="Garamond"/>
          <w:sz w:val="20"/>
          <w:szCs w:val="20"/>
        </w:rPr>
        <w:t>je</w:t>
      </w:r>
      <w:r w:rsidR="009904D6" w:rsidRPr="006B2508">
        <w:rPr>
          <w:rFonts w:ascii="Garamond" w:hAnsi="Garamond"/>
          <w:sz w:val="20"/>
          <w:szCs w:val="20"/>
        </w:rPr>
        <w:t xml:space="preserve"> počas účinnosti Zmluvy nemenn</w:t>
      </w:r>
      <w:r w:rsidR="00C94959" w:rsidRPr="006B2508">
        <w:rPr>
          <w:rFonts w:ascii="Garamond" w:hAnsi="Garamond"/>
          <w:sz w:val="20"/>
          <w:szCs w:val="20"/>
        </w:rPr>
        <w:t xml:space="preserve">á </w:t>
      </w:r>
      <w:r w:rsidR="009904D6" w:rsidRPr="006B2508">
        <w:rPr>
          <w:rFonts w:ascii="Garamond" w:hAnsi="Garamond"/>
          <w:sz w:val="20"/>
          <w:szCs w:val="20"/>
        </w:rPr>
        <w:t>smerom nahor.</w:t>
      </w:r>
    </w:p>
    <w:p w14:paraId="3AEC829D" w14:textId="77777777" w:rsidR="001F2099" w:rsidRPr="006B2508" w:rsidRDefault="001F2099" w:rsidP="005410A3">
      <w:pPr>
        <w:keepNext/>
        <w:keepLines/>
        <w:tabs>
          <w:tab w:val="left" w:pos="709"/>
        </w:tabs>
        <w:spacing w:after="0" w:line="240" w:lineRule="auto"/>
        <w:contextualSpacing/>
        <w:jc w:val="both"/>
        <w:rPr>
          <w:rFonts w:ascii="Garamond" w:hAnsi="Garamond" w:cs="Arial"/>
          <w:sz w:val="20"/>
          <w:szCs w:val="20"/>
          <w:lang w:eastAsia="ar-SA"/>
        </w:rPr>
      </w:pPr>
    </w:p>
    <w:p w14:paraId="1E5B9F5F" w14:textId="783CD0DA" w:rsidR="001F2099" w:rsidRPr="006B2508" w:rsidRDefault="001F2099" w:rsidP="005410A3">
      <w:pPr>
        <w:keepNext/>
        <w:keepLines/>
        <w:numPr>
          <w:ilvl w:val="0"/>
          <w:numId w:val="21"/>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Právo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Kúpnej</w:t>
      </w:r>
      <w:r w:rsidR="00C9457F" w:rsidRPr="006B2508">
        <w:rPr>
          <w:rFonts w:ascii="Garamond" w:hAnsi="Garamond"/>
          <w:sz w:val="20"/>
          <w:szCs w:val="20"/>
        </w:rPr>
        <w:t xml:space="preserve"> </w:t>
      </w:r>
      <w:r w:rsidRPr="006B2508">
        <w:rPr>
          <w:rFonts w:ascii="Garamond" w:hAnsi="Garamond"/>
          <w:sz w:val="20"/>
          <w:szCs w:val="20"/>
        </w:rPr>
        <w:t>ceny</w:t>
      </w:r>
      <w:r w:rsidR="00C9457F" w:rsidRPr="006B2508">
        <w:rPr>
          <w:rFonts w:ascii="Garamond" w:hAnsi="Garamond"/>
          <w:sz w:val="20"/>
          <w:szCs w:val="20"/>
        </w:rPr>
        <w:t xml:space="preserve"> </w:t>
      </w:r>
      <w:r w:rsidRPr="006B2508">
        <w:rPr>
          <w:rFonts w:ascii="Garamond" w:hAnsi="Garamond"/>
          <w:sz w:val="20"/>
          <w:szCs w:val="20"/>
        </w:rPr>
        <w:t>vzniká</w:t>
      </w:r>
      <w:r w:rsidR="00C9457F" w:rsidRPr="006B2508">
        <w:rPr>
          <w:rFonts w:ascii="Garamond" w:hAnsi="Garamond"/>
          <w:sz w:val="20"/>
          <w:szCs w:val="20"/>
        </w:rPr>
        <w:t xml:space="preserve"> </w:t>
      </w:r>
      <w:r w:rsidR="00CF5746">
        <w:rPr>
          <w:rFonts w:ascii="Garamond" w:hAnsi="Garamond"/>
          <w:sz w:val="20"/>
          <w:szCs w:val="20"/>
        </w:rPr>
        <w:t>Predávajúcemu</w:t>
      </w:r>
      <w:r w:rsidR="00C9457F" w:rsidRPr="006B2508">
        <w:rPr>
          <w:rFonts w:ascii="Garamond" w:hAnsi="Garamond"/>
          <w:sz w:val="20"/>
          <w:szCs w:val="20"/>
        </w:rPr>
        <w:t xml:space="preserve"> </w:t>
      </w:r>
      <w:r w:rsidRPr="006B2508">
        <w:rPr>
          <w:rFonts w:ascii="Garamond" w:hAnsi="Garamond"/>
          <w:sz w:val="20"/>
          <w:szCs w:val="20"/>
        </w:rPr>
        <w:t>riadnym</w:t>
      </w:r>
      <w:r w:rsidR="00C9457F" w:rsidRPr="006B2508">
        <w:rPr>
          <w:rFonts w:ascii="Garamond" w:hAnsi="Garamond"/>
          <w:sz w:val="20"/>
          <w:szCs w:val="20"/>
        </w:rPr>
        <w:t xml:space="preserve"> </w:t>
      </w:r>
      <w:r w:rsidRPr="006B2508">
        <w:rPr>
          <w:rFonts w:ascii="Garamond" w:hAnsi="Garamond"/>
          <w:sz w:val="20"/>
          <w:szCs w:val="20"/>
        </w:rPr>
        <w:t>dodaním</w:t>
      </w:r>
      <w:r w:rsidR="00632BAE">
        <w:rPr>
          <w:rFonts w:ascii="Garamond" w:hAnsi="Garamond"/>
          <w:sz w:val="20"/>
          <w:szCs w:val="20"/>
        </w:rPr>
        <w:t xml:space="preserve"> Inicializovaného</w:t>
      </w:r>
      <w:r w:rsidR="00C9457F" w:rsidRPr="006B2508">
        <w:rPr>
          <w:rFonts w:ascii="Garamond" w:hAnsi="Garamond"/>
          <w:sz w:val="20"/>
          <w:szCs w:val="20"/>
        </w:rPr>
        <w:t xml:space="preserve"> </w:t>
      </w:r>
      <w:r w:rsidRPr="006B2508">
        <w:rPr>
          <w:rFonts w:ascii="Garamond" w:hAnsi="Garamond"/>
          <w:sz w:val="20"/>
          <w:szCs w:val="20"/>
        </w:rPr>
        <w:t>Tovaru</w:t>
      </w:r>
      <w:r w:rsidR="00632BAE">
        <w:rPr>
          <w:rFonts w:ascii="Garamond" w:hAnsi="Garamond"/>
          <w:sz w:val="20"/>
          <w:szCs w:val="20"/>
        </w:rPr>
        <w:t xml:space="preserve"> bez výhrad</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00CF5746">
        <w:rPr>
          <w:rFonts w:ascii="Garamond" w:hAnsi="Garamond"/>
          <w:sz w:val="20"/>
          <w:szCs w:val="20"/>
        </w:rPr>
        <w:t>čiastkových</w:t>
      </w:r>
      <w:r w:rsidR="00C9457F" w:rsidRPr="006B2508">
        <w:rPr>
          <w:rFonts w:ascii="Garamond" w:hAnsi="Garamond"/>
          <w:sz w:val="20"/>
          <w:szCs w:val="20"/>
        </w:rPr>
        <w:t xml:space="preserve"> </w:t>
      </w:r>
      <w:r w:rsidRPr="006B2508">
        <w:rPr>
          <w:rFonts w:ascii="Garamond" w:hAnsi="Garamond"/>
          <w:sz w:val="20"/>
          <w:szCs w:val="20"/>
        </w:rPr>
        <w:t>objednávok</w:t>
      </w:r>
      <w:r w:rsidR="00C9457F" w:rsidRPr="006B2508">
        <w:rPr>
          <w:rFonts w:ascii="Garamond" w:hAnsi="Garamond"/>
          <w:sz w:val="20"/>
          <w:szCs w:val="20"/>
        </w:rPr>
        <w:t xml:space="preserve"> </w:t>
      </w:r>
      <w:r w:rsidR="00CF5746">
        <w:rPr>
          <w:rFonts w:ascii="Garamond" w:hAnsi="Garamond"/>
          <w:sz w:val="20"/>
          <w:szCs w:val="20"/>
        </w:rPr>
        <w:t>Kupujúceho</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Pr="006B2508">
        <w:rPr>
          <w:rFonts w:ascii="Garamond" w:hAnsi="Garamond"/>
          <w:sz w:val="20"/>
          <w:szCs w:val="20"/>
        </w:rPr>
        <w:t>2.2</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00CF5746">
        <w:rPr>
          <w:rFonts w:ascii="Garamond" w:hAnsi="Garamond"/>
          <w:sz w:val="20"/>
          <w:szCs w:val="20"/>
        </w:rPr>
        <w:t>Predávajúci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základe</w:t>
      </w:r>
      <w:r w:rsidR="00C9457F" w:rsidRPr="006B2508">
        <w:rPr>
          <w:rFonts w:ascii="Garamond" w:hAnsi="Garamond"/>
          <w:sz w:val="20"/>
          <w:szCs w:val="20"/>
        </w:rPr>
        <w:t xml:space="preserve"> </w:t>
      </w:r>
      <w:r w:rsidRPr="006B2508">
        <w:rPr>
          <w:rFonts w:ascii="Garamond" w:hAnsi="Garamond"/>
          <w:sz w:val="20"/>
          <w:szCs w:val="20"/>
        </w:rPr>
        <w:t>príslušného</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vystaviť</w:t>
      </w:r>
      <w:r w:rsidR="00C9457F" w:rsidRPr="006B2508">
        <w:rPr>
          <w:rFonts w:ascii="Garamond" w:hAnsi="Garamond"/>
          <w:sz w:val="20"/>
          <w:szCs w:val="20"/>
        </w:rPr>
        <w:t xml:space="preserve"> </w:t>
      </w:r>
      <w:r w:rsidR="00CF5746">
        <w:rPr>
          <w:rFonts w:ascii="Garamond" w:hAnsi="Garamond"/>
          <w:sz w:val="20"/>
          <w:szCs w:val="20"/>
        </w:rPr>
        <w:t>Kupujúcemu</w:t>
      </w:r>
      <w:r w:rsidR="00C9457F" w:rsidRPr="006B2508">
        <w:rPr>
          <w:rFonts w:ascii="Garamond" w:hAnsi="Garamond"/>
          <w:sz w:val="20"/>
          <w:szCs w:val="20"/>
        </w:rPr>
        <w:t xml:space="preserve"> </w:t>
      </w:r>
      <w:r w:rsidRPr="006B2508">
        <w:rPr>
          <w:rFonts w:ascii="Garamond" w:hAnsi="Garamond"/>
          <w:sz w:val="20"/>
          <w:szCs w:val="20"/>
        </w:rPr>
        <w:t>faktúru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Kúpnu</w:t>
      </w:r>
      <w:r w:rsidR="00C9457F" w:rsidRPr="006B2508">
        <w:rPr>
          <w:rFonts w:ascii="Garamond" w:hAnsi="Garamond"/>
          <w:sz w:val="20"/>
          <w:szCs w:val="20"/>
        </w:rPr>
        <w:t xml:space="preserve"> </w:t>
      </w:r>
      <w:r w:rsidRPr="006B2508">
        <w:rPr>
          <w:rFonts w:ascii="Garamond" w:hAnsi="Garamond"/>
          <w:sz w:val="20"/>
          <w:szCs w:val="20"/>
        </w:rPr>
        <w:t>cenu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dodaný</w:t>
      </w:r>
      <w:r w:rsidR="00632BAE">
        <w:rPr>
          <w:rFonts w:ascii="Garamond" w:hAnsi="Garamond"/>
          <w:sz w:val="20"/>
          <w:szCs w:val="20"/>
        </w:rPr>
        <w:t xml:space="preserve"> Inicializovaný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00CF5746">
        <w:rPr>
          <w:rFonts w:ascii="Garamond" w:hAnsi="Garamond"/>
          <w:sz w:val="20"/>
          <w:szCs w:val="20"/>
        </w:rPr>
        <w:t>Predávajúci</w:t>
      </w:r>
      <w:r w:rsidR="00C9457F" w:rsidRPr="006B2508">
        <w:rPr>
          <w:rFonts w:ascii="Garamond" w:hAnsi="Garamond"/>
          <w:sz w:val="20"/>
          <w:szCs w:val="20"/>
        </w:rPr>
        <w:t xml:space="preserve"> </w:t>
      </w:r>
      <w:r w:rsidRPr="006B2508">
        <w:rPr>
          <w:rFonts w:ascii="Garamond" w:hAnsi="Garamond"/>
          <w:sz w:val="20"/>
          <w:szCs w:val="20"/>
        </w:rPr>
        <w:t>spolu</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kópiou</w:t>
      </w:r>
      <w:r w:rsidR="00C9457F" w:rsidRPr="006B2508">
        <w:rPr>
          <w:rFonts w:ascii="Garamond" w:hAnsi="Garamond"/>
          <w:sz w:val="20"/>
          <w:szCs w:val="20"/>
        </w:rPr>
        <w:t xml:space="preserve"> </w:t>
      </w:r>
      <w:r w:rsidRPr="006B2508">
        <w:rPr>
          <w:rFonts w:ascii="Garamond" w:hAnsi="Garamond"/>
          <w:sz w:val="20"/>
          <w:szCs w:val="20"/>
        </w:rPr>
        <w:t>príslušnej</w:t>
      </w:r>
      <w:r w:rsidR="00C9457F" w:rsidRPr="006B2508">
        <w:rPr>
          <w:rFonts w:ascii="Garamond" w:hAnsi="Garamond"/>
          <w:sz w:val="20"/>
          <w:szCs w:val="20"/>
        </w:rPr>
        <w:t xml:space="preserve"> </w:t>
      </w:r>
      <w:r w:rsidRPr="006B2508">
        <w:rPr>
          <w:rFonts w:ascii="Garamond" w:hAnsi="Garamond"/>
          <w:sz w:val="20"/>
          <w:szCs w:val="20"/>
        </w:rPr>
        <w:t>objednávky</w:t>
      </w:r>
      <w:r w:rsidR="00C9457F" w:rsidRPr="006B2508">
        <w:rPr>
          <w:rFonts w:ascii="Garamond" w:hAnsi="Garamond"/>
          <w:sz w:val="20"/>
          <w:szCs w:val="20"/>
        </w:rPr>
        <w:t xml:space="preserve"> </w:t>
      </w:r>
      <w:r w:rsidRPr="006B2508">
        <w:rPr>
          <w:rFonts w:ascii="Garamond" w:hAnsi="Garamond"/>
          <w:sz w:val="20"/>
          <w:szCs w:val="20"/>
        </w:rPr>
        <w:t>a</w:t>
      </w:r>
      <w:r w:rsidR="00632BAE">
        <w:rPr>
          <w:rFonts w:ascii="Garamond" w:hAnsi="Garamond"/>
          <w:sz w:val="20"/>
          <w:szCs w:val="20"/>
        </w:rPr>
        <w:t xml:space="preserve"> potvrdenom dodacom liste bez výhrad </w:t>
      </w:r>
      <w:r w:rsidRPr="006B2508">
        <w:rPr>
          <w:rFonts w:ascii="Garamond" w:hAnsi="Garamond"/>
          <w:sz w:val="20"/>
          <w:szCs w:val="20"/>
        </w:rPr>
        <w:t>doručí</w:t>
      </w:r>
      <w:r w:rsidR="00C9457F" w:rsidRPr="006B2508">
        <w:rPr>
          <w:rFonts w:ascii="Garamond" w:hAnsi="Garamond"/>
          <w:sz w:val="20"/>
          <w:szCs w:val="20"/>
        </w:rPr>
        <w:t xml:space="preserve"> </w:t>
      </w:r>
      <w:r w:rsidR="00CF5746">
        <w:rPr>
          <w:rFonts w:ascii="Garamond" w:hAnsi="Garamond"/>
          <w:sz w:val="20"/>
          <w:szCs w:val="20"/>
        </w:rPr>
        <w:t>Kupujúcemu</w:t>
      </w:r>
      <w:r w:rsidRPr="006B2508">
        <w:rPr>
          <w:rFonts w:ascii="Garamond" w:hAnsi="Garamond"/>
          <w:sz w:val="20"/>
          <w:szCs w:val="20"/>
        </w:rPr>
        <w:t>.</w:t>
      </w:r>
      <w:r w:rsidR="00C9457F" w:rsidRPr="006B2508">
        <w:rPr>
          <w:rFonts w:ascii="Garamond" w:hAnsi="Garamond"/>
          <w:sz w:val="20"/>
          <w:szCs w:val="20"/>
        </w:rPr>
        <w:t xml:space="preserve"> </w:t>
      </w:r>
    </w:p>
    <w:p w14:paraId="3BFDCD4A" w14:textId="77777777" w:rsidR="001F2099" w:rsidRPr="006B2508" w:rsidRDefault="001F2099" w:rsidP="005410A3">
      <w:pPr>
        <w:keepNext/>
        <w:keepLines/>
        <w:tabs>
          <w:tab w:val="left" w:pos="709"/>
        </w:tabs>
        <w:spacing w:after="0" w:line="240" w:lineRule="auto"/>
        <w:ind w:left="720"/>
        <w:contextualSpacing/>
        <w:jc w:val="both"/>
        <w:rPr>
          <w:rFonts w:ascii="Garamond" w:hAnsi="Garamond" w:cs="Arial"/>
          <w:sz w:val="20"/>
          <w:szCs w:val="20"/>
          <w:lang w:eastAsia="ar-SA"/>
        </w:rPr>
      </w:pPr>
    </w:p>
    <w:p w14:paraId="12B95831" w14:textId="0BFCAC0C" w:rsidR="001F2099" w:rsidRPr="006B2508" w:rsidRDefault="001F2099" w:rsidP="005410A3">
      <w:pPr>
        <w:keepNext/>
        <w:keepLines/>
        <w:numPr>
          <w:ilvl w:val="0"/>
          <w:numId w:val="21"/>
        </w:numPr>
        <w:tabs>
          <w:tab w:val="left" w:pos="709"/>
        </w:tabs>
        <w:spacing w:after="0" w:line="240" w:lineRule="auto"/>
        <w:ind w:hanging="720"/>
        <w:contextualSpacing/>
        <w:jc w:val="both"/>
        <w:rPr>
          <w:rFonts w:ascii="Garamond" w:hAnsi="Garamond" w:cs="Arial"/>
          <w:sz w:val="20"/>
          <w:szCs w:val="20"/>
          <w:lang w:eastAsia="ar-SA"/>
        </w:rPr>
      </w:pPr>
      <w:r w:rsidRPr="006B2508">
        <w:rPr>
          <w:rFonts w:ascii="Garamond" w:hAnsi="Garamond"/>
          <w:sz w:val="20"/>
          <w:szCs w:val="20"/>
        </w:rPr>
        <w:t>Faktúra</w:t>
      </w:r>
      <w:r w:rsidR="00C9457F" w:rsidRPr="006B2508">
        <w:rPr>
          <w:rFonts w:ascii="Garamond" w:hAnsi="Garamond"/>
          <w:sz w:val="20"/>
          <w:szCs w:val="20"/>
        </w:rPr>
        <w:t xml:space="preserve"> </w:t>
      </w:r>
      <w:r w:rsidRPr="006B2508">
        <w:rPr>
          <w:rFonts w:ascii="Garamond" w:hAnsi="Garamond"/>
          <w:sz w:val="20"/>
          <w:szCs w:val="20"/>
        </w:rPr>
        <w:t>musí</w:t>
      </w:r>
      <w:r w:rsidR="00C9457F" w:rsidRPr="006B2508">
        <w:rPr>
          <w:rFonts w:ascii="Garamond" w:hAnsi="Garamond"/>
          <w:sz w:val="20"/>
          <w:szCs w:val="20"/>
        </w:rPr>
        <w:t xml:space="preserve"> </w:t>
      </w:r>
      <w:r w:rsidRPr="006B2508">
        <w:rPr>
          <w:rFonts w:ascii="Garamond" w:hAnsi="Garamond"/>
          <w:sz w:val="20"/>
          <w:szCs w:val="20"/>
        </w:rPr>
        <w:t>obsahovať</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účtovného</w:t>
      </w:r>
      <w:r w:rsidR="00C9457F" w:rsidRPr="006B2508">
        <w:rPr>
          <w:rFonts w:ascii="Garamond" w:hAnsi="Garamond"/>
          <w:sz w:val="20"/>
          <w:szCs w:val="20"/>
        </w:rPr>
        <w:t xml:space="preserve"> </w:t>
      </w:r>
      <w:r w:rsidRPr="006B2508">
        <w:rPr>
          <w:rFonts w:ascii="Garamond" w:hAnsi="Garamond"/>
          <w:sz w:val="20"/>
          <w:szCs w:val="20"/>
        </w:rPr>
        <w:t>dokladu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10</w:t>
      </w:r>
      <w:r w:rsidR="00C9457F" w:rsidRPr="006B2508">
        <w:rPr>
          <w:rFonts w:ascii="Garamond" w:hAnsi="Garamond"/>
          <w:sz w:val="20"/>
          <w:szCs w:val="20"/>
        </w:rPr>
        <w:t xml:space="preserve"> </w:t>
      </w:r>
      <w:r w:rsidRPr="006B2508">
        <w:rPr>
          <w:rFonts w:ascii="Garamond" w:hAnsi="Garamond"/>
          <w:sz w:val="20"/>
          <w:szCs w:val="20"/>
        </w:rPr>
        <w:t>zákona</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431/2002</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účtovníctve</w:t>
      </w:r>
      <w:r w:rsidR="00C9457F" w:rsidRPr="006B2508">
        <w:rPr>
          <w:rFonts w:ascii="Garamond" w:hAnsi="Garamond"/>
          <w:sz w:val="20"/>
          <w:szCs w:val="20"/>
        </w:rPr>
        <w:t xml:space="preserve"> </w:t>
      </w:r>
      <w:r w:rsidRPr="006B2508">
        <w:rPr>
          <w:rFonts w:ascii="Garamond" w:hAnsi="Garamond"/>
          <w:sz w:val="20"/>
          <w:szCs w:val="20"/>
        </w:rPr>
        <w:b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74</w:t>
      </w:r>
      <w:r w:rsidR="00C9457F" w:rsidRPr="006B2508">
        <w:rPr>
          <w:rFonts w:ascii="Garamond" w:hAnsi="Garamond"/>
          <w:sz w:val="20"/>
          <w:szCs w:val="20"/>
        </w:rPr>
        <w:t xml:space="preserve"> </w:t>
      </w:r>
      <w:r w:rsidRPr="006B2508">
        <w:rPr>
          <w:rFonts w:ascii="Garamond" w:hAnsi="Garamond"/>
          <w:sz w:val="20"/>
          <w:szCs w:val="20"/>
        </w:rPr>
        <w:t>zákona</w:t>
      </w:r>
      <w:r w:rsidR="00C9457F" w:rsidRPr="006B2508">
        <w:rPr>
          <w:rFonts w:ascii="Garamond" w:hAnsi="Garamond"/>
          <w:sz w:val="20"/>
          <w:szCs w:val="20"/>
        </w:rPr>
        <w:t xml:space="preserve"> </w:t>
      </w:r>
      <w:r w:rsidRPr="006B2508">
        <w:rPr>
          <w:rFonts w:ascii="Garamond" w:hAnsi="Garamond"/>
          <w:sz w:val="20"/>
          <w:szCs w:val="20"/>
        </w:rPr>
        <w:t>č.</w:t>
      </w:r>
      <w:r w:rsidR="00C9457F" w:rsidRPr="006B2508">
        <w:rPr>
          <w:rFonts w:ascii="Garamond" w:hAnsi="Garamond"/>
          <w:sz w:val="20"/>
          <w:szCs w:val="20"/>
        </w:rPr>
        <w:t xml:space="preserve"> </w:t>
      </w:r>
      <w:r w:rsidRPr="006B2508">
        <w:rPr>
          <w:rFonts w:ascii="Garamond" w:hAnsi="Garamond"/>
          <w:sz w:val="20"/>
          <w:szCs w:val="20"/>
        </w:rPr>
        <w:t>222/2004</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dani</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pridanej</w:t>
      </w:r>
      <w:r w:rsidR="00C9457F" w:rsidRPr="006B2508">
        <w:rPr>
          <w:rFonts w:ascii="Garamond" w:hAnsi="Garamond"/>
          <w:sz w:val="20"/>
          <w:szCs w:val="20"/>
        </w:rPr>
        <w:t xml:space="preserve"> </w:t>
      </w:r>
      <w:r w:rsidRPr="006B2508">
        <w:rPr>
          <w:rFonts w:ascii="Garamond" w:hAnsi="Garamond"/>
          <w:sz w:val="20"/>
          <w:szCs w:val="20"/>
        </w:rPr>
        <w:t>hodnoty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znení</w:t>
      </w:r>
      <w:r w:rsidR="00C9457F" w:rsidRPr="006B2508">
        <w:rPr>
          <w:rFonts w:ascii="Garamond" w:hAnsi="Garamond"/>
          <w:sz w:val="20"/>
          <w:szCs w:val="20"/>
        </w:rPr>
        <w:t xml:space="preserve"> </w:t>
      </w:r>
      <w:r w:rsidRPr="006B2508">
        <w:rPr>
          <w:rFonts w:ascii="Garamond" w:hAnsi="Garamond"/>
          <w:sz w:val="20"/>
          <w:szCs w:val="20"/>
        </w:rPr>
        <w:t>neskorších</w:t>
      </w:r>
      <w:r w:rsidR="00C9457F" w:rsidRPr="006B2508">
        <w:rPr>
          <w:rFonts w:ascii="Garamond" w:hAnsi="Garamond"/>
          <w:sz w:val="20"/>
          <w:szCs w:val="20"/>
        </w:rPr>
        <w:t xml:space="preserve"> </w:t>
      </w:r>
      <w:r w:rsidRPr="006B2508">
        <w:rPr>
          <w:rFonts w:ascii="Garamond" w:hAnsi="Garamond"/>
          <w:sz w:val="20"/>
          <w:szCs w:val="20"/>
        </w:rPr>
        <w:t>predpisov,</w:t>
      </w:r>
      <w:r w:rsidR="00C9457F" w:rsidRPr="006B2508">
        <w:rPr>
          <w:rFonts w:ascii="Garamond" w:hAnsi="Garamond"/>
          <w:sz w:val="20"/>
          <w:szCs w:val="20"/>
        </w:rPr>
        <w:t xml:space="preserve"> </w:t>
      </w:r>
      <w:r w:rsidRPr="006B2508">
        <w:rPr>
          <w:rFonts w:ascii="Garamond" w:hAnsi="Garamond"/>
          <w:sz w:val="20"/>
          <w:szCs w:val="20"/>
        </w:rPr>
        <w:t>evidenčné</w:t>
      </w:r>
      <w:r w:rsidR="00C9457F" w:rsidRPr="006B2508">
        <w:rPr>
          <w:rFonts w:ascii="Garamond" w:hAnsi="Garamond"/>
          <w:sz w:val="20"/>
          <w:szCs w:val="20"/>
        </w:rPr>
        <w:t xml:space="preserve"> </w:t>
      </w:r>
      <w:r w:rsidRPr="006B2508">
        <w:rPr>
          <w:rFonts w:ascii="Garamond" w:hAnsi="Garamond"/>
          <w:sz w:val="20"/>
          <w:szCs w:val="20"/>
        </w:rPr>
        <w:t>číslo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pod</w:t>
      </w:r>
      <w:r w:rsidR="00C9457F" w:rsidRPr="006B2508">
        <w:rPr>
          <w:rFonts w:ascii="Garamond" w:hAnsi="Garamond"/>
          <w:sz w:val="20"/>
          <w:szCs w:val="20"/>
        </w:rPr>
        <w:t xml:space="preserve"> </w:t>
      </w:r>
      <w:r w:rsidRPr="006B2508">
        <w:rPr>
          <w:rFonts w:ascii="Garamond" w:hAnsi="Garamond"/>
          <w:sz w:val="20"/>
          <w:szCs w:val="20"/>
        </w:rPr>
        <w:t>ktorou</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evidovaná</w:t>
      </w:r>
      <w:r w:rsidR="00C9457F" w:rsidRPr="006B2508">
        <w:rPr>
          <w:rFonts w:ascii="Garamond" w:hAnsi="Garamond"/>
          <w:sz w:val="20"/>
          <w:szCs w:val="20"/>
        </w:rPr>
        <w:t xml:space="preserve"> </w:t>
      </w:r>
      <w:r w:rsidR="00CF5746">
        <w:rPr>
          <w:rFonts w:ascii="Garamond" w:hAnsi="Garamond"/>
          <w:sz w:val="20"/>
          <w:szCs w:val="20"/>
        </w:rPr>
        <w:t>Kupujúcim</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faktúre</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pripojená</w:t>
      </w:r>
      <w:r w:rsidR="00C9457F" w:rsidRPr="006B2508">
        <w:rPr>
          <w:rFonts w:ascii="Garamond" w:hAnsi="Garamond"/>
          <w:sz w:val="20"/>
          <w:szCs w:val="20"/>
        </w:rPr>
        <w:t xml:space="preserve"> </w:t>
      </w:r>
      <w:r w:rsidRPr="006B2508">
        <w:rPr>
          <w:rFonts w:ascii="Garamond" w:hAnsi="Garamond"/>
          <w:sz w:val="20"/>
          <w:szCs w:val="20"/>
        </w:rPr>
        <w:t>príslušná</w:t>
      </w:r>
      <w:r w:rsidR="00C9457F" w:rsidRPr="006B2508">
        <w:rPr>
          <w:rFonts w:ascii="Garamond" w:hAnsi="Garamond"/>
          <w:sz w:val="20"/>
          <w:szCs w:val="20"/>
        </w:rPr>
        <w:t xml:space="preserve"> </w:t>
      </w:r>
      <w:r w:rsidRPr="00D75EB2">
        <w:rPr>
          <w:rFonts w:ascii="Garamond" w:hAnsi="Garamond"/>
          <w:sz w:val="20"/>
          <w:szCs w:val="20"/>
        </w:rPr>
        <w:t>objednávka</w:t>
      </w:r>
      <w:r w:rsidR="00C9457F" w:rsidRPr="00D75EB2">
        <w:rPr>
          <w:rFonts w:ascii="Garamond" w:hAnsi="Garamond"/>
          <w:sz w:val="20"/>
          <w:szCs w:val="20"/>
        </w:rPr>
        <w:t xml:space="preserve"> </w:t>
      </w:r>
      <w:r w:rsidRPr="00D75EB2">
        <w:rPr>
          <w:rFonts w:ascii="Garamond" w:hAnsi="Garamond"/>
          <w:sz w:val="20"/>
          <w:szCs w:val="20"/>
        </w:rPr>
        <w:t>a</w:t>
      </w:r>
      <w:r w:rsidR="00C9457F" w:rsidRPr="00D75EB2">
        <w:rPr>
          <w:rFonts w:ascii="Garamond" w:hAnsi="Garamond"/>
          <w:sz w:val="20"/>
          <w:szCs w:val="20"/>
        </w:rPr>
        <w:t xml:space="preserve"> </w:t>
      </w:r>
      <w:r w:rsidRPr="00D75EB2">
        <w:rPr>
          <w:rFonts w:ascii="Garamond" w:hAnsi="Garamond"/>
          <w:sz w:val="20"/>
          <w:szCs w:val="20"/>
        </w:rPr>
        <w:t>dodací</w:t>
      </w:r>
      <w:r w:rsidR="00C9457F" w:rsidRPr="00D75EB2">
        <w:rPr>
          <w:rFonts w:ascii="Garamond" w:hAnsi="Garamond"/>
          <w:sz w:val="20"/>
          <w:szCs w:val="20"/>
        </w:rPr>
        <w:t xml:space="preserve"> </w:t>
      </w:r>
      <w:r w:rsidRPr="00D75EB2">
        <w:rPr>
          <w:rFonts w:ascii="Garamond" w:hAnsi="Garamond"/>
          <w:sz w:val="20"/>
          <w:szCs w:val="20"/>
        </w:rPr>
        <w:t>list.</w:t>
      </w:r>
      <w:r w:rsidR="00C9457F" w:rsidRPr="00D75EB2">
        <w:rPr>
          <w:rFonts w:ascii="Garamond" w:hAnsi="Garamond"/>
          <w:sz w:val="20"/>
          <w:szCs w:val="20"/>
        </w:rPr>
        <w:t xml:space="preserve"> </w:t>
      </w:r>
      <w:r w:rsidRPr="00D75EB2">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faktúra</w:t>
      </w:r>
      <w:r w:rsidR="00C9457F" w:rsidRPr="006B2508">
        <w:rPr>
          <w:rFonts w:ascii="Garamond" w:hAnsi="Garamond"/>
          <w:sz w:val="20"/>
          <w:szCs w:val="20"/>
        </w:rPr>
        <w:t xml:space="preserve"> </w:t>
      </w:r>
      <w:r w:rsidRPr="006B2508">
        <w:rPr>
          <w:rFonts w:ascii="Garamond" w:hAnsi="Garamond"/>
          <w:sz w:val="20"/>
          <w:szCs w:val="20"/>
        </w:rPr>
        <w:t>nebude</w:t>
      </w:r>
      <w:r w:rsidR="00C9457F" w:rsidRPr="006B2508">
        <w:rPr>
          <w:rFonts w:ascii="Garamond" w:hAnsi="Garamond"/>
          <w:sz w:val="20"/>
          <w:szCs w:val="20"/>
        </w:rPr>
        <w:t xml:space="preserve"> </w:t>
      </w:r>
      <w:r w:rsidRPr="006B2508">
        <w:rPr>
          <w:rFonts w:ascii="Garamond" w:hAnsi="Garamond"/>
          <w:sz w:val="20"/>
          <w:szCs w:val="20"/>
        </w:rPr>
        <w:t>spĺňať</w:t>
      </w:r>
      <w:r w:rsidR="00C9457F" w:rsidRPr="006B2508">
        <w:rPr>
          <w:rFonts w:ascii="Garamond" w:hAnsi="Garamond"/>
          <w:sz w:val="20"/>
          <w:szCs w:val="20"/>
        </w:rPr>
        <w:t xml:space="preserve"> </w:t>
      </w:r>
      <w:r w:rsidRPr="006B2508">
        <w:rPr>
          <w:rFonts w:ascii="Garamond" w:hAnsi="Garamond"/>
          <w:sz w:val="20"/>
          <w:szCs w:val="20"/>
        </w:rPr>
        <w:t>tieto</w:t>
      </w:r>
      <w:r w:rsidR="00C9457F" w:rsidRPr="006B2508">
        <w:rPr>
          <w:rFonts w:ascii="Garamond" w:hAnsi="Garamond"/>
          <w:sz w:val="20"/>
          <w:szCs w:val="20"/>
        </w:rPr>
        <w:t xml:space="preserve"> </w:t>
      </w:r>
      <w:r w:rsidRPr="006B2508">
        <w:rPr>
          <w:rFonts w:ascii="Garamond" w:hAnsi="Garamond"/>
          <w:sz w:val="20"/>
          <w:szCs w:val="20"/>
        </w:rPr>
        <w:t>náležitosti,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00CF5746">
        <w:rPr>
          <w:rFonts w:ascii="Garamond" w:hAnsi="Garamond"/>
          <w:sz w:val="20"/>
          <w:szCs w:val="20"/>
        </w:rPr>
        <w:t>Kupujúci</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vrátiť</w:t>
      </w:r>
      <w:r w:rsidR="00C9457F" w:rsidRPr="006B2508">
        <w:rPr>
          <w:rFonts w:ascii="Garamond" w:hAnsi="Garamond"/>
          <w:sz w:val="20"/>
          <w:szCs w:val="20"/>
        </w:rPr>
        <w:t xml:space="preserve"> </w:t>
      </w:r>
      <w:r w:rsidRPr="006B2508">
        <w:rPr>
          <w:rFonts w:ascii="Garamond" w:hAnsi="Garamond"/>
          <w:sz w:val="20"/>
          <w:szCs w:val="20"/>
        </w:rPr>
        <w:t>faktúru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dopracovanie,</w:t>
      </w:r>
      <w:r w:rsidR="00C9457F" w:rsidRPr="006B2508">
        <w:rPr>
          <w:rFonts w:ascii="Garamond" w:hAnsi="Garamond"/>
          <w:sz w:val="20"/>
          <w:szCs w:val="20"/>
        </w:rPr>
        <w:t xml:space="preserve"> </w:t>
      </w:r>
      <w:r w:rsidRPr="006B2508">
        <w:rPr>
          <w:rFonts w:ascii="Garamond" w:hAnsi="Garamond"/>
          <w:sz w:val="20"/>
          <w:szCs w:val="20"/>
        </w:rPr>
        <w:t>resp.</w:t>
      </w:r>
      <w:r w:rsidR="00C9457F" w:rsidRPr="006B2508">
        <w:rPr>
          <w:rFonts w:ascii="Garamond" w:hAnsi="Garamond"/>
          <w:sz w:val="20"/>
          <w:szCs w:val="20"/>
        </w:rPr>
        <w:t xml:space="preserve"> </w:t>
      </w:r>
      <w:r w:rsidRPr="006B2508">
        <w:rPr>
          <w:rFonts w:ascii="Garamond" w:hAnsi="Garamond"/>
          <w:sz w:val="20"/>
          <w:szCs w:val="20"/>
        </w:rPr>
        <w:t>opravu.</w:t>
      </w:r>
      <w:r w:rsidR="00C9457F" w:rsidRPr="006B2508">
        <w:rPr>
          <w:rFonts w:ascii="Garamond" w:hAnsi="Garamond"/>
          <w:sz w:val="20"/>
          <w:szCs w:val="20"/>
        </w:rPr>
        <w:t xml:space="preserve"> </w:t>
      </w:r>
      <w:r w:rsidRPr="006B2508">
        <w:rPr>
          <w:rFonts w:ascii="Garamond" w:hAnsi="Garamond" w:cs="Arial"/>
          <w:sz w:val="20"/>
          <w:szCs w:val="20"/>
          <w:lang w:eastAsia="ar-SA"/>
        </w:rPr>
        <w:t>Taktiež</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prípade,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výška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fakturovanej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sumy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nebude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zodpovedať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podkladom</w:t>
      </w:r>
      <w:r w:rsidR="00C9457F" w:rsidRPr="006B2508">
        <w:rPr>
          <w:rFonts w:ascii="Garamond" w:hAnsi="Garamond" w:cs="Arial"/>
          <w:sz w:val="20"/>
          <w:szCs w:val="20"/>
          <w:lang w:eastAsia="ar-SA"/>
        </w:rPr>
        <w:t xml:space="preserve"> </w:t>
      </w:r>
      <w:r w:rsidR="00CF5746">
        <w:rPr>
          <w:rFonts w:ascii="Garamond" w:hAnsi="Garamond" w:cs="Arial"/>
          <w:sz w:val="20"/>
          <w:szCs w:val="20"/>
          <w:lang w:eastAsia="ar-SA"/>
        </w:rPr>
        <w:t>Kupujúceho</w:t>
      </w:r>
      <w:r w:rsidRPr="006B2508">
        <w:rPr>
          <w:rFonts w:ascii="Garamond" w:hAnsi="Garamond" w:cs="Arial"/>
          <w:sz w:val="20"/>
          <w:szCs w:val="20"/>
          <w:lang w:eastAsia="ar-SA"/>
        </w:rPr>
        <w:t>,</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je</w:t>
      </w:r>
      <w:r w:rsidR="00C9457F" w:rsidRPr="006B2508">
        <w:rPr>
          <w:rFonts w:ascii="Garamond" w:hAnsi="Garamond" w:cs="Arial"/>
          <w:sz w:val="20"/>
          <w:szCs w:val="20"/>
          <w:lang w:eastAsia="ar-SA"/>
        </w:rPr>
        <w:t xml:space="preserve"> </w:t>
      </w:r>
      <w:r w:rsidR="00CF5746">
        <w:rPr>
          <w:rFonts w:ascii="Garamond" w:hAnsi="Garamond" w:cs="Arial"/>
          <w:sz w:val="20"/>
          <w:szCs w:val="20"/>
          <w:lang w:eastAsia="ar-SA"/>
        </w:rPr>
        <w:t>Kupujúci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oprávnený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vrátiť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faktúru</w:t>
      </w:r>
      <w:r w:rsidR="00C9457F" w:rsidRPr="006B2508">
        <w:rPr>
          <w:rFonts w:ascii="Garamond" w:hAnsi="Garamond" w:cs="Arial"/>
          <w:sz w:val="20"/>
          <w:szCs w:val="20"/>
          <w:lang w:eastAsia="ar-SA"/>
        </w:rPr>
        <w:t xml:space="preserve"> </w:t>
      </w:r>
      <w:r w:rsidR="00CF5746">
        <w:rPr>
          <w:rFonts w:ascii="Garamond" w:hAnsi="Garamond" w:cs="Arial"/>
          <w:sz w:val="20"/>
          <w:szCs w:val="20"/>
          <w:lang w:eastAsia="ar-SA"/>
        </w:rPr>
        <w:t>Predávajúcemu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prepracovanie.</w:t>
      </w:r>
      <w:r w:rsidR="00C9457F" w:rsidRPr="006B2508">
        <w:rPr>
          <w:rFonts w:ascii="Garamond" w:hAnsi="Garamond" w:cs="Arial"/>
          <w:sz w:val="20"/>
          <w:szCs w:val="20"/>
          <w:lang w:eastAsia="ar-SA"/>
        </w:rPr>
        <w:t xml:space="preserve"> </w:t>
      </w:r>
      <w:r w:rsidRPr="006B2508">
        <w:rPr>
          <w:rFonts w:ascii="Garamond" w:hAnsi="Garamond"/>
          <w:sz w:val="20"/>
          <w:szCs w:val="20"/>
        </w:rPr>
        <w:t>Nová</w:t>
      </w:r>
      <w:r w:rsidR="00C9457F" w:rsidRPr="006B2508">
        <w:rPr>
          <w:rFonts w:ascii="Garamond" w:hAnsi="Garamond"/>
          <w:sz w:val="20"/>
          <w:szCs w:val="20"/>
        </w:rPr>
        <w:t xml:space="preserve"> </w:t>
      </w:r>
      <w:r w:rsidRPr="006B2508">
        <w:rPr>
          <w:rFonts w:ascii="Garamond" w:hAnsi="Garamond"/>
          <w:sz w:val="20"/>
          <w:szCs w:val="20"/>
        </w:rPr>
        <w:t>lehota</w:t>
      </w:r>
      <w:r w:rsidR="00C9457F" w:rsidRPr="006B2508">
        <w:rPr>
          <w:rFonts w:ascii="Garamond" w:hAnsi="Garamond"/>
          <w:sz w:val="20"/>
          <w:szCs w:val="20"/>
        </w:rPr>
        <w:t xml:space="preserve"> </w:t>
      </w:r>
      <w:r w:rsidRPr="006B2508">
        <w:rPr>
          <w:rFonts w:ascii="Garamond" w:hAnsi="Garamond"/>
          <w:sz w:val="20"/>
          <w:szCs w:val="20"/>
        </w:rPr>
        <w:t>splatnosti</w:t>
      </w:r>
      <w:r w:rsidR="00C9457F" w:rsidRPr="006B2508">
        <w:rPr>
          <w:rFonts w:ascii="Garamond" w:hAnsi="Garamond"/>
          <w:sz w:val="20"/>
          <w:szCs w:val="20"/>
        </w:rPr>
        <w:t xml:space="preserve"> </w:t>
      </w:r>
      <w:r w:rsidRPr="006B2508">
        <w:rPr>
          <w:rFonts w:ascii="Garamond" w:hAnsi="Garamond"/>
          <w:sz w:val="20"/>
          <w:szCs w:val="20"/>
        </w:rPr>
        <w:t>začína</w:t>
      </w:r>
      <w:r w:rsidR="00C9457F" w:rsidRPr="006B2508">
        <w:rPr>
          <w:rFonts w:ascii="Garamond" w:hAnsi="Garamond"/>
          <w:sz w:val="20"/>
          <w:szCs w:val="20"/>
        </w:rPr>
        <w:t xml:space="preserve"> </w:t>
      </w:r>
      <w:r w:rsidRPr="006B2508">
        <w:rPr>
          <w:rFonts w:ascii="Garamond" w:hAnsi="Garamond"/>
          <w:sz w:val="20"/>
          <w:szCs w:val="20"/>
        </w:rPr>
        <w:t>plynúť</w:t>
      </w:r>
      <w:r w:rsidR="00C9457F" w:rsidRPr="006B2508">
        <w:rPr>
          <w:rFonts w:ascii="Garamond" w:hAnsi="Garamond"/>
          <w:sz w:val="20"/>
          <w:szCs w:val="20"/>
        </w:rPr>
        <w:t xml:space="preserve"> </w:t>
      </w:r>
      <w:r w:rsidRPr="006B2508">
        <w:rPr>
          <w:rFonts w:ascii="Garamond" w:hAnsi="Garamond"/>
          <w:sz w:val="20"/>
          <w:szCs w:val="20"/>
        </w:rPr>
        <w:t>okamihom</w:t>
      </w:r>
      <w:r w:rsidR="00C9457F" w:rsidRPr="006B2508">
        <w:rPr>
          <w:rFonts w:ascii="Garamond" w:hAnsi="Garamond"/>
          <w:sz w:val="20"/>
          <w:szCs w:val="20"/>
        </w:rPr>
        <w:t xml:space="preserve"> </w:t>
      </w:r>
      <w:r w:rsidRPr="006B2508">
        <w:rPr>
          <w:rFonts w:ascii="Garamond" w:hAnsi="Garamond"/>
          <w:sz w:val="20"/>
          <w:szCs w:val="20"/>
        </w:rPr>
        <w:t>doručenia</w:t>
      </w:r>
      <w:r w:rsidR="00C9457F" w:rsidRPr="006B2508">
        <w:rPr>
          <w:rFonts w:ascii="Garamond" w:hAnsi="Garamond"/>
          <w:sz w:val="20"/>
          <w:szCs w:val="20"/>
        </w:rPr>
        <w:t xml:space="preserve"> </w:t>
      </w:r>
      <w:r w:rsidRPr="006B2508">
        <w:rPr>
          <w:rFonts w:ascii="Garamond" w:hAnsi="Garamond"/>
          <w:sz w:val="20"/>
          <w:szCs w:val="20"/>
        </w:rPr>
        <w:t>opravenej</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00CF5746">
        <w:rPr>
          <w:rFonts w:ascii="Garamond" w:hAnsi="Garamond"/>
          <w:sz w:val="20"/>
          <w:szCs w:val="20"/>
        </w:rPr>
        <w:t>Kupujúcemu</w:t>
      </w:r>
      <w:r w:rsidRPr="006B2508">
        <w:rPr>
          <w:rFonts w:ascii="Garamond" w:hAnsi="Garamond" w:cs="Arial"/>
          <w:sz w:val="20"/>
          <w:szCs w:val="20"/>
          <w:lang w:eastAsia="ar-SA"/>
        </w:rPr>
        <w:t>.</w:t>
      </w:r>
    </w:p>
    <w:p w14:paraId="6B790E24" w14:textId="77777777" w:rsidR="001F2099" w:rsidRPr="006B2508" w:rsidRDefault="001F2099" w:rsidP="005410A3">
      <w:pPr>
        <w:keepNext/>
        <w:keepLines/>
        <w:tabs>
          <w:tab w:val="left" w:pos="709"/>
        </w:tabs>
        <w:spacing w:after="0" w:line="240" w:lineRule="auto"/>
        <w:ind w:left="720"/>
        <w:contextualSpacing/>
        <w:jc w:val="both"/>
        <w:rPr>
          <w:rFonts w:ascii="Garamond" w:hAnsi="Garamond" w:cs="Arial"/>
          <w:sz w:val="20"/>
          <w:szCs w:val="20"/>
          <w:lang w:eastAsia="ar-SA"/>
        </w:rPr>
      </w:pPr>
    </w:p>
    <w:p w14:paraId="1E2059B7" w14:textId="047BCDA2" w:rsidR="001F2099" w:rsidRPr="006B2508" w:rsidRDefault="001F2099" w:rsidP="005410A3">
      <w:pPr>
        <w:keepNext/>
        <w:keepLines/>
        <w:numPr>
          <w:ilvl w:val="0"/>
          <w:numId w:val="21"/>
        </w:numPr>
        <w:spacing w:after="0" w:line="240" w:lineRule="auto"/>
        <w:ind w:hanging="720"/>
        <w:contextualSpacing/>
        <w:jc w:val="both"/>
        <w:rPr>
          <w:rFonts w:ascii="Garamond" w:hAnsi="Garamond" w:cs="Arial"/>
          <w:sz w:val="20"/>
          <w:szCs w:val="20"/>
          <w:lang w:eastAsia="ar-SA"/>
        </w:rPr>
      </w:pPr>
      <w:r w:rsidRPr="006B2508">
        <w:rPr>
          <w:rFonts w:ascii="Garamond" w:hAnsi="Garamond" w:cs="Arial"/>
          <w:sz w:val="20"/>
          <w:szCs w:val="20"/>
          <w:lang w:eastAsia="ar-SA"/>
        </w:rPr>
        <w:t>Kúpna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splatná</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w:t>
      </w:r>
      <w:r w:rsidR="00C9457F" w:rsidRPr="006B2508">
        <w:rPr>
          <w:rFonts w:ascii="Garamond" w:hAnsi="Garamond" w:cs="Arial"/>
          <w:sz w:val="20"/>
          <w:szCs w:val="20"/>
          <w:lang w:eastAsia="ar-SA"/>
        </w:rPr>
        <w:t xml:space="preserve"> </w:t>
      </w:r>
      <w:r w:rsidRPr="006B2508">
        <w:rPr>
          <w:rFonts w:ascii="Garamond" w:hAnsi="Garamond" w:cs="Arial"/>
          <w:b/>
          <w:sz w:val="20"/>
          <w:szCs w:val="20"/>
          <w:lang w:eastAsia="ar-SA"/>
        </w:rPr>
        <w:t>60</w:t>
      </w:r>
      <w:r w:rsidR="00C9457F" w:rsidRPr="006B2508">
        <w:rPr>
          <w:rFonts w:ascii="Garamond" w:hAnsi="Garamond" w:cs="Arial"/>
          <w:b/>
          <w:sz w:val="20"/>
          <w:szCs w:val="20"/>
          <w:lang w:eastAsia="ar-SA"/>
        </w:rPr>
        <w:t xml:space="preserve"> </w:t>
      </w:r>
      <w:r w:rsidRPr="006B2508">
        <w:rPr>
          <w:rFonts w:ascii="Garamond" w:hAnsi="Garamond" w:cs="Arial"/>
          <w:b/>
          <w:sz w:val="20"/>
          <w:szCs w:val="20"/>
          <w:lang w:eastAsia="ar-SA"/>
        </w:rPr>
        <w:t>(šesťdesiat)</w:t>
      </w:r>
      <w:r w:rsidR="00C9457F" w:rsidRPr="006B2508">
        <w:rPr>
          <w:rFonts w:ascii="Garamond" w:hAnsi="Garamond" w:cs="Arial"/>
          <w:b/>
          <w:sz w:val="20"/>
          <w:szCs w:val="20"/>
          <w:lang w:eastAsia="ar-SA"/>
        </w:rPr>
        <w:t xml:space="preserve"> </w:t>
      </w:r>
      <w:r w:rsidRPr="006B2508">
        <w:rPr>
          <w:rFonts w:ascii="Garamond" w:hAnsi="Garamond" w:cs="Arial"/>
          <w:b/>
          <w:sz w:val="20"/>
          <w:szCs w:val="20"/>
          <w:lang w:eastAsia="ar-SA"/>
        </w:rPr>
        <w:t>dní</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odo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dňa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doručenia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faktúry.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deň</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splatnosti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Kúpnej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pripadne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sobotu,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nedeľu</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alebo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sviatok,</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splatnosť</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takejto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sa</w:t>
      </w:r>
      <w:r w:rsidR="00C9457F" w:rsidRPr="006B2508">
        <w:rPr>
          <w:rFonts w:ascii="Garamond" w:hAnsi="Garamond" w:cs="Arial"/>
          <w:sz w:val="20"/>
          <w:szCs w:val="20"/>
          <w:lang w:eastAsia="ar-SA"/>
        </w:rPr>
        <w:t xml:space="preserve"> </w:t>
      </w:r>
      <w:r w:rsidRPr="006B2508">
        <w:rPr>
          <w:rFonts w:ascii="Garamond" w:hAnsi="Garamond"/>
          <w:sz w:val="20"/>
          <w:szCs w:val="20"/>
        </w:rPr>
        <w:t>posúva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najbližší</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nasledujúci</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Pracovný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deň.</w:t>
      </w:r>
    </w:p>
    <w:p w14:paraId="7AA6E3CD" w14:textId="77777777" w:rsidR="007232C4" w:rsidRPr="006B2508" w:rsidRDefault="007232C4" w:rsidP="005410A3">
      <w:pPr>
        <w:keepNext/>
        <w:keepLines/>
        <w:spacing w:after="0" w:line="240" w:lineRule="auto"/>
        <w:ind w:left="720"/>
        <w:contextualSpacing/>
        <w:jc w:val="both"/>
        <w:rPr>
          <w:rFonts w:ascii="Garamond" w:hAnsi="Garamond" w:cs="Arial"/>
          <w:sz w:val="20"/>
          <w:szCs w:val="20"/>
          <w:lang w:eastAsia="ar-SA"/>
        </w:rPr>
      </w:pPr>
    </w:p>
    <w:p w14:paraId="5FDB1142" w14:textId="2E849838" w:rsidR="001F2099" w:rsidRPr="00F1583E" w:rsidRDefault="001F2099" w:rsidP="005410A3">
      <w:pPr>
        <w:keepNext/>
        <w:keepLines/>
        <w:numPr>
          <w:ilvl w:val="0"/>
          <w:numId w:val="21"/>
        </w:numPr>
        <w:spacing w:after="0" w:line="240" w:lineRule="auto"/>
        <w:ind w:hanging="720"/>
        <w:contextualSpacing/>
        <w:jc w:val="both"/>
        <w:rPr>
          <w:rFonts w:ascii="Garamond" w:hAnsi="Garamond"/>
          <w:sz w:val="20"/>
          <w:szCs w:val="20"/>
        </w:rPr>
      </w:pPr>
      <w:r w:rsidRPr="006B2508">
        <w:rPr>
          <w:rFonts w:ascii="Garamond" w:hAnsi="Garamond" w:cs="Arial"/>
          <w:sz w:val="20"/>
          <w:szCs w:val="20"/>
          <w:lang w:eastAsia="ar-SA"/>
        </w:rPr>
        <w:t>Kúpna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považuje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zaplatenú</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dňom</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odpísania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fakturovanej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sumy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výške</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Kúpnej</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ceny</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účtu</w:t>
      </w:r>
      <w:r w:rsidR="00C9457F" w:rsidRPr="006B2508">
        <w:rPr>
          <w:rFonts w:ascii="Garamond" w:hAnsi="Garamond" w:cs="Arial"/>
          <w:sz w:val="20"/>
          <w:szCs w:val="20"/>
          <w:lang w:eastAsia="ar-SA"/>
        </w:rPr>
        <w:t xml:space="preserve"> </w:t>
      </w:r>
      <w:r w:rsidR="00CF5746">
        <w:rPr>
          <w:rFonts w:ascii="Garamond" w:hAnsi="Garamond" w:cs="Arial"/>
          <w:sz w:val="20"/>
          <w:szCs w:val="20"/>
          <w:lang w:eastAsia="ar-SA"/>
        </w:rPr>
        <w:t>Kupujúceho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na</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účet</w:t>
      </w:r>
      <w:r w:rsidR="00C9457F" w:rsidRPr="006B2508">
        <w:rPr>
          <w:rFonts w:ascii="Garamond" w:hAnsi="Garamond" w:cs="Arial"/>
          <w:sz w:val="20"/>
          <w:szCs w:val="20"/>
          <w:lang w:eastAsia="ar-SA"/>
        </w:rPr>
        <w:t xml:space="preserve"> </w:t>
      </w:r>
      <w:r w:rsidR="00CF5746">
        <w:rPr>
          <w:rFonts w:ascii="Garamond" w:hAnsi="Garamond" w:cs="Arial"/>
          <w:sz w:val="20"/>
          <w:szCs w:val="20"/>
          <w:lang w:eastAsia="ar-SA"/>
        </w:rPr>
        <w:t>Predávajúceho</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uvedený</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v</w:t>
      </w:r>
      <w:r w:rsidR="00C9457F" w:rsidRPr="006B2508">
        <w:rPr>
          <w:rFonts w:ascii="Garamond" w:hAnsi="Garamond" w:cs="Arial"/>
          <w:sz w:val="20"/>
          <w:szCs w:val="20"/>
          <w:lang w:eastAsia="ar-SA"/>
        </w:rPr>
        <w:t xml:space="preserve"> </w:t>
      </w:r>
      <w:r w:rsidRPr="006B2508">
        <w:rPr>
          <w:rFonts w:ascii="Garamond" w:hAnsi="Garamond" w:cs="Arial"/>
          <w:sz w:val="20"/>
          <w:szCs w:val="20"/>
          <w:lang w:eastAsia="ar-SA"/>
        </w:rPr>
        <w:t>záhlaví</w:t>
      </w:r>
      <w:r w:rsidR="00C9457F" w:rsidRPr="006B2508">
        <w:rPr>
          <w:rFonts w:ascii="Garamond" w:hAnsi="Garamond" w:cs="Arial"/>
          <w:sz w:val="20"/>
          <w:szCs w:val="20"/>
          <w:lang w:eastAsia="ar-SA"/>
        </w:rPr>
        <w:t xml:space="preserve"> </w:t>
      </w:r>
      <w:r w:rsidRPr="006B2508">
        <w:rPr>
          <w:rFonts w:ascii="Garamond" w:hAnsi="Garamond"/>
          <w:sz w:val="20"/>
          <w:szCs w:val="20"/>
        </w:rPr>
        <w:t>Zmluvy</w:t>
      </w:r>
      <w:r w:rsidRPr="006B2508">
        <w:rPr>
          <w:rFonts w:ascii="Garamond" w:hAnsi="Garamond" w:cs="Arial"/>
          <w:sz w:val="20"/>
          <w:szCs w:val="20"/>
          <w:lang w:eastAsia="ar-SA"/>
        </w:rPr>
        <w:t>.</w:t>
      </w:r>
    </w:p>
    <w:p w14:paraId="0C5845F0" w14:textId="77777777" w:rsidR="00F1583E" w:rsidRPr="00F1583E" w:rsidRDefault="00F1583E" w:rsidP="005410A3">
      <w:pPr>
        <w:keepNext/>
        <w:keepLines/>
        <w:spacing w:after="0" w:line="240" w:lineRule="auto"/>
        <w:ind w:left="720"/>
        <w:contextualSpacing/>
        <w:jc w:val="both"/>
        <w:rPr>
          <w:rFonts w:ascii="Garamond" w:hAnsi="Garamond" w:cs="Arial"/>
          <w:sz w:val="20"/>
          <w:szCs w:val="20"/>
          <w:lang w:eastAsia="ar-SA"/>
        </w:rPr>
      </w:pPr>
    </w:p>
    <w:p w14:paraId="02D705E6" w14:textId="01B06E40" w:rsidR="00F1583E" w:rsidRPr="00F1583E" w:rsidRDefault="00F1583E" w:rsidP="005410A3">
      <w:pPr>
        <w:keepNext/>
        <w:keepLines/>
        <w:numPr>
          <w:ilvl w:val="0"/>
          <w:numId w:val="21"/>
        </w:numPr>
        <w:spacing w:after="0" w:line="240" w:lineRule="auto"/>
        <w:ind w:hanging="720"/>
        <w:contextualSpacing/>
        <w:jc w:val="both"/>
        <w:rPr>
          <w:rFonts w:ascii="Garamond" w:hAnsi="Garamond" w:cs="Arial"/>
          <w:sz w:val="20"/>
          <w:szCs w:val="20"/>
          <w:lang w:eastAsia="ar-SA"/>
        </w:rPr>
      </w:pPr>
      <w:r w:rsidRPr="00F1583E">
        <w:rPr>
          <w:rFonts w:ascii="Garamond" w:hAnsi="Garamond" w:cs="Arial"/>
          <w:sz w:val="20"/>
          <w:szCs w:val="20"/>
          <w:lang w:eastAsia="ar-SA"/>
        </w:rPr>
        <w:t xml:space="preserve">Zmluvné strany sa dohodli, že Kúpnu cenu je možné v súlade s § 18 ods. 1 písm. a) zákona č. 343/2015 Z. z. o verejnom obstarávaní v znení neskorších predpisov upraviť dodatkom k Zmluve, ak dôjde k zmene cien vstupov, ktoré majú podstatný vplyv na plnenie predmetu Zmluvy, a to o priemernú infláciu, resp. defláciu meranú bázickým indexom spotrebiteľských cien za obdobie od predloženia ponuky Predávajúcim do verejného obstarávania, výsledkom ktorého je táto Zmluva, resp. od poslednej úpravy cien na základe tohto bodu Zmluvy, ak už bola </w:t>
      </w:r>
      <w:proofErr w:type="spellStart"/>
      <w:r w:rsidRPr="00F1583E">
        <w:rPr>
          <w:rFonts w:ascii="Garamond" w:hAnsi="Garamond" w:cs="Arial"/>
          <w:sz w:val="20"/>
          <w:szCs w:val="20"/>
          <w:lang w:eastAsia="ar-SA"/>
        </w:rPr>
        <w:t>indexačná</w:t>
      </w:r>
      <w:proofErr w:type="spellEnd"/>
      <w:r w:rsidRPr="00F1583E">
        <w:rPr>
          <w:rFonts w:ascii="Garamond" w:hAnsi="Garamond" w:cs="Arial"/>
          <w:sz w:val="20"/>
          <w:szCs w:val="20"/>
          <w:lang w:eastAsia="ar-SA"/>
        </w:rPr>
        <w:t xml:space="preserve"> doložka v zmysle tohto bodu Zmluvy počas trvania Zmluvy aplikovaná. Skutočnosti, ktoré odôvodňujú zmenu ceny podľa tohto bodu Zmluvy, musí v prípade návrhu na zmenu cien preukázať Zmluvná strana, ktorá zmenu navrhuje.</w:t>
      </w:r>
    </w:p>
    <w:p w14:paraId="718620DB" w14:textId="77777777" w:rsidR="00F1583E" w:rsidRDefault="00F1583E" w:rsidP="005410A3">
      <w:pPr>
        <w:keepNext/>
        <w:keepLines/>
        <w:spacing w:after="0" w:line="240" w:lineRule="auto"/>
        <w:contextualSpacing/>
        <w:jc w:val="both"/>
        <w:rPr>
          <w:rFonts w:ascii="Garamond" w:hAnsi="Garamond"/>
          <w:sz w:val="20"/>
          <w:szCs w:val="20"/>
        </w:rPr>
      </w:pPr>
    </w:p>
    <w:p w14:paraId="500BF447" w14:textId="77777777" w:rsidR="00F1583E" w:rsidRPr="006B2508" w:rsidRDefault="00F1583E" w:rsidP="005410A3">
      <w:pPr>
        <w:keepNext/>
        <w:keepLines/>
        <w:spacing w:after="0" w:line="240" w:lineRule="auto"/>
        <w:contextualSpacing/>
        <w:jc w:val="both"/>
        <w:rPr>
          <w:rFonts w:ascii="Garamond" w:hAnsi="Garamond"/>
          <w:sz w:val="20"/>
          <w:szCs w:val="20"/>
        </w:rPr>
      </w:pPr>
    </w:p>
    <w:p w14:paraId="1298AC60" w14:textId="443F4B85" w:rsidR="00013130" w:rsidRPr="006B2508" w:rsidRDefault="00013130" w:rsidP="005410A3">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6B2508">
        <w:rPr>
          <w:rFonts w:ascii="Garamond" w:hAnsi="Garamond" w:cs="Arial"/>
          <w:b/>
          <w:bCs/>
          <w:sz w:val="20"/>
          <w:szCs w:val="20"/>
          <w:lang w:eastAsia="ar-SA"/>
        </w:rPr>
        <w:t>ZODPOVEDNOSŤ</w:t>
      </w:r>
      <w:r w:rsidR="00C9457F" w:rsidRPr="006B2508">
        <w:rPr>
          <w:rFonts w:ascii="Garamond" w:eastAsia="Calibri" w:hAnsi="Garamond"/>
          <w:b/>
          <w:sz w:val="20"/>
          <w:szCs w:val="20"/>
        </w:rPr>
        <w:t xml:space="preserve"> </w:t>
      </w:r>
      <w:r w:rsidRPr="006B2508">
        <w:rPr>
          <w:rFonts w:ascii="Garamond" w:eastAsia="Calibri" w:hAnsi="Garamond"/>
          <w:b/>
          <w:sz w:val="20"/>
          <w:szCs w:val="20"/>
        </w:rPr>
        <w:t>ZA</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VADY</w:t>
      </w:r>
      <w:r w:rsidR="00C9457F" w:rsidRPr="006B2508">
        <w:rPr>
          <w:rFonts w:ascii="Garamond" w:eastAsia="Calibri" w:hAnsi="Garamond"/>
          <w:b/>
          <w:sz w:val="20"/>
          <w:szCs w:val="20"/>
        </w:rPr>
        <w:t xml:space="preserve"> </w:t>
      </w:r>
      <w:r w:rsidR="008405A6">
        <w:rPr>
          <w:rFonts w:ascii="Garamond" w:eastAsia="Calibri" w:hAnsi="Garamond"/>
          <w:b/>
          <w:sz w:val="20"/>
          <w:szCs w:val="20"/>
        </w:rPr>
        <w:t xml:space="preserve"> INICIALIZOVANÉHO </w:t>
      </w:r>
      <w:r w:rsidRPr="006B2508">
        <w:rPr>
          <w:rFonts w:ascii="Garamond" w:eastAsia="Calibri" w:hAnsi="Garamond"/>
          <w:b/>
          <w:sz w:val="20"/>
          <w:szCs w:val="20"/>
        </w:rPr>
        <w:t>TOVARU,</w:t>
      </w:r>
      <w:r w:rsidR="00C9457F" w:rsidRPr="006B2508">
        <w:rPr>
          <w:rFonts w:ascii="Garamond" w:eastAsia="Calibri" w:hAnsi="Garamond"/>
          <w:b/>
          <w:sz w:val="20"/>
          <w:szCs w:val="20"/>
        </w:rPr>
        <w:t xml:space="preserve"> </w:t>
      </w:r>
      <w:r w:rsidRPr="006B2508">
        <w:rPr>
          <w:rFonts w:ascii="Garamond" w:eastAsia="Calibri" w:hAnsi="Garamond"/>
          <w:b/>
          <w:sz w:val="20"/>
          <w:szCs w:val="20"/>
        </w:rPr>
        <w:t>ZÁRUKA</w:t>
      </w:r>
      <w:r w:rsidR="00C9457F" w:rsidRPr="006B2508">
        <w:rPr>
          <w:rFonts w:ascii="Garamond" w:eastAsia="Calibri" w:hAnsi="Garamond"/>
          <w:b/>
          <w:sz w:val="20"/>
          <w:szCs w:val="20"/>
        </w:rPr>
        <w:t xml:space="preserve"> </w:t>
      </w:r>
      <w:r w:rsidRPr="006B2508">
        <w:rPr>
          <w:rFonts w:ascii="Garamond" w:eastAsia="Calibri" w:hAnsi="Garamond"/>
          <w:b/>
          <w:sz w:val="20"/>
          <w:szCs w:val="20"/>
        </w:rPr>
        <w:t>ZA</w:t>
      </w:r>
      <w:r w:rsidR="00C9457F" w:rsidRPr="006B2508">
        <w:rPr>
          <w:rFonts w:ascii="Garamond" w:eastAsia="Calibri" w:hAnsi="Garamond"/>
          <w:b/>
          <w:sz w:val="20"/>
          <w:szCs w:val="20"/>
        </w:rPr>
        <w:t xml:space="preserve"> </w:t>
      </w:r>
      <w:r w:rsidRPr="006B2508">
        <w:rPr>
          <w:rFonts w:ascii="Garamond" w:eastAsia="Calibri" w:hAnsi="Garamond"/>
          <w:b/>
          <w:sz w:val="20"/>
          <w:szCs w:val="20"/>
        </w:rPr>
        <w:t>AKOSŤ</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A</w:t>
      </w:r>
      <w:r w:rsidR="00C9457F" w:rsidRPr="006B2508">
        <w:rPr>
          <w:rFonts w:ascii="Garamond" w:eastAsia="Calibri" w:hAnsi="Garamond"/>
          <w:b/>
          <w:sz w:val="20"/>
          <w:szCs w:val="20"/>
        </w:rPr>
        <w:t xml:space="preserve"> </w:t>
      </w:r>
      <w:r w:rsidR="00F35476" w:rsidRPr="006B2508">
        <w:rPr>
          <w:rFonts w:ascii="Garamond" w:eastAsia="Calibri" w:hAnsi="Garamond"/>
          <w:b/>
          <w:sz w:val="20"/>
          <w:szCs w:val="20"/>
        </w:rPr>
        <w:t>REKLAMÁCIE</w:t>
      </w:r>
    </w:p>
    <w:p w14:paraId="06199846" w14:textId="77777777" w:rsidR="00D36824" w:rsidRPr="006B2508" w:rsidRDefault="00D36824" w:rsidP="005410A3">
      <w:pPr>
        <w:keepNext/>
        <w:keepLines/>
        <w:tabs>
          <w:tab w:val="left" w:pos="709"/>
        </w:tabs>
        <w:spacing w:after="0" w:line="240" w:lineRule="auto"/>
        <w:ind w:left="709"/>
        <w:jc w:val="both"/>
        <w:rPr>
          <w:rFonts w:ascii="Garamond" w:eastAsia="Calibri" w:hAnsi="Garamond"/>
          <w:sz w:val="20"/>
          <w:szCs w:val="20"/>
        </w:rPr>
      </w:pPr>
    </w:p>
    <w:p w14:paraId="1EF36E27" w14:textId="2184CC22" w:rsidR="00EF2BD2" w:rsidRPr="006B2508" w:rsidRDefault="00B12B72" w:rsidP="005410A3">
      <w:pPr>
        <w:keepNext/>
        <w:keepLines/>
        <w:numPr>
          <w:ilvl w:val="0"/>
          <w:numId w:val="8"/>
        </w:numPr>
        <w:tabs>
          <w:tab w:val="left" w:pos="709"/>
        </w:tabs>
        <w:spacing w:after="0" w:line="240" w:lineRule="auto"/>
        <w:ind w:left="709" w:hanging="709"/>
        <w:jc w:val="both"/>
        <w:rPr>
          <w:rFonts w:ascii="Garamond" w:hAnsi="Garamond"/>
          <w:sz w:val="20"/>
          <w:szCs w:val="20"/>
        </w:rPr>
      </w:pPr>
      <w:r>
        <w:rPr>
          <w:rFonts w:ascii="Garamond" w:hAnsi="Garamond"/>
          <w:sz w:val="20"/>
          <w:szCs w:val="20"/>
        </w:rPr>
        <w:t>Predávajúci</w:t>
      </w:r>
      <w:r w:rsidR="00C9457F" w:rsidRPr="006B2508">
        <w:rPr>
          <w:rFonts w:ascii="Garamond" w:hAnsi="Garamond"/>
          <w:sz w:val="20"/>
          <w:szCs w:val="20"/>
        </w:rPr>
        <w:t xml:space="preserve"> </w:t>
      </w:r>
      <w:r w:rsidR="00EF2BD2" w:rsidRPr="006B2508">
        <w:rPr>
          <w:rFonts w:ascii="Garamond" w:hAnsi="Garamond"/>
          <w:sz w:val="20"/>
          <w:szCs w:val="20"/>
        </w:rPr>
        <w:t>preberá</w:t>
      </w:r>
      <w:r w:rsidR="00C9457F" w:rsidRPr="006B2508">
        <w:rPr>
          <w:rFonts w:ascii="Garamond" w:hAnsi="Garamond"/>
          <w:sz w:val="20"/>
          <w:szCs w:val="20"/>
        </w:rPr>
        <w:t xml:space="preserve"> </w:t>
      </w:r>
      <w:r w:rsidR="00EF2BD2" w:rsidRPr="006B2508">
        <w:rPr>
          <w:rFonts w:ascii="Garamond" w:hAnsi="Garamond"/>
          <w:sz w:val="20"/>
          <w:szCs w:val="20"/>
        </w:rPr>
        <w:t>záruku</w:t>
      </w:r>
      <w:r w:rsidR="00C9457F" w:rsidRPr="006B2508">
        <w:rPr>
          <w:rFonts w:ascii="Garamond" w:hAnsi="Garamond"/>
          <w:sz w:val="20"/>
          <w:szCs w:val="20"/>
        </w:rPr>
        <w:t xml:space="preserve"> </w:t>
      </w:r>
      <w:r w:rsidR="00EF2BD2" w:rsidRPr="006B2508">
        <w:rPr>
          <w:rFonts w:ascii="Garamond" w:hAnsi="Garamond"/>
          <w:sz w:val="20"/>
          <w:szCs w:val="20"/>
        </w:rPr>
        <w:t>za</w:t>
      </w:r>
      <w:r w:rsidR="00C9457F" w:rsidRPr="006B2508">
        <w:rPr>
          <w:rFonts w:ascii="Garamond" w:hAnsi="Garamond"/>
          <w:sz w:val="20"/>
          <w:szCs w:val="20"/>
        </w:rPr>
        <w:t xml:space="preserve"> </w:t>
      </w:r>
      <w:r w:rsidR="00EF2BD2" w:rsidRPr="006B2508">
        <w:rPr>
          <w:rFonts w:ascii="Garamond" w:hAnsi="Garamond"/>
          <w:sz w:val="20"/>
          <w:szCs w:val="20"/>
        </w:rPr>
        <w:t>to,</w:t>
      </w:r>
      <w:r w:rsidR="00C9457F" w:rsidRPr="006B2508">
        <w:rPr>
          <w:rFonts w:ascii="Garamond" w:hAnsi="Garamond"/>
          <w:sz w:val="20"/>
          <w:szCs w:val="20"/>
        </w:rPr>
        <w:t xml:space="preserve"> </w:t>
      </w:r>
      <w:r w:rsidR="00EF2BD2" w:rsidRPr="006B2508">
        <w:rPr>
          <w:rFonts w:ascii="Garamond" w:hAnsi="Garamond"/>
          <w:sz w:val="20"/>
          <w:szCs w:val="20"/>
        </w:rPr>
        <w:t>že</w:t>
      </w:r>
      <w:r w:rsidR="008405A6">
        <w:rPr>
          <w:rFonts w:ascii="Garamond" w:hAnsi="Garamond"/>
          <w:sz w:val="20"/>
          <w:szCs w:val="20"/>
        </w:rPr>
        <w:t xml:space="preserve"> Inicializovaný</w:t>
      </w:r>
      <w:r w:rsidR="00C9457F" w:rsidRPr="006B2508">
        <w:rPr>
          <w:rFonts w:ascii="Garamond" w:hAnsi="Garamond"/>
          <w:sz w:val="20"/>
          <w:szCs w:val="20"/>
        </w:rPr>
        <w:t xml:space="preserve"> </w:t>
      </w:r>
      <w:r w:rsidR="00EF2BD2" w:rsidRPr="006B2508">
        <w:rPr>
          <w:rFonts w:ascii="Garamond" w:hAnsi="Garamond"/>
          <w:sz w:val="20"/>
          <w:szCs w:val="20"/>
        </w:rPr>
        <w:t>Tovar</w:t>
      </w:r>
      <w:r w:rsidR="00C9457F" w:rsidRPr="006B2508">
        <w:rPr>
          <w:rFonts w:ascii="Garamond" w:hAnsi="Garamond"/>
          <w:sz w:val="20"/>
          <w:szCs w:val="20"/>
        </w:rPr>
        <w:t xml:space="preserve"> </w:t>
      </w:r>
      <w:r w:rsidR="00EF2BD2" w:rsidRPr="006B2508">
        <w:rPr>
          <w:rFonts w:ascii="Garamond" w:hAnsi="Garamond"/>
          <w:sz w:val="20"/>
          <w:szCs w:val="20"/>
        </w:rPr>
        <w:t>má</w:t>
      </w:r>
      <w:r w:rsidR="00C9457F" w:rsidRPr="006B2508">
        <w:rPr>
          <w:rFonts w:ascii="Garamond" w:hAnsi="Garamond"/>
          <w:sz w:val="20"/>
          <w:szCs w:val="20"/>
        </w:rPr>
        <w:t xml:space="preserve"> </w:t>
      </w:r>
      <w:r w:rsidR="00EF2BD2" w:rsidRPr="006B2508">
        <w:rPr>
          <w:rFonts w:ascii="Garamond" w:hAnsi="Garamond"/>
          <w:sz w:val="20"/>
          <w:szCs w:val="20"/>
        </w:rPr>
        <w:t>v</w:t>
      </w:r>
      <w:r w:rsidR="00C9457F" w:rsidRPr="006B2508">
        <w:rPr>
          <w:rFonts w:ascii="Garamond" w:hAnsi="Garamond"/>
          <w:sz w:val="20"/>
          <w:szCs w:val="20"/>
        </w:rPr>
        <w:t xml:space="preserve"> </w:t>
      </w:r>
      <w:r w:rsidR="00EF2BD2" w:rsidRPr="006B2508">
        <w:rPr>
          <w:rFonts w:ascii="Garamond" w:hAnsi="Garamond"/>
          <w:sz w:val="20"/>
          <w:szCs w:val="20"/>
        </w:rPr>
        <w:t>dobe</w:t>
      </w:r>
      <w:r w:rsidR="00C9457F" w:rsidRPr="006B2508">
        <w:rPr>
          <w:rFonts w:ascii="Garamond" w:hAnsi="Garamond"/>
          <w:sz w:val="20"/>
          <w:szCs w:val="20"/>
        </w:rPr>
        <w:t xml:space="preserve"> </w:t>
      </w:r>
      <w:r w:rsidR="00EF2BD2" w:rsidRPr="006B2508">
        <w:rPr>
          <w:rFonts w:ascii="Garamond" w:hAnsi="Garamond"/>
          <w:sz w:val="20"/>
          <w:szCs w:val="20"/>
        </w:rPr>
        <w:t>jeho</w:t>
      </w:r>
      <w:r w:rsidR="00C9457F" w:rsidRPr="006B2508">
        <w:rPr>
          <w:rFonts w:ascii="Garamond" w:hAnsi="Garamond"/>
          <w:sz w:val="20"/>
          <w:szCs w:val="20"/>
        </w:rPr>
        <w:t xml:space="preserve"> </w:t>
      </w:r>
      <w:r w:rsidR="00EF2BD2" w:rsidRPr="006B2508">
        <w:rPr>
          <w:rFonts w:ascii="Garamond" w:hAnsi="Garamond"/>
          <w:sz w:val="20"/>
          <w:szCs w:val="20"/>
        </w:rPr>
        <w:t>odovzdania</w:t>
      </w:r>
      <w:r w:rsidR="00C9457F" w:rsidRPr="006B2508">
        <w:rPr>
          <w:rFonts w:ascii="Garamond" w:hAnsi="Garamond"/>
          <w:sz w:val="20"/>
          <w:szCs w:val="20"/>
        </w:rPr>
        <w:t xml:space="preserve"> </w:t>
      </w:r>
      <w:r>
        <w:rPr>
          <w:rFonts w:ascii="Garamond" w:hAnsi="Garamond"/>
          <w:sz w:val="20"/>
          <w:szCs w:val="20"/>
        </w:rPr>
        <w:t>Kupujúcemu</w:t>
      </w:r>
      <w:r w:rsidR="00C9457F" w:rsidRPr="006B2508">
        <w:rPr>
          <w:rFonts w:ascii="Garamond" w:hAnsi="Garamond"/>
          <w:sz w:val="20"/>
          <w:szCs w:val="20"/>
        </w:rPr>
        <w:t xml:space="preserve"> </w:t>
      </w:r>
      <w:r w:rsidR="00EF2BD2" w:rsidRPr="006B2508">
        <w:rPr>
          <w:rFonts w:ascii="Garamond" w:hAnsi="Garamond"/>
          <w:sz w:val="20"/>
          <w:szCs w:val="20"/>
        </w:rPr>
        <w:t>zmluvne</w:t>
      </w:r>
      <w:r w:rsidR="00C9457F" w:rsidRPr="006B2508">
        <w:rPr>
          <w:rFonts w:ascii="Garamond" w:hAnsi="Garamond"/>
          <w:sz w:val="20"/>
          <w:szCs w:val="20"/>
        </w:rPr>
        <w:t xml:space="preserve"> </w:t>
      </w:r>
      <w:r w:rsidR="00EF2BD2" w:rsidRPr="006B2508">
        <w:rPr>
          <w:rFonts w:ascii="Garamond" w:hAnsi="Garamond"/>
          <w:sz w:val="20"/>
          <w:szCs w:val="20"/>
        </w:rPr>
        <w:t>dohodnuté</w:t>
      </w:r>
      <w:r w:rsidR="00C9457F" w:rsidRPr="006B2508">
        <w:rPr>
          <w:rFonts w:ascii="Garamond" w:hAnsi="Garamond"/>
          <w:sz w:val="20"/>
          <w:szCs w:val="20"/>
        </w:rPr>
        <w:t xml:space="preserve"> </w:t>
      </w:r>
      <w:r w:rsidR="00EF2BD2" w:rsidRPr="006B2508">
        <w:rPr>
          <w:rFonts w:ascii="Garamond" w:hAnsi="Garamond"/>
          <w:sz w:val="20"/>
          <w:szCs w:val="20"/>
        </w:rPr>
        <w:t>vlastnosti,</w:t>
      </w:r>
      <w:r w:rsidR="00C9457F" w:rsidRPr="006B2508">
        <w:rPr>
          <w:rFonts w:ascii="Garamond" w:hAnsi="Garamond"/>
          <w:sz w:val="20"/>
          <w:szCs w:val="20"/>
        </w:rPr>
        <w:t xml:space="preserve"> </w:t>
      </w:r>
      <w:r w:rsidR="00EF2BD2" w:rsidRPr="006B2508">
        <w:rPr>
          <w:rFonts w:ascii="Garamond" w:hAnsi="Garamond"/>
          <w:sz w:val="20"/>
          <w:szCs w:val="20"/>
        </w:rPr>
        <w:t>a</w:t>
      </w:r>
      <w:r w:rsidR="00C9457F" w:rsidRPr="006B2508">
        <w:rPr>
          <w:rFonts w:ascii="Garamond" w:hAnsi="Garamond"/>
          <w:sz w:val="20"/>
          <w:szCs w:val="20"/>
        </w:rPr>
        <w:t xml:space="preserve"> </w:t>
      </w:r>
      <w:r w:rsidR="00EF2BD2" w:rsidRPr="006B2508">
        <w:rPr>
          <w:rFonts w:ascii="Garamond" w:hAnsi="Garamond"/>
          <w:sz w:val="20"/>
          <w:szCs w:val="20"/>
        </w:rPr>
        <w:t>že</w:t>
      </w:r>
      <w:r w:rsidR="00C9457F" w:rsidRPr="006B2508">
        <w:rPr>
          <w:rFonts w:ascii="Garamond" w:hAnsi="Garamond"/>
          <w:sz w:val="20"/>
          <w:szCs w:val="20"/>
        </w:rPr>
        <w:t xml:space="preserve"> </w:t>
      </w:r>
      <w:r w:rsidR="00EF2BD2" w:rsidRPr="006B2508">
        <w:rPr>
          <w:rFonts w:ascii="Garamond" w:hAnsi="Garamond"/>
          <w:sz w:val="20"/>
          <w:szCs w:val="20"/>
        </w:rPr>
        <w:t>nemá</w:t>
      </w:r>
      <w:r w:rsidR="00C9457F" w:rsidRPr="006B2508">
        <w:rPr>
          <w:rFonts w:ascii="Garamond" w:hAnsi="Garamond"/>
          <w:sz w:val="20"/>
          <w:szCs w:val="20"/>
        </w:rPr>
        <w:t xml:space="preserve"> </w:t>
      </w:r>
      <w:r w:rsidR="00EF2BD2" w:rsidRPr="006B2508">
        <w:rPr>
          <w:rFonts w:ascii="Garamond" w:hAnsi="Garamond"/>
          <w:sz w:val="20"/>
          <w:szCs w:val="20"/>
        </w:rPr>
        <w:t>také</w:t>
      </w:r>
      <w:r w:rsidR="00C9457F" w:rsidRPr="006B2508">
        <w:rPr>
          <w:rFonts w:ascii="Garamond" w:hAnsi="Garamond"/>
          <w:sz w:val="20"/>
          <w:szCs w:val="20"/>
        </w:rPr>
        <w:t xml:space="preserve"> </w:t>
      </w:r>
      <w:r w:rsidR="00EF2BD2" w:rsidRPr="006B2508">
        <w:rPr>
          <w:rFonts w:ascii="Garamond" w:hAnsi="Garamond"/>
          <w:sz w:val="20"/>
          <w:szCs w:val="20"/>
        </w:rPr>
        <w:t>vady,</w:t>
      </w:r>
      <w:r w:rsidR="00C9457F" w:rsidRPr="006B2508">
        <w:rPr>
          <w:rFonts w:ascii="Garamond" w:hAnsi="Garamond"/>
          <w:sz w:val="20"/>
          <w:szCs w:val="20"/>
        </w:rPr>
        <w:t xml:space="preserve"> </w:t>
      </w:r>
      <w:r w:rsidR="00EF2BD2" w:rsidRPr="006B2508">
        <w:rPr>
          <w:rFonts w:ascii="Garamond" w:hAnsi="Garamond"/>
          <w:sz w:val="20"/>
          <w:szCs w:val="20"/>
        </w:rPr>
        <w:t>ktoré</w:t>
      </w:r>
      <w:r w:rsidR="00C9457F" w:rsidRPr="006B2508">
        <w:rPr>
          <w:rFonts w:ascii="Garamond" w:hAnsi="Garamond"/>
          <w:sz w:val="20"/>
          <w:szCs w:val="20"/>
        </w:rPr>
        <w:t xml:space="preserve"> </w:t>
      </w:r>
      <w:r w:rsidR="00EF2BD2" w:rsidRPr="006B2508">
        <w:rPr>
          <w:rFonts w:ascii="Garamond" w:hAnsi="Garamond"/>
          <w:sz w:val="20"/>
          <w:szCs w:val="20"/>
        </w:rPr>
        <w:t>by</w:t>
      </w:r>
      <w:r w:rsidR="00C9457F" w:rsidRPr="006B2508">
        <w:rPr>
          <w:rFonts w:ascii="Garamond" w:hAnsi="Garamond"/>
          <w:sz w:val="20"/>
          <w:szCs w:val="20"/>
        </w:rPr>
        <w:t xml:space="preserve"> </w:t>
      </w:r>
      <w:r w:rsidR="00EF2BD2" w:rsidRPr="006B2508">
        <w:rPr>
          <w:rFonts w:ascii="Garamond" w:hAnsi="Garamond"/>
          <w:sz w:val="20"/>
          <w:szCs w:val="20"/>
        </w:rPr>
        <w:t>bránili</w:t>
      </w:r>
      <w:r w:rsidR="00C9457F" w:rsidRPr="006B2508">
        <w:rPr>
          <w:rFonts w:ascii="Garamond" w:hAnsi="Garamond"/>
          <w:sz w:val="20"/>
          <w:szCs w:val="20"/>
        </w:rPr>
        <w:t xml:space="preserve"> </w:t>
      </w:r>
      <w:r w:rsidR="00EF2BD2" w:rsidRPr="006B2508">
        <w:rPr>
          <w:rFonts w:ascii="Garamond" w:hAnsi="Garamond"/>
          <w:sz w:val="20"/>
          <w:szCs w:val="20"/>
        </w:rPr>
        <w:t>jeho</w:t>
      </w:r>
      <w:r w:rsidR="00C9457F" w:rsidRPr="006B2508">
        <w:rPr>
          <w:rFonts w:ascii="Garamond" w:hAnsi="Garamond"/>
          <w:sz w:val="20"/>
          <w:szCs w:val="20"/>
        </w:rPr>
        <w:t xml:space="preserve"> </w:t>
      </w:r>
      <w:r w:rsidR="00EF2BD2" w:rsidRPr="006B2508">
        <w:rPr>
          <w:rFonts w:ascii="Garamond" w:hAnsi="Garamond"/>
          <w:sz w:val="20"/>
          <w:szCs w:val="20"/>
        </w:rPr>
        <w:t>využitiu</w:t>
      </w:r>
      <w:r w:rsidR="00C9457F" w:rsidRPr="006B2508">
        <w:rPr>
          <w:rFonts w:ascii="Garamond" w:hAnsi="Garamond"/>
          <w:sz w:val="20"/>
          <w:szCs w:val="20"/>
        </w:rPr>
        <w:t xml:space="preserve"> </w:t>
      </w:r>
      <w:r w:rsidR="00EF2BD2" w:rsidRPr="006B2508">
        <w:rPr>
          <w:rFonts w:ascii="Garamond" w:hAnsi="Garamond"/>
          <w:sz w:val="20"/>
          <w:szCs w:val="20"/>
        </w:rPr>
        <w:t>na</w:t>
      </w:r>
      <w:r w:rsidR="00C9457F" w:rsidRPr="006B2508">
        <w:rPr>
          <w:rFonts w:ascii="Garamond" w:hAnsi="Garamond"/>
          <w:sz w:val="20"/>
          <w:szCs w:val="20"/>
        </w:rPr>
        <w:t xml:space="preserve"> </w:t>
      </w:r>
      <w:r w:rsidR="00EF2BD2" w:rsidRPr="006B2508">
        <w:rPr>
          <w:rFonts w:ascii="Garamond" w:hAnsi="Garamond"/>
          <w:sz w:val="20"/>
          <w:szCs w:val="20"/>
        </w:rPr>
        <w:t>bežný</w:t>
      </w:r>
      <w:r w:rsidR="00C9457F" w:rsidRPr="006B2508">
        <w:rPr>
          <w:rFonts w:ascii="Garamond" w:hAnsi="Garamond"/>
          <w:sz w:val="20"/>
          <w:szCs w:val="20"/>
        </w:rPr>
        <w:t xml:space="preserve"> </w:t>
      </w:r>
      <w:r w:rsidR="00EF2BD2" w:rsidRPr="006B2508">
        <w:rPr>
          <w:rFonts w:ascii="Garamond" w:hAnsi="Garamond"/>
          <w:sz w:val="20"/>
          <w:szCs w:val="20"/>
        </w:rPr>
        <w:t>alebo</w:t>
      </w:r>
      <w:r w:rsidR="00C9457F" w:rsidRPr="006B2508">
        <w:rPr>
          <w:rFonts w:ascii="Garamond" w:hAnsi="Garamond"/>
          <w:sz w:val="20"/>
          <w:szCs w:val="20"/>
        </w:rPr>
        <w:t xml:space="preserve"> </w:t>
      </w:r>
      <w:r w:rsidR="00EF2BD2" w:rsidRPr="006B2508">
        <w:rPr>
          <w:rFonts w:ascii="Garamond" w:hAnsi="Garamond"/>
          <w:sz w:val="20"/>
          <w:szCs w:val="20"/>
        </w:rPr>
        <w:t>zmluvne</w:t>
      </w:r>
      <w:r w:rsidR="00C9457F" w:rsidRPr="006B2508">
        <w:rPr>
          <w:rFonts w:ascii="Garamond" w:hAnsi="Garamond"/>
          <w:sz w:val="20"/>
          <w:szCs w:val="20"/>
        </w:rPr>
        <w:t xml:space="preserve"> </w:t>
      </w:r>
      <w:r w:rsidR="00EF2BD2" w:rsidRPr="006B2508">
        <w:rPr>
          <w:rFonts w:ascii="Garamond" w:hAnsi="Garamond"/>
          <w:sz w:val="20"/>
          <w:szCs w:val="20"/>
        </w:rPr>
        <w:t>dohodnutý</w:t>
      </w:r>
      <w:r w:rsidR="00C9457F" w:rsidRPr="006B2508">
        <w:rPr>
          <w:rFonts w:ascii="Garamond" w:hAnsi="Garamond"/>
          <w:sz w:val="20"/>
          <w:szCs w:val="20"/>
        </w:rPr>
        <w:t xml:space="preserve"> </w:t>
      </w:r>
      <w:r w:rsidR="00EF2BD2" w:rsidRPr="006B2508">
        <w:rPr>
          <w:rFonts w:ascii="Garamond" w:hAnsi="Garamond"/>
          <w:sz w:val="20"/>
          <w:szCs w:val="20"/>
        </w:rPr>
        <w:t>účel.</w:t>
      </w:r>
      <w:r w:rsidR="00C9457F" w:rsidRPr="006B2508">
        <w:rPr>
          <w:rFonts w:ascii="Garamond" w:hAnsi="Garamond"/>
          <w:sz w:val="20"/>
          <w:szCs w:val="20"/>
        </w:rPr>
        <w:t xml:space="preserve"> </w:t>
      </w:r>
      <w:r>
        <w:rPr>
          <w:rFonts w:ascii="Garamond" w:hAnsi="Garamond"/>
          <w:sz w:val="20"/>
          <w:szCs w:val="20"/>
        </w:rPr>
        <w:t>Predávajúci</w:t>
      </w:r>
      <w:r w:rsidR="00C9457F" w:rsidRPr="006B2508">
        <w:rPr>
          <w:rFonts w:ascii="Garamond" w:hAnsi="Garamond"/>
          <w:sz w:val="20"/>
          <w:szCs w:val="20"/>
        </w:rPr>
        <w:t xml:space="preserve"> </w:t>
      </w:r>
      <w:r w:rsidR="00EF2BD2" w:rsidRPr="006B2508">
        <w:rPr>
          <w:rFonts w:ascii="Garamond" w:hAnsi="Garamond"/>
          <w:sz w:val="20"/>
          <w:szCs w:val="20"/>
        </w:rPr>
        <w:t>taktiež</w:t>
      </w:r>
      <w:r w:rsidR="00C9457F" w:rsidRPr="006B2508">
        <w:rPr>
          <w:rFonts w:ascii="Garamond" w:hAnsi="Garamond"/>
          <w:sz w:val="20"/>
          <w:szCs w:val="20"/>
        </w:rPr>
        <w:t xml:space="preserve"> </w:t>
      </w:r>
      <w:r w:rsidR="00EF2BD2" w:rsidRPr="006B2508">
        <w:rPr>
          <w:rFonts w:ascii="Garamond" w:hAnsi="Garamond"/>
          <w:sz w:val="20"/>
          <w:szCs w:val="20"/>
        </w:rPr>
        <w:t>preberá</w:t>
      </w:r>
      <w:r w:rsidR="00C9457F" w:rsidRPr="006B2508">
        <w:rPr>
          <w:rFonts w:ascii="Garamond" w:hAnsi="Garamond"/>
          <w:sz w:val="20"/>
          <w:szCs w:val="20"/>
        </w:rPr>
        <w:t xml:space="preserve"> </w:t>
      </w:r>
      <w:r w:rsidR="00EF2BD2" w:rsidRPr="006B2508">
        <w:rPr>
          <w:rFonts w:ascii="Garamond" w:hAnsi="Garamond"/>
          <w:sz w:val="20"/>
          <w:szCs w:val="20"/>
        </w:rPr>
        <w:t>záruku</w:t>
      </w:r>
      <w:r w:rsidR="00C9457F" w:rsidRPr="006B2508">
        <w:rPr>
          <w:rFonts w:ascii="Garamond" w:hAnsi="Garamond"/>
          <w:sz w:val="20"/>
          <w:szCs w:val="20"/>
        </w:rPr>
        <w:t xml:space="preserve"> </w:t>
      </w:r>
      <w:r w:rsidR="00EF2BD2" w:rsidRPr="006B2508">
        <w:rPr>
          <w:rFonts w:ascii="Garamond" w:hAnsi="Garamond"/>
          <w:sz w:val="20"/>
          <w:szCs w:val="20"/>
        </w:rPr>
        <w:t>za</w:t>
      </w:r>
      <w:r w:rsidR="00C9457F" w:rsidRPr="006B2508">
        <w:rPr>
          <w:rFonts w:ascii="Garamond" w:hAnsi="Garamond"/>
          <w:sz w:val="20"/>
          <w:szCs w:val="20"/>
        </w:rPr>
        <w:t xml:space="preserve"> </w:t>
      </w:r>
      <w:r w:rsidR="00EF2BD2" w:rsidRPr="006B2508">
        <w:rPr>
          <w:rFonts w:ascii="Garamond" w:hAnsi="Garamond"/>
          <w:sz w:val="20"/>
          <w:szCs w:val="20"/>
        </w:rPr>
        <w:t>to,</w:t>
      </w:r>
      <w:r w:rsidR="00C9457F" w:rsidRPr="006B2508">
        <w:rPr>
          <w:rFonts w:ascii="Garamond" w:hAnsi="Garamond"/>
          <w:sz w:val="20"/>
          <w:szCs w:val="20"/>
        </w:rPr>
        <w:t xml:space="preserve"> </w:t>
      </w:r>
      <w:r w:rsidR="00EF2BD2" w:rsidRPr="006B2508">
        <w:rPr>
          <w:rFonts w:ascii="Garamond" w:hAnsi="Garamond"/>
          <w:sz w:val="20"/>
          <w:szCs w:val="20"/>
        </w:rPr>
        <w:t>že</w:t>
      </w:r>
      <w:r w:rsidR="008405A6">
        <w:rPr>
          <w:rFonts w:ascii="Garamond" w:hAnsi="Garamond"/>
          <w:sz w:val="20"/>
          <w:szCs w:val="20"/>
        </w:rPr>
        <w:t xml:space="preserve"> Inicializovaný</w:t>
      </w:r>
      <w:r w:rsidR="00C9457F" w:rsidRPr="006B2508">
        <w:rPr>
          <w:rFonts w:ascii="Garamond" w:hAnsi="Garamond"/>
          <w:sz w:val="20"/>
          <w:szCs w:val="20"/>
        </w:rPr>
        <w:t xml:space="preserve"> </w:t>
      </w:r>
      <w:r w:rsidR="00EF2BD2" w:rsidRPr="006B2508">
        <w:rPr>
          <w:rFonts w:ascii="Garamond" w:hAnsi="Garamond"/>
          <w:sz w:val="20"/>
          <w:szCs w:val="20"/>
        </w:rPr>
        <w:t>Tovar</w:t>
      </w:r>
      <w:r w:rsidR="00C9457F" w:rsidRPr="006B2508">
        <w:rPr>
          <w:rFonts w:ascii="Garamond" w:hAnsi="Garamond"/>
          <w:sz w:val="20"/>
          <w:szCs w:val="20"/>
        </w:rPr>
        <w:t xml:space="preserve"> </w:t>
      </w:r>
      <w:r w:rsidR="00EF2BD2" w:rsidRPr="006B2508">
        <w:rPr>
          <w:rFonts w:ascii="Garamond" w:hAnsi="Garamond"/>
          <w:sz w:val="20"/>
          <w:szCs w:val="20"/>
        </w:rPr>
        <w:t>počas</w:t>
      </w:r>
      <w:r w:rsidR="00C9457F" w:rsidRPr="006B2508">
        <w:rPr>
          <w:rFonts w:ascii="Garamond" w:hAnsi="Garamond"/>
          <w:sz w:val="20"/>
          <w:szCs w:val="20"/>
        </w:rPr>
        <w:t xml:space="preserve"> </w:t>
      </w:r>
      <w:r w:rsidR="00EF2BD2" w:rsidRPr="006B2508">
        <w:rPr>
          <w:rFonts w:ascii="Garamond" w:hAnsi="Garamond"/>
          <w:sz w:val="20"/>
          <w:szCs w:val="20"/>
        </w:rPr>
        <w:t>záručnej</w:t>
      </w:r>
      <w:r w:rsidR="00C9457F" w:rsidRPr="006B2508">
        <w:rPr>
          <w:rFonts w:ascii="Garamond" w:hAnsi="Garamond"/>
          <w:sz w:val="20"/>
          <w:szCs w:val="20"/>
        </w:rPr>
        <w:t xml:space="preserve"> </w:t>
      </w:r>
      <w:r w:rsidR="00EF2BD2" w:rsidRPr="006B2508">
        <w:rPr>
          <w:rFonts w:ascii="Garamond" w:hAnsi="Garamond"/>
          <w:sz w:val="20"/>
          <w:szCs w:val="20"/>
        </w:rPr>
        <w:t>lehoty</w:t>
      </w:r>
      <w:r w:rsidR="00C9457F" w:rsidRPr="006B2508">
        <w:rPr>
          <w:rFonts w:ascii="Garamond" w:hAnsi="Garamond"/>
          <w:sz w:val="20"/>
          <w:szCs w:val="20"/>
        </w:rPr>
        <w:t xml:space="preserve"> </w:t>
      </w:r>
      <w:r w:rsidR="00EF2BD2" w:rsidRPr="006B2508">
        <w:rPr>
          <w:rFonts w:ascii="Garamond" w:hAnsi="Garamond"/>
          <w:sz w:val="20"/>
          <w:szCs w:val="20"/>
        </w:rPr>
        <w:t>bude</w:t>
      </w:r>
      <w:r w:rsidR="00C9457F" w:rsidRPr="006B2508">
        <w:rPr>
          <w:rFonts w:ascii="Garamond" w:hAnsi="Garamond"/>
          <w:sz w:val="20"/>
          <w:szCs w:val="20"/>
        </w:rPr>
        <w:t xml:space="preserve"> </w:t>
      </w:r>
      <w:r w:rsidR="00EF2BD2" w:rsidRPr="006B2508">
        <w:rPr>
          <w:rFonts w:ascii="Garamond" w:hAnsi="Garamond"/>
          <w:sz w:val="20"/>
          <w:szCs w:val="20"/>
        </w:rPr>
        <w:t>mať</w:t>
      </w:r>
      <w:r w:rsidR="00C9457F" w:rsidRPr="006B2508">
        <w:rPr>
          <w:rFonts w:ascii="Garamond" w:hAnsi="Garamond"/>
          <w:sz w:val="20"/>
          <w:szCs w:val="20"/>
        </w:rPr>
        <w:t xml:space="preserve"> </w:t>
      </w:r>
      <w:r w:rsidR="00EF2BD2" w:rsidRPr="006B2508">
        <w:rPr>
          <w:rFonts w:ascii="Garamond" w:hAnsi="Garamond"/>
          <w:sz w:val="20"/>
          <w:szCs w:val="20"/>
        </w:rPr>
        <w:t>vlastnosti</w:t>
      </w:r>
      <w:r w:rsidR="00C9457F" w:rsidRPr="006B2508">
        <w:rPr>
          <w:rFonts w:ascii="Garamond" w:hAnsi="Garamond"/>
          <w:sz w:val="20"/>
          <w:szCs w:val="20"/>
        </w:rPr>
        <w:t xml:space="preserve"> </w:t>
      </w:r>
      <w:r w:rsidR="00EF2BD2" w:rsidRPr="006B2508">
        <w:rPr>
          <w:rFonts w:ascii="Garamond" w:hAnsi="Garamond"/>
          <w:sz w:val="20"/>
          <w:szCs w:val="20"/>
        </w:rPr>
        <w:t>stanovené</w:t>
      </w:r>
      <w:r w:rsidR="00C9457F" w:rsidRPr="006B2508">
        <w:rPr>
          <w:rFonts w:ascii="Garamond" w:hAnsi="Garamond"/>
          <w:sz w:val="20"/>
          <w:szCs w:val="20"/>
        </w:rPr>
        <w:t xml:space="preserve"> </w:t>
      </w:r>
      <w:r w:rsidR="00EF2BD2" w:rsidRPr="006B2508">
        <w:rPr>
          <w:rFonts w:ascii="Garamond" w:hAnsi="Garamond"/>
          <w:sz w:val="20"/>
          <w:szCs w:val="20"/>
        </w:rPr>
        <w:t>Zmluvou</w:t>
      </w:r>
      <w:r w:rsidR="008B29AF" w:rsidRPr="006B2508">
        <w:rPr>
          <w:rFonts w:ascii="Garamond" w:hAnsi="Garamond"/>
          <w:sz w:val="20"/>
          <w:szCs w:val="20"/>
        </w:rPr>
        <w:t>, osobitnými právnymi predpismi, normami STN</w:t>
      </w:r>
      <w:r w:rsidR="00C9457F" w:rsidRPr="006B2508">
        <w:rPr>
          <w:rFonts w:ascii="Garamond" w:hAnsi="Garamond"/>
          <w:sz w:val="20"/>
          <w:szCs w:val="20"/>
        </w:rPr>
        <w:t xml:space="preserve"> </w:t>
      </w:r>
      <w:r w:rsidR="00EF2BD2" w:rsidRPr="006B2508">
        <w:rPr>
          <w:rFonts w:ascii="Garamond" w:hAnsi="Garamond"/>
          <w:sz w:val="20"/>
          <w:szCs w:val="20"/>
        </w:rPr>
        <w:t>a</w:t>
      </w:r>
      <w:r w:rsidR="00C9457F" w:rsidRPr="006B2508">
        <w:rPr>
          <w:rFonts w:ascii="Garamond" w:hAnsi="Garamond"/>
          <w:sz w:val="20"/>
          <w:szCs w:val="20"/>
        </w:rPr>
        <w:t xml:space="preserve"> </w:t>
      </w:r>
      <w:r w:rsidR="00EF2BD2" w:rsidRPr="006B2508">
        <w:rPr>
          <w:rFonts w:ascii="Garamond" w:hAnsi="Garamond"/>
          <w:sz w:val="20"/>
          <w:szCs w:val="20"/>
        </w:rPr>
        <w:t>nebude</w:t>
      </w:r>
      <w:r w:rsidR="00C9457F" w:rsidRPr="006B2508">
        <w:rPr>
          <w:rFonts w:ascii="Garamond" w:hAnsi="Garamond"/>
          <w:sz w:val="20"/>
          <w:szCs w:val="20"/>
        </w:rPr>
        <w:t xml:space="preserve"> </w:t>
      </w:r>
      <w:r w:rsidR="00EF2BD2" w:rsidRPr="006B2508">
        <w:rPr>
          <w:rFonts w:ascii="Garamond" w:hAnsi="Garamond"/>
          <w:sz w:val="20"/>
          <w:szCs w:val="20"/>
        </w:rPr>
        <w:t>mať</w:t>
      </w:r>
      <w:r w:rsidR="00C9457F" w:rsidRPr="006B2508">
        <w:rPr>
          <w:rFonts w:ascii="Garamond" w:hAnsi="Garamond"/>
          <w:sz w:val="20"/>
          <w:szCs w:val="20"/>
        </w:rPr>
        <w:t xml:space="preserve"> </w:t>
      </w:r>
      <w:r w:rsidR="00EF2BD2" w:rsidRPr="006B2508">
        <w:rPr>
          <w:rFonts w:ascii="Garamond" w:hAnsi="Garamond"/>
          <w:sz w:val="20"/>
          <w:szCs w:val="20"/>
        </w:rPr>
        <w:t>také</w:t>
      </w:r>
      <w:r w:rsidR="00C9457F" w:rsidRPr="006B2508">
        <w:rPr>
          <w:rFonts w:ascii="Garamond" w:hAnsi="Garamond"/>
          <w:sz w:val="20"/>
          <w:szCs w:val="20"/>
        </w:rPr>
        <w:t xml:space="preserve"> </w:t>
      </w:r>
      <w:r w:rsidR="00EF2BD2" w:rsidRPr="006B2508">
        <w:rPr>
          <w:rFonts w:ascii="Garamond" w:hAnsi="Garamond"/>
          <w:sz w:val="20"/>
          <w:szCs w:val="20"/>
        </w:rPr>
        <w:t>vady,</w:t>
      </w:r>
      <w:r w:rsidR="00C9457F" w:rsidRPr="006B2508">
        <w:rPr>
          <w:rFonts w:ascii="Garamond" w:hAnsi="Garamond"/>
          <w:sz w:val="20"/>
          <w:szCs w:val="20"/>
        </w:rPr>
        <w:t xml:space="preserve"> </w:t>
      </w:r>
      <w:r w:rsidR="00EF2BD2" w:rsidRPr="006B2508">
        <w:rPr>
          <w:rFonts w:ascii="Garamond" w:hAnsi="Garamond"/>
          <w:sz w:val="20"/>
          <w:szCs w:val="20"/>
        </w:rPr>
        <w:t>ktoré</w:t>
      </w:r>
      <w:r w:rsidR="00C9457F" w:rsidRPr="006B2508">
        <w:rPr>
          <w:rFonts w:ascii="Garamond" w:hAnsi="Garamond"/>
          <w:sz w:val="20"/>
          <w:szCs w:val="20"/>
        </w:rPr>
        <w:t xml:space="preserve"> </w:t>
      </w:r>
      <w:r w:rsidR="00EF2BD2" w:rsidRPr="006B2508">
        <w:rPr>
          <w:rFonts w:ascii="Garamond" w:hAnsi="Garamond"/>
          <w:sz w:val="20"/>
          <w:szCs w:val="20"/>
        </w:rPr>
        <w:t>by</w:t>
      </w:r>
      <w:r w:rsidR="00C9457F" w:rsidRPr="006B2508">
        <w:rPr>
          <w:rFonts w:ascii="Garamond" w:hAnsi="Garamond"/>
          <w:sz w:val="20"/>
          <w:szCs w:val="20"/>
        </w:rPr>
        <w:t xml:space="preserve"> </w:t>
      </w:r>
      <w:r w:rsidR="00EF2BD2" w:rsidRPr="006B2508">
        <w:rPr>
          <w:rFonts w:ascii="Garamond" w:hAnsi="Garamond"/>
          <w:sz w:val="20"/>
          <w:szCs w:val="20"/>
        </w:rPr>
        <w:t>bránili</w:t>
      </w:r>
      <w:r w:rsidR="00C9457F" w:rsidRPr="006B2508">
        <w:rPr>
          <w:rFonts w:ascii="Garamond" w:hAnsi="Garamond"/>
          <w:sz w:val="20"/>
          <w:szCs w:val="20"/>
        </w:rPr>
        <w:t xml:space="preserve"> </w:t>
      </w:r>
      <w:r w:rsidR="00EF2BD2" w:rsidRPr="006B2508">
        <w:rPr>
          <w:rFonts w:ascii="Garamond" w:hAnsi="Garamond"/>
          <w:sz w:val="20"/>
          <w:szCs w:val="20"/>
        </w:rPr>
        <w:t>jeho</w:t>
      </w:r>
      <w:r w:rsidR="00C9457F" w:rsidRPr="006B2508">
        <w:rPr>
          <w:rFonts w:ascii="Garamond" w:hAnsi="Garamond"/>
          <w:sz w:val="20"/>
          <w:szCs w:val="20"/>
        </w:rPr>
        <w:t xml:space="preserve"> </w:t>
      </w:r>
      <w:r w:rsidR="00EF2BD2" w:rsidRPr="006B2508">
        <w:rPr>
          <w:rFonts w:ascii="Garamond" w:hAnsi="Garamond"/>
          <w:sz w:val="20"/>
          <w:szCs w:val="20"/>
        </w:rPr>
        <w:t>využitiu</w:t>
      </w:r>
      <w:r w:rsidR="00C9457F" w:rsidRPr="006B2508">
        <w:rPr>
          <w:rFonts w:ascii="Garamond" w:hAnsi="Garamond"/>
          <w:sz w:val="20"/>
          <w:szCs w:val="20"/>
        </w:rPr>
        <w:t xml:space="preserve"> </w:t>
      </w:r>
      <w:r w:rsidR="00EF2BD2" w:rsidRPr="006B2508">
        <w:rPr>
          <w:rFonts w:ascii="Garamond" w:hAnsi="Garamond"/>
          <w:sz w:val="20"/>
          <w:szCs w:val="20"/>
        </w:rPr>
        <w:t>na</w:t>
      </w:r>
      <w:r w:rsidR="00C9457F" w:rsidRPr="006B2508">
        <w:rPr>
          <w:rFonts w:ascii="Garamond" w:hAnsi="Garamond"/>
          <w:sz w:val="20"/>
          <w:szCs w:val="20"/>
        </w:rPr>
        <w:t xml:space="preserve"> </w:t>
      </w:r>
      <w:r w:rsidR="00EF2BD2" w:rsidRPr="006B2508">
        <w:rPr>
          <w:rFonts w:ascii="Garamond" w:hAnsi="Garamond"/>
          <w:sz w:val="20"/>
          <w:szCs w:val="20"/>
        </w:rPr>
        <w:t>bežný</w:t>
      </w:r>
      <w:r w:rsidR="00C9457F" w:rsidRPr="006B2508">
        <w:rPr>
          <w:rFonts w:ascii="Garamond" w:hAnsi="Garamond"/>
          <w:sz w:val="20"/>
          <w:szCs w:val="20"/>
        </w:rPr>
        <w:t xml:space="preserve"> </w:t>
      </w:r>
      <w:r w:rsidR="00EF2BD2" w:rsidRPr="006B2508">
        <w:rPr>
          <w:rFonts w:ascii="Garamond" w:hAnsi="Garamond"/>
          <w:sz w:val="20"/>
          <w:szCs w:val="20"/>
        </w:rPr>
        <w:t>alebo</w:t>
      </w:r>
      <w:r w:rsidR="00C9457F" w:rsidRPr="006B2508">
        <w:rPr>
          <w:rFonts w:ascii="Garamond" w:hAnsi="Garamond"/>
          <w:sz w:val="20"/>
          <w:szCs w:val="20"/>
        </w:rPr>
        <w:t xml:space="preserve"> </w:t>
      </w:r>
      <w:r w:rsidR="00EF2BD2" w:rsidRPr="006B2508">
        <w:rPr>
          <w:rFonts w:ascii="Garamond" w:hAnsi="Garamond"/>
          <w:sz w:val="20"/>
          <w:szCs w:val="20"/>
        </w:rPr>
        <w:t>zmluvne</w:t>
      </w:r>
      <w:r w:rsidR="00C9457F" w:rsidRPr="006B2508">
        <w:rPr>
          <w:rFonts w:ascii="Garamond" w:hAnsi="Garamond"/>
          <w:sz w:val="20"/>
          <w:szCs w:val="20"/>
        </w:rPr>
        <w:t xml:space="preserve"> </w:t>
      </w:r>
      <w:r w:rsidR="00EF2BD2" w:rsidRPr="006B2508">
        <w:rPr>
          <w:rFonts w:ascii="Garamond" w:hAnsi="Garamond"/>
          <w:sz w:val="20"/>
          <w:szCs w:val="20"/>
        </w:rPr>
        <w:t>dohodnutý</w:t>
      </w:r>
      <w:r w:rsidR="00C9457F" w:rsidRPr="006B2508">
        <w:rPr>
          <w:rFonts w:ascii="Garamond" w:hAnsi="Garamond"/>
          <w:sz w:val="20"/>
          <w:szCs w:val="20"/>
        </w:rPr>
        <w:t xml:space="preserve"> </w:t>
      </w:r>
      <w:r w:rsidR="00EF2BD2" w:rsidRPr="006B2508">
        <w:rPr>
          <w:rFonts w:ascii="Garamond" w:hAnsi="Garamond"/>
          <w:sz w:val="20"/>
          <w:szCs w:val="20"/>
        </w:rPr>
        <w:t>účel.</w:t>
      </w:r>
      <w:r w:rsidR="00C9457F" w:rsidRPr="006B2508">
        <w:rPr>
          <w:rFonts w:ascii="Garamond" w:hAnsi="Garamond"/>
          <w:sz w:val="20"/>
          <w:szCs w:val="20"/>
        </w:rPr>
        <w:t xml:space="preserve"> </w:t>
      </w:r>
    </w:p>
    <w:p w14:paraId="7BD594E6" w14:textId="77777777" w:rsidR="00B65B92" w:rsidRPr="006B2508" w:rsidRDefault="00B65B92" w:rsidP="005410A3">
      <w:pPr>
        <w:keepNext/>
        <w:keepLines/>
        <w:tabs>
          <w:tab w:val="left" w:pos="709"/>
        </w:tabs>
        <w:spacing w:after="0" w:line="240" w:lineRule="auto"/>
        <w:ind w:left="709"/>
        <w:jc w:val="both"/>
        <w:rPr>
          <w:rFonts w:ascii="Garamond" w:hAnsi="Garamond"/>
          <w:sz w:val="20"/>
          <w:szCs w:val="20"/>
        </w:rPr>
      </w:pPr>
    </w:p>
    <w:p w14:paraId="4BBE2760" w14:textId="726289C9" w:rsidR="00EF2BD2" w:rsidRDefault="00EF2BD2" w:rsidP="005410A3">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Záručná</w:t>
      </w:r>
      <w:r w:rsidR="00C9457F" w:rsidRPr="006B2508">
        <w:rPr>
          <w:rFonts w:ascii="Garamond" w:hAnsi="Garamond"/>
          <w:sz w:val="20"/>
          <w:szCs w:val="20"/>
        </w:rPr>
        <w:t xml:space="preserve"> </w:t>
      </w:r>
      <w:r w:rsidRPr="006B2508">
        <w:rPr>
          <w:rFonts w:ascii="Garamond" w:hAnsi="Garamond"/>
          <w:sz w:val="20"/>
          <w:szCs w:val="20"/>
        </w:rPr>
        <w:t>doba</w:t>
      </w:r>
      <w:r w:rsidR="00C9457F" w:rsidRPr="006B2508">
        <w:rPr>
          <w:rFonts w:ascii="Garamond" w:hAnsi="Garamond"/>
          <w:sz w:val="20"/>
          <w:szCs w:val="20"/>
        </w:rPr>
        <w:t xml:space="preserve"> </w:t>
      </w:r>
      <w:r w:rsidRPr="006B2508">
        <w:rPr>
          <w:rFonts w:ascii="Garamond" w:hAnsi="Garamond"/>
          <w:sz w:val="20"/>
          <w:szCs w:val="20"/>
        </w:rPr>
        <w:t>poskytnutá</w:t>
      </w:r>
      <w:r w:rsidR="00C9457F" w:rsidRPr="006B2508">
        <w:rPr>
          <w:rFonts w:ascii="Garamond" w:hAnsi="Garamond"/>
          <w:sz w:val="20"/>
          <w:szCs w:val="20"/>
        </w:rPr>
        <w:t xml:space="preserve"> </w:t>
      </w:r>
      <w:r w:rsidR="00B12B72">
        <w:rPr>
          <w:rFonts w:ascii="Garamond" w:hAnsi="Garamond"/>
          <w:sz w:val="20"/>
          <w:szCs w:val="20"/>
        </w:rPr>
        <w:t>Predávajúcim</w:t>
      </w:r>
      <w:r w:rsidR="00C9457F" w:rsidRPr="006B2508">
        <w:rPr>
          <w:rFonts w:ascii="Garamond" w:hAnsi="Garamond"/>
          <w:sz w:val="20"/>
          <w:szCs w:val="20"/>
        </w:rPr>
        <w:t xml:space="preserve"> </w:t>
      </w:r>
      <w:r w:rsidRPr="006B2508">
        <w:rPr>
          <w:rFonts w:ascii="Garamond" w:hAnsi="Garamond"/>
          <w:b/>
          <w:bCs/>
          <w:sz w:val="20"/>
          <w:szCs w:val="20"/>
        </w:rPr>
        <w:t>je</w:t>
      </w:r>
      <w:r w:rsidR="00C9457F" w:rsidRPr="006B2508">
        <w:rPr>
          <w:rFonts w:ascii="Garamond" w:hAnsi="Garamond"/>
          <w:b/>
          <w:bCs/>
          <w:sz w:val="20"/>
          <w:szCs w:val="20"/>
        </w:rPr>
        <w:t xml:space="preserve"> </w:t>
      </w:r>
      <w:r w:rsidR="00D75EB2">
        <w:rPr>
          <w:rFonts w:ascii="Garamond" w:hAnsi="Garamond"/>
          <w:b/>
          <w:bCs/>
          <w:sz w:val="20"/>
          <w:szCs w:val="20"/>
        </w:rPr>
        <w:t>24 (dvadsaťštyri</w:t>
      </w:r>
      <w:r w:rsidRPr="006B2508">
        <w:rPr>
          <w:rFonts w:ascii="Garamond" w:hAnsi="Garamond"/>
          <w:b/>
          <w:bCs/>
          <w:sz w:val="20"/>
          <w:szCs w:val="20"/>
        </w:rPr>
        <w:t>)</w:t>
      </w:r>
      <w:r w:rsidR="00C9457F" w:rsidRPr="006B2508">
        <w:rPr>
          <w:rFonts w:ascii="Garamond" w:hAnsi="Garamond"/>
          <w:b/>
          <w:bCs/>
          <w:sz w:val="20"/>
          <w:szCs w:val="20"/>
        </w:rPr>
        <w:t xml:space="preserve"> </w:t>
      </w:r>
      <w:r w:rsidRPr="006B2508">
        <w:rPr>
          <w:rFonts w:ascii="Garamond" w:hAnsi="Garamond"/>
          <w:b/>
          <w:bCs/>
          <w:sz w:val="20"/>
          <w:szCs w:val="20"/>
        </w:rPr>
        <w:t>mesiacov</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začína</w:t>
      </w:r>
      <w:r w:rsidR="00C9457F" w:rsidRPr="006B2508">
        <w:rPr>
          <w:rFonts w:ascii="Garamond" w:hAnsi="Garamond"/>
          <w:sz w:val="20"/>
          <w:szCs w:val="20"/>
        </w:rPr>
        <w:t xml:space="preserve"> </w:t>
      </w:r>
      <w:r w:rsidRPr="006B2508">
        <w:rPr>
          <w:rFonts w:ascii="Garamond" w:hAnsi="Garamond"/>
          <w:sz w:val="20"/>
          <w:szCs w:val="20"/>
        </w:rPr>
        <w:t>plynúť</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riadneho</w:t>
      </w:r>
      <w:r w:rsidR="00C9457F" w:rsidRPr="006B2508">
        <w:rPr>
          <w:rFonts w:ascii="Garamond" w:hAnsi="Garamond"/>
          <w:sz w:val="20"/>
          <w:szCs w:val="20"/>
        </w:rPr>
        <w:t xml:space="preserve"> </w:t>
      </w:r>
      <w:r w:rsidRPr="006B2508">
        <w:rPr>
          <w:rFonts w:ascii="Garamond" w:hAnsi="Garamond"/>
          <w:sz w:val="20"/>
          <w:szCs w:val="20"/>
        </w:rPr>
        <w:t>odovzdania</w:t>
      </w:r>
      <w:r w:rsidR="00C9457F" w:rsidRPr="006B2508">
        <w:rPr>
          <w:rFonts w:ascii="Garamond" w:hAnsi="Garamond"/>
          <w:sz w:val="20"/>
          <w:szCs w:val="20"/>
        </w:rPr>
        <w:t xml:space="preserve"> </w:t>
      </w:r>
      <w:r w:rsidRPr="006B2508">
        <w:rPr>
          <w:rFonts w:ascii="Garamond" w:hAnsi="Garamond"/>
          <w:sz w:val="20"/>
          <w:szCs w:val="20"/>
        </w:rPr>
        <w:t>a</w:t>
      </w:r>
      <w:r w:rsidR="008405A6">
        <w:rPr>
          <w:rFonts w:ascii="Garamond" w:hAnsi="Garamond"/>
          <w:sz w:val="20"/>
          <w:szCs w:val="20"/>
        </w:rPr>
        <w:t> </w:t>
      </w:r>
      <w:r w:rsidRPr="006B2508">
        <w:rPr>
          <w:rFonts w:ascii="Garamond" w:hAnsi="Garamond"/>
          <w:sz w:val="20"/>
          <w:szCs w:val="20"/>
        </w:rPr>
        <w:t>prevzatia</w:t>
      </w:r>
      <w:r w:rsidR="008405A6">
        <w:rPr>
          <w:rFonts w:ascii="Garamond" w:hAnsi="Garamond"/>
          <w:sz w:val="20"/>
          <w:szCs w:val="20"/>
        </w:rPr>
        <w:t xml:space="preserve"> Inicializovaného</w:t>
      </w:r>
      <w:r w:rsidR="00C9457F" w:rsidRPr="006B2508">
        <w:rPr>
          <w:rFonts w:ascii="Garamond" w:hAnsi="Garamond"/>
          <w:sz w:val="20"/>
          <w:szCs w:val="20"/>
        </w:rPr>
        <w:t xml:space="preserve">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F35476"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8405A6">
        <w:rPr>
          <w:rFonts w:ascii="Garamond" w:hAnsi="Garamond"/>
          <w:sz w:val="20"/>
          <w:szCs w:val="20"/>
        </w:rPr>
        <w:t>12</w:t>
      </w:r>
      <w:r w:rsidR="008B79CE"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Záručná</w:t>
      </w:r>
      <w:r w:rsidR="00C9457F" w:rsidRPr="006B2508">
        <w:rPr>
          <w:rFonts w:ascii="Garamond" w:hAnsi="Garamond"/>
          <w:sz w:val="20"/>
          <w:szCs w:val="20"/>
        </w:rPr>
        <w:t xml:space="preserve"> </w:t>
      </w:r>
      <w:r w:rsidRPr="006B2508">
        <w:rPr>
          <w:rFonts w:ascii="Garamond" w:hAnsi="Garamond"/>
          <w:sz w:val="20"/>
          <w:szCs w:val="20"/>
        </w:rPr>
        <w:t>doba</w:t>
      </w:r>
      <w:r w:rsidR="00C9457F" w:rsidRPr="006B2508">
        <w:rPr>
          <w:rFonts w:ascii="Garamond" w:hAnsi="Garamond"/>
          <w:sz w:val="20"/>
          <w:szCs w:val="20"/>
        </w:rPr>
        <w:t xml:space="preserve"> </w:t>
      </w:r>
      <w:r w:rsidRPr="006B2508">
        <w:rPr>
          <w:rFonts w:ascii="Garamond" w:hAnsi="Garamond"/>
          <w:sz w:val="20"/>
          <w:szCs w:val="20"/>
        </w:rPr>
        <w:t>neplynie</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dobu,</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00B12B72">
        <w:rPr>
          <w:rFonts w:ascii="Garamond" w:hAnsi="Garamond"/>
          <w:sz w:val="20"/>
          <w:szCs w:val="20"/>
        </w:rPr>
        <w:t>Kupujúci</w:t>
      </w:r>
      <w:r w:rsidR="00C9457F" w:rsidRPr="006B2508">
        <w:rPr>
          <w:rFonts w:ascii="Garamond" w:hAnsi="Garamond"/>
          <w:sz w:val="20"/>
          <w:szCs w:val="20"/>
        </w:rPr>
        <w:t xml:space="preserve"> </w:t>
      </w:r>
      <w:r w:rsidRPr="006B2508">
        <w:rPr>
          <w:rFonts w:ascii="Garamond" w:hAnsi="Garamond"/>
          <w:sz w:val="20"/>
          <w:szCs w:val="20"/>
        </w:rPr>
        <w:t>nemôže</w:t>
      </w:r>
      <w:r w:rsidR="00C9457F" w:rsidRPr="006B2508">
        <w:rPr>
          <w:rFonts w:ascii="Garamond" w:hAnsi="Garamond"/>
          <w:sz w:val="20"/>
          <w:szCs w:val="20"/>
        </w:rPr>
        <w:t xml:space="preserve"> </w:t>
      </w:r>
      <w:r w:rsidRPr="006B2508">
        <w:rPr>
          <w:rFonts w:ascii="Garamond" w:hAnsi="Garamond"/>
          <w:sz w:val="20"/>
          <w:szCs w:val="20"/>
        </w:rPr>
        <w:t>užívať</w:t>
      </w:r>
      <w:r w:rsidR="008405A6">
        <w:rPr>
          <w:rFonts w:ascii="Garamond" w:hAnsi="Garamond"/>
          <w:sz w:val="20"/>
          <w:szCs w:val="20"/>
        </w:rPr>
        <w:t xml:space="preserve"> Inicializovaný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jeho</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00B12B72">
        <w:rPr>
          <w:rFonts w:ascii="Garamond" w:hAnsi="Garamond"/>
          <w:sz w:val="20"/>
          <w:szCs w:val="20"/>
        </w:rPr>
        <w:t>Predávajúci</w:t>
      </w:r>
      <w:r w:rsidRPr="006B2508">
        <w:rPr>
          <w:rFonts w:ascii="Garamond" w:hAnsi="Garamond"/>
          <w:sz w:val="20"/>
          <w:szCs w:val="20"/>
        </w:rPr>
        <w:t>.</w:t>
      </w:r>
    </w:p>
    <w:p w14:paraId="378C1BFA" w14:textId="77777777" w:rsidR="00EF392D" w:rsidRPr="006B2508" w:rsidRDefault="00EF392D" w:rsidP="005410A3">
      <w:pPr>
        <w:keepNext/>
        <w:keepLines/>
        <w:tabs>
          <w:tab w:val="left" w:pos="709"/>
        </w:tabs>
        <w:spacing w:after="0" w:line="240" w:lineRule="auto"/>
        <w:ind w:left="709"/>
        <w:jc w:val="both"/>
        <w:rPr>
          <w:rFonts w:ascii="Garamond" w:hAnsi="Garamond"/>
          <w:sz w:val="20"/>
          <w:szCs w:val="20"/>
        </w:rPr>
      </w:pPr>
    </w:p>
    <w:p w14:paraId="75400FCD" w14:textId="2025D90E" w:rsidR="00EF2BD2" w:rsidRDefault="00B12B72" w:rsidP="005410A3">
      <w:pPr>
        <w:keepNext/>
        <w:keepLines/>
        <w:numPr>
          <w:ilvl w:val="0"/>
          <w:numId w:val="8"/>
        </w:numPr>
        <w:tabs>
          <w:tab w:val="left" w:pos="709"/>
        </w:tabs>
        <w:spacing w:after="0" w:line="240" w:lineRule="auto"/>
        <w:ind w:left="709" w:hanging="709"/>
        <w:jc w:val="both"/>
        <w:rPr>
          <w:rFonts w:ascii="Garamond" w:hAnsi="Garamond"/>
          <w:sz w:val="20"/>
          <w:szCs w:val="20"/>
        </w:rPr>
      </w:pPr>
      <w:r>
        <w:rPr>
          <w:rFonts w:ascii="Garamond" w:hAnsi="Garamond"/>
          <w:sz w:val="20"/>
          <w:szCs w:val="20"/>
        </w:rPr>
        <w:t>Predávajúci</w:t>
      </w:r>
      <w:r w:rsidR="00C9457F" w:rsidRPr="006B2508">
        <w:rPr>
          <w:rFonts w:ascii="Garamond" w:hAnsi="Garamond"/>
          <w:sz w:val="20"/>
          <w:szCs w:val="20"/>
        </w:rPr>
        <w:t xml:space="preserve"> </w:t>
      </w:r>
      <w:r w:rsidR="00EF2BD2" w:rsidRPr="006B2508">
        <w:rPr>
          <w:rFonts w:ascii="Garamond" w:hAnsi="Garamond"/>
          <w:sz w:val="20"/>
          <w:szCs w:val="20"/>
        </w:rPr>
        <w:t>preberá</w:t>
      </w:r>
      <w:r w:rsidR="00C9457F" w:rsidRPr="006B2508">
        <w:rPr>
          <w:rFonts w:ascii="Garamond" w:hAnsi="Garamond"/>
          <w:sz w:val="20"/>
          <w:szCs w:val="20"/>
        </w:rPr>
        <w:t xml:space="preserve"> </w:t>
      </w:r>
      <w:r w:rsidR="00EF2BD2" w:rsidRPr="006B2508">
        <w:rPr>
          <w:rFonts w:ascii="Garamond" w:hAnsi="Garamond"/>
          <w:sz w:val="20"/>
          <w:szCs w:val="20"/>
        </w:rPr>
        <w:t>záruku</w:t>
      </w:r>
      <w:r w:rsidR="00C9457F" w:rsidRPr="006B2508">
        <w:rPr>
          <w:rFonts w:ascii="Garamond" w:hAnsi="Garamond"/>
          <w:sz w:val="20"/>
          <w:szCs w:val="20"/>
        </w:rPr>
        <w:t xml:space="preserve"> </w:t>
      </w:r>
      <w:r w:rsidR="00EF2BD2" w:rsidRPr="006B2508">
        <w:rPr>
          <w:rFonts w:ascii="Garamond" w:hAnsi="Garamond"/>
          <w:sz w:val="20"/>
          <w:szCs w:val="20"/>
        </w:rPr>
        <w:t>za</w:t>
      </w:r>
      <w:r w:rsidR="00C9457F" w:rsidRPr="006B2508">
        <w:rPr>
          <w:rFonts w:ascii="Garamond" w:hAnsi="Garamond"/>
          <w:sz w:val="20"/>
          <w:szCs w:val="20"/>
        </w:rPr>
        <w:t xml:space="preserve"> </w:t>
      </w:r>
      <w:r w:rsidR="00EF2BD2" w:rsidRPr="006B2508">
        <w:rPr>
          <w:rFonts w:ascii="Garamond" w:hAnsi="Garamond"/>
          <w:sz w:val="20"/>
          <w:szCs w:val="20"/>
        </w:rPr>
        <w:t>akosť</w:t>
      </w:r>
      <w:r w:rsidR="008405A6">
        <w:rPr>
          <w:rFonts w:ascii="Garamond" w:hAnsi="Garamond"/>
          <w:sz w:val="20"/>
          <w:szCs w:val="20"/>
        </w:rPr>
        <w:t xml:space="preserve"> Inicializovaného</w:t>
      </w:r>
      <w:r w:rsidR="00C9457F" w:rsidRPr="006B2508">
        <w:rPr>
          <w:rFonts w:ascii="Garamond" w:hAnsi="Garamond"/>
          <w:sz w:val="20"/>
          <w:szCs w:val="20"/>
        </w:rPr>
        <w:t xml:space="preserve"> </w:t>
      </w:r>
      <w:r w:rsidR="00EF2BD2" w:rsidRPr="006B2508">
        <w:rPr>
          <w:rFonts w:ascii="Garamond" w:hAnsi="Garamond"/>
          <w:sz w:val="20"/>
          <w:szCs w:val="20"/>
        </w:rPr>
        <w:t>Tovaru</w:t>
      </w:r>
      <w:r w:rsidR="00C9457F" w:rsidRPr="006B2508">
        <w:rPr>
          <w:rFonts w:ascii="Garamond" w:hAnsi="Garamond"/>
          <w:sz w:val="20"/>
          <w:szCs w:val="20"/>
        </w:rPr>
        <w:t xml:space="preserve"> </w:t>
      </w:r>
      <w:r w:rsidR="00EF2BD2" w:rsidRPr="006B2508">
        <w:rPr>
          <w:rFonts w:ascii="Garamond" w:hAnsi="Garamond"/>
          <w:sz w:val="20"/>
          <w:szCs w:val="20"/>
        </w:rPr>
        <w:t>podľa</w:t>
      </w:r>
      <w:r w:rsidR="00C9457F" w:rsidRPr="006B2508">
        <w:rPr>
          <w:rFonts w:ascii="Garamond" w:hAnsi="Garamond"/>
          <w:sz w:val="20"/>
          <w:szCs w:val="20"/>
        </w:rPr>
        <w:t xml:space="preserve"> </w:t>
      </w:r>
      <w:r w:rsidR="00EF2BD2" w:rsidRPr="006B2508">
        <w:rPr>
          <w:rFonts w:ascii="Garamond" w:hAnsi="Garamond"/>
          <w:sz w:val="20"/>
          <w:szCs w:val="20"/>
        </w:rPr>
        <w:t>§</w:t>
      </w:r>
      <w:r w:rsidR="00C9457F" w:rsidRPr="006B2508">
        <w:rPr>
          <w:rFonts w:ascii="Garamond" w:hAnsi="Garamond"/>
          <w:sz w:val="20"/>
          <w:szCs w:val="20"/>
        </w:rPr>
        <w:t xml:space="preserve"> </w:t>
      </w:r>
      <w:r w:rsidR="00EF2BD2" w:rsidRPr="006B2508">
        <w:rPr>
          <w:rFonts w:ascii="Garamond" w:hAnsi="Garamond"/>
          <w:sz w:val="20"/>
          <w:szCs w:val="20"/>
        </w:rPr>
        <w:t>429</w:t>
      </w:r>
      <w:r w:rsidR="00C9457F" w:rsidRPr="006B2508">
        <w:rPr>
          <w:rFonts w:ascii="Garamond" w:hAnsi="Garamond"/>
          <w:sz w:val="20"/>
          <w:szCs w:val="20"/>
        </w:rPr>
        <w:t xml:space="preserve"> </w:t>
      </w:r>
      <w:r w:rsidR="00EF2BD2" w:rsidRPr="006B2508">
        <w:rPr>
          <w:rFonts w:ascii="Garamond" w:hAnsi="Garamond"/>
          <w:sz w:val="20"/>
          <w:szCs w:val="20"/>
        </w:rPr>
        <w:t>a</w:t>
      </w:r>
      <w:r w:rsidR="00C9457F" w:rsidRPr="006B2508">
        <w:rPr>
          <w:rFonts w:ascii="Garamond" w:hAnsi="Garamond"/>
          <w:sz w:val="20"/>
          <w:szCs w:val="20"/>
        </w:rPr>
        <w:t xml:space="preserve"> </w:t>
      </w:r>
      <w:proofErr w:type="spellStart"/>
      <w:r w:rsidR="00EF2BD2" w:rsidRPr="006B2508">
        <w:rPr>
          <w:rFonts w:ascii="Garamond" w:hAnsi="Garamond"/>
          <w:sz w:val="20"/>
          <w:szCs w:val="20"/>
        </w:rPr>
        <w:t>nasl</w:t>
      </w:r>
      <w:proofErr w:type="spellEnd"/>
      <w:r w:rsidR="00EF2BD2" w:rsidRPr="006B2508">
        <w:rPr>
          <w:rFonts w:ascii="Garamond" w:hAnsi="Garamond"/>
          <w:sz w:val="20"/>
          <w:szCs w:val="20"/>
        </w:rPr>
        <w:t>.</w:t>
      </w:r>
      <w:r w:rsidR="00C9457F" w:rsidRPr="006B2508">
        <w:rPr>
          <w:rFonts w:ascii="Garamond" w:hAnsi="Garamond"/>
          <w:sz w:val="20"/>
          <w:szCs w:val="20"/>
        </w:rPr>
        <w:t xml:space="preserve"> </w:t>
      </w:r>
      <w:r w:rsidR="00EF2BD2" w:rsidRPr="006B2508">
        <w:rPr>
          <w:rFonts w:ascii="Garamond" w:hAnsi="Garamond"/>
          <w:sz w:val="20"/>
          <w:szCs w:val="20"/>
        </w:rPr>
        <w:t>Obchodného</w:t>
      </w:r>
      <w:r w:rsidR="00C9457F" w:rsidRPr="006B2508">
        <w:rPr>
          <w:rFonts w:ascii="Garamond" w:hAnsi="Garamond"/>
          <w:sz w:val="20"/>
          <w:szCs w:val="20"/>
        </w:rPr>
        <w:t xml:space="preserve"> </w:t>
      </w:r>
      <w:r w:rsidR="00EF2BD2" w:rsidRPr="006B2508">
        <w:rPr>
          <w:rFonts w:ascii="Garamond" w:hAnsi="Garamond"/>
          <w:sz w:val="20"/>
          <w:szCs w:val="20"/>
        </w:rPr>
        <w:t>zákonníka</w:t>
      </w:r>
      <w:r w:rsidR="00C9457F" w:rsidRPr="006B2508">
        <w:rPr>
          <w:rFonts w:ascii="Garamond" w:hAnsi="Garamond"/>
          <w:sz w:val="20"/>
          <w:szCs w:val="20"/>
        </w:rPr>
        <w:t xml:space="preserve"> </w:t>
      </w:r>
      <w:r w:rsidR="00EF2BD2" w:rsidRPr="006B2508">
        <w:rPr>
          <w:rFonts w:ascii="Garamond" w:hAnsi="Garamond"/>
          <w:sz w:val="20"/>
          <w:szCs w:val="20"/>
        </w:rPr>
        <w:t>a</w:t>
      </w:r>
      <w:r w:rsidR="00C9457F" w:rsidRPr="006B2508">
        <w:rPr>
          <w:rFonts w:ascii="Garamond" w:hAnsi="Garamond"/>
          <w:sz w:val="20"/>
          <w:szCs w:val="20"/>
        </w:rPr>
        <w:t xml:space="preserve"> </w:t>
      </w:r>
      <w:r w:rsidR="00EF2BD2" w:rsidRPr="006B2508">
        <w:rPr>
          <w:rFonts w:ascii="Garamond" w:hAnsi="Garamond"/>
          <w:sz w:val="20"/>
          <w:szCs w:val="20"/>
        </w:rPr>
        <w:t>zodpovedá</w:t>
      </w:r>
      <w:r w:rsidR="00C9457F" w:rsidRPr="006B2508">
        <w:rPr>
          <w:rFonts w:ascii="Garamond" w:hAnsi="Garamond"/>
          <w:sz w:val="20"/>
          <w:szCs w:val="20"/>
        </w:rPr>
        <w:t xml:space="preserve"> </w:t>
      </w:r>
      <w:r w:rsidR="00EF2BD2" w:rsidRPr="006B2508">
        <w:rPr>
          <w:rFonts w:ascii="Garamond" w:hAnsi="Garamond"/>
          <w:sz w:val="20"/>
          <w:szCs w:val="20"/>
        </w:rPr>
        <w:t>za</w:t>
      </w:r>
      <w:r w:rsidR="00C9457F" w:rsidRPr="006B2508">
        <w:rPr>
          <w:rFonts w:ascii="Garamond" w:hAnsi="Garamond"/>
          <w:sz w:val="20"/>
          <w:szCs w:val="20"/>
        </w:rPr>
        <w:t xml:space="preserve"> </w:t>
      </w:r>
      <w:r w:rsidR="00EF2BD2" w:rsidRPr="006B2508">
        <w:rPr>
          <w:rFonts w:ascii="Garamond" w:hAnsi="Garamond"/>
          <w:sz w:val="20"/>
          <w:szCs w:val="20"/>
        </w:rPr>
        <w:t>vady</w:t>
      </w:r>
      <w:r w:rsidR="008405A6">
        <w:rPr>
          <w:rFonts w:ascii="Garamond" w:hAnsi="Garamond"/>
          <w:sz w:val="20"/>
          <w:szCs w:val="20"/>
        </w:rPr>
        <w:t xml:space="preserve"> Inicializovaného</w:t>
      </w:r>
      <w:r w:rsidR="00C9457F" w:rsidRPr="006B2508">
        <w:rPr>
          <w:rFonts w:ascii="Garamond" w:hAnsi="Garamond"/>
          <w:sz w:val="20"/>
          <w:szCs w:val="20"/>
        </w:rPr>
        <w:t xml:space="preserve"> </w:t>
      </w:r>
      <w:r w:rsidR="00EF2BD2" w:rsidRPr="006B2508">
        <w:rPr>
          <w:rFonts w:ascii="Garamond" w:hAnsi="Garamond"/>
          <w:sz w:val="20"/>
          <w:szCs w:val="20"/>
        </w:rPr>
        <w:t>Tovaru</w:t>
      </w:r>
      <w:r w:rsidR="00C9457F" w:rsidRPr="006B2508">
        <w:rPr>
          <w:rFonts w:ascii="Garamond" w:hAnsi="Garamond"/>
          <w:sz w:val="20"/>
          <w:szCs w:val="20"/>
        </w:rPr>
        <w:t xml:space="preserve"> </w:t>
      </w:r>
      <w:r w:rsidR="00EF2BD2" w:rsidRPr="006B2508">
        <w:rPr>
          <w:rFonts w:ascii="Garamond" w:hAnsi="Garamond"/>
          <w:sz w:val="20"/>
          <w:szCs w:val="20"/>
        </w:rPr>
        <w:t>podľa</w:t>
      </w:r>
      <w:r w:rsidR="00C9457F" w:rsidRPr="006B2508">
        <w:rPr>
          <w:rFonts w:ascii="Garamond" w:hAnsi="Garamond"/>
          <w:sz w:val="20"/>
          <w:szCs w:val="20"/>
        </w:rPr>
        <w:t xml:space="preserve"> </w:t>
      </w:r>
      <w:r w:rsidR="00EF2BD2" w:rsidRPr="006B2508">
        <w:rPr>
          <w:rFonts w:ascii="Garamond" w:hAnsi="Garamond"/>
          <w:sz w:val="20"/>
          <w:szCs w:val="20"/>
        </w:rPr>
        <w:t>§</w:t>
      </w:r>
      <w:r w:rsidR="00C9457F" w:rsidRPr="006B2508">
        <w:rPr>
          <w:rFonts w:ascii="Garamond" w:hAnsi="Garamond"/>
          <w:sz w:val="20"/>
          <w:szCs w:val="20"/>
        </w:rPr>
        <w:t xml:space="preserve"> </w:t>
      </w:r>
      <w:r w:rsidR="00EF2BD2" w:rsidRPr="006B2508">
        <w:rPr>
          <w:rFonts w:ascii="Garamond" w:hAnsi="Garamond"/>
          <w:sz w:val="20"/>
          <w:szCs w:val="20"/>
        </w:rPr>
        <w:t>422</w:t>
      </w:r>
      <w:r w:rsidR="00C9457F" w:rsidRPr="006B2508">
        <w:rPr>
          <w:rFonts w:ascii="Garamond" w:hAnsi="Garamond"/>
          <w:sz w:val="20"/>
          <w:szCs w:val="20"/>
        </w:rPr>
        <w:t xml:space="preserve"> </w:t>
      </w:r>
      <w:r w:rsidR="00EF2BD2" w:rsidRPr="006B2508">
        <w:rPr>
          <w:rFonts w:ascii="Garamond" w:hAnsi="Garamond"/>
          <w:sz w:val="20"/>
          <w:szCs w:val="20"/>
        </w:rPr>
        <w:t>a</w:t>
      </w:r>
      <w:r w:rsidR="00C9457F" w:rsidRPr="006B2508">
        <w:rPr>
          <w:rFonts w:ascii="Garamond" w:hAnsi="Garamond"/>
          <w:sz w:val="20"/>
          <w:szCs w:val="20"/>
        </w:rPr>
        <w:t xml:space="preserve"> </w:t>
      </w:r>
      <w:proofErr w:type="spellStart"/>
      <w:r w:rsidR="00EF2BD2" w:rsidRPr="006B2508">
        <w:rPr>
          <w:rFonts w:ascii="Garamond" w:hAnsi="Garamond"/>
          <w:sz w:val="20"/>
          <w:szCs w:val="20"/>
        </w:rPr>
        <w:t>nasl</w:t>
      </w:r>
      <w:proofErr w:type="spellEnd"/>
      <w:r w:rsidR="00EF2BD2" w:rsidRPr="006B2508">
        <w:rPr>
          <w:rFonts w:ascii="Garamond" w:hAnsi="Garamond"/>
          <w:sz w:val="20"/>
          <w:szCs w:val="20"/>
        </w:rPr>
        <w:t>.</w:t>
      </w:r>
      <w:r w:rsidR="00C9457F" w:rsidRPr="006B2508">
        <w:rPr>
          <w:rFonts w:ascii="Garamond" w:hAnsi="Garamond"/>
          <w:sz w:val="20"/>
          <w:szCs w:val="20"/>
        </w:rPr>
        <w:t xml:space="preserve"> </w:t>
      </w:r>
      <w:r w:rsidR="00EF2BD2" w:rsidRPr="006B2508">
        <w:rPr>
          <w:rFonts w:ascii="Garamond" w:hAnsi="Garamond"/>
          <w:sz w:val="20"/>
          <w:szCs w:val="20"/>
        </w:rPr>
        <w:t>Obchodného</w:t>
      </w:r>
      <w:r w:rsidR="00C9457F" w:rsidRPr="006B2508">
        <w:rPr>
          <w:rFonts w:ascii="Garamond" w:hAnsi="Garamond"/>
          <w:sz w:val="20"/>
          <w:szCs w:val="20"/>
        </w:rPr>
        <w:t xml:space="preserve"> </w:t>
      </w:r>
      <w:r w:rsidR="00EF2BD2" w:rsidRPr="006B2508">
        <w:rPr>
          <w:rFonts w:ascii="Garamond" w:hAnsi="Garamond"/>
          <w:sz w:val="20"/>
          <w:szCs w:val="20"/>
        </w:rPr>
        <w:t>zákonníka.</w:t>
      </w:r>
    </w:p>
    <w:p w14:paraId="70458416" w14:textId="77777777" w:rsidR="00061795" w:rsidRPr="006B2508" w:rsidRDefault="00061795" w:rsidP="005410A3">
      <w:pPr>
        <w:keepNext/>
        <w:keepLines/>
        <w:tabs>
          <w:tab w:val="left" w:pos="709"/>
        </w:tabs>
        <w:spacing w:after="0" w:line="240" w:lineRule="auto"/>
        <w:ind w:left="709"/>
        <w:jc w:val="both"/>
        <w:rPr>
          <w:rFonts w:ascii="Garamond" w:hAnsi="Garamond"/>
          <w:sz w:val="20"/>
          <w:szCs w:val="20"/>
        </w:rPr>
      </w:pPr>
    </w:p>
    <w:p w14:paraId="2A34604C" w14:textId="42AF8710" w:rsidR="00F35476" w:rsidRPr="006B2508" w:rsidRDefault="00EF2BD2" w:rsidP="005410A3">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Nebezpečenstvo</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na</w:t>
      </w:r>
      <w:r w:rsidR="008405A6">
        <w:rPr>
          <w:rFonts w:ascii="Garamond" w:hAnsi="Garamond"/>
          <w:sz w:val="20"/>
          <w:szCs w:val="20"/>
        </w:rPr>
        <w:t xml:space="preserve"> Inicializovanom</w:t>
      </w:r>
      <w:r w:rsidR="00C9457F" w:rsidRPr="006B2508">
        <w:rPr>
          <w:rFonts w:ascii="Garamond" w:hAnsi="Garamond"/>
          <w:sz w:val="20"/>
          <w:szCs w:val="20"/>
        </w:rPr>
        <w:t xml:space="preserve"> </w:t>
      </w:r>
      <w:r w:rsidRPr="006B2508">
        <w:rPr>
          <w:rFonts w:ascii="Garamond" w:hAnsi="Garamond"/>
          <w:sz w:val="20"/>
          <w:szCs w:val="20"/>
        </w:rPr>
        <w:t>Tovare</w:t>
      </w:r>
      <w:r w:rsidR="00C9457F" w:rsidRPr="006B2508">
        <w:rPr>
          <w:rFonts w:ascii="Garamond" w:hAnsi="Garamond"/>
          <w:sz w:val="20"/>
          <w:szCs w:val="20"/>
        </w:rPr>
        <w:t xml:space="preserve"> </w:t>
      </w:r>
      <w:r w:rsidRPr="006B2508">
        <w:rPr>
          <w:rFonts w:ascii="Garamond" w:hAnsi="Garamond"/>
          <w:sz w:val="20"/>
          <w:szCs w:val="20"/>
        </w:rPr>
        <w:t>prechádza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00B12B72">
        <w:rPr>
          <w:rFonts w:ascii="Garamond" w:hAnsi="Garamond"/>
          <w:sz w:val="20"/>
          <w:szCs w:val="20"/>
        </w:rPr>
        <w:t>Kupujúc</w:t>
      </w:r>
      <w:r w:rsidR="004678B8">
        <w:rPr>
          <w:rFonts w:ascii="Garamond" w:hAnsi="Garamond"/>
          <w:sz w:val="20"/>
          <w:szCs w:val="20"/>
        </w:rPr>
        <w:t>eho</w:t>
      </w:r>
      <w:r w:rsidR="00C9457F" w:rsidRPr="006B2508">
        <w:rPr>
          <w:rFonts w:ascii="Garamond" w:hAnsi="Garamond"/>
          <w:sz w:val="20"/>
          <w:szCs w:val="20"/>
        </w:rPr>
        <w:t xml:space="preserve"> </w:t>
      </w:r>
      <w:r w:rsidRPr="006B2508">
        <w:rPr>
          <w:rFonts w:ascii="Garamond" w:hAnsi="Garamond"/>
          <w:sz w:val="20"/>
          <w:szCs w:val="20"/>
        </w:rPr>
        <w:t>riadnym</w:t>
      </w:r>
      <w:r w:rsidR="00C9457F" w:rsidRPr="006B2508">
        <w:rPr>
          <w:rFonts w:ascii="Garamond" w:hAnsi="Garamond"/>
          <w:sz w:val="20"/>
          <w:szCs w:val="20"/>
        </w:rPr>
        <w:t xml:space="preserve"> </w:t>
      </w:r>
      <w:r w:rsidRPr="006B2508">
        <w:rPr>
          <w:rFonts w:ascii="Garamond" w:hAnsi="Garamond"/>
          <w:sz w:val="20"/>
          <w:szCs w:val="20"/>
        </w:rPr>
        <w:t>prevzatím</w:t>
      </w:r>
      <w:r w:rsidR="00C9457F" w:rsidRPr="006B2508">
        <w:rPr>
          <w:rFonts w:ascii="Garamond" w:hAnsi="Garamond"/>
          <w:sz w:val="20"/>
          <w:szCs w:val="20"/>
        </w:rPr>
        <w:t xml:space="preserve"> </w:t>
      </w:r>
      <w:r w:rsidR="008405A6">
        <w:rPr>
          <w:rFonts w:ascii="Garamond" w:hAnsi="Garamond"/>
          <w:sz w:val="20"/>
          <w:szCs w:val="20"/>
        </w:rPr>
        <w:t xml:space="preserve">Inicializovaného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výhrad</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F35476"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00F35476" w:rsidRPr="006B2508">
        <w:rPr>
          <w:rFonts w:ascii="Garamond" w:hAnsi="Garamond"/>
          <w:sz w:val="20"/>
          <w:szCs w:val="20"/>
        </w:rPr>
        <w:t>3</w:t>
      </w:r>
      <w:r w:rsidRPr="006B2508">
        <w:rPr>
          <w:rFonts w:ascii="Garamond" w:hAnsi="Garamond"/>
          <w:sz w:val="20"/>
          <w:szCs w:val="20"/>
        </w:rPr>
        <w:t>.</w:t>
      </w:r>
      <w:r w:rsidR="008405A6">
        <w:rPr>
          <w:rFonts w:ascii="Garamond" w:hAnsi="Garamond"/>
          <w:sz w:val="20"/>
          <w:szCs w:val="20"/>
        </w:rPr>
        <w:t>12</w:t>
      </w:r>
      <w:r w:rsidR="008B79CE" w:rsidRPr="006B2508">
        <w:rPr>
          <w:rFonts w:ascii="Garamond" w:hAnsi="Garamond"/>
          <w:sz w:val="20"/>
          <w:szCs w:val="20"/>
        </w:rPr>
        <w:t xml:space="preserve"> </w:t>
      </w:r>
      <w:r w:rsidRPr="006B2508">
        <w:rPr>
          <w:rFonts w:ascii="Garamond" w:hAnsi="Garamond"/>
          <w:sz w:val="20"/>
          <w:szCs w:val="20"/>
        </w:rPr>
        <w:t>Zmluvy.</w:t>
      </w:r>
    </w:p>
    <w:p w14:paraId="3ED7C03D" w14:textId="77777777" w:rsidR="00451B01" w:rsidRPr="006B2508" w:rsidRDefault="00451B01" w:rsidP="005410A3">
      <w:pPr>
        <w:keepNext/>
        <w:keepLines/>
        <w:tabs>
          <w:tab w:val="left" w:pos="709"/>
        </w:tabs>
        <w:spacing w:after="0" w:line="240" w:lineRule="auto"/>
        <w:ind w:left="709"/>
        <w:jc w:val="both"/>
        <w:rPr>
          <w:rFonts w:ascii="Garamond" w:hAnsi="Garamond"/>
          <w:sz w:val="20"/>
          <w:szCs w:val="20"/>
        </w:rPr>
      </w:pPr>
    </w:p>
    <w:p w14:paraId="04391F4D" w14:textId="56233975" w:rsidR="00F20D9B" w:rsidRPr="00F3312D" w:rsidRDefault="00F35476" w:rsidP="005410A3">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špecifikáciu</w:t>
      </w:r>
      <w:r w:rsidR="00C9457F" w:rsidRPr="006B2508">
        <w:rPr>
          <w:rFonts w:ascii="Garamond" w:hAnsi="Garamond"/>
          <w:sz w:val="20"/>
          <w:szCs w:val="20"/>
        </w:rPr>
        <w:t xml:space="preserve"> </w:t>
      </w:r>
      <w:r w:rsidRPr="006B2508">
        <w:rPr>
          <w:rFonts w:ascii="Garamond" w:hAnsi="Garamond"/>
          <w:sz w:val="20"/>
          <w:szCs w:val="20"/>
        </w:rPr>
        <w:t>uplatní</w:t>
      </w:r>
      <w:r w:rsidR="00C9457F" w:rsidRPr="006B2508">
        <w:rPr>
          <w:rFonts w:ascii="Garamond" w:hAnsi="Garamond"/>
          <w:sz w:val="20"/>
          <w:szCs w:val="20"/>
        </w:rPr>
        <w:t xml:space="preserve"> </w:t>
      </w:r>
      <w:r w:rsidR="00B12B72">
        <w:rPr>
          <w:rFonts w:ascii="Garamond" w:hAnsi="Garamond"/>
          <w:sz w:val="20"/>
          <w:szCs w:val="20"/>
        </w:rPr>
        <w:t>Kupujúci</w:t>
      </w:r>
      <w:r w:rsidR="00C9457F" w:rsidRPr="006B2508">
        <w:rPr>
          <w:rFonts w:ascii="Garamond" w:hAnsi="Garamond"/>
          <w:sz w:val="20"/>
          <w:szCs w:val="20"/>
        </w:rPr>
        <w:t xml:space="preserve"> </w:t>
      </w:r>
      <w:r w:rsidRPr="006B2508">
        <w:rPr>
          <w:rFonts w:ascii="Garamond" w:hAnsi="Garamond"/>
          <w:sz w:val="20"/>
          <w:szCs w:val="20"/>
        </w:rPr>
        <w:t>u</w:t>
      </w:r>
      <w:r w:rsidR="00C9457F" w:rsidRPr="006B2508">
        <w:rPr>
          <w:rFonts w:ascii="Garamond" w:hAnsi="Garamond"/>
          <w:sz w:val="20"/>
          <w:szCs w:val="20"/>
        </w:rPr>
        <w:t xml:space="preserve"> </w:t>
      </w:r>
      <w:r w:rsidR="00B12B72">
        <w:rPr>
          <w:rFonts w:ascii="Garamond" w:hAnsi="Garamond"/>
          <w:sz w:val="20"/>
          <w:szCs w:val="20"/>
        </w:rPr>
        <w:t>Predávajúceho</w:t>
      </w:r>
      <w:r w:rsidR="00C9457F" w:rsidRPr="006B2508">
        <w:rPr>
          <w:rFonts w:ascii="Garamond" w:hAnsi="Garamond"/>
          <w:sz w:val="20"/>
          <w:szCs w:val="20"/>
        </w:rPr>
        <w:t xml:space="preserve"> </w:t>
      </w:r>
      <w:r w:rsidRPr="006B2508">
        <w:rPr>
          <w:rFonts w:ascii="Garamond" w:hAnsi="Garamond"/>
          <w:sz w:val="20"/>
          <w:szCs w:val="20"/>
        </w:rPr>
        <w:t>ihneď</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zistení,</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dodaný</w:t>
      </w:r>
      <w:r w:rsidR="008405A6">
        <w:rPr>
          <w:rFonts w:ascii="Garamond" w:hAnsi="Garamond"/>
          <w:sz w:val="20"/>
          <w:szCs w:val="20"/>
        </w:rPr>
        <w:t xml:space="preserve"> Inicializovaný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Pr="006B2508">
        <w:rPr>
          <w:rFonts w:ascii="Garamond" w:hAnsi="Garamond"/>
          <w:sz w:val="20"/>
          <w:szCs w:val="20"/>
        </w:rPr>
        <w:t>vykazuje</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nekvality,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písomnou</w:t>
      </w:r>
      <w:r w:rsidR="00C9457F" w:rsidRPr="006B2508">
        <w:rPr>
          <w:rFonts w:ascii="Garamond" w:hAnsi="Garamond"/>
          <w:sz w:val="20"/>
          <w:szCs w:val="20"/>
        </w:rPr>
        <w:t xml:space="preserve"> </w:t>
      </w:r>
      <w:r w:rsidRPr="006B2508">
        <w:rPr>
          <w:rFonts w:ascii="Garamond" w:hAnsi="Garamond"/>
          <w:sz w:val="20"/>
          <w:szCs w:val="20"/>
        </w:rPr>
        <w:t>formou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článku</w:t>
      </w:r>
      <w:r w:rsidR="00474713">
        <w:rPr>
          <w:rFonts w:ascii="Garamond" w:hAnsi="Garamond"/>
          <w:sz w:val="20"/>
          <w:szCs w:val="20"/>
        </w:rPr>
        <w:t xml:space="preserve"> </w:t>
      </w:r>
      <w:r w:rsidR="00B12B72">
        <w:rPr>
          <w:rFonts w:ascii="Garamond" w:hAnsi="Garamond"/>
          <w:sz w:val="20"/>
          <w:szCs w:val="20"/>
        </w:rPr>
        <w:t>9</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tlačive</w:t>
      </w:r>
      <w:r w:rsidR="00C9457F" w:rsidRPr="006B2508">
        <w:rPr>
          <w:rFonts w:ascii="Garamond" w:hAnsi="Garamond"/>
          <w:sz w:val="20"/>
          <w:szCs w:val="20"/>
        </w:rPr>
        <w:t xml:space="preserve"> </w:t>
      </w:r>
      <w:r w:rsidRPr="006B2508">
        <w:rPr>
          <w:rFonts w:ascii="Garamond" w:hAnsi="Garamond"/>
          <w:sz w:val="20"/>
          <w:szCs w:val="20"/>
        </w:rPr>
        <w:t>označenom</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reklamácii“.</w:t>
      </w:r>
    </w:p>
    <w:p w14:paraId="6CB71DC5" w14:textId="77777777" w:rsidR="00F3312D" w:rsidRDefault="00F3312D" w:rsidP="005410A3">
      <w:pPr>
        <w:keepNext/>
        <w:keepLines/>
        <w:tabs>
          <w:tab w:val="left" w:pos="709"/>
        </w:tabs>
        <w:spacing w:after="0" w:line="240" w:lineRule="auto"/>
        <w:ind w:left="709"/>
        <w:jc w:val="both"/>
        <w:rPr>
          <w:rFonts w:ascii="Garamond" w:hAnsi="Garamond"/>
          <w:sz w:val="20"/>
          <w:szCs w:val="20"/>
        </w:rPr>
      </w:pPr>
    </w:p>
    <w:p w14:paraId="49FADD03" w14:textId="4B3A6891" w:rsidR="00F35476" w:rsidRDefault="00F35476" w:rsidP="005410A3">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Prípadné</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skrytých</w:t>
      </w:r>
      <w:r w:rsidR="00C9457F" w:rsidRPr="006B2508">
        <w:rPr>
          <w:rFonts w:ascii="Garamond" w:hAnsi="Garamond"/>
          <w:sz w:val="20"/>
          <w:szCs w:val="20"/>
        </w:rPr>
        <w:t xml:space="preserve"> </w:t>
      </w:r>
      <w:r w:rsidRPr="006B2508">
        <w:rPr>
          <w:rFonts w:ascii="Garamond" w:hAnsi="Garamond"/>
          <w:sz w:val="20"/>
          <w:szCs w:val="20"/>
        </w:rPr>
        <w:t>vád</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vád</w:t>
      </w:r>
      <w:r w:rsidR="00C9457F" w:rsidRPr="006B2508">
        <w:rPr>
          <w:rFonts w:ascii="Garamond" w:hAnsi="Garamond"/>
          <w:sz w:val="20"/>
          <w:szCs w:val="20"/>
        </w:rPr>
        <w:t xml:space="preserve"> </w:t>
      </w:r>
      <w:r w:rsidRPr="006B2508">
        <w:rPr>
          <w:rFonts w:ascii="Garamond" w:hAnsi="Garamond"/>
          <w:sz w:val="20"/>
          <w:szCs w:val="20"/>
        </w:rPr>
        <w:t>zistených</w:t>
      </w:r>
      <w:r w:rsidR="00C9457F" w:rsidRPr="006B2508">
        <w:rPr>
          <w:rFonts w:ascii="Garamond" w:hAnsi="Garamond"/>
          <w:sz w:val="20"/>
          <w:szCs w:val="20"/>
        </w:rPr>
        <w:t xml:space="preserve"> </w:t>
      </w:r>
      <w:r w:rsidRPr="006B2508">
        <w:rPr>
          <w:rFonts w:ascii="Garamond" w:hAnsi="Garamond"/>
          <w:sz w:val="20"/>
          <w:szCs w:val="20"/>
        </w:rPr>
        <w:t>až</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používaní</w:t>
      </w:r>
      <w:r w:rsidR="00C9457F" w:rsidRPr="006B2508">
        <w:rPr>
          <w:rFonts w:ascii="Garamond" w:hAnsi="Garamond"/>
          <w:sz w:val="20"/>
          <w:szCs w:val="20"/>
        </w:rPr>
        <w:t xml:space="preserve"> </w:t>
      </w:r>
      <w:r w:rsidR="008405A6">
        <w:rPr>
          <w:rFonts w:ascii="Garamond" w:hAnsi="Garamond"/>
          <w:sz w:val="20"/>
          <w:szCs w:val="20"/>
        </w:rPr>
        <w:t xml:space="preserve">Inicializovaného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00B12B72">
        <w:rPr>
          <w:rFonts w:ascii="Garamond" w:hAnsi="Garamond"/>
          <w:sz w:val="20"/>
          <w:szCs w:val="20"/>
        </w:rPr>
        <w:t>Kupujúci</w:t>
      </w:r>
      <w:r w:rsidR="00C9457F" w:rsidRPr="006B2508">
        <w:rPr>
          <w:rFonts w:ascii="Garamond" w:hAnsi="Garamond"/>
          <w:sz w:val="20"/>
          <w:szCs w:val="20"/>
        </w:rPr>
        <w:t xml:space="preserve"> </w:t>
      </w:r>
      <w:r w:rsidRPr="006B2508">
        <w:rPr>
          <w:rFonts w:ascii="Garamond" w:hAnsi="Garamond"/>
          <w:sz w:val="20"/>
          <w:szCs w:val="20"/>
        </w:rPr>
        <w:t>povinný</w:t>
      </w:r>
      <w:r w:rsidR="00C9457F" w:rsidRPr="006B2508">
        <w:rPr>
          <w:rFonts w:ascii="Garamond" w:hAnsi="Garamond"/>
          <w:sz w:val="20"/>
          <w:szCs w:val="20"/>
        </w:rPr>
        <w:t xml:space="preserve"> </w:t>
      </w:r>
      <w:r w:rsidRPr="006B2508">
        <w:rPr>
          <w:rFonts w:ascii="Garamond" w:hAnsi="Garamond"/>
          <w:sz w:val="20"/>
          <w:szCs w:val="20"/>
        </w:rPr>
        <w:t>uplatniť</w:t>
      </w:r>
      <w:r w:rsidR="00C9457F" w:rsidRPr="006B2508">
        <w:rPr>
          <w:rFonts w:ascii="Garamond" w:hAnsi="Garamond"/>
          <w:sz w:val="20"/>
          <w:szCs w:val="20"/>
        </w:rPr>
        <w:t xml:space="preserve"> </w:t>
      </w:r>
      <w:r w:rsidRPr="006B2508">
        <w:rPr>
          <w:rFonts w:ascii="Garamond" w:hAnsi="Garamond"/>
          <w:sz w:val="20"/>
          <w:szCs w:val="20"/>
        </w:rPr>
        <w:t>u</w:t>
      </w:r>
      <w:r w:rsidR="00C9457F" w:rsidRPr="006B2508">
        <w:rPr>
          <w:rFonts w:ascii="Garamond" w:hAnsi="Garamond"/>
          <w:sz w:val="20"/>
          <w:szCs w:val="20"/>
        </w:rPr>
        <w:t xml:space="preserve"> </w:t>
      </w:r>
      <w:r w:rsidR="00B12B72">
        <w:rPr>
          <w:rFonts w:ascii="Garamond" w:hAnsi="Garamond"/>
          <w:sz w:val="20"/>
          <w:szCs w:val="20"/>
        </w:rPr>
        <w:t>Predávajúceho</w:t>
      </w:r>
      <w:r w:rsidR="00C9457F" w:rsidRPr="006B2508">
        <w:rPr>
          <w:rFonts w:ascii="Garamond" w:hAnsi="Garamond"/>
          <w:sz w:val="20"/>
          <w:szCs w:val="20"/>
        </w:rPr>
        <w:t xml:space="preserve"> </w:t>
      </w:r>
      <w:r w:rsidRPr="006B2508">
        <w:rPr>
          <w:rFonts w:ascii="Garamond" w:hAnsi="Garamond"/>
          <w:sz w:val="20"/>
          <w:szCs w:val="20"/>
        </w:rPr>
        <w:t>reklamačným</w:t>
      </w:r>
      <w:r w:rsidR="00C9457F" w:rsidRPr="006B2508">
        <w:rPr>
          <w:rFonts w:ascii="Garamond" w:hAnsi="Garamond"/>
          <w:sz w:val="20"/>
          <w:szCs w:val="20"/>
        </w:rPr>
        <w:t xml:space="preserve"> </w:t>
      </w:r>
      <w:r w:rsidRPr="006B2508">
        <w:rPr>
          <w:rFonts w:ascii="Garamond" w:hAnsi="Garamond"/>
          <w:sz w:val="20"/>
          <w:szCs w:val="20"/>
        </w:rPr>
        <w:t>listom</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tlačive</w:t>
      </w:r>
      <w:r w:rsidR="00C9457F" w:rsidRPr="006B2508">
        <w:rPr>
          <w:rFonts w:ascii="Garamond" w:hAnsi="Garamond"/>
          <w:sz w:val="20"/>
          <w:szCs w:val="20"/>
        </w:rPr>
        <w:t xml:space="preserve"> </w:t>
      </w:r>
      <w:r w:rsidRPr="006B2508">
        <w:rPr>
          <w:rFonts w:ascii="Garamond" w:hAnsi="Garamond"/>
          <w:sz w:val="20"/>
          <w:szCs w:val="20"/>
        </w:rPr>
        <w:t>označenom</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reklamácii“)</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bezodkladne</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ich</w:t>
      </w:r>
      <w:r w:rsidR="00C9457F" w:rsidRPr="006B2508">
        <w:rPr>
          <w:rFonts w:ascii="Garamond" w:hAnsi="Garamond"/>
          <w:sz w:val="20"/>
          <w:szCs w:val="20"/>
        </w:rPr>
        <w:t xml:space="preserve"> </w:t>
      </w:r>
      <w:r w:rsidRPr="006B2508">
        <w:rPr>
          <w:rFonts w:ascii="Garamond" w:hAnsi="Garamond"/>
          <w:sz w:val="20"/>
          <w:szCs w:val="20"/>
        </w:rPr>
        <w:t>zistenia,</w:t>
      </w:r>
      <w:r w:rsidR="00C9457F" w:rsidRPr="006B2508">
        <w:rPr>
          <w:rFonts w:ascii="Garamond" w:hAnsi="Garamond"/>
          <w:sz w:val="20"/>
          <w:szCs w:val="20"/>
        </w:rPr>
        <w:t xml:space="preserve"> </w:t>
      </w:r>
      <w:r w:rsidRPr="006B2508">
        <w:rPr>
          <w:rFonts w:ascii="Garamond" w:hAnsi="Garamond"/>
          <w:sz w:val="20"/>
          <w:szCs w:val="20"/>
        </w:rPr>
        <w:t>najneskôr</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konca</w:t>
      </w:r>
      <w:r w:rsidR="00C9457F" w:rsidRPr="006B2508">
        <w:rPr>
          <w:rFonts w:ascii="Garamond" w:hAnsi="Garamond"/>
          <w:sz w:val="20"/>
          <w:szCs w:val="20"/>
        </w:rPr>
        <w:t xml:space="preserve"> </w:t>
      </w:r>
      <w:r w:rsidRPr="006B2508">
        <w:rPr>
          <w:rFonts w:ascii="Garamond" w:hAnsi="Garamond"/>
          <w:sz w:val="20"/>
          <w:szCs w:val="20"/>
        </w:rPr>
        <w:t>záručnej</w:t>
      </w:r>
      <w:r w:rsidR="00C9457F" w:rsidRPr="006B2508">
        <w:rPr>
          <w:rFonts w:ascii="Garamond" w:hAnsi="Garamond"/>
          <w:sz w:val="20"/>
          <w:szCs w:val="20"/>
        </w:rPr>
        <w:t xml:space="preserve"> </w:t>
      </w:r>
      <w:r w:rsidRPr="006B2508">
        <w:rPr>
          <w:rFonts w:ascii="Garamond" w:hAnsi="Garamond"/>
          <w:sz w:val="20"/>
          <w:szCs w:val="20"/>
        </w:rPr>
        <w:t>doby.</w:t>
      </w:r>
      <w:r w:rsidR="00C9457F" w:rsidRPr="006B2508">
        <w:rPr>
          <w:rFonts w:ascii="Garamond" w:hAnsi="Garamond"/>
          <w:sz w:val="20"/>
          <w:szCs w:val="20"/>
        </w:rPr>
        <w:t xml:space="preserve"> </w:t>
      </w:r>
      <w:r w:rsidRPr="006B2508">
        <w:rPr>
          <w:rFonts w:ascii="Garamond" w:hAnsi="Garamond"/>
          <w:sz w:val="20"/>
          <w:szCs w:val="20"/>
        </w:rPr>
        <w:t>Reklamácia</w:t>
      </w:r>
      <w:r w:rsidR="00C9457F" w:rsidRPr="006B2508">
        <w:rPr>
          <w:rFonts w:ascii="Garamond" w:hAnsi="Garamond"/>
          <w:sz w:val="20"/>
          <w:szCs w:val="20"/>
        </w:rPr>
        <w:t xml:space="preserve"> </w:t>
      </w:r>
      <w:r w:rsidRPr="006B2508">
        <w:rPr>
          <w:rFonts w:ascii="Garamond" w:hAnsi="Garamond"/>
          <w:sz w:val="20"/>
          <w:szCs w:val="20"/>
        </w:rPr>
        <w:t>uplatnená</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musí</w:t>
      </w:r>
      <w:r w:rsidR="00C9457F" w:rsidRPr="006B2508">
        <w:rPr>
          <w:rFonts w:ascii="Garamond" w:hAnsi="Garamond"/>
          <w:sz w:val="20"/>
          <w:szCs w:val="20"/>
        </w:rPr>
        <w:t xml:space="preserve"> </w:t>
      </w:r>
      <w:r w:rsidRPr="006B2508">
        <w:rPr>
          <w:rFonts w:ascii="Garamond" w:hAnsi="Garamond"/>
          <w:sz w:val="20"/>
          <w:szCs w:val="20"/>
        </w:rPr>
        <w:t>byť</w:t>
      </w:r>
      <w:r w:rsidR="00C9457F" w:rsidRPr="006B2508">
        <w:rPr>
          <w:rFonts w:ascii="Garamond" w:hAnsi="Garamond"/>
          <w:sz w:val="20"/>
          <w:szCs w:val="20"/>
        </w:rPr>
        <w:t xml:space="preserve"> </w:t>
      </w:r>
      <w:r w:rsidRPr="006B2508">
        <w:rPr>
          <w:rFonts w:ascii="Garamond" w:hAnsi="Garamond"/>
          <w:sz w:val="20"/>
          <w:szCs w:val="20"/>
        </w:rPr>
        <w:t>následne</w:t>
      </w:r>
      <w:r w:rsidR="00C9457F" w:rsidRPr="006B2508">
        <w:rPr>
          <w:rFonts w:ascii="Garamond" w:hAnsi="Garamond"/>
          <w:sz w:val="20"/>
          <w:szCs w:val="20"/>
        </w:rPr>
        <w:t xml:space="preserve"> </w:t>
      </w:r>
      <w:r w:rsidRPr="006B2508">
        <w:rPr>
          <w:rFonts w:ascii="Garamond" w:hAnsi="Garamond"/>
          <w:sz w:val="20"/>
          <w:szCs w:val="20"/>
        </w:rPr>
        <w:t>doložená</w:t>
      </w:r>
      <w:r w:rsidR="00C9457F" w:rsidRPr="006B2508">
        <w:rPr>
          <w:rFonts w:ascii="Garamond" w:hAnsi="Garamond"/>
          <w:sz w:val="20"/>
          <w:szCs w:val="20"/>
        </w:rPr>
        <w:t xml:space="preserve"> </w:t>
      </w:r>
      <w:r w:rsidRPr="006B2508">
        <w:rPr>
          <w:rFonts w:ascii="Garamond" w:hAnsi="Garamond"/>
          <w:sz w:val="20"/>
          <w:szCs w:val="20"/>
        </w:rPr>
        <w:t>písomným</w:t>
      </w:r>
      <w:r w:rsidR="00C9457F" w:rsidRPr="006B2508">
        <w:rPr>
          <w:rFonts w:ascii="Garamond" w:hAnsi="Garamond"/>
          <w:sz w:val="20"/>
          <w:szCs w:val="20"/>
        </w:rPr>
        <w:t xml:space="preserve"> </w:t>
      </w:r>
      <w:r w:rsidRPr="006B2508">
        <w:rPr>
          <w:rFonts w:ascii="Garamond" w:hAnsi="Garamond"/>
          <w:sz w:val="20"/>
          <w:szCs w:val="20"/>
        </w:rPr>
        <w:t>originálom</w:t>
      </w:r>
      <w:r w:rsidR="00C9457F" w:rsidRPr="006B2508">
        <w:rPr>
          <w:rFonts w:ascii="Garamond" w:hAnsi="Garamond"/>
          <w:sz w:val="20"/>
          <w:szCs w:val="20"/>
        </w:rPr>
        <w:t xml:space="preserve"> </w:t>
      </w:r>
      <w:r w:rsidRPr="006B2508">
        <w:rPr>
          <w:rFonts w:ascii="Garamond" w:hAnsi="Garamond"/>
          <w:sz w:val="20"/>
          <w:szCs w:val="20"/>
        </w:rPr>
        <w:t>zaslaným</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uplatnení</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elektronickou</w:t>
      </w:r>
      <w:r w:rsidR="00C9457F" w:rsidRPr="006B2508">
        <w:rPr>
          <w:rFonts w:ascii="Garamond" w:hAnsi="Garamond"/>
          <w:sz w:val="20"/>
          <w:szCs w:val="20"/>
        </w:rPr>
        <w:t xml:space="preserve"> </w:t>
      </w:r>
      <w:r w:rsidRPr="006B2508">
        <w:rPr>
          <w:rFonts w:ascii="Garamond" w:hAnsi="Garamond"/>
          <w:sz w:val="20"/>
          <w:szCs w:val="20"/>
        </w:rPr>
        <w:t>poštou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adresu</w:t>
      </w:r>
      <w:r w:rsidR="00C9457F" w:rsidRPr="006B2508">
        <w:rPr>
          <w:rFonts w:ascii="Garamond" w:hAnsi="Garamond"/>
          <w:sz w:val="20"/>
          <w:szCs w:val="20"/>
        </w:rPr>
        <w:t xml:space="preserve"> </w:t>
      </w:r>
      <w:r w:rsidR="00B12B72">
        <w:rPr>
          <w:rFonts w:ascii="Garamond" w:hAnsi="Garamond"/>
          <w:sz w:val="20"/>
          <w:szCs w:val="20"/>
        </w:rPr>
        <w:t>Predávajúceho</w:t>
      </w:r>
      <w:r w:rsidR="00C9457F" w:rsidRPr="006B2508">
        <w:rPr>
          <w:rFonts w:ascii="Garamond" w:hAnsi="Garamond"/>
          <w:sz w:val="20"/>
          <w:szCs w:val="20"/>
        </w:rPr>
        <w:t xml:space="preserve"> </w:t>
      </w:r>
      <w:r w:rsidRPr="006B2508">
        <w:rPr>
          <w:rFonts w:ascii="Garamond" w:hAnsi="Garamond"/>
          <w:sz w:val="20"/>
          <w:szCs w:val="20"/>
        </w:rPr>
        <w:t>uvedenej</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záhlaví</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inú</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oznámenú</w:t>
      </w:r>
      <w:r w:rsidR="00C9457F" w:rsidRPr="006B2508">
        <w:rPr>
          <w:rFonts w:ascii="Garamond" w:hAnsi="Garamond"/>
          <w:sz w:val="20"/>
          <w:szCs w:val="20"/>
        </w:rPr>
        <w:t xml:space="preserve"> </w:t>
      </w:r>
      <w:r w:rsidRPr="006B2508">
        <w:rPr>
          <w:rFonts w:ascii="Garamond" w:hAnsi="Garamond"/>
          <w:sz w:val="20"/>
          <w:szCs w:val="20"/>
        </w:rPr>
        <w:t>adresu,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ktorej</w:t>
      </w:r>
      <w:r w:rsidR="00C9457F" w:rsidRPr="006B2508">
        <w:rPr>
          <w:rFonts w:ascii="Garamond" w:hAnsi="Garamond"/>
          <w:sz w:val="20"/>
          <w:szCs w:val="20"/>
        </w:rPr>
        <w:t xml:space="preserve"> </w:t>
      </w:r>
      <w:r w:rsidR="00B12B72">
        <w:rPr>
          <w:rFonts w:ascii="Garamond" w:hAnsi="Garamond"/>
          <w:sz w:val="20"/>
          <w:szCs w:val="20"/>
        </w:rPr>
        <w:t>Kupujúci</w:t>
      </w:r>
      <w:r w:rsidR="00C9457F" w:rsidRPr="006B2508">
        <w:rPr>
          <w:rFonts w:ascii="Garamond" w:hAnsi="Garamond"/>
          <w:sz w:val="20"/>
          <w:szCs w:val="20"/>
        </w:rPr>
        <w:t xml:space="preserve"> </w:t>
      </w:r>
      <w:r w:rsidRPr="006B2508">
        <w:rPr>
          <w:rFonts w:ascii="Garamond" w:hAnsi="Garamond"/>
          <w:sz w:val="20"/>
          <w:szCs w:val="20"/>
        </w:rPr>
        <w:t>uvedie</w:t>
      </w:r>
      <w:r w:rsidR="00C9457F" w:rsidRPr="006B2508">
        <w:rPr>
          <w:rFonts w:ascii="Garamond" w:hAnsi="Garamond"/>
          <w:sz w:val="20"/>
          <w:szCs w:val="20"/>
        </w:rPr>
        <w:t xml:space="preserve"> </w:t>
      </w:r>
      <w:r w:rsidRPr="006B2508">
        <w:rPr>
          <w:rFonts w:ascii="Garamond" w:hAnsi="Garamond"/>
          <w:sz w:val="20"/>
          <w:szCs w:val="20"/>
        </w:rPr>
        <w:t>číslo</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Pr="006B2508">
        <w:rPr>
          <w:rFonts w:ascii="Garamond" w:hAnsi="Garamond"/>
          <w:sz w:val="20"/>
          <w:szCs w:val="20"/>
        </w:rPr>
        <w:t>resp.</w:t>
      </w:r>
      <w:r w:rsidR="00C9457F" w:rsidRPr="006B2508">
        <w:rPr>
          <w:rFonts w:ascii="Garamond" w:hAnsi="Garamond"/>
          <w:sz w:val="20"/>
          <w:szCs w:val="20"/>
        </w:rPr>
        <w:t xml:space="preserve"> </w:t>
      </w:r>
      <w:r w:rsidRPr="006B2508">
        <w:rPr>
          <w:rFonts w:ascii="Garamond" w:hAnsi="Garamond"/>
          <w:sz w:val="20"/>
          <w:szCs w:val="20"/>
        </w:rPr>
        <w:t>dodacieho</w:t>
      </w:r>
      <w:r w:rsidR="00C9457F" w:rsidRPr="006B2508">
        <w:rPr>
          <w:rFonts w:ascii="Garamond" w:hAnsi="Garamond"/>
          <w:sz w:val="20"/>
          <w:szCs w:val="20"/>
        </w:rPr>
        <w:t xml:space="preserve"> </w:t>
      </w:r>
      <w:r w:rsidRPr="006B2508">
        <w:rPr>
          <w:rFonts w:ascii="Garamond" w:hAnsi="Garamond"/>
          <w:sz w:val="20"/>
          <w:szCs w:val="20"/>
        </w:rPr>
        <w:t>listu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dôvod</w:t>
      </w:r>
      <w:r w:rsidR="00C9457F" w:rsidRPr="006B2508">
        <w:rPr>
          <w:rFonts w:ascii="Garamond" w:hAnsi="Garamond"/>
          <w:sz w:val="20"/>
          <w:szCs w:val="20"/>
        </w:rPr>
        <w:t xml:space="preserve"> </w:t>
      </w:r>
      <w:r w:rsidRPr="006B2508">
        <w:rPr>
          <w:rFonts w:ascii="Garamond" w:hAnsi="Garamond"/>
          <w:sz w:val="20"/>
          <w:szCs w:val="20"/>
        </w:rPr>
        <w:t>reklamácie.</w:t>
      </w:r>
    </w:p>
    <w:p w14:paraId="725C85AB" w14:textId="77777777" w:rsidR="00B12B72" w:rsidRPr="006B2508" w:rsidRDefault="00B12B72" w:rsidP="005410A3">
      <w:pPr>
        <w:keepNext/>
        <w:keepLines/>
        <w:tabs>
          <w:tab w:val="left" w:pos="709"/>
        </w:tabs>
        <w:spacing w:after="0" w:line="240" w:lineRule="auto"/>
        <w:jc w:val="both"/>
        <w:rPr>
          <w:rFonts w:ascii="Garamond" w:hAnsi="Garamond"/>
          <w:sz w:val="20"/>
          <w:szCs w:val="20"/>
        </w:rPr>
      </w:pPr>
    </w:p>
    <w:p w14:paraId="16791C9E" w14:textId="669F21F7" w:rsidR="00F35476" w:rsidRPr="006B2508" w:rsidRDefault="00F35476" w:rsidP="005410A3">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posúdia</w:t>
      </w:r>
      <w:r w:rsidR="00C9457F" w:rsidRPr="006B2508">
        <w:rPr>
          <w:rFonts w:ascii="Garamond" w:hAnsi="Garamond"/>
          <w:sz w:val="20"/>
          <w:szCs w:val="20"/>
        </w:rPr>
        <w:t xml:space="preserve"> </w:t>
      </w:r>
      <w:r w:rsidRPr="006B2508">
        <w:rPr>
          <w:rFonts w:ascii="Garamond" w:hAnsi="Garamond"/>
          <w:sz w:val="20"/>
          <w:szCs w:val="20"/>
        </w:rPr>
        <w:t>spoločne</w:t>
      </w:r>
      <w:r w:rsidR="00C9457F" w:rsidRPr="006B2508">
        <w:rPr>
          <w:rFonts w:ascii="Garamond" w:hAnsi="Garamond"/>
          <w:sz w:val="20"/>
          <w:szCs w:val="20"/>
        </w:rPr>
        <w:t xml:space="preserve"> </w:t>
      </w:r>
      <w:r w:rsidRPr="006B2508">
        <w:rPr>
          <w:rFonts w:ascii="Garamond" w:hAnsi="Garamond"/>
          <w:sz w:val="20"/>
          <w:szCs w:val="20"/>
        </w:rPr>
        <w:t>zástupcovia</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00B12B72">
        <w:rPr>
          <w:rFonts w:ascii="Garamond" w:hAnsi="Garamond"/>
          <w:sz w:val="20"/>
          <w:szCs w:val="20"/>
        </w:rPr>
        <w:t>Predávajúci</w:t>
      </w:r>
      <w:r w:rsidR="00C9457F" w:rsidRPr="006B2508">
        <w:rPr>
          <w:rFonts w:ascii="Garamond" w:hAnsi="Garamond"/>
          <w:sz w:val="20"/>
          <w:szCs w:val="20"/>
        </w:rPr>
        <w:t xml:space="preserve"> </w:t>
      </w:r>
      <w:r w:rsidRPr="006B2508">
        <w:rPr>
          <w:rFonts w:ascii="Garamond" w:hAnsi="Garamond"/>
          <w:sz w:val="20"/>
          <w:szCs w:val="20"/>
        </w:rPr>
        <w:t>najneskôr</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(dvoch)</w:t>
      </w:r>
      <w:r w:rsidR="00C9457F" w:rsidRPr="006B2508">
        <w:rPr>
          <w:rFonts w:ascii="Garamond" w:hAnsi="Garamond"/>
          <w:sz w:val="20"/>
          <w:szCs w:val="20"/>
        </w:rPr>
        <w:t xml:space="preserve"> </w:t>
      </w:r>
      <w:r w:rsidRPr="006B2508">
        <w:rPr>
          <w:rFonts w:ascii="Garamond" w:hAnsi="Garamond"/>
          <w:sz w:val="20"/>
          <w:szCs w:val="20"/>
        </w:rPr>
        <w:t>Pracovných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uplatnenia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vydá</w:t>
      </w:r>
      <w:r w:rsidR="00C9457F" w:rsidRPr="006B2508">
        <w:rPr>
          <w:rFonts w:ascii="Garamond" w:hAnsi="Garamond"/>
          <w:sz w:val="20"/>
          <w:szCs w:val="20"/>
        </w:rPr>
        <w:t xml:space="preserve"> </w:t>
      </w:r>
      <w:r w:rsidRPr="006B2508">
        <w:rPr>
          <w:rFonts w:ascii="Garamond" w:hAnsi="Garamond"/>
          <w:sz w:val="20"/>
          <w:szCs w:val="20"/>
        </w:rPr>
        <w:t>písomné</w:t>
      </w:r>
      <w:r w:rsidR="00C9457F" w:rsidRPr="006B2508">
        <w:rPr>
          <w:rFonts w:ascii="Garamond" w:hAnsi="Garamond"/>
          <w:sz w:val="20"/>
          <w:szCs w:val="20"/>
        </w:rPr>
        <w:t xml:space="preserve"> </w:t>
      </w:r>
      <w:r w:rsidRPr="006B2508">
        <w:rPr>
          <w:rFonts w:ascii="Garamond" w:hAnsi="Garamond"/>
          <w:sz w:val="20"/>
          <w:szCs w:val="20"/>
        </w:rPr>
        <w:t>stanovisko</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spôsobe</w:t>
      </w:r>
      <w:r w:rsidR="00C9457F" w:rsidRPr="006B2508">
        <w:rPr>
          <w:rFonts w:ascii="Garamond" w:hAnsi="Garamond"/>
          <w:sz w:val="20"/>
          <w:szCs w:val="20"/>
        </w:rPr>
        <w:t xml:space="preserve"> </w:t>
      </w:r>
      <w:r w:rsidRPr="006B2508">
        <w:rPr>
          <w:rFonts w:ascii="Garamond" w:hAnsi="Garamond"/>
          <w:sz w:val="20"/>
          <w:szCs w:val="20"/>
        </w:rPr>
        <w:t>vybavenia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00B12B72">
        <w:rPr>
          <w:rFonts w:ascii="Garamond" w:hAnsi="Garamond"/>
          <w:sz w:val="20"/>
          <w:szCs w:val="20"/>
        </w:rPr>
        <w:t>Predávajúci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tejto</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nevyjadrí,</w:t>
      </w:r>
      <w:r w:rsidR="00C9457F" w:rsidRPr="006B2508">
        <w:rPr>
          <w:rFonts w:ascii="Garamond" w:hAnsi="Garamond"/>
          <w:sz w:val="20"/>
          <w:szCs w:val="20"/>
        </w:rPr>
        <w:t xml:space="preserve"> </w:t>
      </w:r>
      <w:r w:rsidR="00B12B72">
        <w:rPr>
          <w:rFonts w:ascii="Garamond" w:hAnsi="Garamond"/>
          <w:sz w:val="20"/>
          <w:szCs w:val="20"/>
        </w:rPr>
        <w:t>Kupujúci</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považovať</w:t>
      </w:r>
      <w:r w:rsidR="00C9457F" w:rsidRPr="006B2508">
        <w:rPr>
          <w:rFonts w:ascii="Garamond" w:hAnsi="Garamond"/>
          <w:sz w:val="20"/>
          <w:szCs w:val="20"/>
        </w:rPr>
        <w:t xml:space="preserve"> </w:t>
      </w:r>
      <w:r w:rsidRPr="006B2508">
        <w:rPr>
          <w:rFonts w:ascii="Garamond" w:hAnsi="Garamond"/>
          <w:sz w:val="20"/>
          <w:szCs w:val="20"/>
        </w:rPr>
        <w:t>reklamáciu</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uznanú.</w:t>
      </w:r>
    </w:p>
    <w:p w14:paraId="3F4BA24E" w14:textId="77777777" w:rsidR="00F35476" w:rsidRPr="006B2508" w:rsidRDefault="00F35476" w:rsidP="005410A3">
      <w:pPr>
        <w:pStyle w:val="Odstavecseseznamem"/>
        <w:keepNext/>
        <w:keepLines/>
        <w:tabs>
          <w:tab w:val="left" w:pos="709"/>
        </w:tabs>
        <w:spacing w:after="0" w:line="240" w:lineRule="auto"/>
        <w:jc w:val="both"/>
        <w:rPr>
          <w:rFonts w:ascii="Garamond" w:hAnsi="Garamond"/>
          <w:sz w:val="20"/>
          <w:szCs w:val="20"/>
        </w:rPr>
      </w:pPr>
    </w:p>
    <w:p w14:paraId="539E5A0F" w14:textId="640ED27F" w:rsidR="00F35476" w:rsidRPr="006B2508" w:rsidRDefault="00F35476" w:rsidP="005410A3">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uznanej</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00B12B72">
        <w:rPr>
          <w:rFonts w:ascii="Garamond" w:hAnsi="Garamond"/>
          <w:sz w:val="20"/>
          <w:szCs w:val="20"/>
        </w:rPr>
        <w:t>Predávajúci</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proofErr w:type="spellStart"/>
      <w:r w:rsidRPr="006B2508">
        <w:rPr>
          <w:rFonts w:ascii="Garamond" w:hAnsi="Garamond"/>
          <w:sz w:val="20"/>
          <w:szCs w:val="20"/>
        </w:rPr>
        <w:t>vadné</w:t>
      </w:r>
      <w:proofErr w:type="spellEnd"/>
      <w:r w:rsidR="00C9457F" w:rsidRPr="006B2508">
        <w:rPr>
          <w:rFonts w:ascii="Garamond" w:hAnsi="Garamond"/>
          <w:sz w:val="20"/>
          <w:szCs w:val="20"/>
        </w:rPr>
        <w:t xml:space="preserve"> </w:t>
      </w:r>
      <w:r w:rsidRPr="006B2508">
        <w:rPr>
          <w:rFonts w:ascii="Garamond" w:hAnsi="Garamond"/>
          <w:sz w:val="20"/>
          <w:szCs w:val="20"/>
        </w:rPr>
        <w:t>plnenie</w:t>
      </w:r>
      <w:r w:rsidR="00C9457F" w:rsidRPr="006B2508">
        <w:rPr>
          <w:rFonts w:ascii="Garamond" w:hAnsi="Garamond"/>
          <w:sz w:val="20"/>
          <w:szCs w:val="20"/>
        </w:rPr>
        <w:t xml:space="preserve"> </w:t>
      </w:r>
      <w:r w:rsidRPr="006B2508">
        <w:rPr>
          <w:rFonts w:ascii="Garamond" w:hAnsi="Garamond"/>
          <w:sz w:val="20"/>
          <w:szCs w:val="20"/>
        </w:rPr>
        <w:t>vysporiadať</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vlastné</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5</w:t>
      </w:r>
      <w:r w:rsidR="00C9457F" w:rsidRPr="006B2508">
        <w:rPr>
          <w:rFonts w:ascii="Garamond" w:hAnsi="Garamond"/>
          <w:sz w:val="20"/>
          <w:szCs w:val="20"/>
        </w:rPr>
        <w:t xml:space="preserve"> </w:t>
      </w:r>
      <w:r w:rsidRPr="006B2508">
        <w:rPr>
          <w:rFonts w:ascii="Garamond" w:hAnsi="Garamond"/>
          <w:sz w:val="20"/>
          <w:szCs w:val="20"/>
        </w:rPr>
        <w:t>(piatich)</w:t>
      </w:r>
      <w:r w:rsidR="00C9457F" w:rsidRPr="006B2508">
        <w:rPr>
          <w:rFonts w:ascii="Garamond" w:hAnsi="Garamond"/>
          <w:sz w:val="20"/>
          <w:szCs w:val="20"/>
        </w:rPr>
        <w:t xml:space="preserve"> </w:t>
      </w:r>
      <w:r w:rsidRPr="006B2508">
        <w:rPr>
          <w:rFonts w:ascii="Garamond" w:hAnsi="Garamond"/>
          <w:sz w:val="20"/>
          <w:szCs w:val="20"/>
        </w:rPr>
        <w:t>Pracovných</w:t>
      </w:r>
      <w:r w:rsidR="00C9457F" w:rsidRPr="006B2508">
        <w:rPr>
          <w:rFonts w:ascii="Garamond" w:hAnsi="Garamond"/>
          <w:sz w:val="20"/>
          <w:szCs w:val="20"/>
        </w:rPr>
        <w:t xml:space="preserve"> </w:t>
      </w:r>
      <w:r w:rsidRPr="006B2508">
        <w:rPr>
          <w:rFonts w:ascii="Garamond" w:hAnsi="Garamond"/>
          <w:sz w:val="20"/>
          <w:szCs w:val="20"/>
        </w:rPr>
        <w:t>dní</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uznania</w:t>
      </w:r>
      <w:r w:rsidR="00C9457F" w:rsidRPr="006B2508">
        <w:rPr>
          <w:rFonts w:ascii="Garamond" w:hAnsi="Garamond"/>
          <w:sz w:val="20"/>
          <w:szCs w:val="20"/>
        </w:rPr>
        <w:t xml:space="preserve"> </w:t>
      </w:r>
      <w:r w:rsidRPr="006B2508">
        <w:rPr>
          <w:rFonts w:ascii="Garamond" w:hAnsi="Garamond"/>
          <w:sz w:val="20"/>
          <w:szCs w:val="20"/>
        </w:rPr>
        <w:t>reklamácie.</w:t>
      </w:r>
      <w:r w:rsidR="00C9457F" w:rsidRPr="006B2508">
        <w:rPr>
          <w:rFonts w:ascii="Garamond" w:hAnsi="Garamond"/>
          <w:sz w:val="20"/>
          <w:szCs w:val="20"/>
        </w:rPr>
        <w:t xml:space="preserve"> </w:t>
      </w:r>
    </w:p>
    <w:p w14:paraId="7CF1D57A" w14:textId="77777777" w:rsidR="00F35476" w:rsidRPr="006B2508" w:rsidRDefault="00F35476" w:rsidP="005410A3">
      <w:pPr>
        <w:pStyle w:val="Odstavecseseznamem"/>
        <w:keepNext/>
        <w:keepLines/>
        <w:spacing w:after="0" w:line="240" w:lineRule="auto"/>
        <w:rPr>
          <w:rFonts w:ascii="Garamond" w:hAnsi="Garamond"/>
          <w:sz w:val="20"/>
          <w:szCs w:val="20"/>
        </w:rPr>
      </w:pPr>
    </w:p>
    <w:p w14:paraId="1F963FAD" w14:textId="70B03D91" w:rsidR="00F84C69" w:rsidRPr="00F84C69" w:rsidRDefault="00F35476" w:rsidP="005410A3">
      <w:pPr>
        <w:keepNext/>
        <w:keepLines/>
        <w:numPr>
          <w:ilvl w:val="0"/>
          <w:numId w:val="8"/>
        </w:numPr>
        <w:tabs>
          <w:tab w:val="left" w:pos="709"/>
        </w:tabs>
        <w:spacing w:after="0" w:line="240" w:lineRule="auto"/>
        <w:ind w:left="709" w:hanging="709"/>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sporu</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zodpovednosť</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vadu</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00B12B72">
        <w:rPr>
          <w:rFonts w:ascii="Garamond" w:hAnsi="Garamond"/>
          <w:sz w:val="20"/>
          <w:szCs w:val="20"/>
        </w:rPr>
        <w:t>Predávajúci</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proofErr w:type="spellStart"/>
      <w:r w:rsidRPr="006B2508">
        <w:rPr>
          <w:rFonts w:ascii="Garamond" w:hAnsi="Garamond"/>
          <w:sz w:val="20"/>
          <w:szCs w:val="20"/>
        </w:rPr>
        <w:t>vadné</w:t>
      </w:r>
      <w:proofErr w:type="spellEnd"/>
      <w:r w:rsidR="00C9457F" w:rsidRPr="006B2508">
        <w:rPr>
          <w:rFonts w:ascii="Garamond" w:hAnsi="Garamond"/>
          <w:sz w:val="20"/>
          <w:szCs w:val="20"/>
        </w:rPr>
        <w:t xml:space="preserve"> </w:t>
      </w:r>
      <w:r w:rsidRPr="006B2508">
        <w:rPr>
          <w:rFonts w:ascii="Garamond" w:hAnsi="Garamond"/>
          <w:sz w:val="20"/>
          <w:szCs w:val="20"/>
        </w:rPr>
        <w:t>plnenie</w:t>
      </w:r>
      <w:r w:rsidR="00C9457F" w:rsidRPr="006B2508">
        <w:rPr>
          <w:rFonts w:ascii="Garamond" w:hAnsi="Garamond"/>
          <w:sz w:val="20"/>
          <w:szCs w:val="20"/>
        </w:rPr>
        <w:t xml:space="preserve"> </w:t>
      </w:r>
      <w:r w:rsidRPr="006B2508">
        <w:rPr>
          <w:rFonts w:ascii="Garamond" w:hAnsi="Garamond"/>
          <w:sz w:val="20"/>
          <w:szCs w:val="20"/>
        </w:rPr>
        <w:t>vysporiadať</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vlastné</w:t>
      </w:r>
      <w:r w:rsidR="00C9457F" w:rsidRPr="006B2508">
        <w:rPr>
          <w:rFonts w:ascii="Garamond" w:hAnsi="Garamond"/>
          <w:sz w:val="20"/>
          <w:szCs w:val="20"/>
        </w:rPr>
        <w:t xml:space="preserve"> </w:t>
      </w:r>
      <w:r w:rsidRPr="006B2508">
        <w:rPr>
          <w:rFonts w:ascii="Garamond" w:hAnsi="Garamond"/>
          <w:sz w:val="20"/>
          <w:szCs w:val="20"/>
        </w:rPr>
        <w:t>náklady</w:t>
      </w:r>
      <w:r w:rsidR="00C9457F" w:rsidRPr="006B2508">
        <w:rPr>
          <w:rFonts w:ascii="Garamond" w:hAnsi="Garamond"/>
          <w:sz w:val="20"/>
          <w:szCs w:val="20"/>
        </w:rPr>
        <w:t xml:space="preserve"> </w:t>
      </w:r>
      <w:r w:rsidRPr="006B2508">
        <w:rPr>
          <w:rFonts w:ascii="Garamond" w:hAnsi="Garamond"/>
          <w:sz w:val="20"/>
          <w:szCs w:val="20"/>
        </w:rPr>
        <w:br/>
        <w:t>v</w:t>
      </w:r>
      <w:r w:rsidR="00C9457F" w:rsidRPr="006B2508">
        <w:rPr>
          <w:rFonts w:ascii="Garamond" w:hAnsi="Garamond"/>
          <w:sz w:val="20"/>
          <w:szCs w:val="20"/>
        </w:rPr>
        <w:t xml:space="preserve"> </w:t>
      </w:r>
      <w:r w:rsidRPr="006B2508">
        <w:rPr>
          <w:rFonts w:ascii="Garamond" w:hAnsi="Garamond"/>
          <w:sz w:val="20"/>
          <w:szCs w:val="20"/>
        </w:rPr>
        <w:t>lehote</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BD2FDB" w:rsidRPr="006B2508">
        <w:rPr>
          <w:rFonts w:ascii="Garamond" w:hAnsi="Garamond"/>
          <w:sz w:val="20"/>
          <w:szCs w:val="20"/>
        </w:rPr>
        <w:t>5.8</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Úhradu</w:t>
      </w:r>
      <w:r w:rsidR="00C9457F" w:rsidRPr="006B2508">
        <w:rPr>
          <w:rFonts w:ascii="Garamond" w:hAnsi="Garamond"/>
          <w:sz w:val="20"/>
          <w:szCs w:val="20"/>
        </w:rPr>
        <w:t xml:space="preserve"> </w:t>
      </w:r>
      <w:r w:rsidRPr="006B2508">
        <w:rPr>
          <w:rFonts w:ascii="Garamond" w:hAnsi="Garamond"/>
          <w:sz w:val="20"/>
          <w:szCs w:val="20"/>
        </w:rPr>
        <w:t>nákladov</w:t>
      </w:r>
      <w:r w:rsidR="00C9457F" w:rsidRPr="006B2508">
        <w:rPr>
          <w:rFonts w:ascii="Garamond" w:hAnsi="Garamond"/>
          <w:sz w:val="20"/>
          <w:szCs w:val="20"/>
        </w:rPr>
        <w:t xml:space="preserve"> </w:t>
      </w:r>
      <w:r w:rsidRPr="006B2508">
        <w:rPr>
          <w:rFonts w:ascii="Garamond" w:hAnsi="Garamond"/>
          <w:sz w:val="20"/>
          <w:szCs w:val="20"/>
        </w:rPr>
        <w:t>spojených</w:t>
      </w:r>
      <w:r w:rsidR="00C9457F" w:rsidRPr="006B2508">
        <w:rPr>
          <w:rFonts w:ascii="Garamond" w:hAnsi="Garamond"/>
          <w:sz w:val="20"/>
          <w:szCs w:val="20"/>
        </w:rPr>
        <w:t xml:space="preserve"> </w:t>
      </w:r>
      <w:r w:rsidRPr="006B2508">
        <w:rPr>
          <w:rFonts w:ascii="Garamond" w:hAnsi="Garamond"/>
          <w:sz w:val="20"/>
          <w:szCs w:val="20"/>
        </w:rPr>
        <w:t>s</w:t>
      </w:r>
      <w:r w:rsidR="00C9457F" w:rsidRPr="006B2508">
        <w:rPr>
          <w:rFonts w:ascii="Garamond" w:hAnsi="Garamond"/>
          <w:sz w:val="20"/>
          <w:szCs w:val="20"/>
        </w:rPr>
        <w:t xml:space="preserve"> </w:t>
      </w:r>
      <w:r w:rsidRPr="006B2508">
        <w:rPr>
          <w:rFonts w:ascii="Garamond" w:hAnsi="Garamond"/>
          <w:sz w:val="20"/>
          <w:szCs w:val="20"/>
        </w:rPr>
        <w:t>odstránením</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následne</w:t>
      </w:r>
      <w:r w:rsidR="00C9457F" w:rsidRPr="006B2508">
        <w:rPr>
          <w:rFonts w:ascii="Garamond" w:hAnsi="Garamond"/>
          <w:sz w:val="20"/>
          <w:szCs w:val="20"/>
        </w:rPr>
        <w:t xml:space="preserve"> </w:t>
      </w:r>
      <w:r w:rsidRPr="006B2508">
        <w:rPr>
          <w:rFonts w:ascii="Garamond" w:hAnsi="Garamond"/>
          <w:sz w:val="20"/>
          <w:szCs w:val="20"/>
        </w:rPr>
        <w:t>znášať</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neúspešná</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spore</w:t>
      </w:r>
      <w:r w:rsidR="00C9457F" w:rsidRPr="006B2508">
        <w:rPr>
          <w:rFonts w:ascii="Garamond" w:hAnsi="Garamond"/>
          <w:sz w:val="20"/>
          <w:szCs w:val="20"/>
        </w:rPr>
        <w:t xml:space="preserve"> </w:t>
      </w:r>
      <w:r w:rsidRPr="006B2508">
        <w:rPr>
          <w:rFonts w:ascii="Garamond" w:hAnsi="Garamond"/>
          <w:sz w:val="20"/>
          <w:szCs w:val="20"/>
        </w:rPr>
        <w:t>o</w:t>
      </w:r>
      <w:r w:rsidR="00C9457F" w:rsidRPr="006B2508">
        <w:rPr>
          <w:rFonts w:ascii="Garamond" w:hAnsi="Garamond"/>
          <w:sz w:val="20"/>
          <w:szCs w:val="20"/>
        </w:rPr>
        <w:t xml:space="preserve"> </w:t>
      </w:r>
      <w:r w:rsidRPr="006B2508">
        <w:rPr>
          <w:rFonts w:ascii="Garamond" w:hAnsi="Garamond"/>
          <w:sz w:val="20"/>
          <w:szCs w:val="20"/>
        </w:rPr>
        <w:t>určenie</w:t>
      </w:r>
      <w:r w:rsidR="00C9457F" w:rsidRPr="006B2508">
        <w:rPr>
          <w:rFonts w:ascii="Garamond" w:hAnsi="Garamond"/>
          <w:sz w:val="20"/>
          <w:szCs w:val="20"/>
        </w:rPr>
        <w:t xml:space="preserve"> </w:t>
      </w:r>
      <w:r w:rsidRPr="006B2508">
        <w:rPr>
          <w:rFonts w:ascii="Garamond" w:hAnsi="Garamond"/>
          <w:sz w:val="20"/>
          <w:szCs w:val="20"/>
        </w:rPr>
        <w:t>zodpovednosti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vadu.</w:t>
      </w:r>
    </w:p>
    <w:p w14:paraId="109DBA29" w14:textId="77777777" w:rsidR="00F84C69" w:rsidRPr="00F84C69" w:rsidRDefault="00F84C69" w:rsidP="005410A3">
      <w:pPr>
        <w:keepNext/>
        <w:keepLines/>
        <w:tabs>
          <w:tab w:val="left" w:pos="709"/>
        </w:tabs>
        <w:spacing w:after="0" w:line="240" w:lineRule="auto"/>
        <w:ind w:left="709"/>
        <w:jc w:val="both"/>
        <w:rPr>
          <w:rFonts w:ascii="Garamond" w:hAnsi="Garamond"/>
          <w:sz w:val="20"/>
          <w:szCs w:val="20"/>
        </w:rPr>
      </w:pPr>
    </w:p>
    <w:p w14:paraId="414217C2" w14:textId="03FF2404" w:rsidR="00F84C69" w:rsidRPr="006B2508" w:rsidRDefault="00F84C69" w:rsidP="005410A3">
      <w:pPr>
        <w:keepNext/>
        <w:keepLines/>
        <w:numPr>
          <w:ilvl w:val="0"/>
          <w:numId w:val="8"/>
        </w:numPr>
        <w:tabs>
          <w:tab w:val="left" w:pos="709"/>
        </w:tabs>
        <w:spacing w:after="0" w:line="240" w:lineRule="auto"/>
        <w:ind w:left="709" w:hanging="709"/>
        <w:jc w:val="both"/>
        <w:rPr>
          <w:rFonts w:ascii="Garamond" w:hAnsi="Garamond"/>
          <w:sz w:val="20"/>
          <w:szCs w:val="20"/>
        </w:rPr>
      </w:pPr>
      <w:r w:rsidRPr="00993639">
        <w:rPr>
          <w:rFonts w:ascii="Garamond" w:hAnsi="Garamond" w:cs="Calibri"/>
          <w:sz w:val="20"/>
          <w:szCs w:val="20"/>
        </w:rPr>
        <w:t xml:space="preserve">V prípade, ak </w:t>
      </w:r>
      <w:r w:rsidR="00B12B72">
        <w:rPr>
          <w:rFonts w:ascii="Garamond" w:hAnsi="Garamond" w:cs="Calibri"/>
          <w:sz w:val="20"/>
          <w:szCs w:val="20"/>
        </w:rPr>
        <w:t>Predávajúci</w:t>
      </w:r>
      <w:r w:rsidRPr="00993639">
        <w:rPr>
          <w:rFonts w:ascii="Garamond" w:hAnsi="Garamond" w:cs="Calibri"/>
          <w:sz w:val="20"/>
          <w:szCs w:val="20"/>
        </w:rPr>
        <w:t xml:space="preserve"> neprevezme od </w:t>
      </w:r>
      <w:r w:rsidR="00B12B72">
        <w:rPr>
          <w:rFonts w:ascii="Garamond" w:hAnsi="Garamond" w:cs="Calibri"/>
          <w:sz w:val="20"/>
          <w:szCs w:val="20"/>
        </w:rPr>
        <w:t>Kupujúceho</w:t>
      </w:r>
      <w:r w:rsidRPr="00993639">
        <w:rPr>
          <w:rFonts w:ascii="Garamond" w:hAnsi="Garamond" w:cs="Calibri"/>
          <w:sz w:val="20"/>
          <w:szCs w:val="20"/>
        </w:rPr>
        <w:t xml:space="preserve"> reklamovaný</w:t>
      </w:r>
      <w:r w:rsidR="008405A6">
        <w:rPr>
          <w:rFonts w:ascii="Garamond" w:hAnsi="Garamond" w:cs="Calibri"/>
          <w:sz w:val="20"/>
          <w:szCs w:val="20"/>
        </w:rPr>
        <w:t xml:space="preserve"> Inicializovaný</w:t>
      </w:r>
      <w:r w:rsidRPr="00993639">
        <w:rPr>
          <w:rFonts w:ascii="Garamond" w:hAnsi="Garamond" w:cs="Calibri"/>
          <w:sz w:val="20"/>
          <w:szCs w:val="20"/>
        </w:rPr>
        <w:t xml:space="preserve"> Tovar, </w:t>
      </w:r>
      <w:r w:rsidR="00B12B72">
        <w:rPr>
          <w:rFonts w:ascii="Garamond" w:hAnsi="Garamond" w:cs="Calibri"/>
          <w:sz w:val="20"/>
          <w:szCs w:val="20"/>
        </w:rPr>
        <w:t>Kupujúci</w:t>
      </w:r>
      <w:r w:rsidRPr="00993639">
        <w:rPr>
          <w:rFonts w:ascii="Garamond" w:hAnsi="Garamond" w:cs="Calibri"/>
          <w:sz w:val="20"/>
          <w:szCs w:val="20"/>
        </w:rPr>
        <w:t xml:space="preserve"> je oprávnený zaslať tento </w:t>
      </w:r>
      <w:r w:rsidR="008405A6">
        <w:rPr>
          <w:rFonts w:ascii="Garamond" w:hAnsi="Garamond" w:cs="Calibri"/>
          <w:sz w:val="20"/>
          <w:szCs w:val="20"/>
        </w:rPr>
        <w:t xml:space="preserve">Inicializovaný </w:t>
      </w:r>
      <w:r w:rsidRPr="00993639">
        <w:rPr>
          <w:rFonts w:ascii="Garamond" w:hAnsi="Garamond" w:cs="Calibri"/>
          <w:sz w:val="20"/>
          <w:szCs w:val="20"/>
        </w:rPr>
        <w:t xml:space="preserve">Tovar </w:t>
      </w:r>
      <w:r w:rsidR="00B12B72">
        <w:rPr>
          <w:rFonts w:ascii="Garamond" w:hAnsi="Garamond" w:cs="Calibri"/>
          <w:sz w:val="20"/>
          <w:szCs w:val="20"/>
        </w:rPr>
        <w:t>Predávajúcemu</w:t>
      </w:r>
      <w:r w:rsidRPr="00993639">
        <w:rPr>
          <w:rFonts w:ascii="Garamond" w:hAnsi="Garamond" w:cs="Calibri"/>
          <w:sz w:val="20"/>
          <w:szCs w:val="20"/>
        </w:rPr>
        <w:t xml:space="preserve"> na jeho náklady, pričom náklady na poštovné vrátane poistenia zásielky je </w:t>
      </w:r>
      <w:r w:rsidR="00B12B72">
        <w:rPr>
          <w:rFonts w:ascii="Garamond" w:hAnsi="Garamond" w:cs="Calibri"/>
          <w:sz w:val="20"/>
          <w:szCs w:val="20"/>
        </w:rPr>
        <w:t>Predávajúci</w:t>
      </w:r>
      <w:r w:rsidRPr="00993639">
        <w:rPr>
          <w:rFonts w:ascii="Garamond" w:hAnsi="Garamond" w:cs="Calibri"/>
          <w:sz w:val="20"/>
          <w:szCs w:val="20"/>
        </w:rPr>
        <w:t xml:space="preserve"> povinný </w:t>
      </w:r>
      <w:r>
        <w:rPr>
          <w:rFonts w:ascii="Garamond" w:hAnsi="Garamond" w:cs="Calibri"/>
          <w:sz w:val="20"/>
          <w:szCs w:val="20"/>
        </w:rPr>
        <w:t xml:space="preserve">uhradiť na výzvu </w:t>
      </w:r>
      <w:r w:rsidR="00B12B72">
        <w:rPr>
          <w:rFonts w:ascii="Garamond" w:hAnsi="Garamond" w:cs="Calibri"/>
          <w:sz w:val="20"/>
          <w:szCs w:val="20"/>
        </w:rPr>
        <w:t>Kupujúceho</w:t>
      </w:r>
      <w:r>
        <w:rPr>
          <w:rFonts w:ascii="Garamond" w:hAnsi="Garamond" w:cs="Calibri"/>
          <w:sz w:val="20"/>
          <w:szCs w:val="20"/>
        </w:rPr>
        <w:t xml:space="preserve"> do 5</w:t>
      </w:r>
      <w:r w:rsidRPr="00993639">
        <w:rPr>
          <w:rFonts w:ascii="Garamond" w:hAnsi="Garamond" w:cs="Calibri"/>
          <w:sz w:val="20"/>
          <w:szCs w:val="20"/>
        </w:rPr>
        <w:t xml:space="preserve"> (</w:t>
      </w:r>
      <w:r>
        <w:rPr>
          <w:rFonts w:ascii="Garamond" w:hAnsi="Garamond" w:cs="Calibri"/>
          <w:sz w:val="20"/>
          <w:szCs w:val="20"/>
        </w:rPr>
        <w:t>piatich</w:t>
      </w:r>
      <w:r w:rsidRPr="00993639">
        <w:rPr>
          <w:rFonts w:ascii="Garamond" w:hAnsi="Garamond" w:cs="Calibri"/>
          <w:sz w:val="20"/>
          <w:szCs w:val="20"/>
        </w:rPr>
        <w:t xml:space="preserve">) Pracovných dní odo dňa doručenia výzvy na ich úhradu spolu s kópiou dokladov preukazujúcich uhradené poštovné a poistné. V prípade, ak </w:t>
      </w:r>
      <w:r w:rsidR="00B12B72">
        <w:rPr>
          <w:rFonts w:ascii="Garamond" w:hAnsi="Garamond" w:cs="Calibri"/>
          <w:sz w:val="20"/>
          <w:szCs w:val="20"/>
        </w:rPr>
        <w:t>Predávajúci</w:t>
      </w:r>
      <w:r w:rsidRPr="00993639">
        <w:rPr>
          <w:rFonts w:ascii="Garamond" w:hAnsi="Garamond" w:cs="Calibri"/>
          <w:sz w:val="20"/>
          <w:szCs w:val="20"/>
        </w:rPr>
        <w:t xml:space="preserve"> neuhradí </w:t>
      </w:r>
      <w:r w:rsidR="00B12B72">
        <w:rPr>
          <w:rFonts w:ascii="Garamond" w:hAnsi="Garamond" w:cs="Calibri"/>
          <w:sz w:val="20"/>
          <w:szCs w:val="20"/>
        </w:rPr>
        <w:t xml:space="preserve">Kupujúcemu </w:t>
      </w:r>
      <w:r w:rsidRPr="00993639">
        <w:rPr>
          <w:rFonts w:ascii="Garamond" w:hAnsi="Garamond" w:cs="Calibri"/>
          <w:sz w:val="20"/>
          <w:szCs w:val="20"/>
        </w:rPr>
        <w:t>náklady spojené s uplatnením reklamácie podľa tohto bodu</w:t>
      </w:r>
      <w:r>
        <w:rPr>
          <w:rFonts w:ascii="Garamond" w:hAnsi="Garamond" w:cs="Calibri"/>
          <w:sz w:val="20"/>
          <w:szCs w:val="20"/>
        </w:rPr>
        <w:t xml:space="preserve"> tohto článku</w:t>
      </w:r>
      <w:r w:rsidRPr="00993639">
        <w:rPr>
          <w:rFonts w:ascii="Garamond" w:hAnsi="Garamond" w:cs="Calibri"/>
          <w:sz w:val="20"/>
          <w:szCs w:val="20"/>
        </w:rPr>
        <w:t xml:space="preserve"> Zmluvy, </w:t>
      </w:r>
      <w:r w:rsidR="00B12B72">
        <w:rPr>
          <w:rFonts w:ascii="Garamond" w:hAnsi="Garamond" w:cs="Calibri"/>
          <w:sz w:val="20"/>
          <w:szCs w:val="20"/>
        </w:rPr>
        <w:t>Kupujúci</w:t>
      </w:r>
      <w:r w:rsidRPr="00993639">
        <w:rPr>
          <w:rFonts w:ascii="Garamond" w:hAnsi="Garamond" w:cs="Calibri"/>
          <w:sz w:val="20"/>
          <w:szCs w:val="20"/>
        </w:rPr>
        <w:t xml:space="preserve"> je oprávnený započítať si tieto náklady voči najbližšej faktúre </w:t>
      </w:r>
      <w:r w:rsidR="00B12B72">
        <w:rPr>
          <w:rFonts w:ascii="Garamond" w:hAnsi="Garamond" w:cs="Calibri"/>
          <w:sz w:val="20"/>
          <w:szCs w:val="20"/>
        </w:rPr>
        <w:t>Predávajúceho</w:t>
      </w:r>
      <w:r w:rsidRPr="00993639">
        <w:rPr>
          <w:rFonts w:ascii="Garamond" w:hAnsi="Garamond" w:cs="Calibri"/>
          <w:sz w:val="20"/>
          <w:szCs w:val="20"/>
        </w:rPr>
        <w:t>.</w:t>
      </w:r>
    </w:p>
    <w:p w14:paraId="74465F5C" w14:textId="77777777" w:rsidR="00BF67B7" w:rsidRPr="006B2508" w:rsidRDefault="00BF67B7" w:rsidP="005410A3">
      <w:pPr>
        <w:keepNext/>
        <w:keepLines/>
        <w:tabs>
          <w:tab w:val="left" w:pos="720"/>
        </w:tabs>
        <w:spacing w:after="0" w:line="240" w:lineRule="auto"/>
        <w:jc w:val="both"/>
        <w:outlineLvl w:val="1"/>
        <w:rPr>
          <w:rFonts w:ascii="Garamond" w:hAnsi="Garamond"/>
          <w:b/>
          <w:bCs/>
          <w:sz w:val="20"/>
          <w:szCs w:val="20"/>
        </w:rPr>
      </w:pPr>
    </w:p>
    <w:p w14:paraId="4AC54A14" w14:textId="39FBF3B4" w:rsidR="00013130" w:rsidRPr="006B2508" w:rsidRDefault="00013130" w:rsidP="005410A3">
      <w:pPr>
        <w:keepNext/>
        <w:keepLines/>
        <w:numPr>
          <w:ilvl w:val="0"/>
          <w:numId w:val="3"/>
        </w:numPr>
        <w:tabs>
          <w:tab w:val="left" w:pos="720"/>
        </w:tabs>
        <w:spacing w:after="0" w:line="240" w:lineRule="auto"/>
        <w:ind w:hanging="720"/>
        <w:jc w:val="both"/>
        <w:outlineLvl w:val="1"/>
        <w:rPr>
          <w:rFonts w:ascii="Garamond" w:hAnsi="Garamond"/>
          <w:b/>
          <w:bCs/>
          <w:sz w:val="20"/>
          <w:szCs w:val="20"/>
        </w:rPr>
      </w:pPr>
      <w:r w:rsidRPr="006B2508">
        <w:rPr>
          <w:rFonts w:ascii="Garamond" w:hAnsi="Garamond" w:cs="Arial"/>
          <w:b/>
          <w:bCs/>
          <w:sz w:val="20"/>
          <w:szCs w:val="20"/>
          <w:lang w:eastAsia="ar-SA"/>
        </w:rPr>
        <w:t>VYHLÁSENIA</w:t>
      </w:r>
      <w:r w:rsidR="00C9457F" w:rsidRPr="006B2508">
        <w:rPr>
          <w:rFonts w:ascii="Garamond" w:hAnsi="Garamond"/>
          <w:b/>
          <w:bCs/>
          <w:sz w:val="20"/>
          <w:szCs w:val="20"/>
        </w:rPr>
        <w:t xml:space="preserve"> </w:t>
      </w:r>
      <w:r w:rsidRPr="006B2508">
        <w:rPr>
          <w:rFonts w:ascii="Garamond" w:hAnsi="Garamond"/>
          <w:b/>
          <w:bCs/>
          <w:sz w:val="20"/>
          <w:szCs w:val="20"/>
        </w:rPr>
        <w:t>A</w:t>
      </w:r>
      <w:r w:rsidR="00C9457F" w:rsidRPr="006B2508">
        <w:rPr>
          <w:rFonts w:ascii="Garamond" w:hAnsi="Garamond"/>
          <w:b/>
          <w:bCs/>
          <w:sz w:val="20"/>
          <w:szCs w:val="20"/>
        </w:rPr>
        <w:t xml:space="preserve"> </w:t>
      </w:r>
      <w:r w:rsidRPr="006B2508">
        <w:rPr>
          <w:rFonts w:ascii="Garamond" w:hAnsi="Garamond"/>
          <w:b/>
          <w:bCs/>
          <w:sz w:val="20"/>
          <w:szCs w:val="20"/>
        </w:rPr>
        <w:t>ZÁRUKY</w:t>
      </w:r>
    </w:p>
    <w:p w14:paraId="0DB7AC46" w14:textId="77777777" w:rsidR="00013130" w:rsidRPr="006B2508" w:rsidRDefault="00013130" w:rsidP="005410A3">
      <w:pPr>
        <w:keepNext/>
        <w:keepLines/>
        <w:tabs>
          <w:tab w:val="left" w:pos="0"/>
          <w:tab w:val="left" w:pos="708"/>
          <w:tab w:val="center" w:pos="4536"/>
          <w:tab w:val="right" w:pos="9072"/>
        </w:tabs>
        <w:spacing w:after="0" w:line="240" w:lineRule="auto"/>
        <w:ind w:left="709"/>
        <w:jc w:val="both"/>
        <w:rPr>
          <w:rFonts w:ascii="Garamond" w:eastAsia="Calibri" w:hAnsi="Garamond"/>
          <w:b/>
          <w:sz w:val="20"/>
          <w:szCs w:val="20"/>
        </w:rPr>
      </w:pPr>
    </w:p>
    <w:p w14:paraId="5A58A616" w14:textId="25CC4425" w:rsidR="00C7408B" w:rsidRPr="006B2508" w:rsidRDefault="00B12B72" w:rsidP="005410A3">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Pr>
          <w:rFonts w:ascii="Garamond" w:eastAsia="Calibri" w:hAnsi="Garamond"/>
          <w:sz w:val="20"/>
          <w:szCs w:val="20"/>
        </w:rPr>
        <w:t>Predávajúci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Pr>
          <w:rFonts w:ascii="Garamond" w:eastAsia="Calibri" w:hAnsi="Garamond"/>
          <w:sz w:val="20"/>
          <w:szCs w:val="20"/>
        </w:rPr>
        <w:t>Kupujúceho</w:t>
      </w:r>
      <w:r w:rsidR="00013130" w:rsidRPr="006B2508">
        <w:rPr>
          <w:rFonts w:ascii="Garamond" w:eastAsia="Calibri" w:hAnsi="Garamond"/>
          <w:sz w:val="20"/>
          <w:szCs w:val="20"/>
        </w:rPr>
        <w:t>,</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dňu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podpisu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8405A6">
        <w:rPr>
          <w:rFonts w:ascii="Garamond" w:eastAsia="Calibri" w:hAnsi="Garamond"/>
          <w:sz w:val="20"/>
          <w:szCs w:val="20"/>
        </w:rPr>
        <w:t>Predávajúcim</w:t>
      </w:r>
      <w:r w:rsidR="00013130" w:rsidRPr="006B2508">
        <w:rPr>
          <w:rFonts w:ascii="Garamond" w:eastAsia="Calibri" w:hAnsi="Garamond"/>
          <w:sz w:val="20"/>
          <w:szCs w:val="20"/>
        </w:rPr>
        <w:t>:</w:t>
      </w:r>
      <w:r w:rsidR="00C9457F" w:rsidRPr="006B2508">
        <w:rPr>
          <w:rFonts w:ascii="Garamond" w:eastAsia="Calibri" w:hAnsi="Garamond"/>
          <w:sz w:val="20"/>
          <w:szCs w:val="20"/>
        </w:rPr>
        <w:t xml:space="preserve"> </w:t>
      </w:r>
    </w:p>
    <w:p w14:paraId="15E87DBA" w14:textId="77777777" w:rsidR="00013130" w:rsidRPr="006B2508" w:rsidRDefault="00013130" w:rsidP="005410A3">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r w:rsidRPr="006B2508">
        <w:rPr>
          <w:rFonts w:ascii="Garamond" w:eastAsia="Calibri" w:hAnsi="Garamond"/>
          <w:sz w:val="20"/>
          <w:szCs w:val="20"/>
        </w:rPr>
        <w:tab/>
      </w:r>
    </w:p>
    <w:p w14:paraId="132BF2FC" w14:textId="1242258F" w:rsidR="00013130" w:rsidRPr="006B2508" w:rsidRDefault="00013130" w:rsidP="005410A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osoba</w:t>
      </w:r>
      <w:r w:rsidR="00C9457F" w:rsidRPr="006B2508">
        <w:rPr>
          <w:rFonts w:ascii="Garamond" w:eastAsia="Calibri" w:hAnsi="Garamond"/>
          <w:sz w:val="20"/>
          <w:szCs w:val="20"/>
        </w:rPr>
        <w:t xml:space="preserve"> </w:t>
      </w:r>
      <w:r w:rsidRPr="006B2508">
        <w:rPr>
          <w:rFonts w:ascii="Garamond" w:eastAsia="Calibri" w:hAnsi="Garamond"/>
          <w:sz w:val="20"/>
          <w:szCs w:val="20"/>
        </w:rPr>
        <w:t>konajúca</w:t>
      </w:r>
      <w:r w:rsidR="00C9457F" w:rsidRPr="006B2508">
        <w:rPr>
          <w:rFonts w:ascii="Garamond" w:eastAsia="Calibri" w:hAnsi="Garamond"/>
          <w:sz w:val="20"/>
          <w:szCs w:val="20"/>
        </w:rPr>
        <w:t xml:space="preserve"> </w:t>
      </w:r>
      <w:r w:rsidRPr="006B2508">
        <w:rPr>
          <w:rFonts w:ascii="Garamond" w:eastAsia="Calibri" w:hAnsi="Garamond"/>
          <w:sz w:val="20"/>
          <w:szCs w:val="20"/>
        </w:rPr>
        <w:t>za</w:t>
      </w:r>
      <w:r w:rsidR="00C9457F" w:rsidRPr="006B2508">
        <w:rPr>
          <w:rFonts w:ascii="Garamond" w:eastAsia="Calibri" w:hAnsi="Garamond"/>
          <w:sz w:val="20"/>
          <w:szCs w:val="20"/>
        </w:rPr>
        <w:t xml:space="preserve"> </w:t>
      </w:r>
      <w:r w:rsidR="00B12B72">
        <w:rPr>
          <w:rFonts w:ascii="Garamond" w:eastAsia="Calibri" w:hAnsi="Garamond"/>
          <w:sz w:val="20"/>
          <w:szCs w:val="20"/>
        </w:rPr>
        <w:t>Predávajúceho</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plnom</w:t>
      </w:r>
      <w:r w:rsidR="00C9457F" w:rsidRPr="006B2508">
        <w:rPr>
          <w:rFonts w:ascii="Garamond" w:eastAsia="Calibri" w:hAnsi="Garamond"/>
          <w:sz w:val="20"/>
          <w:szCs w:val="20"/>
        </w:rPr>
        <w:t xml:space="preserve"> </w:t>
      </w:r>
      <w:r w:rsidRPr="006B2508">
        <w:rPr>
          <w:rFonts w:ascii="Garamond" w:eastAsia="Calibri" w:hAnsi="Garamond"/>
          <w:sz w:val="20"/>
          <w:szCs w:val="20"/>
        </w:rPr>
        <w:t>rozsahu</w:t>
      </w:r>
      <w:r w:rsidR="00C9457F" w:rsidRPr="006B2508">
        <w:rPr>
          <w:rFonts w:ascii="Garamond" w:eastAsia="Calibri" w:hAnsi="Garamond"/>
          <w:sz w:val="20"/>
          <w:szCs w:val="20"/>
        </w:rPr>
        <w:t xml:space="preserve"> </w:t>
      </w:r>
      <w:r w:rsidRPr="006B2508">
        <w:rPr>
          <w:rFonts w:ascii="Garamond" w:eastAsia="Calibri" w:hAnsi="Garamond"/>
          <w:sz w:val="20"/>
          <w:szCs w:val="20"/>
        </w:rPr>
        <w:t>oprávnená</w:t>
      </w:r>
      <w:r w:rsidR="00C9457F" w:rsidRPr="006B2508">
        <w:rPr>
          <w:rFonts w:ascii="Garamond" w:eastAsia="Calibri" w:hAnsi="Garamond"/>
          <w:sz w:val="20"/>
          <w:szCs w:val="20"/>
        </w:rPr>
        <w:t xml:space="preserve"> </w:t>
      </w:r>
      <w:r w:rsidRPr="006B2508">
        <w:rPr>
          <w:rFonts w:ascii="Garamond" w:eastAsia="Calibri" w:hAnsi="Garamond"/>
          <w:sz w:val="20"/>
          <w:szCs w:val="20"/>
        </w:rPr>
        <w:t>dojednať,</w:t>
      </w:r>
      <w:r w:rsidR="00C9457F" w:rsidRPr="006B2508">
        <w:rPr>
          <w:rFonts w:ascii="Garamond" w:eastAsia="Calibri" w:hAnsi="Garamond"/>
          <w:sz w:val="20"/>
          <w:szCs w:val="20"/>
        </w:rPr>
        <w:t xml:space="preserve"> </w:t>
      </w:r>
      <w:r w:rsidRPr="006B2508">
        <w:rPr>
          <w:rFonts w:ascii="Garamond" w:eastAsia="Calibri" w:hAnsi="Garamond"/>
          <w:sz w:val="20"/>
          <w:szCs w:val="20"/>
        </w:rPr>
        <w:t>uzavrieť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nej</w:t>
      </w:r>
      <w:r w:rsidR="00C9457F" w:rsidRPr="006B2508">
        <w:rPr>
          <w:rFonts w:ascii="Garamond" w:eastAsia="Calibri" w:hAnsi="Garamond"/>
          <w:sz w:val="20"/>
          <w:szCs w:val="20"/>
        </w:rPr>
        <w:t xml:space="preserve"> </w:t>
      </w:r>
      <w:r w:rsidRPr="006B2508">
        <w:rPr>
          <w:rFonts w:ascii="Garamond" w:eastAsia="Calibri" w:hAnsi="Garamond"/>
          <w:sz w:val="20"/>
          <w:szCs w:val="20"/>
        </w:rPr>
        <w:t>upravené;</w:t>
      </w:r>
    </w:p>
    <w:p w14:paraId="181559AF" w14:textId="77777777" w:rsidR="001E36CA" w:rsidRPr="006B2508" w:rsidRDefault="001E36CA" w:rsidP="005410A3">
      <w:pPr>
        <w:keepNext/>
        <w:keepLines/>
        <w:tabs>
          <w:tab w:val="left" w:pos="0"/>
          <w:tab w:val="center" w:pos="4536"/>
          <w:tab w:val="right" w:pos="9072"/>
        </w:tabs>
        <w:spacing w:after="0" w:line="240" w:lineRule="auto"/>
        <w:ind w:left="1429"/>
        <w:contextualSpacing/>
        <w:jc w:val="both"/>
        <w:rPr>
          <w:rFonts w:ascii="Garamond" w:eastAsia="Calibri" w:hAnsi="Garamond"/>
          <w:sz w:val="20"/>
          <w:szCs w:val="20"/>
        </w:rPr>
      </w:pPr>
    </w:p>
    <w:p w14:paraId="061E4188" w14:textId="75B3C92A" w:rsidR="00013130" w:rsidRPr="006B2508" w:rsidRDefault="00013130" w:rsidP="005410A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spoločnosťou</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založenou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existujúcou</w:t>
      </w:r>
      <w:r w:rsidR="00C9457F" w:rsidRPr="006B2508">
        <w:rPr>
          <w:rFonts w:ascii="Garamond" w:eastAsia="Calibri" w:hAnsi="Garamond"/>
          <w:sz w:val="20"/>
          <w:szCs w:val="20"/>
        </w:rPr>
        <w:t xml:space="preserve"> </w:t>
      </w:r>
      <w:r w:rsidRPr="006B2508">
        <w:rPr>
          <w:rFonts w:ascii="Garamond" w:eastAsia="Calibri" w:hAnsi="Garamond"/>
          <w:sz w:val="20"/>
          <w:szCs w:val="20"/>
        </w:rPr>
        <w:t>podľa</w:t>
      </w:r>
      <w:r w:rsidR="00C9457F" w:rsidRPr="006B2508">
        <w:rPr>
          <w:rFonts w:ascii="Garamond" w:eastAsia="Calibri" w:hAnsi="Garamond"/>
          <w:sz w:val="20"/>
          <w:szCs w:val="20"/>
        </w:rPr>
        <w:t xml:space="preserve"> </w:t>
      </w:r>
      <w:r w:rsidRPr="006B2508">
        <w:rPr>
          <w:rFonts w:ascii="Garamond" w:eastAsia="Calibri" w:hAnsi="Garamond"/>
          <w:sz w:val="20"/>
          <w:szCs w:val="20"/>
        </w:rPr>
        <w:t>právneho</w:t>
      </w:r>
      <w:r w:rsidR="00C9457F" w:rsidRPr="006B2508">
        <w:rPr>
          <w:rFonts w:ascii="Garamond" w:eastAsia="Calibri" w:hAnsi="Garamond"/>
          <w:sz w:val="20"/>
          <w:szCs w:val="20"/>
        </w:rPr>
        <w:t xml:space="preserve"> </w:t>
      </w:r>
      <w:r w:rsidRPr="006B2508">
        <w:rPr>
          <w:rFonts w:ascii="Garamond" w:eastAsia="Calibri" w:hAnsi="Garamond"/>
          <w:sz w:val="20"/>
          <w:szCs w:val="20"/>
        </w:rPr>
        <w:t>poriadku</w:t>
      </w:r>
      <w:r w:rsidR="00C9457F" w:rsidRPr="006B2508">
        <w:rPr>
          <w:rFonts w:ascii="Garamond" w:eastAsia="Calibri" w:hAnsi="Garamond"/>
          <w:sz w:val="20"/>
          <w:szCs w:val="20"/>
        </w:rPr>
        <w:t xml:space="preserve"> </w:t>
      </w:r>
      <w:r w:rsidR="00061795">
        <w:rPr>
          <w:rFonts w:ascii="Garamond" w:hAnsi="Garamond"/>
          <w:sz w:val="20"/>
          <w:szCs w:val="20"/>
          <w:lang w:eastAsia="cs-CZ"/>
        </w:rPr>
        <w:t>[</w:t>
      </w:r>
      <w:r w:rsidR="00061795" w:rsidRPr="00061795">
        <w:rPr>
          <w:rFonts w:ascii="Garamond" w:hAnsi="Garamond"/>
          <w:sz w:val="20"/>
          <w:szCs w:val="20"/>
          <w:highlight w:val="yellow"/>
          <w:lang w:eastAsia="cs-CZ"/>
        </w:rPr>
        <w:t>doplniť</w:t>
      </w:r>
      <w:r w:rsidR="00061795">
        <w:rPr>
          <w:rFonts w:ascii="Garamond" w:hAnsi="Garamond"/>
          <w:sz w:val="20"/>
          <w:szCs w:val="20"/>
          <w:lang w:eastAsia="cs-CZ"/>
        </w:rPr>
        <w:t>]</w:t>
      </w:r>
      <w:r w:rsidRPr="006B2508">
        <w:rPr>
          <w:rFonts w:ascii="Garamond" w:hAnsi="Garamond"/>
          <w:sz w:val="20"/>
          <w:szCs w:val="20"/>
          <w:lang w:eastAsia="cs-CZ"/>
        </w:rPr>
        <w:t>,</w:t>
      </w:r>
      <w:r w:rsidR="00C9457F" w:rsidRPr="006B2508">
        <w:rPr>
          <w:rFonts w:ascii="Garamond" w:eastAsia="Calibri" w:hAnsi="Garamond"/>
          <w:sz w:val="20"/>
          <w:szCs w:val="20"/>
        </w:rPr>
        <w:t xml:space="preserve"> </w:t>
      </w:r>
      <w:r w:rsidRPr="006B2508">
        <w:rPr>
          <w:rFonts w:ascii="Garamond" w:eastAsia="Calibri" w:hAnsi="Garamond"/>
          <w:sz w:val="20"/>
          <w:szCs w:val="20"/>
        </w:rPr>
        <w:t>neexistuje</w:t>
      </w:r>
      <w:r w:rsidR="00C9457F" w:rsidRPr="006B2508">
        <w:rPr>
          <w:rFonts w:ascii="Garamond" w:eastAsia="Calibri" w:hAnsi="Garamond"/>
          <w:sz w:val="20"/>
          <w:szCs w:val="20"/>
        </w:rPr>
        <w:t xml:space="preserve"> </w:t>
      </w:r>
      <w:r w:rsidRPr="006B2508">
        <w:rPr>
          <w:rFonts w:ascii="Garamond" w:eastAsia="Calibri" w:hAnsi="Garamond"/>
          <w:sz w:val="20"/>
          <w:szCs w:val="20"/>
        </w:rPr>
        <w:t>žiaden</w:t>
      </w:r>
      <w:r w:rsidR="00C9457F" w:rsidRPr="006B2508">
        <w:rPr>
          <w:rFonts w:ascii="Garamond" w:eastAsia="Calibri" w:hAnsi="Garamond"/>
          <w:sz w:val="20"/>
          <w:szCs w:val="20"/>
        </w:rPr>
        <w:t xml:space="preserve"> </w:t>
      </w:r>
      <w:r w:rsidRPr="006B2508">
        <w:rPr>
          <w:rFonts w:ascii="Garamond" w:eastAsia="Calibri" w:hAnsi="Garamond"/>
          <w:sz w:val="20"/>
          <w:szCs w:val="20"/>
        </w:rPr>
        <w:t>dôvod</w:t>
      </w:r>
      <w:r w:rsidR="00C9457F" w:rsidRPr="006B2508">
        <w:rPr>
          <w:rFonts w:ascii="Garamond" w:eastAsia="Calibri" w:hAnsi="Garamond"/>
          <w:sz w:val="20"/>
          <w:szCs w:val="20"/>
        </w:rPr>
        <w:t xml:space="preserve"> </w:t>
      </w:r>
      <w:r w:rsidRPr="006B2508">
        <w:rPr>
          <w:rFonts w:ascii="Garamond" w:eastAsia="Calibri" w:hAnsi="Garamond"/>
          <w:sz w:val="20"/>
          <w:szCs w:val="20"/>
        </w:rPr>
        <w:t>neplatnosti</w:t>
      </w:r>
      <w:r w:rsidR="00C9457F" w:rsidRPr="006B2508">
        <w:rPr>
          <w:rFonts w:ascii="Garamond" w:eastAsia="Calibri" w:hAnsi="Garamond"/>
          <w:sz w:val="20"/>
          <w:szCs w:val="20"/>
        </w:rPr>
        <w:t xml:space="preserve"> </w:t>
      </w:r>
      <w:r w:rsidRPr="006B2508">
        <w:rPr>
          <w:rFonts w:ascii="Garamond" w:eastAsia="Calibri" w:hAnsi="Garamond"/>
          <w:sz w:val="20"/>
          <w:szCs w:val="20"/>
        </w:rPr>
        <w:t>spoločnosti,</w:t>
      </w:r>
      <w:r w:rsidR="00C9457F" w:rsidRPr="006B2508">
        <w:rPr>
          <w:rFonts w:ascii="Garamond" w:eastAsia="Calibri" w:hAnsi="Garamond"/>
          <w:sz w:val="20"/>
          <w:szCs w:val="20"/>
        </w:rPr>
        <w:t xml:space="preserve"> </w:t>
      </w: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potrebné</w:t>
      </w:r>
      <w:r w:rsidR="00C9457F" w:rsidRPr="006B2508">
        <w:rPr>
          <w:rFonts w:ascii="Garamond" w:eastAsia="Calibri" w:hAnsi="Garamond"/>
          <w:sz w:val="20"/>
          <w:szCs w:val="20"/>
        </w:rPr>
        <w:t xml:space="preserve"> </w:t>
      </w:r>
      <w:r w:rsidRPr="006B2508">
        <w:rPr>
          <w:rFonts w:ascii="Garamond" w:eastAsia="Calibri" w:hAnsi="Garamond"/>
          <w:sz w:val="20"/>
          <w:szCs w:val="20"/>
        </w:rPr>
        <w:t>právomoci</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oprávnenia</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dodanie</w:t>
      </w:r>
      <w:r w:rsidR="008405A6">
        <w:rPr>
          <w:rFonts w:ascii="Garamond" w:eastAsia="Calibri" w:hAnsi="Garamond"/>
          <w:sz w:val="20"/>
          <w:szCs w:val="20"/>
        </w:rPr>
        <w:t xml:space="preserve"> Inicializovaného</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riadne</w:t>
      </w:r>
      <w:r w:rsidR="00C9457F" w:rsidRPr="006B2508">
        <w:rPr>
          <w:rFonts w:ascii="Garamond" w:eastAsia="Calibri" w:hAnsi="Garamond"/>
          <w:sz w:val="20"/>
          <w:szCs w:val="20"/>
        </w:rPr>
        <w:t xml:space="preserve"> </w:t>
      </w:r>
      <w:r w:rsidRPr="006B2508">
        <w:rPr>
          <w:rFonts w:ascii="Garamond" w:eastAsia="Calibri" w:hAnsi="Garamond"/>
          <w:sz w:val="20"/>
          <w:szCs w:val="20"/>
        </w:rPr>
        <w:t>plní</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porušenie</w:t>
      </w:r>
      <w:r w:rsidR="00C9457F" w:rsidRPr="006B2508">
        <w:rPr>
          <w:rFonts w:ascii="Garamond" w:eastAsia="Calibri" w:hAnsi="Garamond"/>
          <w:sz w:val="20"/>
          <w:szCs w:val="20"/>
        </w:rPr>
        <w:t xml:space="preserve"> </w:t>
      </w:r>
      <w:r w:rsidRPr="006B2508">
        <w:rPr>
          <w:rFonts w:ascii="Garamond" w:eastAsia="Calibri" w:hAnsi="Garamond"/>
          <w:sz w:val="20"/>
          <w:szCs w:val="20"/>
        </w:rPr>
        <w:t>ktorých</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mohlo</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zrušeniu;</w:t>
      </w:r>
    </w:p>
    <w:p w14:paraId="51C49F4D" w14:textId="77777777" w:rsidR="00013130" w:rsidRPr="006B2508" w:rsidRDefault="00013130" w:rsidP="005410A3">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7F201CD8" w14:textId="3F8F8298" w:rsidR="00013130" w:rsidRPr="006B2508" w:rsidRDefault="00013130" w:rsidP="005410A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uzatvorenie</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plnenie</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B12B72">
        <w:rPr>
          <w:rFonts w:ascii="Garamond" w:eastAsia="Calibri" w:hAnsi="Garamond"/>
          <w:sz w:val="20"/>
          <w:szCs w:val="20"/>
        </w:rPr>
        <w:t>Predávajúcim</w:t>
      </w:r>
      <w:r w:rsidR="00C9457F" w:rsidRPr="006B2508">
        <w:rPr>
          <w:rFonts w:ascii="Garamond" w:eastAsia="Calibri" w:hAnsi="Garamond"/>
          <w:sz w:val="20"/>
          <w:szCs w:val="20"/>
        </w:rPr>
        <w:t xml:space="preserve"> </w:t>
      </w:r>
      <w:r w:rsidRPr="006B2508">
        <w:rPr>
          <w:rFonts w:ascii="Garamond" w:eastAsia="Calibri" w:hAnsi="Garamond"/>
          <w:sz w:val="20"/>
          <w:szCs w:val="20"/>
        </w:rPr>
        <w:t>nie</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ukracujúcim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poškodzujúcim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zvýhodňujúcim</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znevýhodňujúcim</w:t>
      </w:r>
      <w:r w:rsidR="00C9457F" w:rsidRPr="006B2508">
        <w:rPr>
          <w:rFonts w:ascii="Garamond" w:eastAsia="Calibri" w:hAnsi="Garamond"/>
          <w:sz w:val="20"/>
          <w:szCs w:val="20"/>
        </w:rPr>
        <w:t xml:space="preserve"> </w:t>
      </w:r>
      <w:r w:rsidRPr="006B2508">
        <w:rPr>
          <w:rFonts w:ascii="Garamond" w:eastAsia="Calibri" w:hAnsi="Garamond"/>
          <w:sz w:val="20"/>
          <w:szCs w:val="20"/>
        </w:rPr>
        <w:t>úkonom</w:t>
      </w:r>
      <w:r w:rsidR="00C9457F" w:rsidRPr="006B2508">
        <w:rPr>
          <w:rFonts w:ascii="Garamond" w:eastAsia="Calibri" w:hAnsi="Garamond"/>
          <w:sz w:val="20"/>
          <w:szCs w:val="20"/>
        </w:rPr>
        <w:t xml:space="preserve"> </w:t>
      </w:r>
      <w:r w:rsidRPr="006B2508">
        <w:rPr>
          <w:rFonts w:ascii="Garamond" w:eastAsia="Calibri" w:hAnsi="Garamond"/>
          <w:sz w:val="20"/>
          <w:szCs w:val="20"/>
        </w:rPr>
        <w:t>vo</w:t>
      </w:r>
      <w:r w:rsidR="00C9457F" w:rsidRPr="006B2508">
        <w:rPr>
          <w:rFonts w:ascii="Garamond" w:eastAsia="Calibri" w:hAnsi="Garamond"/>
          <w:sz w:val="20"/>
          <w:szCs w:val="20"/>
        </w:rPr>
        <w:t xml:space="preserve"> </w:t>
      </w:r>
      <w:r w:rsidRPr="006B2508">
        <w:rPr>
          <w:rFonts w:ascii="Garamond" w:eastAsia="Calibri" w:hAnsi="Garamond"/>
          <w:sz w:val="20"/>
          <w:szCs w:val="20"/>
        </w:rPr>
        <w:t>vzťahu</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akémukoľvek</w:t>
      </w:r>
      <w:r w:rsidR="00C9457F" w:rsidRPr="006B2508">
        <w:rPr>
          <w:rFonts w:ascii="Garamond" w:eastAsia="Calibri" w:hAnsi="Garamond"/>
          <w:sz w:val="20"/>
          <w:szCs w:val="20"/>
        </w:rPr>
        <w:t xml:space="preserve"> </w:t>
      </w:r>
      <w:r w:rsidRPr="006B2508">
        <w:rPr>
          <w:rFonts w:ascii="Garamond" w:eastAsia="Calibri" w:hAnsi="Garamond"/>
          <w:sz w:val="20"/>
          <w:szCs w:val="20"/>
        </w:rPr>
        <w:t>veriteľovi,</w:t>
      </w:r>
      <w:r w:rsidR="00C9457F" w:rsidRPr="006B2508">
        <w:rPr>
          <w:rFonts w:ascii="Garamond" w:eastAsia="Calibri" w:hAnsi="Garamond"/>
          <w:sz w:val="20"/>
          <w:szCs w:val="20"/>
        </w:rPr>
        <w:t xml:space="preserve"> </w:t>
      </w:r>
      <w:r w:rsidRPr="006B2508">
        <w:rPr>
          <w:rFonts w:ascii="Garamond" w:eastAsia="Calibri" w:hAnsi="Garamond"/>
          <w:sz w:val="20"/>
          <w:szCs w:val="20"/>
        </w:rPr>
        <w:t>pričom</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tejto</w:t>
      </w:r>
      <w:r w:rsidR="00C9457F" w:rsidRPr="006B2508">
        <w:rPr>
          <w:rFonts w:ascii="Garamond" w:eastAsia="Calibri" w:hAnsi="Garamond"/>
          <w:sz w:val="20"/>
          <w:szCs w:val="20"/>
        </w:rPr>
        <w:t xml:space="preserve"> </w:t>
      </w:r>
      <w:r w:rsidRPr="006B2508">
        <w:rPr>
          <w:rFonts w:ascii="Garamond" w:eastAsia="Calibri" w:hAnsi="Garamond"/>
          <w:sz w:val="20"/>
          <w:szCs w:val="20"/>
        </w:rPr>
        <w:t>súvislosti</w:t>
      </w:r>
      <w:r w:rsidR="00C9457F" w:rsidRPr="006B2508">
        <w:rPr>
          <w:rFonts w:ascii="Garamond" w:eastAsia="Calibri" w:hAnsi="Garamond"/>
          <w:sz w:val="20"/>
          <w:szCs w:val="20"/>
        </w:rPr>
        <w:t xml:space="preserve"> </w:t>
      </w:r>
      <w:r w:rsidRPr="006B2508">
        <w:rPr>
          <w:rFonts w:ascii="Garamond" w:eastAsia="Calibri" w:hAnsi="Garamond"/>
          <w:sz w:val="20"/>
          <w:szCs w:val="20"/>
        </w:rPr>
        <w:t>nie</w:t>
      </w:r>
      <w:r w:rsidR="00C9457F" w:rsidRPr="006B2508">
        <w:rPr>
          <w:rFonts w:ascii="Garamond" w:eastAsia="Calibri" w:hAnsi="Garamond"/>
          <w:sz w:val="20"/>
          <w:szCs w:val="20"/>
        </w:rPr>
        <w:t xml:space="preserve"> </w:t>
      </w: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najmä</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odporovateľným</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právnym</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úkonom;</w:t>
      </w:r>
      <w:r w:rsidR="00C9457F" w:rsidRPr="006B2508">
        <w:rPr>
          <w:rFonts w:ascii="Garamond" w:eastAsia="Calibri" w:hAnsi="Garamond"/>
          <w:sz w:val="20"/>
          <w:szCs w:val="20"/>
        </w:rPr>
        <w:t xml:space="preserve"> </w:t>
      </w:r>
    </w:p>
    <w:p w14:paraId="0DFF7C70" w14:textId="77777777" w:rsidR="00013130" w:rsidRPr="006B2508" w:rsidRDefault="00013130" w:rsidP="005410A3">
      <w:pPr>
        <w:keepNext/>
        <w:keepLines/>
        <w:tabs>
          <w:tab w:val="left" w:pos="0"/>
          <w:tab w:val="center" w:pos="4536"/>
          <w:tab w:val="right" w:pos="9072"/>
        </w:tabs>
        <w:spacing w:after="0" w:line="240" w:lineRule="auto"/>
        <w:ind w:left="709" w:hanging="720"/>
        <w:contextualSpacing/>
        <w:jc w:val="both"/>
        <w:rPr>
          <w:rFonts w:ascii="Garamond" w:eastAsia="Calibri" w:hAnsi="Garamond"/>
          <w:sz w:val="20"/>
          <w:szCs w:val="20"/>
        </w:rPr>
      </w:pPr>
    </w:p>
    <w:p w14:paraId="1D5592CE" w14:textId="7B51A4EC" w:rsidR="004165BE" w:rsidRPr="006B2508" w:rsidRDefault="00013130" w:rsidP="005410A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nevedie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nemu</w:t>
      </w:r>
      <w:r w:rsidR="00C9457F" w:rsidRPr="006B2508">
        <w:rPr>
          <w:rFonts w:ascii="Garamond" w:eastAsia="Calibri" w:hAnsi="Garamond"/>
          <w:sz w:val="20"/>
          <w:szCs w:val="20"/>
        </w:rPr>
        <w:t xml:space="preserve"> </w:t>
      </w:r>
      <w:r w:rsidRPr="006B2508">
        <w:rPr>
          <w:rFonts w:ascii="Garamond" w:eastAsia="Calibri" w:hAnsi="Garamond"/>
          <w:sz w:val="20"/>
          <w:szCs w:val="20"/>
        </w:rPr>
        <w:t>vyšetrovanie</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zisťovanie</w:t>
      </w:r>
      <w:r w:rsidR="00C9457F" w:rsidRPr="006B2508">
        <w:rPr>
          <w:rFonts w:ascii="Garamond" w:eastAsia="Calibri" w:hAnsi="Garamond"/>
          <w:sz w:val="20"/>
          <w:szCs w:val="20"/>
        </w:rPr>
        <w:t xml:space="preserve"> </w:t>
      </w:r>
      <w:r w:rsidRPr="006B2508">
        <w:rPr>
          <w:rFonts w:ascii="Garamond" w:eastAsia="Calibri" w:hAnsi="Garamond"/>
          <w:sz w:val="20"/>
          <w:szCs w:val="20"/>
        </w:rPr>
        <w:t>zo</w:t>
      </w:r>
      <w:r w:rsidR="00C9457F" w:rsidRPr="006B2508">
        <w:rPr>
          <w:rFonts w:ascii="Garamond" w:eastAsia="Calibri" w:hAnsi="Garamond"/>
          <w:sz w:val="20"/>
          <w:szCs w:val="20"/>
        </w:rPr>
        <w:t xml:space="preserve"> </w:t>
      </w:r>
      <w:r w:rsidRPr="006B2508">
        <w:rPr>
          <w:rFonts w:ascii="Garamond" w:eastAsia="Calibri" w:hAnsi="Garamond"/>
          <w:sz w:val="20"/>
          <w:szCs w:val="20"/>
        </w:rPr>
        <w:t>strany</w:t>
      </w:r>
      <w:r w:rsidR="00C9457F" w:rsidRPr="006B2508">
        <w:rPr>
          <w:rFonts w:ascii="Garamond" w:eastAsia="Calibri" w:hAnsi="Garamond"/>
          <w:sz w:val="20"/>
          <w:szCs w:val="20"/>
        </w:rPr>
        <w:t xml:space="preserve"> </w:t>
      </w:r>
      <w:r w:rsidRPr="006B2508">
        <w:rPr>
          <w:rFonts w:ascii="Garamond" w:eastAsia="Calibri" w:hAnsi="Garamond"/>
          <w:sz w:val="20"/>
          <w:szCs w:val="20"/>
        </w:rPr>
        <w:t>štátnych</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správnych</w:t>
      </w:r>
      <w:r w:rsidR="00C9457F" w:rsidRPr="006B2508">
        <w:rPr>
          <w:rFonts w:ascii="Garamond" w:eastAsia="Calibri" w:hAnsi="Garamond"/>
          <w:sz w:val="20"/>
          <w:szCs w:val="20"/>
        </w:rPr>
        <w:t xml:space="preserve"> </w:t>
      </w:r>
      <w:r w:rsidRPr="006B2508">
        <w:rPr>
          <w:rFonts w:ascii="Garamond" w:eastAsia="Calibri" w:hAnsi="Garamond"/>
          <w:sz w:val="20"/>
          <w:szCs w:val="20"/>
        </w:rPr>
        <w:t>orgánov,</w:t>
      </w:r>
      <w:r w:rsidR="00C9457F" w:rsidRPr="006B2508">
        <w:rPr>
          <w:rFonts w:ascii="Garamond" w:eastAsia="Calibri" w:hAnsi="Garamond"/>
          <w:sz w:val="20"/>
          <w:szCs w:val="20"/>
        </w:rPr>
        <w:t xml:space="preserve"> </w:t>
      </w:r>
      <w:r w:rsidRPr="006B2508">
        <w:rPr>
          <w:rFonts w:ascii="Garamond" w:eastAsia="Calibri" w:hAnsi="Garamond"/>
          <w:sz w:val="20"/>
          <w:szCs w:val="20"/>
        </w:rPr>
        <w:t>nevedie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nemu</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voči</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majetku,</w:t>
      </w:r>
      <w:r w:rsidR="00C9457F" w:rsidRPr="006B2508">
        <w:rPr>
          <w:rFonts w:ascii="Garamond" w:eastAsia="Calibri" w:hAnsi="Garamond"/>
          <w:sz w:val="20"/>
          <w:szCs w:val="20"/>
        </w:rPr>
        <w:t xml:space="preserve"> </w:t>
      </w:r>
      <w:r w:rsidRPr="006B2508">
        <w:rPr>
          <w:rFonts w:ascii="Garamond" w:eastAsia="Calibri" w:hAnsi="Garamond"/>
          <w:sz w:val="20"/>
          <w:szCs w:val="20"/>
        </w:rPr>
        <w:t>vrátane</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súdny</w:t>
      </w:r>
      <w:r w:rsidR="00C9457F" w:rsidRPr="006B2508">
        <w:rPr>
          <w:rFonts w:ascii="Garamond" w:eastAsia="Calibri" w:hAnsi="Garamond"/>
          <w:sz w:val="20"/>
          <w:szCs w:val="20"/>
        </w:rPr>
        <w:t xml:space="preserve"> </w:t>
      </w:r>
      <w:r w:rsidRPr="006B2508">
        <w:rPr>
          <w:rFonts w:ascii="Garamond" w:eastAsia="Calibri" w:hAnsi="Garamond"/>
          <w:sz w:val="20"/>
          <w:szCs w:val="20"/>
        </w:rPr>
        <w:t>spor</w:t>
      </w:r>
      <w:r w:rsidR="00C9457F" w:rsidRPr="006B2508">
        <w:rPr>
          <w:rFonts w:ascii="Garamond" w:eastAsia="Calibri" w:hAnsi="Garamond"/>
          <w:sz w:val="20"/>
          <w:szCs w:val="20"/>
        </w:rPr>
        <w:t xml:space="preserve"> </w:t>
      </w:r>
      <w:r w:rsidRPr="006B2508">
        <w:rPr>
          <w:rFonts w:ascii="Garamond" w:eastAsia="Calibri" w:hAnsi="Garamond"/>
          <w:sz w:val="20"/>
          <w:szCs w:val="20"/>
        </w:rPr>
        <w:t>vrátane</w:t>
      </w:r>
      <w:r w:rsidR="00C9457F" w:rsidRPr="006B2508">
        <w:rPr>
          <w:rFonts w:ascii="Garamond" w:eastAsia="Calibri" w:hAnsi="Garamond"/>
          <w:sz w:val="20"/>
          <w:szCs w:val="20"/>
        </w:rPr>
        <w:t xml:space="preserve"> </w:t>
      </w:r>
      <w:r w:rsidRPr="006B2508">
        <w:rPr>
          <w:rFonts w:ascii="Garamond" w:eastAsia="Calibri" w:hAnsi="Garamond"/>
          <w:sz w:val="20"/>
          <w:szCs w:val="20"/>
        </w:rPr>
        <w:t>exekučného,</w:t>
      </w:r>
      <w:r w:rsidR="00C9457F" w:rsidRPr="006B2508">
        <w:rPr>
          <w:rFonts w:ascii="Garamond" w:eastAsia="Calibri" w:hAnsi="Garamond"/>
          <w:sz w:val="20"/>
          <w:szCs w:val="20"/>
        </w:rPr>
        <w:t xml:space="preserve"> </w:t>
      </w:r>
      <w:r w:rsidRPr="006B2508">
        <w:rPr>
          <w:rFonts w:ascii="Garamond" w:eastAsia="Calibri" w:hAnsi="Garamond"/>
          <w:sz w:val="20"/>
          <w:szCs w:val="20"/>
        </w:rPr>
        <w:t>daňového,</w:t>
      </w:r>
      <w:r w:rsidR="00C9457F" w:rsidRPr="006B2508">
        <w:rPr>
          <w:rFonts w:ascii="Garamond" w:eastAsia="Calibri" w:hAnsi="Garamond"/>
          <w:sz w:val="20"/>
          <w:szCs w:val="20"/>
        </w:rPr>
        <w:t xml:space="preserve"> </w:t>
      </w:r>
      <w:r w:rsidRPr="006B2508">
        <w:rPr>
          <w:rFonts w:ascii="Garamond" w:eastAsia="Calibri" w:hAnsi="Garamond"/>
          <w:sz w:val="20"/>
          <w:szCs w:val="20"/>
        </w:rPr>
        <w:t>konkurzného,</w:t>
      </w:r>
      <w:r w:rsidR="00C9457F" w:rsidRPr="006B2508">
        <w:rPr>
          <w:rFonts w:ascii="Garamond" w:eastAsia="Calibri" w:hAnsi="Garamond"/>
          <w:sz w:val="20"/>
          <w:szCs w:val="20"/>
        </w:rPr>
        <w:t xml:space="preserve"> </w:t>
      </w:r>
      <w:r w:rsidRPr="006B2508">
        <w:rPr>
          <w:rFonts w:ascii="Garamond" w:eastAsia="Calibri" w:hAnsi="Garamond"/>
          <w:sz w:val="20"/>
          <w:szCs w:val="20"/>
        </w:rPr>
        <w:t>rozhodcovského</w:t>
      </w:r>
      <w:r w:rsidR="00C9457F" w:rsidRPr="006B2508">
        <w:rPr>
          <w:rFonts w:ascii="Garamond" w:eastAsia="Calibri" w:hAnsi="Garamond"/>
          <w:sz w:val="20"/>
          <w:szCs w:val="20"/>
        </w:rPr>
        <w:t xml:space="preserve"> </w:t>
      </w:r>
      <w:r w:rsidRPr="006B2508">
        <w:rPr>
          <w:rFonts w:ascii="Garamond" w:eastAsia="Calibri" w:hAnsi="Garamond"/>
          <w:sz w:val="20"/>
          <w:szCs w:val="20"/>
        </w:rPr>
        <w:t>konania</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akéhokoľvek</w:t>
      </w:r>
      <w:r w:rsidR="00C9457F" w:rsidRPr="006B2508">
        <w:rPr>
          <w:rFonts w:ascii="Garamond" w:eastAsia="Calibri" w:hAnsi="Garamond"/>
          <w:sz w:val="20"/>
          <w:szCs w:val="20"/>
        </w:rPr>
        <w:t xml:space="preserve"> </w:t>
      </w:r>
      <w:r w:rsidRPr="006B2508">
        <w:rPr>
          <w:rFonts w:ascii="Garamond" w:eastAsia="Calibri" w:hAnsi="Garamond"/>
          <w:sz w:val="20"/>
          <w:szCs w:val="20"/>
        </w:rPr>
        <w:t>obdobného</w:t>
      </w:r>
      <w:r w:rsidR="00C9457F" w:rsidRPr="006B2508">
        <w:rPr>
          <w:rFonts w:ascii="Garamond" w:eastAsia="Calibri" w:hAnsi="Garamond"/>
          <w:sz w:val="20"/>
          <w:szCs w:val="20"/>
        </w:rPr>
        <w:t xml:space="preserve"> </w:t>
      </w:r>
      <w:r w:rsidRPr="006B2508">
        <w:rPr>
          <w:rFonts w:ascii="Garamond" w:eastAsia="Calibri" w:hAnsi="Garamond"/>
          <w:sz w:val="20"/>
          <w:szCs w:val="20"/>
        </w:rPr>
        <w:t>konania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neexistujú</w:t>
      </w:r>
      <w:r w:rsidR="00C9457F" w:rsidRPr="006B2508">
        <w:rPr>
          <w:rFonts w:ascii="Garamond" w:eastAsia="Calibri" w:hAnsi="Garamond"/>
          <w:sz w:val="20"/>
          <w:szCs w:val="20"/>
        </w:rPr>
        <w:t xml:space="preserve"> </w:t>
      </w:r>
      <w:r w:rsidRPr="006B2508">
        <w:rPr>
          <w:rFonts w:ascii="Garamond" w:eastAsia="Calibri" w:hAnsi="Garamond"/>
          <w:sz w:val="20"/>
          <w:szCs w:val="20"/>
        </w:rPr>
        <w:t>skutočnosti,</w:t>
      </w:r>
      <w:r w:rsidR="00C9457F" w:rsidRPr="006B2508">
        <w:rPr>
          <w:rFonts w:ascii="Garamond" w:eastAsia="Calibri" w:hAnsi="Garamond"/>
          <w:sz w:val="20"/>
          <w:szCs w:val="20"/>
        </w:rPr>
        <w:t xml:space="preserve"> </w:t>
      </w:r>
      <w:r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mohli</w:t>
      </w:r>
      <w:r w:rsidR="00C9457F" w:rsidRPr="006B2508">
        <w:rPr>
          <w:rFonts w:ascii="Garamond" w:eastAsia="Calibri" w:hAnsi="Garamond"/>
          <w:sz w:val="20"/>
          <w:szCs w:val="20"/>
        </w:rPr>
        <w:t xml:space="preserve"> </w:t>
      </w:r>
      <w:r w:rsidRPr="006B2508">
        <w:rPr>
          <w:rFonts w:ascii="Garamond" w:eastAsia="Calibri" w:hAnsi="Garamond"/>
          <w:sz w:val="20"/>
          <w:szCs w:val="20"/>
        </w:rPr>
        <w:t>viesť</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zač</w:t>
      </w:r>
      <w:r w:rsidR="004165BE" w:rsidRPr="006B2508">
        <w:rPr>
          <w:rFonts w:ascii="Garamond" w:eastAsia="Calibri" w:hAnsi="Garamond"/>
          <w:sz w:val="20"/>
          <w:szCs w:val="20"/>
        </w:rPr>
        <w:t>atiu</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takýchto</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konaní</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proti</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nemu;</w:t>
      </w:r>
      <w:r w:rsidR="00C9457F" w:rsidRPr="006B2508">
        <w:rPr>
          <w:rFonts w:ascii="Garamond" w:eastAsia="Calibri" w:hAnsi="Garamond"/>
          <w:sz w:val="20"/>
          <w:szCs w:val="20"/>
        </w:rPr>
        <w:t xml:space="preserve"> </w:t>
      </w:r>
      <w:r w:rsidR="004165BE" w:rsidRPr="006B2508">
        <w:rPr>
          <w:rFonts w:ascii="Garamond" w:eastAsia="Calibri" w:hAnsi="Garamond"/>
          <w:sz w:val="20"/>
          <w:szCs w:val="20"/>
        </w:rPr>
        <w:t>a</w:t>
      </w:r>
    </w:p>
    <w:p w14:paraId="76EDB290" w14:textId="77777777" w:rsidR="004165BE" w:rsidRPr="006B2508" w:rsidRDefault="004165BE" w:rsidP="005410A3">
      <w:pPr>
        <w:keepNext/>
        <w:keepLines/>
        <w:tabs>
          <w:tab w:val="left" w:pos="0"/>
          <w:tab w:val="center" w:pos="4536"/>
          <w:tab w:val="right" w:pos="9072"/>
        </w:tabs>
        <w:spacing w:after="0" w:line="240" w:lineRule="auto"/>
        <w:contextualSpacing/>
        <w:jc w:val="both"/>
        <w:rPr>
          <w:rFonts w:ascii="Garamond" w:eastAsia="Calibri" w:hAnsi="Garamond"/>
          <w:sz w:val="20"/>
          <w:szCs w:val="20"/>
        </w:rPr>
      </w:pPr>
    </w:p>
    <w:p w14:paraId="17E83454" w14:textId="2A4BB32A" w:rsidR="004165BE" w:rsidRPr="006B2508" w:rsidRDefault="004165BE" w:rsidP="005410A3">
      <w:pPr>
        <w:keepNext/>
        <w:keepLines/>
        <w:numPr>
          <w:ilvl w:val="0"/>
          <w:numId w:val="15"/>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hAnsi="Garamond"/>
          <w:noProof/>
          <w:sz w:val="20"/>
          <w:szCs w:val="20"/>
        </w:rPr>
        <w:t>je</w:t>
      </w:r>
      <w:r w:rsidR="00C9457F" w:rsidRPr="006B2508">
        <w:rPr>
          <w:rFonts w:ascii="Garamond" w:hAnsi="Garamond"/>
          <w:noProof/>
          <w:sz w:val="20"/>
          <w:szCs w:val="20"/>
        </w:rPr>
        <w:t xml:space="preserve"> </w:t>
      </w:r>
      <w:r w:rsidRPr="006B2508">
        <w:rPr>
          <w:rFonts w:ascii="Garamond" w:hAnsi="Garamond"/>
          <w:noProof/>
          <w:sz w:val="20"/>
          <w:szCs w:val="20"/>
        </w:rPr>
        <w:t>zapísaný</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Registri</w:t>
      </w:r>
      <w:r w:rsidR="00C9457F" w:rsidRPr="006B2508">
        <w:rPr>
          <w:rFonts w:ascii="Garamond" w:hAnsi="Garamond"/>
          <w:noProof/>
          <w:sz w:val="20"/>
          <w:szCs w:val="20"/>
        </w:rPr>
        <w:t xml:space="preserve"> </w:t>
      </w:r>
      <w:r w:rsidRPr="006B2508">
        <w:rPr>
          <w:rFonts w:ascii="Garamond" w:hAnsi="Garamond"/>
          <w:noProof/>
          <w:sz w:val="20"/>
          <w:szCs w:val="20"/>
        </w:rPr>
        <w:t>partnerov</w:t>
      </w:r>
      <w:r w:rsidR="00C9457F" w:rsidRPr="006B2508">
        <w:rPr>
          <w:rFonts w:ascii="Garamond" w:hAnsi="Garamond"/>
          <w:noProof/>
          <w:sz w:val="20"/>
          <w:szCs w:val="20"/>
        </w:rPr>
        <w:t xml:space="preserve"> </w:t>
      </w:r>
      <w:r w:rsidRPr="006B2508">
        <w:rPr>
          <w:rFonts w:ascii="Garamond" w:hAnsi="Garamond"/>
          <w:noProof/>
          <w:sz w:val="20"/>
          <w:szCs w:val="20"/>
        </w:rPr>
        <w:t>verejného</w:t>
      </w:r>
      <w:r w:rsidR="00C9457F" w:rsidRPr="006B2508">
        <w:rPr>
          <w:rFonts w:ascii="Garamond" w:hAnsi="Garamond"/>
          <w:noProof/>
          <w:sz w:val="20"/>
          <w:szCs w:val="20"/>
        </w:rPr>
        <w:t xml:space="preserve"> </w:t>
      </w:r>
      <w:r w:rsidRPr="006B2508">
        <w:rPr>
          <w:rFonts w:ascii="Garamond" w:hAnsi="Garamond"/>
          <w:noProof/>
          <w:sz w:val="20"/>
          <w:szCs w:val="20"/>
        </w:rPr>
        <w:t>sektora</w:t>
      </w:r>
      <w:r w:rsidR="00774D0A" w:rsidRPr="006B2508">
        <w:rPr>
          <w:rFonts w:ascii="Garamond" w:hAnsi="Garamond"/>
          <w:noProof/>
          <w:sz w:val="20"/>
          <w:szCs w:val="20"/>
        </w:rPr>
        <w:t>,</w:t>
      </w:r>
      <w:r w:rsidR="00C9457F" w:rsidRPr="006B2508">
        <w:rPr>
          <w:rFonts w:ascii="Garamond" w:hAnsi="Garamond"/>
          <w:noProof/>
          <w:sz w:val="20"/>
          <w:szCs w:val="20"/>
        </w:rPr>
        <w:t xml:space="preserve"> </w:t>
      </w:r>
      <w:r w:rsidR="00774D0A" w:rsidRPr="006B2508">
        <w:rPr>
          <w:rFonts w:ascii="Garamond" w:hAnsi="Garamond"/>
          <w:noProof/>
          <w:sz w:val="20"/>
          <w:szCs w:val="20"/>
        </w:rPr>
        <w:t>pokiaľ</w:t>
      </w:r>
      <w:r w:rsidR="00C9457F" w:rsidRPr="006B2508">
        <w:rPr>
          <w:rFonts w:ascii="Garamond" w:hAnsi="Garamond"/>
          <w:noProof/>
          <w:sz w:val="20"/>
          <w:szCs w:val="20"/>
        </w:rPr>
        <w:t xml:space="preserve"> </w:t>
      </w:r>
      <w:r w:rsidR="00774D0A" w:rsidRPr="006B2508">
        <w:rPr>
          <w:rFonts w:ascii="Garamond" w:hAnsi="Garamond"/>
          <w:noProof/>
          <w:sz w:val="20"/>
          <w:szCs w:val="20"/>
        </w:rPr>
        <w:t>sa</w:t>
      </w:r>
      <w:r w:rsidR="00C9457F" w:rsidRPr="006B2508">
        <w:rPr>
          <w:rFonts w:ascii="Garamond" w:hAnsi="Garamond"/>
          <w:noProof/>
          <w:sz w:val="20"/>
          <w:szCs w:val="20"/>
        </w:rPr>
        <w:t xml:space="preserve"> </w:t>
      </w:r>
      <w:r w:rsidR="00774D0A" w:rsidRPr="006B2508">
        <w:rPr>
          <w:rFonts w:ascii="Garamond" w:hAnsi="Garamond"/>
          <w:noProof/>
          <w:sz w:val="20"/>
          <w:szCs w:val="20"/>
        </w:rPr>
        <w:t>na</w:t>
      </w:r>
      <w:r w:rsidR="00C9457F" w:rsidRPr="006B2508">
        <w:rPr>
          <w:rFonts w:ascii="Garamond" w:hAnsi="Garamond"/>
          <w:noProof/>
          <w:sz w:val="20"/>
          <w:szCs w:val="20"/>
        </w:rPr>
        <w:t xml:space="preserve"> </w:t>
      </w:r>
      <w:r w:rsidR="00774D0A" w:rsidRPr="006B2508">
        <w:rPr>
          <w:rFonts w:ascii="Garamond" w:hAnsi="Garamond"/>
          <w:noProof/>
          <w:sz w:val="20"/>
          <w:szCs w:val="20"/>
        </w:rPr>
        <w:t>neho</w:t>
      </w:r>
      <w:r w:rsidR="00C9457F" w:rsidRPr="006B2508">
        <w:rPr>
          <w:rFonts w:ascii="Garamond" w:hAnsi="Garamond"/>
          <w:noProof/>
          <w:sz w:val="20"/>
          <w:szCs w:val="20"/>
        </w:rPr>
        <w:t xml:space="preserve"> </w:t>
      </w:r>
      <w:r w:rsidR="00774D0A" w:rsidRPr="006B2508">
        <w:rPr>
          <w:rFonts w:ascii="Garamond" w:hAnsi="Garamond"/>
          <w:noProof/>
          <w:sz w:val="20"/>
          <w:szCs w:val="20"/>
        </w:rPr>
        <w:t>takáto</w:t>
      </w:r>
      <w:r w:rsidR="00C9457F" w:rsidRPr="006B2508">
        <w:rPr>
          <w:rFonts w:ascii="Garamond" w:hAnsi="Garamond"/>
          <w:noProof/>
          <w:sz w:val="20"/>
          <w:szCs w:val="20"/>
        </w:rPr>
        <w:t xml:space="preserve"> </w:t>
      </w:r>
      <w:r w:rsidR="00774D0A" w:rsidRPr="006B2508">
        <w:rPr>
          <w:rFonts w:ascii="Garamond" w:hAnsi="Garamond"/>
          <w:noProof/>
          <w:sz w:val="20"/>
          <w:szCs w:val="20"/>
        </w:rPr>
        <w:t>povinnosť</w:t>
      </w:r>
      <w:r w:rsidR="00C9457F" w:rsidRPr="006B2508">
        <w:rPr>
          <w:rFonts w:ascii="Garamond" w:hAnsi="Garamond"/>
          <w:noProof/>
          <w:sz w:val="20"/>
          <w:szCs w:val="20"/>
        </w:rPr>
        <w:t xml:space="preserve"> </w:t>
      </w:r>
      <w:r w:rsidR="00774D0A" w:rsidRPr="006B2508">
        <w:rPr>
          <w:rFonts w:ascii="Garamond" w:hAnsi="Garamond"/>
          <w:noProof/>
          <w:sz w:val="20"/>
          <w:szCs w:val="20"/>
        </w:rPr>
        <w:t>vzťahuje.</w:t>
      </w:r>
    </w:p>
    <w:p w14:paraId="422C314A" w14:textId="77777777" w:rsidR="00013130" w:rsidRPr="006B2508" w:rsidRDefault="00013130" w:rsidP="005410A3">
      <w:pPr>
        <w:keepNext/>
        <w:keepLines/>
        <w:tabs>
          <w:tab w:val="left" w:pos="0"/>
          <w:tab w:val="center" w:pos="4536"/>
          <w:tab w:val="right" w:pos="9072"/>
        </w:tabs>
        <w:spacing w:after="0" w:line="240" w:lineRule="auto"/>
        <w:ind w:left="709"/>
        <w:contextualSpacing/>
        <w:jc w:val="both"/>
        <w:rPr>
          <w:rFonts w:ascii="Garamond" w:eastAsia="Calibri" w:hAnsi="Garamond"/>
          <w:sz w:val="20"/>
          <w:szCs w:val="20"/>
          <w:highlight w:val="yellow"/>
        </w:rPr>
      </w:pPr>
    </w:p>
    <w:p w14:paraId="346BB542" w14:textId="6F9E4EC9" w:rsidR="00013130" w:rsidRPr="006B2508" w:rsidRDefault="00B12B72" w:rsidP="005410A3">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Pr>
          <w:rFonts w:ascii="Garamond" w:eastAsia="Calibri" w:hAnsi="Garamond"/>
          <w:sz w:val="20"/>
          <w:szCs w:val="20"/>
        </w:rPr>
        <w:t>Predávajúci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Pr>
          <w:rFonts w:ascii="Garamond" w:eastAsia="Calibri" w:hAnsi="Garamond"/>
          <w:sz w:val="20"/>
          <w:szCs w:val="20"/>
        </w:rPr>
        <w:t>Kupujúceho</w:t>
      </w:r>
      <w:r w:rsidR="00013130" w:rsidRPr="006B2508">
        <w:rPr>
          <w:rFonts w:ascii="Garamond" w:eastAsia="Calibri" w:hAnsi="Garamond"/>
          <w:sz w:val="20"/>
          <w:szCs w:val="20"/>
        </w:rPr>
        <w:t>,</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dňu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odovzdania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r w:rsidR="00C9457F" w:rsidRPr="006B2508">
        <w:rPr>
          <w:rFonts w:ascii="Garamond" w:eastAsia="Calibri" w:hAnsi="Garamond"/>
          <w:sz w:val="20"/>
          <w:szCs w:val="20"/>
        </w:rPr>
        <w:t xml:space="preserve"> </w:t>
      </w:r>
      <w:r>
        <w:rPr>
          <w:rFonts w:ascii="Garamond" w:eastAsia="Calibri" w:hAnsi="Garamond"/>
          <w:sz w:val="20"/>
          <w:szCs w:val="20"/>
        </w:rPr>
        <w:t>Kupujúcemu</w:t>
      </w:r>
      <w:r w:rsidR="00013130" w:rsidRPr="006B2508">
        <w:rPr>
          <w:rFonts w:ascii="Garamond" w:eastAsia="Calibri" w:hAnsi="Garamond"/>
          <w:sz w:val="20"/>
          <w:szCs w:val="20"/>
        </w:rPr>
        <w:t>:</w:t>
      </w:r>
      <w:r w:rsidR="00C9457F" w:rsidRPr="006B2508">
        <w:rPr>
          <w:rFonts w:ascii="Garamond" w:eastAsia="Calibri" w:hAnsi="Garamond"/>
          <w:sz w:val="20"/>
          <w:szCs w:val="20"/>
        </w:rPr>
        <w:t xml:space="preserve"> </w:t>
      </w:r>
    </w:p>
    <w:p w14:paraId="2315627F" w14:textId="77777777" w:rsidR="00013130" w:rsidRPr="006B2508" w:rsidRDefault="00013130" w:rsidP="005410A3">
      <w:pPr>
        <w:keepNext/>
        <w:keepLines/>
        <w:tabs>
          <w:tab w:val="left" w:pos="0"/>
          <w:tab w:val="left" w:pos="708"/>
          <w:tab w:val="center" w:pos="4536"/>
          <w:tab w:val="right" w:pos="9072"/>
        </w:tabs>
        <w:spacing w:after="0" w:line="240" w:lineRule="auto"/>
        <w:ind w:left="709"/>
        <w:jc w:val="both"/>
        <w:rPr>
          <w:rFonts w:ascii="Garamond" w:eastAsia="Calibri" w:hAnsi="Garamond"/>
          <w:sz w:val="20"/>
          <w:szCs w:val="20"/>
        </w:rPr>
      </w:pPr>
    </w:p>
    <w:p w14:paraId="06705A7D" w14:textId="36067DA1" w:rsidR="00013130" w:rsidRDefault="003D1F48"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je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výlučným</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vlastníkom</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p>
    <w:p w14:paraId="15E70801" w14:textId="77777777" w:rsidR="00526957" w:rsidRDefault="00526957" w:rsidP="005410A3">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F2938C2" w14:textId="2656E967" w:rsidR="00526957" w:rsidRPr="00F1252F" w:rsidRDefault="00526957"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F1252F">
        <w:rPr>
          <w:rFonts w:ascii="Garamond" w:eastAsia="Calibri" w:hAnsi="Garamond"/>
          <w:sz w:val="20"/>
          <w:szCs w:val="20"/>
        </w:rPr>
        <w:t>je oprávnený udeliť Kupujúcemu nevýhradnú Licenciu na Inicializovaný Tovar;</w:t>
      </w:r>
    </w:p>
    <w:p w14:paraId="1F4C114E" w14:textId="77777777" w:rsidR="00013130" w:rsidRPr="006B2508" w:rsidRDefault="00013130" w:rsidP="005410A3">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44409109" w14:textId="3D84B941" w:rsidR="00013130" w:rsidRPr="006B2508" w:rsidRDefault="00013130"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zaťažený</w:t>
      </w:r>
      <w:r w:rsidR="00C9457F" w:rsidRPr="006B2508">
        <w:rPr>
          <w:rFonts w:ascii="Garamond" w:eastAsia="Calibri" w:hAnsi="Garamond"/>
          <w:sz w:val="20"/>
          <w:szCs w:val="20"/>
        </w:rPr>
        <w:t xml:space="preserve"> </w:t>
      </w:r>
      <w:r w:rsidRPr="006B2508">
        <w:rPr>
          <w:rFonts w:ascii="Garamond" w:eastAsia="Calibri" w:hAnsi="Garamond"/>
          <w:sz w:val="20"/>
          <w:szCs w:val="20"/>
        </w:rPr>
        <w:t>žiadnym</w:t>
      </w:r>
      <w:r w:rsidR="00C9457F" w:rsidRPr="006B2508">
        <w:rPr>
          <w:rFonts w:ascii="Garamond" w:eastAsia="Calibri" w:hAnsi="Garamond"/>
          <w:sz w:val="20"/>
          <w:szCs w:val="20"/>
        </w:rPr>
        <w:t xml:space="preserve"> </w:t>
      </w:r>
      <w:r w:rsidRPr="006B2508">
        <w:rPr>
          <w:rFonts w:ascii="Garamond" w:eastAsia="Calibri" w:hAnsi="Garamond"/>
          <w:sz w:val="20"/>
          <w:szCs w:val="20"/>
        </w:rPr>
        <w:t>záložným,</w:t>
      </w:r>
      <w:r w:rsidR="00C9457F" w:rsidRPr="006B2508">
        <w:rPr>
          <w:rFonts w:ascii="Garamond" w:eastAsia="Calibri" w:hAnsi="Garamond"/>
          <w:sz w:val="20"/>
          <w:szCs w:val="20"/>
        </w:rPr>
        <w:t xml:space="preserve"> </w:t>
      </w:r>
      <w:r w:rsidRPr="006B2508">
        <w:rPr>
          <w:rFonts w:ascii="Garamond" w:eastAsia="Calibri" w:hAnsi="Garamond"/>
          <w:sz w:val="20"/>
          <w:szCs w:val="20"/>
        </w:rPr>
        <w:t>zádržným</w:t>
      </w:r>
      <w:r w:rsidR="00C9457F" w:rsidRPr="006B2508">
        <w:rPr>
          <w:rFonts w:ascii="Garamond" w:eastAsia="Calibri" w:hAnsi="Garamond"/>
          <w:sz w:val="20"/>
          <w:szCs w:val="20"/>
        </w:rPr>
        <w:t xml:space="preserve"> </w:t>
      </w:r>
      <w:r w:rsidRPr="006B2508">
        <w:rPr>
          <w:rFonts w:ascii="Garamond" w:eastAsia="Calibri" w:hAnsi="Garamond"/>
          <w:sz w:val="20"/>
          <w:szCs w:val="20"/>
        </w:rPr>
        <w:t>ani</w:t>
      </w:r>
      <w:r w:rsidR="00C9457F" w:rsidRPr="006B2508">
        <w:rPr>
          <w:rFonts w:ascii="Garamond" w:eastAsia="Calibri" w:hAnsi="Garamond"/>
          <w:sz w:val="20"/>
          <w:szCs w:val="20"/>
        </w:rPr>
        <w:t xml:space="preserve"> </w:t>
      </w:r>
      <w:r w:rsidRPr="006B2508">
        <w:rPr>
          <w:rFonts w:ascii="Garamond" w:eastAsia="Calibri" w:hAnsi="Garamond"/>
          <w:sz w:val="20"/>
          <w:szCs w:val="20"/>
        </w:rPr>
        <w:t>predkupným</w:t>
      </w:r>
      <w:r w:rsidR="00C9457F" w:rsidRPr="006B2508">
        <w:rPr>
          <w:rFonts w:ascii="Garamond" w:eastAsia="Calibri" w:hAnsi="Garamond"/>
          <w:sz w:val="20"/>
          <w:szCs w:val="20"/>
        </w:rPr>
        <w:t xml:space="preserve"> </w:t>
      </w:r>
      <w:r w:rsidRPr="006B2508">
        <w:rPr>
          <w:rFonts w:ascii="Garamond" w:eastAsia="Calibri" w:hAnsi="Garamond"/>
          <w:sz w:val="20"/>
          <w:szCs w:val="20"/>
        </w:rPr>
        <w:t>právom;</w:t>
      </w:r>
    </w:p>
    <w:p w14:paraId="27C3CB08" w14:textId="77777777" w:rsidR="007631B7" w:rsidRPr="006B2508" w:rsidRDefault="007631B7" w:rsidP="005410A3">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7D730DDB" w14:textId="06980F4B" w:rsidR="00013130" w:rsidRPr="006B2508" w:rsidRDefault="003D1F48"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neuzatvoril</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žiadnu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alebo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dohodu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ani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nedá</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návrh</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uzavretie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takej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alebo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dohody,</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mohlo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vzniknúť</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vzťahu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akékoľvek</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osoby;</w:t>
      </w:r>
    </w:p>
    <w:p w14:paraId="41E78045" w14:textId="77777777" w:rsidR="00013130" w:rsidRPr="006B2508" w:rsidRDefault="00013130" w:rsidP="005410A3">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6930BEB1" w14:textId="438A71F8" w:rsidR="00013130" w:rsidRPr="006B2508" w:rsidRDefault="00013130"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žiadnej</w:t>
      </w:r>
      <w:r w:rsidR="00C9457F" w:rsidRPr="006B2508">
        <w:rPr>
          <w:rFonts w:ascii="Garamond" w:eastAsia="Calibri" w:hAnsi="Garamond"/>
          <w:sz w:val="20"/>
          <w:szCs w:val="20"/>
        </w:rPr>
        <w:t xml:space="preserve"> </w:t>
      </w:r>
      <w:r w:rsidRPr="006B2508">
        <w:rPr>
          <w:rFonts w:ascii="Garamond" w:eastAsia="Calibri" w:hAnsi="Garamond"/>
          <w:sz w:val="20"/>
          <w:szCs w:val="20"/>
        </w:rPr>
        <w:t>uzatvorenej</w:t>
      </w:r>
      <w:r w:rsidR="00C9457F" w:rsidRPr="006B2508">
        <w:rPr>
          <w:rFonts w:ascii="Garamond" w:eastAsia="Calibri" w:hAnsi="Garamond"/>
          <w:sz w:val="20"/>
          <w:szCs w:val="20"/>
        </w:rPr>
        <w:t xml:space="preserve"> </w:t>
      </w:r>
      <w:r w:rsidRPr="006B2508">
        <w:rPr>
          <w:rFonts w:ascii="Garamond" w:eastAsia="Calibri" w:hAnsi="Garamond"/>
          <w:sz w:val="20"/>
          <w:szCs w:val="20"/>
        </w:rPr>
        <w:t>nájomnej,</w:t>
      </w:r>
      <w:r w:rsidR="00C9457F" w:rsidRPr="006B2508">
        <w:rPr>
          <w:rFonts w:ascii="Garamond" w:eastAsia="Calibri" w:hAnsi="Garamond"/>
          <w:sz w:val="20"/>
          <w:szCs w:val="20"/>
        </w:rPr>
        <w:t xml:space="preserve"> </w:t>
      </w:r>
      <w:r w:rsidRPr="006B2508">
        <w:rPr>
          <w:rFonts w:ascii="Garamond" w:eastAsia="Calibri" w:hAnsi="Garamond"/>
          <w:sz w:val="20"/>
          <w:szCs w:val="20"/>
        </w:rPr>
        <w:t>kúpnej</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inej</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Pr="006B2508">
        <w:rPr>
          <w:rFonts w:ascii="Garamond" w:eastAsia="Calibri" w:hAnsi="Garamond"/>
          <w:sz w:val="20"/>
          <w:szCs w:val="20"/>
        </w:rPr>
        <w:t>akejkoľvek</w:t>
      </w:r>
      <w:r w:rsidR="00C9457F" w:rsidRPr="006B2508">
        <w:rPr>
          <w:rFonts w:ascii="Garamond" w:eastAsia="Calibri" w:hAnsi="Garamond"/>
          <w:sz w:val="20"/>
          <w:szCs w:val="20"/>
        </w:rPr>
        <w:t xml:space="preserve"> </w:t>
      </w:r>
      <w:r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Pr="006B2508">
        <w:rPr>
          <w:rFonts w:ascii="Garamond" w:eastAsia="Calibri" w:hAnsi="Garamond"/>
          <w:sz w:val="20"/>
          <w:szCs w:val="20"/>
        </w:rPr>
        <w:t>osobe</w:t>
      </w:r>
      <w:r w:rsidR="00C9457F" w:rsidRPr="006B2508">
        <w:rPr>
          <w:rFonts w:ascii="Garamond" w:eastAsia="Calibri" w:hAnsi="Garamond"/>
          <w:sz w:val="20"/>
          <w:szCs w:val="20"/>
        </w:rPr>
        <w:t xml:space="preserve"> </w:t>
      </w:r>
      <w:r w:rsidRPr="006B2508">
        <w:rPr>
          <w:rFonts w:ascii="Garamond" w:eastAsia="Calibri" w:hAnsi="Garamond"/>
          <w:sz w:val="20"/>
          <w:szCs w:val="20"/>
        </w:rPr>
        <w:t>vznikne</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môže</w:t>
      </w:r>
      <w:r w:rsidR="00C9457F" w:rsidRPr="006B2508">
        <w:rPr>
          <w:rFonts w:ascii="Garamond" w:eastAsia="Calibri" w:hAnsi="Garamond"/>
          <w:sz w:val="20"/>
          <w:szCs w:val="20"/>
        </w:rPr>
        <w:t xml:space="preserve"> </w:t>
      </w:r>
      <w:r w:rsidRPr="006B2508">
        <w:rPr>
          <w:rFonts w:ascii="Garamond" w:eastAsia="Calibri" w:hAnsi="Garamond"/>
          <w:sz w:val="20"/>
          <w:szCs w:val="20"/>
        </w:rPr>
        <w:t>vzniknúť</w:t>
      </w:r>
      <w:r w:rsidR="00C9457F" w:rsidRPr="006B2508">
        <w:rPr>
          <w:rFonts w:ascii="Garamond" w:eastAsia="Calibri" w:hAnsi="Garamond"/>
          <w:sz w:val="20"/>
          <w:szCs w:val="20"/>
        </w:rPr>
        <w:t xml:space="preserve"> </w:t>
      </w:r>
      <w:r w:rsidRPr="006B2508">
        <w:rPr>
          <w:rFonts w:ascii="Garamond" w:eastAsia="Calibri" w:hAnsi="Garamond"/>
          <w:sz w:val="20"/>
          <w:szCs w:val="20"/>
        </w:rPr>
        <w:t>vlastnícke</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akékoľvek</w:t>
      </w:r>
      <w:r w:rsidR="00C9457F" w:rsidRPr="006B2508">
        <w:rPr>
          <w:rFonts w:ascii="Garamond" w:eastAsia="Calibri" w:hAnsi="Garamond"/>
          <w:sz w:val="20"/>
          <w:szCs w:val="20"/>
        </w:rPr>
        <w:t xml:space="preserve"> </w:t>
      </w:r>
      <w:r w:rsidRPr="006B2508">
        <w:rPr>
          <w:rFonts w:ascii="Garamond" w:eastAsia="Calibri" w:hAnsi="Garamond"/>
          <w:sz w:val="20"/>
          <w:szCs w:val="20"/>
        </w:rPr>
        <w:t>iné</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ktorého</w:t>
      </w:r>
      <w:r w:rsidR="00C9457F" w:rsidRPr="006B2508">
        <w:rPr>
          <w:rFonts w:ascii="Garamond" w:eastAsia="Calibri" w:hAnsi="Garamond"/>
          <w:sz w:val="20"/>
          <w:szCs w:val="20"/>
        </w:rPr>
        <w:t xml:space="preserve"> </w:t>
      </w:r>
      <w:r w:rsidRPr="006B2508">
        <w:rPr>
          <w:rFonts w:ascii="Garamond" w:eastAsia="Calibri" w:hAnsi="Garamond"/>
          <w:sz w:val="20"/>
          <w:szCs w:val="20"/>
        </w:rPr>
        <w:t>tretia</w:t>
      </w:r>
      <w:r w:rsidR="00C9457F" w:rsidRPr="006B2508">
        <w:rPr>
          <w:rFonts w:ascii="Garamond" w:eastAsia="Calibri" w:hAnsi="Garamond"/>
          <w:sz w:val="20"/>
          <w:szCs w:val="20"/>
        </w:rPr>
        <w:t xml:space="preserve"> </w:t>
      </w:r>
      <w:r w:rsidRPr="006B2508">
        <w:rPr>
          <w:rFonts w:ascii="Garamond" w:eastAsia="Calibri" w:hAnsi="Garamond"/>
          <w:sz w:val="20"/>
          <w:szCs w:val="20"/>
        </w:rPr>
        <w:t>osoba</w:t>
      </w:r>
      <w:r w:rsidR="00C9457F" w:rsidRPr="006B2508">
        <w:rPr>
          <w:rFonts w:ascii="Garamond" w:eastAsia="Calibri" w:hAnsi="Garamond"/>
          <w:sz w:val="20"/>
          <w:szCs w:val="20"/>
        </w:rPr>
        <w:t xml:space="preserve"> </w:t>
      </w:r>
      <w:r w:rsidRPr="006B2508">
        <w:rPr>
          <w:rFonts w:ascii="Garamond" w:eastAsia="Calibri" w:hAnsi="Garamond"/>
          <w:sz w:val="20"/>
          <w:szCs w:val="20"/>
        </w:rPr>
        <w:t>môže</w:t>
      </w:r>
      <w:r w:rsidR="00774D0A" w:rsidRPr="006B2508">
        <w:rPr>
          <w:rFonts w:ascii="Garamond" w:eastAsia="Calibri" w:hAnsi="Garamond"/>
          <w:sz w:val="20"/>
          <w:szCs w:val="20"/>
        </w:rPr>
        <w:t>,</w:t>
      </w:r>
      <w:r w:rsidR="00C9457F" w:rsidRPr="006B2508">
        <w:rPr>
          <w:rFonts w:ascii="Garamond" w:eastAsia="Calibri" w:hAnsi="Garamond"/>
          <w:sz w:val="20"/>
          <w:szCs w:val="20"/>
        </w:rPr>
        <w:t xml:space="preserve"> </w:t>
      </w:r>
      <w:r w:rsidRPr="006B2508">
        <w:rPr>
          <w:rFonts w:ascii="Garamond" w:eastAsia="Calibri" w:hAnsi="Garamond"/>
          <w:sz w:val="20"/>
          <w:szCs w:val="20"/>
        </w:rPr>
        <w:t>resp.</w:t>
      </w:r>
      <w:r w:rsidR="00C9457F" w:rsidRPr="006B2508">
        <w:rPr>
          <w:rFonts w:ascii="Garamond" w:eastAsia="Calibri" w:hAnsi="Garamond"/>
          <w:sz w:val="20"/>
          <w:szCs w:val="20"/>
        </w:rPr>
        <w:t xml:space="preserve"> </w:t>
      </w:r>
      <w:r w:rsidRPr="006B2508">
        <w:rPr>
          <w:rFonts w:ascii="Garamond" w:eastAsia="Calibri" w:hAnsi="Garamond"/>
          <w:sz w:val="20"/>
          <w:szCs w:val="20"/>
        </w:rPr>
        <w:t>bude</w:t>
      </w:r>
      <w:r w:rsidR="00C9457F" w:rsidRPr="006B2508">
        <w:rPr>
          <w:rFonts w:ascii="Garamond" w:eastAsia="Calibri" w:hAnsi="Garamond"/>
          <w:sz w:val="20"/>
          <w:szCs w:val="20"/>
        </w:rPr>
        <w:t xml:space="preserve"> </w:t>
      </w:r>
      <w:r w:rsidRPr="006B2508">
        <w:rPr>
          <w:rFonts w:ascii="Garamond" w:eastAsia="Calibri" w:hAnsi="Garamond"/>
          <w:sz w:val="20"/>
          <w:szCs w:val="20"/>
        </w:rPr>
        <w:t>môcť</w:t>
      </w:r>
      <w:r w:rsidR="00C9457F" w:rsidRPr="006B2508">
        <w:rPr>
          <w:rFonts w:ascii="Garamond" w:eastAsia="Calibri" w:hAnsi="Garamond"/>
          <w:sz w:val="20"/>
          <w:szCs w:val="20"/>
        </w:rPr>
        <w:t xml:space="preserve"> </w:t>
      </w: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Pr="006B2508">
        <w:rPr>
          <w:rFonts w:ascii="Garamond" w:eastAsia="Calibri" w:hAnsi="Garamond"/>
          <w:sz w:val="20"/>
          <w:szCs w:val="20"/>
        </w:rPr>
        <w:t>držať,</w:t>
      </w:r>
      <w:r w:rsidR="00C9457F" w:rsidRPr="006B2508">
        <w:rPr>
          <w:rFonts w:ascii="Garamond" w:eastAsia="Calibri" w:hAnsi="Garamond"/>
          <w:sz w:val="20"/>
          <w:szCs w:val="20"/>
        </w:rPr>
        <w:t xml:space="preserve"> </w:t>
      </w:r>
      <w:r w:rsidRPr="006B2508">
        <w:rPr>
          <w:rFonts w:ascii="Garamond" w:eastAsia="Calibri" w:hAnsi="Garamond"/>
          <w:sz w:val="20"/>
          <w:szCs w:val="20"/>
        </w:rPr>
        <w:t>užívať</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s</w:t>
      </w:r>
      <w:r w:rsidR="00C9457F" w:rsidRPr="006B2508">
        <w:rPr>
          <w:rFonts w:ascii="Garamond" w:eastAsia="Calibri" w:hAnsi="Garamond"/>
          <w:sz w:val="20"/>
          <w:szCs w:val="20"/>
        </w:rPr>
        <w:t xml:space="preserve"> </w:t>
      </w:r>
      <w:r w:rsidRPr="006B2508">
        <w:rPr>
          <w:rFonts w:ascii="Garamond" w:eastAsia="Calibri" w:hAnsi="Garamond"/>
          <w:sz w:val="20"/>
          <w:szCs w:val="20"/>
        </w:rPr>
        <w:t>ním</w:t>
      </w:r>
      <w:r w:rsidR="00C9457F" w:rsidRPr="006B2508">
        <w:rPr>
          <w:rFonts w:ascii="Garamond" w:eastAsia="Calibri" w:hAnsi="Garamond"/>
          <w:sz w:val="20"/>
          <w:szCs w:val="20"/>
        </w:rPr>
        <w:t xml:space="preserve"> </w:t>
      </w:r>
      <w:r w:rsidRPr="006B2508">
        <w:rPr>
          <w:rFonts w:ascii="Garamond" w:eastAsia="Calibri" w:hAnsi="Garamond"/>
          <w:sz w:val="20"/>
          <w:szCs w:val="20"/>
        </w:rPr>
        <w:t>akýmkoľvek</w:t>
      </w:r>
      <w:r w:rsidR="00C9457F" w:rsidRPr="006B2508">
        <w:rPr>
          <w:rFonts w:ascii="Garamond" w:eastAsia="Calibri" w:hAnsi="Garamond"/>
          <w:sz w:val="20"/>
          <w:szCs w:val="20"/>
        </w:rPr>
        <w:t xml:space="preserve"> </w:t>
      </w:r>
      <w:r w:rsidRPr="006B2508">
        <w:rPr>
          <w:rFonts w:ascii="Garamond" w:eastAsia="Calibri" w:hAnsi="Garamond"/>
          <w:sz w:val="20"/>
          <w:szCs w:val="20"/>
        </w:rPr>
        <w:t>spôsobom</w:t>
      </w:r>
      <w:r w:rsidR="00C9457F" w:rsidRPr="006B2508">
        <w:rPr>
          <w:rFonts w:ascii="Garamond" w:eastAsia="Calibri" w:hAnsi="Garamond"/>
          <w:sz w:val="20"/>
          <w:szCs w:val="20"/>
        </w:rPr>
        <w:t xml:space="preserve"> </w:t>
      </w:r>
      <w:r w:rsidRPr="006B2508">
        <w:rPr>
          <w:rFonts w:ascii="Garamond" w:eastAsia="Calibri" w:hAnsi="Garamond"/>
          <w:sz w:val="20"/>
          <w:szCs w:val="20"/>
        </w:rPr>
        <w:t>nakladať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ani</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žiadnej</w:t>
      </w:r>
      <w:r w:rsidR="00C9457F" w:rsidRPr="006B2508">
        <w:rPr>
          <w:rFonts w:ascii="Garamond" w:eastAsia="Calibri"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r w:rsidRPr="006B2508">
        <w:rPr>
          <w:rFonts w:ascii="Garamond" w:eastAsia="Calibri" w:hAnsi="Garamond"/>
          <w:sz w:val="20"/>
          <w:szCs w:val="20"/>
        </w:rPr>
        <w:t>o</w:t>
      </w:r>
      <w:r w:rsidR="00C9457F" w:rsidRPr="006B2508">
        <w:rPr>
          <w:rFonts w:ascii="Garamond" w:eastAsia="Calibri" w:hAnsi="Garamond"/>
          <w:sz w:val="20"/>
          <w:szCs w:val="20"/>
        </w:rPr>
        <w:t xml:space="preserve"> </w:t>
      </w:r>
      <w:r w:rsidRPr="006B2508">
        <w:rPr>
          <w:rFonts w:ascii="Garamond" w:eastAsia="Calibri" w:hAnsi="Garamond"/>
          <w:sz w:val="20"/>
          <w:szCs w:val="20"/>
        </w:rPr>
        <w:t>budúcej</w:t>
      </w:r>
      <w:r w:rsidR="00C9457F" w:rsidRPr="006B2508">
        <w:rPr>
          <w:rFonts w:ascii="Garamond" w:eastAsia="Calibri" w:hAnsi="Garamond"/>
          <w:sz w:val="20"/>
          <w:szCs w:val="20"/>
        </w:rPr>
        <w:t xml:space="preserve"> </w:t>
      </w:r>
      <w:r w:rsidRPr="006B2508">
        <w:rPr>
          <w:rFonts w:ascii="Garamond" w:eastAsia="Calibri" w:hAnsi="Garamond"/>
          <w:sz w:val="20"/>
          <w:szCs w:val="20"/>
        </w:rPr>
        <w:t>zmluve,</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hAnsi="Garamond"/>
          <w:sz w:val="20"/>
          <w:szCs w:val="20"/>
        </w:rPr>
        <w:t xml:space="preserve"> </w:t>
      </w:r>
      <w:r w:rsidRPr="006B2508">
        <w:rPr>
          <w:rFonts w:ascii="Garamond" w:eastAsia="Calibri" w:hAnsi="Garamond"/>
          <w:sz w:val="20"/>
          <w:szCs w:val="20"/>
        </w:rPr>
        <w:t>základe</w:t>
      </w:r>
      <w:r w:rsidR="00C9457F" w:rsidRPr="006B2508">
        <w:rPr>
          <w:rFonts w:ascii="Garamond" w:eastAsia="Calibri" w:hAnsi="Garamond"/>
          <w:sz w:val="20"/>
          <w:szCs w:val="20"/>
        </w:rPr>
        <w:t xml:space="preserve"> </w:t>
      </w:r>
      <w:r w:rsidRPr="006B2508">
        <w:rPr>
          <w:rFonts w:ascii="Garamond" w:eastAsia="Calibri" w:hAnsi="Garamond"/>
          <w:sz w:val="20"/>
          <w:szCs w:val="20"/>
        </w:rPr>
        <w:t>ktorej</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tretej</w:t>
      </w:r>
      <w:r w:rsidR="00C9457F" w:rsidRPr="006B2508">
        <w:rPr>
          <w:rFonts w:ascii="Garamond" w:eastAsia="Calibri" w:hAnsi="Garamond"/>
          <w:sz w:val="20"/>
          <w:szCs w:val="20"/>
        </w:rPr>
        <w:t xml:space="preserve"> </w:t>
      </w:r>
      <w:r w:rsidRPr="006B2508">
        <w:rPr>
          <w:rFonts w:ascii="Garamond" w:eastAsia="Calibri" w:hAnsi="Garamond"/>
          <w:sz w:val="20"/>
          <w:szCs w:val="20"/>
        </w:rPr>
        <w:t>osobe</w:t>
      </w:r>
      <w:r w:rsidR="00C9457F" w:rsidRPr="006B2508">
        <w:rPr>
          <w:rFonts w:ascii="Garamond" w:eastAsia="Calibri" w:hAnsi="Garamond"/>
          <w:sz w:val="20"/>
          <w:szCs w:val="20"/>
        </w:rPr>
        <w:t xml:space="preserve"> </w:t>
      </w:r>
      <w:r w:rsidRPr="006B2508">
        <w:rPr>
          <w:rFonts w:ascii="Garamond" w:eastAsia="Calibri" w:hAnsi="Garamond"/>
          <w:sz w:val="20"/>
          <w:szCs w:val="20"/>
        </w:rPr>
        <w:t>vzniklo</w:t>
      </w:r>
      <w:r w:rsidR="00C9457F" w:rsidRPr="006B2508">
        <w:rPr>
          <w:rFonts w:ascii="Garamond" w:eastAsia="Calibri" w:hAnsi="Garamond"/>
          <w:sz w:val="20"/>
          <w:szCs w:val="20"/>
        </w:rPr>
        <w:t xml:space="preserve"> </w:t>
      </w:r>
      <w:r w:rsidRPr="006B2508">
        <w:rPr>
          <w:rFonts w:ascii="Garamond" w:eastAsia="Calibri" w:hAnsi="Garamond"/>
          <w:sz w:val="20"/>
          <w:szCs w:val="20"/>
        </w:rPr>
        <w:t>právo</w:t>
      </w:r>
      <w:r w:rsidR="00C9457F" w:rsidRPr="006B2508">
        <w:rPr>
          <w:rFonts w:ascii="Garamond" w:eastAsia="Calibri" w:hAnsi="Garamond"/>
          <w:sz w:val="20"/>
          <w:szCs w:val="20"/>
        </w:rPr>
        <w:t xml:space="preserve"> </w:t>
      </w:r>
      <w:r w:rsidRPr="006B2508">
        <w:rPr>
          <w:rFonts w:ascii="Garamond" w:eastAsia="Calibri" w:hAnsi="Garamond"/>
          <w:sz w:val="20"/>
          <w:szCs w:val="20"/>
        </w:rPr>
        <w:t>uzatvoriť</w:t>
      </w:r>
      <w:r w:rsidR="00C9457F" w:rsidRPr="006B2508">
        <w:rPr>
          <w:rFonts w:ascii="Garamond" w:eastAsia="Calibri" w:hAnsi="Garamond"/>
          <w:sz w:val="20"/>
          <w:szCs w:val="20"/>
        </w:rPr>
        <w:t xml:space="preserve"> </w:t>
      </w:r>
      <w:r w:rsidRPr="006B2508">
        <w:rPr>
          <w:rFonts w:ascii="Garamond" w:eastAsia="Calibri" w:hAnsi="Garamond"/>
          <w:sz w:val="20"/>
          <w:szCs w:val="20"/>
        </w:rPr>
        <w:t>takú</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p>
    <w:p w14:paraId="12FF4E0A" w14:textId="77777777" w:rsidR="00BD2FDB" w:rsidRPr="006B2508" w:rsidRDefault="00BD2FDB" w:rsidP="005410A3">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0E106E29" w14:textId="75EDCC7E" w:rsidR="00013130" w:rsidRPr="006B2508" w:rsidRDefault="00013130"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nový,</w:t>
      </w:r>
      <w:r w:rsidR="00C9457F" w:rsidRPr="006B2508">
        <w:rPr>
          <w:rFonts w:ascii="Garamond" w:eastAsia="Calibri" w:hAnsi="Garamond"/>
          <w:sz w:val="20"/>
          <w:szCs w:val="20"/>
        </w:rPr>
        <w:t xml:space="preserve"> </w:t>
      </w:r>
      <w:r w:rsidRPr="006B2508">
        <w:rPr>
          <w:rFonts w:ascii="Garamond" w:eastAsia="Calibri" w:hAnsi="Garamond"/>
          <w:sz w:val="20"/>
          <w:szCs w:val="20"/>
        </w:rPr>
        <w:t>funkčný,</w:t>
      </w:r>
      <w:r w:rsidR="00C9457F" w:rsidRPr="006B2508">
        <w:rPr>
          <w:rFonts w:ascii="Garamond" w:eastAsia="Calibri" w:hAnsi="Garamond"/>
          <w:sz w:val="20"/>
          <w:szCs w:val="20"/>
        </w:rPr>
        <w:t xml:space="preserve"> </w:t>
      </w:r>
      <w:r w:rsidRPr="006B2508">
        <w:rPr>
          <w:rFonts w:ascii="Garamond" w:eastAsia="Calibri" w:hAnsi="Garamond"/>
          <w:sz w:val="20"/>
          <w:szCs w:val="20"/>
        </w:rPr>
        <w:t>nepoužívaný</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nepoškodený</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nachádza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stave</w:t>
      </w:r>
      <w:r w:rsidR="00C9457F" w:rsidRPr="006B2508">
        <w:rPr>
          <w:rFonts w:ascii="Garamond" w:eastAsia="Calibri" w:hAnsi="Garamond"/>
          <w:sz w:val="20"/>
          <w:szCs w:val="20"/>
        </w:rPr>
        <w:t xml:space="preserve"> </w:t>
      </w:r>
      <w:r w:rsidRPr="006B2508">
        <w:rPr>
          <w:rFonts w:ascii="Garamond" w:eastAsia="Calibri" w:hAnsi="Garamond"/>
          <w:sz w:val="20"/>
          <w:szCs w:val="20"/>
        </w:rPr>
        <w:t>umožňujúcom</w:t>
      </w:r>
      <w:r w:rsidR="00C9457F" w:rsidRPr="006B2508">
        <w:rPr>
          <w:rFonts w:ascii="Garamond" w:eastAsia="Calibri" w:hAnsi="Garamond"/>
          <w:sz w:val="20"/>
          <w:szCs w:val="20"/>
        </w:rPr>
        <w:t xml:space="preserve"> </w:t>
      </w:r>
      <w:r w:rsidRPr="006B2508">
        <w:rPr>
          <w:rFonts w:ascii="Garamond" w:eastAsia="Calibri" w:hAnsi="Garamond"/>
          <w:sz w:val="20"/>
          <w:szCs w:val="20"/>
        </w:rPr>
        <w:t>jeho</w:t>
      </w:r>
      <w:r w:rsidR="00C9457F" w:rsidRPr="006B2508">
        <w:rPr>
          <w:rFonts w:ascii="Garamond" w:eastAsia="Calibri" w:hAnsi="Garamond"/>
          <w:sz w:val="20"/>
          <w:szCs w:val="20"/>
        </w:rPr>
        <w:t xml:space="preserve"> </w:t>
      </w:r>
      <w:r w:rsidRPr="006B2508">
        <w:rPr>
          <w:rFonts w:ascii="Garamond" w:eastAsia="Calibri" w:hAnsi="Garamond"/>
          <w:sz w:val="20"/>
          <w:szCs w:val="20"/>
        </w:rPr>
        <w:t>užívanie</w:t>
      </w:r>
      <w:r w:rsidR="00C9457F" w:rsidRPr="006B2508">
        <w:rPr>
          <w:rFonts w:ascii="Garamond" w:eastAsia="Calibri" w:hAnsi="Garamond"/>
          <w:sz w:val="20"/>
          <w:szCs w:val="20"/>
        </w:rPr>
        <w:t xml:space="preserve"> </w:t>
      </w:r>
      <w:r w:rsidR="000B2E47" w:rsidRPr="006B2508">
        <w:rPr>
          <w:rFonts w:ascii="Garamond" w:eastAsia="Calibri" w:hAnsi="Garamond"/>
          <w:sz w:val="20"/>
          <w:szCs w:val="20"/>
        </w:rPr>
        <w:br/>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obvyklý</w:t>
      </w:r>
      <w:r w:rsidR="00C9457F" w:rsidRPr="006B2508">
        <w:rPr>
          <w:rFonts w:ascii="Garamond" w:eastAsia="Calibri" w:hAnsi="Garamond"/>
          <w:sz w:val="20"/>
          <w:szCs w:val="20"/>
        </w:rPr>
        <w:t xml:space="preserve"> </w:t>
      </w:r>
      <w:r w:rsidRPr="006B2508">
        <w:rPr>
          <w:rFonts w:ascii="Garamond" w:eastAsia="Calibri" w:hAnsi="Garamond"/>
          <w:sz w:val="20"/>
          <w:szCs w:val="20"/>
        </w:rPr>
        <w:t>účel;</w:t>
      </w:r>
    </w:p>
    <w:p w14:paraId="55295059" w14:textId="2CFC39A7" w:rsidR="00F20D9B" w:rsidRDefault="00F20D9B" w:rsidP="005410A3">
      <w:pPr>
        <w:keepNext/>
        <w:keepLines/>
        <w:tabs>
          <w:tab w:val="left" w:pos="0"/>
          <w:tab w:val="left" w:pos="708"/>
          <w:tab w:val="center" w:pos="4536"/>
          <w:tab w:val="right" w:pos="9072"/>
        </w:tabs>
        <w:spacing w:after="0" w:line="240" w:lineRule="auto"/>
        <w:jc w:val="both"/>
        <w:rPr>
          <w:rFonts w:ascii="Garamond" w:eastAsia="Calibri" w:hAnsi="Garamond"/>
          <w:sz w:val="20"/>
          <w:szCs w:val="20"/>
        </w:rPr>
      </w:pPr>
    </w:p>
    <w:p w14:paraId="7C679570" w14:textId="33E9BC6A" w:rsidR="00013130" w:rsidRPr="006B2508" w:rsidRDefault="00013130"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je</w:t>
      </w:r>
      <w:r w:rsidR="00C9457F" w:rsidRPr="006B2508">
        <w:rPr>
          <w:rFonts w:ascii="Garamond" w:eastAsia="Calibri" w:hAnsi="Garamond"/>
          <w:sz w:val="20"/>
          <w:szCs w:val="20"/>
        </w:rPr>
        <w:t xml:space="preserve"> </w:t>
      </w:r>
      <w:r w:rsidRPr="006B2508">
        <w:rPr>
          <w:rFonts w:ascii="Garamond" w:eastAsia="Calibri" w:hAnsi="Garamond"/>
          <w:sz w:val="20"/>
          <w:szCs w:val="20"/>
        </w:rPr>
        <w:t>postihnutý</w:t>
      </w:r>
      <w:r w:rsidR="00C9457F" w:rsidRPr="006B2508">
        <w:rPr>
          <w:rFonts w:ascii="Garamond" w:eastAsia="Calibri" w:hAnsi="Garamond"/>
          <w:sz w:val="20"/>
          <w:szCs w:val="20"/>
        </w:rPr>
        <w:t xml:space="preserve"> </w:t>
      </w:r>
      <w:r w:rsidRPr="006B2508">
        <w:rPr>
          <w:rFonts w:ascii="Garamond" w:eastAsia="Calibri" w:hAnsi="Garamond"/>
          <w:sz w:val="20"/>
          <w:szCs w:val="20"/>
        </w:rPr>
        <w:t>exekúciou</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predmetom</w:t>
      </w:r>
      <w:r w:rsidR="00C9457F" w:rsidRPr="006B2508">
        <w:rPr>
          <w:rFonts w:ascii="Garamond" w:eastAsia="Calibri" w:hAnsi="Garamond"/>
          <w:sz w:val="20"/>
          <w:szCs w:val="20"/>
        </w:rPr>
        <w:t xml:space="preserve"> </w:t>
      </w:r>
      <w:r w:rsidRPr="006B2508">
        <w:rPr>
          <w:rFonts w:ascii="Garamond" w:eastAsia="Calibri" w:hAnsi="Garamond"/>
          <w:sz w:val="20"/>
          <w:szCs w:val="20"/>
        </w:rPr>
        <w:t>uspokojenia</w:t>
      </w:r>
      <w:r w:rsidR="00C9457F" w:rsidRPr="006B2508">
        <w:rPr>
          <w:rFonts w:ascii="Garamond" w:eastAsia="Calibri" w:hAnsi="Garamond"/>
          <w:sz w:val="20"/>
          <w:szCs w:val="20"/>
        </w:rPr>
        <w:t xml:space="preserve"> </w:t>
      </w:r>
      <w:r w:rsidRPr="006B2508">
        <w:rPr>
          <w:rFonts w:ascii="Garamond" w:eastAsia="Calibri" w:hAnsi="Garamond"/>
          <w:sz w:val="20"/>
          <w:szCs w:val="20"/>
        </w:rPr>
        <w:t>záložného</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predajom</w:t>
      </w:r>
      <w:r w:rsidR="00C9457F" w:rsidRPr="006B2508">
        <w:rPr>
          <w:rFonts w:ascii="Garamond" w:eastAsia="Calibri" w:hAnsi="Garamond"/>
          <w:sz w:val="20"/>
          <w:szCs w:val="20"/>
        </w:rPr>
        <w:t xml:space="preserve"> </w:t>
      </w:r>
      <w:r w:rsidRPr="006B2508">
        <w:rPr>
          <w:rFonts w:ascii="Garamond" w:eastAsia="Calibri" w:hAnsi="Garamond"/>
          <w:sz w:val="20"/>
          <w:szCs w:val="20"/>
        </w:rPr>
        <w:t>zálohu</w:t>
      </w:r>
      <w:r w:rsidR="00C9457F" w:rsidRPr="006B2508">
        <w:rPr>
          <w:rFonts w:ascii="Garamond" w:eastAsia="Calibri" w:hAnsi="Garamond"/>
          <w:sz w:val="20"/>
          <w:szCs w:val="20"/>
        </w:rPr>
        <w:t xml:space="preserve"> </w:t>
      </w:r>
      <w:r w:rsidRPr="006B2508">
        <w:rPr>
          <w:rFonts w:ascii="Garamond" w:eastAsia="Calibri" w:hAnsi="Garamond"/>
          <w:sz w:val="20"/>
          <w:szCs w:val="20"/>
        </w:rPr>
        <w:t>na</w:t>
      </w:r>
      <w:r w:rsidR="00C9457F" w:rsidRPr="006B2508">
        <w:rPr>
          <w:rFonts w:ascii="Garamond" w:eastAsia="Calibri" w:hAnsi="Garamond"/>
          <w:sz w:val="20"/>
          <w:szCs w:val="20"/>
        </w:rPr>
        <w:t xml:space="preserve"> </w:t>
      </w:r>
      <w:r w:rsidRPr="006B2508">
        <w:rPr>
          <w:rFonts w:ascii="Garamond" w:eastAsia="Calibri" w:hAnsi="Garamond"/>
          <w:sz w:val="20"/>
          <w:szCs w:val="20"/>
        </w:rPr>
        <w:t>dražbe</w:t>
      </w:r>
      <w:r w:rsidR="00C9457F" w:rsidRPr="006B2508">
        <w:rPr>
          <w:rFonts w:ascii="Garamond" w:eastAsia="Calibri" w:hAnsi="Garamond"/>
          <w:sz w:val="20"/>
          <w:szCs w:val="20"/>
        </w:rPr>
        <w:t xml:space="preserve"> </w:t>
      </w:r>
      <w:r w:rsidRPr="006B2508">
        <w:rPr>
          <w:rFonts w:ascii="Garamond" w:eastAsia="Calibri" w:hAnsi="Garamond"/>
          <w:sz w:val="20"/>
          <w:szCs w:val="20"/>
        </w:rPr>
        <w:t>podľa</w:t>
      </w:r>
      <w:r w:rsidR="00C9457F" w:rsidRPr="006B2508">
        <w:rPr>
          <w:rFonts w:ascii="Garamond" w:eastAsia="Calibri" w:hAnsi="Garamond"/>
          <w:sz w:val="20"/>
          <w:szCs w:val="20"/>
        </w:rPr>
        <w:t xml:space="preserve"> </w:t>
      </w:r>
      <w:r w:rsidRPr="006B2508">
        <w:rPr>
          <w:rFonts w:ascii="Garamond" w:eastAsia="Calibri" w:hAnsi="Garamond"/>
          <w:sz w:val="20"/>
          <w:szCs w:val="20"/>
        </w:rPr>
        <w:t>zákona</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č.</w:t>
      </w:r>
      <w:r w:rsidR="00C9457F" w:rsidRPr="006B2508">
        <w:rPr>
          <w:rFonts w:ascii="Garamond" w:eastAsia="Calibri" w:hAnsi="Garamond"/>
          <w:sz w:val="20"/>
          <w:szCs w:val="20"/>
        </w:rPr>
        <w:t xml:space="preserve"> </w:t>
      </w:r>
      <w:r w:rsidR="003D1F48" w:rsidRPr="006B2508">
        <w:rPr>
          <w:rFonts w:ascii="Garamond" w:eastAsia="Calibri" w:hAnsi="Garamond"/>
          <w:color w:val="000000" w:themeColor="text1"/>
          <w:sz w:val="20"/>
          <w:szCs w:val="20"/>
        </w:rPr>
        <w:t>527/2002</w:t>
      </w:r>
      <w:r w:rsidR="00C9457F" w:rsidRPr="006B2508">
        <w:rPr>
          <w:rFonts w:ascii="Garamond" w:eastAsia="Calibri" w:hAnsi="Garamond"/>
          <w:color w:val="000000" w:themeColor="text1"/>
          <w:sz w:val="20"/>
          <w:szCs w:val="20"/>
        </w:rPr>
        <w:t xml:space="preserve"> </w:t>
      </w:r>
      <w:r w:rsidR="003D1F48" w:rsidRPr="006B2508">
        <w:rPr>
          <w:rFonts w:ascii="Garamond" w:eastAsia="Calibri" w:hAnsi="Garamond"/>
          <w:color w:val="000000" w:themeColor="text1"/>
          <w:sz w:val="20"/>
          <w:szCs w:val="20"/>
        </w:rPr>
        <w:t>Z.</w:t>
      </w:r>
      <w:r w:rsidR="00C9457F" w:rsidRPr="006B2508">
        <w:rPr>
          <w:rFonts w:ascii="Garamond" w:eastAsia="Calibri" w:hAnsi="Garamond"/>
          <w:color w:val="000000" w:themeColor="text1"/>
          <w:sz w:val="20"/>
          <w:szCs w:val="20"/>
        </w:rPr>
        <w:t xml:space="preserve"> </w:t>
      </w:r>
      <w:r w:rsidR="003D1F48" w:rsidRPr="006B2508">
        <w:rPr>
          <w:rFonts w:ascii="Garamond" w:eastAsia="Calibri" w:hAnsi="Garamond"/>
          <w:color w:val="000000" w:themeColor="text1"/>
          <w:sz w:val="20"/>
          <w:szCs w:val="20"/>
        </w:rPr>
        <w:t>z.</w:t>
      </w:r>
      <w:r w:rsidR="00C9457F" w:rsidRPr="006B2508">
        <w:rPr>
          <w:rFonts w:ascii="Garamond" w:eastAsia="Calibri" w:hAnsi="Garamond"/>
          <w:color w:val="000000" w:themeColor="text1"/>
          <w:sz w:val="20"/>
          <w:szCs w:val="20"/>
        </w:rPr>
        <w:t xml:space="preserve"> </w:t>
      </w:r>
      <w:r w:rsidR="003D1F48" w:rsidRPr="006B2508">
        <w:rPr>
          <w:rFonts w:ascii="Garamond" w:hAnsi="Garamond"/>
          <w:color w:val="000000" w:themeColor="text1"/>
          <w:sz w:val="20"/>
          <w:szCs w:val="20"/>
        </w:rPr>
        <w:t>o</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dobrovoľných</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dražbách</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a</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o</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doplnení</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zákona</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Slovenskej</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národnej</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rady</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č.</w:t>
      </w:r>
      <w:r w:rsidR="00C9457F" w:rsidRPr="006B2508">
        <w:rPr>
          <w:rFonts w:ascii="Garamond" w:hAnsi="Garamond"/>
          <w:color w:val="000000" w:themeColor="text1"/>
          <w:sz w:val="20"/>
          <w:szCs w:val="20"/>
        </w:rPr>
        <w:t xml:space="preserve"> </w:t>
      </w:r>
      <w:hyperlink r:id="rId11" w:tooltip="Odkaz na predpis alebo ustanovenie" w:history="1">
        <w:r w:rsidR="003D1F48" w:rsidRPr="006B2508">
          <w:rPr>
            <w:rStyle w:val="Hypertextovodkaz"/>
            <w:rFonts w:ascii="Garamond" w:hAnsi="Garamond"/>
            <w:color w:val="000000" w:themeColor="text1"/>
            <w:sz w:val="20"/>
            <w:szCs w:val="20"/>
            <w:u w:val="none"/>
          </w:rPr>
          <w:t>323/1992</w:t>
        </w:r>
        <w:r w:rsidR="00C9457F" w:rsidRPr="006B2508">
          <w:rPr>
            <w:rStyle w:val="Hypertextovodkaz"/>
            <w:rFonts w:ascii="Garamond" w:hAnsi="Garamond"/>
            <w:color w:val="000000" w:themeColor="text1"/>
            <w:sz w:val="20"/>
            <w:szCs w:val="20"/>
            <w:u w:val="none"/>
          </w:rPr>
          <w:t xml:space="preserve"> </w:t>
        </w:r>
        <w:r w:rsidR="003D1F48" w:rsidRPr="006B2508">
          <w:rPr>
            <w:rStyle w:val="Hypertextovodkaz"/>
            <w:rFonts w:ascii="Garamond" w:hAnsi="Garamond"/>
            <w:color w:val="000000" w:themeColor="text1"/>
            <w:sz w:val="20"/>
            <w:szCs w:val="20"/>
            <w:u w:val="none"/>
          </w:rPr>
          <w:t>Zb.</w:t>
        </w:r>
      </w:hyperlink>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o</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notároch</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a</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notárskej</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činnosti</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(Notársky</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poriadok)</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v</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znení</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neskorších</w:t>
      </w:r>
      <w:r w:rsidR="00C9457F" w:rsidRPr="006B2508">
        <w:rPr>
          <w:rFonts w:ascii="Garamond" w:hAnsi="Garamond"/>
          <w:color w:val="000000" w:themeColor="text1"/>
          <w:sz w:val="20"/>
          <w:szCs w:val="20"/>
        </w:rPr>
        <w:t xml:space="preserve"> </w:t>
      </w:r>
      <w:r w:rsidR="003D1F48" w:rsidRPr="006B2508">
        <w:rPr>
          <w:rFonts w:ascii="Garamond" w:hAnsi="Garamond"/>
          <w:color w:val="000000" w:themeColor="text1"/>
          <w:sz w:val="20"/>
          <w:szCs w:val="20"/>
        </w:rPr>
        <w:t>predpisov</w:t>
      </w:r>
      <w:r w:rsidRPr="006B2508">
        <w:rPr>
          <w:rFonts w:ascii="Garamond" w:eastAsia="Calibri" w:hAnsi="Garamond"/>
          <w:sz w:val="20"/>
          <w:szCs w:val="20"/>
        </w:rPr>
        <w:t>;</w:t>
      </w:r>
    </w:p>
    <w:p w14:paraId="2CDCE000" w14:textId="77777777" w:rsidR="00013130" w:rsidRPr="006B2508" w:rsidRDefault="00013130" w:rsidP="005410A3">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A32A6" w14:textId="7E9E68B7" w:rsidR="00013130" w:rsidRPr="006B2508" w:rsidRDefault="00013130"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k</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nie</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uplatnené</w:t>
      </w:r>
      <w:r w:rsidR="00C9457F" w:rsidRPr="006B2508">
        <w:rPr>
          <w:rFonts w:ascii="Garamond" w:eastAsia="Calibri" w:hAnsi="Garamond"/>
          <w:sz w:val="20"/>
          <w:szCs w:val="20"/>
        </w:rPr>
        <w:t xml:space="preserve"> </w:t>
      </w:r>
      <w:r w:rsidRPr="006B2508">
        <w:rPr>
          <w:rFonts w:ascii="Garamond" w:eastAsia="Calibri" w:hAnsi="Garamond"/>
          <w:sz w:val="20"/>
          <w:szCs w:val="20"/>
        </w:rPr>
        <w:t>žiadne</w:t>
      </w:r>
      <w:r w:rsidR="00C9457F" w:rsidRPr="006B2508">
        <w:rPr>
          <w:rFonts w:ascii="Garamond" w:eastAsia="Calibri" w:hAnsi="Garamond"/>
          <w:sz w:val="20"/>
          <w:szCs w:val="20"/>
        </w:rPr>
        <w:t xml:space="preserve"> </w:t>
      </w:r>
      <w:r w:rsidRPr="006B2508">
        <w:rPr>
          <w:rFonts w:ascii="Garamond" w:eastAsia="Calibri" w:hAnsi="Garamond"/>
          <w:sz w:val="20"/>
          <w:szCs w:val="20"/>
        </w:rPr>
        <w:t>určovacie</w:t>
      </w:r>
      <w:r w:rsidR="00C9457F" w:rsidRPr="006B2508">
        <w:rPr>
          <w:rFonts w:ascii="Garamond" w:eastAsia="Calibri" w:hAnsi="Garamond"/>
          <w:sz w:val="20"/>
          <w:szCs w:val="20"/>
        </w:rPr>
        <w:t xml:space="preserve"> </w:t>
      </w:r>
      <w:r w:rsidRPr="006B2508">
        <w:rPr>
          <w:rFonts w:ascii="Garamond" w:eastAsia="Calibri" w:hAnsi="Garamond"/>
          <w:sz w:val="20"/>
          <w:szCs w:val="20"/>
        </w:rPr>
        <w:t>žaloby,</w:t>
      </w:r>
      <w:r w:rsidR="00C9457F" w:rsidRPr="006B2508">
        <w:rPr>
          <w:rFonts w:ascii="Garamond" w:eastAsia="Calibri" w:hAnsi="Garamond"/>
          <w:sz w:val="20"/>
          <w:szCs w:val="20"/>
        </w:rPr>
        <w:t xml:space="preserve"> </w:t>
      </w:r>
      <w:r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Pr="006B2508">
        <w:rPr>
          <w:rFonts w:ascii="Garamond" w:eastAsia="Calibri" w:hAnsi="Garamond"/>
          <w:sz w:val="20"/>
          <w:szCs w:val="20"/>
        </w:rPr>
        <w:t>by</w:t>
      </w:r>
      <w:r w:rsidR="00C9457F" w:rsidRPr="006B2508">
        <w:rPr>
          <w:rFonts w:ascii="Garamond" w:eastAsia="Calibri" w:hAnsi="Garamond"/>
          <w:sz w:val="20"/>
          <w:szCs w:val="20"/>
        </w:rPr>
        <w:t xml:space="preserve"> </w:t>
      </w:r>
      <w:r w:rsidRPr="006B2508">
        <w:rPr>
          <w:rFonts w:ascii="Garamond" w:eastAsia="Calibri" w:hAnsi="Garamond"/>
          <w:sz w:val="20"/>
          <w:szCs w:val="20"/>
        </w:rPr>
        <w:t>mohli</w:t>
      </w:r>
      <w:r w:rsidR="00C9457F" w:rsidRPr="006B2508">
        <w:rPr>
          <w:rFonts w:ascii="Garamond" w:eastAsia="Calibri" w:hAnsi="Garamond"/>
          <w:sz w:val="20"/>
          <w:szCs w:val="20"/>
        </w:rPr>
        <w:t xml:space="preserve"> </w:t>
      </w:r>
      <w:r w:rsidRPr="006B2508">
        <w:rPr>
          <w:rFonts w:ascii="Garamond" w:eastAsia="Calibri" w:hAnsi="Garamond"/>
          <w:sz w:val="20"/>
          <w:szCs w:val="20"/>
        </w:rPr>
        <w:t>obmedziť</w:t>
      </w:r>
      <w:r w:rsidR="00C9457F" w:rsidRPr="006B2508">
        <w:rPr>
          <w:rFonts w:ascii="Garamond" w:eastAsia="Calibri" w:hAnsi="Garamond"/>
          <w:sz w:val="20"/>
          <w:szCs w:val="20"/>
        </w:rPr>
        <w:t xml:space="preserve"> </w:t>
      </w:r>
      <w:r w:rsidRPr="006B2508">
        <w:rPr>
          <w:rFonts w:ascii="Garamond" w:eastAsia="Calibri" w:hAnsi="Garamond"/>
          <w:sz w:val="20"/>
          <w:szCs w:val="20"/>
        </w:rPr>
        <w:t>alebo</w:t>
      </w:r>
      <w:r w:rsidR="00C9457F" w:rsidRPr="006B2508">
        <w:rPr>
          <w:rFonts w:ascii="Garamond" w:eastAsia="Calibri" w:hAnsi="Garamond"/>
          <w:sz w:val="20"/>
          <w:szCs w:val="20"/>
        </w:rPr>
        <w:t xml:space="preserve"> </w:t>
      </w:r>
      <w:r w:rsidRPr="006B2508">
        <w:rPr>
          <w:rFonts w:ascii="Garamond" w:eastAsia="Calibri" w:hAnsi="Garamond"/>
          <w:sz w:val="20"/>
          <w:szCs w:val="20"/>
        </w:rPr>
        <w:t>zmariť</w:t>
      </w:r>
      <w:r w:rsidR="00C9457F" w:rsidRPr="006B2508">
        <w:rPr>
          <w:rFonts w:ascii="Garamond" w:eastAsia="Calibri" w:hAnsi="Garamond"/>
          <w:sz w:val="20"/>
          <w:szCs w:val="20"/>
        </w:rPr>
        <w:t xml:space="preserve"> </w:t>
      </w:r>
      <w:r w:rsidRPr="006B2508">
        <w:rPr>
          <w:rFonts w:ascii="Garamond" w:eastAsia="Calibri" w:hAnsi="Garamond"/>
          <w:sz w:val="20"/>
          <w:szCs w:val="20"/>
        </w:rPr>
        <w:t>výkon</w:t>
      </w:r>
      <w:r w:rsidR="00C9457F" w:rsidRPr="006B2508">
        <w:rPr>
          <w:rFonts w:ascii="Garamond" w:eastAsia="Calibri" w:hAnsi="Garamond"/>
          <w:sz w:val="20"/>
          <w:szCs w:val="20"/>
        </w:rPr>
        <w:t xml:space="preserve"> </w:t>
      </w:r>
      <w:r w:rsidRPr="006B2508">
        <w:rPr>
          <w:rFonts w:ascii="Garamond" w:eastAsia="Calibri" w:hAnsi="Garamond"/>
          <w:sz w:val="20"/>
          <w:szCs w:val="20"/>
        </w:rPr>
        <w:t>vlastníckeho</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002129F4">
        <w:rPr>
          <w:rFonts w:ascii="Garamond" w:eastAsia="Calibri" w:hAnsi="Garamond"/>
          <w:sz w:val="20"/>
          <w:szCs w:val="20"/>
        </w:rPr>
        <w:t>Kupujúceho</w:t>
      </w:r>
      <w:r w:rsidRPr="006B2508">
        <w:rPr>
          <w:rFonts w:ascii="Garamond" w:eastAsia="Calibri" w:hAnsi="Garamond"/>
          <w:sz w:val="20"/>
          <w:szCs w:val="20"/>
        </w:rPr>
        <w:t>;</w:t>
      </w:r>
    </w:p>
    <w:p w14:paraId="40C5CB31" w14:textId="77777777" w:rsidR="00013130" w:rsidRPr="006B2508" w:rsidRDefault="00013130" w:rsidP="005410A3">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F10FC2D" w14:textId="03FCD4AB" w:rsidR="00013130" w:rsidRPr="006B2508" w:rsidRDefault="003D1F48"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ne</w:t>
      </w:r>
      <w:r w:rsidR="00013130" w:rsidRPr="006B2508">
        <w:rPr>
          <w:rFonts w:ascii="Garamond" w:eastAsia="Calibri" w:hAnsi="Garamond"/>
          <w:sz w:val="20"/>
          <w:szCs w:val="20"/>
        </w:rPr>
        <w:t>exist</w:t>
      </w:r>
      <w:r w:rsidRPr="006B2508">
        <w:rPr>
          <w:rFonts w:ascii="Garamond" w:eastAsia="Calibri" w:hAnsi="Garamond"/>
          <w:sz w:val="20"/>
          <w:szCs w:val="20"/>
        </w:rPr>
        <w:t>ujú</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právne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faktické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prekážky,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znemožňovali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užívanie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Tovaru;</w:t>
      </w:r>
    </w:p>
    <w:p w14:paraId="49A74155" w14:textId="77777777" w:rsidR="00013130" w:rsidRPr="006B2508" w:rsidRDefault="00013130" w:rsidP="005410A3">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308244CE" w14:textId="131859C8" w:rsidR="00013130" w:rsidRPr="006B2508" w:rsidRDefault="00013130"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oboznámi</w:t>
      </w:r>
      <w:r w:rsidR="003D1F48" w:rsidRPr="006B2508">
        <w:rPr>
          <w:rFonts w:ascii="Garamond" w:eastAsia="Calibri" w:hAnsi="Garamond"/>
          <w:sz w:val="20"/>
          <w:szCs w:val="20"/>
        </w:rPr>
        <w:t>l</w:t>
      </w:r>
      <w:r w:rsidR="00C9457F" w:rsidRPr="006B2508">
        <w:rPr>
          <w:rFonts w:ascii="Garamond" w:eastAsia="Calibri" w:hAnsi="Garamond"/>
          <w:sz w:val="20"/>
          <w:szCs w:val="20"/>
        </w:rPr>
        <w:t xml:space="preserve"> </w:t>
      </w:r>
      <w:r w:rsidR="00A4306B">
        <w:rPr>
          <w:rFonts w:ascii="Garamond" w:eastAsia="Calibri" w:hAnsi="Garamond"/>
          <w:sz w:val="20"/>
          <w:szCs w:val="20"/>
        </w:rPr>
        <w:t>Kupujúceho</w:t>
      </w:r>
      <w:r w:rsidR="00C9457F" w:rsidRPr="006B2508">
        <w:rPr>
          <w:rFonts w:ascii="Garamond" w:eastAsia="Calibri" w:hAnsi="Garamond"/>
          <w:sz w:val="20"/>
          <w:szCs w:val="20"/>
        </w:rPr>
        <w:t xml:space="preserve"> </w:t>
      </w:r>
      <w:r w:rsidRPr="006B2508">
        <w:rPr>
          <w:rFonts w:ascii="Garamond" w:eastAsia="Calibri" w:hAnsi="Garamond"/>
          <w:sz w:val="20"/>
          <w:szCs w:val="20"/>
        </w:rPr>
        <w:t>so</w:t>
      </w:r>
      <w:r w:rsidR="00C9457F" w:rsidRPr="006B2508">
        <w:rPr>
          <w:rFonts w:ascii="Garamond" w:eastAsia="Calibri" w:hAnsi="Garamond"/>
          <w:sz w:val="20"/>
          <w:szCs w:val="20"/>
        </w:rPr>
        <w:t xml:space="preserve"> </w:t>
      </w:r>
      <w:r w:rsidRPr="006B2508">
        <w:rPr>
          <w:rFonts w:ascii="Garamond" w:eastAsia="Calibri" w:hAnsi="Garamond"/>
          <w:sz w:val="20"/>
          <w:szCs w:val="20"/>
        </w:rPr>
        <w:t>všetkými</w:t>
      </w:r>
      <w:r w:rsidR="00C9457F" w:rsidRPr="006B2508">
        <w:rPr>
          <w:rFonts w:ascii="Garamond" w:eastAsia="Calibri" w:hAnsi="Garamond"/>
          <w:sz w:val="20"/>
          <w:szCs w:val="20"/>
        </w:rPr>
        <w:t xml:space="preserve"> </w:t>
      </w:r>
      <w:r w:rsidRPr="006B2508">
        <w:rPr>
          <w:rFonts w:ascii="Garamond" w:eastAsia="Calibri" w:hAnsi="Garamond"/>
          <w:sz w:val="20"/>
          <w:szCs w:val="20"/>
        </w:rPr>
        <w:t>právnymi</w:t>
      </w:r>
      <w:r w:rsidR="00C9457F" w:rsidRPr="006B2508">
        <w:rPr>
          <w:rFonts w:ascii="Garamond" w:eastAsia="Calibri" w:hAnsi="Garamond"/>
          <w:sz w:val="20"/>
          <w:szCs w:val="20"/>
        </w:rPr>
        <w:t xml:space="preserve"> </w:t>
      </w:r>
      <w:r w:rsidRPr="006B2508">
        <w:rPr>
          <w:rFonts w:ascii="Garamond" w:eastAsia="Calibri" w:hAnsi="Garamond"/>
          <w:sz w:val="20"/>
          <w:szCs w:val="20"/>
        </w:rPr>
        <w:t>vzťahmi</w:t>
      </w:r>
      <w:r w:rsidR="00C9457F" w:rsidRPr="006B2508">
        <w:rPr>
          <w:rFonts w:ascii="Garamond" w:eastAsia="Calibri" w:hAnsi="Garamond"/>
          <w:sz w:val="20"/>
          <w:szCs w:val="20"/>
        </w:rPr>
        <w:t xml:space="preserve"> </w:t>
      </w:r>
      <w:r w:rsidRPr="006B2508">
        <w:rPr>
          <w:rFonts w:ascii="Garamond" w:eastAsia="Calibri" w:hAnsi="Garamond"/>
          <w:sz w:val="20"/>
          <w:szCs w:val="20"/>
        </w:rPr>
        <w:t>týkajúcimi</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Tovaru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tieto</w:t>
      </w:r>
      <w:r w:rsidR="00C9457F" w:rsidRPr="006B2508">
        <w:rPr>
          <w:rFonts w:ascii="Garamond" w:eastAsia="Calibri" w:hAnsi="Garamond"/>
          <w:sz w:val="20"/>
          <w:szCs w:val="20"/>
        </w:rPr>
        <w:t xml:space="preserve"> </w:t>
      </w:r>
      <w:r w:rsidRPr="006B2508">
        <w:rPr>
          <w:rFonts w:ascii="Garamond" w:eastAsia="Calibri" w:hAnsi="Garamond"/>
          <w:sz w:val="20"/>
          <w:szCs w:val="20"/>
        </w:rPr>
        <w:t>vzťahy</w:t>
      </w:r>
      <w:r w:rsidR="00C9457F" w:rsidRPr="006B2508">
        <w:rPr>
          <w:rFonts w:ascii="Garamond" w:eastAsia="Calibri" w:hAnsi="Garamond"/>
          <w:sz w:val="20"/>
          <w:szCs w:val="20"/>
        </w:rPr>
        <w:t xml:space="preserve"> </w:t>
      </w:r>
      <w:r w:rsidR="003D1F48"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pravdivé;</w:t>
      </w:r>
    </w:p>
    <w:p w14:paraId="10964E08" w14:textId="77777777" w:rsidR="00013130" w:rsidRPr="006B2508" w:rsidRDefault="00013130" w:rsidP="005410A3">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713C4F69" w14:textId="451F8029" w:rsidR="00013130" w:rsidRPr="006B2508" w:rsidRDefault="003D1F48"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Tovar</w:t>
      </w:r>
      <w:r w:rsidR="00C9457F" w:rsidRPr="006B2508">
        <w:rPr>
          <w:rFonts w:ascii="Garamond" w:eastAsia="Calibri" w:hAnsi="Garamond"/>
          <w:sz w:val="20"/>
          <w:szCs w:val="20"/>
        </w:rPr>
        <w:t xml:space="preserve"> </w:t>
      </w:r>
      <w:r w:rsidRPr="006B2508">
        <w:rPr>
          <w:rFonts w:ascii="Garamond" w:eastAsia="Calibri" w:hAnsi="Garamond"/>
          <w:sz w:val="20"/>
          <w:szCs w:val="20"/>
        </w:rPr>
        <w:t>nemá</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žiadne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vady,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na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ktoré</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by</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mal</w:t>
      </w:r>
      <w:r w:rsidR="00C9457F" w:rsidRPr="006B2508">
        <w:rPr>
          <w:rFonts w:ascii="Garamond" w:eastAsia="Calibri" w:hAnsi="Garamond"/>
          <w:sz w:val="20"/>
          <w:szCs w:val="20"/>
        </w:rPr>
        <w:t xml:space="preserve"> </w:t>
      </w:r>
      <w:r w:rsidR="00A4306B">
        <w:rPr>
          <w:rFonts w:ascii="Garamond" w:eastAsia="Calibri" w:hAnsi="Garamond"/>
          <w:sz w:val="20"/>
          <w:szCs w:val="20"/>
        </w:rPr>
        <w:t>Kupujúci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osobitne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upozorniť;</w:t>
      </w:r>
      <w:r w:rsidR="00C9457F" w:rsidRPr="006B2508">
        <w:rPr>
          <w:rFonts w:ascii="Garamond" w:eastAsia="Calibri" w:hAnsi="Garamond"/>
          <w:sz w:val="20"/>
          <w:szCs w:val="20"/>
        </w:rPr>
        <w:t xml:space="preserve"> </w:t>
      </w:r>
      <w:r w:rsidR="00C94959" w:rsidRPr="006B2508">
        <w:rPr>
          <w:rFonts w:ascii="Garamond" w:eastAsia="Calibri" w:hAnsi="Garamond"/>
          <w:sz w:val="20"/>
          <w:szCs w:val="20"/>
        </w:rPr>
        <w:t>a</w:t>
      </w:r>
    </w:p>
    <w:p w14:paraId="31BF6C6D" w14:textId="77777777" w:rsidR="00B65B92" w:rsidRPr="006B2508" w:rsidRDefault="00B65B92" w:rsidP="005410A3">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0262BADB" w14:textId="5F57FBD9" w:rsidR="00C94959" w:rsidRPr="006B2508" w:rsidRDefault="00013130" w:rsidP="005410A3">
      <w:pPr>
        <w:keepNext/>
        <w:keepLines/>
        <w:numPr>
          <w:ilvl w:val="0"/>
          <w:numId w:val="13"/>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odovzdá</w:t>
      </w:r>
      <w:r w:rsidR="003D1F48" w:rsidRPr="006B2508">
        <w:rPr>
          <w:rFonts w:ascii="Garamond" w:eastAsia="Calibri" w:hAnsi="Garamond"/>
          <w:sz w:val="20"/>
          <w:szCs w:val="20"/>
        </w:rPr>
        <w:t>va</w:t>
      </w:r>
      <w:r w:rsidR="00C9457F" w:rsidRPr="006B2508">
        <w:rPr>
          <w:rFonts w:ascii="Garamond" w:eastAsia="Calibri" w:hAnsi="Garamond"/>
          <w:sz w:val="20"/>
          <w:szCs w:val="20"/>
        </w:rPr>
        <w:t xml:space="preserve"> </w:t>
      </w:r>
      <w:r w:rsidR="00A4306B">
        <w:rPr>
          <w:rFonts w:ascii="Garamond" w:eastAsia="Calibri" w:hAnsi="Garamond"/>
          <w:sz w:val="20"/>
          <w:szCs w:val="20"/>
        </w:rPr>
        <w:t>Kupujúcemu</w:t>
      </w:r>
      <w:r w:rsidR="00C9457F" w:rsidRPr="006B2508">
        <w:rPr>
          <w:rFonts w:ascii="Garamond" w:eastAsia="Calibri" w:hAnsi="Garamond"/>
          <w:sz w:val="20"/>
          <w:szCs w:val="20"/>
        </w:rPr>
        <w:t xml:space="preserve"> </w:t>
      </w:r>
      <w:r w:rsidRPr="006B2508">
        <w:rPr>
          <w:rFonts w:ascii="Garamond" w:eastAsia="Calibri" w:hAnsi="Garamond"/>
          <w:sz w:val="20"/>
          <w:szCs w:val="20"/>
        </w:rPr>
        <w:t>spolu</w:t>
      </w:r>
      <w:r w:rsidR="00C9457F" w:rsidRPr="006B2508">
        <w:rPr>
          <w:rFonts w:ascii="Garamond" w:eastAsia="Calibri" w:hAnsi="Garamond"/>
          <w:sz w:val="20"/>
          <w:szCs w:val="20"/>
        </w:rPr>
        <w:t xml:space="preserve"> </w:t>
      </w:r>
      <w:r w:rsidRPr="006B2508">
        <w:rPr>
          <w:rFonts w:ascii="Garamond" w:eastAsia="Calibri" w:hAnsi="Garamond"/>
          <w:sz w:val="20"/>
          <w:szCs w:val="20"/>
        </w:rPr>
        <w:t>s</w:t>
      </w:r>
      <w:r w:rsidR="00C9457F" w:rsidRPr="006B2508">
        <w:rPr>
          <w:rFonts w:ascii="Garamond" w:eastAsia="Calibri" w:hAnsi="Garamond"/>
          <w:sz w:val="20"/>
          <w:szCs w:val="20"/>
        </w:rPr>
        <w:t xml:space="preserve"> </w:t>
      </w:r>
      <w:r w:rsidRPr="006B2508">
        <w:rPr>
          <w:rFonts w:ascii="Garamond" w:eastAsia="Calibri" w:hAnsi="Garamond"/>
          <w:sz w:val="20"/>
          <w:szCs w:val="20"/>
        </w:rPr>
        <w:t>Tovarom</w:t>
      </w:r>
      <w:r w:rsidR="00C9457F" w:rsidRPr="006B2508">
        <w:rPr>
          <w:rFonts w:ascii="Garamond" w:eastAsia="Calibri" w:hAnsi="Garamond"/>
          <w:sz w:val="20"/>
          <w:szCs w:val="20"/>
        </w:rPr>
        <w:t xml:space="preserve"> </w:t>
      </w:r>
      <w:r w:rsidRPr="006B2508">
        <w:rPr>
          <w:rFonts w:ascii="Garamond" w:eastAsia="Calibri" w:hAnsi="Garamond"/>
          <w:sz w:val="20"/>
          <w:szCs w:val="20"/>
        </w:rPr>
        <w:t>všetky</w:t>
      </w:r>
      <w:r w:rsidR="00C9457F" w:rsidRPr="006B2508">
        <w:rPr>
          <w:rFonts w:ascii="Garamond" w:eastAsia="Calibri" w:hAnsi="Garamond"/>
          <w:sz w:val="20"/>
          <w:szCs w:val="20"/>
        </w:rPr>
        <w:t xml:space="preserve"> </w:t>
      </w:r>
      <w:r w:rsidRPr="006B2508">
        <w:rPr>
          <w:rFonts w:ascii="Garamond" w:eastAsia="Calibri" w:hAnsi="Garamond"/>
          <w:sz w:val="20"/>
          <w:szCs w:val="20"/>
        </w:rPr>
        <w:t>doklady</w:t>
      </w:r>
      <w:r w:rsidR="00C9457F" w:rsidRPr="006B2508">
        <w:rPr>
          <w:rFonts w:ascii="Garamond" w:eastAsia="Calibri" w:hAnsi="Garamond"/>
          <w:sz w:val="20"/>
          <w:szCs w:val="20"/>
        </w:rPr>
        <w:t xml:space="preserve"> </w:t>
      </w:r>
      <w:r w:rsidRPr="006B2508">
        <w:rPr>
          <w:rFonts w:ascii="Garamond" w:eastAsia="Calibri" w:hAnsi="Garamond"/>
          <w:sz w:val="20"/>
          <w:szCs w:val="20"/>
        </w:rPr>
        <w:t>vzťahujúce</w:t>
      </w:r>
      <w:r w:rsidR="00C9457F" w:rsidRPr="006B2508">
        <w:rPr>
          <w:rFonts w:ascii="Garamond" w:eastAsia="Calibri" w:hAnsi="Garamond"/>
          <w:sz w:val="20"/>
          <w:szCs w:val="20"/>
        </w:rPr>
        <w:t xml:space="preserve"> </w:t>
      </w:r>
      <w:r w:rsidRPr="006B2508">
        <w:rPr>
          <w:rFonts w:ascii="Garamond" w:eastAsia="Calibri" w:hAnsi="Garamond"/>
          <w:sz w:val="20"/>
          <w:szCs w:val="20"/>
        </w:rPr>
        <w:t>sa</w:t>
      </w:r>
      <w:r w:rsidR="00C9457F" w:rsidRPr="006B2508">
        <w:rPr>
          <w:rFonts w:ascii="Garamond" w:eastAsia="Calibri" w:hAnsi="Garamond"/>
          <w:sz w:val="20"/>
          <w:szCs w:val="20"/>
        </w:rPr>
        <w:t xml:space="preserve"> </w:t>
      </w:r>
      <w:r w:rsidRPr="006B2508">
        <w:rPr>
          <w:rFonts w:ascii="Garamond" w:eastAsia="Calibri" w:hAnsi="Garamond"/>
          <w:sz w:val="20"/>
          <w:szCs w:val="20"/>
        </w:rPr>
        <w:t>k</w:t>
      </w:r>
      <w:r w:rsidR="00C94959" w:rsidRPr="006B2508">
        <w:rPr>
          <w:rFonts w:ascii="Garamond" w:eastAsia="Calibri" w:hAnsi="Garamond"/>
          <w:sz w:val="20"/>
          <w:szCs w:val="20"/>
        </w:rPr>
        <w:t> </w:t>
      </w:r>
      <w:r w:rsidR="003D1F48" w:rsidRPr="006B2508">
        <w:rPr>
          <w:rFonts w:ascii="Garamond" w:eastAsia="Calibri" w:hAnsi="Garamond"/>
          <w:sz w:val="20"/>
          <w:szCs w:val="20"/>
        </w:rPr>
        <w:t>Tovaru</w:t>
      </w:r>
      <w:r w:rsidR="00C94959" w:rsidRPr="006B2508">
        <w:rPr>
          <w:rFonts w:ascii="Garamond" w:eastAsia="Calibri" w:hAnsi="Garamond"/>
          <w:sz w:val="20"/>
          <w:szCs w:val="20"/>
        </w:rPr>
        <w:t>.</w:t>
      </w:r>
    </w:p>
    <w:p w14:paraId="3E048D04" w14:textId="77777777" w:rsidR="005E4872" w:rsidRPr="006B2508" w:rsidRDefault="005E4872" w:rsidP="005410A3">
      <w:pPr>
        <w:keepNext/>
        <w:keepLines/>
        <w:tabs>
          <w:tab w:val="left" w:pos="0"/>
          <w:tab w:val="left" w:pos="708"/>
          <w:tab w:val="center" w:pos="4536"/>
          <w:tab w:val="right" w:pos="9072"/>
        </w:tabs>
        <w:spacing w:after="0" w:line="240" w:lineRule="auto"/>
        <w:ind w:left="1429"/>
        <w:contextualSpacing/>
        <w:jc w:val="both"/>
        <w:rPr>
          <w:rFonts w:ascii="Garamond" w:eastAsia="Calibri" w:hAnsi="Garamond"/>
          <w:sz w:val="20"/>
          <w:szCs w:val="20"/>
        </w:rPr>
      </w:pPr>
    </w:p>
    <w:p w14:paraId="4FA2B86E" w14:textId="46210853" w:rsidR="00774D0A" w:rsidRPr="006B2508" w:rsidRDefault="00013130" w:rsidP="005410A3">
      <w:pPr>
        <w:keepNext/>
        <w:keepLines/>
        <w:numPr>
          <w:ilvl w:val="0"/>
          <w:numId w:val="12"/>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B2508">
        <w:rPr>
          <w:rFonts w:ascii="Garamond" w:eastAsia="Calibri" w:hAnsi="Garamond"/>
          <w:sz w:val="20"/>
          <w:szCs w:val="20"/>
        </w:rPr>
        <w:tab/>
      </w:r>
      <w:r w:rsidR="00526957">
        <w:rPr>
          <w:rFonts w:ascii="Garamond" w:hAnsi="Garamond"/>
          <w:noProof/>
          <w:sz w:val="20"/>
          <w:szCs w:val="20"/>
        </w:rPr>
        <w:t>Predávajúci</w:t>
      </w:r>
      <w:r w:rsidR="00C9457F" w:rsidRPr="006B2508">
        <w:rPr>
          <w:rFonts w:ascii="Garamond" w:hAnsi="Garamond"/>
          <w:noProof/>
          <w:sz w:val="20"/>
          <w:szCs w:val="20"/>
        </w:rPr>
        <w:t xml:space="preserve"> </w:t>
      </w:r>
      <w:r w:rsidR="00774D0A" w:rsidRPr="006B2508">
        <w:rPr>
          <w:rFonts w:ascii="Garamond" w:hAnsi="Garamond"/>
          <w:noProof/>
          <w:sz w:val="20"/>
          <w:szCs w:val="20"/>
        </w:rPr>
        <w:t>berie</w:t>
      </w:r>
      <w:r w:rsidR="00C9457F" w:rsidRPr="006B2508">
        <w:rPr>
          <w:rFonts w:ascii="Garamond" w:hAnsi="Garamond"/>
          <w:noProof/>
          <w:sz w:val="20"/>
          <w:szCs w:val="20"/>
        </w:rPr>
        <w:t xml:space="preserve"> </w:t>
      </w:r>
      <w:r w:rsidR="00774D0A" w:rsidRPr="006B2508">
        <w:rPr>
          <w:rFonts w:ascii="Garamond" w:hAnsi="Garamond"/>
          <w:noProof/>
          <w:sz w:val="20"/>
          <w:szCs w:val="20"/>
        </w:rPr>
        <w:t>na</w:t>
      </w:r>
      <w:r w:rsidR="00C9457F" w:rsidRPr="006B2508">
        <w:rPr>
          <w:rFonts w:ascii="Garamond" w:hAnsi="Garamond"/>
          <w:noProof/>
          <w:sz w:val="20"/>
          <w:szCs w:val="20"/>
        </w:rPr>
        <w:t xml:space="preserve"> </w:t>
      </w:r>
      <w:r w:rsidR="00774D0A" w:rsidRPr="006B2508">
        <w:rPr>
          <w:rFonts w:ascii="Garamond" w:hAnsi="Garamond"/>
          <w:noProof/>
          <w:sz w:val="20"/>
          <w:szCs w:val="20"/>
        </w:rPr>
        <w:t>vedomie,</w:t>
      </w:r>
      <w:r w:rsidR="00C9457F" w:rsidRPr="006B2508">
        <w:rPr>
          <w:rFonts w:ascii="Garamond" w:hAnsi="Garamond"/>
          <w:noProof/>
          <w:sz w:val="20"/>
          <w:szCs w:val="20"/>
        </w:rPr>
        <w:t xml:space="preserve"> </w:t>
      </w:r>
      <w:r w:rsidR="00774D0A" w:rsidRPr="006B2508">
        <w:rPr>
          <w:rFonts w:ascii="Garamond" w:hAnsi="Garamond"/>
          <w:noProof/>
          <w:sz w:val="20"/>
          <w:szCs w:val="20"/>
        </w:rPr>
        <w:t>že</w:t>
      </w:r>
      <w:r w:rsidR="00C9457F" w:rsidRPr="006B2508">
        <w:rPr>
          <w:rFonts w:ascii="Garamond" w:hAnsi="Garamond"/>
          <w:noProof/>
          <w:sz w:val="20"/>
          <w:szCs w:val="20"/>
        </w:rPr>
        <w:t xml:space="preserve"> </w:t>
      </w:r>
      <w:r w:rsidR="00774D0A" w:rsidRPr="006B2508">
        <w:rPr>
          <w:rFonts w:ascii="Garamond" w:hAnsi="Garamond"/>
          <w:noProof/>
          <w:sz w:val="20"/>
          <w:szCs w:val="20"/>
        </w:rPr>
        <w:t>ak</w:t>
      </w:r>
      <w:r w:rsidR="00C9457F" w:rsidRPr="006B2508">
        <w:rPr>
          <w:rFonts w:ascii="Garamond" w:hAnsi="Garamond"/>
          <w:noProof/>
          <w:sz w:val="20"/>
          <w:szCs w:val="20"/>
        </w:rPr>
        <w:t xml:space="preserve"> </w:t>
      </w:r>
      <w:r w:rsidR="00774D0A" w:rsidRPr="006B2508">
        <w:rPr>
          <w:rFonts w:ascii="Garamond" w:hAnsi="Garamond"/>
          <w:noProof/>
          <w:sz w:val="20"/>
          <w:szCs w:val="20"/>
        </w:rPr>
        <w:t>by</w:t>
      </w:r>
      <w:r w:rsidR="00C9457F" w:rsidRPr="006B2508">
        <w:rPr>
          <w:rFonts w:ascii="Garamond" w:hAnsi="Garamond"/>
          <w:noProof/>
          <w:sz w:val="20"/>
          <w:szCs w:val="20"/>
        </w:rPr>
        <w:t xml:space="preserve"> </w:t>
      </w:r>
      <w:r w:rsidR="00A4306B">
        <w:rPr>
          <w:rFonts w:ascii="Garamond" w:hAnsi="Garamond"/>
          <w:noProof/>
          <w:sz w:val="20"/>
          <w:szCs w:val="20"/>
        </w:rPr>
        <w:t>Kupujúci</w:t>
      </w:r>
      <w:r w:rsidR="00C9457F" w:rsidRPr="006B2508">
        <w:rPr>
          <w:rFonts w:ascii="Garamond" w:hAnsi="Garamond"/>
          <w:noProof/>
          <w:sz w:val="20"/>
          <w:szCs w:val="20"/>
        </w:rPr>
        <w:t xml:space="preserve"> </w:t>
      </w:r>
      <w:r w:rsidR="00774D0A" w:rsidRPr="006B2508">
        <w:rPr>
          <w:rFonts w:ascii="Garamond" w:hAnsi="Garamond"/>
          <w:noProof/>
          <w:sz w:val="20"/>
          <w:szCs w:val="20"/>
        </w:rPr>
        <w:t>mal</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čase</w:t>
      </w:r>
      <w:r w:rsidR="00C9457F" w:rsidRPr="006B2508">
        <w:rPr>
          <w:rFonts w:ascii="Garamond" w:hAnsi="Garamond"/>
          <w:noProof/>
          <w:sz w:val="20"/>
          <w:szCs w:val="20"/>
        </w:rPr>
        <w:t xml:space="preserve"> </w:t>
      </w:r>
      <w:r w:rsidR="00774D0A" w:rsidRPr="006B2508">
        <w:rPr>
          <w:rFonts w:ascii="Garamond" w:hAnsi="Garamond"/>
          <w:noProof/>
          <w:sz w:val="20"/>
          <w:szCs w:val="20"/>
        </w:rPr>
        <w:t>podpisovania</w:t>
      </w:r>
      <w:r w:rsidR="00C9457F" w:rsidRPr="006B2508">
        <w:rPr>
          <w:rFonts w:ascii="Garamond" w:hAnsi="Garamond"/>
          <w:noProof/>
          <w:sz w:val="20"/>
          <w:szCs w:val="20"/>
        </w:rPr>
        <w:t xml:space="preserve"> </w:t>
      </w:r>
      <w:r w:rsidR="00774D0A" w:rsidRPr="006B2508">
        <w:rPr>
          <w:rFonts w:ascii="Garamond" w:hAnsi="Garamond"/>
          <w:noProof/>
          <w:sz w:val="20"/>
          <w:szCs w:val="20"/>
        </w:rPr>
        <w:t>Zmluvy</w:t>
      </w:r>
      <w:r w:rsidR="00C9457F" w:rsidRPr="006B2508">
        <w:rPr>
          <w:rFonts w:ascii="Garamond" w:hAnsi="Garamond"/>
          <w:noProof/>
          <w:sz w:val="20"/>
          <w:szCs w:val="20"/>
        </w:rPr>
        <w:t xml:space="preserve"> </w:t>
      </w:r>
      <w:r w:rsidR="00774D0A" w:rsidRPr="006B2508">
        <w:rPr>
          <w:rFonts w:ascii="Garamond" w:hAnsi="Garamond"/>
          <w:noProof/>
          <w:sz w:val="20"/>
          <w:szCs w:val="20"/>
        </w:rPr>
        <w:t>vedomosť</w:t>
      </w:r>
      <w:r w:rsidR="00C9457F" w:rsidRPr="006B2508">
        <w:rPr>
          <w:rFonts w:ascii="Garamond" w:hAnsi="Garamond"/>
          <w:noProof/>
          <w:sz w:val="20"/>
          <w:szCs w:val="20"/>
        </w:rPr>
        <w:t xml:space="preserve"> </w:t>
      </w:r>
      <w:r w:rsidR="00774D0A" w:rsidRPr="006B2508">
        <w:rPr>
          <w:rFonts w:ascii="Garamond" w:hAnsi="Garamond"/>
          <w:noProof/>
          <w:sz w:val="20"/>
          <w:szCs w:val="20"/>
        </w:rPr>
        <w:t>o</w:t>
      </w:r>
      <w:r w:rsidR="00C9457F" w:rsidRPr="006B2508">
        <w:rPr>
          <w:rFonts w:ascii="Garamond" w:hAnsi="Garamond"/>
          <w:noProof/>
          <w:sz w:val="20"/>
          <w:szCs w:val="20"/>
        </w:rPr>
        <w:t xml:space="preserve"> </w:t>
      </w:r>
      <w:r w:rsidR="00774D0A" w:rsidRPr="006B2508">
        <w:rPr>
          <w:rFonts w:ascii="Garamond" w:hAnsi="Garamond"/>
          <w:noProof/>
          <w:sz w:val="20"/>
          <w:szCs w:val="20"/>
        </w:rPr>
        <w:t>tom,</w:t>
      </w:r>
      <w:r w:rsidR="00C9457F" w:rsidRPr="006B2508">
        <w:rPr>
          <w:rFonts w:ascii="Garamond" w:hAnsi="Garamond"/>
          <w:noProof/>
          <w:sz w:val="20"/>
          <w:szCs w:val="20"/>
        </w:rPr>
        <w:t xml:space="preserve"> </w:t>
      </w:r>
      <w:r w:rsidR="00774D0A" w:rsidRPr="006B2508">
        <w:rPr>
          <w:rFonts w:ascii="Garamond" w:hAnsi="Garamond"/>
          <w:noProof/>
          <w:sz w:val="20"/>
          <w:szCs w:val="20"/>
        </w:rPr>
        <w:t>že</w:t>
      </w:r>
      <w:r w:rsidR="00C9457F" w:rsidRPr="006B2508">
        <w:rPr>
          <w:rFonts w:ascii="Garamond" w:hAnsi="Garamond"/>
          <w:noProof/>
          <w:sz w:val="20"/>
          <w:szCs w:val="20"/>
        </w:rPr>
        <w:t xml:space="preserve"> </w:t>
      </w:r>
      <w:r w:rsidR="00774D0A" w:rsidRPr="006B2508">
        <w:rPr>
          <w:rFonts w:ascii="Garamond" w:hAnsi="Garamond"/>
          <w:noProof/>
          <w:sz w:val="20"/>
          <w:szCs w:val="20"/>
        </w:rPr>
        <w:t>ktorékoľvek</w:t>
      </w:r>
      <w:r w:rsidR="00C9457F" w:rsidRPr="006B2508">
        <w:rPr>
          <w:rFonts w:ascii="Garamond" w:hAnsi="Garamond"/>
          <w:noProof/>
          <w:sz w:val="20"/>
          <w:szCs w:val="20"/>
        </w:rPr>
        <w:t xml:space="preserve"> </w:t>
      </w:r>
      <w:r w:rsidR="00774D0A" w:rsidRPr="006B2508">
        <w:rPr>
          <w:rFonts w:ascii="Garamond" w:hAnsi="Garamond"/>
          <w:noProof/>
          <w:sz w:val="20"/>
          <w:szCs w:val="20"/>
        </w:rPr>
        <w:t>z</w:t>
      </w:r>
      <w:r w:rsidR="00C9457F" w:rsidRPr="006B2508">
        <w:rPr>
          <w:rFonts w:ascii="Garamond" w:hAnsi="Garamond"/>
          <w:noProof/>
          <w:sz w:val="20"/>
          <w:szCs w:val="20"/>
        </w:rPr>
        <w:t xml:space="preserve"> </w:t>
      </w:r>
      <w:r w:rsidR="00774D0A" w:rsidRPr="006B2508">
        <w:rPr>
          <w:rFonts w:ascii="Garamond" w:hAnsi="Garamond"/>
          <w:noProof/>
          <w:sz w:val="20"/>
          <w:szCs w:val="20"/>
        </w:rPr>
        <w:t>vyhlásení</w:t>
      </w:r>
      <w:r w:rsidR="00C9457F" w:rsidRPr="006B2508">
        <w:rPr>
          <w:rFonts w:ascii="Garamond" w:hAnsi="Garamond"/>
          <w:noProof/>
          <w:sz w:val="20"/>
          <w:szCs w:val="20"/>
        </w:rPr>
        <w:t xml:space="preserve"> </w:t>
      </w:r>
      <w:r w:rsidR="00A4306B">
        <w:rPr>
          <w:rFonts w:ascii="Garamond" w:hAnsi="Garamond"/>
          <w:noProof/>
          <w:sz w:val="20"/>
          <w:szCs w:val="20"/>
        </w:rPr>
        <w:t>Predávajúceho</w:t>
      </w:r>
      <w:r w:rsidR="00C9457F" w:rsidRPr="006B2508">
        <w:rPr>
          <w:rFonts w:ascii="Garamond" w:hAnsi="Garamond"/>
          <w:noProof/>
          <w:sz w:val="20"/>
          <w:szCs w:val="20"/>
        </w:rPr>
        <w:t xml:space="preserve"> </w:t>
      </w:r>
      <w:r w:rsidR="00774D0A" w:rsidRPr="006B2508">
        <w:rPr>
          <w:rFonts w:ascii="Garamond" w:hAnsi="Garamond"/>
          <w:noProof/>
          <w:sz w:val="20"/>
          <w:szCs w:val="20"/>
        </w:rPr>
        <w:t>uvedené</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tomto</w:t>
      </w:r>
      <w:r w:rsidR="00C9457F" w:rsidRPr="006B2508">
        <w:rPr>
          <w:rFonts w:ascii="Garamond" w:hAnsi="Garamond"/>
          <w:noProof/>
          <w:sz w:val="20"/>
          <w:szCs w:val="20"/>
        </w:rPr>
        <w:t xml:space="preserve"> </w:t>
      </w:r>
      <w:r w:rsidR="00774D0A" w:rsidRPr="006B2508">
        <w:rPr>
          <w:rFonts w:ascii="Garamond" w:hAnsi="Garamond"/>
          <w:noProof/>
          <w:sz w:val="20"/>
          <w:szCs w:val="20"/>
        </w:rPr>
        <w:t>článku,</w:t>
      </w:r>
      <w:r w:rsidR="00C9457F" w:rsidRPr="006B2508">
        <w:rPr>
          <w:rFonts w:ascii="Garamond" w:hAnsi="Garamond"/>
          <w:noProof/>
          <w:sz w:val="20"/>
          <w:szCs w:val="20"/>
        </w:rPr>
        <w:t xml:space="preserve"> </w:t>
      </w:r>
      <w:r w:rsidR="00774D0A" w:rsidRPr="006B2508">
        <w:rPr>
          <w:rFonts w:ascii="Garamond" w:hAnsi="Garamond"/>
          <w:noProof/>
          <w:sz w:val="20"/>
          <w:szCs w:val="20"/>
        </w:rPr>
        <w:t>v</w:t>
      </w:r>
      <w:r w:rsidR="00C9457F" w:rsidRPr="006B2508">
        <w:rPr>
          <w:rFonts w:ascii="Garamond" w:hAnsi="Garamond"/>
          <w:noProof/>
          <w:sz w:val="20"/>
          <w:szCs w:val="20"/>
        </w:rPr>
        <w:t xml:space="preserve"> </w:t>
      </w:r>
      <w:r w:rsidR="00774D0A" w:rsidRPr="006B2508">
        <w:rPr>
          <w:rFonts w:ascii="Garamond" w:hAnsi="Garamond"/>
          <w:noProof/>
          <w:sz w:val="20"/>
          <w:szCs w:val="20"/>
        </w:rPr>
        <w:t>bod</w:t>
      </w:r>
      <w:r w:rsidR="00C05449" w:rsidRPr="006B2508">
        <w:rPr>
          <w:rFonts w:ascii="Garamond" w:hAnsi="Garamond"/>
          <w:noProof/>
          <w:sz w:val="20"/>
          <w:szCs w:val="20"/>
        </w:rPr>
        <w:t>och</w:t>
      </w:r>
      <w:r w:rsidR="00C9457F" w:rsidRPr="006B2508">
        <w:rPr>
          <w:rFonts w:ascii="Garamond" w:hAnsi="Garamond"/>
          <w:noProof/>
          <w:sz w:val="20"/>
          <w:szCs w:val="20"/>
        </w:rPr>
        <w:t xml:space="preserve"> </w:t>
      </w:r>
      <w:r w:rsidR="00774D0A" w:rsidRPr="006B2508">
        <w:rPr>
          <w:rFonts w:ascii="Garamond" w:hAnsi="Garamond"/>
          <w:noProof/>
          <w:sz w:val="20"/>
          <w:szCs w:val="20"/>
        </w:rPr>
        <w:t>6.1</w:t>
      </w:r>
      <w:r w:rsidR="00C9457F" w:rsidRPr="006B2508">
        <w:rPr>
          <w:rFonts w:ascii="Garamond" w:hAnsi="Garamond"/>
          <w:noProof/>
          <w:sz w:val="20"/>
          <w:szCs w:val="20"/>
        </w:rPr>
        <w:t xml:space="preserve"> </w:t>
      </w:r>
      <w:r w:rsidR="00C05449" w:rsidRPr="006B2508">
        <w:rPr>
          <w:rFonts w:ascii="Garamond" w:hAnsi="Garamond"/>
          <w:noProof/>
          <w:sz w:val="20"/>
          <w:szCs w:val="20"/>
        </w:rPr>
        <w:t>a</w:t>
      </w:r>
      <w:r w:rsidR="00C9457F" w:rsidRPr="006B2508">
        <w:rPr>
          <w:rFonts w:ascii="Garamond" w:hAnsi="Garamond"/>
          <w:noProof/>
          <w:sz w:val="20"/>
          <w:szCs w:val="20"/>
        </w:rPr>
        <w:t xml:space="preserve"> </w:t>
      </w:r>
      <w:r w:rsidR="00C05449" w:rsidRPr="006B2508">
        <w:rPr>
          <w:rFonts w:ascii="Garamond" w:hAnsi="Garamond"/>
          <w:noProof/>
          <w:sz w:val="20"/>
          <w:szCs w:val="20"/>
        </w:rPr>
        <w:t>6.2</w:t>
      </w:r>
      <w:r w:rsidR="00C9457F" w:rsidRPr="006B2508">
        <w:rPr>
          <w:rFonts w:ascii="Garamond" w:hAnsi="Garamond"/>
          <w:noProof/>
          <w:sz w:val="20"/>
          <w:szCs w:val="20"/>
        </w:rPr>
        <w:t xml:space="preserve"> </w:t>
      </w:r>
      <w:r w:rsidR="00774D0A" w:rsidRPr="006B2508">
        <w:rPr>
          <w:rFonts w:ascii="Garamond" w:hAnsi="Garamond"/>
          <w:noProof/>
          <w:sz w:val="20"/>
          <w:szCs w:val="20"/>
        </w:rPr>
        <w:t>Zmluvy</w:t>
      </w:r>
      <w:r w:rsidR="00C9457F" w:rsidRPr="006B2508">
        <w:rPr>
          <w:rFonts w:ascii="Garamond" w:hAnsi="Garamond"/>
          <w:noProof/>
          <w:sz w:val="20"/>
          <w:szCs w:val="20"/>
        </w:rPr>
        <w:t xml:space="preserve"> </w:t>
      </w:r>
      <w:r w:rsidR="00774D0A" w:rsidRPr="006B2508">
        <w:rPr>
          <w:rFonts w:ascii="Garamond" w:hAnsi="Garamond"/>
          <w:noProof/>
          <w:sz w:val="20"/>
          <w:szCs w:val="20"/>
        </w:rPr>
        <w:t>je</w:t>
      </w:r>
      <w:r w:rsidR="00C9457F" w:rsidRPr="006B2508">
        <w:rPr>
          <w:rFonts w:ascii="Garamond" w:hAnsi="Garamond"/>
          <w:noProof/>
          <w:sz w:val="20"/>
          <w:szCs w:val="20"/>
        </w:rPr>
        <w:t xml:space="preserve"> </w:t>
      </w:r>
      <w:r w:rsidR="00774D0A" w:rsidRPr="006B2508">
        <w:rPr>
          <w:rFonts w:ascii="Garamond" w:hAnsi="Garamond"/>
          <w:noProof/>
          <w:sz w:val="20"/>
          <w:szCs w:val="20"/>
        </w:rPr>
        <w:t>nepravdivé,</w:t>
      </w:r>
      <w:r w:rsidR="00C9457F" w:rsidRPr="006B2508">
        <w:rPr>
          <w:rFonts w:ascii="Garamond" w:hAnsi="Garamond"/>
          <w:noProof/>
          <w:sz w:val="20"/>
          <w:szCs w:val="20"/>
        </w:rPr>
        <w:t xml:space="preserve"> </w:t>
      </w:r>
      <w:r w:rsidR="00774D0A" w:rsidRPr="006B2508">
        <w:rPr>
          <w:rFonts w:ascii="Garamond" w:hAnsi="Garamond"/>
          <w:noProof/>
          <w:sz w:val="20"/>
          <w:szCs w:val="20"/>
        </w:rPr>
        <w:t>Zmluvu</w:t>
      </w:r>
      <w:r w:rsidR="00C9457F" w:rsidRPr="006B2508">
        <w:rPr>
          <w:rFonts w:ascii="Garamond" w:hAnsi="Garamond"/>
          <w:noProof/>
          <w:sz w:val="20"/>
          <w:szCs w:val="20"/>
        </w:rPr>
        <w:t xml:space="preserve"> </w:t>
      </w:r>
      <w:r w:rsidR="00774D0A" w:rsidRPr="006B2508">
        <w:rPr>
          <w:rFonts w:ascii="Garamond" w:hAnsi="Garamond"/>
          <w:noProof/>
          <w:sz w:val="20"/>
          <w:szCs w:val="20"/>
        </w:rPr>
        <w:t>by</w:t>
      </w:r>
      <w:r w:rsidR="00C9457F" w:rsidRPr="006B2508">
        <w:rPr>
          <w:rFonts w:ascii="Garamond" w:hAnsi="Garamond"/>
          <w:noProof/>
          <w:sz w:val="20"/>
          <w:szCs w:val="20"/>
        </w:rPr>
        <w:t xml:space="preserve"> </w:t>
      </w:r>
      <w:r w:rsidR="00774D0A" w:rsidRPr="006B2508">
        <w:rPr>
          <w:rFonts w:ascii="Garamond" w:hAnsi="Garamond"/>
          <w:noProof/>
          <w:sz w:val="20"/>
          <w:szCs w:val="20"/>
        </w:rPr>
        <w:t>neuzatvoril,</w:t>
      </w:r>
      <w:r w:rsidR="00C9457F" w:rsidRPr="006B2508">
        <w:rPr>
          <w:rFonts w:ascii="Garamond" w:hAnsi="Garamond"/>
          <w:noProof/>
          <w:sz w:val="20"/>
          <w:szCs w:val="20"/>
        </w:rPr>
        <w:t xml:space="preserve"> </w:t>
      </w:r>
      <w:r w:rsidR="00774D0A" w:rsidRPr="006B2508">
        <w:rPr>
          <w:rFonts w:ascii="Garamond" w:hAnsi="Garamond"/>
          <w:noProof/>
          <w:sz w:val="20"/>
          <w:szCs w:val="20"/>
        </w:rPr>
        <w:t>nakoľko</w:t>
      </w:r>
      <w:r w:rsidR="00C9457F" w:rsidRPr="006B2508">
        <w:rPr>
          <w:rFonts w:ascii="Garamond" w:hAnsi="Garamond"/>
          <w:noProof/>
          <w:sz w:val="20"/>
          <w:szCs w:val="20"/>
        </w:rPr>
        <w:t xml:space="preserve"> </w:t>
      </w:r>
      <w:r w:rsidR="00774D0A" w:rsidRPr="006B2508">
        <w:rPr>
          <w:rFonts w:ascii="Garamond" w:hAnsi="Garamond"/>
          <w:noProof/>
          <w:sz w:val="20"/>
          <w:szCs w:val="20"/>
        </w:rPr>
        <w:t>uvedené</w:t>
      </w:r>
      <w:r w:rsidR="00C9457F" w:rsidRPr="006B2508">
        <w:rPr>
          <w:rFonts w:ascii="Garamond" w:hAnsi="Garamond"/>
          <w:noProof/>
          <w:sz w:val="20"/>
          <w:szCs w:val="20"/>
        </w:rPr>
        <w:t xml:space="preserve"> </w:t>
      </w:r>
      <w:r w:rsidR="00774D0A" w:rsidRPr="006B2508">
        <w:rPr>
          <w:rFonts w:ascii="Garamond" w:hAnsi="Garamond"/>
          <w:noProof/>
          <w:sz w:val="20"/>
          <w:szCs w:val="20"/>
        </w:rPr>
        <w:t>vyhlásenia</w:t>
      </w:r>
      <w:r w:rsidR="00C9457F" w:rsidRPr="006B2508">
        <w:rPr>
          <w:rFonts w:ascii="Garamond" w:hAnsi="Garamond"/>
          <w:noProof/>
          <w:sz w:val="20"/>
          <w:szCs w:val="20"/>
        </w:rPr>
        <w:t xml:space="preserve"> </w:t>
      </w:r>
      <w:r w:rsidR="00A4306B">
        <w:rPr>
          <w:rFonts w:ascii="Garamond" w:hAnsi="Garamond"/>
          <w:noProof/>
          <w:sz w:val="20"/>
          <w:szCs w:val="20"/>
        </w:rPr>
        <w:t>Kupujúci</w:t>
      </w:r>
      <w:r w:rsidR="00C9457F" w:rsidRPr="006B2508">
        <w:rPr>
          <w:rFonts w:ascii="Garamond" w:hAnsi="Garamond"/>
          <w:noProof/>
          <w:sz w:val="20"/>
          <w:szCs w:val="20"/>
        </w:rPr>
        <w:t xml:space="preserve"> </w:t>
      </w:r>
      <w:r w:rsidR="00774D0A" w:rsidRPr="006B2508">
        <w:rPr>
          <w:rFonts w:ascii="Garamond" w:hAnsi="Garamond"/>
          <w:noProof/>
          <w:sz w:val="20"/>
          <w:szCs w:val="20"/>
        </w:rPr>
        <w:t>považuje</w:t>
      </w:r>
      <w:r w:rsidR="00C9457F" w:rsidRPr="006B2508">
        <w:rPr>
          <w:rFonts w:ascii="Garamond" w:hAnsi="Garamond"/>
          <w:noProof/>
          <w:sz w:val="20"/>
          <w:szCs w:val="20"/>
        </w:rPr>
        <w:t xml:space="preserve"> </w:t>
      </w:r>
      <w:r w:rsidR="00774D0A" w:rsidRPr="006B2508">
        <w:rPr>
          <w:rFonts w:ascii="Garamond" w:hAnsi="Garamond"/>
          <w:noProof/>
          <w:sz w:val="20"/>
          <w:szCs w:val="20"/>
        </w:rPr>
        <w:t>za</w:t>
      </w:r>
      <w:r w:rsidR="00C9457F" w:rsidRPr="006B2508">
        <w:rPr>
          <w:rFonts w:ascii="Garamond" w:hAnsi="Garamond"/>
          <w:noProof/>
          <w:sz w:val="20"/>
          <w:szCs w:val="20"/>
        </w:rPr>
        <w:t xml:space="preserve"> </w:t>
      </w:r>
      <w:r w:rsidR="00774D0A" w:rsidRPr="006B2508">
        <w:rPr>
          <w:rFonts w:ascii="Garamond" w:hAnsi="Garamond"/>
          <w:noProof/>
          <w:sz w:val="20"/>
          <w:szCs w:val="20"/>
        </w:rPr>
        <w:t>skutočnosti,</w:t>
      </w:r>
      <w:r w:rsidR="00C9457F" w:rsidRPr="006B2508">
        <w:rPr>
          <w:rFonts w:ascii="Garamond" w:hAnsi="Garamond"/>
          <w:noProof/>
          <w:sz w:val="20"/>
          <w:szCs w:val="20"/>
        </w:rPr>
        <w:t xml:space="preserve"> </w:t>
      </w:r>
      <w:r w:rsidR="00774D0A" w:rsidRPr="006B2508">
        <w:rPr>
          <w:rFonts w:ascii="Garamond" w:hAnsi="Garamond"/>
          <w:noProof/>
          <w:sz w:val="20"/>
          <w:szCs w:val="20"/>
        </w:rPr>
        <w:t>ktoré</w:t>
      </w:r>
      <w:r w:rsidR="00C9457F" w:rsidRPr="006B2508">
        <w:rPr>
          <w:rFonts w:ascii="Garamond" w:hAnsi="Garamond"/>
          <w:noProof/>
          <w:sz w:val="20"/>
          <w:szCs w:val="20"/>
        </w:rPr>
        <w:t xml:space="preserve"> </w:t>
      </w:r>
      <w:r w:rsidR="00774D0A" w:rsidRPr="006B2508">
        <w:rPr>
          <w:rFonts w:ascii="Garamond" w:hAnsi="Garamond"/>
          <w:noProof/>
          <w:sz w:val="20"/>
          <w:szCs w:val="20"/>
        </w:rPr>
        <w:t>si</w:t>
      </w:r>
      <w:r w:rsidR="00C9457F" w:rsidRPr="006B2508">
        <w:rPr>
          <w:rFonts w:ascii="Garamond" w:hAnsi="Garamond"/>
          <w:noProof/>
          <w:sz w:val="20"/>
          <w:szCs w:val="20"/>
        </w:rPr>
        <w:t xml:space="preserve"> </w:t>
      </w:r>
      <w:r w:rsidR="00774D0A" w:rsidRPr="006B2508">
        <w:rPr>
          <w:rFonts w:ascii="Garamond" w:hAnsi="Garamond"/>
          <w:noProof/>
          <w:sz w:val="20"/>
          <w:szCs w:val="20"/>
        </w:rPr>
        <w:t>vymienil.</w:t>
      </w:r>
      <w:r w:rsidR="00C9457F" w:rsidRPr="006B2508">
        <w:rPr>
          <w:rFonts w:ascii="Garamond" w:hAnsi="Garamond"/>
          <w:noProof/>
          <w:sz w:val="20"/>
          <w:szCs w:val="20"/>
        </w:rPr>
        <w:t xml:space="preserve"> </w:t>
      </w:r>
    </w:p>
    <w:p w14:paraId="308A35F8" w14:textId="77777777" w:rsidR="000B2E47" w:rsidRPr="006B2508" w:rsidRDefault="000B2E47" w:rsidP="005410A3">
      <w:pPr>
        <w:keepNext/>
        <w:keepLines/>
        <w:tabs>
          <w:tab w:val="left" w:pos="0"/>
          <w:tab w:val="center" w:pos="4536"/>
          <w:tab w:val="right" w:pos="9072"/>
        </w:tabs>
        <w:spacing w:after="0" w:line="240" w:lineRule="auto"/>
        <w:ind w:left="709"/>
        <w:contextualSpacing/>
        <w:jc w:val="both"/>
        <w:rPr>
          <w:rFonts w:ascii="Garamond" w:hAnsi="Garamond"/>
          <w:noProof/>
          <w:sz w:val="20"/>
          <w:szCs w:val="20"/>
        </w:rPr>
      </w:pPr>
    </w:p>
    <w:p w14:paraId="4145350C" w14:textId="730028C7" w:rsidR="00774D0A" w:rsidRPr="006B2508" w:rsidRDefault="00774D0A" w:rsidP="005410A3">
      <w:pPr>
        <w:keepNext/>
        <w:keepLines/>
        <w:numPr>
          <w:ilvl w:val="0"/>
          <w:numId w:val="12"/>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6B2508">
        <w:rPr>
          <w:rFonts w:ascii="Garamond" w:hAnsi="Garamond"/>
          <w:noProof/>
          <w:sz w:val="20"/>
          <w:szCs w:val="20"/>
        </w:rPr>
        <w:t>Pokiaľ</w:t>
      </w:r>
      <w:r w:rsidR="00C9457F" w:rsidRPr="006B2508">
        <w:rPr>
          <w:rFonts w:ascii="Garamond" w:hAnsi="Garamond"/>
          <w:noProof/>
          <w:sz w:val="20"/>
          <w:szCs w:val="20"/>
        </w:rPr>
        <w:t xml:space="preserve"> </w:t>
      </w:r>
      <w:r w:rsidRPr="006B2508">
        <w:rPr>
          <w:rFonts w:ascii="Garamond" w:hAnsi="Garamond"/>
          <w:noProof/>
          <w:sz w:val="20"/>
          <w:szCs w:val="20"/>
        </w:rPr>
        <w:t>sa</w:t>
      </w:r>
      <w:r w:rsidR="00C9457F" w:rsidRPr="006B2508">
        <w:rPr>
          <w:rFonts w:ascii="Garamond" w:hAnsi="Garamond"/>
          <w:noProof/>
          <w:sz w:val="20"/>
          <w:szCs w:val="20"/>
        </w:rPr>
        <w:t xml:space="preserve"> </w:t>
      </w:r>
      <w:r w:rsidRPr="006B2508">
        <w:rPr>
          <w:rFonts w:ascii="Garamond" w:hAnsi="Garamond"/>
          <w:noProof/>
          <w:sz w:val="20"/>
          <w:szCs w:val="20"/>
        </w:rPr>
        <w:t>preukáže,</w:t>
      </w:r>
      <w:r w:rsidR="00C9457F" w:rsidRPr="006B2508">
        <w:rPr>
          <w:rFonts w:ascii="Garamond" w:hAnsi="Garamond"/>
          <w:noProof/>
          <w:sz w:val="20"/>
          <w:szCs w:val="20"/>
        </w:rPr>
        <w:t xml:space="preserve"> </w:t>
      </w:r>
      <w:r w:rsidRPr="006B2508">
        <w:rPr>
          <w:rFonts w:ascii="Garamond" w:hAnsi="Garamond"/>
          <w:noProof/>
          <w:sz w:val="20"/>
          <w:szCs w:val="20"/>
        </w:rPr>
        <w:t>že</w:t>
      </w:r>
      <w:r w:rsidR="00C9457F" w:rsidRPr="006B2508">
        <w:rPr>
          <w:rFonts w:ascii="Garamond" w:hAnsi="Garamond"/>
          <w:noProof/>
          <w:sz w:val="20"/>
          <w:szCs w:val="20"/>
        </w:rPr>
        <w:t xml:space="preserve"> </w:t>
      </w:r>
      <w:r w:rsidRPr="006B2508">
        <w:rPr>
          <w:rFonts w:ascii="Garamond" w:hAnsi="Garamond"/>
          <w:noProof/>
          <w:sz w:val="20"/>
          <w:szCs w:val="20"/>
        </w:rPr>
        <w:t>ktorékoľvek</w:t>
      </w:r>
      <w:r w:rsidR="00C9457F" w:rsidRPr="006B2508">
        <w:rPr>
          <w:rFonts w:ascii="Garamond" w:hAnsi="Garamond"/>
          <w:noProof/>
          <w:sz w:val="20"/>
          <w:szCs w:val="20"/>
        </w:rPr>
        <w:t xml:space="preserve"> </w:t>
      </w:r>
      <w:r w:rsidRPr="006B2508">
        <w:rPr>
          <w:rFonts w:ascii="Garamond" w:hAnsi="Garamond"/>
          <w:noProof/>
          <w:sz w:val="20"/>
          <w:szCs w:val="20"/>
        </w:rPr>
        <w:t>z</w:t>
      </w:r>
      <w:r w:rsidR="00C9457F" w:rsidRPr="006B2508">
        <w:rPr>
          <w:rFonts w:ascii="Garamond" w:hAnsi="Garamond"/>
          <w:noProof/>
          <w:sz w:val="20"/>
          <w:szCs w:val="20"/>
        </w:rPr>
        <w:t xml:space="preserve"> </w:t>
      </w:r>
      <w:r w:rsidRPr="006B2508">
        <w:rPr>
          <w:rFonts w:ascii="Garamond" w:hAnsi="Garamond"/>
          <w:noProof/>
          <w:sz w:val="20"/>
          <w:szCs w:val="20"/>
        </w:rPr>
        <w:t>vyhlásení</w:t>
      </w:r>
      <w:r w:rsidR="00C9457F" w:rsidRPr="006B2508">
        <w:rPr>
          <w:rFonts w:ascii="Garamond" w:hAnsi="Garamond"/>
          <w:noProof/>
          <w:sz w:val="20"/>
          <w:szCs w:val="20"/>
        </w:rPr>
        <w:t xml:space="preserve"> </w:t>
      </w:r>
      <w:r w:rsidR="00A4306B">
        <w:rPr>
          <w:rFonts w:ascii="Garamond" w:hAnsi="Garamond"/>
          <w:noProof/>
          <w:sz w:val="20"/>
          <w:szCs w:val="20"/>
        </w:rPr>
        <w:t>Predávajúceho</w:t>
      </w:r>
      <w:r w:rsidR="00C9457F" w:rsidRPr="006B2508">
        <w:rPr>
          <w:rFonts w:ascii="Garamond" w:hAnsi="Garamond"/>
          <w:noProof/>
          <w:sz w:val="20"/>
          <w:szCs w:val="20"/>
        </w:rPr>
        <w:t xml:space="preserve"> </w:t>
      </w:r>
      <w:r w:rsidRPr="006B2508">
        <w:rPr>
          <w:rFonts w:ascii="Garamond" w:hAnsi="Garamond"/>
          <w:noProof/>
          <w:sz w:val="20"/>
          <w:szCs w:val="20"/>
        </w:rPr>
        <w:t>uvedených</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tomto</w:t>
      </w:r>
      <w:r w:rsidR="00C9457F" w:rsidRPr="006B2508">
        <w:rPr>
          <w:rFonts w:ascii="Garamond" w:hAnsi="Garamond"/>
          <w:noProof/>
          <w:sz w:val="20"/>
          <w:szCs w:val="20"/>
        </w:rPr>
        <w:t xml:space="preserve"> </w:t>
      </w:r>
      <w:r w:rsidRPr="006B2508">
        <w:rPr>
          <w:rFonts w:ascii="Garamond" w:hAnsi="Garamond"/>
          <w:noProof/>
          <w:sz w:val="20"/>
          <w:szCs w:val="20"/>
        </w:rPr>
        <w:t>článku</w:t>
      </w:r>
      <w:r w:rsidR="00C9457F" w:rsidRPr="006B2508">
        <w:rPr>
          <w:rFonts w:ascii="Garamond" w:hAnsi="Garamond"/>
          <w:noProof/>
          <w:sz w:val="20"/>
          <w:szCs w:val="20"/>
        </w:rPr>
        <w:t xml:space="preserve"> </w:t>
      </w:r>
      <w:r w:rsidRPr="006B2508">
        <w:rPr>
          <w:rFonts w:ascii="Garamond" w:hAnsi="Garamond"/>
          <w:noProof/>
          <w:sz w:val="20"/>
          <w:szCs w:val="20"/>
        </w:rPr>
        <w:t>bode</w:t>
      </w:r>
      <w:r w:rsidR="00C9457F" w:rsidRPr="006B2508">
        <w:rPr>
          <w:rFonts w:ascii="Garamond" w:hAnsi="Garamond"/>
          <w:noProof/>
          <w:sz w:val="20"/>
          <w:szCs w:val="20"/>
        </w:rPr>
        <w:t xml:space="preserve"> </w:t>
      </w:r>
      <w:r w:rsidRPr="006B2508">
        <w:rPr>
          <w:rFonts w:ascii="Garamond" w:hAnsi="Garamond"/>
          <w:noProof/>
          <w:sz w:val="20"/>
          <w:szCs w:val="20"/>
        </w:rPr>
        <w:t>6.1</w:t>
      </w:r>
      <w:r w:rsidR="00C9457F" w:rsidRPr="006B2508">
        <w:rPr>
          <w:rFonts w:ascii="Garamond" w:hAnsi="Garamond"/>
          <w:noProof/>
          <w:sz w:val="20"/>
          <w:szCs w:val="20"/>
        </w:rPr>
        <w:t xml:space="preserve"> </w:t>
      </w:r>
      <w:r w:rsidR="00C05449" w:rsidRPr="006B2508">
        <w:rPr>
          <w:rFonts w:ascii="Garamond" w:hAnsi="Garamond"/>
          <w:noProof/>
          <w:sz w:val="20"/>
          <w:szCs w:val="20"/>
        </w:rPr>
        <w:t>a</w:t>
      </w:r>
      <w:r w:rsidR="00C9457F" w:rsidRPr="006B2508">
        <w:rPr>
          <w:rFonts w:ascii="Garamond" w:hAnsi="Garamond"/>
          <w:noProof/>
          <w:sz w:val="20"/>
          <w:szCs w:val="20"/>
        </w:rPr>
        <w:t xml:space="preserve"> </w:t>
      </w:r>
      <w:r w:rsidR="00C05449" w:rsidRPr="006B2508">
        <w:rPr>
          <w:rFonts w:ascii="Garamond" w:hAnsi="Garamond"/>
          <w:noProof/>
          <w:sz w:val="20"/>
          <w:szCs w:val="20"/>
        </w:rPr>
        <w:t>bode</w:t>
      </w:r>
      <w:r w:rsidR="00C9457F" w:rsidRPr="006B2508">
        <w:rPr>
          <w:rFonts w:ascii="Garamond" w:hAnsi="Garamond"/>
          <w:noProof/>
          <w:sz w:val="20"/>
          <w:szCs w:val="20"/>
        </w:rPr>
        <w:t xml:space="preserve"> </w:t>
      </w:r>
      <w:r w:rsidR="00C05449" w:rsidRPr="006B2508">
        <w:rPr>
          <w:rFonts w:ascii="Garamond" w:hAnsi="Garamond"/>
          <w:noProof/>
          <w:sz w:val="20"/>
          <w:szCs w:val="20"/>
        </w:rPr>
        <w:t>6.2</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nebolo</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čase</w:t>
      </w:r>
      <w:r w:rsidR="00C9457F" w:rsidRPr="006B2508">
        <w:rPr>
          <w:rFonts w:ascii="Garamond" w:hAnsi="Garamond"/>
          <w:noProof/>
          <w:sz w:val="20"/>
          <w:szCs w:val="20"/>
        </w:rPr>
        <w:t xml:space="preserve"> </w:t>
      </w:r>
      <w:r w:rsidRPr="006B2508">
        <w:rPr>
          <w:rFonts w:ascii="Garamond" w:hAnsi="Garamond"/>
          <w:noProof/>
          <w:sz w:val="20"/>
          <w:szCs w:val="20"/>
        </w:rPr>
        <w:t>uzatvorenia</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pravdivým,</w:t>
      </w:r>
      <w:r w:rsidR="00C9457F" w:rsidRPr="006B2508">
        <w:rPr>
          <w:rFonts w:ascii="Garamond" w:hAnsi="Garamond"/>
          <w:noProof/>
          <w:sz w:val="20"/>
          <w:szCs w:val="20"/>
        </w:rPr>
        <w:t xml:space="preserve"> </w:t>
      </w:r>
      <w:r w:rsidRPr="006B2508">
        <w:rPr>
          <w:rFonts w:ascii="Garamond" w:hAnsi="Garamond"/>
          <w:noProof/>
          <w:sz w:val="20"/>
          <w:szCs w:val="20"/>
        </w:rPr>
        <w:t>alebo</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čase</w:t>
      </w:r>
      <w:r w:rsidR="00C9457F" w:rsidRPr="006B2508">
        <w:rPr>
          <w:rFonts w:ascii="Garamond" w:hAnsi="Garamond"/>
          <w:noProof/>
          <w:sz w:val="20"/>
          <w:szCs w:val="20"/>
        </w:rPr>
        <w:t xml:space="preserve"> </w:t>
      </w:r>
      <w:r w:rsidRPr="006B2508">
        <w:rPr>
          <w:rFonts w:ascii="Garamond" w:hAnsi="Garamond"/>
          <w:noProof/>
          <w:sz w:val="20"/>
          <w:szCs w:val="20"/>
        </w:rPr>
        <w:t>nasledujúcom</w:t>
      </w:r>
      <w:r w:rsidR="00C9457F" w:rsidRPr="006B2508">
        <w:rPr>
          <w:rFonts w:ascii="Garamond" w:hAnsi="Garamond"/>
          <w:noProof/>
          <w:sz w:val="20"/>
          <w:szCs w:val="20"/>
        </w:rPr>
        <w:t xml:space="preserve"> </w:t>
      </w:r>
      <w:r w:rsidRPr="006B2508">
        <w:rPr>
          <w:rFonts w:ascii="Garamond" w:hAnsi="Garamond"/>
          <w:noProof/>
          <w:sz w:val="20"/>
          <w:szCs w:val="20"/>
        </w:rPr>
        <w:t>po</w:t>
      </w:r>
      <w:r w:rsidR="00C9457F" w:rsidRPr="006B2508">
        <w:rPr>
          <w:rFonts w:ascii="Garamond" w:hAnsi="Garamond"/>
          <w:noProof/>
          <w:sz w:val="20"/>
          <w:szCs w:val="20"/>
        </w:rPr>
        <w:t xml:space="preserve"> </w:t>
      </w:r>
      <w:r w:rsidRPr="006B2508">
        <w:rPr>
          <w:rFonts w:ascii="Garamond" w:hAnsi="Garamond"/>
          <w:noProof/>
          <w:sz w:val="20"/>
          <w:szCs w:val="20"/>
        </w:rPr>
        <w:t>uzatvorení</w:t>
      </w:r>
      <w:r w:rsidR="00C9457F" w:rsidRPr="006B2508">
        <w:rPr>
          <w:rFonts w:ascii="Garamond" w:hAnsi="Garamond"/>
          <w:noProof/>
          <w:sz w:val="20"/>
          <w:szCs w:val="20"/>
        </w:rPr>
        <w:t xml:space="preserve"> </w:t>
      </w:r>
      <w:r w:rsidRPr="006B2508">
        <w:rPr>
          <w:rFonts w:ascii="Garamond" w:hAnsi="Garamond"/>
          <w:noProof/>
          <w:sz w:val="20"/>
          <w:szCs w:val="20"/>
        </w:rPr>
        <w:t>Zmluvy</w:t>
      </w:r>
      <w:r w:rsidR="00C9457F" w:rsidRPr="006B2508">
        <w:rPr>
          <w:rFonts w:ascii="Garamond" w:hAnsi="Garamond"/>
          <w:noProof/>
          <w:sz w:val="20"/>
          <w:szCs w:val="20"/>
        </w:rPr>
        <w:t xml:space="preserve"> </w:t>
      </w:r>
      <w:r w:rsidRPr="006B2508">
        <w:rPr>
          <w:rFonts w:ascii="Garamond" w:hAnsi="Garamond"/>
          <w:noProof/>
          <w:sz w:val="20"/>
          <w:szCs w:val="20"/>
        </w:rPr>
        <w:t>prestalo</w:t>
      </w:r>
      <w:r w:rsidR="00C9457F" w:rsidRPr="006B2508">
        <w:rPr>
          <w:rFonts w:ascii="Garamond" w:hAnsi="Garamond"/>
          <w:noProof/>
          <w:sz w:val="20"/>
          <w:szCs w:val="20"/>
        </w:rPr>
        <w:t xml:space="preserve"> </w:t>
      </w:r>
      <w:r w:rsidRPr="006B2508">
        <w:rPr>
          <w:rFonts w:ascii="Garamond" w:hAnsi="Garamond"/>
          <w:noProof/>
          <w:sz w:val="20"/>
          <w:szCs w:val="20"/>
        </w:rPr>
        <w:t>byť</w:t>
      </w:r>
      <w:r w:rsidR="00C9457F" w:rsidRPr="006B2508">
        <w:rPr>
          <w:rFonts w:ascii="Garamond" w:hAnsi="Garamond"/>
          <w:noProof/>
          <w:sz w:val="20"/>
          <w:szCs w:val="20"/>
        </w:rPr>
        <w:t xml:space="preserve"> </w:t>
      </w:r>
      <w:r w:rsidRPr="006B2508">
        <w:rPr>
          <w:rFonts w:ascii="Garamond" w:hAnsi="Garamond"/>
          <w:noProof/>
          <w:sz w:val="20"/>
          <w:szCs w:val="20"/>
        </w:rPr>
        <w:t>pravdivým</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dôsledku</w:t>
      </w:r>
      <w:r w:rsidR="00C9457F" w:rsidRPr="006B2508">
        <w:rPr>
          <w:rFonts w:ascii="Garamond" w:hAnsi="Garamond"/>
          <w:noProof/>
          <w:sz w:val="20"/>
          <w:szCs w:val="20"/>
        </w:rPr>
        <w:t xml:space="preserve"> </w:t>
      </w:r>
      <w:r w:rsidRPr="006B2508">
        <w:rPr>
          <w:rFonts w:ascii="Garamond" w:hAnsi="Garamond"/>
          <w:noProof/>
          <w:sz w:val="20"/>
          <w:szCs w:val="20"/>
        </w:rPr>
        <w:t>konania</w:t>
      </w:r>
      <w:r w:rsidR="00C9457F" w:rsidRPr="006B2508">
        <w:rPr>
          <w:rFonts w:ascii="Garamond" w:hAnsi="Garamond"/>
          <w:noProof/>
          <w:sz w:val="20"/>
          <w:szCs w:val="20"/>
        </w:rPr>
        <w:t xml:space="preserve"> </w:t>
      </w:r>
      <w:r w:rsidR="00A4306B">
        <w:rPr>
          <w:rFonts w:ascii="Garamond" w:hAnsi="Garamond"/>
          <w:noProof/>
          <w:sz w:val="20"/>
          <w:szCs w:val="20"/>
        </w:rPr>
        <w:t>Predávajúceho</w:t>
      </w:r>
      <w:r w:rsidRPr="006B2508">
        <w:rPr>
          <w:rFonts w:ascii="Garamond" w:hAnsi="Garamond"/>
          <w:noProof/>
          <w:sz w:val="20"/>
          <w:szCs w:val="20"/>
        </w:rPr>
        <w:t>,</w:t>
      </w:r>
      <w:r w:rsidR="00C9457F" w:rsidRPr="006B2508">
        <w:rPr>
          <w:rFonts w:ascii="Garamond" w:hAnsi="Garamond"/>
          <w:noProof/>
          <w:sz w:val="20"/>
          <w:szCs w:val="20"/>
        </w:rPr>
        <w:t xml:space="preserve"> </w:t>
      </w:r>
      <w:r w:rsidRPr="006B2508">
        <w:rPr>
          <w:rFonts w:ascii="Garamond" w:hAnsi="Garamond"/>
          <w:noProof/>
          <w:sz w:val="20"/>
          <w:szCs w:val="20"/>
        </w:rPr>
        <w:t>zaväzuje</w:t>
      </w:r>
      <w:r w:rsidR="00C9457F" w:rsidRPr="006B2508">
        <w:rPr>
          <w:rFonts w:ascii="Garamond" w:hAnsi="Garamond"/>
          <w:noProof/>
          <w:sz w:val="20"/>
          <w:szCs w:val="20"/>
        </w:rPr>
        <w:t xml:space="preserve"> </w:t>
      </w:r>
      <w:r w:rsidRPr="006B2508">
        <w:rPr>
          <w:rFonts w:ascii="Garamond" w:hAnsi="Garamond"/>
          <w:noProof/>
          <w:sz w:val="20"/>
          <w:szCs w:val="20"/>
        </w:rPr>
        <w:t>sa</w:t>
      </w:r>
      <w:r w:rsidR="00C9457F" w:rsidRPr="006B2508">
        <w:rPr>
          <w:rFonts w:ascii="Garamond" w:hAnsi="Garamond"/>
          <w:noProof/>
          <w:sz w:val="20"/>
          <w:szCs w:val="20"/>
        </w:rPr>
        <w:t xml:space="preserve"> </w:t>
      </w:r>
      <w:r w:rsidR="00A4306B">
        <w:rPr>
          <w:rFonts w:ascii="Garamond" w:hAnsi="Garamond"/>
          <w:noProof/>
          <w:sz w:val="20"/>
          <w:szCs w:val="20"/>
        </w:rPr>
        <w:t>Predávajúci</w:t>
      </w:r>
      <w:r w:rsidR="00C9457F" w:rsidRPr="006B2508">
        <w:rPr>
          <w:rFonts w:ascii="Garamond" w:hAnsi="Garamond"/>
          <w:noProof/>
          <w:sz w:val="20"/>
          <w:szCs w:val="20"/>
        </w:rPr>
        <w:t xml:space="preserve"> </w:t>
      </w:r>
      <w:r w:rsidRPr="006B2508">
        <w:rPr>
          <w:rFonts w:ascii="Garamond" w:hAnsi="Garamond"/>
          <w:noProof/>
          <w:sz w:val="20"/>
          <w:szCs w:val="20"/>
        </w:rPr>
        <w:t>nahradiť</w:t>
      </w:r>
      <w:r w:rsidR="00C9457F" w:rsidRPr="006B2508">
        <w:rPr>
          <w:rFonts w:ascii="Garamond" w:hAnsi="Garamond"/>
          <w:noProof/>
          <w:sz w:val="20"/>
          <w:szCs w:val="20"/>
        </w:rPr>
        <w:t xml:space="preserve"> </w:t>
      </w:r>
      <w:r w:rsidRPr="006B2508">
        <w:rPr>
          <w:rFonts w:ascii="Garamond" w:hAnsi="Garamond"/>
          <w:noProof/>
          <w:sz w:val="20"/>
          <w:szCs w:val="20"/>
        </w:rPr>
        <w:t>škodu,</w:t>
      </w:r>
      <w:r w:rsidR="00C9457F" w:rsidRPr="006B2508">
        <w:rPr>
          <w:rFonts w:ascii="Garamond" w:hAnsi="Garamond"/>
          <w:noProof/>
          <w:sz w:val="20"/>
          <w:szCs w:val="20"/>
        </w:rPr>
        <w:t xml:space="preserve"> </w:t>
      </w:r>
      <w:r w:rsidRPr="006B2508">
        <w:rPr>
          <w:rFonts w:ascii="Garamond" w:hAnsi="Garamond"/>
          <w:noProof/>
          <w:sz w:val="20"/>
          <w:szCs w:val="20"/>
        </w:rPr>
        <w:t>ktorá</w:t>
      </w:r>
      <w:r w:rsidR="00C9457F" w:rsidRPr="006B2508">
        <w:rPr>
          <w:rFonts w:ascii="Garamond" w:hAnsi="Garamond"/>
          <w:noProof/>
          <w:sz w:val="20"/>
          <w:szCs w:val="20"/>
        </w:rPr>
        <w:t xml:space="preserve"> </w:t>
      </w:r>
      <w:r w:rsidRPr="006B2508">
        <w:rPr>
          <w:rFonts w:ascii="Garamond" w:hAnsi="Garamond"/>
          <w:noProof/>
          <w:sz w:val="20"/>
          <w:szCs w:val="20"/>
        </w:rPr>
        <w:t>vznikne</w:t>
      </w:r>
      <w:r w:rsidR="00C9457F" w:rsidRPr="006B2508">
        <w:rPr>
          <w:rFonts w:ascii="Garamond" w:hAnsi="Garamond"/>
          <w:noProof/>
          <w:sz w:val="20"/>
          <w:szCs w:val="20"/>
        </w:rPr>
        <w:t xml:space="preserve"> </w:t>
      </w:r>
      <w:r w:rsidR="00A4306B">
        <w:rPr>
          <w:rFonts w:ascii="Garamond" w:hAnsi="Garamond"/>
          <w:noProof/>
          <w:sz w:val="20"/>
          <w:szCs w:val="20"/>
        </w:rPr>
        <w:t>Kupujúcemu</w:t>
      </w:r>
      <w:r w:rsidR="00C9457F" w:rsidRPr="006B2508">
        <w:rPr>
          <w:rFonts w:ascii="Garamond" w:hAnsi="Garamond"/>
          <w:noProof/>
          <w:sz w:val="20"/>
          <w:szCs w:val="20"/>
        </w:rPr>
        <w:t xml:space="preserve"> </w:t>
      </w:r>
      <w:r w:rsidRPr="006B2508">
        <w:rPr>
          <w:rFonts w:ascii="Garamond" w:hAnsi="Garamond"/>
          <w:noProof/>
          <w:sz w:val="20"/>
          <w:szCs w:val="20"/>
        </w:rPr>
        <w:t>v</w:t>
      </w:r>
      <w:r w:rsidR="00C9457F" w:rsidRPr="006B2508">
        <w:rPr>
          <w:rFonts w:ascii="Garamond" w:hAnsi="Garamond"/>
          <w:noProof/>
          <w:sz w:val="20"/>
          <w:szCs w:val="20"/>
        </w:rPr>
        <w:t xml:space="preserve"> </w:t>
      </w:r>
      <w:r w:rsidRPr="006B2508">
        <w:rPr>
          <w:rFonts w:ascii="Garamond" w:hAnsi="Garamond"/>
          <w:noProof/>
          <w:sz w:val="20"/>
          <w:szCs w:val="20"/>
        </w:rPr>
        <w:t>dôsledku</w:t>
      </w:r>
      <w:r w:rsidR="00C9457F" w:rsidRPr="006B2508">
        <w:rPr>
          <w:rFonts w:ascii="Garamond" w:hAnsi="Garamond"/>
          <w:noProof/>
          <w:sz w:val="20"/>
          <w:szCs w:val="20"/>
        </w:rPr>
        <w:t xml:space="preserve"> </w:t>
      </w:r>
      <w:r w:rsidRPr="006B2508">
        <w:rPr>
          <w:rFonts w:ascii="Garamond" w:hAnsi="Garamond"/>
          <w:noProof/>
          <w:sz w:val="20"/>
          <w:szCs w:val="20"/>
        </w:rPr>
        <w:t>skutočností,</w:t>
      </w:r>
      <w:r w:rsidR="00C9457F" w:rsidRPr="006B2508">
        <w:rPr>
          <w:rFonts w:ascii="Garamond" w:hAnsi="Garamond"/>
          <w:noProof/>
          <w:sz w:val="20"/>
          <w:szCs w:val="20"/>
        </w:rPr>
        <w:t xml:space="preserve"> </w:t>
      </w:r>
      <w:r w:rsidRPr="006B2508">
        <w:rPr>
          <w:rFonts w:ascii="Garamond" w:hAnsi="Garamond"/>
          <w:noProof/>
          <w:sz w:val="20"/>
          <w:szCs w:val="20"/>
        </w:rPr>
        <w:t>ktoré</w:t>
      </w:r>
      <w:r w:rsidR="00C9457F" w:rsidRPr="006B2508">
        <w:rPr>
          <w:rFonts w:ascii="Garamond" w:hAnsi="Garamond"/>
          <w:noProof/>
          <w:sz w:val="20"/>
          <w:szCs w:val="20"/>
        </w:rPr>
        <w:t xml:space="preserve"> </w:t>
      </w:r>
      <w:r w:rsidRPr="006B2508">
        <w:rPr>
          <w:rFonts w:ascii="Garamond" w:hAnsi="Garamond"/>
          <w:noProof/>
          <w:sz w:val="20"/>
          <w:szCs w:val="20"/>
        </w:rPr>
        <w:t>sú</w:t>
      </w:r>
      <w:r w:rsidR="00C9457F" w:rsidRPr="006B2508">
        <w:rPr>
          <w:rFonts w:ascii="Garamond" w:hAnsi="Garamond"/>
          <w:noProof/>
          <w:sz w:val="20"/>
          <w:szCs w:val="20"/>
        </w:rPr>
        <w:t xml:space="preserve"> </w:t>
      </w:r>
      <w:r w:rsidRPr="006B2508">
        <w:rPr>
          <w:rFonts w:ascii="Garamond" w:hAnsi="Garamond"/>
          <w:noProof/>
          <w:sz w:val="20"/>
          <w:szCs w:val="20"/>
        </w:rPr>
        <w:t>obsahom</w:t>
      </w:r>
      <w:r w:rsidR="00C9457F" w:rsidRPr="006B2508">
        <w:rPr>
          <w:rFonts w:ascii="Garamond" w:hAnsi="Garamond"/>
          <w:noProof/>
          <w:sz w:val="20"/>
          <w:szCs w:val="20"/>
        </w:rPr>
        <w:t xml:space="preserve"> </w:t>
      </w:r>
      <w:r w:rsidRPr="006B2508">
        <w:rPr>
          <w:rFonts w:ascii="Garamond" w:hAnsi="Garamond"/>
          <w:noProof/>
          <w:sz w:val="20"/>
          <w:szCs w:val="20"/>
        </w:rPr>
        <w:t>tohto</w:t>
      </w:r>
      <w:r w:rsidR="00C9457F" w:rsidRPr="006B2508">
        <w:rPr>
          <w:rFonts w:ascii="Garamond" w:hAnsi="Garamond"/>
          <w:noProof/>
          <w:sz w:val="20"/>
          <w:szCs w:val="20"/>
        </w:rPr>
        <w:t xml:space="preserve"> </w:t>
      </w:r>
      <w:r w:rsidRPr="006B2508">
        <w:rPr>
          <w:rFonts w:ascii="Garamond" w:hAnsi="Garamond"/>
          <w:noProof/>
          <w:sz w:val="20"/>
          <w:szCs w:val="20"/>
        </w:rPr>
        <w:t>vyhlásenia.</w:t>
      </w:r>
      <w:r w:rsidR="00C9457F" w:rsidRPr="006B2508">
        <w:rPr>
          <w:rFonts w:ascii="Garamond" w:hAnsi="Garamond"/>
          <w:noProof/>
          <w:sz w:val="20"/>
          <w:szCs w:val="20"/>
        </w:rPr>
        <w:t xml:space="preserve"> </w:t>
      </w:r>
    </w:p>
    <w:p w14:paraId="1710F1EA" w14:textId="77777777" w:rsidR="00C7408B" w:rsidRPr="006B2508" w:rsidRDefault="00C7408B" w:rsidP="005410A3">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001D6EB6" w14:textId="78B86B6C" w:rsidR="00013130" w:rsidRPr="006B2508" w:rsidRDefault="00A4306B" w:rsidP="005410A3">
      <w:pPr>
        <w:keepNext/>
        <w:keepLines/>
        <w:numPr>
          <w:ilvl w:val="0"/>
          <w:numId w:val="12"/>
        </w:numPr>
        <w:tabs>
          <w:tab w:val="left" w:pos="0"/>
          <w:tab w:val="center" w:pos="4536"/>
          <w:tab w:val="right" w:pos="9072"/>
        </w:tabs>
        <w:spacing w:after="0" w:line="240" w:lineRule="auto"/>
        <w:ind w:left="709" w:hanging="709"/>
        <w:contextualSpacing/>
        <w:jc w:val="both"/>
        <w:rPr>
          <w:rFonts w:ascii="Garamond" w:eastAsia="Calibri" w:hAnsi="Garamond"/>
          <w:sz w:val="20"/>
          <w:szCs w:val="20"/>
        </w:rPr>
      </w:pPr>
      <w:r>
        <w:rPr>
          <w:rFonts w:ascii="Garamond" w:eastAsia="Calibri" w:hAnsi="Garamond"/>
          <w:sz w:val="20"/>
          <w:szCs w:val="20"/>
        </w:rPr>
        <w:t>Kupujúci</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vyhlasuje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a</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ubezpečuje</w:t>
      </w:r>
      <w:r w:rsidR="00C9457F" w:rsidRPr="006B2508">
        <w:rPr>
          <w:rFonts w:ascii="Garamond" w:eastAsia="Calibri" w:hAnsi="Garamond"/>
          <w:sz w:val="20"/>
          <w:szCs w:val="20"/>
        </w:rPr>
        <w:t xml:space="preserve"> </w:t>
      </w:r>
      <w:r>
        <w:rPr>
          <w:rFonts w:ascii="Garamond" w:eastAsia="Calibri" w:hAnsi="Garamond"/>
          <w:sz w:val="20"/>
          <w:szCs w:val="20"/>
        </w:rPr>
        <w:t>Predávajúceho</w:t>
      </w:r>
      <w:r w:rsidR="00013130" w:rsidRPr="006B2508">
        <w:rPr>
          <w:rFonts w:ascii="Garamond" w:eastAsia="Calibri" w:hAnsi="Garamond"/>
          <w:sz w:val="20"/>
          <w:szCs w:val="20"/>
        </w:rPr>
        <w:t>,</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že</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ku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dňu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podpisu</w:t>
      </w:r>
      <w:r w:rsidR="00C9457F" w:rsidRPr="006B2508">
        <w:rPr>
          <w:rFonts w:ascii="Garamond" w:eastAsia="Calibri" w:hAnsi="Garamond"/>
          <w:sz w:val="20"/>
          <w:szCs w:val="20"/>
        </w:rPr>
        <w:t xml:space="preserve"> </w:t>
      </w:r>
      <w:r w:rsidR="00013130" w:rsidRPr="006B2508">
        <w:rPr>
          <w:rFonts w:ascii="Garamond" w:eastAsia="Calibri" w:hAnsi="Garamond"/>
          <w:sz w:val="20"/>
          <w:szCs w:val="20"/>
        </w:rPr>
        <w:t>Zmluvy</w:t>
      </w:r>
      <w:r w:rsidR="00C9457F" w:rsidRPr="006B2508">
        <w:rPr>
          <w:rFonts w:ascii="Garamond" w:eastAsia="Calibri" w:hAnsi="Garamond"/>
          <w:sz w:val="20"/>
          <w:szCs w:val="20"/>
        </w:rPr>
        <w:t xml:space="preserve"> </w:t>
      </w:r>
      <w:r>
        <w:rPr>
          <w:rFonts w:ascii="Garamond" w:eastAsia="Calibri" w:hAnsi="Garamond"/>
          <w:sz w:val="20"/>
          <w:szCs w:val="20"/>
        </w:rPr>
        <w:t>Kupujúcim</w:t>
      </w:r>
      <w:r w:rsidR="00013130" w:rsidRPr="006B2508">
        <w:rPr>
          <w:rFonts w:ascii="Garamond" w:eastAsia="Calibri" w:hAnsi="Garamond"/>
          <w:sz w:val="20"/>
          <w:szCs w:val="20"/>
        </w:rPr>
        <w:t>:</w:t>
      </w:r>
    </w:p>
    <w:p w14:paraId="042CE149" w14:textId="77777777" w:rsidR="00C7408B" w:rsidRPr="006B2508" w:rsidRDefault="00C7408B" w:rsidP="005410A3">
      <w:pPr>
        <w:keepNext/>
        <w:keepLines/>
        <w:tabs>
          <w:tab w:val="left" w:pos="0"/>
          <w:tab w:val="center" w:pos="4536"/>
          <w:tab w:val="right" w:pos="9072"/>
        </w:tabs>
        <w:spacing w:after="0" w:line="240" w:lineRule="auto"/>
        <w:ind w:left="709"/>
        <w:contextualSpacing/>
        <w:jc w:val="both"/>
        <w:rPr>
          <w:rFonts w:ascii="Garamond" w:eastAsia="Calibri" w:hAnsi="Garamond"/>
          <w:sz w:val="20"/>
          <w:szCs w:val="20"/>
        </w:rPr>
      </w:pPr>
    </w:p>
    <w:p w14:paraId="48CB6498" w14:textId="72260F7E" w:rsidR="00013130" w:rsidRPr="006B2508" w:rsidRDefault="00013130" w:rsidP="005410A3">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má</w:t>
      </w:r>
      <w:r w:rsidR="00C9457F" w:rsidRPr="006B2508">
        <w:rPr>
          <w:rFonts w:ascii="Garamond" w:eastAsia="Calibri" w:hAnsi="Garamond"/>
          <w:sz w:val="20"/>
          <w:szCs w:val="20"/>
        </w:rPr>
        <w:t xml:space="preserve"> </w:t>
      </w:r>
      <w:r w:rsidRPr="006B2508">
        <w:rPr>
          <w:rFonts w:ascii="Garamond" w:eastAsia="Calibri" w:hAnsi="Garamond"/>
          <w:sz w:val="20"/>
          <w:szCs w:val="20"/>
        </w:rPr>
        <w:t>oprávnenie</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plniť</w:t>
      </w:r>
      <w:r w:rsidR="00C9457F" w:rsidRPr="006B2508">
        <w:rPr>
          <w:rFonts w:ascii="Garamond" w:eastAsia="Calibri" w:hAnsi="Garamond"/>
          <w:sz w:val="20"/>
          <w:szCs w:val="20"/>
        </w:rPr>
        <w:t xml:space="preserve"> </w:t>
      </w:r>
      <w:r w:rsidRPr="006B2508">
        <w:rPr>
          <w:rFonts w:ascii="Garamond" w:eastAsia="Calibri" w:hAnsi="Garamond"/>
          <w:sz w:val="20"/>
          <w:szCs w:val="20"/>
        </w:rPr>
        <w:t>záväzky</w:t>
      </w:r>
      <w:r w:rsidR="00C9457F" w:rsidRPr="006B2508">
        <w:rPr>
          <w:rFonts w:ascii="Garamond" w:eastAsia="Calibri" w:hAnsi="Garamond"/>
          <w:sz w:val="20"/>
          <w:szCs w:val="20"/>
        </w:rPr>
        <w:t xml:space="preserve"> </w:t>
      </w:r>
      <w:r w:rsidRPr="006B2508">
        <w:rPr>
          <w:rFonts w:ascii="Garamond" w:eastAsia="Calibri" w:hAnsi="Garamond"/>
          <w:sz w:val="20"/>
          <w:szCs w:val="20"/>
        </w:rPr>
        <w:t>vyplývajúce</w:t>
      </w:r>
      <w:r w:rsidR="00C9457F" w:rsidRPr="006B2508">
        <w:rPr>
          <w:rFonts w:ascii="Garamond" w:eastAsia="Calibri" w:hAnsi="Garamond"/>
          <w:sz w:val="20"/>
          <w:szCs w:val="20"/>
        </w:rPr>
        <w:t xml:space="preserve"> </w:t>
      </w:r>
      <w:r w:rsidRPr="006B2508">
        <w:rPr>
          <w:rFonts w:ascii="Garamond" w:eastAsia="Calibri" w:hAnsi="Garamond"/>
          <w:sz w:val="20"/>
          <w:szCs w:val="20"/>
        </w:rPr>
        <w:t>pre</w:t>
      </w:r>
      <w:r w:rsidR="00C9457F" w:rsidRPr="006B2508">
        <w:rPr>
          <w:rFonts w:ascii="Garamond" w:eastAsia="Calibri" w:hAnsi="Garamond"/>
          <w:sz w:val="20"/>
          <w:szCs w:val="20"/>
        </w:rPr>
        <w:t xml:space="preserve"> </w:t>
      </w:r>
      <w:r w:rsidRPr="006B2508">
        <w:rPr>
          <w:rFonts w:ascii="Garamond" w:eastAsia="Calibri" w:hAnsi="Garamond"/>
          <w:sz w:val="20"/>
          <w:szCs w:val="20"/>
        </w:rPr>
        <w:t>neho</w:t>
      </w:r>
      <w:r w:rsidR="00C9457F" w:rsidRPr="006B2508">
        <w:rPr>
          <w:rFonts w:ascii="Garamond" w:eastAsia="Calibri" w:hAnsi="Garamond"/>
          <w:sz w:val="20"/>
          <w:szCs w:val="20"/>
        </w:rPr>
        <w:t xml:space="preserve"> </w:t>
      </w:r>
      <w:r w:rsidRPr="006B2508">
        <w:rPr>
          <w:rFonts w:ascii="Garamond" w:eastAsia="Calibri" w:hAnsi="Garamond"/>
          <w:sz w:val="20"/>
          <w:szCs w:val="20"/>
        </w:rPr>
        <w:t>zo</w:t>
      </w:r>
      <w:r w:rsidR="00C9457F" w:rsidRPr="006B2508">
        <w:rPr>
          <w:rFonts w:ascii="Garamond" w:hAnsi="Garamond"/>
          <w:sz w:val="20"/>
          <w:szCs w:val="20"/>
        </w:rPr>
        <w:t xml:space="preserve"> </w:t>
      </w:r>
      <w:r w:rsidRPr="006B2508">
        <w:rPr>
          <w:rFonts w:ascii="Garamond" w:eastAsia="Calibri" w:hAnsi="Garamond"/>
          <w:sz w:val="20"/>
          <w:szCs w:val="20"/>
        </w:rPr>
        <w:t>Zmluvy;</w:t>
      </w:r>
      <w:r w:rsidR="00C9457F" w:rsidRPr="006B2508">
        <w:rPr>
          <w:rFonts w:ascii="Garamond" w:eastAsia="Calibri" w:hAnsi="Garamond"/>
          <w:sz w:val="20"/>
          <w:szCs w:val="20"/>
        </w:rPr>
        <w:t xml:space="preserve"> </w:t>
      </w:r>
    </w:p>
    <w:p w14:paraId="3DDEF079" w14:textId="77777777" w:rsidR="00013130" w:rsidRPr="006B2508" w:rsidRDefault="00013130" w:rsidP="005410A3">
      <w:pPr>
        <w:keepNext/>
        <w:keepLines/>
        <w:tabs>
          <w:tab w:val="left" w:pos="0"/>
          <w:tab w:val="left" w:pos="708"/>
          <w:tab w:val="center" w:pos="4536"/>
          <w:tab w:val="right" w:pos="9072"/>
        </w:tabs>
        <w:spacing w:after="0" w:line="240" w:lineRule="auto"/>
        <w:ind w:left="709" w:hanging="720"/>
        <w:jc w:val="both"/>
        <w:rPr>
          <w:rFonts w:ascii="Garamond" w:eastAsia="Calibri" w:hAnsi="Garamond"/>
          <w:sz w:val="20"/>
          <w:szCs w:val="20"/>
        </w:rPr>
      </w:pPr>
    </w:p>
    <w:p w14:paraId="2CBC3012" w14:textId="2C55563F" w:rsidR="00013130" w:rsidRPr="006B2508" w:rsidRDefault="00013130" w:rsidP="005410A3">
      <w:pPr>
        <w:keepNext/>
        <w:keepLines/>
        <w:numPr>
          <w:ilvl w:val="0"/>
          <w:numId w:val="14"/>
        </w:numPr>
        <w:tabs>
          <w:tab w:val="left" w:pos="0"/>
          <w:tab w:val="left" w:pos="708"/>
          <w:tab w:val="center" w:pos="4536"/>
          <w:tab w:val="right" w:pos="9072"/>
        </w:tabs>
        <w:spacing w:after="0" w:line="240" w:lineRule="auto"/>
        <w:ind w:hanging="720"/>
        <w:contextualSpacing/>
        <w:jc w:val="both"/>
        <w:rPr>
          <w:rFonts w:ascii="Garamond" w:eastAsia="Calibri" w:hAnsi="Garamond"/>
          <w:sz w:val="20"/>
          <w:szCs w:val="20"/>
        </w:rPr>
      </w:pPr>
      <w:r w:rsidRPr="006B2508">
        <w:rPr>
          <w:rFonts w:ascii="Garamond" w:eastAsia="Calibri" w:hAnsi="Garamond"/>
          <w:sz w:val="20"/>
          <w:szCs w:val="20"/>
        </w:rPr>
        <w:t>osoby</w:t>
      </w:r>
      <w:r w:rsidR="00C9457F" w:rsidRPr="006B2508">
        <w:rPr>
          <w:rFonts w:ascii="Garamond" w:eastAsia="Calibri" w:hAnsi="Garamond"/>
          <w:sz w:val="20"/>
          <w:szCs w:val="20"/>
        </w:rPr>
        <w:t xml:space="preserve"> </w:t>
      </w:r>
      <w:r w:rsidRPr="006B2508">
        <w:rPr>
          <w:rFonts w:ascii="Garamond" w:eastAsia="Calibri" w:hAnsi="Garamond"/>
          <w:sz w:val="20"/>
          <w:szCs w:val="20"/>
        </w:rPr>
        <w:t>konajúce</w:t>
      </w:r>
      <w:r w:rsidR="00C9457F" w:rsidRPr="006B2508">
        <w:rPr>
          <w:rFonts w:ascii="Garamond" w:eastAsia="Calibri" w:hAnsi="Garamond"/>
          <w:sz w:val="20"/>
          <w:szCs w:val="20"/>
        </w:rPr>
        <w:t xml:space="preserve"> </w:t>
      </w:r>
      <w:r w:rsidRPr="006B2508">
        <w:rPr>
          <w:rFonts w:ascii="Garamond" w:eastAsia="Calibri" w:hAnsi="Garamond"/>
          <w:sz w:val="20"/>
          <w:szCs w:val="20"/>
        </w:rPr>
        <w:t>za</w:t>
      </w:r>
      <w:r w:rsidR="00C9457F" w:rsidRPr="006B2508">
        <w:rPr>
          <w:rFonts w:ascii="Garamond" w:eastAsia="Calibri" w:hAnsi="Garamond"/>
          <w:sz w:val="20"/>
          <w:szCs w:val="20"/>
        </w:rPr>
        <w:t xml:space="preserve"> </w:t>
      </w:r>
      <w:r w:rsidR="00A4306B">
        <w:rPr>
          <w:rFonts w:ascii="Garamond" w:eastAsia="Calibri" w:hAnsi="Garamond"/>
          <w:sz w:val="20"/>
          <w:szCs w:val="20"/>
        </w:rPr>
        <w:t>Kupujúceho</w:t>
      </w:r>
      <w:r w:rsidR="00C9457F" w:rsidRPr="006B2508">
        <w:rPr>
          <w:rFonts w:ascii="Garamond" w:eastAsia="Calibri" w:hAnsi="Garamond"/>
          <w:sz w:val="20"/>
          <w:szCs w:val="20"/>
        </w:rPr>
        <w:t xml:space="preserve"> </w:t>
      </w:r>
      <w:r w:rsidRPr="006B2508">
        <w:rPr>
          <w:rFonts w:ascii="Garamond" w:eastAsia="Calibri" w:hAnsi="Garamond"/>
          <w:sz w:val="20"/>
          <w:szCs w:val="20"/>
        </w:rPr>
        <w:t>sú</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plnom</w:t>
      </w:r>
      <w:r w:rsidR="00C9457F" w:rsidRPr="006B2508">
        <w:rPr>
          <w:rFonts w:ascii="Garamond" w:eastAsia="Calibri" w:hAnsi="Garamond"/>
          <w:sz w:val="20"/>
          <w:szCs w:val="20"/>
        </w:rPr>
        <w:t xml:space="preserve"> </w:t>
      </w:r>
      <w:r w:rsidRPr="006B2508">
        <w:rPr>
          <w:rFonts w:ascii="Garamond" w:eastAsia="Calibri" w:hAnsi="Garamond"/>
          <w:sz w:val="20"/>
          <w:szCs w:val="20"/>
        </w:rPr>
        <w:t>rozsahu</w:t>
      </w:r>
      <w:r w:rsidR="00C9457F" w:rsidRPr="006B2508">
        <w:rPr>
          <w:rFonts w:ascii="Garamond" w:eastAsia="Calibri" w:hAnsi="Garamond"/>
          <w:sz w:val="20"/>
          <w:szCs w:val="20"/>
        </w:rPr>
        <w:t xml:space="preserve"> </w:t>
      </w:r>
      <w:r w:rsidRPr="006B2508">
        <w:rPr>
          <w:rFonts w:ascii="Garamond" w:eastAsia="Calibri" w:hAnsi="Garamond"/>
          <w:sz w:val="20"/>
          <w:szCs w:val="20"/>
        </w:rPr>
        <w:t>oprávnené</w:t>
      </w:r>
      <w:r w:rsidR="00C9457F" w:rsidRPr="006B2508">
        <w:rPr>
          <w:rFonts w:ascii="Garamond" w:eastAsia="Calibri" w:hAnsi="Garamond"/>
          <w:sz w:val="20"/>
          <w:szCs w:val="20"/>
        </w:rPr>
        <w:t xml:space="preserve"> </w:t>
      </w:r>
      <w:r w:rsidRPr="006B2508">
        <w:rPr>
          <w:rFonts w:ascii="Garamond" w:eastAsia="Calibri" w:hAnsi="Garamond"/>
          <w:sz w:val="20"/>
          <w:szCs w:val="20"/>
        </w:rPr>
        <w:t>dojednať,</w:t>
      </w:r>
      <w:r w:rsidR="00C9457F" w:rsidRPr="006B2508">
        <w:rPr>
          <w:rFonts w:ascii="Garamond" w:eastAsia="Calibri" w:hAnsi="Garamond"/>
          <w:sz w:val="20"/>
          <w:szCs w:val="20"/>
        </w:rPr>
        <w:t xml:space="preserve"> </w:t>
      </w:r>
      <w:r w:rsidRPr="006B2508">
        <w:rPr>
          <w:rFonts w:ascii="Garamond" w:eastAsia="Calibri" w:hAnsi="Garamond"/>
          <w:sz w:val="20"/>
          <w:szCs w:val="20"/>
        </w:rPr>
        <w:t>uzavrieť</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podpísať</w:t>
      </w:r>
      <w:r w:rsidR="00C9457F" w:rsidRPr="006B2508">
        <w:rPr>
          <w:rFonts w:ascii="Garamond" w:eastAsia="Calibri" w:hAnsi="Garamond"/>
          <w:sz w:val="20"/>
          <w:szCs w:val="20"/>
        </w:rPr>
        <w:t xml:space="preserve"> </w:t>
      </w:r>
      <w:r w:rsidRPr="006B2508">
        <w:rPr>
          <w:rFonts w:ascii="Garamond" w:eastAsia="Calibri" w:hAnsi="Garamond"/>
          <w:sz w:val="20"/>
          <w:szCs w:val="20"/>
        </w:rPr>
        <w:t>Zmluvu</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vykonávať</w:t>
      </w:r>
      <w:r w:rsidR="00C9457F" w:rsidRPr="006B2508">
        <w:rPr>
          <w:rFonts w:ascii="Garamond" w:eastAsia="Calibri" w:hAnsi="Garamond"/>
          <w:sz w:val="20"/>
          <w:szCs w:val="20"/>
        </w:rPr>
        <w:t xml:space="preserve"> </w:t>
      </w:r>
      <w:r w:rsidRPr="006B2508">
        <w:rPr>
          <w:rFonts w:ascii="Garamond" w:eastAsia="Calibri" w:hAnsi="Garamond"/>
          <w:sz w:val="20"/>
          <w:szCs w:val="20"/>
        </w:rPr>
        <w:t>práva</w:t>
      </w:r>
      <w:r w:rsidR="00C9457F" w:rsidRPr="006B2508">
        <w:rPr>
          <w:rFonts w:ascii="Garamond" w:eastAsia="Calibri" w:hAnsi="Garamond"/>
          <w:sz w:val="20"/>
          <w:szCs w:val="20"/>
        </w:rPr>
        <w:t xml:space="preserve"> </w:t>
      </w:r>
      <w:r w:rsidRPr="006B2508">
        <w:rPr>
          <w:rFonts w:ascii="Garamond" w:eastAsia="Calibri" w:hAnsi="Garamond"/>
          <w:sz w:val="20"/>
          <w:szCs w:val="20"/>
        </w:rPr>
        <w:t>a</w:t>
      </w:r>
      <w:r w:rsidR="00C9457F" w:rsidRPr="006B2508">
        <w:rPr>
          <w:rFonts w:ascii="Garamond" w:eastAsia="Calibri" w:hAnsi="Garamond"/>
          <w:sz w:val="20"/>
          <w:szCs w:val="20"/>
        </w:rPr>
        <w:t xml:space="preserve"> </w:t>
      </w:r>
      <w:r w:rsidRPr="006B2508">
        <w:rPr>
          <w:rFonts w:ascii="Garamond" w:eastAsia="Calibri" w:hAnsi="Garamond"/>
          <w:sz w:val="20"/>
          <w:szCs w:val="20"/>
        </w:rPr>
        <w:t>povinnosti</w:t>
      </w:r>
      <w:r w:rsidR="00C9457F" w:rsidRPr="006B2508">
        <w:rPr>
          <w:rFonts w:ascii="Garamond" w:eastAsia="Calibri" w:hAnsi="Garamond"/>
          <w:sz w:val="20"/>
          <w:szCs w:val="20"/>
        </w:rPr>
        <w:t xml:space="preserve"> </w:t>
      </w:r>
      <w:r w:rsidRPr="006B2508">
        <w:rPr>
          <w:rFonts w:ascii="Garamond" w:eastAsia="Calibri" w:hAnsi="Garamond"/>
          <w:sz w:val="20"/>
          <w:szCs w:val="20"/>
        </w:rPr>
        <w:t>v</w:t>
      </w:r>
      <w:r w:rsidR="00C9457F" w:rsidRPr="006B2508">
        <w:rPr>
          <w:rFonts w:ascii="Garamond" w:eastAsia="Calibri" w:hAnsi="Garamond"/>
          <w:sz w:val="20"/>
          <w:szCs w:val="20"/>
        </w:rPr>
        <w:t xml:space="preserve"> </w:t>
      </w:r>
      <w:r w:rsidRPr="006B2508">
        <w:rPr>
          <w:rFonts w:ascii="Garamond" w:eastAsia="Calibri" w:hAnsi="Garamond"/>
          <w:sz w:val="20"/>
          <w:szCs w:val="20"/>
        </w:rPr>
        <w:t>nej</w:t>
      </w:r>
      <w:r w:rsidR="00C9457F" w:rsidRPr="006B2508">
        <w:rPr>
          <w:rFonts w:ascii="Garamond" w:eastAsia="Calibri" w:hAnsi="Garamond"/>
          <w:sz w:val="20"/>
          <w:szCs w:val="20"/>
        </w:rPr>
        <w:t xml:space="preserve"> </w:t>
      </w:r>
      <w:r w:rsidRPr="006B2508">
        <w:rPr>
          <w:rFonts w:ascii="Garamond" w:eastAsia="Calibri" w:hAnsi="Garamond"/>
          <w:sz w:val="20"/>
          <w:szCs w:val="20"/>
        </w:rPr>
        <w:t>upravené;</w:t>
      </w:r>
      <w:r w:rsidR="00C9457F" w:rsidRPr="006B2508">
        <w:rPr>
          <w:rFonts w:ascii="Garamond" w:eastAsia="Calibri" w:hAnsi="Garamond"/>
          <w:sz w:val="20"/>
          <w:szCs w:val="20"/>
        </w:rPr>
        <w:t xml:space="preserve"> </w:t>
      </w:r>
      <w:r w:rsidR="005147CB" w:rsidRPr="006B2508">
        <w:rPr>
          <w:rFonts w:ascii="Garamond" w:eastAsia="Calibri" w:hAnsi="Garamond"/>
          <w:sz w:val="20"/>
          <w:szCs w:val="20"/>
        </w:rPr>
        <w:t>a</w:t>
      </w:r>
    </w:p>
    <w:p w14:paraId="4A8CDB69" w14:textId="77777777" w:rsidR="00C7408B" w:rsidRPr="006B2508" w:rsidRDefault="00C7408B" w:rsidP="005410A3">
      <w:pPr>
        <w:keepNext/>
        <w:keepLines/>
        <w:tabs>
          <w:tab w:val="left" w:pos="0"/>
          <w:tab w:val="left" w:pos="709"/>
          <w:tab w:val="center" w:pos="4536"/>
          <w:tab w:val="right" w:pos="9072"/>
        </w:tabs>
        <w:spacing w:after="0" w:line="240" w:lineRule="auto"/>
        <w:ind w:left="1429"/>
        <w:contextualSpacing/>
        <w:jc w:val="both"/>
        <w:rPr>
          <w:rFonts w:ascii="Garamond" w:eastAsia="Calibri" w:hAnsi="Garamond"/>
          <w:sz w:val="20"/>
          <w:szCs w:val="20"/>
        </w:rPr>
      </w:pPr>
    </w:p>
    <w:p w14:paraId="4BA6238B" w14:textId="045508D1" w:rsidR="00EF392D" w:rsidRPr="00061795" w:rsidRDefault="00013130" w:rsidP="005410A3">
      <w:pPr>
        <w:keepNext/>
        <w:keepLines/>
        <w:numPr>
          <w:ilvl w:val="0"/>
          <w:numId w:val="14"/>
        </w:numPr>
        <w:tabs>
          <w:tab w:val="left" w:pos="0"/>
          <w:tab w:val="left" w:pos="709"/>
          <w:tab w:val="center" w:pos="4536"/>
          <w:tab w:val="right" w:pos="9072"/>
        </w:tabs>
        <w:spacing w:after="0" w:line="240" w:lineRule="auto"/>
        <w:ind w:hanging="720"/>
        <w:contextualSpacing/>
        <w:jc w:val="both"/>
        <w:rPr>
          <w:rFonts w:ascii="Garamond" w:hAnsi="Garamond"/>
          <w:sz w:val="20"/>
          <w:szCs w:val="20"/>
        </w:rPr>
      </w:pPr>
      <w:r w:rsidRPr="00061795">
        <w:rPr>
          <w:rFonts w:ascii="Garamond" w:eastAsia="Calibri" w:hAnsi="Garamond"/>
          <w:sz w:val="20"/>
          <w:szCs w:val="20"/>
        </w:rPr>
        <w:t>je</w:t>
      </w:r>
      <w:r w:rsidR="00C9457F" w:rsidRPr="00061795">
        <w:rPr>
          <w:rFonts w:ascii="Garamond" w:eastAsia="Calibri" w:hAnsi="Garamond"/>
          <w:sz w:val="20"/>
          <w:szCs w:val="20"/>
        </w:rPr>
        <w:t xml:space="preserve"> </w:t>
      </w:r>
      <w:r w:rsidRPr="00061795">
        <w:rPr>
          <w:rFonts w:ascii="Garamond" w:eastAsia="Calibri" w:hAnsi="Garamond"/>
          <w:sz w:val="20"/>
          <w:szCs w:val="20"/>
        </w:rPr>
        <w:t>spoločnosťou</w:t>
      </w:r>
      <w:r w:rsidR="00C9457F" w:rsidRPr="00061795">
        <w:rPr>
          <w:rFonts w:ascii="Garamond" w:eastAsia="Calibri" w:hAnsi="Garamond"/>
          <w:sz w:val="20"/>
          <w:szCs w:val="20"/>
        </w:rPr>
        <w:t xml:space="preserve"> </w:t>
      </w:r>
      <w:r w:rsidRPr="00061795">
        <w:rPr>
          <w:rFonts w:ascii="Garamond" w:eastAsia="Calibri" w:hAnsi="Garamond"/>
          <w:sz w:val="20"/>
          <w:szCs w:val="20"/>
        </w:rPr>
        <w:t>riadne</w:t>
      </w:r>
      <w:r w:rsidR="00C9457F" w:rsidRPr="00061795">
        <w:rPr>
          <w:rFonts w:ascii="Garamond" w:eastAsia="Calibri" w:hAnsi="Garamond"/>
          <w:sz w:val="20"/>
          <w:szCs w:val="20"/>
        </w:rPr>
        <w:t xml:space="preserve"> </w:t>
      </w:r>
      <w:r w:rsidRPr="00061795">
        <w:rPr>
          <w:rFonts w:ascii="Garamond" w:eastAsia="Calibri" w:hAnsi="Garamond"/>
          <w:sz w:val="20"/>
          <w:szCs w:val="20"/>
        </w:rPr>
        <w:t>založenou</w:t>
      </w:r>
      <w:r w:rsidR="00C9457F" w:rsidRPr="00061795">
        <w:rPr>
          <w:rFonts w:ascii="Garamond" w:eastAsia="Calibri" w:hAnsi="Garamond"/>
          <w:sz w:val="20"/>
          <w:szCs w:val="20"/>
        </w:rPr>
        <w:t xml:space="preserve"> </w:t>
      </w:r>
      <w:r w:rsidRPr="00061795">
        <w:rPr>
          <w:rFonts w:ascii="Garamond" w:eastAsia="Calibri" w:hAnsi="Garamond"/>
          <w:sz w:val="20"/>
          <w:szCs w:val="20"/>
        </w:rPr>
        <w:t>a</w:t>
      </w:r>
      <w:r w:rsidR="00C9457F" w:rsidRPr="00061795">
        <w:rPr>
          <w:rFonts w:ascii="Garamond" w:eastAsia="Calibri" w:hAnsi="Garamond"/>
          <w:sz w:val="20"/>
          <w:szCs w:val="20"/>
        </w:rPr>
        <w:t xml:space="preserve"> </w:t>
      </w:r>
      <w:r w:rsidRPr="00061795">
        <w:rPr>
          <w:rFonts w:ascii="Garamond" w:eastAsia="Calibri" w:hAnsi="Garamond"/>
          <w:sz w:val="20"/>
          <w:szCs w:val="20"/>
        </w:rPr>
        <w:t>existujúcou</w:t>
      </w:r>
      <w:r w:rsidR="00C9457F" w:rsidRPr="00061795">
        <w:rPr>
          <w:rFonts w:ascii="Garamond" w:eastAsia="Calibri" w:hAnsi="Garamond"/>
          <w:sz w:val="20"/>
          <w:szCs w:val="20"/>
        </w:rPr>
        <w:t xml:space="preserve"> </w:t>
      </w:r>
      <w:r w:rsidRPr="00061795">
        <w:rPr>
          <w:rFonts w:ascii="Garamond" w:eastAsia="Calibri" w:hAnsi="Garamond"/>
          <w:sz w:val="20"/>
          <w:szCs w:val="20"/>
        </w:rPr>
        <w:t>podľa</w:t>
      </w:r>
      <w:r w:rsidR="00C9457F" w:rsidRPr="00061795">
        <w:rPr>
          <w:rFonts w:ascii="Garamond" w:eastAsia="Calibri" w:hAnsi="Garamond"/>
          <w:sz w:val="20"/>
          <w:szCs w:val="20"/>
        </w:rPr>
        <w:t xml:space="preserve"> </w:t>
      </w:r>
      <w:r w:rsidRPr="00061795">
        <w:rPr>
          <w:rFonts w:ascii="Garamond" w:eastAsia="Calibri" w:hAnsi="Garamond"/>
          <w:sz w:val="20"/>
          <w:szCs w:val="20"/>
        </w:rPr>
        <w:t>právneho</w:t>
      </w:r>
      <w:r w:rsidR="00C9457F" w:rsidRPr="00061795">
        <w:rPr>
          <w:rFonts w:ascii="Garamond" w:eastAsia="Calibri" w:hAnsi="Garamond"/>
          <w:sz w:val="20"/>
          <w:szCs w:val="20"/>
        </w:rPr>
        <w:t xml:space="preserve"> </w:t>
      </w:r>
      <w:r w:rsidRPr="00061795">
        <w:rPr>
          <w:rFonts w:ascii="Garamond" w:eastAsia="Calibri" w:hAnsi="Garamond"/>
          <w:sz w:val="20"/>
          <w:szCs w:val="20"/>
        </w:rPr>
        <w:t>poriadku</w:t>
      </w:r>
      <w:r w:rsidR="00C9457F" w:rsidRPr="00061795">
        <w:rPr>
          <w:rFonts w:ascii="Garamond" w:eastAsia="Calibri" w:hAnsi="Garamond"/>
          <w:sz w:val="20"/>
          <w:szCs w:val="20"/>
        </w:rPr>
        <w:t xml:space="preserve"> </w:t>
      </w:r>
      <w:r w:rsidRPr="00061795">
        <w:rPr>
          <w:rFonts w:ascii="Garamond" w:eastAsia="Calibri" w:hAnsi="Garamond"/>
          <w:sz w:val="20"/>
          <w:szCs w:val="20"/>
        </w:rPr>
        <w:t>Slovenskej</w:t>
      </w:r>
      <w:r w:rsidR="00C9457F" w:rsidRPr="00061795">
        <w:rPr>
          <w:rFonts w:ascii="Garamond" w:eastAsia="Calibri" w:hAnsi="Garamond"/>
          <w:sz w:val="20"/>
          <w:szCs w:val="20"/>
        </w:rPr>
        <w:t xml:space="preserve"> </w:t>
      </w:r>
      <w:r w:rsidRPr="00061795">
        <w:rPr>
          <w:rFonts w:ascii="Garamond" w:eastAsia="Calibri" w:hAnsi="Garamond"/>
          <w:sz w:val="20"/>
          <w:szCs w:val="20"/>
        </w:rPr>
        <w:t>republiky,</w:t>
      </w:r>
      <w:r w:rsidR="00C9457F" w:rsidRPr="00061795">
        <w:rPr>
          <w:rFonts w:ascii="Garamond" w:eastAsia="Calibri" w:hAnsi="Garamond"/>
          <w:sz w:val="20"/>
          <w:szCs w:val="20"/>
        </w:rPr>
        <w:t xml:space="preserve"> </w:t>
      </w:r>
      <w:r w:rsidRPr="00061795">
        <w:rPr>
          <w:rFonts w:ascii="Garamond" w:eastAsia="Calibri" w:hAnsi="Garamond"/>
          <w:sz w:val="20"/>
          <w:szCs w:val="20"/>
        </w:rPr>
        <w:t>neexistuje</w:t>
      </w:r>
      <w:r w:rsidR="00C9457F" w:rsidRPr="00061795">
        <w:rPr>
          <w:rFonts w:ascii="Garamond" w:eastAsia="Calibri" w:hAnsi="Garamond"/>
          <w:sz w:val="20"/>
          <w:szCs w:val="20"/>
        </w:rPr>
        <w:t xml:space="preserve"> </w:t>
      </w:r>
      <w:r w:rsidRPr="00061795">
        <w:rPr>
          <w:rFonts w:ascii="Garamond" w:eastAsia="Calibri" w:hAnsi="Garamond"/>
          <w:sz w:val="20"/>
          <w:szCs w:val="20"/>
        </w:rPr>
        <w:t>žiaden</w:t>
      </w:r>
      <w:r w:rsidR="00C9457F" w:rsidRPr="00061795">
        <w:rPr>
          <w:rFonts w:ascii="Garamond" w:eastAsia="Calibri" w:hAnsi="Garamond"/>
          <w:sz w:val="20"/>
          <w:szCs w:val="20"/>
        </w:rPr>
        <w:t xml:space="preserve"> </w:t>
      </w:r>
      <w:r w:rsidRPr="00061795">
        <w:rPr>
          <w:rFonts w:ascii="Garamond" w:eastAsia="Calibri" w:hAnsi="Garamond"/>
          <w:sz w:val="20"/>
          <w:szCs w:val="20"/>
        </w:rPr>
        <w:t>dôvod</w:t>
      </w:r>
      <w:r w:rsidR="00C9457F" w:rsidRPr="00061795">
        <w:rPr>
          <w:rFonts w:ascii="Garamond" w:eastAsia="Calibri" w:hAnsi="Garamond"/>
          <w:sz w:val="20"/>
          <w:szCs w:val="20"/>
        </w:rPr>
        <w:t xml:space="preserve"> </w:t>
      </w:r>
      <w:r w:rsidRPr="00061795">
        <w:rPr>
          <w:rFonts w:ascii="Garamond" w:eastAsia="Calibri" w:hAnsi="Garamond"/>
          <w:sz w:val="20"/>
          <w:szCs w:val="20"/>
        </w:rPr>
        <w:t>neplatnosti</w:t>
      </w:r>
      <w:r w:rsidR="00C9457F" w:rsidRPr="00061795">
        <w:rPr>
          <w:rFonts w:ascii="Garamond" w:eastAsia="Calibri" w:hAnsi="Garamond"/>
          <w:sz w:val="20"/>
          <w:szCs w:val="20"/>
        </w:rPr>
        <w:t xml:space="preserve"> </w:t>
      </w:r>
      <w:r w:rsidRPr="00061795">
        <w:rPr>
          <w:rFonts w:ascii="Garamond" w:eastAsia="Calibri" w:hAnsi="Garamond"/>
          <w:sz w:val="20"/>
          <w:szCs w:val="20"/>
        </w:rPr>
        <w:t>spoločnosti,</w:t>
      </w:r>
      <w:r w:rsidR="00C9457F" w:rsidRPr="00061795">
        <w:rPr>
          <w:rFonts w:ascii="Garamond" w:eastAsia="Calibri" w:hAnsi="Garamond"/>
          <w:sz w:val="20"/>
          <w:szCs w:val="20"/>
        </w:rPr>
        <w:t xml:space="preserve"> </w:t>
      </w:r>
      <w:r w:rsidRPr="00061795">
        <w:rPr>
          <w:rFonts w:ascii="Garamond" w:eastAsia="Calibri" w:hAnsi="Garamond"/>
          <w:sz w:val="20"/>
          <w:szCs w:val="20"/>
        </w:rPr>
        <w:t>má</w:t>
      </w:r>
      <w:r w:rsidR="00C9457F" w:rsidRPr="00061795">
        <w:rPr>
          <w:rFonts w:ascii="Garamond" w:eastAsia="Calibri" w:hAnsi="Garamond"/>
          <w:sz w:val="20"/>
          <w:szCs w:val="20"/>
        </w:rPr>
        <w:t xml:space="preserve"> </w:t>
      </w:r>
      <w:r w:rsidRPr="00061795">
        <w:rPr>
          <w:rFonts w:ascii="Garamond" w:eastAsia="Calibri" w:hAnsi="Garamond"/>
          <w:sz w:val="20"/>
          <w:szCs w:val="20"/>
        </w:rPr>
        <w:t>všetky</w:t>
      </w:r>
      <w:r w:rsidR="00C9457F" w:rsidRPr="00061795">
        <w:rPr>
          <w:rFonts w:ascii="Garamond" w:eastAsia="Calibri" w:hAnsi="Garamond"/>
          <w:sz w:val="20"/>
          <w:szCs w:val="20"/>
        </w:rPr>
        <w:t xml:space="preserve"> </w:t>
      </w:r>
      <w:r w:rsidRPr="00061795">
        <w:rPr>
          <w:rFonts w:ascii="Garamond" w:eastAsia="Calibri" w:hAnsi="Garamond"/>
          <w:sz w:val="20"/>
          <w:szCs w:val="20"/>
        </w:rPr>
        <w:t>potrebné</w:t>
      </w:r>
      <w:r w:rsidR="00C9457F" w:rsidRPr="00061795">
        <w:rPr>
          <w:rFonts w:ascii="Garamond" w:eastAsia="Calibri" w:hAnsi="Garamond"/>
          <w:sz w:val="20"/>
          <w:szCs w:val="20"/>
        </w:rPr>
        <w:t xml:space="preserve"> </w:t>
      </w:r>
      <w:r w:rsidRPr="00061795">
        <w:rPr>
          <w:rFonts w:ascii="Garamond" w:eastAsia="Calibri" w:hAnsi="Garamond"/>
          <w:sz w:val="20"/>
          <w:szCs w:val="20"/>
        </w:rPr>
        <w:t>právomoci</w:t>
      </w:r>
      <w:r w:rsidR="00C9457F" w:rsidRPr="00061795">
        <w:rPr>
          <w:rFonts w:ascii="Garamond" w:eastAsia="Calibri" w:hAnsi="Garamond"/>
          <w:sz w:val="20"/>
          <w:szCs w:val="20"/>
        </w:rPr>
        <w:t xml:space="preserve"> </w:t>
      </w:r>
      <w:r w:rsidRPr="00061795">
        <w:rPr>
          <w:rFonts w:ascii="Garamond" w:eastAsia="Calibri" w:hAnsi="Garamond"/>
          <w:sz w:val="20"/>
          <w:szCs w:val="20"/>
        </w:rPr>
        <w:t>a</w:t>
      </w:r>
      <w:r w:rsidR="00C9457F" w:rsidRPr="00061795">
        <w:rPr>
          <w:rFonts w:ascii="Garamond" w:eastAsia="Calibri" w:hAnsi="Garamond"/>
          <w:sz w:val="20"/>
          <w:szCs w:val="20"/>
        </w:rPr>
        <w:t xml:space="preserve"> </w:t>
      </w:r>
      <w:r w:rsidRPr="00061795">
        <w:rPr>
          <w:rFonts w:ascii="Garamond" w:eastAsia="Calibri" w:hAnsi="Garamond"/>
          <w:sz w:val="20"/>
          <w:szCs w:val="20"/>
        </w:rPr>
        <w:t>oprávnenia</w:t>
      </w:r>
      <w:r w:rsidR="00C9457F" w:rsidRPr="00061795">
        <w:rPr>
          <w:rFonts w:ascii="Garamond" w:eastAsia="Calibri" w:hAnsi="Garamond"/>
          <w:sz w:val="20"/>
          <w:szCs w:val="20"/>
        </w:rPr>
        <w:t xml:space="preserve"> </w:t>
      </w:r>
      <w:r w:rsidRPr="00061795">
        <w:rPr>
          <w:rFonts w:ascii="Garamond" w:eastAsia="Calibri" w:hAnsi="Garamond"/>
          <w:sz w:val="20"/>
          <w:szCs w:val="20"/>
        </w:rPr>
        <w:t>na</w:t>
      </w:r>
      <w:r w:rsidR="00C9457F" w:rsidRPr="00061795">
        <w:rPr>
          <w:rFonts w:ascii="Garamond" w:hAnsi="Garamond"/>
          <w:sz w:val="20"/>
          <w:szCs w:val="20"/>
        </w:rPr>
        <w:t xml:space="preserve"> </w:t>
      </w:r>
      <w:r w:rsidRPr="00061795">
        <w:rPr>
          <w:rFonts w:ascii="Garamond" w:eastAsia="Calibri" w:hAnsi="Garamond"/>
          <w:sz w:val="20"/>
          <w:szCs w:val="20"/>
        </w:rPr>
        <w:t>kúpu</w:t>
      </w:r>
      <w:r w:rsidR="00C9457F" w:rsidRPr="00061795">
        <w:rPr>
          <w:rFonts w:ascii="Garamond" w:eastAsia="Calibri" w:hAnsi="Garamond"/>
          <w:sz w:val="20"/>
          <w:szCs w:val="20"/>
        </w:rPr>
        <w:t xml:space="preserve"> </w:t>
      </w:r>
      <w:r w:rsidRPr="00061795">
        <w:rPr>
          <w:rFonts w:ascii="Garamond" w:eastAsia="Calibri" w:hAnsi="Garamond"/>
          <w:sz w:val="20"/>
          <w:szCs w:val="20"/>
        </w:rPr>
        <w:t>Tovaru,</w:t>
      </w:r>
      <w:r w:rsidR="00C9457F" w:rsidRPr="00061795">
        <w:rPr>
          <w:rFonts w:ascii="Garamond" w:eastAsia="Calibri" w:hAnsi="Garamond"/>
          <w:sz w:val="20"/>
          <w:szCs w:val="20"/>
        </w:rPr>
        <w:t xml:space="preserve"> </w:t>
      </w:r>
      <w:r w:rsidR="000B2E47" w:rsidRPr="00061795">
        <w:rPr>
          <w:rFonts w:ascii="Garamond" w:eastAsia="Calibri" w:hAnsi="Garamond"/>
          <w:sz w:val="20"/>
          <w:szCs w:val="20"/>
        </w:rPr>
        <w:br/>
      </w:r>
      <w:r w:rsidRPr="00061795">
        <w:rPr>
          <w:rFonts w:ascii="Garamond" w:eastAsia="Calibri" w:hAnsi="Garamond"/>
          <w:sz w:val="20"/>
          <w:szCs w:val="20"/>
        </w:rPr>
        <w:t>a</w:t>
      </w:r>
      <w:r w:rsidR="00C9457F" w:rsidRPr="00061795">
        <w:rPr>
          <w:rFonts w:ascii="Garamond" w:eastAsia="Calibri" w:hAnsi="Garamond"/>
          <w:sz w:val="20"/>
          <w:szCs w:val="20"/>
        </w:rPr>
        <w:t xml:space="preserve"> </w:t>
      </w:r>
      <w:r w:rsidRPr="00061795">
        <w:rPr>
          <w:rFonts w:ascii="Garamond" w:eastAsia="Calibri" w:hAnsi="Garamond"/>
          <w:sz w:val="20"/>
          <w:szCs w:val="20"/>
        </w:rPr>
        <w:t>riadne</w:t>
      </w:r>
      <w:r w:rsidR="00C9457F" w:rsidRPr="00061795">
        <w:rPr>
          <w:rFonts w:ascii="Garamond" w:eastAsia="Calibri" w:hAnsi="Garamond"/>
          <w:sz w:val="20"/>
          <w:szCs w:val="20"/>
        </w:rPr>
        <w:t xml:space="preserve"> </w:t>
      </w:r>
      <w:r w:rsidRPr="00061795">
        <w:rPr>
          <w:rFonts w:ascii="Garamond" w:eastAsia="Calibri" w:hAnsi="Garamond"/>
          <w:sz w:val="20"/>
          <w:szCs w:val="20"/>
        </w:rPr>
        <w:t>plní</w:t>
      </w:r>
      <w:r w:rsidR="00C9457F" w:rsidRPr="00061795">
        <w:rPr>
          <w:rFonts w:ascii="Garamond" w:eastAsia="Calibri" w:hAnsi="Garamond"/>
          <w:sz w:val="20"/>
          <w:szCs w:val="20"/>
        </w:rPr>
        <w:t xml:space="preserve"> </w:t>
      </w:r>
      <w:r w:rsidRPr="00061795">
        <w:rPr>
          <w:rFonts w:ascii="Garamond" w:eastAsia="Calibri" w:hAnsi="Garamond"/>
          <w:sz w:val="20"/>
          <w:szCs w:val="20"/>
        </w:rPr>
        <w:t>všetky</w:t>
      </w:r>
      <w:r w:rsidR="00C9457F" w:rsidRPr="00061795">
        <w:rPr>
          <w:rFonts w:ascii="Garamond" w:eastAsia="Calibri" w:hAnsi="Garamond"/>
          <w:sz w:val="20"/>
          <w:szCs w:val="20"/>
        </w:rPr>
        <w:t xml:space="preserve"> </w:t>
      </w:r>
      <w:r w:rsidRPr="00061795">
        <w:rPr>
          <w:rFonts w:ascii="Garamond" w:eastAsia="Calibri" w:hAnsi="Garamond"/>
          <w:sz w:val="20"/>
          <w:szCs w:val="20"/>
        </w:rPr>
        <w:t>povinnosti,</w:t>
      </w:r>
      <w:r w:rsidR="00C9457F" w:rsidRPr="00061795">
        <w:rPr>
          <w:rFonts w:ascii="Garamond" w:eastAsia="Calibri" w:hAnsi="Garamond"/>
          <w:sz w:val="20"/>
          <w:szCs w:val="20"/>
        </w:rPr>
        <w:t xml:space="preserve"> </w:t>
      </w:r>
      <w:r w:rsidRPr="00061795">
        <w:rPr>
          <w:rFonts w:ascii="Garamond" w:eastAsia="Calibri" w:hAnsi="Garamond"/>
          <w:sz w:val="20"/>
          <w:szCs w:val="20"/>
        </w:rPr>
        <w:t>porušenie</w:t>
      </w:r>
      <w:r w:rsidR="00C9457F" w:rsidRPr="00061795">
        <w:rPr>
          <w:rFonts w:ascii="Garamond" w:eastAsia="Calibri" w:hAnsi="Garamond"/>
          <w:sz w:val="20"/>
          <w:szCs w:val="20"/>
        </w:rPr>
        <w:t xml:space="preserve"> </w:t>
      </w:r>
      <w:r w:rsidRPr="00061795">
        <w:rPr>
          <w:rFonts w:ascii="Garamond" w:eastAsia="Calibri" w:hAnsi="Garamond"/>
          <w:sz w:val="20"/>
          <w:szCs w:val="20"/>
        </w:rPr>
        <w:t>ktorých</w:t>
      </w:r>
      <w:r w:rsidR="00C9457F" w:rsidRPr="00061795">
        <w:rPr>
          <w:rFonts w:ascii="Garamond" w:eastAsia="Calibri" w:hAnsi="Garamond"/>
          <w:sz w:val="20"/>
          <w:szCs w:val="20"/>
        </w:rPr>
        <w:t xml:space="preserve"> </w:t>
      </w:r>
      <w:r w:rsidRPr="00061795">
        <w:rPr>
          <w:rFonts w:ascii="Garamond" w:eastAsia="Calibri" w:hAnsi="Garamond"/>
          <w:sz w:val="20"/>
          <w:szCs w:val="20"/>
        </w:rPr>
        <w:t>by</w:t>
      </w:r>
      <w:r w:rsidR="00C9457F" w:rsidRPr="00061795">
        <w:rPr>
          <w:rFonts w:ascii="Garamond" w:eastAsia="Calibri" w:hAnsi="Garamond"/>
          <w:sz w:val="20"/>
          <w:szCs w:val="20"/>
        </w:rPr>
        <w:t xml:space="preserve"> </w:t>
      </w:r>
      <w:r w:rsidRPr="00061795">
        <w:rPr>
          <w:rFonts w:ascii="Garamond" w:eastAsia="Calibri" w:hAnsi="Garamond"/>
          <w:sz w:val="20"/>
          <w:szCs w:val="20"/>
        </w:rPr>
        <w:t>mohlo</w:t>
      </w:r>
      <w:r w:rsidR="00C9457F" w:rsidRPr="00061795">
        <w:rPr>
          <w:rFonts w:ascii="Garamond" w:eastAsia="Calibri" w:hAnsi="Garamond"/>
          <w:sz w:val="20"/>
          <w:szCs w:val="20"/>
        </w:rPr>
        <w:t xml:space="preserve"> </w:t>
      </w:r>
      <w:r w:rsidRPr="00061795">
        <w:rPr>
          <w:rFonts w:ascii="Garamond" w:eastAsia="Calibri" w:hAnsi="Garamond"/>
          <w:sz w:val="20"/>
          <w:szCs w:val="20"/>
        </w:rPr>
        <w:t>viesť</w:t>
      </w:r>
      <w:r w:rsidR="00C9457F" w:rsidRPr="00061795">
        <w:rPr>
          <w:rFonts w:ascii="Garamond" w:eastAsia="Calibri" w:hAnsi="Garamond"/>
          <w:sz w:val="20"/>
          <w:szCs w:val="20"/>
        </w:rPr>
        <w:t xml:space="preserve"> </w:t>
      </w:r>
      <w:r w:rsidRPr="00061795">
        <w:rPr>
          <w:rFonts w:ascii="Garamond" w:eastAsia="Calibri" w:hAnsi="Garamond"/>
          <w:sz w:val="20"/>
          <w:szCs w:val="20"/>
        </w:rPr>
        <w:t>k</w:t>
      </w:r>
      <w:r w:rsidR="00C9457F" w:rsidRPr="00061795">
        <w:rPr>
          <w:rFonts w:ascii="Garamond" w:eastAsia="Calibri" w:hAnsi="Garamond"/>
          <w:sz w:val="20"/>
          <w:szCs w:val="20"/>
        </w:rPr>
        <w:t xml:space="preserve"> </w:t>
      </w:r>
      <w:r w:rsidRPr="00061795">
        <w:rPr>
          <w:rFonts w:ascii="Garamond" w:eastAsia="Calibri" w:hAnsi="Garamond"/>
          <w:sz w:val="20"/>
          <w:szCs w:val="20"/>
        </w:rPr>
        <w:t>jeho</w:t>
      </w:r>
      <w:r w:rsidR="00C9457F" w:rsidRPr="00061795">
        <w:rPr>
          <w:rFonts w:ascii="Garamond" w:eastAsia="Calibri" w:hAnsi="Garamond"/>
          <w:sz w:val="20"/>
          <w:szCs w:val="20"/>
        </w:rPr>
        <w:t xml:space="preserve"> </w:t>
      </w:r>
      <w:r w:rsidRPr="00061795">
        <w:rPr>
          <w:rFonts w:ascii="Garamond" w:eastAsia="Calibri" w:hAnsi="Garamond"/>
          <w:sz w:val="20"/>
          <w:szCs w:val="20"/>
        </w:rPr>
        <w:t>zrušeniu</w:t>
      </w:r>
      <w:r w:rsidR="00061795" w:rsidRPr="00061795">
        <w:rPr>
          <w:rFonts w:ascii="Garamond" w:eastAsia="Calibri" w:hAnsi="Garamond"/>
          <w:sz w:val="20"/>
          <w:szCs w:val="20"/>
        </w:rPr>
        <w:t>.</w:t>
      </w:r>
    </w:p>
    <w:p w14:paraId="1E6A1D53" w14:textId="77777777" w:rsidR="00EF392D" w:rsidRPr="006B2508" w:rsidRDefault="00EF392D" w:rsidP="005410A3">
      <w:pPr>
        <w:pStyle w:val="Odstavecseseznamem"/>
        <w:keepNext/>
        <w:keepLines/>
        <w:spacing w:after="0" w:line="240" w:lineRule="auto"/>
        <w:jc w:val="both"/>
        <w:rPr>
          <w:rFonts w:ascii="Garamond" w:eastAsia="Times New Roman" w:hAnsi="Garamond"/>
          <w:bCs/>
          <w:sz w:val="20"/>
          <w:szCs w:val="20"/>
        </w:rPr>
      </w:pPr>
    </w:p>
    <w:p w14:paraId="4075131D" w14:textId="77777777" w:rsidR="00015F14" w:rsidRPr="00993639" w:rsidRDefault="00015F14" w:rsidP="005410A3">
      <w:pPr>
        <w:keepNext/>
        <w:keepLines/>
        <w:numPr>
          <w:ilvl w:val="0"/>
          <w:numId w:val="3"/>
        </w:numPr>
        <w:tabs>
          <w:tab w:val="left" w:pos="720"/>
        </w:tabs>
        <w:spacing w:after="0" w:line="240" w:lineRule="auto"/>
        <w:ind w:hanging="720"/>
        <w:jc w:val="both"/>
        <w:outlineLvl w:val="1"/>
        <w:rPr>
          <w:rFonts w:ascii="Garamond" w:eastAsia="Times New Roman" w:hAnsi="Garamond"/>
          <w:b/>
          <w:bCs/>
          <w:sz w:val="20"/>
          <w:szCs w:val="20"/>
        </w:rPr>
      </w:pPr>
      <w:r w:rsidRPr="00993639">
        <w:rPr>
          <w:rFonts w:ascii="Garamond" w:hAnsi="Garamond" w:cs="Arial"/>
          <w:b/>
          <w:bCs/>
          <w:sz w:val="20"/>
          <w:szCs w:val="20"/>
          <w:lang w:eastAsia="ar-SA"/>
        </w:rPr>
        <w:t>SUBDODÁVATELIA</w:t>
      </w:r>
    </w:p>
    <w:p w14:paraId="666B25F6" w14:textId="77777777" w:rsidR="00015F14" w:rsidRPr="00993639" w:rsidRDefault="00015F14" w:rsidP="005410A3">
      <w:pPr>
        <w:pStyle w:val="Odstavecseseznamem"/>
        <w:keepNext/>
        <w:keepLines/>
        <w:spacing w:line="240" w:lineRule="auto"/>
        <w:rPr>
          <w:rFonts w:ascii="Garamond" w:hAnsi="Garamond"/>
          <w:sz w:val="20"/>
          <w:szCs w:val="20"/>
        </w:rPr>
      </w:pPr>
    </w:p>
    <w:p w14:paraId="379C33D2" w14:textId="77777777" w:rsidR="00015F14" w:rsidRPr="00993639" w:rsidRDefault="00015F14" w:rsidP="005410A3">
      <w:pPr>
        <w:pStyle w:val="Odstavecseseznamem"/>
        <w:keepNext/>
        <w:keepLines/>
        <w:numPr>
          <w:ilvl w:val="0"/>
          <w:numId w:val="42"/>
        </w:numPr>
        <w:spacing w:after="0" w:line="240" w:lineRule="auto"/>
        <w:ind w:hanging="720"/>
        <w:jc w:val="both"/>
        <w:rPr>
          <w:rFonts w:ascii="Garamond" w:hAnsi="Garamond"/>
          <w:sz w:val="20"/>
          <w:szCs w:val="20"/>
        </w:rPr>
      </w:pPr>
      <w:r w:rsidRPr="00993639">
        <w:rPr>
          <w:rFonts w:ascii="Garamond" w:hAnsi="Garamond" w:cstheme="minorHAnsi"/>
          <w:bCs/>
          <w:color w:val="000000"/>
          <w:sz w:val="20"/>
          <w:szCs w:val="20"/>
        </w:rPr>
        <w:t>Predávajúci nesmie predmet Zmluvy ako celok odovzdať na dodanie inému subjektu. Časť predmetu Zmluvy je Predávajúci oprávnený odovzdať na dodanie Subdodávateľovi.</w:t>
      </w:r>
    </w:p>
    <w:p w14:paraId="7E7CD6E0" w14:textId="77777777" w:rsidR="00015F14" w:rsidRPr="00993639" w:rsidRDefault="00015F14" w:rsidP="005410A3">
      <w:pPr>
        <w:pStyle w:val="Odstavecseseznamem"/>
        <w:keepNext/>
        <w:keepLines/>
        <w:spacing w:after="0" w:line="240" w:lineRule="auto"/>
        <w:jc w:val="both"/>
        <w:rPr>
          <w:rFonts w:ascii="Garamond" w:hAnsi="Garamond"/>
          <w:sz w:val="20"/>
          <w:szCs w:val="20"/>
        </w:rPr>
      </w:pPr>
    </w:p>
    <w:p w14:paraId="164C5C8B" w14:textId="65EAE546" w:rsidR="00015F14" w:rsidRPr="006C1FF4" w:rsidRDefault="00015F14" w:rsidP="005410A3">
      <w:pPr>
        <w:pStyle w:val="Odstavecseseznamem"/>
        <w:keepNext/>
        <w:keepLines/>
        <w:numPr>
          <w:ilvl w:val="0"/>
          <w:numId w:val="42"/>
        </w:numPr>
        <w:spacing w:after="0" w:line="240" w:lineRule="auto"/>
        <w:ind w:hanging="720"/>
        <w:jc w:val="both"/>
        <w:rPr>
          <w:rFonts w:ascii="Garamond" w:hAnsi="Garamond"/>
          <w:sz w:val="20"/>
          <w:szCs w:val="20"/>
        </w:rPr>
      </w:pPr>
      <w:r w:rsidRPr="00993639">
        <w:rPr>
          <w:rFonts w:ascii="Garamond" w:hAnsi="Garamond"/>
          <w:sz w:val="20"/>
          <w:szCs w:val="20"/>
        </w:rPr>
        <w:t xml:space="preserve">Každá zmluva, na základe ktorej Predávajúci poverí tretiu stranu dodaním časti </w:t>
      </w:r>
      <w:r w:rsidR="00526957">
        <w:rPr>
          <w:rFonts w:ascii="Garamond" w:hAnsi="Garamond"/>
          <w:sz w:val="20"/>
          <w:szCs w:val="20"/>
        </w:rPr>
        <w:t>Inicializovaného</w:t>
      </w:r>
      <w:r w:rsidR="00526957" w:rsidRPr="00993639">
        <w:rPr>
          <w:rFonts w:ascii="Garamond" w:hAnsi="Garamond"/>
          <w:sz w:val="20"/>
          <w:szCs w:val="20"/>
        </w:rPr>
        <w:t xml:space="preserve"> Tovaru</w:t>
      </w:r>
      <w:r w:rsidR="00526957">
        <w:rPr>
          <w:rFonts w:ascii="Garamond" w:hAnsi="Garamond"/>
          <w:sz w:val="20"/>
          <w:szCs w:val="20"/>
        </w:rPr>
        <w:t xml:space="preserve"> a/alebo Tovaru</w:t>
      </w:r>
      <w:r w:rsidR="00526957" w:rsidRPr="00993639">
        <w:rPr>
          <w:rFonts w:ascii="Garamond" w:hAnsi="Garamond"/>
          <w:sz w:val="20"/>
          <w:szCs w:val="20"/>
        </w:rPr>
        <w:t xml:space="preserve"> </w:t>
      </w:r>
      <w:r w:rsidRPr="00993639">
        <w:rPr>
          <w:rFonts w:ascii="Garamond" w:hAnsi="Garamond"/>
          <w:sz w:val="20"/>
          <w:szCs w:val="20"/>
        </w:rPr>
        <w:t xml:space="preserve">sa považuje za zmluvu so Subdodávateľom. Predávajúci je pred uzatvorením zmluvy so Subdodávateľom, ktorý nie je uvedený v Prílohe 2 Zmluvy povinný získať predchádzajúci písomný súhlas Kupujúceho. V písomnej žiadosti o udelenie súhlasu Kupujúceho je Predávajúci povinný uviesť časť </w:t>
      </w:r>
      <w:r w:rsidR="00526957">
        <w:rPr>
          <w:rFonts w:ascii="Garamond" w:hAnsi="Garamond"/>
          <w:sz w:val="20"/>
          <w:szCs w:val="20"/>
        </w:rPr>
        <w:t>Inicializovaného</w:t>
      </w:r>
      <w:r w:rsidR="00526957" w:rsidRPr="00993639">
        <w:rPr>
          <w:rFonts w:ascii="Garamond" w:hAnsi="Garamond"/>
          <w:sz w:val="20"/>
          <w:szCs w:val="20"/>
        </w:rPr>
        <w:t xml:space="preserve"> Tovaru</w:t>
      </w:r>
      <w:r w:rsidR="00526957">
        <w:rPr>
          <w:rFonts w:ascii="Garamond" w:hAnsi="Garamond"/>
          <w:sz w:val="20"/>
          <w:szCs w:val="20"/>
        </w:rPr>
        <w:t xml:space="preserve"> a/alebo Tovaru</w:t>
      </w:r>
      <w:r w:rsidRPr="00993639">
        <w:rPr>
          <w:rFonts w:ascii="Garamond" w:hAnsi="Garamond"/>
          <w:sz w:val="20"/>
          <w:szCs w:val="20"/>
        </w:rPr>
        <w:t>, ktoré by mal dodať Subdodávateľ a presnú identifikáciu Subdodávateľa. Kupujúci písomne upovedomí Predávajúceho o svojom rozhodnutí v lehote do 5 (piatich) dní odo dňa doručenia žiadosti o súhlas, v ktorom v prípade neudelenia súhlasu uvedie príslušné dôvody.</w:t>
      </w:r>
    </w:p>
    <w:p w14:paraId="0A86FC11" w14:textId="77777777" w:rsidR="00015F14" w:rsidRDefault="00015F14" w:rsidP="005410A3">
      <w:pPr>
        <w:pStyle w:val="Odstavecseseznamem"/>
        <w:keepNext/>
        <w:keepLines/>
        <w:spacing w:after="0" w:line="240" w:lineRule="auto"/>
        <w:jc w:val="both"/>
        <w:rPr>
          <w:rFonts w:ascii="Garamond" w:hAnsi="Garamond"/>
          <w:sz w:val="20"/>
          <w:szCs w:val="20"/>
        </w:rPr>
      </w:pPr>
    </w:p>
    <w:p w14:paraId="7780DB29" w14:textId="77777777" w:rsidR="00015F14" w:rsidRPr="00993639" w:rsidRDefault="00015F14" w:rsidP="005410A3">
      <w:pPr>
        <w:pStyle w:val="Odstavecseseznamem"/>
        <w:keepNext/>
        <w:keepLines/>
        <w:numPr>
          <w:ilvl w:val="0"/>
          <w:numId w:val="42"/>
        </w:numPr>
        <w:spacing w:after="0" w:line="240" w:lineRule="auto"/>
        <w:ind w:hanging="720"/>
        <w:jc w:val="both"/>
        <w:rPr>
          <w:rFonts w:ascii="Garamond" w:hAnsi="Garamond"/>
          <w:sz w:val="20"/>
          <w:szCs w:val="20"/>
        </w:rPr>
      </w:pPr>
      <w:r w:rsidRPr="00993639">
        <w:rPr>
          <w:rFonts w:ascii="Garamond" w:hAnsi="Garamond"/>
          <w:sz w:val="20"/>
          <w:szCs w:val="20"/>
        </w:rPr>
        <w:t>Predávajúci zodpovedá za konanie, neplnenie, nedbanlivosť, opomenutie povinností alebo potrebného konania riadne a včas svojich Subdodávateľov tak, ako by išlo o konanie, neplnenie, nedbanlivosť, opomenutie povinností alebo potrebného konania riadne a včas samotného Predávajúceho. Súhlas Kupujúceho s uzatvorením akejkoľvek zmluvy so Subdodávateľom a ani jej uzatvorenie nezbavuje Predávajúceho žiadneho z jeho záväzkov vyplývajúcich zo Zmluvy.</w:t>
      </w:r>
    </w:p>
    <w:p w14:paraId="25649C92" w14:textId="77777777" w:rsidR="00015F14" w:rsidRPr="00993639" w:rsidRDefault="00015F14" w:rsidP="005410A3">
      <w:pPr>
        <w:pStyle w:val="Odstavecseseznamem"/>
        <w:keepNext/>
        <w:keepLines/>
        <w:spacing w:after="0" w:line="240" w:lineRule="auto"/>
        <w:jc w:val="both"/>
        <w:rPr>
          <w:rFonts w:ascii="Garamond" w:hAnsi="Garamond"/>
          <w:sz w:val="20"/>
          <w:szCs w:val="20"/>
        </w:rPr>
      </w:pPr>
    </w:p>
    <w:p w14:paraId="1FD75D70" w14:textId="4D3DA588" w:rsidR="00015F14" w:rsidRPr="00993639" w:rsidRDefault="00015F14" w:rsidP="005410A3">
      <w:pPr>
        <w:pStyle w:val="Odstavecseseznamem"/>
        <w:keepNext/>
        <w:keepLines/>
        <w:numPr>
          <w:ilvl w:val="0"/>
          <w:numId w:val="42"/>
        </w:numPr>
        <w:spacing w:after="0" w:line="240" w:lineRule="auto"/>
        <w:ind w:hanging="720"/>
        <w:jc w:val="both"/>
        <w:rPr>
          <w:rFonts w:ascii="Garamond" w:hAnsi="Garamond"/>
          <w:sz w:val="20"/>
          <w:szCs w:val="20"/>
        </w:rPr>
      </w:pPr>
      <w:r w:rsidRPr="00993639">
        <w:rPr>
          <w:rFonts w:ascii="Garamond" w:hAnsi="Garamond"/>
          <w:sz w:val="20"/>
          <w:szCs w:val="20"/>
        </w:rPr>
        <w:t>Ak Kupujúci zistí, že Subdodávateľ nie je schopný plniť si svoje záväzky, môže od Predávajúceho okamžite požadovať náhradu za tohto Subdodávateľa alebo aby Predávajúci sám začal dodávať časť</w:t>
      </w:r>
      <w:r w:rsidR="00526957">
        <w:rPr>
          <w:rFonts w:ascii="Garamond" w:hAnsi="Garamond"/>
          <w:sz w:val="20"/>
          <w:szCs w:val="20"/>
        </w:rPr>
        <w:t xml:space="preserve"> Inicializovaného</w:t>
      </w:r>
      <w:r w:rsidR="00526957" w:rsidRPr="00993639">
        <w:rPr>
          <w:rFonts w:ascii="Garamond" w:hAnsi="Garamond"/>
          <w:sz w:val="20"/>
          <w:szCs w:val="20"/>
        </w:rPr>
        <w:t xml:space="preserve"> Tovaru</w:t>
      </w:r>
      <w:r w:rsidR="00526957">
        <w:rPr>
          <w:rFonts w:ascii="Garamond" w:hAnsi="Garamond"/>
          <w:sz w:val="20"/>
          <w:szCs w:val="20"/>
        </w:rPr>
        <w:t xml:space="preserve"> a/alebo Tovaru</w:t>
      </w:r>
      <w:r w:rsidR="00526957" w:rsidRPr="00993639">
        <w:rPr>
          <w:rFonts w:ascii="Garamond" w:hAnsi="Garamond"/>
          <w:sz w:val="20"/>
          <w:szCs w:val="20"/>
        </w:rPr>
        <w:t xml:space="preserve"> </w:t>
      </w:r>
      <w:r w:rsidRPr="00993639">
        <w:rPr>
          <w:rFonts w:ascii="Garamond" w:hAnsi="Garamond"/>
          <w:sz w:val="20"/>
          <w:szCs w:val="20"/>
        </w:rPr>
        <w:t>dodávaného týmto Subdodávateľom.</w:t>
      </w:r>
    </w:p>
    <w:p w14:paraId="242867B5" w14:textId="77777777" w:rsidR="00015F14" w:rsidRPr="00993639" w:rsidRDefault="00015F14" w:rsidP="005410A3">
      <w:pPr>
        <w:pStyle w:val="Odstavecseseznamem"/>
        <w:keepNext/>
        <w:keepLines/>
        <w:spacing w:after="0" w:line="240" w:lineRule="auto"/>
        <w:jc w:val="both"/>
        <w:rPr>
          <w:rFonts w:ascii="Garamond" w:hAnsi="Garamond"/>
          <w:sz w:val="20"/>
          <w:szCs w:val="20"/>
        </w:rPr>
      </w:pPr>
    </w:p>
    <w:p w14:paraId="3D1F5250" w14:textId="2FC305D5" w:rsidR="00015F14" w:rsidRPr="00993639" w:rsidRDefault="00015F14" w:rsidP="005410A3">
      <w:pPr>
        <w:pStyle w:val="Odstavecseseznamem"/>
        <w:keepNext/>
        <w:keepLines/>
        <w:numPr>
          <w:ilvl w:val="0"/>
          <w:numId w:val="42"/>
        </w:numPr>
        <w:spacing w:after="0" w:line="240" w:lineRule="auto"/>
        <w:ind w:hanging="720"/>
        <w:jc w:val="both"/>
        <w:rPr>
          <w:rFonts w:ascii="Garamond" w:hAnsi="Garamond"/>
          <w:sz w:val="20"/>
          <w:szCs w:val="20"/>
        </w:rPr>
      </w:pPr>
      <w:r w:rsidRPr="00993639">
        <w:rPr>
          <w:rFonts w:ascii="Garamond" w:hAnsi="Garamond"/>
          <w:sz w:val="20"/>
          <w:szCs w:val="20"/>
        </w:rPr>
        <w:t>Časť</w:t>
      </w:r>
      <w:r w:rsidR="00526957">
        <w:rPr>
          <w:rFonts w:ascii="Garamond" w:hAnsi="Garamond"/>
          <w:sz w:val="20"/>
          <w:szCs w:val="20"/>
        </w:rPr>
        <w:t xml:space="preserve"> Inicializovaného</w:t>
      </w:r>
      <w:r w:rsidRPr="00993639">
        <w:rPr>
          <w:rFonts w:ascii="Garamond" w:hAnsi="Garamond"/>
          <w:sz w:val="20"/>
          <w:szCs w:val="20"/>
        </w:rPr>
        <w:t xml:space="preserve"> Tovaru</w:t>
      </w:r>
      <w:r w:rsidR="00526957">
        <w:rPr>
          <w:rFonts w:ascii="Garamond" w:hAnsi="Garamond"/>
          <w:sz w:val="20"/>
          <w:szCs w:val="20"/>
        </w:rPr>
        <w:t xml:space="preserve"> a/alebo Tovaru</w:t>
      </w:r>
      <w:r w:rsidRPr="00993639">
        <w:rPr>
          <w:rFonts w:ascii="Garamond" w:hAnsi="Garamond"/>
          <w:sz w:val="20"/>
          <w:szCs w:val="20"/>
        </w:rPr>
        <w:t>, ktorého dodaním poveril Predávajúci na základe zmluvného vzťahu Subdodávateľa, nesmie byť zverená Subdodávateľom tretej osobe.</w:t>
      </w:r>
    </w:p>
    <w:p w14:paraId="75A58C71" w14:textId="77777777" w:rsidR="00015F14" w:rsidRPr="00993639" w:rsidRDefault="00015F14" w:rsidP="005410A3">
      <w:pPr>
        <w:pStyle w:val="Odstavecseseznamem"/>
        <w:keepNext/>
        <w:keepLines/>
        <w:spacing w:after="0" w:line="240" w:lineRule="auto"/>
        <w:jc w:val="both"/>
        <w:rPr>
          <w:rFonts w:ascii="Garamond" w:eastAsia="Times New Roman" w:hAnsi="Garamond"/>
          <w:bCs/>
          <w:sz w:val="20"/>
          <w:szCs w:val="20"/>
        </w:rPr>
      </w:pPr>
    </w:p>
    <w:p w14:paraId="6B09D2E5" w14:textId="65747F84" w:rsidR="00015F14" w:rsidRPr="00AF11A9" w:rsidRDefault="00015F14" w:rsidP="005410A3">
      <w:pPr>
        <w:pStyle w:val="Odstavecseseznamem"/>
        <w:keepNext/>
        <w:keepLines/>
        <w:numPr>
          <w:ilvl w:val="0"/>
          <w:numId w:val="42"/>
        </w:numPr>
        <w:spacing w:after="0" w:line="240" w:lineRule="auto"/>
        <w:ind w:hanging="720"/>
        <w:jc w:val="both"/>
        <w:rPr>
          <w:rFonts w:ascii="Garamond" w:eastAsia="Calibri" w:hAnsi="Garamond"/>
          <w:b/>
          <w:sz w:val="20"/>
          <w:szCs w:val="20"/>
        </w:rPr>
      </w:pPr>
      <w:r w:rsidRPr="00993639">
        <w:rPr>
          <w:rFonts w:ascii="Garamond" w:hAnsi="Garamond"/>
          <w:sz w:val="20"/>
          <w:szCs w:val="20"/>
        </w:rPr>
        <w:t xml:space="preserve">Každé poverenie tretej strany dodávaním časti </w:t>
      </w:r>
      <w:r w:rsidR="00526957">
        <w:rPr>
          <w:rFonts w:ascii="Garamond" w:hAnsi="Garamond"/>
          <w:sz w:val="20"/>
          <w:szCs w:val="20"/>
        </w:rPr>
        <w:t>Inicializovaného</w:t>
      </w:r>
      <w:r w:rsidR="00526957" w:rsidRPr="00993639">
        <w:rPr>
          <w:rFonts w:ascii="Garamond" w:hAnsi="Garamond"/>
          <w:sz w:val="20"/>
          <w:szCs w:val="20"/>
        </w:rPr>
        <w:t xml:space="preserve"> Tovaru</w:t>
      </w:r>
      <w:r w:rsidR="00526957">
        <w:rPr>
          <w:rFonts w:ascii="Garamond" w:hAnsi="Garamond"/>
          <w:sz w:val="20"/>
          <w:szCs w:val="20"/>
        </w:rPr>
        <w:t xml:space="preserve"> a/alebo Tovaru </w:t>
      </w:r>
      <w:r w:rsidRPr="00993639">
        <w:rPr>
          <w:rFonts w:ascii="Garamond" w:hAnsi="Garamond"/>
          <w:sz w:val="20"/>
          <w:szCs w:val="20"/>
        </w:rPr>
        <w:t xml:space="preserve"> a každá zmena Subdodávateľa bez predchádzajúceho písomného súhlasu Kupujúceho sa považuje za podstatné porušenie Zmluvy a Kupujúci je oprávnený od Zmluvy odstúpiť. Predávajúci je oprávnený zmeniť Subdodávateľov len postupom v súlade so Zmluvou, t. j. písomným dodatkom k Zmluve.</w:t>
      </w:r>
    </w:p>
    <w:p w14:paraId="72EC812B" w14:textId="77777777" w:rsidR="00015F14" w:rsidRPr="00AF11A9" w:rsidRDefault="00015F14" w:rsidP="005410A3">
      <w:pPr>
        <w:keepNext/>
        <w:keepLines/>
        <w:spacing w:after="0" w:line="240" w:lineRule="auto"/>
        <w:ind w:left="720"/>
        <w:jc w:val="both"/>
        <w:outlineLvl w:val="1"/>
        <w:rPr>
          <w:rFonts w:ascii="Garamond" w:eastAsia="Calibri" w:hAnsi="Garamond"/>
          <w:b/>
          <w:sz w:val="20"/>
          <w:szCs w:val="20"/>
        </w:rPr>
      </w:pPr>
    </w:p>
    <w:p w14:paraId="5B17F093" w14:textId="77777777" w:rsidR="00015F14" w:rsidRPr="00015F14" w:rsidRDefault="00015F14" w:rsidP="005410A3">
      <w:pPr>
        <w:keepNext/>
        <w:keepLines/>
        <w:tabs>
          <w:tab w:val="left" w:pos="720"/>
        </w:tabs>
        <w:spacing w:after="0" w:line="240" w:lineRule="auto"/>
        <w:ind w:left="720"/>
        <w:jc w:val="both"/>
        <w:outlineLvl w:val="1"/>
        <w:rPr>
          <w:rFonts w:ascii="Garamond" w:eastAsia="Calibri" w:hAnsi="Garamond"/>
          <w:b/>
          <w:sz w:val="20"/>
          <w:szCs w:val="20"/>
        </w:rPr>
      </w:pPr>
    </w:p>
    <w:p w14:paraId="0C8927D9" w14:textId="346D2B03" w:rsidR="00013130" w:rsidRPr="006B2508" w:rsidRDefault="00013130" w:rsidP="005410A3">
      <w:pPr>
        <w:keepNext/>
        <w:keepLines/>
        <w:numPr>
          <w:ilvl w:val="0"/>
          <w:numId w:val="3"/>
        </w:numPr>
        <w:tabs>
          <w:tab w:val="left" w:pos="720"/>
        </w:tabs>
        <w:spacing w:after="0" w:line="240" w:lineRule="auto"/>
        <w:ind w:hanging="720"/>
        <w:jc w:val="both"/>
        <w:outlineLvl w:val="1"/>
        <w:rPr>
          <w:rFonts w:ascii="Garamond" w:eastAsia="Calibri" w:hAnsi="Garamond"/>
          <w:b/>
          <w:sz w:val="20"/>
          <w:szCs w:val="20"/>
        </w:rPr>
      </w:pPr>
      <w:r w:rsidRPr="006B2508">
        <w:rPr>
          <w:rFonts w:ascii="Garamond" w:hAnsi="Garamond" w:cs="Arial"/>
          <w:b/>
          <w:bCs/>
          <w:sz w:val="20"/>
          <w:szCs w:val="20"/>
          <w:lang w:eastAsia="ar-SA"/>
        </w:rPr>
        <w:t>SANKCIE</w:t>
      </w:r>
    </w:p>
    <w:p w14:paraId="71401296" w14:textId="77777777" w:rsidR="0044334F" w:rsidRPr="006B2508" w:rsidRDefault="0044334F" w:rsidP="005410A3">
      <w:pPr>
        <w:keepNext/>
        <w:keepLines/>
        <w:tabs>
          <w:tab w:val="left" w:pos="720"/>
        </w:tabs>
        <w:spacing w:after="0" w:line="240" w:lineRule="auto"/>
        <w:ind w:left="720"/>
        <w:jc w:val="both"/>
        <w:outlineLvl w:val="1"/>
        <w:rPr>
          <w:rFonts w:ascii="Garamond" w:eastAsia="Calibri" w:hAnsi="Garamond"/>
          <w:b/>
          <w:sz w:val="20"/>
          <w:szCs w:val="20"/>
        </w:rPr>
      </w:pPr>
    </w:p>
    <w:p w14:paraId="64BDAEF2" w14:textId="3DDA1442" w:rsidR="00A30BA1" w:rsidRPr="006B2508" w:rsidRDefault="00A30BA1" w:rsidP="005410A3">
      <w:pPr>
        <w:keepNext/>
        <w:keepLines/>
        <w:numPr>
          <w:ilvl w:val="0"/>
          <w:numId w:val="18"/>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00A4306B">
        <w:rPr>
          <w:rFonts w:ascii="Garamond" w:hAnsi="Garamond"/>
          <w:sz w:val="20"/>
          <w:szCs w:val="20"/>
        </w:rPr>
        <w:t>Predávajúci</w:t>
      </w:r>
      <w:r w:rsidR="00C9457F" w:rsidRPr="006B2508">
        <w:rPr>
          <w:rFonts w:ascii="Garamond" w:hAnsi="Garamond"/>
          <w:sz w:val="20"/>
          <w:szCs w:val="20"/>
        </w:rPr>
        <w:t xml:space="preserve"> </w:t>
      </w:r>
      <w:r w:rsidRPr="006B2508">
        <w:rPr>
          <w:rFonts w:ascii="Garamond" w:hAnsi="Garamond"/>
          <w:sz w:val="20"/>
          <w:szCs w:val="20"/>
        </w:rPr>
        <w:t>dostane</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omeškania</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splnením</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dodať</w:t>
      </w:r>
      <w:r w:rsidR="00526957">
        <w:rPr>
          <w:rFonts w:ascii="Garamond" w:hAnsi="Garamond"/>
          <w:sz w:val="20"/>
          <w:szCs w:val="20"/>
        </w:rPr>
        <w:t xml:space="preserve"> Inicializovaný</w:t>
      </w:r>
      <w:r w:rsidR="00C9457F" w:rsidRPr="006B2508">
        <w:rPr>
          <w:rFonts w:ascii="Garamond" w:hAnsi="Garamond"/>
          <w:sz w:val="20"/>
          <w:szCs w:val="20"/>
        </w:rPr>
        <w:t xml:space="preserve"> </w:t>
      </w:r>
      <w:r w:rsidRPr="006B2508">
        <w:rPr>
          <w:rFonts w:ascii="Garamond" w:hAnsi="Garamond"/>
          <w:sz w:val="20"/>
          <w:szCs w:val="20"/>
        </w:rPr>
        <w:t>Tovar</w:t>
      </w:r>
      <w:r w:rsidR="00C9457F" w:rsidRPr="006B2508">
        <w:rPr>
          <w:rFonts w:ascii="Garamond" w:hAnsi="Garamond"/>
          <w:sz w:val="20"/>
          <w:szCs w:val="20"/>
        </w:rPr>
        <w:t xml:space="preserve"> </w:t>
      </w:r>
      <w:r w:rsidR="00F32947">
        <w:rPr>
          <w:rFonts w:ascii="Garamond" w:hAnsi="Garamond"/>
          <w:sz w:val="20"/>
          <w:szCs w:val="20"/>
        </w:rPr>
        <w:t>Kupujúcemu</w:t>
      </w:r>
      <w:r w:rsidR="00C9457F" w:rsidRPr="006B2508">
        <w:rPr>
          <w:rFonts w:ascii="Garamond" w:hAnsi="Garamond"/>
          <w:sz w:val="20"/>
          <w:szCs w:val="20"/>
        </w:rPr>
        <w:t xml:space="preserve"> </w:t>
      </w:r>
      <w:r w:rsidRPr="006B2508">
        <w:rPr>
          <w:rFonts w:ascii="Garamond" w:hAnsi="Garamond"/>
          <w:sz w:val="20"/>
          <w:szCs w:val="20"/>
        </w:rPr>
        <w:t>včas,</w:t>
      </w:r>
      <w:r w:rsidR="00C9457F" w:rsidRPr="006B2508">
        <w:rPr>
          <w:rFonts w:ascii="Garamond" w:hAnsi="Garamond"/>
          <w:sz w:val="20"/>
          <w:szCs w:val="20"/>
        </w:rPr>
        <w:t xml:space="preserve"> </w:t>
      </w:r>
      <w:r w:rsidR="00F32947">
        <w:rPr>
          <w:rFonts w:ascii="Garamond" w:hAnsi="Garamond"/>
          <w:sz w:val="20"/>
          <w:szCs w:val="20"/>
        </w:rPr>
        <w:t>Kupujúci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požadovať</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00F32947">
        <w:rPr>
          <w:rFonts w:ascii="Garamond" w:hAnsi="Garamond"/>
          <w:sz w:val="20"/>
          <w:szCs w:val="20"/>
        </w:rPr>
        <w:t>Predávajúceho</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vo</w:t>
      </w:r>
      <w:r w:rsidR="00C9457F" w:rsidRPr="006B2508">
        <w:rPr>
          <w:rFonts w:ascii="Garamond" w:hAnsi="Garamond"/>
          <w:sz w:val="20"/>
          <w:szCs w:val="20"/>
        </w:rPr>
        <w:t xml:space="preserve"> </w:t>
      </w:r>
      <w:r w:rsidRPr="006B2508">
        <w:rPr>
          <w:rFonts w:ascii="Garamond" w:hAnsi="Garamond"/>
          <w:sz w:val="20"/>
          <w:szCs w:val="20"/>
        </w:rPr>
        <w:t>výške</w:t>
      </w:r>
      <w:r w:rsidR="00C9457F" w:rsidRPr="006B2508">
        <w:rPr>
          <w:rFonts w:ascii="Garamond" w:hAnsi="Garamond"/>
          <w:sz w:val="20"/>
          <w:szCs w:val="20"/>
        </w:rPr>
        <w:t xml:space="preserve"> </w:t>
      </w:r>
      <w:r w:rsidR="00526957">
        <w:rPr>
          <w:rFonts w:ascii="Garamond" w:hAnsi="Garamond"/>
          <w:sz w:val="20"/>
          <w:szCs w:val="20"/>
        </w:rPr>
        <w:t>100</w:t>
      </w:r>
      <w:r w:rsidR="00F32947">
        <w:rPr>
          <w:rFonts w:ascii="Garamond" w:hAnsi="Garamond"/>
          <w:sz w:val="20"/>
          <w:szCs w:val="20"/>
        </w:rPr>
        <w:t>,-</w:t>
      </w:r>
      <w:r w:rsidR="00C9457F" w:rsidRPr="006B2508">
        <w:rPr>
          <w:rFonts w:ascii="Garamond" w:hAnsi="Garamond"/>
          <w:sz w:val="20"/>
          <w:szCs w:val="20"/>
        </w:rPr>
        <w:t xml:space="preserve"> </w:t>
      </w:r>
      <w:r w:rsidR="007A4AFD" w:rsidRPr="006B2508">
        <w:rPr>
          <w:rFonts w:ascii="Garamond" w:hAnsi="Garamond"/>
          <w:sz w:val="20"/>
          <w:szCs w:val="20"/>
        </w:rPr>
        <w:t>EUR</w:t>
      </w:r>
      <w:r w:rsidR="00C9457F" w:rsidRPr="006B2508">
        <w:rPr>
          <w:rFonts w:ascii="Garamond" w:hAnsi="Garamond"/>
          <w:sz w:val="20"/>
          <w:szCs w:val="20"/>
        </w:rPr>
        <w:t xml:space="preserve"> </w:t>
      </w:r>
      <w:r w:rsidR="00702C62" w:rsidRPr="006B2508">
        <w:rPr>
          <w:rFonts w:ascii="Garamond" w:hAnsi="Garamond"/>
          <w:sz w:val="20"/>
          <w:szCs w:val="20"/>
        </w:rPr>
        <w:t>(slovom:</w:t>
      </w:r>
      <w:r w:rsidR="00C9457F" w:rsidRPr="006B2508">
        <w:rPr>
          <w:rFonts w:ascii="Garamond" w:hAnsi="Garamond"/>
          <w:sz w:val="20"/>
          <w:szCs w:val="20"/>
        </w:rPr>
        <w:t xml:space="preserve"> </w:t>
      </w:r>
      <w:r w:rsidR="00526957">
        <w:rPr>
          <w:rFonts w:ascii="Garamond" w:hAnsi="Garamond"/>
          <w:sz w:val="20"/>
          <w:szCs w:val="20"/>
        </w:rPr>
        <w:t>sto</w:t>
      </w:r>
      <w:r w:rsidR="00C9457F" w:rsidRPr="006B2508">
        <w:rPr>
          <w:rFonts w:ascii="Garamond" w:hAnsi="Garamond"/>
          <w:sz w:val="20"/>
          <w:szCs w:val="20"/>
        </w:rPr>
        <w:t xml:space="preserve"> </w:t>
      </w:r>
      <w:r w:rsidR="007A4AFD" w:rsidRPr="006B2508">
        <w:rPr>
          <w:rFonts w:ascii="Garamond" w:hAnsi="Garamond"/>
          <w:sz w:val="20"/>
          <w:szCs w:val="20"/>
        </w:rPr>
        <w:t>eur</w:t>
      </w:r>
      <w:r w:rsidR="00702C62"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každý</w:t>
      </w:r>
      <w:r w:rsidR="00C9457F" w:rsidRPr="006B2508">
        <w:rPr>
          <w:rFonts w:ascii="Garamond" w:hAnsi="Garamond"/>
          <w:sz w:val="20"/>
          <w:szCs w:val="20"/>
        </w:rPr>
        <w:t xml:space="preserve"> </w:t>
      </w:r>
      <w:r w:rsidRPr="006B2508">
        <w:rPr>
          <w:rFonts w:ascii="Garamond" w:hAnsi="Garamond"/>
          <w:sz w:val="20"/>
          <w:szCs w:val="20"/>
        </w:rPr>
        <w:t>začatý</w:t>
      </w:r>
      <w:r w:rsidR="00C9457F" w:rsidRPr="006B2508">
        <w:rPr>
          <w:rFonts w:ascii="Garamond" w:hAnsi="Garamond"/>
          <w:sz w:val="20"/>
          <w:szCs w:val="20"/>
        </w:rPr>
        <w:t xml:space="preserve"> </w:t>
      </w:r>
      <w:r w:rsidRPr="006B2508">
        <w:rPr>
          <w:rFonts w:ascii="Garamond" w:hAnsi="Garamond"/>
          <w:sz w:val="20"/>
          <w:szCs w:val="20"/>
        </w:rPr>
        <w:t>deň</w:t>
      </w:r>
      <w:r w:rsidR="00C9457F" w:rsidRPr="006B2508">
        <w:rPr>
          <w:rFonts w:ascii="Garamond" w:hAnsi="Garamond"/>
          <w:sz w:val="20"/>
          <w:szCs w:val="20"/>
        </w:rPr>
        <w:t xml:space="preserve"> </w:t>
      </w:r>
      <w:r w:rsidRPr="006B2508">
        <w:rPr>
          <w:rFonts w:ascii="Garamond" w:hAnsi="Garamond"/>
          <w:sz w:val="20"/>
          <w:szCs w:val="20"/>
        </w:rPr>
        <w:t>omeškania.</w:t>
      </w:r>
      <w:r w:rsidR="00C9457F" w:rsidRPr="006B2508">
        <w:rPr>
          <w:rFonts w:ascii="Garamond" w:hAnsi="Garamond"/>
          <w:sz w:val="20"/>
          <w:szCs w:val="20"/>
        </w:rPr>
        <w:t xml:space="preserve"> </w:t>
      </w:r>
    </w:p>
    <w:p w14:paraId="5BED6104" w14:textId="77777777" w:rsidR="00A30BA1" w:rsidRPr="006B2508" w:rsidRDefault="00A30BA1" w:rsidP="005410A3">
      <w:pPr>
        <w:keepNext/>
        <w:keepLines/>
        <w:tabs>
          <w:tab w:val="left" w:pos="709"/>
        </w:tabs>
        <w:spacing w:after="0" w:line="240" w:lineRule="auto"/>
        <w:ind w:left="709"/>
        <w:contextualSpacing/>
        <w:jc w:val="both"/>
        <w:rPr>
          <w:rFonts w:ascii="Garamond" w:hAnsi="Garamond"/>
          <w:sz w:val="20"/>
          <w:szCs w:val="20"/>
        </w:rPr>
      </w:pPr>
    </w:p>
    <w:p w14:paraId="3CAFADE5" w14:textId="0A5A64C0" w:rsidR="00A30BA1" w:rsidRPr="006B2508" w:rsidRDefault="00A30BA1" w:rsidP="005410A3">
      <w:pPr>
        <w:keepNext/>
        <w:keepLines/>
        <w:numPr>
          <w:ilvl w:val="0"/>
          <w:numId w:val="18"/>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omeškania</w:t>
      </w:r>
      <w:r w:rsidR="00C9457F" w:rsidRPr="006B2508">
        <w:rPr>
          <w:rFonts w:ascii="Garamond" w:hAnsi="Garamond"/>
          <w:sz w:val="20"/>
          <w:szCs w:val="20"/>
        </w:rPr>
        <w:t xml:space="preserve"> </w:t>
      </w:r>
      <w:r w:rsidR="00F32947">
        <w:rPr>
          <w:rFonts w:ascii="Garamond" w:hAnsi="Garamond"/>
          <w:sz w:val="20"/>
          <w:szCs w:val="20"/>
        </w:rPr>
        <w:t>Kupujúceho</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zaplatením</w:t>
      </w:r>
      <w:r w:rsidR="00C9457F" w:rsidRPr="006B2508">
        <w:rPr>
          <w:rFonts w:ascii="Garamond" w:hAnsi="Garamond"/>
          <w:sz w:val="20"/>
          <w:szCs w:val="20"/>
        </w:rPr>
        <w:t xml:space="preserve"> </w:t>
      </w:r>
      <w:r w:rsidRPr="006B2508">
        <w:rPr>
          <w:rFonts w:ascii="Garamond" w:hAnsi="Garamond"/>
          <w:sz w:val="20"/>
          <w:szCs w:val="20"/>
        </w:rPr>
        <w:t>faktúry</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00F32947">
        <w:rPr>
          <w:rFonts w:ascii="Garamond" w:hAnsi="Garamond"/>
          <w:sz w:val="20"/>
          <w:szCs w:val="20"/>
        </w:rPr>
        <w:t>Predávajúci</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požadovať</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00F32947">
        <w:rPr>
          <w:rFonts w:ascii="Garamond" w:hAnsi="Garamond"/>
          <w:sz w:val="20"/>
          <w:szCs w:val="20"/>
        </w:rPr>
        <w:t>Kupujúceho</w:t>
      </w:r>
      <w:r w:rsidR="00C9457F" w:rsidRPr="006B2508">
        <w:rPr>
          <w:rFonts w:ascii="Garamond" w:hAnsi="Garamond"/>
          <w:sz w:val="20"/>
          <w:szCs w:val="20"/>
        </w:rPr>
        <w:t xml:space="preserve"> </w:t>
      </w:r>
      <w:r w:rsidRPr="006B2508">
        <w:rPr>
          <w:rFonts w:ascii="Garamond" w:hAnsi="Garamond"/>
          <w:sz w:val="20"/>
          <w:szCs w:val="20"/>
        </w:rPr>
        <w:t>uhradenie</w:t>
      </w:r>
      <w:r w:rsidR="00C9457F" w:rsidRPr="006B2508">
        <w:rPr>
          <w:rFonts w:ascii="Garamond" w:hAnsi="Garamond"/>
          <w:sz w:val="20"/>
          <w:szCs w:val="20"/>
        </w:rPr>
        <w:t xml:space="preserve"> </w:t>
      </w:r>
      <w:r w:rsidRPr="006B2508">
        <w:rPr>
          <w:rFonts w:ascii="Garamond" w:hAnsi="Garamond"/>
          <w:sz w:val="20"/>
          <w:szCs w:val="20"/>
        </w:rPr>
        <w:t>úrokov</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omeškania</w:t>
      </w:r>
      <w:r w:rsidR="00C9457F" w:rsidRPr="006B2508">
        <w:rPr>
          <w:rFonts w:ascii="Garamond" w:hAnsi="Garamond"/>
          <w:sz w:val="20"/>
          <w:szCs w:val="20"/>
        </w:rPr>
        <w:t xml:space="preserve"> </w:t>
      </w:r>
      <w:r w:rsidRPr="006B2508">
        <w:rPr>
          <w:rFonts w:ascii="Garamond" w:hAnsi="Garamond"/>
          <w:sz w:val="20"/>
          <w:szCs w:val="20"/>
        </w:rPr>
        <w:t>vo</w:t>
      </w:r>
      <w:r w:rsidR="00C9457F" w:rsidRPr="006B2508">
        <w:rPr>
          <w:rFonts w:ascii="Garamond" w:hAnsi="Garamond"/>
          <w:sz w:val="20"/>
          <w:szCs w:val="20"/>
        </w:rPr>
        <w:t xml:space="preserve"> </w:t>
      </w:r>
      <w:r w:rsidRPr="006B2508">
        <w:rPr>
          <w:rFonts w:ascii="Garamond" w:hAnsi="Garamond"/>
          <w:sz w:val="20"/>
          <w:szCs w:val="20"/>
        </w:rPr>
        <w:t>výške</w:t>
      </w:r>
      <w:r w:rsidR="00C9457F" w:rsidRPr="006B2508">
        <w:rPr>
          <w:rFonts w:ascii="Garamond" w:hAnsi="Garamond"/>
          <w:sz w:val="20"/>
          <w:szCs w:val="20"/>
        </w:rPr>
        <w:t xml:space="preserve"> </w:t>
      </w:r>
      <w:r w:rsidRPr="006B2508">
        <w:rPr>
          <w:rFonts w:ascii="Garamond" w:hAnsi="Garamond"/>
          <w:sz w:val="20"/>
          <w:szCs w:val="20"/>
        </w:rPr>
        <w:t>0,022</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dlžnej</w:t>
      </w:r>
      <w:r w:rsidR="00C9457F" w:rsidRPr="006B2508">
        <w:rPr>
          <w:rFonts w:ascii="Garamond" w:hAnsi="Garamond"/>
          <w:sz w:val="20"/>
          <w:szCs w:val="20"/>
        </w:rPr>
        <w:t xml:space="preserve"> </w:t>
      </w:r>
      <w:r w:rsidRPr="006B2508">
        <w:rPr>
          <w:rFonts w:ascii="Garamond" w:hAnsi="Garamond"/>
          <w:sz w:val="20"/>
          <w:szCs w:val="20"/>
        </w:rPr>
        <w:t>čiastky</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každý</w:t>
      </w:r>
      <w:r w:rsidR="00C9457F" w:rsidRPr="006B2508">
        <w:rPr>
          <w:rFonts w:ascii="Garamond" w:hAnsi="Garamond"/>
          <w:sz w:val="20"/>
          <w:szCs w:val="20"/>
        </w:rPr>
        <w:t xml:space="preserve"> </w:t>
      </w:r>
      <w:r w:rsidRPr="006B2508">
        <w:rPr>
          <w:rFonts w:ascii="Garamond" w:hAnsi="Garamond"/>
          <w:sz w:val="20"/>
          <w:szCs w:val="20"/>
        </w:rPr>
        <w:t>deň</w:t>
      </w:r>
      <w:r w:rsidR="00C9457F" w:rsidRPr="006B2508">
        <w:rPr>
          <w:rFonts w:ascii="Garamond" w:hAnsi="Garamond"/>
          <w:sz w:val="20"/>
          <w:szCs w:val="20"/>
        </w:rPr>
        <w:t xml:space="preserve"> </w:t>
      </w:r>
      <w:r w:rsidRPr="006B2508">
        <w:rPr>
          <w:rFonts w:ascii="Garamond" w:hAnsi="Garamond"/>
          <w:sz w:val="20"/>
          <w:szCs w:val="20"/>
        </w:rPr>
        <w:t>omeškania.</w:t>
      </w:r>
    </w:p>
    <w:p w14:paraId="3AAF030F" w14:textId="77777777" w:rsidR="00A30BA1" w:rsidRPr="006B2508" w:rsidRDefault="00A30BA1" w:rsidP="005410A3">
      <w:pPr>
        <w:keepNext/>
        <w:keepLines/>
        <w:tabs>
          <w:tab w:val="left" w:pos="426"/>
          <w:tab w:val="left" w:pos="709"/>
        </w:tabs>
        <w:spacing w:after="0" w:line="240" w:lineRule="auto"/>
        <w:ind w:left="709" w:hanging="709"/>
        <w:jc w:val="both"/>
        <w:rPr>
          <w:rFonts w:ascii="Garamond" w:hAnsi="Garamond"/>
          <w:sz w:val="20"/>
          <w:szCs w:val="20"/>
        </w:rPr>
      </w:pPr>
    </w:p>
    <w:p w14:paraId="67151A42" w14:textId="41823D91" w:rsidR="00A30BA1" w:rsidRPr="006B2508" w:rsidRDefault="00A30BA1" w:rsidP="005410A3">
      <w:pPr>
        <w:keepNext/>
        <w:keepLines/>
        <w:numPr>
          <w:ilvl w:val="0"/>
          <w:numId w:val="18"/>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00F32947">
        <w:rPr>
          <w:rFonts w:ascii="Garamond" w:hAnsi="Garamond"/>
          <w:sz w:val="20"/>
          <w:szCs w:val="20"/>
        </w:rPr>
        <w:t>Predávajúci</w:t>
      </w:r>
      <w:r w:rsidR="00C9457F" w:rsidRPr="006B2508">
        <w:rPr>
          <w:rFonts w:ascii="Garamond" w:hAnsi="Garamond"/>
          <w:sz w:val="20"/>
          <w:szCs w:val="20"/>
        </w:rPr>
        <w:t xml:space="preserve"> </w:t>
      </w:r>
      <w:r w:rsidRPr="006B2508">
        <w:rPr>
          <w:rFonts w:ascii="Garamond" w:hAnsi="Garamond"/>
          <w:sz w:val="20"/>
          <w:szCs w:val="20"/>
        </w:rPr>
        <w:t>dostane</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omeškania</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splnením</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odstrániť</w:t>
      </w:r>
      <w:r w:rsidR="00C9457F" w:rsidRPr="006B2508">
        <w:rPr>
          <w:rFonts w:ascii="Garamond" w:hAnsi="Garamond"/>
          <w:sz w:val="20"/>
          <w:szCs w:val="20"/>
        </w:rPr>
        <w:t xml:space="preserve"> </w:t>
      </w:r>
      <w:r w:rsidRPr="006B2508">
        <w:rPr>
          <w:rFonts w:ascii="Garamond" w:hAnsi="Garamond"/>
          <w:sz w:val="20"/>
          <w:szCs w:val="20"/>
        </w:rPr>
        <w:t>vady</w:t>
      </w:r>
      <w:r w:rsidR="00C9457F" w:rsidRPr="006B2508">
        <w:rPr>
          <w:rFonts w:ascii="Garamond" w:hAnsi="Garamond"/>
          <w:sz w:val="20"/>
          <w:szCs w:val="20"/>
        </w:rPr>
        <w:t xml:space="preserve"> </w:t>
      </w:r>
      <w:r w:rsidR="00526957">
        <w:rPr>
          <w:rFonts w:ascii="Garamond" w:hAnsi="Garamond"/>
          <w:sz w:val="20"/>
          <w:szCs w:val="20"/>
        </w:rPr>
        <w:t xml:space="preserve">Inicializovaného </w:t>
      </w:r>
      <w:r w:rsidRPr="006B2508">
        <w:rPr>
          <w:rFonts w:ascii="Garamond" w:hAnsi="Garamond"/>
          <w:sz w:val="20"/>
          <w:szCs w:val="20"/>
        </w:rPr>
        <w:t>Tovaru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5</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00E844DC" w:rsidRPr="006B2508">
        <w:rPr>
          <w:rFonts w:ascii="Garamond" w:hAnsi="Garamond"/>
          <w:sz w:val="20"/>
          <w:szCs w:val="20"/>
        </w:rPr>
        <w:t>5</w:t>
      </w:r>
      <w:r w:rsidRPr="006B2508">
        <w:rPr>
          <w:rFonts w:ascii="Garamond" w:hAnsi="Garamond"/>
          <w:sz w:val="20"/>
          <w:szCs w:val="20"/>
        </w:rPr>
        <w:t>.</w:t>
      </w:r>
      <w:r w:rsidR="00BD2FDB" w:rsidRPr="006B2508">
        <w:rPr>
          <w:rFonts w:ascii="Garamond" w:hAnsi="Garamond"/>
          <w:sz w:val="20"/>
          <w:szCs w:val="20"/>
        </w:rPr>
        <w:t>8</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00F32947">
        <w:rPr>
          <w:rFonts w:ascii="Garamond" w:hAnsi="Garamond"/>
          <w:sz w:val="20"/>
          <w:szCs w:val="20"/>
        </w:rPr>
        <w:t xml:space="preserve">Kupujúci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požadovať</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00F32947">
        <w:rPr>
          <w:rFonts w:ascii="Garamond" w:hAnsi="Garamond"/>
          <w:sz w:val="20"/>
          <w:szCs w:val="20"/>
        </w:rPr>
        <w:t>Predávajúceho</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vo</w:t>
      </w:r>
      <w:r w:rsidR="00C9457F" w:rsidRPr="006B2508">
        <w:rPr>
          <w:rFonts w:ascii="Garamond" w:hAnsi="Garamond"/>
          <w:sz w:val="20"/>
          <w:szCs w:val="20"/>
        </w:rPr>
        <w:t xml:space="preserve"> </w:t>
      </w:r>
      <w:r w:rsidRPr="006B2508">
        <w:rPr>
          <w:rFonts w:ascii="Garamond" w:hAnsi="Garamond"/>
          <w:sz w:val="20"/>
          <w:szCs w:val="20"/>
        </w:rPr>
        <w:t>výške</w:t>
      </w:r>
      <w:r w:rsidR="00C9457F" w:rsidRPr="006B2508">
        <w:rPr>
          <w:rFonts w:ascii="Garamond" w:hAnsi="Garamond"/>
          <w:sz w:val="20"/>
          <w:szCs w:val="20"/>
        </w:rPr>
        <w:t xml:space="preserve"> </w:t>
      </w:r>
      <w:r w:rsidR="00BB7ACB" w:rsidRPr="006B2508">
        <w:rPr>
          <w:rFonts w:ascii="Garamond" w:hAnsi="Garamond"/>
          <w:sz w:val="20"/>
          <w:szCs w:val="20"/>
        </w:rPr>
        <w:t>50</w:t>
      </w:r>
      <w:r w:rsidR="00F32947">
        <w:rPr>
          <w:rFonts w:ascii="Garamond" w:hAnsi="Garamond"/>
          <w:sz w:val="20"/>
          <w:szCs w:val="20"/>
        </w:rPr>
        <w:t>,-</w:t>
      </w:r>
      <w:r w:rsidR="00C9457F" w:rsidRPr="006B2508">
        <w:rPr>
          <w:rFonts w:ascii="Garamond" w:hAnsi="Garamond"/>
          <w:sz w:val="20"/>
          <w:szCs w:val="20"/>
        </w:rPr>
        <w:t xml:space="preserve"> </w:t>
      </w:r>
      <w:r w:rsidR="00BB7ACB" w:rsidRPr="006B2508">
        <w:rPr>
          <w:rFonts w:ascii="Garamond" w:hAnsi="Garamond"/>
          <w:sz w:val="20"/>
          <w:szCs w:val="20"/>
        </w:rPr>
        <w:t>EUR</w:t>
      </w:r>
      <w:r w:rsidR="00C9457F" w:rsidRPr="006B2508">
        <w:rPr>
          <w:rFonts w:ascii="Garamond" w:hAnsi="Garamond"/>
          <w:sz w:val="20"/>
          <w:szCs w:val="20"/>
        </w:rPr>
        <w:t xml:space="preserve"> </w:t>
      </w:r>
      <w:r w:rsidR="00BB7ACB" w:rsidRPr="006B2508">
        <w:rPr>
          <w:rFonts w:ascii="Garamond" w:hAnsi="Garamond"/>
          <w:sz w:val="20"/>
          <w:szCs w:val="20"/>
        </w:rPr>
        <w:t>(slovom:</w:t>
      </w:r>
      <w:r w:rsidR="00C9457F" w:rsidRPr="006B2508">
        <w:rPr>
          <w:rFonts w:ascii="Garamond" w:hAnsi="Garamond"/>
          <w:sz w:val="20"/>
          <w:szCs w:val="20"/>
        </w:rPr>
        <w:t xml:space="preserve"> </w:t>
      </w:r>
      <w:r w:rsidR="00BB7ACB" w:rsidRPr="006B2508">
        <w:rPr>
          <w:rFonts w:ascii="Garamond" w:hAnsi="Garamond"/>
          <w:sz w:val="20"/>
          <w:szCs w:val="20"/>
        </w:rPr>
        <w:t>päťdesiat</w:t>
      </w:r>
      <w:r w:rsidR="00C9457F" w:rsidRPr="006B2508">
        <w:rPr>
          <w:rFonts w:ascii="Garamond" w:hAnsi="Garamond"/>
          <w:sz w:val="20"/>
          <w:szCs w:val="20"/>
        </w:rPr>
        <w:t xml:space="preserve"> </w:t>
      </w:r>
      <w:r w:rsidR="00BB7ACB" w:rsidRPr="006B2508">
        <w:rPr>
          <w:rFonts w:ascii="Garamond" w:hAnsi="Garamond"/>
          <w:sz w:val="20"/>
          <w:szCs w:val="20"/>
        </w:rPr>
        <w:t>eur)</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každý</w:t>
      </w:r>
      <w:r w:rsidR="00C9457F" w:rsidRPr="006B2508">
        <w:rPr>
          <w:rFonts w:ascii="Garamond" w:hAnsi="Garamond"/>
          <w:sz w:val="20"/>
          <w:szCs w:val="20"/>
        </w:rPr>
        <w:t xml:space="preserve"> </w:t>
      </w:r>
      <w:r w:rsidRPr="006B2508">
        <w:rPr>
          <w:rFonts w:ascii="Garamond" w:hAnsi="Garamond"/>
          <w:sz w:val="20"/>
          <w:szCs w:val="20"/>
        </w:rPr>
        <w:t>začatý</w:t>
      </w:r>
      <w:r w:rsidR="00C9457F" w:rsidRPr="006B2508">
        <w:rPr>
          <w:rFonts w:ascii="Garamond" w:hAnsi="Garamond"/>
          <w:sz w:val="20"/>
          <w:szCs w:val="20"/>
        </w:rPr>
        <w:t xml:space="preserve"> </w:t>
      </w:r>
      <w:r w:rsidRPr="006B2508">
        <w:rPr>
          <w:rFonts w:ascii="Garamond" w:hAnsi="Garamond"/>
          <w:sz w:val="20"/>
          <w:szCs w:val="20"/>
        </w:rPr>
        <w:t>deň</w:t>
      </w:r>
      <w:r w:rsidR="00C9457F" w:rsidRPr="006B2508">
        <w:rPr>
          <w:rFonts w:ascii="Garamond" w:hAnsi="Garamond"/>
          <w:sz w:val="20"/>
          <w:szCs w:val="20"/>
        </w:rPr>
        <w:t xml:space="preserve"> </w:t>
      </w:r>
      <w:r w:rsidRPr="006B2508">
        <w:rPr>
          <w:rFonts w:ascii="Garamond" w:hAnsi="Garamond"/>
          <w:sz w:val="20"/>
          <w:szCs w:val="20"/>
        </w:rPr>
        <w:t>omeškania.</w:t>
      </w:r>
      <w:r w:rsidR="00C9457F" w:rsidRPr="006B2508">
        <w:rPr>
          <w:rFonts w:ascii="Garamond" w:hAnsi="Garamond"/>
          <w:sz w:val="20"/>
          <w:szCs w:val="20"/>
        </w:rPr>
        <w:t xml:space="preserve">  </w:t>
      </w:r>
    </w:p>
    <w:p w14:paraId="2F9D3E94" w14:textId="77777777" w:rsidR="00A30BA1" w:rsidRPr="006B2508" w:rsidRDefault="00A30BA1" w:rsidP="005410A3">
      <w:pPr>
        <w:keepNext/>
        <w:keepLines/>
        <w:tabs>
          <w:tab w:val="left" w:pos="709"/>
        </w:tabs>
        <w:spacing w:after="0" w:line="240" w:lineRule="auto"/>
        <w:contextualSpacing/>
        <w:jc w:val="both"/>
        <w:rPr>
          <w:rFonts w:ascii="Garamond" w:hAnsi="Garamond"/>
          <w:sz w:val="20"/>
          <w:szCs w:val="20"/>
        </w:rPr>
      </w:pPr>
    </w:p>
    <w:p w14:paraId="3E767D1F" w14:textId="6A6FA4DC" w:rsidR="00A30BA1" w:rsidRDefault="009A154E" w:rsidP="005410A3">
      <w:pPr>
        <w:keepNext/>
        <w:keepLines/>
        <w:numPr>
          <w:ilvl w:val="0"/>
          <w:numId w:val="18"/>
        </w:numPr>
        <w:tabs>
          <w:tab w:val="left" w:pos="709"/>
        </w:tabs>
        <w:spacing w:after="0" w:line="240" w:lineRule="auto"/>
        <w:ind w:left="709" w:hanging="709"/>
        <w:contextualSpacing/>
        <w:jc w:val="both"/>
        <w:rPr>
          <w:rFonts w:ascii="Garamond" w:hAnsi="Garamond"/>
          <w:sz w:val="20"/>
          <w:szCs w:val="20"/>
        </w:rPr>
      </w:pPr>
      <w:r>
        <w:rPr>
          <w:rFonts w:ascii="Garamond" w:hAnsi="Garamond"/>
          <w:sz w:val="20"/>
          <w:szCs w:val="20"/>
        </w:rPr>
        <w:t xml:space="preserve">V prípade, ak Predávajúci poruší povinnosť v zmysle Zmluvy, porušenie ktorých zároveň zakladá právo Kupujúceho odstúpiť od Zmluvy, Kupujúci má právo za porušenie týchto povinností požadovať od Predávajúceho zmluvnú pokutu vo výške 35 % z obchodovateľného objemu podľa článku 2 bod 2.3 Zmluvy. </w:t>
      </w:r>
    </w:p>
    <w:p w14:paraId="369C650B" w14:textId="77777777" w:rsidR="00F32947" w:rsidRDefault="00F32947" w:rsidP="005410A3">
      <w:pPr>
        <w:keepNext/>
        <w:keepLines/>
        <w:tabs>
          <w:tab w:val="left" w:pos="709"/>
        </w:tabs>
        <w:spacing w:after="0" w:line="240" w:lineRule="auto"/>
        <w:contextualSpacing/>
        <w:jc w:val="both"/>
        <w:rPr>
          <w:rFonts w:ascii="Garamond" w:hAnsi="Garamond"/>
          <w:sz w:val="20"/>
          <w:szCs w:val="20"/>
        </w:rPr>
      </w:pPr>
    </w:p>
    <w:p w14:paraId="16D37619" w14:textId="77777777" w:rsidR="00015F14" w:rsidRPr="00993639" w:rsidRDefault="00015F14" w:rsidP="005410A3">
      <w:pPr>
        <w:keepNext/>
        <w:keepLines/>
        <w:numPr>
          <w:ilvl w:val="0"/>
          <w:numId w:val="18"/>
        </w:numPr>
        <w:tabs>
          <w:tab w:val="left" w:pos="709"/>
        </w:tabs>
        <w:spacing w:after="0" w:line="240" w:lineRule="auto"/>
        <w:ind w:left="709" w:hanging="709"/>
        <w:contextualSpacing/>
        <w:jc w:val="both"/>
        <w:rPr>
          <w:rFonts w:ascii="Garamond" w:hAnsi="Garamond"/>
          <w:sz w:val="20"/>
          <w:szCs w:val="20"/>
        </w:rPr>
      </w:pPr>
      <w:r w:rsidRPr="00993639">
        <w:rPr>
          <w:rFonts w:ascii="Garamond" w:hAnsi="Garamond"/>
          <w:sz w:val="20"/>
          <w:szCs w:val="20"/>
        </w:rPr>
        <w:t xml:space="preserve">V prípade porušenia ktorejkoľvek z povinností týkajúcej sa Subdodávateľov alebo ich zmeny (napr. neoznámenie zmeny Subdodávateľa, </w:t>
      </w:r>
      <w:bookmarkStart w:id="1" w:name="_Hlk528156039"/>
      <w:r w:rsidRPr="00993639">
        <w:rPr>
          <w:rFonts w:ascii="Garamond" w:hAnsi="Garamond"/>
          <w:sz w:val="20"/>
          <w:szCs w:val="20"/>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1"/>
      <w:r w:rsidRPr="00993639">
        <w:rPr>
          <w:rFonts w:ascii="Garamond" w:hAnsi="Garamond"/>
          <w:sz w:val="20"/>
          <w:szCs w:val="20"/>
        </w:rPr>
        <w:t xml:space="preserve">alebo povinnosť podľa § 11 ods. 1 Zákona o verejnom obstarávaní v prípade Subdodávateľa, ktorý má povinnosť zapisovať sa do Registra partnerov verejného sektora, má Kupujúci právo: </w:t>
      </w:r>
    </w:p>
    <w:p w14:paraId="496665FD" w14:textId="77777777" w:rsidR="00015F14" w:rsidRPr="00993639" w:rsidRDefault="00015F14" w:rsidP="005410A3">
      <w:pPr>
        <w:pStyle w:val="Odstavecseseznamem"/>
        <w:keepNext/>
        <w:keepLines/>
        <w:spacing w:line="240" w:lineRule="auto"/>
        <w:rPr>
          <w:rFonts w:ascii="Garamond" w:hAnsi="Garamond"/>
          <w:sz w:val="20"/>
          <w:szCs w:val="20"/>
        </w:rPr>
      </w:pPr>
    </w:p>
    <w:p w14:paraId="13E9693E" w14:textId="77777777" w:rsidR="00A92187" w:rsidRPr="00A92187" w:rsidRDefault="00A92187" w:rsidP="00A92187">
      <w:pPr>
        <w:pStyle w:val="Odstavecseseznamem"/>
        <w:keepNext/>
        <w:keepLines/>
        <w:numPr>
          <w:ilvl w:val="1"/>
          <w:numId w:val="3"/>
        </w:numPr>
        <w:tabs>
          <w:tab w:val="left" w:pos="1418"/>
        </w:tabs>
        <w:spacing w:after="0" w:line="240" w:lineRule="auto"/>
        <w:jc w:val="both"/>
        <w:rPr>
          <w:rFonts w:ascii="Garamond" w:hAnsi="Garamond"/>
          <w:vanish/>
          <w:sz w:val="20"/>
          <w:szCs w:val="20"/>
        </w:rPr>
      </w:pPr>
    </w:p>
    <w:p w14:paraId="0089940F" w14:textId="77777777" w:rsidR="00A92187" w:rsidRPr="00A92187" w:rsidRDefault="00A92187" w:rsidP="00A92187">
      <w:pPr>
        <w:pStyle w:val="Odstavecseseznamem"/>
        <w:keepNext/>
        <w:keepLines/>
        <w:numPr>
          <w:ilvl w:val="1"/>
          <w:numId w:val="3"/>
        </w:numPr>
        <w:tabs>
          <w:tab w:val="left" w:pos="1418"/>
        </w:tabs>
        <w:spacing w:after="0" w:line="240" w:lineRule="auto"/>
        <w:jc w:val="both"/>
        <w:rPr>
          <w:rFonts w:ascii="Garamond" w:hAnsi="Garamond"/>
          <w:vanish/>
          <w:sz w:val="20"/>
          <w:szCs w:val="20"/>
        </w:rPr>
      </w:pPr>
    </w:p>
    <w:p w14:paraId="0EA31881" w14:textId="77777777" w:rsidR="00A92187" w:rsidRPr="00A92187" w:rsidRDefault="00A92187" w:rsidP="00A92187">
      <w:pPr>
        <w:pStyle w:val="Odstavecseseznamem"/>
        <w:keepNext/>
        <w:keepLines/>
        <w:numPr>
          <w:ilvl w:val="1"/>
          <w:numId w:val="3"/>
        </w:numPr>
        <w:tabs>
          <w:tab w:val="left" w:pos="1418"/>
        </w:tabs>
        <w:spacing w:after="0" w:line="240" w:lineRule="auto"/>
        <w:jc w:val="both"/>
        <w:rPr>
          <w:rFonts w:ascii="Garamond" w:hAnsi="Garamond"/>
          <w:vanish/>
          <w:sz w:val="20"/>
          <w:szCs w:val="20"/>
        </w:rPr>
      </w:pPr>
    </w:p>
    <w:p w14:paraId="0484C8DC" w14:textId="77777777" w:rsidR="00A92187" w:rsidRPr="00A92187" w:rsidRDefault="00A92187" w:rsidP="00A92187">
      <w:pPr>
        <w:pStyle w:val="Odstavecseseznamem"/>
        <w:keepNext/>
        <w:keepLines/>
        <w:numPr>
          <w:ilvl w:val="1"/>
          <w:numId w:val="3"/>
        </w:numPr>
        <w:tabs>
          <w:tab w:val="left" w:pos="1418"/>
        </w:tabs>
        <w:spacing w:after="0" w:line="240" w:lineRule="auto"/>
        <w:jc w:val="both"/>
        <w:rPr>
          <w:rFonts w:ascii="Garamond" w:hAnsi="Garamond"/>
          <w:vanish/>
          <w:sz w:val="20"/>
          <w:szCs w:val="20"/>
        </w:rPr>
      </w:pPr>
    </w:p>
    <w:p w14:paraId="0F881003" w14:textId="77777777" w:rsidR="00A92187" w:rsidRPr="00A92187" w:rsidRDefault="00A92187" w:rsidP="00A92187">
      <w:pPr>
        <w:pStyle w:val="Odstavecseseznamem"/>
        <w:keepNext/>
        <w:keepLines/>
        <w:numPr>
          <w:ilvl w:val="1"/>
          <w:numId w:val="3"/>
        </w:numPr>
        <w:tabs>
          <w:tab w:val="left" w:pos="1418"/>
        </w:tabs>
        <w:spacing w:after="0" w:line="240" w:lineRule="auto"/>
        <w:jc w:val="both"/>
        <w:rPr>
          <w:rFonts w:ascii="Garamond" w:hAnsi="Garamond"/>
          <w:vanish/>
          <w:sz w:val="20"/>
          <w:szCs w:val="20"/>
        </w:rPr>
      </w:pPr>
    </w:p>
    <w:p w14:paraId="78636AA1" w14:textId="751A5DA9" w:rsidR="00015F14" w:rsidRDefault="00015F14" w:rsidP="00A92187">
      <w:pPr>
        <w:pStyle w:val="Odstavecseseznamem"/>
        <w:keepNext/>
        <w:keepLines/>
        <w:numPr>
          <w:ilvl w:val="2"/>
          <w:numId w:val="3"/>
        </w:numPr>
        <w:tabs>
          <w:tab w:val="left" w:pos="1418"/>
        </w:tabs>
        <w:spacing w:after="0" w:line="240" w:lineRule="auto"/>
        <w:ind w:left="1429"/>
        <w:jc w:val="both"/>
        <w:rPr>
          <w:rFonts w:ascii="Garamond" w:hAnsi="Garamond"/>
          <w:sz w:val="20"/>
          <w:szCs w:val="20"/>
        </w:rPr>
      </w:pPr>
      <w:r w:rsidRPr="00993639">
        <w:rPr>
          <w:rFonts w:ascii="Garamond" w:hAnsi="Garamond"/>
          <w:sz w:val="20"/>
          <w:szCs w:val="20"/>
        </w:rPr>
        <w:t>požadovať od Predávajúceho uhradenie zmluvnej pokuty vo výške 1</w:t>
      </w:r>
      <w:r w:rsidR="002C2190">
        <w:rPr>
          <w:rFonts w:ascii="Garamond" w:hAnsi="Garamond"/>
          <w:sz w:val="20"/>
          <w:szCs w:val="20"/>
        </w:rPr>
        <w:t> </w:t>
      </w:r>
      <w:r w:rsidRPr="00993639">
        <w:rPr>
          <w:rFonts w:ascii="Garamond" w:hAnsi="Garamond"/>
          <w:sz w:val="20"/>
          <w:szCs w:val="20"/>
        </w:rPr>
        <w:t>000</w:t>
      </w:r>
      <w:r w:rsidR="002C2190">
        <w:rPr>
          <w:rFonts w:ascii="Garamond" w:hAnsi="Garamond"/>
          <w:sz w:val="20"/>
          <w:szCs w:val="20"/>
        </w:rPr>
        <w:t>,-</w:t>
      </w:r>
      <w:r w:rsidRPr="00993639">
        <w:rPr>
          <w:rFonts w:ascii="Garamond" w:hAnsi="Garamond"/>
          <w:sz w:val="20"/>
          <w:szCs w:val="20"/>
        </w:rPr>
        <w:t xml:space="preserve"> EUR (slovom: jedentisíc eur), a to za každé porušenie ktorejkoľvek z vyššie uvedených povinností, a to aj opakovane; a zároveň </w:t>
      </w:r>
    </w:p>
    <w:p w14:paraId="18FEACE2" w14:textId="77777777" w:rsidR="00015F14" w:rsidRDefault="00015F14" w:rsidP="005410A3">
      <w:pPr>
        <w:pStyle w:val="Odstavecseseznamem"/>
        <w:keepNext/>
        <w:keepLines/>
        <w:tabs>
          <w:tab w:val="left" w:pos="1418"/>
        </w:tabs>
        <w:spacing w:after="0" w:line="240" w:lineRule="auto"/>
        <w:ind w:left="1418"/>
        <w:jc w:val="both"/>
        <w:rPr>
          <w:rFonts w:ascii="Garamond" w:hAnsi="Garamond"/>
          <w:sz w:val="20"/>
          <w:szCs w:val="20"/>
        </w:rPr>
      </w:pPr>
    </w:p>
    <w:p w14:paraId="5A46FEAF" w14:textId="3E8F8E58" w:rsidR="00015F14" w:rsidRPr="00015F14" w:rsidRDefault="00015F14" w:rsidP="005410A3">
      <w:pPr>
        <w:pStyle w:val="Odstavecseseznamem"/>
        <w:keepNext/>
        <w:keepLines/>
        <w:numPr>
          <w:ilvl w:val="2"/>
          <w:numId w:val="3"/>
        </w:numPr>
        <w:tabs>
          <w:tab w:val="left" w:pos="1418"/>
        </w:tabs>
        <w:spacing w:after="0" w:line="240" w:lineRule="auto"/>
        <w:ind w:left="1418" w:hanging="709"/>
        <w:jc w:val="both"/>
        <w:rPr>
          <w:rFonts w:ascii="Garamond" w:hAnsi="Garamond"/>
          <w:sz w:val="20"/>
          <w:szCs w:val="20"/>
        </w:rPr>
      </w:pPr>
      <w:r w:rsidRPr="00AF11A9">
        <w:rPr>
          <w:rFonts w:ascii="Garamond" w:eastAsia="Arial Narrow" w:hAnsi="Garamond" w:cstheme="minorHAnsi"/>
          <w:bCs/>
          <w:sz w:val="20"/>
          <w:szCs w:val="20"/>
        </w:rPr>
        <w:t xml:space="preserve">odmietnuť plnenie, resp. vrátiť poskytnuté plnenie subdodávateľom Predávajúceho, ktorý nebol písomne schválený Kupujúcim podľa článku </w:t>
      </w:r>
      <w:r w:rsidR="002C2190">
        <w:rPr>
          <w:rFonts w:ascii="Garamond" w:eastAsia="Arial Narrow" w:hAnsi="Garamond" w:cstheme="minorHAnsi"/>
          <w:bCs/>
          <w:sz w:val="20"/>
          <w:szCs w:val="20"/>
        </w:rPr>
        <w:t>7</w:t>
      </w:r>
      <w:r w:rsidRPr="00AF11A9">
        <w:rPr>
          <w:rFonts w:ascii="Garamond" w:eastAsia="Arial Narrow" w:hAnsi="Garamond" w:cstheme="minorHAnsi"/>
          <w:bCs/>
          <w:sz w:val="20"/>
          <w:szCs w:val="20"/>
        </w:rPr>
        <w:t xml:space="preserve"> bod </w:t>
      </w:r>
      <w:r w:rsidR="002C2190">
        <w:rPr>
          <w:rFonts w:ascii="Garamond" w:eastAsia="Arial Narrow" w:hAnsi="Garamond" w:cstheme="minorHAnsi"/>
          <w:bCs/>
          <w:sz w:val="20"/>
          <w:szCs w:val="20"/>
        </w:rPr>
        <w:t>7</w:t>
      </w:r>
      <w:r w:rsidRPr="00AF11A9">
        <w:rPr>
          <w:rFonts w:ascii="Garamond" w:eastAsia="Arial Narrow" w:hAnsi="Garamond" w:cstheme="minorHAnsi"/>
          <w:bCs/>
          <w:sz w:val="20"/>
          <w:szCs w:val="20"/>
        </w:rPr>
        <w:t>.2 Zmluvy.</w:t>
      </w:r>
    </w:p>
    <w:p w14:paraId="6CD3EBEA" w14:textId="77777777" w:rsidR="008B29AF" w:rsidRPr="006B2508" w:rsidRDefault="008B29AF" w:rsidP="005410A3">
      <w:pPr>
        <w:keepNext/>
        <w:keepLines/>
        <w:tabs>
          <w:tab w:val="left" w:pos="709"/>
        </w:tabs>
        <w:spacing w:after="0" w:line="240" w:lineRule="auto"/>
        <w:contextualSpacing/>
        <w:jc w:val="both"/>
        <w:rPr>
          <w:rFonts w:ascii="Garamond" w:hAnsi="Garamond"/>
          <w:bCs/>
          <w:sz w:val="20"/>
          <w:szCs w:val="20"/>
        </w:rPr>
      </w:pPr>
    </w:p>
    <w:p w14:paraId="50972AA0" w14:textId="720A78DA" w:rsidR="00A30BA1" w:rsidRPr="006B2508" w:rsidRDefault="00A30BA1" w:rsidP="005410A3">
      <w:pPr>
        <w:keepNext/>
        <w:keepLines/>
        <w:numPr>
          <w:ilvl w:val="0"/>
          <w:numId w:val="18"/>
        </w:numPr>
        <w:tabs>
          <w:tab w:val="left" w:pos="709"/>
        </w:tabs>
        <w:spacing w:after="0" w:line="240" w:lineRule="auto"/>
        <w:ind w:left="709" w:hanging="709"/>
        <w:contextualSpacing/>
        <w:jc w:val="both"/>
        <w:rPr>
          <w:rFonts w:ascii="Garamond" w:hAnsi="Garamond"/>
          <w:sz w:val="20"/>
          <w:szCs w:val="20"/>
        </w:rPr>
      </w:pPr>
      <w:bookmarkStart w:id="2" w:name="_Hlk45002042"/>
      <w:r w:rsidRPr="006B2508">
        <w:rPr>
          <w:rFonts w:ascii="Garamond" w:hAnsi="Garamond" w:cs="Arial"/>
          <w:sz w:val="20"/>
          <w:szCs w:val="20"/>
        </w:rPr>
        <w:t>Povinnosť,</w:t>
      </w:r>
      <w:r w:rsidR="00C9457F" w:rsidRPr="006B2508">
        <w:rPr>
          <w:rFonts w:ascii="Garamond" w:hAnsi="Garamond" w:cs="Arial"/>
          <w:sz w:val="20"/>
          <w:szCs w:val="20"/>
        </w:rPr>
        <w:t xml:space="preserve"> </w:t>
      </w:r>
      <w:r w:rsidRPr="006B2508">
        <w:rPr>
          <w:rFonts w:ascii="Garamond" w:hAnsi="Garamond" w:cs="Arial"/>
          <w:sz w:val="20"/>
          <w:szCs w:val="20"/>
        </w:rPr>
        <w:t>splnenie</w:t>
      </w:r>
      <w:r w:rsidR="00C9457F" w:rsidRPr="006B2508">
        <w:rPr>
          <w:rFonts w:ascii="Garamond" w:hAnsi="Garamond" w:cs="Arial"/>
          <w:sz w:val="20"/>
          <w:szCs w:val="20"/>
        </w:rPr>
        <w:t xml:space="preserve"> </w:t>
      </w:r>
      <w:r w:rsidRPr="006B2508">
        <w:rPr>
          <w:rFonts w:ascii="Garamond" w:hAnsi="Garamond" w:cs="Arial"/>
          <w:sz w:val="20"/>
          <w:szCs w:val="20"/>
        </w:rPr>
        <w:t>ktorej</w:t>
      </w:r>
      <w:r w:rsidR="00C9457F" w:rsidRPr="006B2508">
        <w:rPr>
          <w:rFonts w:ascii="Garamond" w:hAnsi="Garamond" w:cs="Arial"/>
          <w:sz w:val="20"/>
          <w:szCs w:val="20"/>
        </w:rPr>
        <w:t xml:space="preserve"> </w:t>
      </w:r>
      <w:r w:rsidRPr="006B2508">
        <w:rPr>
          <w:rFonts w:ascii="Garamond" w:hAnsi="Garamond" w:cs="Arial"/>
          <w:sz w:val="20"/>
          <w:szCs w:val="20"/>
        </w:rPr>
        <w:t>bolo</w:t>
      </w:r>
      <w:r w:rsidR="00C9457F" w:rsidRPr="006B2508">
        <w:rPr>
          <w:rFonts w:ascii="Garamond" w:hAnsi="Garamond" w:cs="Arial"/>
          <w:sz w:val="20"/>
          <w:szCs w:val="20"/>
        </w:rPr>
        <w:t xml:space="preserve"> </w:t>
      </w:r>
      <w:r w:rsidRPr="006B2508">
        <w:rPr>
          <w:rFonts w:ascii="Garamond" w:hAnsi="Garamond" w:cs="Arial"/>
          <w:sz w:val="20"/>
          <w:szCs w:val="20"/>
        </w:rPr>
        <w:t>zaistené</w:t>
      </w:r>
      <w:r w:rsidR="00C9457F" w:rsidRPr="006B2508">
        <w:rPr>
          <w:rFonts w:ascii="Garamond" w:hAnsi="Garamond" w:cs="Arial"/>
          <w:sz w:val="20"/>
          <w:szCs w:val="20"/>
        </w:rPr>
        <w:t xml:space="preserve"> </w:t>
      </w:r>
      <w:r w:rsidRPr="006B2508">
        <w:rPr>
          <w:rFonts w:ascii="Garamond" w:hAnsi="Garamond" w:cs="Arial"/>
          <w:sz w:val="20"/>
          <w:szCs w:val="20"/>
        </w:rPr>
        <w:t>zmluvnou</w:t>
      </w:r>
      <w:r w:rsidR="00C9457F" w:rsidRPr="006B2508">
        <w:rPr>
          <w:rFonts w:ascii="Garamond" w:hAnsi="Garamond" w:cs="Arial"/>
          <w:sz w:val="20"/>
          <w:szCs w:val="20"/>
        </w:rPr>
        <w:t xml:space="preserve"> </w:t>
      </w:r>
      <w:r w:rsidRPr="006B2508">
        <w:rPr>
          <w:rFonts w:ascii="Garamond" w:hAnsi="Garamond" w:cs="Arial"/>
          <w:sz w:val="20"/>
          <w:szCs w:val="20"/>
        </w:rPr>
        <w:t>pokutou,</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002C2190">
        <w:rPr>
          <w:rFonts w:ascii="Garamond" w:hAnsi="Garamond" w:cs="Arial"/>
          <w:sz w:val="20"/>
          <w:szCs w:val="20"/>
        </w:rPr>
        <w:t>Predávajúci</w:t>
      </w:r>
      <w:r w:rsidR="00C9457F" w:rsidRPr="006B2508">
        <w:rPr>
          <w:rFonts w:ascii="Garamond" w:hAnsi="Garamond" w:cs="Arial"/>
          <w:sz w:val="20"/>
          <w:szCs w:val="20"/>
        </w:rPr>
        <w:t xml:space="preserve"> </w:t>
      </w:r>
      <w:r w:rsidR="00A5763D" w:rsidRPr="006B2508">
        <w:rPr>
          <w:rFonts w:ascii="Garamond" w:hAnsi="Garamond" w:cs="Arial"/>
          <w:sz w:val="20"/>
          <w:szCs w:val="20"/>
        </w:rPr>
        <w:t>povinn</w:t>
      </w:r>
      <w:r w:rsidR="00A5763D">
        <w:rPr>
          <w:rFonts w:ascii="Garamond" w:hAnsi="Garamond" w:cs="Arial"/>
          <w:sz w:val="20"/>
          <w:szCs w:val="20"/>
        </w:rPr>
        <w:t xml:space="preserve">ý </w:t>
      </w:r>
      <w:r w:rsidRPr="006B2508">
        <w:rPr>
          <w:rFonts w:ascii="Garamond" w:hAnsi="Garamond" w:cs="Arial"/>
          <w:sz w:val="20"/>
          <w:szCs w:val="20"/>
        </w:rPr>
        <w:t>plniť</w:t>
      </w:r>
      <w:r w:rsidR="00C9457F" w:rsidRPr="006B2508">
        <w:rPr>
          <w:rFonts w:ascii="Garamond" w:hAnsi="Garamond" w:cs="Arial"/>
          <w:sz w:val="20"/>
          <w:szCs w:val="20"/>
        </w:rPr>
        <w:t xml:space="preserve"> </w:t>
      </w:r>
      <w:r w:rsidRPr="006B2508">
        <w:rPr>
          <w:rFonts w:ascii="Garamond" w:hAnsi="Garamond" w:cs="Arial"/>
          <w:sz w:val="20"/>
          <w:szCs w:val="20"/>
        </w:rPr>
        <w:t>i</w:t>
      </w:r>
      <w:r w:rsidR="00C9457F" w:rsidRPr="006B2508">
        <w:rPr>
          <w:rFonts w:ascii="Garamond" w:hAnsi="Garamond" w:cs="Arial"/>
          <w:sz w:val="20"/>
          <w:szCs w:val="20"/>
        </w:rPr>
        <w:t xml:space="preserve"> </w:t>
      </w:r>
      <w:r w:rsidRPr="006B2508">
        <w:rPr>
          <w:rFonts w:ascii="Garamond" w:hAnsi="Garamond" w:cs="Arial"/>
          <w:sz w:val="20"/>
          <w:szCs w:val="20"/>
        </w:rPr>
        <w:t>po</w:t>
      </w:r>
      <w:r w:rsidR="00C9457F" w:rsidRPr="006B2508">
        <w:rPr>
          <w:rFonts w:ascii="Garamond" w:hAnsi="Garamond" w:cs="Arial"/>
          <w:sz w:val="20"/>
          <w:szCs w:val="20"/>
        </w:rPr>
        <w:t xml:space="preserve"> </w:t>
      </w:r>
      <w:r w:rsidRPr="006B2508">
        <w:rPr>
          <w:rFonts w:ascii="Garamond" w:hAnsi="Garamond" w:cs="Arial"/>
          <w:sz w:val="20"/>
          <w:szCs w:val="20"/>
        </w:rPr>
        <w:t>zaplatení</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C9457F" w:rsidRPr="006B2508">
        <w:rPr>
          <w:rFonts w:ascii="Garamond" w:hAnsi="Garamond"/>
          <w:sz w:val="20"/>
          <w:szCs w:val="20"/>
        </w:rPr>
        <w:t xml:space="preserve"> </w:t>
      </w:r>
      <w:r w:rsidRPr="006B2508">
        <w:rPr>
          <w:rFonts w:ascii="Garamond" w:hAnsi="Garamond"/>
          <w:sz w:val="20"/>
          <w:szCs w:val="20"/>
        </w:rPr>
        <w:t>Zaplatením</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nezaniká</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002C2190">
        <w:rPr>
          <w:rFonts w:ascii="Garamond" w:hAnsi="Garamond"/>
          <w:sz w:val="20"/>
          <w:szCs w:val="20"/>
        </w:rPr>
        <w:t>Kupujúceho</w:t>
      </w:r>
      <w:r w:rsidR="00A5763D">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náhradu</w:t>
      </w:r>
      <w:r w:rsidR="00C9457F" w:rsidRPr="006B2508">
        <w:rPr>
          <w:rFonts w:ascii="Garamond" w:hAnsi="Garamond"/>
          <w:sz w:val="20"/>
          <w:szCs w:val="20"/>
        </w:rPr>
        <w:t xml:space="preserve"> </w:t>
      </w:r>
      <w:r w:rsidRPr="006B2508">
        <w:rPr>
          <w:rFonts w:ascii="Garamond" w:hAnsi="Garamond"/>
          <w:sz w:val="20"/>
          <w:szCs w:val="20"/>
        </w:rPr>
        <w:t>vzniknutej</w:t>
      </w:r>
      <w:r w:rsidR="00C9457F" w:rsidRPr="006B2508">
        <w:rPr>
          <w:rFonts w:ascii="Garamond" w:hAnsi="Garamond"/>
          <w:sz w:val="20"/>
          <w:szCs w:val="20"/>
        </w:rPr>
        <w:t xml:space="preserve"> </w:t>
      </w:r>
      <w:r w:rsidRPr="006B2508">
        <w:rPr>
          <w:rFonts w:ascii="Garamond" w:hAnsi="Garamond"/>
          <w:sz w:val="20"/>
          <w:szCs w:val="20"/>
        </w:rPr>
        <w:t>škody.</w:t>
      </w:r>
    </w:p>
    <w:bookmarkEnd w:id="2"/>
    <w:p w14:paraId="524B2B05" w14:textId="77777777" w:rsidR="00A30BA1" w:rsidRPr="006B2508" w:rsidRDefault="00A30BA1" w:rsidP="005410A3">
      <w:pPr>
        <w:keepNext/>
        <w:keepLines/>
        <w:tabs>
          <w:tab w:val="left" w:pos="709"/>
        </w:tabs>
        <w:spacing w:after="0" w:line="240" w:lineRule="auto"/>
        <w:ind w:left="709"/>
        <w:contextualSpacing/>
        <w:jc w:val="both"/>
        <w:rPr>
          <w:rFonts w:ascii="Garamond" w:hAnsi="Garamond"/>
          <w:sz w:val="20"/>
          <w:szCs w:val="20"/>
        </w:rPr>
      </w:pPr>
    </w:p>
    <w:p w14:paraId="28BE3210" w14:textId="6B270162" w:rsidR="00A30BA1" w:rsidRPr="006B2508" w:rsidRDefault="00A30BA1" w:rsidP="005410A3">
      <w:pPr>
        <w:keepNext/>
        <w:keepLines/>
        <w:numPr>
          <w:ilvl w:val="0"/>
          <w:numId w:val="18"/>
        </w:numPr>
        <w:tabs>
          <w:tab w:val="left" w:pos="709"/>
        </w:tabs>
        <w:spacing w:after="0" w:line="240" w:lineRule="auto"/>
        <w:ind w:left="709" w:hanging="709"/>
        <w:contextualSpacing/>
        <w:jc w:val="both"/>
        <w:rPr>
          <w:rFonts w:ascii="Garamond" w:hAnsi="Garamond"/>
          <w:sz w:val="20"/>
          <w:szCs w:val="20"/>
        </w:rPr>
      </w:pPr>
      <w:r w:rsidRPr="006B2508">
        <w:rPr>
          <w:rFonts w:ascii="Garamond" w:hAnsi="Garamond" w:cs="Arial"/>
          <w:sz w:val="20"/>
          <w:szCs w:val="20"/>
        </w:rPr>
        <w:t>Zmluvné</w:t>
      </w:r>
      <w:r w:rsidR="00C9457F" w:rsidRPr="006B2508">
        <w:rPr>
          <w:rFonts w:ascii="Garamond" w:hAnsi="Garamond" w:cs="Arial"/>
          <w:sz w:val="20"/>
          <w:szCs w:val="20"/>
        </w:rPr>
        <w:t xml:space="preserve"> </w:t>
      </w:r>
      <w:r w:rsidRPr="006B2508">
        <w:rPr>
          <w:rFonts w:ascii="Garamond" w:hAnsi="Garamond" w:cs="Arial"/>
          <w:sz w:val="20"/>
          <w:szCs w:val="20"/>
        </w:rPr>
        <w:t>strany</w:t>
      </w:r>
      <w:r w:rsidR="00C9457F" w:rsidRPr="006B2508">
        <w:rPr>
          <w:rFonts w:ascii="Garamond" w:hAnsi="Garamond" w:cs="Arial"/>
          <w:sz w:val="20"/>
          <w:szCs w:val="20"/>
        </w:rPr>
        <w:t xml:space="preserve"> </w:t>
      </w:r>
      <w:r w:rsidRPr="006B2508">
        <w:rPr>
          <w:rFonts w:ascii="Garamond" w:hAnsi="Garamond" w:cs="Arial"/>
          <w:sz w:val="20"/>
          <w:szCs w:val="20"/>
        </w:rPr>
        <w:t>považujú</w:t>
      </w:r>
      <w:r w:rsidR="00C9457F" w:rsidRPr="006B2508">
        <w:rPr>
          <w:rFonts w:ascii="Garamond" w:hAnsi="Garamond" w:cs="Arial"/>
          <w:sz w:val="20"/>
          <w:szCs w:val="20"/>
        </w:rPr>
        <w:t xml:space="preserve"> </w:t>
      </w:r>
      <w:r w:rsidRPr="006B2508">
        <w:rPr>
          <w:rFonts w:ascii="Garamond" w:hAnsi="Garamond" w:cs="Arial"/>
          <w:sz w:val="20"/>
          <w:szCs w:val="20"/>
        </w:rPr>
        <w:t>takéto</w:t>
      </w:r>
      <w:r w:rsidR="00C9457F" w:rsidRPr="006B2508">
        <w:rPr>
          <w:rFonts w:ascii="Garamond" w:hAnsi="Garamond" w:cs="Arial"/>
          <w:sz w:val="20"/>
          <w:szCs w:val="20"/>
        </w:rPr>
        <w:t xml:space="preserve"> </w:t>
      </w:r>
      <w:r w:rsidRPr="006B2508">
        <w:rPr>
          <w:rFonts w:ascii="Garamond" w:hAnsi="Garamond" w:cs="Arial"/>
          <w:sz w:val="20"/>
          <w:szCs w:val="20"/>
        </w:rPr>
        <w:t>určenie</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C9457F" w:rsidRPr="006B2508">
        <w:rPr>
          <w:rFonts w:ascii="Garamond" w:hAnsi="Garamond" w:cs="Arial"/>
          <w:sz w:val="20"/>
          <w:szCs w:val="20"/>
        </w:rPr>
        <w:t xml:space="preserve"> </w:t>
      </w: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primerané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dostatočne</w:t>
      </w:r>
      <w:r w:rsidR="00C9457F" w:rsidRPr="006B2508">
        <w:rPr>
          <w:rFonts w:ascii="Garamond" w:hAnsi="Garamond" w:cs="Arial"/>
          <w:sz w:val="20"/>
          <w:szCs w:val="20"/>
        </w:rPr>
        <w:t xml:space="preserve"> </w:t>
      </w:r>
      <w:r w:rsidRPr="006B2508">
        <w:rPr>
          <w:rFonts w:ascii="Garamond" w:hAnsi="Garamond" w:cs="Arial"/>
          <w:sz w:val="20"/>
          <w:szCs w:val="20"/>
        </w:rPr>
        <w:t>určité.</w:t>
      </w:r>
      <w:r w:rsidR="00C9457F" w:rsidRPr="006B2508">
        <w:rPr>
          <w:rFonts w:ascii="Garamond" w:hAnsi="Garamond" w:cs="Arial"/>
          <w:sz w:val="20"/>
          <w:szCs w:val="20"/>
        </w:rPr>
        <w:t xml:space="preserve"> </w:t>
      </w:r>
      <w:r w:rsidRPr="006B2508">
        <w:rPr>
          <w:rFonts w:ascii="Garamond" w:hAnsi="Garamond" w:cs="Arial"/>
          <w:sz w:val="20"/>
          <w:szCs w:val="20"/>
        </w:rPr>
        <w:t>Zmluvnú</w:t>
      </w:r>
      <w:r w:rsidR="00C9457F" w:rsidRPr="006B2508">
        <w:rPr>
          <w:rFonts w:ascii="Garamond" w:hAnsi="Garamond" w:cs="Arial"/>
          <w:sz w:val="20"/>
          <w:szCs w:val="20"/>
        </w:rPr>
        <w:t xml:space="preserve"> </w:t>
      </w:r>
      <w:r w:rsidRPr="006B2508">
        <w:rPr>
          <w:rFonts w:ascii="Garamond" w:hAnsi="Garamond" w:cs="Arial"/>
          <w:sz w:val="20"/>
          <w:szCs w:val="20"/>
        </w:rPr>
        <w:t>pokutu</w:t>
      </w:r>
      <w:r w:rsidR="00C9457F" w:rsidRPr="006B2508">
        <w:rPr>
          <w:rFonts w:ascii="Garamond" w:hAnsi="Garamond" w:cs="Arial"/>
          <w:sz w:val="20"/>
          <w:szCs w:val="20"/>
        </w:rPr>
        <w:t xml:space="preserve"> </w:t>
      </w:r>
      <w:r w:rsidRPr="006B2508">
        <w:rPr>
          <w:rFonts w:ascii="Garamond" w:hAnsi="Garamond" w:cs="Arial"/>
          <w:sz w:val="20"/>
          <w:szCs w:val="20"/>
        </w:rPr>
        <w:t>sa</w:t>
      </w:r>
      <w:r w:rsidR="00C9457F" w:rsidRPr="006B2508">
        <w:rPr>
          <w:rFonts w:ascii="Garamond" w:hAnsi="Garamond" w:cs="Arial"/>
          <w:sz w:val="20"/>
          <w:szCs w:val="20"/>
        </w:rPr>
        <w:t xml:space="preserve"> </w:t>
      </w:r>
      <w:r w:rsidR="002C2190">
        <w:rPr>
          <w:rFonts w:ascii="Garamond" w:hAnsi="Garamond" w:cs="Arial"/>
          <w:sz w:val="20"/>
          <w:szCs w:val="20"/>
        </w:rPr>
        <w:t>Predávajúci</w:t>
      </w:r>
      <w:r w:rsidR="00C9457F" w:rsidRPr="006B2508">
        <w:rPr>
          <w:rFonts w:ascii="Garamond" w:hAnsi="Garamond" w:cs="Arial"/>
          <w:sz w:val="20"/>
          <w:szCs w:val="20"/>
        </w:rPr>
        <w:t xml:space="preserve"> </w:t>
      </w:r>
      <w:r w:rsidRPr="006B2508">
        <w:rPr>
          <w:rFonts w:ascii="Garamond" w:hAnsi="Garamond" w:cs="Arial"/>
          <w:sz w:val="20"/>
          <w:szCs w:val="20"/>
        </w:rPr>
        <w:t>zaväzuje</w:t>
      </w:r>
      <w:r w:rsidR="00C9457F" w:rsidRPr="006B2508">
        <w:rPr>
          <w:rFonts w:ascii="Garamond" w:hAnsi="Garamond" w:cs="Arial"/>
          <w:sz w:val="20"/>
          <w:szCs w:val="20"/>
        </w:rPr>
        <w:t xml:space="preserve"> </w:t>
      </w:r>
      <w:r w:rsidRPr="006B2508">
        <w:rPr>
          <w:rFonts w:ascii="Garamond" w:hAnsi="Garamond" w:cs="Arial"/>
          <w:sz w:val="20"/>
          <w:szCs w:val="20"/>
        </w:rPr>
        <w:t>uhradiť</w:t>
      </w:r>
      <w:r w:rsidR="00A5763D">
        <w:rPr>
          <w:rFonts w:ascii="Garamond" w:hAnsi="Garamond" w:cs="Arial"/>
          <w:sz w:val="20"/>
          <w:szCs w:val="20"/>
        </w:rPr>
        <w:t xml:space="preserve"> </w:t>
      </w:r>
      <w:r w:rsidR="002C2190">
        <w:rPr>
          <w:rFonts w:ascii="Garamond" w:hAnsi="Garamond" w:cs="Arial"/>
          <w:sz w:val="20"/>
          <w:szCs w:val="20"/>
        </w:rPr>
        <w:t>Kupujúcemu</w:t>
      </w:r>
      <w:r w:rsidR="00C9457F" w:rsidRPr="006B2508">
        <w:rPr>
          <w:rFonts w:ascii="Garamond" w:hAnsi="Garamond" w:cs="Arial"/>
          <w:sz w:val="20"/>
          <w:szCs w:val="20"/>
        </w:rPr>
        <w:t xml:space="preserve"> </w:t>
      </w:r>
      <w:r w:rsidRPr="006B2508">
        <w:rPr>
          <w:rFonts w:ascii="Garamond" w:hAnsi="Garamond" w:cs="Arial"/>
          <w:sz w:val="20"/>
          <w:szCs w:val="20"/>
        </w:rPr>
        <w:t>najneskôr</w:t>
      </w:r>
      <w:r w:rsidR="00C9457F" w:rsidRPr="006B2508">
        <w:rPr>
          <w:rFonts w:ascii="Garamond" w:hAnsi="Garamond" w:cs="Arial"/>
          <w:sz w:val="20"/>
          <w:szCs w:val="20"/>
        </w:rPr>
        <w:t xml:space="preserve"> </w:t>
      </w:r>
      <w:r w:rsidRPr="006B2508">
        <w:rPr>
          <w:rFonts w:ascii="Garamond" w:hAnsi="Garamond" w:cs="Arial"/>
          <w:sz w:val="20"/>
          <w:szCs w:val="20"/>
        </w:rPr>
        <w:t>do</w:t>
      </w:r>
      <w:r w:rsidR="00C9457F" w:rsidRPr="006B2508">
        <w:rPr>
          <w:rFonts w:ascii="Garamond" w:hAnsi="Garamond" w:cs="Arial"/>
          <w:sz w:val="20"/>
          <w:szCs w:val="20"/>
        </w:rPr>
        <w:t xml:space="preserve"> </w:t>
      </w:r>
      <w:r w:rsidRPr="006B2508">
        <w:rPr>
          <w:rFonts w:ascii="Garamond" w:hAnsi="Garamond" w:cs="Arial"/>
          <w:sz w:val="20"/>
          <w:szCs w:val="20"/>
        </w:rPr>
        <w:t>10</w:t>
      </w:r>
      <w:r w:rsidR="00C9457F" w:rsidRPr="006B2508">
        <w:rPr>
          <w:rFonts w:ascii="Garamond" w:hAnsi="Garamond" w:cs="Arial"/>
          <w:sz w:val="20"/>
          <w:szCs w:val="20"/>
        </w:rPr>
        <w:t xml:space="preserve"> </w:t>
      </w:r>
      <w:r w:rsidR="00BB7ACB" w:rsidRPr="006B2508">
        <w:rPr>
          <w:rFonts w:ascii="Garamond" w:hAnsi="Garamond" w:cs="Arial"/>
          <w:sz w:val="20"/>
          <w:szCs w:val="20"/>
        </w:rPr>
        <w:t>(desiatich)</w:t>
      </w:r>
      <w:r w:rsidR="00C9457F" w:rsidRPr="006B2508">
        <w:rPr>
          <w:rFonts w:ascii="Garamond" w:hAnsi="Garamond" w:cs="Arial"/>
          <w:sz w:val="20"/>
          <w:szCs w:val="20"/>
        </w:rPr>
        <w:t xml:space="preserve"> </w:t>
      </w:r>
      <w:r w:rsidRPr="006B2508">
        <w:rPr>
          <w:rFonts w:ascii="Garamond" w:hAnsi="Garamond" w:cs="Arial"/>
          <w:sz w:val="20"/>
          <w:szCs w:val="20"/>
        </w:rPr>
        <w:t>Pracovných</w:t>
      </w:r>
      <w:r w:rsidR="00C9457F" w:rsidRPr="006B2508">
        <w:rPr>
          <w:rFonts w:ascii="Garamond" w:hAnsi="Garamond" w:cs="Arial"/>
          <w:sz w:val="20"/>
          <w:szCs w:val="20"/>
        </w:rPr>
        <w:t xml:space="preserve"> </w:t>
      </w:r>
      <w:r w:rsidRPr="006B2508">
        <w:rPr>
          <w:rFonts w:ascii="Garamond" w:hAnsi="Garamond" w:cs="Arial"/>
          <w:sz w:val="20"/>
          <w:szCs w:val="20"/>
        </w:rPr>
        <w:t>dní</w:t>
      </w:r>
      <w:r w:rsidR="00C9457F" w:rsidRPr="006B2508">
        <w:rPr>
          <w:rFonts w:ascii="Garamond" w:hAnsi="Garamond" w:cs="Arial"/>
          <w:sz w:val="20"/>
          <w:szCs w:val="20"/>
        </w:rPr>
        <w:t xml:space="preserve"> </w:t>
      </w:r>
      <w:r w:rsidRPr="006B2508">
        <w:rPr>
          <w:rFonts w:ascii="Garamond" w:hAnsi="Garamond" w:cs="Arial"/>
          <w:sz w:val="20"/>
          <w:szCs w:val="20"/>
        </w:rPr>
        <w:t>odo</w:t>
      </w:r>
      <w:r w:rsidR="00C9457F" w:rsidRPr="006B2508">
        <w:rPr>
          <w:rFonts w:ascii="Garamond" w:hAnsi="Garamond"/>
          <w:sz w:val="20"/>
          <w:szCs w:val="20"/>
        </w:rPr>
        <w:t xml:space="preserve"> </w:t>
      </w:r>
      <w:r w:rsidRPr="006B2508">
        <w:rPr>
          <w:rFonts w:ascii="Garamond" w:hAnsi="Garamond" w:cs="Arial"/>
          <w:sz w:val="20"/>
          <w:szCs w:val="20"/>
        </w:rPr>
        <w:t>dňa</w:t>
      </w:r>
      <w:r w:rsidR="00C9457F" w:rsidRPr="006B2508">
        <w:rPr>
          <w:rFonts w:ascii="Garamond" w:hAnsi="Garamond" w:cs="Arial"/>
          <w:sz w:val="20"/>
          <w:szCs w:val="20"/>
        </w:rPr>
        <w:t xml:space="preserve"> </w:t>
      </w:r>
      <w:r w:rsidRPr="006B2508">
        <w:rPr>
          <w:rFonts w:ascii="Garamond" w:hAnsi="Garamond" w:cs="Arial"/>
          <w:sz w:val="20"/>
          <w:szCs w:val="20"/>
        </w:rPr>
        <w:t>doručenia</w:t>
      </w:r>
      <w:r w:rsidR="00C9457F" w:rsidRPr="006B2508">
        <w:rPr>
          <w:rFonts w:ascii="Garamond" w:hAnsi="Garamond" w:cs="Arial"/>
          <w:sz w:val="20"/>
          <w:szCs w:val="20"/>
        </w:rPr>
        <w:t xml:space="preserve"> </w:t>
      </w:r>
      <w:r w:rsidRPr="006B2508">
        <w:rPr>
          <w:rFonts w:ascii="Garamond" w:hAnsi="Garamond" w:cs="Arial"/>
          <w:sz w:val="20"/>
          <w:szCs w:val="20"/>
        </w:rPr>
        <w:t>výzvy</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zaplatenie</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pokuty</w:t>
      </w:r>
      <w:r w:rsidR="00A5763D">
        <w:rPr>
          <w:rFonts w:ascii="Garamond" w:hAnsi="Garamond" w:cs="Arial"/>
          <w:sz w:val="20"/>
          <w:szCs w:val="20"/>
        </w:rPr>
        <w:t xml:space="preserve"> zo strany </w:t>
      </w:r>
      <w:r w:rsidR="002C2190">
        <w:rPr>
          <w:rFonts w:ascii="Garamond" w:hAnsi="Garamond" w:cs="Arial"/>
          <w:sz w:val="20"/>
          <w:szCs w:val="20"/>
        </w:rPr>
        <w:t>Kupujúceho</w:t>
      </w:r>
      <w:r w:rsidR="00A5763D">
        <w:rPr>
          <w:rFonts w:ascii="Garamond" w:hAnsi="Garamond" w:cs="Arial"/>
          <w:sz w:val="20"/>
          <w:szCs w:val="20"/>
        </w:rPr>
        <w:t xml:space="preserve"> </w:t>
      </w:r>
      <w:r w:rsidR="002C2190">
        <w:rPr>
          <w:rFonts w:ascii="Garamond" w:hAnsi="Garamond" w:cs="Arial"/>
          <w:sz w:val="20"/>
          <w:szCs w:val="20"/>
        </w:rPr>
        <w:t>Predávajúcemu</w:t>
      </w:r>
      <w:r w:rsidRPr="006B2508">
        <w:rPr>
          <w:rFonts w:ascii="Garamond" w:hAnsi="Garamond" w:cs="Arial"/>
          <w:sz w:val="20"/>
          <w:szCs w:val="20"/>
        </w:rPr>
        <w:t>.</w:t>
      </w:r>
    </w:p>
    <w:p w14:paraId="23936216" w14:textId="77777777" w:rsidR="00A30BA1" w:rsidRPr="006B2508" w:rsidRDefault="00A30BA1" w:rsidP="005410A3">
      <w:pPr>
        <w:keepNext/>
        <w:keepLines/>
        <w:tabs>
          <w:tab w:val="left" w:pos="709"/>
        </w:tabs>
        <w:spacing w:after="0" w:line="240" w:lineRule="auto"/>
        <w:ind w:left="709"/>
        <w:contextualSpacing/>
        <w:jc w:val="both"/>
        <w:rPr>
          <w:rFonts w:ascii="Garamond" w:hAnsi="Garamond"/>
          <w:sz w:val="20"/>
          <w:szCs w:val="20"/>
        </w:rPr>
      </w:pPr>
    </w:p>
    <w:p w14:paraId="6826AA66" w14:textId="63577A8B" w:rsidR="00A30BA1" w:rsidRPr="00F20D9B" w:rsidRDefault="00A30BA1" w:rsidP="005410A3">
      <w:pPr>
        <w:keepNext/>
        <w:keepLines/>
        <w:numPr>
          <w:ilvl w:val="0"/>
          <w:numId w:val="18"/>
        </w:numPr>
        <w:tabs>
          <w:tab w:val="left" w:pos="709"/>
        </w:tabs>
        <w:spacing w:after="0" w:line="240" w:lineRule="auto"/>
        <w:ind w:left="709" w:hanging="709"/>
        <w:contextualSpacing/>
        <w:jc w:val="both"/>
        <w:rPr>
          <w:rFonts w:ascii="Garamond" w:hAnsi="Garamond"/>
          <w:b/>
          <w:sz w:val="20"/>
          <w:szCs w:val="20"/>
        </w:rPr>
      </w:pP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škodu,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spôsobí</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strane</w:t>
      </w:r>
      <w:r w:rsidR="00C9457F" w:rsidRPr="006B2508">
        <w:rPr>
          <w:rFonts w:ascii="Garamond" w:hAnsi="Garamond"/>
          <w:sz w:val="20"/>
          <w:szCs w:val="20"/>
        </w:rPr>
        <w:t xml:space="preserve"> </w:t>
      </w:r>
      <w:r w:rsidRPr="006B2508">
        <w:rPr>
          <w:rFonts w:ascii="Garamond" w:hAnsi="Garamond"/>
          <w:sz w:val="20"/>
          <w:szCs w:val="20"/>
        </w:rPr>
        <w:t>porušením</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tohto</w:t>
      </w:r>
      <w:r w:rsidR="00C9457F" w:rsidRPr="006B2508">
        <w:rPr>
          <w:rFonts w:ascii="Garamond" w:hAnsi="Garamond"/>
          <w:sz w:val="20"/>
          <w:szCs w:val="20"/>
        </w:rPr>
        <w:t xml:space="preserve"> </w:t>
      </w:r>
      <w:r w:rsidRPr="006B2508">
        <w:rPr>
          <w:rFonts w:ascii="Garamond" w:hAnsi="Garamond"/>
          <w:sz w:val="20"/>
          <w:szCs w:val="20"/>
        </w:rPr>
        <w:t>záväzkového</w:t>
      </w:r>
      <w:r w:rsidR="00C9457F" w:rsidRPr="006B2508">
        <w:rPr>
          <w:rFonts w:ascii="Garamond" w:hAnsi="Garamond"/>
          <w:sz w:val="20"/>
          <w:szCs w:val="20"/>
        </w:rPr>
        <w:t xml:space="preserve"> </w:t>
      </w:r>
      <w:r w:rsidRPr="006B2508">
        <w:rPr>
          <w:rFonts w:ascii="Garamond" w:hAnsi="Garamond"/>
          <w:sz w:val="20"/>
          <w:szCs w:val="20"/>
        </w:rPr>
        <w:t>vzťahu,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nahradiť,</w:t>
      </w:r>
      <w:r w:rsidR="00C9457F" w:rsidRPr="006B2508">
        <w:rPr>
          <w:rFonts w:ascii="Garamond" w:hAnsi="Garamond"/>
          <w:sz w:val="20"/>
          <w:szCs w:val="20"/>
        </w:rPr>
        <w:t xml:space="preserve"> </w:t>
      </w:r>
      <w:r w:rsidRPr="006B2508">
        <w:rPr>
          <w:rFonts w:ascii="Garamond" w:hAnsi="Garamond"/>
          <w:sz w:val="20"/>
          <w:szCs w:val="20"/>
        </w:rPr>
        <w:t>ibaže</w:t>
      </w:r>
      <w:r w:rsidR="00C9457F" w:rsidRPr="006B2508">
        <w:rPr>
          <w:rFonts w:ascii="Garamond" w:hAnsi="Garamond"/>
          <w:sz w:val="20"/>
          <w:szCs w:val="20"/>
        </w:rPr>
        <w:t xml:space="preserve"> </w:t>
      </w:r>
      <w:r w:rsidRPr="006B2508">
        <w:rPr>
          <w:rFonts w:ascii="Garamond" w:hAnsi="Garamond"/>
          <w:sz w:val="20"/>
          <w:szCs w:val="20"/>
        </w:rPr>
        <w:t>preukáže,</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porušenie</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bolo</w:t>
      </w:r>
      <w:r w:rsidR="00C9457F" w:rsidRPr="006B2508">
        <w:rPr>
          <w:rFonts w:ascii="Garamond" w:hAnsi="Garamond"/>
          <w:sz w:val="20"/>
          <w:szCs w:val="20"/>
        </w:rPr>
        <w:t xml:space="preserve"> </w:t>
      </w:r>
      <w:r w:rsidRPr="006B2508">
        <w:rPr>
          <w:rFonts w:ascii="Garamond" w:hAnsi="Garamond"/>
          <w:sz w:val="20"/>
          <w:szCs w:val="20"/>
        </w:rPr>
        <w:t>spôsobené</w:t>
      </w:r>
      <w:r w:rsidR="00C9457F" w:rsidRPr="006B2508">
        <w:rPr>
          <w:rFonts w:ascii="Garamond" w:hAnsi="Garamond"/>
          <w:sz w:val="20"/>
          <w:szCs w:val="20"/>
        </w:rPr>
        <w:t xml:space="preserve"> </w:t>
      </w:r>
      <w:r w:rsidRPr="006B2508">
        <w:rPr>
          <w:rFonts w:ascii="Garamond" w:hAnsi="Garamond"/>
          <w:sz w:val="20"/>
          <w:szCs w:val="20"/>
        </w:rPr>
        <w:t>okolnosťami</w:t>
      </w:r>
      <w:r w:rsidR="00C9457F" w:rsidRPr="006B2508">
        <w:rPr>
          <w:rFonts w:ascii="Garamond" w:hAnsi="Garamond"/>
          <w:sz w:val="20"/>
          <w:szCs w:val="20"/>
        </w:rPr>
        <w:t xml:space="preserve"> </w:t>
      </w:r>
      <w:r w:rsidRPr="006B2508">
        <w:rPr>
          <w:rFonts w:ascii="Garamond" w:hAnsi="Garamond"/>
          <w:sz w:val="20"/>
          <w:szCs w:val="20"/>
        </w:rPr>
        <w:t>vylučujúcimi</w:t>
      </w:r>
      <w:r w:rsidR="00C9457F" w:rsidRPr="006B2508">
        <w:rPr>
          <w:rFonts w:ascii="Garamond" w:hAnsi="Garamond"/>
          <w:sz w:val="20"/>
          <w:szCs w:val="20"/>
        </w:rPr>
        <w:t xml:space="preserve"> </w:t>
      </w:r>
      <w:r w:rsidRPr="006B2508">
        <w:rPr>
          <w:rFonts w:ascii="Garamond" w:hAnsi="Garamond"/>
          <w:sz w:val="20"/>
          <w:szCs w:val="20"/>
        </w:rPr>
        <w:t>zodpovednosť.</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prípade</w:t>
      </w:r>
      <w:r w:rsidR="00C9457F" w:rsidRPr="006B2508">
        <w:rPr>
          <w:rFonts w:ascii="Garamond" w:hAnsi="Garamond"/>
          <w:sz w:val="20"/>
          <w:szCs w:val="20"/>
        </w:rPr>
        <w:t xml:space="preserve"> </w:t>
      </w:r>
      <w:r w:rsidRPr="006B2508">
        <w:rPr>
          <w:rFonts w:ascii="Garamond" w:hAnsi="Garamond"/>
          <w:sz w:val="20"/>
          <w:szCs w:val="20"/>
        </w:rPr>
        <w:t>vzniku</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pri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náhrade</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postupovať</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§373</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proofErr w:type="spellStart"/>
      <w:r w:rsidRPr="006B2508">
        <w:rPr>
          <w:rFonts w:ascii="Garamond" w:hAnsi="Garamond"/>
          <w:sz w:val="20"/>
          <w:szCs w:val="20"/>
        </w:rPr>
        <w:t>nasl</w:t>
      </w:r>
      <w:proofErr w:type="spellEnd"/>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Obchodného</w:t>
      </w:r>
      <w:r w:rsidR="00C9457F" w:rsidRPr="006B2508">
        <w:rPr>
          <w:rFonts w:ascii="Garamond" w:hAnsi="Garamond"/>
          <w:sz w:val="20"/>
          <w:szCs w:val="20"/>
        </w:rPr>
        <w:t xml:space="preserve"> </w:t>
      </w:r>
      <w:r w:rsidRPr="006B2508">
        <w:rPr>
          <w:rFonts w:ascii="Garamond" w:hAnsi="Garamond"/>
          <w:sz w:val="20"/>
          <w:szCs w:val="20"/>
        </w:rPr>
        <w:t>zákonníka.</w:t>
      </w:r>
    </w:p>
    <w:p w14:paraId="712AF0E0" w14:textId="1767BF1C" w:rsidR="00F20D9B" w:rsidRDefault="00F20D9B" w:rsidP="005410A3">
      <w:pPr>
        <w:keepNext/>
        <w:keepLines/>
        <w:tabs>
          <w:tab w:val="left" w:pos="709"/>
        </w:tabs>
        <w:spacing w:after="0" w:line="240" w:lineRule="auto"/>
        <w:ind w:left="709"/>
        <w:contextualSpacing/>
        <w:jc w:val="both"/>
        <w:rPr>
          <w:rFonts w:ascii="Garamond" w:hAnsi="Garamond"/>
          <w:sz w:val="20"/>
          <w:szCs w:val="20"/>
        </w:rPr>
      </w:pPr>
    </w:p>
    <w:p w14:paraId="4E221F62" w14:textId="77777777" w:rsidR="00013130" w:rsidRPr="006B2508" w:rsidRDefault="00BF67B7" w:rsidP="005410A3">
      <w:pPr>
        <w:keepNext/>
        <w:keepLines/>
        <w:numPr>
          <w:ilvl w:val="0"/>
          <w:numId w:val="3"/>
        </w:numPr>
        <w:tabs>
          <w:tab w:val="left" w:pos="720"/>
        </w:tabs>
        <w:spacing w:after="0" w:line="240" w:lineRule="auto"/>
        <w:ind w:hanging="720"/>
        <w:jc w:val="both"/>
        <w:outlineLvl w:val="1"/>
        <w:rPr>
          <w:rFonts w:ascii="Garamond" w:hAnsi="Garamond"/>
          <w:b/>
          <w:bCs/>
          <w:caps/>
          <w:sz w:val="20"/>
          <w:szCs w:val="20"/>
        </w:rPr>
      </w:pPr>
      <w:r w:rsidRPr="006B2508">
        <w:rPr>
          <w:rFonts w:ascii="Garamond" w:hAnsi="Garamond" w:cs="Arial"/>
          <w:b/>
          <w:bCs/>
          <w:sz w:val="20"/>
          <w:szCs w:val="20"/>
          <w:lang w:eastAsia="ar-SA"/>
        </w:rPr>
        <w:t>KOMUNIKÁCIA</w:t>
      </w:r>
    </w:p>
    <w:p w14:paraId="0E1AC8C6" w14:textId="77777777" w:rsidR="00013130" w:rsidRPr="006B2508" w:rsidRDefault="00013130" w:rsidP="005410A3">
      <w:pPr>
        <w:keepNext/>
        <w:keepLines/>
        <w:numPr>
          <w:ilvl w:val="0"/>
          <w:numId w:val="7"/>
        </w:numPr>
        <w:tabs>
          <w:tab w:val="num" w:pos="360"/>
        </w:tabs>
        <w:spacing w:after="0" w:line="240" w:lineRule="auto"/>
        <w:ind w:left="0"/>
        <w:jc w:val="both"/>
        <w:rPr>
          <w:rFonts w:ascii="Garamond" w:hAnsi="Garamond"/>
          <w:bCs/>
          <w:sz w:val="20"/>
          <w:szCs w:val="20"/>
        </w:rPr>
      </w:pPr>
    </w:p>
    <w:p w14:paraId="34950310" w14:textId="1C2E5D48" w:rsidR="002701A3" w:rsidRDefault="002701A3" w:rsidP="005410A3">
      <w:pPr>
        <w:pStyle w:val="Odstavecseseznamem"/>
        <w:keepNext/>
        <w:keepLines/>
        <w:numPr>
          <w:ilvl w:val="1"/>
          <w:numId w:val="22"/>
        </w:numPr>
        <w:tabs>
          <w:tab w:val="num" w:pos="720"/>
        </w:tabs>
        <w:spacing w:after="0" w:line="240" w:lineRule="auto"/>
        <w:ind w:hanging="720"/>
        <w:jc w:val="both"/>
        <w:rPr>
          <w:rFonts w:ascii="Garamond" w:hAnsi="Garamond"/>
          <w:sz w:val="20"/>
          <w:szCs w:val="20"/>
        </w:rPr>
      </w:pP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Zmluve</w:t>
      </w:r>
      <w:r w:rsidR="00C9457F" w:rsidRPr="006B2508">
        <w:rPr>
          <w:rFonts w:ascii="Garamond" w:hAnsi="Garamond"/>
          <w:sz w:val="20"/>
          <w:szCs w:val="20"/>
        </w:rPr>
        <w:t xml:space="preserve"> </w:t>
      </w:r>
      <w:r w:rsidRPr="006B2508">
        <w:rPr>
          <w:rFonts w:ascii="Garamond" w:hAnsi="Garamond"/>
          <w:sz w:val="20"/>
          <w:szCs w:val="20"/>
        </w:rPr>
        <w:t>uvedené</w:t>
      </w:r>
      <w:r w:rsidR="00C9457F" w:rsidRPr="006B2508">
        <w:rPr>
          <w:rFonts w:ascii="Garamond" w:hAnsi="Garamond"/>
          <w:sz w:val="20"/>
          <w:szCs w:val="20"/>
        </w:rPr>
        <w:t xml:space="preserve"> </w:t>
      </w:r>
      <w:r w:rsidRPr="006B2508">
        <w:rPr>
          <w:rFonts w:ascii="Garamond" w:hAnsi="Garamond"/>
          <w:sz w:val="20"/>
          <w:szCs w:val="20"/>
        </w:rPr>
        <w:t>inak,</w:t>
      </w:r>
      <w:r w:rsidR="00C9457F" w:rsidRPr="006B2508">
        <w:rPr>
          <w:rFonts w:ascii="Garamond" w:hAnsi="Garamond"/>
          <w:sz w:val="20"/>
          <w:szCs w:val="20"/>
        </w:rPr>
        <w:t xml:space="preserve"> </w:t>
      </w:r>
      <w:r w:rsidRPr="006B2508">
        <w:rPr>
          <w:rFonts w:ascii="Garamond" w:hAnsi="Garamond"/>
          <w:sz w:val="20"/>
          <w:szCs w:val="20"/>
        </w:rPr>
        <w:t>akákoľvek</w:t>
      </w:r>
      <w:r w:rsidR="00C9457F" w:rsidRPr="006B2508">
        <w:rPr>
          <w:rFonts w:ascii="Garamond" w:hAnsi="Garamond"/>
          <w:sz w:val="20"/>
          <w:szCs w:val="20"/>
        </w:rPr>
        <w:t xml:space="preserve"> </w:t>
      </w:r>
      <w:r w:rsidRPr="006B2508">
        <w:rPr>
          <w:rFonts w:ascii="Garamond" w:hAnsi="Garamond"/>
          <w:sz w:val="20"/>
          <w:szCs w:val="20"/>
        </w:rPr>
        <w:t>komunikácia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iné</w:t>
      </w:r>
      <w:r w:rsidR="00C9457F" w:rsidRPr="006B2508">
        <w:rPr>
          <w:rFonts w:ascii="Garamond" w:hAnsi="Garamond"/>
          <w:sz w:val="20"/>
          <w:szCs w:val="20"/>
        </w:rPr>
        <w:t xml:space="preserve"> </w:t>
      </w:r>
      <w:r w:rsidRPr="006B2508">
        <w:rPr>
          <w:rFonts w:ascii="Garamond" w:hAnsi="Garamond"/>
          <w:sz w:val="20"/>
          <w:szCs w:val="20"/>
        </w:rPr>
        <w:t>úkony</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súvislosti</w:t>
      </w:r>
      <w:r w:rsidR="00C9457F" w:rsidRPr="006B2508">
        <w:rPr>
          <w:rFonts w:ascii="Garamond" w:hAnsi="Garamond"/>
          <w:sz w:val="20"/>
          <w:szCs w:val="20"/>
        </w:rPr>
        <w:t xml:space="preserve"> </w:t>
      </w:r>
      <w:r w:rsidRPr="006B2508">
        <w:rPr>
          <w:rFonts w:ascii="Garamond" w:hAnsi="Garamond"/>
          <w:sz w:val="20"/>
          <w:szCs w:val="20"/>
        </w:rPr>
        <w:t>so</w:t>
      </w:r>
      <w:r w:rsidR="00C9457F" w:rsidRPr="006B2508">
        <w:rPr>
          <w:rFonts w:ascii="Garamond" w:hAnsi="Garamond"/>
          <w:sz w:val="20"/>
          <w:szCs w:val="20"/>
        </w:rPr>
        <w:t xml:space="preserve"> </w:t>
      </w:r>
      <w:r w:rsidRPr="006B2508">
        <w:rPr>
          <w:rFonts w:ascii="Garamond" w:hAnsi="Garamond"/>
          <w:sz w:val="20"/>
          <w:szCs w:val="20"/>
        </w:rPr>
        <w:t>Zmluvou</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plnením,</w:t>
      </w:r>
      <w:r w:rsidR="00C9457F" w:rsidRPr="006B2508">
        <w:rPr>
          <w:rFonts w:ascii="Garamond" w:hAnsi="Garamond"/>
          <w:sz w:val="20"/>
          <w:szCs w:val="20"/>
        </w:rPr>
        <w:t xml:space="preserve"> </w:t>
      </w:r>
      <w:r w:rsidRPr="006B2508">
        <w:rPr>
          <w:rFonts w:ascii="Garamond" w:hAnsi="Garamond"/>
          <w:sz w:val="20"/>
          <w:szCs w:val="20"/>
        </w:rPr>
        <w:t>musia</w:t>
      </w:r>
      <w:r w:rsidR="00C9457F" w:rsidRPr="006B2508">
        <w:rPr>
          <w:rFonts w:ascii="Garamond" w:hAnsi="Garamond"/>
          <w:sz w:val="20"/>
          <w:szCs w:val="20"/>
        </w:rPr>
        <w:t xml:space="preserve"> </w:t>
      </w:r>
      <w:r w:rsidRPr="006B2508">
        <w:rPr>
          <w:rFonts w:ascii="Garamond" w:hAnsi="Garamond"/>
          <w:sz w:val="20"/>
          <w:szCs w:val="20"/>
        </w:rPr>
        <w:t>byť</w:t>
      </w:r>
      <w:r w:rsidR="00C9457F" w:rsidRPr="006B2508">
        <w:rPr>
          <w:rFonts w:ascii="Garamond" w:hAnsi="Garamond"/>
          <w:sz w:val="20"/>
          <w:szCs w:val="20"/>
        </w:rPr>
        <w:t xml:space="preserve"> </w:t>
      </w:r>
      <w:r w:rsidRPr="006B2508">
        <w:rPr>
          <w:rFonts w:ascii="Garamond" w:hAnsi="Garamond"/>
          <w:sz w:val="20"/>
          <w:szCs w:val="20"/>
        </w:rPr>
        <w:t>urobené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písomnej</w:t>
      </w:r>
      <w:r w:rsidR="00C9457F" w:rsidRPr="006B2508">
        <w:rPr>
          <w:rFonts w:ascii="Garamond" w:hAnsi="Garamond"/>
          <w:sz w:val="20"/>
          <w:szCs w:val="20"/>
        </w:rPr>
        <w:t xml:space="preserve"> </w:t>
      </w:r>
      <w:r w:rsidRPr="006B2508">
        <w:rPr>
          <w:rFonts w:ascii="Garamond" w:hAnsi="Garamond"/>
          <w:sz w:val="20"/>
          <w:szCs w:val="20"/>
        </w:rPr>
        <w:t>forme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doručené</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adresy</w:t>
      </w:r>
      <w:r w:rsidR="00C9457F" w:rsidRPr="006B2508">
        <w:rPr>
          <w:rFonts w:ascii="Garamond" w:hAnsi="Garamond"/>
          <w:sz w:val="20"/>
          <w:szCs w:val="20"/>
        </w:rPr>
        <w:t xml:space="preserve"> </w:t>
      </w:r>
      <w:r w:rsidRPr="006B2508">
        <w:rPr>
          <w:rFonts w:ascii="Garamond" w:hAnsi="Garamond"/>
          <w:sz w:val="20"/>
          <w:szCs w:val="20"/>
        </w:rPr>
        <w:t>uvedené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záhlaví</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iné</w:t>
      </w:r>
      <w:r w:rsidR="00C9457F" w:rsidRPr="006B2508">
        <w:rPr>
          <w:rFonts w:ascii="Garamond" w:hAnsi="Garamond"/>
          <w:sz w:val="20"/>
          <w:szCs w:val="20"/>
        </w:rPr>
        <w:t xml:space="preserve"> </w:t>
      </w:r>
      <w:r w:rsidRPr="006B2508">
        <w:rPr>
          <w:rFonts w:ascii="Garamond" w:hAnsi="Garamond"/>
          <w:sz w:val="20"/>
          <w:szCs w:val="20"/>
        </w:rPr>
        <w:t>adresy</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kontaktné</w:t>
      </w:r>
      <w:r w:rsidR="00C9457F" w:rsidRPr="006B2508">
        <w:rPr>
          <w:rFonts w:ascii="Garamond" w:hAnsi="Garamond"/>
          <w:sz w:val="20"/>
          <w:szCs w:val="20"/>
        </w:rPr>
        <w:t xml:space="preserve"> </w:t>
      </w:r>
      <w:r w:rsidRPr="006B2508">
        <w:rPr>
          <w:rFonts w:ascii="Garamond" w:hAnsi="Garamond"/>
          <w:sz w:val="20"/>
          <w:szCs w:val="20"/>
        </w:rPr>
        <w:t>osoby,</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navzájom</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oznámia.</w:t>
      </w:r>
    </w:p>
    <w:p w14:paraId="39BD4EA6" w14:textId="77777777" w:rsidR="00227DB3" w:rsidRDefault="00227DB3" w:rsidP="005410A3">
      <w:pPr>
        <w:pStyle w:val="Odstavecseseznamem"/>
        <w:keepNext/>
        <w:keepLines/>
        <w:spacing w:after="0" w:line="240" w:lineRule="auto"/>
        <w:jc w:val="both"/>
        <w:rPr>
          <w:rFonts w:ascii="Garamond" w:hAnsi="Garamond"/>
          <w:sz w:val="20"/>
          <w:szCs w:val="20"/>
        </w:rPr>
      </w:pPr>
    </w:p>
    <w:p w14:paraId="37F327DF" w14:textId="2523E9A9" w:rsidR="002701A3" w:rsidRPr="006B2508" w:rsidRDefault="002701A3" w:rsidP="005410A3">
      <w:pPr>
        <w:pStyle w:val="Odstavecseseznamem"/>
        <w:keepNext/>
        <w:keepLines/>
        <w:numPr>
          <w:ilvl w:val="1"/>
          <w:numId w:val="22"/>
        </w:numPr>
        <w:tabs>
          <w:tab w:val="num" w:pos="720"/>
        </w:tabs>
        <w:spacing w:after="0" w:line="240" w:lineRule="auto"/>
        <w:ind w:hanging="720"/>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akékoľvek</w:t>
      </w:r>
      <w:r w:rsidR="00C9457F" w:rsidRPr="006B2508">
        <w:rPr>
          <w:rFonts w:ascii="Garamond" w:hAnsi="Garamond"/>
          <w:sz w:val="20"/>
          <w:szCs w:val="20"/>
        </w:rPr>
        <w:t xml:space="preserve"> </w:t>
      </w:r>
      <w:r w:rsidRPr="006B2508">
        <w:rPr>
          <w:rFonts w:ascii="Garamond" w:hAnsi="Garamond"/>
          <w:sz w:val="20"/>
          <w:szCs w:val="20"/>
        </w:rPr>
        <w:t>oznámenie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iná</w:t>
      </w:r>
      <w:r w:rsidR="00C9457F" w:rsidRPr="006B2508">
        <w:rPr>
          <w:rFonts w:ascii="Garamond" w:hAnsi="Garamond"/>
          <w:sz w:val="20"/>
          <w:szCs w:val="20"/>
        </w:rPr>
        <w:t xml:space="preserve"> </w:t>
      </w:r>
      <w:r w:rsidRPr="006B2508">
        <w:rPr>
          <w:rFonts w:ascii="Garamond" w:hAnsi="Garamond"/>
          <w:sz w:val="20"/>
          <w:szCs w:val="20"/>
        </w:rPr>
        <w:t>formálna</w:t>
      </w:r>
      <w:r w:rsidR="00C9457F" w:rsidRPr="006B2508">
        <w:rPr>
          <w:rFonts w:ascii="Garamond" w:hAnsi="Garamond"/>
          <w:sz w:val="20"/>
          <w:szCs w:val="20"/>
        </w:rPr>
        <w:t xml:space="preserve"> </w:t>
      </w:r>
      <w:r w:rsidRPr="006B2508">
        <w:rPr>
          <w:rFonts w:ascii="Garamond" w:hAnsi="Garamond"/>
          <w:sz w:val="20"/>
          <w:szCs w:val="20"/>
        </w:rPr>
        <w:t>korešpondencia</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budú</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účely</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považovať</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doručené:</w:t>
      </w:r>
    </w:p>
    <w:p w14:paraId="064D74E0" w14:textId="77777777" w:rsidR="002701A3" w:rsidRPr="006B2508" w:rsidRDefault="002701A3" w:rsidP="005410A3">
      <w:pPr>
        <w:pStyle w:val="Odstavecseseznamem"/>
        <w:keepNext/>
        <w:keepLines/>
        <w:spacing w:after="0" w:line="240" w:lineRule="auto"/>
        <w:jc w:val="both"/>
        <w:rPr>
          <w:rFonts w:ascii="Garamond" w:hAnsi="Garamond"/>
          <w:sz w:val="20"/>
          <w:szCs w:val="20"/>
        </w:rPr>
      </w:pPr>
    </w:p>
    <w:p w14:paraId="64896733" w14:textId="5059261E" w:rsidR="002701A3" w:rsidRPr="006B2508" w:rsidRDefault="002701A3" w:rsidP="005410A3">
      <w:pPr>
        <w:keepNext/>
        <w:keepLines/>
        <w:numPr>
          <w:ilvl w:val="0"/>
          <w:numId w:val="23"/>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zásielka</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doručená</w:t>
      </w:r>
      <w:r w:rsidR="00C9457F" w:rsidRPr="006B2508">
        <w:rPr>
          <w:rFonts w:ascii="Garamond" w:hAnsi="Garamond"/>
          <w:sz w:val="20"/>
          <w:szCs w:val="20"/>
          <w:lang w:eastAsia="cs-CZ"/>
        </w:rPr>
        <w:t xml:space="preserve"> </w:t>
      </w:r>
      <w:r w:rsidRPr="006B2508">
        <w:rPr>
          <w:rFonts w:ascii="Garamond" w:hAnsi="Garamond"/>
          <w:sz w:val="20"/>
          <w:szCs w:val="20"/>
          <w:lang w:eastAsia="cs-CZ"/>
        </w:rPr>
        <w:t>osobne</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kuriérnou</w:t>
      </w:r>
      <w:r w:rsidR="00C9457F" w:rsidRPr="006B2508">
        <w:rPr>
          <w:rFonts w:ascii="Garamond" w:hAnsi="Garamond"/>
          <w:sz w:val="20"/>
          <w:szCs w:val="20"/>
          <w:lang w:eastAsia="cs-CZ"/>
        </w:rPr>
        <w:t xml:space="preserve"> </w:t>
      </w:r>
      <w:r w:rsidRPr="006B2508">
        <w:rPr>
          <w:rFonts w:ascii="Garamond" w:hAnsi="Garamond"/>
          <w:sz w:val="20"/>
          <w:szCs w:val="20"/>
          <w:lang w:eastAsia="cs-CZ"/>
        </w:rPr>
        <w:t>službou;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p>
    <w:p w14:paraId="064907B7" w14:textId="77777777" w:rsidR="002701A3" w:rsidRPr="006B2508" w:rsidRDefault="002701A3" w:rsidP="005410A3">
      <w:pPr>
        <w:keepNext/>
        <w:keepLines/>
        <w:spacing w:after="0" w:line="240" w:lineRule="auto"/>
        <w:ind w:left="1418"/>
        <w:contextualSpacing/>
        <w:jc w:val="both"/>
        <w:rPr>
          <w:rFonts w:ascii="Garamond" w:hAnsi="Garamond"/>
          <w:sz w:val="20"/>
          <w:szCs w:val="20"/>
          <w:lang w:eastAsia="cs-CZ"/>
        </w:rPr>
      </w:pPr>
    </w:p>
    <w:p w14:paraId="3AB9B872" w14:textId="65ED9F6F" w:rsidR="002701A3" w:rsidRPr="006B2508" w:rsidRDefault="002701A3" w:rsidP="005410A3">
      <w:pPr>
        <w:keepNext/>
        <w:keepLines/>
        <w:numPr>
          <w:ilvl w:val="0"/>
          <w:numId w:val="23"/>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5</w:t>
      </w:r>
      <w:r w:rsidR="00BD2FDB" w:rsidRPr="006B2508">
        <w:rPr>
          <w:rFonts w:ascii="Garamond" w:hAnsi="Garamond"/>
          <w:sz w:val="20"/>
          <w:szCs w:val="20"/>
          <w:lang w:eastAsia="cs-CZ"/>
        </w:rPr>
        <w:t>.</w:t>
      </w:r>
      <w:r w:rsidR="00C9457F" w:rsidRPr="006B2508">
        <w:rPr>
          <w:rFonts w:ascii="Garamond" w:hAnsi="Garamond"/>
          <w:sz w:val="20"/>
          <w:szCs w:val="20"/>
          <w:lang w:eastAsia="cs-CZ"/>
        </w:rPr>
        <w:t xml:space="preserve"> </w:t>
      </w:r>
      <w:r w:rsidRPr="006B2508">
        <w:rPr>
          <w:rFonts w:ascii="Garamond" w:hAnsi="Garamond"/>
          <w:sz w:val="20"/>
          <w:szCs w:val="20"/>
          <w:lang w:eastAsia="cs-CZ"/>
        </w:rPr>
        <w:t>(piaty)</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nasledujúci</w:t>
      </w:r>
      <w:r w:rsidR="00C9457F" w:rsidRPr="006B2508">
        <w:rPr>
          <w:rFonts w:ascii="Garamond" w:hAnsi="Garamond"/>
          <w:sz w:val="20"/>
          <w:szCs w:val="20"/>
          <w:lang w:eastAsia="cs-CZ"/>
        </w:rPr>
        <w:t xml:space="preserve"> </w:t>
      </w:r>
      <w:r w:rsidRPr="006B2508">
        <w:rPr>
          <w:rFonts w:ascii="Garamond" w:hAnsi="Garamond"/>
          <w:sz w:val="20"/>
          <w:szCs w:val="20"/>
          <w:lang w:eastAsia="cs-CZ"/>
        </w:rPr>
        <w:t>po</w:t>
      </w:r>
      <w:r w:rsidR="00C9457F" w:rsidRPr="006B2508">
        <w:rPr>
          <w:rFonts w:ascii="Garamond" w:hAnsi="Garamond"/>
          <w:sz w:val="20"/>
          <w:szCs w:val="20"/>
          <w:lang w:eastAsia="cs-CZ"/>
        </w:rPr>
        <w:t xml:space="preserve"> </w:t>
      </w:r>
      <w:r w:rsidRPr="006B2508">
        <w:rPr>
          <w:rFonts w:ascii="Garamond" w:hAnsi="Garamond"/>
          <w:sz w:val="20"/>
          <w:szCs w:val="20"/>
          <w:lang w:eastAsia="cs-CZ"/>
        </w:rPr>
        <w:t>dni</w:t>
      </w:r>
      <w:r w:rsidR="00C9457F" w:rsidRPr="006B2508">
        <w:rPr>
          <w:rFonts w:ascii="Garamond" w:hAnsi="Garamond"/>
          <w:sz w:val="20"/>
          <w:szCs w:val="20"/>
          <w:lang w:eastAsia="cs-CZ"/>
        </w:rPr>
        <w:t xml:space="preserve"> </w:t>
      </w:r>
      <w:r w:rsidRPr="006B2508">
        <w:rPr>
          <w:rFonts w:ascii="Garamond" w:hAnsi="Garamond"/>
          <w:sz w:val="20"/>
          <w:szCs w:val="20"/>
          <w:lang w:eastAsia="cs-CZ"/>
        </w:rPr>
        <w:t>podania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na</w:t>
      </w:r>
      <w:r w:rsidR="00C9457F" w:rsidRPr="006B2508">
        <w:rPr>
          <w:rFonts w:ascii="Garamond" w:hAnsi="Garamond"/>
          <w:sz w:val="20"/>
          <w:szCs w:val="20"/>
          <w:lang w:eastAsia="cs-CZ"/>
        </w:rPr>
        <w:t xml:space="preserve"> </w:t>
      </w:r>
      <w:r w:rsidRPr="006B2508">
        <w:rPr>
          <w:rFonts w:ascii="Garamond" w:hAnsi="Garamond"/>
          <w:sz w:val="20"/>
          <w:szCs w:val="20"/>
          <w:lang w:eastAsia="cs-CZ"/>
        </w:rPr>
        <w:t>pošte,</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zásielka</w:t>
      </w:r>
      <w:r w:rsidR="00C9457F" w:rsidRPr="006B2508">
        <w:rPr>
          <w:rFonts w:ascii="Garamond" w:hAnsi="Garamond"/>
          <w:sz w:val="20"/>
          <w:szCs w:val="20"/>
          <w:lang w:eastAsia="cs-CZ"/>
        </w:rPr>
        <w:t xml:space="preserve"> </w:t>
      </w:r>
      <w:r w:rsidRPr="006B2508">
        <w:rPr>
          <w:rFonts w:ascii="Garamond" w:hAnsi="Garamond"/>
          <w:sz w:val="20"/>
          <w:szCs w:val="20"/>
          <w:lang w:eastAsia="cs-CZ"/>
        </w:rPr>
        <w:t>poslaná</w:t>
      </w:r>
      <w:r w:rsidR="00C9457F" w:rsidRPr="006B2508">
        <w:rPr>
          <w:rFonts w:ascii="Garamond" w:hAnsi="Garamond"/>
          <w:sz w:val="20"/>
          <w:szCs w:val="20"/>
          <w:lang w:eastAsia="cs-CZ"/>
        </w:rPr>
        <w:t xml:space="preserve"> </w:t>
      </w:r>
      <w:r w:rsidRPr="006B2508">
        <w:rPr>
          <w:rFonts w:ascii="Garamond" w:hAnsi="Garamond"/>
          <w:sz w:val="20"/>
          <w:szCs w:val="20"/>
          <w:lang w:eastAsia="cs-CZ"/>
        </w:rPr>
        <w:t>doporučenou</w:t>
      </w:r>
      <w:r w:rsidR="00C9457F" w:rsidRPr="006B2508">
        <w:rPr>
          <w:rFonts w:ascii="Garamond" w:hAnsi="Garamond"/>
          <w:sz w:val="20"/>
          <w:szCs w:val="20"/>
          <w:lang w:eastAsia="cs-CZ"/>
        </w:rPr>
        <w:t xml:space="preserve"> </w:t>
      </w:r>
      <w:r w:rsidRPr="006B2508">
        <w:rPr>
          <w:rFonts w:ascii="Garamond" w:hAnsi="Garamond"/>
          <w:sz w:val="20"/>
          <w:szCs w:val="20"/>
          <w:lang w:eastAsia="cs-CZ"/>
        </w:rPr>
        <w:t>poštou</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doručenia</w:t>
      </w:r>
      <w:r w:rsidR="00C9457F" w:rsidRPr="006B2508">
        <w:rPr>
          <w:rFonts w:ascii="Garamond" w:hAnsi="Garamond"/>
          <w:sz w:val="20"/>
          <w:szCs w:val="20"/>
          <w:lang w:eastAsia="cs-CZ"/>
        </w:rPr>
        <w:t xml:space="preserve"> </w:t>
      </w:r>
      <w:r w:rsidRPr="006B2508">
        <w:rPr>
          <w:rFonts w:ascii="Garamond" w:hAnsi="Garamond"/>
          <w:sz w:val="20"/>
          <w:szCs w:val="20"/>
          <w:lang w:eastAsia="cs-CZ"/>
        </w:rPr>
        <w:t>zásielky,</w:t>
      </w:r>
      <w:r w:rsidR="00C9457F" w:rsidRPr="006B2508">
        <w:rPr>
          <w:rFonts w:ascii="Garamond" w:hAnsi="Garamond"/>
          <w:sz w:val="20"/>
          <w:szCs w:val="20"/>
          <w:lang w:eastAsia="cs-CZ"/>
        </w:rPr>
        <w:t xml:space="preserve"> </w:t>
      </w:r>
      <w:r w:rsidRPr="006B2508">
        <w:rPr>
          <w:rFonts w:ascii="Garamond" w:hAnsi="Garamond"/>
          <w:sz w:val="20"/>
          <w:szCs w:val="20"/>
          <w:lang w:eastAsia="cs-CZ"/>
        </w:rPr>
        <w:t>podľa</w:t>
      </w:r>
      <w:r w:rsidR="00C9457F" w:rsidRPr="006B2508">
        <w:rPr>
          <w:rFonts w:ascii="Garamond" w:hAnsi="Garamond"/>
          <w:sz w:val="20"/>
          <w:szCs w:val="20"/>
          <w:lang w:eastAsia="cs-CZ"/>
        </w:rPr>
        <w:t xml:space="preserve"> </w:t>
      </w:r>
      <w:r w:rsidRPr="006B2508">
        <w:rPr>
          <w:rFonts w:ascii="Garamond" w:hAnsi="Garamond"/>
          <w:sz w:val="20"/>
          <w:szCs w:val="20"/>
          <w:lang w:eastAsia="cs-CZ"/>
        </w:rPr>
        <w:t>toho,</w:t>
      </w:r>
      <w:r w:rsidR="00C9457F" w:rsidRPr="006B2508">
        <w:rPr>
          <w:rFonts w:ascii="Garamond" w:hAnsi="Garamond"/>
          <w:sz w:val="20"/>
          <w:szCs w:val="20"/>
          <w:lang w:eastAsia="cs-CZ"/>
        </w:rPr>
        <w:t xml:space="preserve"> </w:t>
      </w:r>
      <w:r w:rsidRPr="006B2508">
        <w:rPr>
          <w:rFonts w:ascii="Garamond" w:hAnsi="Garamond"/>
          <w:sz w:val="20"/>
          <w:szCs w:val="20"/>
          <w:lang w:eastAsia="cs-CZ"/>
        </w:rPr>
        <w:t>čo</w:t>
      </w:r>
      <w:r w:rsidR="00C9457F" w:rsidRPr="006B2508">
        <w:rPr>
          <w:rFonts w:ascii="Garamond" w:hAnsi="Garamond"/>
          <w:sz w:val="20"/>
          <w:szCs w:val="20"/>
          <w:lang w:eastAsia="cs-CZ"/>
        </w:rPr>
        <w:t xml:space="preserve"> </w:t>
      </w:r>
      <w:r w:rsidRPr="006B2508">
        <w:rPr>
          <w:rFonts w:ascii="Garamond" w:hAnsi="Garamond"/>
          <w:sz w:val="20"/>
          <w:szCs w:val="20"/>
          <w:lang w:eastAsia="cs-CZ"/>
        </w:rPr>
        <w:t>nastane</w:t>
      </w:r>
      <w:r w:rsidR="00C9457F" w:rsidRPr="006B2508">
        <w:rPr>
          <w:rFonts w:ascii="Garamond" w:hAnsi="Garamond"/>
          <w:sz w:val="20"/>
          <w:szCs w:val="20"/>
          <w:lang w:eastAsia="cs-CZ"/>
        </w:rPr>
        <w:t xml:space="preserve"> </w:t>
      </w:r>
      <w:r w:rsidRPr="006B2508">
        <w:rPr>
          <w:rFonts w:ascii="Garamond" w:hAnsi="Garamond"/>
          <w:sz w:val="20"/>
          <w:szCs w:val="20"/>
          <w:lang w:eastAsia="cs-CZ"/>
        </w:rPr>
        <w:t>skôr;</w:t>
      </w:r>
      <w:r w:rsidR="00C9457F" w:rsidRPr="006B2508">
        <w:rPr>
          <w:rFonts w:ascii="Garamond" w:hAnsi="Garamond"/>
          <w:sz w:val="20"/>
          <w:szCs w:val="20"/>
          <w:lang w:eastAsia="cs-CZ"/>
        </w:rPr>
        <w:t xml:space="preserve"> </w:t>
      </w:r>
      <w:r w:rsidRPr="006B2508">
        <w:rPr>
          <w:rFonts w:ascii="Garamond" w:hAnsi="Garamond"/>
          <w:sz w:val="20"/>
          <w:szCs w:val="20"/>
          <w:lang w:eastAsia="cs-CZ"/>
        </w:rPr>
        <w:t>alebo</w:t>
      </w:r>
    </w:p>
    <w:p w14:paraId="01E5B367" w14:textId="77777777" w:rsidR="002701A3" w:rsidRPr="006B2508" w:rsidRDefault="002701A3" w:rsidP="005410A3">
      <w:pPr>
        <w:keepNext/>
        <w:keepLines/>
        <w:spacing w:after="0" w:line="240" w:lineRule="auto"/>
        <w:ind w:left="1418"/>
        <w:contextualSpacing/>
        <w:jc w:val="both"/>
        <w:rPr>
          <w:rFonts w:ascii="Garamond" w:hAnsi="Garamond"/>
          <w:sz w:val="20"/>
          <w:szCs w:val="20"/>
          <w:lang w:eastAsia="cs-CZ"/>
        </w:rPr>
      </w:pPr>
    </w:p>
    <w:p w14:paraId="64201C8E" w14:textId="202F9BC3" w:rsidR="002701A3" w:rsidRPr="006B2508" w:rsidRDefault="00E844DC" w:rsidP="005410A3">
      <w:pPr>
        <w:keepNext/>
        <w:keepLines/>
        <w:numPr>
          <w:ilvl w:val="0"/>
          <w:numId w:val="23"/>
        </w:numPr>
        <w:spacing w:after="0" w:line="240" w:lineRule="auto"/>
        <w:ind w:left="1418" w:hanging="709"/>
        <w:contextualSpacing/>
        <w:jc w:val="both"/>
        <w:rPr>
          <w:rFonts w:ascii="Garamond" w:hAnsi="Garamond"/>
          <w:sz w:val="20"/>
          <w:szCs w:val="20"/>
          <w:lang w:eastAsia="cs-CZ"/>
        </w:rPr>
      </w:pP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odoslania</w:t>
      </w:r>
      <w:r w:rsidR="00C9457F" w:rsidRPr="006B2508">
        <w:rPr>
          <w:rFonts w:ascii="Garamond" w:hAnsi="Garamond"/>
          <w:sz w:val="20"/>
          <w:szCs w:val="20"/>
          <w:lang w:eastAsia="cs-CZ"/>
        </w:rPr>
        <w:t xml:space="preserve"> </w:t>
      </w:r>
      <w:r w:rsidRPr="006B2508">
        <w:rPr>
          <w:rFonts w:ascii="Garamond" w:hAnsi="Garamond"/>
          <w:sz w:val="20"/>
          <w:szCs w:val="20"/>
          <w:lang w:eastAsia="cs-CZ"/>
        </w:rPr>
        <w:t>e-mailu,</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bol</w:t>
      </w:r>
      <w:r w:rsidR="00C9457F" w:rsidRPr="006B2508">
        <w:rPr>
          <w:rFonts w:ascii="Garamond" w:hAnsi="Garamond"/>
          <w:sz w:val="20"/>
          <w:szCs w:val="20"/>
          <w:lang w:eastAsia="cs-CZ"/>
        </w:rPr>
        <w:t xml:space="preserve"> </w:t>
      </w:r>
      <w:r w:rsidRPr="006B2508">
        <w:rPr>
          <w:rFonts w:ascii="Garamond" w:hAnsi="Garamond"/>
          <w:sz w:val="20"/>
          <w:szCs w:val="20"/>
          <w:lang w:eastAsia="cs-CZ"/>
        </w:rPr>
        <w:t>e-mail</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odoslaný</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ktorýkoľvek</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ostatných</w:t>
      </w:r>
      <w:r w:rsidR="00C9457F" w:rsidRPr="006B2508">
        <w:rPr>
          <w:rFonts w:ascii="Garamond" w:hAnsi="Garamond"/>
          <w:sz w:val="20"/>
          <w:szCs w:val="20"/>
          <w:lang w:eastAsia="cs-CZ"/>
        </w:rPr>
        <w:t xml:space="preserve"> </w:t>
      </w:r>
      <w:r w:rsidRPr="006B2508">
        <w:rPr>
          <w:rFonts w:ascii="Garamond" w:hAnsi="Garamond"/>
          <w:sz w:val="20"/>
          <w:szCs w:val="20"/>
          <w:lang w:eastAsia="cs-CZ"/>
        </w:rPr>
        <w:t>prípadoch</w:t>
      </w:r>
      <w:r w:rsidR="00C9457F" w:rsidRPr="006B2508">
        <w:rPr>
          <w:rFonts w:ascii="Garamond" w:hAnsi="Garamond"/>
          <w:sz w:val="20"/>
          <w:szCs w:val="20"/>
          <w:lang w:eastAsia="cs-CZ"/>
        </w:rPr>
        <w:t xml:space="preserve"> </w:t>
      </w:r>
      <w:r w:rsidRPr="006B2508">
        <w:rPr>
          <w:rFonts w:ascii="Garamond" w:hAnsi="Garamond"/>
          <w:sz w:val="20"/>
          <w:szCs w:val="20"/>
          <w:lang w:eastAsia="cs-CZ"/>
        </w:rPr>
        <w:t>v</w:t>
      </w:r>
      <w:r w:rsidR="00C9457F" w:rsidRPr="006B2508">
        <w:rPr>
          <w:rFonts w:ascii="Garamond" w:hAnsi="Garamond"/>
          <w:sz w:val="20"/>
          <w:szCs w:val="20"/>
          <w:lang w:eastAsia="cs-CZ"/>
        </w:rPr>
        <w:t xml:space="preserve"> </w:t>
      </w:r>
      <w:r w:rsidRPr="006B2508">
        <w:rPr>
          <w:rFonts w:ascii="Garamond" w:hAnsi="Garamond"/>
          <w:sz w:val="20"/>
          <w:szCs w:val="20"/>
          <w:lang w:eastAsia="cs-CZ"/>
        </w:rPr>
        <w:t>najbližší</w:t>
      </w:r>
      <w:r w:rsidR="00C9457F" w:rsidRPr="006B2508">
        <w:rPr>
          <w:rFonts w:ascii="Garamond" w:hAnsi="Garamond"/>
          <w:sz w:val="20"/>
          <w:szCs w:val="20"/>
          <w:lang w:eastAsia="cs-CZ"/>
        </w:rPr>
        <w:t xml:space="preserve"> </w:t>
      </w:r>
      <w:r w:rsidRPr="006B2508">
        <w:rPr>
          <w:rFonts w:ascii="Garamond" w:hAnsi="Garamond"/>
          <w:sz w:val="20"/>
          <w:szCs w:val="20"/>
          <w:lang w:eastAsia="cs-CZ"/>
        </w:rPr>
        <w:t>Pracovný</w:t>
      </w:r>
      <w:r w:rsidR="00C9457F" w:rsidRPr="006B2508">
        <w:rPr>
          <w:rFonts w:ascii="Garamond" w:hAnsi="Garamond"/>
          <w:sz w:val="20"/>
          <w:szCs w:val="20"/>
          <w:lang w:eastAsia="cs-CZ"/>
        </w:rPr>
        <w:t xml:space="preserve"> </w:t>
      </w:r>
      <w:r w:rsidRPr="006B2508">
        <w:rPr>
          <w:rFonts w:ascii="Garamond" w:hAnsi="Garamond"/>
          <w:sz w:val="20"/>
          <w:szCs w:val="20"/>
          <w:lang w:eastAsia="cs-CZ"/>
        </w:rPr>
        <w:t>deň</w:t>
      </w:r>
      <w:r w:rsidR="00C9457F" w:rsidRPr="006B2508">
        <w:rPr>
          <w:rFonts w:ascii="Garamond" w:hAnsi="Garamond"/>
          <w:sz w:val="20"/>
          <w:szCs w:val="20"/>
          <w:lang w:eastAsia="cs-CZ"/>
        </w:rPr>
        <w:t xml:space="preserve"> </w:t>
      </w:r>
      <w:r w:rsidRPr="006B2508">
        <w:rPr>
          <w:rFonts w:ascii="Garamond" w:hAnsi="Garamond"/>
          <w:sz w:val="20"/>
          <w:szCs w:val="20"/>
          <w:lang w:eastAsia="cs-CZ"/>
        </w:rPr>
        <w:t>nasledujúci</w:t>
      </w:r>
      <w:r w:rsidR="00C9457F" w:rsidRPr="006B2508">
        <w:rPr>
          <w:rFonts w:ascii="Garamond" w:hAnsi="Garamond"/>
          <w:sz w:val="20"/>
          <w:szCs w:val="20"/>
          <w:lang w:eastAsia="cs-CZ"/>
        </w:rPr>
        <w:t xml:space="preserve"> </w:t>
      </w:r>
      <w:r w:rsidRPr="006B2508">
        <w:rPr>
          <w:rFonts w:ascii="Garamond" w:hAnsi="Garamond"/>
          <w:sz w:val="20"/>
          <w:szCs w:val="20"/>
          <w:lang w:eastAsia="cs-CZ"/>
        </w:rPr>
        <w:t>po</w:t>
      </w:r>
      <w:r w:rsidR="00C9457F" w:rsidRPr="006B2508">
        <w:rPr>
          <w:rFonts w:ascii="Garamond" w:hAnsi="Garamond"/>
          <w:sz w:val="20"/>
          <w:szCs w:val="20"/>
          <w:lang w:eastAsia="cs-CZ"/>
        </w:rPr>
        <w:t xml:space="preserve"> </w:t>
      </w:r>
      <w:r w:rsidRPr="006B2508">
        <w:rPr>
          <w:rFonts w:ascii="Garamond" w:hAnsi="Garamond"/>
          <w:sz w:val="20"/>
          <w:szCs w:val="20"/>
          <w:lang w:eastAsia="cs-CZ"/>
        </w:rPr>
        <w:t>dni</w:t>
      </w:r>
      <w:r w:rsidR="00C9457F" w:rsidRPr="006B2508">
        <w:rPr>
          <w:rFonts w:ascii="Garamond" w:hAnsi="Garamond"/>
          <w:sz w:val="20"/>
          <w:szCs w:val="20"/>
          <w:lang w:eastAsia="cs-CZ"/>
        </w:rPr>
        <w:t xml:space="preserve"> </w:t>
      </w:r>
      <w:r w:rsidRPr="006B2508">
        <w:rPr>
          <w:rFonts w:ascii="Garamond" w:hAnsi="Garamond"/>
          <w:sz w:val="20"/>
          <w:szCs w:val="20"/>
          <w:lang w:eastAsia="cs-CZ"/>
        </w:rPr>
        <w:t>odoslania</w:t>
      </w:r>
      <w:r w:rsidR="00C9457F" w:rsidRPr="006B2508">
        <w:rPr>
          <w:rFonts w:ascii="Garamond" w:hAnsi="Garamond"/>
          <w:sz w:val="20"/>
          <w:szCs w:val="20"/>
          <w:lang w:eastAsia="cs-CZ"/>
        </w:rPr>
        <w:t xml:space="preserve"> </w:t>
      </w:r>
      <w:r w:rsidRPr="006B2508">
        <w:rPr>
          <w:rFonts w:ascii="Garamond" w:hAnsi="Garamond"/>
          <w:sz w:val="20"/>
          <w:szCs w:val="20"/>
          <w:lang w:eastAsia="cs-CZ"/>
        </w:rPr>
        <w:t>e-mailu,</w:t>
      </w:r>
      <w:r w:rsidR="00C9457F" w:rsidRPr="006B2508">
        <w:rPr>
          <w:rFonts w:ascii="Garamond" w:hAnsi="Garamond"/>
          <w:sz w:val="20"/>
          <w:szCs w:val="20"/>
          <w:lang w:eastAsia="cs-CZ"/>
        </w:rPr>
        <w:t xml:space="preserve"> </w:t>
      </w:r>
      <w:r w:rsidRPr="006B2508">
        <w:rPr>
          <w:rFonts w:ascii="Garamond" w:hAnsi="Garamond"/>
          <w:sz w:val="20"/>
          <w:szCs w:val="20"/>
          <w:lang w:eastAsia="cs-CZ"/>
        </w:rPr>
        <w:t>ak</w:t>
      </w:r>
      <w:r w:rsidR="00C9457F" w:rsidRPr="006B2508">
        <w:rPr>
          <w:rFonts w:ascii="Garamond" w:hAnsi="Garamond"/>
          <w:sz w:val="20"/>
          <w:szCs w:val="20"/>
          <w:lang w:eastAsia="cs-CZ"/>
        </w:rPr>
        <w:t xml:space="preserve"> </w:t>
      </w:r>
      <w:r w:rsidRPr="006B2508">
        <w:rPr>
          <w:rFonts w:ascii="Garamond" w:hAnsi="Garamond"/>
          <w:sz w:val="20"/>
          <w:szCs w:val="20"/>
          <w:lang w:eastAsia="cs-CZ"/>
        </w:rPr>
        <w:t>sa</w:t>
      </w:r>
      <w:r w:rsidR="00C9457F" w:rsidRPr="006B2508">
        <w:rPr>
          <w:rFonts w:ascii="Garamond" w:hAnsi="Garamond"/>
          <w:sz w:val="20"/>
          <w:szCs w:val="20"/>
          <w:lang w:eastAsia="cs-CZ"/>
        </w:rPr>
        <w:t xml:space="preserve"> </w:t>
      </w:r>
      <w:r w:rsidRPr="006B2508">
        <w:rPr>
          <w:rFonts w:ascii="Garamond" w:hAnsi="Garamond"/>
          <w:sz w:val="20"/>
          <w:szCs w:val="20"/>
          <w:lang w:eastAsia="cs-CZ"/>
        </w:rPr>
        <w:t>Zmluvné</w:t>
      </w:r>
      <w:r w:rsidR="00C9457F" w:rsidRPr="006B2508">
        <w:rPr>
          <w:rFonts w:ascii="Garamond" w:hAnsi="Garamond"/>
          <w:sz w:val="20"/>
          <w:szCs w:val="20"/>
          <w:lang w:eastAsia="cs-CZ"/>
        </w:rPr>
        <w:t xml:space="preserve"> </w:t>
      </w:r>
      <w:r w:rsidRPr="006B2508">
        <w:rPr>
          <w:rFonts w:ascii="Garamond" w:hAnsi="Garamond"/>
          <w:sz w:val="20"/>
          <w:szCs w:val="20"/>
          <w:lang w:eastAsia="cs-CZ"/>
        </w:rPr>
        <w:t>strany</w:t>
      </w:r>
      <w:r w:rsidR="00C9457F" w:rsidRPr="006B2508">
        <w:rPr>
          <w:rFonts w:ascii="Garamond" w:hAnsi="Garamond"/>
          <w:sz w:val="20"/>
          <w:szCs w:val="20"/>
          <w:lang w:eastAsia="cs-CZ"/>
        </w:rPr>
        <w:t xml:space="preserve"> </w:t>
      </w:r>
      <w:r w:rsidRPr="006B2508">
        <w:rPr>
          <w:rFonts w:ascii="Garamond" w:hAnsi="Garamond"/>
          <w:sz w:val="20"/>
          <w:szCs w:val="20"/>
          <w:lang w:eastAsia="cs-CZ"/>
        </w:rPr>
        <w:t>nedohodli</w:t>
      </w:r>
      <w:r w:rsidR="00C9457F" w:rsidRPr="006B2508">
        <w:rPr>
          <w:rFonts w:ascii="Garamond" w:hAnsi="Garamond"/>
          <w:sz w:val="20"/>
          <w:szCs w:val="20"/>
          <w:lang w:eastAsia="cs-CZ"/>
        </w:rPr>
        <w:t xml:space="preserve"> </w:t>
      </w:r>
      <w:r w:rsidRPr="006B2508">
        <w:rPr>
          <w:rFonts w:ascii="Garamond" w:hAnsi="Garamond"/>
          <w:sz w:val="20"/>
          <w:szCs w:val="20"/>
          <w:lang w:eastAsia="cs-CZ"/>
        </w:rPr>
        <w:t>inak.</w:t>
      </w:r>
      <w:r w:rsidR="002701A3" w:rsidRPr="006B2508">
        <w:rPr>
          <w:rFonts w:ascii="Garamond" w:hAnsi="Garamond"/>
          <w:sz w:val="20"/>
          <w:szCs w:val="20"/>
          <w:lang w:eastAsia="cs-CZ"/>
        </w:rPr>
        <w:t>.</w:t>
      </w:r>
    </w:p>
    <w:p w14:paraId="3EF45EE3" w14:textId="77777777" w:rsidR="002701A3" w:rsidRPr="006B2508" w:rsidRDefault="002701A3" w:rsidP="005410A3">
      <w:pPr>
        <w:keepNext/>
        <w:keepLines/>
        <w:spacing w:after="0" w:line="240" w:lineRule="auto"/>
        <w:ind w:left="1418"/>
        <w:contextualSpacing/>
        <w:jc w:val="both"/>
        <w:rPr>
          <w:rFonts w:ascii="Garamond" w:hAnsi="Garamond"/>
          <w:sz w:val="20"/>
          <w:szCs w:val="20"/>
          <w:lang w:eastAsia="cs-CZ"/>
        </w:rPr>
      </w:pPr>
    </w:p>
    <w:p w14:paraId="3FE8F924" w14:textId="3924315D" w:rsidR="002701A3" w:rsidRPr="006B2508" w:rsidRDefault="002701A3" w:rsidP="005410A3">
      <w:pPr>
        <w:pStyle w:val="Odstavecseseznamem"/>
        <w:keepNext/>
        <w:keepLines/>
        <w:numPr>
          <w:ilvl w:val="1"/>
          <w:numId w:val="22"/>
        </w:numPr>
        <w:tabs>
          <w:tab w:val="num" w:pos="720"/>
        </w:tabs>
        <w:spacing w:after="0" w:line="240" w:lineRule="auto"/>
        <w:ind w:hanging="720"/>
        <w:jc w:val="both"/>
        <w:rPr>
          <w:rFonts w:ascii="Garamond" w:hAnsi="Garamond"/>
          <w:sz w:val="20"/>
          <w:szCs w:val="20"/>
          <w:lang w:eastAsia="cs-CZ"/>
        </w:rPr>
      </w:pPr>
      <w:r w:rsidRPr="006B2508">
        <w:rPr>
          <w:rFonts w:ascii="Garamond" w:hAnsi="Garamond"/>
          <w:sz w:val="20"/>
          <w:szCs w:val="20"/>
        </w:rPr>
        <w:t>Zmeny</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identifikačných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údajov</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uvedených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v</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Zmluve</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sú</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si</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Zmluvné</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strany</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povinné</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oznámiť</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do</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5</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(piatich)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Pracovných</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dní</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od</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realizácie</w:t>
      </w:r>
      <w:r w:rsidR="00C9457F" w:rsidRPr="006B2508">
        <w:rPr>
          <w:rFonts w:ascii="Garamond" w:eastAsia="Calibri" w:hAnsi="Garamond"/>
          <w:noProof/>
          <w:sz w:val="20"/>
          <w:szCs w:val="20"/>
        </w:rPr>
        <w:t xml:space="preserve"> </w:t>
      </w:r>
      <w:r w:rsidRPr="006B2508">
        <w:rPr>
          <w:rFonts w:ascii="Garamond" w:hAnsi="Garamond"/>
          <w:sz w:val="20"/>
          <w:szCs w:val="20"/>
        </w:rPr>
        <w:t>týchto</w:t>
      </w:r>
      <w:r w:rsidR="00C9457F" w:rsidRPr="006B2508">
        <w:rPr>
          <w:rFonts w:ascii="Garamond" w:eastAsia="Calibri" w:hAnsi="Garamond"/>
          <w:noProof/>
          <w:sz w:val="20"/>
          <w:szCs w:val="20"/>
        </w:rPr>
        <w:t xml:space="preserve"> </w:t>
      </w:r>
      <w:r w:rsidRPr="006B2508">
        <w:rPr>
          <w:rFonts w:ascii="Garamond" w:eastAsia="Calibri" w:hAnsi="Garamond"/>
          <w:noProof/>
          <w:sz w:val="20"/>
          <w:szCs w:val="20"/>
        </w:rPr>
        <w:t>zmien.</w:t>
      </w:r>
    </w:p>
    <w:p w14:paraId="67AAA946" w14:textId="08788330" w:rsidR="00013130" w:rsidRPr="006B2508" w:rsidRDefault="00013130" w:rsidP="005410A3">
      <w:pPr>
        <w:keepNext/>
        <w:keepLines/>
        <w:tabs>
          <w:tab w:val="left" w:pos="426"/>
        </w:tabs>
        <w:spacing w:after="0" w:line="240" w:lineRule="auto"/>
        <w:ind w:left="426"/>
        <w:jc w:val="both"/>
        <w:rPr>
          <w:rFonts w:ascii="Garamond" w:hAnsi="Garamond"/>
          <w:sz w:val="20"/>
          <w:szCs w:val="20"/>
        </w:rPr>
      </w:pPr>
    </w:p>
    <w:p w14:paraId="192CE269" w14:textId="79D90D8D" w:rsidR="00013130" w:rsidRPr="006B2508" w:rsidRDefault="00013130" w:rsidP="005410A3">
      <w:pPr>
        <w:keepNext/>
        <w:keepLines/>
        <w:numPr>
          <w:ilvl w:val="0"/>
          <w:numId w:val="3"/>
        </w:numPr>
        <w:tabs>
          <w:tab w:val="left" w:pos="720"/>
        </w:tabs>
        <w:spacing w:after="0" w:line="240" w:lineRule="auto"/>
        <w:ind w:hanging="720"/>
        <w:jc w:val="both"/>
        <w:outlineLvl w:val="1"/>
        <w:rPr>
          <w:rFonts w:ascii="Garamond" w:hAnsi="Garamond"/>
          <w:b/>
          <w:sz w:val="20"/>
          <w:szCs w:val="20"/>
        </w:rPr>
      </w:pPr>
      <w:r w:rsidRPr="006B2508">
        <w:rPr>
          <w:rFonts w:ascii="Garamond" w:hAnsi="Garamond" w:cs="Arial"/>
          <w:b/>
          <w:bCs/>
          <w:sz w:val="20"/>
          <w:szCs w:val="20"/>
          <w:lang w:eastAsia="ar-SA"/>
        </w:rPr>
        <w:t>TRVANIE</w:t>
      </w:r>
      <w:r w:rsidR="00C9457F" w:rsidRPr="006B2508">
        <w:rPr>
          <w:rFonts w:ascii="Garamond" w:hAnsi="Garamond"/>
          <w:b/>
          <w:sz w:val="20"/>
          <w:szCs w:val="20"/>
        </w:rPr>
        <w:t xml:space="preserve"> </w:t>
      </w:r>
      <w:r w:rsidRPr="006B2508">
        <w:rPr>
          <w:rFonts w:ascii="Garamond" w:hAnsi="Garamond"/>
          <w:b/>
          <w:sz w:val="20"/>
          <w:szCs w:val="20"/>
        </w:rPr>
        <w:t>A</w:t>
      </w:r>
      <w:r w:rsidR="00C9457F" w:rsidRPr="006B2508">
        <w:rPr>
          <w:rFonts w:ascii="Garamond" w:hAnsi="Garamond"/>
          <w:b/>
          <w:sz w:val="20"/>
          <w:szCs w:val="20"/>
        </w:rPr>
        <w:t xml:space="preserve"> </w:t>
      </w:r>
      <w:r w:rsidRPr="006B2508">
        <w:rPr>
          <w:rFonts w:ascii="Garamond" w:hAnsi="Garamond"/>
          <w:b/>
          <w:sz w:val="20"/>
          <w:szCs w:val="20"/>
        </w:rPr>
        <w:t>ZÁNIK</w:t>
      </w:r>
      <w:r w:rsidR="00C9457F" w:rsidRPr="006B2508">
        <w:rPr>
          <w:rFonts w:ascii="Garamond" w:hAnsi="Garamond"/>
          <w:b/>
          <w:sz w:val="20"/>
          <w:szCs w:val="20"/>
        </w:rPr>
        <w:t xml:space="preserve"> </w:t>
      </w:r>
      <w:r w:rsidRPr="006B2508">
        <w:rPr>
          <w:rFonts w:ascii="Garamond" w:hAnsi="Garamond"/>
          <w:b/>
          <w:sz w:val="20"/>
          <w:szCs w:val="20"/>
        </w:rPr>
        <w:t>ZMLUVY</w:t>
      </w:r>
    </w:p>
    <w:p w14:paraId="69F692E9" w14:textId="77777777" w:rsidR="00013130" w:rsidRPr="006B2508" w:rsidRDefault="00013130" w:rsidP="005410A3">
      <w:pPr>
        <w:keepNext/>
        <w:keepLines/>
        <w:tabs>
          <w:tab w:val="left" w:pos="0"/>
          <w:tab w:val="left" w:pos="426"/>
        </w:tabs>
        <w:spacing w:after="0" w:line="240" w:lineRule="auto"/>
        <w:jc w:val="both"/>
        <w:rPr>
          <w:rFonts w:ascii="Garamond" w:hAnsi="Garamond" w:cs="Arial"/>
          <w:b/>
          <w:sz w:val="20"/>
          <w:szCs w:val="20"/>
        </w:rPr>
      </w:pPr>
    </w:p>
    <w:p w14:paraId="336EDA66" w14:textId="51BC8E25" w:rsidR="00E319E6" w:rsidRPr="006B2508" w:rsidRDefault="00E319E6" w:rsidP="005410A3">
      <w:pPr>
        <w:pStyle w:val="Odstavecseseznamem"/>
        <w:keepNext/>
        <w:keepLines/>
        <w:numPr>
          <w:ilvl w:val="0"/>
          <w:numId w:val="34"/>
        </w:numPr>
        <w:tabs>
          <w:tab w:val="left" w:pos="0"/>
          <w:tab w:val="left" w:pos="709"/>
        </w:tabs>
        <w:spacing w:after="0" w:line="240" w:lineRule="auto"/>
        <w:ind w:hanging="720"/>
        <w:jc w:val="both"/>
        <w:rPr>
          <w:rFonts w:ascii="Garamond" w:hAnsi="Garamond"/>
          <w:b/>
          <w:sz w:val="20"/>
          <w:szCs w:val="20"/>
        </w:rPr>
      </w:pPr>
      <w:r w:rsidRPr="006B2508">
        <w:rPr>
          <w:rFonts w:ascii="Garamond" w:hAnsi="Garamond" w:cs="Arial"/>
          <w:sz w:val="20"/>
          <w:szCs w:val="20"/>
        </w:rPr>
        <w:t>Zmluva</w:t>
      </w:r>
      <w:r w:rsidR="00C9457F" w:rsidRPr="006B2508">
        <w:rPr>
          <w:rFonts w:ascii="Garamond" w:hAnsi="Garamond"/>
          <w:sz w:val="20"/>
          <w:szCs w:val="20"/>
        </w:rPr>
        <w:t xml:space="preserve"> </w:t>
      </w:r>
      <w:r w:rsidRPr="006B2508">
        <w:rPr>
          <w:rFonts w:ascii="Garamond" w:hAnsi="Garamond" w:cs="Arial"/>
          <w:sz w:val="20"/>
          <w:szCs w:val="20"/>
        </w:rPr>
        <w:t>sa</w:t>
      </w:r>
      <w:r w:rsidR="00C9457F" w:rsidRPr="006B2508">
        <w:rPr>
          <w:rFonts w:ascii="Garamond" w:hAnsi="Garamond"/>
          <w:sz w:val="20"/>
          <w:szCs w:val="20"/>
        </w:rPr>
        <w:t xml:space="preserve"> </w:t>
      </w:r>
      <w:r w:rsidRPr="006B2508">
        <w:rPr>
          <w:rFonts w:ascii="Garamond" w:hAnsi="Garamond"/>
          <w:b/>
          <w:sz w:val="20"/>
          <w:szCs w:val="20"/>
        </w:rPr>
        <w:t>uzatvára</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dobu</w:t>
      </w:r>
      <w:r w:rsidR="00C9457F" w:rsidRPr="006B2508">
        <w:rPr>
          <w:rFonts w:ascii="Garamond" w:hAnsi="Garamond"/>
          <w:sz w:val="20"/>
          <w:szCs w:val="20"/>
        </w:rPr>
        <w:t xml:space="preserve"> </w:t>
      </w:r>
      <w:r w:rsidRPr="006B2508">
        <w:rPr>
          <w:rFonts w:ascii="Garamond" w:hAnsi="Garamond"/>
          <w:sz w:val="20"/>
          <w:szCs w:val="20"/>
        </w:rPr>
        <w:t>určitú,</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p>
    <w:p w14:paraId="3EBD4828" w14:textId="77777777" w:rsidR="00E319E6" w:rsidRPr="006B2508" w:rsidRDefault="00E319E6" w:rsidP="005410A3">
      <w:pPr>
        <w:keepNext/>
        <w:keepLines/>
        <w:tabs>
          <w:tab w:val="left" w:pos="0"/>
          <w:tab w:val="left" w:pos="709"/>
        </w:tabs>
        <w:spacing w:after="0" w:line="240" w:lineRule="auto"/>
        <w:ind w:left="709"/>
        <w:jc w:val="both"/>
        <w:rPr>
          <w:rFonts w:ascii="Garamond" w:hAnsi="Garamond"/>
          <w:sz w:val="20"/>
          <w:szCs w:val="20"/>
        </w:rPr>
      </w:pPr>
    </w:p>
    <w:p w14:paraId="7E85FCD8" w14:textId="3E842CFE" w:rsidR="00E319E6" w:rsidRPr="006B2508" w:rsidRDefault="00E319E6" w:rsidP="005410A3">
      <w:pPr>
        <w:pStyle w:val="Odstavecseseznamem"/>
        <w:keepNext/>
        <w:keepLines/>
        <w:numPr>
          <w:ilvl w:val="0"/>
          <w:numId w:val="37"/>
        </w:numPr>
        <w:tabs>
          <w:tab w:val="left" w:pos="0"/>
          <w:tab w:val="left" w:pos="709"/>
        </w:tabs>
        <w:spacing w:after="0" w:line="240" w:lineRule="auto"/>
        <w:ind w:hanging="11"/>
        <w:jc w:val="both"/>
        <w:rPr>
          <w:rFonts w:ascii="Garamond" w:hAnsi="Garamond"/>
          <w:sz w:val="20"/>
          <w:szCs w:val="20"/>
        </w:rPr>
      </w:pPr>
      <w:r w:rsidRPr="006B2508">
        <w:rPr>
          <w:rFonts w:ascii="Garamond" w:hAnsi="Garamond"/>
          <w:b/>
          <w:sz w:val="20"/>
          <w:szCs w:val="20"/>
        </w:rPr>
        <w:t>na</w:t>
      </w:r>
      <w:r w:rsidR="00C9457F" w:rsidRPr="006B2508">
        <w:rPr>
          <w:rFonts w:ascii="Garamond" w:hAnsi="Garamond"/>
          <w:b/>
          <w:sz w:val="20"/>
          <w:szCs w:val="20"/>
        </w:rPr>
        <w:t xml:space="preserve"> </w:t>
      </w:r>
      <w:r w:rsidR="00826CAC">
        <w:rPr>
          <w:rFonts w:ascii="Garamond" w:hAnsi="Garamond"/>
          <w:b/>
          <w:sz w:val="20"/>
          <w:szCs w:val="20"/>
        </w:rPr>
        <w:t>24</w:t>
      </w:r>
      <w:r w:rsidR="00F3312D">
        <w:rPr>
          <w:rFonts w:ascii="Garamond" w:hAnsi="Garamond"/>
          <w:b/>
          <w:sz w:val="20"/>
          <w:szCs w:val="20"/>
        </w:rPr>
        <w:t xml:space="preserve"> </w:t>
      </w:r>
      <w:r w:rsidR="00227DB3">
        <w:rPr>
          <w:rFonts w:ascii="Garamond" w:hAnsi="Garamond"/>
          <w:b/>
          <w:sz w:val="20"/>
          <w:szCs w:val="20"/>
        </w:rPr>
        <w:t>(</w:t>
      </w:r>
      <w:r w:rsidR="00826CAC">
        <w:rPr>
          <w:rFonts w:ascii="Garamond" w:hAnsi="Garamond"/>
          <w:b/>
          <w:sz w:val="20"/>
          <w:szCs w:val="20"/>
        </w:rPr>
        <w:t>dvadsaťštyri</w:t>
      </w:r>
      <w:r w:rsidR="00C05449" w:rsidRPr="006B2508">
        <w:rPr>
          <w:rFonts w:ascii="Garamond" w:hAnsi="Garamond"/>
          <w:b/>
          <w:sz w:val="20"/>
          <w:szCs w:val="20"/>
        </w:rPr>
        <w:t>)</w:t>
      </w:r>
      <w:r w:rsidR="00C9457F" w:rsidRPr="006B2508">
        <w:rPr>
          <w:rFonts w:ascii="Garamond" w:hAnsi="Garamond"/>
          <w:b/>
          <w:sz w:val="20"/>
          <w:szCs w:val="20"/>
        </w:rPr>
        <w:t xml:space="preserve"> </w:t>
      </w:r>
      <w:r w:rsidRPr="006B2508">
        <w:rPr>
          <w:rFonts w:ascii="Garamond" w:hAnsi="Garamond"/>
          <w:b/>
          <w:sz w:val="20"/>
          <w:szCs w:val="20"/>
        </w:rPr>
        <w:t>mesiacov</w:t>
      </w:r>
      <w:r w:rsidR="00C9457F" w:rsidRPr="006B2508">
        <w:rPr>
          <w:rFonts w:ascii="Garamond" w:hAnsi="Garamond"/>
          <w:sz w:val="20"/>
          <w:szCs w:val="20"/>
        </w:rPr>
        <w:t xml:space="preserve"> </w:t>
      </w:r>
      <w:r w:rsidRPr="006B2508">
        <w:rPr>
          <w:rFonts w:ascii="Garamond" w:hAnsi="Garamond"/>
          <w:sz w:val="20"/>
          <w:szCs w:val="20"/>
        </w:rPr>
        <w:t>odo</w:t>
      </w:r>
      <w:r w:rsidR="00C9457F" w:rsidRPr="006B2508">
        <w:rPr>
          <w:rFonts w:ascii="Garamond" w:hAnsi="Garamond"/>
          <w:sz w:val="20"/>
          <w:szCs w:val="20"/>
        </w:rPr>
        <w:t xml:space="preserve"> </w:t>
      </w:r>
      <w:r w:rsidRPr="006B2508">
        <w:rPr>
          <w:rFonts w:ascii="Garamond" w:hAnsi="Garamond"/>
          <w:sz w:val="20"/>
          <w:szCs w:val="20"/>
        </w:rPr>
        <w:t>dňa</w:t>
      </w:r>
      <w:r w:rsidR="00C9457F" w:rsidRPr="006B2508">
        <w:rPr>
          <w:rFonts w:ascii="Garamond" w:hAnsi="Garamond"/>
          <w:sz w:val="20"/>
          <w:szCs w:val="20"/>
        </w:rPr>
        <w:t xml:space="preserve"> </w:t>
      </w:r>
      <w:r w:rsidRPr="006B2508">
        <w:rPr>
          <w:rFonts w:ascii="Garamond" w:hAnsi="Garamond"/>
          <w:sz w:val="20"/>
          <w:szCs w:val="20"/>
        </w:rPr>
        <w:t>účinnosti</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alebo</w:t>
      </w:r>
    </w:p>
    <w:p w14:paraId="7541F442" w14:textId="77777777" w:rsidR="00E319E6" w:rsidRPr="006B2508" w:rsidRDefault="00E319E6" w:rsidP="005410A3">
      <w:pPr>
        <w:pStyle w:val="Odstavecseseznamem"/>
        <w:keepNext/>
        <w:keepLines/>
        <w:tabs>
          <w:tab w:val="left" w:pos="0"/>
          <w:tab w:val="left" w:pos="709"/>
        </w:tabs>
        <w:spacing w:after="0" w:line="240" w:lineRule="auto"/>
        <w:ind w:left="1429"/>
        <w:jc w:val="both"/>
        <w:rPr>
          <w:rFonts w:ascii="Garamond" w:hAnsi="Garamond"/>
          <w:sz w:val="20"/>
          <w:szCs w:val="20"/>
        </w:rPr>
      </w:pPr>
    </w:p>
    <w:p w14:paraId="7E4489AD" w14:textId="761F4238" w:rsidR="00E319E6" w:rsidRPr="006B2508" w:rsidRDefault="00E319E6" w:rsidP="005410A3">
      <w:pPr>
        <w:pStyle w:val="Odstavecseseznamem"/>
        <w:keepNext/>
        <w:keepLines/>
        <w:numPr>
          <w:ilvl w:val="0"/>
          <w:numId w:val="37"/>
        </w:numPr>
        <w:tabs>
          <w:tab w:val="left" w:pos="0"/>
          <w:tab w:val="left" w:pos="709"/>
        </w:tabs>
        <w:spacing w:after="0" w:line="240" w:lineRule="auto"/>
        <w:ind w:hanging="11"/>
        <w:jc w:val="both"/>
        <w:rPr>
          <w:rFonts w:ascii="Garamond" w:hAnsi="Garamond"/>
          <w:sz w:val="20"/>
          <w:szCs w:val="20"/>
        </w:rPr>
      </w:pP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vyčerpania</w:t>
      </w:r>
      <w:r w:rsidR="00C9457F" w:rsidRPr="006B2508">
        <w:rPr>
          <w:rFonts w:ascii="Garamond" w:hAnsi="Garamond"/>
          <w:sz w:val="20"/>
          <w:szCs w:val="20"/>
        </w:rPr>
        <w:t xml:space="preserve"> </w:t>
      </w:r>
      <w:r w:rsidRPr="006B2508">
        <w:rPr>
          <w:rFonts w:ascii="Garamond" w:hAnsi="Garamond"/>
          <w:sz w:val="20"/>
          <w:szCs w:val="20"/>
        </w:rPr>
        <w:t>obchodovateľného</w:t>
      </w:r>
      <w:r w:rsidR="00C9457F" w:rsidRPr="006B2508">
        <w:rPr>
          <w:rFonts w:ascii="Garamond" w:hAnsi="Garamond"/>
          <w:sz w:val="20"/>
          <w:szCs w:val="20"/>
        </w:rPr>
        <w:t xml:space="preserve"> </w:t>
      </w:r>
      <w:r w:rsidRPr="006B2508">
        <w:rPr>
          <w:rFonts w:ascii="Garamond" w:hAnsi="Garamond"/>
          <w:sz w:val="20"/>
          <w:szCs w:val="20"/>
        </w:rPr>
        <w:t>finančného</w:t>
      </w:r>
      <w:r w:rsidR="00C9457F" w:rsidRPr="006B2508">
        <w:rPr>
          <w:rFonts w:ascii="Garamond" w:hAnsi="Garamond"/>
          <w:sz w:val="20"/>
          <w:szCs w:val="20"/>
        </w:rPr>
        <w:t xml:space="preserve"> </w:t>
      </w:r>
      <w:r w:rsidRPr="006B2508">
        <w:rPr>
          <w:rFonts w:ascii="Garamond" w:hAnsi="Garamond"/>
          <w:sz w:val="20"/>
          <w:szCs w:val="20"/>
        </w:rPr>
        <w:t>objemu</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2</w:t>
      </w:r>
      <w:r w:rsidR="00C9457F" w:rsidRPr="006B2508">
        <w:rPr>
          <w:rFonts w:ascii="Garamond" w:hAnsi="Garamond"/>
          <w:sz w:val="20"/>
          <w:szCs w:val="20"/>
        </w:rPr>
        <w:t xml:space="preserve"> </w:t>
      </w:r>
      <w:r w:rsidRPr="006B2508">
        <w:rPr>
          <w:rFonts w:ascii="Garamond" w:hAnsi="Garamond"/>
          <w:sz w:val="20"/>
          <w:szCs w:val="20"/>
        </w:rPr>
        <w:t>bod</w:t>
      </w:r>
      <w:r w:rsidR="00C9457F" w:rsidRPr="006B2508">
        <w:rPr>
          <w:rFonts w:ascii="Garamond" w:hAnsi="Garamond"/>
          <w:sz w:val="20"/>
          <w:szCs w:val="20"/>
        </w:rPr>
        <w:t xml:space="preserve"> </w:t>
      </w:r>
      <w:r w:rsidRPr="006B2508">
        <w:rPr>
          <w:rFonts w:ascii="Garamond" w:hAnsi="Garamond"/>
          <w:sz w:val="20"/>
          <w:szCs w:val="20"/>
        </w:rPr>
        <w:t>2.</w:t>
      </w:r>
      <w:r w:rsidR="007631B7" w:rsidRPr="006B2508">
        <w:rPr>
          <w:rFonts w:ascii="Garamond" w:hAnsi="Garamond"/>
          <w:sz w:val="20"/>
          <w:szCs w:val="20"/>
        </w:rPr>
        <w:t>3</w:t>
      </w:r>
      <w:r w:rsidR="00C9457F" w:rsidRPr="006B2508">
        <w:rPr>
          <w:rFonts w:ascii="Garamond" w:hAnsi="Garamond"/>
          <w:sz w:val="20"/>
          <w:szCs w:val="20"/>
        </w:rPr>
        <w:t xml:space="preserve"> </w:t>
      </w:r>
      <w:r w:rsidRPr="006B2508">
        <w:rPr>
          <w:rFonts w:ascii="Garamond" w:hAnsi="Garamond"/>
          <w:sz w:val="20"/>
          <w:szCs w:val="20"/>
        </w:rPr>
        <w:t>Zmluvy,</w:t>
      </w:r>
    </w:p>
    <w:p w14:paraId="26629BE0" w14:textId="77777777" w:rsidR="00E319E6" w:rsidRPr="006B2508" w:rsidRDefault="00E319E6" w:rsidP="005410A3">
      <w:pPr>
        <w:keepNext/>
        <w:keepLines/>
        <w:tabs>
          <w:tab w:val="left" w:pos="0"/>
          <w:tab w:val="left" w:pos="709"/>
        </w:tabs>
        <w:spacing w:after="0" w:line="240" w:lineRule="auto"/>
        <w:ind w:left="709"/>
        <w:jc w:val="both"/>
        <w:rPr>
          <w:rFonts w:ascii="Garamond" w:hAnsi="Garamond"/>
          <w:sz w:val="20"/>
          <w:szCs w:val="20"/>
        </w:rPr>
      </w:pPr>
    </w:p>
    <w:p w14:paraId="300294C0" w14:textId="2A243435" w:rsidR="00820DAC" w:rsidRPr="006B2508" w:rsidRDefault="00E319E6" w:rsidP="005410A3">
      <w:pPr>
        <w:pStyle w:val="Odstavecseseznamem"/>
        <w:keepNext/>
        <w:keepLines/>
        <w:tabs>
          <w:tab w:val="left" w:pos="0"/>
          <w:tab w:val="left" w:pos="709"/>
        </w:tabs>
        <w:spacing w:after="0" w:line="240" w:lineRule="auto"/>
        <w:jc w:val="both"/>
        <w:rPr>
          <w:rFonts w:ascii="Garamond" w:hAnsi="Garamond"/>
          <w:sz w:val="20"/>
          <w:szCs w:val="20"/>
        </w:rPr>
      </w:pP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toho,</w:t>
      </w:r>
      <w:r w:rsidR="00C9457F" w:rsidRPr="006B2508">
        <w:rPr>
          <w:rFonts w:ascii="Garamond" w:hAnsi="Garamond"/>
          <w:sz w:val="20"/>
          <w:szCs w:val="20"/>
        </w:rPr>
        <w:t xml:space="preserve"> </w:t>
      </w:r>
      <w:r w:rsidRPr="006B2508">
        <w:rPr>
          <w:rFonts w:ascii="Garamond" w:hAnsi="Garamond"/>
          <w:sz w:val="20"/>
          <w:szCs w:val="20"/>
        </w:rPr>
        <w:t>ktorá</w:t>
      </w:r>
      <w:r w:rsidR="00C9457F" w:rsidRPr="006B2508">
        <w:rPr>
          <w:rFonts w:ascii="Garamond" w:hAnsi="Garamond"/>
          <w:sz w:val="20"/>
          <w:szCs w:val="20"/>
        </w:rPr>
        <w:t xml:space="preserve"> </w:t>
      </w:r>
      <w:r w:rsidR="00227DB3">
        <w:rPr>
          <w:rFonts w:ascii="Garamond" w:hAnsi="Garamond"/>
          <w:sz w:val="20"/>
          <w:szCs w:val="20"/>
        </w:rPr>
        <w:t xml:space="preserve">z vyššie uvedených skutočností </w:t>
      </w:r>
      <w:r w:rsidRPr="006B2508">
        <w:rPr>
          <w:rFonts w:ascii="Garamond" w:hAnsi="Garamond"/>
          <w:sz w:val="20"/>
          <w:szCs w:val="20"/>
        </w:rPr>
        <w:t>nastane</w:t>
      </w:r>
      <w:r w:rsidR="00C9457F" w:rsidRPr="006B2508">
        <w:rPr>
          <w:rFonts w:ascii="Garamond" w:hAnsi="Garamond"/>
          <w:sz w:val="20"/>
          <w:szCs w:val="20"/>
        </w:rPr>
        <w:t xml:space="preserve"> </w:t>
      </w:r>
      <w:r w:rsidRPr="006B2508">
        <w:rPr>
          <w:rFonts w:ascii="Garamond" w:hAnsi="Garamond"/>
          <w:sz w:val="20"/>
          <w:szCs w:val="20"/>
        </w:rPr>
        <w:t>skôr.</w:t>
      </w:r>
      <w:r w:rsidR="008B79CE">
        <w:rPr>
          <w:rFonts w:ascii="Garamond" w:hAnsi="Garamond"/>
          <w:sz w:val="20"/>
          <w:szCs w:val="20"/>
        </w:rPr>
        <w:t xml:space="preserve"> </w:t>
      </w:r>
      <w:r w:rsidR="00C97EAD">
        <w:rPr>
          <w:rFonts w:ascii="Garamond" w:hAnsi="Garamond"/>
          <w:sz w:val="20"/>
          <w:szCs w:val="20"/>
        </w:rPr>
        <w:t>V prípade, že nedôjde k vyčerpaniu obchodovateľného objemu podľa článku 2 bod 2.3 Zmluvy počas 24 (</w:t>
      </w:r>
      <w:proofErr w:type="spellStart"/>
      <w:r w:rsidR="00C97EAD">
        <w:rPr>
          <w:rFonts w:ascii="Garamond" w:hAnsi="Garamond"/>
          <w:sz w:val="20"/>
          <w:szCs w:val="20"/>
        </w:rPr>
        <w:t>dvadsiatichštyroch</w:t>
      </w:r>
      <w:proofErr w:type="spellEnd"/>
      <w:r w:rsidR="00C97EAD">
        <w:rPr>
          <w:rFonts w:ascii="Garamond" w:hAnsi="Garamond"/>
          <w:sz w:val="20"/>
          <w:szCs w:val="20"/>
        </w:rPr>
        <w:t>) mesiacov odo dňa účinnosti Zmluvy, môže byť Zmluva na návrh Kupujúceho predĺžená do vyčerpania obchodovateľného objemu. Zmluva bude predĺžená podľa predchádzajúcej vety uzatvorením písomného dodatku k Zmluve.</w:t>
      </w:r>
    </w:p>
    <w:p w14:paraId="6E116250" w14:textId="77777777" w:rsidR="00820DAC" w:rsidRPr="006B2508" w:rsidRDefault="00820DAC" w:rsidP="005410A3">
      <w:pPr>
        <w:keepNext/>
        <w:keepLines/>
        <w:tabs>
          <w:tab w:val="left" w:pos="0"/>
          <w:tab w:val="left" w:pos="709"/>
        </w:tabs>
        <w:spacing w:after="0" w:line="240" w:lineRule="auto"/>
        <w:jc w:val="both"/>
        <w:rPr>
          <w:rFonts w:ascii="Garamond" w:hAnsi="Garamond"/>
          <w:sz w:val="20"/>
          <w:szCs w:val="20"/>
        </w:rPr>
      </w:pPr>
    </w:p>
    <w:p w14:paraId="2BF58BBA" w14:textId="6D3FF958" w:rsidR="00820DAC" w:rsidRPr="006B2508" w:rsidRDefault="00E319E6" w:rsidP="005410A3">
      <w:pPr>
        <w:pStyle w:val="Odstavecseseznamem"/>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Zmluva</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Pr="006B2508">
        <w:rPr>
          <w:rFonts w:ascii="Garamond" w:hAnsi="Garamond" w:cs="Arial"/>
          <w:sz w:val="20"/>
          <w:szCs w:val="20"/>
        </w:rPr>
        <w:t>byť</w:t>
      </w:r>
      <w:r w:rsidR="00C9457F" w:rsidRPr="006B2508">
        <w:rPr>
          <w:rFonts w:ascii="Garamond" w:hAnsi="Garamond" w:cs="Arial"/>
          <w:sz w:val="20"/>
          <w:szCs w:val="20"/>
        </w:rPr>
        <w:t xml:space="preserve"> </w:t>
      </w:r>
      <w:r w:rsidRPr="006B2508">
        <w:rPr>
          <w:rFonts w:ascii="Garamond" w:hAnsi="Garamond" w:cs="Arial"/>
          <w:sz w:val="20"/>
          <w:szCs w:val="20"/>
        </w:rPr>
        <w:t>ukončená</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skôr</w:t>
      </w:r>
      <w:r w:rsidR="00C9457F" w:rsidRPr="006B2508">
        <w:rPr>
          <w:rFonts w:ascii="Garamond" w:hAnsi="Garamond" w:cs="Arial"/>
          <w:sz w:val="20"/>
          <w:szCs w:val="20"/>
        </w:rPr>
        <w:t xml:space="preserve"> </w:t>
      </w:r>
      <w:r w:rsidRPr="006B2508">
        <w:rPr>
          <w:rFonts w:ascii="Garamond" w:hAnsi="Garamond" w:cs="Arial"/>
          <w:sz w:val="20"/>
          <w:szCs w:val="20"/>
        </w:rPr>
        <w:t>ako</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bode</w:t>
      </w:r>
      <w:r w:rsidR="00C9457F" w:rsidRPr="006B2508">
        <w:rPr>
          <w:rFonts w:ascii="Garamond" w:hAnsi="Garamond" w:cs="Arial"/>
          <w:sz w:val="20"/>
          <w:szCs w:val="20"/>
        </w:rPr>
        <w:t xml:space="preserve"> </w:t>
      </w:r>
      <w:r w:rsidR="00606549">
        <w:rPr>
          <w:rFonts w:ascii="Garamond" w:hAnsi="Garamond" w:cs="Arial"/>
          <w:sz w:val="20"/>
          <w:szCs w:val="20"/>
        </w:rPr>
        <w:t>10</w:t>
      </w:r>
      <w:r w:rsidRPr="006B2508">
        <w:rPr>
          <w:rFonts w:ascii="Garamond" w:hAnsi="Garamond" w:cs="Arial"/>
          <w:sz w:val="20"/>
          <w:szCs w:val="20"/>
        </w:rPr>
        <w:t>.1</w:t>
      </w:r>
      <w:r w:rsidR="00C9457F" w:rsidRPr="006B2508">
        <w:rPr>
          <w:rFonts w:ascii="Garamond" w:hAnsi="Garamond" w:cs="Arial"/>
          <w:sz w:val="20"/>
          <w:szCs w:val="20"/>
        </w:rPr>
        <w:t xml:space="preserve"> </w:t>
      </w:r>
      <w:r w:rsidRPr="006B2508">
        <w:rPr>
          <w:rFonts w:ascii="Garamond" w:hAnsi="Garamond" w:cs="Arial"/>
          <w:sz w:val="20"/>
          <w:szCs w:val="20"/>
        </w:rPr>
        <w:t>tohto</w:t>
      </w:r>
      <w:r w:rsidR="00C9457F" w:rsidRPr="006B2508">
        <w:rPr>
          <w:rFonts w:ascii="Garamond" w:hAnsi="Garamond" w:cs="Arial"/>
          <w:sz w:val="20"/>
          <w:szCs w:val="20"/>
        </w:rPr>
        <w:t xml:space="preserve"> </w:t>
      </w:r>
      <w:r w:rsidRPr="006B2508">
        <w:rPr>
          <w:rFonts w:ascii="Garamond" w:hAnsi="Garamond" w:cs="Arial"/>
          <w:sz w:val="20"/>
          <w:szCs w:val="20"/>
        </w:rPr>
        <w:t>článku</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to</w:t>
      </w:r>
      <w:r w:rsidR="00C9457F" w:rsidRPr="006B2508">
        <w:rPr>
          <w:rFonts w:ascii="Garamond" w:hAnsi="Garamond" w:cs="Arial"/>
          <w:sz w:val="20"/>
          <w:szCs w:val="20"/>
        </w:rPr>
        <w:t xml:space="preserve"> </w:t>
      </w:r>
      <w:r w:rsidRPr="006B2508">
        <w:rPr>
          <w:rFonts w:ascii="Garamond" w:hAnsi="Garamond" w:cs="Arial"/>
          <w:sz w:val="20"/>
          <w:szCs w:val="20"/>
        </w:rPr>
        <w:t>jednostranným</w:t>
      </w:r>
      <w:r w:rsidR="00C9457F" w:rsidRPr="006B2508">
        <w:rPr>
          <w:rFonts w:ascii="Garamond" w:hAnsi="Garamond" w:cs="Arial"/>
          <w:sz w:val="20"/>
          <w:szCs w:val="20"/>
        </w:rPr>
        <w:t xml:space="preserve"> </w:t>
      </w:r>
      <w:r w:rsidRPr="006B2508">
        <w:rPr>
          <w:rFonts w:ascii="Garamond" w:hAnsi="Garamond" w:cs="Arial"/>
          <w:sz w:val="20"/>
          <w:szCs w:val="20"/>
        </w:rPr>
        <w:t>odstúpením</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jednostranným</w:t>
      </w:r>
      <w:r w:rsidR="00C9457F" w:rsidRPr="006B2508">
        <w:rPr>
          <w:rFonts w:ascii="Garamond" w:hAnsi="Garamond" w:cs="Arial"/>
          <w:sz w:val="20"/>
          <w:szCs w:val="20"/>
        </w:rPr>
        <w:t xml:space="preserve"> </w:t>
      </w:r>
      <w:r w:rsidRPr="006B2508">
        <w:rPr>
          <w:rFonts w:ascii="Garamond" w:hAnsi="Garamond" w:cs="Arial"/>
          <w:sz w:val="20"/>
          <w:szCs w:val="20"/>
        </w:rPr>
        <w:t>vypovedaním</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002C2190">
        <w:rPr>
          <w:rFonts w:ascii="Garamond" w:hAnsi="Garamond" w:cs="Arial"/>
          <w:sz w:val="20"/>
          <w:szCs w:val="20"/>
        </w:rPr>
        <w:t>Kupujúcim</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sz w:val="20"/>
          <w:szCs w:val="20"/>
        </w:rPr>
        <w:t xml:space="preserve"> </w:t>
      </w:r>
      <w:r w:rsidRPr="006B2508">
        <w:rPr>
          <w:rFonts w:ascii="Garamond" w:hAnsi="Garamond" w:cs="Arial"/>
          <w:sz w:val="20"/>
          <w:szCs w:val="20"/>
        </w:rPr>
        <w:t>písomnou</w:t>
      </w:r>
      <w:r w:rsidR="00C9457F" w:rsidRPr="006B2508">
        <w:rPr>
          <w:rFonts w:ascii="Garamond" w:hAnsi="Garamond" w:cs="Arial"/>
          <w:sz w:val="20"/>
          <w:szCs w:val="20"/>
        </w:rPr>
        <w:t xml:space="preserve"> </w:t>
      </w:r>
      <w:r w:rsidRPr="006B2508">
        <w:rPr>
          <w:rFonts w:ascii="Garamond" w:hAnsi="Garamond" w:cs="Arial"/>
          <w:sz w:val="20"/>
          <w:szCs w:val="20"/>
        </w:rPr>
        <w:t>dohodou</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Zmluvných</w:t>
      </w:r>
      <w:r w:rsidR="00C9457F" w:rsidRPr="006B2508">
        <w:rPr>
          <w:rFonts w:ascii="Garamond" w:hAnsi="Garamond" w:cs="Arial"/>
          <w:sz w:val="20"/>
          <w:szCs w:val="20"/>
        </w:rPr>
        <w:t xml:space="preserve"> </w:t>
      </w:r>
      <w:r w:rsidRPr="006B2508">
        <w:rPr>
          <w:rFonts w:ascii="Garamond" w:hAnsi="Garamond" w:cs="Arial"/>
          <w:sz w:val="20"/>
          <w:szCs w:val="20"/>
        </w:rPr>
        <w:t>strán.</w:t>
      </w:r>
    </w:p>
    <w:p w14:paraId="16C377A8" w14:textId="77777777" w:rsidR="00BD2FDB" w:rsidRPr="006B2508" w:rsidRDefault="00BD2FDB" w:rsidP="005410A3">
      <w:pPr>
        <w:pStyle w:val="Odstavecseseznamem"/>
        <w:keepNext/>
        <w:keepLines/>
        <w:tabs>
          <w:tab w:val="left" w:pos="0"/>
          <w:tab w:val="left" w:pos="709"/>
        </w:tabs>
        <w:spacing w:after="0" w:line="240" w:lineRule="auto"/>
        <w:jc w:val="both"/>
        <w:rPr>
          <w:rFonts w:ascii="Garamond" w:hAnsi="Garamond" w:cs="Arial"/>
          <w:sz w:val="20"/>
          <w:szCs w:val="20"/>
        </w:rPr>
      </w:pPr>
    </w:p>
    <w:p w14:paraId="03B8B1FA" w14:textId="12ADB445" w:rsidR="00E319E6" w:rsidRPr="006B2508" w:rsidRDefault="00E319E6" w:rsidP="005410A3">
      <w:pPr>
        <w:pStyle w:val="Odstavecseseznamem"/>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Odstúpiť</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môžu</w:t>
      </w:r>
      <w:r w:rsidR="00C9457F" w:rsidRPr="006B2508">
        <w:rPr>
          <w:rFonts w:ascii="Garamond" w:hAnsi="Garamond" w:cs="Arial"/>
          <w:sz w:val="20"/>
          <w:szCs w:val="20"/>
        </w:rPr>
        <w:t xml:space="preserve"> </w:t>
      </w:r>
      <w:r w:rsidR="0085305D">
        <w:rPr>
          <w:rFonts w:ascii="Garamond" w:hAnsi="Garamond" w:cs="Arial"/>
          <w:sz w:val="20"/>
          <w:szCs w:val="20"/>
        </w:rPr>
        <w:t xml:space="preserve">zmluvné strany </w:t>
      </w:r>
      <w:r w:rsidRPr="006B2508">
        <w:rPr>
          <w:rFonts w:ascii="Garamond" w:hAnsi="Garamond" w:cs="Arial"/>
          <w:sz w:val="20"/>
          <w:szCs w:val="20"/>
        </w:rPr>
        <w:t>pri</w:t>
      </w:r>
      <w:r w:rsidR="00C9457F" w:rsidRPr="006B2508">
        <w:rPr>
          <w:rFonts w:ascii="Garamond" w:hAnsi="Garamond" w:cs="Arial"/>
          <w:sz w:val="20"/>
          <w:szCs w:val="20"/>
        </w:rPr>
        <w:t xml:space="preserve"> </w:t>
      </w:r>
      <w:r w:rsidRPr="006B2508">
        <w:rPr>
          <w:rFonts w:ascii="Garamond" w:hAnsi="Garamond" w:cs="Arial"/>
          <w:sz w:val="20"/>
          <w:szCs w:val="20"/>
        </w:rPr>
        <w:t>podstatnom</w:t>
      </w:r>
      <w:r w:rsidR="00C9457F" w:rsidRPr="006B2508">
        <w:rPr>
          <w:rFonts w:ascii="Garamond" w:hAnsi="Garamond" w:cs="Arial"/>
          <w:sz w:val="20"/>
          <w:szCs w:val="20"/>
        </w:rPr>
        <w:t xml:space="preserve"> </w:t>
      </w:r>
      <w:r w:rsidRPr="006B2508">
        <w:rPr>
          <w:rFonts w:ascii="Garamond" w:hAnsi="Garamond" w:cs="Arial"/>
          <w:sz w:val="20"/>
          <w:szCs w:val="20"/>
        </w:rPr>
        <w:t>porušení</w:t>
      </w:r>
      <w:r w:rsidR="00C9457F" w:rsidRPr="006B2508">
        <w:rPr>
          <w:rFonts w:ascii="Garamond" w:hAnsi="Garamond" w:cs="Arial"/>
          <w:sz w:val="20"/>
          <w:szCs w:val="20"/>
        </w:rPr>
        <w:t xml:space="preserve"> </w:t>
      </w:r>
      <w:r w:rsidRPr="006B2508">
        <w:rPr>
          <w:rFonts w:ascii="Garamond" w:hAnsi="Garamond" w:cs="Arial"/>
          <w:sz w:val="20"/>
          <w:szCs w:val="20"/>
        </w:rPr>
        <w:t>zmluvného</w:t>
      </w:r>
      <w:r w:rsidR="00C9457F" w:rsidRPr="006B2508">
        <w:rPr>
          <w:rFonts w:ascii="Garamond" w:hAnsi="Garamond" w:cs="Arial"/>
          <w:sz w:val="20"/>
          <w:szCs w:val="20"/>
        </w:rPr>
        <w:t xml:space="preserve"> </w:t>
      </w:r>
      <w:r w:rsidRPr="006B2508">
        <w:rPr>
          <w:rFonts w:ascii="Garamond" w:hAnsi="Garamond" w:cs="Arial"/>
          <w:sz w:val="20"/>
          <w:szCs w:val="20"/>
        </w:rPr>
        <w:t>záväzku</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ostatných</w:t>
      </w:r>
      <w:r w:rsidR="00C9457F" w:rsidRPr="006B2508">
        <w:rPr>
          <w:rFonts w:ascii="Garamond" w:hAnsi="Garamond" w:cs="Arial"/>
          <w:sz w:val="20"/>
          <w:szCs w:val="20"/>
        </w:rPr>
        <w:t xml:space="preserve"> </w:t>
      </w:r>
      <w:r w:rsidRPr="006B2508">
        <w:rPr>
          <w:rFonts w:ascii="Garamond" w:hAnsi="Garamond" w:cs="Arial"/>
          <w:sz w:val="20"/>
          <w:szCs w:val="20"/>
        </w:rPr>
        <w:t>prípadoch</w:t>
      </w:r>
      <w:r w:rsidR="00C9457F" w:rsidRPr="006B2508">
        <w:rPr>
          <w:rFonts w:ascii="Garamond" w:hAnsi="Garamond" w:cs="Arial"/>
          <w:sz w:val="20"/>
          <w:szCs w:val="20"/>
        </w:rPr>
        <w:t xml:space="preserve"> </w:t>
      </w:r>
      <w:r w:rsidRPr="006B2508">
        <w:rPr>
          <w:rFonts w:ascii="Garamond" w:hAnsi="Garamond" w:cs="Arial"/>
          <w:sz w:val="20"/>
          <w:szCs w:val="20"/>
        </w:rPr>
        <w:t>uvedených</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Zmluve</w:t>
      </w:r>
      <w:r w:rsidR="00C9457F" w:rsidRPr="006B2508">
        <w:rPr>
          <w:rFonts w:ascii="Garamond" w:hAnsi="Garamond" w:cs="Arial"/>
          <w:sz w:val="20"/>
          <w:szCs w:val="20"/>
        </w:rPr>
        <w:t xml:space="preserve"> </w:t>
      </w:r>
      <w:r w:rsidRPr="006B2508">
        <w:rPr>
          <w:rFonts w:ascii="Garamond" w:hAnsi="Garamond" w:cs="Arial"/>
          <w:sz w:val="20"/>
          <w:szCs w:val="20"/>
        </w:rPr>
        <w:t>alebo</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zákone.</w:t>
      </w:r>
    </w:p>
    <w:p w14:paraId="5F907A97" w14:textId="77777777" w:rsidR="00E319E6" w:rsidRPr="006B2508" w:rsidRDefault="00E319E6" w:rsidP="005410A3">
      <w:pPr>
        <w:keepNext/>
        <w:keepLines/>
        <w:tabs>
          <w:tab w:val="left" w:pos="0"/>
          <w:tab w:val="left" w:pos="709"/>
        </w:tabs>
        <w:spacing w:after="0" w:line="240" w:lineRule="auto"/>
        <w:ind w:left="709" w:hanging="709"/>
        <w:jc w:val="both"/>
        <w:rPr>
          <w:rFonts w:ascii="Garamond" w:hAnsi="Garamond" w:cs="Arial"/>
          <w:sz w:val="20"/>
          <w:szCs w:val="20"/>
        </w:rPr>
      </w:pPr>
    </w:p>
    <w:p w14:paraId="44BBEA97" w14:textId="1490A9C6" w:rsidR="00E319E6" w:rsidRPr="006B2508" w:rsidRDefault="00E319E6" w:rsidP="005410A3">
      <w:pPr>
        <w:pStyle w:val="Odstavecseseznamem"/>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Za</w:t>
      </w:r>
      <w:r w:rsidR="00C9457F" w:rsidRPr="006B2508">
        <w:rPr>
          <w:rFonts w:ascii="Garamond" w:hAnsi="Garamond" w:cs="Arial"/>
          <w:sz w:val="20"/>
          <w:szCs w:val="20"/>
        </w:rPr>
        <w:t xml:space="preserve"> </w:t>
      </w:r>
      <w:r w:rsidRPr="006B2508">
        <w:rPr>
          <w:rFonts w:ascii="Garamond" w:hAnsi="Garamond" w:cs="Arial"/>
          <w:sz w:val="20"/>
          <w:szCs w:val="20"/>
        </w:rPr>
        <w:t>podstatné</w:t>
      </w:r>
      <w:r w:rsidR="00C9457F" w:rsidRPr="006B2508">
        <w:rPr>
          <w:rFonts w:ascii="Garamond" w:hAnsi="Garamond" w:cs="Arial"/>
          <w:sz w:val="20"/>
          <w:szCs w:val="20"/>
        </w:rPr>
        <w:t xml:space="preserve"> </w:t>
      </w:r>
      <w:r w:rsidRPr="006B2508">
        <w:rPr>
          <w:rFonts w:ascii="Garamond" w:hAnsi="Garamond" w:cs="Arial"/>
          <w:sz w:val="20"/>
          <w:szCs w:val="20"/>
        </w:rPr>
        <w:t>porušenie</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002C2190">
        <w:rPr>
          <w:rFonts w:ascii="Garamond" w:hAnsi="Garamond" w:cs="Arial"/>
          <w:sz w:val="20"/>
          <w:szCs w:val="20"/>
        </w:rPr>
        <w:t>Kupujúci</w:t>
      </w:r>
      <w:r w:rsidR="00C9457F" w:rsidRPr="006B2508">
        <w:rPr>
          <w:rFonts w:ascii="Garamond" w:hAnsi="Garamond" w:cs="Arial"/>
          <w:sz w:val="20"/>
          <w:szCs w:val="20"/>
        </w:rPr>
        <w:t xml:space="preserve"> </w:t>
      </w:r>
      <w:r w:rsidRPr="006B2508">
        <w:rPr>
          <w:rFonts w:ascii="Garamond" w:hAnsi="Garamond" w:cs="Arial"/>
          <w:sz w:val="20"/>
          <w:szCs w:val="20"/>
        </w:rPr>
        <w:t>považuje</w:t>
      </w:r>
      <w:r w:rsidR="00C9457F" w:rsidRPr="006B2508">
        <w:rPr>
          <w:rFonts w:ascii="Garamond" w:hAnsi="Garamond" w:cs="Arial"/>
          <w:sz w:val="20"/>
          <w:szCs w:val="20"/>
        </w:rPr>
        <w:t xml:space="preserve"> </w:t>
      </w:r>
      <w:r w:rsidRPr="006B2508">
        <w:rPr>
          <w:rFonts w:ascii="Garamond" w:hAnsi="Garamond" w:cs="Arial"/>
          <w:sz w:val="20"/>
          <w:szCs w:val="20"/>
        </w:rPr>
        <w:t>prípady,</w:t>
      </w:r>
      <w:r w:rsidR="00C9457F" w:rsidRPr="006B2508">
        <w:rPr>
          <w:rFonts w:ascii="Garamond" w:hAnsi="Garamond" w:cs="Arial"/>
          <w:sz w:val="20"/>
          <w:szCs w:val="20"/>
        </w:rPr>
        <w:t xml:space="preserve"> </w:t>
      </w:r>
      <w:r w:rsidRPr="006B2508">
        <w:rPr>
          <w:rFonts w:ascii="Garamond" w:hAnsi="Garamond" w:cs="Arial"/>
          <w:sz w:val="20"/>
          <w:szCs w:val="20"/>
        </w:rPr>
        <w:t>ak:</w:t>
      </w:r>
    </w:p>
    <w:p w14:paraId="782386BB" w14:textId="77777777" w:rsidR="00665248" w:rsidRPr="006B2508" w:rsidRDefault="00665248" w:rsidP="005410A3">
      <w:pPr>
        <w:pStyle w:val="Odstavecseseznamem"/>
        <w:keepNext/>
        <w:keepLines/>
        <w:spacing w:after="0" w:line="240" w:lineRule="auto"/>
        <w:jc w:val="both"/>
        <w:rPr>
          <w:rFonts w:ascii="Garamond" w:hAnsi="Garamond" w:cs="Arial"/>
          <w:sz w:val="20"/>
          <w:szCs w:val="20"/>
        </w:rPr>
      </w:pPr>
    </w:p>
    <w:p w14:paraId="05F4B903" w14:textId="0A15F204" w:rsidR="00E319E6" w:rsidRPr="006B2508" w:rsidRDefault="002C2190" w:rsidP="005410A3">
      <w:pPr>
        <w:pStyle w:val="Odstavecseseznamem"/>
        <w:keepNext/>
        <w:keepLines/>
        <w:numPr>
          <w:ilvl w:val="0"/>
          <w:numId w:val="3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Predávajúci</w:t>
      </w:r>
      <w:r w:rsidR="00C9457F" w:rsidRPr="006B2508">
        <w:rPr>
          <w:rFonts w:ascii="Garamond" w:hAnsi="Garamond"/>
          <w:sz w:val="20"/>
          <w:szCs w:val="20"/>
        </w:rPr>
        <w:t xml:space="preserve"> </w:t>
      </w:r>
      <w:r w:rsidR="00E319E6" w:rsidRPr="006B2508">
        <w:rPr>
          <w:rFonts w:ascii="Garamond" w:hAnsi="Garamond"/>
          <w:sz w:val="20"/>
          <w:szCs w:val="20"/>
        </w:rPr>
        <w:t>nedodrží</w:t>
      </w:r>
      <w:r w:rsidR="00C9457F" w:rsidRPr="006B2508">
        <w:rPr>
          <w:rFonts w:ascii="Garamond" w:hAnsi="Garamond"/>
          <w:sz w:val="20"/>
          <w:szCs w:val="20"/>
        </w:rPr>
        <w:t xml:space="preserve"> </w:t>
      </w:r>
      <w:r w:rsidR="00E319E6" w:rsidRPr="006B2508">
        <w:rPr>
          <w:rFonts w:ascii="Garamond" w:hAnsi="Garamond"/>
          <w:sz w:val="20"/>
          <w:szCs w:val="20"/>
        </w:rPr>
        <w:t>dodaciu</w:t>
      </w:r>
      <w:r w:rsidR="00C9457F" w:rsidRPr="006B2508">
        <w:rPr>
          <w:rFonts w:ascii="Garamond" w:hAnsi="Garamond"/>
          <w:sz w:val="20"/>
          <w:szCs w:val="20"/>
        </w:rPr>
        <w:t xml:space="preserve"> </w:t>
      </w:r>
      <w:r w:rsidR="00E319E6" w:rsidRPr="006B2508">
        <w:rPr>
          <w:rFonts w:ascii="Garamond" w:hAnsi="Garamond"/>
          <w:sz w:val="20"/>
          <w:szCs w:val="20"/>
        </w:rPr>
        <w:t>lehotu</w:t>
      </w:r>
      <w:r w:rsidR="00C9457F" w:rsidRPr="006B2508">
        <w:rPr>
          <w:rFonts w:ascii="Garamond" w:hAnsi="Garamond"/>
          <w:sz w:val="20"/>
          <w:szCs w:val="20"/>
        </w:rPr>
        <w:t xml:space="preserve"> </w:t>
      </w:r>
      <w:r w:rsidR="00E319E6" w:rsidRPr="006B2508">
        <w:rPr>
          <w:rFonts w:ascii="Garamond" w:hAnsi="Garamond"/>
          <w:sz w:val="20"/>
          <w:szCs w:val="20"/>
        </w:rPr>
        <w:t>podľa</w:t>
      </w:r>
      <w:r w:rsidR="00C9457F" w:rsidRPr="006B2508">
        <w:rPr>
          <w:rFonts w:ascii="Garamond" w:hAnsi="Garamond"/>
          <w:sz w:val="20"/>
          <w:szCs w:val="20"/>
        </w:rPr>
        <w:t xml:space="preserve"> </w:t>
      </w:r>
      <w:r w:rsidR="00E319E6"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3</w:t>
      </w:r>
      <w:r w:rsidR="00C9457F" w:rsidRPr="006B2508">
        <w:rPr>
          <w:rFonts w:ascii="Garamond" w:hAnsi="Garamond"/>
          <w:sz w:val="20"/>
          <w:szCs w:val="20"/>
        </w:rPr>
        <w:t xml:space="preserve"> </w:t>
      </w:r>
      <w:r w:rsidR="00E319E6" w:rsidRPr="006B2508">
        <w:rPr>
          <w:rFonts w:ascii="Garamond" w:hAnsi="Garamond"/>
          <w:sz w:val="20"/>
          <w:szCs w:val="20"/>
        </w:rPr>
        <w:t>bod</w:t>
      </w:r>
      <w:r w:rsidR="00C9457F" w:rsidRPr="006B2508">
        <w:rPr>
          <w:rFonts w:ascii="Garamond" w:hAnsi="Garamond"/>
          <w:sz w:val="20"/>
          <w:szCs w:val="20"/>
        </w:rPr>
        <w:t xml:space="preserve"> </w:t>
      </w:r>
      <w:r w:rsidR="00E844DC" w:rsidRPr="006B2508">
        <w:rPr>
          <w:rFonts w:ascii="Garamond" w:hAnsi="Garamond"/>
          <w:sz w:val="20"/>
          <w:szCs w:val="20"/>
        </w:rPr>
        <w:t>3</w:t>
      </w:r>
      <w:r w:rsidR="00E319E6" w:rsidRPr="006B2508">
        <w:rPr>
          <w:rFonts w:ascii="Garamond" w:hAnsi="Garamond"/>
          <w:sz w:val="20"/>
          <w:szCs w:val="20"/>
        </w:rPr>
        <w:t>.1</w:t>
      </w:r>
      <w:r w:rsidR="00C9457F" w:rsidRPr="006B2508">
        <w:rPr>
          <w:rFonts w:ascii="Garamond" w:hAnsi="Garamond"/>
          <w:sz w:val="20"/>
          <w:szCs w:val="20"/>
        </w:rPr>
        <w:t xml:space="preserve"> </w:t>
      </w:r>
      <w:r w:rsidR="00E319E6" w:rsidRPr="006B2508">
        <w:rPr>
          <w:rFonts w:ascii="Garamond" w:hAnsi="Garamond"/>
          <w:sz w:val="20"/>
          <w:szCs w:val="20"/>
        </w:rPr>
        <w:t>Zmluvy;</w:t>
      </w:r>
    </w:p>
    <w:p w14:paraId="186A4BFC" w14:textId="77777777" w:rsidR="00E319E6" w:rsidRPr="006B2508" w:rsidRDefault="00E319E6" w:rsidP="005410A3">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40F1B63F" w14:textId="192FEA56" w:rsidR="00E319E6" w:rsidRPr="006B2508" w:rsidRDefault="00C71679" w:rsidP="005410A3">
      <w:pPr>
        <w:pStyle w:val="Odstavecseseznamem"/>
        <w:keepNext/>
        <w:keepLines/>
        <w:numPr>
          <w:ilvl w:val="0"/>
          <w:numId w:val="3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D</w:t>
      </w:r>
      <w:r w:rsidR="00E319E6" w:rsidRPr="006B2508">
        <w:rPr>
          <w:rFonts w:ascii="Garamond" w:hAnsi="Garamond"/>
          <w:sz w:val="20"/>
          <w:szCs w:val="20"/>
        </w:rPr>
        <w:t>odaný</w:t>
      </w:r>
      <w:r>
        <w:rPr>
          <w:rFonts w:ascii="Garamond" w:hAnsi="Garamond"/>
          <w:sz w:val="20"/>
          <w:szCs w:val="20"/>
        </w:rPr>
        <w:t xml:space="preserve"> Inicializovaný</w:t>
      </w:r>
      <w:r w:rsidR="00C9457F" w:rsidRPr="006B2508">
        <w:rPr>
          <w:rFonts w:ascii="Garamond" w:hAnsi="Garamond"/>
          <w:sz w:val="20"/>
          <w:szCs w:val="20"/>
        </w:rPr>
        <w:t xml:space="preserve"> </w:t>
      </w:r>
      <w:r w:rsidR="00E319E6" w:rsidRPr="006B2508">
        <w:rPr>
          <w:rFonts w:ascii="Garamond" w:hAnsi="Garamond" w:cs="Arial"/>
          <w:sz w:val="20"/>
          <w:szCs w:val="20"/>
        </w:rPr>
        <w:t>Tovar</w:t>
      </w:r>
      <w:r w:rsidR="00C9457F" w:rsidRPr="006B2508">
        <w:rPr>
          <w:rFonts w:ascii="Garamond" w:hAnsi="Garamond"/>
          <w:sz w:val="20"/>
          <w:szCs w:val="20"/>
        </w:rPr>
        <w:t xml:space="preserve"> </w:t>
      </w:r>
      <w:r w:rsidR="00E319E6" w:rsidRPr="006B2508">
        <w:rPr>
          <w:rFonts w:ascii="Garamond" w:hAnsi="Garamond"/>
          <w:sz w:val="20"/>
          <w:szCs w:val="20"/>
        </w:rPr>
        <w:t>nebude</w:t>
      </w:r>
      <w:r w:rsidR="00C9457F" w:rsidRPr="006B2508">
        <w:rPr>
          <w:rFonts w:ascii="Garamond" w:hAnsi="Garamond"/>
          <w:sz w:val="20"/>
          <w:szCs w:val="20"/>
        </w:rPr>
        <w:t xml:space="preserve"> </w:t>
      </w:r>
      <w:r w:rsidR="00E319E6" w:rsidRPr="006B2508">
        <w:rPr>
          <w:rFonts w:ascii="Garamond" w:hAnsi="Garamond"/>
          <w:sz w:val="20"/>
          <w:szCs w:val="20"/>
        </w:rPr>
        <w:t>zodpovedať</w:t>
      </w:r>
      <w:r w:rsidR="00C9457F" w:rsidRPr="006B2508">
        <w:rPr>
          <w:rFonts w:ascii="Garamond" w:hAnsi="Garamond"/>
          <w:sz w:val="20"/>
          <w:szCs w:val="20"/>
        </w:rPr>
        <w:t xml:space="preserve"> </w:t>
      </w:r>
      <w:r w:rsidR="00E319E6" w:rsidRPr="006B2508">
        <w:rPr>
          <w:rFonts w:ascii="Garamond" w:hAnsi="Garamond"/>
          <w:sz w:val="20"/>
          <w:szCs w:val="20"/>
        </w:rPr>
        <w:t>vlastnostiam</w:t>
      </w:r>
      <w:r w:rsidR="00C9457F" w:rsidRPr="006B2508">
        <w:rPr>
          <w:rFonts w:ascii="Garamond" w:hAnsi="Garamond"/>
          <w:sz w:val="20"/>
          <w:szCs w:val="20"/>
        </w:rPr>
        <w:t xml:space="preserve"> </w:t>
      </w:r>
      <w:r w:rsidR="00E319E6" w:rsidRPr="006B2508">
        <w:rPr>
          <w:rFonts w:ascii="Garamond" w:hAnsi="Garamond"/>
          <w:sz w:val="20"/>
          <w:szCs w:val="20"/>
        </w:rPr>
        <w:t>dohodnutým</w:t>
      </w:r>
      <w:r w:rsidR="00C9457F" w:rsidRPr="006B2508">
        <w:rPr>
          <w:rFonts w:ascii="Garamond" w:hAnsi="Garamond"/>
          <w:sz w:val="20"/>
          <w:szCs w:val="20"/>
        </w:rPr>
        <w:t xml:space="preserve"> </w:t>
      </w:r>
      <w:r w:rsidR="00E319E6" w:rsidRPr="006B2508">
        <w:rPr>
          <w:rFonts w:ascii="Garamond" w:hAnsi="Garamond"/>
          <w:sz w:val="20"/>
          <w:szCs w:val="20"/>
        </w:rPr>
        <w:t>v</w:t>
      </w:r>
      <w:r w:rsidR="00C9457F" w:rsidRPr="006B2508">
        <w:rPr>
          <w:rFonts w:ascii="Garamond" w:hAnsi="Garamond"/>
          <w:sz w:val="20"/>
          <w:szCs w:val="20"/>
        </w:rPr>
        <w:t xml:space="preserve"> </w:t>
      </w:r>
      <w:r w:rsidR="00E319E6" w:rsidRPr="006B2508">
        <w:rPr>
          <w:rFonts w:ascii="Garamond" w:hAnsi="Garamond"/>
          <w:sz w:val="20"/>
          <w:szCs w:val="20"/>
        </w:rPr>
        <w:t>Zmluve</w:t>
      </w:r>
      <w:r w:rsidR="00C9457F" w:rsidRPr="006B2508">
        <w:rPr>
          <w:rFonts w:ascii="Garamond" w:hAnsi="Garamond"/>
          <w:sz w:val="20"/>
          <w:szCs w:val="20"/>
        </w:rPr>
        <w:t xml:space="preserve"> </w:t>
      </w:r>
      <w:r w:rsidR="00E319E6" w:rsidRPr="006B2508">
        <w:rPr>
          <w:rFonts w:ascii="Garamond" w:hAnsi="Garamond"/>
          <w:sz w:val="20"/>
          <w:szCs w:val="20"/>
        </w:rPr>
        <w:t>a/alebo</w:t>
      </w:r>
      <w:r w:rsidR="00C9457F" w:rsidRPr="006B2508">
        <w:rPr>
          <w:rFonts w:ascii="Garamond" w:hAnsi="Garamond"/>
          <w:sz w:val="20"/>
          <w:szCs w:val="20"/>
        </w:rPr>
        <w:t xml:space="preserve"> </w:t>
      </w:r>
      <w:r w:rsidR="00E319E6" w:rsidRPr="006B2508">
        <w:rPr>
          <w:rFonts w:ascii="Garamond" w:hAnsi="Garamond"/>
          <w:sz w:val="20"/>
          <w:szCs w:val="20"/>
        </w:rPr>
        <w:t>objednávke,</w:t>
      </w:r>
      <w:r w:rsidR="00C9457F" w:rsidRPr="006B2508">
        <w:rPr>
          <w:rFonts w:ascii="Garamond" w:hAnsi="Garamond"/>
          <w:sz w:val="20"/>
          <w:szCs w:val="20"/>
        </w:rPr>
        <w:t xml:space="preserve"> </w:t>
      </w:r>
      <w:r w:rsidR="00E319E6" w:rsidRPr="006B2508">
        <w:rPr>
          <w:rFonts w:ascii="Garamond" w:hAnsi="Garamond"/>
          <w:sz w:val="20"/>
          <w:szCs w:val="20"/>
        </w:rPr>
        <w:t>a</w:t>
      </w:r>
      <w:r w:rsidR="00C9457F" w:rsidRPr="006B2508">
        <w:rPr>
          <w:rFonts w:ascii="Garamond" w:hAnsi="Garamond"/>
          <w:sz w:val="20"/>
          <w:szCs w:val="20"/>
        </w:rPr>
        <w:t xml:space="preserve"> </w:t>
      </w:r>
      <w:r w:rsidR="00E319E6" w:rsidRPr="006B2508">
        <w:rPr>
          <w:rFonts w:ascii="Garamond" w:hAnsi="Garamond"/>
          <w:sz w:val="20"/>
          <w:szCs w:val="20"/>
        </w:rPr>
        <w:t>ak</w:t>
      </w:r>
      <w:r w:rsidR="00C9457F" w:rsidRPr="006B2508">
        <w:rPr>
          <w:rFonts w:ascii="Garamond" w:hAnsi="Garamond"/>
          <w:sz w:val="20"/>
          <w:szCs w:val="20"/>
        </w:rPr>
        <w:t xml:space="preserve"> </w:t>
      </w:r>
      <w:r w:rsidR="007471C3">
        <w:rPr>
          <w:rFonts w:ascii="Garamond" w:hAnsi="Garamond"/>
          <w:sz w:val="20"/>
          <w:szCs w:val="20"/>
        </w:rPr>
        <w:t>Predávajúci</w:t>
      </w:r>
      <w:r w:rsidR="00C9457F" w:rsidRPr="006B2508">
        <w:rPr>
          <w:rFonts w:ascii="Garamond" w:hAnsi="Garamond"/>
          <w:sz w:val="20"/>
          <w:szCs w:val="20"/>
        </w:rPr>
        <w:t xml:space="preserve"> </w:t>
      </w:r>
      <w:r w:rsidR="00E319E6" w:rsidRPr="006B2508">
        <w:rPr>
          <w:rFonts w:ascii="Garamond" w:hAnsi="Garamond"/>
          <w:sz w:val="20"/>
          <w:szCs w:val="20"/>
        </w:rPr>
        <w:t>nezjedná</w:t>
      </w:r>
      <w:r w:rsidR="00C9457F" w:rsidRPr="006B2508">
        <w:rPr>
          <w:rFonts w:ascii="Garamond" w:hAnsi="Garamond"/>
          <w:sz w:val="20"/>
          <w:szCs w:val="20"/>
        </w:rPr>
        <w:t xml:space="preserve"> </w:t>
      </w:r>
      <w:r w:rsidR="00E319E6" w:rsidRPr="006B2508">
        <w:rPr>
          <w:rFonts w:ascii="Garamond" w:hAnsi="Garamond"/>
          <w:sz w:val="20"/>
          <w:szCs w:val="20"/>
        </w:rPr>
        <w:t>nápravu</w:t>
      </w:r>
      <w:r w:rsidR="00C9457F" w:rsidRPr="006B2508">
        <w:rPr>
          <w:rFonts w:ascii="Garamond" w:hAnsi="Garamond"/>
          <w:sz w:val="20"/>
          <w:szCs w:val="20"/>
        </w:rPr>
        <w:t xml:space="preserve"> </w:t>
      </w:r>
      <w:r w:rsidR="00E319E6" w:rsidRPr="006B2508">
        <w:rPr>
          <w:rFonts w:ascii="Garamond" w:hAnsi="Garamond"/>
          <w:sz w:val="20"/>
          <w:szCs w:val="20"/>
        </w:rPr>
        <w:t>ani</w:t>
      </w:r>
      <w:r w:rsidR="00C9457F" w:rsidRPr="006B2508">
        <w:rPr>
          <w:rFonts w:ascii="Garamond" w:hAnsi="Garamond"/>
          <w:sz w:val="20"/>
          <w:szCs w:val="20"/>
        </w:rPr>
        <w:t xml:space="preserve"> </w:t>
      </w:r>
      <w:r w:rsidR="00E319E6" w:rsidRPr="006B2508">
        <w:rPr>
          <w:rFonts w:ascii="Garamond" w:hAnsi="Garamond"/>
          <w:sz w:val="20"/>
          <w:szCs w:val="20"/>
        </w:rPr>
        <w:t>po</w:t>
      </w:r>
      <w:r w:rsidR="00C9457F" w:rsidRPr="006B2508">
        <w:rPr>
          <w:rFonts w:ascii="Garamond" w:hAnsi="Garamond"/>
          <w:sz w:val="20"/>
          <w:szCs w:val="20"/>
        </w:rPr>
        <w:t xml:space="preserve"> </w:t>
      </w:r>
      <w:r w:rsidR="00E319E6" w:rsidRPr="006B2508">
        <w:rPr>
          <w:rFonts w:ascii="Garamond" w:hAnsi="Garamond"/>
          <w:sz w:val="20"/>
          <w:szCs w:val="20"/>
        </w:rPr>
        <w:t>výzve</w:t>
      </w:r>
      <w:r w:rsidR="00C9457F" w:rsidRPr="006B2508">
        <w:rPr>
          <w:rFonts w:ascii="Garamond" w:hAnsi="Garamond"/>
          <w:sz w:val="20"/>
          <w:szCs w:val="20"/>
        </w:rPr>
        <w:t xml:space="preserve"> </w:t>
      </w:r>
      <w:r w:rsidR="007471C3">
        <w:rPr>
          <w:rFonts w:ascii="Garamond" w:hAnsi="Garamond"/>
          <w:sz w:val="20"/>
          <w:szCs w:val="20"/>
        </w:rPr>
        <w:t>Kupujúceho</w:t>
      </w:r>
      <w:r w:rsidR="00E319E6" w:rsidRPr="006B2508">
        <w:rPr>
          <w:rFonts w:ascii="Garamond" w:hAnsi="Garamond"/>
          <w:sz w:val="20"/>
          <w:szCs w:val="20"/>
        </w:rPr>
        <w:t>,</w:t>
      </w:r>
      <w:r w:rsidR="00C9457F" w:rsidRPr="006B2508">
        <w:rPr>
          <w:rFonts w:ascii="Garamond" w:hAnsi="Garamond"/>
          <w:sz w:val="20"/>
          <w:szCs w:val="20"/>
        </w:rPr>
        <w:t xml:space="preserve"> </w:t>
      </w:r>
      <w:r w:rsidR="00E319E6" w:rsidRPr="006B2508">
        <w:rPr>
          <w:rFonts w:ascii="Garamond" w:hAnsi="Garamond"/>
          <w:sz w:val="20"/>
          <w:szCs w:val="20"/>
        </w:rPr>
        <w:t>v</w:t>
      </w:r>
      <w:r w:rsidR="00C9457F" w:rsidRPr="006B2508">
        <w:rPr>
          <w:rFonts w:ascii="Garamond" w:hAnsi="Garamond"/>
          <w:sz w:val="20"/>
          <w:szCs w:val="20"/>
        </w:rPr>
        <w:t xml:space="preserve"> </w:t>
      </w:r>
      <w:r w:rsidR="00E319E6" w:rsidRPr="006B2508">
        <w:rPr>
          <w:rFonts w:ascii="Garamond" w:hAnsi="Garamond"/>
          <w:sz w:val="20"/>
          <w:szCs w:val="20"/>
        </w:rPr>
        <w:t>ktorej</w:t>
      </w:r>
      <w:r w:rsidR="00C9457F" w:rsidRPr="006B2508">
        <w:rPr>
          <w:rFonts w:ascii="Garamond" w:hAnsi="Garamond"/>
          <w:sz w:val="20"/>
          <w:szCs w:val="20"/>
        </w:rPr>
        <w:t xml:space="preserve"> </w:t>
      </w:r>
      <w:r w:rsidR="007471C3">
        <w:rPr>
          <w:rFonts w:ascii="Garamond" w:hAnsi="Garamond"/>
          <w:sz w:val="20"/>
          <w:szCs w:val="20"/>
        </w:rPr>
        <w:t>Kupujúci</w:t>
      </w:r>
      <w:r w:rsidR="00C9457F" w:rsidRPr="006B2508">
        <w:rPr>
          <w:rFonts w:ascii="Garamond" w:hAnsi="Garamond"/>
          <w:sz w:val="20"/>
          <w:szCs w:val="20"/>
        </w:rPr>
        <w:t xml:space="preserve"> </w:t>
      </w:r>
      <w:r w:rsidR="00E319E6" w:rsidRPr="006B2508">
        <w:rPr>
          <w:rFonts w:ascii="Garamond" w:hAnsi="Garamond"/>
          <w:sz w:val="20"/>
          <w:szCs w:val="20"/>
        </w:rPr>
        <w:t>poskytne</w:t>
      </w:r>
      <w:r w:rsidR="00C9457F" w:rsidRPr="006B2508">
        <w:rPr>
          <w:rFonts w:ascii="Garamond" w:hAnsi="Garamond"/>
          <w:sz w:val="20"/>
          <w:szCs w:val="20"/>
        </w:rPr>
        <w:t xml:space="preserve"> </w:t>
      </w:r>
      <w:r w:rsidR="00E319E6" w:rsidRPr="006B2508">
        <w:rPr>
          <w:rFonts w:ascii="Garamond" w:hAnsi="Garamond"/>
          <w:sz w:val="20"/>
          <w:szCs w:val="20"/>
        </w:rPr>
        <w:t>dodatočnú</w:t>
      </w:r>
      <w:r w:rsidR="00C9457F" w:rsidRPr="006B2508">
        <w:rPr>
          <w:rFonts w:ascii="Garamond" w:hAnsi="Garamond"/>
          <w:sz w:val="20"/>
          <w:szCs w:val="20"/>
        </w:rPr>
        <w:t xml:space="preserve"> </w:t>
      </w:r>
      <w:r w:rsidR="00E319E6" w:rsidRPr="006B2508">
        <w:rPr>
          <w:rFonts w:ascii="Garamond" w:hAnsi="Garamond"/>
          <w:sz w:val="20"/>
          <w:szCs w:val="20"/>
        </w:rPr>
        <w:t>primeranú</w:t>
      </w:r>
      <w:r w:rsidR="00C9457F" w:rsidRPr="006B2508">
        <w:rPr>
          <w:rFonts w:ascii="Garamond" w:hAnsi="Garamond"/>
          <w:sz w:val="20"/>
          <w:szCs w:val="20"/>
        </w:rPr>
        <w:t xml:space="preserve"> </w:t>
      </w:r>
      <w:r w:rsidR="00E319E6" w:rsidRPr="006B2508">
        <w:rPr>
          <w:rFonts w:ascii="Garamond" w:hAnsi="Garamond"/>
          <w:sz w:val="20"/>
          <w:szCs w:val="20"/>
        </w:rPr>
        <w:t>lehotu</w:t>
      </w:r>
      <w:r w:rsidR="00C9457F" w:rsidRPr="006B2508">
        <w:rPr>
          <w:rFonts w:ascii="Garamond" w:hAnsi="Garamond"/>
          <w:sz w:val="20"/>
          <w:szCs w:val="20"/>
        </w:rPr>
        <w:t xml:space="preserve"> </w:t>
      </w:r>
      <w:r w:rsidR="00E319E6" w:rsidRPr="006B2508">
        <w:rPr>
          <w:rFonts w:ascii="Garamond" w:hAnsi="Garamond"/>
          <w:sz w:val="20"/>
          <w:szCs w:val="20"/>
        </w:rPr>
        <w:t>k</w:t>
      </w:r>
      <w:r w:rsidR="00C9457F" w:rsidRPr="006B2508">
        <w:rPr>
          <w:rFonts w:ascii="Garamond" w:hAnsi="Garamond"/>
          <w:sz w:val="20"/>
          <w:szCs w:val="20"/>
        </w:rPr>
        <w:t xml:space="preserve"> </w:t>
      </w:r>
      <w:r w:rsidR="00E319E6" w:rsidRPr="006B2508">
        <w:rPr>
          <w:rFonts w:ascii="Garamond" w:hAnsi="Garamond"/>
          <w:sz w:val="20"/>
          <w:szCs w:val="20"/>
        </w:rPr>
        <w:t>náprave</w:t>
      </w:r>
      <w:r w:rsidR="00C9457F" w:rsidRPr="006B2508">
        <w:rPr>
          <w:rFonts w:ascii="Garamond" w:hAnsi="Garamond"/>
          <w:sz w:val="20"/>
          <w:szCs w:val="20"/>
        </w:rPr>
        <w:t xml:space="preserve"> </w:t>
      </w:r>
      <w:r w:rsidR="00E319E6" w:rsidRPr="006B2508">
        <w:rPr>
          <w:rFonts w:ascii="Garamond" w:hAnsi="Garamond"/>
          <w:sz w:val="20"/>
          <w:szCs w:val="20"/>
        </w:rPr>
        <w:t>a/alebo</w:t>
      </w:r>
      <w:r w:rsidR="00C9457F" w:rsidRPr="006B2508">
        <w:rPr>
          <w:rFonts w:ascii="Garamond" w:hAnsi="Garamond"/>
          <w:sz w:val="20"/>
          <w:szCs w:val="20"/>
        </w:rPr>
        <w:t xml:space="preserve"> </w:t>
      </w:r>
      <w:r w:rsidR="00E319E6" w:rsidRPr="006B2508">
        <w:rPr>
          <w:rFonts w:ascii="Garamond" w:hAnsi="Garamond"/>
          <w:sz w:val="20"/>
          <w:szCs w:val="20"/>
        </w:rPr>
        <w:t>určené</w:t>
      </w:r>
      <w:r w:rsidR="00C9457F" w:rsidRPr="006B2508">
        <w:rPr>
          <w:rFonts w:ascii="Garamond" w:hAnsi="Garamond"/>
          <w:sz w:val="20"/>
          <w:szCs w:val="20"/>
        </w:rPr>
        <w:t xml:space="preserve"> </w:t>
      </w:r>
      <w:r w:rsidR="00E319E6" w:rsidRPr="006B2508">
        <w:rPr>
          <w:rFonts w:ascii="Garamond" w:hAnsi="Garamond"/>
          <w:sz w:val="20"/>
          <w:szCs w:val="20"/>
        </w:rPr>
        <w:t>opatrenia</w:t>
      </w:r>
      <w:r w:rsidR="00C9457F" w:rsidRPr="006B2508">
        <w:rPr>
          <w:rFonts w:ascii="Garamond" w:hAnsi="Garamond"/>
          <w:sz w:val="20"/>
          <w:szCs w:val="20"/>
        </w:rPr>
        <w:t xml:space="preserve"> </w:t>
      </w:r>
      <w:r w:rsidR="00E319E6" w:rsidRPr="006B2508">
        <w:rPr>
          <w:rFonts w:ascii="Garamond" w:hAnsi="Garamond"/>
          <w:sz w:val="20"/>
          <w:szCs w:val="20"/>
        </w:rPr>
        <w:t>k</w:t>
      </w:r>
      <w:r w:rsidR="00C9457F" w:rsidRPr="006B2508">
        <w:rPr>
          <w:rFonts w:ascii="Garamond" w:hAnsi="Garamond"/>
          <w:sz w:val="20"/>
          <w:szCs w:val="20"/>
        </w:rPr>
        <w:t xml:space="preserve"> </w:t>
      </w:r>
      <w:r w:rsidR="00E319E6" w:rsidRPr="006B2508">
        <w:rPr>
          <w:rFonts w:ascii="Garamond" w:hAnsi="Garamond"/>
          <w:sz w:val="20"/>
          <w:szCs w:val="20"/>
        </w:rPr>
        <w:t>náprave;</w:t>
      </w:r>
    </w:p>
    <w:p w14:paraId="13E97577" w14:textId="77777777" w:rsidR="00E319E6" w:rsidRPr="006B2508" w:rsidRDefault="00E319E6" w:rsidP="005410A3">
      <w:pPr>
        <w:keepNext/>
        <w:keepLines/>
        <w:tabs>
          <w:tab w:val="left" w:pos="709"/>
        </w:tabs>
        <w:autoSpaceDE w:val="0"/>
        <w:autoSpaceDN w:val="0"/>
        <w:adjustRightInd w:val="0"/>
        <w:spacing w:after="0" w:line="240" w:lineRule="auto"/>
        <w:ind w:left="709" w:hanging="709"/>
        <w:jc w:val="both"/>
        <w:rPr>
          <w:rFonts w:ascii="Garamond" w:hAnsi="Garamond"/>
          <w:sz w:val="20"/>
          <w:szCs w:val="20"/>
        </w:rPr>
      </w:pPr>
    </w:p>
    <w:p w14:paraId="7E4C2341" w14:textId="65251A54" w:rsidR="00E319E6" w:rsidRPr="006B2508" w:rsidRDefault="007471C3" w:rsidP="005410A3">
      <w:pPr>
        <w:pStyle w:val="Odstavecseseznamem"/>
        <w:keepNext/>
        <w:keepLines/>
        <w:numPr>
          <w:ilvl w:val="0"/>
          <w:numId w:val="38"/>
        </w:numPr>
        <w:tabs>
          <w:tab w:val="left" w:pos="0"/>
          <w:tab w:val="left" w:pos="1418"/>
        </w:tabs>
        <w:spacing w:after="0" w:line="240" w:lineRule="auto"/>
        <w:ind w:left="1418" w:hanging="709"/>
        <w:jc w:val="both"/>
        <w:rPr>
          <w:rFonts w:ascii="Garamond" w:hAnsi="Garamond"/>
          <w:sz w:val="20"/>
          <w:szCs w:val="20"/>
        </w:rPr>
      </w:pPr>
      <w:r>
        <w:rPr>
          <w:rFonts w:ascii="Garamond" w:hAnsi="Garamond" w:cs="Arial"/>
          <w:sz w:val="20"/>
          <w:szCs w:val="20"/>
        </w:rPr>
        <w:t>Predávajúci</w:t>
      </w:r>
      <w:r w:rsidR="00C9457F" w:rsidRPr="006B2508">
        <w:rPr>
          <w:rFonts w:ascii="Garamond" w:hAnsi="Garamond"/>
          <w:sz w:val="20"/>
          <w:szCs w:val="20"/>
        </w:rPr>
        <w:t xml:space="preserve"> </w:t>
      </w:r>
      <w:r w:rsidR="00E319E6" w:rsidRPr="006B2508">
        <w:rPr>
          <w:rFonts w:ascii="Garamond" w:hAnsi="Garamond"/>
          <w:sz w:val="20"/>
          <w:szCs w:val="20"/>
        </w:rPr>
        <w:t>opakovane</w:t>
      </w:r>
      <w:r w:rsidR="00C9457F" w:rsidRPr="006B2508">
        <w:rPr>
          <w:rFonts w:ascii="Garamond" w:hAnsi="Garamond"/>
          <w:sz w:val="20"/>
          <w:szCs w:val="20"/>
        </w:rPr>
        <w:t xml:space="preserve"> </w:t>
      </w:r>
      <w:r w:rsidR="00E319E6" w:rsidRPr="006B2508">
        <w:rPr>
          <w:rFonts w:ascii="Garamond" w:hAnsi="Garamond"/>
          <w:sz w:val="20"/>
          <w:szCs w:val="20"/>
        </w:rPr>
        <w:t>nevybaví</w:t>
      </w:r>
      <w:r w:rsidR="00C9457F" w:rsidRPr="006B2508">
        <w:rPr>
          <w:rFonts w:ascii="Garamond" w:hAnsi="Garamond"/>
          <w:sz w:val="20"/>
          <w:szCs w:val="20"/>
        </w:rPr>
        <w:t xml:space="preserve"> </w:t>
      </w:r>
      <w:r w:rsidR="00E319E6" w:rsidRPr="006B2508">
        <w:rPr>
          <w:rFonts w:ascii="Garamond" w:hAnsi="Garamond"/>
          <w:sz w:val="20"/>
          <w:szCs w:val="20"/>
        </w:rPr>
        <w:t>reklamácie</w:t>
      </w:r>
      <w:r w:rsidR="00C9457F" w:rsidRPr="006B2508">
        <w:rPr>
          <w:rFonts w:ascii="Garamond" w:hAnsi="Garamond"/>
          <w:sz w:val="20"/>
          <w:szCs w:val="20"/>
        </w:rPr>
        <w:t xml:space="preserve"> </w:t>
      </w:r>
      <w:r w:rsidR="00E319E6" w:rsidRPr="006B2508">
        <w:rPr>
          <w:rFonts w:ascii="Garamond" w:hAnsi="Garamond"/>
          <w:sz w:val="20"/>
          <w:szCs w:val="20"/>
        </w:rPr>
        <w:t>v</w:t>
      </w:r>
      <w:r w:rsidR="00C9457F" w:rsidRPr="006B2508">
        <w:rPr>
          <w:rFonts w:ascii="Garamond" w:hAnsi="Garamond"/>
          <w:sz w:val="20"/>
          <w:szCs w:val="20"/>
        </w:rPr>
        <w:t xml:space="preserve"> </w:t>
      </w:r>
      <w:r w:rsidR="00E319E6" w:rsidRPr="006B2508">
        <w:rPr>
          <w:rFonts w:ascii="Garamond" w:hAnsi="Garamond"/>
          <w:sz w:val="20"/>
          <w:szCs w:val="20"/>
        </w:rPr>
        <w:t>lehote</w:t>
      </w:r>
      <w:r w:rsidR="00C9457F" w:rsidRPr="006B2508">
        <w:rPr>
          <w:rFonts w:ascii="Garamond" w:hAnsi="Garamond"/>
          <w:sz w:val="20"/>
          <w:szCs w:val="20"/>
        </w:rPr>
        <w:t xml:space="preserve"> </w:t>
      </w:r>
      <w:r w:rsidR="00E319E6" w:rsidRPr="006B2508">
        <w:rPr>
          <w:rFonts w:ascii="Garamond" w:hAnsi="Garamond"/>
          <w:sz w:val="20"/>
          <w:szCs w:val="20"/>
        </w:rPr>
        <w:t>dohodnutej</w:t>
      </w:r>
      <w:r w:rsidR="00C9457F" w:rsidRPr="006B2508">
        <w:rPr>
          <w:rFonts w:ascii="Garamond" w:hAnsi="Garamond"/>
          <w:sz w:val="20"/>
          <w:szCs w:val="20"/>
        </w:rPr>
        <w:t xml:space="preserve"> </w:t>
      </w:r>
      <w:r w:rsidR="00E319E6" w:rsidRPr="006B2508">
        <w:rPr>
          <w:rFonts w:ascii="Garamond" w:hAnsi="Garamond"/>
          <w:sz w:val="20"/>
          <w:szCs w:val="20"/>
        </w:rPr>
        <w:t>v</w:t>
      </w:r>
      <w:r w:rsidR="00C9457F" w:rsidRPr="006B2508">
        <w:rPr>
          <w:rFonts w:ascii="Garamond" w:hAnsi="Garamond"/>
          <w:sz w:val="20"/>
          <w:szCs w:val="20"/>
        </w:rPr>
        <w:t xml:space="preserve"> </w:t>
      </w:r>
      <w:r w:rsidR="00E319E6" w:rsidRPr="006B2508">
        <w:rPr>
          <w:rFonts w:ascii="Garamond" w:hAnsi="Garamond"/>
          <w:sz w:val="20"/>
          <w:szCs w:val="20"/>
        </w:rPr>
        <w:t>článku</w:t>
      </w:r>
      <w:r w:rsidR="00C9457F" w:rsidRPr="006B2508">
        <w:rPr>
          <w:rFonts w:ascii="Garamond" w:hAnsi="Garamond"/>
          <w:sz w:val="20"/>
          <w:szCs w:val="20"/>
        </w:rPr>
        <w:t xml:space="preserve"> </w:t>
      </w:r>
      <w:r w:rsidR="00E844DC" w:rsidRPr="006B2508">
        <w:rPr>
          <w:rFonts w:ascii="Garamond" w:hAnsi="Garamond"/>
          <w:sz w:val="20"/>
          <w:szCs w:val="20"/>
        </w:rPr>
        <w:t>5</w:t>
      </w:r>
      <w:r w:rsidR="00C9457F" w:rsidRPr="006B2508">
        <w:rPr>
          <w:rFonts w:ascii="Garamond" w:hAnsi="Garamond"/>
          <w:sz w:val="20"/>
          <w:szCs w:val="20"/>
        </w:rPr>
        <w:t xml:space="preserve"> </w:t>
      </w:r>
      <w:r w:rsidR="00E319E6" w:rsidRPr="006B2508">
        <w:rPr>
          <w:rFonts w:ascii="Garamond" w:hAnsi="Garamond"/>
          <w:sz w:val="20"/>
          <w:szCs w:val="20"/>
        </w:rPr>
        <w:t>bod</w:t>
      </w:r>
      <w:r w:rsidR="00C9457F" w:rsidRPr="006B2508">
        <w:rPr>
          <w:rFonts w:ascii="Garamond" w:hAnsi="Garamond"/>
          <w:sz w:val="20"/>
          <w:szCs w:val="20"/>
        </w:rPr>
        <w:t xml:space="preserve"> </w:t>
      </w:r>
      <w:r w:rsidR="00E844DC" w:rsidRPr="006B2508">
        <w:rPr>
          <w:rFonts w:ascii="Garamond" w:hAnsi="Garamond"/>
          <w:sz w:val="20"/>
          <w:szCs w:val="20"/>
        </w:rPr>
        <w:t>5</w:t>
      </w:r>
      <w:r w:rsidR="00E319E6" w:rsidRPr="006B2508">
        <w:rPr>
          <w:rFonts w:ascii="Garamond" w:hAnsi="Garamond"/>
          <w:sz w:val="20"/>
          <w:szCs w:val="20"/>
        </w:rPr>
        <w:t>.</w:t>
      </w:r>
      <w:r w:rsidR="00BD2FDB" w:rsidRPr="006B2508">
        <w:rPr>
          <w:rFonts w:ascii="Garamond" w:hAnsi="Garamond"/>
          <w:sz w:val="20"/>
          <w:szCs w:val="20"/>
        </w:rPr>
        <w:t>8</w:t>
      </w:r>
      <w:r w:rsidR="00C9457F" w:rsidRPr="006B2508">
        <w:rPr>
          <w:rFonts w:ascii="Garamond" w:hAnsi="Garamond"/>
          <w:sz w:val="20"/>
          <w:szCs w:val="20"/>
        </w:rPr>
        <w:t xml:space="preserve"> </w:t>
      </w:r>
      <w:r w:rsidR="00E319E6" w:rsidRPr="006B2508">
        <w:rPr>
          <w:rFonts w:ascii="Garamond" w:hAnsi="Garamond"/>
          <w:sz w:val="20"/>
          <w:szCs w:val="20"/>
        </w:rPr>
        <w:t>Zmluvy,</w:t>
      </w:r>
      <w:r w:rsidR="00C9457F" w:rsidRPr="006B2508">
        <w:rPr>
          <w:rFonts w:ascii="Garamond" w:hAnsi="Garamond"/>
          <w:sz w:val="20"/>
          <w:szCs w:val="20"/>
        </w:rPr>
        <w:t xml:space="preserve"> </w:t>
      </w:r>
      <w:r w:rsidR="00E319E6" w:rsidRPr="006B2508">
        <w:rPr>
          <w:rFonts w:ascii="Garamond" w:hAnsi="Garamond"/>
          <w:sz w:val="20"/>
          <w:szCs w:val="20"/>
        </w:rPr>
        <w:t>a</w:t>
      </w:r>
      <w:r w:rsidR="00C9457F" w:rsidRPr="006B2508">
        <w:rPr>
          <w:rFonts w:ascii="Garamond" w:hAnsi="Garamond"/>
          <w:sz w:val="20"/>
          <w:szCs w:val="20"/>
        </w:rPr>
        <w:t xml:space="preserve"> </w:t>
      </w:r>
      <w:r w:rsidR="00E319E6" w:rsidRPr="006B2508">
        <w:rPr>
          <w:rFonts w:ascii="Garamond" w:hAnsi="Garamond"/>
          <w:sz w:val="20"/>
          <w:szCs w:val="20"/>
        </w:rPr>
        <w:t>ak</w:t>
      </w:r>
      <w:r w:rsidR="00C9457F" w:rsidRPr="006B2508">
        <w:rPr>
          <w:rFonts w:ascii="Garamond" w:hAnsi="Garamond"/>
          <w:sz w:val="20"/>
          <w:szCs w:val="20"/>
        </w:rPr>
        <w:t xml:space="preserve"> </w:t>
      </w:r>
      <w:r>
        <w:rPr>
          <w:rFonts w:ascii="Garamond" w:hAnsi="Garamond"/>
          <w:sz w:val="20"/>
          <w:szCs w:val="20"/>
        </w:rPr>
        <w:t>Predávajúci</w:t>
      </w:r>
      <w:r w:rsidR="00C9457F" w:rsidRPr="006B2508">
        <w:rPr>
          <w:rFonts w:ascii="Garamond" w:hAnsi="Garamond"/>
          <w:sz w:val="20"/>
          <w:szCs w:val="20"/>
        </w:rPr>
        <w:t xml:space="preserve"> </w:t>
      </w:r>
      <w:r w:rsidR="00E319E6" w:rsidRPr="006B2508">
        <w:rPr>
          <w:rFonts w:ascii="Garamond" w:hAnsi="Garamond"/>
          <w:sz w:val="20"/>
          <w:szCs w:val="20"/>
        </w:rPr>
        <w:t>nezjedná</w:t>
      </w:r>
      <w:r w:rsidR="00C9457F" w:rsidRPr="006B2508">
        <w:rPr>
          <w:rFonts w:ascii="Garamond" w:hAnsi="Garamond"/>
          <w:sz w:val="20"/>
          <w:szCs w:val="20"/>
        </w:rPr>
        <w:t xml:space="preserve"> </w:t>
      </w:r>
      <w:r w:rsidR="00E319E6" w:rsidRPr="006B2508">
        <w:rPr>
          <w:rFonts w:ascii="Garamond" w:hAnsi="Garamond"/>
          <w:sz w:val="20"/>
          <w:szCs w:val="20"/>
        </w:rPr>
        <w:t>nápravu</w:t>
      </w:r>
      <w:r w:rsidR="00C9457F" w:rsidRPr="006B2508">
        <w:rPr>
          <w:rFonts w:ascii="Garamond" w:hAnsi="Garamond"/>
          <w:sz w:val="20"/>
          <w:szCs w:val="20"/>
        </w:rPr>
        <w:t xml:space="preserve"> </w:t>
      </w:r>
      <w:r w:rsidR="00E319E6" w:rsidRPr="006B2508">
        <w:rPr>
          <w:rFonts w:ascii="Garamond" w:hAnsi="Garamond"/>
          <w:sz w:val="20"/>
          <w:szCs w:val="20"/>
        </w:rPr>
        <w:t>ani</w:t>
      </w:r>
      <w:r w:rsidR="00C9457F" w:rsidRPr="006B2508">
        <w:rPr>
          <w:rFonts w:ascii="Garamond" w:hAnsi="Garamond"/>
          <w:sz w:val="20"/>
          <w:szCs w:val="20"/>
        </w:rPr>
        <w:t xml:space="preserve"> </w:t>
      </w:r>
      <w:r w:rsidR="00E319E6" w:rsidRPr="006B2508">
        <w:rPr>
          <w:rFonts w:ascii="Garamond" w:hAnsi="Garamond"/>
          <w:sz w:val="20"/>
          <w:szCs w:val="20"/>
        </w:rPr>
        <w:t>po</w:t>
      </w:r>
      <w:r w:rsidR="00C9457F" w:rsidRPr="006B2508">
        <w:rPr>
          <w:rFonts w:ascii="Garamond" w:hAnsi="Garamond"/>
          <w:sz w:val="20"/>
          <w:szCs w:val="20"/>
        </w:rPr>
        <w:t xml:space="preserve"> </w:t>
      </w:r>
      <w:r w:rsidR="00E319E6" w:rsidRPr="006B2508">
        <w:rPr>
          <w:rFonts w:ascii="Garamond" w:hAnsi="Garamond"/>
          <w:sz w:val="20"/>
          <w:szCs w:val="20"/>
        </w:rPr>
        <w:t>výzve</w:t>
      </w:r>
      <w:r w:rsidR="00C9457F" w:rsidRPr="006B2508">
        <w:rPr>
          <w:rFonts w:ascii="Garamond" w:hAnsi="Garamond"/>
          <w:sz w:val="20"/>
          <w:szCs w:val="20"/>
        </w:rPr>
        <w:t xml:space="preserve"> </w:t>
      </w:r>
      <w:r>
        <w:rPr>
          <w:rFonts w:ascii="Garamond" w:hAnsi="Garamond"/>
          <w:sz w:val="20"/>
          <w:szCs w:val="20"/>
        </w:rPr>
        <w:t>Kupujúceho</w:t>
      </w:r>
      <w:r w:rsidR="00E319E6" w:rsidRPr="006B2508">
        <w:rPr>
          <w:rFonts w:ascii="Garamond" w:hAnsi="Garamond"/>
          <w:sz w:val="20"/>
          <w:szCs w:val="20"/>
        </w:rPr>
        <w:t>,</w:t>
      </w:r>
      <w:r w:rsidR="00C9457F" w:rsidRPr="006B2508">
        <w:rPr>
          <w:rFonts w:ascii="Garamond" w:hAnsi="Garamond"/>
          <w:sz w:val="20"/>
          <w:szCs w:val="20"/>
        </w:rPr>
        <w:t xml:space="preserve"> </w:t>
      </w:r>
      <w:r w:rsidR="00E319E6" w:rsidRPr="006B2508">
        <w:rPr>
          <w:rFonts w:ascii="Garamond" w:hAnsi="Garamond"/>
          <w:sz w:val="20"/>
          <w:szCs w:val="20"/>
        </w:rPr>
        <w:t>v</w:t>
      </w:r>
      <w:r w:rsidR="00C9457F" w:rsidRPr="006B2508">
        <w:rPr>
          <w:rFonts w:ascii="Garamond" w:hAnsi="Garamond"/>
          <w:sz w:val="20"/>
          <w:szCs w:val="20"/>
        </w:rPr>
        <w:t xml:space="preserve"> </w:t>
      </w:r>
      <w:r w:rsidR="00E319E6" w:rsidRPr="006B2508">
        <w:rPr>
          <w:rFonts w:ascii="Garamond" w:hAnsi="Garamond"/>
          <w:sz w:val="20"/>
          <w:szCs w:val="20"/>
        </w:rPr>
        <w:t>ktorej</w:t>
      </w:r>
      <w:r w:rsidR="00C9457F" w:rsidRPr="006B2508">
        <w:rPr>
          <w:rFonts w:ascii="Garamond" w:hAnsi="Garamond"/>
          <w:sz w:val="20"/>
          <w:szCs w:val="20"/>
        </w:rPr>
        <w:t xml:space="preserve"> </w:t>
      </w:r>
      <w:r>
        <w:rPr>
          <w:rFonts w:ascii="Garamond" w:hAnsi="Garamond"/>
          <w:sz w:val="20"/>
          <w:szCs w:val="20"/>
        </w:rPr>
        <w:t>Kupujúci</w:t>
      </w:r>
      <w:r w:rsidR="00C9457F" w:rsidRPr="006B2508">
        <w:rPr>
          <w:rFonts w:ascii="Garamond" w:hAnsi="Garamond"/>
          <w:sz w:val="20"/>
          <w:szCs w:val="20"/>
        </w:rPr>
        <w:t xml:space="preserve"> </w:t>
      </w:r>
      <w:r w:rsidR="00E319E6" w:rsidRPr="006B2508">
        <w:rPr>
          <w:rFonts w:ascii="Garamond" w:hAnsi="Garamond"/>
          <w:sz w:val="20"/>
          <w:szCs w:val="20"/>
        </w:rPr>
        <w:t>poskytne</w:t>
      </w:r>
      <w:r w:rsidR="00C9457F" w:rsidRPr="006B2508">
        <w:rPr>
          <w:rFonts w:ascii="Garamond" w:hAnsi="Garamond"/>
          <w:sz w:val="20"/>
          <w:szCs w:val="20"/>
        </w:rPr>
        <w:t xml:space="preserve"> </w:t>
      </w:r>
      <w:r w:rsidR="00E319E6" w:rsidRPr="006B2508">
        <w:rPr>
          <w:rFonts w:ascii="Garamond" w:hAnsi="Garamond"/>
          <w:sz w:val="20"/>
          <w:szCs w:val="20"/>
        </w:rPr>
        <w:t>dodatočnú</w:t>
      </w:r>
      <w:r w:rsidR="00C9457F" w:rsidRPr="006B2508">
        <w:rPr>
          <w:rFonts w:ascii="Garamond" w:hAnsi="Garamond"/>
          <w:sz w:val="20"/>
          <w:szCs w:val="20"/>
        </w:rPr>
        <w:t xml:space="preserve"> </w:t>
      </w:r>
      <w:r w:rsidR="00E319E6" w:rsidRPr="006B2508">
        <w:rPr>
          <w:rFonts w:ascii="Garamond" w:hAnsi="Garamond"/>
          <w:sz w:val="20"/>
          <w:szCs w:val="20"/>
        </w:rPr>
        <w:t>primeranú</w:t>
      </w:r>
      <w:r w:rsidR="00C9457F" w:rsidRPr="006B2508">
        <w:rPr>
          <w:rFonts w:ascii="Garamond" w:hAnsi="Garamond"/>
          <w:sz w:val="20"/>
          <w:szCs w:val="20"/>
        </w:rPr>
        <w:t xml:space="preserve"> </w:t>
      </w:r>
      <w:r w:rsidR="00E319E6" w:rsidRPr="006B2508">
        <w:rPr>
          <w:rFonts w:ascii="Garamond" w:hAnsi="Garamond"/>
          <w:sz w:val="20"/>
          <w:szCs w:val="20"/>
        </w:rPr>
        <w:t>lehotu</w:t>
      </w:r>
      <w:r w:rsidR="00C9457F" w:rsidRPr="006B2508">
        <w:rPr>
          <w:rFonts w:ascii="Garamond" w:hAnsi="Garamond"/>
          <w:sz w:val="20"/>
          <w:szCs w:val="20"/>
        </w:rPr>
        <w:t xml:space="preserve"> </w:t>
      </w:r>
      <w:r w:rsidR="00E319E6" w:rsidRPr="006B2508">
        <w:rPr>
          <w:rFonts w:ascii="Garamond" w:hAnsi="Garamond"/>
          <w:sz w:val="20"/>
          <w:szCs w:val="20"/>
        </w:rPr>
        <w:t>k</w:t>
      </w:r>
      <w:r w:rsidR="00C9457F" w:rsidRPr="006B2508">
        <w:rPr>
          <w:rFonts w:ascii="Garamond" w:hAnsi="Garamond"/>
          <w:sz w:val="20"/>
          <w:szCs w:val="20"/>
        </w:rPr>
        <w:t xml:space="preserve"> </w:t>
      </w:r>
      <w:r w:rsidR="00E319E6" w:rsidRPr="006B2508">
        <w:rPr>
          <w:rFonts w:ascii="Garamond" w:hAnsi="Garamond"/>
          <w:sz w:val="20"/>
          <w:szCs w:val="20"/>
        </w:rPr>
        <w:t>náprave</w:t>
      </w:r>
      <w:r w:rsidR="00C9457F" w:rsidRPr="006B2508">
        <w:rPr>
          <w:rFonts w:ascii="Garamond" w:hAnsi="Garamond"/>
          <w:sz w:val="20"/>
          <w:szCs w:val="20"/>
        </w:rPr>
        <w:t xml:space="preserve"> </w:t>
      </w:r>
      <w:r w:rsidR="00E319E6" w:rsidRPr="006B2508">
        <w:rPr>
          <w:rFonts w:ascii="Garamond" w:hAnsi="Garamond"/>
          <w:sz w:val="20"/>
          <w:szCs w:val="20"/>
        </w:rPr>
        <w:t>a/alebo</w:t>
      </w:r>
      <w:r w:rsidR="00C9457F" w:rsidRPr="006B2508">
        <w:rPr>
          <w:rFonts w:ascii="Garamond" w:hAnsi="Garamond"/>
          <w:sz w:val="20"/>
          <w:szCs w:val="20"/>
        </w:rPr>
        <w:t xml:space="preserve"> </w:t>
      </w:r>
      <w:r w:rsidR="00E319E6" w:rsidRPr="006B2508">
        <w:rPr>
          <w:rFonts w:ascii="Garamond" w:hAnsi="Garamond"/>
          <w:sz w:val="20"/>
          <w:szCs w:val="20"/>
        </w:rPr>
        <w:t>určené</w:t>
      </w:r>
      <w:r w:rsidR="00C9457F" w:rsidRPr="006B2508">
        <w:rPr>
          <w:rFonts w:ascii="Garamond" w:hAnsi="Garamond"/>
          <w:sz w:val="20"/>
          <w:szCs w:val="20"/>
        </w:rPr>
        <w:t xml:space="preserve"> </w:t>
      </w:r>
      <w:r w:rsidR="00E319E6" w:rsidRPr="006B2508">
        <w:rPr>
          <w:rFonts w:ascii="Garamond" w:hAnsi="Garamond"/>
          <w:sz w:val="20"/>
          <w:szCs w:val="20"/>
        </w:rPr>
        <w:t>opatrenia</w:t>
      </w:r>
      <w:r w:rsidR="00C9457F" w:rsidRPr="006B2508">
        <w:rPr>
          <w:rFonts w:ascii="Garamond" w:hAnsi="Garamond"/>
          <w:sz w:val="20"/>
          <w:szCs w:val="20"/>
        </w:rPr>
        <w:t xml:space="preserve"> </w:t>
      </w:r>
      <w:r w:rsidR="00E319E6" w:rsidRPr="006B2508">
        <w:rPr>
          <w:rFonts w:ascii="Garamond" w:hAnsi="Garamond"/>
          <w:sz w:val="20"/>
          <w:szCs w:val="20"/>
        </w:rPr>
        <w:t>k</w:t>
      </w:r>
      <w:r w:rsidR="00C9457F" w:rsidRPr="006B2508">
        <w:rPr>
          <w:rFonts w:ascii="Garamond" w:hAnsi="Garamond"/>
          <w:sz w:val="20"/>
          <w:szCs w:val="20"/>
        </w:rPr>
        <w:t xml:space="preserve"> </w:t>
      </w:r>
      <w:r w:rsidR="00E319E6" w:rsidRPr="006B2508">
        <w:rPr>
          <w:rFonts w:ascii="Garamond" w:hAnsi="Garamond"/>
          <w:sz w:val="20"/>
          <w:szCs w:val="20"/>
        </w:rPr>
        <w:t>náprave;</w:t>
      </w:r>
      <w:r w:rsidR="00C9457F" w:rsidRPr="006B2508">
        <w:rPr>
          <w:rFonts w:ascii="Garamond" w:hAnsi="Garamond"/>
          <w:sz w:val="20"/>
          <w:szCs w:val="20"/>
        </w:rPr>
        <w:t xml:space="preserve"> </w:t>
      </w:r>
      <w:r w:rsidR="00E319E6" w:rsidRPr="006B2508">
        <w:rPr>
          <w:rFonts w:ascii="Garamond" w:hAnsi="Garamond"/>
          <w:sz w:val="20"/>
          <w:szCs w:val="20"/>
        </w:rPr>
        <w:t>a/alebo</w:t>
      </w:r>
    </w:p>
    <w:p w14:paraId="49F16A53" w14:textId="77777777" w:rsidR="00DC05A7" w:rsidRPr="006B2508" w:rsidRDefault="00DC05A7" w:rsidP="00A92187">
      <w:pPr>
        <w:pStyle w:val="Odstavecseseznamem"/>
        <w:keepNext/>
        <w:keepLines/>
        <w:tabs>
          <w:tab w:val="left" w:pos="0"/>
          <w:tab w:val="left" w:pos="1418"/>
        </w:tabs>
        <w:spacing w:after="0" w:line="240" w:lineRule="auto"/>
        <w:ind w:left="1418"/>
        <w:jc w:val="both"/>
        <w:rPr>
          <w:rFonts w:ascii="Garamond" w:hAnsi="Garamond"/>
          <w:sz w:val="20"/>
          <w:szCs w:val="20"/>
        </w:rPr>
      </w:pPr>
    </w:p>
    <w:p w14:paraId="5B5E3AB2" w14:textId="33F2D427" w:rsidR="00015F14" w:rsidRDefault="00E319E6" w:rsidP="00A92187">
      <w:pPr>
        <w:pStyle w:val="Odstavecseseznamem"/>
        <w:keepNext/>
        <w:keepLines/>
        <w:numPr>
          <w:ilvl w:val="0"/>
          <w:numId w:val="38"/>
        </w:numPr>
        <w:tabs>
          <w:tab w:val="left" w:pos="0"/>
          <w:tab w:val="left" w:pos="1418"/>
        </w:tabs>
        <w:spacing w:after="0" w:line="240" w:lineRule="auto"/>
        <w:ind w:left="1418" w:hanging="709"/>
        <w:jc w:val="both"/>
        <w:rPr>
          <w:rFonts w:ascii="Garamond" w:hAnsi="Garamond"/>
          <w:sz w:val="20"/>
          <w:szCs w:val="20"/>
        </w:rPr>
      </w:pPr>
      <w:r w:rsidRPr="006B2508">
        <w:rPr>
          <w:rFonts w:ascii="Garamond" w:hAnsi="Garamond"/>
          <w:sz w:val="20"/>
          <w:szCs w:val="20"/>
        </w:rPr>
        <w:t>sa</w:t>
      </w:r>
      <w:r w:rsidR="00C9457F" w:rsidRPr="006B2508">
        <w:rPr>
          <w:rFonts w:ascii="Garamond" w:hAnsi="Garamond"/>
          <w:sz w:val="20"/>
          <w:szCs w:val="20"/>
        </w:rPr>
        <w:t xml:space="preserve"> </w:t>
      </w:r>
      <w:r w:rsidRPr="00A92187">
        <w:rPr>
          <w:rFonts w:ascii="Garamond" w:hAnsi="Garamond"/>
          <w:sz w:val="20"/>
          <w:szCs w:val="20"/>
        </w:rPr>
        <w:t>niektoré</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vyhlásení</w:t>
      </w:r>
      <w:r w:rsidR="00C9457F" w:rsidRPr="006B2508">
        <w:rPr>
          <w:rFonts w:ascii="Garamond" w:hAnsi="Garamond"/>
          <w:sz w:val="20"/>
          <w:szCs w:val="20"/>
        </w:rPr>
        <w:t xml:space="preserve"> </w:t>
      </w:r>
      <w:r w:rsidR="007471C3">
        <w:rPr>
          <w:rFonts w:ascii="Garamond" w:hAnsi="Garamond"/>
          <w:sz w:val="20"/>
          <w:szCs w:val="20"/>
        </w:rPr>
        <w:t>Predávajúceho</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6</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Pr="006B2508">
        <w:rPr>
          <w:rFonts w:ascii="Garamond" w:hAnsi="Garamond"/>
          <w:sz w:val="20"/>
          <w:szCs w:val="20"/>
        </w:rPr>
        <w:t>6.1</w:t>
      </w:r>
      <w:r w:rsidR="00C9457F" w:rsidRPr="006B2508">
        <w:rPr>
          <w:rFonts w:ascii="Garamond" w:hAnsi="Garamond"/>
          <w:sz w:val="20"/>
          <w:szCs w:val="20"/>
        </w:rPr>
        <w:t xml:space="preserve"> </w:t>
      </w:r>
      <w:r w:rsidRPr="006B2508">
        <w:rPr>
          <w:rFonts w:ascii="Garamond" w:hAnsi="Garamond"/>
          <w:sz w:val="20"/>
          <w:szCs w:val="20"/>
        </w:rPr>
        <w:t>a/alebo</w:t>
      </w:r>
      <w:r w:rsidR="00C9457F" w:rsidRPr="006B2508">
        <w:rPr>
          <w:rFonts w:ascii="Garamond" w:hAnsi="Garamond"/>
          <w:sz w:val="20"/>
          <w:szCs w:val="20"/>
        </w:rPr>
        <w:t xml:space="preserve"> </w:t>
      </w:r>
      <w:r w:rsidRPr="006B2508">
        <w:rPr>
          <w:rFonts w:ascii="Garamond" w:hAnsi="Garamond"/>
          <w:sz w:val="20"/>
          <w:szCs w:val="20"/>
        </w:rPr>
        <w:t>6.2</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ukáže</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nepravdivé.</w:t>
      </w:r>
      <w:r w:rsidR="00C9457F" w:rsidRPr="006B2508">
        <w:rPr>
          <w:rFonts w:ascii="Garamond" w:hAnsi="Garamond"/>
          <w:sz w:val="20"/>
          <w:szCs w:val="20"/>
        </w:rPr>
        <w:t xml:space="preserve"> </w:t>
      </w:r>
      <w:r w:rsidR="00015F14" w:rsidRPr="00993639">
        <w:rPr>
          <w:rFonts w:ascii="Garamond" w:hAnsi="Garamond"/>
          <w:sz w:val="20"/>
          <w:szCs w:val="20"/>
        </w:rPr>
        <w:t xml:space="preserve">Predávajúci poruší ktorúkoľvek z povinností týkajúcej sa Subdodávateľov alebo ich zmeny podľa Zákona o verejnom obstarávaní a/alebo podľa článku </w:t>
      </w:r>
      <w:r w:rsidR="007471C3">
        <w:rPr>
          <w:rFonts w:ascii="Garamond" w:hAnsi="Garamond"/>
          <w:sz w:val="20"/>
          <w:szCs w:val="20"/>
        </w:rPr>
        <w:t>7</w:t>
      </w:r>
      <w:r w:rsidR="00015F14" w:rsidRPr="00993639">
        <w:rPr>
          <w:rFonts w:ascii="Garamond" w:hAnsi="Garamond"/>
          <w:sz w:val="20"/>
          <w:szCs w:val="20"/>
        </w:rPr>
        <w:t xml:space="preserve"> Zmluvy</w:t>
      </w:r>
      <w:r w:rsidR="00507423">
        <w:rPr>
          <w:rFonts w:ascii="Garamond" w:hAnsi="Garamond"/>
          <w:sz w:val="20"/>
          <w:szCs w:val="20"/>
        </w:rPr>
        <w:t>; a/alebo</w:t>
      </w:r>
    </w:p>
    <w:p w14:paraId="12E5114A" w14:textId="77777777" w:rsidR="00507423" w:rsidRDefault="00507423" w:rsidP="00A92187">
      <w:pPr>
        <w:pStyle w:val="Odstavecseseznamem"/>
        <w:keepNext/>
        <w:keepLines/>
        <w:tabs>
          <w:tab w:val="left" w:pos="0"/>
          <w:tab w:val="left" w:pos="1418"/>
        </w:tabs>
        <w:spacing w:after="0" w:line="240" w:lineRule="auto"/>
        <w:ind w:left="1418"/>
        <w:jc w:val="both"/>
        <w:rPr>
          <w:rFonts w:ascii="Garamond" w:hAnsi="Garamond"/>
          <w:sz w:val="20"/>
          <w:szCs w:val="20"/>
        </w:rPr>
      </w:pPr>
    </w:p>
    <w:p w14:paraId="73B5394B" w14:textId="48EE752E" w:rsidR="00507423" w:rsidRPr="00993639" w:rsidRDefault="00507423" w:rsidP="00A92187">
      <w:pPr>
        <w:pStyle w:val="Odstavecseseznamem"/>
        <w:keepNext/>
        <w:keepLines/>
        <w:numPr>
          <w:ilvl w:val="0"/>
          <w:numId w:val="38"/>
        </w:numPr>
        <w:tabs>
          <w:tab w:val="left" w:pos="0"/>
          <w:tab w:val="left" w:pos="1418"/>
        </w:tabs>
        <w:spacing w:after="0" w:line="240" w:lineRule="auto"/>
        <w:ind w:left="1418" w:hanging="709"/>
        <w:jc w:val="both"/>
        <w:rPr>
          <w:rFonts w:ascii="Garamond" w:hAnsi="Garamond"/>
          <w:sz w:val="20"/>
          <w:szCs w:val="20"/>
        </w:rPr>
      </w:pPr>
      <w:r>
        <w:rPr>
          <w:rFonts w:ascii="Garamond" w:hAnsi="Garamond"/>
          <w:sz w:val="20"/>
          <w:szCs w:val="20"/>
        </w:rPr>
        <w:t>okamihom udelenia Licencie nebude nositeľom všetkých osobnostných a majetkových práv k Dielu ako k autorskému dielu tak ako je uvedené v článku 11 bod 11.</w:t>
      </w:r>
      <w:r w:rsidR="00C71679">
        <w:rPr>
          <w:rFonts w:ascii="Garamond" w:hAnsi="Garamond"/>
          <w:sz w:val="20"/>
          <w:szCs w:val="20"/>
        </w:rPr>
        <w:t>7</w:t>
      </w:r>
      <w:r>
        <w:rPr>
          <w:rFonts w:ascii="Garamond" w:hAnsi="Garamond"/>
          <w:sz w:val="20"/>
          <w:szCs w:val="20"/>
        </w:rPr>
        <w:t xml:space="preserve"> Zmluvy.</w:t>
      </w:r>
    </w:p>
    <w:p w14:paraId="48FE9A87" w14:textId="77777777" w:rsidR="00015F14" w:rsidRPr="00993639" w:rsidRDefault="00015F14" w:rsidP="005410A3">
      <w:pPr>
        <w:keepNext/>
        <w:keepLines/>
        <w:tabs>
          <w:tab w:val="left" w:pos="0"/>
          <w:tab w:val="left" w:pos="709"/>
        </w:tabs>
        <w:spacing w:after="0" w:line="240" w:lineRule="auto"/>
        <w:ind w:left="709"/>
        <w:jc w:val="both"/>
        <w:rPr>
          <w:rFonts w:ascii="Garamond" w:hAnsi="Garamond"/>
          <w:sz w:val="20"/>
          <w:szCs w:val="20"/>
        </w:rPr>
      </w:pPr>
    </w:p>
    <w:p w14:paraId="4D88D9C7" w14:textId="29A76C0A" w:rsidR="00E319E6" w:rsidRPr="00015F14" w:rsidRDefault="00015F14" w:rsidP="00A92187">
      <w:pPr>
        <w:pStyle w:val="Odstavecseseznamem"/>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993639">
        <w:rPr>
          <w:rFonts w:ascii="Garamond" w:hAnsi="Garamond" w:cs="Arial"/>
          <w:sz w:val="20"/>
          <w:szCs w:val="20"/>
        </w:rPr>
        <w:t>Kupujúci má taktiež právo odstúpiť od Zmluvy, ak Predávajúci</w:t>
      </w:r>
      <w:r>
        <w:rPr>
          <w:rFonts w:ascii="Garamond" w:hAnsi="Garamond" w:cs="Arial"/>
          <w:sz w:val="20"/>
          <w:szCs w:val="20"/>
        </w:rPr>
        <w:t>/Subdodávateľ</w:t>
      </w:r>
      <w:r w:rsidRPr="00993639">
        <w:rPr>
          <w:rFonts w:ascii="Garamond" w:hAnsi="Garamond" w:cs="Arial"/>
          <w:sz w:val="20"/>
          <w:szCs w:val="20"/>
        </w:rPr>
        <w:t xml:space="preserve"> v čase uzavretia Zmluvy nebol zapísaný v Registri partnerov verejného sektora, ak bol z tohto registra vymazaný alebo ak mu bol právoplatne uložený zákaz účasti podľa § 182 ods. 3 písm. b) Zákona o verejnom obstarávaní. </w:t>
      </w:r>
    </w:p>
    <w:p w14:paraId="16178927" w14:textId="2F75CACB" w:rsidR="00E319E6" w:rsidRPr="006B2508" w:rsidRDefault="00E319E6" w:rsidP="005410A3">
      <w:pPr>
        <w:keepNext/>
        <w:keepLines/>
        <w:tabs>
          <w:tab w:val="left" w:pos="0"/>
          <w:tab w:val="left" w:pos="709"/>
        </w:tabs>
        <w:spacing w:after="0" w:line="240" w:lineRule="auto"/>
        <w:ind w:left="709"/>
        <w:jc w:val="both"/>
        <w:rPr>
          <w:rFonts w:ascii="Garamond" w:hAnsi="Garamond"/>
          <w:sz w:val="20"/>
          <w:szCs w:val="20"/>
        </w:rPr>
      </w:pPr>
    </w:p>
    <w:p w14:paraId="1FF55930" w14:textId="732BC94C" w:rsidR="00E319E6" w:rsidRPr="006B2508" w:rsidRDefault="00E319E6" w:rsidP="005410A3">
      <w:pPr>
        <w:pStyle w:val="Odstavecseseznamem"/>
        <w:keepNext/>
        <w:keepLines/>
        <w:numPr>
          <w:ilvl w:val="0"/>
          <w:numId w:val="34"/>
        </w:numPr>
        <w:tabs>
          <w:tab w:val="left" w:pos="0"/>
          <w:tab w:val="left" w:pos="709"/>
        </w:tabs>
        <w:spacing w:after="0" w:line="240" w:lineRule="auto"/>
        <w:ind w:hanging="720"/>
        <w:jc w:val="both"/>
        <w:rPr>
          <w:rFonts w:ascii="Garamond" w:hAnsi="Garamond"/>
          <w:sz w:val="20"/>
          <w:szCs w:val="20"/>
        </w:rPr>
      </w:pP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cs="Arial"/>
          <w:sz w:val="20"/>
          <w:szCs w:val="20"/>
        </w:rPr>
        <w:t>podstatné</w:t>
      </w:r>
      <w:r w:rsidR="00C9457F" w:rsidRPr="006B2508">
        <w:rPr>
          <w:rFonts w:ascii="Garamond" w:hAnsi="Garamond"/>
          <w:sz w:val="20"/>
          <w:szCs w:val="20"/>
        </w:rPr>
        <w:t xml:space="preserve"> </w:t>
      </w:r>
      <w:r w:rsidRPr="006B2508">
        <w:rPr>
          <w:rFonts w:ascii="Garamond" w:hAnsi="Garamond"/>
          <w:sz w:val="20"/>
          <w:szCs w:val="20"/>
        </w:rPr>
        <w:t>porušenie</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007471C3">
        <w:rPr>
          <w:rFonts w:ascii="Garamond" w:hAnsi="Garamond"/>
          <w:sz w:val="20"/>
          <w:szCs w:val="20"/>
        </w:rPr>
        <w:t xml:space="preserve">Predávajúci </w:t>
      </w:r>
      <w:r w:rsidRPr="006B2508">
        <w:rPr>
          <w:rFonts w:ascii="Garamond" w:hAnsi="Garamond"/>
          <w:sz w:val="20"/>
          <w:szCs w:val="20"/>
        </w:rPr>
        <w:t>považuje</w:t>
      </w:r>
      <w:r w:rsidR="00C9457F" w:rsidRPr="006B2508">
        <w:rPr>
          <w:rFonts w:ascii="Garamond" w:hAnsi="Garamond"/>
          <w:sz w:val="20"/>
          <w:szCs w:val="20"/>
        </w:rPr>
        <w:t xml:space="preserve"> </w:t>
      </w:r>
      <w:r w:rsidRPr="006B2508">
        <w:rPr>
          <w:rFonts w:ascii="Garamond" w:hAnsi="Garamond"/>
          <w:sz w:val="20"/>
          <w:szCs w:val="20"/>
        </w:rPr>
        <w:t>prípad,</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niektoré</w:t>
      </w:r>
      <w:r w:rsidR="00C9457F" w:rsidRPr="006B2508">
        <w:rPr>
          <w:rFonts w:ascii="Garamond" w:hAnsi="Garamond"/>
          <w:sz w:val="20"/>
          <w:szCs w:val="20"/>
        </w:rPr>
        <w:t xml:space="preserve"> </w:t>
      </w:r>
      <w:r w:rsidRPr="006B2508">
        <w:rPr>
          <w:rFonts w:ascii="Garamond" w:hAnsi="Garamond"/>
          <w:sz w:val="20"/>
          <w:szCs w:val="20"/>
        </w:rPr>
        <w:t>z</w:t>
      </w:r>
      <w:r w:rsidR="00C9457F" w:rsidRPr="006B2508">
        <w:rPr>
          <w:rFonts w:ascii="Garamond" w:hAnsi="Garamond"/>
          <w:sz w:val="20"/>
          <w:szCs w:val="20"/>
        </w:rPr>
        <w:t xml:space="preserve"> </w:t>
      </w:r>
      <w:r w:rsidRPr="006B2508">
        <w:rPr>
          <w:rFonts w:ascii="Garamond" w:hAnsi="Garamond"/>
          <w:sz w:val="20"/>
          <w:szCs w:val="20"/>
        </w:rPr>
        <w:t>vyhlásení</w:t>
      </w:r>
      <w:r w:rsidR="00C9457F" w:rsidRPr="006B2508">
        <w:rPr>
          <w:rFonts w:ascii="Garamond" w:hAnsi="Garamond"/>
          <w:sz w:val="20"/>
          <w:szCs w:val="20"/>
        </w:rPr>
        <w:t xml:space="preserve"> </w:t>
      </w:r>
      <w:r w:rsidR="007471C3">
        <w:rPr>
          <w:rFonts w:ascii="Garamond" w:hAnsi="Garamond"/>
          <w:sz w:val="20"/>
          <w:szCs w:val="20"/>
        </w:rPr>
        <w:t>Kupujúceho</w:t>
      </w:r>
      <w:r w:rsidR="00C9457F" w:rsidRPr="006B2508">
        <w:rPr>
          <w:rFonts w:ascii="Garamond" w:hAnsi="Garamond"/>
          <w:sz w:val="20"/>
          <w:szCs w:val="20"/>
        </w:rPr>
        <w:t xml:space="preserve"> </w:t>
      </w:r>
      <w:r w:rsidRPr="006B2508">
        <w:rPr>
          <w:rFonts w:ascii="Garamond" w:hAnsi="Garamond"/>
          <w:sz w:val="20"/>
          <w:szCs w:val="20"/>
        </w:rPr>
        <w:t>podľa</w:t>
      </w:r>
      <w:r w:rsidR="00C9457F" w:rsidRPr="006B2508">
        <w:rPr>
          <w:rFonts w:ascii="Garamond" w:hAnsi="Garamond"/>
          <w:sz w:val="20"/>
          <w:szCs w:val="20"/>
        </w:rPr>
        <w:t xml:space="preserve"> </w:t>
      </w:r>
      <w:r w:rsidRPr="006B2508">
        <w:rPr>
          <w:rFonts w:ascii="Garamond" w:hAnsi="Garamond"/>
          <w:sz w:val="20"/>
          <w:szCs w:val="20"/>
        </w:rPr>
        <w:t>článku</w:t>
      </w:r>
      <w:r w:rsidR="00C9457F" w:rsidRPr="006B2508">
        <w:rPr>
          <w:rFonts w:ascii="Garamond" w:hAnsi="Garamond"/>
          <w:sz w:val="20"/>
          <w:szCs w:val="20"/>
        </w:rPr>
        <w:t xml:space="preserve"> </w:t>
      </w:r>
      <w:r w:rsidRPr="006B2508">
        <w:rPr>
          <w:rFonts w:ascii="Garamond" w:hAnsi="Garamond"/>
          <w:sz w:val="20"/>
          <w:szCs w:val="20"/>
        </w:rPr>
        <w:t>6</w:t>
      </w:r>
      <w:r w:rsidR="00C9457F" w:rsidRPr="006B2508">
        <w:rPr>
          <w:rFonts w:ascii="Garamond" w:hAnsi="Garamond"/>
          <w:sz w:val="20"/>
          <w:szCs w:val="20"/>
        </w:rPr>
        <w:t xml:space="preserve"> </w:t>
      </w:r>
      <w:r w:rsidRPr="006B2508">
        <w:rPr>
          <w:rFonts w:ascii="Garamond" w:hAnsi="Garamond"/>
          <w:sz w:val="20"/>
          <w:szCs w:val="20"/>
        </w:rPr>
        <w:t>bodu</w:t>
      </w:r>
      <w:r w:rsidR="00C9457F" w:rsidRPr="006B2508">
        <w:rPr>
          <w:rFonts w:ascii="Garamond" w:hAnsi="Garamond"/>
          <w:sz w:val="20"/>
          <w:szCs w:val="20"/>
        </w:rPr>
        <w:t xml:space="preserve"> </w:t>
      </w:r>
      <w:r w:rsidRPr="006B2508">
        <w:rPr>
          <w:rFonts w:ascii="Garamond" w:hAnsi="Garamond"/>
          <w:sz w:val="20"/>
          <w:szCs w:val="20"/>
        </w:rPr>
        <w:t>6.5</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ukáže</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nepravdivé.</w:t>
      </w:r>
    </w:p>
    <w:p w14:paraId="226B4CDF" w14:textId="77777777" w:rsidR="00E319E6" w:rsidRPr="006B2508" w:rsidRDefault="00E319E6" w:rsidP="005410A3">
      <w:pPr>
        <w:keepNext/>
        <w:keepLines/>
        <w:tabs>
          <w:tab w:val="left" w:pos="0"/>
          <w:tab w:val="left" w:pos="709"/>
        </w:tabs>
        <w:spacing w:after="0" w:line="240" w:lineRule="auto"/>
        <w:jc w:val="both"/>
        <w:rPr>
          <w:rFonts w:ascii="Garamond" w:hAnsi="Garamond"/>
          <w:sz w:val="20"/>
          <w:szCs w:val="20"/>
        </w:rPr>
      </w:pPr>
    </w:p>
    <w:p w14:paraId="0970D6F7" w14:textId="382DBE7A" w:rsidR="00E319E6" w:rsidRPr="006B2508" w:rsidRDefault="00E319E6" w:rsidP="005410A3">
      <w:pPr>
        <w:pStyle w:val="Odstavecseseznamem"/>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Výzvy</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tomto</w:t>
      </w:r>
      <w:r w:rsidR="00C9457F" w:rsidRPr="006B2508">
        <w:rPr>
          <w:rFonts w:ascii="Garamond" w:hAnsi="Garamond" w:cs="Arial"/>
          <w:sz w:val="20"/>
          <w:szCs w:val="20"/>
        </w:rPr>
        <w:t xml:space="preserve"> </w:t>
      </w:r>
      <w:r w:rsidRPr="006B2508">
        <w:rPr>
          <w:rFonts w:ascii="Garamond" w:hAnsi="Garamond" w:cs="Arial"/>
          <w:sz w:val="20"/>
          <w:szCs w:val="20"/>
        </w:rPr>
        <w:t>článku</w:t>
      </w:r>
      <w:r w:rsidR="00C9457F" w:rsidRPr="006B2508">
        <w:rPr>
          <w:rFonts w:ascii="Garamond" w:hAnsi="Garamond" w:cs="Arial"/>
          <w:sz w:val="20"/>
          <w:szCs w:val="20"/>
        </w:rPr>
        <w:t xml:space="preserve"> </w:t>
      </w:r>
      <w:r w:rsidRPr="006B2508">
        <w:rPr>
          <w:rFonts w:ascii="Garamond" w:hAnsi="Garamond" w:cs="Arial"/>
          <w:sz w:val="20"/>
          <w:szCs w:val="20"/>
        </w:rPr>
        <w:t>musia</w:t>
      </w:r>
      <w:r w:rsidR="00C9457F" w:rsidRPr="006B2508">
        <w:rPr>
          <w:rFonts w:ascii="Garamond" w:hAnsi="Garamond" w:cs="Arial"/>
          <w:sz w:val="20"/>
          <w:szCs w:val="20"/>
        </w:rPr>
        <w:t xml:space="preserve"> </w:t>
      </w:r>
      <w:r w:rsidRPr="006B2508">
        <w:rPr>
          <w:rFonts w:ascii="Garamond" w:hAnsi="Garamond" w:cs="Arial"/>
          <w:sz w:val="20"/>
          <w:szCs w:val="20"/>
        </w:rPr>
        <w:t>byť</w:t>
      </w:r>
      <w:r w:rsidR="00C9457F" w:rsidRPr="006B2508">
        <w:rPr>
          <w:rFonts w:ascii="Garamond" w:hAnsi="Garamond" w:cs="Arial"/>
          <w:sz w:val="20"/>
          <w:szCs w:val="20"/>
        </w:rPr>
        <w:t xml:space="preserve"> </w:t>
      </w:r>
      <w:r w:rsidRPr="006B2508">
        <w:rPr>
          <w:rFonts w:ascii="Garamond" w:hAnsi="Garamond" w:cs="Arial"/>
          <w:sz w:val="20"/>
          <w:szCs w:val="20"/>
        </w:rPr>
        <w:t>písomné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doručené</w:t>
      </w:r>
      <w:r w:rsidR="00C9457F" w:rsidRPr="006B2508">
        <w:rPr>
          <w:rFonts w:ascii="Garamond" w:hAnsi="Garamond" w:cs="Arial"/>
          <w:sz w:val="20"/>
          <w:szCs w:val="20"/>
        </w:rPr>
        <w:t xml:space="preserve"> </w:t>
      </w:r>
      <w:r w:rsidRPr="006B2508">
        <w:rPr>
          <w:rFonts w:ascii="Garamond" w:hAnsi="Garamond" w:cs="Arial"/>
          <w:sz w:val="20"/>
          <w:szCs w:val="20"/>
        </w:rPr>
        <w:t>na</w:t>
      </w:r>
      <w:r w:rsidR="00C9457F" w:rsidRPr="006B2508">
        <w:rPr>
          <w:rFonts w:ascii="Garamond" w:hAnsi="Garamond" w:cs="Arial"/>
          <w:sz w:val="20"/>
          <w:szCs w:val="20"/>
        </w:rPr>
        <w:t xml:space="preserve"> </w:t>
      </w:r>
      <w:r w:rsidRPr="006B2508">
        <w:rPr>
          <w:rFonts w:ascii="Garamond" w:hAnsi="Garamond" w:cs="Arial"/>
          <w:sz w:val="20"/>
          <w:szCs w:val="20"/>
        </w:rPr>
        <w:t>adresy</w:t>
      </w:r>
      <w:r w:rsidR="00C9457F" w:rsidRPr="006B2508">
        <w:rPr>
          <w:rFonts w:ascii="Garamond" w:hAnsi="Garamond" w:cs="Arial"/>
          <w:sz w:val="20"/>
          <w:szCs w:val="20"/>
        </w:rPr>
        <w:t xml:space="preserve"> </w:t>
      </w:r>
      <w:r w:rsidRPr="006B2508">
        <w:rPr>
          <w:rFonts w:ascii="Garamond" w:hAnsi="Garamond" w:cs="Arial"/>
          <w:sz w:val="20"/>
          <w:szCs w:val="20"/>
        </w:rPr>
        <w:t>pre</w:t>
      </w:r>
      <w:r w:rsidR="00C9457F" w:rsidRPr="006B2508">
        <w:rPr>
          <w:rFonts w:ascii="Garamond" w:hAnsi="Garamond" w:cs="Arial"/>
          <w:sz w:val="20"/>
          <w:szCs w:val="20"/>
        </w:rPr>
        <w:t xml:space="preserve"> </w:t>
      </w:r>
      <w:r w:rsidRPr="006B2508">
        <w:rPr>
          <w:rFonts w:ascii="Garamond" w:hAnsi="Garamond" w:cs="Arial"/>
          <w:sz w:val="20"/>
          <w:szCs w:val="20"/>
        </w:rPr>
        <w:t>doručovanie</w:t>
      </w:r>
      <w:r w:rsidR="00C9457F" w:rsidRPr="006B2508">
        <w:rPr>
          <w:rFonts w:ascii="Garamond" w:hAnsi="Garamond" w:cs="Arial"/>
          <w:sz w:val="20"/>
          <w:szCs w:val="20"/>
        </w:rPr>
        <w:t xml:space="preserve"> </w:t>
      </w:r>
      <w:r w:rsidRPr="006B2508">
        <w:rPr>
          <w:rFonts w:ascii="Garamond" w:hAnsi="Garamond" w:cs="Arial"/>
          <w:sz w:val="20"/>
          <w:szCs w:val="20"/>
        </w:rPr>
        <w:t>písomností</w:t>
      </w:r>
      <w:r w:rsidR="00C9457F" w:rsidRPr="006B2508">
        <w:rPr>
          <w:rFonts w:ascii="Garamond" w:hAnsi="Garamond" w:cs="Arial"/>
          <w:sz w:val="20"/>
          <w:szCs w:val="20"/>
        </w:rPr>
        <w:t xml:space="preserve"> </w:t>
      </w:r>
      <w:r w:rsidRPr="006B2508">
        <w:rPr>
          <w:rFonts w:ascii="Garamond" w:hAnsi="Garamond" w:cs="Arial"/>
          <w:sz w:val="20"/>
          <w:szCs w:val="20"/>
        </w:rPr>
        <w:t>uvedené</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záhlaví</w:t>
      </w:r>
      <w:r w:rsidR="00C9457F" w:rsidRPr="006B2508">
        <w:rPr>
          <w:rFonts w:ascii="Garamond" w:hAnsi="Garamond" w:cs="Arial"/>
          <w:sz w:val="20"/>
          <w:szCs w:val="20"/>
        </w:rPr>
        <w:t xml:space="preserve"> </w:t>
      </w:r>
      <w:r w:rsidRPr="006B2508">
        <w:rPr>
          <w:rFonts w:ascii="Garamond" w:hAnsi="Garamond" w:cs="Arial"/>
          <w:sz w:val="20"/>
          <w:szCs w:val="20"/>
        </w:rPr>
        <w:t>Zmluvy.</w:t>
      </w:r>
    </w:p>
    <w:p w14:paraId="48F36DF0" w14:textId="77777777" w:rsidR="00E319E6" w:rsidRPr="006B2508" w:rsidRDefault="00E319E6" w:rsidP="005410A3">
      <w:pPr>
        <w:keepNext/>
        <w:keepLines/>
        <w:tabs>
          <w:tab w:val="left" w:pos="0"/>
          <w:tab w:val="left" w:pos="709"/>
        </w:tabs>
        <w:spacing w:after="0" w:line="240" w:lineRule="auto"/>
        <w:ind w:left="709" w:hanging="709"/>
        <w:jc w:val="both"/>
        <w:rPr>
          <w:rFonts w:ascii="Garamond" w:hAnsi="Garamond" w:cs="Arial"/>
          <w:sz w:val="20"/>
          <w:szCs w:val="20"/>
        </w:rPr>
      </w:pPr>
    </w:p>
    <w:p w14:paraId="3DCD7079" w14:textId="2C3F871A" w:rsidR="00E319E6" w:rsidRPr="006B2508" w:rsidRDefault="00E319E6" w:rsidP="005410A3">
      <w:pPr>
        <w:pStyle w:val="Odstavecseseznamem"/>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Odstúpenie</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hAnsi="Garamond" w:cs="Arial"/>
          <w:sz w:val="20"/>
          <w:szCs w:val="20"/>
        </w:rPr>
        <w:t>Zmluvy</w:t>
      </w:r>
      <w:r w:rsidR="00C9457F" w:rsidRPr="006B2508">
        <w:rPr>
          <w:rFonts w:ascii="Garamond" w:hAnsi="Garamond" w:cs="Arial"/>
          <w:sz w:val="20"/>
          <w:szCs w:val="20"/>
        </w:rPr>
        <w:t xml:space="preserve"> </w:t>
      </w:r>
      <w:r w:rsidRPr="006B2508">
        <w:rPr>
          <w:rFonts w:ascii="Garamond" w:hAnsi="Garamond" w:cs="Arial"/>
          <w:sz w:val="20"/>
          <w:szCs w:val="20"/>
        </w:rPr>
        <w:t>nadobudne</w:t>
      </w:r>
      <w:r w:rsidR="00C9457F" w:rsidRPr="006B2508">
        <w:rPr>
          <w:rFonts w:ascii="Garamond" w:hAnsi="Garamond" w:cs="Arial"/>
          <w:sz w:val="20"/>
          <w:szCs w:val="20"/>
        </w:rPr>
        <w:t xml:space="preserve"> </w:t>
      </w:r>
      <w:r w:rsidRPr="006B2508">
        <w:rPr>
          <w:rFonts w:ascii="Garamond" w:hAnsi="Garamond" w:cs="Arial"/>
          <w:sz w:val="20"/>
          <w:szCs w:val="20"/>
        </w:rPr>
        <w:t>účinnosť</w:t>
      </w:r>
      <w:r w:rsidR="00C9457F" w:rsidRPr="006B2508">
        <w:rPr>
          <w:rFonts w:ascii="Garamond" w:hAnsi="Garamond" w:cs="Arial"/>
          <w:sz w:val="20"/>
          <w:szCs w:val="20"/>
        </w:rPr>
        <w:t xml:space="preserve"> </w:t>
      </w:r>
      <w:r w:rsidRPr="006B2508">
        <w:rPr>
          <w:rFonts w:ascii="Garamond" w:hAnsi="Garamond" w:cs="Arial"/>
          <w:sz w:val="20"/>
          <w:szCs w:val="20"/>
        </w:rPr>
        <w:t>dňom</w:t>
      </w:r>
      <w:r w:rsidR="00C9457F" w:rsidRPr="006B2508">
        <w:rPr>
          <w:rFonts w:ascii="Garamond" w:hAnsi="Garamond" w:cs="Arial"/>
          <w:sz w:val="20"/>
          <w:szCs w:val="20"/>
        </w:rPr>
        <w:t xml:space="preserve"> </w:t>
      </w:r>
      <w:r w:rsidRPr="006B2508">
        <w:rPr>
          <w:rFonts w:ascii="Garamond" w:hAnsi="Garamond" w:cs="Arial"/>
          <w:sz w:val="20"/>
          <w:szCs w:val="20"/>
        </w:rPr>
        <w:t>doručenia</w:t>
      </w:r>
      <w:r w:rsidR="00C9457F" w:rsidRPr="006B2508">
        <w:rPr>
          <w:rFonts w:ascii="Garamond" w:hAnsi="Garamond" w:cs="Arial"/>
          <w:sz w:val="20"/>
          <w:szCs w:val="20"/>
        </w:rPr>
        <w:t xml:space="preserve"> </w:t>
      </w:r>
      <w:r w:rsidRPr="006B2508">
        <w:rPr>
          <w:rFonts w:ascii="Garamond" w:hAnsi="Garamond" w:cs="Arial"/>
          <w:sz w:val="20"/>
          <w:szCs w:val="20"/>
        </w:rPr>
        <w:t>písomného</w:t>
      </w:r>
      <w:r w:rsidR="00C9457F" w:rsidRPr="006B2508">
        <w:rPr>
          <w:rFonts w:ascii="Garamond" w:hAnsi="Garamond" w:cs="Arial"/>
          <w:sz w:val="20"/>
          <w:szCs w:val="20"/>
        </w:rPr>
        <w:t xml:space="preserve"> </w:t>
      </w:r>
      <w:r w:rsidRPr="006B2508">
        <w:rPr>
          <w:rFonts w:ascii="Garamond" w:hAnsi="Garamond" w:cs="Arial"/>
          <w:sz w:val="20"/>
          <w:szCs w:val="20"/>
        </w:rPr>
        <w:t>oznámenia</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strany</w:t>
      </w:r>
      <w:r w:rsidR="00C9457F" w:rsidRPr="006B2508">
        <w:rPr>
          <w:rFonts w:ascii="Garamond" w:hAnsi="Garamond" w:cs="Arial"/>
          <w:sz w:val="20"/>
          <w:szCs w:val="20"/>
        </w:rPr>
        <w:t xml:space="preserve"> </w:t>
      </w:r>
      <w:r w:rsidRPr="006B2508">
        <w:rPr>
          <w:rFonts w:ascii="Garamond" w:hAnsi="Garamond" w:cs="Arial"/>
          <w:sz w:val="20"/>
          <w:szCs w:val="20"/>
        </w:rPr>
        <w:t>o</w:t>
      </w:r>
      <w:r w:rsidR="00C9457F" w:rsidRPr="006B2508">
        <w:rPr>
          <w:rFonts w:ascii="Garamond" w:hAnsi="Garamond"/>
          <w:sz w:val="20"/>
          <w:szCs w:val="20"/>
        </w:rPr>
        <w:t xml:space="preserve"> </w:t>
      </w:r>
      <w:r w:rsidRPr="006B2508">
        <w:rPr>
          <w:rFonts w:ascii="Garamond" w:hAnsi="Garamond" w:cs="Arial"/>
          <w:sz w:val="20"/>
          <w:szCs w:val="20"/>
        </w:rPr>
        <w:t>odstúpení</w:t>
      </w:r>
      <w:r w:rsidR="00C9457F" w:rsidRPr="006B2508">
        <w:rPr>
          <w:rFonts w:ascii="Garamond" w:hAnsi="Garamond" w:cs="Arial"/>
          <w:sz w:val="20"/>
          <w:szCs w:val="20"/>
        </w:rPr>
        <w:t xml:space="preserve"> </w:t>
      </w:r>
      <w:r w:rsidRPr="006B2508">
        <w:rPr>
          <w:rFonts w:ascii="Garamond" w:hAnsi="Garamond" w:cs="Arial"/>
          <w:sz w:val="20"/>
          <w:szCs w:val="20"/>
        </w:rPr>
        <w:t>od</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Zmluvy</w:t>
      </w:r>
      <w:r w:rsidR="00C9457F" w:rsidRPr="006B2508">
        <w:rPr>
          <w:rFonts w:ascii="Garamond" w:hAnsi="Garamond" w:cs="Arial"/>
          <w:sz w:val="20"/>
          <w:szCs w:val="20"/>
        </w:rPr>
        <w:t xml:space="preserve"> </w:t>
      </w:r>
      <w:r w:rsidRPr="006B2508">
        <w:rPr>
          <w:rFonts w:ascii="Garamond" w:hAnsi="Garamond" w:cs="Arial"/>
          <w:sz w:val="20"/>
          <w:szCs w:val="20"/>
        </w:rPr>
        <w:t>druhej</w:t>
      </w:r>
      <w:r w:rsidR="00C9457F" w:rsidRPr="006B2508">
        <w:rPr>
          <w:rFonts w:ascii="Garamond" w:hAnsi="Garamond" w:cs="Arial"/>
          <w:sz w:val="20"/>
          <w:szCs w:val="20"/>
        </w:rPr>
        <w:t xml:space="preserve"> </w:t>
      </w:r>
      <w:r w:rsidRPr="006B2508">
        <w:rPr>
          <w:rFonts w:ascii="Garamond" w:hAnsi="Garamond" w:cs="Arial"/>
          <w:sz w:val="20"/>
          <w:szCs w:val="20"/>
        </w:rPr>
        <w:t>Zmluvnej</w:t>
      </w:r>
      <w:r w:rsidR="00C9457F" w:rsidRPr="006B2508">
        <w:rPr>
          <w:rFonts w:ascii="Garamond" w:hAnsi="Garamond" w:cs="Arial"/>
          <w:sz w:val="20"/>
          <w:szCs w:val="20"/>
        </w:rPr>
        <w:t xml:space="preserve"> </w:t>
      </w:r>
      <w:r w:rsidRPr="006B2508">
        <w:rPr>
          <w:rFonts w:ascii="Garamond" w:hAnsi="Garamond" w:cs="Arial"/>
          <w:sz w:val="20"/>
          <w:szCs w:val="20"/>
        </w:rPr>
        <w:t>strane.</w:t>
      </w:r>
    </w:p>
    <w:p w14:paraId="1DE13CD9" w14:textId="77777777" w:rsidR="00F3312D" w:rsidRDefault="00F3312D" w:rsidP="005410A3">
      <w:pPr>
        <w:pStyle w:val="Odstavecseseznamem"/>
        <w:keepNext/>
        <w:keepLines/>
        <w:tabs>
          <w:tab w:val="left" w:pos="0"/>
          <w:tab w:val="left" w:pos="709"/>
        </w:tabs>
        <w:spacing w:after="0" w:line="240" w:lineRule="auto"/>
        <w:jc w:val="both"/>
        <w:rPr>
          <w:rFonts w:ascii="Garamond" w:hAnsi="Garamond" w:cs="Arial"/>
          <w:sz w:val="20"/>
          <w:szCs w:val="20"/>
        </w:rPr>
      </w:pPr>
    </w:p>
    <w:p w14:paraId="61190925" w14:textId="6A93E76D" w:rsidR="00C63294" w:rsidRPr="00F20D9B" w:rsidRDefault="00C63294" w:rsidP="005410A3">
      <w:pPr>
        <w:pStyle w:val="Odstavecseseznamem"/>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Odstúpením</w:t>
      </w:r>
      <w:r w:rsidR="00C9457F" w:rsidRPr="006B2508">
        <w:rPr>
          <w:rFonts w:ascii="Garamond" w:hAnsi="Garamond"/>
          <w:sz w:val="20"/>
          <w:szCs w:val="20"/>
        </w:rPr>
        <w:t xml:space="preserve"> </w:t>
      </w: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zaniká,</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teda</w:t>
      </w:r>
      <w:r w:rsidR="00C9457F" w:rsidRPr="006B2508">
        <w:rPr>
          <w:rFonts w:ascii="Garamond" w:hAnsi="Garamond"/>
          <w:sz w:val="20"/>
          <w:szCs w:val="20"/>
        </w:rPr>
        <w:t xml:space="preserve"> </w:t>
      </w:r>
      <w:r w:rsidRPr="006B2508">
        <w:rPr>
          <w:rFonts w:ascii="Garamond" w:hAnsi="Garamond"/>
          <w:sz w:val="20"/>
          <w:szCs w:val="20"/>
        </w:rPr>
        <w:t>zanikajú</w:t>
      </w:r>
      <w:r w:rsidR="00C9457F" w:rsidRPr="006B2508">
        <w:rPr>
          <w:rFonts w:ascii="Garamond" w:hAnsi="Garamond"/>
          <w:sz w:val="20"/>
          <w:szCs w:val="20"/>
        </w:rPr>
        <w:t xml:space="preserve"> </w:t>
      </w:r>
      <w:r w:rsidRPr="006B2508">
        <w:rPr>
          <w:rFonts w:ascii="Garamond" w:hAnsi="Garamond"/>
          <w:sz w:val="20"/>
          <w:szCs w:val="20"/>
        </w:rPr>
        <w:t>všetky</w:t>
      </w:r>
      <w:r w:rsidR="00C9457F" w:rsidRPr="006B2508">
        <w:rPr>
          <w:rFonts w:ascii="Garamond" w:hAnsi="Garamond"/>
          <w:sz w:val="20"/>
          <w:szCs w:val="20"/>
        </w:rPr>
        <w:t xml:space="preserve"> </w:t>
      </w:r>
      <w:r w:rsidRPr="006B2508">
        <w:rPr>
          <w:rFonts w:ascii="Garamond" w:hAnsi="Garamond"/>
          <w:sz w:val="20"/>
          <w:szCs w:val="20"/>
        </w:rPr>
        <w:t>práva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vyplývajú</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cs="Arial"/>
          <w:sz w:val="20"/>
          <w:szCs w:val="20"/>
        </w:rPr>
        <w:t>Odstúpenie</w:t>
      </w:r>
      <w:r w:rsidR="00C9457F" w:rsidRPr="006B2508">
        <w:rPr>
          <w:rFonts w:ascii="Garamond" w:hAnsi="Garamond"/>
          <w:sz w:val="20"/>
          <w:szCs w:val="20"/>
        </w:rPr>
        <w:t xml:space="preserve"> </w:t>
      </w:r>
      <w:r w:rsidRPr="006B2508">
        <w:rPr>
          <w:rFonts w:ascii="Garamond" w:hAnsi="Garamond"/>
          <w:sz w:val="20"/>
          <w:szCs w:val="20"/>
        </w:rPr>
        <w:t>od</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však</w:t>
      </w:r>
      <w:r w:rsidR="00C9457F" w:rsidRPr="006B2508">
        <w:rPr>
          <w:rFonts w:ascii="Garamond" w:hAnsi="Garamond"/>
          <w:sz w:val="20"/>
          <w:szCs w:val="20"/>
        </w:rPr>
        <w:t xml:space="preserve"> </w:t>
      </w:r>
      <w:r w:rsidRPr="006B2508">
        <w:rPr>
          <w:rFonts w:ascii="Garamond" w:hAnsi="Garamond"/>
          <w:sz w:val="20"/>
          <w:szCs w:val="20"/>
        </w:rPr>
        <w:t>nedotýka</w:t>
      </w:r>
      <w:r w:rsidR="00C9457F" w:rsidRPr="006B2508">
        <w:rPr>
          <w:rFonts w:ascii="Garamond" w:hAnsi="Garamond"/>
          <w:sz w:val="20"/>
          <w:szCs w:val="20"/>
        </w:rPr>
        <w:t xml:space="preserve"> </w:t>
      </w:r>
      <w:r w:rsidRPr="006B2508">
        <w:rPr>
          <w:rFonts w:ascii="Garamond" w:hAnsi="Garamond"/>
          <w:sz w:val="20"/>
          <w:szCs w:val="20"/>
        </w:rPr>
        <w:t>nároku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zaplatenie</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pokuty,</w:t>
      </w:r>
      <w:r w:rsidR="00C9457F" w:rsidRPr="006B2508">
        <w:rPr>
          <w:rFonts w:ascii="Garamond" w:hAnsi="Garamond"/>
          <w:sz w:val="20"/>
          <w:szCs w:val="20"/>
        </w:rPr>
        <w:t xml:space="preserve"> </w:t>
      </w:r>
      <w:r w:rsidRPr="006B2508">
        <w:rPr>
          <w:rFonts w:ascii="Garamond" w:hAnsi="Garamond"/>
          <w:sz w:val="20"/>
          <w:szCs w:val="20"/>
        </w:rPr>
        <w:t>nároku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náhradu</w:t>
      </w:r>
      <w:r w:rsidR="00C9457F" w:rsidRPr="006B2508">
        <w:rPr>
          <w:rFonts w:ascii="Garamond" w:hAnsi="Garamond"/>
          <w:sz w:val="20"/>
          <w:szCs w:val="20"/>
        </w:rPr>
        <w:t xml:space="preserve"> </w:t>
      </w:r>
      <w:r w:rsidRPr="006B2508">
        <w:rPr>
          <w:rFonts w:ascii="Garamond" w:hAnsi="Garamond"/>
          <w:sz w:val="20"/>
          <w:szCs w:val="20"/>
        </w:rPr>
        <w:t>škody</w:t>
      </w:r>
      <w:r w:rsidR="00C9457F" w:rsidRPr="006B2508">
        <w:rPr>
          <w:rFonts w:ascii="Garamond" w:hAnsi="Garamond"/>
          <w:sz w:val="20"/>
          <w:szCs w:val="20"/>
        </w:rPr>
        <w:t xml:space="preserve"> </w:t>
      </w:r>
      <w:r w:rsidRPr="006B2508">
        <w:rPr>
          <w:rFonts w:ascii="Garamond" w:hAnsi="Garamond"/>
          <w:sz w:val="20"/>
          <w:szCs w:val="20"/>
        </w:rPr>
        <w:t>vzniknutej</w:t>
      </w:r>
      <w:r w:rsidR="00C9457F" w:rsidRPr="006B2508">
        <w:rPr>
          <w:rFonts w:ascii="Garamond" w:hAnsi="Garamond"/>
          <w:sz w:val="20"/>
          <w:szCs w:val="20"/>
        </w:rPr>
        <w:t xml:space="preserve"> </w:t>
      </w:r>
      <w:r w:rsidRPr="006B2508">
        <w:rPr>
          <w:rFonts w:ascii="Garamond" w:eastAsia="Times New Roman" w:hAnsi="Garamond" w:cs="Times New Roman"/>
          <w:sz w:val="20"/>
          <w:szCs w:val="20"/>
          <w:lang w:eastAsia="en-US"/>
        </w:rPr>
        <w:t>porušením</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ako</w:t>
      </w:r>
      <w:r w:rsidR="00C9457F" w:rsidRPr="006B2508">
        <w:rPr>
          <w:rFonts w:ascii="Garamond" w:hAnsi="Garamond"/>
          <w:sz w:val="20"/>
          <w:szCs w:val="20"/>
        </w:rPr>
        <w:t xml:space="preserve"> </w:t>
      </w:r>
      <w:r w:rsidRPr="006B2508">
        <w:rPr>
          <w:rFonts w:ascii="Garamond" w:hAnsi="Garamond"/>
          <w:sz w:val="20"/>
          <w:szCs w:val="20"/>
        </w:rPr>
        <w:t>aj</w:t>
      </w:r>
      <w:r w:rsidR="00C9457F" w:rsidRPr="006B2508">
        <w:rPr>
          <w:rFonts w:ascii="Garamond" w:hAnsi="Garamond"/>
          <w:sz w:val="20"/>
          <w:szCs w:val="20"/>
        </w:rPr>
        <w:t xml:space="preserve"> </w:t>
      </w:r>
      <w:r w:rsidRPr="006B2508">
        <w:rPr>
          <w:rFonts w:ascii="Garamond" w:hAnsi="Garamond"/>
          <w:sz w:val="20"/>
          <w:szCs w:val="20"/>
        </w:rPr>
        <w:t>všetkých</w:t>
      </w:r>
      <w:r w:rsidR="00C9457F" w:rsidRPr="006B2508">
        <w:rPr>
          <w:rFonts w:ascii="Garamond" w:hAnsi="Garamond"/>
          <w:sz w:val="20"/>
          <w:szCs w:val="20"/>
        </w:rPr>
        <w:t xml:space="preserve"> </w:t>
      </w:r>
      <w:r w:rsidRPr="006B2508">
        <w:rPr>
          <w:rFonts w:ascii="Garamond" w:hAnsi="Garamond"/>
          <w:sz w:val="20"/>
          <w:szCs w:val="20"/>
        </w:rPr>
        <w:t>ostatných</w:t>
      </w:r>
      <w:r w:rsidR="00C9457F" w:rsidRPr="006B2508">
        <w:rPr>
          <w:rFonts w:ascii="Garamond" w:hAnsi="Garamond"/>
          <w:sz w:val="20"/>
          <w:szCs w:val="20"/>
        </w:rPr>
        <w:t xml:space="preserve"> </w:t>
      </w:r>
      <w:r w:rsidRPr="006B2508">
        <w:rPr>
          <w:rFonts w:ascii="Garamond" w:hAnsi="Garamond"/>
          <w:sz w:val="20"/>
          <w:szCs w:val="20"/>
        </w:rPr>
        <w:t>nárokov</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ktoré</w:t>
      </w:r>
      <w:r w:rsidR="00C9457F" w:rsidRPr="006B2508">
        <w:rPr>
          <w:rFonts w:ascii="Garamond" w:hAnsi="Garamond"/>
          <w:sz w:val="20"/>
          <w:szCs w:val="20"/>
        </w:rPr>
        <w:t xml:space="preserve"> </w:t>
      </w:r>
      <w:r w:rsidRPr="006B2508">
        <w:rPr>
          <w:rFonts w:ascii="Garamond" w:hAnsi="Garamond"/>
          <w:sz w:val="20"/>
          <w:szCs w:val="20"/>
        </w:rPr>
        <w:t>vzhľadom</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svoju</w:t>
      </w:r>
      <w:r w:rsidR="00C9457F" w:rsidRPr="006B2508">
        <w:rPr>
          <w:rFonts w:ascii="Garamond" w:hAnsi="Garamond"/>
          <w:sz w:val="20"/>
          <w:szCs w:val="20"/>
        </w:rPr>
        <w:t xml:space="preserve"> </w:t>
      </w:r>
      <w:r w:rsidRPr="006B2508">
        <w:rPr>
          <w:rFonts w:ascii="Garamond" w:hAnsi="Garamond"/>
          <w:sz w:val="20"/>
          <w:szCs w:val="20"/>
        </w:rPr>
        <w:t>podstatu</w:t>
      </w:r>
      <w:r w:rsidR="00C9457F" w:rsidRPr="006B2508">
        <w:rPr>
          <w:rFonts w:ascii="Garamond" w:hAnsi="Garamond"/>
          <w:sz w:val="20"/>
          <w:szCs w:val="20"/>
        </w:rPr>
        <w:t xml:space="preserve"> </w:t>
      </w:r>
      <w:r w:rsidRPr="006B2508">
        <w:rPr>
          <w:rFonts w:ascii="Garamond" w:hAnsi="Garamond"/>
          <w:sz w:val="20"/>
          <w:szCs w:val="20"/>
        </w:rPr>
        <w:t>zánikom</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nezanikajú.</w:t>
      </w:r>
    </w:p>
    <w:p w14:paraId="47222095" w14:textId="0348D8C3" w:rsidR="00F20D9B" w:rsidRDefault="00F20D9B" w:rsidP="005410A3">
      <w:pPr>
        <w:pStyle w:val="Odstavecseseznamem"/>
        <w:keepNext/>
        <w:keepLines/>
        <w:tabs>
          <w:tab w:val="left" w:pos="0"/>
          <w:tab w:val="left" w:pos="709"/>
        </w:tabs>
        <w:spacing w:after="0" w:line="240" w:lineRule="auto"/>
        <w:jc w:val="both"/>
        <w:rPr>
          <w:rFonts w:ascii="Garamond" w:hAnsi="Garamond"/>
          <w:sz w:val="20"/>
          <w:szCs w:val="20"/>
        </w:rPr>
      </w:pPr>
    </w:p>
    <w:p w14:paraId="1DA3A037" w14:textId="268F8FDB" w:rsidR="00E319E6" w:rsidRPr="006B2508" w:rsidRDefault="00E319E6" w:rsidP="005410A3">
      <w:pPr>
        <w:pStyle w:val="Odstavecseseznamem"/>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6B2508">
        <w:rPr>
          <w:rFonts w:ascii="Garamond" w:hAnsi="Garamond" w:cs="Arial"/>
          <w:sz w:val="20"/>
          <w:szCs w:val="20"/>
        </w:rPr>
        <w:t>Zmluvu</w:t>
      </w:r>
      <w:r w:rsidR="00C9457F" w:rsidRPr="006B2508">
        <w:rPr>
          <w:rFonts w:ascii="Garamond" w:hAnsi="Garamond" w:cs="Arial"/>
          <w:sz w:val="20"/>
          <w:szCs w:val="20"/>
        </w:rPr>
        <w:t xml:space="preserve"> </w:t>
      </w:r>
      <w:r w:rsidRPr="006B2508">
        <w:rPr>
          <w:rFonts w:ascii="Garamond" w:hAnsi="Garamond" w:cs="Arial"/>
          <w:sz w:val="20"/>
          <w:szCs w:val="20"/>
        </w:rPr>
        <w:t>môže</w:t>
      </w:r>
      <w:r w:rsidR="00C9457F" w:rsidRPr="006B2508">
        <w:rPr>
          <w:rFonts w:ascii="Garamond" w:hAnsi="Garamond" w:cs="Arial"/>
          <w:sz w:val="20"/>
          <w:szCs w:val="20"/>
        </w:rPr>
        <w:t xml:space="preserve"> </w:t>
      </w:r>
      <w:r w:rsidR="00606549">
        <w:rPr>
          <w:rFonts w:ascii="Garamond" w:hAnsi="Garamond" w:cs="Arial"/>
          <w:sz w:val="20"/>
          <w:szCs w:val="20"/>
        </w:rPr>
        <w:t>Kupujúci</w:t>
      </w:r>
      <w:r w:rsidR="00C9457F" w:rsidRPr="006B2508">
        <w:rPr>
          <w:rFonts w:ascii="Garamond" w:hAnsi="Garamond" w:cs="Arial"/>
          <w:sz w:val="20"/>
          <w:szCs w:val="20"/>
        </w:rPr>
        <w:t xml:space="preserve"> </w:t>
      </w:r>
      <w:r w:rsidRPr="006B2508">
        <w:rPr>
          <w:rFonts w:ascii="Garamond" w:hAnsi="Garamond" w:cs="Arial"/>
          <w:sz w:val="20"/>
          <w:szCs w:val="20"/>
        </w:rPr>
        <w:t>vypovedať</w:t>
      </w:r>
      <w:r w:rsidR="00C9457F" w:rsidRPr="006B2508">
        <w:rPr>
          <w:rFonts w:ascii="Garamond" w:hAnsi="Garamond" w:cs="Arial"/>
          <w:sz w:val="20"/>
          <w:szCs w:val="20"/>
        </w:rPr>
        <w:t xml:space="preserve"> </w:t>
      </w:r>
      <w:r w:rsidRPr="006B2508">
        <w:rPr>
          <w:rFonts w:ascii="Garamond" w:hAnsi="Garamond" w:cs="Arial"/>
          <w:sz w:val="20"/>
          <w:szCs w:val="20"/>
        </w:rPr>
        <w:t>aj</w:t>
      </w:r>
      <w:r w:rsidR="00C9457F" w:rsidRPr="006B2508">
        <w:rPr>
          <w:rFonts w:ascii="Garamond" w:hAnsi="Garamond" w:cs="Arial"/>
          <w:sz w:val="20"/>
          <w:szCs w:val="20"/>
        </w:rPr>
        <w:t xml:space="preserve"> </w:t>
      </w:r>
      <w:r w:rsidRPr="006B2508">
        <w:rPr>
          <w:rFonts w:ascii="Garamond" w:hAnsi="Garamond" w:cs="Arial"/>
          <w:sz w:val="20"/>
          <w:szCs w:val="20"/>
        </w:rPr>
        <w:t>bez</w:t>
      </w:r>
      <w:r w:rsidR="00C9457F" w:rsidRPr="006B2508">
        <w:rPr>
          <w:rFonts w:ascii="Garamond" w:hAnsi="Garamond" w:cs="Arial"/>
          <w:sz w:val="20"/>
          <w:szCs w:val="20"/>
        </w:rPr>
        <w:t xml:space="preserve"> </w:t>
      </w:r>
      <w:r w:rsidRPr="006B2508">
        <w:rPr>
          <w:rFonts w:ascii="Garamond" w:hAnsi="Garamond" w:cs="Arial"/>
          <w:sz w:val="20"/>
          <w:szCs w:val="20"/>
        </w:rPr>
        <w:t>udania</w:t>
      </w:r>
      <w:r w:rsidR="00C9457F" w:rsidRPr="006B2508">
        <w:rPr>
          <w:rFonts w:ascii="Garamond" w:hAnsi="Garamond" w:cs="Arial"/>
          <w:sz w:val="20"/>
          <w:szCs w:val="20"/>
        </w:rPr>
        <w:t xml:space="preserve"> </w:t>
      </w:r>
      <w:r w:rsidRPr="006B2508">
        <w:rPr>
          <w:rFonts w:ascii="Garamond" w:hAnsi="Garamond" w:cs="Arial"/>
          <w:sz w:val="20"/>
          <w:szCs w:val="20"/>
        </w:rPr>
        <w:t>dôvodu</w:t>
      </w:r>
      <w:r w:rsidR="00C9457F" w:rsidRPr="006B2508">
        <w:rPr>
          <w:rFonts w:ascii="Garamond" w:hAnsi="Garamond" w:cs="Arial"/>
          <w:sz w:val="20"/>
          <w:szCs w:val="20"/>
        </w:rPr>
        <w:t xml:space="preserve"> </w:t>
      </w:r>
      <w:r w:rsidRPr="006B2508">
        <w:rPr>
          <w:rFonts w:ascii="Garamond" w:hAnsi="Garamond" w:cs="Arial"/>
          <w:sz w:val="20"/>
          <w:szCs w:val="20"/>
        </w:rPr>
        <w:t>zaslaním</w:t>
      </w:r>
      <w:r w:rsidR="00C9457F" w:rsidRPr="006B2508">
        <w:rPr>
          <w:rFonts w:ascii="Garamond" w:hAnsi="Garamond" w:cs="Arial"/>
          <w:sz w:val="20"/>
          <w:szCs w:val="20"/>
        </w:rPr>
        <w:t xml:space="preserve"> </w:t>
      </w:r>
      <w:r w:rsidRPr="006B2508">
        <w:rPr>
          <w:rFonts w:ascii="Garamond" w:hAnsi="Garamond" w:cs="Arial"/>
          <w:sz w:val="20"/>
          <w:szCs w:val="20"/>
        </w:rPr>
        <w:t>písomnej</w:t>
      </w:r>
      <w:r w:rsidR="00C9457F" w:rsidRPr="006B2508">
        <w:rPr>
          <w:rFonts w:ascii="Garamond" w:hAnsi="Garamond" w:cs="Arial"/>
          <w:sz w:val="20"/>
          <w:szCs w:val="20"/>
        </w:rPr>
        <w:t xml:space="preserve"> </w:t>
      </w:r>
      <w:r w:rsidRPr="006B2508">
        <w:rPr>
          <w:rFonts w:ascii="Garamond" w:hAnsi="Garamond" w:cs="Arial"/>
          <w:sz w:val="20"/>
          <w:szCs w:val="20"/>
        </w:rPr>
        <w:t>výpovede</w:t>
      </w:r>
      <w:r w:rsidR="00C9457F" w:rsidRPr="006B2508">
        <w:rPr>
          <w:rFonts w:ascii="Garamond" w:hAnsi="Garamond" w:cs="Arial"/>
          <w:sz w:val="20"/>
          <w:szCs w:val="20"/>
        </w:rPr>
        <w:t xml:space="preserve"> </w:t>
      </w:r>
      <w:r w:rsidR="00606549">
        <w:rPr>
          <w:rFonts w:ascii="Garamond" w:hAnsi="Garamond" w:cs="Arial"/>
          <w:sz w:val="20"/>
          <w:szCs w:val="20"/>
        </w:rPr>
        <w:t>Predávajúcemu</w:t>
      </w:r>
      <w:r w:rsidRPr="006B2508">
        <w:rPr>
          <w:rFonts w:ascii="Garamond" w:hAnsi="Garamond" w:cs="Arial"/>
          <w:sz w:val="20"/>
          <w:szCs w:val="20"/>
        </w:rPr>
        <w:t>,</w:t>
      </w:r>
      <w:r w:rsidR="00C9457F" w:rsidRPr="006B2508">
        <w:rPr>
          <w:rFonts w:ascii="Garamond" w:hAnsi="Garamond" w:cs="Arial"/>
          <w:sz w:val="20"/>
          <w:szCs w:val="20"/>
        </w:rPr>
        <w:t xml:space="preserve"> </w:t>
      </w:r>
      <w:r w:rsidRPr="006B2508">
        <w:rPr>
          <w:rFonts w:ascii="Garamond" w:hAnsi="Garamond" w:cs="Arial"/>
          <w:sz w:val="20"/>
          <w:szCs w:val="20"/>
        </w:rPr>
        <w:t>pričom</w:t>
      </w:r>
      <w:r w:rsidR="00C9457F" w:rsidRPr="006B2508">
        <w:rPr>
          <w:rFonts w:ascii="Garamond" w:hAnsi="Garamond" w:cs="Arial"/>
          <w:sz w:val="20"/>
          <w:szCs w:val="20"/>
        </w:rPr>
        <w:t xml:space="preserve"> </w:t>
      </w:r>
      <w:r w:rsidRPr="006B2508">
        <w:rPr>
          <w:rFonts w:ascii="Garamond" w:hAnsi="Garamond" w:cs="Arial"/>
          <w:sz w:val="20"/>
          <w:szCs w:val="20"/>
        </w:rPr>
        <w:t>výpovedná</w:t>
      </w:r>
      <w:r w:rsidR="00C9457F" w:rsidRPr="006B2508">
        <w:rPr>
          <w:rFonts w:ascii="Garamond" w:hAnsi="Garamond" w:cs="Arial"/>
          <w:sz w:val="20"/>
          <w:szCs w:val="20"/>
        </w:rPr>
        <w:t xml:space="preserve"> </w:t>
      </w:r>
      <w:r w:rsidRPr="006B2508">
        <w:rPr>
          <w:rFonts w:ascii="Garamond" w:hAnsi="Garamond" w:cs="Arial"/>
          <w:sz w:val="20"/>
          <w:szCs w:val="20"/>
        </w:rPr>
        <w:t>lehota</w:t>
      </w:r>
      <w:r w:rsidR="00C9457F" w:rsidRPr="006B2508">
        <w:rPr>
          <w:rFonts w:ascii="Garamond" w:hAnsi="Garamond" w:cs="Arial"/>
          <w:sz w:val="20"/>
          <w:szCs w:val="20"/>
        </w:rPr>
        <w:t xml:space="preserve"> </w:t>
      </w:r>
      <w:r w:rsidRPr="006B2508">
        <w:rPr>
          <w:rFonts w:ascii="Garamond" w:hAnsi="Garamond" w:cs="Arial"/>
          <w:sz w:val="20"/>
          <w:szCs w:val="20"/>
        </w:rPr>
        <w:t>je</w:t>
      </w:r>
      <w:r w:rsidR="00C9457F" w:rsidRPr="006B2508">
        <w:rPr>
          <w:rFonts w:ascii="Garamond" w:hAnsi="Garamond" w:cs="Arial"/>
          <w:sz w:val="20"/>
          <w:szCs w:val="20"/>
        </w:rPr>
        <w:t xml:space="preserve"> </w:t>
      </w:r>
      <w:r w:rsidRPr="006B2508">
        <w:rPr>
          <w:rFonts w:ascii="Garamond" w:hAnsi="Garamond" w:cs="Arial"/>
          <w:sz w:val="20"/>
          <w:szCs w:val="20"/>
        </w:rPr>
        <w:t>1</w:t>
      </w:r>
      <w:r w:rsidR="00C9457F" w:rsidRPr="006B2508">
        <w:rPr>
          <w:rFonts w:ascii="Garamond" w:hAnsi="Garamond" w:cs="Arial"/>
          <w:sz w:val="20"/>
          <w:szCs w:val="20"/>
        </w:rPr>
        <w:t xml:space="preserve"> </w:t>
      </w:r>
      <w:r w:rsidRPr="006B2508">
        <w:rPr>
          <w:rFonts w:ascii="Garamond" w:hAnsi="Garamond" w:cs="Arial"/>
          <w:sz w:val="20"/>
          <w:szCs w:val="20"/>
        </w:rPr>
        <w:t>(jeden)</w:t>
      </w:r>
      <w:r w:rsidR="00C9457F" w:rsidRPr="006B2508">
        <w:rPr>
          <w:rFonts w:ascii="Garamond" w:hAnsi="Garamond" w:cs="Arial"/>
          <w:sz w:val="20"/>
          <w:szCs w:val="20"/>
        </w:rPr>
        <w:t xml:space="preserve"> </w:t>
      </w:r>
      <w:r w:rsidRPr="006B2508">
        <w:rPr>
          <w:rFonts w:ascii="Garamond" w:hAnsi="Garamond" w:cs="Arial"/>
          <w:sz w:val="20"/>
          <w:szCs w:val="20"/>
        </w:rPr>
        <w:t>mesiac</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začína</w:t>
      </w:r>
      <w:r w:rsidR="00C9457F" w:rsidRPr="006B2508">
        <w:rPr>
          <w:rFonts w:ascii="Garamond" w:hAnsi="Garamond" w:cs="Arial"/>
          <w:sz w:val="20"/>
          <w:szCs w:val="20"/>
        </w:rPr>
        <w:t xml:space="preserve"> </w:t>
      </w:r>
      <w:r w:rsidRPr="006B2508">
        <w:rPr>
          <w:rFonts w:ascii="Garamond" w:hAnsi="Garamond" w:cs="Arial"/>
          <w:sz w:val="20"/>
          <w:szCs w:val="20"/>
        </w:rPr>
        <w:t>plynúť</w:t>
      </w:r>
      <w:r w:rsidR="00C9457F" w:rsidRPr="006B2508">
        <w:rPr>
          <w:rFonts w:ascii="Garamond" w:hAnsi="Garamond" w:cs="Arial"/>
          <w:sz w:val="20"/>
          <w:szCs w:val="20"/>
        </w:rPr>
        <w:t xml:space="preserve"> </w:t>
      </w:r>
      <w:r w:rsidRPr="006B2508">
        <w:rPr>
          <w:rFonts w:ascii="Garamond" w:hAnsi="Garamond" w:cs="Arial"/>
          <w:sz w:val="20"/>
          <w:szCs w:val="20"/>
        </w:rPr>
        <w:t>prvým</w:t>
      </w:r>
      <w:r w:rsidR="00C9457F" w:rsidRPr="006B2508">
        <w:rPr>
          <w:rFonts w:ascii="Garamond" w:hAnsi="Garamond" w:cs="Arial"/>
          <w:sz w:val="20"/>
          <w:szCs w:val="20"/>
        </w:rPr>
        <w:t xml:space="preserve"> </w:t>
      </w:r>
      <w:r w:rsidRPr="006B2508">
        <w:rPr>
          <w:rFonts w:ascii="Garamond" w:hAnsi="Garamond" w:cs="Arial"/>
          <w:sz w:val="20"/>
          <w:szCs w:val="20"/>
        </w:rPr>
        <w:t>dňom</w:t>
      </w:r>
      <w:r w:rsidR="00C9457F" w:rsidRPr="006B2508">
        <w:rPr>
          <w:rFonts w:ascii="Garamond" w:hAnsi="Garamond" w:cs="Arial"/>
          <w:sz w:val="20"/>
          <w:szCs w:val="20"/>
        </w:rPr>
        <w:t xml:space="preserve"> </w:t>
      </w:r>
      <w:r w:rsidRPr="006B2508">
        <w:rPr>
          <w:rFonts w:ascii="Garamond" w:hAnsi="Garamond" w:cs="Arial"/>
          <w:sz w:val="20"/>
          <w:szCs w:val="20"/>
        </w:rPr>
        <w:t>mesiaca</w:t>
      </w:r>
      <w:r w:rsidR="00C9457F" w:rsidRPr="006B2508">
        <w:rPr>
          <w:rFonts w:ascii="Garamond" w:hAnsi="Garamond" w:cs="Arial"/>
          <w:sz w:val="20"/>
          <w:szCs w:val="20"/>
        </w:rPr>
        <w:t xml:space="preserve"> </w:t>
      </w:r>
      <w:r w:rsidRPr="006B2508">
        <w:rPr>
          <w:rFonts w:ascii="Garamond" w:hAnsi="Garamond" w:cs="Arial"/>
          <w:sz w:val="20"/>
          <w:szCs w:val="20"/>
        </w:rPr>
        <w:t>nasledujúceho</w:t>
      </w:r>
      <w:r w:rsidR="00C9457F" w:rsidRPr="006B2508">
        <w:rPr>
          <w:rFonts w:ascii="Garamond" w:hAnsi="Garamond" w:cs="Arial"/>
          <w:sz w:val="20"/>
          <w:szCs w:val="20"/>
        </w:rPr>
        <w:t xml:space="preserve"> </w:t>
      </w:r>
      <w:r w:rsidRPr="006B2508">
        <w:rPr>
          <w:rFonts w:ascii="Garamond" w:hAnsi="Garamond" w:cs="Arial"/>
          <w:sz w:val="20"/>
          <w:szCs w:val="20"/>
        </w:rPr>
        <w:t>po</w:t>
      </w:r>
      <w:r w:rsidR="00C9457F" w:rsidRPr="006B2508">
        <w:rPr>
          <w:rFonts w:ascii="Garamond" w:hAnsi="Garamond" w:cs="Arial"/>
          <w:sz w:val="20"/>
          <w:szCs w:val="20"/>
        </w:rPr>
        <w:t xml:space="preserve"> </w:t>
      </w:r>
      <w:r w:rsidRPr="006B2508">
        <w:rPr>
          <w:rFonts w:ascii="Garamond" w:hAnsi="Garamond" w:cs="Arial"/>
          <w:sz w:val="20"/>
          <w:szCs w:val="20"/>
        </w:rPr>
        <w:t>mesiaci,</w:t>
      </w:r>
      <w:r w:rsidR="00C9457F" w:rsidRPr="006B2508">
        <w:rPr>
          <w:rFonts w:ascii="Garamond" w:hAnsi="Garamond" w:cs="Arial"/>
          <w:sz w:val="20"/>
          <w:szCs w:val="20"/>
        </w:rPr>
        <w:t xml:space="preserve"> </w:t>
      </w:r>
      <w:r w:rsidRPr="006B2508">
        <w:rPr>
          <w:rFonts w:ascii="Garamond" w:hAnsi="Garamond" w:cs="Arial"/>
          <w:sz w:val="20"/>
          <w:szCs w:val="20"/>
        </w:rPr>
        <w:t>v</w:t>
      </w:r>
      <w:r w:rsidR="00C9457F" w:rsidRPr="006B2508">
        <w:rPr>
          <w:rFonts w:ascii="Garamond" w:hAnsi="Garamond" w:cs="Arial"/>
          <w:sz w:val="20"/>
          <w:szCs w:val="20"/>
        </w:rPr>
        <w:t xml:space="preserve"> </w:t>
      </w:r>
      <w:r w:rsidRPr="006B2508">
        <w:rPr>
          <w:rFonts w:ascii="Garamond" w:hAnsi="Garamond" w:cs="Arial"/>
          <w:sz w:val="20"/>
          <w:szCs w:val="20"/>
        </w:rPr>
        <w:t>ktorom</w:t>
      </w:r>
      <w:r w:rsidR="00C9457F" w:rsidRPr="006B2508">
        <w:rPr>
          <w:rFonts w:ascii="Garamond" w:hAnsi="Garamond" w:cs="Arial"/>
          <w:sz w:val="20"/>
          <w:szCs w:val="20"/>
        </w:rPr>
        <w:t xml:space="preserve"> </w:t>
      </w:r>
      <w:r w:rsidRPr="006B2508">
        <w:rPr>
          <w:rFonts w:ascii="Garamond" w:hAnsi="Garamond" w:cs="Arial"/>
          <w:sz w:val="20"/>
          <w:szCs w:val="20"/>
        </w:rPr>
        <w:t>bola</w:t>
      </w:r>
      <w:r w:rsidR="00C9457F" w:rsidRPr="006B2508">
        <w:rPr>
          <w:rFonts w:ascii="Garamond" w:hAnsi="Garamond" w:cs="Arial"/>
          <w:sz w:val="20"/>
          <w:szCs w:val="20"/>
        </w:rPr>
        <w:t xml:space="preserve"> </w:t>
      </w:r>
      <w:r w:rsidRPr="006B2508">
        <w:rPr>
          <w:rFonts w:ascii="Garamond" w:hAnsi="Garamond" w:cs="Arial"/>
          <w:sz w:val="20"/>
          <w:szCs w:val="20"/>
        </w:rPr>
        <w:t>výpoveď</w:t>
      </w:r>
      <w:r w:rsidR="00C9457F" w:rsidRPr="006B2508">
        <w:rPr>
          <w:rFonts w:ascii="Garamond" w:hAnsi="Garamond" w:cs="Arial"/>
          <w:sz w:val="20"/>
          <w:szCs w:val="20"/>
        </w:rPr>
        <w:t xml:space="preserve"> </w:t>
      </w:r>
      <w:r w:rsidRPr="006B2508">
        <w:rPr>
          <w:rFonts w:ascii="Garamond" w:hAnsi="Garamond" w:cs="Arial"/>
          <w:sz w:val="20"/>
          <w:szCs w:val="20"/>
        </w:rPr>
        <w:t>doručená</w:t>
      </w:r>
      <w:r w:rsidR="00C9457F" w:rsidRPr="006B2508">
        <w:rPr>
          <w:rFonts w:ascii="Garamond" w:hAnsi="Garamond" w:cs="Arial"/>
          <w:sz w:val="20"/>
          <w:szCs w:val="20"/>
        </w:rPr>
        <w:t xml:space="preserve"> </w:t>
      </w:r>
      <w:r w:rsidR="00606549">
        <w:rPr>
          <w:rFonts w:ascii="Garamond" w:hAnsi="Garamond" w:cs="Arial"/>
          <w:sz w:val="20"/>
          <w:szCs w:val="20"/>
        </w:rPr>
        <w:t>Predávajúcemu</w:t>
      </w:r>
      <w:r w:rsidRPr="006B2508">
        <w:rPr>
          <w:rFonts w:ascii="Garamond" w:hAnsi="Garamond" w:cs="Arial"/>
          <w:sz w:val="20"/>
          <w:szCs w:val="20"/>
        </w:rPr>
        <w:t>.</w:t>
      </w:r>
      <w:r w:rsidR="00C9457F" w:rsidRPr="006B2508">
        <w:rPr>
          <w:rFonts w:ascii="Garamond" w:hAnsi="Garamond" w:cs="Arial"/>
          <w:sz w:val="20"/>
          <w:szCs w:val="20"/>
        </w:rPr>
        <w:t xml:space="preserve"> </w:t>
      </w:r>
      <w:r w:rsidRPr="006B2508">
        <w:rPr>
          <w:rFonts w:ascii="Garamond" w:hAnsi="Garamond" w:cs="Arial"/>
          <w:sz w:val="20"/>
          <w:szCs w:val="20"/>
        </w:rPr>
        <w:t>Objednávky</w:t>
      </w:r>
      <w:r w:rsidR="00C9457F" w:rsidRPr="006B2508">
        <w:rPr>
          <w:rFonts w:ascii="Garamond" w:hAnsi="Garamond" w:cs="Arial"/>
          <w:sz w:val="20"/>
          <w:szCs w:val="20"/>
        </w:rPr>
        <w:t xml:space="preserve"> </w:t>
      </w:r>
      <w:r w:rsidRPr="006B2508">
        <w:rPr>
          <w:rFonts w:ascii="Garamond" w:hAnsi="Garamond" w:cs="Arial"/>
          <w:sz w:val="20"/>
          <w:szCs w:val="20"/>
        </w:rPr>
        <w:t>potvrdené</w:t>
      </w:r>
      <w:r w:rsidR="00C9457F" w:rsidRPr="006B2508">
        <w:rPr>
          <w:rFonts w:ascii="Garamond" w:hAnsi="Garamond" w:cs="Arial"/>
          <w:sz w:val="20"/>
          <w:szCs w:val="20"/>
        </w:rPr>
        <w:t xml:space="preserve"> </w:t>
      </w:r>
      <w:r w:rsidRPr="006B2508">
        <w:rPr>
          <w:rFonts w:ascii="Garamond" w:eastAsia="Times New Roman" w:hAnsi="Garamond" w:cs="Times New Roman"/>
          <w:sz w:val="20"/>
          <w:szCs w:val="20"/>
          <w:lang w:eastAsia="en-US"/>
        </w:rPr>
        <w:t>Zmluvnými</w:t>
      </w:r>
      <w:r w:rsidR="00C9457F" w:rsidRPr="006B2508">
        <w:rPr>
          <w:rFonts w:ascii="Garamond" w:hAnsi="Garamond" w:cs="Arial"/>
          <w:sz w:val="20"/>
          <w:szCs w:val="20"/>
        </w:rPr>
        <w:t xml:space="preserve"> </w:t>
      </w:r>
      <w:r w:rsidRPr="006B2508">
        <w:rPr>
          <w:rFonts w:ascii="Garamond" w:hAnsi="Garamond" w:cs="Arial"/>
          <w:sz w:val="20"/>
          <w:szCs w:val="20"/>
        </w:rPr>
        <w:t>stranami</w:t>
      </w:r>
      <w:r w:rsidR="00C9457F" w:rsidRPr="006B2508">
        <w:rPr>
          <w:rFonts w:ascii="Garamond" w:hAnsi="Garamond" w:cs="Arial"/>
          <w:sz w:val="20"/>
          <w:szCs w:val="20"/>
        </w:rPr>
        <w:t xml:space="preserve"> </w:t>
      </w:r>
      <w:r w:rsidRPr="006B2508">
        <w:rPr>
          <w:rFonts w:ascii="Garamond" w:hAnsi="Garamond" w:cs="Arial"/>
          <w:sz w:val="20"/>
          <w:szCs w:val="20"/>
        </w:rPr>
        <w:t>pred</w:t>
      </w:r>
      <w:r w:rsidR="00C9457F" w:rsidRPr="006B2508">
        <w:rPr>
          <w:rFonts w:ascii="Garamond" w:hAnsi="Garamond" w:cs="Arial"/>
          <w:sz w:val="20"/>
          <w:szCs w:val="20"/>
        </w:rPr>
        <w:t xml:space="preserve"> </w:t>
      </w:r>
      <w:r w:rsidRPr="006B2508">
        <w:rPr>
          <w:rFonts w:ascii="Garamond" w:hAnsi="Garamond" w:cs="Arial"/>
          <w:sz w:val="20"/>
          <w:szCs w:val="20"/>
        </w:rPr>
        <w:t>dátumom</w:t>
      </w:r>
      <w:r w:rsidR="00C9457F" w:rsidRPr="006B2508">
        <w:rPr>
          <w:rFonts w:ascii="Garamond" w:hAnsi="Garamond" w:cs="Arial"/>
          <w:sz w:val="20"/>
          <w:szCs w:val="20"/>
        </w:rPr>
        <w:t xml:space="preserve"> </w:t>
      </w:r>
      <w:r w:rsidRPr="006B2508">
        <w:rPr>
          <w:rFonts w:ascii="Garamond" w:hAnsi="Garamond" w:cs="Arial"/>
          <w:sz w:val="20"/>
          <w:szCs w:val="20"/>
        </w:rPr>
        <w:t>odoslania</w:t>
      </w:r>
      <w:r w:rsidR="00C9457F" w:rsidRPr="006B2508">
        <w:rPr>
          <w:rFonts w:ascii="Garamond" w:hAnsi="Garamond" w:cs="Arial"/>
          <w:sz w:val="20"/>
          <w:szCs w:val="20"/>
        </w:rPr>
        <w:t xml:space="preserve"> </w:t>
      </w:r>
      <w:r w:rsidRPr="006B2508">
        <w:rPr>
          <w:rFonts w:ascii="Garamond" w:hAnsi="Garamond" w:cs="Arial"/>
          <w:sz w:val="20"/>
          <w:szCs w:val="20"/>
        </w:rPr>
        <w:t>výpovede</w:t>
      </w:r>
      <w:r w:rsidR="00C9457F" w:rsidRPr="006B2508">
        <w:rPr>
          <w:rFonts w:ascii="Garamond" w:hAnsi="Garamond" w:cs="Arial"/>
          <w:sz w:val="20"/>
          <w:szCs w:val="20"/>
        </w:rPr>
        <w:t xml:space="preserve"> </w:t>
      </w:r>
      <w:r w:rsidR="00606549">
        <w:rPr>
          <w:rFonts w:ascii="Garamond" w:hAnsi="Garamond" w:cs="Arial"/>
          <w:sz w:val="20"/>
          <w:szCs w:val="20"/>
        </w:rPr>
        <w:t>Predávajúcemu</w:t>
      </w:r>
      <w:r w:rsidR="00C9457F" w:rsidRPr="006B2508">
        <w:rPr>
          <w:rFonts w:ascii="Garamond" w:hAnsi="Garamond" w:cs="Arial"/>
          <w:sz w:val="20"/>
          <w:szCs w:val="20"/>
        </w:rPr>
        <w:t xml:space="preserve"> </w:t>
      </w:r>
      <w:r w:rsidRPr="006B2508">
        <w:rPr>
          <w:rFonts w:ascii="Garamond" w:hAnsi="Garamond" w:cs="Arial"/>
          <w:sz w:val="20"/>
          <w:szCs w:val="20"/>
        </w:rPr>
        <w:t>zostávajú</w:t>
      </w:r>
      <w:r w:rsidR="00C9457F" w:rsidRPr="006B2508">
        <w:rPr>
          <w:rFonts w:ascii="Garamond" w:hAnsi="Garamond" w:cs="Arial"/>
          <w:sz w:val="20"/>
          <w:szCs w:val="20"/>
        </w:rPr>
        <w:t xml:space="preserve"> </w:t>
      </w:r>
      <w:r w:rsidRPr="006B2508">
        <w:rPr>
          <w:rFonts w:ascii="Garamond" w:hAnsi="Garamond" w:cs="Arial"/>
          <w:sz w:val="20"/>
          <w:szCs w:val="20"/>
        </w:rPr>
        <w:t>platné</w:t>
      </w:r>
      <w:r w:rsidR="00C9457F" w:rsidRPr="006B2508">
        <w:rPr>
          <w:rFonts w:ascii="Garamond" w:hAnsi="Garamond" w:cs="Arial"/>
          <w:sz w:val="20"/>
          <w:szCs w:val="20"/>
        </w:rPr>
        <w:t xml:space="preserve"> </w:t>
      </w:r>
      <w:r w:rsidRPr="006B2508">
        <w:rPr>
          <w:rFonts w:ascii="Garamond" w:hAnsi="Garamond" w:cs="Arial"/>
          <w:sz w:val="20"/>
          <w:szCs w:val="20"/>
        </w:rPr>
        <w:t>a</w:t>
      </w:r>
      <w:r w:rsidR="00C9457F" w:rsidRPr="006B2508">
        <w:rPr>
          <w:rFonts w:ascii="Garamond" w:hAnsi="Garamond" w:cs="Arial"/>
          <w:sz w:val="20"/>
          <w:szCs w:val="20"/>
        </w:rPr>
        <w:t xml:space="preserve"> </w:t>
      </w:r>
      <w:r w:rsidRPr="006B2508">
        <w:rPr>
          <w:rFonts w:ascii="Garamond" w:hAnsi="Garamond" w:cs="Arial"/>
          <w:sz w:val="20"/>
          <w:szCs w:val="20"/>
        </w:rPr>
        <w:t>budú</w:t>
      </w:r>
      <w:r w:rsidR="00C9457F" w:rsidRPr="006B2508">
        <w:rPr>
          <w:rFonts w:ascii="Garamond" w:hAnsi="Garamond" w:cs="Arial"/>
          <w:sz w:val="20"/>
          <w:szCs w:val="20"/>
        </w:rPr>
        <w:t xml:space="preserve"> </w:t>
      </w:r>
      <w:r w:rsidRPr="006B2508">
        <w:rPr>
          <w:rFonts w:ascii="Garamond" w:hAnsi="Garamond" w:cs="Arial"/>
          <w:sz w:val="20"/>
          <w:szCs w:val="20"/>
        </w:rPr>
        <w:t>vybavené</w:t>
      </w:r>
      <w:r w:rsidR="00C9457F" w:rsidRPr="006B2508">
        <w:rPr>
          <w:rFonts w:ascii="Garamond" w:hAnsi="Garamond" w:cs="Arial"/>
          <w:sz w:val="20"/>
          <w:szCs w:val="20"/>
        </w:rPr>
        <w:t xml:space="preserve"> </w:t>
      </w:r>
      <w:r w:rsidRPr="006B2508">
        <w:rPr>
          <w:rFonts w:ascii="Garamond" w:hAnsi="Garamond" w:cs="Arial"/>
          <w:sz w:val="20"/>
          <w:szCs w:val="20"/>
        </w:rPr>
        <w:t>podľa</w:t>
      </w:r>
      <w:r w:rsidR="00C9457F" w:rsidRPr="006B2508">
        <w:rPr>
          <w:rFonts w:ascii="Garamond" w:hAnsi="Garamond" w:cs="Arial"/>
          <w:sz w:val="20"/>
          <w:szCs w:val="20"/>
        </w:rPr>
        <w:t xml:space="preserve"> </w:t>
      </w:r>
      <w:r w:rsidRPr="006B2508">
        <w:rPr>
          <w:rFonts w:ascii="Garamond" w:hAnsi="Garamond" w:cs="Arial"/>
          <w:sz w:val="20"/>
          <w:szCs w:val="20"/>
        </w:rPr>
        <w:t>Zmluvy</w:t>
      </w:r>
      <w:r w:rsidR="00820DAC" w:rsidRPr="006B2508">
        <w:rPr>
          <w:rFonts w:ascii="Garamond" w:hAnsi="Garamond" w:cs="Arial"/>
          <w:sz w:val="20"/>
          <w:szCs w:val="20"/>
        </w:rPr>
        <w:t>.</w:t>
      </w:r>
    </w:p>
    <w:p w14:paraId="2946205E" w14:textId="77777777" w:rsidR="00E319E6" w:rsidRPr="006B2508" w:rsidRDefault="00E319E6" w:rsidP="005410A3">
      <w:pPr>
        <w:keepNext/>
        <w:keepLines/>
        <w:tabs>
          <w:tab w:val="left" w:pos="0"/>
          <w:tab w:val="left" w:pos="709"/>
        </w:tabs>
        <w:spacing w:after="0" w:line="240" w:lineRule="auto"/>
        <w:jc w:val="both"/>
        <w:rPr>
          <w:rFonts w:ascii="Garamond" w:hAnsi="Garamond" w:cs="Arial"/>
          <w:sz w:val="20"/>
          <w:szCs w:val="20"/>
        </w:rPr>
      </w:pPr>
    </w:p>
    <w:p w14:paraId="02548D72" w14:textId="332F754B" w:rsidR="00E319E6" w:rsidRPr="00F1252F" w:rsidRDefault="00E319E6" w:rsidP="005410A3">
      <w:pPr>
        <w:pStyle w:val="Odstavecseseznamem"/>
        <w:keepNext/>
        <w:keepLines/>
        <w:numPr>
          <w:ilvl w:val="0"/>
          <w:numId w:val="34"/>
        </w:numPr>
        <w:tabs>
          <w:tab w:val="left" w:pos="0"/>
          <w:tab w:val="left" w:pos="709"/>
        </w:tabs>
        <w:spacing w:after="0" w:line="240" w:lineRule="auto"/>
        <w:ind w:hanging="720"/>
        <w:jc w:val="both"/>
        <w:rPr>
          <w:rFonts w:ascii="Garamond" w:hAnsi="Garamond" w:cs="Arial"/>
          <w:sz w:val="20"/>
          <w:szCs w:val="20"/>
        </w:rPr>
      </w:pPr>
      <w:r w:rsidRPr="00F1252F">
        <w:rPr>
          <w:rFonts w:ascii="Garamond" w:hAnsi="Garamond" w:cs="Arial"/>
          <w:sz w:val="20"/>
          <w:szCs w:val="20"/>
        </w:rPr>
        <w:t>Zmluva</w:t>
      </w:r>
      <w:r w:rsidR="00C9457F" w:rsidRPr="00F1252F">
        <w:rPr>
          <w:rFonts w:ascii="Garamond" w:hAnsi="Garamond" w:cs="Arial"/>
          <w:sz w:val="20"/>
          <w:szCs w:val="20"/>
        </w:rPr>
        <w:t xml:space="preserve"> </w:t>
      </w:r>
      <w:r w:rsidRPr="00F1252F">
        <w:rPr>
          <w:rFonts w:ascii="Garamond" w:eastAsia="Times New Roman" w:hAnsi="Garamond" w:cs="Times New Roman"/>
          <w:sz w:val="20"/>
          <w:szCs w:val="20"/>
          <w:lang w:eastAsia="en-US"/>
        </w:rPr>
        <w:t>zaniká</w:t>
      </w:r>
      <w:r w:rsidR="00C9457F" w:rsidRPr="00F1252F">
        <w:rPr>
          <w:rFonts w:ascii="Garamond" w:hAnsi="Garamond" w:cs="Arial"/>
          <w:sz w:val="20"/>
          <w:szCs w:val="20"/>
        </w:rPr>
        <w:t xml:space="preserve"> </w:t>
      </w:r>
      <w:r w:rsidRPr="00F1252F">
        <w:rPr>
          <w:rFonts w:ascii="Garamond" w:hAnsi="Garamond" w:cs="Arial"/>
          <w:sz w:val="20"/>
          <w:szCs w:val="20"/>
        </w:rPr>
        <w:t>aj</w:t>
      </w:r>
      <w:r w:rsidR="00C9457F" w:rsidRPr="00F1252F">
        <w:rPr>
          <w:rFonts w:ascii="Garamond" w:hAnsi="Garamond" w:cs="Arial"/>
          <w:sz w:val="20"/>
          <w:szCs w:val="20"/>
        </w:rPr>
        <w:t xml:space="preserve"> </w:t>
      </w:r>
      <w:r w:rsidRPr="00F1252F">
        <w:rPr>
          <w:rFonts w:ascii="Garamond" w:hAnsi="Garamond" w:cs="Arial"/>
          <w:sz w:val="20"/>
          <w:szCs w:val="20"/>
        </w:rPr>
        <w:t>na</w:t>
      </w:r>
      <w:r w:rsidR="00C9457F" w:rsidRPr="00F1252F">
        <w:rPr>
          <w:rFonts w:ascii="Garamond" w:hAnsi="Garamond" w:cs="Arial"/>
          <w:sz w:val="20"/>
          <w:szCs w:val="20"/>
        </w:rPr>
        <w:t xml:space="preserve"> </w:t>
      </w:r>
      <w:r w:rsidRPr="00F1252F">
        <w:rPr>
          <w:rFonts w:ascii="Garamond" w:hAnsi="Garamond" w:cs="Arial"/>
          <w:sz w:val="20"/>
          <w:szCs w:val="20"/>
        </w:rPr>
        <w:t>základe</w:t>
      </w:r>
      <w:r w:rsidR="00C9457F" w:rsidRPr="00F1252F">
        <w:rPr>
          <w:rFonts w:ascii="Garamond" w:hAnsi="Garamond" w:cs="Arial"/>
          <w:sz w:val="20"/>
          <w:szCs w:val="20"/>
        </w:rPr>
        <w:t xml:space="preserve"> </w:t>
      </w:r>
      <w:r w:rsidRPr="00F1252F">
        <w:rPr>
          <w:rFonts w:ascii="Garamond" w:hAnsi="Garamond" w:cs="Arial"/>
          <w:sz w:val="20"/>
          <w:szCs w:val="20"/>
        </w:rPr>
        <w:t>písomnej</w:t>
      </w:r>
      <w:r w:rsidR="00C9457F" w:rsidRPr="00F1252F">
        <w:rPr>
          <w:rFonts w:ascii="Garamond" w:hAnsi="Garamond" w:cs="Arial"/>
          <w:sz w:val="20"/>
          <w:szCs w:val="20"/>
        </w:rPr>
        <w:t xml:space="preserve"> </w:t>
      </w:r>
      <w:r w:rsidRPr="00F1252F">
        <w:rPr>
          <w:rFonts w:ascii="Garamond" w:hAnsi="Garamond" w:cs="Arial"/>
          <w:sz w:val="20"/>
          <w:szCs w:val="20"/>
        </w:rPr>
        <w:t>dohody</w:t>
      </w:r>
      <w:r w:rsidR="00C9457F" w:rsidRPr="00F1252F">
        <w:rPr>
          <w:rFonts w:ascii="Garamond" w:hAnsi="Garamond" w:cs="Arial"/>
          <w:sz w:val="20"/>
          <w:szCs w:val="20"/>
        </w:rPr>
        <w:t xml:space="preserve"> </w:t>
      </w:r>
      <w:r w:rsidRPr="00F1252F">
        <w:rPr>
          <w:rFonts w:ascii="Garamond" w:hAnsi="Garamond" w:cs="Arial"/>
          <w:sz w:val="20"/>
          <w:szCs w:val="20"/>
        </w:rPr>
        <w:t>Zmluvných</w:t>
      </w:r>
      <w:r w:rsidR="00C9457F" w:rsidRPr="00F1252F">
        <w:rPr>
          <w:rFonts w:ascii="Garamond" w:hAnsi="Garamond" w:cs="Arial"/>
          <w:sz w:val="20"/>
          <w:szCs w:val="20"/>
        </w:rPr>
        <w:t xml:space="preserve"> </w:t>
      </w:r>
      <w:r w:rsidRPr="00F1252F">
        <w:rPr>
          <w:rFonts w:ascii="Garamond" w:hAnsi="Garamond" w:cs="Arial"/>
          <w:sz w:val="20"/>
          <w:szCs w:val="20"/>
        </w:rPr>
        <w:t>strán.</w:t>
      </w:r>
    </w:p>
    <w:p w14:paraId="6AB3BE1F" w14:textId="77777777" w:rsidR="00507423" w:rsidRPr="00F1252F" w:rsidRDefault="00507423" w:rsidP="005410A3">
      <w:pPr>
        <w:keepNext/>
        <w:keepLines/>
        <w:tabs>
          <w:tab w:val="left" w:pos="720"/>
        </w:tabs>
        <w:spacing w:after="0" w:line="240" w:lineRule="auto"/>
        <w:ind w:left="720"/>
        <w:jc w:val="both"/>
        <w:outlineLvl w:val="1"/>
        <w:rPr>
          <w:rFonts w:ascii="Garamond" w:hAnsi="Garamond" w:cs="Arial"/>
          <w:sz w:val="20"/>
          <w:szCs w:val="20"/>
        </w:rPr>
      </w:pPr>
    </w:p>
    <w:p w14:paraId="6DAEC506" w14:textId="77777777" w:rsidR="00507423" w:rsidRPr="00F1252F" w:rsidRDefault="00507423" w:rsidP="005410A3">
      <w:pPr>
        <w:keepNext/>
        <w:keepLines/>
        <w:numPr>
          <w:ilvl w:val="0"/>
          <w:numId w:val="3"/>
        </w:numPr>
        <w:tabs>
          <w:tab w:val="left" w:pos="720"/>
        </w:tabs>
        <w:spacing w:after="0" w:line="240" w:lineRule="auto"/>
        <w:ind w:hanging="720"/>
        <w:jc w:val="both"/>
        <w:outlineLvl w:val="1"/>
        <w:rPr>
          <w:rFonts w:ascii="Garamond" w:hAnsi="Garamond"/>
          <w:b/>
          <w:bCs/>
          <w:sz w:val="20"/>
          <w:szCs w:val="20"/>
        </w:rPr>
      </w:pPr>
      <w:r w:rsidRPr="00F1252F">
        <w:rPr>
          <w:rFonts w:ascii="Garamond" w:hAnsi="Garamond" w:cs="Arial"/>
          <w:b/>
          <w:sz w:val="20"/>
          <w:szCs w:val="20"/>
        </w:rPr>
        <w:t>UDELENIE</w:t>
      </w:r>
      <w:r w:rsidRPr="00F1252F">
        <w:rPr>
          <w:rFonts w:ascii="Garamond" w:hAnsi="Garamond"/>
          <w:b/>
          <w:bCs/>
          <w:sz w:val="20"/>
          <w:szCs w:val="20"/>
        </w:rPr>
        <w:t xml:space="preserve"> LICENCIE</w:t>
      </w:r>
    </w:p>
    <w:p w14:paraId="64C964F3" w14:textId="77777777" w:rsidR="00507423" w:rsidRPr="00FB7A12" w:rsidRDefault="00507423" w:rsidP="005410A3">
      <w:pPr>
        <w:keepNext/>
        <w:keepLines/>
        <w:tabs>
          <w:tab w:val="left" w:pos="709"/>
        </w:tabs>
        <w:rPr>
          <w:rFonts w:eastAsia="Calibri"/>
          <w:sz w:val="20"/>
          <w:szCs w:val="20"/>
        </w:rPr>
      </w:pPr>
    </w:p>
    <w:p w14:paraId="1D329C2A" w14:textId="4084EBBB" w:rsidR="00507423" w:rsidRDefault="00507423" w:rsidP="005410A3">
      <w:pPr>
        <w:pStyle w:val="Odstavecseseznamem"/>
        <w:keepNext/>
        <w:keepLines/>
        <w:numPr>
          <w:ilvl w:val="1"/>
          <w:numId w:val="50"/>
        </w:numPr>
        <w:tabs>
          <w:tab w:val="left" w:pos="709"/>
        </w:tabs>
        <w:spacing w:after="0" w:line="240" w:lineRule="auto"/>
        <w:ind w:left="709" w:hanging="709"/>
        <w:jc w:val="both"/>
        <w:rPr>
          <w:rFonts w:ascii="Garamond" w:hAnsi="Garamond"/>
          <w:sz w:val="20"/>
          <w:szCs w:val="20"/>
        </w:rPr>
      </w:pPr>
      <w:r>
        <w:rPr>
          <w:rFonts w:ascii="Garamond" w:hAnsi="Garamond"/>
          <w:sz w:val="20"/>
          <w:szCs w:val="20"/>
        </w:rPr>
        <w:t>Predávajúci</w:t>
      </w:r>
      <w:r w:rsidRPr="0084738B">
        <w:rPr>
          <w:rFonts w:ascii="Garamond" w:hAnsi="Garamond"/>
          <w:sz w:val="20"/>
          <w:szCs w:val="20"/>
        </w:rPr>
        <w:t xml:space="preserve"> priamo Zmluvou udeľuje </w:t>
      </w:r>
      <w:r>
        <w:rPr>
          <w:rFonts w:ascii="Garamond" w:hAnsi="Garamond"/>
          <w:sz w:val="20"/>
          <w:szCs w:val="20"/>
        </w:rPr>
        <w:t>Kupujúcemu</w:t>
      </w:r>
      <w:r w:rsidRPr="0084738B">
        <w:rPr>
          <w:rFonts w:ascii="Garamond" w:hAnsi="Garamond"/>
          <w:sz w:val="20"/>
          <w:szCs w:val="20"/>
        </w:rPr>
        <w:t xml:space="preserve"> v súlade s § 65 a </w:t>
      </w:r>
      <w:proofErr w:type="spellStart"/>
      <w:r w:rsidRPr="0084738B">
        <w:rPr>
          <w:rFonts w:ascii="Garamond" w:hAnsi="Garamond"/>
          <w:sz w:val="20"/>
          <w:szCs w:val="20"/>
        </w:rPr>
        <w:t>nasl</w:t>
      </w:r>
      <w:proofErr w:type="spellEnd"/>
      <w:r w:rsidRPr="0084738B">
        <w:rPr>
          <w:rFonts w:ascii="Garamond" w:hAnsi="Garamond"/>
          <w:sz w:val="20"/>
          <w:szCs w:val="20"/>
        </w:rPr>
        <w:t xml:space="preserve">. Autorského zákona licenciu </w:t>
      </w:r>
      <w:r>
        <w:rPr>
          <w:rFonts w:ascii="Garamond" w:hAnsi="Garamond"/>
          <w:sz w:val="20"/>
          <w:szCs w:val="20"/>
        </w:rPr>
        <w:t>na použitie softvéru v Tovare</w:t>
      </w:r>
      <w:r w:rsidRPr="0084738B">
        <w:rPr>
          <w:rFonts w:ascii="Garamond" w:hAnsi="Garamond"/>
          <w:sz w:val="20"/>
          <w:szCs w:val="20"/>
        </w:rPr>
        <w:t xml:space="preserve">. </w:t>
      </w:r>
      <w:r w:rsidR="00B763F0">
        <w:rPr>
          <w:rFonts w:ascii="Garamond" w:hAnsi="Garamond"/>
          <w:sz w:val="20"/>
          <w:szCs w:val="20"/>
        </w:rPr>
        <w:t>Predávajúci udeľuje licenciu Kupujúcemu na kry</w:t>
      </w:r>
      <w:r w:rsidR="001A2E70">
        <w:rPr>
          <w:rFonts w:ascii="Garamond" w:hAnsi="Garamond"/>
          <w:sz w:val="20"/>
          <w:szCs w:val="20"/>
        </w:rPr>
        <w:t>p</w:t>
      </w:r>
      <w:r w:rsidR="00B763F0">
        <w:rPr>
          <w:rFonts w:ascii="Garamond" w:hAnsi="Garamond"/>
          <w:sz w:val="20"/>
          <w:szCs w:val="20"/>
        </w:rPr>
        <w:t>tovacom kľúči.</w:t>
      </w:r>
    </w:p>
    <w:p w14:paraId="13B2472F" w14:textId="77777777" w:rsidR="005B3E39" w:rsidRPr="0084738B" w:rsidRDefault="005B3E39" w:rsidP="005410A3">
      <w:pPr>
        <w:pStyle w:val="Odstavecseseznamem"/>
        <w:keepNext/>
        <w:keepLines/>
        <w:tabs>
          <w:tab w:val="left" w:pos="709"/>
        </w:tabs>
        <w:spacing w:after="0" w:line="240" w:lineRule="auto"/>
        <w:ind w:left="709"/>
        <w:jc w:val="both"/>
        <w:rPr>
          <w:rFonts w:ascii="Garamond" w:hAnsi="Garamond"/>
          <w:sz w:val="20"/>
          <w:szCs w:val="20"/>
        </w:rPr>
      </w:pPr>
    </w:p>
    <w:p w14:paraId="74187885" w14:textId="226A008D" w:rsidR="00507423" w:rsidRDefault="00507423" w:rsidP="005410A3">
      <w:pPr>
        <w:pStyle w:val="Odstavecseseznamem"/>
        <w:keepNext/>
        <w:keepLines/>
        <w:numPr>
          <w:ilvl w:val="1"/>
          <w:numId w:val="50"/>
        </w:numPr>
        <w:tabs>
          <w:tab w:val="left" w:pos="709"/>
        </w:tabs>
        <w:spacing w:after="0" w:line="240" w:lineRule="auto"/>
        <w:ind w:left="709" w:hanging="709"/>
        <w:jc w:val="both"/>
        <w:rPr>
          <w:rFonts w:ascii="Garamond" w:hAnsi="Garamond"/>
          <w:sz w:val="20"/>
          <w:szCs w:val="20"/>
        </w:rPr>
      </w:pPr>
      <w:r w:rsidRPr="0084738B">
        <w:rPr>
          <w:rFonts w:ascii="Garamond" w:hAnsi="Garamond"/>
          <w:sz w:val="20"/>
          <w:szCs w:val="20"/>
        </w:rPr>
        <w:t xml:space="preserve">Licenciou podľa tohto článku bod </w:t>
      </w:r>
      <w:r>
        <w:rPr>
          <w:rFonts w:ascii="Garamond" w:hAnsi="Garamond"/>
          <w:sz w:val="20"/>
          <w:szCs w:val="20"/>
        </w:rPr>
        <w:t>11</w:t>
      </w:r>
      <w:r w:rsidRPr="0084738B">
        <w:rPr>
          <w:rFonts w:ascii="Garamond" w:hAnsi="Garamond"/>
          <w:sz w:val="20"/>
          <w:szCs w:val="20"/>
        </w:rPr>
        <w:t xml:space="preserve">.1 Zmluvy sa rozumie </w:t>
      </w:r>
      <w:r w:rsidR="00B9090E">
        <w:rPr>
          <w:rFonts w:ascii="Garamond" w:hAnsi="Garamond"/>
          <w:sz w:val="20"/>
          <w:szCs w:val="20"/>
        </w:rPr>
        <w:t>ne</w:t>
      </w:r>
      <w:r w:rsidRPr="0084738B">
        <w:rPr>
          <w:rFonts w:ascii="Garamond" w:hAnsi="Garamond"/>
          <w:sz w:val="20"/>
          <w:szCs w:val="20"/>
        </w:rPr>
        <w:t xml:space="preserve">výhradná licencia bez akéhokoľvek vecného, časového, alebo iného obmedzenia, ktorá sa vzťahuje na všetky známe spôsoby použitia </w:t>
      </w:r>
      <w:r>
        <w:rPr>
          <w:rFonts w:ascii="Garamond" w:hAnsi="Garamond"/>
          <w:sz w:val="20"/>
          <w:szCs w:val="20"/>
        </w:rPr>
        <w:t>Tovaru</w:t>
      </w:r>
      <w:r w:rsidRPr="0084738B">
        <w:rPr>
          <w:rFonts w:ascii="Garamond" w:hAnsi="Garamond"/>
          <w:sz w:val="20"/>
          <w:szCs w:val="20"/>
        </w:rPr>
        <w:t>, ktoré vyplýva</w:t>
      </w:r>
      <w:r w:rsidR="00EF4D85">
        <w:rPr>
          <w:rFonts w:ascii="Garamond" w:hAnsi="Garamond"/>
          <w:sz w:val="20"/>
          <w:szCs w:val="20"/>
        </w:rPr>
        <w:t>jú</w:t>
      </w:r>
      <w:r w:rsidRPr="0084738B">
        <w:rPr>
          <w:rFonts w:ascii="Garamond" w:hAnsi="Garamond"/>
          <w:sz w:val="20"/>
          <w:szCs w:val="20"/>
        </w:rPr>
        <w:t xml:space="preserve"> zo Zmluvy a ustanovení Autorského zákona. Súčasťou tejto licencie je aj súhlas </w:t>
      </w:r>
      <w:r>
        <w:rPr>
          <w:rFonts w:ascii="Garamond" w:hAnsi="Garamond"/>
          <w:sz w:val="20"/>
          <w:szCs w:val="20"/>
        </w:rPr>
        <w:t>Predávajúceho</w:t>
      </w:r>
      <w:r w:rsidRPr="0084738B">
        <w:rPr>
          <w:rFonts w:ascii="Garamond" w:hAnsi="Garamond"/>
          <w:sz w:val="20"/>
          <w:szCs w:val="20"/>
        </w:rPr>
        <w:t xml:space="preserve"> na akékoľvek ďalšie nakladanie s </w:t>
      </w:r>
      <w:r>
        <w:rPr>
          <w:rFonts w:ascii="Garamond" w:hAnsi="Garamond"/>
          <w:sz w:val="20"/>
          <w:szCs w:val="20"/>
        </w:rPr>
        <w:t>Tovarom</w:t>
      </w:r>
      <w:r w:rsidRPr="0084738B">
        <w:rPr>
          <w:rFonts w:ascii="Garamond" w:hAnsi="Garamond"/>
          <w:sz w:val="20"/>
          <w:szCs w:val="20"/>
        </w:rPr>
        <w:t xml:space="preserve"> spôsobom, ktorý neodporuje Autorskému zákonu</w:t>
      </w:r>
      <w:r>
        <w:rPr>
          <w:rFonts w:ascii="Garamond" w:hAnsi="Garamond"/>
          <w:sz w:val="20"/>
          <w:szCs w:val="20"/>
        </w:rPr>
        <w:t xml:space="preserve"> a tejto Zmluve</w:t>
      </w:r>
      <w:r w:rsidRPr="0084738B">
        <w:rPr>
          <w:rFonts w:ascii="Garamond" w:hAnsi="Garamond"/>
          <w:sz w:val="20"/>
          <w:szCs w:val="20"/>
        </w:rPr>
        <w:t>.</w:t>
      </w:r>
      <w:r w:rsidR="00B9090E">
        <w:rPr>
          <w:rFonts w:ascii="Garamond" w:hAnsi="Garamond"/>
          <w:sz w:val="20"/>
          <w:szCs w:val="20"/>
        </w:rPr>
        <w:t xml:space="preserve"> Licencia je udelená  výlučne v územnom rozsahu Slovenskej republiky</w:t>
      </w:r>
      <w:r w:rsidR="0011458A">
        <w:rPr>
          <w:rFonts w:ascii="Garamond" w:hAnsi="Garamond"/>
          <w:sz w:val="20"/>
          <w:szCs w:val="20"/>
        </w:rPr>
        <w:t>.</w:t>
      </w:r>
    </w:p>
    <w:p w14:paraId="2509A360" w14:textId="77777777" w:rsidR="00B9090E" w:rsidRPr="005B3E39" w:rsidRDefault="00B9090E" w:rsidP="005410A3">
      <w:pPr>
        <w:pStyle w:val="Odstavecseseznamem"/>
        <w:keepNext/>
        <w:keepLines/>
        <w:rPr>
          <w:rFonts w:ascii="Garamond" w:hAnsi="Garamond"/>
          <w:sz w:val="20"/>
          <w:szCs w:val="20"/>
        </w:rPr>
      </w:pPr>
    </w:p>
    <w:p w14:paraId="68EE9CFE" w14:textId="769D96D7" w:rsidR="00B9090E" w:rsidRPr="00F1252F" w:rsidRDefault="00B9090E" w:rsidP="005410A3">
      <w:pPr>
        <w:pStyle w:val="Odstavecseseznamem"/>
        <w:keepNext/>
        <w:keepLines/>
        <w:numPr>
          <w:ilvl w:val="1"/>
          <w:numId w:val="50"/>
        </w:numPr>
        <w:tabs>
          <w:tab w:val="left" w:pos="709"/>
        </w:tabs>
        <w:spacing w:after="0" w:line="240" w:lineRule="auto"/>
        <w:ind w:left="709" w:hanging="709"/>
        <w:jc w:val="both"/>
        <w:rPr>
          <w:rFonts w:ascii="Garamond" w:hAnsi="Garamond"/>
          <w:sz w:val="20"/>
          <w:szCs w:val="20"/>
        </w:rPr>
      </w:pPr>
      <w:r w:rsidRPr="00F1252F">
        <w:rPr>
          <w:rFonts w:ascii="Garamond" w:hAnsi="Garamond"/>
          <w:sz w:val="20"/>
          <w:szCs w:val="20"/>
        </w:rPr>
        <w:t xml:space="preserve">Predávajúci týmto udeľuje súhlas na použitie rozmnoženiny </w:t>
      </w:r>
      <w:r w:rsidR="005B3E39" w:rsidRPr="00F1252F">
        <w:rPr>
          <w:rFonts w:ascii="Garamond" w:hAnsi="Garamond"/>
          <w:sz w:val="20"/>
          <w:szCs w:val="20"/>
        </w:rPr>
        <w:t xml:space="preserve">aplikácie </w:t>
      </w:r>
      <w:r w:rsidRPr="00F1252F">
        <w:rPr>
          <w:rFonts w:ascii="Garamond" w:hAnsi="Garamond"/>
          <w:sz w:val="20"/>
          <w:szCs w:val="20"/>
        </w:rPr>
        <w:t>výhradne na Inicializovanom Tovare dodaného Predávajúcim a výlučne v súlade s účelom tejto Zmluvy, to znamená, na vydanie Inicializovan</w:t>
      </w:r>
      <w:r w:rsidR="005B3E39" w:rsidRPr="00F1252F">
        <w:rPr>
          <w:rFonts w:ascii="Garamond" w:hAnsi="Garamond"/>
          <w:sz w:val="20"/>
          <w:szCs w:val="20"/>
        </w:rPr>
        <w:t>ej</w:t>
      </w:r>
      <w:r w:rsidRPr="00F1252F">
        <w:rPr>
          <w:rFonts w:ascii="Garamond" w:hAnsi="Garamond"/>
          <w:sz w:val="20"/>
          <w:szCs w:val="20"/>
        </w:rPr>
        <w:t xml:space="preserve"> BČK  s aplikáciou Držiteľovi a na využitie aplikácie Držite</w:t>
      </w:r>
      <w:r w:rsidR="0011458A" w:rsidRPr="00F1252F">
        <w:rPr>
          <w:rFonts w:ascii="Garamond" w:hAnsi="Garamond"/>
          <w:sz w:val="20"/>
          <w:szCs w:val="20"/>
        </w:rPr>
        <w:t>ľ</w:t>
      </w:r>
      <w:r w:rsidRPr="00F1252F">
        <w:rPr>
          <w:rFonts w:ascii="Garamond" w:hAnsi="Garamond"/>
          <w:sz w:val="20"/>
          <w:szCs w:val="20"/>
        </w:rPr>
        <w:t xml:space="preserve">om na cestovanie vo </w:t>
      </w:r>
      <w:r w:rsidR="0011458A" w:rsidRPr="00F1252F">
        <w:rPr>
          <w:rFonts w:ascii="Garamond" w:hAnsi="Garamond"/>
          <w:sz w:val="20"/>
          <w:szCs w:val="20"/>
        </w:rPr>
        <w:t>verejnej</w:t>
      </w:r>
      <w:r w:rsidRPr="00F1252F">
        <w:rPr>
          <w:rFonts w:ascii="Garamond" w:hAnsi="Garamond"/>
          <w:sz w:val="20"/>
          <w:szCs w:val="20"/>
        </w:rPr>
        <w:t xml:space="preserve"> osobnej doprave v Slovenskej republike</w:t>
      </w:r>
      <w:r w:rsidR="0011458A" w:rsidRPr="00F1252F">
        <w:rPr>
          <w:rFonts w:ascii="Garamond" w:hAnsi="Garamond"/>
          <w:sz w:val="20"/>
          <w:szCs w:val="20"/>
        </w:rPr>
        <w:t>.</w:t>
      </w:r>
    </w:p>
    <w:p w14:paraId="51B1B5E1" w14:textId="77777777" w:rsidR="0011458A" w:rsidRPr="005410A3" w:rsidRDefault="0011458A" w:rsidP="005410A3">
      <w:pPr>
        <w:pStyle w:val="Odstavecseseznamem"/>
        <w:keepNext/>
        <w:keepLines/>
        <w:rPr>
          <w:rFonts w:ascii="Garamond" w:hAnsi="Garamond"/>
          <w:sz w:val="20"/>
          <w:szCs w:val="20"/>
          <w:highlight w:val="yellow"/>
        </w:rPr>
      </w:pPr>
    </w:p>
    <w:p w14:paraId="271E550E" w14:textId="3659640A" w:rsidR="0011458A" w:rsidRPr="00F1252F" w:rsidRDefault="0011458A" w:rsidP="005410A3">
      <w:pPr>
        <w:pStyle w:val="Odstavecseseznamem"/>
        <w:keepNext/>
        <w:keepLines/>
        <w:numPr>
          <w:ilvl w:val="1"/>
          <w:numId w:val="50"/>
        </w:numPr>
        <w:tabs>
          <w:tab w:val="left" w:pos="709"/>
        </w:tabs>
        <w:spacing w:after="0" w:line="240" w:lineRule="auto"/>
        <w:ind w:left="709" w:hanging="709"/>
        <w:jc w:val="both"/>
        <w:rPr>
          <w:rFonts w:ascii="Garamond" w:hAnsi="Garamond"/>
          <w:sz w:val="20"/>
          <w:szCs w:val="20"/>
        </w:rPr>
      </w:pPr>
      <w:r w:rsidRPr="00F1252F">
        <w:rPr>
          <w:rFonts w:ascii="Garamond" w:hAnsi="Garamond"/>
          <w:sz w:val="20"/>
          <w:szCs w:val="20"/>
        </w:rPr>
        <w:t>Kupujúci je oprávnený postúpiť licenciu k aplikácii tretí</w:t>
      </w:r>
      <w:r w:rsidR="005B3E39" w:rsidRPr="00F1252F">
        <w:rPr>
          <w:rFonts w:ascii="Garamond" w:hAnsi="Garamond"/>
          <w:sz w:val="20"/>
          <w:szCs w:val="20"/>
        </w:rPr>
        <w:t>m</w:t>
      </w:r>
      <w:r w:rsidRPr="00F1252F">
        <w:rPr>
          <w:rFonts w:ascii="Garamond" w:hAnsi="Garamond"/>
          <w:sz w:val="20"/>
          <w:szCs w:val="20"/>
        </w:rPr>
        <w:t xml:space="preserve"> osobám bez predchádzajúceho písomného súhlasu Predávajúceho. </w:t>
      </w:r>
    </w:p>
    <w:p w14:paraId="69D48F22" w14:textId="77777777" w:rsidR="00507423" w:rsidRPr="0084738B" w:rsidRDefault="00507423" w:rsidP="005410A3">
      <w:pPr>
        <w:pStyle w:val="Odstavecseseznamem"/>
        <w:keepNext/>
        <w:keepLines/>
        <w:tabs>
          <w:tab w:val="left" w:pos="709"/>
        </w:tabs>
        <w:ind w:left="709"/>
        <w:jc w:val="both"/>
        <w:rPr>
          <w:rFonts w:ascii="Garamond" w:hAnsi="Garamond"/>
          <w:sz w:val="20"/>
          <w:szCs w:val="20"/>
        </w:rPr>
      </w:pPr>
    </w:p>
    <w:p w14:paraId="1A83FF45" w14:textId="051E8D7B" w:rsidR="00507423" w:rsidRPr="0084738B" w:rsidRDefault="00507423" w:rsidP="005410A3">
      <w:pPr>
        <w:pStyle w:val="Odstavecseseznamem"/>
        <w:keepNext/>
        <w:keepLines/>
        <w:numPr>
          <w:ilvl w:val="1"/>
          <w:numId w:val="50"/>
        </w:numPr>
        <w:tabs>
          <w:tab w:val="left" w:pos="709"/>
        </w:tabs>
        <w:spacing w:after="0" w:line="240" w:lineRule="auto"/>
        <w:ind w:left="709" w:hanging="709"/>
        <w:jc w:val="both"/>
        <w:rPr>
          <w:rFonts w:ascii="Garamond" w:hAnsi="Garamond"/>
          <w:sz w:val="20"/>
          <w:szCs w:val="20"/>
        </w:rPr>
      </w:pPr>
      <w:r w:rsidRPr="0084738B">
        <w:rPr>
          <w:rFonts w:ascii="Garamond" w:hAnsi="Garamond"/>
          <w:sz w:val="20"/>
          <w:szCs w:val="20"/>
        </w:rPr>
        <w:t xml:space="preserve">Zmluvné strany sa dohodli, že k udeleniu licencie dochádza momentom riadneho odovzdania a prevzatia </w:t>
      </w:r>
      <w:r>
        <w:rPr>
          <w:rFonts w:ascii="Garamond" w:hAnsi="Garamond"/>
          <w:sz w:val="20"/>
          <w:szCs w:val="20"/>
        </w:rPr>
        <w:t>Tovaru</w:t>
      </w:r>
      <w:r w:rsidRPr="0084738B">
        <w:rPr>
          <w:rFonts w:ascii="Garamond" w:hAnsi="Garamond"/>
          <w:sz w:val="20"/>
          <w:szCs w:val="20"/>
        </w:rPr>
        <w:t xml:space="preserve"> podľa článku </w:t>
      </w:r>
      <w:r>
        <w:rPr>
          <w:rFonts w:ascii="Garamond" w:hAnsi="Garamond"/>
          <w:sz w:val="20"/>
          <w:szCs w:val="20"/>
        </w:rPr>
        <w:t>3</w:t>
      </w:r>
      <w:r w:rsidRPr="0084738B">
        <w:rPr>
          <w:rFonts w:ascii="Garamond" w:hAnsi="Garamond"/>
          <w:sz w:val="20"/>
          <w:szCs w:val="20"/>
        </w:rPr>
        <w:t xml:space="preserve"> bod </w:t>
      </w:r>
      <w:r>
        <w:rPr>
          <w:rFonts w:ascii="Garamond" w:hAnsi="Garamond"/>
          <w:sz w:val="20"/>
          <w:szCs w:val="20"/>
        </w:rPr>
        <w:t>3</w:t>
      </w:r>
      <w:r w:rsidRPr="0084738B">
        <w:rPr>
          <w:rFonts w:ascii="Garamond" w:hAnsi="Garamond"/>
          <w:sz w:val="20"/>
          <w:szCs w:val="20"/>
        </w:rPr>
        <w:t>.</w:t>
      </w:r>
      <w:r w:rsidR="005410A3">
        <w:rPr>
          <w:rFonts w:ascii="Garamond" w:hAnsi="Garamond"/>
          <w:sz w:val="20"/>
          <w:szCs w:val="20"/>
        </w:rPr>
        <w:t>12</w:t>
      </w:r>
      <w:r w:rsidRPr="0084738B">
        <w:rPr>
          <w:rFonts w:ascii="Garamond" w:hAnsi="Garamond"/>
          <w:sz w:val="20"/>
          <w:szCs w:val="20"/>
        </w:rPr>
        <w:t xml:space="preserve"> Zmluvy.</w:t>
      </w:r>
    </w:p>
    <w:p w14:paraId="54E4AD77" w14:textId="77777777" w:rsidR="00507423" w:rsidRPr="0084738B" w:rsidRDefault="00507423" w:rsidP="005410A3">
      <w:pPr>
        <w:pStyle w:val="Odstavecseseznamem"/>
        <w:keepNext/>
        <w:keepLines/>
        <w:tabs>
          <w:tab w:val="left" w:pos="709"/>
        </w:tabs>
        <w:ind w:left="709"/>
        <w:jc w:val="both"/>
        <w:rPr>
          <w:rFonts w:ascii="Garamond" w:hAnsi="Garamond"/>
          <w:sz w:val="20"/>
          <w:szCs w:val="20"/>
        </w:rPr>
      </w:pPr>
    </w:p>
    <w:p w14:paraId="63DF9F4C" w14:textId="4D7E6E16" w:rsidR="00507423" w:rsidRPr="0084738B" w:rsidRDefault="00507423" w:rsidP="005410A3">
      <w:pPr>
        <w:pStyle w:val="Odstavecseseznamem"/>
        <w:keepNext/>
        <w:keepLines/>
        <w:numPr>
          <w:ilvl w:val="1"/>
          <w:numId w:val="50"/>
        </w:numPr>
        <w:tabs>
          <w:tab w:val="left" w:pos="709"/>
        </w:tabs>
        <w:spacing w:after="0" w:line="240" w:lineRule="auto"/>
        <w:ind w:left="709" w:hanging="709"/>
        <w:jc w:val="both"/>
        <w:rPr>
          <w:rFonts w:ascii="Garamond" w:hAnsi="Garamond"/>
          <w:sz w:val="20"/>
          <w:szCs w:val="20"/>
        </w:rPr>
      </w:pPr>
      <w:r w:rsidRPr="0084738B">
        <w:rPr>
          <w:rFonts w:ascii="Garamond" w:hAnsi="Garamond"/>
          <w:sz w:val="20"/>
          <w:szCs w:val="20"/>
        </w:rPr>
        <w:t>Zmluvné strany sa dohodli, že odmena za udelenie licencie je z</w:t>
      </w:r>
      <w:r w:rsidR="001A2E70">
        <w:rPr>
          <w:rFonts w:ascii="Garamond" w:hAnsi="Garamond"/>
          <w:sz w:val="20"/>
          <w:szCs w:val="20"/>
        </w:rPr>
        <w:t>a</w:t>
      </w:r>
      <w:r w:rsidRPr="0084738B">
        <w:rPr>
          <w:rFonts w:ascii="Garamond" w:hAnsi="Garamond"/>
          <w:sz w:val="20"/>
          <w:szCs w:val="20"/>
        </w:rPr>
        <w:t xml:space="preserve">hrnutá </w:t>
      </w:r>
      <w:r w:rsidR="00EF4D85">
        <w:rPr>
          <w:rFonts w:ascii="Garamond" w:hAnsi="Garamond"/>
          <w:sz w:val="20"/>
          <w:szCs w:val="20"/>
        </w:rPr>
        <w:t>v</w:t>
      </w:r>
      <w:r>
        <w:rPr>
          <w:rFonts w:ascii="Garamond" w:hAnsi="Garamond"/>
          <w:sz w:val="20"/>
          <w:szCs w:val="20"/>
        </w:rPr>
        <w:t xml:space="preserve"> Kúpnej cene a Predávajúci je povinný udeliť licenciu na kryptovací kľúč.</w:t>
      </w:r>
    </w:p>
    <w:p w14:paraId="14EF041F" w14:textId="77777777" w:rsidR="00507423" w:rsidRPr="0084738B" w:rsidRDefault="00507423" w:rsidP="005410A3">
      <w:pPr>
        <w:pStyle w:val="Odstavecseseznamem"/>
        <w:keepNext/>
        <w:keepLines/>
        <w:tabs>
          <w:tab w:val="left" w:pos="709"/>
        </w:tabs>
        <w:ind w:left="709"/>
        <w:jc w:val="both"/>
        <w:rPr>
          <w:rFonts w:ascii="Garamond" w:hAnsi="Garamond"/>
          <w:sz w:val="20"/>
          <w:szCs w:val="20"/>
        </w:rPr>
      </w:pPr>
    </w:p>
    <w:p w14:paraId="307DE71D" w14:textId="77777777" w:rsidR="00507423" w:rsidRPr="0084738B" w:rsidRDefault="00507423" w:rsidP="005410A3">
      <w:pPr>
        <w:pStyle w:val="Odstavecseseznamem"/>
        <w:keepNext/>
        <w:keepLines/>
        <w:numPr>
          <w:ilvl w:val="1"/>
          <w:numId w:val="50"/>
        </w:numPr>
        <w:tabs>
          <w:tab w:val="left" w:pos="709"/>
        </w:tabs>
        <w:spacing w:after="0" w:line="240" w:lineRule="auto"/>
        <w:ind w:left="709" w:hanging="709"/>
        <w:jc w:val="both"/>
        <w:rPr>
          <w:rFonts w:ascii="Garamond" w:hAnsi="Garamond"/>
          <w:sz w:val="20"/>
          <w:szCs w:val="20"/>
        </w:rPr>
      </w:pPr>
      <w:r>
        <w:rPr>
          <w:rFonts w:ascii="Garamond" w:hAnsi="Garamond"/>
          <w:sz w:val="20"/>
          <w:szCs w:val="20"/>
        </w:rPr>
        <w:t>Predávajúci</w:t>
      </w:r>
      <w:r w:rsidRPr="0084738B">
        <w:rPr>
          <w:rFonts w:ascii="Garamond" w:hAnsi="Garamond"/>
          <w:sz w:val="20"/>
          <w:szCs w:val="20"/>
        </w:rPr>
        <w:t xml:space="preserve"> týmto vyhlasuje, že v momente udelenia licencie je </w:t>
      </w:r>
      <w:r>
        <w:rPr>
          <w:rFonts w:ascii="Garamond" w:hAnsi="Garamond"/>
          <w:sz w:val="20"/>
          <w:szCs w:val="20"/>
        </w:rPr>
        <w:t>oprávnený udeliť Kupujúcemu takýto súhlas.</w:t>
      </w:r>
    </w:p>
    <w:p w14:paraId="26CEE855" w14:textId="77777777" w:rsidR="00507423" w:rsidRPr="006B2508" w:rsidRDefault="00507423" w:rsidP="005410A3">
      <w:pPr>
        <w:pStyle w:val="Odstavecseseznamem"/>
        <w:keepNext/>
        <w:keepLines/>
        <w:tabs>
          <w:tab w:val="left" w:pos="0"/>
          <w:tab w:val="left" w:pos="709"/>
        </w:tabs>
        <w:spacing w:after="0" w:line="240" w:lineRule="auto"/>
        <w:jc w:val="both"/>
        <w:rPr>
          <w:rFonts w:ascii="Garamond" w:hAnsi="Garamond" w:cs="Arial"/>
          <w:sz w:val="20"/>
          <w:szCs w:val="20"/>
        </w:rPr>
      </w:pPr>
    </w:p>
    <w:p w14:paraId="38808841" w14:textId="77777777" w:rsidR="00F3312D" w:rsidRPr="006B2508" w:rsidRDefault="00F3312D" w:rsidP="005410A3">
      <w:pPr>
        <w:pStyle w:val="Odstavecseseznamem"/>
        <w:keepNext/>
        <w:keepLines/>
        <w:spacing w:after="0" w:line="240" w:lineRule="auto"/>
        <w:rPr>
          <w:rFonts w:ascii="Garamond" w:hAnsi="Garamond" w:cs="Arial"/>
          <w:sz w:val="20"/>
          <w:szCs w:val="20"/>
        </w:rPr>
      </w:pPr>
    </w:p>
    <w:p w14:paraId="51F0533D" w14:textId="0BA4ACBE" w:rsidR="00013130" w:rsidRPr="006B2508" w:rsidRDefault="00013130" w:rsidP="005410A3">
      <w:pPr>
        <w:keepNext/>
        <w:keepLines/>
        <w:numPr>
          <w:ilvl w:val="0"/>
          <w:numId w:val="3"/>
        </w:numPr>
        <w:tabs>
          <w:tab w:val="left" w:pos="720"/>
        </w:tabs>
        <w:spacing w:after="0" w:line="240" w:lineRule="auto"/>
        <w:ind w:hanging="720"/>
        <w:jc w:val="both"/>
        <w:outlineLvl w:val="1"/>
        <w:rPr>
          <w:rFonts w:ascii="Garamond" w:hAnsi="Garamond" w:cs="Arial"/>
          <w:b/>
          <w:sz w:val="20"/>
          <w:szCs w:val="20"/>
        </w:rPr>
      </w:pPr>
      <w:r w:rsidRPr="006B2508">
        <w:rPr>
          <w:rFonts w:ascii="Garamond" w:hAnsi="Garamond" w:cs="Arial"/>
          <w:b/>
          <w:bCs/>
          <w:sz w:val="20"/>
          <w:szCs w:val="20"/>
          <w:lang w:eastAsia="ar-SA"/>
        </w:rPr>
        <w:t>ZÁVEREČNÉ</w:t>
      </w:r>
      <w:r w:rsidR="00C9457F" w:rsidRPr="006B2508">
        <w:rPr>
          <w:rFonts w:ascii="Garamond" w:hAnsi="Garamond" w:cs="Arial"/>
          <w:b/>
          <w:sz w:val="20"/>
          <w:szCs w:val="20"/>
        </w:rPr>
        <w:t xml:space="preserve"> </w:t>
      </w:r>
      <w:r w:rsidRPr="006B2508">
        <w:rPr>
          <w:rFonts w:ascii="Garamond" w:hAnsi="Garamond" w:cs="Arial"/>
          <w:b/>
          <w:sz w:val="20"/>
          <w:szCs w:val="20"/>
        </w:rPr>
        <w:t>USTANOVENIA</w:t>
      </w:r>
    </w:p>
    <w:p w14:paraId="0BB623A6" w14:textId="77777777" w:rsidR="00A30BA1" w:rsidRPr="006B2508" w:rsidRDefault="00A30BA1" w:rsidP="005410A3">
      <w:pPr>
        <w:keepNext/>
        <w:keepLines/>
        <w:tabs>
          <w:tab w:val="left" w:pos="720"/>
        </w:tabs>
        <w:spacing w:after="0" w:line="240" w:lineRule="auto"/>
        <w:ind w:left="720"/>
        <w:jc w:val="both"/>
        <w:outlineLvl w:val="1"/>
        <w:rPr>
          <w:rFonts w:ascii="Garamond" w:hAnsi="Garamond" w:cs="Arial"/>
          <w:b/>
          <w:sz w:val="20"/>
          <w:szCs w:val="20"/>
        </w:rPr>
      </w:pPr>
    </w:p>
    <w:p w14:paraId="65824B87" w14:textId="0DDCF1AB" w:rsidR="00A30BA1" w:rsidRDefault="00A30BA1" w:rsidP="005410A3">
      <w:pPr>
        <w:keepNext/>
        <w:keepLines/>
        <w:numPr>
          <w:ilvl w:val="0"/>
          <w:numId w:val="24"/>
        </w:numPr>
        <w:spacing w:after="0" w:line="240" w:lineRule="auto"/>
        <w:ind w:hanging="720"/>
        <w:contextualSpacing/>
        <w:jc w:val="both"/>
        <w:rPr>
          <w:rFonts w:ascii="Garamond" w:hAnsi="Garamond"/>
          <w:sz w:val="20"/>
          <w:szCs w:val="20"/>
        </w:rPr>
      </w:pPr>
      <w:r w:rsidRPr="006B2508">
        <w:rPr>
          <w:rFonts w:ascii="Garamond" w:hAnsi="Garamond"/>
          <w:sz w:val="20"/>
          <w:szCs w:val="20"/>
        </w:rPr>
        <w:t>Zmluva</w:t>
      </w:r>
      <w:r w:rsidR="00C9457F" w:rsidRPr="006B2508">
        <w:rPr>
          <w:rFonts w:ascii="Garamond" w:hAnsi="Garamond"/>
          <w:sz w:val="20"/>
          <w:szCs w:val="20"/>
        </w:rPr>
        <w:t xml:space="preserve"> </w:t>
      </w:r>
      <w:r w:rsidRPr="006B2508">
        <w:rPr>
          <w:rFonts w:ascii="Garamond" w:hAnsi="Garamond"/>
          <w:sz w:val="20"/>
          <w:szCs w:val="20"/>
        </w:rPr>
        <w:t>nadobúda</w:t>
      </w:r>
      <w:r w:rsidR="00C9457F" w:rsidRPr="006B2508">
        <w:rPr>
          <w:rFonts w:ascii="Garamond" w:hAnsi="Garamond"/>
          <w:sz w:val="20"/>
          <w:szCs w:val="20"/>
        </w:rPr>
        <w:t xml:space="preserve"> </w:t>
      </w:r>
      <w:r w:rsidRPr="006B2508">
        <w:rPr>
          <w:rFonts w:ascii="Garamond" w:hAnsi="Garamond"/>
          <w:sz w:val="20"/>
          <w:szCs w:val="20"/>
        </w:rPr>
        <w:t>účinnosť</w:t>
      </w:r>
      <w:r w:rsidR="00C9457F" w:rsidRPr="006B2508">
        <w:rPr>
          <w:rFonts w:ascii="Garamond" w:hAnsi="Garamond"/>
          <w:sz w:val="20"/>
          <w:szCs w:val="20"/>
        </w:rPr>
        <w:t xml:space="preserve"> </w:t>
      </w:r>
      <w:r w:rsidRPr="006B2508">
        <w:rPr>
          <w:rFonts w:ascii="Garamond" w:hAnsi="Garamond"/>
          <w:sz w:val="20"/>
          <w:szCs w:val="20"/>
        </w:rPr>
        <w:t>dňom</w:t>
      </w:r>
      <w:r w:rsidR="00C9457F" w:rsidRPr="006B2508">
        <w:rPr>
          <w:rFonts w:ascii="Garamond" w:hAnsi="Garamond"/>
          <w:sz w:val="20"/>
          <w:szCs w:val="20"/>
        </w:rPr>
        <w:t xml:space="preserve"> </w:t>
      </w:r>
      <w:r w:rsidRPr="006B2508">
        <w:rPr>
          <w:rFonts w:ascii="Garamond" w:hAnsi="Garamond"/>
          <w:sz w:val="20"/>
          <w:szCs w:val="20"/>
        </w:rPr>
        <w:t>nasledujúcim</w:t>
      </w:r>
      <w:r w:rsidR="00C9457F" w:rsidRPr="006B2508">
        <w:rPr>
          <w:rFonts w:ascii="Garamond" w:hAnsi="Garamond"/>
          <w:sz w:val="20"/>
          <w:szCs w:val="20"/>
        </w:rPr>
        <w:t xml:space="preserve"> </w:t>
      </w:r>
      <w:r w:rsidRPr="006B2508">
        <w:rPr>
          <w:rFonts w:ascii="Garamond" w:hAnsi="Garamond"/>
          <w:sz w:val="20"/>
          <w:szCs w:val="20"/>
        </w:rPr>
        <w:t>po</w:t>
      </w:r>
      <w:r w:rsidR="00C9457F" w:rsidRPr="006B2508">
        <w:rPr>
          <w:rFonts w:ascii="Garamond" w:hAnsi="Garamond"/>
          <w:sz w:val="20"/>
          <w:szCs w:val="20"/>
        </w:rPr>
        <w:t xml:space="preserve"> </w:t>
      </w:r>
      <w:r w:rsidRPr="006B2508">
        <w:rPr>
          <w:rFonts w:ascii="Garamond" w:hAnsi="Garamond"/>
          <w:sz w:val="20"/>
          <w:szCs w:val="20"/>
        </w:rPr>
        <w:t>dni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zverejnenia</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zmysle</w:t>
      </w:r>
      <w:r w:rsidR="00C9457F" w:rsidRPr="006B2508">
        <w:rPr>
          <w:rFonts w:ascii="Garamond" w:hAnsi="Garamond"/>
          <w:sz w:val="20"/>
          <w:szCs w:val="20"/>
        </w:rPr>
        <w:t xml:space="preserve"> </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47a</w:t>
      </w:r>
      <w:r w:rsidR="00C9457F" w:rsidRPr="006B2508">
        <w:rPr>
          <w:rFonts w:ascii="Garamond" w:hAnsi="Garamond"/>
          <w:sz w:val="20"/>
          <w:szCs w:val="20"/>
        </w:rPr>
        <w:t xml:space="preserve"> </w:t>
      </w:r>
      <w:r w:rsidR="0013461D" w:rsidRPr="006B2508">
        <w:rPr>
          <w:rFonts w:ascii="Garamond" w:hAnsi="Garamond"/>
          <w:sz w:val="20"/>
          <w:szCs w:val="20"/>
        </w:rPr>
        <w:t>Občianskeho zákonníka.</w:t>
      </w:r>
    </w:p>
    <w:p w14:paraId="702FF008" w14:textId="77777777" w:rsidR="00827659" w:rsidRDefault="00827659" w:rsidP="005410A3">
      <w:pPr>
        <w:keepNext/>
        <w:keepLines/>
        <w:spacing w:after="0" w:line="240" w:lineRule="auto"/>
        <w:ind w:left="720"/>
        <w:contextualSpacing/>
        <w:jc w:val="both"/>
        <w:rPr>
          <w:rFonts w:ascii="Garamond" w:hAnsi="Garamond"/>
          <w:sz w:val="20"/>
          <w:szCs w:val="20"/>
        </w:rPr>
      </w:pPr>
    </w:p>
    <w:p w14:paraId="3C4F0ED0" w14:textId="1302AB41" w:rsidR="00A30BA1" w:rsidRPr="006B2508" w:rsidRDefault="00A30BA1" w:rsidP="005410A3">
      <w:pPr>
        <w:keepNext/>
        <w:keepLines/>
        <w:numPr>
          <w:ilvl w:val="0"/>
          <w:numId w:val="24"/>
        </w:numPr>
        <w:spacing w:after="0" w:line="240" w:lineRule="auto"/>
        <w:ind w:hanging="720"/>
        <w:contextualSpacing/>
        <w:jc w:val="both"/>
        <w:rPr>
          <w:rFonts w:ascii="Garamond" w:hAnsi="Garamond"/>
          <w:sz w:val="20"/>
          <w:szCs w:val="20"/>
        </w:rPr>
      </w:pPr>
      <w:r w:rsidRPr="006B2508">
        <w:rPr>
          <w:rFonts w:ascii="Garamond" w:hAnsi="Garamond"/>
          <w:sz w:val="20"/>
          <w:szCs w:val="20"/>
        </w:rPr>
        <w:t>Práva</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Zmluvy</w:t>
      </w:r>
      <w:r w:rsidR="00C9457F" w:rsidRPr="006B2508">
        <w:rPr>
          <w:rFonts w:ascii="Garamond" w:hAnsi="Garamond"/>
          <w:sz w:val="20"/>
          <w:szCs w:val="20"/>
        </w:rPr>
        <w:t xml:space="preserve"> </w:t>
      </w:r>
      <w:r w:rsidRPr="006B2508">
        <w:rPr>
          <w:rFonts w:ascii="Garamond" w:hAnsi="Garamond"/>
          <w:sz w:val="20"/>
          <w:szCs w:val="20"/>
        </w:rPr>
        <w:t>prechádzajú</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právnych</w:t>
      </w:r>
      <w:r w:rsidR="00C9457F" w:rsidRPr="006B2508">
        <w:rPr>
          <w:rFonts w:ascii="Garamond" w:hAnsi="Garamond"/>
          <w:sz w:val="20"/>
          <w:szCs w:val="20"/>
        </w:rPr>
        <w:t xml:space="preserve"> </w:t>
      </w:r>
      <w:r w:rsidRPr="006B2508">
        <w:rPr>
          <w:rFonts w:ascii="Garamond" w:hAnsi="Garamond"/>
          <w:sz w:val="20"/>
          <w:szCs w:val="20"/>
        </w:rPr>
        <w:t>nástupcov</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002129F4">
        <w:rPr>
          <w:rFonts w:ascii="Garamond" w:eastAsia="Calibri" w:hAnsi="Garamond"/>
          <w:sz w:val="20"/>
          <w:szCs w:val="20"/>
        </w:rPr>
        <w:t xml:space="preserve">Predávajúci </w:t>
      </w:r>
      <w:r w:rsidR="00061795" w:rsidRPr="002161E9">
        <w:rPr>
          <w:rFonts w:ascii="Garamond" w:eastAsia="Calibri" w:hAnsi="Garamond"/>
          <w:sz w:val="20"/>
          <w:szCs w:val="20"/>
        </w:rPr>
        <w:t>môže</w:t>
      </w:r>
      <w:r w:rsidR="00061795">
        <w:rPr>
          <w:rFonts w:ascii="Garamond" w:eastAsia="Calibri" w:hAnsi="Garamond"/>
          <w:sz w:val="20"/>
          <w:szCs w:val="20"/>
        </w:rPr>
        <w:t xml:space="preserve"> </w:t>
      </w:r>
      <w:r w:rsidR="00061795" w:rsidRPr="002161E9">
        <w:rPr>
          <w:rFonts w:ascii="Garamond" w:eastAsia="Calibri" w:hAnsi="Garamond"/>
          <w:sz w:val="20"/>
          <w:szCs w:val="20"/>
        </w:rPr>
        <w:t>svoje</w:t>
      </w:r>
      <w:r w:rsidR="00061795">
        <w:rPr>
          <w:rFonts w:ascii="Garamond" w:eastAsia="Calibri" w:hAnsi="Garamond"/>
          <w:sz w:val="20"/>
          <w:szCs w:val="20"/>
        </w:rPr>
        <w:t xml:space="preserve"> </w:t>
      </w:r>
      <w:r w:rsidR="00061795" w:rsidRPr="002161E9">
        <w:rPr>
          <w:rFonts w:ascii="Garamond" w:eastAsia="Times New Roman" w:hAnsi="Garamond"/>
          <w:sz w:val="20"/>
          <w:szCs w:val="20"/>
          <w:lang w:eastAsia="en-US"/>
        </w:rPr>
        <w:t>pohľadávky</w:t>
      </w:r>
      <w:r w:rsidR="00061795">
        <w:rPr>
          <w:rFonts w:ascii="Garamond" w:eastAsia="Calibri" w:hAnsi="Garamond"/>
          <w:sz w:val="20"/>
          <w:szCs w:val="20"/>
        </w:rPr>
        <w:t xml:space="preserve"> </w:t>
      </w:r>
      <w:r w:rsidR="00061795" w:rsidRPr="002161E9">
        <w:rPr>
          <w:rFonts w:ascii="Garamond" w:eastAsia="Calibri" w:hAnsi="Garamond"/>
          <w:sz w:val="20"/>
          <w:szCs w:val="20"/>
        </w:rPr>
        <w:t>voči</w:t>
      </w:r>
      <w:r w:rsidR="00061795">
        <w:rPr>
          <w:rFonts w:ascii="Garamond" w:eastAsia="Calibri" w:hAnsi="Garamond"/>
          <w:sz w:val="20"/>
          <w:szCs w:val="20"/>
        </w:rPr>
        <w:t xml:space="preserve"> </w:t>
      </w:r>
      <w:r w:rsidR="002129F4">
        <w:rPr>
          <w:rFonts w:ascii="Garamond" w:eastAsia="Calibri" w:hAnsi="Garamond"/>
          <w:sz w:val="20"/>
          <w:szCs w:val="20"/>
        </w:rPr>
        <w:t>Kupujúcemu</w:t>
      </w:r>
      <w:r w:rsidR="00061795">
        <w:rPr>
          <w:rFonts w:ascii="Garamond" w:eastAsia="Calibri" w:hAnsi="Garamond"/>
          <w:sz w:val="20"/>
          <w:szCs w:val="20"/>
        </w:rPr>
        <w:t xml:space="preserve"> </w:t>
      </w:r>
      <w:r w:rsidR="00061795" w:rsidRPr="002161E9">
        <w:rPr>
          <w:rFonts w:ascii="Garamond" w:eastAsia="Calibri" w:hAnsi="Garamond"/>
          <w:sz w:val="20"/>
          <w:szCs w:val="20"/>
        </w:rPr>
        <w:t>vyplývajúce</w:t>
      </w:r>
      <w:r w:rsidR="00061795">
        <w:rPr>
          <w:rFonts w:ascii="Garamond" w:eastAsia="Calibri" w:hAnsi="Garamond"/>
          <w:sz w:val="20"/>
          <w:szCs w:val="20"/>
        </w:rPr>
        <w:t xml:space="preserve"> </w:t>
      </w:r>
      <w:r w:rsidR="00061795" w:rsidRPr="002161E9">
        <w:rPr>
          <w:rFonts w:ascii="Garamond" w:eastAsia="Calibri" w:hAnsi="Garamond"/>
          <w:sz w:val="20"/>
          <w:szCs w:val="20"/>
        </w:rPr>
        <w:t>zo</w:t>
      </w:r>
      <w:r w:rsidR="00061795">
        <w:rPr>
          <w:rFonts w:ascii="Garamond" w:eastAsia="Calibri" w:hAnsi="Garamond"/>
          <w:sz w:val="20"/>
          <w:szCs w:val="20"/>
        </w:rPr>
        <w:t xml:space="preserve"> </w:t>
      </w:r>
      <w:r w:rsidR="00061795" w:rsidRPr="002161E9">
        <w:rPr>
          <w:rFonts w:ascii="Garamond" w:eastAsia="Calibri" w:hAnsi="Garamond"/>
          <w:sz w:val="20"/>
          <w:szCs w:val="20"/>
        </w:rPr>
        <w:t>Zmluvy</w:t>
      </w:r>
      <w:r w:rsidR="00061795">
        <w:rPr>
          <w:rFonts w:ascii="Garamond" w:eastAsia="Calibri" w:hAnsi="Garamond"/>
          <w:sz w:val="20"/>
          <w:szCs w:val="20"/>
        </w:rPr>
        <w:t xml:space="preserve"> </w:t>
      </w:r>
      <w:r w:rsidR="00061795" w:rsidRPr="002161E9">
        <w:rPr>
          <w:rFonts w:ascii="Garamond" w:eastAsia="Calibri" w:hAnsi="Garamond"/>
          <w:sz w:val="20"/>
          <w:szCs w:val="20"/>
        </w:rPr>
        <w:t>postúpiť</w:t>
      </w:r>
      <w:r w:rsidR="00061795">
        <w:rPr>
          <w:rFonts w:ascii="Garamond" w:eastAsia="Calibri" w:hAnsi="Garamond"/>
          <w:sz w:val="20"/>
          <w:szCs w:val="20"/>
        </w:rPr>
        <w:t xml:space="preserve"> </w:t>
      </w:r>
      <w:r w:rsidR="00061795" w:rsidRPr="002161E9">
        <w:rPr>
          <w:rFonts w:ascii="Garamond" w:eastAsia="Calibri" w:hAnsi="Garamond"/>
          <w:sz w:val="20"/>
          <w:szCs w:val="20"/>
        </w:rPr>
        <w:t>len</w:t>
      </w:r>
      <w:r w:rsidR="00061795">
        <w:rPr>
          <w:rFonts w:ascii="Garamond" w:eastAsia="Calibri" w:hAnsi="Garamond"/>
          <w:sz w:val="20"/>
          <w:szCs w:val="20"/>
        </w:rPr>
        <w:t xml:space="preserve"> </w:t>
      </w:r>
      <w:r w:rsidR="00061795" w:rsidRPr="002161E9">
        <w:rPr>
          <w:rFonts w:ascii="Garamond" w:eastAsia="Calibri" w:hAnsi="Garamond"/>
          <w:sz w:val="20"/>
          <w:szCs w:val="20"/>
        </w:rPr>
        <w:t>s</w:t>
      </w:r>
      <w:r w:rsidR="00061795">
        <w:rPr>
          <w:rFonts w:ascii="Garamond" w:eastAsia="Calibri" w:hAnsi="Garamond"/>
          <w:sz w:val="20"/>
          <w:szCs w:val="20"/>
        </w:rPr>
        <w:t xml:space="preserve"> </w:t>
      </w:r>
      <w:r w:rsidR="00061795" w:rsidRPr="002161E9">
        <w:rPr>
          <w:rFonts w:ascii="Garamond" w:eastAsia="Calibri" w:hAnsi="Garamond"/>
          <w:sz w:val="20"/>
          <w:szCs w:val="20"/>
        </w:rPr>
        <w:t>predchádzajúcim</w:t>
      </w:r>
      <w:r w:rsidR="00061795">
        <w:rPr>
          <w:rFonts w:ascii="Garamond" w:eastAsia="Calibri" w:hAnsi="Garamond"/>
          <w:sz w:val="20"/>
          <w:szCs w:val="20"/>
        </w:rPr>
        <w:t xml:space="preserve"> </w:t>
      </w:r>
      <w:r w:rsidR="00061795" w:rsidRPr="002161E9">
        <w:rPr>
          <w:rFonts w:ascii="Garamond" w:eastAsia="Calibri" w:hAnsi="Garamond"/>
          <w:sz w:val="20"/>
          <w:szCs w:val="20"/>
        </w:rPr>
        <w:t>písomným</w:t>
      </w:r>
      <w:r w:rsidR="00061795">
        <w:rPr>
          <w:rFonts w:ascii="Garamond" w:eastAsia="Calibri" w:hAnsi="Garamond"/>
          <w:sz w:val="20"/>
          <w:szCs w:val="20"/>
        </w:rPr>
        <w:t xml:space="preserve"> </w:t>
      </w:r>
      <w:r w:rsidR="00061795" w:rsidRPr="002161E9">
        <w:rPr>
          <w:rFonts w:ascii="Garamond" w:eastAsia="Calibri" w:hAnsi="Garamond"/>
          <w:sz w:val="20"/>
          <w:szCs w:val="20"/>
        </w:rPr>
        <w:t>súhlasom</w:t>
      </w:r>
      <w:r w:rsidR="00061795">
        <w:rPr>
          <w:rFonts w:ascii="Garamond" w:eastAsia="Calibri" w:hAnsi="Garamond"/>
          <w:sz w:val="20"/>
          <w:szCs w:val="20"/>
        </w:rPr>
        <w:t xml:space="preserve"> </w:t>
      </w:r>
      <w:r w:rsidR="002129F4">
        <w:rPr>
          <w:rFonts w:ascii="Garamond" w:eastAsia="Calibri" w:hAnsi="Garamond"/>
          <w:sz w:val="20"/>
          <w:szCs w:val="20"/>
        </w:rPr>
        <w:t>Kupujúceho</w:t>
      </w:r>
      <w:r w:rsidR="00061795" w:rsidRPr="002161E9">
        <w:rPr>
          <w:rFonts w:ascii="Garamond" w:eastAsia="Calibri" w:hAnsi="Garamond"/>
          <w:sz w:val="20"/>
          <w:szCs w:val="20"/>
        </w:rPr>
        <w:t>.</w:t>
      </w:r>
    </w:p>
    <w:p w14:paraId="3FF81389" w14:textId="34C69754" w:rsidR="00A30BA1" w:rsidRPr="006B2508" w:rsidRDefault="00A30BA1" w:rsidP="005410A3">
      <w:pPr>
        <w:keepNext/>
        <w:keepLines/>
        <w:spacing w:after="0" w:line="240" w:lineRule="auto"/>
        <w:ind w:left="720"/>
        <w:contextualSpacing/>
        <w:jc w:val="both"/>
        <w:rPr>
          <w:rFonts w:ascii="Garamond" w:hAnsi="Garamond"/>
          <w:sz w:val="20"/>
          <w:szCs w:val="20"/>
        </w:rPr>
      </w:pPr>
    </w:p>
    <w:p w14:paraId="6DD33116" w14:textId="16D1B121" w:rsidR="00634EB2" w:rsidRPr="006B2508" w:rsidRDefault="00634EB2" w:rsidP="005410A3">
      <w:pPr>
        <w:keepNext/>
        <w:keepLines/>
        <w:numPr>
          <w:ilvl w:val="0"/>
          <w:numId w:val="24"/>
        </w:numPr>
        <w:spacing w:after="0" w:line="240" w:lineRule="auto"/>
        <w:ind w:hanging="720"/>
        <w:contextualSpacing/>
        <w:jc w:val="both"/>
        <w:rPr>
          <w:rFonts w:ascii="Garamond" w:hAnsi="Garamond" w:cs="Arial"/>
          <w:sz w:val="20"/>
          <w:szCs w:val="20"/>
        </w:rPr>
      </w:pPr>
      <w:r w:rsidRPr="006B2508">
        <w:rPr>
          <w:rFonts w:ascii="Garamond" w:hAnsi="Garamond"/>
          <w:sz w:val="20"/>
          <w:szCs w:val="20"/>
        </w:rPr>
        <w:t>Zmluvné</w:t>
      </w:r>
      <w:r w:rsidRPr="006B2508">
        <w:rPr>
          <w:rFonts w:ascii="Garamond" w:hAnsi="Garamond" w:cs="Arial"/>
          <w:sz w:val="20"/>
          <w:szCs w:val="20"/>
        </w:rPr>
        <w:t xml:space="preserve"> </w:t>
      </w:r>
      <w:r w:rsidRPr="006B2508">
        <w:rPr>
          <w:rFonts w:ascii="Garamond" w:hAnsi="Garamond"/>
          <w:sz w:val="20"/>
          <w:szCs w:val="20"/>
        </w:rPr>
        <w:t>strany</w:t>
      </w:r>
      <w:r w:rsidRPr="006B2508">
        <w:rPr>
          <w:rFonts w:ascii="Garamond" w:hAnsi="Garamond" w:cs="Arial"/>
          <w:sz w:val="20"/>
          <w:szCs w:val="20"/>
        </w:rPr>
        <w:t xml:space="preserve"> sa dohodli, že vzťahy upravené Zmluvou, ako aj vzťahy vznikajúce zo Zmluvy sa spravujú právnym poriadkom Slovenskej republiky.</w:t>
      </w:r>
    </w:p>
    <w:p w14:paraId="0584F0BF" w14:textId="77777777" w:rsidR="00F92140" w:rsidRPr="006B2508" w:rsidRDefault="00F92140" w:rsidP="005410A3">
      <w:pPr>
        <w:keepNext/>
        <w:keepLines/>
        <w:spacing w:after="0" w:line="240" w:lineRule="auto"/>
        <w:ind w:left="720"/>
        <w:contextualSpacing/>
        <w:jc w:val="both"/>
        <w:rPr>
          <w:rFonts w:ascii="Garamond" w:hAnsi="Garamond" w:cs="Arial"/>
          <w:sz w:val="20"/>
          <w:szCs w:val="20"/>
        </w:rPr>
      </w:pPr>
    </w:p>
    <w:p w14:paraId="0CABAE81" w14:textId="77777777" w:rsidR="00634EB2" w:rsidRPr="006B2508" w:rsidRDefault="00634EB2" w:rsidP="005410A3">
      <w:pPr>
        <w:keepNext/>
        <w:keepLines/>
        <w:numPr>
          <w:ilvl w:val="0"/>
          <w:numId w:val="24"/>
        </w:numPr>
        <w:spacing w:after="0" w:line="240" w:lineRule="auto"/>
        <w:ind w:hanging="720"/>
        <w:contextualSpacing/>
        <w:jc w:val="both"/>
        <w:rPr>
          <w:rFonts w:ascii="Garamond" w:hAnsi="Garamond" w:cs="Arial"/>
          <w:sz w:val="20"/>
          <w:szCs w:val="20"/>
        </w:rPr>
      </w:pPr>
      <w:r w:rsidRPr="006B2508">
        <w:rPr>
          <w:rFonts w:ascii="Garamond" w:hAnsi="Garamond" w:cs="Arial"/>
          <w:sz w:val="20"/>
          <w:szCs w:val="20"/>
        </w:rPr>
        <w:t xml:space="preserve">Zmluvné </w:t>
      </w:r>
      <w:r w:rsidRPr="006B2508">
        <w:rPr>
          <w:rFonts w:ascii="Garamond" w:hAnsi="Garamond"/>
          <w:sz w:val="20"/>
          <w:szCs w:val="20"/>
        </w:rPr>
        <w:t>strany</w:t>
      </w:r>
      <w:r w:rsidRPr="006B2508">
        <w:rPr>
          <w:rFonts w:ascii="Garamond" w:hAnsi="Garamond" w:cs="Arial"/>
          <w:sz w:val="20"/>
          <w:szCs w:val="20"/>
        </w:rPr>
        <w:t xml:space="preserve"> </w:t>
      </w:r>
      <w:r w:rsidRPr="006B2508">
        <w:rPr>
          <w:rFonts w:ascii="Garamond" w:hAnsi="Garamond"/>
          <w:sz w:val="20"/>
          <w:szCs w:val="20"/>
        </w:rPr>
        <w:t>sa</w:t>
      </w:r>
      <w:r w:rsidRPr="006B2508">
        <w:rPr>
          <w:rFonts w:ascii="Garamond" w:hAnsi="Garamond" w:cs="Arial"/>
          <w:sz w:val="20"/>
          <w:szCs w:val="20"/>
        </w:rPr>
        <w:t xml:space="preserve"> dohodli, že akýkoľvek spor vzniknutý na základe Zmluvy alebo v súvislosti so Zmluvou, vrátane otázok platnosti, účinnosti alebo výkladu Zmluvy bude rozhodnutý príslušným súdom v Slovenskej republike.</w:t>
      </w:r>
    </w:p>
    <w:p w14:paraId="41A83A59" w14:textId="77777777" w:rsidR="00634EB2" w:rsidRPr="006B2508" w:rsidRDefault="00634EB2" w:rsidP="005410A3">
      <w:pPr>
        <w:keepNext/>
        <w:keepLines/>
        <w:spacing w:after="0" w:line="240" w:lineRule="auto"/>
        <w:ind w:left="720"/>
        <w:contextualSpacing/>
        <w:jc w:val="both"/>
        <w:rPr>
          <w:rFonts w:ascii="Garamond" w:hAnsi="Garamond"/>
          <w:sz w:val="20"/>
          <w:szCs w:val="20"/>
        </w:rPr>
      </w:pPr>
    </w:p>
    <w:p w14:paraId="2B123DAC" w14:textId="436A3F6F" w:rsidR="00A30BA1" w:rsidRPr="006B2508" w:rsidRDefault="00A30BA1" w:rsidP="005410A3">
      <w:pPr>
        <w:keepNext/>
        <w:keepLines/>
        <w:numPr>
          <w:ilvl w:val="0"/>
          <w:numId w:val="24"/>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rozsahu</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akom</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právne</w:t>
      </w:r>
      <w:r w:rsidR="00C9457F" w:rsidRPr="006B2508">
        <w:rPr>
          <w:rFonts w:ascii="Garamond" w:hAnsi="Garamond"/>
          <w:sz w:val="20"/>
          <w:szCs w:val="20"/>
        </w:rPr>
        <w:t xml:space="preserve"> </w:t>
      </w:r>
      <w:r w:rsidRPr="006B2508">
        <w:rPr>
          <w:rFonts w:ascii="Garamond" w:hAnsi="Garamond"/>
          <w:sz w:val="20"/>
          <w:szCs w:val="20"/>
        </w:rPr>
        <w:t>predpisy</w:t>
      </w:r>
      <w:r w:rsidR="00C9457F" w:rsidRPr="006B2508">
        <w:rPr>
          <w:rFonts w:ascii="Garamond" w:hAnsi="Garamond"/>
          <w:sz w:val="20"/>
          <w:szCs w:val="20"/>
        </w:rPr>
        <w:t xml:space="preserve"> </w:t>
      </w:r>
      <w:r w:rsidRPr="006B2508">
        <w:rPr>
          <w:rFonts w:ascii="Garamond" w:hAnsi="Garamond"/>
          <w:sz w:val="20"/>
          <w:szCs w:val="20"/>
        </w:rPr>
        <w:t>pripúšťajú,</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vylučujú</w:t>
      </w:r>
      <w:r w:rsidR="00C9457F" w:rsidRPr="006B2508">
        <w:rPr>
          <w:rFonts w:ascii="Garamond" w:hAnsi="Garamond"/>
          <w:sz w:val="20"/>
          <w:szCs w:val="20"/>
        </w:rPr>
        <w:t xml:space="preserve"> </w:t>
      </w:r>
      <w:r w:rsidRPr="006B2508">
        <w:rPr>
          <w:rFonts w:ascii="Garamond" w:hAnsi="Garamond"/>
          <w:sz w:val="20"/>
          <w:szCs w:val="20"/>
        </w:rPr>
        <w:t>právo</w:t>
      </w:r>
      <w:r w:rsidR="00C9457F" w:rsidRPr="006B2508">
        <w:rPr>
          <w:rFonts w:ascii="Garamond" w:hAnsi="Garamond"/>
          <w:sz w:val="20"/>
          <w:szCs w:val="20"/>
        </w:rPr>
        <w:t xml:space="preserve"> </w:t>
      </w:r>
      <w:r w:rsidR="00EF4D85">
        <w:rPr>
          <w:rFonts w:ascii="Garamond" w:hAnsi="Garamond"/>
          <w:sz w:val="20"/>
          <w:szCs w:val="20"/>
        </w:rPr>
        <w:t>Predávajúceho</w:t>
      </w:r>
      <w:r w:rsidR="00C9457F" w:rsidRPr="006B2508">
        <w:rPr>
          <w:rFonts w:ascii="Garamond" w:hAnsi="Garamond"/>
          <w:sz w:val="20"/>
          <w:szCs w:val="20"/>
        </w:rPr>
        <w:t xml:space="preserve"> </w:t>
      </w:r>
      <w:r w:rsidRPr="006B2508">
        <w:rPr>
          <w:rFonts w:ascii="Garamond" w:hAnsi="Garamond"/>
          <w:sz w:val="20"/>
          <w:szCs w:val="20"/>
        </w:rPr>
        <w:t>započítať</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súhlasu</w:t>
      </w:r>
      <w:r w:rsidR="00C9457F" w:rsidRPr="006B2508">
        <w:rPr>
          <w:rFonts w:ascii="Garamond" w:hAnsi="Garamond"/>
          <w:sz w:val="20"/>
          <w:szCs w:val="20"/>
        </w:rPr>
        <w:t xml:space="preserve"> </w:t>
      </w:r>
      <w:r w:rsidR="002129F4">
        <w:rPr>
          <w:rFonts w:ascii="Garamond" w:hAnsi="Garamond"/>
          <w:sz w:val="20"/>
          <w:szCs w:val="20"/>
        </w:rPr>
        <w:t>Kupujúceho</w:t>
      </w:r>
      <w:r w:rsidR="00C9457F" w:rsidRPr="006B2508">
        <w:rPr>
          <w:rFonts w:ascii="Garamond" w:hAnsi="Garamond"/>
          <w:sz w:val="20"/>
          <w:szCs w:val="20"/>
        </w:rPr>
        <w:t xml:space="preserve"> </w:t>
      </w:r>
      <w:r w:rsidRPr="006B2508">
        <w:rPr>
          <w:rFonts w:ascii="Garamond" w:hAnsi="Garamond"/>
          <w:sz w:val="20"/>
          <w:szCs w:val="20"/>
        </w:rPr>
        <w:t>akúkoľvek</w:t>
      </w:r>
      <w:r w:rsidR="00C9457F" w:rsidRPr="006B2508">
        <w:rPr>
          <w:rFonts w:ascii="Garamond" w:hAnsi="Garamond"/>
          <w:sz w:val="20"/>
          <w:szCs w:val="20"/>
        </w:rPr>
        <w:t xml:space="preserve"> </w:t>
      </w:r>
      <w:r w:rsidRPr="006B2508">
        <w:rPr>
          <w:rFonts w:ascii="Garamond" w:hAnsi="Garamond"/>
          <w:sz w:val="20"/>
          <w:szCs w:val="20"/>
        </w:rPr>
        <w:t>svoju</w:t>
      </w:r>
      <w:r w:rsidR="00C9457F" w:rsidRPr="006B2508">
        <w:rPr>
          <w:rFonts w:ascii="Garamond" w:hAnsi="Garamond"/>
          <w:sz w:val="20"/>
          <w:szCs w:val="20"/>
        </w:rPr>
        <w:t xml:space="preserve"> </w:t>
      </w:r>
      <w:r w:rsidRPr="006B2508">
        <w:rPr>
          <w:rFonts w:ascii="Garamond" w:hAnsi="Garamond"/>
          <w:sz w:val="20"/>
          <w:szCs w:val="20"/>
        </w:rPr>
        <w:t>pohľadávku</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002129F4">
        <w:rPr>
          <w:rFonts w:ascii="Garamond" w:hAnsi="Garamond"/>
          <w:sz w:val="20"/>
          <w:szCs w:val="20"/>
        </w:rPr>
        <w:t>Kupujúcemu</w:t>
      </w:r>
      <w:r w:rsidR="00C9457F" w:rsidRPr="006B2508">
        <w:rPr>
          <w:rFonts w:ascii="Garamond" w:hAnsi="Garamond"/>
          <w:sz w:val="20"/>
          <w:szCs w:val="20"/>
        </w:rPr>
        <w:t xml:space="preserve"> </w:t>
      </w:r>
      <w:r w:rsidRPr="006B2508">
        <w:rPr>
          <w:rFonts w:ascii="Garamond" w:hAnsi="Garamond"/>
          <w:sz w:val="20"/>
          <w:szCs w:val="20"/>
        </w:rPr>
        <w:t>oproti</w:t>
      </w:r>
      <w:r w:rsidR="00C9457F" w:rsidRPr="006B2508">
        <w:rPr>
          <w:rFonts w:ascii="Garamond" w:hAnsi="Garamond"/>
          <w:sz w:val="20"/>
          <w:szCs w:val="20"/>
        </w:rPr>
        <w:t xml:space="preserve"> </w:t>
      </w:r>
      <w:r w:rsidRPr="006B2508">
        <w:rPr>
          <w:rFonts w:ascii="Garamond" w:hAnsi="Garamond"/>
          <w:sz w:val="20"/>
          <w:szCs w:val="20"/>
        </w:rPr>
        <w:t>akejkoľvek</w:t>
      </w:r>
      <w:r w:rsidR="00C9457F" w:rsidRPr="006B2508">
        <w:rPr>
          <w:rFonts w:ascii="Garamond" w:hAnsi="Garamond"/>
          <w:sz w:val="20"/>
          <w:szCs w:val="20"/>
        </w:rPr>
        <w:t xml:space="preserve"> </w:t>
      </w:r>
      <w:r w:rsidRPr="006B2508">
        <w:rPr>
          <w:rFonts w:ascii="Garamond" w:hAnsi="Garamond"/>
          <w:sz w:val="20"/>
          <w:szCs w:val="20"/>
        </w:rPr>
        <w:t>pohľadávke</w:t>
      </w:r>
      <w:r w:rsidR="00C9457F" w:rsidRPr="006B2508">
        <w:rPr>
          <w:rFonts w:ascii="Garamond" w:hAnsi="Garamond"/>
          <w:sz w:val="20"/>
          <w:szCs w:val="20"/>
        </w:rPr>
        <w:t xml:space="preserve"> </w:t>
      </w:r>
      <w:r w:rsidR="002129F4">
        <w:rPr>
          <w:rFonts w:ascii="Garamond" w:hAnsi="Garamond"/>
          <w:sz w:val="20"/>
          <w:szCs w:val="20"/>
        </w:rPr>
        <w:t>Kupujúceho</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002129F4">
        <w:rPr>
          <w:rFonts w:ascii="Garamond" w:hAnsi="Garamond"/>
          <w:sz w:val="20"/>
          <w:szCs w:val="20"/>
        </w:rPr>
        <w:t>Predávajúcemu</w:t>
      </w:r>
      <w:r w:rsidRPr="006B2508">
        <w:rPr>
          <w:rFonts w:ascii="Garamond" w:hAnsi="Garamond"/>
          <w:sz w:val="20"/>
          <w:szCs w:val="20"/>
        </w:rPr>
        <w:t>.</w:t>
      </w:r>
    </w:p>
    <w:p w14:paraId="75D4AD39" w14:textId="77777777" w:rsidR="00A30BA1" w:rsidRPr="006B2508" w:rsidRDefault="00A30BA1" w:rsidP="005410A3">
      <w:pPr>
        <w:keepNext/>
        <w:keepLines/>
        <w:spacing w:after="0" w:line="240" w:lineRule="auto"/>
        <w:ind w:left="720"/>
        <w:contextualSpacing/>
        <w:jc w:val="both"/>
        <w:rPr>
          <w:rFonts w:ascii="Garamond" w:hAnsi="Garamond"/>
          <w:sz w:val="20"/>
          <w:szCs w:val="20"/>
        </w:rPr>
      </w:pPr>
    </w:p>
    <w:p w14:paraId="7B065751" w14:textId="1A52A5CB" w:rsidR="00A30BA1" w:rsidRDefault="00A30BA1" w:rsidP="005410A3">
      <w:pPr>
        <w:keepNext/>
        <w:keepLines/>
        <w:numPr>
          <w:ilvl w:val="0"/>
          <w:numId w:val="24"/>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dohodli,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002129F4">
        <w:rPr>
          <w:rFonts w:ascii="Garamond" w:hAnsi="Garamond"/>
          <w:sz w:val="20"/>
          <w:szCs w:val="20"/>
        </w:rPr>
        <w:t>Kupujúci</w:t>
      </w:r>
      <w:r w:rsidR="00C9457F" w:rsidRPr="006B2508">
        <w:rPr>
          <w:rFonts w:ascii="Garamond" w:hAnsi="Garamond"/>
          <w:sz w:val="20"/>
          <w:szCs w:val="20"/>
        </w:rPr>
        <w:t xml:space="preserve"> </w:t>
      </w:r>
      <w:r w:rsidRPr="006B2508">
        <w:rPr>
          <w:rFonts w:ascii="Garamond" w:hAnsi="Garamond"/>
          <w:sz w:val="20"/>
          <w:szCs w:val="20"/>
        </w:rPr>
        <w:t>môže</w:t>
      </w:r>
      <w:r w:rsidR="00C9457F" w:rsidRPr="006B2508">
        <w:rPr>
          <w:rFonts w:ascii="Garamond" w:hAnsi="Garamond"/>
          <w:sz w:val="20"/>
          <w:szCs w:val="20"/>
        </w:rPr>
        <w:t xml:space="preserve"> </w:t>
      </w:r>
      <w:r w:rsidRPr="006B2508">
        <w:rPr>
          <w:rFonts w:ascii="Garamond" w:hAnsi="Garamond"/>
          <w:sz w:val="20"/>
          <w:szCs w:val="20"/>
        </w:rPr>
        <w:t>kedykoľvek</w:t>
      </w:r>
      <w:r w:rsidR="00C9457F" w:rsidRPr="006B2508">
        <w:rPr>
          <w:rFonts w:ascii="Garamond" w:hAnsi="Garamond"/>
          <w:sz w:val="20"/>
          <w:szCs w:val="20"/>
        </w:rPr>
        <w:t xml:space="preserve"> </w:t>
      </w:r>
      <w:r w:rsidRPr="006B2508">
        <w:rPr>
          <w:rFonts w:ascii="Garamond" w:hAnsi="Garamond"/>
          <w:sz w:val="20"/>
          <w:szCs w:val="20"/>
        </w:rPr>
        <w:t>započítať</w:t>
      </w:r>
      <w:r w:rsidR="00C9457F" w:rsidRPr="006B2508">
        <w:rPr>
          <w:rFonts w:ascii="Garamond" w:hAnsi="Garamond"/>
          <w:sz w:val="20"/>
          <w:szCs w:val="20"/>
        </w:rPr>
        <w:t xml:space="preserve"> </w:t>
      </w:r>
      <w:r w:rsidRPr="006B2508">
        <w:rPr>
          <w:rFonts w:ascii="Garamond" w:hAnsi="Garamond"/>
          <w:sz w:val="20"/>
          <w:szCs w:val="20"/>
        </w:rPr>
        <w:t>pohľadávku,</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002129F4">
        <w:rPr>
          <w:rFonts w:ascii="Garamond" w:hAnsi="Garamond"/>
          <w:sz w:val="20"/>
          <w:szCs w:val="20"/>
        </w:rPr>
        <w:t>Predávajúcemu</w:t>
      </w:r>
      <w:r w:rsidR="00C9457F" w:rsidRPr="006B2508">
        <w:rPr>
          <w:rFonts w:ascii="Garamond" w:hAnsi="Garamond"/>
          <w:sz w:val="20"/>
          <w:szCs w:val="20"/>
        </w:rPr>
        <w:t xml:space="preserve"> </w:t>
      </w:r>
      <w:r w:rsidRPr="006B2508">
        <w:rPr>
          <w:rFonts w:ascii="Garamond" w:hAnsi="Garamond"/>
          <w:sz w:val="20"/>
          <w:szCs w:val="20"/>
        </w:rPr>
        <w:t>proti</w:t>
      </w:r>
      <w:r w:rsidR="00C9457F" w:rsidRPr="006B2508">
        <w:rPr>
          <w:rFonts w:ascii="Garamond" w:hAnsi="Garamond"/>
          <w:sz w:val="20"/>
          <w:szCs w:val="20"/>
        </w:rPr>
        <w:t xml:space="preserve"> </w:t>
      </w:r>
      <w:r w:rsidRPr="006B2508">
        <w:rPr>
          <w:rFonts w:ascii="Garamond" w:hAnsi="Garamond"/>
          <w:sz w:val="20"/>
          <w:szCs w:val="20"/>
        </w:rPr>
        <w:t>akejkoľvek</w:t>
      </w:r>
      <w:r w:rsidR="00C9457F" w:rsidRPr="006B2508">
        <w:rPr>
          <w:rFonts w:ascii="Garamond" w:hAnsi="Garamond"/>
          <w:sz w:val="20"/>
          <w:szCs w:val="20"/>
        </w:rPr>
        <w:t xml:space="preserve"> </w:t>
      </w:r>
      <w:r w:rsidRPr="006B2508">
        <w:rPr>
          <w:rFonts w:ascii="Garamond" w:hAnsi="Garamond"/>
          <w:sz w:val="20"/>
          <w:szCs w:val="20"/>
        </w:rPr>
        <w:t>pohľadávke</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ohľadu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či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čase</w:t>
      </w:r>
      <w:r w:rsidR="00C9457F" w:rsidRPr="006B2508">
        <w:rPr>
          <w:rFonts w:ascii="Garamond" w:hAnsi="Garamond"/>
          <w:sz w:val="20"/>
          <w:szCs w:val="20"/>
        </w:rPr>
        <w:t xml:space="preserve"> </w:t>
      </w:r>
      <w:r w:rsidRPr="006B2508">
        <w:rPr>
          <w:rFonts w:ascii="Garamond" w:hAnsi="Garamond"/>
          <w:sz w:val="20"/>
          <w:szCs w:val="20"/>
        </w:rPr>
        <w:t>započítania</w:t>
      </w:r>
      <w:r w:rsidR="00C9457F" w:rsidRPr="006B2508">
        <w:rPr>
          <w:rFonts w:ascii="Garamond" w:hAnsi="Garamond"/>
          <w:sz w:val="20"/>
          <w:szCs w:val="20"/>
        </w:rPr>
        <w:t xml:space="preserve"> </w:t>
      </w:r>
      <w:r w:rsidRPr="006B2508">
        <w:rPr>
          <w:rFonts w:ascii="Garamond" w:hAnsi="Garamond"/>
          <w:sz w:val="20"/>
          <w:szCs w:val="20"/>
        </w:rPr>
        <w:t>splatná</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nie),</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má</w:t>
      </w:r>
      <w:r w:rsidR="00C9457F" w:rsidRPr="006B2508">
        <w:rPr>
          <w:rFonts w:ascii="Garamond" w:hAnsi="Garamond"/>
          <w:sz w:val="20"/>
          <w:szCs w:val="20"/>
        </w:rPr>
        <w:t xml:space="preserve"> </w:t>
      </w:r>
      <w:r w:rsidR="002129F4">
        <w:rPr>
          <w:rFonts w:ascii="Garamond" w:hAnsi="Garamond"/>
          <w:sz w:val="20"/>
          <w:szCs w:val="20"/>
        </w:rPr>
        <w:t>Predávajúci</w:t>
      </w:r>
      <w:r w:rsidR="00C9457F" w:rsidRPr="006B2508">
        <w:rPr>
          <w:rFonts w:ascii="Garamond" w:hAnsi="Garamond"/>
          <w:sz w:val="20"/>
          <w:szCs w:val="20"/>
        </w:rPr>
        <w:t xml:space="preserve"> </w:t>
      </w:r>
      <w:r w:rsidRPr="006B2508">
        <w:rPr>
          <w:rFonts w:ascii="Garamond" w:hAnsi="Garamond"/>
          <w:sz w:val="20"/>
          <w:szCs w:val="20"/>
        </w:rPr>
        <w:t>voči</w:t>
      </w:r>
      <w:r w:rsidR="00C9457F" w:rsidRPr="006B2508">
        <w:rPr>
          <w:rFonts w:ascii="Garamond" w:hAnsi="Garamond"/>
          <w:sz w:val="20"/>
          <w:szCs w:val="20"/>
        </w:rPr>
        <w:t xml:space="preserve"> </w:t>
      </w:r>
      <w:r w:rsidR="002129F4">
        <w:rPr>
          <w:rFonts w:ascii="Garamond" w:hAnsi="Garamond"/>
          <w:sz w:val="20"/>
          <w:szCs w:val="20"/>
        </w:rPr>
        <w:t>Kupujúcemu</w:t>
      </w:r>
      <w:r w:rsidRPr="006B2508">
        <w:rPr>
          <w:rFonts w:ascii="Garamond" w:hAnsi="Garamond"/>
          <w:sz w:val="20"/>
          <w:szCs w:val="20"/>
        </w:rPr>
        <w:t>.</w:t>
      </w:r>
      <w:r w:rsidR="00C9457F" w:rsidRPr="006B2508">
        <w:rPr>
          <w:rFonts w:ascii="Garamond" w:hAnsi="Garamond"/>
          <w:sz w:val="20"/>
          <w:szCs w:val="20"/>
        </w:rPr>
        <w:t xml:space="preserve"> </w:t>
      </w:r>
      <w:r w:rsidRPr="006B2508">
        <w:rPr>
          <w:rFonts w:ascii="Garamond" w:hAnsi="Garamond"/>
          <w:sz w:val="20"/>
          <w:szCs w:val="20"/>
        </w:rPr>
        <w:t>Ak</w:t>
      </w:r>
      <w:r w:rsidR="00C9457F" w:rsidRPr="006B2508">
        <w:rPr>
          <w:rFonts w:ascii="Garamond" w:hAnsi="Garamond"/>
          <w:sz w:val="20"/>
          <w:szCs w:val="20"/>
        </w:rPr>
        <w:t xml:space="preserve"> </w:t>
      </w:r>
      <w:r w:rsidRPr="006B2508">
        <w:rPr>
          <w:rFonts w:ascii="Garamond" w:hAnsi="Garamond"/>
          <w:sz w:val="20"/>
          <w:szCs w:val="20"/>
        </w:rPr>
        <w:t>sú</w:t>
      </w:r>
      <w:r w:rsidR="00C9457F" w:rsidRPr="006B2508">
        <w:rPr>
          <w:rFonts w:ascii="Garamond" w:hAnsi="Garamond"/>
          <w:sz w:val="20"/>
          <w:szCs w:val="20"/>
        </w:rPr>
        <w:t xml:space="preserve"> </w:t>
      </w:r>
      <w:r w:rsidRPr="006B2508">
        <w:rPr>
          <w:rFonts w:ascii="Garamond" w:hAnsi="Garamond"/>
          <w:sz w:val="20"/>
          <w:szCs w:val="20"/>
        </w:rPr>
        <w:t>započítavané</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denominované</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rôznych</w:t>
      </w:r>
      <w:r w:rsidR="00C9457F" w:rsidRPr="006B2508">
        <w:rPr>
          <w:rFonts w:ascii="Garamond" w:hAnsi="Garamond"/>
          <w:sz w:val="20"/>
          <w:szCs w:val="20"/>
        </w:rPr>
        <w:t xml:space="preserve"> </w:t>
      </w:r>
      <w:r w:rsidRPr="006B2508">
        <w:rPr>
          <w:rFonts w:ascii="Garamond" w:hAnsi="Garamond"/>
          <w:sz w:val="20"/>
          <w:szCs w:val="20"/>
        </w:rPr>
        <w:t>menách,</w:t>
      </w:r>
      <w:r w:rsidR="00C9457F" w:rsidRPr="006B2508">
        <w:rPr>
          <w:rFonts w:ascii="Garamond" w:hAnsi="Garamond"/>
          <w:sz w:val="20"/>
          <w:szCs w:val="20"/>
        </w:rPr>
        <w:t xml:space="preserve"> </w:t>
      </w:r>
      <w:r w:rsidR="002129F4">
        <w:rPr>
          <w:rFonts w:ascii="Garamond" w:hAnsi="Garamond"/>
          <w:sz w:val="20"/>
          <w:szCs w:val="20"/>
        </w:rPr>
        <w:t>Kupujúci</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oprávnený</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účely</w:t>
      </w:r>
      <w:r w:rsidR="00C9457F" w:rsidRPr="006B2508">
        <w:rPr>
          <w:rFonts w:ascii="Garamond" w:hAnsi="Garamond"/>
          <w:sz w:val="20"/>
          <w:szCs w:val="20"/>
        </w:rPr>
        <w:t xml:space="preserve"> </w:t>
      </w:r>
      <w:r w:rsidRPr="006B2508">
        <w:rPr>
          <w:rFonts w:ascii="Garamond" w:hAnsi="Garamond"/>
          <w:sz w:val="20"/>
          <w:szCs w:val="20"/>
        </w:rPr>
        <w:t>započítania</w:t>
      </w:r>
      <w:r w:rsidR="00C9457F" w:rsidRPr="006B2508">
        <w:rPr>
          <w:rFonts w:ascii="Garamond" w:hAnsi="Garamond"/>
          <w:sz w:val="20"/>
          <w:szCs w:val="20"/>
        </w:rPr>
        <w:t xml:space="preserve"> </w:t>
      </w:r>
      <w:r w:rsidRPr="006B2508">
        <w:rPr>
          <w:rFonts w:ascii="Garamond" w:hAnsi="Garamond"/>
          <w:sz w:val="20"/>
          <w:szCs w:val="20"/>
        </w:rPr>
        <w:t>prepočítať</w:t>
      </w:r>
      <w:r w:rsidR="00C9457F" w:rsidRPr="006B2508">
        <w:rPr>
          <w:rFonts w:ascii="Garamond" w:hAnsi="Garamond"/>
          <w:sz w:val="20"/>
          <w:szCs w:val="20"/>
        </w:rPr>
        <w:t xml:space="preserve"> </w:t>
      </w:r>
      <w:r w:rsidRPr="006B2508">
        <w:rPr>
          <w:rFonts w:ascii="Garamond" w:hAnsi="Garamond"/>
          <w:sz w:val="20"/>
          <w:szCs w:val="20"/>
        </w:rPr>
        <w:t>čiastku</w:t>
      </w:r>
      <w:r w:rsidR="00C9457F" w:rsidRPr="006B2508">
        <w:rPr>
          <w:rFonts w:ascii="Garamond" w:hAnsi="Garamond"/>
          <w:sz w:val="20"/>
          <w:szCs w:val="20"/>
        </w:rPr>
        <w:t xml:space="preserve"> </w:t>
      </w:r>
      <w:r w:rsidRPr="006B2508">
        <w:rPr>
          <w:rFonts w:ascii="Garamond" w:hAnsi="Garamond"/>
          <w:sz w:val="20"/>
          <w:szCs w:val="20"/>
        </w:rPr>
        <w:t>ktorejkoľvek</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do</w:t>
      </w:r>
      <w:r w:rsidR="00C9457F" w:rsidRPr="006B2508">
        <w:rPr>
          <w:rFonts w:ascii="Garamond" w:hAnsi="Garamond"/>
          <w:sz w:val="20"/>
          <w:szCs w:val="20"/>
        </w:rPr>
        <w:t xml:space="preserve"> </w:t>
      </w:r>
      <w:r w:rsidRPr="006B2508">
        <w:rPr>
          <w:rFonts w:ascii="Garamond" w:hAnsi="Garamond"/>
          <w:sz w:val="20"/>
          <w:szCs w:val="20"/>
        </w:rPr>
        <w:t>meny</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pohľadávky,</w:t>
      </w:r>
      <w:r w:rsidR="00C9457F" w:rsidRPr="006B2508">
        <w:rPr>
          <w:rFonts w:ascii="Garamond" w:hAnsi="Garamond"/>
          <w:sz w:val="20"/>
          <w:szCs w:val="20"/>
        </w:rPr>
        <w:t xml:space="preserve"> </w:t>
      </w:r>
      <w:r w:rsidRPr="006B2508">
        <w:rPr>
          <w:rFonts w:ascii="Garamond" w:hAnsi="Garamond"/>
          <w:sz w:val="20"/>
          <w:szCs w:val="20"/>
        </w:rPr>
        <w:t>pričom</w:t>
      </w:r>
      <w:r w:rsidR="00C9457F" w:rsidRPr="006B2508">
        <w:rPr>
          <w:rFonts w:ascii="Garamond" w:hAnsi="Garamond"/>
          <w:sz w:val="20"/>
          <w:szCs w:val="20"/>
        </w:rPr>
        <w:t xml:space="preserve"> </w:t>
      </w:r>
      <w:r w:rsidRPr="006B2508">
        <w:rPr>
          <w:rFonts w:ascii="Garamond" w:hAnsi="Garamond"/>
          <w:sz w:val="20"/>
          <w:szCs w:val="20"/>
        </w:rPr>
        <w:t>použije</w:t>
      </w:r>
      <w:r w:rsidR="00C9457F" w:rsidRPr="006B2508">
        <w:rPr>
          <w:rFonts w:ascii="Garamond" w:hAnsi="Garamond"/>
          <w:sz w:val="20"/>
          <w:szCs w:val="20"/>
        </w:rPr>
        <w:t xml:space="preserve"> </w:t>
      </w:r>
      <w:r w:rsidRPr="006B2508">
        <w:rPr>
          <w:rFonts w:ascii="Garamond" w:hAnsi="Garamond"/>
          <w:sz w:val="20"/>
          <w:szCs w:val="20"/>
        </w:rPr>
        <w:t>výmenný</w:t>
      </w:r>
      <w:r w:rsidR="00C9457F" w:rsidRPr="006B2508">
        <w:rPr>
          <w:rFonts w:ascii="Garamond" w:hAnsi="Garamond"/>
          <w:sz w:val="20"/>
          <w:szCs w:val="20"/>
        </w:rPr>
        <w:t xml:space="preserve"> </w:t>
      </w:r>
      <w:r w:rsidRPr="006B2508">
        <w:rPr>
          <w:rFonts w:ascii="Garamond" w:hAnsi="Garamond"/>
          <w:sz w:val="20"/>
          <w:szCs w:val="20"/>
        </w:rPr>
        <w:t>kurz</w:t>
      </w:r>
      <w:r w:rsidR="00C9457F" w:rsidRPr="006B2508">
        <w:rPr>
          <w:rFonts w:ascii="Garamond" w:hAnsi="Garamond"/>
          <w:sz w:val="20"/>
          <w:szCs w:val="20"/>
        </w:rPr>
        <w:t xml:space="preserve"> </w:t>
      </w:r>
      <w:r w:rsidRPr="006B2508">
        <w:rPr>
          <w:rFonts w:ascii="Garamond" w:hAnsi="Garamond"/>
          <w:sz w:val="20"/>
          <w:szCs w:val="20"/>
        </w:rPr>
        <w:t>stanovený</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kurzovom</w:t>
      </w:r>
      <w:r w:rsidR="00C9457F" w:rsidRPr="006B2508">
        <w:rPr>
          <w:rFonts w:ascii="Garamond" w:hAnsi="Garamond"/>
          <w:sz w:val="20"/>
          <w:szCs w:val="20"/>
        </w:rPr>
        <w:t xml:space="preserve"> </w:t>
      </w:r>
      <w:r w:rsidRPr="006B2508">
        <w:rPr>
          <w:rFonts w:ascii="Garamond" w:hAnsi="Garamond"/>
          <w:sz w:val="20"/>
          <w:szCs w:val="20"/>
        </w:rPr>
        <w:t>lístku</w:t>
      </w:r>
      <w:r w:rsidR="00C9457F" w:rsidRPr="006B2508">
        <w:rPr>
          <w:rFonts w:ascii="Garamond" w:hAnsi="Garamond"/>
          <w:sz w:val="20"/>
          <w:szCs w:val="20"/>
        </w:rPr>
        <w:t xml:space="preserve"> </w:t>
      </w:r>
      <w:r w:rsidRPr="006B2508">
        <w:rPr>
          <w:rFonts w:ascii="Garamond" w:hAnsi="Garamond"/>
          <w:sz w:val="20"/>
          <w:szCs w:val="20"/>
        </w:rPr>
        <w:t>publikovanom</w:t>
      </w:r>
      <w:r w:rsidR="00C9457F" w:rsidRPr="006B2508">
        <w:rPr>
          <w:rFonts w:ascii="Garamond" w:hAnsi="Garamond"/>
          <w:sz w:val="20"/>
          <w:szCs w:val="20"/>
        </w:rPr>
        <w:t xml:space="preserve"> </w:t>
      </w:r>
      <w:r w:rsidRPr="006B2508">
        <w:rPr>
          <w:rFonts w:ascii="Garamond" w:hAnsi="Garamond"/>
          <w:sz w:val="20"/>
          <w:szCs w:val="20"/>
        </w:rPr>
        <w:t>Európskou</w:t>
      </w:r>
      <w:r w:rsidR="00C9457F" w:rsidRPr="006B2508">
        <w:rPr>
          <w:rFonts w:ascii="Garamond" w:hAnsi="Garamond"/>
          <w:sz w:val="20"/>
          <w:szCs w:val="20"/>
        </w:rPr>
        <w:t xml:space="preserve"> </w:t>
      </w:r>
      <w:r w:rsidRPr="006B2508">
        <w:rPr>
          <w:rFonts w:ascii="Garamond" w:hAnsi="Garamond"/>
          <w:sz w:val="20"/>
          <w:szCs w:val="20"/>
        </w:rPr>
        <w:t>centrálnou</w:t>
      </w:r>
      <w:r w:rsidR="00C9457F" w:rsidRPr="006B2508">
        <w:rPr>
          <w:rFonts w:ascii="Garamond" w:hAnsi="Garamond"/>
          <w:sz w:val="20"/>
          <w:szCs w:val="20"/>
        </w:rPr>
        <w:t xml:space="preserve"> </w:t>
      </w:r>
      <w:r w:rsidRPr="006B2508">
        <w:rPr>
          <w:rFonts w:ascii="Garamond" w:hAnsi="Garamond"/>
          <w:sz w:val="20"/>
          <w:szCs w:val="20"/>
        </w:rPr>
        <w:t>bankou.</w:t>
      </w:r>
    </w:p>
    <w:p w14:paraId="5A75A636" w14:textId="77777777" w:rsidR="005410A3" w:rsidRDefault="005410A3" w:rsidP="005410A3">
      <w:pPr>
        <w:keepNext/>
        <w:keepLines/>
        <w:spacing w:after="0" w:line="240" w:lineRule="auto"/>
        <w:ind w:left="720"/>
        <w:contextualSpacing/>
        <w:jc w:val="both"/>
        <w:rPr>
          <w:rFonts w:ascii="Garamond" w:hAnsi="Garamond"/>
          <w:sz w:val="20"/>
          <w:szCs w:val="20"/>
        </w:rPr>
      </w:pPr>
    </w:p>
    <w:p w14:paraId="4482B924" w14:textId="00265ACA" w:rsidR="00015F14" w:rsidRPr="00993639" w:rsidRDefault="00015F14" w:rsidP="005410A3">
      <w:pPr>
        <w:keepNext/>
        <w:keepLines/>
        <w:numPr>
          <w:ilvl w:val="0"/>
          <w:numId w:val="24"/>
        </w:numPr>
        <w:spacing w:after="0" w:line="240" w:lineRule="auto"/>
        <w:ind w:hanging="720"/>
        <w:contextualSpacing/>
        <w:jc w:val="both"/>
        <w:rPr>
          <w:rFonts w:ascii="Garamond" w:hAnsi="Garamond"/>
          <w:sz w:val="20"/>
          <w:szCs w:val="20"/>
        </w:rPr>
      </w:pPr>
      <w:r w:rsidRPr="00993639">
        <w:rPr>
          <w:rFonts w:ascii="Garamond" w:hAnsi="Garamond"/>
          <w:sz w:val="20"/>
          <w:szCs w:val="20"/>
        </w:rPr>
        <w:t>Kupujúci podpisom Zmluvy akceptuje Subdodávateľov Predávajúceho, ktorých uviedol v zozname Subdodávateľov, ktorí majú v Registri partnerov verejného sektora podľa § 11 Zákona o verejnom obstarávaní zapísaných konečných užívateľov výhod a </w:t>
      </w:r>
      <w:bookmarkStart w:id="3" w:name="_Hlk528156124"/>
      <w:r w:rsidRPr="00993639">
        <w:rPr>
          <w:rFonts w:ascii="Garamond" w:hAnsi="Garamond"/>
          <w:sz w:val="20"/>
          <w:szCs w:val="20"/>
        </w:rPr>
        <w:t>ktorí spĺňajú podmienky účasti týkajúce sa osobného postavenia a neexistujú u neho dôvody na vylúčenie podľa § 40 ods. 6 písm. a) až h) a ods. 7 Zákona o verejnom obstarávaní, pričom oprávnenie dodávať Tovar preukazuje vo vzťahu k tej časti predmetu zákazky, ktorú má Subdodávateľ plniť</w:t>
      </w:r>
      <w:bookmarkEnd w:id="3"/>
      <w:r w:rsidRPr="00993639">
        <w:rPr>
          <w:rFonts w:ascii="Garamond" w:hAnsi="Garamond"/>
          <w:sz w:val="20"/>
          <w:szCs w:val="20"/>
        </w:rPr>
        <w:t>. Identifikácia Subdodávateľa, predmet a rozsah jeho subdodávok je uvedený v Prílohe 2 Zmluvy. Identifikácia Subdodávateľov podľa predchádzajúcej vety je uvedená v rozsahu: podiel zákazky, ktorý má Predávajúci v úmysle zadať Subdodávateľovi, konkrétnu časť Tovaru, ktorú má Subdodávateľ dodať, identifikačné údaje navrhovaného Subdodávateľa, vrátane údajov o osobe oprávnenej konať za Subdodávateľa v rozsahu meno a priezvisko, adresa pobytu, dátum narodenia.</w:t>
      </w:r>
    </w:p>
    <w:p w14:paraId="660570D8" w14:textId="77777777" w:rsidR="00015F14" w:rsidRPr="00AE01ED" w:rsidRDefault="00015F14" w:rsidP="005410A3">
      <w:pPr>
        <w:keepNext/>
        <w:keepLines/>
        <w:spacing w:after="0" w:line="240" w:lineRule="auto"/>
        <w:ind w:left="720"/>
        <w:contextualSpacing/>
        <w:jc w:val="both"/>
        <w:rPr>
          <w:rFonts w:ascii="Garamond" w:hAnsi="Garamond"/>
          <w:sz w:val="20"/>
          <w:szCs w:val="20"/>
        </w:rPr>
      </w:pPr>
    </w:p>
    <w:p w14:paraId="185E9ACB" w14:textId="4AC0DDFE" w:rsidR="00015F14" w:rsidRPr="00015F14" w:rsidRDefault="00015F14" w:rsidP="005410A3">
      <w:pPr>
        <w:keepNext/>
        <w:keepLines/>
        <w:numPr>
          <w:ilvl w:val="0"/>
          <w:numId w:val="24"/>
        </w:numPr>
        <w:spacing w:after="0" w:line="240" w:lineRule="auto"/>
        <w:ind w:hanging="720"/>
        <w:contextualSpacing/>
        <w:jc w:val="both"/>
        <w:rPr>
          <w:rFonts w:ascii="Garamond" w:hAnsi="Garamond"/>
          <w:sz w:val="20"/>
          <w:szCs w:val="20"/>
        </w:rPr>
      </w:pPr>
      <w:r w:rsidRPr="00993639">
        <w:rPr>
          <w:rFonts w:ascii="Garamond" w:hAnsi="Garamond"/>
          <w:sz w:val="20"/>
          <w:szCs w:val="20"/>
        </w:rPr>
        <w:t xml:space="preserve">Predávajúci je povinný bezodkladne oznámiť Kupujúcemu akúkoľvek zmenu údajov o Subdodávateľovi. V prípade zmeny Subdodávateľa počas trvania Zmluvy, musí Subdodávateľ, ktorého sa návrh na zmenu týka, byť zapísaný v Registri partnerov verejného sektora podľa § 11 </w:t>
      </w:r>
      <w:bookmarkStart w:id="4" w:name="_Hlk528156176"/>
      <w:r w:rsidRPr="00993639">
        <w:rPr>
          <w:rFonts w:ascii="Garamond" w:hAnsi="Garamond"/>
          <w:sz w:val="20"/>
          <w:szCs w:val="20"/>
        </w:rPr>
        <w:t>Zákona o verejnom obstarávaní, musí spĺňať podmienky účasti týkajúce sa osobného postavenia a nesmú u neho existovať dôvody na vylúčenie podľa § 40 ods. 6 písm. a) až h) a ods. 7 Zákona o verejnom obstarávaní, pričom oprávnenie dodávať Tovar preukazuje vo vzťahu k tej časti predmetu zákazky, ktorú má Subdodávateľ plniť</w:t>
      </w:r>
      <w:bookmarkEnd w:id="4"/>
      <w:r w:rsidRPr="00993639">
        <w:rPr>
          <w:rFonts w:ascii="Garamond" w:hAnsi="Garamond"/>
          <w:sz w:val="20"/>
          <w:szCs w:val="20"/>
        </w:rPr>
        <w:t xml:space="preserve">. Predávajúci je povinný Kupujúcemu najneskôr </w:t>
      </w:r>
      <w:r w:rsidR="00AE01ED">
        <w:rPr>
          <w:rFonts w:ascii="Garamond" w:hAnsi="Garamond"/>
          <w:sz w:val="20"/>
          <w:szCs w:val="20"/>
        </w:rPr>
        <w:t>piatich</w:t>
      </w:r>
      <w:r w:rsidRPr="00993639">
        <w:rPr>
          <w:rFonts w:ascii="Garamond" w:hAnsi="Garamond"/>
          <w:sz w:val="20"/>
          <w:szCs w:val="20"/>
        </w:rPr>
        <w:t xml:space="preserve"> (</w:t>
      </w:r>
      <w:r w:rsidR="00AE01ED">
        <w:rPr>
          <w:rFonts w:ascii="Garamond" w:hAnsi="Garamond"/>
          <w:sz w:val="20"/>
          <w:szCs w:val="20"/>
        </w:rPr>
        <w:t>5</w:t>
      </w:r>
      <w:r w:rsidRPr="00993639">
        <w:rPr>
          <w:rFonts w:ascii="Garamond" w:hAnsi="Garamond"/>
          <w:sz w:val="20"/>
          <w:szCs w:val="20"/>
        </w:rPr>
        <w:t>) Pracovn</w:t>
      </w:r>
      <w:r w:rsidR="00AE01ED">
        <w:rPr>
          <w:rFonts w:ascii="Garamond" w:hAnsi="Garamond"/>
          <w:sz w:val="20"/>
          <w:szCs w:val="20"/>
        </w:rPr>
        <w:t>ých</w:t>
      </w:r>
      <w:r w:rsidRPr="00993639">
        <w:rPr>
          <w:rFonts w:ascii="Garamond" w:hAnsi="Garamond"/>
          <w:sz w:val="20"/>
          <w:szCs w:val="20"/>
        </w:rPr>
        <w:t xml:space="preserve"> dn</w:t>
      </w:r>
      <w:r w:rsidR="00AE01ED">
        <w:rPr>
          <w:rFonts w:ascii="Garamond" w:hAnsi="Garamond"/>
          <w:sz w:val="20"/>
          <w:szCs w:val="20"/>
        </w:rPr>
        <w:t>í</w:t>
      </w:r>
      <w:r w:rsidRPr="00993639">
        <w:rPr>
          <w:rFonts w:ascii="Garamond" w:hAnsi="Garamond"/>
          <w:sz w:val="20"/>
          <w:szCs w:val="20"/>
        </w:rPr>
        <w:t xml:space="preserve"> pred zmenou Subdodávateľa, predložiť písomné oznámenie o zmene Subdodávateľa, ktoré bude obsahovať minimálne: podiel zákazky, ktorý má Predávajúci v úmysle zadať Subdodávateľovi, konkrétnu časť Tovaru, ktorý má Subdodávateľ vykonať, identifikačné údaje navrhovaného Subdodávateľa, vrátane údajov o osobe oprávnenej konať za Subdodávateľa v rozsahu meno a priezvisko, adresa pobytu, dátum narodenia </w:t>
      </w:r>
      <w:bookmarkStart w:id="5" w:name="_Hlk528156153"/>
      <w:r w:rsidRPr="00993639">
        <w:rPr>
          <w:rFonts w:ascii="Garamond" w:hAnsi="Garamond"/>
          <w:sz w:val="20"/>
          <w:szCs w:val="20"/>
        </w:rPr>
        <w:t xml:space="preserve">a preukázanie, že navrhovaný Subdodávateľ spĺňa podmienky účasti týkajúce sa osobného postavenia podľa § 32 ods. 1 </w:t>
      </w:r>
      <w:bookmarkEnd w:id="5"/>
      <w:r w:rsidRPr="00993639">
        <w:rPr>
          <w:rFonts w:ascii="Garamond" w:hAnsi="Garamond"/>
          <w:sz w:val="20"/>
          <w:szCs w:val="20"/>
        </w:rPr>
        <w:t>Zákona o verejnom obstarávaní.</w:t>
      </w:r>
    </w:p>
    <w:p w14:paraId="3D50C91E" w14:textId="77777777" w:rsidR="00A30BA1" w:rsidRPr="006B2508" w:rsidRDefault="00A30BA1" w:rsidP="005410A3">
      <w:pPr>
        <w:keepNext/>
        <w:keepLines/>
        <w:spacing w:after="0" w:line="240" w:lineRule="auto"/>
        <w:ind w:left="720"/>
        <w:contextualSpacing/>
        <w:jc w:val="both"/>
        <w:rPr>
          <w:rFonts w:ascii="Garamond" w:hAnsi="Garamond"/>
          <w:sz w:val="20"/>
          <w:szCs w:val="20"/>
        </w:rPr>
      </w:pPr>
    </w:p>
    <w:p w14:paraId="5F406621" w14:textId="61EB57FB" w:rsidR="00A30BA1" w:rsidRPr="006B2508" w:rsidRDefault="00A30BA1" w:rsidP="005410A3">
      <w:pPr>
        <w:keepNext/>
        <w:keepLines/>
        <w:numPr>
          <w:ilvl w:val="0"/>
          <w:numId w:val="24"/>
        </w:numPr>
        <w:spacing w:after="0" w:line="240" w:lineRule="auto"/>
        <w:ind w:hanging="720"/>
        <w:contextualSpacing/>
        <w:jc w:val="both"/>
        <w:rPr>
          <w:rFonts w:ascii="Garamond" w:hAnsi="Garamond"/>
          <w:sz w:val="20"/>
          <w:szCs w:val="20"/>
        </w:rPr>
      </w:pPr>
      <w:r w:rsidRPr="006B2508">
        <w:rPr>
          <w:rFonts w:ascii="Garamond" w:hAnsi="Garamond"/>
          <w:sz w:val="20"/>
          <w:szCs w:val="20"/>
        </w:rPr>
        <w:t>Zmluvu</w:t>
      </w:r>
      <w:r w:rsidR="00C9457F" w:rsidRPr="006B2508">
        <w:rPr>
          <w:rFonts w:ascii="Garamond" w:hAnsi="Garamond"/>
          <w:sz w:val="20"/>
          <w:szCs w:val="20"/>
        </w:rPr>
        <w:t xml:space="preserve"> </w:t>
      </w:r>
      <w:r w:rsidRPr="006B2508">
        <w:rPr>
          <w:rFonts w:ascii="Garamond" w:hAnsi="Garamond"/>
          <w:sz w:val="20"/>
          <w:szCs w:val="20"/>
        </w:rPr>
        <w:t>možno</w:t>
      </w:r>
      <w:r w:rsidR="00C9457F" w:rsidRPr="006B2508">
        <w:rPr>
          <w:rFonts w:ascii="Garamond" w:hAnsi="Garamond"/>
          <w:sz w:val="20"/>
          <w:szCs w:val="20"/>
        </w:rPr>
        <w:t xml:space="preserve"> </w:t>
      </w:r>
      <w:r w:rsidRPr="006B2508">
        <w:rPr>
          <w:rFonts w:ascii="Garamond" w:hAnsi="Garamond"/>
          <w:sz w:val="20"/>
          <w:szCs w:val="20"/>
        </w:rPr>
        <w:t>meniť,</w:t>
      </w:r>
      <w:r w:rsidR="00C9457F" w:rsidRPr="006B2508">
        <w:rPr>
          <w:rFonts w:ascii="Garamond" w:hAnsi="Garamond"/>
          <w:sz w:val="20"/>
          <w:szCs w:val="20"/>
        </w:rPr>
        <w:t xml:space="preserve"> </w:t>
      </w:r>
      <w:r w:rsidRPr="006B2508">
        <w:rPr>
          <w:rFonts w:ascii="Garamond" w:hAnsi="Garamond"/>
          <w:sz w:val="20"/>
          <w:szCs w:val="20"/>
        </w:rPr>
        <w:t>dopĺňať</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zrušiť</w:t>
      </w:r>
      <w:r w:rsidR="00C9457F" w:rsidRPr="006B2508">
        <w:rPr>
          <w:rFonts w:ascii="Garamond" w:hAnsi="Garamond"/>
          <w:sz w:val="20"/>
          <w:szCs w:val="20"/>
        </w:rPr>
        <w:t xml:space="preserve"> </w:t>
      </w:r>
      <w:r w:rsidRPr="006B2508">
        <w:rPr>
          <w:rFonts w:ascii="Garamond" w:hAnsi="Garamond"/>
          <w:sz w:val="20"/>
          <w:szCs w:val="20"/>
        </w:rPr>
        <w:t>len</w:t>
      </w:r>
      <w:r w:rsidR="00C9457F" w:rsidRPr="006B2508">
        <w:rPr>
          <w:rFonts w:ascii="Garamond" w:hAnsi="Garamond"/>
          <w:sz w:val="20"/>
          <w:szCs w:val="20"/>
        </w:rPr>
        <w:t xml:space="preserve"> </w:t>
      </w:r>
      <w:r w:rsidRPr="006B2508">
        <w:rPr>
          <w:rFonts w:ascii="Garamond" w:hAnsi="Garamond"/>
          <w:sz w:val="20"/>
          <w:szCs w:val="20"/>
        </w:rPr>
        <w:t>písomne,</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formou</w:t>
      </w:r>
      <w:r w:rsidR="00C9457F" w:rsidRPr="006B2508">
        <w:rPr>
          <w:rFonts w:ascii="Garamond" w:hAnsi="Garamond"/>
          <w:sz w:val="20"/>
          <w:szCs w:val="20"/>
        </w:rPr>
        <w:t xml:space="preserve"> </w:t>
      </w:r>
      <w:r w:rsidRPr="006B2508">
        <w:rPr>
          <w:rFonts w:ascii="Garamond" w:hAnsi="Garamond"/>
          <w:sz w:val="20"/>
          <w:szCs w:val="20"/>
        </w:rPr>
        <w:t>očíslovaných</w:t>
      </w:r>
      <w:r w:rsidR="00C9457F" w:rsidRPr="006B2508">
        <w:rPr>
          <w:rFonts w:ascii="Garamond" w:hAnsi="Garamond"/>
          <w:sz w:val="20"/>
          <w:szCs w:val="20"/>
        </w:rPr>
        <w:t xml:space="preserve"> </w:t>
      </w:r>
      <w:r w:rsidRPr="006B2508">
        <w:rPr>
          <w:rFonts w:ascii="Garamond" w:hAnsi="Garamond"/>
          <w:sz w:val="20"/>
          <w:szCs w:val="20"/>
        </w:rPr>
        <w:t>dodatkov</w:t>
      </w:r>
      <w:r w:rsidR="00C9457F" w:rsidRPr="006B2508">
        <w:rPr>
          <w:rFonts w:ascii="Garamond" w:hAnsi="Garamond"/>
          <w:sz w:val="20"/>
          <w:szCs w:val="20"/>
        </w:rPr>
        <w:t xml:space="preserve"> </w:t>
      </w:r>
      <w:r w:rsidRPr="006B2508">
        <w:rPr>
          <w:rFonts w:ascii="Garamond" w:hAnsi="Garamond"/>
          <w:sz w:val="20"/>
          <w:szCs w:val="20"/>
        </w:rPr>
        <w:t>podpísaných</w:t>
      </w:r>
      <w:r w:rsidR="00C9457F" w:rsidRPr="006B2508">
        <w:rPr>
          <w:rFonts w:ascii="Garamond" w:hAnsi="Garamond"/>
          <w:sz w:val="20"/>
          <w:szCs w:val="20"/>
        </w:rPr>
        <w:t xml:space="preserve"> </w:t>
      </w:r>
      <w:r w:rsidRPr="006B2508">
        <w:rPr>
          <w:rFonts w:ascii="Garamond" w:hAnsi="Garamond"/>
          <w:sz w:val="20"/>
          <w:szCs w:val="20"/>
        </w:rPr>
        <w:t>Zmluvnými</w:t>
      </w:r>
      <w:r w:rsidR="00C9457F" w:rsidRPr="006B2508">
        <w:rPr>
          <w:rFonts w:ascii="Garamond" w:hAnsi="Garamond"/>
          <w:sz w:val="20"/>
          <w:szCs w:val="20"/>
        </w:rPr>
        <w:t xml:space="preserve"> </w:t>
      </w:r>
      <w:r w:rsidRPr="006B2508">
        <w:rPr>
          <w:rFonts w:ascii="Garamond" w:hAnsi="Garamond"/>
          <w:sz w:val="20"/>
          <w:szCs w:val="20"/>
        </w:rPr>
        <w:t>stranami.</w:t>
      </w:r>
    </w:p>
    <w:p w14:paraId="230BD56D" w14:textId="77777777" w:rsidR="00096761" w:rsidRPr="006B2508" w:rsidRDefault="00096761" w:rsidP="005410A3">
      <w:pPr>
        <w:keepNext/>
        <w:keepLines/>
        <w:spacing w:after="0" w:line="240" w:lineRule="auto"/>
        <w:ind w:left="720"/>
        <w:contextualSpacing/>
        <w:jc w:val="both"/>
        <w:rPr>
          <w:rFonts w:ascii="Garamond" w:hAnsi="Garamond"/>
          <w:sz w:val="20"/>
          <w:szCs w:val="20"/>
        </w:rPr>
      </w:pPr>
    </w:p>
    <w:p w14:paraId="04640307" w14:textId="4448E98C" w:rsidR="00A30BA1" w:rsidRPr="00AE01ED" w:rsidRDefault="00A30BA1" w:rsidP="005410A3">
      <w:pPr>
        <w:keepNext/>
        <w:keepLines/>
        <w:numPr>
          <w:ilvl w:val="0"/>
          <w:numId w:val="24"/>
        </w:numPr>
        <w:spacing w:after="0" w:line="240" w:lineRule="auto"/>
        <w:ind w:hanging="720"/>
        <w:contextualSpacing/>
        <w:jc w:val="both"/>
        <w:rPr>
          <w:rFonts w:ascii="Garamond" w:hAnsi="Garamond"/>
          <w:sz w:val="20"/>
          <w:szCs w:val="20"/>
        </w:rPr>
      </w:pPr>
      <w:r w:rsidRPr="00AE01ED">
        <w:rPr>
          <w:rFonts w:ascii="Garamond" w:hAnsi="Garamond"/>
          <w:sz w:val="20"/>
          <w:szCs w:val="20"/>
        </w:rPr>
        <w:t>V</w:t>
      </w:r>
      <w:r w:rsidR="00C9457F" w:rsidRPr="00AE01ED">
        <w:rPr>
          <w:rFonts w:ascii="Garamond" w:hAnsi="Garamond"/>
          <w:sz w:val="20"/>
          <w:szCs w:val="20"/>
        </w:rPr>
        <w:t xml:space="preserve"> </w:t>
      </w:r>
      <w:r w:rsidRPr="006B2508">
        <w:rPr>
          <w:rFonts w:ascii="Garamond" w:hAnsi="Garamond"/>
          <w:sz w:val="20"/>
          <w:szCs w:val="20"/>
        </w:rPr>
        <w:t>prípade</w:t>
      </w:r>
      <w:r w:rsidRPr="00AE01ED">
        <w:rPr>
          <w:rFonts w:ascii="Garamond" w:hAnsi="Garamond"/>
          <w:sz w:val="20"/>
          <w:szCs w:val="20"/>
        </w:rPr>
        <w:t>,</w:t>
      </w:r>
      <w:r w:rsidR="00C9457F" w:rsidRPr="00AE01ED">
        <w:rPr>
          <w:rFonts w:ascii="Garamond" w:hAnsi="Garamond"/>
          <w:sz w:val="20"/>
          <w:szCs w:val="20"/>
        </w:rPr>
        <w:t xml:space="preserve"> </w:t>
      </w:r>
      <w:r w:rsidRPr="00AE01ED">
        <w:rPr>
          <w:rFonts w:ascii="Garamond" w:hAnsi="Garamond"/>
          <w:sz w:val="20"/>
          <w:szCs w:val="20"/>
        </w:rPr>
        <w:t>ak</w:t>
      </w:r>
      <w:r w:rsidR="00C9457F" w:rsidRPr="00AE01ED">
        <w:rPr>
          <w:rFonts w:ascii="Garamond" w:hAnsi="Garamond"/>
          <w:sz w:val="20"/>
          <w:szCs w:val="20"/>
        </w:rPr>
        <w:t xml:space="preserve"> </w:t>
      </w:r>
      <w:r w:rsidRPr="00AE01ED">
        <w:rPr>
          <w:rFonts w:ascii="Garamond" w:hAnsi="Garamond"/>
          <w:sz w:val="20"/>
          <w:szCs w:val="20"/>
        </w:rPr>
        <w:t>sa</w:t>
      </w:r>
      <w:r w:rsidR="00C9457F" w:rsidRPr="00AE01ED">
        <w:rPr>
          <w:rFonts w:ascii="Garamond" w:hAnsi="Garamond"/>
          <w:sz w:val="20"/>
          <w:szCs w:val="20"/>
        </w:rPr>
        <w:t xml:space="preserve"> </w:t>
      </w:r>
      <w:r w:rsidRPr="00AE01ED">
        <w:rPr>
          <w:rFonts w:ascii="Garamond" w:hAnsi="Garamond"/>
          <w:sz w:val="20"/>
          <w:szCs w:val="20"/>
        </w:rPr>
        <w:t>niektoré</w:t>
      </w:r>
      <w:r w:rsidR="00C9457F" w:rsidRPr="00AE01ED">
        <w:rPr>
          <w:rFonts w:ascii="Garamond" w:hAnsi="Garamond"/>
          <w:sz w:val="20"/>
          <w:szCs w:val="20"/>
        </w:rPr>
        <w:t xml:space="preserve"> </w:t>
      </w:r>
      <w:r w:rsidRPr="00AE01ED">
        <w:rPr>
          <w:rFonts w:ascii="Garamond" w:hAnsi="Garamond"/>
          <w:sz w:val="20"/>
          <w:szCs w:val="20"/>
        </w:rPr>
        <w:t>z</w:t>
      </w:r>
      <w:r w:rsidR="00C9457F" w:rsidRPr="00AE01ED">
        <w:rPr>
          <w:rFonts w:ascii="Garamond" w:hAnsi="Garamond"/>
          <w:sz w:val="20"/>
          <w:szCs w:val="20"/>
        </w:rPr>
        <w:t xml:space="preserve"> </w:t>
      </w:r>
      <w:r w:rsidRPr="00AE01ED">
        <w:rPr>
          <w:rFonts w:ascii="Garamond" w:hAnsi="Garamond"/>
          <w:sz w:val="20"/>
          <w:szCs w:val="20"/>
        </w:rPr>
        <w:t>ustanovení</w:t>
      </w:r>
      <w:r w:rsidR="00C9457F" w:rsidRPr="00AE01ED">
        <w:rPr>
          <w:rFonts w:ascii="Garamond" w:hAnsi="Garamond"/>
          <w:sz w:val="20"/>
          <w:szCs w:val="20"/>
        </w:rPr>
        <w:t xml:space="preserve"> </w:t>
      </w:r>
      <w:r w:rsidRPr="00AE01ED">
        <w:rPr>
          <w:rFonts w:ascii="Garamond" w:hAnsi="Garamond"/>
          <w:sz w:val="20"/>
          <w:szCs w:val="20"/>
        </w:rPr>
        <w:t>Zmluvy</w:t>
      </w:r>
      <w:r w:rsidR="00C9457F" w:rsidRPr="00AE01ED">
        <w:rPr>
          <w:rFonts w:ascii="Garamond" w:hAnsi="Garamond"/>
          <w:sz w:val="20"/>
          <w:szCs w:val="20"/>
        </w:rPr>
        <w:t xml:space="preserve"> </w:t>
      </w:r>
      <w:r w:rsidRPr="00AE01ED">
        <w:rPr>
          <w:rFonts w:ascii="Garamond" w:hAnsi="Garamond"/>
          <w:sz w:val="20"/>
          <w:szCs w:val="20"/>
        </w:rPr>
        <w:t>stane</w:t>
      </w:r>
      <w:r w:rsidR="00C9457F" w:rsidRPr="00AE01ED">
        <w:rPr>
          <w:rFonts w:ascii="Garamond" w:hAnsi="Garamond"/>
          <w:sz w:val="20"/>
          <w:szCs w:val="20"/>
        </w:rPr>
        <w:t xml:space="preserve"> </w:t>
      </w:r>
      <w:r w:rsidRPr="00AE01ED">
        <w:rPr>
          <w:rFonts w:ascii="Garamond" w:hAnsi="Garamond"/>
          <w:sz w:val="20"/>
          <w:szCs w:val="20"/>
        </w:rPr>
        <w:t>neplatným</w:t>
      </w:r>
      <w:r w:rsidR="00C9457F" w:rsidRPr="00AE01ED">
        <w:rPr>
          <w:rFonts w:ascii="Garamond" w:hAnsi="Garamond"/>
          <w:sz w:val="20"/>
          <w:szCs w:val="20"/>
        </w:rPr>
        <w:t xml:space="preserve"> </w:t>
      </w:r>
      <w:r w:rsidRPr="00AE01ED">
        <w:rPr>
          <w:rFonts w:ascii="Garamond" w:hAnsi="Garamond"/>
          <w:sz w:val="20"/>
          <w:szCs w:val="20"/>
        </w:rPr>
        <w:t>alebo</w:t>
      </w:r>
      <w:r w:rsidR="00C9457F" w:rsidRPr="00AE01ED">
        <w:rPr>
          <w:rFonts w:ascii="Garamond" w:hAnsi="Garamond"/>
          <w:sz w:val="20"/>
          <w:szCs w:val="20"/>
        </w:rPr>
        <w:t xml:space="preserve"> </w:t>
      </w:r>
      <w:r w:rsidRPr="00AE01ED">
        <w:rPr>
          <w:rFonts w:ascii="Garamond" w:hAnsi="Garamond"/>
          <w:sz w:val="20"/>
          <w:szCs w:val="20"/>
        </w:rPr>
        <w:t>nevymáhateľným,</w:t>
      </w:r>
      <w:r w:rsidR="00C9457F" w:rsidRPr="00AE01ED">
        <w:rPr>
          <w:rFonts w:ascii="Garamond" w:hAnsi="Garamond"/>
          <w:sz w:val="20"/>
          <w:szCs w:val="20"/>
        </w:rPr>
        <w:t xml:space="preserve"> </w:t>
      </w:r>
      <w:r w:rsidRPr="00AE01ED">
        <w:rPr>
          <w:rFonts w:ascii="Garamond" w:hAnsi="Garamond"/>
          <w:sz w:val="20"/>
          <w:szCs w:val="20"/>
        </w:rPr>
        <w:t>nemá</w:t>
      </w:r>
      <w:r w:rsidR="00C9457F" w:rsidRPr="00AE01ED">
        <w:rPr>
          <w:rFonts w:ascii="Garamond" w:hAnsi="Garamond"/>
          <w:sz w:val="20"/>
          <w:szCs w:val="20"/>
        </w:rPr>
        <w:t xml:space="preserve"> </w:t>
      </w:r>
      <w:r w:rsidRPr="00AE01ED">
        <w:rPr>
          <w:rFonts w:ascii="Garamond" w:hAnsi="Garamond"/>
          <w:sz w:val="20"/>
          <w:szCs w:val="20"/>
        </w:rPr>
        <w:t>takáto</w:t>
      </w:r>
      <w:r w:rsidR="00C9457F" w:rsidRPr="00AE01ED">
        <w:rPr>
          <w:rFonts w:ascii="Garamond" w:hAnsi="Garamond"/>
          <w:sz w:val="20"/>
          <w:szCs w:val="20"/>
        </w:rPr>
        <w:t xml:space="preserve"> </w:t>
      </w:r>
      <w:r w:rsidRPr="00AE01ED">
        <w:rPr>
          <w:rFonts w:ascii="Garamond" w:hAnsi="Garamond"/>
          <w:sz w:val="20"/>
          <w:szCs w:val="20"/>
        </w:rPr>
        <w:t>neplatnosť</w:t>
      </w:r>
      <w:r w:rsidR="00C9457F" w:rsidRPr="00AE01ED">
        <w:rPr>
          <w:rFonts w:ascii="Garamond" w:hAnsi="Garamond"/>
          <w:sz w:val="20"/>
          <w:szCs w:val="20"/>
        </w:rPr>
        <w:t xml:space="preserve"> </w:t>
      </w:r>
      <w:r w:rsidRPr="00AE01ED">
        <w:rPr>
          <w:rFonts w:ascii="Garamond" w:hAnsi="Garamond"/>
          <w:sz w:val="20"/>
          <w:szCs w:val="20"/>
        </w:rPr>
        <w:t>alebo</w:t>
      </w:r>
      <w:r w:rsidR="00C9457F" w:rsidRPr="00AE01ED">
        <w:rPr>
          <w:rFonts w:ascii="Garamond" w:hAnsi="Garamond"/>
          <w:sz w:val="20"/>
          <w:szCs w:val="20"/>
        </w:rPr>
        <w:t xml:space="preserve"> </w:t>
      </w:r>
      <w:r w:rsidRPr="006B2508">
        <w:rPr>
          <w:rFonts w:ascii="Garamond" w:hAnsi="Garamond"/>
          <w:sz w:val="20"/>
          <w:szCs w:val="20"/>
        </w:rPr>
        <w:t>nevymáhateľnosť</w:t>
      </w:r>
      <w:r w:rsidR="00C9457F" w:rsidRPr="00AE01ED">
        <w:rPr>
          <w:rFonts w:ascii="Garamond" w:hAnsi="Garamond"/>
          <w:sz w:val="20"/>
          <w:szCs w:val="20"/>
        </w:rPr>
        <w:t xml:space="preserve"> </w:t>
      </w:r>
      <w:r w:rsidRPr="00AE01ED">
        <w:rPr>
          <w:rFonts w:ascii="Garamond" w:hAnsi="Garamond"/>
          <w:sz w:val="20"/>
          <w:szCs w:val="20"/>
        </w:rPr>
        <w:t>niektorého</w:t>
      </w:r>
      <w:r w:rsidR="00C9457F" w:rsidRPr="00AE01ED">
        <w:rPr>
          <w:rFonts w:ascii="Garamond" w:hAnsi="Garamond"/>
          <w:sz w:val="20"/>
          <w:szCs w:val="20"/>
        </w:rPr>
        <w:t xml:space="preserve"> </w:t>
      </w:r>
      <w:r w:rsidRPr="00AE01ED">
        <w:rPr>
          <w:rFonts w:ascii="Garamond" w:hAnsi="Garamond"/>
          <w:sz w:val="20"/>
          <w:szCs w:val="20"/>
        </w:rPr>
        <w:t>z</w:t>
      </w:r>
      <w:r w:rsidR="00C9457F" w:rsidRPr="00AE01ED">
        <w:rPr>
          <w:rFonts w:ascii="Garamond" w:hAnsi="Garamond"/>
          <w:sz w:val="20"/>
          <w:szCs w:val="20"/>
        </w:rPr>
        <w:t xml:space="preserve"> </w:t>
      </w:r>
      <w:r w:rsidRPr="00AE01ED">
        <w:rPr>
          <w:rFonts w:ascii="Garamond" w:hAnsi="Garamond"/>
          <w:sz w:val="20"/>
          <w:szCs w:val="20"/>
        </w:rPr>
        <w:t>ustanovení</w:t>
      </w:r>
      <w:r w:rsidR="00C9457F" w:rsidRPr="00AE01ED">
        <w:rPr>
          <w:rFonts w:ascii="Garamond" w:hAnsi="Garamond"/>
          <w:sz w:val="20"/>
          <w:szCs w:val="20"/>
        </w:rPr>
        <w:t xml:space="preserve"> </w:t>
      </w:r>
      <w:r w:rsidRPr="00AE01ED">
        <w:rPr>
          <w:rFonts w:ascii="Garamond" w:hAnsi="Garamond"/>
          <w:sz w:val="20"/>
          <w:szCs w:val="20"/>
        </w:rPr>
        <w:t>Zmluvy</w:t>
      </w:r>
      <w:r w:rsidR="00C9457F" w:rsidRPr="00AE01ED">
        <w:rPr>
          <w:rFonts w:ascii="Garamond" w:hAnsi="Garamond"/>
          <w:sz w:val="20"/>
          <w:szCs w:val="20"/>
        </w:rPr>
        <w:t xml:space="preserve"> </w:t>
      </w:r>
      <w:r w:rsidRPr="00AE01ED">
        <w:rPr>
          <w:rFonts w:ascii="Garamond" w:hAnsi="Garamond"/>
          <w:sz w:val="20"/>
          <w:szCs w:val="20"/>
        </w:rPr>
        <w:t>vplyv</w:t>
      </w:r>
      <w:r w:rsidR="00C9457F" w:rsidRPr="00AE01ED">
        <w:rPr>
          <w:rFonts w:ascii="Garamond" w:hAnsi="Garamond"/>
          <w:sz w:val="20"/>
          <w:szCs w:val="20"/>
        </w:rPr>
        <w:t xml:space="preserve"> </w:t>
      </w:r>
      <w:r w:rsidRPr="00AE01ED">
        <w:rPr>
          <w:rFonts w:ascii="Garamond" w:hAnsi="Garamond"/>
          <w:sz w:val="20"/>
          <w:szCs w:val="20"/>
        </w:rPr>
        <w:t>na</w:t>
      </w:r>
      <w:r w:rsidR="00C9457F" w:rsidRPr="00AE01ED">
        <w:rPr>
          <w:rFonts w:ascii="Garamond" w:hAnsi="Garamond"/>
          <w:sz w:val="20"/>
          <w:szCs w:val="20"/>
        </w:rPr>
        <w:t xml:space="preserve"> </w:t>
      </w:r>
      <w:r w:rsidRPr="00AE01ED">
        <w:rPr>
          <w:rFonts w:ascii="Garamond" w:hAnsi="Garamond"/>
          <w:sz w:val="20"/>
          <w:szCs w:val="20"/>
        </w:rPr>
        <w:t>platnosť</w:t>
      </w:r>
      <w:r w:rsidR="00C9457F" w:rsidRPr="00AE01ED">
        <w:rPr>
          <w:rFonts w:ascii="Garamond" w:hAnsi="Garamond"/>
          <w:sz w:val="20"/>
          <w:szCs w:val="20"/>
        </w:rPr>
        <w:t xml:space="preserve"> </w:t>
      </w:r>
      <w:r w:rsidRPr="00AE01ED">
        <w:rPr>
          <w:rFonts w:ascii="Garamond" w:hAnsi="Garamond"/>
          <w:sz w:val="20"/>
          <w:szCs w:val="20"/>
        </w:rPr>
        <w:t>a</w:t>
      </w:r>
      <w:r w:rsidR="00C9457F" w:rsidRPr="00AE01ED">
        <w:rPr>
          <w:rFonts w:ascii="Garamond" w:hAnsi="Garamond"/>
          <w:sz w:val="20"/>
          <w:szCs w:val="20"/>
        </w:rPr>
        <w:t xml:space="preserve"> </w:t>
      </w:r>
      <w:r w:rsidRPr="00AE01ED">
        <w:rPr>
          <w:rFonts w:ascii="Garamond" w:hAnsi="Garamond"/>
          <w:sz w:val="20"/>
          <w:szCs w:val="20"/>
        </w:rPr>
        <w:t>vymáhateľnosť</w:t>
      </w:r>
      <w:r w:rsidR="00C9457F" w:rsidRPr="00AE01ED">
        <w:rPr>
          <w:rFonts w:ascii="Garamond" w:hAnsi="Garamond"/>
          <w:sz w:val="20"/>
          <w:szCs w:val="20"/>
        </w:rPr>
        <w:t xml:space="preserve"> </w:t>
      </w:r>
      <w:r w:rsidRPr="00AE01ED">
        <w:rPr>
          <w:rFonts w:ascii="Garamond" w:hAnsi="Garamond"/>
          <w:sz w:val="20"/>
          <w:szCs w:val="20"/>
        </w:rPr>
        <w:t>ostatných</w:t>
      </w:r>
      <w:r w:rsidR="00C9457F" w:rsidRPr="00AE01ED">
        <w:rPr>
          <w:rFonts w:ascii="Garamond" w:hAnsi="Garamond"/>
          <w:sz w:val="20"/>
          <w:szCs w:val="20"/>
        </w:rPr>
        <w:t xml:space="preserve"> </w:t>
      </w:r>
      <w:r w:rsidRPr="00AE01ED">
        <w:rPr>
          <w:rFonts w:ascii="Garamond" w:hAnsi="Garamond"/>
          <w:sz w:val="20"/>
          <w:szCs w:val="20"/>
        </w:rPr>
        <w:t>ustanovení</w:t>
      </w:r>
      <w:r w:rsidR="00C9457F" w:rsidRPr="00AE01ED">
        <w:rPr>
          <w:rFonts w:ascii="Garamond" w:hAnsi="Garamond"/>
          <w:sz w:val="20"/>
          <w:szCs w:val="20"/>
        </w:rPr>
        <w:t xml:space="preserve"> </w:t>
      </w:r>
      <w:r w:rsidRPr="00AE01ED">
        <w:rPr>
          <w:rFonts w:ascii="Garamond" w:hAnsi="Garamond"/>
          <w:sz w:val="20"/>
          <w:szCs w:val="20"/>
        </w:rPr>
        <w:t>Zmluvy.</w:t>
      </w:r>
      <w:r w:rsidR="00C9457F" w:rsidRPr="00AE01ED">
        <w:rPr>
          <w:rFonts w:ascii="Garamond" w:hAnsi="Garamond"/>
          <w:sz w:val="20"/>
          <w:szCs w:val="20"/>
        </w:rPr>
        <w:t xml:space="preserve"> </w:t>
      </w:r>
      <w:r w:rsidRPr="00AE01ED">
        <w:rPr>
          <w:rFonts w:ascii="Garamond" w:hAnsi="Garamond"/>
          <w:sz w:val="20"/>
          <w:szCs w:val="20"/>
        </w:rPr>
        <w:t>Zmluvné</w:t>
      </w:r>
      <w:r w:rsidR="00C9457F" w:rsidRPr="00AE01ED">
        <w:rPr>
          <w:rFonts w:ascii="Garamond" w:hAnsi="Garamond"/>
          <w:sz w:val="20"/>
          <w:szCs w:val="20"/>
        </w:rPr>
        <w:t xml:space="preserve"> </w:t>
      </w:r>
      <w:r w:rsidRPr="00AE01ED">
        <w:rPr>
          <w:rFonts w:ascii="Garamond" w:hAnsi="Garamond"/>
          <w:sz w:val="20"/>
          <w:szCs w:val="20"/>
        </w:rPr>
        <w:t>strany</w:t>
      </w:r>
      <w:r w:rsidR="00C9457F" w:rsidRPr="00AE01ED">
        <w:rPr>
          <w:rFonts w:ascii="Garamond" w:hAnsi="Garamond"/>
          <w:sz w:val="20"/>
          <w:szCs w:val="20"/>
        </w:rPr>
        <w:t xml:space="preserve"> </w:t>
      </w:r>
      <w:r w:rsidRPr="00AE01ED">
        <w:rPr>
          <w:rFonts w:ascii="Garamond" w:hAnsi="Garamond"/>
          <w:sz w:val="20"/>
          <w:szCs w:val="20"/>
        </w:rPr>
        <w:t>sú</w:t>
      </w:r>
      <w:r w:rsidR="00C9457F" w:rsidRPr="00AE01ED">
        <w:rPr>
          <w:rFonts w:ascii="Garamond" w:hAnsi="Garamond"/>
          <w:sz w:val="20"/>
          <w:szCs w:val="20"/>
        </w:rPr>
        <w:t xml:space="preserve"> </w:t>
      </w:r>
      <w:r w:rsidRPr="00AE01ED">
        <w:rPr>
          <w:rFonts w:ascii="Garamond" w:hAnsi="Garamond"/>
          <w:sz w:val="20"/>
          <w:szCs w:val="20"/>
        </w:rPr>
        <w:t>v</w:t>
      </w:r>
      <w:r w:rsidR="00C9457F" w:rsidRPr="00AE01ED">
        <w:rPr>
          <w:rFonts w:ascii="Garamond" w:hAnsi="Garamond"/>
          <w:sz w:val="20"/>
          <w:szCs w:val="20"/>
        </w:rPr>
        <w:t xml:space="preserve"> </w:t>
      </w:r>
      <w:r w:rsidRPr="00AE01ED">
        <w:rPr>
          <w:rFonts w:ascii="Garamond" w:hAnsi="Garamond"/>
          <w:sz w:val="20"/>
          <w:szCs w:val="20"/>
        </w:rPr>
        <w:t>takomto</w:t>
      </w:r>
      <w:r w:rsidR="00C9457F" w:rsidRPr="00AE01ED">
        <w:rPr>
          <w:rFonts w:ascii="Garamond" w:hAnsi="Garamond"/>
          <w:sz w:val="20"/>
          <w:szCs w:val="20"/>
        </w:rPr>
        <w:t xml:space="preserve"> </w:t>
      </w:r>
      <w:r w:rsidRPr="00AE01ED">
        <w:rPr>
          <w:rFonts w:ascii="Garamond" w:hAnsi="Garamond"/>
          <w:sz w:val="20"/>
          <w:szCs w:val="20"/>
        </w:rPr>
        <w:t>prípade</w:t>
      </w:r>
      <w:r w:rsidR="00C9457F" w:rsidRPr="00AE01ED">
        <w:rPr>
          <w:rFonts w:ascii="Garamond" w:hAnsi="Garamond"/>
          <w:sz w:val="20"/>
          <w:szCs w:val="20"/>
        </w:rPr>
        <w:t xml:space="preserve"> </w:t>
      </w:r>
      <w:r w:rsidRPr="00AE01ED">
        <w:rPr>
          <w:rFonts w:ascii="Garamond" w:hAnsi="Garamond"/>
          <w:sz w:val="20"/>
          <w:szCs w:val="20"/>
        </w:rPr>
        <w:t>povinné</w:t>
      </w:r>
      <w:r w:rsidR="00C9457F" w:rsidRPr="00AE01ED">
        <w:rPr>
          <w:rFonts w:ascii="Garamond" w:hAnsi="Garamond"/>
          <w:sz w:val="20"/>
          <w:szCs w:val="20"/>
        </w:rPr>
        <w:t xml:space="preserve"> </w:t>
      </w:r>
      <w:r w:rsidRPr="00AE01ED">
        <w:rPr>
          <w:rFonts w:ascii="Garamond" w:hAnsi="Garamond"/>
          <w:sz w:val="20"/>
          <w:szCs w:val="20"/>
        </w:rPr>
        <w:t>bez</w:t>
      </w:r>
      <w:r w:rsidR="00C9457F" w:rsidRPr="00AE01ED">
        <w:rPr>
          <w:rFonts w:ascii="Garamond" w:hAnsi="Garamond"/>
          <w:sz w:val="20"/>
          <w:szCs w:val="20"/>
        </w:rPr>
        <w:t xml:space="preserve"> </w:t>
      </w:r>
      <w:r w:rsidRPr="00AE01ED">
        <w:rPr>
          <w:rFonts w:ascii="Garamond" w:hAnsi="Garamond"/>
          <w:sz w:val="20"/>
          <w:szCs w:val="20"/>
        </w:rPr>
        <w:t>zbytočného</w:t>
      </w:r>
      <w:r w:rsidR="00C9457F" w:rsidRPr="00AE01ED">
        <w:rPr>
          <w:rFonts w:ascii="Garamond" w:hAnsi="Garamond"/>
          <w:sz w:val="20"/>
          <w:szCs w:val="20"/>
        </w:rPr>
        <w:t xml:space="preserve"> </w:t>
      </w:r>
      <w:r w:rsidRPr="00AE01ED">
        <w:rPr>
          <w:rFonts w:ascii="Garamond" w:hAnsi="Garamond"/>
          <w:sz w:val="20"/>
          <w:szCs w:val="20"/>
        </w:rPr>
        <w:t>odkladu</w:t>
      </w:r>
      <w:r w:rsidR="00C9457F" w:rsidRPr="00AE01ED">
        <w:rPr>
          <w:rFonts w:ascii="Garamond" w:hAnsi="Garamond"/>
          <w:sz w:val="20"/>
          <w:szCs w:val="20"/>
        </w:rPr>
        <w:t xml:space="preserve"> </w:t>
      </w:r>
      <w:r w:rsidRPr="00AE01ED">
        <w:rPr>
          <w:rFonts w:ascii="Garamond" w:hAnsi="Garamond"/>
          <w:sz w:val="20"/>
          <w:szCs w:val="20"/>
        </w:rPr>
        <w:t>uzatvoriť</w:t>
      </w:r>
      <w:r w:rsidR="00C9457F" w:rsidRPr="00AE01ED">
        <w:rPr>
          <w:rFonts w:ascii="Garamond" w:hAnsi="Garamond"/>
          <w:sz w:val="20"/>
          <w:szCs w:val="20"/>
        </w:rPr>
        <w:t xml:space="preserve"> </w:t>
      </w:r>
      <w:r w:rsidRPr="00AE01ED">
        <w:rPr>
          <w:rFonts w:ascii="Garamond" w:hAnsi="Garamond"/>
          <w:sz w:val="20"/>
          <w:szCs w:val="20"/>
        </w:rPr>
        <w:t>dodatok</w:t>
      </w:r>
      <w:r w:rsidR="00C9457F" w:rsidRPr="00AE01ED">
        <w:rPr>
          <w:rFonts w:ascii="Garamond" w:hAnsi="Garamond"/>
          <w:sz w:val="20"/>
          <w:szCs w:val="20"/>
        </w:rPr>
        <w:t xml:space="preserve"> </w:t>
      </w:r>
      <w:r w:rsidRPr="00AE01ED">
        <w:rPr>
          <w:rFonts w:ascii="Garamond" w:hAnsi="Garamond"/>
          <w:sz w:val="20"/>
          <w:szCs w:val="20"/>
        </w:rPr>
        <w:t>k</w:t>
      </w:r>
      <w:r w:rsidR="00C9457F" w:rsidRPr="00AE01ED">
        <w:rPr>
          <w:rFonts w:ascii="Garamond" w:hAnsi="Garamond"/>
          <w:sz w:val="20"/>
          <w:szCs w:val="20"/>
        </w:rPr>
        <w:t xml:space="preserve"> </w:t>
      </w:r>
      <w:r w:rsidRPr="00AE01ED">
        <w:rPr>
          <w:rFonts w:ascii="Garamond" w:hAnsi="Garamond"/>
          <w:sz w:val="20"/>
          <w:szCs w:val="20"/>
        </w:rPr>
        <w:t>Zmluve,</w:t>
      </w:r>
      <w:r w:rsidR="00C9457F" w:rsidRPr="00AE01ED">
        <w:rPr>
          <w:rFonts w:ascii="Garamond" w:hAnsi="Garamond"/>
          <w:sz w:val="20"/>
          <w:szCs w:val="20"/>
        </w:rPr>
        <w:t xml:space="preserve"> </w:t>
      </w:r>
      <w:r w:rsidRPr="00AE01ED">
        <w:rPr>
          <w:rFonts w:ascii="Garamond" w:hAnsi="Garamond"/>
          <w:sz w:val="20"/>
          <w:szCs w:val="20"/>
        </w:rPr>
        <w:t>ktorý</w:t>
      </w:r>
      <w:r w:rsidR="00C9457F" w:rsidRPr="00AE01ED">
        <w:rPr>
          <w:rFonts w:ascii="Garamond" w:hAnsi="Garamond"/>
          <w:sz w:val="20"/>
          <w:szCs w:val="20"/>
        </w:rPr>
        <w:t xml:space="preserve"> </w:t>
      </w:r>
      <w:r w:rsidRPr="00AE01ED">
        <w:rPr>
          <w:rFonts w:ascii="Garamond" w:hAnsi="Garamond"/>
          <w:sz w:val="20"/>
          <w:szCs w:val="20"/>
        </w:rPr>
        <w:t>nahradí</w:t>
      </w:r>
      <w:r w:rsidR="00C9457F" w:rsidRPr="00AE01ED">
        <w:rPr>
          <w:rFonts w:ascii="Garamond" w:hAnsi="Garamond"/>
          <w:sz w:val="20"/>
          <w:szCs w:val="20"/>
        </w:rPr>
        <w:t xml:space="preserve"> </w:t>
      </w:r>
      <w:r w:rsidRPr="00AE01ED">
        <w:rPr>
          <w:rFonts w:ascii="Garamond" w:hAnsi="Garamond"/>
          <w:sz w:val="20"/>
          <w:szCs w:val="20"/>
        </w:rPr>
        <w:t>neplatné</w:t>
      </w:r>
      <w:r w:rsidR="00C9457F" w:rsidRPr="00AE01ED">
        <w:rPr>
          <w:rFonts w:ascii="Garamond" w:hAnsi="Garamond"/>
          <w:sz w:val="20"/>
          <w:szCs w:val="20"/>
        </w:rPr>
        <w:t xml:space="preserve"> </w:t>
      </w:r>
      <w:r w:rsidRPr="00AE01ED">
        <w:rPr>
          <w:rFonts w:ascii="Garamond" w:hAnsi="Garamond"/>
          <w:sz w:val="20"/>
          <w:szCs w:val="20"/>
        </w:rPr>
        <w:t>alebo</w:t>
      </w:r>
      <w:r w:rsidR="00C9457F" w:rsidRPr="00AE01ED">
        <w:rPr>
          <w:rFonts w:ascii="Garamond" w:hAnsi="Garamond"/>
          <w:sz w:val="20"/>
          <w:szCs w:val="20"/>
        </w:rPr>
        <w:t xml:space="preserve"> </w:t>
      </w:r>
      <w:r w:rsidRPr="00AE01ED">
        <w:rPr>
          <w:rFonts w:ascii="Garamond" w:hAnsi="Garamond"/>
          <w:sz w:val="20"/>
          <w:szCs w:val="20"/>
        </w:rPr>
        <w:t>nevymáhateľné</w:t>
      </w:r>
      <w:r w:rsidR="00C9457F" w:rsidRPr="00AE01ED">
        <w:rPr>
          <w:rFonts w:ascii="Garamond" w:hAnsi="Garamond"/>
          <w:sz w:val="20"/>
          <w:szCs w:val="20"/>
        </w:rPr>
        <w:t xml:space="preserve"> </w:t>
      </w:r>
      <w:r w:rsidRPr="00AE01ED">
        <w:rPr>
          <w:rFonts w:ascii="Garamond" w:hAnsi="Garamond"/>
          <w:sz w:val="20"/>
          <w:szCs w:val="20"/>
        </w:rPr>
        <w:t>ustanovenie</w:t>
      </w:r>
      <w:r w:rsidR="00C9457F" w:rsidRPr="00AE01ED">
        <w:rPr>
          <w:rFonts w:ascii="Garamond" w:hAnsi="Garamond"/>
          <w:sz w:val="20"/>
          <w:szCs w:val="20"/>
        </w:rPr>
        <w:t xml:space="preserve"> </w:t>
      </w:r>
      <w:r w:rsidRPr="00AE01ED">
        <w:rPr>
          <w:rFonts w:ascii="Garamond" w:hAnsi="Garamond"/>
          <w:sz w:val="20"/>
          <w:szCs w:val="20"/>
        </w:rPr>
        <w:t>Zmluvy</w:t>
      </w:r>
      <w:r w:rsidR="00C9457F" w:rsidRPr="00AE01ED">
        <w:rPr>
          <w:rFonts w:ascii="Garamond" w:hAnsi="Garamond"/>
          <w:sz w:val="20"/>
          <w:szCs w:val="20"/>
        </w:rPr>
        <w:t xml:space="preserve"> </w:t>
      </w:r>
      <w:r w:rsidRPr="00AE01ED">
        <w:rPr>
          <w:rFonts w:ascii="Garamond" w:hAnsi="Garamond"/>
          <w:sz w:val="20"/>
          <w:szCs w:val="20"/>
        </w:rPr>
        <w:t>iným</w:t>
      </w:r>
      <w:r w:rsidR="00C9457F" w:rsidRPr="00AE01ED">
        <w:rPr>
          <w:rFonts w:ascii="Garamond" w:hAnsi="Garamond"/>
          <w:sz w:val="20"/>
          <w:szCs w:val="20"/>
        </w:rPr>
        <w:t xml:space="preserve"> </w:t>
      </w:r>
      <w:r w:rsidRPr="00AE01ED">
        <w:rPr>
          <w:rFonts w:ascii="Garamond" w:hAnsi="Garamond"/>
          <w:sz w:val="20"/>
          <w:szCs w:val="20"/>
        </w:rPr>
        <w:t>ustanovením,</w:t>
      </w:r>
      <w:r w:rsidR="00C9457F" w:rsidRPr="00AE01ED">
        <w:rPr>
          <w:rFonts w:ascii="Garamond" w:hAnsi="Garamond"/>
          <w:sz w:val="20"/>
          <w:szCs w:val="20"/>
        </w:rPr>
        <w:t xml:space="preserve"> </w:t>
      </w:r>
      <w:r w:rsidRPr="00AE01ED">
        <w:rPr>
          <w:rFonts w:ascii="Garamond" w:hAnsi="Garamond"/>
          <w:sz w:val="20"/>
          <w:szCs w:val="20"/>
        </w:rPr>
        <w:t>ktoré</w:t>
      </w:r>
      <w:r w:rsidR="00C9457F" w:rsidRPr="00AE01ED">
        <w:rPr>
          <w:rFonts w:ascii="Garamond" w:hAnsi="Garamond"/>
          <w:sz w:val="20"/>
          <w:szCs w:val="20"/>
        </w:rPr>
        <w:t xml:space="preserve"> </w:t>
      </w:r>
      <w:r w:rsidRPr="00AE01ED">
        <w:rPr>
          <w:rFonts w:ascii="Garamond" w:hAnsi="Garamond"/>
          <w:sz w:val="20"/>
          <w:szCs w:val="20"/>
        </w:rPr>
        <w:t>ho</w:t>
      </w:r>
      <w:r w:rsidR="00C9457F" w:rsidRPr="00AE01ED">
        <w:rPr>
          <w:rFonts w:ascii="Garamond" w:hAnsi="Garamond"/>
          <w:sz w:val="20"/>
          <w:szCs w:val="20"/>
        </w:rPr>
        <w:t xml:space="preserve"> </w:t>
      </w:r>
      <w:r w:rsidRPr="00AE01ED">
        <w:rPr>
          <w:rFonts w:ascii="Garamond" w:hAnsi="Garamond"/>
          <w:sz w:val="20"/>
          <w:szCs w:val="20"/>
        </w:rPr>
        <w:t>v</w:t>
      </w:r>
      <w:r w:rsidR="00C9457F" w:rsidRPr="00AE01ED">
        <w:rPr>
          <w:rFonts w:ascii="Garamond" w:hAnsi="Garamond"/>
          <w:sz w:val="20"/>
          <w:szCs w:val="20"/>
        </w:rPr>
        <w:t xml:space="preserve"> </w:t>
      </w:r>
      <w:r w:rsidRPr="00AE01ED">
        <w:rPr>
          <w:rFonts w:ascii="Garamond" w:hAnsi="Garamond"/>
          <w:sz w:val="20"/>
          <w:szCs w:val="20"/>
        </w:rPr>
        <w:t>právnom</w:t>
      </w:r>
      <w:r w:rsidR="00C9457F" w:rsidRPr="00AE01ED">
        <w:rPr>
          <w:rFonts w:ascii="Garamond" w:hAnsi="Garamond"/>
          <w:sz w:val="20"/>
          <w:szCs w:val="20"/>
        </w:rPr>
        <w:t xml:space="preserve"> </w:t>
      </w:r>
      <w:r w:rsidRPr="00AE01ED">
        <w:rPr>
          <w:rFonts w:ascii="Garamond" w:hAnsi="Garamond"/>
          <w:sz w:val="20"/>
          <w:szCs w:val="20"/>
        </w:rPr>
        <w:t>aj</w:t>
      </w:r>
      <w:r w:rsidR="00C9457F" w:rsidRPr="00AE01ED">
        <w:rPr>
          <w:rFonts w:ascii="Garamond" w:hAnsi="Garamond"/>
          <w:sz w:val="20"/>
          <w:szCs w:val="20"/>
        </w:rPr>
        <w:t xml:space="preserve"> </w:t>
      </w:r>
      <w:r w:rsidRPr="00AE01ED">
        <w:rPr>
          <w:rFonts w:ascii="Garamond" w:hAnsi="Garamond"/>
          <w:sz w:val="20"/>
          <w:szCs w:val="20"/>
        </w:rPr>
        <w:t>obchodnom</w:t>
      </w:r>
      <w:r w:rsidR="00C9457F" w:rsidRPr="00AE01ED">
        <w:rPr>
          <w:rFonts w:ascii="Garamond" w:hAnsi="Garamond"/>
          <w:sz w:val="20"/>
          <w:szCs w:val="20"/>
        </w:rPr>
        <w:t xml:space="preserve"> </w:t>
      </w:r>
      <w:r w:rsidRPr="00AE01ED">
        <w:rPr>
          <w:rFonts w:ascii="Garamond" w:hAnsi="Garamond"/>
          <w:sz w:val="20"/>
          <w:szCs w:val="20"/>
        </w:rPr>
        <w:t>zmysle</w:t>
      </w:r>
      <w:r w:rsidR="00C9457F" w:rsidRPr="00AE01ED">
        <w:rPr>
          <w:rFonts w:ascii="Garamond" w:hAnsi="Garamond"/>
          <w:sz w:val="20"/>
          <w:szCs w:val="20"/>
        </w:rPr>
        <w:t xml:space="preserve"> </w:t>
      </w:r>
      <w:r w:rsidRPr="00AE01ED">
        <w:rPr>
          <w:rFonts w:ascii="Garamond" w:hAnsi="Garamond"/>
          <w:sz w:val="20"/>
          <w:szCs w:val="20"/>
        </w:rPr>
        <w:t>najbližšie</w:t>
      </w:r>
      <w:r w:rsidR="00C9457F" w:rsidRPr="00AE01ED">
        <w:rPr>
          <w:rFonts w:ascii="Garamond" w:hAnsi="Garamond"/>
          <w:sz w:val="20"/>
          <w:szCs w:val="20"/>
        </w:rPr>
        <w:t xml:space="preserve"> </w:t>
      </w:r>
      <w:r w:rsidRPr="00AE01ED">
        <w:rPr>
          <w:rFonts w:ascii="Garamond" w:hAnsi="Garamond"/>
          <w:sz w:val="20"/>
          <w:szCs w:val="20"/>
        </w:rPr>
        <w:t>nahradzuje</w:t>
      </w:r>
      <w:r w:rsidR="00C9457F" w:rsidRPr="00AE01ED">
        <w:rPr>
          <w:rFonts w:ascii="Garamond" w:hAnsi="Garamond"/>
          <w:sz w:val="20"/>
          <w:szCs w:val="20"/>
        </w:rPr>
        <w:t xml:space="preserve"> </w:t>
      </w:r>
      <w:r w:rsidRPr="00AE01ED">
        <w:rPr>
          <w:rFonts w:ascii="Garamond" w:hAnsi="Garamond"/>
          <w:sz w:val="20"/>
          <w:szCs w:val="20"/>
        </w:rPr>
        <w:t>tak,</w:t>
      </w:r>
      <w:r w:rsidR="00C9457F" w:rsidRPr="00AE01ED">
        <w:rPr>
          <w:rFonts w:ascii="Garamond" w:hAnsi="Garamond"/>
          <w:sz w:val="20"/>
          <w:szCs w:val="20"/>
        </w:rPr>
        <w:t xml:space="preserve"> </w:t>
      </w:r>
      <w:r w:rsidRPr="00AE01ED">
        <w:rPr>
          <w:rFonts w:ascii="Garamond" w:hAnsi="Garamond"/>
          <w:sz w:val="20"/>
          <w:szCs w:val="20"/>
        </w:rPr>
        <w:t>aby</w:t>
      </w:r>
      <w:r w:rsidR="00C9457F" w:rsidRPr="00AE01ED">
        <w:rPr>
          <w:rFonts w:ascii="Garamond" w:hAnsi="Garamond"/>
          <w:sz w:val="20"/>
          <w:szCs w:val="20"/>
        </w:rPr>
        <w:t xml:space="preserve"> </w:t>
      </w:r>
      <w:r w:rsidRPr="00AE01ED">
        <w:rPr>
          <w:rFonts w:ascii="Garamond" w:hAnsi="Garamond"/>
          <w:sz w:val="20"/>
          <w:szCs w:val="20"/>
        </w:rPr>
        <w:t>bola</w:t>
      </w:r>
      <w:r w:rsidR="00C9457F" w:rsidRPr="00AE01ED">
        <w:rPr>
          <w:rFonts w:ascii="Garamond" w:hAnsi="Garamond"/>
          <w:sz w:val="20"/>
          <w:szCs w:val="20"/>
        </w:rPr>
        <w:t xml:space="preserve"> </w:t>
      </w:r>
      <w:r w:rsidRPr="00AE01ED">
        <w:rPr>
          <w:rFonts w:ascii="Garamond" w:hAnsi="Garamond"/>
          <w:sz w:val="20"/>
          <w:szCs w:val="20"/>
        </w:rPr>
        <w:t>vôľa</w:t>
      </w:r>
      <w:r w:rsidR="00C9457F" w:rsidRPr="00AE01ED">
        <w:rPr>
          <w:rFonts w:ascii="Garamond" w:hAnsi="Garamond"/>
          <w:sz w:val="20"/>
          <w:szCs w:val="20"/>
        </w:rPr>
        <w:t xml:space="preserve"> </w:t>
      </w:r>
      <w:r w:rsidRPr="00AE01ED">
        <w:rPr>
          <w:rFonts w:ascii="Garamond" w:hAnsi="Garamond"/>
          <w:sz w:val="20"/>
          <w:szCs w:val="20"/>
        </w:rPr>
        <w:t>Zmluvných</w:t>
      </w:r>
      <w:r w:rsidR="00C9457F" w:rsidRPr="00AE01ED">
        <w:rPr>
          <w:rFonts w:ascii="Garamond" w:hAnsi="Garamond"/>
          <w:sz w:val="20"/>
          <w:szCs w:val="20"/>
        </w:rPr>
        <w:t xml:space="preserve"> </w:t>
      </w:r>
      <w:r w:rsidRPr="00AE01ED">
        <w:rPr>
          <w:rFonts w:ascii="Garamond" w:hAnsi="Garamond"/>
          <w:sz w:val="20"/>
          <w:szCs w:val="20"/>
        </w:rPr>
        <w:t>strán</w:t>
      </w:r>
      <w:r w:rsidR="00C9457F" w:rsidRPr="00AE01ED">
        <w:rPr>
          <w:rFonts w:ascii="Garamond" w:hAnsi="Garamond"/>
          <w:sz w:val="20"/>
          <w:szCs w:val="20"/>
        </w:rPr>
        <w:t xml:space="preserve"> </w:t>
      </w:r>
      <w:r w:rsidRPr="00AE01ED">
        <w:rPr>
          <w:rFonts w:ascii="Garamond" w:hAnsi="Garamond"/>
          <w:sz w:val="20"/>
          <w:szCs w:val="20"/>
        </w:rPr>
        <w:t>vyjadrená</w:t>
      </w:r>
      <w:r w:rsidR="00C9457F" w:rsidRPr="00AE01ED">
        <w:rPr>
          <w:rFonts w:ascii="Garamond" w:hAnsi="Garamond"/>
          <w:sz w:val="20"/>
          <w:szCs w:val="20"/>
        </w:rPr>
        <w:t xml:space="preserve"> </w:t>
      </w:r>
      <w:r w:rsidRPr="00AE01ED">
        <w:rPr>
          <w:rFonts w:ascii="Garamond" w:hAnsi="Garamond"/>
          <w:sz w:val="20"/>
          <w:szCs w:val="20"/>
        </w:rPr>
        <w:t>v</w:t>
      </w:r>
      <w:r w:rsidR="00C9457F" w:rsidRPr="00AE01ED">
        <w:rPr>
          <w:rFonts w:ascii="Garamond" w:hAnsi="Garamond"/>
          <w:sz w:val="20"/>
          <w:szCs w:val="20"/>
        </w:rPr>
        <w:t xml:space="preserve"> </w:t>
      </w:r>
      <w:r w:rsidRPr="00AE01ED">
        <w:rPr>
          <w:rFonts w:ascii="Garamond" w:hAnsi="Garamond"/>
          <w:sz w:val="20"/>
          <w:szCs w:val="20"/>
        </w:rPr>
        <w:t>nahrádzaných</w:t>
      </w:r>
      <w:r w:rsidR="00C9457F" w:rsidRPr="00AE01ED">
        <w:rPr>
          <w:rFonts w:ascii="Garamond" w:hAnsi="Garamond"/>
          <w:sz w:val="20"/>
          <w:szCs w:val="20"/>
        </w:rPr>
        <w:t xml:space="preserve"> </w:t>
      </w:r>
      <w:r w:rsidRPr="00AE01ED">
        <w:rPr>
          <w:rFonts w:ascii="Garamond" w:hAnsi="Garamond"/>
          <w:sz w:val="20"/>
          <w:szCs w:val="20"/>
        </w:rPr>
        <w:t>ustanoveniach</w:t>
      </w:r>
      <w:r w:rsidR="00C9457F" w:rsidRPr="00AE01ED">
        <w:rPr>
          <w:rFonts w:ascii="Garamond" w:hAnsi="Garamond"/>
          <w:sz w:val="20"/>
          <w:szCs w:val="20"/>
        </w:rPr>
        <w:t xml:space="preserve"> </w:t>
      </w:r>
      <w:r w:rsidRPr="00AE01ED">
        <w:rPr>
          <w:rFonts w:ascii="Garamond" w:hAnsi="Garamond"/>
          <w:sz w:val="20"/>
          <w:szCs w:val="20"/>
        </w:rPr>
        <w:t>Zmluvy</w:t>
      </w:r>
      <w:r w:rsidR="00C9457F" w:rsidRPr="00AE01ED">
        <w:rPr>
          <w:rFonts w:ascii="Garamond" w:hAnsi="Garamond"/>
          <w:sz w:val="20"/>
          <w:szCs w:val="20"/>
        </w:rPr>
        <w:t xml:space="preserve"> </w:t>
      </w:r>
      <w:r w:rsidRPr="00AE01ED">
        <w:rPr>
          <w:rFonts w:ascii="Garamond" w:hAnsi="Garamond"/>
          <w:sz w:val="20"/>
          <w:szCs w:val="20"/>
        </w:rPr>
        <w:t>zachovaná.</w:t>
      </w:r>
    </w:p>
    <w:p w14:paraId="0BD4CF01" w14:textId="77777777" w:rsidR="00A30BA1" w:rsidRPr="006B2508" w:rsidRDefault="00A30BA1" w:rsidP="005410A3">
      <w:pPr>
        <w:keepNext/>
        <w:keepLines/>
        <w:spacing w:after="0" w:line="240" w:lineRule="auto"/>
        <w:ind w:left="720"/>
        <w:contextualSpacing/>
        <w:jc w:val="both"/>
        <w:rPr>
          <w:rFonts w:ascii="Garamond" w:hAnsi="Garamond"/>
          <w:sz w:val="20"/>
          <w:szCs w:val="20"/>
        </w:rPr>
      </w:pPr>
    </w:p>
    <w:p w14:paraId="7E161A53" w14:textId="13E5B4B4" w:rsidR="00A30BA1" w:rsidRPr="006B2508" w:rsidRDefault="00A30BA1" w:rsidP="005410A3">
      <w:pPr>
        <w:keepNext/>
        <w:keepLines/>
        <w:numPr>
          <w:ilvl w:val="0"/>
          <w:numId w:val="24"/>
        </w:numPr>
        <w:spacing w:after="0" w:line="240" w:lineRule="auto"/>
        <w:ind w:hanging="720"/>
        <w:contextualSpacing/>
        <w:jc w:val="both"/>
        <w:rPr>
          <w:rFonts w:ascii="Garamond" w:hAnsi="Garamond"/>
          <w:sz w:val="20"/>
          <w:szCs w:val="20"/>
        </w:rPr>
      </w:pPr>
      <w:r w:rsidRPr="006B2508">
        <w:rPr>
          <w:rFonts w:ascii="Garamond" w:hAnsi="Garamond"/>
          <w:sz w:val="20"/>
          <w:szCs w:val="20"/>
        </w:rPr>
        <w:t>Žiadna</w:t>
      </w:r>
      <w:r w:rsidR="00C9457F" w:rsidRPr="006B2508">
        <w:rPr>
          <w:rFonts w:ascii="Garamond" w:hAnsi="Garamond"/>
          <w:sz w:val="20"/>
          <w:szCs w:val="20"/>
        </w:rPr>
        <w:t xml:space="preserve"> </w:t>
      </w:r>
      <w:r w:rsidRPr="006B2508">
        <w:rPr>
          <w:rFonts w:ascii="Garamond" w:hAnsi="Garamond"/>
          <w:sz w:val="20"/>
          <w:szCs w:val="20"/>
        </w:rPr>
        <w:t>zo</w:t>
      </w:r>
      <w:r w:rsidR="00C9457F" w:rsidRPr="006B2508">
        <w:rPr>
          <w:rFonts w:ascii="Garamond" w:hAnsi="Garamond"/>
          <w:sz w:val="20"/>
          <w:szCs w:val="20"/>
        </w:rPr>
        <w:t xml:space="preserve"> </w:t>
      </w:r>
      <w:r w:rsidRPr="006B2508">
        <w:rPr>
          <w:rFonts w:ascii="Garamond" w:hAnsi="Garamond"/>
          <w:sz w:val="20"/>
          <w:szCs w:val="20"/>
        </w:rPr>
        <w:t>Zmluvných</w:t>
      </w:r>
      <w:r w:rsidR="00C9457F" w:rsidRPr="006B2508">
        <w:rPr>
          <w:rFonts w:ascii="Garamond" w:hAnsi="Garamond"/>
          <w:sz w:val="20"/>
          <w:szCs w:val="20"/>
        </w:rPr>
        <w:t xml:space="preserve"> </w:t>
      </w:r>
      <w:r w:rsidRPr="006B2508">
        <w:rPr>
          <w:rFonts w:ascii="Garamond" w:hAnsi="Garamond"/>
          <w:sz w:val="20"/>
          <w:szCs w:val="20"/>
        </w:rPr>
        <w:t>strán</w:t>
      </w:r>
      <w:r w:rsidR="00C9457F" w:rsidRPr="006B2508">
        <w:rPr>
          <w:rFonts w:ascii="Garamond" w:hAnsi="Garamond"/>
          <w:sz w:val="20"/>
          <w:szCs w:val="20"/>
        </w:rPr>
        <w:t xml:space="preserve"> </w:t>
      </w:r>
      <w:r w:rsidRPr="006B2508">
        <w:rPr>
          <w:rFonts w:ascii="Garamond" w:hAnsi="Garamond"/>
          <w:sz w:val="20"/>
          <w:szCs w:val="20"/>
        </w:rPr>
        <w:t>nezodpovedá</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omeškanie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nesplnenie</w:t>
      </w:r>
      <w:r w:rsidR="00C9457F" w:rsidRPr="006B2508">
        <w:rPr>
          <w:rFonts w:ascii="Garamond" w:hAnsi="Garamond"/>
          <w:sz w:val="20"/>
          <w:szCs w:val="20"/>
        </w:rPr>
        <w:t xml:space="preserve"> </w:t>
      </w:r>
      <w:r w:rsidRPr="006B2508">
        <w:rPr>
          <w:rFonts w:ascii="Garamond" w:hAnsi="Garamond"/>
          <w:sz w:val="20"/>
          <w:szCs w:val="20"/>
        </w:rPr>
        <w:t>svojej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dôjde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nepredvídateľnej</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ktorú</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nemôže</w:t>
      </w:r>
      <w:r w:rsidR="00C9457F" w:rsidRPr="006B2508">
        <w:rPr>
          <w:rFonts w:ascii="Garamond" w:hAnsi="Garamond"/>
          <w:sz w:val="20"/>
          <w:szCs w:val="20"/>
        </w:rPr>
        <w:t xml:space="preserve"> </w:t>
      </w:r>
      <w:r w:rsidRPr="006B2508">
        <w:rPr>
          <w:rFonts w:ascii="Garamond" w:hAnsi="Garamond"/>
          <w:sz w:val="20"/>
          <w:szCs w:val="20"/>
        </w:rPr>
        <w:t>ovplyvniť,</w:t>
      </w:r>
      <w:r w:rsidR="00C9457F" w:rsidRPr="006B2508">
        <w:rPr>
          <w:rFonts w:ascii="Garamond" w:hAnsi="Garamond"/>
          <w:sz w:val="20"/>
          <w:szCs w:val="20"/>
        </w:rPr>
        <w:t xml:space="preserve"> </w:t>
      </w:r>
      <w:r w:rsidRPr="006B2508">
        <w:rPr>
          <w:rFonts w:ascii="Garamond" w:hAnsi="Garamond"/>
          <w:sz w:val="20"/>
          <w:szCs w:val="20"/>
        </w:rPr>
        <w:t>najmä</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živelnej</w:t>
      </w:r>
      <w:r w:rsidR="00C9457F" w:rsidRPr="006B2508">
        <w:rPr>
          <w:rFonts w:ascii="Garamond" w:hAnsi="Garamond"/>
          <w:sz w:val="20"/>
          <w:szCs w:val="20"/>
        </w:rPr>
        <w:t xml:space="preserve"> </w:t>
      </w:r>
      <w:r w:rsidRPr="006B2508">
        <w:rPr>
          <w:rFonts w:ascii="Garamond" w:hAnsi="Garamond"/>
          <w:sz w:val="20"/>
          <w:szCs w:val="20"/>
        </w:rPr>
        <w:t>pohrome,</w:t>
      </w:r>
      <w:r w:rsidR="00C9457F" w:rsidRPr="006B2508">
        <w:rPr>
          <w:rFonts w:ascii="Garamond" w:hAnsi="Garamond"/>
          <w:sz w:val="20"/>
          <w:szCs w:val="20"/>
        </w:rPr>
        <w:t xml:space="preserve"> </w:t>
      </w:r>
      <w:r w:rsidRPr="006B2508">
        <w:rPr>
          <w:rFonts w:ascii="Garamond" w:hAnsi="Garamond"/>
          <w:sz w:val="20"/>
          <w:szCs w:val="20"/>
        </w:rPr>
        <w:t>vojne,</w:t>
      </w:r>
      <w:r w:rsidR="00C9457F" w:rsidRPr="006B2508">
        <w:rPr>
          <w:rFonts w:ascii="Garamond" w:hAnsi="Garamond"/>
          <w:sz w:val="20"/>
          <w:szCs w:val="20"/>
        </w:rPr>
        <w:t xml:space="preserve"> </w:t>
      </w:r>
      <w:r w:rsidRPr="006B2508">
        <w:rPr>
          <w:rFonts w:ascii="Garamond" w:hAnsi="Garamond"/>
          <w:sz w:val="20"/>
          <w:szCs w:val="20"/>
        </w:rPr>
        <w:t>občianskym</w:t>
      </w:r>
      <w:r w:rsidR="00C9457F" w:rsidRPr="006B2508">
        <w:rPr>
          <w:rFonts w:ascii="Garamond" w:hAnsi="Garamond"/>
          <w:sz w:val="20"/>
          <w:szCs w:val="20"/>
        </w:rPr>
        <w:t xml:space="preserve"> </w:t>
      </w:r>
      <w:r w:rsidRPr="006B2508">
        <w:rPr>
          <w:rFonts w:ascii="Garamond" w:hAnsi="Garamond"/>
          <w:sz w:val="20"/>
          <w:szCs w:val="20"/>
        </w:rPr>
        <w:t>nepokojom,</w:t>
      </w:r>
      <w:r w:rsidR="00C9457F" w:rsidRPr="006B2508">
        <w:rPr>
          <w:rFonts w:ascii="Garamond" w:hAnsi="Garamond"/>
          <w:sz w:val="20"/>
          <w:szCs w:val="20"/>
        </w:rPr>
        <w:t xml:space="preserve"> </w:t>
      </w:r>
      <w:r w:rsidRPr="006B2508">
        <w:rPr>
          <w:rFonts w:ascii="Garamond" w:hAnsi="Garamond"/>
          <w:sz w:val="20"/>
          <w:szCs w:val="20"/>
        </w:rPr>
        <w:t>nedostatku</w:t>
      </w:r>
      <w:r w:rsidR="00C9457F" w:rsidRPr="006B2508">
        <w:rPr>
          <w:rFonts w:ascii="Garamond" w:hAnsi="Garamond"/>
          <w:sz w:val="20"/>
          <w:szCs w:val="20"/>
        </w:rPr>
        <w:t xml:space="preserve"> </w:t>
      </w:r>
      <w:r w:rsidRPr="006B2508">
        <w:rPr>
          <w:rFonts w:ascii="Garamond" w:hAnsi="Garamond"/>
          <w:sz w:val="20"/>
          <w:szCs w:val="20"/>
        </w:rPr>
        <w:t>surovín</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trhu,</w:t>
      </w:r>
      <w:r w:rsidR="00C9457F" w:rsidRPr="006B2508">
        <w:rPr>
          <w:rFonts w:ascii="Garamond" w:hAnsi="Garamond"/>
          <w:sz w:val="20"/>
          <w:szCs w:val="20"/>
        </w:rPr>
        <w:t xml:space="preserve"> </w:t>
      </w:r>
      <w:r w:rsidRPr="006B2508">
        <w:rPr>
          <w:rFonts w:ascii="Garamond" w:hAnsi="Garamond"/>
          <w:sz w:val="20"/>
          <w:szCs w:val="20"/>
        </w:rPr>
        <w:t>sabotáži,</w:t>
      </w:r>
      <w:r w:rsidR="00C9457F" w:rsidRPr="006B2508">
        <w:rPr>
          <w:rFonts w:ascii="Garamond" w:hAnsi="Garamond"/>
          <w:sz w:val="20"/>
          <w:szCs w:val="20"/>
        </w:rPr>
        <w:t xml:space="preserve"> </w:t>
      </w:r>
      <w:r w:rsidRPr="006B2508">
        <w:rPr>
          <w:rFonts w:ascii="Garamond" w:hAnsi="Garamond"/>
          <w:sz w:val="20"/>
          <w:szCs w:val="20"/>
        </w:rPr>
        <w:t>štrajku,</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inému</w:t>
      </w:r>
      <w:r w:rsidR="00C9457F" w:rsidRPr="006B2508">
        <w:rPr>
          <w:rFonts w:ascii="Garamond" w:hAnsi="Garamond"/>
          <w:sz w:val="20"/>
          <w:szCs w:val="20"/>
        </w:rPr>
        <w:t xml:space="preserve"> </w:t>
      </w:r>
      <w:r w:rsidRPr="006B2508">
        <w:rPr>
          <w:rFonts w:ascii="Garamond" w:hAnsi="Garamond"/>
          <w:sz w:val="20"/>
          <w:szCs w:val="20"/>
        </w:rPr>
        <w:t>prípadu</w:t>
      </w:r>
      <w:r w:rsidR="00C9457F" w:rsidRPr="006B2508">
        <w:rPr>
          <w:rFonts w:ascii="Garamond" w:hAnsi="Garamond"/>
          <w:sz w:val="20"/>
          <w:szCs w:val="20"/>
        </w:rPr>
        <w:t xml:space="preserve"> </w:t>
      </w:r>
      <w:r w:rsidRPr="006B2508">
        <w:rPr>
          <w:rFonts w:ascii="Garamond" w:hAnsi="Garamond"/>
          <w:sz w:val="20"/>
          <w:szCs w:val="20"/>
        </w:rPr>
        <w:t>tzv.</w:t>
      </w:r>
      <w:r w:rsidR="00C9457F" w:rsidRPr="006B2508">
        <w:rPr>
          <w:rFonts w:ascii="Garamond" w:hAnsi="Garamond"/>
          <w:sz w:val="20"/>
          <w:szCs w:val="20"/>
        </w:rPr>
        <w:t xml:space="preserve"> </w:t>
      </w:r>
      <w:r w:rsidRPr="006B2508">
        <w:rPr>
          <w:rFonts w:ascii="Garamond" w:hAnsi="Garamond"/>
          <w:sz w:val="20"/>
          <w:szCs w:val="20"/>
        </w:rPr>
        <w:t>„vyššej</w:t>
      </w:r>
      <w:r w:rsidR="00C9457F" w:rsidRPr="006B2508">
        <w:rPr>
          <w:rFonts w:ascii="Garamond" w:hAnsi="Garamond"/>
          <w:sz w:val="20"/>
          <w:szCs w:val="20"/>
        </w:rPr>
        <w:t xml:space="preserve"> </w:t>
      </w:r>
      <w:r w:rsidRPr="006B2508">
        <w:rPr>
          <w:rFonts w:ascii="Garamond" w:hAnsi="Garamond"/>
          <w:sz w:val="20"/>
          <w:szCs w:val="20"/>
        </w:rPr>
        <w:t>moci“.</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omeškanie</w:t>
      </w:r>
      <w:r w:rsidR="00C9457F" w:rsidRPr="006B2508">
        <w:rPr>
          <w:rFonts w:ascii="Garamond" w:hAnsi="Garamond"/>
          <w:sz w:val="20"/>
          <w:szCs w:val="20"/>
        </w:rPr>
        <w:t xml:space="preserve"> </w:t>
      </w:r>
      <w:r w:rsidRPr="006B2508">
        <w:rPr>
          <w:rFonts w:ascii="Garamond" w:hAnsi="Garamond"/>
          <w:sz w:val="20"/>
          <w:szCs w:val="20"/>
        </w:rPr>
        <w:t>alebo</w:t>
      </w:r>
      <w:r w:rsidR="00C9457F" w:rsidRPr="006B2508">
        <w:rPr>
          <w:rFonts w:ascii="Garamond" w:hAnsi="Garamond"/>
          <w:sz w:val="20"/>
          <w:szCs w:val="20"/>
        </w:rPr>
        <w:t xml:space="preserve"> </w:t>
      </w:r>
      <w:r w:rsidRPr="006B2508">
        <w:rPr>
          <w:rFonts w:ascii="Garamond" w:hAnsi="Garamond"/>
          <w:sz w:val="20"/>
          <w:szCs w:val="20"/>
        </w:rPr>
        <w:t>nemožnosť</w:t>
      </w:r>
      <w:r w:rsidR="00C9457F" w:rsidRPr="006B2508">
        <w:rPr>
          <w:rFonts w:ascii="Garamond" w:hAnsi="Garamond"/>
          <w:sz w:val="20"/>
          <w:szCs w:val="20"/>
        </w:rPr>
        <w:t xml:space="preserve"> </w:t>
      </w:r>
      <w:r w:rsidRPr="006B2508">
        <w:rPr>
          <w:rFonts w:ascii="Garamond" w:hAnsi="Garamond"/>
          <w:sz w:val="20"/>
          <w:szCs w:val="20"/>
        </w:rPr>
        <w:t>plnenia</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r w:rsidR="00C9457F" w:rsidRPr="006B2508">
        <w:rPr>
          <w:rFonts w:ascii="Garamond" w:hAnsi="Garamond"/>
          <w:sz w:val="20"/>
          <w:szCs w:val="20"/>
        </w:rPr>
        <w:t xml:space="preserve"> </w:t>
      </w:r>
      <w:r w:rsidRPr="006B2508">
        <w:rPr>
          <w:rFonts w:ascii="Garamond" w:hAnsi="Garamond"/>
          <w:sz w:val="20"/>
          <w:szCs w:val="20"/>
        </w:rPr>
        <w:t>druhej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strane</w:t>
      </w:r>
      <w:r w:rsidR="00C9457F" w:rsidRPr="006B2508">
        <w:rPr>
          <w:rFonts w:ascii="Garamond" w:hAnsi="Garamond"/>
          <w:sz w:val="20"/>
          <w:szCs w:val="20"/>
        </w:rPr>
        <w:t xml:space="preserve"> </w:t>
      </w:r>
      <w:r w:rsidRPr="006B2508">
        <w:rPr>
          <w:rFonts w:ascii="Garamond" w:hAnsi="Garamond"/>
          <w:sz w:val="20"/>
          <w:szCs w:val="20"/>
        </w:rPr>
        <w:t>bezodkladne</w:t>
      </w:r>
      <w:r w:rsidR="00C9457F" w:rsidRPr="006B2508">
        <w:rPr>
          <w:rFonts w:ascii="Garamond" w:hAnsi="Garamond"/>
          <w:sz w:val="20"/>
          <w:szCs w:val="20"/>
        </w:rPr>
        <w:t xml:space="preserve"> </w:t>
      </w:r>
      <w:r w:rsidRPr="006B2508">
        <w:rPr>
          <w:rFonts w:ascii="Garamond" w:hAnsi="Garamond"/>
          <w:sz w:val="20"/>
          <w:szCs w:val="20"/>
        </w:rPr>
        <w:t>oznámiť</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vyvinúť</w:t>
      </w:r>
      <w:r w:rsidR="00C9457F" w:rsidRPr="006B2508">
        <w:rPr>
          <w:rFonts w:ascii="Garamond" w:hAnsi="Garamond"/>
          <w:sz w:val="20"/>
          <w:szCs w:val="20"/>
        </w:rPr>
        <w:t xml:space="preserve"> </w:t>
      </w:r>
      <w:r w:rsidRPr="006B2508">
        <w:rPr>
          <w:rFonts w:ascii="Garamond" w:hAnsi="Garamond"/>
          <w:sz w:val="20"/>
          <w:szCs w:val="20"/>
        </w:rPr>
        <w:t>maximálne</w:t>
      </w:r>
      <w:r w:rsidR="00C9457F" w:rsidRPr="006B2508">
        <w:rPr>
          <w:rFonts w:ascii="Garamond" w:hAnsi="Garamond"/>
          <w:sz w:val="20"/>
          <w:szCs w:val="20"/>
        </w:rPr>
        <w:t xml:space="preserve"> </w:t>
      </w:r>
      <w:r w:rsidRPr="006B2508">
        <w:rPr>
          <w:rFonts w:ascii="Garamond" w:hAnsi="Garamond"/>
          <w:sz w:val="20"/>
          <w:szCs w:val="20"/>
        </w:rPr>
        <w:t>úsilie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odstráneniu</w:t>
      </w:r>
      <w:r w:rsidR="00C9457F" w:rsidRPr="006B2508">
        <w:rPr>
          <w:rFonts w:ascii="Garamond" w:hAnsi="Garamond"/>
          <w:sz w:val="20"/>
          <w:szCs w:val="20"/>
        </w:rPr>
        <w:t xml:space="preserve"> </w:t>
      </w:r>
      <w:r w:rsidRPr="006B2508">
        <w:rPr>
          <w:rFonts w:ascii="Garamond" w:hAnsi="Garamond"/>
          <w:sz w:val="20"/>
          <w:szCs w:val="20"/>
        </w:rPr>
        <w:t>takejto</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pokiaľ</w:t>
      </w:r>
      <w:r w:rsidR="00C9457F" w:rsidRPr="006B2508">
        <w:rPr>
          <w:rFonts w:ascii="Garamond" w:hAnsi="Garamond"/>
          <w:sz w:val="20"/>
          <w:szCs w:val="20"/>
        </w:rPr>
        <w:t xml:space="preserve"> </w:t>
      </w:r>
      <w:r w:rsidRPr="006B2508">
        <w:rPr>
          <w:rFonts w:ascii="Garamond" w:hAnsi="Garamond"/>
          <w:sz w:val="20"/>
          <w:szCs w:val="20"/>
        </w:rPr>
        <w:t>to</w:t>
      </w:r>
      <w:r w:rsidR="00C9457F" w:rsidRPr="006B2508">
        <w:rPr>
          <w:rFonts w:ascii="Garamond" w:hAnsi="Garamond"/>
          <w:sz w:val="20"/>
          <w:szCs w:val="20"/>
        </w:rPr>
        <w:t xml:space="preserve"> </w:t>
      </w:r>
      <w:r w:rsidRPr="006B2508">
        <w:rPr>
          <w:rFonts w:ascii="Garamond" w:hAnsi="Garamond"/>
          <w:sz w:val="20"/>
          <w:szCs w:val="20"/>
        </w:rPr>
        <w:t>bude</w:t>
      </w:r>
      <w:r w:rsidR="00C9457F" w:rsidRPr="006B2508">
        <w:rPr>
          <w:rFonts w:ascii="Garamond" w:hAnsi="Garamond"/>
          <w:sz w:val="20"/>
          <w:szCs w:val="20"/>
        </w:rPr>
        <w:t xml:space="preserve"> </w:t>
      </w:r>
      <w:r w:rsidRPr="006B2508">
        <w:rPr>
          <w:rFonts w:ascii="Garamond" w:hAnsi="Garamond"/>
          <w:sz w:val="20"/>
          <w:szCs w:val="20"/>
        </w:rPr>
        <w:t>možné.</w:t>
      </w:r>
      <w:r w:rsidR="00C9457F" w:rsidRPr="006B2508">
        <w:rPr>
          <w:rFonts w:ascii="Garamond" w:hAnsi="Garamond"/>
          <w:sz w:val="20"/>
          <w:szCs w:val="20"/>
        </w:rPr>
        <w:t xml:space="preserve"> </w:t>
      </w:r>
      <w:r w:rsidRPr="006B2508">
        <w:rPr>
          <w:rFonts w:ascii="Garamond" w:hAnsi="Garamond"/>
          <w:sz w:val="20"/>
          <w:szCs w:val="20"/>
        </w:rPr>
        <w:br/>
        <w:t>Po</w:t>
      </w:r>
      <w:r w:rsidR="00C9457F" w:rsidRPr="006B2508">
        <w:rPr>
          <w:rFonts w:ascii="Garamond" w:hAnsi="Garamond"/>
          <w:sz w:val="20"/>
          <w:szCs w:val="20"/>
        </w:rPr>
        <w:t xml:space="preserve"> </w:t>
      </w:r>
      <w:r w:rsidRPr="006B2508">
        <w:rPr>
          <w:rFonts w:ascii="Garamond" w:hAnsi="Garamond"/>
          <w:sz w:val="20"/>
          <w:szCs w:val="20"/>
        </w:rPr>
        <w:t>odstránení</w:t>
      </w:r>
      <w:r w:rsidR="00C9457F" w:rsidRPr="006B2508">
        <w:rPr>
          <w:rFonts w:ascii="Garamond" w:hAnsi="Garamond"/>
          <w:sz w:val="20"/>
          <w:szCs w:val="20"/>
        </w:rPr>
        <w:t xml:space="preserve"> </w:t>
      </w:r>
      <w:r w:rsidRPr="006B2508">
        <w:rPr>
          <w:rFonts w:ascii="Garamond" w:hAnsi="Garamond"/>
          <w:sz w:val="20"/>
          <w:szCs w:val="20"/>
        </w:rPr>
        <w:t>tejto</w:t>
      </w:r>
      <w:r w:rsidR="00C9457F" w:rsidRPr="006B2508">
        <w:rPr>
          <w:rFonts w:ascii="Garamond" w:hAnsi="Garamond"/>
          <w:sz w:val="20"/>
          <w:szCs w:val="20"/>
        </w:rPr>
        <w:t xml:space="preserve"> </w:t>
      </w:r>
      <w:r w:rsidRPr="006B2508">
        <w:rPr>
          <w:rFonts w:ascii="Garamond" w:hAnsi="Garamond"/>
          <w:sz w:val="20"/>
          <w:szCs w:val="20"/>
        </w:rPr>
        <w:t>udalosti</w:t>
      </w:r>
      <w:r w:rsidR="00C9457F" w:rsidRPr="006B2508">
        <w:rPr>
          <w:rFonts w:ascii="Garamond" w:hAnsi="Garamond"/>
          <w:sz w:val="20"/>
          <w:szCs w:val="20"/>
        </w:rPr>
        <w:t xml:space="preserve"> </w:t>
      </w:r>
      <w:r w:rsidRPr="006B2508">
        <w:rPr>
          <w:rFonts w:ascii="Garamond" w:hAnsi="Garamond"/>
          <w:sz w:val="20"/>
          <w:szCs w:val="20"/>
        </w:rPr>
        <w:t>sa</w:t>
      </w:r>
      <w:r w:rsidR="00C9457F" w:rsidRPr="006B2508">
        <w:rPr>
          <w:rFonts w:ascii="Garamond" w:hAnsi="Garamond"/>
          <w:sz w:val="20"/>
          <w:szCs w:val="20"/>
        </w:rPr>
        <w:t xml:space="preserve"> </w:t>
      </w:r>
      <w:r w:rsidRPr="006B2508">
        <w:rPr>
          <w:rFonts w:ascii="Garamond" w:hAnsi="Garamond"/>
          <w:sz w:val="20"/>
          <w:szCs w:val="20"/>
        </w:rPr>
        <w:t>povinná</w:t>
      </w:r>
      <w:r w:rsidR="00C9457F" w:rsidRPr="006B2508">
        <w:rPr>
          <w:rFonts w:ascii="Garamond" w:hAnsi="Garamond"/>
          <w:sz w:val="20"/>
          <w:szCs w:val="20"/>
        </w:rPr>
        <w:t xml:space="preserve"> </w:t>
      </w:r>
      <w:r w:rsidRPr="006B2508">
        <w:rPr>
          <w:rFonts w:ascii="Garamond" w:hAnsi="Garamond"/>
          <w:sz w:val="20"/>
          <w:szCs w:val="20"/>
        </w:rPr>
        <w:t>Zmluvná</w:t>
      </w:r>
      <w:r w:rsidR="00C9457F" w:rsidRPr="006B2508">
        <w:rPr>
          <w:rFonts w:ascii="Garamond" w:hAnsi="Garamond"/>
          <w:sz w:val="20"/>
          <w:szCs w:val="20"/>
        </w:rPr>
        <w:t xml:space="preserve"> </w:t>
      </w:r>
      <w:r w:rsidRPr="006B2508">
        <w:rPr>
          <w:rFonts w:ascii="Garamond" w:hAnsi="Garamond"/>
          <w:sz w:val="20"/>
          <w:szCs w:val="20"/>
        </w:rPr>
        <w:t>strana</w:t>
      </w:r>
      <w:r w:rsidR="00C9457F" w:rsidRPr="006B2508">
        <w:rPr>
          <w:rFonts w:ascii="Garamond" w:hAnsi="Garamond"/>
          <w:sz w:val="20"/>
          <w:szCs w:val="20"/>
        </w:rPr>
        <w:t xml:space="preserve"> </w:t>
      </w:r>
      <w:r w:rsidRPr="006B2508">
        <w:rPr>
          <w:rFonts w:ascii="Garamond" w:hAnsi="Garamond"/>
          <w:sz w:val="20"/>
          <w:szCs w:val="20"/>
        </w:rPr>
        <w:t>zaväzuje</w:t>
      </w:r>
      <w:r w:rsidR="00C9457F" w:rsidRPr="006B2508">
        <w:rPr>
          <w:rFonts w:ascii="Garamond" w:hAnsi="Garamond"/>
          <w:sz w:val="20"/>
          <w:szCs w:val="20"/>
        </w:rPr>
        <w:t xml:space="preserve"> </w:t>
      </w:r>
      <w:r w:rsidRPr="006B2508">
        <w:rPr>
          <w:rFonts w:ascii="Garamond" w:hAnsi="Garamond"/>
          <w:sz w:val="20"/>
          <w:szCs w:val="20"/>
        </w:rPr>
        <w:t>vyvinúť</w:t>
      </w:r>
      <w:r w:rsidR="00C9457F" w:rsidRPr="006B2508">
        <w:rPr>
          <w:rFonts w:ascii="Garamond" w:hAnsi="Garamond"/>
          <w:sz w:val="20"/>
          <w:szCs w:val="20"/>
        </w:rPr>
        <w:t xml:space="preserve"> </w:t>
      </w:r>
      <w:r w:rsidRPr="006B2508">
        <w:rPr>
          <w:rFonts w:ascii="Garamond" w:hAnsi="Garamond"/>
          <w:sz w:val="20"/>
          <w:szCs w:val="20"/>
        </w:rPr>
        <w:t>maximálne</w:t>
      </w:r>
      <w:r w:rsidR="00C9457F" w:rsidRPr="006B2508">
        <w:rPr>
          <w:rFonts w:ascii="Garamond" w:hAnsi="Garamond"/>
          <w:sz w:val="20"/>
          <w:szCs w:val="20"/>
        </w:rPr>
        <w:t xml:space="preserve"> </w:t>
      </w:r>
      <w:r w:rsidRPr="006B2508">
        <w:rPr>
          <w:rFonts w:ascii="Garamond" w:hAnsi="Garamond"/>
          <w:sz w:val="20"/>
          <w:szCs w:val="20"/>
        </w:rPr>
        <w:t>úsilie</w:t>
      </w:r>
      <w:r w:rsidR="00C9457F" w:rsidRPr="006B2508">
        <w:rPr>
          <w:rFonts w:ascii="Garamond" w:hAnsi="Garamond"/>
          <w:sz w:val="20"/>
          <w:szCs w:val="20"/>
        </w:rPr>
        <w:t xml:space="preserve"> </w:t>
      </w:r>
      <w:r w:rsidRPr="006B2508">
        <w:rPr>
          <w:rFonts w:ascii="Garamond" w:hAnsi="Garamond"/>
          <w:sz w:val="20"/>
          <w:szCs w:val="20"/>
        </w:rPr>
        <w:t>k</w:t>
      </w:r>
      <w:r w:rsidR="00C9457F" w:rsidRPr="006B2508">
        <w:rPr>
          <w:rFonts w:ascii="Garamond" w:hAnsi="Garamond"/>
          <w:sz w:val="20"/>
          <w:szCs w:val="20"/>
        </w:rPr>
        <w:t xml:space="preserve"> </w:t>
      </w:r>
      <w:r w:rsidRPr="006B2508">
        <w:rPr>
          <w:rFonts w:ascii="Garamond" w:hAnsi="Garamond"/>
          <w:sz w:val="20"/>
          <w:szCs w:val="20"/>
        </w:rPr>
        <w:t>splneniu</w:t>
      </w:r>
      <w:r w:rsidR="00C9457F" w:rsidRPr="006B2508">
        <w:rPr>
          <w:rFonts w:ascii="Garamond" w:hAnsi="Garamond"/>
          <w:sz w:val="20"/>
          <w:szCs w:val="20"/>
        </w:rPr>
        <w:t xml:space="preserve"> </w:t>
      </w:r>
      <w:r w:rsidRPr="006B2508">
        <w:rPr>
          <w:rFonts w:ascii="Garamond" w:hAnsi="Garamond"/>
          <w:sz w:val="20"/>
          <w:szCs w:val="20"/>
        </w:rPr>
        <w:t>omeškanej</w:t>
      </w:r>
      <w:r w:rsidR="00C9457F" w:rsidRPr="006B2508">
        <w:rPr>
          <w:rFonts w:ascii="Garamond" w:hAnsi="Garamond"/>
          <w:sz w:val="20"/>
          <w:szCs w:val="20"/>
        </w:rPr>
        <w:t xml:space="preserve"> </w:t>
      </w:r>
      <w:r w:rsidRPr="006B2508">
        <w:rPr>
          <w:rFonts w:ascii="Garamond" w:hAnsi="Garamond"/>
          <w:sz w:val="20"/>
          <w:szCs w:val="20"/>
        </w:rPr>
        <w:t>zmluvnej</w:t>
      </w:r>
      <w:r w:rsidR="00C9457F" w:rsidRPr="006B2508">
        <w:rPr>
          <w:rFonts w:ascii="Garamond" w:hAnsi="Garamond"/>
          <w:sz w:val="20"/>
          <w:szCs w:val="20"/>
        </w:rPr>
        <w:t xml:space="preserve"> </w:t>
      </w:r>
      <w:r w:rsidRPr="006B2508">
        <w:rPr>
          <w:rFonts w:ascii="Garamond" w:hAnsi="Garamond"/>
          <w:sz w:val="20"/>
          <w:szCs w:val="20"/>
        </w:rPr>
        <w:t>povinnosti.</w:t>
      </w:r>
    </w:p>
    <w:p w14:paraId="30FCCE80" w14:textId="77777777" w:rsidR="00A30BA1" w:rsidRPr="006B2508" w:rsidRDefault="00A30BA1" w:rsidP="005410A3">
      <w:pPr>
        <w:keepNext/>
        <w:keepLines/>
        <w:spacing w:after="0" w:line="240" w:lineRule="auto"/>
        <w:ind w:left="720"/>
        <w:contextualSpacing/>
        <w:jc w:val="both"/>
        <w:rPr>
          <w:rFonts w:ascii="Garamond" w:hAnsi="Garamond"/>
          <w:sz w:val="20"/>
          <w:szCs w:val="20"/>
        </w:rPr>
      </w:pPr>
    </w:p>
    <w:p w14:paraId="6D8AD126" w14:textId="4FCE63DC" w:rsidR="00A30BA1" w:rsidRPr="006B2508" w:rsidRDefault="00A30BA1" w:rsidP="005410A3">
      <w:pPr>
        <w:keepNext/>
        <w:keepLines/>
        <w:numPr>
          <w:ilvl w:val="0"/>
          <w:numId w:val="24"/>
        </w:numPr>
        <w:spacing w:after="0" w:line="240" w:lineRule="auto"/>
        <w:ind w:hanging="720"/>
        <w:contextualSpacing/>
        <w:jc w:val="both"/>
        <w:rPr>
          <w:rFonts w:ascii="Garamond" w:hAnsi="Garamond"/>
          <w:sz w:val="20"/>
          <w:szCs w:val="20"/>
        </w:rPr>
      </w:pPr>
      <w:r w:rsidRPr="006B2508">
        <w:rPr>
          <w:rFonts w:ascii="Garamond" w:hAnsi="Garamond"/>
          <w:sz w:val="20"/>
          <w:szCs w:val="20"/>
        </w:rPr>
        <w:t>Zmluvné</w:t>
      </w:r>
      <w:r w:rsidR="00C9457F" w:rsidRPr="006B2508">
        <w:rPr>
          <w:rFonts w:ascii="Garamond" w:hAnsi="Garamond"/>
          <w:sz w:val="20"/>
          <w:szCs w:val="20"/>
        </w:rPr>
        <w:t xml:space="preserve"> </w:t>
      </w:r>
      <w:r w:rsidRPr="006B2508">
        <w:rPr>
          <w:rFonts w:ascii="Garamond" w:hAnsi="Garamond"/>
          <w:sz w:val="20"/>
          <w:szCs w:val="20"/>
        </w:rPr>
        <w:t>strany</w:t>
      </w:r>
      <w:r w:rsidR="00C9457F" w:rsidRPr="006B2508">
        <w:rPr>
          <w:rFonts w:ascii="Garamond" w:hAnsi="Garamond"/>
          <w:sz w:val="20"/>
          <w:szCs w:val="20"/>
        </w:rPr>
        <w:t xml:space="preserve"> </w:t>
      </w:r>
      <w:r w:rsidRPr="006B2508">
        <w:rPr>
          <w:rFonts w:ascii="Garamond" w:hAnsi="Garamond"/>
          <w:sz w:val="20"/>
          <w:szCs w:val="20"/>
        </w:rPr>
        <w:t>zhodne</w:t>
      </w:r>
      <w:r w:rsidR="00C9457F" w:rsidRPr="006B2508">
        <w:rPr>
          <w:rFonts w:ascii="Garamond" w:hAnsi="Garamond"/>
          <w:sz w:val="20"/>
          <w:szCs w:val="20"/>
        </w:rPr>
        <w:t xml:space="preserve"> </w:t>
      </w:r>
      <w:r w:rsidRPr="006B2508">
        <w:rPr>
          <w:rFonts w:ascii="Garamond" w:hAnsi="Garamond"/>
          <w:sz w:val="20"/>
          <w:szCs w:val="20"/>
        </w:rPr>
        <w:t>prehlasujú,</w:t>
      </w:r>
      <w:r w:rsidR="00C9457F" w:rsidRPr="006B2508">
        <w:rPr>
          <w:rFonts w:ascii="Garamond" w:hAnsi="Garamond"/>
          <w:sz w:val="20"/>
          <w:szCs w:val="20"/>
        </w:rPr>
        <w:t xml:space="preserve"> </w:t>
      </w:r>
      <w:r w:rsidRPr="006B2508">
        <w:rPr>
          <w:rFonts w:ascii="Garamond" w:hAnsi="Garamond"/>
          <w:sz w:val="20"/>
          <w:szCs w:val="20"/>
        </w:rPr>
        <w:t>(i)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si</w:t>
      </w:r>
      <w:r w:rsidR="00C9457F" w:rsidRPr="006B2508">
        <w:rPr>
          <w:rFonts w:ascii="Garamond" w:hAnsi="Garamond"/>
          <w:sz w:val="20"/>
          <w:szCs w:val="20"/>
        </w:rPr>
        <w:t xml:space="preserve"> </w:t>
      </w:r>
      <w:r w:rsidRPr="006B2508">
        <w:rPr>
          <w:rFonts w:ascii="Garamond" w:hAnsi="Garamond"/>
          <w:sz w:val="20"/>
          <w:szCs w:val="20"/>
        </w:rPr>
        <w:t>Zmluvu</w:t>
      </w:r>
      <w:r w:rsidR="00C9457F" w:rsidRPr="006B2508">
        <w:rPr>
          <w:rFonts w:ascii="Garamond" w:hAnsi="Garamond"/>
          <w:sz w:val="20"/>
          <w:szCs w:val="20"/>
        </w:rPr>
        <w:t xml:space="preserve"> </w:t>
      </w:r>
      <w:r w:rsidRPr="006B2508">
        <w:rPr>
          <w:rFonts w:ascii="Garamond" w:hAnsi="Garamond"/>
          <w:sz w:val="20"/>
          <w:szCs w:val="20"/>
        </w:rPr>
        <w:t>riadne</w:t>
      </w:r>
      <w:r w:rsidR="00C9457F" w:rsidRPr="006B2508">
        <w:rPr>
          <w:rFonts w:ascii="Garamond" w:hAnsi="Garamond"/>
          <w:sz w:val="20"/>
          <w:szCs w:val="20"/>
        </w:rPr>
        <w:t xml:space="preserve"> </w:t>
      </w:r>
      <w:r w:rsidRPr="006B2508">
        <w:rPr>
          <w:rFonts w:ascii="Garamond" w:hAnsi="Garamond"/>
          <w:sz w:val="20"/>
          <w:szCs w:val="20"/>
        </w:rPr>
        <w:t>prečítali,</w:t>
      </w:r>
      <w:r w:rsidR="00C9457F" w:rsidRPr="006B2508">
        <w:rPr>
          <w:rFonts w:ascii="Garamond" w:hAnsi="Garamond"/>
          <w:sz w:val="20"/>
          <w:szCs w:val="20"/>
        </w:rPr>
        <w:t xml:space="preserve"> </w:t>
      </w:r>
      <w:r w:rsidRPr="006B2508">
        <w:rPr>
          <w:rFonts w:ascii="Garamond" w:hAnsi="Garamond"/>
          <w:sz w:val="20"/>
          <w:szCs w:val="20"/>
        </w:rPr>
        <w:t>(ii)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plnom</w:t>
      </w:r>
      <w:r w:rsidR="00C9457F" w:rsidRPr="006B2508">
        <w:rPr>
          <w:rFonts w:ascii="Garamond" w:hAnsi="Garamond"/>
          <w:sz w:val="20"/>
          <w:szCs w:val="20"/>
        </w:rPr>
        <w:t xml:space="preserve"> </w:t>
      </w:r>
      <w:r w:rsidRPr="006B2508">
        <w:rPr>
          <w:rFonts w:ascii="Garamond" w:hAnsi="Garamond"/>
          <w:sz w:val="20"/>
          <w:szCs w:val="20"/>
        </w:rPr>
        <w:t>rozsahu</w:t>
      </w:r>
      <w:r w:rsidR="00C9457F" w:rsidRPr="006B2508">
        <w:rPr>
          <w:rFonts w:ascii="Garamond" w:hAnsi="Garamond"/>
          <w:sz w:val="20"/>
          <w:szCs w:val="20"/>
        </w:rPr>
        <w:t xml:space="preserve"> </w:t>
      </w:r>
      <w:r w:rsidRPr="006B2508">
        <w:rPr>
          <w:rFonts w:ascii="Garamond" w:hAnsi="Garamond"/>
          <w:sz w:val="20"/>
          <w:szCs w:val="20"/>
        </w:rPr>
        <w:t>porozumeli</w:t>
      </w:r>
      <w:r w:rsidR="00C9457F" w:rsidRPr="006B2508">
        <w:rPr>
          <w:rFonts w:ascii="Garamond" w:hAnsi="Garamond"/>
          <w:sz w:val="20"/>
          <w:szCs w:val="20"/>
        </w:rPr>
        <w:t xml:space="preserve"> </w:t>
      </w:r>
      <w:r w:rsidRPr="006B2508">
        <w:rPr>
          <w:rFonts w:ascii="Garamond" w:hAnsi="Garamond"/>
          <w:sz w:val="20"/>
          <w:szCs w:val="20"/>
        </w:rPr>
        <w:t>jej</w:t>
      </w:r>
      <w:r w:rsidR="00C9457F" w:rsidRPr="006B2508">
        <w:rPr>
          <w:rFonts w:ascii="Garamond" w:hAnsi="Garamond"/>
          <w:sz w:val="20"/>
          <w:szCs w:val="20"/>
        </w:rPr>
        <w:t xml:space="preserve"> </w:t>
      </w:r>
      <w:r w:rsidRPr="006B2508">
        <w:rPr>
          <w:rFonts w:ascii="Garamond" w:hAnsi="Garamond"/>
          <w:sz w:val="20"/>
          <w:szCs w:val="20"/>
        </w:rPr>
        <w:t>obsahu,</w:t>
      </w:r>
      <w:r w:rsidR="00C9457F" w:rsidRPr="006B2508">
        <w:rPr>
          <w:rFonts w:ascii="Garamond" w:hAnsi="Garamond"/>
          <w:sz w:val="20"/>
          <w:szCs w:val="20"/>
        </w:rPr>
        <w:t xml:space="preserve"> </w:t>
      </w:r>
      <w:r w:rsidRPr="006B2508">
        <w:rPr>
          <w:rFonts w:ascii="Garamond" w:hAnsi="Garamond"/>
          <w:sz w:val="20"/>
          <w:szCs w:val="20"/>
        </w:rPr>
        <w:t>ktorý</w:t>
      </w:r>
      <w:r w:rsidR="00C9457F" w:rsidRPr="006B2508">
        <w:rPr>
          <w:rFonts w:ascii="Garamond" w:hAnsi="Garamond"/>
          <w:sz w:val="20"/>
          <w:szCs w:val="20"/>
        </w:rPr>
        <w:t xml:space="preserve"> </w:t>
      </w:r>
      <w:r w:rsidRPr="006B2508">
        <w:rPr>
          <w:rFonts w:ascii="Garamond" w:hAnsi="Garamond"/>
          <w:sz w:val="20"/>
          <w:szCs w:val="20"/>
        </w:rPr>
        <w:t>je</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proofErr w:type="spellStart"/>
      <w:r w:rsidRPr="006B2508">
        <w:rPr>
          <w:rFonts w:ascii="Garamond" w:hAnsi="Garamond"/>
          <w:sz w:val="20"/>
          <w:szCs w:val="20"/>
        </w:rPr>
        <w:t>ne</w:t>
      </w:r>
      <w:proofErr w:type="spellEnd"/>
      <w:r w:rsidR="00C9457F" w:rsidRPr="006B2508">
        <w:rPr>
          <w:rFonts w:ascii="Garamond" w:hAnsi="Garamond"/>
          <w:sz w:val="20"/>
          <w:szCs w:val="20"/>
        </w:rPr>
        <w:t xml:space="preserve"> </w:t>
      </w:r>
      <w:r w:rsidRPr="006B2508">
        <w:rPr>
          <w:rFonts w:ascii="Garamond" w:hAnsi="Garamond"/>
          <w:sz w:val="20"/>
          <w:szCs w:val="20"/>
        </w:rPr>
        <w:t>dostatočne</w:t>
      </w:r>
      <w:r w:rsidR="00C9457F" w:rsidRPr="006B2508">
        <w:rPr>
          <w:rFonts w:ascii="Garamond" w:hAnsi="Garamond"/>
          <w:sz w:val="20"/>
          <w:szCs w:val="20"/>
        </w:rPr>
        <w:t xml:space="preserve"> </w:t>
      </w:r>
      <w:r w:rsidRPr="006B2508">
        <w:rPr>
          <w:rFonts w:ascii="Garamond" w:hAnsi="Garamond"/>
          <w:sz w:val="20"/>
          <w:szCs w:val="20"/>
        </w:rPr>
        <w:t>zrozumiteľný</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určitý,</w:t>
      </w:r>
      <w:r w:rsidR="00C9457F" w:rsidRPr="006B2508">
        <w:rPr>
          <w:rFonts w:ascii="Garamond" w:hAnsi="Garamond"/>
          <w:sz w:val="20"/>
          <w:szCs w:val="20"/>
        </w:rPr>
        <w:t xml:space="preserve"> </w:t>
      </w:r>
      <w:r w:rsidRPr="006B2508">
        <w:rPr>
          <w:rFonts w:ascii="Garamond" w:hAnsi="Garamond"/>
          <w:sz w:val="20"/>
          <w:szCs w:val="20"/>
        </w:rPr>
        <w:t>(iii)</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táto</w:t>
      </w:r>
      <w:r w:rsidR="00C9457F" w:rsidRPr="006B2508">
        <w:rPr>
          <w:rFonts w:ascii="Garamond" w:hAnsi="Garamond"/>
          <w:sz w:val="20"/>
          <w:szCs w:val="20"/>
        </w:rPr>
        <w:t xml:space="preserve"> </w:t>
      </w:r>
      <w:r w:rsidRPr="006B2508">
        <w:rPr>
          <w:rFonts w:ascii="Garamond" w:hAnsi="Garamond"/>
          <w:sz w:val="20"/>
          <w:szCs w:val="20"/>
        </w:rPr>
        <w:t>vyjadruje</w:t>
      </w:r>
      <w:r w:rsidR="00C9457F" w:rsidRPr="006B2508">
        <w:rPr>
          <w:rFonts w:ascii="Garamond" w:hAnsi="Garamond"/>
          <w:sz w:val="20"/>
          <w:szCs w:val="20"/>
        </w:rPr>
        <w:t xml:space="preserve"> </w:t>
      </w:r>
      <w:r w:rsidRPr="006B2508">
        <w:rPr>
          <w:rFonts w:ascii="Garamond" w:hAnsi="Garamond"/>
          <w:sz w:val="20"/>
          <w:szCs w:val="20"/>
        </w:rPr>
        <w:t>ich</w:t>
      </w:r>
      <w:r w:rsidR="00C9457F" w:rsidRPr="006B2508">
        <w:rPr>
          <w:rFonts w:ascii="Garamond" w:hAnsi="Garamond"/>
          <w:sz w:val="20"/>
          <w:szCs w:val="20"/>
        </w:rPr>
        <w:t xml:space="preserve"> </w:t>
      </w:r>
      <w:r w:rsidRPr="006B2508">
        <w:rPr>
          <w:rFonts w:ascii="Garamond" w:hAnsi="Garamond"/>
          <w:sz w:val="20"/>
          <w:szCs w:val="20"/>
        </w:rPr>
        <w:t>slobodnú</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vážnu</w:t>
      </w:r>
      <w:r w:rsidR="00C9457F" w:rsidRPr="006B2508">
        <w:rPr>
          <w:rFonts w:ascii="Garamond" w:hAnsi="Garamond"/>
          <w:sz w:val="20"/>
          <w:szCs w:val="20"/>
        </w:rPr>
        <w:t xml:space="preserve"> </w:t>
      </w:r>
      <w:r w:rsidRPr="006B2508">
        <w:rPr>
          <w:rFonts w:ascii="Garamond" w:hAnsi="Garamond"/>
          <w:sz w:val="20"/>
          <w:szCs w:val="20"/>
        </w:rPr>
        <w:t>vôľu</w:t>
      </w:r>
      <w:r w:rsidR="00C9457F" w:rsidRPr="006B2508">
        <w:rPr>
          <w:rFonts w:ascii="Garamond" w:hAnsi="Garamond"/>
          <w:sz w:val="20"/>
          <w:szCs w:val="20"/>
        </w:rPr>
        <w:t xml:space="preserve"> </w:t>
      </w:r>
      <w:r w:rsidRPr="006B2508">
        <w:rPr>
          <w:rFonts w:ascii="Garamond" w:hAnsi="Garamond"/>
          <w:sz w:val="20"/>
          <w:szCs w:val="20"/>
        </w:rPr>
        <w:t>bez</w:t>
      </w:r>
      <w:r w:rsidR="00C9457F" w:rsidRPr="006B2508">
        <w:rPr>
          <w:rFonts w:ascii="Garamond" w:hAnsi="Garamond"/>
          <w:sz w:val="20"/>
          <w:szCs w:val="20"/>
        </w:rPr>
        <w:t xml:space="preserve"> </w:t>
      </w:r>
      <w:r w:rsidRPr="006B2508">
        <w:rPr>
          <w:rFonts w:ascii="Garamond" w:hAnsi="Garamond"/>
          <w:sz w:val="20"/>
          <w:szCs w:val="20"/>
        </w:rPr>
        <w:t>akýchkoľvek</w:t>
      </w:r>
      <w:r w:rsidR="00C9457F" w:rsidRPr="006B2508">
        <w:rPr>
          <w:rFonts w:ascii="Garamond" w:hAnsi="Garamond"/>
          <w:sz w:val="20"/>
          <w:szCs w:val="20"/>
        </w:rPr>
        <w:t xml:space="preserve"> </w:t>
      </w:r>
      <w:r w:rsidRPr="006B2508">
        <w:rPr>
          <w:rFonts w:ascii="Garamond" w:hAnsi="Garamond"/>
          <w:sz w:val="20"/>
          <w:szCs w:val="20"/>
        </w:rPr>
        <w:t>omylov</w:t>
      </w:r>
      <w:r w:rsidR="00C9457F" w:rsidRPr="006B2508">
        <w:rPr>
          <w:rFonts w:ascii="Garamond" w:hAnsi="Garamond"/>
          <w:sz w:val="20"/>
          <w:szCs w:val="20"/>
        </w:rPr>
        <w:t xml:space="preserve"> </w:t>
      </w:r>
      <w:r w:rsidRPr="006B2508">
        <w:rPr>
          <w:rFonts w:ascii="Garamond" w:hAnsi="Garamond"/>
          <w:sz w:val="20"/>
          <w:szCs w:val="20"/>
        </w:rPr>
        <w:t>a</w:t>
      </w:r>
      <w:r w:rsidR="00C9457F" w:rsidRPr="006B2508">
        <w:rPr>
          <w:rFonts w:ascii="Garamond" w:hAnsi="Garamond"/>
          <w:sz w:val="20"/>
          <w:szCs w:val="20"/>
        </w:rPr>
        <w:t xml:space="preserve"> </w:t>
      </w:r>
      <w:r w:rsidRPr="006B2508">
        <w:rPr>
          <w:rFonts w:ascii="Garamond" w:hAnsi="Garamond"/>
          <w:sz w:val="20"/>
          <w:szCs w:val="20"/>
        </w:rPr>
        <w:t>(iv)</w:t>
      </w:r>
      <w:r w:rsidR="00C9457F" w:rsidRPr="006B2508">
        <w:rPr>
          <w:rFonts w:ascii="Garamond" w:hAnsi="Garamond"/>
          <w:sz w:val="20"/>
          <w:szCs w:val="20"/>
        </w:rPr>
        <w:t xml:space="preserve"> </w:t>
      </w:r>
      <w:r w:rsidRPr="006B2508">
        <w:rPr>
          <w:rFonts w:ascii="Garamond" w:hAnsi="Garamond"/>
          <w:sz w:val="20"/>
          <w:szCs w:val="20"/>
        </w:rPr>
        <w:t>že</w:t>
      </w:r>
      <w:r w:rsidR="00C9457F" w:rsidRPr="006B2508">
        <w:rPr>
          <w:rFonts w:ascii="Garamond" w:hAnsi="Garamond"/>
          <w:sz w:val="20"/>
          <w:szCs w:val="20"/>
        </w:rPr>
        <w:t xml:space="preserve"> </w:t>
      </w:r>
      <w:r w:rsidRPr="006B2508">
        <w:rPr>
          <w:rFonts w:ascii="Garamond" w:hAnsi="Garamond"/>
          <w:sz w:val="20"/>
          <w:szCs w:val="20"/>
        </w:rPr>
        <w:t>táto</w:t>
      </w:r>
      <w:r w:rsidR="00C9457F" w:rsidRPr="006B2508">
        <w:rPr>
          <w:rFonts w:ascii="Garamond" w:hAnsi="Garamond"/>
          <w:sz w:val="20"/>
          <w:szCs w:val="20"/>
        </w:rPr>
        <w:t xml:space="preserve"> </w:t>
      </w:r>
      <w:r w:rsidRPr="006B2508">
        <w:rPr>
          <w:rFonts w:ascii="Garamond" w:hAnsi="Garamond"/>
          <w:sz w:val="20"/>
          <w:szCs w:val="20"/>
        </w:rPr>
        <w:t>nebola</w:t>
      </w:r>
      <w:r w:rsidR="00C9457F" w:rsidRPr="006B2508">
        <w:rPr>
          <w:rFonts w:ascii="Garamond" w:hAnsi="Garamond"/>
          <w:sz w:val="20"/>
          <w:szCs w:val="20"/>
        </w:rPr>
        <w:t xml:space="preserve"> </w:t>
      </w:r>
      <w:r w:rsidRPr="006B2508">
        <w:rPr>
          <w:rFonts w:ascii="Garamond" w:hAnsi="Garamond"/>
          <w:sz w:val="20"/>
          <w:szCs w:val="20"/>
        </w:rPr>
        <w:t>uzavretá</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v</w:t>
      </w:r>
      <w:r w:rsidR="00C9457F" w:rsidRPr="006B2508">
        <w:rPr>
          <w:rFonts w:ascii="Garamond" w:hAnsi="Garamond"/>
          <w:sz w:val="20"/>
          <w:szCs w:val="20"/>
        </w:rPr>
        <w:t xml:space="preserve"> </w:t>
      </w:r>
      <w:r w:rsidRPr="006B2508">
        <w:rPr>
          <w:rFonts w:ascii="Garamond" w:hAnsi="Garamond"/>
          <w:sz w:val="20"/>
          <w:szCs w:val="20"/>
        </w:rPr>
        <w:t>tiesni,</w:t>
      </w:r>
      <w:r w:rsidR="00C9457F" w:rsidRPr="006B2508">
        <w:rPr>
          <w:rFonts w:ascii="Garamond" w:hAnsi="Garamond"/>
          <w:sz w:val="20"/>
          <w:szCs w:val="20"/>
        </w:rPr>
        <w:t xml:space="preserve"> </w:t>
      </w:r>
      <w:r w:rsidRPr="006B2508">
        <w:rPr>
          <w:rFonts w:ascii="Garamond" w:hAnsi="Garamond"/>
          <w:sz w:val="20"/>
          <w:szCs w:val="20"/>
        </w:rPr>
        <w:t>ani</w:t>
      </w:r>
      <w:r w:rsidR="00C9457F" w:rsidRPr="006B2508">
        <w:rPr>
          <w:rFonts w:ascii="Garamond" w:hAnsi="Garamond"/>
          <w:sz w:val="20"/>
          <w:szCs w:val="20"/>
        </w:rPr>
        <w:t xml:space="preserve"> </w:t>
      </w:r>
      <w:r w:rsidRPr="006B2508">
        <w:rPr>
          <w:rFonts w:ascii="Garamond" w:hAnsi="Garamond"/>
          <w:sz w:val="20"/>
          <w:szCs w:val="20"/>
        </w:rPr>
        <w:t>za</w:t>
      </w:r>
      <w:r w:rsidR="00C9457F" w:rsidRPr="006B2508">
        <w:rPr>
          <w:rFonts w:ascii="Garamond" w:hAnsi="Garamond"/>
          <w:sz w:val="20"/>
          <w:szCs w:val="20"/>
        </w:rPr>
        <w:t xml:space="preserve"> </w:t>
      </w:r>
      <w:r w:rsidRPr="006B2508">
        <w:rPr>
          <w:rFonts w:ascii="Garamond" w:hAnsi="Garamond"/>
          <w:sz w:val="20"/>
          <w:szCs w:val="20"/>
        </w:rPr>
        <w:t>nápadne</w:t>
      </w:r>
      <w:r w:rsidR="00C9457F" w:rsidRPr="006B2508">
        <w:rPr>
          <w:rFonts w:ascii="Garamond" w:hAnsi="Garamond"/>
          <w:sz w:val="20"/>
          <w:szCs w:val="20"/>
        </w:rPr>
        <w:t xml:space="preserve"> </w:t>
      </w:r>
      <w:r w:rsidRPr="006B2508">
        <w:rPr>
          <w:rFonts w:ascii="Garamond" w:hAnsi="Garamond"/>
          <w:sz w:val="20"/>
          <w:szCs w:val="20"/>
        </w:rPr>
        <w:t>nevýhodných</w:t>
      </w:r>
      <w:r w:rsidR="00C9457F" w:rsidRPr="006B2508">
        <w:rPr>
          <w:rFonts w:ascii="Garamond" w:hAnsi="Garamond"/>
          <w:sz w:val="20"/>
          <w:szCs w:val="20"/>
        </w:rPr>
        <w:t xml:space="preserve"> </w:t>
      </w:r>
      <w:r w:rsidRPr="006B2508">
        <w:rPr>
          <w:rFonts w:ascii="Garamond" w:hAnsi="Garamond"/>
          <w:sz w:val="20"/>
          <w:szCs w:val="20"/>
        </w:rPr>
        <w:t>podmienok</w:t>
      </w:r>
      <w:r w:rsidR="00C9457F" w:rsidRPr="006B2508">
        <w:rPr>
          <w:rFonts w:ascii="Garamond" w:hAnsi="Garamond"/>
          <w:sz w:val="20"/>
          <w:szCs w:val="20"/>
        </w:rPr>
        <w:t xml:space="preserve"> </w:t>
      </w:r>
      <w:r w:rsidRPr="006B2508">
        <w:rPr>
          <w:rFonts w:ascii="Garamond" w:hAnsi="Garamond"/>
          <w:sz w:val="20"/>
          <w:szCs w:val="20"/>
        </w:rPr>
        <w:t>plynúcich</w:t>
      </w:r>
      <w:r w:rsidR="00C9457F" w:rsidRPr="006B2508">
        <w:rPr>
          <w:rFonts w:ascii="Garamond" w:hAnsi="Garamond"/>
          <w:sz w:val="20"/>
          <w:szCs w:val="20"/>
        </w:rPr>
        <w:t xml:space="preserve"> </w:t>
      </w:r>
      <w:r w:rsidRPr="006B2508">
        <w:rPr>
          <w:rFonts w:ascii="Garamond" w:hAnsi="Garamond"/>
          <w:sz w:val="20"/>
          <w:szCs w:val="20"/>
        </w:rPr>
        <w:t>pre</w:t>
      </w:r>
      <w:r w:rsidR="00C9457F" w:rsidRPr="006B2508">
        <w:rPr>
          <w:rFonts w:ascii="Garamond" w:hAnsi="Garamond"/>
          <w:sz w:val="20"/>
          <w:szCs w:val="20"/>
        </w:rPr>
        <w:t xml:space="preserve"> </w:t>
      </w:r>
      <w:r w:rsidRPr="006B2508">
        <w:rPr>
          <w:rFonts w:ascii="Garamond" w:hAnsi="Garamond"/>
          <w:sz w:val="20"/>
          <w:szCs w:val="20"/>
        </w:rPr>
        <w:t>ktorúkoľvek</w:t>
      </w:r>
      <w:r w:rsidR="00C9457F" w:rsidRPr="006B2508">
        <w:rPr>
          <w:rFonts w:ascii="Garamond" w:hAnsi="Garamond"/>
          <w:sz w:val="20"/>
          <w:szCs w:val="20"/>
        </w:rPr>
        <w:t xml:space="preserve"> </w:t>
      </w:r>
      <w:r w:rsidRPr="006B2508">
        <w:rPr>
          <w:rFonts w:ascii="Garamond" w:hAnsi="Garamond"/>
          <w:sz w:val="20"/>
          <w:szCs w:val="20"/>
        </w:rPr>
        <w:t>Zmluvnú</w:t>
      </w:r>
      <w:r w:rsidR="00C9457F" w:rsidRPr="006B2508">
        <w:rPr>
          <w:rFonts w:ascii="Garamond" w:hAnsi="Garamond"/>
          <w:sz w:val="20"/>
          <w:szCs w:val="20"/>
        </w:rPr>
        <w:t xml:space="preserve"> </w:t>
      </w:r>
      <w:r w:rsidRPr="006B2508">
        <w:rPr>
          <w:rFonts w:ascii="Garamond" w:hAnsi="Garamond"/>
          <w:sz w:val="20"/>
          <w:szCs w:val="20"/>
        </w:rPr>
        <w:t>stranu,</w:t>
      </w:r>
      <w:r w:rsidR="00C9457F" w:rsidRPr="006B2508">
        <w:rPr>
          <w:rFonts w:ascii="Garamond" w:hAnsi="Garamond"/>
          <w:sz w:val="20"/>
          <w:szCs w:val="20"/>
        </w:rPr>
        <w:t xml:space="preserve"> </w:t>
      </w:r>
      <w:r w:rsidRPr="006B2508">
        <w:rPr>
          <w:rFonts w:ascii="Garamond" w:hAnsi="Garamond"/>
          <w:sz w:val="20"/>
          <w:szCs w:val="20"/>
        </w:rPr>
        <w:t>na</w:t>
      </w:r>
      <w:r w:rsidR="00C9457F" w:rsidRPr="006B2508">
        <w:rPr>
          <w:rFonts w:ascii="Garamond" w:hAnsi="Garamond"/>
          <w:sz w:val="20"/>
          <w:szCs w:val="20"/>
        </w:rPr>
        <w:t xml:space="preserve"> </w:t>
      </w:r>
      <w:r w:rsidRPr="006B2508">
        <w:rPr>
          <w:rFonts w:ascii="Garamond" w:hAnsi="Garamond"/>
          <w:sz w:val="20"/>
          <w:szCs w:val="20"/>
        </w:rPr>
        <w:t>znak</w:t>
      </w:r>
      <w:r w:rsidR="00C9457F" w:rsidRPr="006B2508">
        <w:rPr>
          <w:rFonts w:ascii="Garamond" w:hAnsi="Garamond"/>
          <w:sz w:val="20"/>
          <w:szCs w:val="20"/>
        </w:rPr>
        <w:t xml:space="preserve"> </w:t>
      </w:r>
      <w:r w:rsidRPr="006B2508">
        <w:rPr>
          <w:rFonts w:ascii="Garamond" w:hAnsi="Garamond"/>
          <w:sz w:val="20"/>
          <w:szCs w:val="20"/>
        </w:rPr>
        <w:t>čoho</w:t>
      </w:r>
      <w:r w:rsidR="00C9457F" w:rsidRPr="006B2508">
        <w:rPr>
          <w:rFonts w:ascii="Garamond" w:hAnsi="Garamond"/>
          <w:sz w:val="20"/>
          <w:szCs w:val="20"/>
        </w:rPr>
        <w:t xml:space="preserve"> </w:t>
      </w:r>
      <w:r w:rsidRPr="006B2508">
        <w:rPr>
          <w:rFonts w:ascii="Garamond" w:hAnsi="Garamond"/>
          <w:sz w:val="20"/>
          <w:szCs w:val="20"/>
        </w:rPr>
        <w:t>ju</w:t>
      </w:r>
      <w:r w:rsidR="00C9457F" w:rsidRPr="006B2508">
        <w:rPr>
          <w:rFonts w:ascii="Garamond" w:hAnsi="Garamond"/>
          <w:sz w:val="20"/>
          <w:szCs w:val="20"/>
        </w:rPr>
        <w:t xml:space="preserve"> </w:t>
      </w:r>
      <w:r w:rsidRPr="006B2508">
        <w:rPr>
          <w:rFonts w:ascii="Garamond" w:hAnsi="Garamond"/>
          <w:sz w:val="20"/>
          <w:szCs w:val="20"/>
        </w:rPr>
        <w:t>týmto</w:t>
      </w:r>
      <w:r w:rsidR="00C9457F" w:rsidRPr="006B2508">
        <w:rPr>
          <w:rFonts w:ascii="Garamond" w:hAnsi="Garamond"/>
          <w:sz w:val="20"/>
          <w:szCs w:val="20"/>
        </w:rPr>
        <w:t xml:space="preserve"> </w:t>
      </w:r>
      <w:r w:rsidRPr="006B2508">
        <w:rPr>
          <w:rFonts w:ascii="Garamond" w:hAnsi="Garamond"/>
          <w:sz w:val="20"/>
          <w:szCs w:val="20"/>
        </w:rPr>
        <w:t>vlastnoručne</w:t>
      </w:r>
      <w:r w:rsidR="00C9457F" w:rsidRPr="006B2508">
        <w:rPr>
          <w:rFonts w:ascii="Garamond" w:hAnsi="Garamond"/>
          <w:sz w:val="20"/>
          <w:szCs w:val="20"/>
        </w:rPr>
        <w:t xml:space="preserve"> </w:t>
      </w:r>
      <w:r w:rsidRPr="006B2508">
        <w:rPr>
          <w:rFonts w:ascii="Garamond" w:hAnsi="Garamond"/>
          <w:sz w:val="20"/>
          <w:szCs w:val="20"/>
        </w:rPr>
        <w:t>podpisujú.</w:t>
      </w:r>
    </w:p>
    <w:p w14:paraId="0186980B" w14:textId="77777777" w:rsidR="00A30BA1" w:rsidRPr="006B2508" w:rsidRDefault="00A30BA1" w:rsidP="005410A3">
      <w:pPr>
        <w:keepNext/>
        <w:keepLines/>
        <w:spacing w:after="0" w:line="240" w:lineRule="auto"/>
        <w:ind w:left="720"/>
        <w:contextualSpacing/>
        <w:jc w:val="both"/>
        <w:rPr>
          <w:rFonts w:ascii="Garamond" w:hAnsi="Garamond"/>
          <w:sz w:val="20"/>
          <w:szCs w:val="20"/>
        </w:rPr>
      </w:pPr>
    </w:p>
    <w:p w14:paraId="23838D94" w14:textId="611698C3" w:rsidR="00A30BA1" w:rsidRPr="002129F4" w:rsidRDefault="00A30BA1" w:rsidP="005410A3">
      <w:pPr>
        <w:keepNext/>
        <w:keepLines/>
        <w:numPr>
          <w:ilvl w:val="0"/>
          <w:numId w:val="24"/>
        </w:numPr>
        <w:spacing w:after="0" w:line="240" w:lineRule="auto"/>
        <w:ind w:hanging="720"/>
        <w:contextualSpacing/>
        <w:jc w:val="both"/>
        <w:rPr>
          <w:rFonts w:ascii="Garamond" w:hAnsi="Garamond"/>
          <w:sz w:val="20"/>
          <w:szCs w:val="20"/>
        </w:rPr>
      </w:pPr>
      <w:r w:rsidRPr="00227DB3">
        <w:rPr>
          <w:rFonts w:ascii="Garamond" w:hAnsi="Garamond"/>
          <w:sz w:val="20"/>
          <w:szCs w:val="20"/>
        </w:rPr>
        <w:t>Zmluva</w:t>
      </w:r>
      <w:r w:rsidR="00C9457F" w:rsidRPr="00227DB3">
        <w:rPr>
          <w:rFonts w:ascii="Garamond" w:hAnsi="Garamond"/>
          <w:sz w:val="20"/>
          <w:szCs w:val="20"/>
        </w:rPr>
        <w:t xml:space="preserve"> </w:t>
      </w:r>
      <w:r w:rsidRPr="00227DB3">
        <w:rPr>
          <w:rFonts w:ascii="Garamond" w:hAnsi="Garamond"/>
          <w:sz w:val="20"/>
          <w:szCs w:val="20"/>
        </w:rPr>
        <w:t>je</w:t>
      </w:r>
      <w:r w:rsidR="00C9457F" w:rsidRPr="00227DB3">
        <w:rPr>
          <w:rFonts w:ascii="Garamond" w:hAnsi="Garamond"/>
          <w:sz w:val="20"/>
          <w:szCs w:val="20"/>
        </w:rPr>
        <w:t xml:space="preserve"> </w:t>
      </w:r>
      <w:r w:rsidRPr="00227DB3">
        <w:rPr>
          <w:rFonts w:ascii="Garamond" w:hAnsi="Garamond"/>
          <w:sz w:val="20"/>
          <w:szCs w:val="20"/>
        </w:rPr>
        <w:t>vyhotovená</w:t>
      </w:r>
      <w:r w:rsidR="00C9457F" w:rsidRPr="00227DB3">
        <w:rPr>
          <w:rFonts w:ascii="Garamond" w:hAnsi="Garamond"/>
          <w:sz w:val="20"/>
          <w:szCs w:val="20"/>
        </w:rPr>
        <w:t xml:space="preserve"> </w:t>
      </w:r>
      <w:r w:rsidRPr="00227DB3">
        <w:rPr>
          <w:rFonts w:ascii="Garamond" w:hAnsi="Garamond"/>
          <w:sz w:val="20"/>
          <w:szCs w:val="20"/>
        </w:rPr>
        <w:t>v</w:t>
      </w:r>
      <w:r w:rsidR="00227DB3" w:rsidRPr="00227DB3">
        <w:rPr>
          <w:rFonts w:ascii="Garamond" w:hAnsi="Garamond"/>
          <w:sz w:val="20"/>
          <w:szCs w:val="20"/>
        </w:rPr>
        <w:t> 3 (troch</w:t>
      </w:r>
      <w:r w:rsidRPr="00227DB3">
        <w:rPr>
          <w:rFonts w:ascii="Garamond" w:hAnsi="Garamond"/>
          <w:sz w:val="20"/>
          <w:szCs w:val="20"/>
        </w:rPr>
        <w:t>)</w:t>
      </w:r>
      <w:r w:rsidR="00C9457F" w:rsidRPr="00227DB3">
        <w:rPr>
          <w:rFonts w:ascii="Garamond" w:hAnsi="Garamond"/>
          <w:sz w:val="20"/>
          <w:szCs w:val="20"/>
        </w:rPr>
        <w:t xml:space="preserve"> </w:t>
      </w:r>
      <w:r w:rsidRPr="00227DB3">
        <w:rPr>
          <w:rFonts w:ascii="Garamond" w:hAnsi="Garamond"/>
          <w:sz w:val="20"/>
          <w:szCs w:val="20"/>
        </w:rPr>
        <w:t>rovnopisoch,</w:t>
      </w:r>
      <w:r w:rsidR="00C9457F" w:rsidRPr="00227DB3">
        <w:rPr>
          <w:rFonts w:ascii="Garamond" w:hAnsi="Garamond"/>
          <w:sz w:val="20"/>
          <w:szCs w:val="20"/>
        </w:rPr>
        <w:t xml:space="preserve"> </w:t>
      </w:r>
      <w:r w:rsidRPr="00227DB3">
        <w:rPr>
          <w:rFonts w:ascii="Garamond" w:hAnsi="Garamond"/>
          <w:sz w:val="20"/>
          <w:szCs w:val="20"/>
        </w:rPr>
        <w:t>s</w:t>
      </w:r>
      <w:r w:rsidR="00C9457F" w:rsidRPr="00227DB3">
        <w:rPr>
          <w:rFonts w:ascii="Garamond" w:hAnsi="Garamond"/>
          <w:sz w:val="20"/>
          <w:szCs w:val="20"/>
        </w:rPr>
        <w:t xml:space="preserve"> </w:t>
      </w:r>
      <w:r w:rsidRPr="00227DB3">
        <w:rPr>
          <w:rFonts w:ascii="Garamond" w:hAnsi="Garamond"/>
          <w:sz w:val="20"/>
          <w:szCs w:val="20"/>
        </w:rPr>
        <w:t>tým,</w:t>
      </w:r>
      <w:r w:rsidR="00C9457F" w:rsidRPr="00227DB3">
        <w:rPr>
          <w:rFonts w:ascii="Garamond" w:hAnsi="Garamond"/>
          <w:sz w:val="20"/>
          <w:szCs w:val="20"/>
        </w:rPr>
        <w:t xml:space="preserve"> </w:t>
      </w:r>
      <w:r w:rsidRPr="00227DB3">
        <w:rPr>
          <w:rFonts w:ascii="Garamond" w:hAnsi="Garamond"/>
          <w:sz w:val="20"/>
          <w:szCs w:val="20"/>
        </w:rPr>
        <w:t>že</w:t>
      </w:r>
      <w:r w:rsidR="00C9457F" w:rsidRPr="00227DB3">
        <w:rPr>
          <w:rFonts w:ascii="Garamond" w:hAnsi="Garamond"/>
          <w:sz w:val="20"/>
          <w:szCs w:val="20"/>
        </w:rPr>
        <w:t xml:space="preserve"> </w:t>
      </w:r>
      <w:r w:rsidRPr="00227DB3">
        <w:rPr>
          <w:rFonts w:ascii="Garamond" w:hAnsi="Garamond"/>
          <w:sz w:val="20"/>
          <w:szCs w:val="20"/>
        </w:rPr>
        <w:t>všetky</w:t>
      </w:r>
      <w:r w:rsidR="00C9457F" w:rsidRPr="00227DB3">
        <w:rPr>
          <w:rFonts w:ascii="Garamond" w:hAnsi="Garamond"/>
          <w:sz w:val="20"/>
          <w:szCs w:val="20"/>
        </w:rPr>
        <w:t xml:space="preserve"> </w:t>
      </w:r>
      <w:r w:rsidRPr="00227DB3">
        <w:rPr>
          <w:rFonts w:ascii="Garamond" w:hAnsi="Garamond"/>
          <w:sz w:val="20"/>
          <w:szCs w:val="20"/>
        </w:rPr>
        <w:t>rovnopisy</w:t>
      </w:r>
      <w:r w:rsidR="00C9457F" w:rsidRPr="00227DB3">
        <w:rPr>
          <w:rFonts w:ascii="Garamond" w:hAnsi="Garamond"/>
          <w:sz w:val="20"/>
          <w:szCs w:val="20"/>
        </w:rPr>
        <w:t xml:space="preserve"> </w:t>
      </w:r>
      <w:r w:rsidRPr="00227DB3">
        <w:rPr>
          <w:rFonts w:ascii="Garamond" w:hAnsi="Garamond"/>
          <w:sz w:val="20"/>
          <w:szCs w:val="20"/>
        </w:rPr>
        <w:t>majú</w:t>
      </w:r>
      <w:r w:rsidR="00C9457F" w:rsidRPr="00227DB3">
        <w:rPr>
          <w:rFonts w:ascii="Garamond" w:hAnsi="Garamond"/>
          <w:sz w:val="20"/>
          <w:szCs w:val="20"/>
        </w:rPr>
        <w:t xml:space="preserve"> </w:t>
      </w:r>
      <w:r w:rsidRPr="00227DB3">
        <w:rPr>
          <w:rFonts w:ascii="Garamond" w:hAnsi="Garamond"/>
          <w:sz w:val="20"/>
          <w:szCs w:val="20"/>
        </w:rPr>
        <w:t>platnosť</w:t>
      </w:r>
      <w:r w:rsidR="00C9457F" w:rsidRPr="00227DB3">
        <w:rPr>
          <w:rFonts w:ascii="Garamond" w:hAnsi="Garamond"/>
          <w:sz w:val="20"/>
          <w:szCs w:val="20"/>
        </w:rPr>
        <w:t xml:space="preserve"> </w:t>
      </w:r>
      <w:r w:rsidRPr="00227DB3">
        <w:rPr>
          <w:rFonts w:ascii="Garamond" w:hAnsi="Garamond"/>
          <w:sz w:val="20"/>
          <w:szCs w:val="20"/>
        </w:rPr>
        <w:t>originálu,</w:t>
      </w:r>
      <w:r w:rsidR="00C9457F" w:rsidRPr="00227DB3">
        <w:rPr>
          <w:rFonts w:ascii="Garamond" w:hAnsi="Garamond"/>
          <w:sz w:val="20"/>
          <w:szCs w:val="20"/>
        </w:rPr>
        <w:t xml:space="preserve"> </w:t>
      </w:r>
      <w:r w:rsidRPr="00227DB3">
        <w:rPr>
          <w:rFonts w:ascii="Garamond" w:hAnsi="Garamond"/>
          <w:sz w:val="20"/>
          <w:szCs w:val="20"/>
        </w:rPr>
        <w:t>pričom</w:t>
      </w:r>
      <w:r w:rsidR="00C9457F" w:rsidRPr="00227DB3">
        <w:rPr>
          <w:rFonts w:ascii="Garamond" w:hAnsi="Garamond"/>
          <w:sz w:val="20"/>
          <w:szCs w:val="20"/>
        </w:rPr>
        <w:t xml:space="preserve"> </w:t>
      </w:r>
      <w:r w:rsidR="002129F4">
        <w:rPr>
          <w:rFonts w:ascii="Garamond" w:hAnsi="Garamond"/>
          <w:sz w:val="20"/>
          <w:szCs w:val="20"/>
        </w:rPr>
        <w:t>Kupujúci</w:t>
      </w:r>
      <w:r w:rsidR="00C9457F" w:rsidRPr="00227DB3">
        <w:rPr>
          <w:rFonts w:ascii="Garamond" w:hAnsi="Garamond"/>
          <w:sz w:val="20"/>
          <w:szCs w:val="20"/>
        </w:rPr>
        <w:t xml:space="preserve"> </w:t>
      </w:r>
      <w:r w:rsidRPr="00227DB3">
        <w:rPr>
          <w:rFonts w:ascii="Garamond" w:hAnsi="Garamond"/>
          <w:sz w:val="20"/>
          <w:szCs w:val="20"/>
        </w:rPr>
        <w:t>dostane</w:t>
      </w:r>
      <w:r w:rsidR="00C9457F" w:rsidRPr="00227DB3">
        <w:rPr>
          <w:rFonts w:ascii="Garamond" w:hAnsi="Garamond"/>
          <w:sz w:val="20"/>
          <w:szCs w:val="20"/>
        </w:rPr>
        <w:t xml:space="preserve"> </w:t>
      </w:r>
      <w:r w:rsidR="00227DB3" w:rsidRPr="00227DB3">
        <w:rPr>
          <w:rFonts w:ascii="Garamond" w:hAnsi="Garamond"/>
          <w:sz w:val="20"/>
          <w:szCs w:val="20"/>
        </w:rPr>
        <w:t>2 (dva</w:t>
      </w:r>
      <w:r w:rsidRPr="00227DB3">
        <w:rPr>
          <w:rFonts w:ascii="Garamond" w:hAnsi="Garamond"/>
          <w:sz w:val="20"/>
          <w:szCs w:val="20"/>
        </w:rPr>
        <w:t>)</w:t>
      </w:r>
      <w:r w:rsidR="00C9457F" w:rsidRPr="00227DB3">
        <w:rPr>
          <w:rFonts w:ascii="Garamond" w:hAnsi="Garamond"/>
          <w:sz w:val="20"/>
          <w:szCs w:val="20"/>
        </w:rPr>
        <w:t xml:space="preserve"> </w:t>
      </w:r>
      <w:r w:rsidRPr="00227DB3">
        <w:rPr>
          <w:rFonts w:ascii="Garamond" w:hAnsi="Garamond"/>
          <w:sz w:val="20"/>
          <w:szCs w:val="20"/>
        </w:rPr>
        <w:t>jej</w:t>
      </w:r>
      <w:r w:rsidR="00C9457F" w:rsidRPr="00227DB3">
        <w:rPr>
          <w:rFonts w:ascii="Garamond" w:hAnsi="Garamond"/>
          <w:sz w:val="20"/>
          <w:szCs w:val="20"/>
        </w:rPr>
        <w:t xml:space="preserve"> </w:t>
      </w:r>
      <w:r w:rsidRPr="00227DB3">
        <w:rPr>
          <w:rFonts w:ascii="Garamond" w:hAnsi="Garamond"/>
          <w:sz w:val="20"/>
          <w:szCs w:val="20"/>
        </w:rPr>
        <w:t>rovnopisy</w:t>
      </w:r>
      <w:r w:rsidR="00C9457F" w:rsidRPr="00227DB3">
        <w:rPr>
          <w:rFonts w:ascii="Garamond" w:hAnsi="Garamond"/>
          <w:sz w:val="20"/>
          <w:szCs w:val="20"/>
        </w:rPr>
        <w:t xml:space="preserve"> </w:t>
      </w:r>
      <w:r w:rsidRPr="00227DB3">
        <w:rPr>
          <w:rFonts w:ascii="Garamond" w:hAnsi="Garamond"/>
          <w:sz w:val="20"/>
          <w:szCs w:val="20"/>
        </w:rPr>
        <w:t>a</w:t>
      </w:r>
      <w:r w:rsidR="002129F4">
        <w:rPr>
          <w:rFonts w:ascii="Garamond" w:hAnsi="Garamond"/>
          <w:sz w:val="20"/>
          <w:szCs w:val="20"/>
        </w:rPr>
        <w:t> Predávajúci</w:t>
      </w:r>
      <w:r w:rsidR="00C9457F" w:rsidRPr="002129F4">
        <w:rPr>
          <w:rFonts w:ascii="Garamond" w:hAnsi="Garamond"/>
          <w:sz w:val="20"/>
          <w:szCs w:val="20"/>
        </w:rPr>
        <w:t xml:space="preserve"> </w:t>
      </w:r>
      <w:r w:rsidRPr="002129F4">
        <w:rPr>
          <w:rFonts w:ascii="Garamond" w:hAnsi="Garamond"/>
          <w:sz w:val="20"/>
          <w:szCs w:val="20"/>
        </w:rPr>
        <w:t>dostane</w:t>
      </w:r>
      <w:r w:rsidR="00C9457F" w:rsidRPr="002129F4">
        <w:rPr>
          <w:rFonts w:ascii="Garamond" w:hAnsi="Garamond"/>
          <w:sz w:val="20"/>
          <w:szCs w:val="20"/>
        </w:rPr>
        <w:t xml:space="preserve"> </w:t>
      </w:r>
      <w:r w:rsidR="00227DB3" w:rsidRPr="002129F4">
        <w:rPr>
          <w:rFonts w:ascii="Garamond" w:hAnsi="Garamond"/>
          <w:sz w:val="20"/>
          <w:szCs w:val="20"/>
        </w:rPr>
        <w:t>1 (jeden</w:t>
      </w:r>
      <w:r w:rsidRPr="002129F4">
        <w:rPr>
          <w:rFonts w:ascii="Garamond" w:hAnsi="Garamond"/>
          <w:sz w:val="20"/>
          <w:szCs w:val="20"/>
        </w:rPr>
        <w:t>)</w:t>
      </w:r>
      <w:r w:rsidR="00C9457F" w:rsidRPr="002129F4">
        <w:rPr>
          <w:rFonts w:ascii="Garamond" w:hAnsi="Garamond"/>
          <w:sz w:val="20"/>
          <w:szCs w:val="20"/>
        </w:rPr>
        <w:t xml:space="preserve"> </w:t>
      </w:r>
      <w:r w:rsidRPr="002129F4">
        <w:rPr>
          <w:rFonts w:ascii="Garamond" w:hAnsi="Garamond"/>
          <w:sz w:val="20"/>
          <w:szCs w:val="20"/>
        </w:rPr>
        <w:t>jej</w:t>
      </w:r>
      <w:r w:rsidR="00C9457F" w:rsidRPr="002129F4">
        <w:rPr>
          <w:rFonts w:ascii="Garamond" w:hAnsi="Garamond"/>
          <w:sz w:val="20"/>
          <w:szCs w:val="20"/>
        </w:rPr>
        <w:t xml:space="preserve"> </w:t>
      </w:r>
      <w:r w:rsidRPr="002129F4">
        <w:rPr>
          <w:rFonts w:ascii="Garamond" w:hAnsi="Garamond"/>
          <w:sz w:val="20"/>
          <w:szCs w:val="20"/>
        </w:rPr>
        <w:t>rovnopis.</w:t>
      </w:r>
    </w:p>
    <w:p w14:paraId="08DB275C" w14:textId="77777777" w:rsidR="00013130" w:rsidRPr="006B2508" w:rsidRDefault="00013130" w:rsidP="005410A3">
      <w:pPr>
        <w:keepNext/>
        <w:keepLines/>
        <w:tabs>
          <w:tab w:val="left" w:pos="0"/>
          <w:tab w:val="left" w:pos="426"/>
        </w:tabs>
        <w:spacing w:after="0" w:line="240" w:lineRule="auto"/>
        <w:ind w:left="360"/>
        <w:jc w:val="both"/>
        <w:rPr>
          <w:rFonts w:ascii="Garamond" w:hAnsi="Garamond" w:cs="Arial"/>
          <w:sz w:val="20"/>
          <w:szCs w:val="20"/>
        </w:rPr>
      </w:pPr>
    </w:p>
    <w:p w14:paraId="27E7939B" w14:textId="77777777" w:rsidR="00F3312D" w:rsidRDefault="00820DAC" w:rsidP="005410A3">
      <w:pPr>
        <w:keepNext/>
        <w:keepLines/>
        <w:tabs>
          <w:tab w:val="left" w:pos="426"/>
          <w:tab w:val="left" w:pos="709"/>
          <w:tab w:val="left" w:pos="851"/>
          <w:tab w:val="left" w:pos="4500"/>
        </w:tabs>
        <w:spacing w:after="0" w:line="240" w:lineRule="auto"/>
        <w:rPr>
          <w:rFonts w:ascii="Garamond" w:hAnsi="Garamond"/>
          <w:sz w:val="20"/>
          <w:szCs w:val="20"/>
        </w:rPr>
      </w:pPr>
      <w:r w:rsidRPr="006B2508">
        <w:rPr>
          <w:rFonts w:ascii="Garamond" w:hAnsi="Garamond"/>
          <w:sz w:val="20"/>
          <w:szCs w:val="20"/>
        </w:rPr>
        <w:t>Prílohy:</w:t>
      </w:r>
      <w:r w:rsidR="00C9457F" w:rsidRPr="006B2508">
        <w:rPr>
          <w:rFonts w:ascii="Garamond" w:hAnsi="Garamond"/>
          <w:sz w:val="20"/>
          <w:szCs w:val="20"/>
        </w:rPr>
        <w:t xml:space="preserve">  </w:t>
      </w:r>
    </w:p>
    <w:p w14:paraId="3A598C92" w14:textId="22680E07" w:rsidR="00ED09FF" w:rsidRDefault="00820DAC" w:rsidP="005410A3">
      <w:pPr>
        <w:keepNext/>
        <w:keepLines/>
        <w:tabs>
          <w:tab w:val="left" w:pos="426"/>
          <w:tab w:val="left" w:pos="709"/>
          <w:tab w:val="left" w:pos="851"/>
          <w:tab w:val="left" w:pos="4500"/>
        </w:tabs>
        <w:spacing w:after="0" w:line="240" w:lineRule="auto"/>
        <w:rPr>
          <w:rFonts w:ascii="Garamond" w:hAnsi="Garamond"/>
          <w:sz w:val="20"/>
          <w:szCs w:val="20"/>
        </w:rPr>
      </w:pPr>
      <w:r w:rsidRPr="006B2508">
        <w:rPr>
          <w:rFonts w:ascii="Garamond" w:hAnsi="Garamond"/>
          <w:sz w:val="20"/>
          <w:szCs w:val="20"/>
        </w:rPr>
        <w:t>Príloha</w:t>
      </w:r>
      <w:r w:rsidR="00C9457F" w:rsidRPr="006B2508">
        <w:rPr>
          <w:rFonts w:ascii="Garamond" w:hAnsi="Garamond"/>
          <w:sz w:val="20"/>
          <w:szCs w:val="20"/>
        </w:rPr>
        <w:t xml:space="preserve"> </w:t>
      </w:r>
      <w:r w:rsidR="00F3312D">
        <w:rPr>
          <w:rFonts w:ascii="Garamond" w:hAnsi="Garamond"/>
          <w:sz w:val="20"/>
          <w:szCs w:val="20"/>
        </w:rPr>
        <w:t xml:space="preserve">1 - </w:t>
      </w:r>
      <w:r w:rsidRPr="006B2508">
        <w:rPr>
          <w:rFonts w:ascii="Garamond" w:hAnsi="Garamond"/>
          <w:sz w:val="20"/>
          <w:szCs w:val="20"/>
        </w:rPr>
        <w:t>Špecifikácia</w:t>
      </w:r>
      <w:r w:rsidR="00C9457F" w:rsidRPr="006B2508">
        <w:rPr>
          <w:rFonts w:ascii="Garamond" w:hAnsi="Garamond"/>
          <w:sz w:val="20"/>
          <w:szCs w:val="20"/>
        </w:rPr>
        <w:t xml:space="preserve"> </w:t>
      </w:r>
      <w:r w:rsidR="000C051F" w:rsidRPr="006B2508">
        <w:rPr>
          <w:rFonts w:ascii="Garamond" w:hAnsi="Garamond"/>
          <w:sz w:val="20"/>
          <w:szCs w:val="20"/>
        </w:rPr>
        <w:t>Tovaru</w:t>
      </w:r>
      <w:r w:rsidR="00C9457F" w:rsidRPr="006B2508">
        <w:rPr>
          <w:rFonts w:ascii="Garamond" w:hAnsi="Garamond"/>
          <w:sz w:val="20"/>
          <w:szCs w:val="20"/>
        </w:rPr>
        <w:t xml:space="preserve"> </w:t>
      </w:r>
      <w:r w:rsidR="00BB7ACB" w:rsidRPr="006B2508">
        <w:rPr>
          <w:rFonts w:ascii="Garamond" w:hAnsi="Garamond"/>
          <w:sz w:val="20"/>
          <w:szCs w:val="20"/>
        </w:rPr>
        <w:t>a</w:t>
      </w:r>
      <w:r w:rsidR="00C9457F" w:rsidRPr="006B2508">
        <w:rPr>
          <w:rFonts w:ascii="Garamond" w:hAnsi="Garamond"/>
          <w:sz w:val="20"/>
          <w:szCs w:val="20"/>
        </w:rPr>
        <w:t xml:space="preserve"> </w:t>
      </w:r>
      <w:r w:rsidR="00BB7ACB" w:rsidRPr="006B2508">
        <w:rPr>
          <w:rFonts w:ascii="Garamond" w:hAnsi="Garamond"/>
          <w:sz w:val="20"/>
          <w:szCs w:val="20"/>
        </w:rPr>
        <w:t>jednotkov</w:t>
      </w:r>
      <w:r w:rsidR="007631B7" w:rsidRPr="006B2508">
        <w:rPr>
          <w:rFonts w:ascii="Garamond" w:hAnsi="Garamond"/>
          <w:sz w:val="20"/>
          <w:szCs w:val="20"/>
        </w:rPr>
        <w:t>á</w:t>
      </w:r>
      <w:r w:rsidR="00C9457F" w:rsidRPr="006B2508">
        <w:rPr>
          <w:rFonts w:ascii="Garamond" w:hAnsi="Garamond"/>
          <w:sz w:val="20"/>
          <w:szCs w:val="20"/>
        </w:rPr>
        <w:t xml:space="preserve"> </w:t>
      </w:r>
      <w:r w:rsidR="00BB7ACB" w:rsidRPr="006B2508">
        <w:rPr>
          <w:rFonts w:ascii="Garamond" w:hAnsi="Garamond"/>
          <w:sz w:val="20"/>
          <w:szCs w:val="20"/>
        </w:rPr>
        <w:t>cen</w:t>
      </w:r>
      <w:r w:rsidR="007631B7" w:rsidRPr="006B2508">
        <w:rPr>
          <w:rFonts w:ascii="Garamond" w:hAnsi="Garamond"/>
          <w:sz w:val="20"/>
          <w:szCs w:val="20"/>
        </w:rPr>
        <w:t>a</w:t>
      </w:r>
    </w:p>
    <w:p w14:paraId="10927819" w14:textId="0C938FB0" w:rsidR="00015F14" w:rsidRPr="006B2508" w:rsidRDefault="00015F14" w:rsidP="005410A3">
      <w:pPr>
        <w:keepNext/>
        <w:keepLines/>
        <w:tabs>
          <w:tab w:val="left" w:pos="426"/>
          <w:tab w:val="left" w:pos="709"/>
          <w:tab w:val="left" w:pos="851"/>
          <w:tab w:val="left" w:pos="4500"/>
        </w:tabs>
        <w:spacing w:after="0" w:line="240" w:lineRule="auto"/>
        <w:rPr>
          <w:rFonts w:ascii="Garamond" w:hAnsi="Garamond"/>
          <w:sz w:val="20"/>
          <w:szCs w:val="20"/>
        </w:rPr>
      </w:pPr>
      <w:r>
        <w:rPr>
          <w:rFonts w:ascii="Garamond" w:hAnsi="Garamond"/>
          <w:sz w:val="20"/>
          <w:szCs w:val="20"/>
        </w:rPr>
        <w:t>Príloha 2 – Zoznam subdodávateľov</w:t>
      </w:r>
    </w:p>
    <w:p w14:paraId="3C676884" w14:textId="29FEF7C6" w:rsidR="00096761" w:rsidRPr="006B2508" w:rsidRDefault="00096761" w:rsidP="005410A3">
      <w:pPr>
        <w:keepNext/>
        <w:keepLines/>
        <w:tabs>
          <w:tab w:val="left" w:pos="426"/>
          <w:tab w:val="left" w:pos="709"/>
          <w:tab w:val="left" w:pos="851"/>
          <w:tab w:val="left" w:pos="4500"/>
        </w:tabs>
        <w:spacing w:after="0" w:line="240" w:lineRule="auto"/>
        <w:rPr>
          <w:rFonts w:ascii="Garamond" w:hAnsi="Garamond"/>
          <w:sz w:val="20"/>
          <w:szCs w:val="20"/>
        </w:rPr>
      </w:pPr>
      <w:r w:rsidRPr="006B2508">
        <w:rPr>
          <w:rFonts w:ascii="Garamond" w:hAnsi="Garamond"/>
          <w:sz w:val="20"/>
          <w:szCs w:val="20"/>
        </w:rPr>
        <w:tab/>
      </w:r>
      <w:r w:rsidRPr="006B2508">
        <w:rPr>
          <w:rFonts w:ascii="Garamond" w:hAnsi="Garamond"/>
          <w:sz w:val="20"/>
          <w:szCs w:val="20"/>
        </w:rPr>
        <w:tab/>
      </w:r>
    </w:p>
    <w:bookmarkEnd w:id="0"/>
    <w:p w14:paraId="1872807A" w14:textId="77777777" w:rsidR="000B2E47" w:rsidRPr="006B2508" w:rsidRDefault="000B2E47" w:rsidP="005410A3">
      <w:pPr>
        <w:keepNext/>
        <w:keepLines/>
        <w:tabs>
          <w:tab w:val="left" w:pos="426"/>
          <w:tab w:val="left" w:pos="4500"/>
        </w:tabs>
        <w:spacing w:after="0" w:line="240" w:lineRule="auto"/>
        <w:jc w:val="center"/>
        <w:rPr>
          <w:rFonts w:ascii="Garamond" w:hAnsi="Garamond"/>
          <w:b/>
          <w:sz w:val="20"/>
          <w:szCs w:val="20"/>
        </w:rPr>
      </w:pPr>
    </w:p>
    <w:p w14:paraId="72D7967A" w14:textId="45C7AD49" w:rsidR="00BA096F" w:rsidRDefault="00BA096F" w:rsidP="005410A3">
      <w:pPr>
        <w:keepNext/>
        <w:keepLines/>
        <w:spacing w:after="0" w:line="240" w:lineRule="auto"/>
        <w:jc w:val="center"/>
        <w:rPr>
          <w:rFonts w:ascii="Garamond" w:hAnsi="Garamond"/>
          <w:b/>
          <w:sz w:val="20"/>
          <w:szCs w:val="20"/>
        </w:rPr>
        <w:sectPr w:rsidR="00BA096F" w:rsidSect="00052EB3">
          <w:footerReference w:type="default" r:id="rId12"/>
          <w:pgSz w:w="11906" w:h="16838"/>
          <w:pgMar w:top="709" w:right="1134" w:bottom="568"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561A7BA0" w14:textId="799C0E25" w:rsidR="007232C4" w:rsidRPr="00BA096F" w:rsidRDefault="00096761" w:rsidP="005410A3">
      <w:pPr>
        <w:keepNext/>
        <w:keepLines/>
        <w:spacing w:after="0" w:line="240" w:lineRule="auto"/>
        <w:jc w:val="center"/>
        <w:rPr>
          <w:rFonts w:ascii="Garamond" w:hAnsi="Garamond" w:cs="Arial"/>
          <w:b/>
          <w:sz w:val="20"/>
          <w:szCs w:val="20"/>
        </w:rPr>
      </w:pPr>
      <w:r w:rsidRPr="00BA096F">
        <w:rPr>
          <w:rFonts w:ascii="Garamond" w:hAnsi="Garamond"/>
          <w:b/>
          <w:sz w:val="20"/>
          <w:szCs w:val="20"/>
        </w:rPr>
        <w:t>P</w:t>
      </w:r>
      <w:r w:rsidR="00327A07" w:rsidRPr="00BA096F">
        <w:rPr>
          <w:rFonts w:ascii="Garamond" w:hAnsi="Garamond" w:cs="Arial"/>
          <w:b/>
          <w:sz w:val="20"/>
          <w:szCs w:val="20"/>
        </w:rPr>
        <w:t>RÍLOHA</w:t>
      </w:r>
      <w:r w:rsidR="00C9457F" w:rsidRPr="00BA096F">
        <w:rPr>
          <w:rFonts w:ascii="Garamond" w:hAnsi="Garamond" w:cs="Arial"/>
          <w:b/>
          <w:sz w:val="20"/>
          <w:szCs w:val="20"/>
        </w:rPr>
        <w:t xml:space="preserve"> </w:t>
      </w:r>
      <w:r w:rsidR="00327A07" w:rsidRPr="00BA096F">
        <w:rPr>
          <w:rFonts w:ascii="Garamond" w:hAnsi="Garamond" w:cs="Arial"/>
          <w:b/>
          <w:sz w:val="20"/>
          <w:szCs w:val="20"/>
        </w:rPr>
        <w:t>1</w:t>
      </w:r>
    </w:p>
    <w:p w14:paraId="6E0307F6" w14:textId="77777777" w:rsidR="004E5FE3" w:rsidRPr="00BA096F" w:rsidRDefault="004E5FE3" w:rsidP="005410A3">
      <w:pPr>
        <w:keepNext/>
        <w:keepLines/>
        <w:tabs>
          <w:tab w:val="left" w:pos="426"/>
          <w:tab w:val="left" w:pos="4500"/>
        </w:tabs>
        <w:spacing w:after="0" w:line="240" w:lineRule="auto"/>
        <w:jc w:val="center"/>
        <w:rPr>
          <w:rFonts w:ascii="Garamond" w:hAnsi="Garamond" w:cs="Arial"/>
          <w:b/>
          <w:sz w:val="20"/>
          <w:szCs w:val="20"/>
        </w:rPr>
      </w:pPr>
    </w:p>
    <w:p w14:paraId="576037CD" w14:textId="272D0ED9" w:rsidR="00C011DA" w:rsidRDefault="003B64C4" w:rsidP="005410A3">
      <w:pPr>
        <w:keepNext/>
        <w:keepLines/>
        <w:tabs>
          <w:tab w:val="left" w:pos="426"/>
          <w:tab w:val="left" w:pos="4500"/>
        </w:tabs>
        <w:spacing w:after="0" w:line="240" w:lineRule="auto"/>
        <w:jc w:val="center"/>
        <w:rPr>
          <w:rFonts w:ascii="Garamond" w:hAnsi="Garamond" w:cs="Arial"/>
          <w:b/>
          <w:sz w:val="20"/>
          <w:szCs w:val="20"/>
        </w:rPr>
      </w:pPr>
      <w:r w:rsidRPr="00BA096F">
        <w:rPr>
          <w:rFonts w:ascii="Garamond" w:hAnsi="Garamond" w:cs="Arial"/>
          <w:b/>
          <w:sz w:val="20"/>
          <w:szCs w:val="20"/>
        </w:rPr>
        <w:t>ŠPECIFIKÁCIA</w:t>
      </w:r>
      <w:r w:rsidR="00C9457F" w:rsidRPr="00BA096F">
        <w:rPr>
          <w:rFonts w:ascii="Garamond" w:hAnsi="Garamond" w:cs="Arial"/>
          <w:b/>
          <w:sz w:val="20"/>
          <w:szCs w:val="20"/>
        </w:rPr>
        <w:t xml:space="preserve"> </w:t>
      </w:r>
      <w:r w:rsidRPr="00BA096F">
        <w:rPr>
          <w:rFonts w:ascii="Garamond" w:hAnsi="Garamond" w:cs="Arial"/>
          <w:b/>
          <w:sz w:val="20"/>
          <w:szCs w:val="20"/>
        </w:rPr>
        <w:t>TOVARU</w:t>
      </w:r>
      <w:r w:rsidR="00C9457F" w:rsidRPr="00BA096F">
        <w:rPr>
          <w:rFonts w:ascii="Garamond" w:hAnsi="Garamond" w:cs="Arial"/>
          <w:b/>
          <w:sz w:val="20"/>
          <w:szCs w:val="20"/>
        </w:rPr>
        <w:t xml:space="preserve"> </w:t>
      </w:r>
      <w:r w:rsidR="00081CF5" w:rsidRPr="00BA096F">
        <w:rPr>
          <w:rFonts w:ascii="Garamond" w:hAnsi="Garamond" w:cs="Arial"/>
          <w:b/>
          <w:sz w:val="20"/>
          <w:szCs w:val="20"/>
        </w:rPr>
        <w:t>A</w:t>
      </w:r>
      <w:r w:rsidR="00C9457F" w:rsidRPr="00BA096F">
        <w:rPr>
          <w:rFonts w:ascii="Garamond" w:hAnsi="Garamond" w:cs="Arial"/>
          <w:b/>
          <w:sz w:val="20"/>
          <w:szCs w:val="20"/>
        </w:rPr>
        <w:t xml:space="preserve"> </w:t>
      </w:r>
      <w:r w:rsidR="00081CF5" w:rsidRPr="00BA096F">
        <w:rPr>
          <w:rFonts w:ascii="Garamond" w:hAnsi="Garamond" w:cs="Arial"/>
          <w:b/>
          <w:sz w:val="20"/>
          <w:szCs w:val="20"/>
        </w:rPr>
        <w:t>JEDNOTKOV</w:t>
      </w:r>
      <w:r w:rsidR="002542E3">
        <w:rPr>
          <w:rFonts w:ascii="Garamond" w:hAnsi="Garamond" w:cs="Arial"/>
          <w:b/>
          <w:sz w:val="20"/>
          <w:szCs w:val="20"/>
        </w:rPr>
        <w:t>É</w:t>
      </w:r>
      <w:r w:rsidR="00C9457F" w:rsidRPr="00BA096F">
        <w:rPr>
          <w:rFonts w:ascii="Garamond" w:hAnsi="Garamond" w:cs="Arial"/>
          <w:b/>
          <w:sz w:val="20"/>
          <w:szCs w:val="20"/>
        </w:rPr>
        <w:t xml:space="preserve"> </w:t>
      </w:r>
      <w:r w:rsidR="00081CF5" w:rsidRPr="00BA096F">
        <w:rPr>
          <w:rFonts w:ascii="Garamond" w:hAnsi="Garamond" w:cs="Arial"/>
          <w:b/>
          <w:sz w:val="20"/>
          <w:szCs w:val="20"/>
        </w:rPr>
        <w:t>CEN</w:t>
      </w:r>
      <w:r w:rsidR="002542E3">
        <w:rPr>
          <w:rFonts w:ascii="Garamond" w:hAnsi="Garamond" w:cs="Arial"/>
          <w:b/>
          <w:sz w:val="20"/>
          <w:szCs w:val="20"/>
        </w:rPr>
        <w:t>Y</w:t>
      </w:r>
    </w:p>
    <w:p w14:paraId="7F856951" w14:textId="77777777" w:rsidR="00C03717" w:rsidRDefault="00C03717" w:rsidP="005410A3">
      <w:pPr>
        <w:keepNext/>
        <w:keepLines/>
        <w:autoSpaceDE w:val="0"/>
        <w:autoSpaceDN w:val="0"/>
        <w:adjustRightInd w:val="0"/>
        <w:spacing w:after="0" w:line="240" w:lineRule="auto"/>
        <w:jc w:val="both"/>
        <w:rPr>
          <w:rFonts w:ascii="Garamond" w:hAnsi="Garamond"/>
          <w:sz w:val="20"/>
          <w:szCs w:val="20"/>
        </w:rPr>
      </w:pPr>
    </w:p>
    <w:p w14:paraId="33F38F9D" w14:textId="77777777" w:rsidR="005410A3" w:rsidRPr="00C81B9E" w:rsidRDefault="005410A3" w:rsidP="005410A3">
      <w:pPr>
        <w:keepNext/>
        <w:keepLines/>
        <w:autoSpaceDE w:val="0"/>
        <w:autoSpaceDN w:val="0"/>
        <w:adjustRightInd w:val="0"/>
        <w:spacing w:line="240" w:lineRule="auto"/>
        <w:jc w:val="both"/>
        <w:rPr>
          <w:rFonts w:cs="Times New Roman"/>
          <w:sz w:val="24"/>
          <w:szCs w:val="24"/>
        </w:rPr>
      </w:pPr>
    </w:p>
    <w:p w14:paraId="21D93AA0" w14:textId="2F920911" w:rsidR="005410A3" w:rsidRPr="00F1252F" w:rsidRDefault="005410A3" w:rsidP="005410A3">
      <w:pPr>
        <w:keepNext/>
        <w:keepLines/>
        <w:autoSpaceDE w:val="0"/>
        <w:autoSpaceDN w:val="0"/>
        <w:adjustRightInd w:val="0"/>
        <w:spacing w:line="240" w:lineRule="auto"/>
        <w:jc w:val="both"/>
        <w:rPr>
          <w:rFonts w:ascii="Garamond" w:hAnsi="Garamond" w:cs="Times New Roman"/>
          <w:sz w:val="20"/>
          <w:szCs w:val="20"/>
        </w:rPr>
      </w:pPr>
      <w:bookmarkStart w:id="6" w:name="_Hlk146013764"/>
      <w:r w:rsidRPr="00F1252F">
        <w:rPr>
          <w:rFonts w:ascii="Garamond" w:hAnsi="Garamond" w:cs="Times New Roman"/>
          <w:sz w:val="20"/>
          <w:szCs w:val="20"/>
        </w:rPr>
        <w:t xml:space="preserve">Predmetom je dodanie BČK typu MIFIRE DESFIRE EV1, ktoré budú slúžiť ako nosič predplatných cestovných lístkov a elektronickej peňaženky, s pamäťou a možnosťou zápisu, elektronicky inicializované pre potreby DPB, </w:t>
      </w:r>
      <w:proofErr w:type="spellStart"/>
      <w:r w:rsidRPr="00F1252F">
        <w:rPr>
          <w:rFonts w:ascii="Garamond" w:hAnsi="Garamond" w:cs="Times New Roman"/>
          <w:sz w:val="20"/>
          <w:szCs w:val="20"/>
        </w:rPr>
        <w:t>a.s</w:t>
      </w:r>
      <w:proofErr w:type="spellEnd"/>
      <w:r w:rsidRPr="00F1252F">
        <w:rPr>
          <w:rFonts w:ascii="Garamond" w:hAnsi="Garamond" w:cs="Times New Roman"/>
          <w:sz w:val="20"/>
          <w:szCs w:val="20"/>
        </w:rPr>
        <w:t xml:space="preserve">. v rámci IDS BK, ako aj Národnej dopravnej autority (NADA) ako budúceho národného koordinátora verejnej osobnej dopravy na Slovensku, plne dispozičné (kompatibilné), špeciálne kryptované, založené na otvorených štandardoch pre bezdrôtové rozhranie a pre šifrovacie metódy, s jedinečným sériovým číslom (SNR). Multifunkčné použitie BČK v dopravných systémoch DPB, </w:t>
      </w:r>
      <w:proofErr w:type="spellStart"/>
      <w:r w:rsidRPr="00F1252F">
        <w:rPr>
          <w:rFonts w:ascii="Garamond" w:hAnsi="Garamond" w:cs="Times New Roman"/>
          <w:sz w:val="20"/>
          <w:szCs w:val="20"/>
        </w:rPr>
        <w:t>a.s</w:t>
      </w:r>
      <w:proofErr w:type="spellEnd"/>
      <w:r w:rsidRPr="00F1252F">
        <w:rPr>
          <w:rFonts w:ascii="Garamond" w:hAnsi="Garamond" w:cs="Times New Roman"/>
          <w:sz w:val="20"/>
          <w:szCs w:val="20"/>
        </w:rPr>
        <w:t>. v súlade s požiadavkami na rýchly a vysoko bezpečný prenos dát do existujúcej infraštruktúry.</w:t>
      </w:r>
    </w:p>
    <w:p w14:paraId="25AAD5A2" w14:textId="77777777" w:rsidR="005410A3" w:rsidRPr="00F1252F" w:rsidRDefault="005410A3" w:rsidP="005410A3">
      <w:pPr>
        <w:keepNext/>
        <w:keepLines/>
        <w:autoSpaceDE w:val="0"/>
        <w:autoSpaceDN w:val="0"/>
        <w:adjustRightInd w:val="0"/>
        <w:spacing w:line="240" w:lineRule="auto"/>
        <w:jc w:val="both"/>
        <w:rPr>
          <w:rFonts w:ascii="Garamond" w:hAnsi="Garamond" w:cs="Times New Roman"/>
          <w:sz w:val="20"/>
          <w:szCs w:val="20"/>
        </w:rPr>
      </w:pPr>
    </w:p>
    <w:p w14:paraId="25D26299" w14:textId="274BB416" w:rsidR="005410A3" w:rsidRPr="00F1252F" w:rsidRDefault="005410A3" w:rsidP="005410A3">
      <w:pPr>
        <w:keepNext/>
        <w:keepLines/>
        <w:autoSpaceDE w:val="0"/>
        <w:autoSpaceDN w:val="0"/>
        <w:adjustRightInd w:val="0"/>
        <w:spacing w:line="240" w:lineRule="auto"/>
        <w:jc w:val="both"/>
        <w:rPr>
          <w:rFonts w:ascii="Garamond" w:hAnsi="Garamond" w:cs="Times New Roman"/>
          <w:sz w:val="20"/>
          <w:szCs w:val="20"/>
        </w:rPr>
      </w:pPr>
      <w:r w:rsidRPr="00F1252F">
        <w:rPr>
          <w:rFonts w:ascii="Garamond" w:hAnsi="Garamond" w:cs="Times New Roman"/>
          <w:sz w:val="20"/>
          <w:szCs w:val="20"/>
        </w:rPr>
        <w:t xml:space="preserve">Predávajúci sa zaväzuje dodávať bezkontaktné čipové karty typu MIFIRE DESFIRE EV1, s jednostrannou ofsetovou potlačou 4/0 CMYK </w:t>
      </w:r>
      <w:bookmarkStart w:id="7" w:name="_Hlk485730543"/>
      <w:r w:rsidRPr="00F1252F">
        <w:rPr>
          <w:rFonts w:ascii="Garamond" w:hAnsi="Garamond" w:cs="Times New Roman"/>
          <w:sz w:val="20"/>
          <w:szCs w:val="20"/>
        </w:rPr>
        <w:t>podľa vizuálu potlače predloženej Objednávateľom</w:t>
      </w:r>
      <w:bookmarkEnd w:id="7"/>
      <w:r w:rsidRPr="00F1252F">
        <w:rPr>
          <w:rFonts w:ascii="Garamond" w:hAnsi="Garamond" w:cs="Times New Roman"/>
          <w:sz w:val="20"/>
          <w:szCs w:val="20"/>
        </w:rPr>
        <w:t>, vrátane dopravy a poistenia, ktoré slúžia ako nosič predplatných cestovných lístkov a elektronickej peňaženky, pričom ich Kupujúci môže využiť aj na ďalšie systémy ovládané kartou – prístupový, dochádzkový, stravovací a pod.</w:t>
      </w:r>
    </w:p>
    <w:p w14:paraId="131D4AA5" w14:textId="77777777" w:rsidR="005410A3" w:rsidRPr="00F1252F" w:rsidRDefault="005410A3" w:rsidP="005410A3">
      <w:pPr>
        <w:keepNext/>
        <w:keepLines/>
        <w:autoSpaceDE w:val="0"/>
        <w:autoSpaceDN w:val="0"/>
        <w:adjustRightInd w:val="0"/>
        <w:spacing w:line="240" w:lineRule="auto"/>
        <w:jc w:val="both"/>
        <w:rPr>
          <w:rFonts w:ascii="Garamond" w:hAnsi="Garamond" w:cs="Times New Roman"/>
          <w:sz w:val="20"/>
          <w:szCs w:val="20"/>
        </w:rPr>
      </w:pPr>
    </w:p>
    <w:p w14:paraId="65C56538" w14:textId="77777777" w:rsidR="005410A3" w:rsidRPr="00F1252F" w:rsidRDefault="005410A3" w:rsidP="005410A3">
      <w:pPr>
        <w:keepNext/>
        <w:keepLines/>
        <w:autoSpaceDE w:val="0"/>
        <w:autoSpaceDN w:val="0"/>
        <w:adjustRightInd w:val="0"/>
        <w:spacing w:line="240" w:lineRule="auto"/>
        <w:jc w:val="both"/>
        <w:rPr>
          <w:rFonts w:ascii="Garamond" w:hAnsi="Garamond" w:cs="Times New Roman"/>
          <w:sz w:val="20"/>
          <w:szCs w:val="20"/>
        </w:rPr>
      </w:pPr>
      <w:r w:rsidRPr="00F1252F">
        <w:rPr>
          <w:rFonts w:ascii="Garamond" w:hAnsi="Garamond" w:cs="Times New Roman"/>
          <w:sz w:val="20"/>
          <w:szCs w:val="20"/>
        </w:rPr>
        <w:t xml:space="preserve">Kľúčové vlastnosti MIFARE </w:t>
      </w:r>
      <w:proofErr w:type="spellStart"/>
      <w:r w:rsidRPr="00F1252F">
        <w:rPr>
          <w:rFonts w:ascii="Garamond" w:hAnsi="Garamond" w:cs="Times New Roman"/>
          <w:sz w:val="20"/>
          <w:szCs w:val="20"/>
        </w:rPr>
        <w:t>DESFire</w:t>
      </w:r>
      <w:proofErr w:type="spellEnd"/>
      <w:r w:rsidRPr="00F1252F">
        <w:rPr>
          <w:rFonts w:ascii="Garamond" w:hAnsi="Garamond" w:cs="Times New Roman"/>
          <w:sz w:val="20"/>
          <w:szCs w:val="20"/>
        </w:rPr>
        <w:t xml:space="preserve"> EV1:</w:t>
      </w:r>
    </w:p>
    <w:p w14:paraId="60C907E8" w14:textId="77777777" w:rsidR="005410A3" w:rsidRPr="00F1252F" w:rsidRDefault="005410A3" w:rsidP="005410A3">
      <w:pPr>
        <w:pStyle w:val="Odstavecseseznamem"/>
        <w:keepNext/>
        <w:keepLines/>
        <w:numPr>
          <w:ilvl w:val="0"/>
          <w:numId w:val="48"/>
        </w:numPr>
        <w:autoSpaceDE w:val="0"/>
        <w:autoSpaceDN w:val="0"/>
        <w:adjustRightInd w:val="0"/>
        <w:spacing w:after="0" w:line="240" w:lineRule="auto"/>
        <w:contextualSpacing w:val="0"/>
        <w:jc w:val="both"/>
        <w:rPr>
          <w:rFonts w:ascii="Garamond" w:hAnsi="Garamond" w:cs="Times New Roman"/>
          <w:sz w:val="20"/>
          <w:szCs w:val="20"/>
        </w:rPr>
      </w:pPr>
      <w:r w:rsidRPr="00F1252F">
        <w:rPr>
          <w:rFonts w:ascii="Garamond" w:hAnsi="Garamond" w:cs="Times New Roman"/>
          <w:sz w:val="20"/>
          <w:szCs w:val="20"/>
        </w:rPr>
        <w:t>plne kompatibilný s ISO 14443A 1-4</w:t>
      </w:r>
    </w:p>
    <w:p w14:paraId="1B414512" w14:textId="77777777" w:rsidR="005410A3" w:rsidRPr="00F1252F" w:rsidRDefault="005410A3" w:rsidP="005410A3">
      <w:pPr>
        <w:pStyle w:val="Odstavecseseznamem"/>
        <w:keepNext/>
        <w:keepLines/>
        <w:numPr>
          <w:ilvl w:val="0"/>
          <w:numId w:val="48"/>
        </w:numPr>
        <w:autoSpaceDE w:val="0"/>
        <w:autoSpaceDN w:val="0"/>
        <w:adjustRightInd w:val="0"/>
        <w:spacing w:after="0" w:line="240" w:lineRule="auto"/>
        <w:contextualSpacing w:val="0"/>
        <w:jc w:val="both"/>
        <w:rPr>
          <w:rFonts w:ascii="Garamond" w:hAnsi="Garamond" w:cs="Times New Roman"/>
          <w:sz w:val="20"/>
          <w:szCs w:val="20"/>
        </w:rPr>
      </w:pPr>
      <w:r w:rsidRPr="00F1252F">
        <w:rPr>
          <w:rFonts w:ascii="Garamond" w:hAnsi="Garamond" w:cs="Times New Roman"/>
          <w:sz w:val="20"/>
          <w:szCs w:val="20"/>
        </w:rPr>
        <w:t xml:space="preserve">2/4/8 </w:t>
      </w:r>
      <w:proofErr w:type="spellStart"/>
      <w:r w:rsidRPr="00F1252F">
        <w:rPr>
          <w:rFonts w:ascii="Garamond" w:hAnsi="Garamond" w:cs="Times New Roman"/>
          <w:sz w:val="20"/>
          <w:szCs w:val="20"/>
        </w:rPr>
        <w:t>Kbytes</w:t>
      </w:r>
      <w:proofErr w:type="spellEnd"/>
      <w:r w:rsidRPr="00F1252F">
        <w:rPr>
          <w:rFonts w:ascii="Garamond" w:hAnsi="Garamond" w:cs="Times New Roman"/>
          <w:sz w:val="20"/>
          <w:szCs w:val="20"/>
        </w:rPr>
        <w:t xml:space="preserve"> EEPROM s rýchlym programovaním</w:t>
      </w:r>
    </w:p>
    <w:p w14:paraId="32038BB2" w14:textId="77777777" w:rsidR="005410A3" w:rsidRPr="00F1252F" w:rsidRDefault="005410A3" w:rsidP="005410A3">
      <w:pPr>
        <w:pStyle w:val="Odstavecseseznamem"/>
        <w:keepNext/>
        <w:keepLines/>
        <w:numPr>
          <w:ilvl w:val="0"/>
          <w:numId w:val="48"/>
        </w:numPr>
        <w:autoSpaceDE w:val="0"/>
        <w:autoSpaceDN w:val="0"/>
        <w:adjustRightInd w:val="0"/>
        <w:spacing w:after="0" w:line="240" w:lineRule="auto"/>
        <w:contextualSpacing w:val="0"/>
        <w:jc w:val="both"/>
        <w:rPr>
          <w:rFonts w:ascii="Garamond" w:hAnsi="Garamond" w:cs="Times New Roman"/>
          <w:sz w:val="20"/>
          <w:szCs w:val="20"/>
        </w:rPr>
      </w:pPr>
      <w:r w:rsidRPr="00F1252F">
        <w:rPr>
          <w:rFonts w:ascii="Garamond" w:hAnsi="Garamond" w:cs="Times New Roman"/>
          <w:sz w:val="20"/>
          <w:szCs w:val="20"/>
        </w:rPr>
        <w:t>bezpečný, vysokorýchlostný príkazový súbor</w:t>
      </w:r>
    </w:p>
    <w:p w14:paraId="4D13026E" w14:textId="77777777" w:rsidR="005410A3" w:rsidRPr="00F1252F" w:rsidRDefault="005410A3" w:rsidP="005410A3">
      <w:pPr>
        <w:pStyle w:val="Odstavecseseznamem"/>
        <w:keepNext/>
        <w:keepLines/>
        <w:numPr>
          <w:ilvl w:val="0"/>
          <w:numId w:val="48"/>
        </w:numPr>
        <w:autoSpaceDE w:val="0"/>
        <w:autoSpaceDN w:val="0"/>
        <w:adjustRightInd w:val="0"/>
        <w:spacing w:after="0" w:line="240" w:lineRule="auto"/>
        <w:contextualSpacing w:val="0"/>
        <w:jc w:val="both"/>
        <w:rPr>
          <w:rFonts w:ascii="Garamond" w:hAnsi="Garamond" w:cs="Times New Roman"/>
          <w:sz w:val="20"/>
          <w:szCs w:val="20"/>
        </w:rPr>
      </w:pPr>
      <w:r w:rsidRPr="00F1252F">
        <w:rPr>
          <w:rFonts w:ascii="Garamond" w:hAnsi="Garamond" w:cs="Times New Roman"/>
          <w:sz w:val="20"/>
          <w:szCs w:val="20"/>
        </w:rPr>
        <w:t>flexibilná súborová štruktúra</w:t>
      </w:r>
    </w:p>
    <w:p w14:paraId="6D511CD6" w14:textId="77777777" w:rsidR="005410A3" w:rsidRPr="00F1252F" w:rsidRDefault="005410A3" w:rsidP="005410A3">
      <w:pPr>
        <w:pStyle w:val="Odstavecseseznamem"/>
        <w:keepNext/>
        <w:keepLines/>
        <w:numPr>
          <w:ilvl w:val="0"/>
          <w:numId w:val="48"/>
        </w:numPr>
        <w:autoSpaceDE w:val="0"/>
        <w:autoSpaceDN w:val="0"/>
        <w:adjustRightInd w:val="0"/>
        <w:spacing w:after="0" w:line="240" w:lineRule="auto"/>
        <w:contextualSpacing w:val="0"/>
        <w:jc w:val="both"/>
        <w:rPr>
          <w:rFonts w:ascii="Garamond" w:hAnsi="Garamond" w:cs="Times New Roman"/>
          <w:sz w:val="20"/>
          <w:szCs w:val="20"/>
        </w:rPr>
      </w:pPr>
      <w:r w:rsidRPr="00F1252F">
        <w:rPr>
          <w:rFonts w:ascii="Garamond" w:hAnsi="Garamond" w:cs="Times New Roman"/>
          <w:sz w:val="20"/>
          <w:szCs w:val="20"/>
        </w:rPr>
        <w:t>jedinečné seriálové 7 bytové číslo (ISO kaskádová úroveň 2)</w:t>
      </w:r>
    </w:p>
    <w:p w14:paraId="5BCC26A4" w14:textId="77777777" w:rsidR="005410A3" w:rsidRPr="00F1252F" w:rsidRDefault="005410A3" w:rsidP="005410A3">
      <w:pPr>
        <w:pStyle w:val="Odstavecseseznamem"/>
        <w:keepNext/>
        <w:keepLines/>
        <w:numPr>
          <w:ilvl w:val="0"/>
          <w:numId w:val="48"/>
        </w:numPr>
        <w:autoSpaceDE w:val="0"/>
        <w:autoSpaceDN w:val="0"/>
        <w:adjustRightInd w:val="0"/>
        <w:spacing w:after="0" w:line="240" w:lineRule="auto"/>
        <w:contextualSpacing w:val="0"/>
        <w:jc w:val="both"/>
        <w:rPr>
          <w:rFonts w:ascii="Garamond" w:hAnsi="Garamond" w:cs="Times New Roman"/>
          <w:sz w:val="20"/>
          <w:szCs w:val="20"/>
        </w:rPr>
      </w:pPr>
      <w:r w:rsidRPr="00F1252F">
        <w:rPr>
          <w:rFonts w:ascii="Garamond" w:hAnsi="Garamond" w:cs="Times New Roman"/>
          <w:sz w:val="20"/>
          <w:szCs w:val="20"/>
        </w:rPr>
        <w:t>integrita dát: CRC a načítavanie bitov na fyzickej vrstve</w:t>
      </w:r>
    </w:p>
    <w:p w14:paraId="41F346CE" w14:textId="77777777" w:rsidR="005410A3" w:rsidRPr="00F1252F" w:rsidRDefault="005410A3" w:rsidP="005410A3">
      <w:pPr>
        <w:pStyle w:val="Odstavecseseznamem"/>
        <w:keepNext/>
        <w:keepLines/>
        <w:numPr>
          <w:ilvl w:val="0"/>
          <w:numId w:val="48"/>
        </w:numPr>
        <w:autoSpaceDE w:val="0"/>
        <w:autoSpaceDN w:val="0"/>
        <w:adjustRightInd w:val="0"/>
        <w:spacing w:after="0" w:line="240" w:lineRule="auto"/>
        <w:contextualSpacing w:val="0"/>
        <w:jc w:val="both"/>
        <w:rPr>
          <w:rFonts w:ascii="Garamond" w:hAnsi="Garamond" w:cs="Times New Roman"/>
          <w:sz w:val="20"/>
          <w:szCs w:val="20"/>
        </w:rPr>
      </w:pPr>
      <w:r w:rsidRPr="00F1252F">
        <w:rPr>
          <w:rFonts w:ascii="Garamond" w:hAnsi="Garamond" w:cs="Times New Roman"/>
          <w:sz w:val="20"/>
          <w:szCs w:val="20"/>
        </w:rPr>
        <w:t>otvorený DES/2K3DES/3K3DES/AES kryptovací algoritmus ako súčasť hardwaru</w:t>
      </w:r>
    </w:p>
    <w:p w14:paraId="2CF035E3" w14:textId="77777777" w:rsidR="005410A3" w:rsidRPr="00F1252F" w:rsidRDefault="005410A3" w:rsidP="005410A3">
      <w:pPr>
        <w:pStyle w:val="Odstavecseseznamem"/>
        <w:keepNext/>
        <w:keepLines/>
        <w:numPr>
          <w:ilvl w:val="0"/>
          <w:numId w:val="48"/>
        </w:numPr>
        <w:autoSpaceDE w:val="0"/>
        <w:autoSpaceDN w:val="0"/>
        <w:adjustRightInd w:val="0"/>
        <w:spacing w:after="0" w:line="240" w:lineRule="auto"/>
        <w:contextualSpacing w:val="0"/>
        <w:jc w:val="both"/>
        <w:rPr>
          <w:rFonts w:ascii="Garamond" w:hAnsi="Garamond" w:cs="Times New Roman"/>
          <w:sz w:val="20"/>
          <w:szCs w:val="20"/>
        </w:rPr>
      </w:pPr>
      <w:r w:rsidRPr="00F1252F">
        <w:rPr>
          <w:rFonts w:ascii="Garamond" w:hAnsi="Garamond" w:cs="Times New Roman"/>
          <w:sz w:val="20"/>
          <w:szCs w:val="20"/>
        </w:rPr>
        <w:t xml:space="preserve">dostupnosť v moduloch MOA4 alebo 8 “ (pílený alebo vytlačený </w:t>
      </w:r>
      <w:proofErr w:type="spellStart"/>
      <w:r w:rsidRPr="00F1252F">
        <w:rPr>
          <w:rFonts w:ascii="Garamond" w:hAnsi="Garamond" w:cs="Times New Roman"/>
          <w:sz w:val="20"/>
          <w:szCs w:val="20"/>
        </w:rPr>
        <w:t>wafer</w:t>
      </w:r>
      <w:proofErr w:type="spellEnd"/>
      <w:r w:rsidRPr="00F1252F">
        <w:rPr>
          <w:rFonts w:ascii="Garamond" w:hAnsi="Garamond" w:cs="Times New Roman"/>
          <w:sz w:val="20"/>
          <w:szCs w:val="20"/>
        </w:rPr>
        <w:t xml:space="preserve"> – podľa typu technológie)</w:t>
      </w:r>
    </w:p>
    <w:bookmarkEnd w:id="6"/>
    <w:p w14:paraId="16501245" w14:textId="77777777" w:rsidR="005410A3" w:rsidRPr="00F1252F" w:rsidRDefault="005410A3" w:rsidP="005410A3">
      <w:pPr>
        <w:keepNext/>
        <w:keepLines/>
        <w:autoSpaceDE w:val="0"/>
        <w:autoSpaceDN w:val="0"/>
        <w:adjustRightInd w:val="0"/>
        <w:spacing w:line="240" w:lineRule="auto"/>
        <w:jc w:val="both"/>
        <w:rPr>
          <w:rFonts w:ascii="Garamond" w:hAnsi="Garamond"/>
          <w:sz w:val="20"/>
          <w:szCs w:val="20"/>
        </w:rPr>
      </w:pPr>
    </w:p>
    <w:p w14:paraId="18D99B83" w14:textId="77777777" w:rsidR="005410A3" w:rsidRPr="00F1252F" w:rsidRDefault="005410A3" w:rsidP="005410A3">
      <w:pPr>
        <w:keepNext/>
        <w:keepLines/>
        <w:autoSpaceDE w:val="0"/>
        <w:autoSpaceDN w:val="0"/>
        <w:adjustRightInd w:val="0"/>
        <w:spacing w:line="240" w:lineRule="auto"/>
        <w:jc w:val="both"/>
        <w:rPr>
          <w:rFonts w:ascii="Garamond" w:hAnsi="Garamond"/>
          <w:sz w:val="20"/>
          <w:szCs w:val="20"/>
        </w:rPr>
      </w:pPr>
    </w:p>
    <w:p w14:paraId="6F2FBE23" w14:textId="77777777" w:rsidR="005410A3" w:rsidRPr="00F1252F" w:rsidRDefault="005410A3" w:rsidP="005410A3">
      <w:pPr>
        <w:keepNext/>
        <w:keepLines/>
        <w:autoSpaceDE w:val="0"/>
        <w:autoSpaceDN w:val="0"/>
        <w:adjustRightInd w:val="0"/>
        <w:spacing w:line="240" w:lineRule="auto"/>
        <w:jc w:val="both"/>
        <w:rPr>
          <w:rFonts w:ascii="Garamond" w:hAnsi="Garamond" w:cs="Times New Roman"/>
          <w:sz w:val="20"/>
          <w:szCs w:val="20"/>
        </w:rPr>
      </w:pPr>
      <w:r w:rsidRPr="00F1252F">
        <w:rPr>
          <w:rFonts w:ascii="Garamond" w:hAnsi="Garamond" w:cs="Times New Roman"/>
          <w:sz w:val="20"/>
          <w:szCs w:val="20"/>
        </w:rPr>
        <w:t>Podrobné požadované technické parametre sú uvedené nižšie v bode č. 1 a v bode č. 2.</w:t>
      </w:r>
    </w:p>
    <w:p w14:paraId="159E44D8" w14:textId="77777777" w:rsidR="005410A3" w:rsidRPr="00F1252F" w:rsidRDefault="005410A3" w:rsidP="005410A3">
      <w:pPr>
        <w:keepNext/>
        <w:keepLines/>
        <w:autoSpaceDE w:val="0"/>
        <w:autoSpaceDN w:val="0"/>
        <w:adjustRightInd w:val="0"/>
        <w:spacing w:line="240" w:lineRule="auto"/>
        <w:jc w:val="both"/>
        <w:rPr>
          <w:rFonts w:ascii="Garamond" w:hAnsi="Garamond"/>
          <w:sz w:val="20"/>
          <w:szCs w:val="20"/>
        </w:rPr>
      </w:pPr>
    </w:p>
    <w:p w14:paraId="130DAFEC" w14:textId="77777777" w:rsidR="005410A3" w:rsidRPr="00F1252F" w:rsidRDefault="005410A3" w:rsidP="005410A3">
      <w:pPr>
        <w:pStyle w:val="Odstavecseseznamem"/>
        <w:keepNext/>
        <w:keepLines/>
        <w:numPr>
          <w:ilvl w:val="0"/>
          <w:numId w:val="54"/>
        </w:numPr>
        <w:spacing w:after="0"/>
        <w:jc w:val="center"/>
        <w:rPr>
          <w:rFonts w:ascii="Garamond" w:hAnsi="Garamond" w:cs="Times New Roman"/>
          <w:b/>
          <w:sz w:val="20"/>
          <w:szCs w:val="20"/>
        </w:rPr>
      </w:pPr>
      <w:r w:rsidRPr="00F1252F">
        <w:rPr>
          <w:rFonts w:ascii="Garamond" w:hAnsi="Garamond" w:cs="Times New Roman"/>
          <w:b/>
          <w:sz w:val="20"/>
          <w:szCs w:val="20"/>
        </w:rPr>
        <w:t xml:space="preserve">Čipová karta </w:t>
      </w:r>
      <w:proofErr w:type="spellStart"/>
      <w:r w:rsidRPr="00F1252F">
        <w:rPr>
          <w:rFonts w:ascii="Garamond" w:hAnsi="Garamond" w:cs="Times New Roman"/>
          <w:b/>
          <w:sz w:val="20"/>
          <w:szCs w:val="20"/>
        </w:rPr>
        <w:t>Mifare</w:t>
      </w:r>
      <w:proofErr w:type="spellEnd"/>
      <w:r w:rsidRPr="00F1252F">
        <w:rPr>
          <w:rFonts w:ascii="Garamond" w:hAnsi="Garamond" w:cs="Times New Roman"/>
          <w:b/>
          <w:sz w:val="20"/>
          <w:szCs w:val="20"/>
        </w:rPr>
        <w:t xml:space="preserve"> </w:t>
      </w:r>
      <w:proofErr w:type="spellStart"/>
      <w:r w:rsidRPr="00F1252F">
        <w:rPr>
          <w:rFonts w:ascii="Garamond" w:hAnsi="Garamond" w:cs="Times New Roman"/>
          <w:b/>
          <w:sz w:val="20"/>
          <w:szCs w:val="20"/>
        </w:rPr>
        <w:t>DESFire</w:t>
      </w:r>
      <w:proofErr w:type="spellEnd"/>
      <w:r w:rsidRPr="00F1252F">
        <w:rPr>
          <w:rFonts w:ascii="Garamond" w:hAnsi="Garamond" w:cs="Times New Roman"/>
          <w:b/>
          <w:sz w:val="20"/>
          <w:szCs w:val="20"/>
        </w:rPr>
        <w:t xml:space="preserve"> EV1 </w:t>
      </w:r>
    </w:p>
    <w:p w14:paraId="0F22A856" w14:textId="77777777" w:rsidR="005410A3" w:rsidRPr="00F1252F" w:rsidRDefault="005410A3" w:rsidP="005410A3">
      <w:pPr>
        <w:keepNext/>
        <w:keepLines/>
        <w:jc w:val="both"/>
        <w:rPr>
          <w:rFonts w:ascii="Garamond" w:hAnsi="Garamond" w:cs="Times New Roman"/>
          <w:sz w:val="20"/>
          <w:szCs w:val="20"/>
        </w:rPr>
      </w:pPr>
    </w:p>
    <w:p w14:paraId="3FA0962D" w14:textId="77777777" w:rsidR="005410A3" w:rsidRPr="00F1252F" w:rsidRDefault="005410A3" w:rsidP="005410A3">
      <w:pPr>
        <w:keepNext/>
        <w:keepLines/>
        <w:jc w:val="both"/>
        <w:rPr>
          <w:rFonts w:ascii="Garamond" w:hAnsi="Garamond" w:cs="Times New Roman"/>
          <w:sz w:val="20"/>
          <w:szCs w:val="20"/>
        </w:rPr>
      </w:pPr>
      <w:r w:rsidRPr="00F1252F">
        <w:rPr>
          <w:rFonts w:ascii="Garamond" w:hAnsi="Garamond" w:cs="Times New Roman"/>
          <w:sz w:val="20"/>
          <w:szCs w:val="20"/>
        </w:rPr>
        <w:t xml:space="preserve">Bezkontaktná čipová karta MF3 IC D41 (obchodný názov MIFARE </w:t>
      </w:r>
      <w:proofErr w:type="spellStart"/>
      <w:r w:rsidRPr="00F1252F">
        <w:rPr>
          <w:rFonts w:ascii="Garamond" w:hAnsi="Garamond" w:cs="Times New Roman"/>
          <w:sz w:val="20"/>
          <w:szCs w:val="20"/>
        </w:rPr>
        <w:t>DESFire</w:t>
      </w:r>
      <w:proofErr w:type="spellEnd"/>
      <w:r w:rsidRPr="00F1252F">
        <w:rPr>
          <w:rFonts w:ascii="Garamond" w:hAnsi="Garamond" w:cs="Times New Roman"/>
          <w:sz w:val="20"/>
          <w:szCs w:val="20"/>
        </w:rPr>
        <w:t xml:space="preserve"> EV1 4 </w:t>
      </w:r>
      <w:proofErr w:type="spellStart"/>
      <w:r w:rsidRPr="00F1252F">
        <w:rPr>
          <w:rFonts w:ascii="Garamond" w:hAnsi="Garamond" w:cs="Times New Roman"/>
          <w:sz w:val="20"/>
          <w:szCs w:val="20"/>
        </w:rPr>
        <w:t>kB</w:t>
      </w:r>
      <w:proofErr w:type="spellEnd"/>
      <w:r w:rsidRPr="00F1252F">
        <w:rPr>
          <w:rFonts w:ascii="Garamond" w:hAnsi="Garamond" w:cs="Times New Roman"/>
          <w:sz w:val="20"/>
          <w:szCs w:val="20"/>
        </w:rPr>
        <w:t xml:space="preserve">) je určená        pre poskytovateľov, ktorí chcú kombinovať a podporovať viac aplikácií na jednej bezkontaktnej inteligentnej karte. Je plne v súlade s požiadavky na rýchly a bezpečný prenos údajov, flexibilnú organizáciu pamäte a </w:t>
      </w:r>
      <w:proofErr w:type="spellStart"/>
      <w:r w:rsidRPr="00F1252F">
        <w:rPr>
          <w:rFonts w:ascii="Garamond" w:hAnsi="Garamond" w:cs="Times New Roman"/>
          <w:sz w:val="20"/>
          <w:szCs w:val="20"/>
        </w:rPr>
        <w:t>interoperabilitu</w:t>
      </w:r>
      <w:proofErr w:type="spellEnd"/>
      <w:r w:rsidRPr="00F1252F">
        <w:rPr>
          <w:rFonts w:ascii="Garamond" w:hAnsi="Garamond" w:cs="Times New Roman"/>
          <w:sz w:val="20"/>
          <w:szCs w:val="20"/>
        </w:rPr>
        <w:t xml:space="preserve"> s existujúcou infraštruktúrou. </w:t>
      </w:r>
    </w:p>
    <w:p w14:paraId="0EAE1943" w14:textId="77777777" w:rsidR="005410A3" w:rsidRPr="00F1252F" w:rsidRDefault="005410A3" w:rsidP="005410A3">
      <w:pPr>
        <w:keepNext/>
        <w:keepLines/>
        <w:jc w:val="both"/>
        <w:rPr>
          <w:rFonts w:ascii="Garamond" w:hAnsi="Garamond" w:cs="Times New Roman"/>
          <w:sz w:val="20"/>
          <w:szCs w:val="20"/>
        </w:rPr>
      </w:pPr>
    </w:p>
    <w:p w14:paraId="480BDBCF" w14:textId="77777777" w:rsidR="005410A3" w:rsidRPr="00F1252F" w:rsidRDefault="005410A3" w:rsidP="005410A3">
      <w:pPr>
        <w:keepNext/>
        <w:keepLines/>
        <w:jc w:val="both"/>
        <w:rPr>
          <w:rFonts w:ascii="Garamond" w:hAnsi="Garamond" w:cs="Times New Roman"/>
          <w:sz w:val="20"/>
          <w:szCs w:val="20"/>
        </w:rPr>
      </w:pPr>
      <w:r w:rsidRPr="00F1252F">
        <w:rPr>
          <w:rFonts w:ascii="Garamond" w:hAnsi="Garamond" w:cs="Times New Roman"/>
          <w:sz w:val="20"/>
          <w:szCs w:val="20"/>
        </w:rPr>
        <w:t xml:space="preserve">Bezkontaktná čipová karta MIFARE </w:t>
      </w:r>
      <w:proofErr w:type="spellStart"/>
      <w:r w:rsidRPr="00F1252F">
        <w:rPr>
          <w:rFonts w:ascii="Garamond" w:hAnsi="Garamond" w:cs="Times New Roman"/>
          <w:sz w:val="20"/>
          <w:szCs w:val="20"/>
        </w:rPr>
        <w:t>DESFire</w:t>
      </w:r>
      <w:proofErr w:type="spellEnd"/>
      <w:r w:rsidRPr="00F1252F">
        <w:rPr>
          <w:rFonts w:ascii="Garamond" w:hAnsi="Garamond" w:cs="Times New Roman"/>
          <w:sz w:val="20"/>
          <w:szCs w:val="20"/>
        </w:rPr>
        <w:t xml:space="preserve"> EV1 je vhodná pre rýchle a bezpečné riešenia v oblasti </w:t>
      </w:r>
    </w:p>
    <w:p w14:paraId="09FC5E15"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moderná verejná doprava </w:t>
      </w:r>
    </w:p>
    <w:p w14:paraId="31B202DA"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prístupové systémy </w:t>
      </w:r>
    </w:p>
    <w:p w14:paraId="15243A04"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verejná správa </w:t>
      </w:r>
    </w:p>
    <w:p w14:paraId="29D2769C"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proofErr w:type="spellStart"/>
      <w:r w:rsidRPr="00F1252F">
        <w:rPr>
          <w:rFonts w:ascii="Garamond" w:hAnsi="Garamond" w:cs="Times New Roman"/>
          <w:sz w:val="20"/>
          <w:szCs w:val="20"/>
        </w:rPr>
        <w:t>mikroplatby</w:t>
      </w:r>
      <w:proofErr w:type="spellEnd"/>
      <w:r w:rsidRPr="00F1252F">
        <w:rPr>
          <w:rFonts w:ascii="Garamond" w:hAnsi="Garamond" w:cs="Times New Roman"/>
          <w:sz w:val="20"/>
          <w:szCs w:val="20"/>
        </w:rPr>
        <w:t xml:space="preserve"> v uzavretom platobnom systéme </w:t>
      </w:r>
    </w:p>
    <w:p w14:paraId="0A1CF945"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vernostné systémy </w:t>
      </w:r>
    </w:p>
    <w:p w14:paraId="14938132" w14:textId="77777777" w:rsidR="005410A3" w:rsidRPr="00F1252F" w:rsidRDefault="005410A3" w:rsidP="005410A3">
      <w:pPr>
        <w:keepNext/>
        <w:keepLines/>
        <w:jc w:val="both"/>
        <w:rPr>
          <w:rFonts w:ascii="Garamond" w:hAnsi="Garamond" w:cs="Times New Roman"/>
          <w:sz w:val="20"/>
          <w:szCs w:val="20"/>
        </w:rPr>
      </w:pPr>
    </w:p>
    <w:p w14:paraId="79D00652" w14:textId="77777777" w:rsidR="005410A3" w:rsidRPr="00F1252F" w:rsidRDefault="005410A3" w:rsidP="005410A3">
      <w:pPr>
        <w:keepNext/>
        <w:keepLines/>
        <w:jc w:val="both"/>
        <w:rPr>
          <w:rFonts w:ascii="Garamond" w:hAnsi="Garamond" w:cs="Times New Roman"/>
          <w:sz w:val="20"/>
          <w:szCs w:val="20"/>
        </w:rPr>
      </w:pPr>
      <w:r w:rsidRPr="00F1252F">
        <w:rPr>
          <w:rFonts w:ascii="Garamond" w:hAnsi="Garamond" w:cs="Times New Roman"/>
          <w:sz w:val="20"/>
          <w:szCs w:val="20"/>
        </w:rPr>
        <w:t xml:space="preserve">Základné vlastnosti karty MIFARE </w:t>
      </w:r>
      <w:proofErr w:type="spellStart"/>
      <w:r w:rsidRPr="00F1252F">
        <w:rPr>
          <w:rFonts w:ascii="Garamond" w:hAnsi="Garamond" w:cs="Times New Roman"/>
          <w:sz w:val="20"/>
          <w:szCs w:val="20"/>
        </w:rPr>
        <w:t>DESFire</w:t>
      </w:r>
      <w:proofErr w:type="spellEnd"/>
      <w:r w:rsidRPr="00F1252F">
        <w:rPr>
          <w:rFonts w:ascii="Garamond" w:hAnsi="Garamond" w:cs="Times New Roman"/>
          <w:sz w:val="20"/>
          <w:szCs w:val="20"/>
        </w:rPr>
        <w:t xml:space="preserve"> EV1 </w:t>
      </w:r>
    </w:p>
    <w:p w14:paraId="15C5BE2B"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Pamäť </w:t>
      </w:r>
    </w:p>
    <w:p w14:paraId="5E1D4685"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 xml:space="preserve">veľkosť EEPROM [Byte] </w:t>
      </w:r>
    </w:p>
    <w:p w14:paraId="2427406C" w14:textId="77777777" w:rsidR="005410A3" w:rsidRPr="00F1252F" w:rsidRDefault="005410A3" w:rsidP="005410A3">
      <w:pPr>
        <w:keepNext/>
        <w:keepLines/>
        <w:numPr>
          <w:ilvl w:val="2"/>
          <w:numId w:val="53"/>
        </w:numPr>
        <w:spacing w:after="0"/>
        <w:jc w:val="both"/>
        <w:rPr>
          <w:rFonts w:ascii="Garamond" w:hAnsi="Garamond" w:cs="Times New Roman"/>
          <w:sz w:val="20"/>
          <w:szCs w:val="20"/>
        </w:rPr>
      </w:pPr>
      <w:r w:rsidRPr="00F1252F">
        <w:rPr>
          <w:rFonts w:ascii="Garamond" w:hAnsi="Garamond" w:cs="Times New Roman"/>
          <w:sz w:val="20"/>
          <w:szCs w:val="20"/>
        </w:rPr>
        <w:t>MF3 IC D41</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4096 </w:t>
      </w:r>
    </w:p>
    <w:p w14:paraId="10DF3C7D"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počet zápisových cyklov</w:t>
      </w:r>
      <w:r w:rsidRPr="00F1252F">
        <w:rPr>
          <w:rFonts w:ascii="Garamond" w:hAnsi="Garamond" w:cs="Times New Roman"/>
          <w:sz w:val="20"/>
          <w:szCs w:val="20"/>
        </w:rPr>
        <w:tab/>
      </w:r>
      <w:r w:rsidRPr="00F1252F">
        <w:rPr>
          <w:rFonts w:ascii="Garamond" w:hAnsi="Garamond" w:cs="Times New Roman"/>
          <w:sz w:val="20"/>
          <w:szCs w:val="20"/>
        </w:rPr>
        <w:tab/>
        <w:t xml:space="preserve">500 000 </w:t>
      </w:r>
    </w:p>
    <w:p w14:paraId="5F20454D"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doba uchovania dát [roky]</w:t>
      </w:r>
      <w:r w:rsidRPr="00F1252F">
        <w:rPr>
          <w:rFonts w:ascii="Garamond" w:hAnsi="Garamond" w:cs="Times New Roman"/>
          <w:sz w:val="20"/>
          <w:szCs w:val="20"/>
        </w:rPr>
        <w:tab/>
      </w:r>
      <w:r w:rsidRPr="00F1252F">
        <w:rPr>
          <w:rFonts w:ascii="Garamond" w:hAnsi="Garamond" w:cs="Times New Roman"/>
          <w:sz w:val="20"/>
          <w:szCs w:val="20"/>
        </w:rPr>
        <w:tab/>
        <w:t xml:space="preserve">10 </w:t>
      </w:r>
    </w:p>
    <w:p w14:paraId="740F7628" w14:textId="77777777" w:rsidR="005410A3" w:rsidRPr="00F1252F" w:rsidRDefault="005410A3" w:rsidP="005410A3">
      <w:pPr>
        <w:keepNext/>
        <w:keepLines/>
        <w:ind w:left="1440"/>
        <w:jc w:val="both"/>
        <w:rPr>
          <w:rFonts w:ascii="Garamond" w:hAnsi="Garamond" w:cs="Times New Roman"/>
          <w:sz w:val="20"/>
          <w:szCs w:val="20"/>
        </w:rPr>
      </w:pPr>
    </w:p>
    <w:p w14:paraId="1034DEE9"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Organizácia pamäte </w:t>
      </w:r>
    </w:p>
    <w:p w14:paraId="57584638"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organizácia pamäte</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flexibilný súborový systém </w:t>
      </w:r>
    </w:p>
    <w:p w14:paraId="708AA74F"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počet aplikácií</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max 28 </w:t>
      </w:r>
    </w:p>
    <w:p w14:paraId="12418128"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počet súborov v aplikácii</w:t>
      </w:r>
      <w:r w:rsidRPr="00F1252F">
        <w:rPr>
          <w:rFonts w:ascii="Garamond" w:hAnsi="Garamond" w:cs="Times New Roman"/>
          <w:sz w:val="20"/>
          <w:szCs w:val="20"/>
        </w:rPr>
        <w:tab/>
      </w:r>
      <w:r w:rsidRPr="00F1252F">
        <w:rPr>
          <w:rFonts w:ascii="Garamond" w:hAnsi="Garamond" w:cs="Times New Roman"/>
          <w:sz w:val="20"/>
          <w:szCs w:val="20"/>
        </w:rPr>
        <w:tab/>
        <w:t xml:space="preserve">max 32 </w:t>
      </w:r>
    </w:p>
    <w:p w14:paraId="76048DF4"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typy súborov</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štandardný, záložný, hodnotový, lineárny, cyklický </w:t>
      </w:r>
    </w:p>
    <w:p w14:paraId="27C6D336"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identifikátor aplikácie</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3 byte AID </w:t>
      </w:r>
    </w:p>
    <w:p w14:paraId="11A184FA" w14:textId="77777777" w:rsidR="005410A3" w:rsidRPr="00F1252F" w:rsidRDefault="005410A3" w:rsidP="005410A3">
      <w:pPr>
        <w:keepNext/>
        <w:keepLines/>
        <w:ind w:left="1440"/>
        <w:jc w:val="both"/>
        <w:rPr>
          <w:rFonts w:ascii="Garamond" w:hAnsi="Garamond" w:cs="Times New Roman"/>
          <w:sz w:val="20"/>
          <w:szCs w:val="20"/>
        </w:rPr>
      </w:pPr>
    </w:p>
    <w:p w14:paraId="7C7733CC"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RF interface </w:t>
      </w:r>
    </w:p>
    <w:p w14:paraId="040B162B"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prenos dát</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bezkontaktný prenos </w:t>
      </w:r>
    </w:p>
    <w:p w14:paraId="385E293E"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napájanie</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RF pole antény čítačky (bez batérie) </w:t>
      </w:r>
    </w:p>
    <w:p w14:paraId="0F60FD27"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protokol</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ISO/IEC 14443A-4 </w:t>
      </w:r>
    </w:p>
    <w:p w14:paraId="16DC7B8A"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frekvencia [MHz]</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13,56 </w:t>
      </w:r>
    </w:p>
    <w:p w14:paraId="237C23B8"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komunikačná rýchlosť [</w:t>
      </w:r>
      <w:proofErr w:type="spellStart"/>
      <w:r w:rsidRPr="00F1252F">
        <w:rPr>
          <w:rFonts w:ascii="Garamond" w:hAnsi="Garamond" w:cs="Times New Roman"/>
          <w:sz w:val="20"/>
          <w:szCs w:val="20"/>
        </w:rPr>
        <w:t>kbit</w:t>
      </w:r>
      <w:proofErr w:type="spellEnd"/>
      <w:r w:rsidRPr="00F1252F">
        <w:rPr>
          <w:rFonts w:ascii="Garamond" w:hAnsi="Garamond" w:cs="Times New Roman"/>
          <w:sz w:val="20"/>
          <w:szCs w:val="20"/>
        </w:rPr>
        <w:t>/s]</w:t>
      </w:r>
      <w:r w:rsidRPr="00F1252F">
        <w:rPr>
          <w:rFonts w:ascii="Garamond" w:hAnsi="Garamond" w:cs="Times New Roman"/>
          <w:sz w:val="20"/>
          <w:szCs w:val="20"/>
        </w:rPr>
        <w:tab/>
      </w:r>
      <w:r w:rsidRPr="00F1252F">
        <w:rPr>
          <w:rFonts w:ascii="Garamond" w:hAnsi="Garamond" w:cs="Times New Roman"/>
          <w:sz w:val="20"/>
          <w:szCs w:val="20"/>
        </w:rPr>
        <w:tab/>
        <w:t xml:space="preserve">106, 212, 424, 848 </w:t>
      </w:r>
    </w:p>
    <w:p w14:paraId="6C73015D" w14:textId="77777777" w:rsidR="005410A3" w:rsidRPr="00F1252F" w:rsidRDefault="005410A3" w:rsidP="005410A3">
      <w:pPr>
        <w:keepNext/>
        <w:keepLines/>
        <w:numPr>
          <w:ilvl w:val="1"/>
          <w:numId w:val="53"/>
        </w:numPr>
        <w:spacing w:after="0"/>
        <w:rPr>
          <w:rFonts w:ascii="Garamond" w:hAnsi="Garamond" w:cs="Times New Roman"/>
          <w:sz w:val="20"/>
          <w:szCs w:val="20"/>
        </w:rPr>
      </w:pPr>
      <w:r w:rsidRPr="00F1252F">
        <w:rPr>
          <w:rFonts w:ascii="Garamond" w:hAnsi="Garamond" w:cs="Times New Roman"/>
          <w:sz w:val="20"/>
          <w:szCs w:val="20"/>
        </w:rPr>
        <w:t>komunikačná vzdialenosť [mm]</w:t>
      </w:r>
      <w:r w:rsidRPr="00F1252F">
        <w:rPr>
          <w:rFonts w:ascii="Garamond" w:hAnsi="Garamond" w:cs="Times New Roman"/>
          <w:sz w:val="20"/>
          <w:szCs w:val="20"/>
        </w:rPr>
        <w:tab/>
        <w:t xml:space="preserve">do 100 </w:t>
      </w:r>
    </w:p>
    <w:p w14:paraId="13083D7B" w14:textId="77777777" w:rsidR="005410A3" w:rsidRPr="00F1252F" w:rsidRDefault="005410A3" w:rsidP="005410A3">
      <w:pPr>
        <w:keepNext/>
        <w:keepLines/>
        <w:ind w:left="1440"/>
        <w:rPr>
          <w:rFonts w:ascii="Garamond" w:hAnsi="Garamond" w:cs="Times New Roman"/>
          <w:sz w:val="20"/>
          <w:szCs w:val="20"/>
        </w:rPr>
      </w:pPr>
    </w:p>
    <w:p w14:paraId="3E2B525A"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Práca s dátami </w:t>
      </w:r>
    </w:p>
    <w:p w14:paraId="1F032927"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autentifikácia</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vzájomná autentifikácia </w:t>
      </w:r>
    </w:p>
    <w:p w14:paraId="574E8A91"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proofErr w:type="spellStart"/>
      <w:r w:rsidRPr="00F1252F">
        <w:rPr>
          <w:rFonts w:ascii="Garamond" w:hAnsi="Garamond" w:cs="Times New Roman"/>
          <w:sz w:val="20"/>
          <w:szCs w:val="20"/>
        </w:rPr>
        <w:t>antikolízny</w:t>
      </w:r>
      <w:proofErr w:type="spellEnd"/>
      <w:r w:rsidRPr="00F1252F">
        <w:rPr>
          <w:rFonts w:ascii="Garamond" w:hAnsi="Garamond" w:cs="Times New Roman"/>
          <w:sz w:val="20"/>
          <w:szCs w:val="20"/>
        </w:rPr>
        <w:t xml:space="preserve"> mechanizmus</w:t>
      </w:r>
      <w:r w:rsidRPr="00F1252F">
        <w:rPr>
          <w:rFonts w:ascii="Garamond" w:hAnsi="Garamond" w:cs="Times New Roman"/>
          <w:sz w:val="20"/>
          <w:szCs w:val="20"/>
        </w:rPr>
        <w:tab/>
      </w:r>
      <w:r w:rsidRPr="00F1252F">
        <w:rPr>
          <w:rFonts w:ascii="Garamond" w:hAnsi="Garamond" w:cs="Times New Roman"/>
          <w:sz w:val="20"/>
          <w:szCs w:val="20"/>
        </w:rPr>
        <w:tab/>
        <w:t xml:space="preserve">áno </w:t>
      </w:r>
    </w:p>
    <w:p w14:paraId="7B26CEDD"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integrita dát</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16/32 bit CRC na fyzickej vrstve </w:t>
      </w:r>
    </w:p>
    <w:p w14:paraId="1ADAED99"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protokol</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ISO/IEC 7816-3 APDU </w:t>
      </w:r>
    </w:p>
    <w:p w14:paraId="5BD9BD0E"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príkazy</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ISO/IEC 7816-4 </w:t>
      </w:r>
    </w:p>
    <w:p w14:paraId="4B369DF3"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proofErr w:type="spellStart"/>
      <w:r w:rsidRPr="00F1252F">
        <w:rPr>
          <w:rFonts w:ascii="Garamond" w:hAnsi="Garamond" w:cs="Times New Roman"/>
          <w:sz w:val="20"/>
          <w:szCs w:val="20"/>
        </w:rPr>
        <w:t>transakčnosť</w:t>
      </w:r>
      <w:proofErr w:type="spellEnd"/>
      <w:r w:rsidRPr="00F1252F">
        <w:rPr>
          <w:rFonts w:ascii="Garamond" w:hAnsi="Garamond" w:cs="Times New Roman"/>
          <w:sz w:val="20"/>
          <w:szCs w:val="20"/>
        </w:rPr>
        <w:t xml:space="preserve"> operácii s dátami</w:t>
      </w:r>
      <w:r w:rsidRPr="00F1252F">
        <w:rPr>
          <w:rFonts w:ascii="Garamond" w:hAnsi="Garamond" w:cs="Times New Roman"/>
          <w:sz w:val="20"/>
          <w:szCs w:val="20"/>
        </w:rPr>
        <w:tab/>
      </w:r>
      <w:r w:rsidRPr="00F1252F">
        <w:rPr>
          <w:rFonts w:ascii="Garamond" w:hAnsi="Garamond" w:cs="Times New Roman"/>
          <w:sz w:val="20"/>
          <w:szCs w:val="20"/>
        </w:rPr>
        <w:tab/>
        <w:t xml:space="preserve">áno </w:t>
      </w:r>
    </w:p>
    <w:p w14:paraId="09564148" w14:textId="77777777" w:rsidR="005410A3" w:rsidRPr="00F1252F" w:rsidRDefault="005410A3" w:rsidP="005410A3">
      <w:pPr>
        <w:keepNext/>
        <w:keepLines/>
        <w:ind w:left="1440"/>
        <w:jc w:val="both"/>
        <w:rPr>
          <w:rFonts w:ascii="Garamond" w:hAnsi="Garamond" w:cs="Times New Roman"/>
          <w:sz w:val="20"/>
          <w:szCs w:val="20"/>
        </w:rPr>
      </w:pPr>
    </w:p>
    <w:p w14:paraId="4D131E01"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Bezpečnosť </w:t>
      </w:r>
    </w:p>
    <w:p w14:paraId="7172E4B3"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jedinečné výrobné číslo [Byte]</w:t>
      </w:r>
      <w:r w:rsidRPr="00F1252F">
        <w:rPr>
          <w:rFonts w:ascii="Garamond" w:hAnsi="Garamond" w:cs="Times New Roman"/>
          <w:sz w:val="20"/>
          <w:szCs w:val="20"/>
        </w:rPr>
        <w:tab/>
      </w:r>
      <w:r w:rsidRPr="00F1252F">
        <w:rPr>
          <w:rFonts w:ascii="Garamond" w:hAnsi="Garamond" w:cs="Times New Roman"/>
          <w:sz w:val="20"/>
          <w:szCs w:val="20"/>
        </w:rPr>
        <w:tab/>
        <w:t xml:space="preserve">7 </w:t>
      </w:r>
    </w:p>
    <w:p w14:paraId="5FBCAD26"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možnosť použiť náhodné ID</w:t>
      </w:r>
      <w:r w:rsidRPr="00F1252F">
        <w:rPr>
          <w:rFonts w:ascii="Garamond" w:hAnsi="Garamond" w:cs="Times New Roman"/>
          <w:sz w:val="20"/>
          <w:szCs w:val="20"/>
        </w:rPr>
        <w:tab/>
      </w:r>
      <w:r w:rsidRPr="00F1252F">
        <w:rPr>
          <w:rFonts w:ascii="Garamond" w:hAnsi="Garamond" w:cs="Times New Roman"/>
          <w:sz w:val="20"/>
          <w:szCs w:val="20"/>
        </w:rPr>
        <w:tab/>
        <w:t xml:space="preserve">áno </w:t>
      </w:r>
    </w:p>
    <w:p w14:paraId="644B6A09"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vzájomná trojcestná autentifikácia</w:t>
      </w:r>
      <w:r w:rsidRPr="00F1252F">
        <w:rPr>
          <w:rFonts w:ascii="Garamond" w:hAnsi="Garamond" w:cs="Times New Roman"/>
          <w:sz w:val="20"/>
          <w:szCs w:val="20"/>
        </w:rPr>
        <w:tab/>
        <w:t xml:space="preserve">áno </w:t>
      </w:r>
    </w:p>
    <w:p w14:paraId="3C2FD64D"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autentifikácia podľa ISO/IEC 7816-4</w:t>
      </w:r>
      <w:r w:rsidRPr="00F1252F">
        <w:rPr>
          <w:rFonts w:ascii="Garamond" w:hAnsi="Garamond" w:cs="Times New Roman"/>
          <w:sz w:val="20"/>
          <w:szCs w:val="20"/>
        </w:rPr>
        <w:tab/>
        <w:t xml:space="preserve">áno </w:t>
      </w:r>
    </w:p>
    <w:p w14:paraId="123D2B8E"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generátor náhodných čísiel</w:t>
      </w:r>
      <w:r w:rsidRPr="00F1252F">
        <w:rPr>
          <w:rFonts w:ascii="Garamond" w:hAnsi="Garamond" w:cs="Times New Roman"/>
          <w:sz w:val="20"/>
          <w:szCs w:val="20"/>
        </w:rPr>
        <w:tab/>
      </w:r>
      <w:r w:rsidRPr="00F1252F">
        <w:rPr>
          <w:rFonts w:ascii="Garamond" w:hAnsi="Garamond" w:cs="Times New Roman"/>
          <w:sz w:val="20"/>
          <w:szCs w:val="20"/>
        </w:rPr>
        <w:tab/>
        <w:t xml:space="preserve">áno </w:t>
      </w:r>
    </w:p>
    <w:p w14:paraId="4FBCA96C"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prístupové kľúče</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1 </w:t>
      </w:r>
      <w:proofErr w:type="spellStart"/>
      <w:r w:rsidRPr="00F1252F">
        <w:rPr>
          <w:rFonts w:ascii="Garamond" w:hAnsi="Garamond" w:cs="Times New Roman"/>
          <w:sz w:val="20"/>
          <w:szCs w:val="20"/>
        </w:rPr>
        <w:t>master</w:t>
      </w:r>
      <w:proofErr w:type="spellEnd"/>
      <w:r w:rsidRPr="00F1252F">
        <w:rPr>
          <w:rFonts w:ascii="Garamond" w:hAnsi="Garamond" w:cs="Times New Roman"/>
          <w:sz w:val="20"/>
          <w:szCs w:val="20"/>
        </w:rPr>
        <w:t xml:space="preserve"> kľúč karty </w:t>
      </w:r>
    </w:p>
    <w:p w14:paraId="13BC6EFA" w14:textId="77777777" w:rsidR="005410A3" w:rsidRPr="00F1252F" w:rsidRDefault="005410A3" w:rsidP="005410A3">
      <w:pPr>
        <w:keepNext/>
        <w:keepLines/>
        <w:ind w:left="4248" w:firstLine="708"/>
        <w:jc w:val="both"/>
        <w:rPr>
          <w:rFonts w:ascii="Garamond" w:hAnsi="Garamond" w:cs="Times New Roman"/>
          <w:sz w:val="20"/>
          <w:szCs w:val="20"/>
        </w:rPr>
      </w:pPr>
      <w:r w:rsidRPr="00F1252F">
        <w:rPr>
          <w:rFonts w:ascii="Garamond" w:hAnsi="Garamond" w:cs="Times New Roman"/>
          <w:sz w:val="20"/>
          <w:szCs w:val="20"/>
        </w:rPr>
        <w:t xml:space="preserve">max 14 kľúčov pre aplikáciu </w:t>
      </w:r>
    </w:p>
    <w:p w14:paraId="3EFA1F06"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prístupové práva</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nastaviteľné pre každý súbor </w:t>
      </w:r>
    </w:p>
    <w:p w14:paraId="1C84F77B"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DES/2K3DES/3K3DES</w:t>
      </w:r>
      <w:r w:rsidRPr="00F1252F">
        <w:rPr>
          <w:rFonts w:ascii="Garamond" w:hAnsi="Garamond" w:cs="Times New Roman"/>
          <w:sz w:val="20"/>
          <w:szCs w:val="20"/>
        </w:rPr>
        <w:tab/>
      </w:r>
      <w:r w:rsidRPr="00F1252F">
        <w:rPr>
          <w:rFonts w:ascii="Garamond" w:hAnsi="Garamond" w:cs="Times New Roman"/>
          <w:sz w:val="20"/>
          <w:szCs w:val="20"/>
        </w:rPr>
        <w:tab/>
        <w:t xml:space="preserve">HW koprocesor </w:t>
      </w:r>
    </w:p>
    <w:p w14:paraId="3416FC68"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AES</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 xml:space="preserve">HW koprocesor </w:t>
      </w:r>
    </w:p>
    <w:p w14:paraId="70DDE9A3" w14:textId="77777777" w:rsidR="005410A3" w:rsidRPr="00F1252F" w:rsidRDefault="005410A3" w:rsidP="005410A3">
      <w:pPr>
        <w:keepNext/>
        <w:keepLines/>
        <w:ind w:left="1440"/>
        <w:jc w:val="both"/>
        <w:rPr>
          <w:rFonts w:ascii="Garamond" w:hAnsi="Garamond" w:cs="Times New Roman"/>
          <w:sz w:val="20"/>
          <w:szCs w:val="20"/>
        </w:rPr>
      </w:pPr>
    </w:p>
    <w:p w14:paraId="0C58F37A"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Certifikácia </w:t>
      </w:r>
    </w:p>
    <w:p w14:paraId="4B813A1B" w14:textId="77777777" w:rsidR="005410A3" w:rsidRPr="00F1252F" w:rsidRDefault="005410A3" w:rsidP="005410A3">
      <w:pPr>
        <w:keepNext/>
        <w:keepLines/>
        <w:numPr>
          <w:ilvl w:val="1"/>
          <w:numId w:val="53"/>
        </w:numPr>
        <w:spacing w:after="0"/>
        <w:jc w:val="both"/>
        <w:rPr>
          <w:rFonts w:ascii="Garamond" w:hAnsi="Garamond" w:cs="Times New Roman"/>
          <w:sz w:val="20"/>
          <w:szCs w:val="20"/>
        </w:rPr>
      </w:pPr>
      <w:r w:rsidRPr="00F1252F">
        <w:rPr>
          <w:rFonts w:ascii="Garamond" w:hAnsi="Garamond" w:cs="Times New Roman"/>
          <w:sz w:val="20"/>
          <w:szCs w:val="20"/>
        </w:rPr>
        <w:t>certifikácia</w:t>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r>
      <w:r w:rsidRPr="00F1252F">
        <w:rPr>
          <w:rFonts w:ascii="Garamond" w:hAnsi="Garamond" w:cs="Times New Roman"/>
          <w:sz w:val="20"/>
          <w:szCs w:val="20"/>
        </w:rPr>
        <w:tab/>
        <w:t>CC EAL 4+</w:t>
      </w:r>
    </w:p>
    <w:p w14:paraId="379EECC9" w14:textId="77777777" w:rsidR="005410A3" w:rsidRPr="00F1252F" w:rsidRDefault="005410A3" w:rsidP="005410A3">
      <w:pPr>
        <w:keepNext/>
        <w:keepLines/>
        <w:ind w:left="1440"/>
        <w:jc w:val="both"/>
        <w:rPr>
          <w:rFonts w:ascii="Garamond" w:hAnsi="Garamond" w:cs="Times New Roman"/>
          <w:sz w:val="20"/>
          <w:szCs w:val="20"/>
        </w:rPr>
      </w:pPr>
    </w:p>
    <w:p w14:paraId="5CAC26C7" w14:textId="77777777" w:rsidR="005410A3" w:rsidRPr="00F1252F" w:rsidRDefault="005410A3" w:rsidP="005410A3">
      <w:pPr>
        <w:keepNext/>
        <w:keepLines/>
        <w:ind w:left="1440"/>
        <w:jc w:val="both"/>
        <w:rPr>
          <w:rFonts w:ascii="Garamond" w:hAnsi="Garamond" w:cs="Times New Roman"/>
          <w:sz w:val="20"/>
          <w:szCs w:val="20"/>
        </w:rPr>
      </w:pPr>
    </w:p>
    <w:p w14:paraId="66EE9FBA" w14:textId="77777777" w:rsidR="005410A3" w:rsidRPr="00F1252F" w:rsidRDefault="005410A3" w:rsidP="005410A3">
      <w:pPr>
        <w:pStyle w:val="Odstavecseseznamem"/>
        <w:keepNext/>
        <w:keepLines/>
        <w:numPr>
          <w:ilvl w:val="0"/>
          <w:numId w:val="54"/>
        </w:numPr>
        <w:spacing w:after="0"/>
        <w:jc w:val="center"/>
        <w:rPr>
          <w:rFonts w:ascii="Garamond" w:hAnsi="Garamond" w:cs="Times New Roman"/>
          <w:b/>
          <w:sz w:val="20"/>
          <w:szCs w:val="20"/>
        </w:rPr>
      </w:pPr>
      <w:r w:rsidRPr="00F1252F">
        <w:rPr>
          <w:rFonts w:ascii="Garamond" w:hAnsi="Garamond" w:cs="Times New Roman"/>
          <w:b/>
          <w:sz w:val="20"/>
          <w:szCs w:val="20"/>
        </w:rPr>
        <w:t xml:space="preserve">Inicializácia čipovej karty </w:t>
      </w:r>
      <w:proofErr w:type="spellStart"/>
      <w:r w:rsidRPr="00F1252F">
        <w:rPr>
          <w:rFonts w:ascii="Garamond" w:hAnsi="Garamond" w:cs="Times New Roman"/>
          <w:b/>
          <w:sz w:val="20"/>
          <w:szCs w:val="20"/>
        </w:rPr>
        <w:t>Mifare</w:t>
      </w:r>
      <w:proofErr w:type="spellEnd"/>
      <w:r w:rsidRPr="00F1252F">
        <w:rPr>
          <w:rFonts w:ascii="Garamond" w:hAnsi="Garamond" w:cs="Times New Roman"/>
          <w:b/>
          <w:sz w:val="20"/>
          <w:szCs w:val="20"/>
        </w:rPr>
        <w:t xml:space="preserve"> </w:t>
      </w:r>
      <w:proofErr w:type="spellStart"/>
      <w:r w:rsidRPr="00F1252F">
        <w:rPr>
          <w:rFonts w:ascii="Garamond" w:hAnsi="Garamond" w:cs="Times New Roman"/>
          <w:b/>
          <w:sz w:val="20"/>
          <w:szCs w:val="20"/>
        </w:rPr>
        <w:t>DESFire</w:t>
      </w:r>
      <w:proofErr w:type="spellEnd"/>
      <w:r w:rsidRPr="00F1252F">
        <w:rPr>
          <w:rFonts w:ascii="Garamond" w:hAnsi="Garamond" w:cs="Times New Roman"/>
          <w:b/>
          <w:sz w:val="20"/>
          <w:szCs w:val="20"/>
        </w:rPr>
        <w:t xml:space="preserve"> EV1 </w:t>
      </w:r>
    </w:p>
    <w:p w14:paraId="6B729210" w14:textId="77777777" w:rsidR="005410A3" w:rsidRPr="00F1252F" w:rsidRDefault="005410A3" w:rsidP="005410A3">
      <w:pPr>
        <w:keepNext/>
        <w:keepLines/>
        <w:jc w:val="both"/>
        <w:rPr>
          <w:rFonts w:ascii="Garamond" w:hAnsi="Garamond" w:cs="Times New Roman"/>
          <w:sz w:val="20"/>
          <w:szCs w:val="20"/>
        </w:rPr>
      </w:pPr>
    </w:p>
    <w:p w14:paraId="255A5471" w14:textId="77777777" w:rsidR="005410A3" w:rsidRPr="00F1252F" w:rsidRDefault="005410A3" w:rsidP="005410A3">
      <w:pPr>
        <w:keepNext/>
        <w:keepLines/>
        <w:jc w:val="both"/>
        <w:rPr>
          <w:rFonts w:ascii="Garamond" w:hAnsi="Garamond" w:cs="Times New Roman"/>
          <w:sz w:val="20"/>
          <w:szCs w:val="20"/>
        </w:rPr>
      </w:pPr>
      <w:r w:rsidRPr="00F1252F">
        <w:rPr>
          <w:rFonts w:ascii="Garamond" w:hAnsi="Garamond" w:cs="Times New Roman"/>
          <w:b/>
          <w:sz w:val="20"/>
          <w:szCs w:val="20"/>
        </w:rPr>
        <w:t xml:space="preserve">Inicializácia kariet </w:t>
      </w:r>
      <w:r w:rsidRPr="00F1252F">
        <w:rPr>
          <w:rFonts w:ascii="Garamond" w:hAnsi="Garamond" w:cs="Times New Roman"/>
          <w:sz w:val="20"/>
          <w:szCs w:val="20"/>
        </w:rPr>
        <w:t xml:space="preserve">je vytvorenie aplikácií na čipovej karte (vrátane dopravnej aplikácie) a ich zabezpečenie proti zneužitiu, proces nastavenia počiatočných hodnôt a otestovanie funkčnosti čipovej karty. Ide o proces nevyhnutný pre elektronickú autorizáciu držiteľa karty a pre použitie čipových kariet v akceptačných zariadeniach vydavateľa karty a dopravcu. </w:t>
      </w:r>
    </w:p>
    <w:p w14:paraId="15664ACB" w14:textId="77777777" w:rsidR="005410A3" w:rsidRPr="00F1252F" w:rsidRDefault="005410A3" w:rsidP="005410A3">
      <w:pPr>
        <w:keepNext/>
        <w:keepLines/>
        <w:jc w:val="both"/>
        <w:rPr>
          <w:rFonts w:ascii="Garamond" w:hAnsi="Garamond" w:cs="Times New Roman"/>
          <w:sz w:val="20"/>
          <w:szCs w:val="20"/>
        </w:rPr>
      </w:pPr>
      <w:r w:rsidRPr="00F1252F">
        <w:rPr>
          <w:rFonts w:ascii="Garamond" w:hAnsi="Garamond" w:cs="Times New Roman"/>
          <w:b/>
          <w:sz w:val="20"/>
          <w:szCs w:val="20"/>
        </w:rPr>
        <w:t>Kľúč</w:t>
      </w:r>
      <w:r w:rsidRPr="00F1252F">
        <w:rPr>
          <w:rFonts w:ascii="Garamond" w:hAnsi="Garamond" w:cs="Times New Roman"/>
          <w:sz w:val="20"/>
          <w:szCs w:val="20"/>
        </w:rPr>
        <w:t xml:space="preserve"> je dátová štruktúra (dáta a algoritmus), ktorá slúži na zabezpečenie elektronických dát na karte voči neoprávnenému použitiu. Kľúče sa na kartu nahrávajú v procese inicializácie kariet. </w:t>
      </w:r>
    </w:p>
    <w:p w14:paraId="10501C20" w14:textId="77777777" w:rsidR="005410A3" w:rsidRPr="00F1252F" w:rsidRDefault="005410A3" w:rsidP="005410A3">
      <w:pPr>
        <w:keepNext/>
        <w:keepLines/>
        <w:jc w:val="both"/>
        <w:rPr>
          <w:rFonts w:ascii="Garamond" w:hAnsi="Garamond" w:cs="Times New Roman"/>
          <w:b/>
          <w:sz w:val="20"/>
          <w:szCs w:val="20"/>
        </w:rPr>
      </w:pPr>
      <w:r w:rsidRPr="00F1252F">
        <w:rPr>
          <w:rFonts w:ascii="Garamond" w:hAnsi="Garamond" w:cs="Times New Roman"/>
          <w:b/>
          <w:sz w:val="20"/>
          <w:szCs w:val="20"/>
        </w:rPr>
        <w:t xml:space="preserve">Prístupový kľúč </w:t>
      </w:r>
      <w:r w:rsidRPr="00F1252F">
        <w:rPr>
          <w:rFonts w:ascii="Garamond" w:hAnsi="Garamond" w:cs="Times New Roman"/>
          <w:sz w:val="20"/>
          <w:szCs w:val="20"/>
        </w:rPr>
        <w:t xml:space="preserve">je kľúč, ktorý umožňuje autentifikáciu pre čítanie a/alebo zápis dát na kartu. </w:t>
      </w:r>
    </w:p>
    <w:p w14:paraId="6C53AAF3" w14:textId="77777777" w:rsidR="005410A3" w:rsidRPr="00F1252F" w:rsidRDefault="005410A3" w:rsidP="005410A3">
      <w:pPr>
        <w:keepNext/>
        <w:keepLines/>
        <w:jc w:val="both"/>
        <w:rPr>
          <w:rFonts w:ascii="Garamond" w:hAnsi="Garamond" w:cs="Times New Roman"/>
          <w:b/>
          <w:sz w:val="20"/>
          <w:szCs w:val="20"/>
        </w:rPr>
      </w:pPr>
      <w:r w:rsidRPr="00F1252F">
        <w:rPr>
          <w:rFonts w:ascii="Garamond" w:hAnsi="Garamond" w:cs="Times New Roman"/>
          <w:b/>
          <w:sz w:val="20"/>
          <w:szCs w:val="20"/>
        </w:rPr>
        <w:t xml:space="preserve">Šifrovací kľúč </w:t>
      </w:r>
      <w:r w:rsidRPr="00F1252F">
        <w:rPr>
          <w:rFonts w:ascii="Garamond" w:hAnsi="Garamond" w:cs="Times New Roman"/>
          <w:sz w:val="20"/>
          <w:szCs w:val="20"/>
        </w:rPr>
        <w:t>je kľúč, ktorý umožňuje šifrovať dáta, ktoré sa zapisujú na kartu a dešifrovať dáta, ktoré sa vyčítajú z karty.</w:t>
      </w:r>
    </w:p>
    <w:p w14:paraId="60D21660" w14:textId="77777777" w:rsidR="005410A3" w:rsidRPr="00F1252F" w:rsidRDefault="005410A3" w:rsidP="005410A3">
      <w:pPr>
        <w:keepNext/>
        <w:keepLines/>
        <w:jc w:val="both"/>
        <w:rPr>
          <w:rFonts w:ascii="Garamond" w:hAnsi="Garamond" w:cs="Times New Roman"/>
          <w:b/>
          <w:sz w:val="20"/>
          <w:szCs w:val="20"/>
        </w:rPr>
      </w:pPr>
      <w:proofErr w:type="spellStart"/>
      <w:r w:rsidRPr="00F1252F">
        <w:rPr>
          <w:rFonts w:ascii="Garamond" w:hAnsi="Garamond" w:cs="Times New Roman"/>
          <w:b/>
          <w:sz w:val="20"/>
          <w:szCs w:val="20"/>
        </w:rPr>
        <w:t>Podpisovací</w:t>
      </w:r>
      <w:proofErr w:type="spellEnd"/>
      <w:r w:rsidRPr="00F1252F">
        <w:rPr>
          <w:rFonts w:ascii="Garamond" w:hAnsi="Garamond" w:cs="Times New Roman"/>
          <w:b/>
          <w:sz w:val="20"/>
          <w:szCs w:val="20"/>
        </w:rPr>
        <w:t xml:space="preserve"> kľúč </w:t>
      </w:r>
      <w:r w:rsidRPr="00F1252F">
        <w:rPr>
          <w:rFonts w:ascii="Garamond" w:hAnsi="Garamond" w:cs="Times New Roman"/>
          <w:sz w:val="20"/>
          <w:szCs w:val="20"/>
        </w:rPr>
        <w:t xml:space="preserve">je kľúč, ktorý umožňuje podpísať dáta, ktoré sa zapisujú na kartu a overiť podpis dát, ktoré sa vyčítajú z karty. </w:t>
      </w:r>
    </w:p>
    <w:p w14:paraId="76B14281" w14:textId="77777777" w:rsidR="005410A3" w:rsidRPr="00F1252F" w:rsidRDefault="005410A3" w:rsidP="005410A3">
      <w:pPr>
        <w:keepNext/>
        <w:keepLines/>
        <w:jc w:val="both"/>
        <w:rPr>
          <w:rFonts w:ascii="Garamond" w:hAnsi="Garamond" w:cs="Times New Roman"/>
          <w:sz w:val="20"/>
          <w:szCs w:val="20"/>
        </w:rPr>
      </w:pPr>
      <w:r w:rsidRPr="00F1252F">
        <w:rPr>
          <w:rFonts w:ascii="Garamond" w:hAnsi="Garamond" w:cs="Times New Roman"/>
          <w:b/>
          <w:sz w:val="20"/>
          <w:szCs w:val="20"/>
        </w:rPr>
        <w:t>Kryptografická operácia</w:t>
      </w:r>
      <w:r w:rsidRPr="00F1252F">
        <w:rPr>
          <w:rFonts w:ascii="Garamond" w:hAnsi="Garamond" w:cs="Times New Roman"/>
          <w:sz w:val="20"/>
          <w:szCs w:val="20"/>
        </w:rPr>
        <w:t xml:space="preserve"> je operácia šifrovania, dešifrovania, autentifikácia, podpisovanie, overovanie podpisu, generovanie kľúčov a pod. </w:t>
      </w:r>
    </w:p>
    <w:p w14:paraId="095142B5" w14:textId="77777777" w:rsidR="005410A3" w:rsidRPr="00F1252F" w:rsidRDefault="005410A3" w:rsidP="005410A3">
      <w:pPr>
        <w:keepNext/>
        <w:keepLines/>
        <w:jc w:val="both"/>
        <w:rPr>
          <w:rFonts w:ascii="Garamond" w:hAnsi="Garamond" w:cs="Times New Roman"/>
          <w:sz w:val="20"/>
          <w:szCs w:val="20"/>
        </w:rPr>
      </w:pPr>
      <w:r w:rsidRPr="00F1252F">
        <w:rPr>
          <w:rFonts w:ascii="Garamond" w:hAnsi="Garamond" w:cs="Times New Roman"/>
          <w:b/>
          <w:sz w:val="20"/>
          <w:szCs w:val="20"/>
        </w:rPr>
        <w:t>Hardvérový bezpečnostný modul</w:t>
      </w:r>
      <w:r w:rsidRPr="00F1252F">
        <w:rPr>
          <w:rFonts w:ascii="Garamond" w:hAnsi="Garamond" w:cs="Times New Roman"/>
          <w:sz w:val="20"/>
          <w:szCs w:val="20"/>
        </w:rPr>
        <w:t xml:space="preserve"> (Hardware </w:t>
      </w:r>
      <w:proofErr w:type="spellStart"/>
      <w:r w:rsidRPr="00F1252F">
        <w:rPr>
          <w:rFonts w:ascii="Garamond" w:hAnsi="Garamond" w:cs="Times New Roman"/>
          <w:sz w:val="20"/>
          <w:szCs w:val="20"/>
        </w:rPr>
        <w:t>Security</w:t>
      </w:r>
      <w:proofErr w:type="spellEnd"/>
      <w:r w:rsidRPr="00F1252F">
        <w:rPr>
          <w:rFonts w:ascii="Garamond" w:hAnsi="Garamond" w:cs="Times New Roman"/>
          <w:sz w:val="20"/>
          <w:szCs w:val="20"/>
        </w:rPr>
        <w:t xml:space="preserve"> Module, HSM) je zariadenie, ktoré slúži ako bezpečné úložisko prístupových, šifrovacích a </w:t>
      </w:r>
      <w:proofErr w:type="spellStart"/>
      <w:r w:rsidRPr="00F1252F">
        <w:rPr>
          <w:rFonts w:ascii="Garamond" w:hAnsi="Garamond" w:cs="Times New Roman"/>
          <w:sz w:val="20"/>
          <w:szCs w:val="20"/>
        </w:rPr>
        <w:t>podpisovacích</w:t>
      </w:r>
      <w:proofErr w:type="spellEnd"/>
      <w:r w:rsidRPr="00F1252F">
        <w:rPr>
          <w:rFonts w:ascii="Garamond" w:hAnsi="Garamond" w:cs="Times New Roman"/>
          <w:sz w:val="20"/>
          <w:szCs w:val="20"/>
        </w:rPr>
        <w:t xml:space="preserve"> kľúčov. Bezpečné úložisko kľúčov znamená, že tieto kľúče nesmú opustiť bezpečné úložisko v otvorenom tvare. Všetky kryptografické operácie sa musia vykonávať vnútri HSM. Na tento účel HSM obsahuje špecializované, dostatočne výkonné hardvérové kryptoprocesory ako aj ďalšie komponenty, zabezpečujúce toto úložisko dát. </w:t>
      </w:r>
    </w:p>
    <w:p w14:paraId="0D78C657" w14:textId="77777777" w:rsidR="005410A3" w:rsidRPr="00F1252F" w:rsidRDefault="005410A3" w:rsidP="005410A3">
      <w:pPr>
        <w:keepNext/>
        <w:keepLines/>
        <w:jc w:val="both"/>
        <w:rPr>
          <w:rFonts w:ascii="Garamond" w:hAnsi="Garamond" w:cs="Times New Roman"/>
          <w:sz w:val="20"/>
          <w:szCs w:val="20"/>
        </w:rPr>
      </w:pPr>
    </w:p>
    <w:p w14:paraId="6D5DAE00" w14:textId="77777777" w:rsidR="005410A3" w:rsidRPr="00F1252F" w:rsidRDefault="005410A3" w:rsidP="005410A3">
      <w:pPr>
        <w:keepNext/>
        <w:keepLines/>
        <w:jc w:val="both"/>
        <w:rPr>
          <w:rFonts w:ascii="Garamond" w:hAnsi="Garamond" w:cs="Times New Roman"/>
          <w:b/>
          <w:sz w:val="20"/>
          <w:szCs w:val="20"/>
        </w:rPr>
      </w:pPr>
      <w:r w:rsidRPr="00F1252F">
        <w:rPr>
          <w:rFonts w:ascii="Garamond" w:hAnsi="Garamond" w:cs="Times New Roman"/>
          <w:b/>
          <w:sz w:val="20"/>
          <w:szCs w:val="20"/>
        </w:rPr>
        <w:t xml:space="preserve">Technické požiadavky na inicializáciu dopravných kariet: </w:t>
      </w:r>
    </w:p>
    <w:p w14:paraId="3DE93142" w14:textId="77777777" w:rsidR="005410A3" w:rsidRPr="00F1252F" w:rsidRDefault="005410A3" w:rsidP="005410A3">
      <w:pPr>
        <w:pStyle w:val="Odstavecseseznamem"/>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inicializácia dopravnej karty musí byť realizovaná takým spôsobom, aby všetky kryptografické operácie vykonávané počas inicializácie kariet spĺňali požiadavky informačnej bezpečnosti, </w:t>
      </w:r>
      <w:proofErr w:type="spellStart"/>
      <w:r w:rsidRPr="00F1252F">
        <w:rPr>
          <w:rFonts w:ascii="Garamond" w:hAnsi="Garamond" w:cs="Times New Roman"/>
          <w:sz w:val="20"/>
          <w:szCs w:val="20"/>
        </w:rPr>
        <w:t>t.j</w:t>
      </w:r>
      <w:proofErr w:type="spellEnd"/>
      <w:r w:rsidRPr="00F1252F">
        <w:rPr>
          <w:rFonts w:ascii="Garamond" w:hAnsi="Garamond" w:cs="Times New Roman"/>
          <w:sz w:val="20"/>
          <w:szCs w:val="20"/>
        </w:rPr>
        <w:t xml:space="preserve">. takým spôsobom, aby žiadny prístupový, šifrovací alebo </w:t>
      </w:r>
      <w:proofErr w:type="spellStart"/>
      <w:r w:rsidRPr="00F1252F">
        <w:rPr>
          <w:rFonts w:ascii="Garamond" w:hAnsi="Garamond" w:cs="Times New Roman"/>
          <w:sz w:val="20"/>
          <w:szCs w:val="20"/>
        </w:rPr>
        <w:t>podpisovací</w:t>
      </w:r>
      <w:proofErr w:type="spellEnd"/>
      <w:r w:rsidRPr="00F1252F">
        <w:rPr>
          <w:rFonts w:ascii="Garamond" w:hAnsi="Garamond" w:cs="Times New Roman"/>
          <w:sz w:val="20"/>
          <w:szCs w:val="20"/>
        </w:rPr>
        <w:t xml:space="preserve"> kľúč nikdy neopustil hardvérové prostredie bezpečného úložiska kľúčov (HSM) v otvorenom tvare </w:t>
      </w:r>
    </w:p>
    <w:p w14:paraId="3613832D" w14:textId="77777777" w:rsidR="005410A3" w:rsidRPr="00F1252F" w:rsidRDefault="005410A3" w:rsidP="005410A3">
      <w:pPr>
        <w:pStyle w:val="Odstavecseseznamem"/>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technické riešenie inicializačného pracoviska na platforme HSM je certifikované nezávislou certifikačnou autoritou </w:t>
      </w:r>
    </w:p>
    <w:p w14:paraId="259C12CA" w14:textId="77777777" w:rsidR="005410A3" w:rsidRPr="00F1252F" w:rsidRDefault="005410A3" w:rsidP="005410A3">
      <w:pPr>
        <w:keepNext/>
        <w:keepLines/>
        <w:jc w:val="both"/>
        <w:rPr>
          <w:rFonts w:ascii="Garamond" w:hAnsi="Garamond" w:cs="Times New Roman"/>
          <w:sz w:val="20"/>
          <w:szCs w:val="20"/>
        </w:rPr>
      </w:pPr>
    </w:p>
    <w:p w14:paraId="6F89A71F" w14:textId="77777777" w:rsidR="005410A3" w:rsidRPr="00F1252F" w:rsidRDefault="005410A3" w:rsidP="005410A3">
      <w:pPr>
        <w:keepNext/>
        <w:keepLines/>
        <w:jc w:val="both"/>
        <w:rPr>
          <w:rFonts w:ascii="Garamond" w:hAnsi="Garamond" w:cs="Times New Roman"/>
          <w:b/>
          <w:sz w:val="20"/>
          <w:szCs w:val="20"/>
        </w:rPr>
      </w:pPr>
      <w:r w:rsidRPr="00F1252F">
        <w:rPr>
          <w:rFonts w:ascii="Garamond" w:hAnsi="Garamond" w:cs="Times New Roman"/>
          <w:b/>
          <w:sz w:val="20"/>
          <w:szCs w:val="20"/>
        </w:rPr>
        <w:t xml:space="preserve">Inicializovaná dopravná karta musí spĺňať nasledovné požiadavky: </w:t>
      </w:r>
    </w:p>
    <w:p w14:paraId="0EDD4501"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proofErr w:type="spellStart"/>
      <w:r w:rsidRPr="00F1252F">
        <w:rPr>
          <w:rFonts w:ascii="Garamond" w:hAnsi="Garamond" w:cs="Times New Roman"/>
          <w:sz w:val="20"/>
          <w:szCs w:val="20"/>
        </w:rPr>
        <w:t>multi</w:t>
      </w:r>
      <w:proofErr w:type="spellEnd"/>
      <w:r w:rsidRPr="00F1252F">
        <w:rPr>
          <w:rFonts w:ascii="Garamond" w:hAnsi="Garamond" w:cs="Times New Roman"/>
          <w:sz w:val="20"/>
          <w:szCs w:val="20"/>
        </w:rPr>
        <w:t>-aplikačné použitie čipových kariet v dopravných systémoch objednávateľa v súlade s požiadavkami na rýchly a vysoko bezpečný prenos dát, flexibilnú organizáciu pamäte a </w:t>
      </w:r>
      <w:proofErr w:type="spellStart"/>
      <w:r w:rsidRPr="00F1252F">
        <w:rPr>
          <w:rFonts w:ascii="Garamond" w:hAnsi="Garamond" w:cs="Times New Roman"/>
          <w:sz w:val="20"/>
          <w:szCs w:val="20"/>
        </w:rPr>
        <w:t>interoperabilitu</w:t>
      </w:r>
      <w:proofErr w:type="spellEnd"/>
      <w:r w:rsidRPr="00F1252F">
        <w:rPr>
          <w:rFonts w:ascii="Garamond" w:hAnsi="Garamond" w:cs="Times New Roman"/>
          <w:sz w:val="20"/>
          <w:szCs w:val="20"/>
        </w:rPr>
        <w:t xml:space="preserve"> (funkčnú spoluprácu) s existujúcou infraštruktúrou </w:t>
      </w:r>
    </w:p>
    <w:p w14:paraId="59ACEAD6" w14:textId="77777777" w:rsidR="005410A3" w:rsidRPr="00F1252F" w:rsidRDefault="005410A3" w:rsidP="005410A3">
      <w:pPr>
        <w:keepNext/>
        <w:keepLines/>
        <w:numPr>
          <w:ilvl w:val="0"/>
          <w:numId w:val="53"/>
        </w:numPr>
        <w:spacing w:after="0"/>
        <w:jc w:val="both"/>
        <w:rPr>
          <w:rFonts w:ascii="Garamond" w:hAnsi="Garamond" w:cs="Times New Roman"/>
          <w:sz w:val="20"/>
          <w:szCs w:val="20"/>
        </w:rPr>
      </w:pPr>
      <w:r w:rsidRPr="00F1252F">
        <w:rPr>
          <w:rFonts w:ascii="Garamond" w:hAnsi="Garamond" w:cs="Times New Roman"/>
          <w:sz w:val="20"/>
          <w:szCs w:val="20"/>
        </w:rPr>
        <w:t xml:space="preserve">plná kompatibilita s doteraz emitovanými bezkontaktnými čipovými kartami, ktoré slúžia ako nosič predplatných cestovných lístkov a jednorazových cestovných lístkov objednávateľa </w:t>
      </w:r>
    </w:p>
    <w:p w14:paraId="3FAA191C" w14:textId="77777777" w:rsidR="005410A3" w:rsidRPr="00F1252F" w:rsidRDefault="005410A3" w:rsidP="005410A3">
      <w:pPr>
        <w:keepNext/>
        <w:keepLines/>
        <w:spacing w:after="0"/>
        <w:jc w:val="both"/>
        <w:rPr>
          <w:rFonts w:ascii="Garamond" w:hAnsi="Garamond" w:cs="Times New Roman"/>
          <w:sz w:val="20"/>
          <w:szCs w:val="20"/>
        </w:rPr>
      </w:pPr>
    </w:p>
    <w:tbl>
      <w:tblPr>
        <w:tblpPr w:leftFromText="141" w:rightFromText="141" w:vertAnchor="text" w:horzAnchor="margin" w:tblpY="1146"/>
        <w:tblW w:w="8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0"/>
        <w:gridCol w:w="2343"/>
      </w:tblGrid>
      <w:tr w:rsidR="005410A3" w:rsidRPr="00F1252F" w14:paraId="575C8939" w14:textId="77777777" w:rsidTr="00DF6B8B">
        <w:trPr>
          <w:trHeight w:val="38"/>
        </w:trPr>
        <w:tc>
          <w:tcPr>
            <w:tcW w:w="6510" w:type="dxa"/>
            <w:tcBorders>
              <w:top w:val="single" w:sz="4" w:space="0" w:color="auto"/>
              <w:left w:val="single" w:sz="4" w:space="0" w:color="auto"/>
              <w:bottom w:val="single" w:sz="4" w:space="0" w:color="auto"/>
              <w:right w:val="single" w:sz="4" w:space="0" w:color="auto"/>
            </w:tcBorders>
            <w:shd w:val="pct20" w:color="auto" w:fill="auto"/>
            <w:vAlign w:val="center"/>
          </w:tcPr>
          <w:p w14:paraId="59BA0BC7" w14:textId="77777777" w:rsidR="005410A3" w:rsidRPr="00F1252F" w:rsidRDefault="005410A3" w:rsidP="005410A3">
            <w:pPr>
              <w:keepNext/>
              <w:keepLines/>
              <w:spacing w:line="240" w:lineRule="auto"/>
              <w:jc w:val="center"/>
              <w:rPr>
                <w:rFonts w:ascii="Garamond" w:hAnsi="Garamond" w:cs="Times New Roman"/>
                <w:b/>
                <w:sz w:val="20"/>
                <w:szCs w:val="20"/>
              </w:rPr>
            </w:pPr>
            <w:r w:rsidRPr="00F1252F">
              <w:rPr>
                <w:rFonts w:ascii="Garamond" w:hAnsi="Garamond" w:cs="Times New Roman"/>
                <w:b/>
                <w:sz w:val="20"/>
                <w:szCs w:val="20"/>
              </w:rPr>
              <w:t>Názov</w:t>
            </w:r>
          </w:p>
        </w:tc>
        <w:tc>
          <w:tcPr>
            <w:tcW w:w="2343"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5162AAAF" w14:textId="77777777" w:rsidR="005410A3" w:rsidRPr="00F1252F" w:rsidRDefault="005410A3" w:rsidP="005410A3">
            <w:pPr>
              <w:keepNext/>
              <w:keepLines/>
              <w:spacing w:line="240" w:lineRule="auto"/>
              <w:jc w:val="center"/>
              <w:rPr>
                <w:rFonts w:ascii="Garamond" w:hAnsi="Garamond" w:cs="Times New Roman"/>
                <w:b/>
                <w:sz w:val="20"/>
                <w:szCs w:val="20"/>
              </w:rPr>
            </w:pPr>
            <w:r w:rsidRPr="00F1252F">
              <w:rPr>
                <w:rFonts w:ascii="Garamond" w:hAnsi="Garamond" w:cs="Times New Roman"/>
                <w:b/>
                <w:sz w:val="20"/>
                <w:szCs w:val="20"/>
              </w:rPr>
              <w:t xml:space="preserve">Cena za kus </w:t>
            </w:r>
          </w:p>
          <w:p w14:paraId="513AC9CC" w14:textId="77777777" w:rsidR="005410A3" w:rsidRPr="00F1252F" w:rsidRDefault="005410A3" w:rsidP="005410A3">
            <w:pPr>
              <w:keepNext/>
              <w:keepLines/>
              <w:spacing w:line="240" w:lineRule="auto"/>
              <w:jc w:val="center"/>
              <w:rPr>
                <w:rFonts w:ascii="Garamond" w:hAnsi="Garamond" w:cs="Times New Roman"/>
                <w:b/>
                <w:sz w:val="20"/>
                <w:szCs w:val="20"/>
              </w:rPr>
            </w:pPr>
            <w:r w:rsidRPr="00F1252F">
              <w:rPr>
                <w:rFonts w:ascii="Garamond" w:hAnsi="Garamond" w:cs="Times New Roman"/>
                <w:b/>
                <w:sz w:val="20"/>
                <w:szCs w:val="20"/>
              </w:rPr>
              <w:t>v EUR bez DPH</w:t>
            </w:r>
          </w:p>
        </w:tc>
      </w:tr>
      <w:tr w:rsidR="005410A3" w:rsidRPr="00F1252F" w14:paraId="3A79A7BB" w14:textId="77777777" w:rsidTr="00DF6B8B">
        <w:trPr>
          <w:trHeight w:val="625"/>
        </w:trPr>
        <w:tc>
          <w:tcPr>
            <w:tcW w:w="6510" w:type="dxa"/>
            <w:tcBorders>
              <w:top w:val="single" w:sz="4" w:space="0" w:color="auto"/>
              <w:left w:val="single" w:sz="4" w:space="0" w:color="auto"/>
              <w:bottom w:val="single" w:sz="4" w:space="0" w:color="auto"/>
              <w:right w:val="single" w:sz="4" w:space="0" w:color="auto"/>
            </w:tcBorders>
            <w:vAlign w:val="center"/>
            <w:hideMark/>
          </w:tcPr>
          <w:p w14:paraId="1409420D" w14:textId="77777777" w:rsidR="005410A3" w:rsidRPr="00F1252F" w:rsidRDefault="005410A3" w:rsidP="005410A3">
            <w:pPr>
              <w:keepNext/>
              <w:keepLines/>
              <w:spacing w:line="240" w:lineRule="auto"/>
              <w:rPr>
                <w:rFonts w:ascii="Garamond" w:hAnsi="Garamond" w:cs="Times New Roman"/>
                <w:b/>
                <w:sz w:val="20"/>
                <w:szCs w:val="20"/>
              </w:rPr>
            </w:pPr>
            <w:r w:rsidRPr="00F1252F">
              <w:rPr>
                <w:rFonts w:ascii="Garamond" w:hAnsi="Garamond" w:cs="Times New Roman"/>
                <w:sz w:val="20"/>
                <w:szCs w:val="20"/>
              </w:rPr>
              <w:t>Bezkontaktná čipová karta typu MIFIRE DESFIRE EV1             s jednostrannou ofsetovou potlačou 4/0 CMYK.</w:t>
            </w:r>
          </w:p>
        </w:tc>
        <w:tc>
          <w:tcPr>
            <w:tcW w:w="23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37A73E" w14:textId="77777777" w:rsidR="005410A3" w:rsidRPr="00F1252F" w:rsidRDefault="005410A3" w:rsidP="005410A3">
            <w:pPr>
              <w:keepNext/>
              <w:keepLines/>
              <w:spacing w:line="240" w:lineRule="auto"/>
              <w:jc w:val="center"/>
              <w:rPr>
                <w:rFonts w:ascii="Garamond" w:hAnsi="Garamond" w:cs="Times New Roman"/>
                <w:b/>
                <w:sz w:val="20"/>
                <w:szCs w:val="20"/>
              </w:rPr>
            </w:pPr>
          </w:p>
          <w:p w14:paraId="6C17CA0A" w14:textId="77777777" w:rsidR="005410A3" w:rsidRPr="00F1252F" w:rsidRDefault="005410A3" w:rsidP="005410A3">
            <w:pPr>
              <w:keepNext/>
              <w:keepLines/>
              <w:spacing w:line="240" w:lineRule="auto"/>
              <w:jc w:val="center"/>
              <w:rPr>
                <w:rFonts w:ascii="Garamond" w:hAnsi="Garamond" w:cs="Times New Roman"/>
                <w:b/>
                <w:sz w:val="20"/>
                <w:szCs w:val="20"/>
                <w:lang w:eastAsia="cs-CZ"/>
              </w:rPr>
            </w:pPr>
            <w:r w:rsidRPr="00F1252F">
              <w:rPr>
                <w:rFonts w:ascii="Garamond" w:hAnsi="Garamond" w:cs="Times New Roman"/>
                <w:b/>
                <w:sz w:val="20"/>
                <w:szCs w:val="20"/>
                <w:lang w:eastAsia="cs-CZ"/>
              </w:rPr>
              <w:t>[</w:t>
            </w:r>
            <w:r w:rsidRPr="00F1252F">
              <w:rPr>
                <w:rFonts w:ascii="Garamond" w:hAnsi="Garamond" w:cs="Times New Roman"/>
                <w:b/>
                <w:sz w:val="20"/>
                <w:szCs w:val="20"/>
                <w:highlight w:val="yellow"/>
                <w:lang w:eastAsia="cs-CZ"/>
              </w:rPr>
              <w:t>doplniť</w:t>
            </w:r>
            <w:r w:rsidRPr="00F1252F">
              <w:rPr>
                <w:rFonts w:ascii="Garamond" w:hAnsi="Garamond" w:cs="Times New Roman"/>
                <w:b/>
                <w:sz w:val="20"/>
                <w:szCs w:val="20"/>
                <w:lang w:eastAsia="cs-CZ"/>
              </w:rPr>
              <w:t>]</w:t>
            </w:r>
          </w:p>
          <w:p w14:paraId="67AEDDA3" w14:textId="77777777" w:rsidR="005410A3" w:rsidRPr="00F1252F" w:rsidRDefault="005410A3" w:rsidP="005410A3">
            <w:pPr>
              <w:keepNext/>
              <w:keepLines/>
              <w:spacing w:line="240" w:lineRule="auto"/>
              <w:jc w:val="center"/>
              <w:rPr>
                <w:rFonts w:ascii="Garamond" w:hAnsi="Garamond" w:cs="Times New Roman"/>
                <w:b/>
                <w:sz w:val="20"/>
                <w:szCs w:val="20"/>
              </w:rPr>
            </w:pPr>
          </w:p>
        </w:tc>
      </w:tr>
    </w:tbl>
    <w:p w14:paraId="3E44C5C8" w14:textId="77777777" w:rsidR="00015F14" w:rsidRPr="00F1252F" w:rsidRDefault="00015F14" w:rsidP="005410A3">
      <w:pPr>
        <w:keepNext/>
        <w:keepLines/>
        <w:tabs>
          <w:tab w:val="left" w:pos="5760"/>
        </w:tabs>
        <w:rPr>
          <w:rFonts w:ascii="Garamond" w:hAnsi="Garamond" w:cs="Arial"/>
          <w:sz w:val="20"/>
          <w:szCs w:val="20"/>
        </w:rPr>
      </w:pPr>
    </w:p>
    <w:p w14:paraId="2C259450" w14:textId="77777777" w:rsidR="005410A3" w:rsidRDefault="005410A3" w:rsidP="005410A3">
      <w:pPr>
        <w:keepNext/>
        <w:keepLines/>
        <w:spacing w:after="0" w:line="240" w:lineRule="auto"/>
        <w:jc w:val="center"/>
        <w:rPr>
          <w:rFonts w:ascii="Garamond" w:hAnsi="Garamond"/>
          <w:b/>
          <w:color w:val="000000" w:themeColor="text1"/>
          <w:sz w:val="20"/>
          <w:szCs w:val="20"/>
        </w:rPr>
      </w:pPr>
    </w:p>
    <w:p w14:paraId="72D32EB9" w14:textId="77777777" w:rsidR="005410A3" w:rsidRDefault="005410A3" w:rsidP="005410A3">
      <w:pPr>
        <w:keepNext/>
        <w:keepLines/>
        <w:spacing w:after="0" w:line="240" w:lineRule="auto"/>
        <w:jc w:val="center"/>
        <w:rPr>
          <w:rFonts w:ascii="Garamond" w:hAnsi="Garamond"/>
          <w:b/>
          <w:color w:val="000000" w:themeColor="text1"/>
          <w:sz w:val="20"/>
          <w:szCs w:val="20"/>
        </w:rPr>
      </w:pPr>
    </w:p>
    <w:p w14:paraId="64236358" w14:textId="77777777" w:rsidR="005410A3" w:rsidRDefault="005410A3" w:rsidP="005410A3">
      <w:pPr>
        <w:keepNext/>
        <w:keepLines/>
        <w:spacing w:after="0" w:line="240" w:lineRule="auto"/>
        <w:jc w:val="center"/>
        <w:rPr>
          <w:rFonts w:ascii="Garamond" w:hAnsi="Garamond"/>
          <w:b/>
          <w:color w:val="000000" w:themeColor="text1"/>
          <w:sz w:val="20"/>
          <w:szCs w:val="20"/>
        </w:rPr>
      </w:pPr>
    </w:p>
    <w:p w14:paraId="6CDBC241" w14:textId="2AB45B68" w:rsidR="00015F14" w:rsidRPr="00993639" w:rsidRDefault="00015F14" w:rsidP="005410A3">
      <w:pPr>
        <w:keepNext/>
        <w:keepLines/>
        <w:spacing w:after="0" w:line="240" w:lineRule="auto"/>
        <w:jc w:val="center"/>
        <w:rPr>
          <w:rFonts w:ascii="Garamond" w:hAnsi="Garamond"/>
          <w:b/>
          <w:color w:val="000000" w:themeColor="text1"/>
          <w:sz w:val="20"/>
          <w:szCs w:val="20"/>
        </w:rPr>
      </w:pPr>
      <w:r w:rsidRPr="00993639">
        <w:rPr>
          <w:rFonts w:ascii="Garamond" w:hAnsi="Garamond"/>
          <w:b/>
          <w:color w:val="000000" w:themeColor="text1"/>
          <w:sz w:val="20"/>
          <w:szCs w:val="20"/>
        </w:rPr>
        <w:t>PRÍLOHA 2</w:t>
      </w:r>
    </w:p>
    <w:p w14:paraId="45B83604" w14:textId="77777777" w:rsidR="00015F14" w:rsidRPr="00993639" w:rsidRDefault="00015F14" w:rsidP="005410A3">
      <w:pPr>
        <w:keepNext/>
        <w:keepLines/>
        <w:spacing w:after="0" w:line="240" w:lineRule="auto"/>
        <w:jc w:val="center"/>
        <w:rPr>
          <w:rFonts w:ascii="Garamond" w:hAnsi="Garamond"/>
          <w:b/>
          <w:color w:val="000000" w:themeColor="text1"/>
          <w:sz w:val="20"/>
          <w:szCs w:val="20"/>
        </w:rPr>
      </w:pPr>
    </w:p>
    <w:p w14:paraId="46FD21C7" w14:textId="77777777" w:rsidR="00015F14" w:rsidRPr="00993639" w:rsidRDefault="00015F14" w:rsidP="005410A3">
      <w:pPr>
        <w:keepNext/>
        <w:keepLines/>
        <w:spacing w:after="0" w:line="240" w:lineRule="auto"/>
        <w:jc w:val="center"/>
        <w:rPr>
          <w:rFonts w:ascii="Garamond" w:hAnsi="Garamond"/>
          <w:b/>
          <w:color w:val="000000" w:themeColor="text1"/>
          <w:sz w:val="20"/>
          <w:szCs w:val="20"/>
        </w:rPr>
      </w:pPr>
      <w:r w:rsidRPr="00993639">
        <w:rPr>
          <w:rFonts w:ascii="Garamond" w:hAnsi="Garamond"/>
          <w:b/>
          <w:color w:val="000000" w:themeColor="text1"/>
          <w:sz w:val="20"/>
          <w:szCs w:val="20"/>
        </w:rPr>
        <w:t>ZOZNAM SUBDODÁVATEĽOV</w:t>
      </w:r>
    </w:p>
    <w:p w14:paraId="78059F77" w14:textId="77777777" w:rsidR="00015F14" w:rsidRPr="00993639" w:rsidRDefault="00015F14" w:rsidP="005410A3">
      <w:pPr>
        <w:keepNext/>
        <w:keepLines/>
        <w:spacing w:after="0" w:line="240" w:lineRule="auto"/>
        <w:jc w:val="center"/>
        <w:rPr>
          <w:rFonts w:ascii="Garamond" w:hAnsi="Garamond"/>
          <w:b/>
          <w:color w:val="000000" w:themeColor="text1"/>
          <w:sz w:val="20"/>
          <w:szCs w:val="20"/>
        </w:rPr>
      </w:pPr>
    </w:p>
    <w:tbl>
      <w:tblPr>
        <w:tblStyle w:val="Mkatabulky"/>
        <w:tblW w:w="0" w:type="auto"/>
        <w:jc w:val="center"/>
        <w:tblLook w:val="04A0" w:firstRow="1" w:lastRow="0" w:firstColumn="1" w:lastColumn="0" w:noHBand="0" w:noVBand="1"/>
      </w:tblPr>
      <w:tblGrid>
        <w:gridCol w:w="1318"/>
        <w:gridCol w:w="1558"/>
        <w:gridCol w:w="1006"/>
        <w:gridCol w:w="1006"/>
        <w:gridCol w:w="1755"/>
        <w:gridCol w:w="2985"/>
      </w:tblGrid>
      <w:tr w:rsidR="00015F14" w14:paraId="585F14E9" w14:textId="77777777" w:rsidTr="00220ED3">
        <w:trPr>
          <w:jc w:val="center"/>
        </w:trPr>
        <w:tc>
          <w:tcPr>
            <w:tcW w:w="135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0AC37FB6"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63566E">
              <w:rPr>
                <w:rFonts w:ascii="Garamond" w:hAnsi="Garamond"/>
                <w:b/>
                <w:color w:val="000000" w:themeColor="text1"/>
                <w:sz w:val="20"/>
                <w:szCs w:val="20"/>
              </w:rPr>
              <w:t>Obchodné meno</w:t>
            </w:r>
          </w:p>
        </w:tc>
        <w:tc>
          <w:tcPr>
            <w:tcW w:w="159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090716C1"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63566E">
              <w:rPr>
                <w:rFonts w:ascii="Garamond" w:hAnsi="Garamond"/>
                <w:b/>
                <w:color w:val="000000" w:themeColor="text1"/>
                <w:sz w:val="20"/>
                <w:szCs w:val="20"/>
              </w:rPr>
              <w:t>Sídlo/miesto podnikania</w:t>
            </w:r>
          </w:p>
        </w:tc>
        <w:tc>
          <w:tcPr>
            <w:tcW w:w="8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70008EFA"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63566E">
              <w:rPr>
                <w:rFonts w:ascii="Garamond" w:hAnsi="Garamond"/>
                <w:b/>
                <w:color w:val="000000" w:themeColor="text1"/>
                <w:sz w:val="20"/>
                <w:szCs w:val="20"/>
              </w:rPr>
              <w:t>IČO</w:t>
            </w:r>
          </w:p>
        </w:tc>
        <w:tc>
          <w:tcPr>
            <w:tcW w:w="94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6079F4BF"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63566E">
              <w:rPr>
                <w:rFonts w:ascii="Garamond" w:hAnsi="Garamond"/>
                <w:b/>
                <w:color w:val="000000" w:themeColor="text1"/>
                <w:sz w:val="20"/>
                <w:szCs w:val="20"/>
              </w:rPr>
              <w:t>Podiel na zákazke</w:t>
            </w:r>
          </w:p>
        </w:tc>
        <w:tc>
          <w:tcPr>
            <w:tcW w:w="184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41AF1AD4"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63566E">
              <w:rPr>
                <w:rFonts w:ascii="Garamond" w:hAnsi="Garamond"/>
                <w:b/>
                <w:color w:val="000000" w:themeColor="text1"/>
                <w:sz w:val="20"/>
                <w:szCs w:val="20"/>
              </w:rPr>
              <w:t>Predmet subdodávky</w:t>
            </w:r>
          </w:p>
        </w:tc>
        <w:tc>
          <w:tcPr>
            <w:tcW w:w="324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14:paraId="75A50FE1"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63566E">
              <w:rPr>
                <w:rFonts w:ascii="Garamond" w:hAnsi="Garamond"/>
                <w:b/>
                <w:color w:val="000000" w:themeColor="text1"/>
                <w:sz w:val="20"/>
                <w:szCs w:val="20"/>
              </w:rPr>
              <w:t>Osoba oprávnená konať za Subdodávateľa (meno, priezvisko, trvalý pobyt, dátum narodenia)</w:t>
            </w:r>
          </w:p>
        </w:tc>
      </w:tr>
      <w:tr w:rsidR="00015F14" w14:paraId="50933AF0" w14:textId="77777777" w:rsidTr="00220ED3">
        <w:trPr>
          <w:trHeight w:val="385"/>
          <w:jc w:val="center"/>
        </w:trPr>
        <w:tc>
          <w:tcPr>
            <w:tcW w:w="1354" w:type="dxa"/>
            <w:tcBorders>
              <w:top w:val="single" w:sz="4" w:space="0" w:color="000000"/>
              <w:left w:val="single" w:sz="4" w:space="0" w:color="000000"/>
              <w:bottom w:val="single" w:sz="4" w:space="0" w:color="000000"/>
              <w:right w:val="single" w:sz="4" w:space="0" w:color="000000"/>
            </w:tcBorders>
            <w:hideMark/>
          </w:tcPr>
          <w:p w14:paraId="52B21752"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08575F">
              <w:rPr>
                <w:rFonts w:ascii="Garamond" w:hAnsi="Garamond"/>
                <w:b/>
                <w:color w:val="000000" w:themeColor="text1"/>
                <w:sz w:val="20"/>
                <w:szCs w:val="20"/>
                <w:highlight w:val="yellow"/>
              </w:rPr>
              <w:t>[doplniť]</w:t>
            </w:r>
          </w:p>
        </w:tc>
        <w:tc>
          <w:tcPr>
            <w:tcW w:w="1599" w:type="dxa"/>
            <w:tcBorders>
              <w:top w:val="single" w:sz="4" w:space="0" w:color="000000"/>
              <w:left w:val="single" w:sz="4" w:space="0" w:color="000000"/>
              <w:bottom w:val="single" w:sz="4" w:space="0" w:color="000000"/>
              <w:right w:val="single" w:sz="4" w:space="0" w:color="000000"/>
            </w:tcBorders>
            <w:hideMark/>
          </w:tcPr>
          <w:p w14:paraId="1535751D"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08575F">
              <w:rPr>
                <w:rFonts w:ascii="Garamond" w:hAnsi="Garamond"/>
                <w:b/>
                <w:color w:val="000000" w:themeColor="text1"/>
                <w:sz w:val="20"/>
                <w:szCs w:val="20"/>
                <w:highlight w:val="yellow"/>
              </w:rPr>
              <w:t>[doplniť]</w:t>
            </w:r>
          </w:p>
        </w:tc>
        <w:tc>
          <w:tcPr>
            <w:tcW w:w="877" w:type="dxa"/>
            <w:tcBorders>
              <w:top w:val="single" w:sz="4" w:space="0" w:color="000000"/>
              <w:left w:val="single" w:sz="4" w:space="0" w:color="000000"/>
              <w:bottom w:val="single" w:sz="4" w:space="0" w:color="000000"/>
              <w:right w:val="single" w:sz="4" w:space="0" w:color="000000"/>
            </w:tcBorders>
            <w:hideMark/>
          </w:tcPr>
          <w:p w14:paraId="3EDAA896"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08575F">
              <w:rPr>
                <w:rFonts w:ascii="Garamond" w:hAnsi="Garamond"/>
                <w:b/>
                <w:color w:val="000000" w:themeColor="text1"/>
                <w:sz w:val="20"/>
                <w:szCs w:val="20"/>
                <w:highlight w:val="yellow"/>
              </w:rPr>
              <w:t>[doplniť]</w:t>
            </w:r>
          </w:p>
        </w:tc>
        <w:tc>
          <w:tcPr>
            <w:tcW w:w="940" w:type="dxa"/>
            <w:tcBorders>
              <w:top w:val="single" w:sz="4" w:space="0" w:color="000000"/>
              <w:left w:val="single" w:sz="4" w:space="0" w:color="000000"/>
              <w:bottom w:val="single" w:sz="4" w:space="0" w:color="000000"/>
              <w:right w:val="single" w:sz="4" w:space="0" w:color="000000"/>
            </w:tcBorders>
            <w:hideMark/>
          </w:tcPr>
          <w:p w14:paraId="65824E2B"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08575F">
              <w:rPr>
                <w:rFonts w:ascii="Garamond" w:hAnsi="Garamond"/>
                <w:b/>
                <w:color w:val="000000" w:themeColor="text1"/>
                <w:sz w:val="20"/>
                <w:szCs w:val="20"/>
                <w:highlight w:val="yellow"/>
              </w:rPr>
              <w:t>[doplniť]</w:t>
            </w:r>
          </w:p>
        </w:tc>
        <w:tc>
          <w:tcPr>
            <w:tcW w:w="1844" w:type="dxa"/>
            <w:tcBorders>
              <w:top w:val="single" w:sz="4" w:space="0" w:color="000000"/>
              <w:left w:val="single" w:sz="4" w:space="0" w:color="000000"/>
              <w:bottom w:val="single" w:sz="4" w:space="0" w:color="000000"/>
              <w:right w:val="single" w:sz="4" w:space="0" w:color="000000"/>
            </w:tcBorders>
            <w:hideMark/>
          </w:tcPr>
          <w:p w14:paraId="52FDB2FE"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08575F">
              <w:rPr>
                <w:rFonts w:ascii="Garamond" w:hAnsi="Garamond"/>
                <w:b/>
                <w:color w:val="000000" w:themeColor="text1"/>
                <w:sz w:val="20"/>
                <w:szCs w:val="20"/>
                <w:highlight w:val="yellow"/>
              </w:rPr>
              <w:t>[doplniť]</w:t>
            </w:r>
          </w:p>
        </w:tc>
        <w:tc>
          <w:tcPr>
            <w:tcW w:w="3241" w:type="dxa"/>
            <w:tcBorders>
              <w:top w:val="single" w:sz="4" w:space="0" w:color="000000"/>
              <w:left w:val="single" w:sz="4" w:space="0" w:color="000000"/>
              <w:bottom w:val="single" w:sz="4" w:space="0" w:color="000000"/>
              <w:right w:val="single" w:sz="4" w:space="0" w:color="000000"/>
            </w:tcBorders>
            <w:hideMark/>
          </w:tcPr>
          <w:p w14:paraId="69C89F46" w14:textId="77777777" w:rsidR="00015F14" w:rsidRPr="0063566E" w:rsidRDefault="00015F14" w:rsidP="005410A3">
            <w:pPr>
              <w:keepNext/>
              <w:keepLines/>
              <w:tabs>
                <w:tab w:val="left" w:pos="3957"/>
              </w:tabs>
              <w:jc w:val="center"/>
              <w:rPr>
                <w:rFonts w:ascii="Garamond" w:hAnsi="Garamond"/>
                <w:b/>
                <w:color w:val="000000" w:themeColor="text1"/>
                <w:sz w:val="20"/>
                <w:szCs w:val="20"/>
              </w:rPr>
            </w:pPr>
            <w:r w:rsidRPr="0008575F">
              <w:rPr>
                <w:rFonts w:ascii="Garamond" w:hAnsi="Garamond"/>
                <w:b/>
                <w:color w:val="000000" w:themeColor="text1"/>
                <w:sz w:val="20"/>
                <w:szCs w:val="20"/>
                <w:highlight w:val="yellow"/>
              </w:rPr>
              <w:t>[doplniť]</w:t>
            </w:r>
          </w:p>
        </w:tc>
      </w:tr>
    </w:tbl>
    <w:p w14:paraId="579E6688" w14:textId="329A0A9E" w:rsidR="00015F14" w:rsidRPr="00BA096F" w:rsidRDefault="00015F14" w:rsidP="005410A3">
      <w:pPr>
        <w:keepNext/>
        <w:keepLines/>
        <w:tabs>
          <w:tab w:val="left" w:pos="5760"/>
        </w:tabs>
        <w:rPr>
          <w:rFonts w:ascii="Garamond" w:hAnsi="Garamond" w:cs="Arial"/>
          <w:sz w:val="20"/>
          <w:szCs w:val="20"/>
        </w:rPr>
        <w:sectPr w:rsidR="00015F14" w:rsidRPr="00BA096F" w:rsidSect="00052EB3">
          <w:pgSz w:w="11906" w:h="16838"/>
          <w:pgMar w:top="992" w:right="1134" w:bottom="1134" w:left="1134" w:header="709" w:footer="153"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DFF3717" w14:textId="53B4BC08" w:rsidR="007631B7" w:rsidRPr="006B2508" w:rsidRDefault="007631B7" w:rsidP="005410A3">
      <w:pPr>
        <w:keepNext/>
        <w:keepLines/>
        <w:tabs>
          <w:tab w:val="left" w:pos="5760"/>
        </w:tabs>
        <w:spacing w:after="0" w:line="240" w:lineRule="auto"/>
        <w:jc w:val="center"/>
        <w:rPr>
          <w:rFonts w:ascii="Garamond" w:hAnsi="Garamond" w:cs="Arial"/>
          <w:b/>
          <w:sz w:val="20"/>
          <w:szCs w:val="20"/>
        </w:rPr>
      </w:pPr>
    </w:p>
    <w:p w14:paraId="487B7368" w14:textId="77777777" w:rsidR="002F2828" w:rsidRPr="006B2508" w:rsidRDefault="002F2828" w:rsidP="005410A3">
      <w:pPr>
        <w:keepNext/>
        <w:keepLines/>
        <w:spacing w:after="0" w:line="240" w:lineRule="auto"/>
        <w:rPr>
          <w:rFonts w:ascii="Garamond" w:hAnsi="Garamond"/>
          <w:sz w:val="20"/>
          <w:szCs w:val="20"/>
        </w:rPr>
      </w:pPr>
    </w:p>
    <w:p w14:paraId="2A6BA9C8" w14:textId="2D1BC557" w:rsidR="002E77BA" w:rsidRPr="006B2508" w:rsidRDefault="008076B0" w:rsidP="005410A3">
      <w:pPr>
        <w:pStyle w:val="Odstavecseseznamem"/>
        <w:keepNext/>
        <w:keepLines/>
        <w:tabs>
          <w:tab w:val="center" w:pos="7356"/>
        </w:tabs>
        <w:spacing w:after="0" w:line="240" w:lineRule="auto"/>
        <w:jc w:val="center"/>
        <w:rPr>
          <w:rFonts w:ascii="Garamond" w:hAnsi="Garamond"/>
          <w:b/>
          <w:color w:val="000000" w:themeColor="text1"/>
          <w:sz w:val="20"/>
          <w:szCs w:val="20"/>
        </w:rPr>
      </w:pPr>
      <w:r w:rsidRPr="006B2508">
        <w:rPr>
          <w:rFonts w:ascii="Garamond" w:hAnsi="Garamond" w:cs="Arial"/>
          <w:b/>
          <w:bCs/>
          <w:sz w:val="20"/>
          <w:szCs w:val="20"/>
        </w:rPr>
        <w:t>POD</w:t>
      </w:r>
      <w:r w:rsidR="002E77BA" w:rsidRPr="006B2508">
        <w:rPr>
          <w:rFonts w:ascii="Garamond" w:hAnsi="Garamond"/>
          <w:b/>
          <w:bCs/>
          <w:color w:val="000000" w:themeColor="text1"/>
          <w:sz w:val="20"/>
          <w:szCs w:val="20"/>
        </w:rPr>
        <w:t>P</w:t>
      </w:r>
      <w:r w:rsidR="002E77BA" w:rsidRPr="006B2508">
        <w:rPr>
          <w:rFonts w:ascii="Garamond" w:hAnsi="Garamond"/>
          <w:b/>
          <w:color w:val="000000" w:themeColor="text1"/>
          <w:sz w:val="20"/>
          <w:szCs w:val="20"/>
        </w:rPr>
        <w:t>ISY</w:t>
      </w:r>
      <w:r w:rsidR="00C9457F" w:rsidRPr="006B2508">
        <w:rPr>
          <w:rFonts w:ascii="Garamond" w:hAnsi="Garamond"/>
          <w:b/>
          <w:color w:val="000000" w:themeColor="text1"/>
          <w:sz w:val="20"/>
          <w:szCs w:val="20"/>
        </w:rPr>
        <w:t xml:space="preserve"> </w:t>
      </w:r>
      <w:r w:rsidR="002E77BA" w:rsidRPr="006B2508">
        <w:rPr>
          <w:rFonts w:ascii="Garamond" w:hAnsi="Garamond"/>
          <w:b/>
          <w:color w:val="000000" w:themeColor="text1"/>
          <w:sz w:val="20"/>
          <w:szCs w:val="20"/>
        </w:rPr>
        <w:t>ZMLUVNÝCH</w:t>
      </w:r>
      <w:r w:rsidR="00C9457F" w:rsidRPr="006B2508">
        <w:rPr>
          <w:rFonts w:ascii="Garamond" w:hAnsi="Garamond"/>
          <w:b/>
          <w:color w:val="000000" w:themeColor="text1"/>
          <w:sz w:val="20"/>
          <w:szCs w:val="20"/>
        </w:rPr>
        <w:t xml:space="preserve"> </w:t>
      </w:r>
      <w:r w:rsidR="002E77BA" w:rsidRPr="006B2508">
        <w:rPr>
          <w:rFonts w:ascii="Garamond" w:hAnsi="Garamond"/>
          <w:b/>
          <w:color w:val="000000" w:themeColor="text1"/>
          <w:sz w:val="20"/>
          <w:szCs w:val="20"/>
        </w:rPr>
        <w:t>STRÁN</w:t>
      </w:r>
    </w:p>
    <w:p w14:paraId="7F5D36BE" w14:textId="77777777" w:rsidR="002E77BA" w:rsidRPr="006B2508" w:rsidRDefault="002E77BA" w:rsidP="005410A3">
      <w:pPr>
        <w:pStyle w:val="AODocTxt"/>
        <w:keepNext/>
        <w:keepLines/>
        <w:numPr>
          <w:ilvl w:val="0"/>
          <w:numId w:val="0"/>
        </w:numPr>
        <w:spacing w:before="0" w:line="240" w:lineRule="auto"/>
        <w:rPr>
          <w:rFonts w:ascii="Garamond" w:hAnsi="Garamond"/>
          <w:color w:val="000000" w:themeColor="text1"/>
          <w:sz w:val="20"/>
          <w:szCs w:val="20"/>
        </w:rPr>
      </w:pPr>
    </w:p>
    <w:p w14:paraId="1A2414EE" w14:textId="77777777" w:rsidR="009073E4" w:rsidRPr="006B2508" w:rsidRDefault="009073E4" w:rsidP="005410A3">
      <w:pPr>
        <w:pStyle w:val="AODocTxt"/>
        <w:keepNext/>
        <w:keepLines/>
        <w:spacing w:before="0" w:line="240" w:lineRule="auto"/>
        <w:ind w:left="0"/>
        <w:rPr>
          <w:rStyle w:val="ra"/>
          <w:rFonts w:ascii="Garamond" w:hAnsi="Garamond"/>
          <w:color w:val="000000" w:themeColor="text1"/>
          <w:sz w:val="20"/>
          <w:szCs w:val="20"/>
        </w:rPr>
      </w:pPr>
    </w:p>
    <w:p w14:paraId="360A161A" w14:textId="13D2D438" w:rsidR="002E77BA" w:rsidRPr="006B2508" w:rsidRDefault="002E77BA" w:rsidP="005410A3">
      <w:pPr>
        <w:pStyle w:val="AODocTxt"/>
        <w:keepNext/>
        <w:keepLines/>
        <w:spacing w:before="0" w:line="240" w:lineRule="auto"/>
        <w:ind w:left="0"/>
        <w:rPr>
          <w:rStyle w:val="ra"/>
          <w:rFonts w:ascii="Garamond" w:hAnsi="Garamond"/>
          <w:color w:val="000000" w:themeColor="text1"/>
          <w:sz w:val="20"/>
          <w:szCs w:val="20"/>
        </w:rPr>
      </w:pPr>
      <w:r w:rsidRPr="006B2508">
        <w:rPr>
          <w:rStyle w:val="ra"/>
          <w:rFonts w:ascii="Garamond" w:hAnsi="Garamond"/>
          <w:color w:val="000000" w:themeColor="text1"/>
          <w:sz w:val="20"/>
          <w:szCs w:val="20"/>
        </w:rPr>
        <w:t>V</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Bratislave</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dňa</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______________</w:t>
      </w:r>
    </w:p>
    <w:p w14:paraId="3BFEBFAF" w14:textId="77777777" w:rsidR="002E77BA" w:rsidRPr="006B2508" w:rsidRDefault="002E77BA" w:rsidP="005410A3">
      <w:pPr>
        <w:pStyle w:val="AODocTxt"/>
        <w:keepNext/>
        <w:keepLines/>
        <w:spacing w:before="0" w:line="240" w:lineRule="auto"/>
        <w:ind w:left="0"/>
        <w:rPr>
          <w:rStyle w:val="ra"/>
          <w:rFonts w:ascii="Garamond" w:hAnsi="Garamond"/>
          <w:b/>
          <w:color w:val="000000" w:themeColor="text1"/>
          <w:sz w:val="20"/>
          <w:szCs w:val="20"/>
        </w:rPr>
      </w:pPr>
    </w:p>
    <w:p w14:paraId="370C670E" w14:textId="69F79FAB" w:rsidR="002E77BA" w:rsidRPr="006B2508" w:rsidRDefault="002E77BA" w:rsidP="005410A3">
      <w:pPr>
        <w:pStyle w:val="AODocTxt"/>
        <w:keepNext/>
        <w:keepLines/>
        <w:spacing w:before="0" w:line="240" w:lineRule="auto"/>
        <w:ind w:left="0"/>
        <w:rPr>
          <w:rFonts w:ascii="Garamond" w:hAnsi="Garamond"/>
          <w:b/>
          <w:color w:val="000000" w:themeColor="text1"/>
          <w:sz w:val="20"/>
          <w:szCs w:val="20"/>
        </w:rPr>
      </w:pPr>
      <w:r w:rsidRPr="006B2508">
        <w:rPr>
          <w:rStyle w:val="ra"/>
          <w:rFonts w:ascii="Garamond" w:hAnsi="Garamond"/>
          <w:b/>
          <w:color w:val="000000" w:themeColor="text1"/>
          <w:sz w:val="20"/>
          <w:szCs w:val="20"/>
        </w:rPr>
        <w:t>Dopravný</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podnik</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Bratislava,</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akciová</w:t>
      </w:r>
      <w:r w:rsidR="00C9457F" w:rsidRPr="006B2508">
        <w:rPr>
          <w:rStyle w:val="ra"/>
          <w:rFonts w:ascii="Garamond" w:hAnsi="Garamond"/>
          <w:b/>
          <w:color w:val="000000" w:themeColor="text1"/>
          <w:sz w:val="20"/>
          <w:szCs w:val="20"/>
        </w:rPr>
        <w:t xml:space="preserve"> </w:t>
      </w:r>
      <w:r w:rsidRPr="006B2508">
        <w:rPr>
          <w:rStyle w:val="ra"/>
          <w:rFonts w:ascii="Garamond" w:hAnsi="Garamond"/>
          <w:b/>
          <w:color w:val="000000" w:themeColor="text1"/>
          <w:sz w:val="20"/>
          <w:szCs w:val="20"/>
        </w:rPr>
        <w:t>spoločnosť</w:t>
      </w:r>
    </w:p>
    <w:p w14:paraId="71DA4CB0" w14:textId="77777777" w:rsidR="002E77BA" w:rsidRPr="006B2508" w:rsidRDefault="002E77BA" w:rsidP="005410A3">
      <w:pPr>
        <w:pStyle w:val="AODocTxt"/>
        <w:keepNext/>
        <w:keepLines/>
        <w:numPr>
          <w:ilvl w:val="0"/>
          <w:numId w:val="0"/>
        </w:numPr>
        <w:spacing w:before="0" w:line="240" w:lineRule="auto"/>
        <w:ind w:left="1416"/>
        <w:rPr>
          <w:rFonts w:ascii="Garamond" w:hAnsi="Garamond"/>
          <w:color w:val="000000" w:themeColor="text1"/>
          <w:sz w:val="20"/>
          <w:szCs w:val="20"/>
        </w:rPr>
      </w:pPr>
    </w:p>
    <w:p w14:paraId="5EBCFC83" w14:textId="77777777" w:rsidR="002E77BA" w:rsidRPr="006B2508" w:rsidRDefault="002E77BA" w:rsidP="005410A3">
      <w:pPr>
        <w:pStyle w:val="AODocTxt"/>
        <w:keepNext/>
        <w:keepLines/>
        <w:spacing w:before="0" w:line="240" w:lineRule="auto"/>
        <w:ind w:left="0"/>
        <w:rPr>
          <w:rFonts w:ascii="Garamond" w:hAnsi="Garamond"/>
          <w:color w:val="000000" w:themeColor="text1"/>
          <w:sz w:val="20"/>
          <w:szCs w:val="20"/>
        </w:rPr>
      </w:pPr>
    </w:p>
    <w:p w14:paraId="1330221B" w14:textId="77777777" w:rsidR="002E77BA" w:rsidRPr="006B2508" w:rsidRDefault="002E77BA" w:rsidP="005410A3">
      <w:pPr>
        <w:pStyle w:val="AODocTxt"/>
        <w:keepNext/>
        <w:keepLines/>
        <w:spacing w:before="0" w:line="240" w:lineRule="auto"/>
        <w:ind w:left="0"/>
        <w:rPr>
          <w:rFonts w:ascii="Garamond" w:hAnsi="Garamond"/>
          <w:color w:val="000000" w:themeColor="text1"/>
          <w:sz w:val="20"/>
          <w:szCs w:val="20"/>
        </w:rPr>
      </w:pPr>
    </w:p>
    <w:p w14:paraId="40CDD802" w14:textId="33E4AA1B" w:rsidR="00061795" w:rsidRDefault="00061795" w:rsidP="005410A3">
      <w:pPr>
        <w:pStyle w:val="AODocTxt"/>
        <w:keepNext/>
        <w:keepLines/>
        <w:numPr>
          <w:ilvl w:val="0"/>
          <w:numId w:val="0"/>
        </w:numPr>
        <w:spacing w:before="0" w:line="240" w:lineRule="auto"/>
        <w:ind w:left="1416"/>
        <w:rPr>
          <w:rFonts w:ascii="Garamond" w:hAnsi="Garamond"/>
          <w:color w:val="000000" w:themeColor="text1"/>
          <w:sz w:val="20"/>
          <w:szCs w:val="20"/>
        </w:rPr>
      </w:pPr>
    </w:p>
    <w:p w14:paraId="665E9E6E" w14:textId="77777777" w:rsidR="00061795" w:rsidRDefault="00061795" w:rsidP="005410A3">
      <w:pPr>
        <w:pStyle w:val="AODocTxt"/>
        <w:keepNext/>
        <w:keepLines/>
        <w:numPr>
          <w:ilvl w:val="0"/>
          <w:numId w:val="0"/>
        </w:numPr>
        <w:spacing w:before="0" w:line="240" w:lineRule="auto"/>
        <w:ind w:left="1416"/>
        <w:rPr>
          <w:rFonts w:ascii="Garamond" w:hAnsi="Garamond"/>
          <w:color w:val="000000" w:themeColor="text1"/>
          <w:sz w:val="20"/>
          <w:szCs w:val="20"/>
        </w:rPr>
      </w:pPr>
    </w:p>
    <w:p w14:paraId="293A5CCD" w14:textId="77777777" w:rsidR="00061795" w:rsidRPr="006B2508" w:rsidRDefault="00061795" w:rsidP="005410A3">
      <w:pPr>
        <w:pStyle w:val="AODocTxt"/>
        <w:keepNext/>
        <w:keepLines/>
        <w:numPr>
          <w:ilvl w:val="0"/>
          <w:numId w:val="0"/>
        </w:numPr>
        <w:spacing w:before="0" w:line="240" w:lineRule="auto"/>
        <w:ind w:left="1416"/>
        <w:rPr>
          <w:rFonts w:ascii="Garamond" w:hAnsi="Garamond"/>
          <w:color w:val="000000" w:themeColor="text1"/>
          <w:sz w:val="20"/>
          <w:szCs w:val="20"/>
        </w:rPr>
      </w:pPr>
    </w:p>
    <w:p w14:paraId="6703D951" w14:textId="61B48D59" w:rsidR="002E77BA" w:rsidRPr="006B2508" w:rsidRDefault="002E77BA" w:rsidP="005410A3">
      <w:pPr>
        <w:pStyle w:val="AODocTxt"/>
        <w:keepNext/>
        <w:keepLines/>
        <w:spacing w:before="0" w:line="240" w:lineRule="auto"/>
        <w:ind w:left="0"/>
        <w:rPr>
          <w:rFonts w:ascii="Garamond" w:hAnsi="Garamond"/>
          <w:color w:val="000000" w:themeColor="text1"/>
          <w:sz w:val="20"/>
          <w:szCs w:val="20"/>
        </w:rPr>
      </w:pPr>
      <w:r w:rsidRPr="006B2508">
        <w:rPr>
          <w:rFonts w:ascii="Garamond" w:hAnsi="Garamond"/>
          <w:color w:val="000000" w:themeColor="text1"/>
          <w:sz w:val="20"/>
          <w:szCs w:val="20"/>
        </w:rPr>
        <w:t>Meno:</w:t>
      </w:r>
      <w:r w:rsidRPr="006B2508">
        <w:rPr>
          <w:rFonts w:ascii="Garamond" w:hAnsi="Garamond"/>
          <w:color w:val="000000" w:themeColor="text1"/>
          <w:sz w:val="20"/>
          <w:szCs w:val="20"/>
        </w:rPr>
        <w:tab/>
      </w:r>
      <w:r w:rsidRPr="006B2508">
        <w:rPr>
          <w:rFonts w:ascii="Garamond" w:hAnsi="Garamond"/>
          <w:color w:val="000000" w:themeColor="text1"/>
          <w:sz w:val="20"/>
          <w:szCs w:val="20"/>
        </w:rPr>
        <w:tab/>
      </w:r>
      <w:r w:rsidR="00015F14">
        <w:rPr>
          <w:rFonts w:ascii="Garamond" w:hAnsi="Garamond"/>
          <w:color w:val="000000" w:themeColor="text1"/>
          <w:sz w:val="20"/>
          <w:szCs w:val="20"/>
        </w:rPr>
        <w:t xml:space="preserve">Ing. </w:t>
      </w:r>
      <w:r w:rsidR="005410A3">
        <w:rPr>
          <w:rFonts w:ascii="Garamond" w:hAnsi="Garamond"/>
          <w:color w:val="000000" w:themeColor="text1"/>
          <w:sz w:val="20"/>
          <w:szCs w:val="20"/>
        </w:rPr>
        <w:t>Milan Donoval</w:t>
      </w:r>
    </w:p>
    <w:p w14:paraId="19B4D8F0" w14:textId="02CB312B" w:rsidR="002E77BA" w:rsidRPr="006B2508" w:rsidRDefault="002E77BA" w:rsidP="005410A3">
      <w:pPr>
        <w:pStyle w:val="AONormal"/>
        <w:keepNext/>
        <w:keepLines/>
        <w:spacing w:line="240" w:lineRule="auto"/>
        <w:ind w:left="1430" w:hanging="1430"/>
        <w:rPr>
          <w:rFonts w:ascii="Garamond" w:hAnsi="Garamond"/>
          <w:color w:val="000000" w:themeColor="text1"/>
          <w:sz w:val="20"/>
        </w:rPr>
      </w:pPr>
      <w:r w:rsidRPr="006B2508">
        <w:rPr>
          <w:rFonts w:ascii="Garamond" w:hAnsi="Garamond"/>
          <w:color w:val="000000" w:themeColor="text1"/>
          <w:sz w:val="20"/>
        </w:rPr>
        <w:t>Funkcia:</w:t>
      </w:r>
      <w:r w:rsidRPr="006B2508">
        <w:rPr>
          <w:rFonts w:ascii="Garamond" w:hAnsi="Garamond"/>
          <w:color w:val="000000" w:themeColor="text1"/>
          <w:sz w:val="20"/>
        </w:rPr>
        <w:tab/>
      </w:r>
      <w:r w:rsidR="005410A3">
        <w:rPr>
          <w:rFonts w:ascii="Garamond" w:hAnsi="Garamond"/>
          <w:color w:val="000000" w:themeColor="text1"/>
          <w:sz w:val="20"/>
        </w:rPr>
        <w:t>pod</w:t>
      </w:r>
      <w:r w:rsidR="00015F14">
        <w:rPr>
          <w:rFonts w:ascii="Garamond" w:hAnsi="Garamond"/>
          <w:color w:val="000000" w:themeColor="text1"/>
          <w:sz w:val="20"/>
        </w:rPr>
        <w:t>predseda predstavenstva</w:t>
      </w:r>
      <w:r w:rsidR="00B41F7A">
        <w:rPr>
          <w:rFonts w:ascii="Garamond" w:hAnsi="Garamond"/>
          <w:color w:val="000000" w:themeColor="text1"/>
          <w:sz w:val="20"/>
        </w:rPr>
        <w:t xml:space="preserve"> </w:t>
      </w:r>
      <w:r w:rsidR="005410A3">
        <w:rPr>
          <w:rFonts w:ascii="Garamond" w:hAnsi="Garamond"/>
          <w:color w:val="000000" w:themeColor="text1"/>
          <w:sz w:val="20"/>
        </w:rPr>
        <w:t>- CTO</w:t>
      </w:r>
    </w:p>
    <w:p w14:paraId="49F320DD" w14:textId="3C020388" w:rsidR="002E77BA" w:rsidRDefault="002E77BA" w:rsidP="005410A3">
      <w:pPr>
        <w:pStyle w:val="AODocTxt"/>
        <w:keepNext/>
        <w:keepLines/>
        <w:numPr>
          <w:ilvl w:val="0"/>
          <w:numId w:val="0"/>
        </w:numPr>
        <w:spacing w:before="0" w:line="240" w:lineRule="auto"/>
        <w:ind w:left="1416"/>
        <w:rPr>
          <w:rFonts w:ascii="Garamond" w:hAnsi="Garamond"/>
          <w:color w:val="000000" w:themeColor="text1"/>
          <w:sz w:val="20"/>
          <w:szCs w:val="20"/>
        </w:rPr>
      </w:pPr>
    </w:p>
    <w:p w14:paraId="344E3C71" w14:textId="77777777" w:rsidR="00FA25F7" w:rsidRPr="006B2508" w:rsidRDefault="00FA25F7" w:rsidP="005410A3">
      <w:pPr>
        <w:pStyle w:val="AODocTxt"/>
        <w:keepNext/>
        <w:keepLines/>
        <w:numPr>
          <w:ilvl w:val="0"/>
          <w:numId w:val="0"/>
        </w:numPr>
        <w:spacing w:before="0" w:line="240" w:lineRule="auto"/>
        <w:ind w:left="1416"/>
        <w:rPr>
          <w:rFonts w:ascii="Garamond" w:hAnsi="Garamond"/>
          <w:color w:val="000000" w:themeColor="text1"/>
          <w:sz w:val="20"/>
          <w:szCs w:val="20"/>
        </w:rPr>
      </w:pPr>
    </w:p>
    <w:p w14:paraId="0F40A889" w14:textId="3F06FE50" w:rsidR="002E77BA" w:rsidRDefault="002E77BA" w:rsidP="005410A3">
      <w:pPr>
        <w:pStyle w:val="AODocTxt"/>
        <w:keepNext/>
        <w:keepLines/>
        <w:numPr>
          <w:ilvl w:val="0"/>
          <w:numId w:val="0"/>
        </w:numPr>
        <w:spacing w:before="0" w:line="240" w:lineRule="auto"/>
        <w:ind w:left="1416"/>
        <w:rPr>
          <w:rFonts w:ascii="Garamond" w:hAnsi="Garamond"/>
          <w:color w:val="000000" w:themeColor="text1"/>
          <w:sz w:val="20"/>
          <w:szCs w:val="20"/>
        </w:rPr>
      </w:pPr>
    </w:p>
    <w:p w14:paraId="0A5714BD" w14:textId="77777777" w:rsidR="00061795" w:rsidRPr="006B2508" w:rsidRDefault="00061795" w:rsidP="005410A3">
      <w:pPr>
        <w:pStyle w:val="AODocTxt"/>
        <w:keepNext/>
        <w:keepLines/>
        <w:numPr>
          <w:ilvl w:val="0"/>
          <w:numId w:val="0"/>
        </w:numPr>
        <w:spacing w:before="0" w:line="240" w:lineRule="auto"/>
        <w:ind w:left="1416"/>
        <w:rPr>
          <w:rFonts w:ascii="Garamond" w:hAnsi="Garamond"/>
          <w:color w:val="000000" w:themeColor="text1"/>
          <w:sz w:val="20"/>
          <w:szCs w:val="20"/>
        </w:rPr>
      </w:pPr>
    </w:p>
    <w:p w14:paraId="3E8E58FA" w14:textId="28970600" w:rsidR="002E77BA" w:rsidRDefault="002E77BA" w:rsidP="005410A3">
      <w:pPr>
        <w:pStyle w:val="AODocTxt"/>
        <w:keepNext/>
        <w:keepLines/>
        <w:numPr>
          <w:ilvl w:val="0"/>
          <w:numId w:val="0"/>
        </w:numPr>
        <w:spacing w:before="0" w:line="240" w:lineRule="auto"/>
        <w:ind w:left="1416"/>
        <w:rPr>
          <w:rFonts w:ascii="Garamond" w:hAnsi="Garamond"/>
          <w:color w:val="000000" w:themeColor="text1"/>
          <w:sz w:val="20"/>
          <w:szCs w:val="20"/>
        </w:rPr>
      </w:pPr>
    </w:p>
    <w:p w14:paraId="44CDF961" w14:textId="2CE4CDBD" w:rsidR="00061795" w:rsidRDefault="00061795" w:rsidP="005410A3">
      <w:pPr>
        <w:pStyle w:val="AODocTxt"/>
        <w:keepNext/>
        <w:keepLines/>
        <w:numPr>
          <w:ilvl w:val="0"/>
          <w:numId w:val="0"/>
        </w:numPr>
        <w:spacing w:before="0" w:line="240" w:lineRule="auto"/>
        <w:ind w:left="1416"/>
        <w:rPr>
          <w:rFonts w:ascii="Garamond" w:hAnsi="Garamond"/>
          <w:color w:val="000000" w:themeColor="text1"/>
          <w:sz w:val="20"/>
          <w:szCs w:val="20"/>
        </w:rPr>
      </w:pPr>
    </w:p>
    <w:p w14:paraId="60B59AC8" w14:textId="77777777" w:rsidR="00061795" w:rsidRPr="006B2508" w:rsidRDefault="00061795" w:rsidP="005410A3">
      <w:pPr>
        <w:pStyle w:val="AODocTxt"/>
        <w:keepNext/>
        <w:keepLines/>
        <w:numPr>
          <w:ilvl w:val="0"/>
          <w:numId w:val="0"/>
        </w:numPr>
        <w:spacing w:before="0" w:line="240" w:lineRule="auto"/>
        <w:ind w:left="1416"/>
        <w:rPr>
          <w:rFonts w:ascii="Garamond" w:hAnsi="Garamond"/>
          <w:color w:val="000000" w:themeColor="text1"/>
          <w:sz w:val="20"/>
          <w:szCs w:val="20"/>
        </w:rPr>
      </w:pPr>
    </w:p>
    <w:p w14:paraId="75F8340D" w14:textId="50678292" w:rsidR="002E77BA" w:rsidRPr="006B2508" w:rsidRDefault="002E77BA" w:rsidP="005410A3">
      <w:pPr>
        <w:pStyle w:val="AODocTxt"/>
        <w:keepNext/>
        <w:keepLines/>
        <w:spacing w:before="0" w:line="240" w:lineRule="auto"/>
        <w:ind w:left="0"/>
        <w:rPr>
          <w:rFonts w:ascii="Garamond" w:hAnsi="Garamond"/>
          <w:color w:val="000000" w:themeColor="text1"/>
          <w:sz w:val="20"/>
          <w:szCs w:val="20"/>
        </w:rPr>
      </w:pPr>
      <w:r w:rsidRPr="006B2508">
        <w:rPr>
          <w:rFonts w:ascii="Garamond" w:hAnsi="Garamond"/>
          <w:color w:val="000000" w:themeColor="text1"/>
          <w:sz w:val="20"/>
          <w:szCs w:val="20"/>
        </w:rPr>
        <w:t>Meno:</w:t>
      </w:r>
      <w:r w:rsidRPr="006B2508">
        <w:rPr>
          <w:rFonts w:ascii="Garamond" w:hAnsi="Garamond"/>
          <w:color w:val="000000" w:themeColor="text1"/>
          <w:sz w:val="20"/>
          <w:szCs w:val="20"/>
        </w:rPr>
        <w:tab/>
      </w:r>
      <w:r w:rsidRPr="006B2508">
        <w:rPr>
          <w:rFonts w:ascii="Garamond" w:hAnsi="Garamond"/>
          <w:color w:val="000000" w:themeColor="text1"/>
          <w:sz w:val="20"/>
          <w:szCs w:val="20"/>
        </w:rPr>
        <w:tab/>
      </w:r>
      <w:r w:rsidR="00015F14">
        <w:rPr>
          <w:rFonts w:ascii="Garamond" w:eastAsia="Times New Roman" w:hAnsi="Garamond"/>
          <w:sz w:val="20"/>
          <w:szCs w:val="20"/>
        </w:rPr>
        <w:t>Mgr. Gabriela Dikošová</w:t>
      </w:r>
    </w:p>
    <w:p w14:paraId="4DF1D0A1" w14:textId="529FE07C" w:rsidR="002E77BA" w:rsidRPr="006B2508" w:rsidRDefault="002E77BA" w:rsidP="005410A3">
      <w:pPr>
        <w:pStyle w:val="AODocTxt"/>
        <w:keepNext/>
        <w:keepLines/>
        <w:spacing w:before="0" w:line="240" w:lineRule="auto"/>
        <w:ind w:left="0"/>
        <w:rPr>
          <w:rFonts w:ascii="Garamond" w:hAnsi="Garamond"/>
          <w:b/>
          <w:color w:val="000000" w:themeColor="text1"/>
          <w:sz w:val="20"/>
          <w:szCs w:val="20"/>
        </w:rPr>
      </w:pPr>
      <w:r w:rsidRPr="006B2508">
        <w:rPr>
          <w:rFonts w:ascii="Garamond" w:hAnsi="Garamond"/>
          <w:color w:val="000000" w:themeColor="text1"/>
          <w:sz w:val="20"/>
          <w:szCs w:val="20"/>
        </w:rPr>
        <w:t>Funkcia:</w:t>
      </w:r>
      <w:r w:rsidRPr="006B2508">
        <w:rPr>
          <w:rFonts w:ascii="Garamond" w:hAnsi="Garamond"/>
          <w:color w:val="000000" w:themeColor="text1"/>
          <w:sz w:val="20"/>
          <w:szCs w:val="20"/>
        </w:rPr>
        <w:tab/>
      </w:r>
      <w:r w:rsidRPr="006B2508">
        <w:rPr>
          <w:rFonts w:ascii="Garamond" w:hAnsi="Garamond"/>
          <w:color w:val="000000" w:themeColor="text1"/>
          <w:sz w:val="20"/>
          <w:szCs w:val="20"/>
        </w:rPr>
        <w:tab/>
      </w:r>
      <w:r w:rsidR="00DB639C">
        <w:rPr>
          <w:rFonts w:ascii="Garamond" w:hAnsi="Garamond"/>
          <w:color w:val="000000" w:themeColor="text1"/>
          <w:sz w:val="20"/>
          <w:szCs w:val="20"/>
        </w:rPr>
        <w:t xml:space="preserve">člen </w:t>
      </w:r>
      <w:r w:rsidRPr="006B2508">
        <w:rPr>
          <w:rFonts w:ascii="Garamond" w:hAnsi="Garamond"/>
          <w:color w:val="000000" w:themeColor="text1"/>
          <w:sz w:val="20"/>
          <w:szCs w:val="20"/>
        </w:rPr>
        <w:t>predstavenstva</w:t>
      </w:r>
      <w:r w:rsidR="00C9457F" w:rsidRPr="006B2508">
        <w:rPr>
          <w:rFonts w:ascii="Garamond" w:hAnsi="Garamond"/>
          <w:color w:val="000000" w:themeColor="text1"/>
          <w:sz w:val="20"/>
          <w:szCs w:val="20"/>
        </w:rPr>
        <w:t xml:space="preserve"> </w:t>
      </w:r>
      <w:r w:rsidR="00061795">
        <w:rPr>
          <w:rFonts w:ascii="Garamond" w:hAnsi="Garamond"/>
          <w:color w:val="000000" w:themeColor="text1"/>
          <w:sz w:val="20"/>
          <w:szCs w:val="20"/>
        </w:rPr>
        <w:t xml:space="preserve">– </w:t>
      </w:r>
      <w:r w:rsidR="008B79CE">
        <w:rPr>
          <w:rFonts w:ascii="Garamond" w:hAnsi="Garamond"/>
          <w:color w:val="000000" w:themeColor="text1"/>
          <w:sz w:val="20"/>
          <w:szCs w:val="20"/>
        </w:rPr>
        <w:t xml:space="preserve">CFO </w:t>
      </w:r>
    </w:p>
    <w:p w14:paraId="50DD9EB5" w14:textId="77777777" w:rsidR="002E77BA" w:rsidRPr="006B2508" w:rsidRDefault="002E77BA" w:rsidP="005410A3">
      <w:pPr>
        <w:pStyle w:val="AODocTxt"/>
        <w:keepNext/>
        <w:keepLines/>
        <w:spacing w:before="0" w:line="240" w:lineRule="auto"/>
        <w:ind w:left="0"/>
        <w:rPr>
          <w:rStyle w:val="ra"/>
          <w:rFonts w:ascii="Garamond" w:hAnsi="Garamond"/>
          <w:b/>
          <w:color w:val="000000" w:themeColor="text1"/>
          <w:sz w:val="20"/>
          <w:szCs w:val="20"/>
        </w:rPr>
      </w:pPr>
    </w:p>
    <w:p w14:paraId="611E6702" w14:textId="7DD62AC1" w:rsidR="002E77BA" w:rsidRPr="006B2508" w:rsidRDefault="002E77BA" w:rsidP="005410A3">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1C331E82" w14:textId="77777777" w:rsidR="00BB7ACB" w:rsidRPr="006B2508" w:rsidRDefault="00BB7ACB" w:rsidP="005410A3">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6662AF16" w14:textId="77777777" w:rsidR="002E77BA" w:rsidRDefault="002E77BA" w:rsidP="005410A3">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0CEED75F" w14:textId="77777777" w:rsidR="00F3312D" w:rsidRPr="006B2508" w:rsidRDefault="00F3312D" w:rsidP="005410A3">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72E3C664" w14:textId="410C3C63" w:rsidR="00564FF8" w:rsidRPr="006B2508" w:rsidRDefault="00564FF8" w:rsidP="005410A3">
      <w:pPr>
        <w:pStyle w:val="AODocTxt"/>
        <w:keepNext/>
        <w:keepLines/>
        <w:spacing w:before="0" w:line="240" w:lineRule="auto"/>
        <w:ind w:left="0"/>
        <w:rPr>
          <w:rStyle w:val="ra"/>
          <w:rFonts w:ascii="Garamond" w:hAnsi="Garamond"/>
          <w:color w:val="000000" w:themeColor="text1"/>
          <w:sz w:val="20"/>
          <w:szCs w:val="20"/>
        </w:rPr>
      </w:pPr>
      <w:r w:rsidRPr="006B2508">
        <w:rPr>
          <w:rStyle w:val="ra"/>
          <w:rFonts w:ascii="Garamond" w:hAnsi="Garamond"/>
          <w:color w:val="000000" w:themeColor="text1"/>
          <w:sz w:val="20"/>
          <w:szCs w:val="20"/>
        </w:rPr>
        <w:t>V</w:t>
      </w:r>
      <w:r w:rsidR="00C9457F" w:rsidRPr="006B2508">
        <w:rPr>
          <w:rStyle w:val="ra"/>
          <w:rFonts w:ascii="Garamond" w:hAnsi="Garamond"/>
          <w:color w:val="000000" w:themeColor="text1"/>
          <w:sz w:val="20"/>
          <w:szCs w:val="20"/>
        </w:rPr>
        <w:t xml:space="preserve"> </w:t>
      </w:r>
      <w:r w:rsidR="00820DAC" w:rsidRPr="006B2508">
        <w:rPr>
          <w:rFonts w:ascii="Garamond" w:eastAsia="Times New Roman" w:hAnsi="Garamond"/>
          <w:sz w:val="20"/>
          <w:szCs w:val="20"/>
          <w:lang w:eastAsia="cs-CZ"/>
        </w:rPr>
        <w:t>[</w:t>
      </w:r>
      <w:r w:rsidR="00820DAC" w:rsidRPr="006B2508">
        <w:rPr>
          <w:rFonts w:ascii="Garamond" w:eastAsia="Times New Roman" w:hAnsi="Garamond"/>
          <w:sz w:val="20"/>
          <w:szCs w:val="20"/>
          <w:highlight w:val="yellow"/>
          <w:lang w:eastAsia="cs-CZ"/>
        </w:rPr>
        <w:t>doplniť</w:t>
      </w:r>
      <w:r w:rsidR="00820DAC" w:rsidRPr="006B2508">
        <w:rPr>
          <w:rFonts w:ascii="Garamond" w:eastAsia="Times New Roman" w:hAnsi="Garamond"/>
          <w:sz w:val="20"/>
          <w:szCs w:val="20"/>
          <w:lang w:eastAsia="cs-CZ"/>
        </w:rPr>
        <w:t>]</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dňa</w:t>
      </w:r>
      <w:r w:rsidR="00C9457F" w:rsidRPr="006B2508">
        <w:rPr>
          <w:rStyle w:val="ra"/>
          <w:rFonts w:ascii="Garamond" w:hAnsi="Garamond"/>
          <w:color w:val="000000" w:themeColor="text1"/>
          <w:sz w:val="20"/>
          <w:szCs w:val="20"/>
        </w:rPr>
        <w:t xml:space="preserve"> </w:t>
      </w:r>
      <w:r w:rsidRPr="006B2508">
        <w:rPr>
          <w:rStyle w:val="ra"/>
          <w:rFonts w:ascii="Garamond" w:hAnsi="Garamond"/>
          <w:color w:val="000000" w:themeColor="text1"/>
          <w:sz w:val="20"/>
          <w:szCs w:val="20"/>
        </w:rPr>
        <w:t>______________</w:t>
      </w:r>
    </w:p>
    <w:p w14:paraId="5F15E604" w14:textId="77777777" w:rsidR="007232C4" w:rsidRPr="006B2508" w:rsidRDefault="007232C4" w:rsidP="005410A3">
      <w:pPr>
        <w:pStyle w:val="AODocTxt"/>
        <w:keepNext/>
        <w:keepLines/>
        <w:spacing w:before="0" w:line="240" w:lineRule="auto"/>
        <w:ind w:left="0"/>
        <w:rPr>
          <w:rStyle w:val="ra"/>
          <w:rFonts w:ascii="Garamond" w:hAnsi="Garamond"/>
          <w:color w:val="000000" w:themeColor="text1"/>
          <w:sz w:val="20"/>
          <w:szCs w:val="20"/>
        </w:rPr>
      </w:pPr>
    </w:p>
    <w:p w14:paraId="273EDDA5" w14:textId="77777777" w:rsidR="00564FF8" w:rsidRPr="006B2508" w:rsidRDefault="00820DAC" w:rsidP="005410A3">
      <w:pPr>
        <w:pStyle w:val="AODocTxt"/>
        <w:keepNext/>
        <w:keepLines/>
        <w:spacing w:before="0" w:line="240" w:lineRule="auto"/>
        <w:ind w:left="0"/>
        <w:rPr>
          <w:rFonts w:ascii="Garamond" w:hAnsi="Garamond"/>
          <w:b/>
          <w:color w:val="000000" w:themeColor="text1"/>
          <w:sz w:val="20"/>
          <w:szCs w:val="20"/>
        </w:rPr>
      </w:pPr>
      <w:r w:rsidRPr="006B2508">
        <w:rPr>
          <w:rFonts w:ascii="Garamond" w:eastAsia="Times New Roman" w:hAnsi="Garamond"/>
          <w:bCs/>
          <w:sz w:val="20"/>
          <w:szCs w:val="20"/>
          <w:lang w:eastAsia="cs-CZ"/>
        </w:rPr>
        <w:t>[</w:t>
      </w:r>
      <w:r w:rsidRPr="006B2508">
        <w:rPr>
          <w:rFonts w:ascii="Garamond" w:eastAsia="Times New Roman" w:hAnsi="Garamond"/>
          <w:b/>
          <w:sz w:val="20"/>
          <w:szCs w:val="20"/>
          <w:highlight w:val="yellow"/>
          <w:lang w:eastAsia="cs-CZ"/>
        </w:rPr>
        <w:t>doplniť</w:t>
      </w:r>
      <w:r w:rsidRPr="006B2508">
        <w:rPr>
          <w:rFonts w:ascii="Garamond" w:eastAsia="Times New Roman" w:hAnsi="Garamond"/>
          <w:bCs/>
          <w:sz w:val="20"/>
          <w:szCs w:val="20"/>
          <w:lang w:eastAsia="cs-CZ"/>
        </w:rPr>
        <w:t>]</w:t>
      </w:r>
    </w:p>
    <w:p w14:paraId="31C9CB66" w14:textId="650ADFEF" w:rsidR="00820DAC" w:rsidRPr="006B2508" w:rsidRDefault="00820DAC" w:rsidP="005410A3">
      <w:pPr>
        <w:pStyle w:val="AODocTxt"/>
        <w:keepNext/>
        <w:keepLines/>
        <w:numPr>
          <w:ilvl w:val="0"/>
          <w:numId w:val="0"/>
        </w:numPr>
        <w:spacing w:before="0" w:line="240" w:lineRule="auto"/>
        <w:rPr>
          <w:rFonts w:ascii="Garamond" w:hAnsi="Garamond"/>
          <w:color w:val="000000" w:themeColor="text1"/>
          <w:sz w:val="20"/>
          <w:szCs w:val="20"/>
        </w:rPr>
      </w:pPr>
    </w:p>
    <w:p w14:paraId="6D3DD107" w14:textId="56F0CCE2" w:rsidR="00165058" w:rsidRDefault="00165058" w:rsidP="005410A3">
      <w:pPr>
        <w:pStyle w:val="AODocTxt"/>
        <w:keepNext/>
        <w:keepLines/>
        <w:numPr>
          <w:ilvl w:val="0"/>
          <w:numId w:val="0"/>
        </w:numPr>
        <w:spacing w:before="0" w:line="240" w:lineRule="auto"/>
        <w:rPr>
          <w:rFonts w:ascii="Garamond" w:hAnsi="Garamond"/>
          <w:color w:val="000000" w:themeColor="text1"/>
          <w:sz w:val="20"/>
          <w:szCs w:val="20"/>
        </w:rPr>
      </w:pPr>
    </w:p>
    <w:p w14:paraId="6EF0DBA8" w14:textId="2927A8E7" w:rsidR="00061795" w:rsidRDefault="00061795" w:rsidP="005410A3">
      <w:pPr>
        <w:pStyle w:val="AODocTxt"/>
        <w:keepNext/>
        <w:keepLines/>
        <w:numPr>
          <w:ilvl w:val="0"/>
          <w:numId w:val="0"/>
        </w:numPr>
        <w:spacing w:before="0" w:line="240" w:lineRule="auto"/>
        <w:rPr>
          <w:rFonts w:ascii="Garamond" w:hAnsi="Garamond"/>
          <w:color w:val="000000" w:themeColor="text1"/>
          <w:sz w:val="20"/>
          <w:szCs w:val="20"/>
        </w:rPr>
      </w:pPr>
    </w:p>
    <w:p w14:paraId="71877CE8" w14:textId="77777777" w:rsidR="00061795" w:rsidRPr="006B2508" w:rsidRDefault="00061795" w:rsidP="005410A3">
      <w:pPr>
        <w:pStyle w:val="AODocTxt"/>
        <w:keepNext/>
        <w:keepLines/>
        <w:numPr>
          <w:ilvl w:val="0"/>
          <w:numId w:val="0"/>
        </w:numPr>
        <w:spacing w:before="0" w:line="240" w:lineRule="auto"/>
        <w:rPr>
          <w:rFonts w:ascii="Garamond" w:hAnsi="Garamond"/>
          <w:color w:val="000000" w:themeColor="text1"/>
          <w:sz w:val="20"/>
          <w:szCs w:val="20"/>
        </w:rPr>
      </w:pPr>
    </w:p>
    <w:p w14:paraId="5A21A5E4" w14:textId="77777777" w:rsidR="00165058" w:rsidRPr="006B2508" w:rsidRDefault="00165058" w:rsidP="005410A3">
      <w:pPr>
        <w:pStyle w:val="AODocTxt"/>
        <w:keepNext/>
        <w:keepLines/>
        <w:numPr>
          <w:ilvl w:val="0"/>
          <w:numId w:val="0"/>
        </w:numPr>
        <w:spacing w:before="0" w:line="240" w:lineRule="auto"/>
        <w:rPr>
          <w:rFonts w:ascii="Garamond" w:hAnsi="Garamond"/>
          <w:color w:val="000000" w:themeColor="text1"/>
          <w:sz w:val="20"/>
          <w:szCs w:val="20"/>
        </w:rPr>
      </w:pPr>
    </w:p>
    <w:p w14:paraId="258CD455" w14:textId="77777777" w:rsidR="00820DAC" w:rsidRPr="006B2508" w:rsidRDefault="00820DAC" w:rsidP="005410A3">
      <w:pPr>
        <w:pStyle w:val="AODocTxt"/>
        <w:keepNext/>
        <w:keepLines/>
        <w:numPr>
          <w:ilvl w:val="0"/>
          <w:numId w:val="0"/>
        </w:numPr>
        <w:spacing w:before="0" w:line="240" w:lineRule="auto"/>
        <w:rPr>
          <w:rFonts w:ascii="Garamond" w:hAnsi="Garamond"/>
          <w:color w:val="000000" w:themeColor="text1"/>
          <w:sz w:val="20"/>
          <w:szCs w:val="20"/>
        </w:rPr>
      </w:pPr>
    </w:p>
    <w:p w14:paraId="26BA9746" w14:textId="6C555F73" w:rsidR="00820DAC" w:rsidRPr="006B2508" w:rsidRDefault="00564FF8" w:rsidP="005410A3">
      <w:pPr>
        <w:pStyle w:val="AODocTxt"/>
        <w:keepNext/>
        <w:keepLines/>
        <w:spacing w:before="0" w:line="240" w:lineRule="auto"/>
        <w:ind w:left="1430" w:hanging="1430"/>
        <w:rPr>
          <w:rStyle w:val="ra"/>
          <w:rFonts w:ascii="Garamond" w:hAnsi="Garamond"/>
          <w:color w:val="000000" w:themeColor="text1"/>
          <w:sz w:val="20"/>
          <w:szCs w:val="20"/>
        </w:rPr>
      </w:pPr>
      <w:r w:rsidRPr="006B2508">
        <w:rPr>
          <w:rFonts w:ascii="Garamond" w:hAnsi="Garamond"/>
          <w:color w:val="000000" w:themeColor="text1"/>
          <w:sz w:val="20"/>
          <w:szCs w:val="20"/>
        </w:rPr>
        <w:t>Meno:</w:t>
      </w:r>
      <w:r w:rsidRPr="006B2508">
        <w:rPr>
          <w:rFonts w:ascii="Garamond" w:hAnsi="Garamond"/>
          <w:color w:val="000000" w:themeColor="text1"/>
          <w:sz w:val="20"/>
          <w:szCs w:val="20"/>
        </w:rPr>
        <w:tab/>
      </w:r>
      <w:r w:rsidR="00820DAC" w:rsidRPr="006B2508">
        <w:rPr>
          <w:rFonts w:ascii="Garamond" w:eastAsia="Times New Roman" w:hAnsi="Garamond"/>
          <w:sz w:val="20"/>
          <w:szCs w:val="20"/>
          <w:lang w:eastAsia="cs-CZ"/>
        </w:rPr>
        <w:t>[</w:t>
      </w:r>
      <w:r w:rsidR="00820DAC" w:rsidRPr="006B2508">
        <w:rPr>
          <w:rFonts w:ascii="Garamond" w:eastAsia="Times New Roman" w:hAnsi="Garamond"/>
          <w:sz w:val="20"/>
          <w:szCs w:val="20"/>
          <w:highlight w:val="yellow"/>
          <w:lang w:eastAsia="cs-CZ"/>
        </w:rPr>
        <w:t>doplniť</w:t>
      </w:r>
      <w:r w:rsidR="00820DAC" w:rsidRPr="006B2508">
        <w:rPr>
          <w:rFonts w:ascii="Garamond" w:eastAsia="Times New Roman" w:hAnsi="Garamond"/>
          <w:sz w:val="20"/>
          <w:szCs w:val="20"/>
          <w:lang w:eastAsia="cs-CZ"/>
        </w:rPr>
        <w:t>]</w:t>
      </w:r>
      <w:r w:rsidR="00C9457F" w:rsidRPr="006B2508">
        <w:rPr>
          <w:rStyle w:val="ra"/>
          <w:rFonts w:ascii="Garamond" w:hAnsi="Garamond"/>
          <w:color w:val="000000" w:themeColor="text1"/>
          <w:sz w:val="20"/>
          <w:szCs w:val="20"/>
        </w:rPr>
        <w:t xml:space="preserve"> </w:t>
      </w:r>
    </w:p>
    <w:p w14:paraId="5F4A1C77" w14:textId="77777777" w:rsidR="00564FF8" w:rsidRPr="006B2508" w:rsidRDefault="00564FF8" w:rsidP="005410A3">
      <w:pPr>
        <w:pStyle w:val="AODocTxt"/>
        <w:keepNext/>
        <w:keepLines/>
        <w:spacing w:before="0" w:line="240" w:lineRule="auto"/>
        <w:ind w:left="1430" w:hanging="1430"/>
        <w:rPr>
          <w:rFonts w:ascii="Garamond" w:hAnsi="Garamond"/>
          <w:color w:val="000000" w:themeColor="text1"/>
          <w:sz w:val="20"/>
          <w:szCs w:val="20"/>
        </w:rPr>
      </w:pPr>
      <w:r w:rsidRPr="006B2508">
        <w:rPr>
          <w:rFonts w:ascii="Garamond" w:hAnsi="Garamond"/>
          <w:color w:val="000000" w:themeColor="text1"/>
          <w:sz w:val="20"/>
          <w:szCs w:val="20"/>
        </w:rPr>
        <w:t>Funkcia:</w:t>
      </w:r>
      <w:r w:rsidRPr="006B2508">
        <w:rPr>
          <w:rFonts w:ascii="Garamond" w:hAnsi="Garamond"/>
          <w:color w:val="000000" w:themeColor="text1"/>
          <w:sz w:val="20"/>
          <w:szCs w:val="20"/>
        </w:rPr>
        <w:tab/>
      </w:r>
      <w:r w:rsidR="00820DAC" w:rsidRPr="006B2508">
        <w:rPr>
          <w:rFonts w:ascii="Garamond" w:eastAsia="Times New Roman" w:hAnsi="Garamond"/>
          <w:sz w:val="20"/>
          <w:szCs w:val="20"/>
          <w:lang w:eastAsia="cs-CZ"/>
        </w:rPr>
        <w:t>[</w:t>
      </w:r>
      <w:r w:rsidR="00820DAC" w:rsidRPr="006B2508">
        <w:rPr>
          <w:rFonts w:ascii="Garamond" w:eastAsia="Times New Roman" w:hAnsi="Garamond"/>
          <w:sz w:val="20"/>
          <w:szCs w:val="20"/>
          <w:highlight w:val="yellow"/>
          <w:lang w:eastAsia="cs-CZ"/>
        </w:rPr>
        <w:t>doplniť</w:t>
      </w:r>
      <w:r w:rsidR="00820DAC" w:rsidRPr="006B2508">
        <w:rPr>
          <w:rFonts w:ascii="Garamond" w:eastAsia="Times New Roman" w:hAnsi="Garamond"/>
          <w:sz w:val="20"/>
          <w:szCs w:val="20"/>
          <w:lang w:eastAsia="cs-CZ"/>
        </w:rPr>
        <w:t>]</w:t>
      </w:r>
    </w:p>
    <w:p w14:paraId="3F4DC7A4" w14:textId="36FF1A46" w:rsidR="009D4836" w:rsidRPr="006B2508" w:rsidRDefault="009D4836" w:rsidP="005410A3">
      <w:pPr>
        <w:keepNext/>
        <w:keepLines/>
        <w:spacing w:after="0" w:line="240" w:lineRule="auto"/>
        <w:jc w:val="both"/>
        <w:rPr>
          <w:rFonts w:ascii="Garamond" w:eastAsia="Times New Roman" w:hAnsi="Garamond" w:cs="Arial"/>
          <w:sz w:val="20"/>
          <w:szCs w:val="20"/>
        </w:rPr>
      </w:pPr>
    </w:p>
    <w:p w14:paraId="739FC1FF" w14:textId="52E25A48" w:rsidR="00634EB2" w:rsidRPr="006B2508" w:rsidRDefault="00634EB2" w:rsidP="005410A3">
      <w:pPr>
        <w:keepNext/>
        <w:keepLines/>
        <w:spacing w:after="0" w:line="240" w:lineRule="auto"/>
        <w:rPr>
          <w:rFonts w:ascii="Garamond" w:eastAsia="Times New Roman" w:hAnsi="Garamond" w:cs="Arial"/>
          <w:sz w:val="20"/>
          <w:szCs w:val="20"/>
        </w:rPr>
      </w:pPr>
    </w:p>
    <w:p w14:paraId="50AE65BB" w14:textId="4D818E26" w:rsidR="00634EB2" w:rsidRPr="006B2508" w:rsidRDefault="00634EB2" w:rsidP="005410A3">
      <w:pPr>
        <w:keepNext/>
        <w:keepLines/>
        <w:spacing w:after="0" w:line="240" w:lineRule="auto"/>
        <w:rPr>
          <w:rFonts w:ascii="Garamond" w:eastAsia="Times New Roman" w:hAnsi="Garamond" w:cs="Arial"/>
          <w:sz w:val="20"/>
          <w:szCs w:val="20"/>
        </w:rPr>
      </w:pPr>
    </w:p>
    <w:p w14:paraId="7E373220" w14:textId="268AEC2A" w:rsidR="00634EB2" w:rsidRPr="006B2508" w:rsidRDefault="00634EB2" w:rsidP="005410A3">
      <w:pPr>
        <w:keepNext/>
        <w:keepLines/>
        <w:spacing w:after="0" w:line="240" w:lineRule="auto"/>
        <w:rPr>
          <w:rFonts w:ascii="Garamond" w:eastAsia="Times New Roman" w:hAnsi="Garamond" w:cs="Arial"/>
          <w:sz w:val="20"/>
          <w:szCs w:val="20"/>
        </w:rPr>
      </w:pPr>
    </w:p>
    <w:p w14:paraId="3A92C885" w14:textId="2C23782D" w:rsidR="00634EB2" w:rsidRPr="006B2508" w:rsidRDefault="00634EB2" w:rsidP="005410A3">
      <w:pPr>
        <w:keepNext/>
        <w:keepLines/>
        <w:spacing w:after="0" w:line="240" w:lineRule="auto"/>
        <w:rPr>
          <w:rFonts w:ascii="Garamond" w:eastAsia="Times New Roman" w:hAnsi="Garamond" w:cs="Arial"/>
          <w:sz w:val="20"/>
          <w:szCs w:val="20"/>
        </w:rPr>
      </w:pPr>
    </w:p>
    <w:p w14:paraId="67C6125D" w14:textId="34BB6695" w:rsidR="00634EB2" w:rsidRPr="006B2508" w:rsidRDefault="00634EB2" w:rsidP="005410A3">
      <w:pPr>
        <w:keepNext/>
        <w:keepLines/>
        <w:spacing w:after="0" w:line="240" w:lineRule="auto"/>
        <w:rPr>
          <w:rFonts w:ascii="Garamond" w:eastAsia="Times New Roman" w:hAnsi="Garamond" w:cs="Arial"/>
          <w:sz w:val="20"/>
          <w:szCs w:val="20"/>
        </w:rPr>
      </w:pPr>
    </w:p>
    <w:p w14:paraId="145B3215" w14:textId="099CFBD7" w:rsidR="00634EB2" w:rsidRPr="006B2508" w:rsidRDefault="00634EB2" w:rsidP="005410A3">
      <w:pPr>
        <w:keepNext/>
        <w:keepLines/>
        <w:spacing w:after="0" w:line="240" w:lineRule="auto"/>
        <w:rPr>
          <w:rFonts w:ascii="Garamond" w:eastAsia="Times New Roman" w:hAnsi="Garamond" w:cs="Arial"/>
          <w:sz w:val="20"/>
          <w:szCs w:val="20"/>
        </w:rPr>
      </w:pPr>
    </w:p>
    <w:p w14:paraId="66762106" w14:textId="5CDDCCAD" w:rsidR="00634EB2" w:rsidRPr="006B2508" w:rsidRDefault="00634EB2" w:rsidP="005410A3">
      <w:pPr>
        <w:keepNext/>
        <w:keepLines/>
        <w:spacing w:after="0" w:line="240" w:lineRule="auto"/>
        <w:rPr>
          <w:rFonts w:ascii="Garamond" w:eastAsia="Times New Roman" w:hAnsi="Garamond" w:cs="Arial"/>
          <w:sz w:val="20"/>
          <w:szCs w:val="20"/>
        </w:rPr>
      </w:pPr>
    </w:p>
    <w:p w14:paraId="4401FF76" w14:textId="1BB219F3" w:rsidR="00634EB2" w:rsidRPr="006B2508" w:rsidRDefault="00634EB2" w:rsidP="005410A3">
      <w:pPr>
        <w:keepNext/>
        <w:keepLines/>
        <w:spacing w:after="0" w:line="240" w:lineRule="auto"/>
        <w:rPr>
          <w:rFonts w:ascii="Garamond" w:eastAsia="Times New Roman" w:hAnsi="Garamond" w:cs="Arial"/>
          <w:sz w:val="20"/>
          <w:szCs w:val="20"/>
        </w:rPr>
      </w:pPr>
    </w:p>
    <w:p w14:paraId="1A9A4F14" w14:textId="2CD876E7" w:rsidR="00634EB2" w:rsidRPr="006B2508" w:rsidRDefault="00634EB2" w:rsidP="005410A3">
      <w:pPr>
        <w:keepNext/>
        <w:keepLines/>
        <w:spacing w:after="0" w:line="240" w:lineRule="auto"/>
        <w:rPr>
          <w:rFonts w:ascii="Garamond" w:eastAsia="Times New Roman" w:hAnsi="Garamond" w:cs="Arial"/>
          <w:sz w:val="20"/>
          <w:szCs w:val="20"/>
        </w:rPr>
      </w:pPr>
    </w:p>
    <w:p w14:paraId="07563E15" w14:textId="12986E05" w:rsidR="00634EB2" w:rsidRPr="006B2508" w:rsidRDefault="00634EB2" w:rsidP="005410A3">
      <w:pPr>
        <w:keepNext/>
        <w:keepLines/>
        <w:spacing w:after="0" w:line="240" w:lineRule="auto"/>
        <w:rPr>
          <w:rFonts w:ascii="Garamond" w:eastAsia="Times New Roman" w:hAnsi="Garamond" w:cs="Arial"/>
          <w:sz w:val="20"/>
          <w:szCs w:val="20"/>
        </w:rPr>
      </w:pPr>
    </w:p>
    <w:p w14:paraId="7CC166BE" w14:textId="228F7851" w:rsidR="00634EB2" w:rsidRPr="006B2508" w:rsidRDefault="00634EB2" w:rsidP="005410A3">
      <w:pPr>
        <w:keepNext/>
        <w:keepLines/>
        <w:spacing w:after="0" w:line="240" w:lineRule="auto"/>
        <w:rPr>
          <w:rFonts w:ascii="Garamond" w:eastAsia="Times New Roman" w:hAnsi="Garamond" w:cs="Arial"/>
          <w:sz w:val="20"/>
          <w:szCs w:val="20"/>
        </w:rPr>
      </w:pPr>
    </w:p>
    <w:p w14:paraId="7507877A" w14:textId="77777777" w:rsidR="00634EB2" w:rsidRPr="006B2508" w:rsidRDefault="00634EB2" w:rsidP="005410A3">
      <w:pPr>
        <w:keepNext/>
        <w:keepLines/>
        <w:spacing w:after="0" w:line="240" w:lineRule="auto"/>
        <w:jc w:val="center"/>
        <w:rPr>
          <w:rFonts w:ascii="Garamond" w:eastAsia="Times New Roman" w:hAnsi="Garamond" w:cs="Arial"/>
          <w:sz w:val="20"/>
          <w:szCs w:val="20"/>
        </w:rPr>
      </w:pPr>
    </w:p>
    <w:sectPr w:rsidR="00634EB2" w:rsidRPr="006B2508" w:rsidSect="00052EB3">
      <w:pgSz w:w="11906" w:h="16838"/>
      <w:pgMar w:top="993" w:right="1133" w:bottom="1135" w:left="1134" w:header="709" w:footer="154"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C1453D" w14:textId="77777777" w:rsidR="00244B84" w:rsidRDefault="00244B84" w:rsidP="006B4B49">
      <w:pPr>
        <w:spacing w:after="0" w:line="240" w:lineRule="auto"/>
      </w:pPr>
      <w:r>
        <w:separator/>
      </w:r>
    </w:p>
  </w:endnote>
  <w:endnote w:type="continuationSeparator" w:id="0">
    <w:p w14:paraId="14AE5B61" w14:textId="77777777" w:rsidR="00244B84" w:rsidRDefault="00244B84"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alibri"/>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99284" w14:textId="77777777" w:rsidR="00B24BBC" w:rsidRDefault="00B24BBC">
    <w:pPr>
      <w:pStyle w:val="Zhlav"/>
      <w:jc w:val="right"/>
    </w:pPr>
  </w:p>
  <w:p w14:paraId="53E682A8" w14:textId="77777777" w:rsidR="00B24BBC" w:rsidRDefault="00B24BBC">
    <w:pPr>
      <w:pStyle w:val="Zhlav"/>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024FAC" w14:textId="77777777" w:rsidR="00244B84" w:rsidRDefault="00244B84" w:rsidP="006B4B49">
      <w:pPr>
        <w:spacing w:after="0" w:line="240" w:lineRule="auto"/>
      </w:pPr>
      <w:r>
        <w:separator/>
      </w:r>
    </w:p>
  </w:footnote>
  <w:footnote w:type="continuationSeparator" w:id="0">
    <w:p w14:paraId="5112C82D" w14:textId="77777777" w:rsidR="00244B84" w:rsidRDefault="00244B84"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1726908"/>
    <w:multiLevelType w:val="multilevel"/>
    <w:tmpl w:val="48B255B8"/>
    <w:lvl w:ilvl="0">
      <w:start w:val="1"/>
      <w:numFmt w:val="decimal"/>
      <w:lvlText w:val="4.%1"/>
      <w:lvlJc w:val="left"/>
      <w:pPr>
        <w:tabs>
          <w:tab w:val="num" w:pos="360"/>
        </w:tabs>
        <w:ind w:left="360" w:hanging="360"/>
      </w:pPr>
      <w:rPr>
        <w:rFonts w:hint="default"/>
        <w:b w:val="0"/>
      </w:rPr>
    </w:lvl>
    <w:lvl w:ilvl="1">
      <w:start w:val="1"/>
      <w:numFmt w:val="lowerLetter"/>
      <w:lvlText w:val="%2."/>
      <w:lvlJc w:val="left"/>
      <w:pPr>
        <w:tabs>
          <w:tab w:val="num" w:pos="1656"/>
        </w:tabs>
        <w:ind w:left="1656" w:hanging="360"/>
      </w:pPr>
    </w:lvl>
    <w:lvl w:ilvl="2">
      <w:start w:val="3"/>
      <w:numFmt w:val="bullet"/>
      <w:lvlText w:val="-"/>
      <w:lvlJc w:val="left"/>
      <w:pPr>
        <w:tabs>
          <w:tab w:val="num" w:pos="2556"/>
        </w:tabs>
        <w:ind w:left="2556" w:hanging="36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9D65C82"/>
    <w:multiLevelType w:val="hybridMultilevel"/>
    <w:tmpl w:val="F21CE66C"/>
    <w:lvl w:ilvl="0" w:tplc="A350CF28">
      <w:start w:val="1"/>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5" w15:restartNumberingAfterBreak="0">
    <w:nsid w:val="1EC22336"/>
    <w:multiLevelType w:val="hybridMultilevel"/>
    <w:tmpl w:val="9710EA8A"/>
    <w:lvl w:ilvl="0" w:tplc="A71A151E">
      <w:start w:val="1"/>
      <w:numFmt w:val="decimal"/>
      <w:lvlText w:val="5.%1"/>
      <w:lvlJc w:val="left"/>
      <w:pPr>
        <w:ind w:left="360" w:hanging="360"/>
      </w:pPr>
      <w:rPr>
        <w:rFonts w:hint="default"/>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2253008C"/>
    <w:multiLevelType w:val="hybridMultilevel"/>
    <w:tmpl w:val="603091C4"/>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3BF7E70"/>
    <w:multiLevelType w:val="hybridMultilevel"/>
    <w:tmpl w:val="AC467F6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7175558"/>
    <w:multiLevelType w:val="multilevel"/>
    <w:tmpl w:val="5B5894CE"/>
    <w:lvl w:ilvl="0">
      <w:start w:val="1"/>
      <w:numFmt w:val="decimal"/>
      <w:lvlText w:val="12.%1"/>
      <w:lvlJc w:val="left"/>
      <w:pPr>
        <w:ind w:left="720" w:hanging="360"/>
      </w:pPr>
      <w:rPr>
        <w:rFonts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9891947"/>
    <w:multiLevelType w:val="multilevel"/>
    <w:tmpl w:val="6BEEF2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9B41A50"/>
    <w:multiLevelType w:val="hybridMultilevel"/>
    <w:tmpl w:val="60B0DBF8"/>
    <w:lvl w:ilvl="0" w:tplc="58DE8F5C">
      <w:start w:val="1"/>
      <w:numFmt w:val="decimal"/>
      <w:lvlText w:val="8.%1"/>
      <w:lvlJc w:val="left"/>
      <w:pPr>
        <w:ind w:left="360" w:hanging="360"/>
      </w:pPr>
      <w:rPr>
        <w:rFonts w:hint="default"/>
        <w:b w:val="0"/>
        <w:sz w:val="20"/>
        <w:szCs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30056627"/>
    <w:multiLevelType w:val="hybridMultilevel"/>
    <w:tmpl w:val="9DAA0224"/>
    <w:lvl w:ilvl="0" w:tplc="9390A45C">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3E352DC2"/>
    <w:multiLevelType w:val="hybridMultilevel"/>
    <w:tmpl w:val="6D4804E4"/>
    <w:lvl w:ilvl="0" w:tplc="C6844D50">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F375613"/>
    <w:multiLevelType w:val="hybridMultilevel"/>
    <w:tmpl w:val="F6FCB0E4"/>
    <w:lvl w:ilvl="0" w:tplc="D2CA22D0">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F96518"/>
    <w:multiLevelType w:val="hybridMultilevel"/>
    <w:tmpl w:val="4DE2416E"/>
    <w:lvl w:ilvl="0" w:tplc="785A841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1371ED5"/>
    <w:multiLevelType w:val="hybridMultilevel"/>
    <w:tmpl w:val="F7DE9EA8"/>
    <w:lvl w:ilvl="0" w:tplc="A9BE8D94">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4272604C"/>
    <w:multiLevelType w:val="hybridMultilevel"/>
    <w:tmpl w:val="D47A0E7C"/>
    <w:lvl w:ilvl="0" w:tplc="3E48E194">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2B71743"/>
    <w:multiLevelType w:val="hybridMultilevel"/>
    <w:tmpl w:val="ED381518"/>
    <w:lvl w:ilvl="0" w:tplc="3974A282">
      <w:start w:val="1"/>
      <w:numFmt w:val="decimal"/>
      <w:lvlText w:val="6.%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1"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22" w15:restartNumberingAfterBreak="0">
    <w:nsid w:val="499C2107"/>
    <w:multiLevelType w:val="hybridMultilevel"/>
    <w:tmpl w:val="844844FA"/>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DF27948"/>
    <w:multiLevelType w:val="hybridMultilevel"/>
    <w:tmpl w:val="65168F42"/>
    <w:lvl w:ilvl="0" w:tplc="90E0512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4C84A28"/>
    <w:multiLevelType w:val="hybridMultilevel"/>
    <w:tmpl w:val="514E8B7A"/>
    <w:lvl w:ilvl="0" w:tplc="A84AC14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C127463"/>
    <w:multiLevelType w:val="singleLevel"/>
    <w:tmpl w:val="D1BA5E92"/>
    <w:lvl w:ilvl="0">
      <w:start w:val="1"/>
      <w:numFmt w:val="decimal"/>
      <w:lvlText w:val="10.%1"/>
      <w:lvlJc w:val="left"/>
      <w:pPr>
        <w:ind w:left="360" w:hanging="360"/>
      </w:pPr>
      <w:rPr>
        <w:rFonts w:hint="default"/>
        <w:b w:val="0"/>
        <w:i w:val="0"/>
      </w:rPr>
    </w:lvl>
  </w:abstractNum>
  <w:abstractNum w:abstractNumId="28" w15:restartNumberingAfterBreak="0">
    <w:nsid w:val="5CD53328"/>
    <w:multiLevelType w:val="multilevel"/>
    <w:tmpl w:val="AA6C7D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E7B6458"/>
    <w:multiLevelType w:val="hybridMultilevel"/>
    <w:tmpl w:val="6A26B4FE"/>
    <w:lvl w:ilvl="0" w:tplc="BDD04E1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0" w15:restartNumberingAfterBreak="0">
    <w:nsid w:val="5EA35FFB"/>
    <w:multiLevelType w:val="hybridMultilevel"/>
    <w:tmpl w:val="DBEC7650"/>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1" w15:restartNumberingAfterBreak="0">
    <w:nsid w:val="60A32643"/>
    <w:multiLevelType w:val="hybridMultilevel"/>
    <w:tmpl w:val="4224E4A6"/>
    <w:lvl w:ilvl="0" w:tplc="263ACFF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2" w15:restartNumberingAfterBreak="0">
    <w:nsid w:val="61C22B04"/>
    <w:multiLevelType w:val="hybridMultilevel"/>
    <w:tmpl w:val="5FC80A80"/>
    <w:lvl w:ilvl="0" w:tplc="DAA43EE6">
      <w:start w:val="1"/>
      <w:numFmt w:val="decimal"/>
      <w:lvlText w:val="7.%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AD36F42"/>
    <w:multiLevelType w:val="hybridMultilevel"/>
    <w:tmpl w:val="AF4A4104"/>
    <w:lvl w:ilvl="0" w:tplc="1F7A072A">
      <w:start w:val="1"/>
      <w:numFmt w:val="decimal"/>
      <w:lvlText w:val="7.%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6BA43E4C"/>
    <w:multiLevelType w:val="hybridMultilevel"/>
    <w:tmpl w:val="FD7C4656"/>
    <w:lvl w:ilvl="0" w:tplc="4C584918">
      <w:start w:val="1"/>
      <w:numFmt w:val="decimal"/>
      <w:lvlText w:val="10.%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6" w15:restartNumberingAfterBreak="0">
    <w:nsid w:val="6D6C1970"/>
    <w:multiLevelType w:val="multilevel"/>
    <w:tmpl w:val="F72E5CE6"/>
    <w:lvl w:ilvl="0">
      <w:start w:val="9"/>
      <w:numFmt w:val="decimal"/>
      <w:lvlText w:val="%1"/>
      <w:lvlJc w:val="left"/>
      <w:pPr>
        <w:ind w:left="360" w:hanging="360"/>
      </w:pPr>
      <w:rPr>
        <w:rFonts w:hint="default"/>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E7312AD"/>
    <w:multiLevelType w:val="hybridMultilevel"/>
    <w:tmpl w:val="BF2A21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9"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0" w15:restartNumberingAfterBreak="0">
    <w:nsid w:val="750F0496"/>
    <w:multiLevelType w:val="hybridMultilevel"/>
    <w:tmpl w:val="380CA82A"/>
    <w:lvl w:ilvl="0" w:tplc="785A841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744357E"/>
    <w:multiLevelType w:val="multilevel"/>
    <w:tmpl w:val="C3563FAE"/>
    <w:lvl w:ilvl="0">
      <w:start w:val="8"/>
      <w:numFmt w:val="decimal"/>
      <w:lvlText w:val="%1"/>
      <w:lvlJc w:val="left"/>
      <w:pPr>
        <w:ind w:left="720" w:hanging="360"/>
      </w:pPr>
      <w:rPr>
        <w:rFonts w:cs="Arial"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2" w15:restartNumberingAfterBreak="0">
    <w:nsid w:val="78B91D04"/>
    <w:multiLevelType w:val="hybridMultilevel"/>
    <w:tmpl w:val="C18A59AE"/>
    <w:lvl w:ilvl="0" w:tplc="263ACFF2">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B2055B9"/>
    <w:multiLevelType w:val="hybridMultilevel"/>
    <w:tmpl w:val="CDC472D0"/>
    <w:lvl w:ilvl="0" w:tplc="49A0FE92">
      <w:numFmt w:val="bullet"/>
      <w:lvlText w:val=""/>
      <w:lvlJc w:val="left"/>
      <w:pPr>
        <w:ind w:left="720" w:hanging="360"/>
      </w:pPr>
      <w:rPr>
        <w:rFonts w:ascii="Symbol" w:eastAsiaTheme="minorEastAsia" w:hAnsi="Symbo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4" w15:restartNumberingAfterBreak="0">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45" w15:restartNumberingAfterBreak="0">
    <w:nsid w:val="7C9D6DC2"/>
    <w:multiLevelType w:val="hybridMultilevel"/>
    <w:tmpl w:val="BE8E068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47" w15:restartNumberingAfterBreak="0">
    <w:nsid w:val="7EEF7B88"/>
    <w:multiLevelType w:val="hybridMultilevel"/>
    <w:tmpl w:val="D9540854"/>
    <w:lvl w:ilvl="0" w:tplc="263ACFF2">
      <w:start w:val="1"/>
      <w:numFmt w:val="lowerLetter"/>
      <w:lvlText w:val="(%1)"/>
      <w:lvlJc w:val="left"/>
      <w:pPr>
        <w:ind w:left="720" w:hanging="360"/>
      </w:pPr>
      <w:rPr>
        <w:rFonts w:hint="default"/>
      </w:rPr>
    </w:lvl>
    <w:lvl w:ilvl="1" w:tplc="E298974E">
      <w:numFmt w:val="bullet"/>
      <w:lvlText w:val="-"/>
      <w:lvlJc w:val="left"/>
      <w:pPr>
        <w:ind w:left="1785" w:hanging="705"/>
      </w:pPr>
      <w:rPr>
        <w:rFonts w:ascii="Garamond" w:eastAsiaTheme="minorEastAsia" w:hAnsi="Garamond" w:cstheme="minorBid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73967036">
    <w:abstractNumId w:val="0"/>
  </w:num>
  <w:num w:numId="2" w16cid:durableId="1110318223">
    <w:abstractNumId w:val="2"/>
  </w:num>
  <w:num w:numId="3" w16cid:durableId="2011711915">
    <w:abstractNumId w:val="10"/>
  </w:num>
  <w:num w:numId="4" w16cid:durableId="1904101926">
    <w:abstractNumId w:val="25"/>
  </w:num>
  <w:num w:numId="5" w16cid:durableId="1955742512">
    <w:abstractNumId w:val="35"/>
  </w:num>
  <w:num w:numId="6" w16cid:durableId="1924294505">
    <w:abstractNumId w:val="38"/>
  </w:num>
  <w:num w:numId="7" w16cid:durableId="1400980556">
    <w:abstractNumId w:val="21"/>
  </w:num>
  <w:num w:numId="8" w16cid:durableId="706874805">
    <w:abstractNumId w:val="5"/>
  </w:num>
  <w:num w:numId="9" w16cid:durableId="1788041126">
    <w:abstractNumId w:val="32"/>
  </w:num>
  <w:num w:numId="10" w16cid:durableId="1656254934">
    <w:abstractNumId w:val="26"/>
  </w:num>
  <w:num w:numId="11" w16cid:durableId="1572421115">
    <w:abstractNumId w:val="27"/>
  </w:num>
  <w:num w:numId="12" w16cid:durableId="693312593">
    <w:abstractNumId w:val="20"/>
  </w:num>
  <w:num w:numId="13" w16cid:durableId="770516475">
    <w:abstractNumId w:val="14"/>
  </w:num>
  <w:num w:numId="14" w16cid:durableId="617373665">
    <w:abstractNumId w:val="7"/>
  </w:num>
  <w:num w:numId="15" w16cid:durableId="1304969721">
    <w:abstractNumId w:val="30"/>
  </w:num>
  <w:num w:numId="16" w16cid:durableId="1752384287">
    <w:abstractNumId w:val="28"/>
  </w:num>
  <w:num w:numId="17" w16cid:durableId="1142694974">
    <w:abstractNumId w:val="8"/>
  </w:num>
  <w:num w:numId="18" w16cid:durableId="505678280">
    <w:abstractNumId w:val="11"/>
  </w:num>
  <w:num w:numId="19" w16cid:durableId="463937305">
    <w:abstractNumId w:val="24"/>
  </w:num>
  <w:num w:numId="20" w16cid:durableId="1928617345">
    <w:abstractNumId w:val="4"/>
  </w:num>
  <w:num w:numId="21" w16cid:durableId="1089036336">
    <w:abstractNumId w:val="19"/>
  </w:num>
  <w:num w:numId="22" w16cid:durableId="8430858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15433179">
    <w:abstractNumId w:val="39"/>
    <w:lvlOverride w:ilvl="0">
      <w:startOverride w:val="1"/>
    </w:lvlOverride>
    <w:lvlOverride w:ilvl="1"/>
    <w:lvlOverride w:ilvl="2"/>
    <w:lvlOverride w:ilvl="3"/>
    <w:lvlOverride w:ilvl="4"/>
    <w:lvlOverride w:ilvl="5"/>
    <w:lvlOverride w:ilvl="6"/>
    <w:lvlOverride w:ilvl="7"/>
    <w:lvlOverride w:ilvl="8"/>
  </w:num>
  <w:num w:numId="24" w16cid:durableId="385304112">
    <w:abstractNumId w:val="9"/>
  </w:num>
  <w:num w:numId="25" w16cid:durableId="1411346694">
    <w:abstractNumId w:val="31"/>
  </w:num>
  <w:num w:numId="26" w16cid:durableId="5127626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67199914">
    <w:abstractNumId w:val="13"/>
  </w:num>
  <w:num w:numId="28" w16cid:durableId="524633102">
    <w:abstractNumId w:val="46"/>
  </w:num>
  <w:num w:numId="29" w16cid:durableId="1398163620">
    <w:abstractNumId w:val="1"/>
  </w:num>
  <w:num w:numId="30" w16cid:durableId="333921444">
    <w:abstractNumId w:val="44"/>
  </w:num>
  <w:num w:numId="31" w16cid:durableId="337737201">
    <w:abstractNumId w:val="39"/>
  </w:num>
  <w:num w:numId="32" w16cid:durableId="1925262888">
    <w:abstractNumId w:val="47"/>
  </w:num>
  <w:num w:numId="33" w16cid:durableId="15792456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29217778">
    <w:abstractNumId w:val="34"/>
  </w:num>
  <w:num w:numId="35" w16cid:durableId="1860267278">
    <w:abstractNumId w:val="42"/>
  </w:num>
  <w:num w:numId="36" w16cid:durableId="1806505328">
    <w:abstractNumId w:val="40"/>
  </w:num>
  <w:num w:numId="37" w16cid:durableId="1164978480">
    <w:abstractNumId w:val="17"/>
  </w:num>
  <w:num w:numId="38" w16cid:durableId="1160659074">
    <w:abstractNumId w:val="6"/>
  </w:num>
  <w:num w:numId="39" w16cid:durableId="277224839">
    <w:abstractNumId w:val="19"/>
  </w:num>
  <w:num w:numId="40" w16cid:durableId="29116082">
    <w:abstractNumId w:val="16"/>
  </w:num>
  <w:num w:numId="41" w16cid:durableId="1012759510">
    <w:abstractNumId w:val="43"/>
  </w:num>
  <w:num w:numId="42" w16cid:durableId="120460444">
    <w:abstractNumId w:val="33"/>
  </w:num>
  <w:num w:numId="43" w16cid:durableId="1353532521">
    <w:abstractNumId w:val="3"/>
  </w:num>
  <w:num w:numId="44" w16cid:durableId="1118379987">
    <w:abstractNumId w:val="37"/>
  </w:num>
  <w:num w:numId="45" w16cid:durableId="578174566">
    <w:abstractNumId w:val="22"/>
  </w:num>
  <w:num w:numId="46" w16cid:durableId="66362468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24034863">
    <w:abstractNumId w:val="15"/>
  </w:num>
  <w:num w:numId="48" w16cid:durableId="394166018">
    <w:abstractNumId w:val="12"/>
  </w:num>
  <w:num w:numId="49" w16cid:durableId="435100370">
    <w:abstractNumId w:val="41"/>
  </w:num>
  <w:num w:numId="50" w16cid:durableId="1414739263">
    <w:abstractNumId w:val="36"/>
  </w:num>
  <w:num w:numId="51" w16cid:durableId="445275210">
    <w:abstractNumId w:val="29"/>
  </w:num>
  <w:num w:numId="52" w16cid:durableId="1010645274">
    <w:abstractNumId w:val="18"/>
  </w:num>
  <w:num w:numId="53" w16cid:durableId="2141222474">
    <w:abstractNumId w:val="23"/>
  </w:num>
  <w:num w:numId="54" w16cid:durableId="1472988317">
    <w:abstractNumId w:val="4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024CB"/>
    <w:rsid w:val="00012B9F"/>
    <w:rsid w:val="00012E49"/>
    <w:rsid w:val="00013130"/>
    <w:rsid w:val="00014FF9"/>
    <w:rsid w:val="00015F14"/>
    <w:rsid w:val="00016494"/>
    <w:rsid w:val="000203A9"/>
    <w:rsid w:val="00025771"/>
    <w:rsid w:val="00030EEE"/>
    <w:rsid w:val="000318E8"/>
    <w:rsid w:val="000409DF"/>
    <w:rsid w:val="00041DC9"/>
    <w:rsid w:val="00045D1E"/>
    <w:rsid w:val="00051DAE"/>
    <w:rsid w:val="00052EB3"/>
    <w:rsid w:val="000537B2"/>
    <w:rsid w:val="00061795"/>
    <w:rsid w:val="0007052F"/>
    <w:rsid w:val="00072F82"/>
    <w:rsid w:val="00080ED8"/>
    <w:rsid w:val="000810E6"/>
    <w:rsid w:val="00081C4C"/>
    <w:rsid w:val="00081CF5"/>
    <w:rsid w:val="00086A82"/>
    <w:rsid w:val="00095651"/>
    <w:rsid w:val="000964E3"/>
    <w:rsid w:val="00096761"/>
    <w:rsid w:val="00096C88"/>
    <w:rsid w:val="000A2DD1"/>
    <w:rsid w:val="000A74DD"/>
    <w:rsid w:val="000B2E47"/>
    <w:rsid w:val="000B35BA"/>
    <w:rsid w:val="000B5345"/>
    <w:rsid w:val="000B626D"/>
    <w:rsid w:val="000C051F"/>
    <w:rsid w:val="000C185E"/>
    <w:rsid w:val="000C2507"/>
    <w:rsid w:val="000C3A8C"/>
    <w:rsid w:val="000C5C44"/>
    <w:rsid w:val="000D026A"/>
    <w:rsid w:val="000D59AD"/>
    <w:rsid w:val="000D7D4D"/>
    <w:rsid w:val="000E0412"/>
    <w:rsid w:val="000E6972"/>
    <w:rsid w:val="000E6F91"/>
    <w:rsid w:val="0010429F"/>
    <w:rsid w:val="00106E51"/>
    <w:rsid w:val="001077C1"/>
    <w:rsid w:val="00110647"/>
    <w:rsid w:val="0011458A"/>
    <w:rsid w:val="00120500"/>
    <w:rsid w:val="00123575"/>
    <w:rsid w:val="0012704B"/>
    <w:rsid w:val="001313A1"/>
    <w:rsid w:val="00131A99"/>
    <w:rsid w:val="0013461D"/>
    <w:rsid w:val="001426D4"/>
    <w:rsid w:val="001429EC"/>
    <w:rsid w:val="0014313A"/>
    <w:rsid w:val="00153607"/>
    <w:rsid w:val="001559AC"/>
    <w:rsid w:val="0015733A"/>
    <w:rsid w:val="00157C11"/>
    <w:rsid w:val="00165058"/>
    <w:rsid w:val="001737A3"/>
    <w:rsid w:val="00175DC7"/>
    <w:rsid w:val="001876B6"/>
    <w:rsid w:val="00194261"/>
    <w:rsid w:val="001A2D48"/>
    <w:rsid w:val="001A2E70"/>
    <w:rsid w:val="001A7019"/>
    <w:rsid w:val="001C05A2"/>
    <w:rsid w:val="001C38A1"/>
    <w:rsid w:val="001C4814"/>
    <w:rsid w:val="001C59C3"/>
    <w:rsid w:val="001D477B"/>
    <w:rsid w:val="001E0170"/>
    <w:rsid w:val="001E3564"/>
    <w:rsid w:val="001E36CA"/>
    <w:rsid w:val="001E5E07"/>
    <w:rsid w:val="001E6D58"/>
    <w:rsid w:val="001E7C3E"/>
    <w:rsid w:val="001F2099"/>
    <w:rsid w:val="001F40AB"/>
    <w:rsid w:val="00202F4E"/>
    <w:rsid w:val="002044F5"/>
    <w:rsid w:val="002129F4"/>
    <w:rsid w:val="00225950"/>
    <w:rsid w:val="002262AA"/>
    <w:rsid w:val="002275F8"/>
    <w:rsid w:val="00227A41"/>
    <w:rsid w:val="00227DB3"/>
    <w:rsid w:val="00232BCE"/>
    <w:rsid w:val="00233FB0"/>
    <w:rsid w:val="002449A1"/>
    <w:rsid w:val="00244B84"/>
    <w:rsid w:val="00246219"/>
    <w:rsid w:val="00253B67"/>
    <w:rsid w:val="002542E3"/>
    <w:rsid w:val="00254CCD"/>
    <w:rsid w:val="00260DA2"/>
    <w:rsid w:val="00261DE3"/>
    <w:rsid w:val="002652FC"/>
    <w:rsid w:val="002701A3"/>
    <w:rsid w:val="00273047"/>
    <w:rsid w:val="00273A57"/>
    <w:rsid w:val="002801BE"/>
    <w:rsid w:val="002802C5"/>
    <w:rsid w:val="002852F2"/>
    <w:rsid w:val="00291828"/>
    <w:rsid w:val="00293B95"/>
    <w:rsid w:val="00297D0B"/>
    <w:rsid w:val="002A074B"/>
    <w:rsid w:val="002A3841"/>
    <w:rsid w:val="002A4BF7"/>
    <w:rsid w:val="002A4E07"/>
    <w:rsid w:val="002B0CB5"/>
    <w:rsid w:val="002B309A"/>
    <w:rsid w:val="002B3377"/>
    <w:rsid w:val="002B7673"/>
    <w:rsid w:val="002C2190"/>
    <w:rsid w:val="002C48DB"/>
    <w:rsid w:val="002C4F07"/>
    <w:rsid w:val="002C5101"/>
    <w:rsid w:val="002C62FE"/>
    <w:rsid w:val="002D018D"/>
    <w:rsid w:val="002D3077"/>
    <w:rsid w:val="002D4D70"/>
    <w:rsid w:val="002E0AC0"/>
    <w:rsid w:val="002E42EB"/>
    <w:rsid w:val="002E4485"/>
    <w:rsid w:val="002E77BA"/>
    <w:rsid w:val="002F0164"/>
    <w:rsid w:val="002F2828"/>
    <w:rsid w:val="0030223D"/>
    <w:rsid w:val="00305538"/>
    <w:rsid w:val="0030759B"/>
    <w:rsid w:val="003140A0"/>
    <w:rsid w:val="00316923"/>
    <w:rsid w:val="003177C4"/>
    <w:rsid w:val="00320CD0"/>
    <w:rsid w:val="00323923"/>
    <w:rsid w:val="00324371"/>
    <w:rsid w:val="00324B61"/>
    <w:rsid w:val="00327A07"/>
    <w:rsid w:val="00335FC7"/>
    <w:rsid w:val="00345668"/>
    <w:rsid w:val="00353039"/>
    <w:rsid w:val="003556A5"/>
    <w:rsid w:val="003559A9"/>
    <w:rsid w:val="003645F7"/>
    <w:rsid w:val="00371DDE"/>
    <w:rsid w:val="00374362"/>
    <w:rsid w:val="003777CB"/>
    <w:rsid w:val="00377E76"/>
    <w:rsid w:val="003805B0"/>
    <w:rsid w:val="003909E7"/>
    <w:rsid w:val="00391398"/>
    <w:rsid w:val="00391E36"/>
    <w:rsid w:val="00393F76"/>
    <w:rsid w:val="003948DE"/>
    <w:rsid w:val="003A37C7"/>
    <w:rsid w:val="003A3CC2"/>
    <w:rsid w:val="003A44BA"/>
    <w:rsid w:val="003A684C"/>
    <w:rsid w:val="003A7D51"/>
    <w:rsid w:val="003B03C2"/>
    <w:rsid w:val="003B1403"/>
    <w:rsid w:val="003B64C4"/>
    <w:rsid w:val="003C34B0"/>
    <w:rsid w:val="003C4ADF"/>
    <w:rsid w:val="003D1F48"/>
    <w:rsid w:val="003D22D5"/>
    <w:rsid w:val="003D419F"/>
    <w:rsid w:val="003D6A9E"/>
    <w:rsid w:val="003E3A90"/>
    <w:rsid w:val="003E5104"/>
    <w:rsid w:val="003F276C"/>
    <w:rsid w:val="003F2953"/>
    <w:rsid w:val="0040548E"/>
    <w:rsid w:val="004063F3"/>
    <w:rsid w:val="00406432"/>
    <w:rsid w:val="00406D8D"/>
    <w:rsid w:val="004165BE"/>
    <w:rsid w:val="004221E6"/>
    <w:rsid w:val="00425A8F"/>
    <w:rsid w:val="004313CA"/>
    <w:rsid w:val="004365A9"/>
    <w:rsid w:val="0044334F"/>
    <w:rsid w:val="0044692B"/>
    <w:rsid w:val="00447352"/>
    <w:rsid w:val="00451B01"/>
    <w:rsid w:val="00453750"/>
    <w:rsid w:val="004606E3"/>
    <w:rsid w:val="00460BDA"/>
    <w:rsid w:val="00466FF7"/>
    <w:rsid w:val="004678B8"/>
    <w:rsid w:val="004679C4"/>
    <w:rsid w:val="00474713"/>
    <w:rsid w:val="00475EFE"/>
    <w:rsid w:val="00476275"/>
    <w:rsid w:val="00480972"/>
    <w:rsid w:val="00481452"/>
    <w:rsid w:val="00484158"/>
    <w:rsid w:val="004873B9"/>
    <w:rsid w:val="00490FCF"/>
    <w:rsid w:val="00495717"/>
    <w:rsid w:val="004A60C1"/>
    <w:rsid w:val="004B309C"/>
    <w:rsid w:val="004C7A68"/>
    <w:rsid w:val="004E1549"/>
    <w:rsid w:val="004E1583"/>
    <w:rsid w:val="004E3122"/>
    <w:rsid w:val="004E43DD"/>
    <w:rsid w:val="004E5FE3"/>
    <w:rsid w:val="004E6B49"/>
    <w:rsid w:val="004E6D82"/>
    <w:rsid w:val="004E752D"/>
    <w:rsid w:val="004F4FB7"/>
    <w:rsid w:val="00506E86"/>
    <w:rsid w:val="00507423"/>
    <w:rsid w:val="005124FE"/>
    <w:rsid w:val="005147CB"/>
    <w:rsid w:val="00514FCE"/>
    <w:rsid w:val="0051539D"/>
    <w:rsid w:val="00521DA5"/>
    <w:rsid w:val="0052242A"/>
    <w:rsid w:val="00526957"/>
    <w:rsid w:val="00531A05"/>
    <w:rsid w:val="00531DD2"/>
    <w:rsid w:val="00537BDD"/>
    <w:rsid w:val="00537D1D"/>
    <w:rsid w:val="00540954"/>
    <w:rsid w:val="005410A3"/>
    <w:rsid w:val="00543BD1"/>
    <w:rsid w:val="00551A91"/>
    <w:rsid w:val="00556483"/>
    <w:rsid w:val="00560C67"/>
    <w:rsid w:val="00564FF8"/>
    <w:rsid w:val="00571944"/>
    <w:rsid w:val="00576B9B"/>
    <w:rsid w:val="00587796"/>
    <w:rsid w:val="00592E63"/>
    <w:rsid w:val="00593E4C"/>
    <w:rsid w:val="005962D1"/>
    <w:rsid w:val="00596C48"/>
    <w:rsid w:val="005A4B4B"/>
    <w:rsid w:val="005B16AD"/>
    <w:rsid w:val="005B3E39"/>
    <w:rsid w:val="005B47BB"/>
    <w:rsid w:val="005C21C7"/>
    <w:rsid w:val="005C72B8"/>
    <w:rsid w:val="005D3122"/>
    <w:rsid w:val="005D6405"/>
    <w:rsid w:val="005D75FC"/>
    <w:rsid w:val="005D7C5E"/>
    <w:rsid w:val="005E2F79"/>
    <w:rsid w:val="005E4872"/>
    <w:rsid w:val="005F2C28"/>
    <w:rsid w:val="00604498"/>
    <w:rsid w:val="00605728"/>
    <w:rsid w:val="00606549"/>
    <w:rsid w:val="00606DF6"/>
    <w:rsid w:val="00613697"/>
    <w:rsid w:val="00630131"/>
    <w:rsid w:val="0063133B"/>
    <w:rsid w:val="00632BAE"/>
    <w:rsid w:val="00634EB2"/>
    <w:rsid w:val="00640A9E"/>
    <w:rsid w:val="00642B83"/>
    <w:rsid w:val="006448A2"/>
    <w:rsid w:val="00644B1E"/>
    <w:rsid w:val="00647BF8"/>
    <w:rsid w:val="006501FF"/>
    <w:rsid w:val="00650732"/>
    <w:rsid w:val="00655329"/>
    <w:rsid w:val="00660B0A"/>
    <w:rsid w:val="00665248"/>
    <w:rsid w:val="00672EE6"/>
    <w:rsid w:val="006767DA"/>
    <w:rsid w:val="00681E25"/>
    <w:rsid w:val="00682D29"/>
    <w:rsid w:val="00685932"/>
    <w:rsid w:val="006937B4"/>
    <w:rsid w:val="00696166"/>
    <w:rsid w:val="006A2620"/>
    <w:rsid w:val="006A3FDE"/>
    <w:rsid w:val="006A4D1D"/>
    <w:rsid w:val="006B2508"/>
    <w:rsid w:val="006B2CB4"/>
    <w:rsid w:val="006B4B49"/>
    <w:rsid w:val="006B4D3D"/>
    <w:rsid w:val="006C6FAF"/>
    <w:rsid w:val="006D5E1A"/>
    <w:rsid w:val="006E23A6"/>
    <w:rsid w:val="00700D42"/>
    <w:rsid w:val="00702C62"/>
    <w:rsid w:val="0070573A"/>
    <w:rsid w:val="0072179F"/>
    <w:rsid w:val="00721D84"/>
    <w:rsid w:val="007232C4"/>
    <w:rsid w:val="007243BB"/>
    <w:rsid w:val="00734DCD"/>
    <w:rsid w:val="007370D5"/>
    <w:rsid w:val="007377D9"/>
    <w:rsid w:val="00740FA5"/>
    <w:rsid w:val="0074696E"/>
    <w:rsid w:val="007471C3"/>
    <w:rsid w:val="00754B12"/>
    <w:rsid w:val="0075716D"/>
    <w:rsid w:val="007631B7"/>
    <w:rsid w:val="00763597"/>
    <w:rsid w:val="007671FD"/>
    <w:rsid w:val="00767896"/>
    <w:rsid w:val="007718F6"/>
    <w:rsid w:val="00772AAD"/>
    <w:rsid w:val="00774D0A"/>
    <w:rsid w:val="0078035C"/>
    <w:rsid w:val="00786591"/>
    <w:rsid w:val="00786F95"/>
    <w:rsid w:val="00787A1A"/>
    <w:rsid w:val="00791E0C"/>
    <w:rsid w:val="0079219E"/>
    <w:rsid w:val="00793D2C"/>
    <w:rsid w:val="00794FD0"/>
    <w:rsid w:val="00796308"/>
    <w:rsid w:val="007971AF"/>
    <w:rsid w:val="007A01D1"/>
    <w:rsid w:val="007A4AFD"/>
    <w:rsid w:val="007B1CC7"/>
    <w:rsid w:val="007D475E"/>
    <w:rsid w:val="007F2C23"/>
    <w:rsid w:val="007F3AAC"/>
    <w:rsid w:val="007F788B"/>
    <w:rsid w:val="008004B4"/>
    <w:rsid w:val="008005B5"/>
    <w:rsid w:val="00804F04"/>
    <w:rsid w:val="00806F24"/>
    <w:rsid w:val="008076B0"/>
    <w:rsid w:val="0081130A"/>
    <w:rsid w:val="008129FE"/>
    <w:rsid w:val="00820DAC"/>
    <w:rsid w:val="00820EC9"/>
    <w:rsid w:val="00823627"/>
    <w:rsid w:val="008238DC"/>
    <w:rsid w:val="00826017"/>
    <w:rsid w:val="00826987"/>
    <w:rsid w:val="00826CAC"/>
    <w:rsid w:val="00827659"/>
    <w:rsid w:val="0083059B"/>
    <w:rsid w:val="00837AD5"/>
    <w:rsid w:val="008405A6"/>
    <w:rsid w:val="00841E4D"/>
    <w:rsid w:val="00842C6D"/>
    <w:rsid w:val="00846052"/>
    <w:rsid w:val="00846D7E"/>
    <w:rsid w:val="008505A2"/>
    <w:rsid w:val="00850F38"/>
    <w:rsid w:val="00852D40"/>
    <w:rsid w:val="0085305D"/>
    <w:rsid w:val="008531CA"/>
    <w:rsid w:val="00855C78"/>
    <w:rsid w:val="00861477"/>
    <w:rsid w:val="0086484B"/>
    <w:rsid w:val="00865631"/>
    <w:rsid w:val="0086598E"/>
    <w:rsid w:val="00872059"/>
    <w:rsid w:val="008749B5"/>
    <w:rsid w:val="00875815"/>
    <w:rsid w:val="0088049D"/>
    <w:rsid w:val="008850E0"/>
    <w:rsid w:val="00886726"/>
    <w:rsid w:val="0088781B"/>
    <w:rsid w:val="0089066E"/>
    <w:rsid w:val="00895516"/>
    <w:rsid w:val="008A1D9A"/>
    <w:rsid w:val="008A6116"/>
    <w:rsid w:val="008A6573"/>
    <w:rsid w:val="008B0876"/>
    <w:rsid w:val="008B29AF"/>
    <w:rsid w:val="008B79CE"/>
    <w:rsid w:val="008C3011"/>
    <w:rsid w:val="008C4BBB"/>
    <w:rsid w:val="008C5D4C"/>
    <w:rsid w:val="008E5CDF"/>
    <w:rsid w:val="008F27A4"/>
    <w:rsid w:val="008F5E69"/>
    <w:rsid w:val="00903B4E"/>
    <w:rsid w:val="00905195"/>
    <w:rsid w:val="009073E4"/>
    <w:rsid w:val="00915B28"/>
    <w:rsid w:val="00920ABF"/>
    <w:rsid w:val="00920AF8"/>
    <w:rsid w:val="009219F6"/>
    <w:rsid w:val="00922B12"/>
    <w:rsid w:val="00924374"/>
    <w:rsid w:val="00924B7A"/>
    <w:rsid w:val="009327AB"/>
    <w:rsid w:val="00945982"/>
    <w:rsid w:val="009462FE"/>
    <w:rsid w:val="009536AA"/>
    <w:rsid w:val="009538FD"/>
    <w:rsid w:val="009607B5"/>
    <w:rsid w:val="00961ECE"/>
    <w:rsid w:val="00963128"/>
    <w:rsid w:val="009665F2"/>
    <w:rsid w:val="00970127"/>
    <w:rsid w:val="00982B4E"/>
    <w:rsid w:val="009904D6"/>
    <w:rsid w:val="00991911"/>
    <w:rsid w:val="00991B75"/>
    <w:rsid w:val="00995F6A"/>
    <w:rsid w:val="00997F8B"/>
    <w:rsid w:val="009A154E"/>
    <w:rsid w:val="009A2E83"/>
    <w:rsid w:val="009A6E08"/>
    <w:rsid w:val="009C0ED3"/>
    <w:rsid w:val="009C1FCB"/>
    <w:rsid w:val="009C24F1"/>
    <w:rsid w:val="009C3289"/>
    <w:rsid w:val="009C3D2A"/>
    <w:rsid w:val="009C6CA5"/>
    <w:rsid w:val="009D079C"/>
    <w:rsid w:val="009D1975"/>
    <w:rsid w:val="009D4836"/>
    <w:rsid w:val="009E11A2"/>
    <w:rsid w:val="009E7B79"/>
    <w:rsid w:val="009F664A"/>
    <w:rsid w:val="009F6F7B"/>
    <w:rsid w:val="00A0110C"/>
    <w:rsid w:val="00A03133"/>
    <w:rsid w:val="00A036FB"/>
    <w:rsid w:val="00A052B3"/>
    <w:rsid w:val="00A07E71"/>
    <w:rsid w:val="00A11294"/>
    <w:rsid w:val="00A13C67"/>
    <w:rsid w:val="00A14345"/>
    <w:rsid w:val="00A15092"/>
    <w:rsid w:val="00A15C8B"/>
    <w:rsid w:val="00A17DE4"/>
    <w:rsid w:val="00A20935"/>
    <w:rsid w:val="00A21AA6"/>
    <w:rsid w:val="00A23E67"/>
    <w:rsid w:val="00A30BA1"/>
    <w:rsid w:val="00A40641"/>
    <w:rsid w:val="00A41014"/>
    <w:rsid w:val="00A41EB0"/>
    <w:rsid w:val="00A4306B"/>
    <w:rsid w:val="00A44905"/>
    <w:rsid w:val="00A47372"/>
    <w:rsid w:val="00A5496F"/>
    <w:rsid w:val="00A54F73"/>
    <w:rsid w:val="00A56EDD"/>
    <w:rsid w:val="00A5763D"/>
    <w:rsid w:val="00A60730"/>
    <w:rsid w:val="00A612E7"/>
    <w:rsid w:val="00A639DA"/>
    <w:rsid w:val="00A65152"/>
    <w:rsid w:val="00A703BE"/>
    <w:rsid w:val="00A72213"/>
    <w:rsid w:val="00A7246C"/>
    <w:rsid w:val="00A73069"/>
    <w:rsid w:val="00A76B68"/>
    <w:rsid w:val="00A92187"/>
    <w:rsid w:val="00A92244"/>
    <w:rsid w:val="00A92F26"/>
    <w:rsid w:val="00A953D2"/>
    <w:rsid w:val="00A97C7C"/>
    <w:rsid w:val="00AA211B"/>
    <w:rsid w:val="00AA35E2"/>
    <w:rsid w:val="00AA3928"/>
    <w:rsid w:val="00AA43C0"/>
    <w:rsid w:val="00AA51BD"/>
    <w:rsid w:val="00AB52C5"/>
    <w:rsid w:val="00AB6E62"/>
    <w:rsid w:val="00AC0E9D"/>
    <w:rsid w:val="00AD78B5"/>
    <w:rsid w:val="00AE01ED"/>
    <w:rsid w:val="00AE33B8"/>
    <w:rsid w:val="00AF0747"/>
    <w:rsid w:val="00AF4FEB"/>
    <w:rsid w:val="00B02769"/>
    <w:rsid w:val="00B034B1"/>
    <w:rsid w:val="00B07E53"/>
    <w:rsid w:val="00B12B72"/>
    <w:rsid w:val="00B1681A"/>
    <w:rsid w:val="00B24BBC"/>
    <w:rsid w:val="00B27044"/>
    <w:rsid w:val="00B30F42"/>
    <w:rsid w:val="00B31CC1"/>
    <w:rsid w:val="00B32169"/>
    <w:rsid w:val="00B33F9F"/>
    <w:rsid w:val="00B36510"/>
    <w:rsid w:val="00B377EB"/>
    <w:rsid w:val="00B41F21"/>
    <w:rsid w:val="00B41F7A"/>
    <w:rsid w:val="00B54D9D"/>
    <w:rsid w:val="00B57138"/>
    <w:rsid w:val="00B62ED4"/>
    <w:rsid w:val="00B65853"/>
    <w:rsid w:val="00B65B92"/>
    <w:rsid w:val="00B670D6"/>
    <w:rsid w:val="00B763F0"/>
    <w:rsid w:val="00B83E3C"/>
    <w:rsid w:val="00B9090E"/>
    <w:rsid w:val="00B923AC"/>
    <w:rsid w:val="00B936FB"/>
    <w:rsid w:val="00B958C6"/>
    <w:rsid w:val="00BA096F"/>
    <w:rsid w:val="00BA2571"/>
    <w:rsid w:val="00BA4ADD"/>
    <w:rsid w:val="00BA4DC7"/>
    <w:rsid w:val="00BA7B4E"/>
    <w:rsid w:val="00BB27C8"/>
    <w:rsid w:val="00BB4768"/>
    <w:rsid w:val="00BB5E7F"/>
    <w:rsid w:val="00BB7ACB"/>
    <w:rsid w:val="00BC279E"/>
    <w:rsid w:val="00BC3A69"/>
    <w:rsid w:val="00BD2FDB"/>
    <w:rsid w:val="00BD3D98"/>
    <w:rsid w:val="00BE1BED"/>
    <w:rsid w:val="00BE4BC6"/>
    <w:rsid w:val="00BF261E"/>
    <w:rsid w:val="00BF414C"/>
    <w:rsid w:val="00BF516F"/>
    <w:rsid w:val="00BF5C81"/>
    <w:rsid w:val="00BF67B7"/>
    <w:rsid w:val="00C0016C"/>
    <w:rsid w:val="00C011DA"/>
    <w:rsid w:val="00C01717"/>
    <w:rsid w:val="00C03717"/>
    <w:rsid w:val="00C042FF"/>
    <w:rsid w:val="00C05449"/>
    <w:rsid w:val="00C17604"/>
    <w:rsid w:val="00C2040D"/>
    <w:rsid w:val="00C21AD4"/>
    <w:rsid w:val="00C23D3C"/>
    <w:rsid w:val="00C30A4D"/>
    <w:rsid w:val="00C36B2A"/>
    <w:rsid w:val="00C419A1"/>
    <w:rsid w:val="00C52A4F"/>
    <w:rsid w:val="00C54213"/>
    <w:rsid w:val="00C5423C"/>
    <w:rsid w:val="00C542DF"/>
    <w:rsid w:val="00C547B9"/>
    <w:rsid w:val="00C57C45"/>
    <w:rsid w:val="00C61F19"/>
    <w:rsid w:val="00C63294"/>
    <w:rsid w:val="00C6349E"/>
    <w:rsid w:val="00C7068B"/>
    <w:rsid w:val="00C71679"/>
    <w:rsid w:val="00C723FD"/>
    <w:rsid w:val="00C72695"/>
    <w:rsid w:val="00C72A39"/>
    <w:rsid w:val="00C73FB9"/>
    <w:rsid w:val="00C7408B"/>
    <w:rsid w:val="00C756EE"/>
    <w:rsid w:val="00C75A8C"/>
    <w:rsid w:val="00C824E2"/>
    <w:rsid w:val="00C83828"/>
    <w:rsid w:val="00C846B0"/>
    <w:rsid w:val="00C87D4B"/>
    <w:rsid w:val="00C91019"/>
    <w:rsid w:val="00C9457F"/>
    <w:rsid w:val="00C94959"/>
    <w:rsid w:val="00C95ED2"/>
    <w:rsid w:val="00C969F2"/>
    <w:rsid w:val="00C96D79"/>
    <w:rsid w:val="00C97EAD"/>
    <w:rsid w:val="00CA038B"/>
    <w:rsid w:val="00CA082A"/>
    <w:rsid w:val="00CA35B7"/>
    <w:rsid w:val="00CA6A51"/>
    <w:rsid w:val="00CB025F"/>
    <w:rsid w:val="00CB1DC6"/>
    <w:rsid w:val="00CC1606"/>
    <w:rsid w:val="00CC2416"/>
    <w:rsid w:val="00CC70CA"/>
    <w:rsid w:val="00CD2F48"/>
    <w:rsid w:val="00CD562F"/>
    <w:rsid w:val="00CD7C58"/>
    <w:rsid w:val="00CD7FFB"/>
    <w:rsid w:val="00CE2177"/>
    <w:rsid w:val="00CE3041"/>
    <w:rsid w:val="00CF0CE3"/>
    <w:rsid w:val="00CF5746"/>
    <w:rsid w:val="00D00C75"/>
    <w:rsid w:val="00D01FCA"/>
    <w:rsid w:val="00D058CF"/>
    <w:rsid w:val="00D118F6"/>
    <w:rsid w:val="00D12328"/>
    <w:rsid w:val="00D16C26"/>
    <w:rsid w:val="00D224B8"/>
    <w:rsid w:val="00D22C81"/>
    <w:rsid w:val="00D248C8"/>
    <w:rsid w:val="00D25CA2"/>
    <w:rsid w:val="00D30ED9"/>
    <w:rsid w:val="00D36824"/>
    <w:rsid w:val="00D4350F"/>
    <w:rsid w:val="00D45DC8"/>
    <w:rsid w:val="00D47F6D"/>
    <w:rsid w:val="00D566E9"/>
    <w:rsid w:val="00D60995"/>
    <w:rsid w:val="00D60AF9"/>
    <w:rsid w:val="00D64661"/>
    <w:rsid w:val="00D71BC8"/>
    <w:rsid w:val="00D74E47"/>
    <w:rsid w:val="00D74F57"/>
    <w:rsid w:val="00D75EB2"/>
    <w:rsid w:val="00D81E14"/>
    <w:rsid w:val="00D8500A"/>
    <w:rsid w:val="00D921F2"/>
    <w:rsid w:val="00D95143"/>
    <w:rsid w:val="00DA10B6"/>
    <w:rsid w:val="00DA5EB6"/>
    <w:rsid w:val="00DA66B8"/>
    <w:rsid w:val="00DA7437"/>
    <w:rsid w:val="00DA7CE7"/>
    <w:rsid w:val="00DB2171"/>
    <w:rsid w:val="00DB32D4"/>
    <w:rsid w:val="00DB3E05"/>
    <w:rsid w:val="00DB639C"/>
    <w:rsid w:val="00DC05A7"/>
    <w:rsid w:val="00DC4695"/>
    <w:rsid w:val="00DC49AF"/>
    <w:rsid w:val="00DD5DCF"/>
    <w:rsid w:val="00DD68ED"/>
    <w:rsid w:val="00DE1BA1"/>
    <w:rsid w:val="00DE2AD2"/>
    <w:rsid w:val="00DE2B2F"/>
    <w:rsid w:val="00DE34BF"/>
    <w:rsid w:val="00DF68A7"/>
    <w:rsid w:val="00E05086"/>
    <w:rsid w:val="00E071BA"/>
    <w:rsid w:val="00E07B7C"/>
    <w:rsid w:val="00E12CBD"/>
    <w:rsid w:val="00E15E21"/>
    <w:rsid w:val="00E17E52"/>
    <w:rsid w:val="00E204D4"/>
    <w:rsid w:val="00E2095C"/>
    <w:rsid w:val="00E22392"/>
    <w:rsid w:val="00E317AD"/>
    <w:rsid w:val="00E319E6"/>
    <w:rsid w:val="00E322FD"/>
    <w:rsid w:val="00E35C70"/>
    <w:rsid w:val="00E36C2C"/>
    <w:rsid w:val="00E409E3"/>
    <w:rsid w:val="00E42893"/>
    <w:rsid w:val="00E43E1C"/>
    <w:rsid w:val="00E44949"/>
    <w:rsid w:val="00E44D5D"/>
    <w:rsid w:val="00E509B6"/>
    <w:rsid w:val="00E66519"/>
    <w:rsid w:val="00E66F34"/>
    <w:rsid w:val="00E708F2"/>
    <w:rsid w:val="00E73281"/>
    <w:rsid w:val="00E738F0"/>
    <w:rsid w:val="00E844DC"/>
    <w:rsid w:val="00E84A35"/>
    <w:rsid w:val="00E84F95"/>
    <w:rsid w:val="00E92422"/>
    <w:rsid w:val="00E9275F"/>
    <w:rsid w:val="00E96CFF"/>
    <w:rsid w:val="00EA3824"/>
    <w:rsid w:val="00EA7387"/>
    <w:rsid w:val="00EB409C"/>
    <w:rsid w:val="00EB464A"/>
    <w:rsid w:val="00EB57F2"/>
    <w:rsid w:val="00EC181F"/>
    <w:rsid w:val="00EC4959"/>
    <w:rsid w:val="00EC6354"/>
    <w:rsid w:val="00EC6EDC"/>
    <w:rsid w:val="00ED03DF"/>
    <w:rsid w:val="00ED09FF"/>
    <w:rsid w:val="00ED0C45"/>
    <w:rsid w:val="00ED6C4F"/>
    <w:rsid w:val="00EE0DE8"/>
    <w:rsid w:val="00EE696C"/>
    <w:rsid w:val="00EE6FA1"/>
    <w:rsid w:val="00EF0894"/>
    <w:rsid w:val="00EF2BD2"/>
    <w:rsid w:val="00EF392D"/>
    <w:rsid w:val="00EF45EF"/>
    <w:rsid w:val="00EF4D85"/>
    <w:rsid w:val="00F0588D"/>
    <w:rsid w:val="00F061A0"/>
    <w:rsid w:val="00F106F3"/>
    <w:rsid w:val="00F1252F"/>
    <w:rsid w:val="00F147F9"/>
    <w:rsid w:val="00F14F12"/>
    <w:rsid w:val="00F151EF"/>
    <w:rsid w:val="00F1583E"/>
    <w:rsid w:val="00F15DC8"/>
    <w:rsid w:val="00F20D9B"/>
    <w:rsid w:val="00F227E6"/>
    <w:rsid w:val="00F23886"/>
    <w:rsid w:val="00F276A5"/>
    <w:rsid w:val="00F302DE"/>
    <w:rsid w:val="00F31C3E"/>
    <w:rsid w:val="00F32947"/>
    <w:rsid w:val="00F3312D"/>
    <w:rsid w:val="00F34A58"/>
    <w:rsid w:val="00F34F0C"/>
    <w:rsid w:val="00F35476"/>
    <w:rsid w:val="00F469C1"/>
    <w:rsid w:val="00F50021"/>
    <w:rsid w:val="00F53DD1"/>
    <w:rsid w:val="00F54063"/>
    <w:rsid w:val="00F669A9"/>
    <w:rsid w:val="00F70128"/>
    <w:rsid w:val="00F73BEE"/>
    <w:rsid w:val="00F74382"/>
    <w:rsid w:val="00F75C60"/>
    <w:rsid w:val="00F76E0A"/>
    <w:rsid w:val="00F84C69"/>
    <w:rsid w:val="00F86ACA"/>
    <w:rsid w:val="00F91BB9"/>
    <w:rsid w:val="00F92140"/>
    <w:rsid w:val="00F94F14"/>
    <w:rsid w:val="00FA25F7"/>
    <w:rsid w:val="00FA3414"/>
    <w:rsid w:val="00FA6DE8"/>
    <w:rsid w:val="00FC00A6"/>
    <w:rsid w:val="00FC0F45"/>
    <w:rsid w:val="00FC31B7"/>
    <w:rsid w:val="00FC554D"/>
    <w:rsid w:val="00FC60BC"/>
    <w:rsid w:val="00FC6A80"/>
    <w:rsid w:val="00FD2485"/>
    <w:rsid w:val="00FD2CA8"/>
    <w:rsid w:val="00FD3AE5"/>
    <w:rsid w:val="00FE33B4"/>
    <w:rsid w:val="00FE4CD4"/>
    <w:rsid w:val="00FE4E57"/>
    <w:rsid w:val="00FF106E"/>
    <w:rsid w:val="00FF3AB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75EDA"/>
  <w15:docId w15:val="{4169D8F2-F61F-47C1-88FB-16400DFAA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0"/>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C011D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
    <w:next w:val="Normln"/>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
    <w:next w:val="Normln"/>
    <w:link w:val="Nadpis4Char"/>
    <w:uiPriority w:val="9"/>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
    <w:next w:val="Normln"/>
    <w:link w:val="Nadpis5Char"/>
    <w:uiPriority w:val="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9">
    <w:name w:val="heading 9"/>
    <w:basedOn w:val="Normln"/>
    <w:next w:val="Normln"/>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FC60BC"/>
    <w:rPr>
      <w:rFonts w:ascii="Times New Roman" w:eastAsia="Times New Roman" w:hAnsi="Times New Roman" w:cs="Times New Roman"/>
      <w:b/>
      <w:bCs/>
      <w:sz w:val="24"/>
      <w:szCs w:val="24"/>
    </w:rPr>
  </w:style>
  <w:style w:type="character" w:customStyle="1" w:styleId="Nadpis3Char">
    <w:name w:val="Nadpis 3 Char"/>
    <w:basedOn w:val="Standardnpsmoodstavce"/>
    <w:link w:val="Nadpis3"/>
    <w:uiPriority w:val="9"/>
    <w:rsid w:val="00013130"/>
    <w:rPr>
      <w:rFonts w:ascii="Arial" w:eastAsia="Times New Roman" w:hAnsi="Arial" w:cs="Times New Roman"/>
      <w:sz w:val="40"/>
      <w:szCs w:val="40"/>
    </w:rPr>
  </w:style>
  <w:style w:type="character" w:customStyle="1" w:styleId="Nadpis4Char">
    <w:name w:val="Nadpis 4 Char"/>
    <w:basedOn w:val="Standardnpsmoodstavce"/>
    <w:link w:val="Nadpis4"/>
    <w:uiPriority w:val="9"/>
    <w:rsid w:val="00013130"/>
    <w:rPr>
      <w:rFonts w:ascii="Arial" w:eastAsia="Times New Roman" w:hAnsi="Arial" w:cs="Times New Roman"/>
      <w:b/>
      <w:bCs/>
      <w:szCs w:val="24"/>
    </w:rPr>
  </w:style>
  <w:style w:type="character" w:customStyle="1" w:styleId="Nadpis5Char">
    <w:name w:val="Nadpis 5 Char"/>
    <w:basedOn w:val="Standardnpsmoodstavce"/>
    <w:link w:val="Nadpis5"/>
    <w:uiPriority w:val="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rsid w:val="00013130"/>
    <w:rPr>
      <w:rFonts w:ascii="Arial" w:eastAsia="Times New Roman" w:hAnsi="Arial" w:cs="Times New Roman"/>
      <w:b/>
      <w:bCs/>
      <w:szCs w:val="24"/>
      <w:u w:val="single"/>
    </w:rPr>
  </w:style>
  <w:style w:type="character" w:customStyle="1" w:styleId="Nadpis9Char">
    <w:name w:val="Nadpis 9 Char"/>
    <w:basedOn w:val="Standardnpsmoodstavce"/>
    <w:link w:val="Nadpis9"/>
    <w:rsid w:val="00013130"/>
    <w:rPr>
      <w:rFonts w:ascii="Arial" w:eastAsia="Times New Roman" w:hAnsi="Arial" w:cs="Times New Roman"/>
      <w:b/>
      <w:bCs/>
      <w:szCs w:val="24"/>
      <w:u w:val="single"/>
    </w:rPr>
  </w:style>
  <w:style w:type="paragraph" w:styleId="Zhlav">
    <w:name w:val="header"/>
    <w:basedOn w:val="Normln"/>
    <w:link w:val="Zhlav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ZhlavChar">
    <w:name w:val="Záhlaví Char"/>
    <w:basedOn w:val="Standardnpsmoodstavce"/>
    <w:link w:val="Zhlav"/>
    <w:uiPriority w:val="99"/>
    <w:rsid w:val="006B4B49"/>
    <w:rPr>
      <w:rFonts w:ascii="Times New Roman" w:eastAsia="Times New Roman" w:hAnsi="Times New Roman" w:cs="Times New Roman"/>
      <w:sz w:val="20"/>
      <w:szCs w:val="20"/>
    </w:rPr>
  </w:style>
  <w:style w:type="paragraph" w:customStyle="1" w:styleId="AODefHead">
    <w:name w:val="AODefHead"/>
    <w:basedOn w:val="Normln"/>
    <w:next w:val="AODefPara"/>
    <w:uiPriority w:val="99"/>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6B4B49"/>
    <w:pPr>
      <w:numPr>
        <w:ilvl w:val="1"/>
      </w:numPr>
      <w:outlineLvl w:val="6"/>
    </w:pPr>
  </w:style>
  <w:style w:type="paragraph" w:styleId="Zpat">
    <w:name w:val="footer"/>
    <w:basedOn w:val="Normln"/>
    <w:link w:val="ZpatChar"/>
    <w:uiPriority w:val="99"/>
    <w:unhideWhenUsed/>
    <w:rsid w:val="006B4B49"/>
    <w:pPr>
      <w:tabs>
        <w:tab w:val="center" w:pos="4536"/>
        <w:tab w:val="right" w:pos="9072"/>
      </w:tabs>
      <w:spacing w:after="0" w:line="240" w:lineRule="auto"/>
    </w:pPr>
  </w:style>
  <w:style w:type="character" w:customStyle="1" w:styleId="ZpatChar">
    <w:name w:val="Zápatí Char"/>
    <w:basedOn w:val="Standardnpsmoodstavce"/>
    <w:link w:val="Zpat"/>
    <w:uiPriority w:val="99"/>
    <w:rsid w:val="006B4B49"/>
  </w:style>
  <w:style w:type="paragraph" w:styleId="Odstavecseseznamem">
    <w:name w:val="List Paragraph"/>
    <w:aliases w:val="Bullet Number,lp1,lp11,List Paragraph11,Bullet 1,Use Case List Paragraph,List Paragraph1,Bullet List,FooterText,numbered,Paragraphe de liste1,Odsek,body,Nad,Odstavec cíl se seznamem,Odstavec_muj,Medium List 2 - Accent 41"/>
    <w:basedOn w:val="Normln"/>
    <w:link w:val="OdstavecseseznamemChar"/>
    <w:uiPriority w:val="34"/>
    <w:qFormat/>
    <w:rsid w:val="00682D29"/>
    <w:pPr>
      <w:ind w:left="720"/>
      <w:contextualSpacing/>
    </w:pPr>
  </w:style>
  <w:style w:type="character" w:customStyle="1" w:styleId="OdstavecseseznamemChar">
    <w:name w:val="Odstavec se seznamem Char"/>
    <w:aliases w:val="Bullet Number Char,lp1 Char,lp11 Char,List Paragraph11 Char,Bullet 1 Char,Use Case List Paragraph Char,List Paragraph1 Char,Bullet List Char,FooterText Char,numbered Char,Paragraphe de liste1 Char,Odsek Char,body Char,Nad Char"/>
    <w:link w:val="Odstavecseseznamem"/>
    <w:uiPriority w:val="34"/>
    <w:qFormat/>
    <w:locked/>
    <w:rsid w:val="00587796"/>
  </w:style>
  <w:style w:type="character" w:styleId="Hypertextovodkaz">
    <w:name w:val="Hyperlink"/>
    <w:basedOn w:val="Standardnpsmoodstavce"/>
    <w:uiPriority w:val="99"/>
    <w:unhideWhenUsed/>
    <w:rsid w:val="00AB6E62"/>
    <w:rPr>
      <w:color w:val="0000FF" w:themeColor="hyperlink"/>
      <w:u w:val="single"/>
    </w:rPr>
  </w:style>
  <w:style w:type="paragraph" w:styleId="Prosttext">
    <w:name w:val="Plain Text"/>
    <w:basedOn w:val="Normln"/>
    <w:link w:val="ProsttextChar"/>
    <w:uiPriority w:val="99"/>
    <w:unhideWhenUsed/>
    <w:rsid w:val="001429EC"/>
    <w:pPr>
      <w:spacing w:after="0" w:line="240" w:lineRule="auto"/>
    </w:pPr>
    <w:rPr>
      <w:rFonts w:ascii="Consolas" w:hAnsi="Consolas"/>
      <w:sz w:val="21"/>
      <w:szCs w:val="21"/>
    </w:rPr>
  </w:style>
  <w:style w:type="character" w:customStyle="1" w:styleId="ProsttextChar">
    <w:name w:val="Prostý text Char"/>
    <w:basedOn w:val="Standardnpsmoodstavce"/>
    <w:link w:val="Prosttext"/>
    <w:uiPriority w:val="99"/>
    <w:rsid w:val="001429EC"/>
    <w:rPr>
      <w:rFonts w:ascii="Consolas" w:hAnsi="Consolas"/>
      <w:sz w:val="21"/>
      <w:szCs w:val="21"/>
    </w:rPr>
  </w:style>
  <w:style w:type="character" w:styleId="Odkaznakoment">
    <w:name w:val="annotation reference"/>
    <w:basedOn w:val="Standardnpsmoodstavce"/>
    <w:uiPriority w:val="99"/>
    <w:unhideWhenUsed/>
    <w:rsid w:val="00B670D6"/>
    <w:rPr>
      <w:sz w:val="16"/>
      <w:szCs w:val="16"/>
    </w:rPr>
  </w:style>
  <w:style w:type="paragraph" w:styleId="Textkomente">
    <w:name w:val="annotation text"/>
    <w:basedOn w:val="Normln"/>
    <w:link w:val="TextkomenteChar"/>
    <w:uiPriority w:val="99"/>
    <w:unhideWhenUsed/>
    <w:rsid w:val="00B670D6"/>
    <w:pPr>
      <w:spacing w:line="240" w:lineRule="auto"/>
    </w:pPr>
    <w:rPr>
      <w:sz w:val="20"/>
      <w:szCs w:val="20"/>
    </w:rPr>
  </w:style>
  <w:style w:type="character" w:customStyle="1" w:styleId="TextkomenteChar">
    <w:name w:val="Text komentáře Char"/>
    <w:basedOn w:val="Standardnpsmoodstavce"/>
    <w:link w:val="Textkomente"/>
    <w:uiPriority w:val="99"/>
    <w:rsid w:val="00B670D6"/>
    <w:rPr>
      <w:sz w:val="20"/>
      <w:szCs w:val="20"/>
    </w:rPr>
  </w:style>
  <w:style w:type="paragraph" w:styleId="Pedmtkomente">
    <w:name w:val="annotation subject"/>
    <w:basedOn w:val="Textkomente"/>
    <w:next w:val="Textkomente"/>
    <w:link w:val="PedmtkomenteChar"/>
    <w:uiPriority w:val="99"/>
    <w:unhideWhenUsed/>
    <w:rsid w:val="00B670D6"/>
    <w:rPr>
      <w:b/>
      <w:bCs/>
    </w:rPr>
  </w:style>
  <w:style w:type="character" w:customStyle="1" w:styleId="PedmtkomenteChar">
    <w:name w:val="Předmět komentáře Char"/>
    <w:basedOn w:val="TextkomenteChar"/>
    <w:link w:val="Pedmtkomente"/>
    <w:uiPriority w:val="99"/>
    <w:rsid w:val="00B670D6"/>
    <w:rPr>
      <w:b/>
      <w:bCs/>
      <w:sz w:val="20"/>
      <w:szCs w:val="20"/>
    </w:rPr>
  </w:style>
  <w:style w:type="paragraph" w:styleId="Textbubliny">
    <w:name w:val="Balloon Text"/>
    <w:basedOn w:val="Normln"/>
    <w:link w:val="TextbublinyChar"/>
    <w:uiPriority w:val="99"/>
    <w:unhideWhenUsed/>
    <w:rsid w:val="00B670D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rsid w:val="00B670D6"/>
    <w:rPr>
      <w:rFonts w:ascii="Tahoma" w:hAnsi="Tahoma" w:cs="Tahoma"/>
      <w:sz w:val="16"/>
      <w:szCs w:val="16"/>
    </w:rPr>
  </w:style>
  <w:style w:type="paragraph" w:styleId="Zkladntext2">
    <w:name w:val="Body Text 2"/>
    <w:basedOn w:val="Normln"/>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í text 2 Char"/>
    <w:basedOn w:val="Standardnpsmoodstavce"/>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uiPriority w:val="99"/>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
    <w:rsid w:val="00564FF8"/>
    <w:pPr>
      <w:numPr>
        <w:numId w:val="7"/>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Standardnpsmoodstavce"/>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kladntextodsazen">
    <w:name w:val="Body Text Indent"/>
    <w:basedOn w:val="Normln"/>
    <w:link w:val="ZkladntextodsazenChar"/>
    <w:unhideWhenUsed/>
    <w:rsid w:val="003D6A9E"/>
    <w:pPr>
      <w:spacing w:after="120"/>
      <w:ind w:left="283"/>
    </w:pPr>
  </w:style>
  <w:style w:type="character" w:customStyle="1" w:styleId="ZkladntextodsazenChar">
    <w:name w:val="Základní text odsazený Char"/>
    <w:basedOn w:val="Standardnpsmoodstavce"/>
    <w:link w:val="Zkladntextodsazen"/>
    <w:rsid w:val="003D6A9E"/>
  </w:style>
  <w:style w:type="paragraph" w:styleId="Seznam2">
    <w:name w:val="List 2"/>
    <w:basedOn w:val="Normln"/>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nky">
    <w:name w:val="page number"/>
    <w:basedOn w:val="Standardnpsmoodstavce"/>
    <w:rsid w:val="00D248C8"/>
  </w:style>
  <w:style w:type="paragraph" w:customStyle="1" w:styleId="BodyText21">
    <w:name w:val="Body Text 21"/>
    <w:basedOn w:val="Normln"/>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
    <w:link w:val="Zkladntext3Char"/>
    <w:uiPriority w:val="99"/>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í text 3 Char"/>
    <w:basedOn w:val="Standardnpsmoodstavce"/>
    <w:link w:val="Zkladntext3"/>
    <w:uiPriority w:val="99"/>
    <w:rsid w:val="00013130"/>
    <w:rPr>
      <w:rFonts w:ascii="Arial" w:eastAsia="Times New Roman" w:hAnsi="Arial" w:cs="Times New Roman"/>
      <w:sz w:val="32"/>
      <w:szCs w:val="20"/>
    </w:rPr>
  </w:style>
  <w:style w:type="paragraph" w:styleId="Podnadpis">
    <w:name w:val="Subtitle"/>
    <w:basedOn w:val="Normln"/>
    <w:link w:val="Podnadpis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nadpisChar">
    <w:name w:val="Podnadpis Char"/>
    <w:basedOn w:val="Standardnpsmoodstavce"/>
    <w:link w:val="Podnadpis"/>
    <w:rsid w:val="00013130"/>
    <w:rPr>
      <w:rFonts w:ascii="Times New Roman" w:eastAsia="Times New Roman" w:hAnsi="Times New Roman" w:cs="Times New Roman"/>
      <w:b/>
      <w:sz w:val="24"/>
      <w:szCs w:val="20"/>
      <w:lang w:eastAsia="cs-CZ"/>
    </w:rPr>
  </w:style>
  <w:style w:type="paragraph" w:styleId="Bezmezer">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tabulka"/>
    <w:next w:val="Mkatabulky"/>
    <w:uiPriority w:val="5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5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Standardnpsmoodstavce"/>
    <w:uiPriority w:val="99"/>
    <w:semiHidden/>
    <w:unhideWhenUsed/>
    <w:rsid w:val="0070573A"/>
    <w:rPr>
      <w:color w:val="605E5C"/>
      <w:shd w:val="clear" w:color="auto" w:fill="E1DFDD"/>
    </w:rPr>
  </w:style>
  <w:style w:type="character" w:customStyle="1" w:styleId="Nadpis1Char">
    <w:name w:val="Nadpis 1 Char"/>
    <w:basedOn w:val="Standardnpsmoodstavce"/>
    <w:link w:val="Nadpis1"/>
    <w:uiPriority w:val="9"/>
    <w:rsid w:val="00C011DA"/>
    <w:rPr>
      <w:rFonts w:asciiTheme="majorHAnsi" w:eastAsiaTheme="majorEastAsia" w:hAnsiTheme="majorHAnsi" w:cstheme="majorBidi"/>
      <w:color w:val="365F91" w:themeColor="accent1" w:themeShade="BF"/>
      <w:sz w:val="32"/>
      <w:szCs w:val="32"/>
    </w:rPr>
  </w:style>
  <w:style w:type="paragraph" w:styleId="Zkladntext">
    <w:name w:val="Body Text"/>
    <w:basedOn w:val="Normln"/>
    <w:link w:val="ZkladntextChar"/>
    <w:uiPriority w:val="99"/>
    <w:unhideWhenUsed/>
    <w:rsid w:val="00C011DA"/>
    <w:pPr>
      <w:spacing w:after="120"/>
    </w:pPr>
  </w:style>
  <w:style w:type="character" w:customStyle="1" w:styleId="ZkladntextChar">
    <w:name w:val="Základní text Char"/>
    <w:basedOn w:val="Standardnpsmoodstavce"/>
    <w:link w:val="Zkladntext"/>
    <w:uiPriority w:val="99"/>
    <w:rsid w:val="00C011DA"/>
  </w:style>
  <w:style w:type="character" w:customStyle="1" w:styleId="Zmienka1">
    <w:name w:val="Zmienka1"/>
    <w:basedOn w:val="Standardnpsmoodstavce"/>
    <w:uiPriority w:val="99"/>
    <w:semiHidden/>
    <w:unhideWhenUsed/>
    <w:rsid w:val="00C011DA"/>
    <w:rPr>
      <w:color w:val="2B579A"/>
      <w:shd w:val="clear" w:color="auto" w:fill="E6E6E6"/>
    </w:rPr>
  </w:style>
  <w:style w:type="paragraph" w:styleId="Textpoznpodarou">
    <w:name w:val="footnote text"/>
    <w:basedOn w:val="Normln"/>
    <w:link w:val="TextpoznpodarouChar"/>
    <w:uiPriority w:val="99"/>
    <w:unhideWhenUsed/>
    <w:rsid w:val="00C011DA"/>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C011DA"/>
    <w:rPr>
      <w:sz w:val="20"/>
      <w:szCs w:val="20"/>
    </w:rPr>
  </w:style>
  <w:style w:type="character" w:styleId="Znakapoznpodarou">
    <w:name w:val="footnote reference"/>
    <w:basedOn w:val="Standardnpsmoodstavce"/>
    <w:uiPriority w:val="99"/>
    <w:unhideWhenUsed/>
    <w:rsid w:val="00C011DA"/>
    <w:rPr>
      <w:vertAlign w:val="superscript"/>
    </w:rPr>
  </w:style>
  <w:style w:type="paragraph" w:customStyle="1" w:styleId="Nadpis61">
    <w:name w:val="Nadpis 61"/>
    <w:basedOn w:val="Normln"/>
    <w:next w:val="Normln"/>
    <w:semiHidden/>
    <w:unhideWhenUsed/>
    <w:qFormat/>
    <w:rsid w:val="00C011DA"/>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ln"/>
    <w:next w:val="Normln"/>
    <w:semiHidden/>
    <w:unhideWhenUsed/>
    <w:qFormat/>
    <w:rsid w:val="00C011DA"/>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ln"/>
    <w:next w:val="Normln"/>
    <w:semiHidden/>
    <w:unhideWhenUsed/>
    <w:qFormat/>
    <w:rsid w:val="00C011DA"/>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Bezseznamu"/>
    <w:uiPriority w:val="99"/>
    <w:semiHidden/>
    <w:unhideWhenUsed/>
    <w:rsid w:val="00C011DA"/>
  </w:style>
  <w:style w:type="character" w:styleId="Siln">
    <w:name w:val="Strong"/>
    <w:uiPriority w:val="99"/>
    <w:qFormat/>
    <w:rsid w:val="00C011DA"/>
    <w:rPr>
      <w:b/>
      <w:bCs/>
    </w:rPr>
  </w:style>
  <w:style w:type="paragraph" w:styleId="Zkladntextodsazen2">
    <w:name w:val="Body Text Indent 2"/>
    <w:basedOn w:val="Normln"/>
    <w:link w:val="Zkladntextodsazen2Char"/>
    <w:rsid w:val="00C011DA"/>
    <w:pPr>
      <w:spacing w:after="120" w:line="480" w:lineRule="auto"/>
      <w:ind w:left="283"/>
    </w:pPr>
    <w:rPr>
      <w:rFonts w:ascii="Times New Roman" w:eastAsia="Times New Roman" w:hAnsi="Times New Roman" w:cs="Times New Roman"/>
      <w:sz w:val="24"/>
      <w:szCs w:val="24"/>
      <w:lang w:eastAsia="en-US"/>
    </w:rPr>
  </w:style>
  <w:style w:type="character" w:customStyle="1" w:styleId="Zkladntextodsazen2Char">
    <w:name w:val="Základní text odsazený 2 Char"/>
    <w:basedOn w:val="Standardnpsmoodstavce"/>
    <w:link w:val="Zkladntextodsazen2"/>
    <w:rsid w:val="00C011DA"/>
    <w:rPr>
      <w:rFonts w:ascii="Times New Roman" w:eastAsia="Times New Roman" w:hAnsi="Times New Roman" w:cs="Times New Roman"/>
      <w:sz w:val="24"/>
      <w:szCs w:val="24"/>
      <w:lang w:eastAsia="en-US"/>
    </w:rPr>
  </w:style>
  <w:style w:type="paragraph" w:styleId="Nzev">
    <w:name w:val="Title"/>
    <w:basedOn w:val="Normln"/>
    <w:link w:val="NzevChar"/>
    <w:qFormat/>
    <w:rsid w:val="00C011DA"/>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NzevChar">
    <w:name w:val="Název Char"/>
    <w:basedOn w:val="Standardnpsmoodstavce"/>
    <w:link w:val="Nzev"/>
    <w:rsid w:val="00C011DA"/>
    <w:rPr>
      <w:rFonts w:ascii="Helvetica" w:eastAsia="Times New Roman" w:hAnsi="Helvetica" w:cs="Arial"/>
      <w:b/>
      <w:kern w:val="28"/>
      <w:sz w:val="32"/>
      <w:szCs w:val="20"/>
      <w:lang w:val="cs-CZ"/>
    </w:rPr>
  </w:style>
  <w:style w:type="paragraph" w:styleId="Rozloendokumentu">
    <w:name w:val="Document Map"/>
    <w:basedOn w:val="Normln"/>
    <w:link w:val="RozloendokumentuChar"/>
    <w:semiHidden/>
    <w:rsid w:val="00C011DA"/>
    <w:pPr>
      <w:shd w:val="clear" w:color="auto" w:fill="000080"/>
      <w:spacing w:after="0" w:line="240" w:lineRule="auto"/>
    </w:pPr>
    <w:rPr>
      <w:rFonts w:ascii="Tahoma" w:eastAsia="Times New Roman" w:hAnsi="Tahoma" w:cs="Tahoma"/>
      <w:sz w:val="20"/>
      <w:szCs w:val="20"/>
      <w:lang w:eastAsia="en-US"/>
    </w:rPr>
  </w:style>
  <w:style w:type="character" w:customStyle="1" w:styleId="RozloendokumentuChar">
    <w:name w:val="Rozložení dokumentu Char"/>
    <w:basedOn w:val="Standardnpsmoodstavce"/>
    <w:link w:val="Rozloendokumentu"/>
    <w:semiHidden/>
    <w:rsid w:val="00C011DA"/>
    <w:rPr>
      <w:rFonts w:ascii="Tahoma" w:eastAsia="Times New Roman" w:hAnsi="Tahoma" w:cs="Tahoma"/>
      <w:sz w:val="20"/>
      <w:szCs w:val="20"/>
      <w:shd w:val="clear" w:color="auto" w:fill="000080"/>
      <w:lang w:eastAsia="en-US"/>
    </w:rPr>
  </w:style>
  <w:style w:type="paragraph" w:styleId="Normlnweb">
    <w:name w:val="Normal (Web)"/>
    <w:basedOn w:val="Normln"/>
    <w:rsid w:val="00C011DA"/>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ln"/>
    <w:rsid w:val="00C011DA"/>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ln"/>
    <w:qFormat/>
    <w:rsid w:val="00C011DA"/>
    <w:pPr>
      <w:ind w:left="720"/>
      <w:contextualSpacing/>
    </w:pPr>
    <w:rPr>
      <w:rFonts w:ascii="Calibri" w:eastAsia="Calibri" w:hAnsi="Calibri" w:cs="Times New Roman"/>
      <w:lang w:eastAsia="en-US"/>
    </w:rPr>
  </w:style>
  <w:style w:type="paragraph" w:customStyle="1" w:styleId="C1b">
    <w:name w:val="C1b"/>
    <w:basedOn w:val="Normln"/>
    <w:next w:val="Normln"/>
    <w:rsid w:val="00C011DA"/>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Normlntabulka"/>
    <w:next w:val="Mkatabul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tabulka"/>
    <w:next w:val="Mkatabulky"/>
    <w:uiPriority w:val="39"/>
    <w:rsid w:val="00C011D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C011DA"/>
    <w:pPr>
      <w:spacing w:after="0" w:line="240" w:lineRule="auto"/>
      <w:ind w:left="708"/>
    </w:pPr>
    <w:rPr>
      <w:rFonts w:ascii="Arial" w:eastAsia="Times New Roman" w:hAnsi="Arial" w:cs="Times New Roman"/>
      <w:noProof/>
      <w:szCs w:val="24"/>
    </w:rPr>
  </w:style>
  <w:style w:type="numbering" w:customStyle="1" w:styleId="Bezzoznamu11">
    <w:name w:val="Bez zoznamu11"/>
    <w:next w:val="Bezseznamu"/>
    <w:uiPriority w:val="99"/>
    <w:semiHidden/>
    <w:unhideWhenUsed/>
    <w:rsid w:val="00C011DA"/>
  </w:style>
  <w:style w:type="character" w:styleId="Sledovanodkaz">
    <w:name w:val="FollowedHyperlink"/>
    <w:basedOn w:val="Standardnpsmoodstavce"/>
    <w:uiPriority w:val="99"/>
    <w:unhideWhenUsed/>
    <w:rsid w:val="00C011DA"/>
    <w:rPr>
      <w:color w:val="800080"/>
      <w:u w:val="single"/>
    </w:rPr>
  </w:style>
  <w:style w:type="paragraph" w:customStyle="1" w:styleId="xl107">
    <w:name w:val="xl107"/>
    <w:basedOn w:val="Normln"/>
    <w:rsid w:val="00C011DA"/>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ln"/>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ln"/>
    <w:rsid w:val="00C011DA"/>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ln"/>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ln"/>
    <w:rsid w:val="00C011D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ln"/>
    <w:rsid w:val="00C011D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ln"/>
    <w:rsid w:val="00C011D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ln"/>
    <w:rsid w:val="00C011D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ln"/>
    <w:rsid w:val="00C011D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ln"/>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ln"/>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ln"/>
    <w:rsid w:val="00C011DA"/>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ln"/>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ln"/>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ln"/>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ln"/>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ln"/>
    <w:rsid w:val="00C011DA"/>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ln"/>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ln"/>
    <w:rsid w:val="00C011DA"/>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ln"/>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ln"/>
    <w:rsid w:val="00C011D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ln"/>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ln"/>
    <w:rsid w:val="00C011D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ln"/>
    <w:rsid w:val="00C011D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ln"/>
    <w:rsid w:val="00C011D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Bezseznamu"/>
    <w:uiPriority w:val="99"/>
    <w:semiHidden/>
    <w:unhideWhenUsed/>
    <w:rsid w:val="00C011DA"/>
  </w:style>
  <w:style w:type="paragraph" w:customStyle="1" w:styleId="Nadpis31">
    <w:name w:val="Nadpis 31"/>
    <w:basedOn w:val="Normln"/>
    <w:next w:val="Normln"/>
    <w:uiPriority w:val="9"/>
    <w:semiHidden/>
    <w:unhideWhenUsed/>
    <w:qFormat/>
    <w:rsid w:val="00C011DA"/>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Bezseznamu"/>
    <w:uiPriority w:val="99"/>
    <w:semiHidden/>
    <w:unhideWhenUsed/>
    <w:rsid w:val="00C011DA"/>
  </w:style>
  <w:style w:type="table" w:customStyle="1" w:styleId="Mriekatabuky2">
    <w:name w:val="Mriežka tabuľky2"/>
    <w:basedOn w:val="Normlntabulka"/>
    <w:next w:val="Mkatabulky"/>
    <w:uiPriority w:val="3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tabulka"/>
    <w:next w:val="Mkatabul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Standardnpsmoodstavce"/>
    <w:uiPriority w:val="9"/>
    <w:semiHidden/>
    <w:rsid w:val="00C011DA"/>
    <w:rPr>
      <w:rFonts w:ascii="Cambria" w:eastAsia="Times New Roman" w:hAnsi="Cambria" w:cs="Times New Roman"/>
      <w:b/>
      <w:bCs/>
      <w:color w:val="4F81BD"/>
    </w:rPr>
  </w:style>
  <w:style w:type="character" w:customStyle="1" w:styleId="Nadpis6Char1">
    <w:name w:val="Nadpis 6 Char1"/>
    <w:basedOn w:val="Standardnpsmoodstavce"/>
    <w:uiPriority w:val="9"/>
    <w:semiHidden/>
    <w:rsid w:val="00C011DA"/>
    <w:rPr>
      <w:rFonts w:ascii="Cambria" w:eastAsia="Times New Roman" w:hAnsi="Cambria" w:cs="Times New Roman"/>
      <w:i/>
      <w:iCs/>
      <w:color w:val="243F60"/>
    </w:rPr>
  </w:style>
  <w:style w:type="character" w:customStyle="1" w:styleId="Nadpis7Char1">
    <w:name w:val="Nadpis 7 Char1"/>
    <w:basedOn w:val="Standardnpsmoodstavce"/>
    <w:uiPriority w:val="9"/>
    <w:semiHidden/>
    <w:rsid w:val="00C011DA"/>
    <w:rPr>
      <w:rFonts w:ascii="Cambria" w:eastAsia="Times New Roman" w:hAnsi="Cambria" w:cs="Times New Roman"/>
      <w:i/>
      <w:iCs/>
      <w:color w:val="404040"/>
    </w:rPr>
  </w:style>
  <w:style w:type="character" w:customStyle="1" w:styleId="Nadpis9Char1">
    <w:name w:val="Nadpis 9 Char1"/>
    <w:basedOn w:val="Standardnpsmoodstavce"/>
    <w:uiPriority w:val="9"/>
    <w:semiHidden/>
    <w:rsid w:val="00C011DA"/>
    <w:rPr>
      <w:rFonts w:ascii="Cambria" w:eastAsia="Times New Roman" w:hAnsi="Cambria" w:cs="Times New Roman"/>
      <w:i/>
      <w:iCs/>
      <w:color w:val="404040"/>
      <w:sz w:val="20"/>
      <w:szCs w:val="20"/>
    </w:rPr>
  </w:style>
  <w:style w:type="numbering" w:customStyle="1" w:styleId="Bezzoznamu21">
    <w:name w:val="Bez zoznamu21"/>
    <w:next w:val="Bezseznamu"/>
    <w:uiPriority w:val="99"/>
    <w:semiHidden/>
    <w:unhideWhenUsed/>
    <w:rsid w:val="00C011DA"/>
  </w:style>
  <w:style w:type="numbering" w:customStyle="1" w:styleId="Bezzoznamu1111">
    <w:name w:val="Bez zoznamu1111"/>
    <w:next w:val="Bezseznamu"/>
    <w:uiPriority w:val="99"/>
    <w:semiHidden/>
    <w:unhideWhenUsed/>
    <w:rsid w:val="00C011DA"/>
  </w:style>
  <w:style w:type="character" w:customStyle="1" w:styleId="Zkladntext0">
    <w:name w:val="Základný text_"/>
    <w:basedOn w:val="Standardnpsmoodstavce"/>
    <w:link w:val="Zkladntext30"/>
    <w:rsid w:val="00C011DA"/>
    <w:rPr>
      <w:shd w:val="clear" w:color="auto" w:fill="FFFFFF"/>
    </w:rPr>
  </w:style>
  <w:style w:type="paragraph" w:customStyle="1" w:styleId="Zkladntext30">
    <w:name w:val="Základný text3"/>
    <w:basedOn w:val="Normln"/>
    <w:link w:val="Zkladntext0"/>
    <w:rsid w:val="00C011DA"/>
    <w:pPr>
      <w:shd w:val="clear" w:color="auto" w:fill="FFFFFF"/>
      <w:spacing w:before="360" w:after="0" w:line="263" w:lineRule="exact"/>
      <w:ind w:hanging="700"/>
      <w:jc w:val="both"/>
    </w:pPr>
  </w:style>
  <w:style w:type="table" w:customStyle="1" w:styleId="Mriekatabuky3">
    <w:name w:val="Mriežka tabuľky3"/>
    <w:basedOn w:val="Normlntabulka"/>
    <w:next w:val="Mkatabulky"/>
    <w:uiPriority w:val="59"/>
    <w:rsid w:val="00C011D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Standardnpsmoodstavce"/>
    <w:rsid w:val="00C011DA"/>
  </w:style>
  <w:style w:type="character" w:customStyle="1" w:styleId="code">
    <w:name w:val="code"/>
    <w:rsid w:val="00C011DA"/>
    <w:rPr>
      <w:sz w:val="17"/>
      <w:szCs w:val="17"/>
    </w:rPr>
  </w:style>
  <w:style w:type="character" w:styleId="Zstupntext">
    <w:name w:val="Placeholder Text"/>
    <w:basedOn w:val="Standardnpsmoodstavce"/>
    <w:uiPriority w:val="99"/>
    <w:semiHidden/>
    <w:rsid w:val="00C011DA"/>
    <w:rPr>
      <w:color w:val="808080"/>
    </w:rPr>
  </w:style>
  <w:style w:type="paragraph" w:customStyle="1" w:styleId="Odrka">
    <w:name w:val="Odrážka"/>
    <w:basedOn w:val="Normln"/>
    <w:link w:val="OdrkaChar1"/>
    <w:rsid w:val="00C011DA"/>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C011DA"/>
    <w:rPr>
      <w:rFonts w:ascii="Times New Roman" w:eastAsia="Calibri" w:hAnsi="Times New Roman" w:cs="Times New Roman"/>
      <w:sz w:val="20"/>
      <w:szCs w:val="20"/>
    </w:rPr>
  </w:style>
  <w:style w:type="paragraph" w:customStyle="1" w:styleId="Normlny-Bold">
    <w:name w:val="Normálny-Bold"/>
    <w:basedOn w:val="Normln"/>
    <w:uiPriority w:val="99"/>
    <w:rsid w:val="00C011DA"/>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ln"/>
    <w:link w:val="Normal3Char"/>
    <w:rsid w:val="00C011DA"/>
    <w:pPr>
      <w:ind w:left="1134"/>
    </w:pPr>
    <w:rPr>
      <w:rFonts w:eastAsia="Calibri"/>
      <w:lang w:eastAsia="en-US"/>
    </w:rPr>
  </w:style>
  <w:style w:type="character" w:customStyle="1" w:styleId="Normal3Char">
    <w:name w:val="Normal3 Char"/>
    <w:link w:val="Normal3"/>
    <w:locked/>
    <w:rsid w:val="00C011DA"/>
    <w:rPr>
      <w:rFonts w:eastAsia="Calibri"/>
      <w:lang w:eastAsia="en-US"/>
    </w:rPr>
  </w:style>
  <w:style w:type="paragraph" w:customStyle="1" w:styleId="STYL">
    <w:name w:val="STYL"/>
    <w:basedOn w:val="Normln"/>
    <w:rsid w:val="00C011DA"/>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ln"/>
    <w:rsid w:val="00C011DA"/>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ln"/>
    <w:rsid w:val="00C011DA"/>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Bezseznamu"/>
    <w:uiPriority w:val="99"/>
    <w:semiHidden/>
    <w:unhideWhenUsed/>
    <w:rsid w:val="00C011DA"/>
  </w:style>
  <w:style w:type="table" w:customStyle="1" w:styleId="Mriekatabuky4">
    <w:name w:val="Mriežka tabuľky4"/>
    <w:basedOn w:val="Normlntabulka"/>
    <w:next w:val="Mkatabulky"/>
    <w:uiPriority w:val="39"/>
    <w:rsid w:val="00C011DA"/>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Standardnpsmoodstavce"/>
    <w:uiPriority w:val="9"/>
    <w:semiHidden/>
    <w:rsid w:val="00C011DA"/>
    <w:rPr>
      <w:rFonts w:asciiTheme="majorHAnsi" w:eastAsiaTheme="majorEastAsia" w:hAnsiTheme="majorHAnsi" w:cstheme="majorBidi"/>
      <w:color w:val="243F60" w:themeColor="accent1" w:themeShade="7F"/>
      <w:lang w:eastAsia="sk-SK"/>
    </w:rPr>
  </w:style>
  <w:style w:type="character" w:customStyle="1" w:styleId="Nadpis7Char2">
    <w:name w:val="Nadpis 7 Char2"/>
    <w:basedOn w:val="Standardnpsmoodstavce"/>
    <w:uiPriority w:val="9"/>
    <w:semiHidden/>
    <w:rsid w:val="00C011DA"/>
    <w:rPr>
      <w:rFonts w:asciiTheme="majorHAnsi" w:eastAsiaTheme="majorEastAsia" w:hAnsiTheme="majorHAnsi" w:cstheme="majorBidi"/>
      <w:i/>
      <w:iCs/>
      <w:color w:val="243F60" w:themeColor="accent1" w:themeShade="7F"/>
      <w:lang w:eastAsia="sk-SK"/>
    </w:rPr>
  </w:style>
  <w:style w:type="character" w:customStyle="1" w:styleId="Nadpis9Char2">
    <w:name w:val="Nadpis 9 Char2"/>
    <w:basedOn w:val="Standardnpsmoodstavce"/>
    <w:uiPriority w:val="9"/>
    <w:semiHidden/>
    <w:rsid w:val="00C011DA"/>
    <w:rPr>
      <w:rFonts w:asciiTheme="majorHAnsi" w:eastAsiaTheme="majorEastAsia" w:hAnsiTheme="majorHAnsi" w:cstheme="majorBidi"/>
      <w:i/>
      <w:iCs/>
      <w:color w:val="272727" w:themeColor="text1" w:themeTint="D8"/>
      <w:sz w:val="21"/>
      <w:szCs w:val="21"/>
      <w:lang w:eastAsia="sk-SK"/>
    </w:rPr>
  </w:style>
  <w:style w:type="character" w:customStyle="1" w:styleId="longtext1">
    <w:name w:val="long_text1"/>
    <w:rsid w:val="00C011DA"/>
    <w:rPr>
      <w:sz w:val="20"/>
      <w:szCs w:val="20"/>
    </w:rPr>
  </w:style>
  <w:style w:type="paragraph" w:customStyle="1" w:styleId="Tabuka-sloanzov">
    <w:name w:val="Tabuľka - číslo a názov"/>
    <w:basedOn w:val="Normln"/>
    <w:uiPriority w:val="99"/>
    <w:qFormat/>
    <w:rsid w:val="00C011DA"/>
    <w:pPr>
      <w:numPr>
        <w:numId w:val="26"/>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ln"/>
    <w:rsid w:val="00C011D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011DA"/>
    <w:rPr>
      <w:b/>
    </w:rPr>
  </w:style>
  <w:style w:type="numbering" w:customStyle="1" w:styleId="Bezzoznamu4">
    <w:name w:val="Bez zoznamu4"/>
    <w:next w:val="Bezseznamu"/>
    <w:uiPriority w:val="99"/>
    <w:semiHidden/>
    <w:unhideWhenUsed/>
    <w:rsid w:val="00C011DA"/>
  </w:style>
  <w:style w:type="paragraph" w:styleId="Seznam">
    <w:name w:val="List"/>
    <w:basedOn w:val="Normln"/>
    <w:uiPriority w:val="99"/>
    <w:semiHidden/>
    <w:unhideWhenUsed/>
    <w:rsid w:val="00C011DA"/>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C011DA"/>
    <w:pPr>
      <w:suppressAutoHyphens/>
      <w:autoSpaceDN w:val="0"/>
      <w:spacing w:after="0" w:line="240" w:lineRule="auto"/>
      <w:textAlignment w:val="baseline"/>
    </w:pPr>
    <w:rPr>
      <w:rFonts w:ascii="Times New Roman" w:eastAsia="Times New Roman" w:hAnsi="Times New Roman" w:cs="Verdana"/>
      <w:kern w:val="3"/>
      <w:sz w:val="24"/>
      <w:szCs w:val="24"/>
    </w:rPr>
  </w:style>
  <w:style w:type="table" w:styleId="Stednmka3">
    <w:name w:val="Medium Grid 3"/>
    <w:basedOn w:val="Normlntabulka"/>
    <w:uiPriority w:val="60"/>
    <w:rsid w:val="00C011DA"/>
    <w:pPr>
      <w:spacing w:after="0" w:line="240" w:lineRule="auto"/>
    </w:pPr>
    <w:rPr>
      <w:rFonts w:ascii="Calibri" w:eastAsia="Calibri" w:hAnsi="Calibri" w:cs="Times New Roman"/>
      <w:color w:val="000000"/>
      <w:sz w:val="20"/>
      <w:szCs w:val="2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islovanyseznam">
    <w:name w:val="Cislovany seznam"/>
    <w:basedOn w:val="Normln"/>
    <w:rsid w:val="00C011DA"/>
    <w:pPr>
      <w:numPr>
        <w:numId w:val="27"/>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C011DA"/>
    <w:pPr>
      <w:numPr>
        <w:ilvl w:val="1"/>
      </w:numPr>
      <w:tabs>
        <w:tab w:val="clear" w:pos="567"/>
        <w:tab w:val="num" w:pos="360"/>
      </w:tabs>
    </w:pPr>
  </w:style>
  <w:style w:type="paragraph" w:customStyle="1" w:styleId="Nzevsmlouvy">
    <w:name w:val="Název smlouvy"/>
    <w:basedOn w:val="Normln"/>
    <w:rsid w:val="00C011DA"/>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Barevnmkazvraznn1"/>
    <w:uiPriority w:val="29"/>
    <w:semiHidden/>
    <w:rsid w:val="00C011DA"/>
    <w:rPr>
      <w:rFonts w:ascii="Myriad Pro" w:eastAsia="Calibri" w:hAnsi="Myriad Pro" w:cs="Arial"/>
      <w:i/>
      <w:iCs/>
      <w:color w:val="000000"/>
      <w:sz w:val="24"/>
      <w:lang w:eastAsia="en-US"/>
    </w:rPr>
  </w:style>
  <w:style w:type="paragraph" w:customStyle="1" w:styleId="Sodrkami">
    <w:name w:val="S odrážkami"/>
    <w:basedOn w:val="Normln"/>
    <w:rsid w:val="00C011DA"/>
    <w:pPr>
      <w:numPr>
        <w:numId w:val="28"/>
      </w:numPr>
      <w:contextualSpacing/>
      <w:jc w:val="both"/>
    </w:pPr>
    <w:rPr>
      <w:rFonts w:ascii="Myriad Pro" w:eastAsia="Calibri" w:hAnsi="Myriad Pro" w:cs="Times New Roman"/>
      <w:sz w:val="24"/>
      <w:lang w:eastAsia="en-US"/>
    </w:rPr>
  </w:style>
  <w:style w:type="paragraph" w:styleId="Citt">
    <w:name w:val="Quote"/>
    <w:basedOn w:val="Normln"/>
    <w:next w:val="Normln"/>
    <w:link w:val="CittChar"/>
    <w:uiPriority w:val="29"/>
    <w:qFormat/>
    <w:rsid w:val="00C011DA"/>
    <w:pPr>
      <w:jc w:val="both"/>
    </w:pPr>
    <w:rPr>
      <w:rFonts w:ascii="Myriad Pro" w:eastAsia="Calibri" w:hAnsi="Myriad Pro" w:cs="Arial"/>
      <w:i/>
      <w:iCs/>
      <w:color w:val="000000"/>
      <w:sz w:val="24"/>
      <w:lang w:eastAsia="en-US"/>
    </w:rPr>
  </w:style>
  <w:style w:type="character" w:customStyle="1" w:styleId="CittChar">
    <w:name w:val="Citát Char"/>
    <w:basedOn w:val="Standardnpsmoodstavce"/>
    <w:link w:val="Citt"/>
    <w:uiPriority w:val="29"/>
    <w:rsid w:val="00C011DA"/>
    <w:rPr>
      <w:rFonts w:ascii="Myriad Pro" w:eastAsia="Calibri" w:hAnsi="Myriad Pro" w:cs="Arial"/>
      <w:i/>
      <w:iCs/>
      <w:color w:val="000000"/>
      <w:sz w:val="24"/>
      <w:lang w:eastAsia="en-US"/>
    </w:rPr>
  </w:style>
  <w:style w:type="table" w:styleId="Barevnmkazvraznn1">
    <w:name w:val="Colorful Grid Accent 1"/>
    <w:basedOn w:val="Normlntabulka"/>
    <w:link w:val="Farebnmriekazvraznenie1Char"/>
    <w:uiPriority w:val="29"/>
    <w:semiHidden/>
    <w:unhideWhenUsed/>
    <w:rsid w:val="00C011DA"/>
    <w:pPr>
      <w:spacing w:after="0" w:line="240" w:lineRule="auto"/>
    </w:pPr>
    <w:rPr>
      <w:rFonts w:ascii="Myriad Pro" w:eastAsia="Calibri" w:hAnsi="Myriad Pro" w:cs="Arial"/>
      <w:i/>
      <w:iCs/>
      <w:color w:val="000000"/>
      <w:sz w:val="24"/>
      <w:lang w:eastAsia="en-US"/>
    </w:rPr>
    <w:tblPr>
      <w:tblStyleRowBandSize w:val="1"/>
      <w:tblStyleColBandSize w:val="1"/>
      <w:tblBorders>
        <w:insideH w:val="single" w:sz="4" w:space="0" w:color="FFFFFF" w:themeColor="background1"/>
      </w:tblBorders>
    </w:tblPr>
    <w:tcPr>
      <w:shd w:val="clear" w:color="auto" w:fill="DBE5F1" w:themeFill="accent1" w:themeFillTint="33"/>
    </w:tcPr>
    <w:tblStylePr w:type="firstRow">
      <w:tblPr/>
      <w:tcPr>
        <w:shd w:val="clear" w:color="auto" w:fill="B8CCE4" w:themeFill="accent1" w:themeFillTint="66"/>
      </w:tcPr>
    </w:tblStylePr>
    <w:tblStylePr w:type="lastRow">
      <w:tblPr/>
      <w:tcPr>
        <w:shd w:val="clear" w:color="auto" w:fill="B8CCE4" w:themeFill="accent1" w:themeFillTint="66"/>
      </w:tcPr>
    </w:tblStylePr>
    <w:tblStylePr w:type="firstCol">
      <w:tblPr/>
      <w:tcPr>
        <w:shd w:val="clear" w:color="auto" w:fill="365F91" w:themeFill="accent1" w:themeFillShade="BF"/>
      </w:tcPr>
    </w:tblStylePr>
    <w:tblStylePr w:type="lastCol">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st">
    <w:name w:val="st"/>
    <w:basedOn w:val="Standardnpsmoodstavce"/>
    <w:uiPriority w:val="99"/>
    <w:rsid w:val="00C011DA"/>
  </w:style>
  <w:style w:type="character" w:customStyle="1" w:styleId="formtext">
    <w:name w:val="formtext"/>
    <w:basedOn w:val="Standardnpsmoodstavce"/>
    <w:rsid w:val="00C011DA"/>
  </w:style>
  <w:style w:type="character" w:customStyle="1" w:styleId="Nevyrieenzmienka10">
    <w:name w:val="Nevyriešená zmienka1"/>
    <w:basedOn w:val="Standardnpsmoodstavce"/>
    <w:uiPriority w:val="99"/>
    <w:semiHidden/>
    <w:unhideWhenUsed/>
    <w:rsid w:val="00C011DA"/>
    <w:rPr>
      <w:color w:val="605E5C"/>
      <w:shd w:val="clear" w:color="auto" w:fill="E1DFDD"/>
    </w:rPr>
  </w:style>
  <w:style w:type="character" w:styleId="slodku">
    <w:name w:val="line number"/>
    <w:basedOn w:val="Standardnpsmoodstavce"/>
    <w:uiPriority w:val="99"/>
    <w:semiHidden/>
    <w:unhideWhenUsed/>
    <w:rsid w:val="00C011DA"/>
  </w:style>
  <w:style w:type="paragraph" w:customStyle="1" w:styleId="msonormal0">
    <w:name w:val="msonormal"/>
    <w:basedOn w:val="Normln"/>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ln"/>
    <w:rsid w:val="00C011DA"/>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ln"/>
    <w:rsid w:val="00C011DA"/>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ln"/>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ln"/>
    <w:rsid w:val="00C011D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ln"/>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ln"/>
    <w:rsid w:val="00C011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ln"/>
    <w:rsid w:val="00C011DA"/>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ln"/>
    <w:rsid w:val="00C011DA"/>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ln"/>
    <w:rsid w:val="00C011DA"/>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ln"/>
    <w:rsid w:val="00C011DA"/>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ln"/>
    <w:rsid w:val="00C011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ln"/>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ln"/>
    <w:rsid w:val="00C011DA"/>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7">
    <w:name w:val="xl77"/>
    <w:basedOn w:val="Normln"/>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8">
    <w:name w:val="xl78"/>
    <w:basedOn w:val="Normln"/>
    <w:rsid w:val="004873B9"/>
    <w:pPr>
      <w:pBdr>
        <w:left w:val="single" w:sz="4" w:space="0" w:color="auto"/>
        <w:bottom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79">
    <w:name w:val="xl79"/>
    <w:basedOn w:val="Normln"/>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0">
    <w:name w:val="xl80"/>
    <w:basedOn w:val="Normln"/>
    <w:rsid w:val="004873B9"/>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1">
    <w:name w:val="xl81"/>
    <w:basedOn w:val="Normln"/>
    <w:rsid w:val="004873B9"/>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82">
    <w:name w:val="xl82"/>
    <w:basedOn w:val="Normln"/>
    <w:rsid w:val="004873B9"/>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3">
    <w:name w:val="xl83"/>
    <w:basedOn w:val="Normln"/>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4">
    <w:name w:val="xl84"/>
    <w:basedOn w:val="Normln"/>
    <w:rsid w:val="004873B9"/>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85">
    <w:name w:val="xl85"/>
    <w:basedOn w:val="Normln"/>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6">
    <w:name w:val="xl86"/>
    <w:basedOn w:val="Normln"/>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7">
    <w:name w:val="xl87"/>
    <w:basedOn w:val="Normln"/>
    <w:rsid w:val="004873B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8">
    <w:name w:val="xl88"/>
    <w:basedOn w:val="Normln"/>
    <w:rsid w:val="004873B9"/>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89">
    <w:name w:val="xl89"/>
    <w:basedOn w:val="Normln"/>
    <w:rsid w:val="004873B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0">
    <w:name w:val="xl90"/>
    <w:basedOn w:val="Normln"/>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1">
    <w:name w:val="xl91"/>
    <w:basedOn w:val="Normln"/>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2">
    <w:name w:val="xl92"/>
    <w:basedOn w:val="Normln"/>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3">
    <w:name w:val="xl93"/>
    <w:basedOn w:val="Normln"/>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4">
    <w:name w:val="xl94"/>
    <w:basedOn w:val="Normln"/>
    <w:rsid w:val="004873B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5">
    <w:name w:val="xl95"/>
    <w:basedOn w:val="Normln"/>
    <w:rsid w:val="004873B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96">
    <w:name w:val="xl96"/>
    <w:basedOn w:val="Normln"/>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7">
    <w:name w:val="xl97"/>
    <w:basedOn w:val="Normln"/>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8">
    <w:name w:val="xl98"/>
    <w:basedOn w:val="Normln"/>
    <w:rsid w:val="004873B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99">
    <w:name w:val="xl99"/>
    <w:basedOn w:val="Normln"/>
    <w:rsid w:val="004873B9"/>
    <w:pPr>
      <w:pBdr>
        <w:left w:val="single" w:sz="4"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0">
    <w:name w:val="xl100"/>
    <w:basedOn w:val="Normln"/>
    <w:rsid w:val="004873B9"/>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sz w:val="20"/>
      <w:szCs w:val="20"/>
    </w:rPr>
  </w:style>
  <w:style w:type="paragraph" w:customStyle="1" w:styleId="xl101">
    <w:name w:val="xl101"/>
    <w:basedOn w:val="Normln"/>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2">
    <w:name w:val="xl102"/>
    <w:basedOn w:val="Normln"/>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03">
    <w:name w:val="xl103"/>
    <w:basedOn w:val="Normln"/>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4">
    <w:name w:val="xl104"/>
    <w:basedOn w:val="Normln"/>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5">
    <w:name w:val="xl105"/>
    <w:basedOn w:val="Normln"/>
    <w:rsid w:val="004873B9"/>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06">
    <w:name w:val="xl106"/>
    <w:basedOn w:val="Normln"/>
    <w:rsid w:val="004873B9"/>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sz w:val="20"/>
      <w:szCs w:val="20"/>
    </w:rPr>
  </w:style>
  <w:style w:type="paragraph" w:customStyle="1" w:styleId="xl140">
    <w:name w:val="xl140"/>
    <w:basedOn w:val="Normln"/>
    <w:rsid w:val="004873B9"/>
    <w:pPr>
      <w:pBdr>
        <w:top w:val="single" w:sz="8"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1">
    <w:name w:val="xl141"/>
    <w:basedOn w:val="Normln"/>
    <w:rsid w:val="004873B9"/>
    <w:pPr>
      <w:pBdr>
        <w:top w:val="single" w:sz="8" w:space="0" w:color="auto"/>
        <w:right w:val="single" w:sz="4" w:space="0" w:color="auto"/>
      </w:pBdr>
      <w:spacing w:before="100" w:beforeAutospacing="1" w:after="100" w:afterAutospacing="1" w:line="240" w:lineRule="auto"/>
      <w:textAlignment w:val="center"/>
    </w:pPr>
    <w:rPr>
      <w:rFonts w:ascii="Garamond" w:eastAsia="Times New Roman" w:hAnsi="Garamond" w:cs="Times New Roman"/>
      <w:b/>
      <w:bCs/>
      <w:sz w:val="20"/>
      <w:szCs w:val="20"/>
    </w:rPr>
  </w:style>
  <w:style w:type="paragraph" w:customStyle="1" w:styleId="xl142">
    <w:name w:val="xl142"/>
    <w:basedOn w:val="Normln"/>
    <w:rsid w:val="004873B9"/>
    <w:pPr>
      <w:pBdr>
        <w:top w:val="single" w:sz="8" w:space="0" w:color="auto"/>
        <w:left w:val="single" w:sz="4"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3">
    <w:name w:val="xl143"/>
    <w:basedOn w:val="Normln"/>
    <w:rsid w:val="004873B9"/>
    <w:pPr>
      <w:pBdr>
        <w:top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paragraph" w:customStyle="1" w:styleId="xl144">
    <w:name w:val="xl144"/>
    <w:basedOn w:val="Normln"/>
    <w:rsid w:val="004873B9"/>
    <w:pPr>
      <w:pBdr>
        <w:top w:val="single" w:sz="8" w:space="0" w:color="auto"/>
        <w:right w:val="single" w:sz="8" w:space="0" w:color="auto"/>
      </w:pBdr>
      <w:spacing w:before="100" w:beforeAutospacing="1" w:after="100" w:afterAutospacing="1" w:line="240" w:lineRule="auto"/>
      <w:jc w:val="center"/>
      <w:textAlignment w:val="center"/>
    </w:pPr>
    <w:rPr>
      <w:rFonts w:ascii="Garamond" w:eastAsia="Times New Roman" w:hAnsi="Garamond" w:cs="Times New Roman"/>
      <w:b/>
      <w:bCs/>
      <w:sz w:val="20"/>
      <w:szCs w:val="20"/>
    </w:rPr>
  </w:style>
  <w:style w:type="character" w:styleId="Nevyeenzmnka">
    <w:name w:val="Unresolved Mention"/>
    <w:basedOn w:val="Standardnpsmoodstavce"/>
    <w:uiPriority w:val="99"/>
    <w:semiHidden/>
    <w:unhideWhenUsed/>
    <w:rsid w:val="00AD78B5"/>
    <w:rPr>
      <w:color w:val="605E5C"/>
      <w:shd w:val="clear" w:color="auto" w:fill="E1DFDD"/>
    </w:rPr>
  </w:style>
  <w:style w:type="paragraph" w:styleId="Revize">
    <w:name w:val="Revision"/>
    <w:hidden/>
    <w:uiPriority w:val="99"/>
    <w:semiHidden/>
    <w:rsid w:val="001E35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08814610">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147089126">
      <w:bodyDiv w:val="1"/>
      <w:marLeft w:val="0"/>
      <w:marRight w:val="0"/>
      <w:marTop w:val="0"/>
      <w:marBottom w:val="0"/>
      <w:divBdr>
        <w:top w:val="none" w:sz="0" w:space="0" w:color="auto"/>
        <w:left w:val="none" w:sz="0" w:space="0" w:color="auto"/>
        <w:bottom w:val="none" w:sz="0" w:space="0" w:color="auto"/>
        <w:right w:val="none" w:sz="0" w:space="0" w:color="auto"/>
      </w:divBdr>
    </w:div>
    <w:div w:id="237639167">
      <w:bodyDiv w:val="1"/>
      <w:marLeft w:val="0"/>
      <w:marRight w:val="0"/>
      <w:marTop w:val="0"/>
      <w:marBottom w:val="0"/>
      <w:divBdr>
        <w:top w:val="none" w:sz="0" w:space="0" w:color="auto"/>
        <w:left w:val="none" w:sz="0" w:space="0" w:color="auto"/>
        <w:bottom w:val="none" w:sz="0" w:space="0" w:color="auto"/>
        <w:right w:val="none" w:sz="0" w:space="0" w:color="auto"/>
      </w:divBdr>
    </w:div>
    <w:div w:id="286013267">
      <w:bodyDiv w:val="1"/>
      <w:marLeft w:val="0"/>
      <w:marRight w:val="0"/>
      <w:marTop w:val="0"/>
      <w:marBottom w:val="0"/>
      <w:divBdr>
        <w:top w:val="none" w:sz="0" w:space="0" w:color="auto"/>
        <w:left w:val="none" w:sz="0" w:space="0" w:color="auto"/>
        <w:bottom w:val="none" w:sz="0" w:space="0" w:color="auto"/>
        <w:right w:val="none" w:sz="0" w:space="0" w:color="auto"/>
      </w:divBdr>
    </w:div>
    <w:div w:id="390152681">
      <w:bodyDiv w:val="1"/>
      <w:marLeft w:val="0"/>
      <w:marRight w:val="0"/>
      <w:marTop w:val="0"/>
      <w:marBottom w:val="0"/>
      <w:divBdr>
        <w:top w:val="none" w:sz="0" w:space="0" w:color="auto"/>
        <w:left w:val="none" w:sz="0" w:space="0" w:color="auto"/>
        <w:bottom w:val="none" w:sz="0" w:space="0" w:color="auto"/>
        <w:right w:val="none" w:sz="0" w:space="0" w:color="auto"/>
      </w:divBdr>
    </w:div>
    <w:div w:id="425197726">
      <w:bodyDiv w:val="1"/>
      <w:marLeft w:val="0"/>
      <w:marRight w:val="0"/>
      <w:marTop w:val="0"/>
      <w:marBottom w:val="0"/>
      <w:divBdr>
        <w:top w:val="none" w:sz="0" w:space="0" w:color="auto"/>
        <w:left w:val="none" w:sz="0" w:space="0" w:color="auto"/>
        <w:bottom w:val="none" w:sz="0" w:space="0" w:color="auto"/>
        <w:right w:val="none" w:sz="0" w:space="0" w:color="auto"/>
      </w:divBdr>
    </w:div>
    <w:div w:id="497580370">
      <w:bodyDiv w:val="1"/>
      <w:marLeft w:val="0"/>
      <w:marRight w:val="0"/>
      <w:marTop w:val="0"/>
      <w:marBottom w:val="0"/>
      <w:divBdr>
        <w:top w:val="none" w:sz="0" w:space="0" w:color="auto"/>
        <w:left w:val="none" w:sz="0" w:space="0" w:color="auto"/>
        <w:bottom w:val="none" w:sz="0" w:space="0" w:color="auto"/>
        <w:right w:val="none" w:sz="0" w:space="0" w:color="auto"/>
      </w:divBdr>
    </w:div>
    <w:div w:id="614405908">
      <w:bodyDiv w:val="1"/>
      <w:marLeft w:val="0"/>
      <w:marRight w:val="0"/>
      <w:marTop w:val="0"/>
      <w:marBottom w:val="0"/>
      <w:divBdr>
        <w:top w:val="none" w:sz="0" w:space="0" w:color="auto"/>
        <w:left w:val="none" w:sz="0" w:space="0" w:color="auto"/>
        <w:bottom w:val="none" w:sz="0" w:space="0" w:color="auto"/>
        <w:right w:val="none" w:sz="0" w:space="0" w:color="auto"/>
      </w:divBdr>
    </w:div>
    <w:div w:id="639698048">
      <w:bodyDiv w:val="1"/>
      <w:marLeft w:val="0"/>
      <w:marRight w:val="0"/>
      <w:marTop w:val="0"/>
      <w:marBottom w:val="0"/>
      <w:divBdr>
        <w:top w:val="none" w:sz="0" w:space="0" w:color="auto"/>
        <w:left w:val="none" w:sz="0" w:space="0" w:color="auto"/>
        <w:bottom w:val="none" w:sz="0" w:space="0" w:color="auto"/>
        <w:right w:val="none" w:sz="0" w:space="0" w:color="auto"/>
      </w:divBdr>
    </w:div>
    <w:div w:id="684138010">
      <w:bodyDiv w:val="1"/>
      <w:marLeft w:val="0"/>
      <w:marRight w:val="0"/>
      <w:marTop w:val="0"/>
      <w:marBottom w:val="0"/>
      <w:divBdr>
        <w:top w:val="none" w:sz="0" w:space="0" w:color="auto"/>
        <w:left w:val="none" w:sz="0" w:space="0" w:color="auto"/>
        <w:bottom w:val="none" w:sz="0" w:space="0" w:color="auto"/>
        <w:right w:val="none" w:sz="0" w:space="0" w:color="auto"/>
      </w:divBdr>
    </w:div>
    <w:div w:id="706949522">
      <w:bodyDiv w:val="1"/>
      <w:marLeft w:val="0"/>
      <w:marRight w:val="0"/>
      <w:marTop w:val="0"/>
      <w:marBottom w:val="0"/>
      <w:divBdr>
        <w:top w:val="none" w:sz="0" w:space="0" w:color="auto"/>
        <w:left w:val="none" w:sz="0" w:space="0" w:color="auto"/>
        <w:bottom w:val="none" w:sz="0" w:space="0" w:color="auto"/>
        <w:right w:val="none" w:sz="0" w:space="0" w:color="auto"/>
      </w:divBdr>
    </w:div>
    <w:div w:id="719743038">
      <w:bodyDiv w:val="1"/>
      <w:marLeft w:val="0"/>
      <w:marRight w:val="0"/>
      <w:marTop w:val="0"/>
      <w:marBottom w:val="0"/>
      <w:divBdr>
        <w:top w:val="none" w:sz="0" w:space="0" w:color="auto"/>
        <w:left w:val="none" w:sz="0" w:space="0" w:color="auto"/>
        <w:bottom w:val="none" w:sz="0" w:space="0" w:color="auto"/>
        <w:right w:val="none" w:sz="0" w:space="0" w:color="auto"/>
      </w:divBdr>
    </w:div>
    <w:div w:id="760764274">
      <w:bodyDiv w:val="1"/>
      <w:marLeft w:val="0"/>
      <w:marRight w:val="0"/>
      <w:marTop w:val="0"/>
      <w:marBottom w:val="0"/>
      <w:divBdr>
        <w:top w:val="none" w:sz="0" w:space="0" w:color="auto"/>
        <w:left w:val="none" w:sz="0" w:space="0" w:color="auto"/>
        <w:bottom w:val="none" w:sz="0" w:space="0" w:color="auto"/>
        <w:right w:val="none" w:sz="0" w:space="0" w:color="auto"/>
      </w:divBdr>
    </w:div>
    <w:div w:id="792207836">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4191292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40545368">
      <w:bodyDiv w:val="1"/>
      <w:marLeft w:val="0"/>
      <w:marRight w:val="0"/>
      <w:marTop w:val="0"/>
      <w:marBottom w:val="0"/>
      <w:divBdr>
        <w:top w:val="none" w:sz="0" w:space="0" w:color="auto"/>
        <w:left w:val="none" w:sz="0" w:space="0" w:color="auto"/>
        <w:bottom w:val="none" w:sz="0" w:space="0" w:color="auto"/>
        <w:right w:val="none" w:sz="0" w:space="0" w:color="auto"/>
      </w:divBdr>
    </w:div>
    <w:div w:id="1153058028">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34466142">
      <w:bodyDiv w:val="1"/>
      <w:marLeft w:val="0"/>
      <w:marRight w:val="0"/>
      <w:marTop w:val="0"/>
      <w:marBottom w:val="0"/>
      <w:divBdr>
        <w:top w:val="none" w:sz="0" w:space="0" w:color="auto"/>
        <w:left w:val="none" w:sz="0" w:space="0" w:color="auto"/>
        <w:bottom w:val="none" w:sz="0" w:space="0" w:color="auto"/>
        <w:right w:val="none" w:sz="0" w:space="0" w:color="auto"/>
      </w:divBdr>
    </w:div>
    <w:div w:id="1259680806">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342507786">
      <w:bodyDiv w:val="1"/>
      <w:marLeft w:val="0"/>
      <w:marRight w:val="0"/>
      <w:marTop w:val="0"/>
      <w:marBottom w:val="0"/>
      <w:divBdr>
        <w:top w:val="none" w:sz="0" w:space="0" w:color="auto"/>
        <w:left w:val="none" w:sz="0" w:space="0" w:color="auto"/>
        <w:bottom w:val="none" w:sz="0" w:space="0" w:color="auto"/>
        <w:right w:val="none" w:sz="0" w:space="0" w:color="auto"/>
      </w:divBdr>
    </w:div>
    <w:div w:id="1345015912">
      <w:bodyDiv w:val="1"/>
      <w:marLeft w:val="0"/>
      <w:marRight w:val="0"/>
      <w:marTop w:val="0"/>
      <w:marBottom w:val="0"/>
      <w:divBdr>
        <w:top w:val="none" w:sz="0" w:space="0" w:color="auto"/>
        <w:left w:val="none" w:sz="0" w:space="0" w:color="auto"/>
        <w:bottom w:val="none" w:sz="0" w:space="0" w:color="auto"/>
        <w:right w:val="none" w:sz="0" w:space="0" w:color="auto"/>
      </w:divBdr>
    </w:div>
    <w:div w:id="1363898083">
      <w:bodyDiv w:val="1"/>
      <w:marLeft w:val="0"/>
      <w:marRight w:val="0"/>
      <w:marTop w:val="0"/>
      <w:marBottom w:val="0"/>
      <w:divBdr>
        <w:top w:val="none" w:sz="0" w:space="0" w:color="auto"/>
        <w:left w:val="none" w:sz="0" w:space="0" w:color="auto"/>
        <w:bottom w:val="none" w:sz="0" w:space="0" w:color="auto"/>
        <w:right w:val="none" w:sz="0" w:space="0" w:color="auto"/>
      </w:divBdr>
    </w:div>
    <w:div w:id="1367219752">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04639240">
      <w:bodyDiv w:val="1"/>
      <w:marLeft w:val="0"/>
      <w:marRight w:val="0"/>
      <w:marTop w:val="0"/>
      <w:marBottom w:val="0"/>
      <w:divBdr>
        <w:top w:val="none" w:sz="0" w:space="0" w:color="auto"/>
        <w:left w:val="none" w:sz="0" w:space="0" w:color="auto"/>
        <w:bottom w:val="none" w:sz="0" w:space="0" w:color="auto"/>
        <w:right w:val="none" w:sz="0" w:space="0" w:color="auto"/>
      </w:divBdr>
    </w:div>
    <w:div w:id="14201763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52817911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05474495">
      <w:bodyDiv w:val="1"/>
      <w:marLeft w:val="0"/>
      <w:marRight w:val="0"/>
      <w:marTop w:val="0"/>
      <w:marBottom w:val="0"/>
      <w:divBdr>
        <w:top w:val="none" w:sz="0" w:space="0" w:color="auto"/>
        <w:left w:val="none" w:sz="0" w:space="0" w:color="auto"/>
        <w:bottom w:val="none" w:sz="0" w:space="0" w:color="auto"/>
        <w:right w:val="none" w:sz="0" w:space="0" w:color="auto"/>
      </w:divBdr>
    </w:div>
    <w:div w:id="1779711488">
      <w:bodyDiv w:val="1"/>
      <w:marLeft w:val="0"/>
      <w:marRight w:val="0"/>
      <w:marTop w:val="0"/>
      <w:marBottom w:val="0"/>
      <w:divBdr>
        <w:top w:val="none" w:sz="0" w:space="0" w:color="auto"/>
        <w:left w:val="none" w:sz="0" w:space="0" w:color="auto"/>
        <w:bottom w:val="none" w:sz="0" w:space="0" w:color="auto"/>
        <w:right w:val="none" w:sz="0" w:space="0" w:color="auto"/>
      </w:divBdr>
    </w:div>
    <w:div w:id="1786655639">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859392930">
      <w:bodyDiv w:val="1"/>
      <w:marLeft w:val="0"/>
      <w:marRight w:val="0"/>
      <w:marTop w:val="0"/>
      <w:marBottom w:val="0"/>
      <w:divBdr>
        <w:top w:val="none" w:sz="0" w:space="0" w:color="auto"/>
        <w:left w:val="none" w:sz="0" w:space="0" w:color="auto"/>
        <w:bottom w:val="none" w:sz="0" w:space="0" w:color="auto"/>
        <w:right w:val="none" w:sz="0" w:space="0" w:color="auto"/>
      </w:divBdr>
    </w:div>
    <w:div w:id="1864393112">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 w:id="2055155176">
      <w:bodyDiv w:val="1"/>
      <w:marLeft w:val="0"/>
      <w:marRight w:val="0"/>
      <w:marTop w:val="0"/>
      <w:marBottom w:val="0"/>
      <w:divBdr>
        <w:top w:val="none" w:sz="0" w:space="0" w:color="auto"/>
        <w:left w:val="none" w:sz="0" w:space="0" w:color="auto"/>
        <w:bottom w:val="none" w:sz="0" w:space="0" w:color="auto"/>
        <w:right w:val="none" w:sz="0" w:space="0" w:color="auto"/>
      </w:divBdr>
    </w:div>
    <w:div w:id="21220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oppova.eva@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2/323/" TargetMode="External"/><Relationship Id="rId5" Type="http://schemas.openxmlformats.org/officeDocument/2006/relationships/webSettings" Target="webSettings.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krokkerbolekova.eva@dpb.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E7333-D274-4AA4-ABEC-C3983FB95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6919</Words>
  <Characters>39442</Characters>
  <Application>Microsoft Office Word</Application>
  <DocSecurity>4</DocSecurity>
  <Lines>328</Lines>
  <Paragraphs>92</Paragraphs>
  <ScaleCrop>false</ScaleCrop>
  <HeadingPairs>
    <vt:vector size="6" baseType="variant">
      <vt:variant>
        <vt:lpstr>Název</vt:lpstr>
      </vt:variant>
      <vt:variant>
        <vt:i4>1</vt:i4>
      </vt:variant>
      <vt:variant>
        <vt:lpstr>Názov</vt:lpstr>
      </vt:variant>
      <vt:variant>
        <vt:i4>1</vt:i4>
      </vt:variant>
      <vt:variant>
        <vt:lpstr>Title</vt:lpstr>
      </vt:variant>
      <vt:variant>
        <vt:i4>1</vt:i4>
      </vt:variant>
    </vt:vector>
  </HeadingPairs>
  <TitlesOfParts>
    <vt:vector size="3" baseType="lpstr">
      <vt:lpstr/>
      <vt:lpstr/>
      <vt:lpstr/>
    </vt:vector>
  </TitlesOfParts>
  <Company>Hewlett-Packard</Company>
  <LinksUpToDate>false</LinksUpToDate>
  <CharactersWithSpaces>46269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JUDr. Michaela Rajecová</dc:creator>
  <cp:lastModifiedBy>Krokker Boleková Eva</cp:lastModifiedBy>
  <cp:revision>2</cp:revision>
  <cp:lastPrinted>2019-09-18T07:42:00Z</cp:lastPrinted>
  <dcterms:created xsi:type="dcterms:W3CDTF">2024-06-27T07:41:00Z</dcterms:created>
  <dcterms:modified xsi:type="dcterms:W3CDTF">2024-06-27T07:41:00Z</dcterms:modified>
</cp:coreProperties>
</file>