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Návrh</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Zmluva o dielo</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sz w:val="20"/>
          <w:szCs w:val="20"/>
        </w:rPr>
        <w:t xml:space="preserve">v zmysle ustanovenia § 536 a </w:t>
      </w:r>
      <w:proofErr w:type="spellStart"/>
      <w:r w:rsidRPr="003D7AB0">
        <w:rPr>
          <w:rFonts w:asciiTheme="minorHAnsi" w:hAnsiTheme="minorHAnsi" w:cstheme="minorHAnsi"/>
          <w:sz w:val="20"/>
          <w:szCs w:val="20"/>
        </w:rPr>
        <w:t>nasl</w:t>
      </w:r>
      <w:proofErr w:type="spellEnd"/>
      <w:r w:rsidRPr="003D7AB0">
        <w:rPr>
          <w:rFonts w:asciiTheme="minorHAnsi" w:hAnsiTheme="minorHAnsi" w:cstheme="minorHAnsi"/>
          <w:sz w:val="20"/>
          <w:szCs w:val="20"/>
        </w:rPr>
        <w:t>. č. 513/1991 Zb. Obchodný zákonník v znení neskorších predpisov (ďalej len „Obchodný zákonník“) medzi zmluvnými stranami:</w:t>
      </w:r>
    </w:p>
    <w:p w:rsidR="00D61339" w:rsidRPr="003D7AB0" w:rsidRDefault="00D61339" w:rsidP="00D61339">
      <w:pPr>
        <w:contextualSpacing/>
        <w:jc w:val="both"/>
        <w:rPr>
          <w:rFonts w:asciiTheme="minorHAnsi" w:hAnsiTheme="minorHAnsi" w:cstheme="minorHAnsi"/>
          <w:sz w:val="20"/>
          <w:szCs w:val="20"/>
          <w:u w:val="single"/>
        </w:rPr>
      </w:pPr>
      <w:r w:rsidRPr="003D7AB0">
        <w:rPr>
          <w:rFonts w:asciiTheme="minorHAnsi" w:hAnsiTheme="minorHAnsi" w:cstheme="minorHAnsi"/>
          <w:sz w:val="20"/>
          <w:szCs w:val="20"/>
          <w:u w:val="single"/>
        </w:rPr>
        <w:t xml:space="preserve">Objednávateľ: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Názov:</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D61339">
        <w:rPr>
          <w:rFonts w:asciiTheme="minorHAnsi" w:hAnsiTheme="minorHAnsi" w:cstheme="minorHAnsi"/>
          <w:b/>
          <w:sz w:val="20"/>
          <w:szCs w:val="20"/>
        </w:rPr>
        <w:t xml:space="preserve">Mesto Zvolen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Sídlo:</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D61339">
        <w:rPr>
          <w:rFonts w:asciiTheme="minorHAnsi" w:hAnsiTheme="minorHAnsi" w:cstheme="minorHAnsi"/>
          <w:sz w:val="20"/>
          <w:szCs w:val="20"/>
        </w:rPr>
        <w:t>Námestie slobody 22, 960 61 Zvolen</w:t>
      </w:r>
      <w:r w:rsidRPr="003D7AB0">
        <w:rPr>
          <w:rFonts w:asciiTheme="minorHAnsi" w:hAnsiTheme="minorHAnsi" w:cstheme="minorHAnsi"/>
          <w:sz w:val="20"/>
          <w:szCs w:val="20"/>
        </w:rPr>
        <w:tab/>
      </w:r>
      <w:r w:rsidRPr="003D7AB0">
        <w:rPr>
          <w:rFonts w:asciiTheme="minorHAnsi" w:hAnsiTheme="minorHAnsi" w:cstheme="minorHAnsi"/>
          <w:sz w:val="20"/>
          <w:szCs w:val="20"/>
        </w:rPr>
        <w:tab/>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Zastúpený: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00525960">
        <w:rPr>
          <w:rFonts w:asciiTheme="minorHAnsi" w:hAnsiTheme="minorHAnsi" w:cstheme="minorHAnsi"/>
          <w:sz w:val="20"/>
          <w:szCs w:val="20"/>
        </w:rPr>
        <w:t xml:space="preserve">Ing. Lenka </w:t>
      </w:r>
      <w:proofErr w:type="spellStart"/>
      <w:r w:rsidR="00525960">
        <w:rPr>
          <w:rFonts w:asciiTheme="minorHAnsi" w:hAnsiTheme="minorHAnsi" w:cstheme="minorHAnsi"/>
          <w:sz w:val="20"/>
          <w:szCs w:val="20"/>
        </w:rPr>
        <w:t>Balkovičová</w:t>
      </w:r>
      <w:proofErr w:type="spellEnd"/>
      <w:r w:rsidR="00525960">
        <w:rPr>
          <w:rFonts w:asciiTheme="minorHAnsi" w:hAnsiTheme="minorHAnsi" w:cstheme="minorHAnsi"/>
          <w:sz w:val="20"/>
          <w:szCs w:val="20"/>
        </w:rPr>
        <w:t xml:space="preserve"> – primátorka mesta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Osoba oprávnená na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rokovanie vo veciach</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zmluvných:</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00525960">
        <w:rPr>
          <w:rFonts w:asciiTheme="minorHAnsi" w:hAnsiTheme="minorHAnsi" w:cstheme="minorHAnsi"/>
          <w:sz w:val="20"/>
          <w:szCs w:val="20"/>
        </w:rPr>
        <w:t>Ing. Jozef Mikuš – prednosta MsÚ</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IČO:</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D61339">
        <w:rPr>
          <w:rFonts w:asciiTheme="minorHAnsi" w:hAnsiTheme="minorHAnsi" w:cstheme="minorHAnsi"/>
          <w:sz w:val="20"/>
          <w:szCs w:val="20"/>
        </w:rPr>
        <w:t>00320439</w:t>
      </w:r>
      <w:r w:rsidRPr="003D7AB0">
        <w:rPr>
          <w:rFonts w:asciiTheme="minorHAnsi" w:hAnsiTheme="minorHAnsi" w:cstheme="minorHAnsi"/>
          <w:sz w:val="20"/>
          <w:szCs w:val="20"/>
        </w:rPr>
        <w:tab/>
      </w:r>
    </w:p>
    <w:p w:rsidR="00714A35"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DIČ:</w:t>
      </w:r>
      <w:r w:rsidR="00525960">
        <w:rPr>
          <w:rFonts w:asciiTheme="minorHAnsi" w:hAnsiTheme="minorHAnsi" w:cstheme="minorHAnsi"/>
          <w:sz w:val="20"/>
          <w:szCs w:val="20"/>
        </w:rPr>
        <w:t xml:space="preserve">                                        2021339430</w:t>
      </w:r>
    </w:p>
    <w:p w:rsidR="00D61339" w:rsidRPr="003D7AB0" w:rsidRDefault="00714A35" w:rsidP="00D61339">
      <w:pPr>
        <w:contextualSpacing/>
        <w:jc w:val="both"/>
        <w:rPr>
          <w:rFonts w:asciiTheme="minorHAnsi" w:hAnsiTheme="minorHAnsi" w:cstheme="minorHAnsi"/>
          <w:sz w:val="20"/>
          <w:szCs w:val="20"/>
        </w:rPr>
      </w:pPr>
      <w:r>
        <w:rPr>
          <w:rFonts w:asciiTheme="minorHAnsi" w:hAnsiTheme="minorHAnsi" w:cstheme="minorHAnsi"/>
          <w:sz w:val="20"/>
          <w:szCs w:val="20"/>
        </w:rPr>
        <w:t>IČ DPH:</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Pr="00714A35">
        <w:rPr>
          <w:rFonts w:asciiTheme="minorHAnsi" w:hAnsiTheme="minorHAnsi" w:cstheme="minorHAnsi"/>
          <w:sz w:val="20"/>
          <w:szCs w:val="20"/>
        </w:rPr>
        <w:t>SK2021339430</w:t>
      </w:r>
      <w:r>
        <w:rPr>
          <w:rFonts w:asciiTheme="minorHAnsi" w:hAnsiTheme="minorHAnsi" w:cstheme="minorHAnsi"/>
          <w:sz w:val="20"/>
          <w:szCs w:val="20"/>
        </w:rPr>
        <w:t xml:space="preserve"> </w:t>
      </w:r>
      <w:r w:rsidRPr="00714A35">
        <w:rPr>
          <w:rFonts w:asciiTheme="minorHAnsi" w:hAnsiTheme="minorHAnsi" w:cstheme="minorHAnsi"/>
          <w:sz w:val="20"/>
          <w:szCs w:val="20"/>
        </w:rPr>
        <w:t>podľa § 7 Zákona o DPH</w:t>
      </w:r>
      <w:r w:rsidR="00D61339" w:rsidRPr="003D7AB0">
        <w:rPr>
          <w:rFonts w:asciiTheme="minorHAnsi" w:hAnsiTheme="minorHAnsi" w:cstheme="minorHAnsi"/>
          <w:sz w:val="20"/>
          <w:szCs w:val="20"/>
        </w:rPr>
        <w:tab/>
      </w:r>
      <w:r w:rsidR="00D61339" w:rsidRPr="003D7AB0">
        <w:rPr>
          <w:rFonts w:asciiTheme="minorHAnsi" w:hAnsiTheme="minorHAnsi" w:cstheme="minorHAnsi"/>
          <w:sz w:val="20"/>
          <w:szCs w:val="20"/>
        </w:rPr>
        <w:tab/>
      </w:r>
      <w:r w:rsidR="00D61339" w:rsidRPr="003D7AB0">
        <w:rPr>
          <w:rFonts w:asciiTheme="minorHAnsi" w:hAnsiTheme="minorHAnsi" w:cstheme="minorHAnsi"/>
          <w:sz w:val="20"/>
          <w:szCs w:val="20"/>
        </w:rPr>
        <w:tab/>
      </w:r>
      <w:r w:rsidR="00D61339" w:rsidRPr="003D7AB0">
        <w:rPr>
          <w:rFonts w:asciiTheme="minorHAnsi" w:hAnsiTheme="minorHAnsi" w:cstheme="minorHAnsi"/>
          <w:sz w:val="20"/>
          <w:szCs w:val="20"/>
        </w:rPr>
        <w:tab/>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Bankové spojenie:</w:t>
      </w:r>
      <w:r w:rsidRPr="003D7AB0">
        <w:rPr>
          <w:rFonts w:asciiTheme="minorHAnsi" w:hAnsiTheme="minorHAnsi" w:cstheme="minorHAnsi"/>
          <w:sz w:val="20"/>
          <w:szCs w:val="20"/>
        </w:rPr>
        <w:tab/>
      </w:r>
      <w:r w:rsidR="00525960">
        <w:rPr>
          <w:rFonts w:asciiTheme="minorHAnsi" w:hAnsiTheme="minorHAnsi" w:cstheme="minorHAnsi"/>
          <w:sz w:val="20"/>
          <w:szCs w:val="20"/>
        </w:rPr>
        <w:t xml:space="preserve">VUB banka </w:t>
      </w:r>
      <w:proofErr w:type="spellStart"/>
      <w:r w:rsidR="00525960">
        <w:rPr>
          <w:rFonts w:asciiTheme="minorHAnsi" w:hAnsiTheme="minorHAnsi" w:cstheme="minorHAnsi"/>
          <w:sz w:val="20"/>
          <w:szCs w:val="20"/>
        </w:rPr>
        <w:t>a.s</w:t>
      </w:r>
      <w:proofErr w:type="spellEnd"/>
      <w:r w:rsidR="00525960">
        <w:rPr>
          <w:rFonts w:asciiTheme="minorHAnsi" w:hAnsiTheme="minorHAnsi" w:cstheme="minorHAnsi"/>
          <w:sz w:val="20"/>
          <w:szCs w:val="20"/>
        </w:rPr>
        <w:t>., pobočka Zvolen</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IBAN: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00525960">
        <w:rPr>
          <w:rFonts w:asciiTheme="minorHAnsi" w:hAnsiTheme="minorHAnsi" w:cstheme="minorHAnsi"/>
          <w:sz w:val="20"/>
          <w:szCs w:val="20"/>
        </w:rPr>
        <w:t>SK63 0200 0000 0000 1962 8412</w:t>
      </w:r>
      <w:r w:rsidRPr="003D7AB0">
        <w:rPr>
          <w:rFonts w:asciiTheme="minorHAnsi" w:hAnsiTheme="minorHAnsi" w:cstheme="minorHAnsi"/>
          <w:sz w:val="20"/>
          <w:szCs w:val="20"/>
        </w:rPr>
        <w:t xml:space="preserve"> </w:t>
      </w:r>
    </w:p>
    <w:p w:rsidR="00D61339" w:rsidRPr="003D7AB0" w:rsidRDefault="00D61339" w:rsidP="00D61339">
      <w:pPr>
        <w:ind w:left="1416" w:firstLine="708"/>
        <w:contextualSpacing/>
        <w:jc w:val="both"/>
        <w:rPr>
          <w:rFonts w:asciiTheme="minorHAnsi" w:hAnsiTheme="minorHAnsi" w:cstheme="minorHAnsi"/>
          <w:sz w:val="20"/>
          <w:szCs w:val="20"/>
        </w:rPr>
      </w:pPr>
      <w:r w:rsidRPr="003D7AB0">
        <w:rPr>
          <w:rFonts w:asciiTheme="minorHAnsi" w:hAnsiTheme="minorHAnsi" w:cstheme="minorHAnsi"/>
          <w:sz w:val="20"/>
          <w:szCs w:val="20"/>
        </w:rPr>
        <w:t>(ďalej len „</w:t>
      </w:r>
      <w:r w:rsidRPr="003D7AB0">
        <w:rPr>
          <w:rFonts w:asciiTheme="minorHAnsi" w:hAnsiTheme="minorHAnsi" w:cstheme="minorHAnsi"/>
          <w:b/>
          <w:sz w:val="20"/>
          <w:szCs w:val="20"/>
        </w:rPr>
        <w:t>objednávateľ</w:t>
      </w:r>
      <w:r w:rsidRPr="003D7AB0">
        <w:rPr>
          <w:rFonts w:asciiTheme="minorHAnsi" w:hAnsiTheme="minorHAnsi" w:cstheme="minorHAnsi"/>
          <w:sz w:val="20"/>
          <w:szCs w:val="20"/>
        </w:rPr>
        <w:t xml:space="preserve">“) </w:t>
      </w:r>
    </w:p>
    <w:p w:rsidR="00D61339" w:rsidRPr="003D7AB0" w:rsidRDefault="00D61339" w:rsidP="00D61339">
      <w:pPr>
        <w:contextualSpacing/>
        <w:jc w:val="both"/>
        <w:rPr>
          <w:rFonts w:asciiTheme="minorHAnsi" w:hAnsiTheme="minorHAnsi" w:cstheme="minorHAnsi"/>
          <w:sz w:val="20"/>
          <w:szCs w:val="20"/>
          <w:u w:val="single"/>
        </w:rPr>
      </w:pPr>
    </w:p>
    <w:p w:rsidR="00D61339" w:rsidRPr="003D7AB0" w:rsidRDefault="00D61339" w:rsidP="00D61339">
      <w:pPr>
        <w:contextualSpacing/>
        <w:jc w:val="both"/>
        <w:rPr>
          <w:rFonts w:asciiTheme="minorHAnsi" w:hAnsiTheme="minorHAnsi" w:cstheme="minorHAnsi"/>
          <w:sz w:val="20"/>
          <w:szCs w:val="20"/>
          <w:u w:val="single"/>
        </w:rPr>
      </w:pPr>
      <w:r w:rsidRPr="003D7AB0">
        <w:rPr>
          <w:rFonts w:asciiTheme="minorHAnsi" w:hAnsiTheme="minorHAnsi" w:cstheme="minorHAnsi"/>
          <w:sz w:val="20"/>
          <w:szCs w:val="20"/>
          <w:u w:val="single"/>
        </w:rPr>
        <w:t xml:space="preserve">Zhotoviteľ: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Názov :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Pr>
          <w:rFonts w:asciiTheme="minorHAnsi" w:hAnsiTheme="minorHAnsi" w:cstheme="minorHAnsi"/>
          <w:sz w:val="20"/>
          <w:szCs w:val="20"/>
        </w:rPr>
        <w:tab/>
      </w:r>
      <w:r w:rsidRPr="003D7AB0">
        <w:rPr>
          <w:rFonts w:asciiTheme="minorHAnsi" w:hAnsiTheme="minorHAnsi" w:cstheme="minorHAnsi"/>
          <w:sz w:val="20"/>
          <w:szCs w:val="20"/>
        </w:rPr>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Sídlo: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Štatutárny zástupca : </w:t>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Osoba oprávnená na rokovanie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vo veciach technických: </w:t>
      </w:r>
      <w:r w:rsidRPr="003D7AB0">
        <w:rPr>
          <w:rFonts w:asciiTheme="minorHAnsi" w:hAnsiTheme="minorHAnsi" w:cstheme="minorHAnsi"/>
          <w:sz w:val="20"/>
          <w:szCs w:val="20"/>
        </w:rPr>
        <w:tab/>
      </w:r>
      <w:r>
        <w:rPr>
          <w:rFonts w:asciiTheme="minorHAnsi" w:hAnsiTheme="minorHAnsi" w:cstheme="minorHAnsi"/>
          <w:sz w:val="20"/>
          <w:szCs w:val="20"/>
        </w:rPr>
        <w:tab/>
      </w:r>
      <w:r w:rsidRPr="003D7AB0">
        <w:rPr>
          <w:rFonts w:asciiTheme="minorHAnsi" w:hAnsiTheme="minorHAnsi" w:cstheme="minorHAnsi"/>
          <w:sz w:val="20"/>
          <w:szCs w:val="20"/>
        </w:rPr>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IČO: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DIČ: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IČ DPH: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Pr>
          <w:rFonts w:asciiTheme="minorHAnsi" w:hAnsiTheme="minorHAnsi" w:cstheme="minorHAnsi"/>
          <w:sz w:val="20"/>
          <w:szCs w:val="20"/>
        </w:rPr>
        <w:tab/>
      </w:r>
      <w:r w:rsidRPr="003D7AB0">
        <w:rPr>
          <w:rFonts w:asciiTheme="minorHAnsi" w:hAnsiTheme="minorHAnsi" w:cstheme="minorHAnsi"/>
          <w:sz w:val="20"/>
          <w:szCs w:val="20"/>
        </w:rPr>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Bankové spojenie : </w:t>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Číslo účtu: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 </w:t>
      </w:r>
    </w:p>
    <w:p w:rsidR="00D61339" w:rsidRPr="003D7AB0" w:rsidRDefault="00D61339" w:rsidP="00D61339">
      <w:p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Spoločnosť je zapísaná v Obchodnom registri Okresného súdu ........................ </w:t>
      </w:r>
    </w:p>
    <w:p w:rsidR="00D61339" w:rsidRPr="003D7AB0" w:rsidRDefault="00D61339" w:rsidP="00D61339">
      <w:pPr>
        <w:ind w:left="1416" w:firstLine="708"/>
        <w:contextualSpacing/>
        <w:jc w:val="both"/>
        <w:rPr>
          <w:rFonts w:asciiTheme="minorHAnsi" w:hAnsiTheme="minorHAnsi" w:cstheme="minorHAnsi"/>
          <w:sz w:val="20"/>
          <w:szCs w:val="20"/>
        </w:rPr>
      </w:pPr>
      <w:r w:rsidRPr="003D7AB0">
        <w:rPr>
          <w:rFonts w:asciiTheme="minorHAnsi" w:hAnsiTheme="minorHAnsi" w:cstheme="minorHAnsi"/>
          <w:sz w:val="20"/>
          <w:szCs w:val="20"/>
        </w:rPr>
        <w:t>(ďalej len „</w:t>
      </w:r>
      <w:r w:rsidRPr="003D7AB0">
        <w:rPr>
          <w:rFonts w:asciiTheme="minorHAnsi" w:hAnsiTheme="minorHAnsi" w:cstheme="minorHAnsi"/>
          <w:b/>
          <w:sz w:val="20"/>
          <w:szCs w:val="20"/>
        </w:rPr>
        <w:t>zhotoviteľ</w:t>
      </w:r>
      <w:r w:rsidRPr="003D7AB0">
        <w:rPr>
          <w:rFonts w:asciiTheme="minorHAnsi" w:hAnsiTheme="minorHAnsi" w:cstheme="minorHAnsi"/>
          <w:sz w:val="20"/>
          <w:szCs w:val="20"/>
        </w:rPr>
        <w:t xml:space="preserve">“) </w:t>
      </w:r>
    </w:p>
    <w:p w:rsidR="00D61339" w:rsidRPr="003D7AB0" w:rsidRDefault="00D61339" w:rsidP="00D61339">
      <w:pPr>
        <w:rPr>
          <w:rFonts w:asciiTheme="minorHAnsi" w:hAnsiTheme="minorHAnsi" w:cstheme="minorHAnsi"/>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PREAMBULA</w:t>
      </w:r>
    </w:p>
    <w:p w:rsidR="00D61339" w:rsidRPr="003D7AB0" w:rsidRDefault="00D61339" w:rsidP="00D61339">
      <w:pPr>
        <w:jc w:val="both"/>
        <w:rPr>
          <w:rFonts w:asciiTheme="minorHAnsi" w:hAnsiTheme="minorHAnsi" w:cstheme="minorHAnsi"/>
          <w:bCs/>
          <w:sz w:val="20"/>
          <w:szCs w:val="20"/>
        </w:rPr>
      </w:pPr>
      <w:r w:rsidRPr="003D7AB0">
        <w:rPr>
          <w:rFonts w:asciiTheme="minorHAnsi" w:hAnsiTheme="minorHAnsi" w:cstheme="minorHAnsi"/>
          <w:sz w:val="20"/>
          <w:szCs w:val="20"/>
        </w:rPr>
        <w:t>Zmluvné strany uzatvárajú túto zmluvu o dielo v súlade s výsledkom verejného obstarávania v zmysle zákona č. 343/2015 Z. z. o verejnom obstarávaní a o zmene a doplnení niektorých zákonov (ďalej len „</w:t>
      </w:r>
      <w:r w:rsidRPr="003D7AB0">
        <w:rPr>
          <w:rFonts w:asciiTheme="minorHAnsi" w:hAnsiTheme="minorHAnsi" w:cstheme="minorHAnsi"/>
          <w:b/>
          <w:sz w:val="20"/>
          <w:szCs w:val="20"/>
        </w:rPr>
        <w:t>zákon</w:t>
      </w:r>
      <w:r w:rsidRPr="003D7AB0">
        <w:rPr>
          <w:rFonts w:asciiTheme="minorHAnsi" w:hAnsiTheme="minorHAnsi" w:cstheme="minorHAnsi"/>
          <w:sz w:val="20"/>
          <w:szCs w:val="20"/>
        </w:rPr>
        <w:t xml:space="preserve">“) na predmet zákazky </w:t>
      </w:r>
      <w:sdt>
        <w:sdtPr>
          <w:rPr>
            <w:rFonts w:asciiTheme="minorHAnsi" w:hAnsiTheme="minorHAnsi" w:cstheme="minorHAnsi"/>
            <w:b/>
            <w:sz w:val="20"/>
            <w:szCs w:val="20"/>
          </w:rPr>
          <w:id w:val="-1656910146"/>
          <w:placeholder>
            <w:docPart w:val="BC9F9A4CA3514BB7B2626C050D3D2BE1"/>
          </w:placeholder>
        </w:sdtPr>
        <w:sdtEndPr>
          <w:rPr>
            <w:bCs/>
          </w:rPr>
        </w:sdtEndPr>
        <w:sdtContent>
          <w:sdt>
            <w:sdtPr>
              <w:rPr>
                <w:rFonts w:asciiTheme="minorHAnsi" w:hAnsiTheme="minorHAnsi" w:cstheme="minorHAnsi"/>
                <w:b/>
                <w:sz w:val="20"/>
                <w:szCs w:val="20"/>
              </w:rPr>
              <w:id w:val="-105115648"/>
              <w:placeholder>
                <w:docPart w:val="1924491A5E8249AC9E8657C2BBBA4939"/>
              </w:placeholder>
            </w:sdtPr>
            <w:sdtEndPr>
              <w:rPr>
                <w:bCs/>
              </w:rPr>
            </w:sdtEndPr>
            <w:sdtContent>
              <w:r w:rsidRPr="003D7AB0">
                <w:rPr>
                  <w:rFonts w:asciiTheme="minorHAnsi" w:hAnsiTheme="minorHAnsi" w:cstheme="minorHAnsi"/>
                  <w:b/>
                  <w:sz w:val="20"/>
                  <w:szCs w:val="20"/>
                </w:rPr>
                <w:t>„</w:t>
              </w:r>
              <w:r>
                <w:rPr>
                  <w:rFonts w:asciiTheme="minorHAnsi" w:hAnsiTheme="minorHAnsi" w:cstheme="minorHAnsi"/>
                  <w:b/>
                  <w:sz w:val="20"/>
                  <w:szCs w:val="20"/>
                </w:rPr>
                <w:t>XXX</w:t>
              </w:r>
            </w:sdtContent>
          </w:sdt>
        </w:sdtContent>
      </w:sdt>
      <w:r w:rsidRPr="003D7AB0">
        <w:rPr>
          <w:rFonts w:asciiTheme="minorHAnsi" w:hAnsiTheme="minorHAnsi" w:cstheme="minorHAnsi"/>
          <w:b/>
          <w:bCs/>
          <w:sz w:val="20"/>
          <w:szCs w:val="20"/>
        </w:rPr>
        <w:t>“</w:t>
      </w:r>
      <w:r w:rsidRPr="003D7AB0">
        <w:rPr>
          <w:rFonts w:asciiTheme="minorHAnsi" w:hAnsiTheme="minorHAnsi" w:cstheme="minorHAnsi"/>
          <w:bCs/>
          <w:sz w:val="20"/>
          <w:szCs w:val="20"/>
        </w:rPr>
        <w:t>,  zverejnenej vo vestníku verejného obstarávania číslo .............. zo dňa DD.MM.2017 pod značkou ......... – ........,  realizovanej ako podlimitnú zákazku (ďalej len „</w:t>
      </w:r>
      <w:r w:rsidRPr="003D7AB0">
        <w:rPr>
          <w:rFonts w:asciiTheme="minorHAnsi" w:hAnsiTheme="minorHAnsi" w:cstheme="minorHAnsi"/>
          <w:b/>
          <w:bCs/>
          <w:sz w:val="20"/>
          <w:szCs w:val="20"/>
        </w:rPr>
        <w:t>súťaž</w:t>
      </w:r>
      <w:r w:rsidRPr="003D7AB0">
        <w:rPr>
          <w:rFonts w:asciiTheme="minorHAnsi" w:hAnsiTheme="minorHAnsi" w:cstheme="minorHAnsi"/>
          <w:bCs/>
          <w:sz w:val="20"/>
          <w:szCs w:val="20"/>
        </w:rPr>
        <w:t xml:space="preserv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Objednávateľ a zhotoviteľ (ďalej spoločne aj ako „</w:t>
      </w:r>
      <w:r w:rsidRPr="003D7AB0">
        <w:rPr>
          <w:rFonts w:asciiTheme="minorHAnsi" w:hAnsiTheme="minorHAnsi" w:cstheme="minorHAnsi"/>
          <w:b/>
          <w:sz w:val="20"/>
          <w:szCs w:val="20"/>
        </w:rPr>
        <w:t>zmluvné strany</w:t>
      </w:r>
      <w:r w:rsidRPr="003D7AB0">
        <w:rPr>
          <w:rFonts w:asciiTheme="minorHAnsi" w:hAnsiTheme="minorHAnsi" w:cstheme="minorHAnsi"/>
          <w:sz w:val="20"/>
          <w:szCs w:val="20"/>
        </w:rPr>
        <w:t xml:space="preserve">“) sa dohodli podľa § 536 a </w:t>
      </w:r>
      <w:proofErr w:type="spellStart"/>
      <w:r w:rsidRPr="003D7AB0">
        <w:rPr>
          <w:rFonts w:asciiTheme="minorHAnsi" w:hAnsiTheme="minorHAnsi" w:cstheme="minorHAnsi"/>
          <w:sz w:val="20"/>
          <w:szCs w:val="20"/>
        </w:rPr>
        <w:t>nasl</w:t>
      </w:r>
      <w:proofErr w:type="spellEnd"/>
      <w:r w:rsidRPr="003D7AB0">
        <w:rPr>
          <w:rFonts w:asciiTheme="minorHAnsi" w:hAnsiTheme="minorHAnsi" w:cstheme="minorHAnsi"/>
          <w:sz w:val="20"/>
          <w:szCs w:val="20"/>
        </w:rPr>
        <w:t>. zákona č. 513/1991 Zb. Obchodný zákonník v znení neskorších predpisov na uzavretí tejto Zmluvy o dielo (ďalej len „</w:t>
      </w:r>
      <w:proofErr w:type="spellStart"/>
      <w:r w:rsidRPr="003D7AB0">
        <w:rPr>
          <w:rFonts w:asciiTheme="minorHAnsi" w:hAnsiTheme="minorHAnsi" w:cstheme="minorHAnsi"/>
          <w:b/>
          <w:sz w:val="20"/>
          <w:szCs w:val="20"/>
        </w:rPr>
        <w:t>ZoD</w:t>
      </w:r>
      <w:proofErr w:type="spellEnd"/>
      <w:r w:rsidRPr="003D7AB0">
        <w:rPr>
          <w:rFonts w:asciiTheme="minorHAnsi" w:hAnsiTheme="minorHAnsi" w:cstheme="minorHAnsi"/>
          <w:sz w:val="20"/>
          <w:szCs w:val="20"/>
        </w:rPr>
        <w:t>“ alebo „</w:t>
      </w:r>
      <w:r w:rsidRPr="003D7AB0">
        <w:rPr>
          <w:rFonts w:asciiTheme="minorHAnsi" w:hAnsiTheme="minorHAnsi" w:cstheme="minorHAnsi"/>
          <w:b/>
          <w:sz w:val="20"/>
          <w:szCs w:val="20"/>
        </w:rPr>
        <w:t>zmluva</w:t>
      </w:r>
      <w:r w:rsidRPr="003D7AB0">
        <w:rPr>
          <w:rFonts w:asciiTheme="minorHAnsi" w:hAnsiTheme="minorHAnsi" w:cstheme="minorHAnsi"/>
          <w:sz w:val="20"/>
          <w:szCs w:val="20"/>
        </w:rPr>
        <w:t xml:space="preserve">“) za nižšie uvedených podmienok: </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ZMLUVNÉ STRANY</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Uvedení zástupcovia oboch strán vyhlasujú, že sú oprávnení túto zmluvu podpísať a k platnosti zmluvy nie je potrebný podpis inej osoby.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1.1 Zástupcovia pre veci technické sú oprávnení konať len vo veciach technických a nie sú oprávnení dohodnúť zmenu zmluvy. Zmena osôb zastupujúcich zmluvné strany vo veciach technických, musí byť vykonaná písomne formou dodatku k tejto </w:t>
      </w:r>
      <w:proofErr w:type="spellStart"/>
      <w:r w:rsidRPr="003D7AB0">
        <w:rPr>
          <w:rFonts w:asciiTheme="minorHAnsi" w:hAnsiTheme="minorHAnsi" w:cstheme="minorHAnsi"/>
          <w:sz w:val="20"/>
          <w:szCs w:val="20"/>
        </w:rPr>
        <w:t>ZoD</w:t>
      </w:r>
      <w:proofErr w:type="spellEnd"/>
      <w:r w:rsidRPr="003D7AB0">
        <w:rPr>
          <w:rFonts w:asciiTheme="minorHAnsi" w:hAnsiTheme="minorHAnsi" w:cstheme="minorHAnsi"/>
          <w:sz w:val="20"/>
          <w:szCs w:val="20"/>
        </w:rPr>
        <w:t xml:space="preserv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1.1.1 Zástupca objednávateľa, poverený riešením technických problémov, kontrolou vykonaných prác a predbežným prerokúvaním zmien a doplnkov diela (ďalej tiež ako </w:t>
      </w:r>
      <w:r w:rsidRPr="003D7AB0">
        <w:rPr>
          <w:rFonts w:asciiTheme="minorHAnsi" w:hAnsiTheme="minorHAnsi" w:cstheme="minorHAnsi"/>
          <w:b/>
          <w:sz w:val="20"/>
          <w:szCs w:val="20"/>
        </w:rPr>
        <w:t xml:space="preserve">„technický dozor investora“ </w:t>
      </w:r>
      <w:r w:rsidRPr="003D7AB0">
        <w:rPr>
          <w:rFonts w:asciiTheme="minorHAnsi" w:hAnsiTheme="minorHAnsi" w:cstheme="minorHAnsi"/>
          <w:sz w:val="20"/>
          <w:szCs w:val="20"/>
        </w:rPr>
        <w:t xml:space="preserve">alebo </w:t>
      </w:r>
      <w:r w:rsidRPr="003D7AB0">
        <w:rPr>
          <w:rFonts w:asciiTheme="minorHAnsi" w:hAnsiTheme="minorHAnsi" w:cstheme="minorHAnsi"/>
          <w:b/>
          <w:sz w:val="20"/>
          <w:szCs w:val="20"/>
        </w:rPr>
        <w:t>„stavebný dozor“</w:t>
      </w:r>
      <w:r w:rsidRPr="003D7AB0">
        <w:rPr>
          <w:rFonts w:asciiTheme="minorHAnsi" w:hAnsiTheme="minorHAnsi" w:cstheme="minorHAnsi"/>
          <w:sz w:val="20"/>
          <w:szCs w:val="20"/>
        </w:rPr>
        <w:t xml:space="preserve">): </w:t>
      </w:r>
    </w:p>
    <w:p w:rsidR="00D61339" w:rsidRPr="003D7AB0" w:rsidRDefault="00D61339" w:rsidP="00D61339">
      <w:pPr>
        <w:ind w:left="142"/>
        <w:jc w:val="both"/>
        <w:rPr>
          <w:rFonts w:asciiTheme="minorHAnsi" w:hAnsiTheme="minorHAnsi" w:cstheme="minorHAnsi"/>
          <w:sz w:val="20"/>
          <w:szCs w:val="20"/>
          <w:u w:val="single"/>
        </w:rPr>
      </w:pPr>
      <w:r w:rsidRPr="003D7AB0">
        <w:rPr>
          <w:rFonts w:asciiTheme="minorHAnsi" w:hAnsiTheme="minorHAnsi" w:cstheme="minorHAnsi"/>
          <w:sz w:val="20"/>
          <w:szCs w:val="20"/>
        </w:rPr>
        <w:t xml:space="preserve">Meno a priezvisko: </w:t>
      </w:r>
      <w:r w:rsidRPr="003D7AB0">
        <w:rPr>
          <w:rFonts w:asciiTheme="minorHAnsi" w:hAnsiTheme="minorHAnsi" w:cstheme="minorHAnsi"/>
          <w:sz w:val="20"/>
          <w:szCs w:val="20"/>
        </w:rPr>
        <w:tab/>
      </w:r>
      <w:r w:rsidRPr="003D7AB0">
        <w:rPr>
          <w:rFonts w:asciiTheme="minorHAnsi" w:hAnsiTheme="minorHAnsi" w:cstheme="minorHAnsi"/>
          <w:sz w:val="20"/>
          <w:szCs w:val="20"/>
          <w:u w:val="single"/>
        </w:rPr>
        <w:t xml:space="preserv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Tel.:</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E-mail:  </w:t>
      </w:r>
      <w:r w:rsidRPr="003D7AB0">
        <w:rPr>
          <w:rFonts w:asciiTheme="minorHAnsi" w:hAnsiTheme="minorHAnsi" w:cstheme="minorHAnsi"/>
          <w:sz w:val="20"/>
          <w:szCs w:val="20"/>
        </w:rPr>
        <w:tab/>
      </w:r>
      <w:r w:rsidRPr="003D7AB0">
        <w:rPr>
          <w:rFonts w:asciiTheme="minorHAnsi" w:hAnsiTheme="minorHAnsi" w:cstheme="minorHAnsi"/>
          <w:sz w:val="20"/>
          <w:szCs w:val="20"/>
        </w:rPr>
        <w:tab/>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Uvedený zástupca je oprávnený vykonávať rozhodnutia, týkajúce sa: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 pozastavenia alebo odloženia vykonávania stavebných prác alebo ich častí,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 odstránenia alebo náhrady materiálov a prác, ktoré nie sú v súlade s podmienkami zmluvy, </w:t>
      </w:r>
    </w:p>
    <w:p w:rsidR="00D61339" w:rsidRPr="00B45932" w:rsidRDefault="00D61339" w:rsidP="00D61339">
      <w:pPr>
        <w:ind w:left="142"/>
        <w:jc w:val="both"/>
        <w:rPr>
          <w:rFonts w:asciiTheme="minorHAnsi" w:hAnsiTheme="minorHAnsi" w:cstheme="minorHAnsi"/>
          <w:sz w:val="20"/>
          <w:szCs w:val="20"/>
        </w:rPr>
      </w:pPr>
      <w:r w:rsidRPr="00B45932">
        <w:rPr>
          <w:rFonts w:asciiTheme="minorHAnsi" w:hAnsiTheme="minorHAnsi" w:cstheme="minorHAnsi"/>
          <w:sz w:val="20"/>
          <w:szCs w:val="20"/>
        </w:rPr>
        <w:lastRenderedPageBreak/>
        <w:t>- odsúhlasenia zmien oproti projektovej dokumentácii, za podmienky dodržania rovnakej kvalitatívnej úrovne a zachovania</w:t>
      </w:r>
      <w:r w:rsidR="00317A92" w:rsidRPr="00B45932">
        <w:rPr>
          <w:rFonts w:asciiTheme="minorHAnsi" w:hAnsiTheme="minorHAnsi" w:cstheme="minorHAnsi"/>
          <w:sz w:val="20"/>
          <w:szCs w:val="20"/>
        </w:rPr>
        <w:t xml:space="preserv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 vylúčenia pracovníkov zhotoviteľa zo staveniska, ktorí hrubým spôsobom porušia právne predpisy a nariadenia platné pre realizáciu diela.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1.1.2 Zástupca zhotoviteľa, poverený riadením a koordináciou stavebných prác a iných činností súvisiacich s realizáciou diela (ďalej len „</w:t>
      </w:r>
      <w:r w:rsidRPr="003D7AB0">
        <w:rPr>
          <w:rFonts w:asciiTheme="minorHAnsi" w:hAnsiTheme="minorHAnsi" w:cstheme="minorHAnsi"/>
          <w:b/>
          <w:sz w:val="20"/>
          <w:szCs w:val="20"/>
        </w:rPr>
        <w:t>stavbyvedúci</w:t>
      </w:r>
      <w:r w:rsidRPr="003D7AB0">
        <w:rPr>
          <w:rFonts w:asciiTheme="minorHAnsi" w:hAnsiTheme="minorHAnsi" w:cstheme="minorHAnsi"/>
          <w:sz w:val="20"/>
          <w:szCs w:val="20"/>
        </w:rPr>
        <w:t xml:space="preserv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Meno a priezvisko: </w:t>
      </w:r>
      <w:r w:rsidRPr="003D7AB0">
        <w:rPr>
          <w:rFonts w:asciiTheme="minorHAnsi" w:hAnsiTheme="minorHAnsi" w:cstheme="minorHAnsi"/>
          <w:sz w:val="20"/>
          <w:szCs w:val="20"/>
        </w:rPr>
        <w:tab/>
        <w:t>____________________________</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Tel.:</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____________________________</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E-mail:  </w:t>
      </w:r>
      <w:r w:rsidRPr="003D7AB0">
        <w:rPr>
          <w:rFonts w:asciiTheme="minorHAnsi" w:hAnsiTheme="minorHAnsi" w:cstheme="minorHAnsi"/>
          <w:sz w:val="20"/>
          <w:szCs w:val="20"/>
        </w:rPr>
        <w:tab/>
      </w:r>
      <w:r w:rsidRPr="003D7AB0">
        <w:rPr>
          <w:rFonts w:asciiTheme="minorHAnsi" w:hAnsiTheme="minorHAnsi" w:cstheme="minorHAnsi"/>
          <w:sz w:val="20"/>
          <w:szCs w:val="20"/>
        </w:rPr>
        <w:tab/>
        <w:t>____________________________</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II.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PREDMET DIELA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2.1 Zhotoviteľ sa zaväzuje vykonať za podmienok stanovených v tejto zmluve všetky práce a dodávky pre uskutočnenie diela:</w:t>
      </w:r>
    </w:p>
    <w:p w:rsidR="00D61339" w:rsidRPr="003D7AB0" w:rsidRDefault="00D61339" w:rsidP="006C7C5C">
      <w:pPr>
        <w:jc w:val="center"/>
        <w:rPr>
          <w:rFonts w:asciiTheme="minorHAnsi" w:hAnsiTheme="minorHAnsi" w:cstheme="minorHAnsi"/>
          <w:b/>
          <w:sz w:val="20"/>
          <w:szCs w:val="20"/>
        </w:rPr>
      </w:pPr>
      <w:r w:rsidRPr="003D7AB0">
        <w:rPr>
          <w:rFonts w:asciiTheme="minorHAnsi" w:hAnsiTheme="minorHAnsi" w:cstheme="minorHAnsi"/>
          <w:b/>
          <w:sz w:val="20"/>
          <w:szCs w:val="20"/>
        </w:rPr>
        <w:t>„</w:t>
      </w:r>
      <w:sdt>
        <w:sdtPr>
          <w:rPr>
            <w:rFonts w:asciiTheme="minorHAnsi" w:hAnsiTheme="minorHAnsi" w:cstheme="minorHAnsi"/>
            <w:b/>
            <w:sz w:val="20"/>
            <w:szCs w:val="20"/>
          </w:rPr>
          <w:id w:val="-562092595"/>
          <w:placeholder>
            <w:docPart w:val="E636788893B140A5BD46399D8613AF2A"/>
          </w:placeholder>
        </w:sdtPr>
        <w:sdtEndPr>
          <w:rPr>
            <w:bCs/>
          </w:rPr>
        </w:sdtEndPr>
        <w:sdtContent>
          <w:r w:rsidR="006C7C5C" w:rsidRPr="006C7C5C">
            <w:rPr>
              <w:rFonts w:asciiTheme="minorHAnsi" w:hAnsiTheme="minorHAnsi" w:cstheme="minorHAnsi"/>
              <w:b/>
              <w:sz w:val="20"/>
              <w:szCs w:val="20"/>
            </w:rPr>
            <w:t xml:space="preserve"> Rekonštrukcia športového areálu pri ZŠ na ulici J. </w:t>
          </w:r>
          <w:proofErr w:type="spellStart"/>
          <w:r w:rsidR="006C7C5C" w:rsidRPr="006C7C5C">
            <w:rPr>
              <w:rFonts w:asciiTheme="minorHAnsi" w:hAnsiTheme="minorHAnsi" w:cstheme="minorHAnsi"/>
              <w:b/>
              <w:sz w:val="20"/>
              <w:szCs w:val="20"/>
            </w:rPr>
            <w:t>Alexyho</w:t>
          </w:r>
          <w:proofErr w:type="spellEnd"/>
          <w:r w:rsidR="006C7C5C" w:rsidRPr="006C7C5C">
            <w:rPr>
              <w:rFonts w:asciiTheme="minorHAnsi" w:hAnsiTheme="minorHAnsi" w:cstheme="minorHAnsi"/>
              <w:b/>
              <w:sz w:val="20"/>
              <w:szCs w:val="20"/>
            </w:rPr>
            <w:t xml:space="preserve"> </w:t>
          </w:r>
          <w:r w:rsidR="006C7C5C">
            <w:rPr>
              <w:rFonts w:asciiTheme="minorHAnsi" w:hAnsiTheme="minorHAnsi" w:cstheme="minorHAnsi"/>
              <w:b/>
              <w:sz w:val="20"/>
              <w:szCs w:val="20"/>
            </w:rPr>
            <w:t xml:space="preserve"> </w:t>
          </w:r>
          <w:r w:rsidR="006C7C5C" w:rsidRPr="006C7C5C">
            <w:rPr>
              <w:rFonts w:asciiTheme="minorHAnsi" w:hAnsiTheme="minorHAnsi" w:cstheme="minorHAnsi"/>
              <w:b/>
              <w:sz w:val="20"/>
              <w:szCs w:val="20"/>
            </w:rPr>
            <w:t>vo Zvolene</w:t>
          </w:r>
        </w:sdtContent>
      </w:sdt>
      <w:r w:rsidRPr="003D7AB0">
        <w:rPr>
          <w:rFonts w:asciiTheme="minorHAnsi" w:hAnsiTheme="minorHAnsi" w:cstheme="minorHAnsi"/>
          <w:b/>
          <w:sz w:val="20"/>
          <w:szCs w:val="20"/>
        </w:rPr>
        <w:t>“</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Predmet zmluvy je definovaný nasledovnými </w:t>
      </w:r>
      <w:r>
        <w:rPr>
          <w:rFonts w:asciiTheme="minorHAnsi" w:hAnsiTheme="minorHAnsi" w:cstheme="minorHAnsi"/>
          <w:sz w:val="20"/>
          <w:szCs w:val="20"/>
        </w:rPr>
        <w:t>dokumentami</w:t>
      </w:r>
      <w:r w:rsidRPr="003D7AB0">
        <w:rPr>
          <w:rFonts w:asciiTheme="minorHAnsi" w:hAnsiTheme="minorHAnsi" w:cstheme="minorHAnsi"/>
          <w:sz w:val="20"/>
          <w:szCs w:val="20"/>
        </w:rPr>
        <w:t xml:space="preserve"> : </w:t>
      </w:r>
    </w:p>
    <w:p w:rsidR="00D61339" w:rsidRPr="003D7AB0" w:rsidRDefault="00D61339" w:rsidP="00D61339">
      <w:pPr>
        <w:pStyle w:val="Odsekzoznamu"/>
        <w:numPr>
          <w:ilvl w:val="0"/>
          <w:numId w:val="2"/>
        </w:numPr>
        <w:spacing w:line="276" w:lineRule="auto"/>
        <w:ind w:left="709"/>
        <w:contextualSpacing/>
        <w:jc w:val="both"/>
        <w:rPr>
          <w:rFonts w:asciiTheme="minorHAnsi" w:hAnsiTheme="minorHAnsi" w:cstheme="minorHAnsi"/>
          <w:sz w:val="20"/>
          <w:szCs w:val="20"/>
        </w:rPr>
      </w:pPr>
      <w:r w:rsidRPr="003D7AB0">
        <w:rPr>
          <w:rFonts w:asciiTheme="minorHAnsi" w:hAnsiTheme="minorHAnsi" w:cstheme="minorHAnsi"/>
          <w:sz w:val="20"/>
          <w:szCs w:val="20"/>
        </w:rPr>
        <w:t>Projektovou dokumentáciou:</w:t>
      </w:r>
    </w:p>
    <w:p w:rsidR="00D61339" w:rsidRPr="003D7AB0" w:rsidRDefault="00D61339" w:rsidP="00D61339">
      <w:pPr>
        <w:pStyle w:val="Odsekzoznamu"/>
        <w:autoSpaceDE w:val="0"/>
        <w:autoSpaceDN w:val="0"/>
        <w:adjustRightInd w:val="0"/>
        <w:ind w:left="3540" w:hanging="2820"/>
        <w:jc w:val="both"/>
        <w:rPr>
          <w:rFonts w:asciiTheme="minorHAnsi" w:eastAsia="ArialNarrow" w:hAnsiTheme="minorHAnsi" w:cstheme="minorHAnsi"/>
          <w:b/>
          <w:sz w:val="20"/>
          <w:szCs w:val="20"/>
        </w:rPr>
      </w:pPr>
      <w:r w:rsidRPr="003D7AB0">
        <w:rPr>
          <w:rFonts w:asciiTheme="minorHAnsi" w:eastAsia="ArialNarrow" w:hAnsiTheme="minorHAnsi" w:cstheme="minorHAnsi"/>
          <w:sz w:val="20"/>
          <w:szCs w:val="20"/>
        </w:rPr>
        <w:t xml:space="preserve">Názov stavby: </w:t>
      </w:r>
      <w:r w:rsidRPr="003D7AB0">
        <w:rPr>
          <w:rFonts w:asciiTheme="minorHAnsi" w:eastAsia="ArialNarrow" w:hAnsiTheme="minorHAnsi" w:cstheme="minorHAnsi"/>
          <w:sz w:val="20"/>
          <w:szCs w:val="20"/>
        </w:rPr>
        <w:tab/>
      </w:r>
      <w:r>
        <w:rPr>
          <w:rFonts w:asciiTheme="minorHAnsi" w:eastAsia="ArialNarrow" w:hAnsiTheme="minorHAnsi" w:cstheme="minorHAnsi"/>
          <w:b/>
          <w:sz w:val="20"/>
          <w:szCs w:val="20"/>
        </w:rPr>
        <w:t>XXX</w:t>
      </w:r>
    </w:p>
    <w:p w:rsidR="00D61339" w:rsidRPr="003D7AB0" w:rsidRDefault="00D61339" w:rsidP="00D61339">
      <w:pPr>
        <w:pStyle w:val="Odsekzoznamu"/>
        <w:autoSpaceDE w:val="0"/>
        <w:autoSpaceDN w:val="0"/>
        <w:adjustRightInd w:val="0"/>
        <w:ind w:left="3540" w:hanging="2820"/>
        <w:jc w:val="both"/>
        <w:rPr>
          <w:rFonts w:asciiTheme="minorHAnsi" w:eastAsia="ArialNarrow" w:hAnsiTheme="minorHAnsi" w:cstheme="minorHAnsi"/>
          <w:sz w:val="20"/>
          <w:szCs w:val="20"/>
        </w:rPr>
      </w:pPr>
      <w:r w:rsidRPr="003D7AB0">
        <w:rPr>
          <w:rFonts w:asciiTheme="minorHAnsi" w:eastAsia="ArialNarrow" w:hAnsiTheme="minorHAnsi" w:cstheme="minorHAnsi"/>
          <w:sz w:val="20"/>
          <w:szCs w:val="20"/>
        </w:rPr>
        <w:t xml:space="preserve">Miesto stavby:  </w:t>
      </w:r>
      <w:r w:rsidRPr="003D7AB0">
        <w:rPr>
          <w:rFonts w:asciiTheme="minorHAnsi" w:eastAsia="ArialNarrow" w:hAnsiTheme="minorHAnsi" w:cstheme="minorHAnsi"/>
          <w:sz w:val="20"/>
          <w:szCs w:val="20"/>
        </w:rPr>
        <w:tab/>
      </w:r>
    </w:p>
    <w:p w:rsidR="00D61339" w:rsidRDefault="00D61339" w:rsidP="00D61339">
      <w:pPr>
        <w:ind w:firstLine="708"/>
        <w:contextualSpacing/>
        <w:jc w:val="both"/>
        <w:rPr>
          <w:rFonts w:asciiTheme="minorHAnsi" w:eastAsia="ArialNarrow" w:hAnsiTheme="minorHAnsi" w:cstheme="minorHAnsi"/>
          <w:sz w:val="20"/>
          <w:szCs w:val="20"/>
        </w:rPr>
      </w:pPr>
      <w:r w:rsidRPr="003D7AB0">
        <w:rPr>
          <w:rFonts w:asciiTheme="minorHAnsi" w:eastAsia="ArialNarrow" w:hAnsiTheme="minorHAnsi" w:cstheme="minorHAnsi"/>
          <w:sz w:val="20"/>
          <w:szCs w:val="20"/>
        </w:rPr>
        <w:t>Autor projektu:</w:t>
      </w:r>
      <w:r w:rsidRPr="003D7AB0">
        <w:rPr>
          <w:rFonts w:asciiTheme="minorHAnsi" w:eastAsia="ArialNarrow" w:hAnsiTheme="minorHAnsi" w:cstheme="minorHAnsi"/>
          <w:sz w:val="20"/>
          <w:szCs w:val="20"/>
        </w:rPr>
        <w:tab/>
      </w:r>
      <w:r w:rsidRPr="003D7AB0">
        <w:rPr>
          <w:rFonts w:asciiTheme="minorHAnsi" w:eastAsia="ArialNarrow" w:hAnsiTheme="minorHAnsi" w:cstheme="minorHAnsi"/>
          <w:sz w:val="20"/>
          <w:szCs w:val="20"/>
        </w:rPr>
        <w:tab/>
      </w:r>
      <w:r w:rsidRPr="003D7AB0">
        <w:rPr>
          <w:rFonts w:asciiTheme="minorHAnsi" w:eastAsia="ArialNarrow" w:hAnsiTheme="minorHAnsi" w:cstheme="minorHAnsi"/>
          <w:sz w:val="20"/>
          <w:szCs w:val="20"/>
        </w:rPr>
        <w:tab/>
      </w:r>
    </w:p>
    <w:p w:rsidR="00D61339" w:rsidRPr="003D7AB0" w:rsidRDefault="00D61339" w:rsidP="00D61339">
      <w:pPr>
        <w:ind w:firstLine="708"/>
        <w:contextualSpacing/>
        <w:jc w:val="both"/>
        <w:rPr>
          <w:rFonts w:asciiTheme="minorHAnsi" w:eastAsia="ArialNarrow" w:hAnsiTheme="minorHAnsi" w:cstheme="minorHAnsi"/>
          <w:sz w:val="20"/>
          <w:szCs w:val="20"/>
        </w:rPr>
      </w:pPr>
      <w:r w:rsidRPr="003D7AB0">
        <w:rPr>
          <w:rFonts w:asciiTheme="minorHAnsi" w:eastAsia="ArialNarrow" w:hAnsiTheme="minorHAnsi" w:cstheme="minorHAnsi"/>
          <w:sz w:val="20"/>
          <w:szCs w:val="20"/>
        </w:rPr>
        <w:t>Zodpovedný projektant:</w:t>
      </w:r>
      <w:r w:rsidRPr="003D7AB0">
        <w:rPr>
          <w:rFonts w:asciiTheme="minorHAnsi" w:eastAsia="ArialNarrow" w:hAnsiTheme="minorHAnsi" w:cstheme="minorHAnsi"/>
          <w:sz w:val="20"/>
          <w:szCs w:val="20"/>
        </w:rPr>
        <w:tab/>
      </w:r>
      <w:r w:rsidRPr="003D7AB0">
        <w:rPr>
          <w:rFonts w:asciiTheme="minorHAnsi" w:eastAsia="ArialNarrow" w:hAnsiTheme="minorHAnsi" w:cstheme="minorHAnsi"/>
          <w:sz w:val="20"/>
          <w:szCs w:val="20"/>
        </w:rPr>
        <w:tab/>
      </w:r>
    </w:p>
    <w:p w:rsidR="00D61339" w:rsidRPr="003D7AB0" w:rsidRDefault="00D61339" w:rsidP="00D61339">
      <w:pPr>
        <w:ind w:firstLine="708"/>
        <w:contextualSpacing/>
        <w:jc w:val="both"/>
        <w:rPr>
          <w:rFonts w:asciiTheme="minorHAnsi" w:eastAsia="ArialNarrow" w:hAnsiTheme="minorHAnsi" w:cstheme="minorHAnsi"/>
          <w:sz w:val="20"/>
          <w:szCs w:val="20"/>
        </w:rPr>
      </w:pPr>
      <w:r w:rsidRPr="003D7AB0">
        <w:rPr>
          <w:rFonts w:asciiTheme="minorHAnsi" w:eastAsia="ArialNarrow" w:hAnsiTheme="minorHAnsi" w:cstheme="minorHAnsi"/>
          <w:sz w:val="20"/>
          <w:szCs w:val="20"/>
        </w:rPr>
        <w:t>Dátum:</w:t>
      </w:r>
      <w:r w:rsidRPr="003D7AB0">
        <w:rPr>
          <w:rFonts w:asciiTheme="minorHAnsi" w:eastAsia="ArialNarrow" w:hAnsiTheme="minorHAnsi" w:cstheme="minorHAnsi"/>
          <w:sz w:val="20"/>
          <w:szCs w:val="20"/>
        </w:rPr>
        <w:tab/>
      </w:r>
      <w:r w:rsidRPr="003D7AB0">
        <w:rPr>
          <w:rFonts w:asciiTheme="minorHAnsi" w:eastAsia="ArialNarrow" w:hAnsiTheme="minorHAnsi" w:cstheme="minorHAnsi"/>
          <w:sz w:val="20"/>
          <w:szCs w:val="20"/>
        </w:rPr>
        <w:tab/>
      </w:r>
      <w:r w:rsidRPr="003D7AB0">
        <w:rPr>
          <w:rFonts w:asciiTheme="minorHAnsi" w:eastAsia="ArialNarrow" w:hAnsiTheme="minorHAnsi" w:cstheme="minorHAnsi"/>
          <w:sz w:val="20"/>
          <w:szCs w:val="20"/>
        </w:rPr>
        <w:tab/>
      </w:r>
      <w:r w:rsidRPr="003D7AB0">
        <w:rPr>
          <w:rFonts w:asciiTheme="minorHAnsi" w:eastAsia="ArialNarrow" w:hAnsiTheme="minorHAnsi" w:cstheme="minorHAnsi"/>
          <w:sz w:val="20"/>
          <w:szCs w:val="20"/>
        </w:rPr>
        <w:tab/>
      </w:r>
    </w:p>
    <w:p w:rsidR="00D61339" w:rsidRPr="003D7AB0" w:rsidRDefault="00D61339" w:rsidP="00D61339">
      <w:pPr>
        <w:ind w:firstLine="708"/>
        <w:contextualSpacing/>
        <w:jc w:val="both"/>
        <w:rPr>
          <w:rFonts w:asciiTheme="minorHAnsi" w:hAnsiTheme="minorHAnsi" w:cstheme="minorHAnsi"/>
          <w:sz w:val="20"/>
          <w:szCs w:val="20"/>
        </w:rPr>
      </w:pPr>
    </w:p>
    <w:p w:rsidR="00D61339" w:rsidRPr="003D7AB0" w:rsidRDefault="00D61339" w:rsidP="00D61339">
      <w:pPr>
        <w:pStyle w:val="Odsekzoznamu"/>
        <w:numPr>
          <w:ilvl w:val="0"/>
          <w:numId w:val="2"/>
        </w:num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Výkazom výmer </w:t>
      </w:r>
    </w:p>
    <w:p w:rsidR="00D61339" w:rsidRPr="003D7AB0" w:rsidRDefault="00D61339" w:rsidP="00D61339">
      <w:pPr>
        <w:pStyle w:val="Odsekzoznamu"/>
        <w:numPr>
          <w:ilvl w:val="0"/>
          <w:numId w:val="2"/>
        </w:numPr>
        <w:contextualSpacing/>
        <w:jc w:val="both"/>
        <w:rPr>
          <w:rFonts w:asciiTheme="minorHAnsi" w:hAnsiTheme="minorHAnsi" w:cstheme="minorHAnsi"/>
          <w:sz w:val="20"/>
          <w:szCs w:val="20"/>
        </w:rPr>
      </w:pPr>
      <w:r w:rsidRPr="003D7AB0">
        <w:rPr>
          <w:rFonts w:asciiTheme="minorHAnsi" w:hAnsiTheme="minorHAnsi" w:cstheme="minorHAnsi"/>
          <w:sz w:val="20"/>
          <w:szCs w:val="20"/>
        </w:rPr>
        <w:t>Zadávacími podmienkami objednávateľa obsiahnutými v zverejnených súťažných podkladoch v rámci procesu verejného obstarávania</w:t>
      </w:r>
    </w:p>
    <w:p w:rsidR="00D61339" w:rsidRPr="003D7AB0" w:rsidRDefault="00D61339" w:rsidP="00D61339">
      <w:pPr>
        <w:pStyle w:val="Odsekzoznamu"/>
        <w:numPr>
          <w:ilvl w:val="0"/>
          <w:numId w:val="2"/>
        </w:num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Ponukou zhotoviteľa predloženou v súťaži </w:t>
      </w:r>
    </w:p>
    <w:p w:rsidR="00D61339" w:rsidRPr="003D7AB0" w:rsidRDefault="00D61339" w:rsidP="00D61339">
      <w:pPr>
        <w:pStyle w:val="Odsekzoznamu"/>
        <w:numPr>
          <w:ilvl w:val="0"/>
          <w:numId w:val="2"/>
        </w:numPr>
        <w:contextualSpacing/>
        <w:jc w:val="both"/>
        <w:rPr>
          <w:rFonts w:asciiTheme="minorHAnsi" w:hAnsiTheme="minorHAnsi" w:cstheme="minorHAnsi"/>
          <w:sz w:val="20"/>
          <w:szCs w:val="20"/>
        </w:rPr>
      </w:pPr>
      <w:r w:rsidRPr="003D7AB0">
        <w:rPr>
          <w:rFonts w:asciiTheme="minorHAnsi" w:hAnsiTheme="minorHAnsi" w:cstheme="minorHAnsi"/>
          <w:sz w:val="20"/>
          <w:szCs w:val="20"/>
        </w:rPr>
        <w:t>Podrobným časový harmonogramom realizácie diela</w:t>
      </w:r>
    </w:p>
    <w:p w:rsidR="00D61339" w:rsidRPr="003D7AB0" w:rsidRDefault="00D61339" w:rsidP="00D61339">
      <w:pPr>
        <w:pStyle w:val="Odsekzoznamu"/>
        <w:numPr>
          <w:ilvl w:val="0"/>
          <w:numId w:val="2"/>
        </w:numPr>
        <w:contextualSpacing/>
        <w:jc w:val="both"/>
        <w:rPr>
          <w:rFonts w:asciiTheme="minorHAnsi" w:hAnsiTheme="minorHAnsi" w:cstheme="minorHAnsi"/>
          <w:sz w:val="20"/>
          <w:szCs w:val="20"/>
        </w:rPr>
      </w:pPr>
      <w:r w:rsidRPr="003D7AB0">
        <w:rPr>
          <w:rFonts w:asciiTheme="minorHAnsi" w:hAnsiTheme="minorHAnsi" w:cstheme="minorHAnsi"/>
          <w:sz w:val="20"/>
          <w:szCs w:val="20"/>
        </w:rPr>
        <w:t>Projektom organizácie výstavby</w:t>
      </w:r>
    </w:p>
    <w:p w:rsidR="00D61339" w:rsidRPr="006C7C5C" w:rsidRDefault="00D61339" w:rsidP="006C7C5C">
      <w:pPr>
        <w:pStyle w:val="Odsekzoznamu"/>
        <w:numPr>
          <w:ilvl w:val="0"/>
          <w:numId w:val="2"/>
        </w:numPr>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Stavebným povolením a podmienkami v ňom uvedenými.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2.2 Predmetom diela ďalej je:</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2.2.1 dodávka diela, t. j. všetky práce a dodávky ako aj dokumenty a stanoviská v súlade s STN, EN a súvisiacimi technickými a právnymi predpismi spojené s realizáciou diela, jeho odovzdaním a uvedením do riadnej a trvalej prevádzky, hlavne (ale nielen) materiál, prácu, stroje, dopravu, vrátane vypracovania dokladov a predpísaných atestov pre kolaudačné konanie, v požadovanom rozsahu stavby,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2.2.2 dodávky takých materiálov, ktoré nie sú uvedené v projektovej dokumentácii, ale si ich povaha diela a okolnosti výstavby diela vyžadujú. Takýmito časťami diela sú najmä avšak nie výlučne pomocné konštrukcie a prvky (trvalé alebo dočasné), kotevné prvky, konštrukčná výstuž, montážny materiál, atď., ak si to povaha diela vyžaduje,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2.2.3 predkladanie na schválenie zástupcovi objednávateľa: technickej dokumentácie a vzoriek stavebných materiálov a výrobkov pred ich použitím a zabudovaním do diela,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2.2.4 povinnosť zhotoviteľa zabezpečiť všetky vyžadované revízne správy, osvedčenia, certifikáty a vyhlásenia o zhode týkajúce sa diela, jeho častí alebo stavebných výrobkov,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2.2.5 zaškolenie obsluhy u všetkých zhotoviteľom dodávaných zariadení, ak si to povaha diela vyžaduje,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2.2.6 poistenie zhotoviteľa voči škodám spôsobeným činnosťou podľa tejto zmluvy,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2.2.7 spracovanie prehľadného manuálu/kalendára pre prevádzku, údržbu a opravy diela a jeho častí. Dokumentácia bude odovzdaná v prehľadnej forme vrátane jej zoznamu,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2.2.8 spracovanie prevádzkových alebo manipulačných poriadkov oprávnenou osobou a ich schválenie v prípade, že si to prevádzka diela alebo jeho časti a/alebo súvisiace platné technické a právne predpisy vyžadujú. Plán technických prehliadok musí byť zostavený tak, aby na všetky časti diela bola vykonaná prehliadka 3 mesiace pred ukončením záruky,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2.2.9 čistenie staveniska, odvoz odpadu a nepoužitého materiálu, udržiavanie poriadku na stavenisku, čistenie plôch a komunikácií, ktoré boli znečistené v dôsledku prác zhotoviteľa,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2.2.10 spracovanie kontrolného a skúšobného plánu pre realizáciu stavby podľa § 13 zákona č. 254/1998 Z. z. s potvrdením o vykonaných skúškach a kontrolách, ako aj jej pravidelné vyhodnocovanie a plnenie zhotoviteľom,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2.2.11 predloženie potvrdenia správcu skládky o prijatí stavebných odpadov najneskôr pri odovzdávaní diela.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2.3 Objednávateľ je oprávnený aj v priebehu realizácie požadovať zámeny materiálov oproti pôvodne navrhnutým a dohodnutým materiálom a zhotoviteľ je povinný tieto požiadavky akceptovať, pokiaľ tieto boli </w:t>
      </w:r>
      <w:r w:rsidRPr="003D7AB0">
        <w:rPr>
          <w:rFonts w:asciiTheme="minorHAnsi" w:hAnsiTheme="minorHAnsi" w:cstheme="minorHAnsi"/>
          <w:sz w:val="20"/>
          <w:szCs w:val="20"/>
        </w:rPr>
        <w:lastRenderedPageBreak/>
        <w:t xml:space="preserve">predložené v dostatočnom predstihu pred realizáciou (pred zabezpečením dodávky). Požiadavka na výmenu materiálov musí byť vykonaná písomne. Ak hrozí vznik zbytočne vynaložených nákladov, je dodávateľ povinný o tom neodkladne informovať zástupcu objednávateľa a ten následne rozhodne, či na svojej požiadavke trvá. Zhotoviteľ má právo na úhradu všetkých zbytočne vynaložených nákladov, ak už pôvodný materiál zabezpečil.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2.4 Zhotoviteľ je povinný zabezpečiť a financovať všetky prípadné subdodávateľské práce zhotoviteľa a nesie za </w:t>
      </w:r>
      <w:proofErr w:type="spellStart"/>
      <w:r w:rsidRPr="003D7AB0">
        <w:rPr>
          <w:rFonts w:asciiTheme="minorHAnsi" w:hAnsiTheme="minorHAnsi" w:cstheme="minorHAnsi"/>
          <w:sz w:val="20"/>
          <w:szCs w:val="20"/>
        </w:rPr>
        <w:t>ne</w:t>
      </w:r>
      <w:proofErr w:type="spellEnd"/>
      <w:r w:rsidRPr="003D7AB0">
        <w:rPr>
          <w:rFonts w:asciiTheme="minorHAnsi" w:hAnsiTheme="minorHAnsi" w:cstheme="minorHAnsi"/>
          <w:sz w:val="20"/>
          <w:szCs w:val="20"/>
        </w:rPr>
        <w:t xml:space="preserve"> záruku v plnom rozsahu.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2.5 Bez písomného súhlasu objednávateľa nesmú byť použité iné materiály, technológie alebo zmeny voči projektovej dokumentácii a oceneného výkazu výmer objednávateľa, ktorý tvorí prílohu k </w:t>
      </w:r>
      <w:proofErr w:type="spellStart"/>
      <w:r w:rsidRPr="003D7AB0">
        <w:rPr>
          <w:rFonts w:asciiTheme="minorHAnsi" w:hAnsiTheme="minorHAnsi" w:cstheme="minorHAnsi"/>
          <w:sz w:val="20"/>
          <w:szCs w:val="20"/>
        </w:rPr>
        <w:t>ZoD</w:t>
      </w:r>
      <w:proofErr w:type="spellEnd"/>
      <w:r w:rsidRPr="003D7AB0">
        <w:rPr>
          <w:rFonts w:asciiTheme="minorHAnsi" w:hAnsiTheme="minorHAnsi" w:cstheme="minorHAnsi"/>
          <w:sz w:val="20"/>
          <w:szCs w:val="20"/>
        </w:rPr>
        <w:t>. Zároveň sa zhotoviteľ zaväzuje a zodpovedá za to, že pri realizácii diela nepoužije žiadny materiál, o ktorom je v čase jeho použitia známe, že je škodlivý. Ak tak zhotoviteľ urobí, je povinný na písomné vyzvanie objednávateľa vykonať okamžite nápravu tak, aby objednávateľ ani iný subjekt z tohto titulu neutrpel žiadnu ujmu. Pred fyzickým zahájením každej práce je potrebné mať odsúhlasenú dokumentáciu a technologický postup</w:t>
      </w:r>
      <w:r w:rsidRPr="007A79D9">
        <w:rPr>
          <w:rFonts w:asciiTheme="minorHAnsi" w:hAnsiTheme="minorHAnsi" w:cstheme="minorHAnsi"/>
          <w:color w:val="00B0F0"/>
          <w:sz w:val="20"/>
          <w:szCs w:val="20"/>
        </w:rPr>
        <w:t xml:space="preserve"> </w:t>
      </w:r>
      <w:r w:rsidR="007A79D9" w:rsidRPr="009D7946">
        <w:rPr>
          <w:rFonts w:asciiTheme="minorHAnsi" w:hAnsiTheme="minorHAnsi" w:cstheme="minorHAnsi"/>
          <w:sz w:val="20"/>
          <w:szCs w:val="20"/>
        </w:rPr>
        <w:t>technickým</w:t>
      </w:r>
      <w:r w:rsidRPr="009D7946">
        <w:rPr>
          <w:rFonts w:asciiTheme="minorHAnsi" w:hAnsiTheme="minorHAnsi" w:cstheme="minorHAnsi"/>
          <w:sz w:val="20"/>
          <w:szCs w:val="20"/>
        </w:rPr>
        <w:t xml:space="preserve"> </w:t>
      </w:r>
      <w:r w:rsidRPr="003D7AB0">
        <w:rPr>
          <w:rFonts w:asciiTheme="minorHAnsi" w:hAnsiTheme="minorHAnsi" w:cstheme="minorHAnsi"/>
          <w:sz w:val="20"/>
          <w:szCs w:val="20"/>
        </w:rPr>
        <w:t xml:space="preserve">dozorom objednávateľa.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2.6</w:t>
      </w:r>
      <w:r w:rsidRPr="003D7AB0">
        <w:rPr>
          <w:rFonts w:asciiTheme="minorHAnsi" w:eastAsiaTheme="minorHAnsi" w:hAnsiTheme="minorHAnsi" w:cstheme="minorHAnsi"/>
          <w:sz w:val="20"/>
          <w:szCs w:val="20"/>
          <w:lang w:eastAsia="en-US"/>
        </w:rPr>
        <w:t xml:space="preserve"> </w:t>
      </w:r>
      <w:r w:rsidRPr="003D7AB0">
        <w:rPr>
          <w:rFonts w:asciiTheme="minorHAnsi" w:hAnsiTheme="minorHAnsi" w:cstheme="minorHAnsi"/>
          <w:sz w:val="20"/>
          <w:szCs w:val="20"/>
        </w:rPr>
        <w:t>Zhotoviteľ sa zaväzuje dodať predmet plnenia minimálne v kvalite podľa špecifikácií zadaných objednávateľom v súťažných podkladoch v rámci procesu verejného obstarávania, v dôsledku ktorého vznikla táto zmluva, alebo v ekvivalentnej kvalite. Ako ekvivalentný môže objednávateľ akceptovať výlučne predmet plnenia s rovnakými alebo lepšími technickými parametrami v porovnaní s ponukou zhotoviteľa. V prípade, ak zhotoviteľ dodá ekvivalentný predmet plnenia, zaväzuje sa spolu s jeho dodaním predložiť potvrdenie od nezávislej inštitúcie, že ním dodaný predmet plnenia je ekvivalentný v požadovaných technických parametroch v porovnaní s ponukou zhotoviteľa. Dodanie ekvivalentného predmetu plnenia je podmienené súhlasom objednávateľa a jeho prípadná akceptácia je výlučne na posúdení objednávateľa.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2.7 Zhotoviteľ potvrdzuje, že sa v plnom rozsahu oboznámil s rozsahom a povahou diela, ktoré má vykonať, že sú mu známe všetky technické, kvalitatívne a iné podmienky nevyhnutné k realizácii diela (vrátane prípojných miest) a že disponuje takými kapacitami a odbornými znalosťami, ktoré sú na realizáciu diela nevyhnutné. Cena diela odráža všetky podmienky staveniska a situácie i tie, ktoré skúsený zhotoviteľ má odôvodnene predvídať pri vynaložení náležitej odbornej starostlivosti. </w:t>
      </w:r>
    </w:p>
    <w:p w:rsidR="00D61339" w:rsidRPr="007A79D9" w:rsidRDefault="00D61339" w:rsidP="00D61339">
      <w:pPr>
        <w:jc w:val="both"/>
        <w:rPr>
          <w:rFonts w:asciiTheme="minorHAnsi" w:hAnsiTheme="minorHAnsi" w:cstheme="minorHAnsi"/>
          <w:sz w:val="22"/>
          <w:szCs w:val="20"/>
        </w:rPr>
      </w:pPr>
      <w:r w:rsidRPr="003D7AB0">
        <w:rPr>
          <w:rFonts w:asciiTheme="minorHAnsi" w:hAnsiTheme="minorHAnsi" w:cstheme="minorHAnsi"/>
          <w:sz w:val="20"/>
          <w:szCs w:val="20"/>
        </w:rPr>
        <w:t xml:space="preserve">2.8 Všetky materiály a výrobky uvedené v projektovej dokumentácii sú špecifikované vzhľadom na požadované platné všeobecne záväzné predpisy. Všetky zámeny v rámci dodávky musia zodpovedať parametrom výrobkov uvedených v projektovej dokumentácii, odsúhlasené objednávateľom. Pri zámene nesmie dôjsť k zmene koncepcie riešenia. Všetky povrchové úpravy, farebné odtiene a štruktúry použitých materiálov musia byť pred realizáciou odsúhlasené objednávateľom. Zhotoviteľ stavby sa bude riadiť údajmi uvedenými v textovej a </w:t>
      </w:r>
      <w:r w:rsidRPr="007A79D9">
        <w:rPr>
          <w:rFonts w:asciiTheme="minorHAnsi" w:hAnsiTheme="minorHAnsi" w:cstheme="minorHAnsi"/>
          <w:sz w:val="22"/>
          <w:szCs w:val="20"/>
        </w:rPr>
        <w:t xml:space="preserve">výkresovej časti projektovej dokumentácie (ďalej aj </w:t>
      </w:r>
      <w:r w:rsidRPr="007A79D9">
        <w:rPr>
          <w:rFonts w:asciiTheme="minorHAnsi" w:hAnsiTheme="minorHAnsi" w:cstheme="minorHAnsi"/>
          <w:b/>
          <w:sz w:val="22"/>
          <w:szCs w:val="20"/>
        </w:rPr>
        <w:t>„PD“</w:t>
      </w:r>
      <w:r w:rsidRPr="007A79D9">
        <w:rPr>
          <w:rFonts w:asciiTheme="minorHAnsi" w:hAnsiTheme="minorHAnsi" w:cstheme="minorHAnsi"/>
          <w:sz w:val="22"/>
          <w:szCs w:val="20"/>
        </w:rPr>
        <w:t xml:space="preserv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2.9 Zhotoviteľ stavby berie na vedomie, že zodpovedný projektant PD má právo vykonávať autorský dohľad, t. j. dozor nad zhotovením stavby a jej súladu s PD.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2.10 Zhotoviteľ stavby ako aj všetci subdodávatelia je oprávnený použiť PD dielo iba na účely realizácie (zhotovenia) stavby podľa PD. Iné použitie, najmä jeho ďalšie rozširovanie alebo prenechanie na využitie tretím osobám je podmienené výslovným písomným súhlasom autora v zmysle zákona č. 185/2015 Z. z. Autorský zákon.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2.11 Zhotoviteľ sa zaväzuje </w:t>
      </w:r>
      <w:r w:rsidRPr="00B45932">
        <w:rPr>
          <w:rFonts w:asciiTheme="minorHAnsi" w:hAnsiTheme="minorHAnsi" w:cstheme="minorHAnsi"/>
          <w:sz w:val="20"/>
          <w:szCs w:val="20"/>
        </w:rPr>
        <w:t>vykonať dielo s nál</w:t>
      </w:r>
      <w:r w:rsidR="007A79D9" w:rsidRPr="00B45932">
        <w:rPr>
          <w:rFonts w:asciiTheme="minorHAnsi" w:hAnsiTheme="minorHAnsi" w:cstheme="minorHAnsi"/>
          <w:sz w:val="20"/>
          <w:szCs w:val="20"/>
        </w:rPr>
        <w:t>ežitou odbornou starostlivosťou</w:t>
      </w:r>
      <w:r w:rsidRPr="00B45932">
        <w:rPr>
          <w:rFonts w:asciiTheme="minorHAnsi" w:hAnsiTheme="minorHAnsi" w:cstheme="minorHAnsi"/>
          <w:sz w:val="20"/>
          <w:szCs w:val="20"/>
        </w:rPr>
        <w:t xml:space="preserve"> tak</w:t>
      </w:r>
      <w:r w:rsidR="007A79D9" w:rsidRPr="00B45932">
        <w:rPr>
          <w:rFonts w:asciiTheme="minorHAnsi" w:hAnsiTheme="minorHAnsi" w:cstheme="minorHAnsi"/>
          <w:sz w:val="20"/>
          <w:szCs w:val="20"/>
        </w:rPr>
        <w:t xml:space="preserve">, </w:t>
      </w:r>
      <w:r w:rsidRPr="00B45932">
        <w:rPr>
          <w:rFonts w:asciiTheme="minorHAnsi" w:hAnsiTheme="minorHAnsi" w:cstheme="minorHAnsi"/>
          <w:sz w:val="20"/>
          <w:szCs w:val="20"/>
        </w:rPr>
        <w:t xml:space="preserve"> aby dielo vyhovovalo všetkým príslušným normám a</w:t>
      </w:r>
      <w:r w:rsidR="007A79D9" w:rsidRPr="00B45932">
        <w:rPr>
          <w:rFonts w:asciiTheme="minorHAnsi" w:hAnsiTheme="minorHAnsi" w:cstheme="minorHAnsi"/>
          <w:sz w:val="20"/>
          <w:szCs w:val="20"/>
        </w:rPr>
        <w:t> </w:t>
      </w:r>
      <w:r w:rsidRPr="00B45932">
        <w:rPr>
          <w:rFonts w:asciiTheme="minorHAnsi" w:hAnsiTheme="minorHAnsi" w:cstheme="minorHAnsi"/>
          <w:sz w:val="20"/>
          <w:szCs w:val="20"/>
        </w:rPr>
        <w:t>predpisom</w:t>
      </w:r>
      <w:r w:rsidR="007A79D9" w:rsidRPr="00B45932">
        <w:rPr>
          <w:rFonts w:asciiTheme="minorHAnsi" w:hAnsiTheme="minorHAnsi" w:cstheme="minorHAnsi"/>
          <w:sz w:val="20"/>
          <w:szCs w:val="20"/>
        </w:rPr>
        <w:t xml:space="preserve"> a požiadavkám tejto zmluvy</w:t>
      </w:r>
      <w:r w:rsidRPr="00B45932">
        <w:rPr>
          <w:rFonts w:asciiTheme="minorHAnsi" w:hAnsiTheme="minorHAnsi" w:cstheme="minorHAnsi"/>
          <w:sz w:val="20"/>
          <w:szCs w:val="20"/>
        </w:rPr>
        <w:t xml:space="preserve">. Zhotoviteľ vykoná dielo na svoje náklady a na svoje nebezpečenstvo v zmluve dohodnutom čase v zmysle požiadaviek </w:t>
      </w:r>
      <w:r w:rsidRPr="003D7AB0">
        <w:rPr>
          <w:rFonts w:asciiTheme="minorHAnsi" w:hAnsiTheme="minorHAnsi" w:cstheme="minorHAnsi"/>
          <w:sz w:val="20"/>
          <w:szCs w:val="20"/>
        </w:rPr>
        <w:t>objednávateľa a odovzdá ho objednávateľovi a objednávateľ sa zaväzuje riadne a včas vykonané dielo prevziať a zaplatiť dohodnutú cenu uvedenú v čl. IV. tejto zmluvy.</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2.12 Špecifické podmienky plnenia predmetu zmluvy:</w:t>
      </w:r>
    </w:p>
    <w:p w:rsidR="00D61339" w:rsidRPr="003D7AB0" w:rsidRDefault="00D61339" w:rsidP="00D61339">
      <w:pPr>
        <w:ind w:left="284"/>
        <w:jc w:val="both"/>
        <w:rPr>
          <w:rFonts w:asciiTheme="minorHAnsi" w:hAnsiTheme="minorHAnsi" w:cstheme="minorHAnsi"/>
          <w:sz w:val="20"/>
          <w:szCs w:val="20"/>
        </w:rPr>
      </w:pPr>
      <w:r w:rsidRPr="003D7AB0">
        <w:rPr>
          <w:rFonts w:asciiTheme="minorHAnsi" w:hAnsiTheme="minorHAnsi" w:cstheme="minorHAnsi"/>
          <w:sz w:val="20"/>
          <w:szCs w:val="20"/>
        </w:rPr>
        <w:t xml:space="preserve">2.12.1 Prípadné zmeny projektu je nutné pred ich realizáciou prekonzultovať s autorom projektu respektíve so zodpovedným projektantom príslušnej časti, ich realizácia je možná len na základe ich písomného súhlasu a tiež písomného súhlasu objednávateľa. V prípade porušenia povinnosti podľa tohto bodu bude toto považované za podstatné porušenie zmluvy, v dôsledku ktorého je objednávateľ oprávnený od zmluvy odstúpiť a zhotoviteľ je povinný na základe žiadosti objednávateľa zaplatiť zmluvnú pokutu vo výške 10 % z ceny diela s DPH. Zhotoviteľ zodpovedá voči autorovi PD za prípadné porušenie autorskoprávnej ochrany PD v celom rozsahu. </w:t>
      </w:r>
    </w:p>
    <w:p w:rsidR="00D61339" w:rsidRPr="003D7AB0" w:rsidRDefault="00D61339" w:rsidP="00D61339">
      <w:pPr>
        <w:ind w:left="284"/>
        <w:jc w:val="both"/>
        <w:rPr>
          <w:rFonts w:asciiTheme="minorHAnsi" w:hAnsiTheme="minorHAnsi" w:cstheme="minorHAnsi"/>
          <w:bCs/>
          <w:sz w:val="20"/>
          <w:szCs w:val="20"/>
        </w:rPr>
      </w:pPr>
      <w:r w:rsidRPr="003D7AB0">
        <w:rPr>
          <w:rFonts w:asciiTheme="minorHAnsi" w:hAnsiTheme="minorHAnsi" w:cstheme="minorHAnsi"/>
          <w:sz w:val="20"/>
          <w:szCs w:val="20"/>
        </w:rPr>
        <w:t xml:space="preserve">2.12.2 </w:t>
      </w:r>
      <w:r w:rsidRPr="003D7AB0">
        <w:rPr>
          <w:rFonts w:asciiTheme="minorHAnsi" w:hAnsiTheme="minorHAnsi" w:cstheme="minorHAnsi"/>
          <w:bCs/>
          <w:sz w:val="20"/>
          <w:szCs w:val="20"/>
        </w:rPr>
        <w:t>V prípade nejasností je bezpodmiene</w:t>
      </w:r>
      <w:r w:rsidRPr="003D7AB0">
        <w:rPr>
          <w:rFonts w:asciiTheme="minorHAnsi" w:hAnsiTheme="minorHAnsi" w:cstheme="minorHAnsi"/>
          <w:sz w:val="20"/>
          <w:szCs w:val="20"/>
        </w:rPr>
        <w:t>č</w:t>
      </w:r>
      <w:r w:rsidRPr="003D7AB0">
        <w:rPr>
          <w:rFonts w:asciiTheme="minorHAnsi" w:hAnsiTheme="minorHAnsi" w:cstheme="minorHAnsi"/>
          <w:bCs/>
          <w:sz w:val="20"/>
          <w:szCs w:val="20"/>
        </w:rPr>
        <w:t>ne nutné kontaktova</w:t>
      </w:r>
      <w:r w:rsidRPr="003D7AB0">
        <w:rPr>
          <w:rFonts w:asciiTheme="minorHAnsi" w:hAnsiTheme="minorHAnsi" w:cstheme="minorHAnsi"/>
          <w:sz w:val="20"/>
          <w:szCs w:val="20"/>
        </w:rPr>
        <w:t xml:space="preserve">ť </w:t>
      </w:r>
      <w:r w:rsidRPr="003D7AB0">
        <w:rPr>
          <w:rFonts w:asciiTheme="minorHAnsi" w:hAnsiTheme="minorHAnsi" w:cstheme="minorHAnsi"/>
          <w:bCs/>
          <w:sz w:val="20"/>
          <w:szCs w:val="20"/>
        </w:rPr>
        <w:t xml:space="preserve">projektanta príslušnej </w:t>
      </w:r>
      <w:r w:rsidRPr="003D7AB0">
        <w:rPr>
          <w:rFonts w:asciiTheme="minorHAnsi" w:hAnsiTheme="minorHAnsi" w:cstheme="minorHAnsi"/>
          <w:sz w:val="20"/>
          <w:szCs w:val="20"/>
        </w:rPr>
        <w:t>č</w:t>
      </w:r>
      <w:r w:rsidRPr="003D7AB0">
        <w:rPr>
          <w:rFonts w:asciiTheme="minorHAnsi" w:hAnsiTheme="minorHAnsi" w:cstheme="minorHAnsi"/>
          <w:bCs/>
          <w:sz w:val="20"/>
          <w:szCs w:val="20"/>
        </w:rPr>
        <w:t>asti, prípadné nejasnosti v projekte je nutné bezodkladne oznámi</w:t>
      </w:r>
      <w:r w:rsidRPr="003D7AB0">
        <w:rPr>
          <w:rFonts w:asciiTheme="minorHAnsi" w:hAnsiTheme="minorHAnsi" w:cstheme="minorHAnsi"/>
          <w:sz w:val="20"/>
          <w:szCs w:val="20"/>
        </w:rPr>
        <w:t xml:space="preserve">ť </w:t>
      </w:r>
      <w:r w:rsidRPr="003D7AB0">
        <w:rPr>
          <w:rFonts w:asciiTheme="minorHAnsi" w:hAnsiTheme="minorHAnsi" w:cstheme="minorHAnsi"/>
          <w:bCs/>
          <w:sz w:val="20"/>
          <w:szCs w:val="20"/>
        </w:rPr>
        <w:t xml:space="preserve">zodpovednému projektantovi príslušnej </w:t>
      </w:r>
      <w:r w:rsidRPr="003D7AB0">
        <w:rPr>
          <w:rFonts w:asciiTheme="minorHAnsi" w:hAnsiTheme="minorHAnsi" w:cstheme="minorHAnsi"/>
          <w:sz w:val="20"/>
          <w:szCs w:val="20"/>
        </w:rPr>
        <w:t>č</w:t>
      </w:r>
      <w:r w:rsidRPr="003D7AB0">
        <w:rPr>
          <w:rFonts w:asciiTheme="minorHAnsi" w:hAnsiTheme="minorHAnsi" w:cstheme="minorHAnsi"/>
          <w:bCs/>
          <w:sz w:val="20"/>
          <w:szCs w:val="20"/>
        </w:rPr>
        <w:t>asti a objednávateľovi.</w:t>
      </w:r>
    </w:p>
    <w:p w:rsidR="00D61339" w:rsidRPr="003D7AB0" w:rsidRDefault="00D61339" w:rsidP="00D61339">
      <w:pPr>
        <w:ind w:left="284"/>
        <w:jc w:val="both"/>
        <w:rPr>
          <w:rFonts w:asciiTheme="minorHAnsi" w:hAnsiTheme="minorHAnsi" w:cstheme="minorHAnsi"/>
          <w:bCs/>
          <w:sz w:val="20"/>
          <w:szCs w:val="20"/>
        </w:rPr>
      </w:pPr>
      <w:r w:rsidRPr="003D7AB0">
        <w:rPr>
          <w:rFonts w:asciiTheme="minorHAnsi" w:hAnsiTheme="minorHAnsi" w:cstheme="minorHAnsi"/>
          <w:sz w:val="20"/>
          <w:szCs w:val="20"/>
        </w:rPr>
        <w:t xml:space="preserve">2.12.3 </w:t>
      </w:r>
      <w:r w:rsidRPr="003D7AB0">
        <w:rPr>
          <w:rFonts w:asciiTheme="minorHAnsi" w:hAnsiTheme="minorHAnsi" w:cstheme="minorHAnsi"/>
          <w:bCs/>
          <w:sz w:val="20"/>
          <w:szCs w:val="20"/>
        </w:rPr>
        <w:t>Projektované rozmery stavebných výrobkov a konštrukcií je nutné pred ich zadaním do výroby overi</w:t>
      </w:r>
      <w:r w:rsidRPr="003D7AB0">
        <w:rPr>
          <w:rFonts w:asciiTheme="minorHAnsi" w:hAnsiTheme="minorHAnsi" w:cstheme="minorHAnsi"/>
          <w:sz w:val="20"/>
          <w:szCs w:val="20"/>
        </w:rPr>
        <w:t xml:space="preserve">ť </w:t>
      </w:r>
      <w:r w:rsidRPr="003D7AB0">
        <w:rPr>
          <w:rFonts w:asciiTheme="minorHAnsi" w:hAnsiTheme="minorHAnsi" w:cstheme="minorHAnsi"/>
          <w:bCs/>
          <w:sz w:val="20"/>
          <w:szCs w:val="20"/>
        </w:rPr>
        <w:t>premeraním priamo na stavbe.</w:t>
      </w:r>
    </w:p>
    <w:p w:rsidR="00302365" w:rsidRPr="00B45932" w:rsidRDefault="000E3045" w:rsidP="000E3045">
      <w:pPr>
        <w:pStyle w:val="ZoznamZmluvy1"/>
        <w:widowControl/>
        <w:tabs>
          <w:tab w:val="clear" w:pos="0"/>
          <w:tab w:val="clear" w:pos="540"/>
          <w:tab w:val="clear" w:pos="1980"/>
          <w:tab w:val="clear" w:pos="2880"/>
        </w:tabs>
        <w:suppressAutoHyphens w:val="0"/>
        <w:spacing w:before="0" w:line="240" w:lineRule="auto"/>
        <w:ind w:left="284"/>
        <w:rPr>
          <w:rFonts w:asciiTheme="minorHAnsi" w:eastAsia="Times New Roman" w:hAnsiTheme="minorHAnsi" w:cstheme="minorHAnsi"/>
          <w:color w:val="auto"/>
          <w:sz w:val="20"/>
          <w:szCs w:val="20"/>
          <w:lang w:val="sk-SK" w:eastAsia="sk-SK" w:bidi="ar-SA"/>
        </w:rPr>
      </w:pPr>
      <w:r w:rsidRPr="00B45932">
        <w:rPr>
          <w:rFonts w:asciiTheme="minorHAnsi" w:eastAsia="Times New Roman" w:hAnsiTheme="minorHAnsi" w:cstheme="minorHAnsi"/>
          <w:bCs/>
          <w:color w:val="auto"/>
          <w:sz w:val="20"/>
          <w:szCs w:val="20"/>
          <w:lang w:val="sk-SK" w:eastAsia="sk-SK" w:bidi="ar-SA"/>
        </w:rPr>
        <w:t>2.12.</w:t>
      </w:r>
      <w:r w:rsidR="00B45932">
        <w:rPr>
          <w:rFonts w:asciiTheme="minorHAnsi" w:eastAsia="Times New Roman" w:hAnsiTheme="minorHAnsi" w:cstheme="minorHAnsi"/>
          <w:bCs/>
          <w:color w:val="auto"/>
          <w:sz w:val="20"/>
          <w:szCs w:val="20"/>
          <w:lang w:val="sk-SK" w:eastAsia="sk-SK" w:bidi="ar-SA"/>
        </w:rPr>
        <w:t>4</w:t>
      </w:r>
      <w:r w:rsidRPr="00B45932">
        <w:rPr>
          <w:rFonts w:asciiTheme="minorHAnsi" w:eastAsia="Times New Roman" w:hAnsiTheme="minorHAnsi" w:cstheme="minorHAnsi"/>
          <w:bCs/>
          <w:color w:val="auto"/>
          <w:sz w:val="20"/>
          <w:szCs w:val="20"/>
          <w:lang w:val="sk-SK" w:eastAsia="sk-SK" w:bidi="ar-SA"/>
        </w:rPr>
        <w:t>.</w:t>
      </w:r>
      <w:r w:rsidR="00B45932" w:rsidRPr="00B45932">
        <w:rPr>
          <w:rFonts w:asciiTheme="minorHAnsi" w:eastAsia="Times New Roman" w:hAnsiTheme="minorHAnsi" w:cstheme="minorHAnsi"/>
          <w:bCs/>
          <w:color w:val="auto"/>
          <w:sz w:val="20"/>
          <w:szCs w:val="20"/>
          <w:lang w:val="sk-SK" w:eastAsia="sk-SK" w:bidi="ar-SA"/>
        </w:rPr>
        <w:t xml:space="preserve"> </w:t>
      </w:r>
      <w:r w:rsidR="00302365" w:rsidRPr="00B45932">
        <w:rPr>
          <w:rFonts w:asciiTheme="minorHAnsi" w:eastAsia="Times New Roman" w:hAnsiTheme="minorHAnsi" w:cstheme="minorHAnsi"/>
          <w:color w:val="auto"/>
          <w:sz w:val="20"/>
          <w:szCs w:val="20"/>
          <w:lang w:val="sk-SK" w:eastAsia="sk-SK" w:bidi="ar-SA"/>
        </w:rPr>
        <w:t>Zhotoviteľ sa zaväzuje vykonať dielo vo vlastnom mene, na vlastnú zodpovednosť, na svoje náklady, na svoje nebezpečenstvo v dojednanom čase.</w:t>
      </w:r>
    </w:p>
    <w:p w:rsidR="00421B82" w:rsidRDefault="00421B82" w:rsidP="000E3045">
      <w:pPr>
        <w:pStyle w:val="ZoznamZmluvy1"/>
        <w:widowControl/>
        <w:tabs>
          <w:tab w:val="clear" w:pos="0"/>
          <w:tab w:val="clear" w:pos="540"/>
          <w:tab w:val="clear" w:pos="1980"/>
          <w:tab w:val="clear" w:pos="2880"/>
        </w:tabs>
        <w:suppressAutoHyphens w:val="0"/>
        <w:spacing w:before="0" w:line="240" w:lineRule="auto"/>
        <w:ind w:left="284"/>
        <w:rPr>
          <w:rFonts w:ascii="Times New Roman" w:eastAsia="Times New Roman" w:hAnsi="Times New Roman" w:cs="Times New Roman"/>
          <w:color w:val="00B0F0"/>
          <w:sz w:val="20"/>
          <w:szCs w:val="20"/>
          <w:lang w:val="sk-SK" w:eastAsia="sk-SK" w:bidi="ar-SA"/>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III.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 xml:space="preserve">ČAS </w:t>
      </w:r>
      <w:r w:rsidR="000E3045">
        <w:rPr>
          <w:rFonts w:asciiTheme="minorHAnsi" w:hAnsiTheme="minorHAnsi" w:cstheme="minorHAnsi"/>
          <w:b/>
          <w:bCs/>
          <w:sz w:val="20"/>
          <w:szCs w:val="20"/>
        </w:rPr>
        <w:t xml:space="preserve">A MIESTO </w:t>
      </w:r>
      <w:r w:rsidRPr="003D7AB0">
        <w:rPr>
          <w:rFonts w:asciiTheme="minorHAnsi" w:hAnsiTheme="minorHAnsi" w:cstheme="minorHAnsi"/>
          <w:b/>
          <w:bCs/>
          <w:sz w:val="20"/>
          <w:szCs w:val="20"/>
        </w:rPr>
        <w:t>PLNENIA</w:t>
      </w:r>
    </w:p>
    <w:p w:rsidR="00D61339" w:rsidRPr="003D7AB0" w:rsidRDefault="00D61339" w:rsidP="00D61339">
      <w:pPr>
        <w:spacing w:after="240"/>
        <w:jc w:val="both"/>
        <w:rPr>
          <w:rFonts w:asciiTheme="minorHAnsi" w:hAnsiTheme="minorHAnsi" w:cstheme="minorHAnsi"/>
          <w:sz w:val="20"/>
          <w:szCs w:val="20"/>
        </w:rPr>
      </w:pPr>
      <w:r w:rsidRPr="003D7AB0">
        <w:rPr>
          <w:rFonts w:asciiTheme="minorHAnsi" w:hAnsiTheme="minorHAnsi" w:cstheme="minorHAnsi"/>
          <w:sz w:val="20"/>
          <w:szCs w:val="20"/>
        </w:rPr>
        <w:t xml:space="preserve">3.1 Zhotoviteľ zaháji prípravné a stavebné práce </w:t>
      </w:r>
      <w:r w:rsidR="00967E72" w:rsidRPr="00B45932">
        <w:rPr>
          <w:rFonts w:asciiTheme="minorHAnsi" w:hAnsiTheme="minorHAnsi" w:cstheme="minorHAnsi"/>
          <w:sz w:val="20"/>
          <w:szCs w:val="20"/>
        </w:rPr>
        <w:t>bezodkladne</w:t>
      </w:r>
      <w:r w:rsidR="00967E72">
        <w:rPr>
          <w:rFonts w:asciiTheme="minorHAnsi" w:hAnsiTheme="minorHAnsi" w:cstheme="minorHAnsi"/>
          <w:sz w:val="20"/>
          <w:szCs w:val="20"/>
        </w:rPr>
        <w:t xml:space="preserve"> </w:t>
      </w:r>
      <w:r w:rsidRPr="003D7AB0">
        <w:rPr>
          <w:rFonts w:asciiTheme="minorHAnsi" w:hAnsiTheme="minorHAnsi" w:cstheme="minorHAnsi"/>
          <w:sz w:val="20"/>
          <w:szCs w:val="20"/>
        </w:rPr>
        <w:t xml:space="preserve">po nadobudnutí účinnosti tejto zmluvy o dielo. Zhotoviteľ je povinný vykonať a odovzdať objednávateľovi dielo v rozsahu podľa čl. II. tejto zmluvy v nasledovných etapách: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3.1.1 Termín zahájenia prípravných a stavebných prác: najneskôr do </w:t>
      </w:r>
      <w:r w:rsidRPr="003D7AB0">
        <w:rPr>
          <w:rFonts w:asciiTheme="minorHAnsi" w:hAnsiTheme="minorHAnsi" w:cstheme="minorHAnsi"/>
          <w:i/>
          <w:sz w:val="20"/>
          <w:szCs w:val="20"/>
          <w:highlight w:val="lightGray"/>
        </w:rPr>
        <w:t>troch dní od odovzdania staveniska</w:t>
      </w:r>
      <w:r w:rsidRPr="003D7AB0">
        <w:rPr>
          <w:rFonts w:asciiTheme="minorHAnsi" w:hAnsiTheme="minorHAnsi" w:cstheme="minorHAnsi"/>
          <w:sz w:val="20"/>
          <w:szCs w:val="20"/>
        </w:rPr>
        <w:t>.</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3.1.2 Termín vykonania a odovzdania celého diela: </w:t>
      </w:r>
      <w:r w:rsidRPr="003D7AB0">
        <w:rPr>
          <w:rFonts w:asciiTheme="minorHAnsi" w:hAnsiTheme="minorHAnsi" w:cstheme="minorHAnsi"/>
          <w:sz w:val="20"/>
          <w:szCs w:val="20"/>
          <w:highlight w:val="lightGray"/>
        </w:rPr>
        <w:t xml:space="preserve">najneskôr do </w:t>
      </w:r>
      <w:r>
        <w:rPr>
          <w:rFonts w:asciiTheme="minorHAnsi" w:hAnsiTheme="minorHAnsi" w:cstheme="minorHAnsi"/>
          <w:sz w:val="20"/>
          <w:szCs w:val="20"/>
          <w:highlight w:val="lightGray"/>
        </w:rPr>
        <w:t>6</w:t>
      </w:r>
      <w:r w:rsidRPr="003D7AB0">
        <w:rPr>
          <w:rFonts w:asciiTheme="minorHAnsi" w:hAnsiTheme="minorHAnsi" w:cstheme="minorHAnsi"/>
          <w:b/>
          <w:sz w:val="20"/>
          <w:szCs w:val="20"/>
          <w:highlight w:val="lightGray"/>
        </w:rPr>
        <w:t xml:space="preserve"> mesiacov</w:t>
      </w:r>
      <w:r w:rsidRPr="003D7AB0">
        <w:rPr>
          <w:rFonts w:asciiTheme="minorHAnsi" w:hAnsiTheme="minorHAnsi" w:cstheme="minorHAnsi"/>
          <w:b/>
          <w:sz w:val="20"/>
          <w:szCs w:val="20"/>
        </w:rPr>
        <w:t xml:space="preserve"> </w:t>
      </w:r>
      <w:r w:rsidRPr="003D7AB0">
        <w:rPr>
          <w:rFonts w:asciiTheme="minorHAnsi" w:hAnsiTheme="minorHAnsi" w:cstheme="minorHAnsi"/>
          <w:sz w:val="20"/>
          <w:szCs w:val="20"/>
        </w:rPr>
        <w:t>(</w:t>
      </w:r>
      <w:r w:rsidRPr="00B45932">
        <w:rPr>
          <w:rFonts w:asciiTheme="minorHAnsi" w:hAnsiTheme="minorHAnsi" w:cstheme="minorHAnsi"/>
          <w:sz w:val="20"/>
          <w:szCs w:val="20"/>
        </w:rPr>
        <w:t>š</w:t>
      </w:r>
      <w:r w:rsidR="00967E72" w:rsidRPr="00B45932">
        <w:rPr>
          <w:rFonts w:asciiTheme="minorHAnsi" w:hAnsiTheme="minorHAnsi" w:cstheme="minorHAnsi"/>
          <w:sz w:val="20"/>
          <w:szCs w:val="20"/>
        </w:rPr>
        <w:t>i</w:t>
      </w:r>
      <w:r w:rsidRPr="00B45932">
        <w:rPr>
          <w:rFonts w:asciiTheme="minorHAnsi" w:hAnsiTheme="minorHAnsi" w:cstheme="minorHAnsi"/>
          <w:sz w:val="20"/>
          <w:szCs w:val="20"/>
        </w:rPr>
        <w:t xml:space="preserve">estich </w:t>
      </w:r>
      <w:r w:rsidRPr="003D7AB0">
        <w:rPr>
          <w:rFonts w:asciiTheme="minorHAnsi" w:hAnsiTheme="minorHAnsi" w:cstheme="minorHAnsi"/>
          <w:sz w:val="20"/>
          <w:szCs w:val="20"/>
        </w:rPr>
        <w:t xml:space="preserve">mesiacov) odo dňa odovzdania staveniska objednávateľom, pričom prvý deň tejto lehoty sa začína počítať dňom nasledujúcim po dni odovzdania staveniska objednávateľom. </w:t>
      </w:r>
    </w:p>
    <w:p w:rsidR="00D61339"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Objednávateľ odovzdá zhotoviteľovi stavenisko podľa čl. VII. tejto zmluvy. </w:t>
      </w:r>
    </w:p>
    <w:p w:rsidR="000E3045" w:rsidRPr="00B45932" w:rsidRDefault="000E3045" w:rsidP="00D61339">
      <w:pPr>
        <w:ind w:left="142"/>
        <w:jc w:val="both"/>
        <w:rPr>
          <w:rFonts w:asciiTheme="minorHAnsi" w:hAnsiTheme="minorHAnsi" w:cstheme="minorHAnsi"/>
          <w:sz w:val="20"/>
          <w:szCs w:val="20"/>
        </w:rPr>
      </w:pPr>
      <w:r w:rsidRPr="00B45932">
        <w:rPr>
          <w:rFonts w:asciiTheme="minorHAnsi" w:hAnsiTheme="minorHAnsi" w:cstheme="minorHAnsi"/>
          <w:sz w:val="20"/>
          <w:szCs w:val="20"/>
        </w:rPr>
        <w:t>Vykonaním diela sa rozumie riadne vykonané dielo a jeho písomné prevzatie objednávateľom, vrátane dokladov, atestov a certifikátov v súlade s touto zmluvou, platnými technickými normami, platnými právnymi predpismi, súťažnými podmienkami, projektovou dokumentáciou a cenovou ponukou. Chýbajúce doklady sú dôvodom neprevzatia diela.</w:t>
      </w:r>
    </w:p>
    <w:p w:rsidR="000E3045" w:rsidRPr="000E3045" w:rsidRDefault="000E3045" w:rsidP="00D61339">
      <w:pPr>
        <w:ind w:left="142"/>
        <w:jc w:val="both"/>
        <w:rPr>
          <w:rFonts w:asciiTheme="minorHAnsi" w:hAnsiTheme="minorHAnsi" w:cstheme="minorHAnsi"/>
          <w:color w:val="00B0F0"/>
          <w:sz w:val="20"/>
          <w:szCs w:val="20"/>
        </w:rPr>
      </w:pP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3.2 Ak zhotoviteľ nezaháji stavebné práce v dohodnutom termíne podľa bodu 3.1 tohto článku, je objednávateľ oprávnený požadovať od zhotoviteľa zmluvnú pokutu vo výške 0,1 % z ceny diela s DPH za každý deň omeškania, a to od prvého dňa omeškania vrátane. V takom prípade je zhotoviteľ povinný zmluvnú pokutu zaplatiť za obdobie až do dňa zahájenia prác, alebo do momentu zániku zmluvného vzťahu na základe tejto </w:t>
      </w:r>
      <w:proofErr w:type="spellStart"/>
      <w:r w:rsidRPr="003D7AB0">
        <w:rPr>
          <w:rFonts w:asciiTheme="minorHAnsi" w:hAnsiTheme="minorHAnsi" w:cstheme="minorHAnsi"/>
          <w:sz w:val="20"/>
          <w:szCs w:val="20"/>
        </w:rPr>
        <w:t>ZoD</w:t>
      </w:r>
      <w:proofErr w:type="spellEnd"/>
      <w:r w:rsidRPr="003D7AB0">
        <w:rPr>
          <w:rFonts w:asciiTheme="minorHAnsi" w:hAnsiTheme="minorHAnsi" w:cstheme="minorHAnsi"/>
          <w:sz w:val="20"/>
          <w:szCs w:val="20"/>
        </w:rPr>
        <w:t xml:space="preserve">. Ak nezaháji zhotoviteľ práce na realizáciu diela ani do siedmich dní po dohodnutom termíne zahájenia podľa bodu 3.1 tohto článku, a to z dôvodov, ktoré sú na jeho strane, bude toto považované za podstatné porušenie zmluvy, v dôsledku ktorého je objednávateľ oprávnený od zmluvy odstúpiť. V takom prípade má objednávateľ právo uplatniť si voči zhotoviteľovi zmluvnú pokutu vo výške jednorazovo 15% z ceny diela vrátane DPH dohodnutej v tejto zmluve, pričom toto právo mu vznikne dňom zániku tejto zmluvy odstúpením.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3.3 Zhotoviteľ dokončí dielo bez zjavných vád a nedorobkov a pripraví dielo na odovzdanie objednávateľovi v termíne podľa bodu 3.1.2 tohto článku zmluvy. Ak zhotoviteľ pripraví dielo na odovzdanie pred zmluvne dohodnutým termínom, zaväzuje sa objednávateľ dielo prevziať aj v skoršom, ako dohodnutom termíne, avšak zmluvné strany sa dohodli, že finančné vyrovnanie je objednávateľ oprávnený vykonať tak, akoby stavba bola dokončená v dohodnutom termíne ukončenia.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3.4 Súčasťou tejto zmluvy o dielo je aj podrobný časový harmonogram realizácie diela, ktorý tvorí prílohu tejto zmluvy. Prípadná zmena harmonogramu podlieha písomnému schváleniu objednávateľom.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3.5 Termíny uvedené v harmonograme pre jednotlivé stavebné objekty, sú pre zhotoviteľa záväzné. Ak dôjde v priebehu prác zo strany zhotoviteľa s dokončením čiastkových prác podľa harmonogramu k oneskoreniu dlhšiemu než 15 kalendárnych dní, je objednávateľ oprávnený od tejto zmluvy odstúpiť. V takom prípade má objednávateľ právo uplatniť si voči zhotoviteľovi zmluvnú pokutu vo výške jednorazovo 15% z ceny diela vrátane DPH dohodnutej v tejto zmluve. Alternatívne, v prípade omeškania zhotoviteľa s dokončením čiastkových prác podľa harmonogramu, ktoré bude dlhšie ako 15 dní, je objednávateľ oprávnený požadovať od zhotoviteľa zmluvnú pokutu vo výške 0,1% denne z ceny diela (myslí sa cena s DPH) od 16. dňa omeškania do uskutočnenia predmetnej časti diela alebo do zániku zmluvného vzťahu uzatvoreného touto zmluvou. Pre vylúčenie pochybností, oba varianty zmluvnej pokuty podľa tohto bodu zmluvy nemožno uplatniť súčasne.</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3.6 V prípade prekážok spočívajúcich vo vyššej moci, ktoré zhotoviteľovi bránia v splnení jeho povinnosti uskutočniť predmet zákazky pre objednávateľa v dohodnutej lehote, predlžuje sa lehota na uskutočnenie predmetu zákazky o dobu trvania týchto prekážok. Rovnako platí, že v prípade prekážok spočívajúcich vo vyššej moci, ktoré objednávateľovi bránia v splnení jeho povinností podľa tejto zmluvy v dohodnutej lehote, predlžuje sa lehota na splnenie týchto povinností o dobu trvania týchto prekážok. O takýchto prekážkach je účastník tejto zmluvy, na ktorého strane vznikli tieto prekážky, povinný druhého účastníka bezodkladne písomne informovať. Zároveň je povinný existenciu prekážok spočívajúcich vo vyššej moci relevantným spôsobom preukázať. Po dobu trvania týchto prekážok, resp. predĺženia lehoty na slnenie, nie je zmluvná strana v omeškaní.</w:t>
      </w:r>
    </w:p>
    <w:p w:rsidR="00B45932" w:rsidRDefault="00D61339" w:rsidP="00B45932">
      <w:pPr>
        <w:jc w:val="both"/>
        <w:rPr>
          <w:rFonts w:asciiTheme="minorHAnsi" w:hAnsiTheme="minorHAnsi" w:cstheme="minorHAnsi"/>
          <w:sz w:val="20"/>
          <w:szCs w:val="20"/>
        </w:rPr>
      </w:pPr>
      <w:r w:rsidRPr="003D7AB0">
        <w:rPr>
          <w:rFonts w:asciiTheme="minorHAnsi" w:hAnsiTheme="minorHAnsi" w:cstheme="minorHAnsi"/>
          <w:sz w:val="20"/>
          <w:szCs w:val="20"/>
        </w:rPr>
        <w:t>3.7 Pod vyššou mocou sa rozumejú okolnosti, ktoré nastanú po uzatvorení zmluvy ako výsledok nepredvídateľných a zmluvnými stranami neovplyvniteľných prekážok. Zmeny počasia -  okrem prírodných katastrof - sa za vyššiu moc nepovažujú.</w:t>
      </w:r>
    </w:p>
    <w:p w:rsidR="00421B82" w:rsidRPr="00B45932" w:rsidRDefault="00B45932" w:rsidP="00B45932">
      <w:pPr>
        <w:jc w:val="both"/>
        <w:rPr>
          <w:rFonts w:asciiTheme="minorHAnsi" w:hAnsiTheme="minorHAnsi" w:cstheme="minorHAnsi"/>
          <w:sz w:val="20"/>
          <w:szCs w:val="20"/>
        </w:rPr>
      </w:pPr>
      <w:r>
        <w:rPr>
          <w:rFonts w:asciiTheme="minorHAnsi" w:hAnsiTheme="minorHAnsi" w:cstheme="minorHAnsi"/>
          <w:sz w:val="20"/>
          <w:szCs w:val="20"/>
        </w:rPr>
        <w:t xml:space="preserve">3.8 </w:t>
      </w:r>
      <w:r w:rsidR="000E3045" w:rsidRPr="00B45932">
        <w:rPr>
          <w:rFonts w:asciiTheme="minorHAnsi" w:hAnsiTheme="minorHAnsi" w:cstheme="minorHAnsi"/>
          <w:sz w:val="20"/>
          <w:szCs w:val="20"/>
        </w:rPr>
        <w:t xml:space="preserve">Miestom odovzdania a prevzatia dokončeného diela je miesto plnenia, </w:t>
      </w:r>
      <w:proofErr w:type="spellStart"/>
      <w:r w:rsidR="000E3045" w:rsidRPr="00B45932">
        <w:rPr>
          <w:rFonts w:asciiTheme="minorHAnsi" w:hAnsiTheme="minorHAnsi" w:cstheme="minorHAnsi"/>
          <w:sz w:val="20"/>
          <w:szCs w:val="20"/>
        </w:rPr>
        <w:t>t.j</w:t>
      </w:r>
      <w:proofErr w:type="spellEnd"/>
      <w:r w:rsidR="000E3045" w:rsidRPr="00B45932">
        <w:rPr>
          <w:rFonts w:asciiTheme="minorHAnsi" w:hAnsiTheme="minorHAnsi" w:cstheme="minorHAnsi"/>
          <w:sz w:val="20"/>
          <w:szCs w:val="20"/>
        </w:rPr>
        <w:t xml:space="preserve">. </w:t>
      </w:r>
      <w:r w:rsidR="00421B82" w:rsidRPr="00B45932">
        <w:rPr>
          <w:rFonts w:asciiTheme="minorHAnsi" w:hAnsiTheme="minorHAnsi" w:cstheme="minorHAnsi"/>
          <w:sz w:val="20"/>
          <w:szCs w:val="20"/>
        </w:rPr>
        <w:t xml:space="preserve"> Zvolen, sídlisko Zlatý potok – </w:t>
      </w:r>
    </w:p>
    <w:p w:rsidR="00421B82" w:rsidRPr="00B45932" w:rsidRDefault="00421B82" w:rsidP="00B45932">
      <w:pPr>
        <w:jc w:val="both"/>
        <w:rPr>
          <w:rFonts w:asciiTheme="minorHAnsi" w:hAnsiTheme="minorHAnsi" w:cstheme="minorHAnsi"/>
          <w:sz w:val="20"/>
          <w:szCs w:val="20"/>
        </w:rPr>
      </w:pPr>
      <w:r w:rsidRPr="00B45932">
        <w:rPr>
          <w:rFonts w:asciiTheme="minorHAnsi" w:hAnsiTheme="minorHAnsi" w:cstheme="minorHAnsi"/>
          <w:sz w:val="20"/>
          <w:szCs w:val="20"/>
        </w:rPr>
        <w:t xml:space="preserve">VI. ZŠ Zvolen, register C: 5718/1, 5718/2, 2000/23; Zvolen, sídlisko Západ - ZŠ NÁM. MLÁDEŽE, register C: 3410/484, 3410/483, register E: 3432/1, 3432/2, 3428, 3417, 3413, 3427. </w:t>
      </w:r>
      <w:r w:rsidR="00B45932" w:rsidRPr="00B45932">
        <w:rPr>
          <w:rFonts w:asciiTheme="minorHAnsi" w:hAnsiTheme="minorHAnsi" w:cstheme="minorHAnsi"/>
          <w:i/>
          <w:sz w:val="20"/>
          <w:szCs w:val="20"/>
        </w:rPr>
        <w:t xml:space="preserve">//bude </w:t>
      </w:r>
      <w:r w:rsidR="00B45932">
        <w:rPr>
          <w:rFonts w:asciiTheme="minorHAnsi" w:hAnsiTheme="minorHAnsi" w:cstheme="minorHAnsi"/>
          <w:i/>
          <w:sz w:val="20"/>
          <w:szCs w:val="20"/>
        </w:rPr>
        <w:t>upravené</w:t>
      </w:r>
      <w:r w:rsidR="00B45932" w:rsidRPr="00B45932">
        <w:rPr>
          <w:rFonts w:asciiTheme="minorHAnsi" w:hAnsiTheme="minorHAnsi" w:cstheme="minorHAnsi"/>
          <w:i/>
          <w:sz w:val="20"/>
          <w:szCs w:val="20"/>
        </w:rPr>
        <w:t xml:space="preserve"> podľa časti predmetu zákazky//</w:t>
      </w:r>
    </w:p>
    <w:p w:rsidR="00421B82" w:rsidRPr="00B45932" w:rsidRDefault="00421B82" w:rsidP="00B45932">
      <w:pPr>
        <w:jc w:val="both"/>
        <w:rPr>
          <w:rFonts w:asciiTheme="minorHAnsi" w:hAnsiTheme="minorHAnsi" w:cstheme="minorHAnsi"/>
          <w:sz w:val="20"/>
          <w:szCs w:val="20"/>
        </w:rPr>
      </w:pPr>
      <w:r w:rsidRPr="00B45932">
        <w:rPr>
          <w:rFonts w:asciiTheme="minorHAnsi" w:hAnsiTheme="minorHAnsi" w:cstheme="minorHAnsi"/>
          <w:sz w:val="20"/>
          <w:szCs w:val="20"/>
        </w:rPr>
        <w:lastRenderedPageBreak/>
        <w:t>3.9.Podmienkou odovzdania a prevzatia diela je úspešné vykonanie všetkých skúšok predpísaných príslušnými právnymi predpismi vzťahujúcimi sa na práce vykonávané podľa tejto zmluvy, vykonanie diela v súlade so schválenou projektovou dokumentáciou, príslušnými právnymi predpismi, technickými normami a  súťažnými podkladmi. Nevyhnutnou podmienkou prevzatie diela objednávateľom je aj skutočnosť, že tento bude ku dňu prevzatia diela od zhotoviteľa disponovať nasledovnými dokladmi: doklady o vykonaní všetkých predpísaných skúškach, potvrdzujúcich, že dielo bolo vykonané v súlade s príslušnými predpismi, doklady o overení požadovaných vlastností výrobkov, doklady o uložení odpadu zo stavby, dokumentáciu skutočného vyhotovenia stavby so zakreslenými zmenami.</w:t>
      </w:r>
    </w:p>
    <w:p w:rsidR="00421B82" w:rsidRPr="00B45932" w:rsidRDefault="00421B82" w:rsidP="00B45932">
      <w:pPr>
        <w:jc w:val="both"/>
        <w:rPr>
          <w:rFonts w:asciiTheme="minorHAnsi" w:hAnsiTheme="minorHAnsi" w:cstheme="minorHAnsi"/>
          <w:sz w:val="20"/>
          <w:szCs w:val="20"/>
        </w:rPr>
      </w:pPr>
      <w:r w:rsidRPr="00B45932">
        <w:rPr>
          <w:rFonts w:asciiTheme="minorHAnsi" w:hAnsiTheme="minorHAnsi" w:cstheme="minorHAnsi"/>
          <w:sz w:val="20"/>
          <w:szCs w:val="20"/>
        </w:rPr>
        <w:t>3.10.Zhotoviteľ sa zaväzuje odovzdať spolu s dielom aj jedno vyhotovenie projektovej dokumentácie so zakreslením všetkých zmien podľa skutočného stavu vykonaných prác.</w:t>
      </w:r>
    </w:p>
    <w:p w:rsidR="00421B82" w:rsidRPr="00B45932" w:rsidRDefault="00421B82" w:rsidP="00B45932">
      <w:pPr>
        <w:jc w:val="both"/>
        <w:rPr>
          <w:rFonts w:asciiTheme="minorHAnsi" w:hAnsiTheme="minorHAnsi" w:cstheme="minorHAnsi"/>
          <w:sz w:val="20"/>
          <w:szCs w:val="20"/>
        </w:rPr>
      </w:pPr>
      <w:r w:rsidRPr="00B45932">
        <w:rPr>
          <w:rFonts w:asciiTheme="minorHAnsi" w:hAnsiTheme="minorHAnsi" w:cstheme="minorHAnsi"/>
          <w:sz w:val="20"/>
          <w:szCs w:val="20"/>
        </w:rPr>
        <w:t>3.11.Dielo  môže byť zhotoviteľom odovzdané a objednávateľom prevzaté aj v prípade, že v zápise o odovzdaní a prevzatí budú uvedené vady a nedorobky, ktoré samy osebe ani v spojení s inými nebránia plynulej a bezpečnej prevádzke (užívaniu). Tieto zjavné vady a nedorobky musia byť uvedené v zápise o odovzdaní a prevzatí diela so stanovením termínu ich odstránenia.</w:t>
      </w:r>
    </w:p>
    <w:p w:rsidR="00421B82" w:rsidRPr="00B45932" w:rsidRDefault="00421B82" w:rsidP="00B45932">
      <w:pPr>
        <w:jc w:val="both"/>
        <w:rPr>
          <w:rFonts w:asciiTheme="minorHAnsi" w:hAnsiTheme="minorHAnsi" w:cstheme="minorHAnsi"/>
          <w:sz w:val="20"/>
          <w:szCs w:val="20"/>
        </w:rPr>
      </w:pPr>
      <w:r w:rsidRPr="00B45932">
        <w:rPr>
          <w:rFonts w:asciiTheme="minorHAnsi" w:hAnsiTheme="minorHAnsi" w:cstheme="minorHAnsi"/>
          <w:sz w:val="20"/>
          <w:szCs w:val="20"/>
        </w:rPr>
        <w:t>3.12.Vadou sa rozumie odchýlka v kvalite, rozsahu a parametroch diela stanovených projektovou dokumentáciou, touto zmluvou, technickými normami a všeobecne záväznými právnymi predpismi. Nedorobkom sa rozumie najmä nedokončená práca oproti projektu.</w:t>
      </w:r>
    </w:p>
    <w:p w:rsidR="00421B82" w:rsidRPr="004B578A" w:rsidRDefault="00421B82" w:rsidP="00421B82">
      <w:pPr>
        <w:pStyle w:val="ZoznamZmluvy1"/>
        <w:widowControl/>
        <w:tabs>
          <w:tab w:val="clear" w:pos="0"/>
          <w:tab w:val="clear" w:pos="540"/>
          <w:tab w:val="clear" w:pos="1980"/>
          <w:tab w:val="clear" w:pos="2880"/>
        </w:tabs>
        <w:suppressAutoHyphens w:val="0"/>
        <w:spacing w:before="0" w:line="240" w:lineRule="auto"/>
        <w:rPr>
          <w:rFonts w:ascii="Times New Roman" w:eastAsia="Times New Roman" w:hAnsi="Times New Roman" w:cs="Times New Roman"/>
          <w:color w:val="00B0F0"/>
          <w:sz w:val="20"/>
          <w:szCs w:val="20"/>
          <w:lang w:val="sk-SK" w:eastAsia="sk-SK" w:bidi="ar-SA"/>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IV.</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CENA DIELA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4.1 Cena diela je stanovená na základe cenovej ponuky zhotoviteľa, ktorá tvorí neoddeliteľnú súčasť tejto zmluvy – ocenený výkaz výmer (</w:t>
      </w:r>
      <w:proofErr w:type="spellStart"/>
      <w:r w:rsidRPr="003D7AB0">
        <w:rPr>
          <w:rFonts w:asciiTheme="minorHAnsi" w:hAnsiTheme="minorHAnsi" w:cstheme="minorHAnsi"/>
          <w:sz w:val="20"/>
          <w:szCs w:val="20"/>
        </w:rPr>
        <w:t>položkový</w:t>
      </w:r>
      <w:proofErr w:type="spellEnd"/>
      <w:r w:rsidRPr="003D7AB0">
        <w:rPr>
          <w:rFonts w:asciiTheme="minorHAnsi" w:hAnsiTheme="minorHAnsi" w:cstheme="minorHAnsi"/>
          <w:sz w:val="20"/>
          <w:szCs w:val="20"/>
        </w:rPr>
        <w:t xml:space="preserve"> rozpočet). </w:t>
      </w:r>
      <w:r w:rsidRPr="00B45932">
        <w:rPr>
          <w:rFonts w:asciiTheme="minorHAnsi" w:hAnsiTheme="minorHAnsi" w:cstheme="minorHAnsi"/>
          <w:sz w:val="20"/>
          <w:szCs w:val="20"/>
        </w:rPr>
        <w:t>Cen</w:t>
      </w:r>
      <w:r w:rsidR="00B45932" w:rsidRPr="00B45932">
        <w:rPr>
          <w:rFonts w:asciiTheme="minorHAnsi" w:hAnsiTheme="minorHAnsi" w:cstheme="minorHAnsi"/>
          <w:sz w:val="20"/>
          <w:szCs w:val="20"/>
        </w:rPr>
        <w:t>a</w:t>
      </w:r>
      <w:r w:rsidRPr="00B45932">
        <w:rPr>
          <w:rFonts w:asciiTheme="minorHAnsi" w:hAnsiTheme="minorHAnsi" w:cstheme="minorHAnsi"/>
          <w:sz w:val="20"/>
          <w:szCs w:val="20"/>
        </w:rPr>
        <w:t xml:space="preserve"> za </w:t>
      </w:r>
      <w:proofErr w:type="spellStart"/>
      <w:r w:rsidRPr="00B45932">
        <w:rPr>
          <w:rFonts w:asciiTheme="minorHAnsi" w:hAnsiTheme="minorHAnsi" w:cstheme="minorHAnsi"/>
          <w:sz w:val="20"/>
          <w:szCs w:val="20"/>
        </w:rPr>
        <w:t>za</w:t>
      </w:r>
      <w:proofErr w:type="spellEnd"/>
      <w:r w:rsidRPr="00B45932">
        <w:rPr>
          <w:rFonts w:asciiTheme="minorHAnsi" w:hAnsiTheme="minorHAnsi" w:cstheme="minorHAnsi"/>
          <w:sz w:val="20"/>
          <w:szCs w:val="20"/>
        </w:rPr>
        <w:t xml:space="preserve"> dielo </w:t>
      </w:r>
      <w:r w:rsidRPr="003D7AB0">
        <w:rPr>
          <w:rFonts w:asciiTheme="minorHAnsi" w:hAnsiTheme="minorHAnsi" w:cstheme="minorHAnsi"/>
          <w:sz w:val="20"/>
          <w:szCs w:val="20"/>
        </w:rPr>
        <w:t>ako celok</w:t>
      </w:r>
      <w:r w:rsidR="00B45932">
        <w:rPr>
          <w:rFonts w:asciiTheme="minorHAnsi" w:hAnsiTheme="minorHAnsi" w:cstheme="minorHAnsi"/>
          <w:sz w:val="20"/>
          <w:szCs w:val="20"/>
        </w:rPr>
        <w:t xml:space="preserve"> je</w:t>
      </w:r>
      <w:r w:rsidRPr="003D7AB0">
        <w:rPr>
          <w:rFonts w:asciiTheme="minorHAnsi" w:hAnsiTheme="minorHAnsi" w:cstheme="minorHAnsi"/>
          <w:sz w:val="20"/>
          <w:szCs w:val="20"/>
        </w:rPr>
        <w:t xml:space="preserve"> maximáln</w:t>
      </w:r>
      <w:r w:rsidR="00B45932">
        <w:rPr>
          <w:rFonts w:asciiTheme="minorHAnsi" w:hAnsiTheme="minorHAnsi" w:cstheme="minorHAnsi"/>
          <w:sz w:val="20"/>
          <w:szCs w:val="20"/>
        </w:rPr>
        <w:t>a</w:t>
      </w:r>
      <w:r w:rsidRPr="003D7AB0">
        <w:rPr>
          <w:rFonts w:asciiTheme="minorHAnsi" w:hAnsiTheme="minorHAnsi" w:cstheme="minorHAnsi"/>
          <w:sz w:val="20"/>
          <w:szCs w:val="20"/>
        </w:rPr>
        <w:t xml:space="preserve"> a neprekročiteľn</w:t>
      </w:r>
      <w:r w:rsidR="00B45932">
        <w:rPr>
          <w:rFonts w:asciiTheme="minorHAnsi" w:hAnsiTheme="minorHAnsi" w:cstheme="minorHAnsi"/>
          <w:sz w:val="20"/>
          <w:szCs w:val="20"/>
        </w:rPr>
        <w:t>á</w:t>
      </w:r>
      <w:r w:rsidRPr="003D7AB0">
        <w:rPr>
          <w:rFonts w:asciiTheme="minorHAnsi" w:hAnsiTheme="minorHAnsi" w:cstheme="minorHAnsi"/>
          <w:sz w:val="20"/>
          <w:szCs w:val="20"/>
        </w:rPr>
        <w:t xml:space="preserve">, pokiaľ v tejto zmluve nie je uvedené inak. Pokiaľ nie je v tejto zmluve uvedené inak, zahrňuje táto cena všetko, čo je k vybudovaniu diela potrebné, a to najmä (ak je to pre splnenie diela potrebné): </w:t>
      </w:r>
    </w:p>
    <w:p w:rsidR="00967E72" w:rsidRPr="00967E72" w:rsidRDefault="00D61339" w:rsidP="00967E72">
      <w:pPr>
        <w:ind w:left="142"/>
        <w:jc w:val="both"/>
        <w:rPr>
          <w:rFonts w:asciiTheme="minorHAnsi" w:hAnsiTheme="minorHAnsi" w:cstheme="minorHAnsi"/>
          <w:color w:val="00B0F0"/>
          <w:sz w:val="20"/>
          <w:szCs w:val="20"/>
        </w:rPr>
      </w:pPr>
      <w:r w:rsidRPr="003D7AB0">
        <w:rPr>
          <w:rFonts w:asciiTheme="minorHAnsi" w:hAnsiTheme="minorHAnsi" w:cstheme="minorHAnsi"/>
          <w:sz w:val="20"/>
          <w:szCs w:val="20"/>
        </w:rPr>
        <w:t xml:space="preserve">4.1.1 náklady na vyhotovenie a riadne dokončenie diela,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4.1.2 náklady na zriadenie dočasného zariadenia staveniska, jeho oplotenia a stráženia včítane </w:t>
      </w:r>
      <w:proofErr w:type="spellStart"/>
      <w:r w:rsidRPr="003D7AB0">
        <w:rPr>
          <w:rFonts w:asciiTheme="minorHAnsi" w:hAnsiTheme="minorHAnsi" w:cstheme="minorHAnsi"/>
          <w:sz w:val="20"/>
          <w:szCs w:val="20"/>
        </w:rPr>
        <w:t>prejednania</w:t>
      </w:r>
      <w:proofErr w:type="spellEnd"/>
      <w:r w:rsidRPr="003D7AB0">
        <w:rPr>
          <w:rFonts w:asciiTheme="minorHAnsi" w:hAnsiTheme="minorHAnsi" w:cstheme="minorHAnsi"/>
          <w:sz w:val="20"/>
          <w:szCs w:val="20"/>
        </w:rPr>
        <w:t xml:space="preserve"> a úhrady potrebných poplatkov (energie, telefón, voda, správne poplatky a pod.), skládok a nákladov s tým spojených,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4.1.3 dočasný záber iných plôch potrebných pre realizáciu diela a poplatky za takýto záber, vrátane nákladov na vytýčenie a ochranu podzemných inžinierskych sietí,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4.1.4 všetky súbežné nároky zhotoviteľa, ako aj obchodné prirážky,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4.1.5 náklady na dopravu a colné poplatky,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4.1.6 náklady a poplatky za odvoz prebytočného materiálu, odvoz a ekologickú likvidáciu odpadu a </w:t>
      </w:r>
      <w:proofErr w:type="spellStart"/>
      <w:r w:rsidRPr="003D7AB0">
        <w:rPr>
          <w:rFonts w:asciiTheme="minorHAnsi" w:hAnsiTheme="minorHAnsi" w:cstheme="minorHAnsi"/>
          <w:sz w:val="20"/>
          <w:szCs w:val="20"/>
        </w:rPr>
        <w:t>sute</w:t>
      </w:r>
      <w:proofErr w:type="spellEnd"/>
      <w:r w:rsidRPr="003D7AB0">
        <w:rPr>
          <w:rFonts w:asciiTheme="minorHAnsi" w:hAnsiTheme="minorHAnsi" w:cstheme="minorHAnsi"/>
          <w:sz w:val="20"/>
          <w:szCs w:val="20"/>
        </w:rPr>
        <w:t xml:space="preserve"> z realizácie diela,</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4.1.7 náklady na výrobnú dokumentáciu, ktorá bude vyhotovená na základe súťažných podkladov zverejnených v rámci VO či realizačnej dokumentácie,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4.1.8 náklady na skúšky a vyhodnotenie akosti, náklady na vykonanie a vyhodnotenie funkčných skúšok (vrátane nákladov na energiu) a na odborné posudky, osvedčenia, skúšky a merania, ktorými bude potvrdené splnenie parametrov uvedených v zmluvnej dokumentácii,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4.1.9 náklady na návody a manuály k prevádzke a údržbe v troch vyhotoveniach v slovenskom jazyku,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4.1.10 náklady na všetky práce vykonávané za účelom splnenia podmienok uvedených v stavebných povoleniach, vrátane geologických, geodetických a iných meraní a prieskumov,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4.1.11 náklady na poistenie,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4.1.12 zaistenie bezpečnosti a ochrany zdravia pri práci a požiarnej ochrany,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4.1.13 mzdové náklady, a to i v prípade, ak vzhľadom k jeho povahe bude potrebné dielo vyhotovovať počas víkendov, prípadne dní pracovného pokoja.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Zhotoviteľ v tejto súvislosti vyhlasuje, že je plne oboznámený s rozsahom a povahou predmetu diela a že správne vyhodnotil a ocenil všetky práce trvalého a dočasného charakteru, ktoré sú nevyhnutné pre riadne a včasné splnenie zmluvy a že pri stanovení ceny: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sa oboznámil so zadaním a všetkou relevantnou dokumentáciou,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preveril miestne podmienky,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v dohodnutých zmluvných podmienkach uplatnil všetky svoje požiadavky na objednávateľa známe ku dňu uzavretia tejto zmluvy.</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4.2 Jednotkové ceny v </w:t>
      </w:r>
      <w:proofErr w:type="spellStart"/>
      <w:r w:rsidRPr="003D7AB0">
        <w:rPr>
          <w:rFonts w:asciiTheme="minorHAnsi" w:hAnsiTheme="minorHAnsi" w:cstheme="minorHAnsi"/>
          <w:sz w:val="20"/>
          <w:szCs w:val="20"/>
        </w:rPr>
        <w:t>položkovom</w:t>
      </w:r>
      <w:proofErr w:type="spellEnd"/>
      <w:r w:rsidRPr="003D7AB0">
        <w:rPr>
          <w:rFonts w:asciiTheme="minorHAnsi" w:hAnsiTheme="minorHAnsi" w:cstheme="minorHAnsi"/>
          <w:sz w:val="20"/>
          <w:szCs w:val="20"/>
        </w:rPr>
        <w:t xml:space="preserve"> rozpočte sú pevné a obsahujú všetky náklady, nevyhnutné na realizáciu diela v cenovej úrovni k dátumu odovzdania diela a zisk zhotoviteľa. Jednotkové ceny sú uvedené a dohodnuté bez dane z pridanej hodnoty. Tieto jednotkové ceny majú záväzný charakter pre prípadné odpočty z ceny alebo pre oceňovanie dodatočných prác vyžiadaných objednávateľom.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lastRenderedPageBreak/>
        <w:t xml:space="preserve">4.3 Celková cena za vyhotovenie predmetu zmluvy je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Cena bez DPH</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EUR</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DPH 20%</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EUR</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________________________________________________________________</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Cena spolu s DPH</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EUR</w:t>
      </w:r>
    </w:p>
    <w:p w:rsidR="00D61339" w:rsidRPr="003D7AB0" w:rsidRDefault="00D61339" w:rsidP="00D61339">
      <w:pPr>
        <w:jc w:val="both"/>
        <w:rPr>
          <w:rFonts w:asciiTheme="minorHAnsi" w:hAnsiTheme="minorHAnsi" w:cstheme="minorHAnsi"/>
          <w:sz w:val="20"/>
          <w:szCs w:val="20"/>
        </w:rPr>
      </w:pP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4.4 Cena môže byť zmenená len v prípadoch: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4.4.1 ak objednávateľ bude písomne požadovať vykonanie dodatočných prác, ktoré nie sú predmetom projektovej dokumentácie alebo z nej podľa obvyklých zásad nevyplýva vykonanie týchto prác, a to postupom podľa bodu 4.6 tohto článku zmluvy,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4.4.2 ak v priebehu výstavby dôjde k zmenám DPH.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4.5 Ak sa niektoré práce alebo činnosti uvedené v </w:t>
      </w:r>
      <w:proofErr w:type="spellStart"/>
      <w:r w:rsidRPr="003D7AB0">
        <w:rPr>
          <w:rFonts w:asciiTheme="minorHAnsi" w:hAnsiTheme="minorHAnsi" w:cstheme="minorHAnsi"/>
          <w:sz w:val="20"/>
          <w:szCs w:val="20"/>
        </w:rPr>
        <w:t>položkovom</w:t>
      </w:r>
      <w:proofErr w:type="spellEnd"/>
      <w:r w:rsidRPr="003D7AB0">
        <w:rPr>
          <w:rFonts w:asciiTheme="minorHAnsi" w:hAnsiTheme="minorHAnsi" w:cstheme="minorHAnsi"/>
          <w:sz w:val="20"/>
          <w:szCs w:val="20"/>
        </w:rPr>
        <w:t xml:space="preserve"> rozpočte nevykonajú zo strany zhotoviteľa, pretože sa tieto ukážu v priebehu prác ako nepotrebné, budú tieto práce z ceny diela odpočítané, a to v cene podľa </w:t>
      </w:r>
      <w:proofErr w:type="spellStart"/>
      <w:r w:rsidRPr="003D7AB0">
        <w:rPr>
          <w:rFonts w:asciiTheme="minorHAnsi" w:hAnsiTheme="minorHAnsi" w:cstheme="minorHAnsi"/>
          <w:sz w:val="20"/>
          <w:szCs w:val="20"/>
        </w:rPr>
        <w:t>položkového</w:t>
      </w:r>
      <w:proofErr w:type="spellEnd"/>
      <w:r w:rsidRPr="003D7AB0">
        <w:rPr>
          <w:rFonts w:asciiTheme="minorHAnsi" w:hAnsiTheme="minorHAnsi" w:cstheme="minorHAnsi"/>
          <w:sz w:val="20"/>
          <w:szCs w:val="20"/>
        </w:rPr>
        <w:t xml:space="preserve"> rozpočtu podľa bodu 4.1 a 4.2 tohto článku. Posúdenie, či niektoré z prác obsiahnutých v </w:t>
      </w:r>
      <w:proofErr w:type="spellStart"/>
      <w:r w:rsidRPr="003D7AB0">
        <w:rPr>
          <w:rFonts w:asciiTheme="minorHAnsi" w:hAnsiTheme="minorHAnsi" w:cstheme="minorHAnsi"/>
          <w:sz w:val="20"/>
          <w:szCs w:val="20"/>
        </w:rPr>
        <w:t>položkovom</w:t>
      </w:r>
      <w:proofErr w:type="spellEnd"/>
      <w:r w:rsidRPr="003D7AB0">
        <w:rPr>
          <w:rFonts w:asciiTheme="minorHAnsi" w:hAnsiTheme="minorHAnsi" w:cstheme="minorHAnsi"/>
          <w:sz w:val="20"/>
          <w:szCs w:val="20"/>
        </w:rPr>
        <w:t xml:space="preserve"> rozpočte sú nepotrebné, je výlučne na objednávateľovi. V prípade, ak objednávateľ oznámi zhotoviteľovi, že niektoré z prác zahrnutých do rozpočtu sú nepotrebné, zaväzuje sa zhotoviteľ s objednávateľom uzavrieť dodatok k tejto zmluve, v rámci ktorého bude vykonanie týchto prác zo zmluvy vyňaté spolu s úpravou zmluvnej ceny. Ak zhotoviteľ napriek tomu takéto práce vykoná, nie je objednávateľ povinný za ich vykonanie zaplatiť; na tento účel sa vykonanie nepotrebných prác bude považovať za bezplatné. Pri uzatváraní dodatku podľa tohto bodu budú zmluvné strany postupovať primerane podľa bodu 4.8 tohto článku.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4.6 Ak sa pri vykonaní diela objaví potreba činností nezahrnutých do rozpočtu, pokiaľ tieto činnosti neboli predvídateľné v čase uzavretia zmluvy (tzv. naviac práce), môže sa zhotoviteľ domáhať primeraného zvýšenia celkovej ceny o práce naviac. Naviac práce môžu byť vykonané výlučne na základe písomne uzavretého dodatku k tejto zmluve, v opačnom prípade objednávateľovi nevzniká povinnosť vykonané naviac práce zaplatiť.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4.7 V prípade vyskytnutia sa prác definovaných v bodoch 4.5 a 4.6 sa cena týchto prác vzájomne započíta.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4.8 Postup úpravy ceny diela pri zúžení, resp. rozšírení predmetu plnenia podľa </w:t>
      </w:r>
      <w:proofErr w:type="spellStart"/>
      <w:r w:rsidRPr="003D7AB0">
        <w:rPr>
          <w:rFonts w:asciiTheme="minorHAnsi" w:hAnsiTheme="minorHAnsi" w:cstheme="minorHAnsi"/>
          <w:sz w:val="20"/>
          <w:szCs w:val="20"/>
        </w:rPr>
        <w:t>ZoD</w:t>
      </w:r>
      <w:proofErr w:type="spellEnd"/>
      <w:r w:rsidRPr="003D7AB0">
        <w:rPr>
          <w:rFonts w:asciiTheme="minorHAnsi" w:hAnsiTheme="minorHAnsi" w:cstheme="minorHAnsi"/>
          <w:sz w:val="20"/>
          <w:szCs w:val="20"/>
        </w:rPr>
        <w:t xml:space="preserve"> bude nasledovný: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4.8.1 každá zmena navrhnutá objednávateľom oproti ponuke - ocenenému výkazu výmeru (</w:t>
      </w:r>
      <w:proofErr w:type="spellStart"/>
      <w:r w:rsidRPr="003D7AB0">
        <w:rPr>
          <w:rFonts w:asciiTheme="minorHAnsi" w:hAnsiTheme="minorHAnsi" w:cstheme="minorHAnsi"/>
          <w:sz w:val="20"/>
          <w:szCs w:val="20"/>
        </w:rPr>
        <w:t>položkový</w:t>
      </w:r>
      <w:proofErr w:type="spellEnd"/>
      <w:r w:rsidRPr="003D7AB0">
        <w:rPr>
          <w:rFonts w:asciiTheme="minorHAnsi" w:hAnsiTheme="minorHAnsi" w:cstheme="minorHAnsi"/>
          <w:sz w:val="20"/>
          <w:szCs w:val="20"/>
        </w:rPr>
        <w:t xml:space="preserve"> rozpočet), bude zapísaná v stavebnom denníku a podpísaná zástupcami zhotoviteľa, objednávateľa, v prípade potreby aj inými účastníkmi výstavby,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4.8.2 v prípade súhlasu zmluvných strán so zmenou (v prípade zúženia na návrh objednávateľa v súlade s bodom 4.5 aj bez súhlasu zhotoviteľa), vypracuje zhotoviteľ dodatok k rozpočtu, ktorý bude obsahovať: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rekapituláciu ceny objektu, ktorá bude obsahovať cenu z rozpočtu, cenu jednotlivých dodatkov k rozpočtu a cenu spolu,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rekapituláciu ceny dodatkov k rozpočtu,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w:t>
      </w:r>
      <w:proofErr w:type="spellStart"/>
      <w:r w:rsidRPr="003D7AB0">
        <w:rPr>
          <w:rFonts w:asciiTheme="minorHAnsi" w:hAnsiTheme="minorHAnsi" w:cstheme="minorHAnsi"/>
          <w:sz w:val="20"/>
          <w:szCs w:val="20"/>
        </w:rPr>
        <w:t>položkovite</w:t>
      </w:r>
      <w:proofErr w:type="spellEnd"/>
      <w:r w:rsidRPr="003D7AB0">
        <w:rPr>
          <w:rFonts w:asciiTheme="minorHAnsi" w:hAnsiTheme="minorHAnsi" w:cstheme="minorHAnsi"/>
          <w:sz w:val="20"/>
          <w:szCs w:val="20"/>
        </w:rPr>
        <w:t xml:space="preserve"> ocenený výkaz výmer naviac prác,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w:t>
      </w:r>
      <w:proofErr w:type="spellStart"/>
      <w:r w:rsidRPr="003D7AB0">
        <w:rPr>
          <w:rFonts w:asciiTheme="minorHAnsi" w:hAnsiTheme="minorHAnsi" w:cstheme="minorHAnsi"/>
          <w:sz w:val="20"/>
          <w:szCs w:val="20"/>
        </w:rPr>
        <w:t>položkovitý</w:t>
      </w:r>
      <w:proofErr w:type="spellEnd"/>
      <w:r w:rsidRPr="003D7AB0">
        <w:rPr>
          <w:rFonts w:asciiTheme="minorHAnsi" w:hAnsiTheme="minorHAnsi" w:cstheme="minorHAnsi"/>
          <w:sz w:val="20"/>
          <w:szCs w:val="20"/>
        </w:rPr>
        <w:t xml:space="preserve"> odpočet ceny menej prác,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sprievodnú správu,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kópiu zápisov zo stavebného denníka,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vplyv na dodržanie termínov podľa harmonogramu,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ďalšie náležitosti (zápisy, náčrtky, iné potrebné dokumenty) objasňujúce predmet dodatku rozpočtu.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4.8.3 pre ocenenie výkazu výmer u naviac prác bude zhotoviteľ používať ceny nasledovne: </w:t>
      </w:r>
    </w:p>
    <w:p w:rsidR="00D61339" w:rsidRPr="003D7AB0" w:rsidRDefault="00D61339" w:rsidP="00D61339">
      <w:pPr>
        <w:pStyle w:val="Odsekzoznamu"/>
        <w:numPr>
          <w:ilvl w:val="0"/>
          <w:numId w:val="3"/>
        </w:numPr>
        <w:spacing w:after="200" w:line="276" w:lineRule="auto"/>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pri položkách, ktoré sa vyskytovali v </w:t>
      </w:r>
      <w:proofErr w:type="spellStart"/>
      <w:r w:rsidRPr="003D7AB0">
        <w:rPr>
          <w:rFonts w:asciiTheme="minorHAnsi" w:hAnsiTheme="minorHAnsi" w:cstheme="minorHAnsi"/>
          <w:sz w:val="20"/>
          <w:szCs w:val="20"/>
        </w:rPr>
        <w:t>položkovom</w:t>
      </w:r>
      <w:proofErr w:type="spellEnd"/>
      <w:r w:rsidRPr="003D7AB0">
        <w:rPr>
          <w:rFonts w:asciiTheme="minorHAnsi" w:hAnsiTheme="minorHAnsi" w:cstheme="minorHAnsi"/>
          <w:sz w:val="20"/>
          <w:szCs w:val="20"/>
        </w:rPr>
        <w:t xml:space="preserve"> rozpočte tejto zmluvy bude používať ceny z </w:t>
      </w:r>
      <w:proofErr w:type="spellStart"/>
      <w:r w:rsidRPr="003D7AB0">
        <w:rPr>
          <w:rFonts w:asciiTheme="minorHAnsi" w:hAnsiTheme="minorHAnsi" w:cstheme="minorHAnsi"/>
          <w:sz w:val="20"/>
          <w:szCs w:val="20"/>
        </w:rPr>
        <w:t>položkového</w:t>
      </w:r>
      <w:proofErr w:type="spellEnd"/>
      <w:r w:rsidRPr="003D7AB0">
        <w:rPr>
          <w:rFonts w:asciiTheme="minorHAnsi" w:hAnsiTheme="minorHAnsi" w:cstheme="minorHAnsi"/>
          <w:sz w:val="20"/>
          <w:szCs w:val="20"/>
        </w:rPr>
        <w:t xml:space="preserve"> rozpočtu podľa tejto zmluvy,</w:t>
      </w:r>
    </w:p>
    <w:p w:rsidR="00D61339" w:rsidRPr="003D7AB0" w:rsidRDefault="00D61339" w:rsidP="00D61339">
      <w:pPr>
        <w:pStyle w:val="Odsekzoznamu"/>
        <w:numPr>
          <w:ilvl w:val="0"/>
          <w:numId w:val="3"/>
        </w:numPr>
        <w:spacing w:after="200" w:line="276" w:lineRule="auto"/>
        <w:contextualSpacing/>
        <w:jc w:val="both"/>
        <w:rPr>
          <w:rFonts w:asciiTheme="minorHAnsi" w:hAnsiTheme="minorHAnsi" w:cstheme="minorHAnsi"/>
          <w:sz w:val="20"/>
          <w:szCs w:val="20"/>
        </w:rPr>
      </w:pPr>
      <w:r w:rsidRPr="003D7AB0">
        <w:rPr>
          <w:rFonts w:asciiTheme="minorHAnsi" w:hAnsiTheme="minorHAnsi" w:cstheme="minorHAnsi"/>
          <w:sz w:val="20"/>
          <w:szCs w:val="20"/>
        </w:rPr>
        <w:t>práce a dodávky, ktoré nie sú uvedené v rozpočte (ocenenom výkaze výmer), ocení zhotoviteľ individuálnou kalkuláciou, odsúhlasenou objednávateľom,</w:t>
      </w:r>
    </w:p>
    <w:p w:rsidR="00D61339" w:rsidRPr="003D7AB0" w:rsidRDefault="00D61339" w:rsidP="00D61339">
      <w:pPr>
        <w:pStyle w:val="Odsekzoznamu"/>
        <w:numPr>
          <w:ilvl w:val="0"/>
          <w:numId w:val="3"/>
        </w:numPr>
        <w:spacing w:after="200" w:line="276" w:lineRule="auto"/>
        <w:contextualSpacing/>
        <w:jc w:val="both"/>
        <w:rPr>
          <w:rFonts w:asciiTheme="minorHAnsi" w:hAnsiTheme="minorHAnsi" w:cstheme="minorHAnsi"/>
          <w:sz w:val="20"/>
          <w:szCs w:val="20"/>
        </w:rPr>
      </w:pPr>
      <w:r w:rsidRPr="003D7AB0">
        <w:rPr>
          <w:rFonts w:asciiTheme="minorHAnsi" w:hAnsiTheme="minorHAnsi" w:cstheme="minorHAnsi"/>
          <w:sz w:val="20"/>
          <w:szCs w:val="20"/>
        </w:rPr>
        <w:t xml:space="preserve">kalkulačný vzorec bude mať nasledujúce zloženie: priamy materiál, priame mzdy, stroje, ostatné priame náklady, výrobná réžia, správna réžia, zisk.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4.8.4 zhotoviteľ predloží dodatok/dodatky k rozpočtu objednávateľovi na odsúhlasenie, pričom objednávateľ ich odsúhlasí, príp. vráti neodsúhlasené s odôvodnením nesúhlasu v primeranej lehote. Dodatok k rozpočtu, odsúhlasený zo strany objednávateľa i zhotoviteľa bude podkladom pre zmenu celkovej ceny diela podľa tejto zmluvy v znení prípadných dodatkov,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4.8.5 v návrhu dodatku k tejto zmluve zhotoviteľ uvedie naposledy dohodnutú cenu s označením, kde bola táto cena dohodnutá, podľa odsúhlasených dodatkov k rozpočtom,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4.8.6 dodatok k tejto zmluve, podpísaný oboma zmluvnými stranami dotýkajúci sa zmeny ceny pri príslušnom objekte, bude oprávňovať zhotoviteľa k uplatňovaniu zmenenej ceny vo faktúre. </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lastRenderedPageBreak/>
        <w:t>Článok V.</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PLATOBNÉ PODMIENKY</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5.1 Ak nedôjde medzi obidvomi stranami k dohode pri odsúhlasení množstva alebo druhu dodaných prác, je zhotoviteľ oprávnený fakturovať len práce, pri ktorých nedošlo k rozporu. Ak bude faktúra zhotoviteľa obsahovať i práce, ktoré neboli objednávateľom odsúhlasené, je objednávateľ oprávnený doručenú faktúru vrátiť zhotoviteľovi v lehote splatnosti na prepracovanie. V takom prípade lehota splatnosti faktúry až do doručenia opravenej faktúry neplynie a objednávateľ sa nemôže dostať do omeškania s úhradou faktúry zhotoviteľa.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5.2 </w:t>
      </w:r>
      <w:r w:rsidRPr="00DD768F">
        <w:rPr>
          <w:rFonts w:asciiTheme="minorHAnsi" w:hAnsiTheme="minorHAnsi" w:cstheme="minorHAnsi"/>
          <w:sz w:val="20"/>
          <w:szCs w:val="20"/>
        </w:rPr>
        <w:t>Zhotoviteľ vystaví záverečnú faktúru.</w:t>
      </w:r>
      <w:r w:rsidRPr="003D7AB0">
        <w:rPr>
          <w:rFonts w:asciiTheme="minorHAnsi" w:hAnsiTheme="minorHAnsi" w:cstheme="minorHAnsi"/>
          <w:sz w:val="20"/>
          <w:szCs w:val="20"/>
        </w:rPr>
        <w:t xml:space="preserve"> Podkladom pre vystavenie záverečnej faktúry a jej prílohou bude zhotoviteľom vystavený a stavebným dozorom odsúhlasený súpis vykonaných prác a dodávok, resp. zabudovaných materiálov odovzdaných objednávateľovi, pričom takýto súpis bude vychádzať z </w:t>
      </w:r>
      <w:proofErr w:type="spellStart"/>
      <w:r w:rsidRPr="003D7AB0">
        <w:rPr>
          <w:rFonts w:asciiTheme="minorHAnsi" w:hAnsiTheme="minorHAnsi" w:cstheme="minorHAnsi"/>
          <w:sz w:val="20"/>
          <w:szCs w:val="20"/>
        </w:rPr>
        <w:t>naceneného</w:t>
      </w:r>
      <w:proofErr w:type="spellEnd"/>
      <w:r w:rsidRPr="003D7AB0">
        <w:rPr>
          <w:rFonts w:asciiTheme="minorHAnsi" w:hAnsiTheme="minorHAnsi" w:cstheme="minorHAnsi"/>
          <w:sz w:val="20"/>
          <w:szCs w:val="20"/>
        </w:rPr>
        <w:t xml:space="preserve"> výkazu výmer (ďalej tiež ako „</w:t>
      </w:r>
      <w:r w:rsidRPr="003D7AB0">
        <w:rPr>
          <w:rFonts w:asciiTheme="minorHAnsi" w:hAnsiTheme="minorHAnsi" w:cstheme="minorHAnsi"/>
          <w:b/>
          <w:sz w:val="20"/>
          <w:szCs w:val="20"/>
        </w:rPr>
        <w:t>súpis</w:t>
      </w:r>
      <w:r w:rsidRPr="003D7AB0">
        <w:rPr>
          <w:rFonts w:asciiTheme="minorHAnsi" w:hAnsiTheme="minorHAnsi" w:cstheme="minorHAnsi"/>
          <w:sz w:val="20"/>
          <w:szCs w:val="20"/>
        </w:rPr>
        <w:t>“). V Súpise budú jednotkové ceny zaokrúhlené na 3 desatinné miesta, množstvo na 2 desatinné miesta, celková cena bez DPH aj s DPH bude zaokrúhlená na 2 desatinné miesta. Faktúra bude splatná do 30 dní odo dňa doručenia faktúry objednávateľovi. Faktúra bude dodaná v štyroch vyhotoveniach. Súčasťou faktúry bude kópia objednávateľom podpísaného preberacieho protokolu a stavebný denník vedený zhotoviteľom počas uskutočňovania predmetu zmluvy. Faktúra bude vystavená a uhradená v oficiálnej mene Slovenskej republiky, aktuálne platnej ku dňu vystavenia faktúry. Faktúra musí obsahovať všetky náležitosti v zmysle zákona č. 222/2004 Z. z. o dani z pridanej hodnoty v znení neskorších predpisov a § 10 zákona č. 431/2002 Z. z. o účtovníctve. V prípade že faktúra nebude obsahovať všetky náležitosti podľa zákona č. 222/2004 Z. z. o dani z pridanej hodnoty v znení neskorších predpisov a § 10 zákona č. 431/2002 Z. z. o účtovníctve, alebo k nej nebudú priložené prílohy dohodnuté zmluvnými stranami</w:t>
      </w:r>
      <w:r w:rsidRPr="00B45932">
        <w:rPr>
          <w:rFonts w:asciiTheme="minorHAnsi" w:hAnsiTheme="minorHAnsi" w:cstheme="minorHAnsi"/>
          <w:sz w:val="20"/>
          <w:szCs w:val="20"/>
        </w:rPr>
        <w:t>,</w:t>
      </w:r>
      <w:r w:rsidR="00302365" w:rsidRPr="00B45932">
        <w:rPr>
          <w:rFonts w:asciiTheme="minorHAnsi" w:hAnsiTheme="minorHAnsi" w:cstheme="minorHAnsi"/>
          <w:sz w:val="20"/>
          <w:szCs w:val="20"/>
        </w:rPr>
        <w:t xml:space="preserve"> takáto faktúra nenadobudne splatnosť a </w:t>
      </w:r>
      <w:r w:rsidRPr="00B45932">
        <w:rPr>
          <w:rFonts w:asciiTheme="minorHAnsi" w:hAnsiTheme="minorHAnsi" w:cstheme="minorHAnsi"/>
          <w:sz w:val="20"/>
          <w:szCs w:val="20"/>
        </w:rPr>
        <w:t xml:space="preserve"> je objednávateľ oprávnený vrátiť ju v lehote splatnosti zhotoviteľovi na doplnenie. V </w:t>
      </w:r>
      <w:r w:rsidRPr="003D7AB0">
        <w:rPr>
          <w:rFonts w:asciiTheme="minorHAnsi" w:hAnsiTheme="minorHAnsi" w:cstheme="minorHAnsi"/>
          <w:sz w:val="20"/>
          <w:szCs w:val="20"/>
        </w:rPr>
        <w:t xml:space="preserve">takom prípade sa preruší plynutie lehoty splatnosti a nová 30 dňová lehota splatnosti začne plynúť doručením opravenej alebo doplnenej faktúry. Objednávateľ uhradí faktúru zhotoviteľa najneskôr do 30 dní po jej doručení, pričom za termín úhrady faktúry je považovaný deň odpisu príslušnej čiastky z účtu objednávateľa.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5.2.1 Objednávateľ zadrží 5 % z hodnoty </w:t>
      </w:r>
      <w:del w:id="0" w:author="Daniel Mikuščák" w:date="2020-01-13T05:36:00Z">
        <w:r w:rsidRPr="003D7AB0" w:rsidDel="00A66A5D">
          <w:rPr>
            <w:rFonts w:asciiTheme="minorHAnsi" w:hAnsiTheme="minorHAnsi" w:cstheme="minorHAnsi"/>
            <w:sz w:val="20"/>
            <w:szCs w:val="20"/>
          </w:rPr>
          <w:delText xml:space="preserve">každej </w:delText>
        </w:r>
      </w:del>
      <w:ins w:id="1" w:author="Daniel Mikuščák" w:date="2020-01-13T05:36:00Z">
        <w:r w:rsidR="00A66A5D">
          <w:rPr>
            <w:rFonts w:asciiTheme="minorHAnsi" w:hAnsiTheme="minorHAnsi" w:cstheme="minorHAnsi"/>
            <w:sz w:val="20"/>
            <w:szCs w:val="20"/>
          </w:rPr>
          <w:t>záverečnej</w:t>
        </w:r>
        <w:r w:rsidR="00A66A5D" w:rsidRPr="003D7AB0">
          <w:rPr>
            <w:rFonts w:asciiTheme="minorHAnsi" w:hAnsiTheme="minorHAnsi" w:cstheme="minorHAnsi"/>
            <w:sz w:val="20"/>
            <w:szCs w:val="20"/>
          </w:rPr>
          <w:t xml:space="preserve"> </w:t>
        </w:r>
      </w:ins>
      <w:r w:rsidRPr="003D7AB0">
        <w:rPr>
          <w:rFonts w:asciiTheme="minorHAnsi" w:hAnsiTheme="minorHAnsi" w:cstheme="minorHAnsi"/>
          <w:sz w:val="20"/>
          <w:szCs w:val="20"/>
        </w:rPr>
        <w:t>faktúry vrátane DPH ako zádržné. Zádržné sa zhotoviteľovi vyplatí do 90 dní od odovzdania diela</w:t>
      </w:r>
      <w:del w:id="2" w:author="Daniel Mikuščák" w:date="2020-01-13T05:36:00Z">
        <w:r w:rsidRPr="003D7AB0" w:rsidDel="00A66A5D">
          <w:rPr>
            <w:rFonts w:asciiTheme="minorHAnsi" w:hAnsiTheme="minorHAnsi" w:cstheme="minorHAnsi"/>
            <w:sz w:val="20"/>
            <w:szCs w:val="20"/>
          </w:rPr>
          <w:delText>, v prípade odovzdávania diela po častiach, po odovzdaní poslednej časti diela</w:delText>
        </w:r>
      </w:del>
      <w:r w:rsidRPr="003D7AB0">
        <w:rPr>
          <w:rFonts w:asciiTheme="minorHAnsi" w:hAnsiTheme="minorHAnsi" w:cstheme="minorHAnsi"/>
          <w:sz w:val="20"/>
          <w:szCs w:val="20"/>
        </w:rPr>
        <w:t>. Ak budú počas preberacieho konania zistené vady, nedostatky alebo nedorobky, zádržné bude vyplatené do 90 dní od odstránenia všetkých zistených vád, nedostatkov a nedorobkov.</w:t>
      </w:r>
    </w:p>
    <w:p w:rsidR="00D61339" w:rsidRPr="003D7AB0" w:rsidRDefault="00D61339" w:rsidP="00D61339">
      <w:pPr>
        <w:ind w:left="142"/>
        <w:jc w:val="both"/>
        <w:rPr>
          <w:rFonts w:asciiTheme="minorHAnsi" w:hAnsiTheme="minorHAnsi" w:cstheme="minorHAnsi"/>
          <w:sz w:val="20"/>
          <w:szCs w:val="20"/>
        </w:rPr>
      </w:pPr>
      <w:del w:id="3" w:author="Daniel Mikuščák" w:date="2020-01-13T05:36:00Z">
        <w:r w:rsidRPr="003D7AB0" w:rsidDel="00A66A5D">
          <w:rPr>
            <w:rFonts w:asciiTheme="minorHAnsi" w:hAnsiTheme="minorHAnsi" w:cstheme="minorHAnsi"/>
            <w:sz w:val="20"/>
            <w:szCs w:val="20"/>
          </w:rPr>
          <w:delText xml:space="preserve">Zhotoviteľ berie na vedomie, že čiastkové platby podľa tohto bodu žiadnym spôsobom nepotvrdzujú riadne a včasné vykonanie príslušnej časti diela. </w:delText>
        </w:r>
      </w:del>
      <w:r w:rsidRPr="003D7AB0">
        <w:rPr>
          <w:rFonts w:asciiTheme="minorHAnsi" w:hAnsiTheme="minorHAnsi" w:cstheme="minorHAnsi"/>
          <w:sz w:val="20"/>
          <w:szCs w:val="20"/>
        </w:rPr>
        <w:t>Zhotoviteľovi vzniká nárok na zaplatenie ceny za skutočne zrealizované a dokončené činnosti stanovené v tejto zmluve riadnym uskutočnením predmetu zákazky a odovzdaním úplného diela, ktoré bude bez vád, nedostatkov a nedorobkov, objednávateľovi, a po podpísaní preberacieho protokolu objednávateľom bez výhrad a doručením faktúry za predmetné plnenie objednávateľovi.</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5.3 Ak dôjde zo strany objednávateľa k omeškaniu pri úhrade faktúry, je zhotoviteľ oprávnený požadovať od objednávateľa úrok z omeškania vo výške 0,05 % z fakturovanej sumy (rozumie sa cena s DPH) za každý deň omeškania.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5.4 V každej faktúre budú samostatne oddelené platby za dohodnuté práce a za prípadné dodatočné práce. </w:t>
      </w:r>
    </w:p>
    <w:p w:rsidR="00B45932" w:rsidRDefault="00B45932"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VI.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STAVEBNÝ DENNÍK</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6.1 Zhotoviteľ je povinný viesť odo dňa prevzatia staveniska o prácach, ktoré vykonáva, stavebný denník, do ktorého je povinný zapisovať všetky skutočnosti rozhodné pre plnenie zmluvy. Zhotoviteľ je povinný viesť stavebný denník v slovenskom jazyku. Najmä je povinný zapisovať údaje o časovom postupe prác, ich rozsahu a akosti, zdôvodnenie odchýlok vykonávaných prác od projektovej dokumentácie, údaj o osobách a mechanizmoch na stavbe, počet odpracovaných hodín, prípadné vyjadrenia projektanta alebo objednávateľa, prípadné prerušenia prác s ich odôvodnením, údaje nevyhnutné pre posúdenie prác orgánmi verejnej správy, klimatické podmienky a pod. Povinnosť viesť stavebný denník končí odovzdaním a prevzatím diela a zhotoviteľ je povinný ho uchovávať minimálne do uplynutia lehoty na uplatnenie práv zo zodpovednosti za vady, ak nemá podľa tejto zmluvy byť odovzdaný objednávateľovi v skoršom termíne.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 V stavebnom denníku musí byť uvedené okrem iného: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6.2.1 názov, sídlo, IČO (príp. DIČ) zhotoviteľa,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6.2.2 názov, sídlo, IČO (príp. DIČ) objednávateľa,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6.2.3 názov, sídlo, IČO (príp. DIČ) spracovávateľa PD,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6.2.4 meno zástupcu objednávateľa – technický dozor objednávateľa,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6.2.5 identifikačné údaje stavby podľa projektu,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6.2.6 prehľad všetkých vykonaných skúšok akosti,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lastRenderedPageBreak/>
        <w:t xml:space="preserve">6.2.7 zoznam dokumentácie stavby vrátane všetkých zmien a doplnkov,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6.2.8 zoznam dokladov a úradných opatrení týkajúcich sa stavby,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6.2.9 telefonické a mailové kontakty osôb uvedených v bode 6.2.1 až 6.2.4.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6.2.10 ostatné údaje v zmysle § 28 vyhlášky MŽP č. 453/2000 Z. z., ktorou sa vykonávajú niektoré ustanovenia stavebného zákona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6.3 Všetky listy stavebného denníka musia byť očíslované.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6.4 Zápisy do stavebného denníka čitateľne vykonáva a podpisuje za zhotoviteľa stavbyvedúci vždy v ten deň, kedy boli práce vykonané alebo kedy nastali okolnosti, ktoré sú predmetom zápisu. Medzi jednotlivými záznamami nesmú byť vynechané voľné miesta. Okrem stavbyvedúceho môžu do stavebného denníka vykonávať potrebné záznamy len osoby uvedené v Stavebnom zákone.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6.5 Ak nesúhlasí stavbyvedúci zhotoviteľa so zápisom, ktorý vykonal objednávateľ alebo ním poverený zástupca, prípadne spracovávateľ projektu, do stavebného denníka musí k tomuto zápisu pripojiť svoje stanovisko najneskôr do troch pracovných dní odo dňa zápisu, inak sa predpokladá, že s uvedeným zápisom súhlasí.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6.6 Objednávateľ je povinný vyjadrovať sa k zápisom v stavebnom denníku, vykonaných zhotoviteľom, najneskôr do piatich pracovných dní odo dňa ich vzniku, inak sa predpokladá, že s uvedeným zápisom súhlasí. Pre prípadné dodatočné práce bude vedený samostatný stavebný denník dodatočných prác.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6.7 Zápisy v stavebnom denníku sa nepovažujú za zmenu zmluvy, ale môžu slúžiť ako podklad pre vypracovanie doplnkov a zmien zmluvy. </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VII.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STAVENISKO</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Staveniskom sa rozumie priestor určený projektovou dokumentáciou alebo iným dokumentom pre stavbu a pre zariadenie staveniska. V prípade, že takýto dokument neexistuje, platí, že stavenisko je priestor, ktorý je počas uskutočňovania stavby určený na vykonávanie stavebných prác na stavbe, na uskladňovanie stavebných výrobkov a dopravných a iných zariadení potrebných na uskutočňovanie stavby a na umiestnenie zariadenia staveniska; zahŕňa stavebný pozemok, prípadne v určenom rozsahu aj iné pozemky alebo ich časti.</w:t>
      </w:r>
    </w:p>
    <w:p w:rsidR="00D61339" w:rsidRPr="00FF67A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7.1 Objednávateľ odovzdá zhotoviteľovi stavenisko najneskôr do piatich pracovných dní odo dňa účinnosti tejto zmluvy, o čom zmluvné strany spíšu odovzdávací a preberací protokol, ktorého vzor tvorí prílohu č. 7 tejto zmluvy. Zhotoviteľ je povinný </w:t>
      </w:r>
      <w:r>
        <w:rPr>
          <w:rFonts w:asciiTheme="minorHAnsi" w:hAnsiTheme="minorHAnsi" w:cstheme="minorHAnsi"/>
          <w:sz w:val="20"/>
          <w:szCs w:val="20"/>
        </w:rPr>
        <w:t xml:space="preserve"> </w:t>
      </w:r>
      <w:r w:rsidRPr="00FF67A0">
        <w:rPr>
          <w:rFonts w:asciiTheme="minorHAnsi" w:hAnsiTheme="minorHAnsi" w:cstheme="minorHAnsi"/>
          <w:sz w:val="20"/>
          <w:szCs w:val="20"/>
        </w:rPr>
        <w:t>predložiť objednávateľovi k momentu odovzdania a prevzatia staveniska a opätovne kedykoľvek počas vykonávania diela do 3 dní od vyžiadania:</w:t>
      </w:r>
    </w:p>
    <w:p w:rsidR="00D61339" w:rsidRDefault="00D61339" w:rsidP="00D61339">
      <w:pPr>
        <w:jc w:val="both"/>
        <w:rPr>
          <w:rFonts w:asciiTheme="minorHAnsi" w:hAnsiTheme="minorHAnsi" w:cstheme="minorHAnsi"/>
          <w:sz w:val="20"/>
          <w:szCs w:val="20"/>
        </w:rPr>
      </w:pPr>
      <w:r w:rsidRPr="00FF67A0">
        <w:rPr>
          <w:rFonts w:asciiTheme="minorHAnsi" w:hAnsiTheme="minorHAnsi" w:cstheme="minorHAnsi"/>
          <w:sz w:val="20"/>
          <w:szCs w:val="20"/>
        </w:rPr>
        <w:t>- certifikát systému manažérstva pre bezpečnosť práce a ochranu zdravia pri práci OHSAS 18001, resp. iný ekvivalentný doklad alebo dokument prezentujúci zavedený systém ochrany zdravia a bezpečnosti pri práci na stav,</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7.2 Zhotoviteľ zabezpečí zariadenie staveniska. Zhotoviteľ je povinný zabezpečiť riadne vytýčenie staveniska a počas výstavby sa riadne starať o základné smerové a výškové body, a to až do odovzdania diela objednávateľovi. Zhotoviteľ zabezpečí i podrobné vytýčenie jednotlivých objektov a zodpovedá za jeho správnosť. Práce s tým spojené sú súčasťou navrhnutej ceny. Posledná veta platí aj pre body 7.3, 7.4, 7.5, a 7.6 tohto článku. Na stavenisko môžu vstupovať iba poverení zamestnanci objednávateľa, alebo zhotoviteľa, príp. nimi poverené tretie osoby, čo je povinný zabezpečiť zhotoviteľ. Pred začatím prác predloží zhotoviteľ objednávateľovi aktualizovaný projekt organizácie výstavby a zastavovací plán (celkovú situáciu stavby) a plán bezpečnosti a ochrany zdravia pri práci. V prípade porušenia povinnosti podľa tohto bodu je zhotoviteľ na žiadosť objednávateľa povinný zaplatiť zmluvnú pokutu vo výške 10 000,- EUR za každé jednotlivé porušenie.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7.3 Zhotoviteľ je povinný oboznámiť sa po prevzatí staveniska s rozmiestením a trasou prípadných podzemných vedení na stavenisku, verejnou zeleňou a inými cudzími objektmi a tieto vhodným spôsobom preložiť alebo chrániť, aby v priebehu realizácie diela nedošlo k ich poškodeniu. Za správnu identifikáciu podzemných vedení a stavieb je zodpovedný zhotoviteľ.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7.4 Všetky potrebné povolenia na užívanie verejných plôch, prípadne na rozkopávky alebo </w:t>
      </w:r>
      <w:proofErr w:type="spellStart"/>
      <w:r w:rsidRPr="003D7AB0">
        <w:rPr>
          <w:rFonts w:asciiTheme="minorHAnsi" w:hAnsiTheme="minorHAnsi" w:cstheme="minorHAnsi"/>
          <w:sz w:val="20"/>
          <w:szCs w:val="20"/>
        </w:rPr>
        <w:t>prekopy</w:t>
      </w:r>
      <w:proofErr w:type="spellEnd"/>
      <w:r w:rsidRPr="003D7AB0">
        <w:rPr>
          <w:rFonts w:asciiTheme="minorHAnsi" w:hAnsiTheme="minorHAnsi" w:cstheme="minorHAnsi"/>
          <w:sz w:val="20"/>
          <w:szCs w:val="20"/>
        </w:rPr>
        <w:t xml:space="preserve"> verejných komunikácií, ako aj povolenia na užívanie nehnuteľností tretích osôb, zabezpečuje zhotoviteľ a hradí aj všetky prípadné poplatky. Zhotoviteľ si v spolupráci s objednávateľom zabezpečí možnosti a podmienky napojenia na odber elektrickej energie a vody, prípadne iných médií pre potreby realizácie diela a napojenie na verejnú kanalizáciu a do stavebného denníka zapíše počiatočné a konečné merania.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7.5 Ak v súvislosti so zahájením prác na stavenisku bude potrebné umiestniť alebo premiestniť dopravné značky podľa predpisu o pozemných komunikáciách, zaobstará tieto práce a povolenia na vlastné náklady zhotoviteľ. Zhotoviteľ ďalej zodpovedá i za umiestňovanie, premiesťovanie a udržiavanie dopravných značiek a dočasného dopravného značenia v súvislosti s priebehom vykonávania prác.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7.6 Zhotoviteľ je povinný udržiavať na prevzatom stavenisku poriadok a čistotu a je povinný odstraňovať odpady a nečistoty vzniknuté jeho prácami. Ak nebude napriek písomnej výzve zhotoviteľ toto dodržiavať, zabezpečí tieto </w:t>
      </w:r>
      <w:r w:rsidRPr="003D7AB0">
        <w:rPr>
          <w:rFonts w:asciiTheme="minorHAnsi" w:hAnsiTheme="minorHAnsi" w:cstheme="minorHAnsi"/>
          <w:sz w:val="20"/>
          <w:szCs w:val="20"/>
        </w:rPr>
        <w:lastRenderedPageBreak/>
        <w:t xml:space="preserve">práce objednávateľ a náklady bude uplatňovať u zhotoviteľa. Objednávateľ môže pre toto uplatnenie použiť aj zníženie úhrady fakturovaných platieb, tzv. jednostranným zápočtom.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7.7 Objednávateľ má právo nezačať preberacie konanie diela resp. nepotvrdiť preberací protokol, ak nie je na stavenisku poriadok, najmä ak nie je usporiadaný zvyšný materiál alebo nie je zo staveniska zákonným spôsobom odstránený odpad vzniknutý pri stavebných prácach.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7.8 Najneskôr do 7 dní po odovzdaní a prevzatí diela je zhotoviteľ povinný vypratať stavenisko a upraviť ho tak, ako určuje projektová dokumentácia. V prípade, že projektová dokumentácia toto neurčuje, tak zhotoviteľ vyprace stavenisko a upraví ho do stavu, v akom ho prevzal. Ak stavenisko nebude v dohodnutom termíne vypratané alebo upravené do dohodnutého stavu je objednávateľ oprávnený účtovať zhotoviteľovi zmluvnú pokutu vo výške 1 500,- EUR za každý deň, počas ktorého bude stavenisko užívať neoprávnene, a to až do dňa vypratania staveniska.</w:t>
      </w:r>
    </w:p>
    <w:p w:rsidR="00D61339" w:rsidRDefault="00D61339" w:rsidP="00D61339">
      <w:pPr>
        <w:jc w:val="center"/>
        <w:rPr>
          <w:rFonts w:asciiTheme="minorHAnsi" w:hAnsiTheme="minorHAnsi" w:cstheme="minorHAnsi"/>
          <w:b/>
          <w:bCs/>
          <w:sz w:val="20"/>
          <w:szCs w:val="20"/>
        </w:rPr>
      </w:pPr>
    </w:p>
    <w:p w:rsidR="00D61339" w:rsidRDefault="00D61339"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VIII.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VYKONÁVANIE DIELA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8.1 Zhotoviteľ je povinný realizovať dielo v súlade s poskytnutou projektovou </w:t>
      </w:r>
      <w:r w:rsidRPr="00B45932">
        <w:rPr>
          <w:rFonts w:asciiTheme="minorHAnsi" w:hAnsiTheme="minorHAnsi" w:cstheme="minorHAnsi"/>
          <w:sz w:val="20"/>
          <w:szCs w:val="20"/>
        </w:rPr>
        <w:t>dokumentáciou, podmienkami uvedenými v stavebnom alebo inom povolení, podmienkami určenými zmluvou,</w:t>
      </w:r>
      <w:r w:rsidR="003B7DC3" w:rsidRPr="00B45932">
        <w:rPr>
          <w:rFonts w:asciiTheme="minorHAnsi" w:hAnsiTheme="minorHAnsi" w:cstheme="minorHAnsi"/>
          <w:sz w:val="20"/>
          <w:szCs w:val="20"/>
        </w:rPr>
        <w:t xml:space="preserve"> súťažnými podmienkami, </w:t>
      </w:r>
      <w:r w:rsidRPr="00B45932">
        <w:rPr>
          <w:rFonts w:asciiTheme="minorHAnsi" w:hAnsiTheme="minorHAnsi" w:cstheme="minorHAnsi"/>
          <w:sz w:val="20"/>
          <w:szCs w:val="20"/>
        </w:rPr>
        <w:t xml:space="preserve"> ponukou zhotoviteľa a prípadnými pokynmi objednávateľa. Zhotoviteľ je povinný pri realizácii diela dodržiavať </w:t>
      </w:r>
      <w:r w:rsidRPr="003D7AB0">
        <w:rPr>
          <w:rFonts w:asciiTheme="minorHAnsi" w:hAnsiTheme="minorHAnsi" w:cstheme="minorHAnsi"/>
          <w:sz w:val="20"/>
          <w:szCs w:val="20"/>
        </w:rPr>
        <w:t>všetky záväzné a aj doporučené STN, EN a ostatné platné technické normy, bezpečnostné predpisy, všetky zákony a ich vykonávacie vyhlášky, ktoré sa týkajú jeho činnosti. Ak porušením týchto predpisov vznikne akákoľvek škoda, znáša všetky vzniknuté náklady zhotoviteľ. Pri vykonávaní diela je zhotoviteľ viazaný nie len projektom organizácie výstavby, ale i pokynmi objednávateľa. Podrobný plán organizačného zabezpečenia bude zhotoviteľom vypracovaný a predložený objednávateľovi po nadobudnutí účinnosti zmluvy, najskôr však pred začatím prác. Plán organizačného zabezpečenia rekonštrukcie bude spôsobilým podkladom pre začatie prác až po jeho schválení objednávateľom. Zhotoviteľ sa zároveň bude riadiť zásadami skladovania odpadmi, dodržania bezpečnosti pri práci a zamedzenia nadmernej hlučnosti a prašnosti na stavbe a okolí. V prípade porušenia povinnosti zhotoviteľa podľa 4. a 5. vety tohto bodu je zhotoviteľ povinný na žiadosť objednávateľa zaplatiť zmluvnú pokutu vo výške 15 000,- EUR za každé jednotlivé porušenie.</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8.2 Zhotoviteľ je povinný vyzvať objednávateľa najmenej 2 pracovné dni vopred ku kontrole a k prevereniu všetkých vykonaných prác, ktoré budú v ďalšom postupe zakryté alebo sa stanú neprístupnými. O vykonaní tejto kontroly sa vyhotoví zápis do stavebného denníka. Ak tak neurobí, je povinný na žiadosť objednávateľa odkryť práce, ktoré boli zakryté alebo ktoré sa stali neprístupnými na svoje náklady za účelom kontroly zo strany objednávateľa. V prípade ak sa objednávateľ do 3 pracovných dní od výzvy na stavenisko nedostaví, je zhotoviteľ oprávnený pokračovať v prácach resp. objednávateľom požadované neskoršie odkrytie prác v takomto prípade hradí objednávateľ. Objednávateľ určí svojho zástupcu vo veciach technických alebo stavebný dozor, ktorý bude priebežne kontrolovať postup a kvalitu realizovaných prác a dodávok. Ustanovenie tohto bodu sa primerane použije aj na kontrolné dni stavby. Tie je objednávateľ oprávnený organizovať v lehotách podľa potreby a svojho uváženia a je oprávnený na </w:t>
      </w:r>
      <w:proofErr w:type="spellStart"/>
      <w:r w:rsidRPr="003D7AB0">
        <w:rPr>
          <w:rFonts w:asciiTheme="minorHAnsi" w:hAnsiTheme="minorHAnsi" w:cstheme="minorHAnsi"/>
          <w:sz w:val="20"/>
          <w:szCs w:val="20"/>
        </w:rPr>
        <w:t>ne</w:t>
      </w:r>
      <w:proofErr w:type="spellEnd"/>
      <w:r w:rsidRPr="003D7AB0">
        <w:rPr>
          <w:rFonts w:asciiTheme="minorHAnsi" w:hAnsiTheme="minorHAnsi" w:cstheme="minorHAnsi"/>
          <w:sz w:val="20"/>
          <w:szCs w:val="20"/>
        </w:rPr>
        <w:t xml:space="preserve"> pozvať okrem zástupcu zhotoviteľa tiež projektanta, prípadne iné osoby. O konaní kontrolných dní stavby je povinný objednávateľ zhotoviteľa vopred vhodným spôsobom informovať.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8.3 Zhotoviteľ v plnej miere zodpovedá za bezpečnosť a ochranu zdravia všetkých osôb v mieste staveniska, dodržiavanie všetkých </w:t>
      </w:r>
      <w:r w:rsidRPr="00B45932">
        <w:rPr>
          <w:rFonts w:asciiTheme="minorHAnsi" w:hAnsiTheme="minorHAnsi" w:cstheme="minorHAnsi"/>
          <w:sz w:val="20"/>
          <w:szCs w:val="20"/>
        </w:rPr>
        <w:t>všeobecn</w:t>
      </w:r>
      <w:r w:rsidR="003B7DC3" w:rsidRPr="00B45932">
        <w:rPr>
          <w:rFonts w:asciiTheme="minorHAnsi" w:hAnsiTheme="minorHAnsi" w:cstheme="minorHAnsi"/>
          <w:sz w:val="20"/>
          <w:szCs w:val="20"/>
        </w:rPr>
        <w:t>e</w:t>
      </w:r>
      <w:r w:rsidR="003B7DC3" w:rsidRPr="003B7DC3">
        <w:rPr>
          <w:rFonts w:asciiTheme="minorHAnsi" w:hAnsiTheme="minorHAnsi" w:cstheme="minorHAnsi"/>
          <w:color w:val="00B0F0"/>
          <w:sz w:val="20"/>
          <w:szCs w:val="20"/>
        </w:rPr>
        <w:t xml:space="preserve"> </w:t>
      </w:r>
      <w:r w:rsidRPr="003D7AB0">
        <w:rPr>
          <w:rFonts w:asciiTheme="minorHAnsi" w:hAnsiTheme="minorHAnsi" w:cstheme="minorHAnsi"/>
          <w:sz w:val="20"/>
          <w:szCs w:val="20"/>
        </w:rPr>
        <w:t>záväzných právnych predpisov týkajúcich sa bezpečnostných a zdravotných požiadaviek na stavenisko (najmä Nariadenie Vlády SR č. 396/2006 Z. z. o minimálnych bezpečnostných a zdravotných požiadavkách na stavenisko) a zabezpečí ich vybavenie ochrannými pomôckami. V prípade ich nedodržiavania sa zhotoviteľ zaväzuje uhradiť na žiadosť objednávateľa zmluvnú pokutu 1 500,- EUR za každý jednotlivý preukázaný prípad. Všetci pracovníci zhotoviteľa ako aj ich subdodávatelia budú riadne označení príslušnosťou ku svojmu zamestnávateľovi a budú nosiť reflexné vesty, pevnú obuv a ochrannú prilbu v prípadoch, kedy to ukladá zákon. Ďalej sa zhotoviteľ zaväzuje dodržiavať hygienické predpisy. Zhotoviteľ berie na vedomie, že dielo bude realizované v prevádzkovom čase objednávateľa, čo má za následok zvýšené riziko pohybu tretích osôb v blízkosti staveniska. Zhotoviteľ sa zaväzuje prijať primerané opatrenia, aby svojou činnosťou nenarušil bezpečnosť osôb nachádzajúcich sa v priestoroch, kde sa dielo vykonáva, ako i iných osôb pohybujúcich sa mimo staveniska, vrátane riadneho označenia vstupov na stavenisko a umiestnenia označení prebiehajúcich stavebných prác. Zhotoviteľ je povinný na základe zák. č. 314/2001 Z. z. o ochrane pred požiarmi v platnom znení zabezpečiť požiarnu asistenčnú hliadku na požiarne nebezpečných prácach, a to v rozsahu určenom touto právnou normou.</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8.4 Všetky odborné práce musia vykonávať pracovníci zhotoviteľa alebo jeho subdodávateľov, majúci príslušnú kvalifikáciu. Doklad o kvalifikácii pracovníkov je zhotoviteľ na požiadanie objednávateľa povinný tomuto bezodkladne predložiť. Zhotoviteľ je v súlade s § 551 Obchodného zákonníka povinný bez zbytočného odkladu </w:t>
      </w:r>
      <w:r w:rsidRPr="003D7AB0">
        <w:rPr>
          <w:rFonts w:asciiTheme="minorHAnsi" w:hAnsiTheme="minorHAnsi" w:cstheme="minorHAnsi"/>
          <w:sz w:val="20"/>
          <w:szCs w:val="20"/>
        </w:rPr>
        <w:lastRenderedPageBreak/>
        <w:t xml:space="preserve">upozorniť na nevhodnú povahu alebo vady vecí, podkladov alebo pokynov daných mu objednávateľom na vyhotovenie diela, ak zhotoviteľ mohol túto nevhodnosť zistiť pri vynaložení odbornej starostlivosti.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8.5 Zhotoviteľ je povinný zabezpečiť dielo proti krádeži a vandalizmu. Prípadné škody spôsobené krádežou alebo vandalizmom do doby odovzdania diela a podpísania preberacieho protokolu objednávateľom bez výhrad znáša zhotoviteľ.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8.6 Zhotoviteľ je povinný byť poistený pre prípad zodpovednosti za škodu spôsobenú vykonávaním činností v zmysle tejto </w:t>
      </w:r>
      <w:proofErr w:type="spellStart"/>
      <w:r w:rsidRPr="003D7AB0">
        <w:rPr>
          <w:rFonts w:asciiTheme="minorHAnsi" w:hAnsiTheme="minorHAnsi" w:cstheme="minorHAnsi"/>
          <w:sz w:val="20"/>
          <w:szCs w:val="20"/>
        </w:rPr>
        <w:t>ZoD</w:t>
      </w:r>
      <w:proofErr w:type="spellEnd"/>
      <w:r w:rsidRPr="003D7AB0">
        <w:rPr>
          <w:rFonts w:asciiTheme="minorHAnsi" w:hAnsiTheme="minorHAnsi" w:cstheme="minorHAnsi"/>
          <w:sz w:val="20"/>
          <w:szCs w:val="20"/>
        </w:rPr>
        <w:t>, s minimálnym limitom poistného plnenia vo výške zmluvnej ceny diela s DPH. Zhotoviteľ nesie voči objednávateľovi zodpovednosť aj za škody spôsobené činnosťou svojich subdodávateľov, ako by ich spôsobil sám. Doklady o</w:t>
      </w:r>
      <w:r w:rsidR="003B7DC3">
        <w:rPr>
          <w:rFonts w:asciiTheme="minorHAnsi" w:hAnsiTheme="minorHAnsi" w:cstheme="minorHAnsi"/>
          <w:sz w:val="20"/>
          <w:szCs w:val="20"/>
        </w:rPr>
        <w:t> </w:t>
      </w:r>
      <w:r w:rsidRPr="00B45932">
        <w:rPr>
          <w:rFonts w:asciiTheme="minorHAnsi" w:hAnsiTheme="minorHAnsi" w:cstheme="minorHAnsi"/>
          <w:sz w:val="20"/>
          <w:szCs w:val="20"/>
        </w:rPr>
        <w:t>poistení</w:t>
      </w:r>
      <w:r w:rsidR="003B7DC3" w:rsidRPr="00B45932">
        <w:rPr>
          <w:rFonts w:asciiTheme="minorHAnsi" w:hAnsiTheme="minorHAnsi" w:cstheme="minorHAnsi"/>
          <w:sz w:val="20"/>
          <w:szCs w:val="20"/>
        </w:rPr>
        <w:t xml:space="preserve"> vrátane certifikátu o poistení</w:t>
      </w:r>
      <w:r w:rsidRPr="00B45932">
        <w:rPr>
          <w:rFonts w:asciiTheme="minorHAnsi" w:hAnsiTheme="minorHAnsi" w:cstheme="minorHAnsi"/>
          <w:sz w:val="20"/>
          <w:szCs w:val="20"/>
        </w:rPr>
        <w:t xml:space="preserve"> je povinný predložiť objednávateľovi najneskôr k momentu odovzdania a prevzatia staveniska a opätovne kedykoľvek počas </w:t>
      </w:r>
      <w:r w:rsidRPr="003D7AB0">
        <w:rPr>
          <w:rFonts w:asciiTheme="minorHAnsi" w:hAnsiTheme="minorHAnsi" w:cstheme="minorHAnsi"/>
          <w:sz w:val="20"/>
          <w:szCs w:val="20"/>
        </w:rPr>
        <w:t>vykonávania diela do 3 dní, pokiaľ o to objednávateľ požiada; v prípade omeškania s opätovným predložením dokladov je objednávateľ oprávnený požadovať od zhotoviteľa zmluvnú pokutu vo výške 5 000,- EUR za každý, aj začatý deň omeškania. Ak zhotoviteľ nepredloží k momentu prevzatia staveniska objednávateľovi doklady o poistení podľa tohto bodu, bude toto považované za podstatné porušenie zmluvy, v dôsledku ktorého je objednávateľ oprávnený od zmluvy odstúpiť. V takom prípade má objednávateľ právo uplatniť si voči zhotoviteľovi zmluvnú pokutu vo výške jednorazovo 15% z ceny diela vrátane DPH dohodnutej v tejto zmluve, pričom toto právo mu vznikne dňom zániku tejto zmluvy odstúpením.</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8.7 Ak činnosťou zhotoviteľa dôjde k spôsobeniu škody objednávateľovi alebo iným subjektom z dôvodu opomenutia, nedbalosti alebo neplnenia podmienok vyplývajúcich zo zákona, STN alebo iných noriem, alebo podmienok vyplývajúcich z tejto zmluvy, je zhotoviteľ povinný bez zbytočného odkladu túto škodu odstrániť a ak to nie je možné, tak dokázanú škodu finančne uhradiť. Všetky náklady s tým spojené znáša zhotoviteľ.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8.8 Zhotoviteľ vymenuje zodpovedného a kompetentného zástupcu (stavbyvedúci), ktorý bude trvalo riadiť práce na stavenisku. Ak ide o osobu odlišnú od stavbyvedúceho, ktorým zhotoviteľ preukazoval technickú spôsobilosť alebo odbornú spôsobilosť v procese verejného obstarávania, výsledkom ktorého je táto zmluva, objednávateľ je oprávnený odmietnuť zástupcu, eventuálne po predchádzajúcom upozornení požadovať výmenu skôr schváleného zástupcu. Objednávateľ môže takisto požiadať zhotoviteľa, aby bezodkladne odvolal z práce na diele ktorúkoľvek osobu zamestnanú zhotoviteľom alebo jeho subdodávateľom, ktorá podľa názoru objednávateľa zneužíva svoju funkciu, alebo je nespôsobilá, alebo je nedbalá v riadnom plnení svojich povinností, alebo ktorej prítomnosť na stavenisku je považovaná objednávateľom za nežiaducu z objektívnych a preukázateľných dôvodov. Osoba, takto odvolaná z práce na diele, bude zhotoviteľom bezodkladne nahradená inou osobou.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8.9 Zhotoviteľ zodpovedá za to, že na diele budú použité materiály, výrobky a technológie schválené pre územie Slovenskej republiky a s povoleným dovozom, prípadne s certifikáciou pre EÚ a v súlade so zákonom č. 133/2013 Z. z. o stavebných výrobkoch a o zmene a doplnení niektorých zákonov.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8.10 Zhotoviteľ je povinný zabezpečiť upratanie a ekologickú likvidáciu všetkých odpadov zo svojej činnosti a činnosti svojich subdodávateľov podľa príslušných záväzných predpisov a nariadení. Zhotoviteľ zabezpečí uloženie stavebnej </w:t>
      </w:r>
      <w:proofErr w:type="spellStart"/>
      <w:r w:rsidRPr="003D7AB0">
        <w:rPr>
          <w:rFonts w:asciiTheme="minorHAnsi" w:hAnsiTheme="minorHAnsi" w:cstheme="minorHAnsi"/>
          <w:sz w:val="20"/>
          <w:szCs w:val="20"/>
        </w:rPr>
        <w:t>sute</w:t>
      </w:r>
      <w:proofErr w:type="spellEnd"/>
      <w:r w:rsidRPr="003D7AB0">
        <w:rPr>
          <w:rFonts w:asciiTheme="minorHAnsi" w:hAnsiTheme="minorHAnsi" w:cstheme="minorHAnsi"/>
          <w:sz w:val="20"/>
          <w:szCs w:val="20"/>
        </w:rPr>
        <w:t xml:space="preserve"> na organizovanú skládku odpadu a vybúrané materiály vhodné na recykláciu (druhotné suroviny) odovzdá do príslušných zberných surovín. Doklady o uložení odpadu predloží objednávateľovi pri preberacom konaní a na požiadanie aj v priebehu realizácie diela.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8.11 Zhotoviteľ je oprávnený plniť predmet zmluvy prostredníctvom subdodávateľov za nasledovných podmienok:</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 xml:space="preserve">Zhotoviteľ je povinný zabezpečiť a financovať všetky subdodávateľské práce a dodávky a nesie za </w:t>
      </w:r>
      <w:proofErr w:type="spellStart"/>
      <w:r w:rsidRPr="003D7AB0">
        <w:rPr>
          <w:rFonts w:asciiTheme="minorHAnsi" w:hAnsiTheme="minorHAnsi" w:cstheme="minorHAnsi"/>
          <w:sz w:val="20"/>
          <w:szCs w:val="20"/>
        </w:rPr>
        <w:t>ne</w:t>
      </w:r>
      <w:proofErr w:type="spellEnd"/>
      <w:r w:rsidRPr="003D7AB0">
        <w:rPr>
          <w:rFonts w:asciiTheme="minorHAnsi" w:hAnsiTheme="minorHAnsi" w:cstheme="minorHAnsi"/>
          <w:sz w:val="20"/>
          <w:szCs w:val="20"/>
        </w:rPr>
        <w:t xml:space="preserve"> záruku v plnom rozsahu. Zhotoviteľ zodpovedá za odbornú starostlivosť pri výbere subdodávateľa, ako aj za výsledok činnosti vykonanej na základe zmluvy o subdodávke.</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 xml:space="preserve">Zoznam známych subdodávateľov </w:t>
      </w:r>
      <w:r w:rsidRPr="00B45932">
        <w:rPr>
          <w:rFonts w:asciiTheme="minorHAnsi" w:hAnsiTheme="minorHAnsi" w:cstheme="minorHAnsi"/>
          <w:sz w:val="20"/>
          <w:szCs w:val="20"/>
        </w:rPr>
        <w:t xml:space="preserve">je uvedený v prílohe č. 4 </w:t>
      </w:r>
      <w:r w:rsidR="003B7DC3" w:rsidRPr="00B45932">
        <w:rPr>
          <w:rFonts w:asciiTheme="minorHAnsi" w:hAnsiTheme="minorHAnsi" w:cstheme="minorHAnsi"/>
          <w:sz w:val="20"/>
          <w:szCs w:val="20"/>
        </w:rPr>
        <w:t xml:space="preserve">tejto zmluvy. </w:t>
      </w:r>
      <w:r w:rsidRPr="00B45932">
        <w:rPr>
          <w:rFonts w:asciiTheme="minorHAnsi" w:hAnsiTheme="minorHAnsi" w:cstheme="minorHAnsi"/>
          <w:sz w:val="20"/>
          <w:szCs w:val="20"/>
        </w:rPr>
        <w:t xml:space="preserve">V prípade zámeru </w:t>
      </w:r>
      <w:r w:rsidRPr="003D7AB0">
        <w:rPr>
          <w:rFonts w:asciiTheme="minorHAnsi" w:hAnsiTheme="minorHAnsi" w:cstheme="minorHAnsi"/>
          <w:sz w:val="20"/>
          <w:szCs w:val="20"/>
        </w:rPr>
        <w:t>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Subdodávateľ je oprávnený nastúpiť na realizáciu diela až po súhlasnom vyjadrení objednávateľa. Objednávateľ je povinný vyjadriť svoj súhlas alebo nesúhlas s navrhovaným subdodávateľom do 3 pracovných dní odo dňa doručenia písomného oznámenia zhotoviteľa.</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 xml:space="preserve">Každý subdodávateľ musí spĺňať podmienky podľa príslušných ustanovení zákona o verejnom obstarávaní, pričom objednávateľ osobitne overí, že každý subdodávateľ, vybraný zhotoviteľom spĺňa alebo najneskôr v čase plnenia zmluvy bude spĺňať podmienky podľa § 32 ods. 1 zákona. Ak </w:t>
      </w:r>
      <w:r w:rsidRPr="003D7AB0">
        <w:rPr>
          <w:rFonts w:asciiTheme="minorHAnsi" w:hAnsiTheme="minorHAnsi" w:cstheme="minorHAnsi"/>
          <w:sz w:val="20"/>
          <w:szCs w:val="20"/>
        </w:rPr>
        <w:lastRenderedPageBreak/>
        <w:t>subdodávateľ nepreukáže splnenie podmienok podľa § 32 ods. 1 zákona zápisom v zozname hospodárskych subjektov, je povinný predložiť doklady podľa § 32 ods. 2 zákona o verejnom obstarávaní. K rovnakej povinnosti zhotoviteľ písomne zaviaže aj svojich subdodávateľov voči ich prípadným subdodávateľom tak, aby v celom subdodávateľskom reťazci všetci dodávatelia spĺňali alebo najneskôr v čase plnenia zmluvy budú spĺňať podmienky podľa § 32 ods. 1 zákona. Objednávateľ ďalej osobitne overí, že u príslušného subdodávateľa neexistujú dôvody na vylúčenie podľa § 40 ods. 6 písm. a) až h) a ods. 7 zákona o verejnom obstarávaní.</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Každý subdodávateľ, ktorý má povinnosť zapisovať sa do registra partnerov verejného sektora, musí byť v ňom zapísaný v zmysle § 11 zákona o verejnom obstarávaní.</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Ak došlo k výmazu subdodávateľa z registra partnerov verejného sektora, je zhotoviteľ povinný túto skutočnosť oznámiť objednávateľovi a zároveň nahradiť takéhoto subdodávateľa subdodávateľom, ktorý bude spĺňať podmienky podľa § 32 ods. 1 zákona a ak má povinnosť zapisovať sa do registra partnerov verejného sektora, musí byť v ňom zapísaný v zmysle § 11 zákona.</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Každý subdodávateľ musí byť schopný realizovať príslušnú časť predmetu zákazky v rovnakej kvalite ako poskytovateľ.</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Objednávateľ má právo odmietnuť podiel na realizácii plnenia predmetu zmluvy subdodávateľom, ak nie sú splnené podmienky uvedené v bodoch 8.11.3 – 8.11.5.</w:t>
      </w:r>
    </w:p>
    <w:p w:rsidR="00D61339" w:rsidRPr="003D7AB0" w:rsidRDefault="00D61339" w:rsidP="00D61339">
      <w:pPr>
        <w:pStyle w:val="Odsekzoznamu"/>
        <w:numPr>
          <w:ilvl w:val="0"/>
          <w:numId w:val="1"/>
        </w:numPr>
        <w:spacing w:after="200" w:line="276" w:lineRule="auto"/>
        <w:ind w:left="851" w:hanging="709"/>
        <w:jc w:val="both"/>
        <w:rPr>
          <w:rFonts w:asciiTheme="minorHAnsi" w:hAnsiTheme="minorHAnsi" w:cstheme="minorHAnsi"/>
          <w:sz w:val="20"/>
          <w:szCs w:val="20"/>
        </w:rPr>
      </w:pPr>
      <w:r w:rsidRPr="003D7AB0">
        <w:rPr>
          <w:rFonts w:asciiTheme="minorHAnsi" w:hAnsiTheme="minorHAnsi" w:cstheme="minorHAnsi"/>
          <w:sz w:val="20"/>
          <w:szCs w:val="20"/>
        </w:rPr>
        <w:t>V prípade, že subdodávateľ - v zhotoviteľovom subdodávateľskom reťazci na ktorejkoľvek pozícii - oznámi objednávateľovi, že mu nebola zaplatená dohodnutá cena v rozpore so zmluvným vzťahom, na základe ktorého sa na uskutočňovaní predmetu zákazky podieľa (ďalej len „</w:t>
      </w:r>
      <w:r w:rsidRPr="003D7AB0">
        <w:rPr>
          <w:rFonts w:asciiTheme="minorHAnsi" w:hAnsiTheme="minorHAnsi" w:cstheme="minorHAnsi"/>
          <w:b/>
          <w:sz w:val="20"/>
          <w:szCs w:val="20"/>
        </w:rPr>
        <w:t>žiadosť o priamu platbu</w:t>
      </w:r>
      <w:r w:rsidRPr="003D7AB0">
        <w:rPr>
          <w:rFonts w:asciiTheme="minorHAnsi" w:hAnsiTheme="minorHAnsi" w:cstheme="minorHAnsi"/>
          <w:sz w:val="20"/>
          <w:szCs w:val="20"/>
        </w:rPr>
        <w:t xml:space="preserve">“), zhotoviteľ je povinný v lehote 7 pracovných dní odo dňa doručenia žiadosti objednávateľa predložiť objednávateľovi zmluvné vzťahy subdodávateľov celého reťazca na kontrolu spolu s písomným vyjadrením ku žiadosti subdodávateľa o priamu platbu. Ak má zhotoviteľ námietky proti skutočnostiam uvedeným v žiadosti o priamu platbu, je povinný ich vo svojom vyjadrení uviesť a pravdivosť svojich tvrdení relevantným spôsobom preukázať. Ak sa zhotoviteľ k žiadosti o priamu platbu nevyjadrí, platí, že s vykonaním priamej platby súhlasí. Zmluvnými vzťahmi sa myslia úplné písomné dokumenty (právne akty) osvedčujúce presný a úplný obsah právnych vzťahov vrátane finančných vzťahov a plnení v tom konkrétnom subdodávateľskom reťazci, ktorého je oznamujúci subdodávateľ účastníkom. K zabezpečeniu tejto možnej povinnosti zhotoviteľ svojich subdodávateľov zaviaže. </w:t>
      </w:r>
      <w:r w:rsidRPr="00B83512">
        <w:rPr>
          <w:rFonts w:asciiTheme="minorHAnsi" w:hAnsiTheme="minorHAnsi" w:cstheme="minorHAnsi"/>
          <w:color w:val="000000" w:themeColor="text1"/>
          <w:sz w:val="20"/>
          <w:szCs w:val="20"/>
        </w:rPr>
        <w:t xml:space="preserve">Pokiaľ objednávateľ zistí, že oznamujúcemu subdodávateľovi skutočne nebola zaplatená dohodnutá cena v rozpore so zmluvným vzťahom (na základe ktorého sa na uskutočňovaní predmetu zákazky podieľa), môže zaplatiť tomuto subdodávateľovi priamo a o túto zaplatenú sumu krátiť úhradu faktúry zhotoviteľa, alebo požadovať vrátenie zaplatenej sumy vo výške rovnajúcej sa výške úhrady vykonanej priamo subdodávateľovi. </w:t>
      </w:r>
      <w:r w:rsidRPr="003D7AB0">
        <w:rPr>
          <w:rFonts w:asciiTheme="minorHAnsi" w:hAnsiTheme="minorHAnsi" w:cstheme="minorHAnsi"/>
          <w:sz w:val="20"/>
          <w:szCs w:val="20"/>
        </w:rPr>
        <w:t>Takéto porušenie zmluvy zo strany zhotoviteľa bude viesť u objednávateľa ku zníženiu hodnotiacej známky referencie podľa § 12 zákona. V prípade vážnejšieho alebo opakovaného porušenia tejto povinnosti môže objednávateľ navyše odstúpiť od tejto zmluvy a/alebo uplatniť si voči zhotoviteľovi zmluvnú pokutu vo výške jednorazovo 15% z ceny diela vrátane DPH dohodnutej v tejto zmluve, pričom toto právo mu vznikne dňom zániku tejto zmluvy odstúpením. V prípade, ak zhotoviteľ poruší svoju povinnosť predložiť objednávateľovi dokumentáciu týkajúcu sa zmluvných vzťahov so subdodávateľmi na kontrolu v zmysle tohto bodu, je povinný, v prípade ak ho na to objednávateľ písomne vyzve, zaplatiť objednávateľovi zmluvnú pokutu vo výške 5% z celkovej ceny diela vrátane DPH dohodnutej v tejto zmluve.</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8.12 V prípade, ak zhotoviteľ preukázal finančné a ekonomické postavenie vo verejnom obstarávaní, ktorého výsledkom bolo uzatvorenie tejto zmluvy, zdrojmi inej osoby a počas trvania tejto zmluvy dôjde k plneniu, ktorého sa toto preukázanie týka, zhotoviteľ je oprávnený toto plnenie poskytnúť len sám, alebo prostredníctvom </w:t>
      </w:r>
      <w:r w:rsidRPr="003D7AB0">
        <w:rPr>
          <w:rFonts w:asciiTheme="minorHAnsi" w:hAnsiTheme="minorHAnsi" w:cstheme="minorHAnsi"/>
          <w:sz w:val="20"/>
          <w:szCs w:val="20"/>
        </w:rPr>
        <w:lastRenderedPageBreak/>
        <w:t>tej osoby, písomnou zmluvou s ktorou toto postavenie preukázal; možnosť zmeny subdodávateľa tým nie je dotknutá.</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8.13 V prípade ak zhotoviteľ preukázal technickú spôsobilosť alebo odbornú spôsobilosť vo verejnom obstarávaní, ktorého výsledkom bolo uzatvorenie tejto zmluvy, technickými a odbornými kapacitami inej osoby a počas trvania tejto zmluvy dôjde k plneniu, ktorého sa toto preukázanie týka, zhotoviteľ je oprávnený toto plnenie poskytnúť len sám, alebo prostredníctvom tej osoby, písomnou zmluvou s ktorou toto postavenie preukázal; možnosť zmeny subdodávateľa tým nie je dotknutá.</w:t>
      </w:r>
    </w:p>
    <w:p w:rsidR="00D61339" w:rsidRDefault="00D61339"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IX.</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ODOVZDANIE DIELA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9.1 Zhotoviteľ je povinný písomne oznámiť objednávateľovi najneskôr 15 dní vopred, kedy bude dielo pripravené na odovzdanie. Objednávateľ je potom povinný najneskôr do troch dní od termínu pripravenosti na odovzdanie stanoveného zhotoviteľom zahájiť preberacie konanie a riadne v ňom pokračovať.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9.2 Ak zhotoviteľ oznámi objednávateľovi, že dielo je pripravené na odovzdanie a pri preberacom konaní sa zistí, že dielo nie je podľa podmienok zmluvy ukončené alebo pripravené na odovzdanie, je zhotoviteľ povinný uhradiť objednávateľovi všetky náklady tým vzniknuté</w:t>
      </w:r>
      <w:r w:rsidR="009B5A11">
        <w:rPr>
          <w:rFonts w:asciiTheme="minorHAnsi" w:hAnsiTheme="minorHAnsi" w:cstheme="minorHAnsi"/>
          <w:sz w:val="20"/>
          <w:szCs w:val="20"/>
        </w:rPr>
        <w:t>,</w:t>
      </w:r>
      <w:r w:rsidRPr="003D7AB0">
        <w:rPr>
          <w:rFonts w:asciiTheme="minorHAnsi" w:hAnsiTheme="minorHAnsi" w:cstheme="minorHAnsi"/>
          <w:sz w:val="20"/>
          <w:szCs w:val="20"/>
        </w:rPr>
        <w:t xml:space="preserve"> a zároveň je objednávateľ oprávnený požadovať od zhotoviteľa zmluvnú pokutu vo výške 5 000,- EUR.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9.3 Zhotoviteľ je povinný pripraviť a doložiť pri preberacom konaní (ak sú relevantné):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9.3.1 zápisy a osvedčenia o vykonaných skúškach použitých materiálov a výrobkov (certifikáty),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9.3.2 zápisy o preverení rozvodov, prác a konštrukcií zakrytých v priebehu prác,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9.3.3 zápisy o vyskúšaní zmontovaného zariadenia, o vykonaných revíznych a prevádzkových skúškach,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9.3.4 plán užívania verejnej práce,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9.3.5 stavebný denník (prípadne denníky),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9.3.6 ďalšiu dokumentáciu vyplývajúcu z obsahu tejto zmluvy,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9.3.7 podrobný číslovaný zoznam odovzdávaných dokladov.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Bez týchto dokladov sa dielo nebude považovať za dokončené a schopné odovzdania.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9.4 O priebehu preberacieho konania vyhotoví objednávateľ zápis o odovzdaní a prevzatí, v ktorom sa okrem iného uvedie aj súpis nedostatkov a drobných chýb, ak ich dielo obsahuje, s termínom ich odstránenia. Termín odstránenia určí objednávateľ v primeranej lehote podľa povahy nedostatkov a drobných chýb. Ak objednávateľ odmietne dielo prevziať, je povinný uviesť do zápisu svoje dôvody. Objednávateľ je oprávnený odmietnuť dielo prevziať najmä v prípade, ak nie je vyhotovené v dohodnutej kvalite podľa zmluvy, ak nie je vyhotovené celé dielo podľa zmluvy alebo ak dielo má vady, ktoré bránia jeho užívaniu.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9.5 Dielo je považované za ukončené po ukončení všetkých prác uvedených v čl. II. tejto zmluvy, ak sú ukončené riadne a bez vád a zhotoviteľ odovzdal objednávateľovi doklady uvedené v bode 9.3 tohto článku. Ak sú v tejto zmluve použité termíny ukončenie diela alebo deň odovzdania, rozumie sa tým deň, v ktorom dôjde k podpisu odovzdávacieho protokolu bez výhrad.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9.6 Objednávateľ má právo, prevziať aj dielo, ktoré vykazuje drobné nedostatky a vady, ktoré nebránia užívaniu diela. V tom prípade je zhotoviteľ povinný odstrániť tieto nedostatky a vady v termíne uvedenom v zápise o odovzdaní a prevzatí. Ak zhotoviteľ neodstráni tieto nedostatky a vady v dohodnutom termíne, je objednávateľ oprávnený požadovať od zhotoviteľa zmluvnú pokutu 2 000,</w:t>
      </w:r>
      <w:r w:rsidRPr="003D7AB0">
        <w:rPr>
          <w:rFonts w:asciiTheme="minorHAnsi" w:hAnsiTheme="minorHAnsi" w:cstheme="minorHAnsi"/>
          <w:sz w:val="20"/>
          <w:szCs w:val="20"/>
        </w:rPr>
        <w:noBreakHyphen/>
        <w:t> EUR za každý nedostatok alebo vadu a deň omeškania s jej odstránením. Objednávateľ nie je povinný prevziať dielo vykazujúce nedostatky alebo drobné vady. Odstránenie vád, nedostatkov alebo nedorobkov sa uvedie v zápise o odovzdaní a prevzatí diela.</w:t>
      </w:r>
    </w:p>
    <w:p w:rsidR="00D61339"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9.7 Zhotoviteľ je povinný v primeranej lehote odstrániť nedostatky alebo drobné vady, aj keď sa domnieva, že za uvedené nedostatky nezodpovedá. Náklady na odstránenie v týchto sporných prípadoch nesie až do rozhodnutia súdu zhotoviteľ. Ak nepristúpi zhotoviteľ k odstráneniu nedostatkov a drobných vád v primeranej lehote podľa povahy nedostatkov alebo vád, najneskôr však do 5 dní po písomnom vyzvaní objednávateľa, môže objednávateľ voči zhotoviteľovi uplatniť zmluvnú pokutu vo výške 5 000,</w:t>
      </w:r>
      <w:r w:rsidRPr="003D7AB0">
        <w:rPr>
          <w:rFonts w:asciiTheme="minorHAnsi" w:hAnsiTheme="minorHAnsi" w:cstheme="minorHAnsi"/>
          <w:sz w:val="20"/>
          <w:szCs w:val="20"/>
        </w:rPr>
        <w:noBreakHyphen/>
        <w:t xml:space="preserve"> EUR za každý deň, o ktorý zhotoviteľ k ich odstráneniu pristúpi neskôr. </w:t>
      </w:r>
    </w:p>
    <w:p w:rsidR="003B7DC3" w:rsidRDefault="003B7DC3" w:rsidP="00D61339">
      <w:pPr>
        <w:jc w:val="both"/>
        <w:rPr>
          <w:rFonts w:asciiTheme="minorHAnsi" w:hAnsiTheme="minorHAnsi" w:cstheme="minorHAnsi"/>
          <w:sz w:val="20"/>
          <w:szCs w:val="20"/>
        </w:rPr>
      </w:pPr>
    </w:p>
    <w:p w:rsidR="003B7DC3" w:rsidRPr="003D7AB0" w:rsidRDefault="003B7DC3" w:rsidP="00D61339">
      <w:pPr>
        <w:jc w:val="both"/>
        <w:rPr>
          <w:rFonts w:asciiTheme="minorHAnsi" w:hAnsiTheme="minorHAnsi" w:cstheme="minorHAnsi"/>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X.</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ZÁRUKA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10.</w:t>
      </w:r>
      <w:r w:rsidRPr="00B45932">
        <w:rPr>
          <w:rFonts w:asciiTheme="minorHAnsi" w:hAnsiTheme="minorHAnsi" w:cstheme="minorHAnsi"/>
          <w:sz w:val="20"/>
          <w:szCs w:val="20"/>
        </w:rPr>
        <w:t>1 Zhotoviteľ poskytuje na dielo uvedené v čl. II. tejto zm</w:t>
      </w:r>
      <w:r w:rsidR="009B5A11" w:rsidRPr="00B45932">
        <w:rPr>
          <w:rFonts w:asciiTheme="minorHAnsi" w:hAnsiTheme="minorHAnsi" w:cstheme="minorHAnsi"/>
          <w:sz w:val="20"/>
          <w:szCs w:val="20"/>
        </w:rPr>
        <w:t xml:space="preserve">luvy záruku v dĺžke 60 mesiacov. Záručná doba začína plynúť dňom odovzdania diela ako celku objednávateľovi a to bez vád a nedorobkov. </w:t>
      </w:r>
      <w:r w:rsidRPr="00B45932">
        <w:rPr>
          <w:rFonts w:asciiTheme="minorHAnsi" w:hAnsiTheme="minorHAnsi" w:cstheme="minorHAnsi"/>
          <w:sz w:val="20"/>
          <w:szCs w:val="20"/>
        </w:rPr>
        <w:t xml:space="preserve"> Zhotoviteľ zodpovedá za to, že dielo je zhotovené na základe rozpočtu (oceneného výkazu výmer) a podľa podmienok dohodnutých v tejto zmluve</w:t>
      </w:r>
      <w:r w:rsidR="009B5A11" w:rsidRPr="00B45932">
        <w:rPr>
          <w:rFonts w:asciiTheme="minorHAnsi" w:hAnsiTheme="minorHAnsi" w:cstheme="minorHAnsi"/>
          <w:sz w:val="20"/>
          <w:szCs w:val="20"/>
        </w:rPr>
        <w:t>, v súťažných podkladoch</w:t>
      </w:r>
      <w:r w:rsidRPr="00B45932">
        <w:rPr>
          <w:rFonts w:asciiTheme="minorHAnsi" w:hAnsiTheme="minorHAnsi" w:cstheme="minorHAnsi"/>
          <w:sz w:val="20"/>
          <w:szCs w:val="20"/>
        </w:rPr>
        <w:t xml:space="preserve"> a všeobecne </w:t>
      </w:r>
      <w:r w:rsidRPr="003D7AB0">
        <w:rPr>
          <w:rFonts w:asciiTheme="minorHAnsi" w:hAnsiTheme="minorHAnsi" w:cstheme="minorHAnsi"/>
          <w:sz w:val="20"/>
          <w:szCs w:val="20"/>
        </w:rPr>
        <w:t xml:space="preserve">záväzných právnych predpisov a že počas plynutia záručnej doby bude mať vlastnosti dohodnuté v tejto zmluve. Zhotoviteľ ručí za to, že dielo má v čase prevzatia zmluvne </w:t>
      </w:r>
      <w:r w:rsidRPr="003D7AB0">
        <w:rPr>
          <w:rFonts w:asciiTheme="minorHAnsi" w:hAnsiTheme="minorHAnsi" w:cstheme="minorHAnsi"/>
          <w:sz w:val="20"/>
          <w:szCs w:val="20"/>
        </w:rPr>
        <w:lastRenderedPageBreak/>
        <w:t>dohodnuté vlastnosti, že zodpovedá technickým normám a predpisom SR, že nemá vady, ktoré by rušili alebo znižovali hodnotu alebo schopnosť jeho používania k zvyčajným alebo v zmluve predpokladaným účelom. Zhotoviteľ zodpovedá za nedostatky, ktoré má dielo v čase jeho odovzdávania objednávateľovi a počas záručnej doby. Ak odovzdané dielo bude mať vady, má objednávateľ právo na dodatočné bezplatné odstránenie vady.</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10.2 Objednávateľ je povinný vady písomne reklamovať u zhotoviteľa bez zbytočného odkladu po ich zistení. V reklamácii musia byť vady popísané a uvedené, ako sa prejavujú. Ďalej v reklamácii môže objednávateľ uviesť svoje požiadavky, akým spôsobom požaduje vadu odstrániť alebo či požaduje finančnú náhradu.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10.3 Zhotoviteľ je povinný najneskôr do 5-tich dní po doručení reklamácie písomne oznámiť, či reklamáciu uznáva, akú lehotu navrhuje pre odstránenie vád alebo z akých dôvodov reklamáciu neuznáva. Ak tak neurobí, predpokladá sa, že reklamáciu objednávateľa uznáva.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10.4 Reklamáciu je možné uplatniť najneskôr do posledného dňa záručnej lehoty, pričom i reklamácia odoslaná objednávateľom v posledný deň záručnej lehoty sa považuje za včas uplatnenú.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10.5 Zhotoviteľ je povinný pristúpiť neodkladne k odstraňovaniu reklamovanej vady, najneskôr však do piatich dní po doručení reklamácie, a to i v prípade, že reklamáciu neuznáva. Ak tak neurobí, je objednávateľ oprávnený požadovať od zhotoviteľa zmluvnú pokutu 5 000,</w:t>
      </w:r>
      <w:r w:rsidRPr="003D7AB0">
        <w:rPr>
          <w:rFonts w:asciiTheme="minorHAnsi" w:hAnsiTheme="minorHAnsi" w:cstheme="minorHAnsi"/>
          <w:sz w:val="20"/>
          <w:szCs w:val="20"/>
        </w:rPr>
        <w:noBreakHyphen/>
        <w:t xml:space="preserve"> EUR za každý deň, o ktorý k odstráneniu vád pristúpi neskôr. Objednávateľ má okrem dohodnutej zmluvnej pokuty nárok na prípadnú náhradu škody. Náklady na odstránenie reklamovanej vady nesie zhotoviteľ aj v sporných prípadoch, až do vyriešenia sporu.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10.6 Ak nepristúpi zhotoviteľ k odstraňovaniu reklamovanej vady ani do 10-tich (desiatich) dní po doručení reklamácie objednávateľa, je objednávateľ oprávnený poveriť odstránením vady iného dodávateľa. Všetky takto vzniknuté náklady uhradí objednávateľovi zhotoviteľ.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10.7 V prípade havárie, na zhotovovanom diele, alebo v priestoroch staveniska do odovzdania diela objednávateľovi je zhotoviteľ povinný pristúpiť k jej odstraňovaniu neodkladne a pracovať na nej až do úplného odstránenia. </w:t>
      </w:r>
    </w:p>
    <w:p w:rsidR="00B45932" w:rsidRPr="003D7AB0" w:rsidRDefault="00B45932" w:rsidP="00B45932">
      <w:pPr>
        <w:jc w:val="both"/>
        <w:rPr>
          <w:rFonts w:asciiTheme="minorHAnsi" w:hAnsiTheme="minorHAnsi" w:cstheme="minorHAnsi"/>
          <w:sz w:val="20"/>
          <w:szCs w:val="20"/>
        </w:rPr>
      </w:pPr>
      <w:r w:rsidRPr="003D7AB0">
        <w:rPr>
          <w:rFonts w:asciiTheme="minorHAnsi" w:hAnsiTheme="minorHAnsi" w:cstheme="minorHAnsi"/>
          <w:sz w:val="20"/>
          <w:szCs w:val="20"/>
        </w:rPr>
        <w:t>10.8 Zhotoviteľ je na žiadosť objednávateľa povinný k podpisu tejto zmluvy zložiť na bankový účet objednávateľa peňažnú zábezpeku vo výške 15% z ceny diela s DPH. Túto zábezpeku použije objednávateľ na úhradu prípadných zmluvných pokút a škôd, na zaplatenie ktorých mu vznikne právo z titulu tejto zmluvy. Pokiaľ sa zhotoviteľ s povinnosťou zloženia zábezpeky dostane do omeškania dlhšieho ako tri pracovné dni od účinnosti tejto zmluvy, bude toto považované za podstatné porušenie zmluvy, v dôsledku ktorého je objednávateľ oprávnený od tejto zmluvy odstúpiť. V takom prípade má objednávateľ právo uplatniť si voči zhotoviteľovi zmluvnú pokutu jednorazovo vo výške 15% z ceny diela vrátane DPH dohodnutej v tejto zmluve, pričom toto právo mu vznikne dňom zániku tejto zmluvy odstúpením. Zábezpeku, resp. jej zostávajúcu časť vráti objednávateľ (spolu s úrokmi, ak mu ich banka</w:t>
      </w:r>
      <w:r>
        <w:rPr>
          <w:rFonts w:asciiTheme="minorHAnsi" w:hAnsiTheme="minorHAnsi" w:cstheme="minorHAnsi"/>
          <w:sz w:val="20"/>
          <w:szCs w:val="20"/>
        </w:rPr>
        <w:t xml:space="preserve"> </w:t>
      </w:r>
      <w:r w:rsidRPr="003D7AB0">
        <w:rPr>
          <w:rFonts w:asciiTheme="minorHAnsi" w:hAnsiTheme="minorHAnsi" w:cstheme="minorHAnsi"/>
          <w:sz w:val="20"/>
          <w:szCs w:val="20"/>
        </w:rPr>
        <w:t xml:space="preserve">alebo pobočka zahraničnej banky poskytla) zhotoviteľovi na základe písomnej žiadosti, so splatnosťou ku dňu, v ktorom objednávateľ vykoná v súlade s ustanoveniami tejto zmluvy úplnú úhradu ceny diela. </w:t>
      </w:r>
      <w:r>
        <w:rPr>
          <w:rFonts w:asciiTheme="minorHAnsi" w:hAnsiTheme="minorHAnsi" w:cstheme="minorHAnsi"/>
          <w:sz w:val="20"/>
          <w:szCs w:val="20"/>
        </w:rPr>
        <w:t>Uvedenú zábezpeku je možné zložiť aj vo forme bankovej záruky v zmysle §313 a </w:t>
      </w:r>
      <w:proofErr w:type="spellStart"/>
      <w:r>
        <w:rPr>
          <w:rFonts w:asciiTheme="minorHAnsi" w:hAnsiTheme="minorHAnsi" w:cstheme="minorHAnsi"/>
          <w:sz w:val="20"/>
          <w:szCs w:val="20"/>
        </w:rPr>
        <w:t>nasl</w:t>
      </w:r>
      <w:proofErr w:type="spellEnd"/>
      <w:r>
        <w:rPr>
          <w:rFonts w:asciiTheme="minorHAnsi" w:hAnsiTheme="minorHAnsi" w:cstheme="minorHAnsi"/>
          <w:sz w:val="20"/>
          <w:szCs w:val="20"/>
        </w:rPr>
        <w:t xml:space="preserve">. Obchodného </w:t>
      </w:r>
      <w:r w:rsidR="00692201">
        <w:rPr>
          <w:rFonts w:asciiTheme="minorHAnsi" w:hAnsiTheme="minorHAnsi" w:cstheme="minorHAnsi"/>
          <w:sz w:val="20"/>
          <w:szCs w:val="20"/>
        </w:rPr>
        <w:t>zákonníka</w:t>
      </w:r>
      <w:r>
        <w:rPr>
          <w:rFonts w:asciiTheme="minorHAnsi" w:hAnsiTheme="minorHAnsi" w:cstheme="minorHAnsi"/>
          <w:sz w:val="20"/>
          <w:szCs w:val="20"/>
        </w:rPr>
        <w:t>.</w:t>
      </w:r>
    </w:p>
    <w:p w:rsidR="00D61339" w:rsidRDefault="00D61339"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XI.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ĎALŠIE PRÁVA A POVINNOSTI ZMLUVNÝCH STRÁN</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11.1 Zhotoviteľ je povinný vykonávať predmet tejto zmluvy prostredníctvom kvalifikovaných osôb, ktorými zhotoviteľ preukazoval splnenie podmienok účasti v súťaži na tento predmet zákazky. V prípade, že nastane situácia, že bude potrebné nahradiť nejakú kvalifikovanú osobu, nová kvalifikovaná osoba musí spĺňať rovnaké požiadavky ako boli požadované na preukázanie splnenia technickej alebo odbornej spôsobilosti podľa § 34 ods. 1 písm. g) zákona uvedené v</w:t>
      </w:r>
      <w:r>
        <w:rPr>
          <w:rFonts w:asciiTheme="minorHAnsi" w:hAnsiTheme="minorHAnsi" w:cstheme="minorHAnsi"/>
          <w:sz w:val="20"/>
          <w:szCs w:val="20"/>
        </w:rPr>
        <w:t>o výzve</w:t>
      </w:r>
      <w:r w:rsidRPr="003D7AB0">
        <w:rPr>
          <w:rFonts w:asciiTheme="minorHAnsi" w:hAnsiTheme="minorHAnsi" w:cstheme="minorHAnsi"/>
          <w:sz w:val="20"/>
          <w:szCs w:val="20"/>
        </w:rPr>
        <w:t>. Zoznam kvalifikovaných osôb tvorí Prílohu č. 6 tejto zmluvy. Každú výmenu kvalifikovanej osoby musí schváliť objednávateľ. V prípade, že k výmene kvalifikovanej osoby dôjde bez súhlasu objednávateľa, bude sa to považovať za podstatné porušenie zmluvnej povinnosti a objednávateľ bude oprávnený odstúpiť od tejto zmluvy. V prípade porušenia tejto povinnosti zhotoviteľom, je objednávateľ oprávnený požadovať od zhotoviteľa zmluvnú pokutu 2 000,</w:t>
      </w:r>
      <w:r w:rsidRPr="003D7AB0">
        <w:rPr>
          <w:rFonts w:asciiTheme="minorHAnsi" w:hAnsiTheme="minorHAnsi" w:cstheme="minorHAnsi"/>
          <w:sz w:val="20"/>
          <w:szCs w:val="20"/>
        </w:rPr>
        <w:noBreakHyphen/>
        <w:t xml:space="preserve"> EUR za každé jednotlivé porušenie.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11.2 Zhotoviteľ je povinný vykonať vecne vymedzenú časť diela: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Prostredníctvom subdodávateľov môže zhotoviteľ vykonať dielo iba v prípade predchádzajúceho súhlasu objednávateľa. Zhotoviteľ je viazaný na súhlas objednávateľa pri každom subdodávateľovi a zároveň každý subdodávateľ musí spĺňať podmienky podľa čl. 8 bod 8.11 tejto zmluvy. Súhlas objednávateľa musí mať písomnú formu. V prípade porušenia tejto povinnosti zhotoviteľom sa to bude považovať za podstatné porušenie zmluvnej povinnosti a objednávateľ bude oprávnený odstúpiť od zmluvy. V prípade porušenia tejto povinnosti zhotoviteľom je objednávateľ oprávnený od zhotoviteľa požadovať zmluvnú pokutu vo výške 5% z celkovej ceny diela vrátane DPH určenej v tejto </w:t>
      </w:r>
      <w:proofErr w:type="spellStart"/>
      <w:r w:rsidRPr="003D7AB0">
        <w:rPr>
          <w:rFonts w:asciiTheme="minorHAnsi" w:hAnsiTheme="minorHAnsi" w:cstheme="minorHAnsi"/>
          <w:sz w:val="20"/>
          <w:szCs w:val="20"/>
        </w:rPr>
        <w:t>ZoD</w:t>
      </w:r>
      <w:proofErr w:type="spellEnd"/>
      <w:r w:rsidRPr="003D7AB0">
        <w:rPr>
          <w:rFonts w:asciiTheme="minorHAnsi" w:hAnsiTheme="minorHAnsi" w:cstheme="minorHAnsi"/>
          <w:sz w:val="20"/>
          <w:szCs w:val="20"/>
        </w:rPr>
        <w:t xml:space="preserv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11.3 Objednávateľ je oprávnený previesť svoje práva a povinnosti z tejto zmluvy vyplývajúce na tretiu osobu. Ak objednávateľ prevedie svoje práva a povinnosti z tejto zmluvy vyplývajúce na inú osobu, je povinný toto </w:t>
      </w:r>
      <w:r w:rsidRPr="003D7AB0">
        <w:rPr>
          <w:rFonts w:asciiTheme="minorHAnsi" w:hAnsiTheme="minorHAnsi" w:cstheme="minorHAnsi"/>
          <w:sz w:val="20"/>
          <w:szCs w:val="20"/>
        </w:rPr>
        <w:lastRenderedPageBreak/>
        <w:t xml:space="preserve">neodkladne oznámiť písomne zhotoviteľovi. Zhotoviteľ nemôže bez predchádzajúceho písomného súhlasu objednávateľa postúpiť svoje práva a povinnosti z tejto zmluvy vyplývajúce na inú osobu. V prípade porušenia tejto povinnosti bude toto považované za podstatné porušenie zmluvy, v dôsledku ktorého bude objednávateľ oprávnený odstúpiť od zmluvy.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11.4 Zhotoviteľ je povinný oznámiť objednávateľovi všetky okolnosti, ktoré zistil pri plnení svojich záväzkov podľa tejto zmluvy a ktoré môžu mať vplyv na zmenu pokynov objednávateľa týkajúcich sa dosiahnutia účelu sledovaného touto zmluvou.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11.5 Zhotoviteľ je povinný chrániť majetok objednávateľa</w:t>
      </w:r>
      <w:r w:rsidR="00067663" w:rsidRPr="009B5A11">
        <w:rPr>
          <w:rFonts w:asciiTheme="minorHAnsi" w:hAnsiTheme="minorHAnsi" w:cstheme="minorHAnsi"/>
          <w:color w:val="00B0F0"/>
          <w:sz w:val="20"/>
          <w:szCs w:val="20"/>
        </w:rPr>
        <w:t>,</w:t>
      </w:r>
      <w:r w:rsidRPr="003D7AB0">
        <w:rPr>
          <w:rFonts w:asciiTheme="minorHAnsi" w:hAnsiTheme="minorHAnsi" w:cstheme="minorHAnsi"/>
          <w:sz w:val="20"/>
          <w:szCs w:val="20"/>
        </w:rPr>
        <w:t xml:space="preserve"> s ktorým príde pri plnení tejto zmluvy do styku, jeho práva a právom chránené záujmy a dôsledne na to využívať všetky zákonné prostriedky a uplatňovať všetky dostupné možnosti.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11.6 Objednávateľ je povinný pri plnení tejto zmluvy poskytnúť zhotoviteľovi potrebnú súčinnosť, ktorá je nevyhnutná na dosiahnutie účelu tejto zmluvy. Objednávateľ sa tiež zaväzuje, že bude so zhotoviteľom bez zbytočného odkladu rokovať o všetkých otázkach, ktoré by mohli negatívne ovplyvniť vykonanie diela, a že mu bude oznamovať všetky okolnosti, ktoré by mohli ohroziť lehoty stanovené na vykonanie diela. </w:t>
      </w:r>
    </w:p>
    <w:p w:rsidR="00D61339" w:rsidRPr="00B45932" w:rsidRDefault="00D61339" w:rsidP="00D61339">
      <w:pPr>
        <w:jc w:val="both"/>
        <w:rPr>
          <w:rFonts w:asciiTheme="minorHAnsi" w:hAnsiTheme="minorHAnsi" w:cstheme="minorHAnsi"/>
          <w:sz w:val="20"/>
          <w:szCs w:val="20"/>
        </w:rPr>
      </w:pPr>
      <w:r w:rsidRPr="00B45932">
        <w:rPr>
          <w:rFonts w:asciiTheme="minorHAnsi" w:hAnsiTheme="minorHAnsi" w:cstheme="minorHAnsi"/>
          <w:sz w:val="20"/>
          <w:szCs w:val="20"/>
        </w:rPr>
        <w:t>11.</w:t>
      </w:r>
      <w:r w:rsidR="00B45932" w:rsidRPr="00B45932">
        <w:rPr>
          <w:rFonts w:asciiTheme="minorHAnsi" w:hAnsiTheme="minorHAnsi" w:cstheme="minorHAnsi"/>
          <w:sz w:val="20"/>
          <w:szCs w:val="20"/>
        </w:rPr>
        <w:t>7</w:t>
      </w:r>
      <w:r w:rsidRPr="00B45932">
        <w:rPr>
          <w:rFonts w:asciiTheme="minorHAnsi" w:hAnsiTheme="minorHAnsi" w:cstheme="minorHAnsi"/>
          <w:sz w:val="20"/>
          <w:szCs w:val="20"/>
        </w:rPr>
        <w:t xml:space="preserve"> Rozhodnutie požadovať zaplatenie zmluvnej pokuty podľa tejto zmluvy oznámi objednávateľ doručením </w:t>
      </w:r>
      <w:r w:rsidR="00067663" w:rsidRPr="00B45932">
        <w:rPr>
          <w:rFonts w:asciiTheme="minorHAnsi" w:hAnsiTheme="minorHAnsi" w:cstheme="minorHAnsi"/>
          <w:sz w:val="20"/>
          <w:szCs w:val="20"/>
        </w:rPr>
        <w:t>výzvy na zaplatenie zmluvnej pokuty</w:t>
      </w:r>
      <w:r w:rsidRPr="00B45932">
        <w:rPr>
          <w:rFonts w:asciiTheme="minorHAnsi" w:hAnsiTheme="minorHAnsi" w:cstheme="minorHAnsi"/>
          <w:sz w:val="20"/>
          <w:szCs w:val="20"/>
        </w:rPr>
        <w:t xml:space="preserve"> zhotoviteľovi. Zmluvné pokuty podľa tejto zmluvy je možné kumulovať, ak v tejto zmluve nie je uvedené inak. Objednávateľ môže uplatniť zmluvnú pokutu doručením </w:t>
      </w:r>
      <w:r w:rsidR="00067663" w:rsidRPr="00B45932">
        <w:rPr>
          <w:rFonts w:asciiTheme="minorHAnsi" w:hAnsiTheme="minorHAnsi" w:cstheme="minorHAnsi"/>
          <w:sz w:val="20"/>
          <w:szCs w:val="20"/>
        </w:rPr>
        <w:t xml:space="preserve">výzvy na zaplatenie zmluvnej pokuty </w:t>
      </w:r>
      <w:r w:rsidRPr="00B45932">
        <w:rPr>
          <w:rFonts w:asciiTheme="minorHAnsi" w:hAnsiTheme="minorHAnsi" w:cstheme="minorHAnsi"/>
          <w:sz w:val="20"/>
          <w:szCs w:val="20"/>
        </w:rPr>
        <w:t xml:space="preserve">zhotoviteľovi kedykoľvek potom, čo mu na ňu vznikne právo. Splatnosť </w:t>
      </w:r>
      <w:r w:rsidR="00067663" w:rsidRPr="00B45932">
        <w:rPr>
          <w:rFonts w:asciiTheme="minorHAnsi" w:hAnsiTheme="minorHAnsi" w:cstheme="minorHAnsi"/>
          <w:sz w:val="20"/>
          <w:szCs w:val="20"/>
        </w:rPr>
        <w:t>výzvy na zaplatenie zmluvnej pokuty</w:t>
      </w:r>
      <w:r w:rsidRPr="00B45932">
        <w:rPr>
          <w:rFonts w:asciiTheme="minorHAnsi" w:hAnsiTheme="minorHAnsi" w:cstheme="minorHAnsi"/>
          <w:sz w:val="20"/>
          <w:szCs w:val="20"/>
        </w:rPr>
        <w:t xml:space="preserve"> je 14 dní odo dňa jej doručenia</w:t>
      </w:r>
      <w:r w:rsidR="00067663" w:rsidRPr="00B45932">
        <w:rPr>
          <w:rFonts w:asciiTheme="minorHAnsi" w:hAnsiTheme="minorHAnsi" w:cstheme="minorHAnsi"/>
          <w:sz w:val="20"/>
          <w:szCs w:val="20"/>
        </w:rPr>
        <w:t xml:space="preserve"> druhej zmluvnej strane</w:t>
      </w:r>
      <w:r w:rsidRPr="00B45932">
        <w:rPr>
          <w:rFonts w:asciiTheme="minorHAnsi" w:hAnsiTheme="minorHAnsi" w:cstheme="minorHAnsi"/>
          <w:sz w:val="20"/>
          <w:szCs w:val="20"/>
        </w:rPr>
        <w:t xml:space="preserve">. </w:t>
      </w:r>
    </w:p>
    <w:p w:rsidR="00D61339" w:rsidRPr="003D7AB0" w:rsidRDefault="00D61339" w:rsidP="00D61339">
      <w:pPr>
        <w:jc w:val="both"/>
        <w:rPr>
          <w:rFonts w:asciiTheme="minorHAnsi" w:hAnsiTheme="minorHAnsi" w:cstheme="minorHAnsi"/>
          <w:sz w:val="20"/>
          <w:szCs w:val="20"/>
        </w:rPr>
      </w:pPr>
      <w:r w:rsidRPr="00B45932">
        <w:rPr>
          <w:rFonts w:asciiTheme="minorHAnsi" w:hAnsiTheme="minorHAnsi" w:cstheme="minorHAnsi"/>
          <w:sz w:val="20"/>
          <w:szCs w:val="20"/>
        </w:rPr>
        <w:t>11.</w:t>
      </w:r>
      <w:r w:rsidR="00B45932" w:rsidRPr="00B45932">
        <w:rPr>
          <w:rFonts w:asciiTheme="minorHAnsi" w:hAnsiTheme="minorHAnsi" w:cstheme="minorHAnsi"/>
          <w:sz w:val="20"/>
          <w:szCs w:val="20"/>
        </w:rPr>
        <w:t>8</w:t>
      </w:r>
      <w:r w:rsidRPr="00B45932">
        <w:rPr>
          <w:rFonts w:asciiTheme="minorHAnsi" w:hAnsiTheme="minorHAnsi" w:cstheme="minorHAnsi"/>
          <w:sz w:val="20"/>
          <w:szCs w:val="20"/>
        </w:rPr>
        <w:t xml:space="preserve"> Uplatnením zmluvnej pokuty nie je dotknutý nárok na náhradu </w:t>
      </w:r>
      <w:r w:rsidRPr="003D7AB0">
        <w:rPr>
          <w:rFonts w:asciiTheme="minorHAnsi" w:hAnsiTheme="minorHAnsi" w:cstheme="minorHAnsi"/>
          <w:sz w:val="20"/>
          <w:szCs w:val="20"/>
        </w:rPr>
        <w:t xml:space="preserve">škody spôsobenej objednávateľovi porušením zmluvných povinností podľa tejto zmluvy. Odstúpenie od tejto zmluvy sa nedotýka práva objednávateľa na zaplatenie zmluvnej pokuty.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11.</w:t>
      </w:r>
      <w:r w:rsidR="00B45932">
        <w:rPr>
          <w:rFonts w:asciiTheme="minorHAnsi" w:hAnsiTheme="minorHAnsi" w:cstheme="minorHAnsi"/>
          <w:sz w:val="20"/>
          <w:szCs w:val="20"/>
        </w:rPr>
        <w:t>9</w:t>
      </w:r>
      <w:r w:rsidRPr="003D7AB0">
        <w:rPr>
          <w:rFonts w:asciiTheme="minorHAnsi" w:hAnsiTheme="minorHAnsi" w:cstheme="minorHAnsi"/>
          <w:sz w:val="20"/>
          <w:szCs w:val="20"/>
        </w:rPr>
        <w:t xml:space="preserve"> V prípade mimoriadnej udalosti v zmysle § 3 ods. 2 zákona 42/1994 Z. z. o civilnej ochrane obyvateľstva - na zhotovovanom diele, alebo v priestoroch staveniska do odovzdania úplného diela bez vád objednávateľovi - je zhotoviteľ povinný pristúpiť k jej odstraňovaniu neodkladne a pracovať na nej až do úplného odstránenia. Ak tak neurobí, je objednávateľ od zhotoviteľa oprávnený požadovať zmluvnú pokutu 10 000,- EUR za každý deň, o ktorý k odstráneniu mimoriadnej udalosti a jej následkov pristúpi neskôr. Pre tento prípad objednávateľ a zhotoviteľ bez meškania uzatvoria dodatok k zmluve, pričom pre stanovenie ceny odstránenia mimoriadnej udalosti a jej následkov sa primerane aplikuje ustanovenie 4.8 tejto zmluvy.</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11.1</w:t>
      </w:r>
      <w:r w:rsidR="00B45932">
        <w:rPr>
          <w:rFonts w:asciiTheme="minorHAnsi" w:hAnsiTheme="minorHAnsi" w:cstheme="minorHAnsi"/>
          <w:sz w:val="20"/>
          <w:szCs w:val="20"/>
        </w:rPr>
        <w:t>0</w:t>
      </w:r>
      <w:r w:rsidRPr="003D7AB0">
        <w:rPr>
          <w:rFonts w:asciiTheme="minorHAnsi" w:hAnsiTheme="minorHAnsi" w:cstheme="minorHAnsi"/>
          <w:sz w:val="20"/>
          <w:szCs w:val="20"/>
        </w:rPr>
        <w:t xml:space="preserve"> Zhotoviteľ sa zaväzuje poskytnúť objednávateľovi, zodpovednému projektantovi (bod 2.1) alebo nimi povereným osobám súčinnosť potrebnú na vypracovanie záverečného technického a ekonomického hodnotenia dokončeného diela. </w:t>
      </w:r>
    </w:p>
    <w:p w:rsidR="00D61339" w:rsidRDefault="00D61339"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XII.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ZODPOVEDNOSŤ ZA ŠKODU</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12.1 Zmluvné strany sa dohodli, že ich zodpovednosť za škodu vzniknutú porušením povinností vyplývajúcich z tejto zmluvy sa bude riadiť ustanoveniami § 373 a </w:t>
      </w:r>
      <w:proofErr w:type="spellStart"/>
      <w:r w:rsidRPr="003D7AB0">
        <w:rPr>
          <w:rFonts w:asciiTheme="minorHAnsi" w:hAnsiTheme="minorHAnsi" w:cstheme="minorHAnsi"/>
          <w:sz w:val="20"/>
          <w:szCs w:val="20"/>
        </w:rPr>
        <w:t>nasl</w:t>
      </w:r>
      <w:proofErr w:type="spellEnd"/>
      <w:r w:rsidRPr="003D7AB0">
        <w:rPr>
          <w:rFonts w:asciiTheme="minorHAnsi" w:hAnsiTheme="minorHAnsi" w:cstheme="minorHAnsi"/>
          <w:sz w:val="20"/>
          <w:szCs w:val="20"/>
        </w:rPr>
        <w:t xml:space="preserve">. Obchodného zákonníka a ustanoveniami ostatných príslušných právnych predpisov platných a účinných na území Slovenskej republiky.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12.2 Objednávateľ nemá nárok na náhradu škody, ak nesplnenie povinnosti zhotoviteľa bolo spôsobené konaním objednávateľa alebo nedostatkom súčinnosti zo strany objednávateľa. Takéto konanie objednávateľa musí zhotoviteľ preukázať.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12.3 Zhotoviteľ, ktorý vykonáva činnosti na základe tejto zmluvy</w:t>
      </w:r>
      <w:r w:rsidR="00E121F2">
        <w:rPr>
          <w:rFonts w:asciiTheme="minorHAnsi" w:hAnsiTheme="minorHAnsi" w:cstheme="minorHAnsi"/>
          <w:sz w:val="20"/>
          <w:szCs w:val="20"/>
        </w:rPr>
        <w:t xml:space="preserve">, </w:t>
      </w:r>
      <w:r w:rsidRPr="003D7AB0">
        <w:rPr>
          <w:rFonts w:asciiTheme="minorHAnsi" w:hAnsiTheme="minorHAnsi" w:cstheme="minorHAnsi"/>
          <w:sz w:val="20"/>
          <w:szCs w:val="20"/>
        </w:rPr>
        <w:t xml:space="preserve"> zodpovedá objednávateľovi za škodu, ktorú mu spôsobil v súvislosti s vykonaním diela.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12.4 Žiadna zmluvná strana nebude zodpovedná druhej zmluvnej strane za nesplnenie alebo omeškanie s plnením svojich zmluvných záväzkov, ak takéto nesplnenie bude vychádzať z okolností celkom vylučujúcich zodpovednosť. Účinky vylučujúce zodpovednosť sú obmedzené na dobu, pokiaľ trvá prekážka, s ktorou sú účinky spojené.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12.5 Ustanovenie bodu 12.4 tohto článku zmluvy sa uplatní za predpokladu, že druhá zmluvná strana bola oboznámená písomne o týchto okolnostiach a predpokladanej dobe ich trvania postihnutou zmluvnou stranou, ihneď sa o ich výskyte dozvedela.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12.6 Ustanoveniami tejto zmluvy o zmluvnej pokute vo všetkých prípadoch nie je dotknuté právo objednávateľa na náhradu škody. V prípade vzniku povinnosti zhotoviteľa zaplatiť objednávateľovi zmluvnú pokutu resp. inú sankciu, je zhotoviteľ </w:t>
      </w:r>
      <w:r w:rsidRPr="00B45932">
        <w:rPr>
          <w:rFonts w:asciiTheme="minorHAnsi" w:hAnsiTheme="minorHAnsi" w:cstheme="minorHAnsi"/>
          <w:sz w:val="20"/>
          <w:szCs w:val="20"/>
        </w:rPr>
        <w:t xml:space="preserve">povinný túto zaplatiť na základe doručenej </w:t>
      </w:r>
      <w:r w:rsidR="004B4B9C" w:rsidRPr="00B45932">
        <w:rPr>
          <w:rFonts w:asciiTheme="minorHAnsi" w:hAnsiTheme="minorHAnsi" w:cstheme="minorHAnsi"/>
          <w:sz w:val="20"/>
          <w:szCs w:val="20"/>
        </w:rPr>
        <w:t>výzvy na zaplatenie zmluvnej pokuty</w:t>
      </w:r>
      <w:r w:rsidRPr="00B45932">
        <w:rPr>
          <w:rFonts w:asciiTheme="minorHAnsi" w:hAnsiTheme="minorHAnsi" w:cstheme="minorHAnsi"/>
          <w:sz w:val="20"/>
          <w:szCs w:val="20"/>
        </w:rPr>
        <w:t xml:space="preserve">. Objednávateľ má právo jednostranne započítať aj nesplatné zmluvné pokuty, ostatné sankcie a náhrady škody voči svojim splatným záväzkom </w:t>
      </w:r>
      <w:r w:rsidR="004B4B9C" w:rsidRPr="00B45932">
        <w:rPr>
          <w:rFonts w:asciiTheme="minorHAnsi" w:hAnsiTheme="minorHAnsi" w:cstheme="minorHAnsi"/>
          <w:sz w:val="20"/>
          <w:szCs w:val="20"/>
        </w:rPr>
        <w:t>voči</w:t>
      </w:r>
      <w:r w:rsidRPr="00B45932">
        <w:rPr>
          <w:rFonts w:asciiTheme="minorHAnsi" w:hAnsiTheme="minorHAnsi" w:cstheme="minorHAnsi"/>
          <w:sz w:val="20"/>
          <w:szCs w:val="20"/>
        </w:rPr>
        <w:t xml:space="preserve"> zhotoviteľovi. Ak vznikne nárok na zmluvné pokuty, ostatné sankcie a náhrady škody v jednotlivom prípade, budú sa tieto </w:t>
      </w:r>
      <w:r w:rsidRPr="003D7AB0">
        <w:rPr>
          <w:rFonts w:asciiTheme="minorHAnsi" w:hAnsiTheme="minorHAnsi" w:cstheme="minorHAnsi"/>
          <w:sz w:val="20"/>
          <w:szCs w:val="20"/>
        </w:rPr>
        <w:t xml:space="preserve">zmluvné pokuty, ostatné sankcie a náhrady škody spočítavať. </w:t>
      </w:r>
    </w:p>
    <w:p w:rsidR="00D61339" w:rsidRDefault="00D61339"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lastRenderedPageBreak/>
        <w:t>Článok XIII.</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UKONČENIE PLATNOSTI ZMLUVY, ÚHRADA SÚVISIACICH NÁKLADOV</w:t>
      </w:r>
    </w:p>
    <w:p w:rsidR="00D61339" w:rsidRPr="00B45932"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13.1 Zhotoviteľ splní svoju povinnosť vykonať dielo jeho riadnym ukončením a odovzdaním úplného diela bez vád podľa čl. </w:t>
      </w:r>
      <w:r w:rsidRPr="00B45932">
        <w:rPr>
          <w:rFonts w:asciiTheme="minorHAnsi" w:hAnsiTheme="minorHAnsi" w:cstheme="minorHAnsi"/>
          <w:sz w:val="20"/>
          <w:szCs w:val="20"/>
        </w:rPr>
        <w:t xml:space="preserve">II. tejto zmluvy. </w:t>
      </w:r>
      <w:r w:rsidR="00F513E9" w:rsidRPr="00B45932">
        <w:rPr>
          <w:rFonts w:asciiTheme="minorHAnsi" w:hAnsiTheme="minorHAnsi" w:cstheme="minorHAnsi"/>
          <w:sz w:val="20"/>
          <w:szCs w:val="20"/>
        </w:rPr>
        <w:t xml:space="preserve">Platnosť zmluvy končí dňom splnenia všetkých záväzkov, ktoré zo zmluvy pre zmluvné strany vyplývajú. </w:t>
      </w:r>
      <w:r w:rsidRPr="00B45932">
        <w:rPr>
          <w:rFonts w:asciiTheme="minorHAnsi" w:hAnsiTheme="minorHAnsi" w:cstheme="minorHAnsi"/>
          <w:sz w:val="20"/>
          <w:szCs w:val="20"/>
        </w:rPr>
        <w:t xml:space="preserve">Okrem toho je možné ukončiť platnosť tejto zmluvy aj: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13.1.1 písomnou dohodou zmluvných strán,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13.1.2 odstúpením od zmluvy.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13.2 Od tejto zmluvy možno písomne odstúpiť iba v prípadoch, ktoré ustanovuje táto zmluva alebo zákon. Ak sa rozhodne niektorá zo zmluvných strán od tejto zmluvy odstúpiť z dôvodov dohodnutých touto zmluvou, je povinná svoje odstúpenie písomne oznámiť druhej strane. Odstúpenie od tejto zmluvy musí mať písomnú formu, musí byť doručené druhej zmluvnej strane a musí v ňom byť uvedený konkrétny dôvod odstúpenia a presne citované ustanovenie tejto zmluvy, inak je neplatné. Odstúpenie od zmluvy je účinné jeho doručením druhej zmluvnej strane. Odstúpenie od zmluvy nemá vplyv na povinnosť zmluvných strán zaplatiť zmluvné pokuty.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13.3 Ak nesúhlasí jedna zo zmluvných strán s dôvodom odstúpenia druhej strany alebo ak popiera jeho existenciu, je povinná to písomne oznámiť bezodkladne po doručení oznámenia o odstúpení. Ak tak neurobí ani do 10 dní, predpokladá sa, že s dôvodom odstúpenia súhlasí. Do uplynutia tejto doby je zhotoviteľ povinný zabezpečiť stráženie zhotovovaného diela a vykonať všetky potrebné opatrenia k tomu, aby z dôvodu odstúpenia na zhotovovanom diele nemohli vzniknúť žiadne škody. </w:t>
      </w:r>
    </w:p>
    <w:p w:rsidR="00D61339" w:rsidRPr="00B45932"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13.4 Ak odstúpi niektorá zo zmluvných strán od tejto </w:t>
      </w:r>
      <w:r w:rsidRPr="00B45932">
        <w:rPr>
          <w:rFonts w:asciiTheme="minorHAnsi" w:hAnsiTheme="minorHAnsi" w:cstheme="minorHAnsi"/>
          <w:sz w:val="20"/>
          <w:szCs w:val="20"/>
        </w:rPr>
        <w:t>zmluvy na základe dôvodu dohodnutého touto zmluvou</w:t>
      </w:r>
      <w:r w:rsidR="004B4B9C" w:rsidRPr="00B45932">
        <w:rPr>
          <w:rFonts w:asciiTheme="minorHAnsi" w:hAnsiTheme="minorHAnsi" w:cstheme="minorHAnsi"/>
          <w:sz w:val="20"/>
          <w:szCs w:val="20"/>
        </w:rPr>
        <w:t xml:space="preserve"> </w:t>
      </w:r>
      <w:r w:rsidRPr="00B45932">
        <w:rPr>
          <w:rFonts w:asciiTheme="minorHAnsi" w:hAnsiTheme="minorHAnsi" w:cstheme="minorHAnsi"/>
          <w:sz w:val="20"/>
          <w:szCs w:val="20"/>
        </w:rPr>
        <w:t xml:space="preserve">potom povinnosti zmluvných strán sú nasledujúce: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13.4.1 zhotoviteľ vykoná súpis všetkých vykonaných prác, ocenený podľa spôsobu, ktorým je stanovená cena diela,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13.4.2 zhotoviteľ vykoná finančné vyčíslenie vykonaných prác</w:t>
      </w:r>
      <w:bookmarkStart w:id="4" w:name="_GoBack"/>
      <w:bookmarkEnd w:id="4"/>
      <w:del w:id="5" w:author="Daniel Mikuščák" w:date="2020-01-13T05:37:00Z">
        <w:r w:rsidRPr="003D7AB0" w:rsidDel="00A66A5D">
          <w:rPr>
            <w:rFonts w:asciiTheme="minorHAnsi" w:hAnsiTheme="minorHAnsi" w:cstheme="minorHAnsi"/>
            <w:sz w:val="20"/>
            <w:szCs w:val="20"/>
          </w:rPr>
          <w:delText>, poskytnutých čiastkových platieb</w:delText>
        </w:r>
      </w:del>
      <w:r w:rsidRPr="003D7AB0">
        <w:rPr>
          <w:rFonts w:asciiTheme="minorHAnsi" w:hAnsiTheme="minorHAnsi" w:cstheme="minorHAnsi"/>
          <w:sz w:val="20"/>
          <w:szCs w:val="20"/>
        </w:rPr>
        <w:t xml:space="preserve"> a spracuje záverečnú faktúru,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13.4.3 zhotoviteľ odvezie všetok svoj nezabudovaný materiál, ak sa strany nedohodnú inak,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13.4.4 zhotoviteľ vyzve objednávateľa k čiastkovému prevzatiu diela a objednávateľ je povinný do štrnástich kalendárnych dní od doručenia vyzvania zahájiť čiastkové preberacie konanie,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13.4.5 po čiastkovom prevzatí vykonaných prác podpíšu obe strany preberací protokol pre odovzdanú časť diela, </w:t>
      </w:r>
    </w:p>
    <w:p w:rsidR="00D61339" w:rsidRPr="003D7AB0" w:rsidRDefault="00D61339" w:rsidP="00D61339">
      <w:pPr>
        <w:ind w:left="142"/>
        <w:jc w:val="both"/>
        <w:rPr>
          <w:rFonts w:asciiTheme="minorHAnsi" w:hAnsiTheme="minorHAnsi" w:cstheme="minorHAnsi"/>
          <w:sz w:val="20"/>
          <w:szCs w:val="20"/>
        </w:rPr>
      </w:pPr>
      <w:r w:rsidRPr="003D7AB0">
        <w:rPr>
          <w:rFonts w:asciiTheme="minorHAnsi" w:hAnsiTheme="minorHAnsi" w:cstheme="minorHAnsi"/>
          <w:sz w:val="20"/>
          <w:szCs w:val="20"/>
        </w:rPr>
        <w:t xml:space="preserve">13.4.6 strana, ktorá dôvodné odstúpenie od zmluvy zapríčinila, je povinná uhradiť druhej strane všetky náklady jej vzniknuté z dôvodu odstúpenia od zmluvy. Odstúpenie od zmluvy nemá vplyv na povinnosti zmluvných strán podľa tohto bodu zmluvy. V prípade odstúpenia od zmluvy sa zmluva zrušuje uplynutím lehoty uvedenej v bode 13.3 tejto zmluvy. </w:t>
      </w:r>
    </w:p>
    <w:p w:rsidR="00D61339"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13.5 Pri odstúpení od tejto zmluvy nebudú zmluvné strany povinné vrátiť plnenia poskytnuté im pred odstúpením od zmluvy druhou zmluvnou stranou a nebudú oprávnené žiadať vrátenie plnení poskytnutých pred odstúpením zmluvy. Nároky zhotoviteľov na zaplatenie ceny za už vykonané plnenia nebudú odstúpením od zmluvy dotknuté. Na tieto už vykonané plnenia sa budú primerane aplikovať ustanovenie 5.2 tejto zmluvy.</w:t>
      </w:r>
    </w:p>
    <w:p w:rsidR="0048466D" w:rsidRDefault="0048466D" w:rsidP="00D61339">
      <w:pPr>
        <w:jc w:val="both"/>
        <w:rPr>
          <w:rFonts w:asciiTheme="minorHAnsi" w:hAnsiTheme="minorHAnsi" w:cstheme="minorHAnsi"/>
          <w:sz w:val="20"/>
          <w:szCs w:val="20"/>
        </w:rPr>
      </w:pPr>
    </w:p>
    <w:p w:rsidR="00D61339" w:rsidRDefault="00D61339" w:rsidP="00D61339">
      <w:pPr>
        <w:jc w:val="center"/>
        <w:rPr>
          <w:rFonts w:asciiTheme="minorHAnsi" w:hAnsiTheme="minorHAnsi" w:cstheme="minorHAnsi"/>
          <w:b/>
          <w:bCs/>
          <w:sz w:val="20"/>
          <w:szCs w:val="20"/>
        </w:rPr>
      </w:pP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Článok XIV.</w:t>
      </w:r>
    </w:p>
    <w:p w:rsidR="00D61339" w:rsidRPr="003D7AB0" w:rsidRDefault="00D61339" w:rsidP="00D61339">
      <w:pPr>
        <w:jc w:val="center"/>
        <w:rPr>
          <w:rFonts w:asciiTheme="minorHAnsi" w:hAnsiTheme="minorHAnsi" w:cstheme="minorHAnsi"/>
          <w:sz w:val="20"/>
          <w:szCs w:val="20"/>
        </w:rPr>
      </w:pPr>
      <w:r w:rsidRPr="003D7AB0">
        <w:rPr>
          <w:rFonts w:asciiTheme="minorHAnsi" w:hAnsiTheme="minorHAnsi" w:cstheme="minorHAnsi"/>
          <w:b/>
          <w:bCs/>
          <w:sz w:val="20"/>
          <w:szCs w:val="20"/>
        </w:rPr>
        <w:t>ZÁVEREČNÉ USTANOVENIA</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14.1 Akékoľvek písomnosti na základe tejto zmluvy, alebo v súvislosti s ňou,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troch (3) pracovných dní odo dňa odovzdania písomnosti na poštovú prepravu, aj keby sa adresát o takejto písomnosti nedozvedel alebo písomnosť odmietol prevziať, pokiaľ nebude preukázané doručenie skôr. V prípade objednávateľa je možné doručenie písomnosti vykonať aj jej odovzdaním na úradnej podateľni v jej úradných hodinách, pričom deň doručenia vyznačí podateľňa úradným postupom na písomnosti.</w:t>
      </w:r>
    </w:p>
    <w:p w:rsidR="00D61339" w:rsidRPr="00B45932"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14.2 Zmluvné strany vyhlasujú, že došlo k dohode o celom rozsahu tejto zmluvy a že nebola uzavretá v tiesni a za nevýhodných podmienok pre </w:t>
      </w:r>
      <w:r w:rsidRPr="00B45932">
        <w:rPr>
          <w:rFonts w:asciiTheme="minorHAnsi" w:hAnsiTheme="minorHAnsi" w:cstheme="minorHAnsi"/>
          <w:sz w:val="20"/>
          <w:szCs w:val="20"/>
        </w:rPr>
        <w:t xml:space="preserve">niektorú zo zmluvných strán. </w:t>
      </w:r>
    </w:p>
    <w:p w:rsidR="00D61339" w:rsidRPr="00B45932" w:rsidRDefault="00D61339" w:rsidP="00D61339">
      <w:pPr>
        <w:jc w:val="both"/>
        <w:rPr>
          <w:rFonts w:asciiTheme="minorHAnsi" w:hAnsiTheme="minorHAnsi" w:cstheme="minorHAnsi"/>
          <w:sz w:val="20"/>
          <w:szCs w:val="20"/>
        </w:rPr>
      </w:pPr>
      <w:r w:rsidRPr="00B45932">
        <w:rPr>
          <w:rFonts w:asciiTheme="minorHAnsi" w:hAnsiTheme="minorHAnsi" w:cstheme="minorHAnsi"/>
          <w:sz w:val="20"/>
          <w:szCs w:val="20"/>
        </w:rPr>
        <w:t xml:space="preserve">14.3 Táto zmluva je vyhotovená v </w:t>
      </w:r>
      <w:r w:rsidR="00B45932" w:rsidRPr="00B45932">
        <w:rPr>
          <w:rFonts w:asciiTheme="minorHAnsi" w:hAnsiTheme="minorHAnsi" w:cstheme="minorHAnsi"/>
          <w:sz w:val="20"/>
          <w:szCs w:val="20"/>
        </w:rPr>
        <w:t>štyroch</w:t>
      </w:r>
      <w:r w:rsidRPr="00B45932">
        <w:rPr>
          <w:rFonts w:asciiTheme="minorHAnsi" w:hAnsiTheme="minorHAnsi" w:cstheme="minorHAnsi"/>
          <w:sz w:val="20"/>
          <w:szCs w:val="20"/>
        </w:rPr>
        <w:t xml:space="preserve"> rovnopisoch, z ktorých </w:t>
      </w:r>
      <w:r w:rsidR="00B45932" w:rsidRPr="00B45932">
        <w:rPr>
          <w:rFonts w:asciiTheme="minorHAnsi" w:hAnsiTheme="minorHAnsi" w:cstheme="minorHAnsi"/>
          <w:sz w:val="20"/>
          <w:szCs w:val="20"/>
        </w:rPr>
        <w:t>dva</w:t>
      </w:r>
      <w:r w:rsidRPr="00B45932">
        <w:rPr>
          <w:rFonts w:asciiTheme="minorHAnsi" w:hAnsiTheme="minorHAnsi" w:cstheme="minorHAnsi"/>
          <w:sz w:val="20"/>
          <w:szCs w:val="20"/>
        </w:rPr>
        <w:t xml:space="preserve"> dostane objednávateľ a dva zhotoviteľ.</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14.4 Túto zmluvu je možné meniť len písomne obojstranne potvrdenou dohodou, výslovne pomenovanou ako „dodatok k zmluve“. Uvedené sa netýka zmeny zástupcov zmluvných strán pre veci technické uvedených v bode 1.1 tejto zmluvy a subdodávateľov uvedených v bode 11.2 tejto zmluvy, ktoré môže objednávateľ odsúhlasiť v súlade s podmienkami uvedenými v týchto bodoch svojim jednostranným rozhodnutím doručeným v písomnej forme druhej zmluvnej strane.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lastRenderedPageBreak/>
        <w:t xml:space="preserve">14.5 Všetky dohody, uzavreté pred podpisom tejto zmluvy a v jej obsahu nezahrnuté, strácajú dňom podpisu zmluvy platnosť, a to bez ohľadu na funkčné postavenie osôb, ktoré predzmluvné dohody uzavreli. </w:t>
      </w:r>
    </w:p>
    <w:p w:rsidR="00B83512"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14.6 Táto zmluva nadobúda platnosť dňom jej podpisu zmluvnými stranami. Zmluva nadobúda účinnosť dňom nasledujúcim po dni zverejnenia tejto Zmluvy o dielo</w:t>
      </w:r>
      <w:r w:rsidR="00B83512">
        <w:rPr>
          <w:rFonts w:asciiTheme="minorHAnsi" w:hAnsiTheme="minorHAnsi" w:cstheme="minorHAnsi"/>
          <w:sz w:val="20"/>
          <w:szCs w:val="20"/>
        </w:rPr>
        <w:t xml:space="preserve"> na webovom sídle objednávateľa, </w:t>
      </w:r>
      <w:r w:rsidR="00B83512" w:rsidRPr="00B1428D">
        <w:rPr>
          <w:rFonts w:asciiTheme="minorHAnsi" w:hAnsiTheme="minorHAnsi" w:cstheme="minorHAnsi"/>
          <w:sz w:val="20"/>
          <w:szCs w:val="20"/>
        </w:rPr>
        <w:t xml:space="preserve">po schválení finančných prostriedkov v rozpočte mesta Zvolen v Mestskom zastupiteľstve vo Zvolene na účel </w:t>
      </w:r>
      <w:r w:rsidR="00B83512">
        <w:rPr>
          <w:rFonts w:asciiTheme="minorHAnsi" w:hAnsiTheme="minorHAnsi" w:cstheme="minorHAnsi"/>
          <w:sz w:val="20"/>
          <w:szCs w:val="20"/>
        </w:rPr>
        <w:t>predmetu zákazky uvedený v článku II tejto zmluvy</w:t>
      </w:r>
      <w:r w:rsidR="00B83512" w:rsidRPr="00B1428D">
        <w:rPr>
          <w:rFonts w:asciiTheme="minorHAnsi" w:hAnsiTheme="minorHAnsi" w:cstheme="minorHAnsi"/>
          <w:sz w:val="20"/>
          <w:szCs w:val="20"/>
        </w:rPr>
        <w:t xml:space="preserve"> vo</w:t>
      </w:r>
      <w:r w:rsidR="00B83512">
        <w:rPr>
          <w:rFonts w:asciiTheme="minorHAnsi" w:hAnsiTheme="minorHAnsi" w:cstheme="minorHAnsi"/>
          <w:sz w:val="20"/>
          <w:szCs w:val="20"/>
        </w:rPr>
        <w:t xml:space="preserve"> </w:t>
      </w:r>
      <w:r w:rsidR="00B83512" w:rsidRPr="00B1428D">
        <w:rPr>
          <w:rFonts w:asciiTheme="minorHAnsi" w:hAnsiTheme="minorHAnsi" w:cstheme="minorHAnsi"/>
          <w:sz w:val="20"/>
          <w:szCs w:val="20"/>
        </w:rPr>
        <w:t>výške ceny diela podľa</w:t>
      </w:r>
      <w:r w:rsidR="00B83512">
        <w:rPr>
          <w:rFonts w:asciiTheme="minorHAnsi" w:hAnsiTheme="minorHAnsi" w:cstheme="minorHAnsi"/>
          <w:sz w:val="20"/>
          <w:szCs w:val="20"/>
        </w:rPr>
        <w:t xml:space="preserve"> článku IV tejto </w:t>
      </w:r>
      <w:r w:rsidR="00B83512" w:rsidRPr="00B45932">
        <w:rPr>
          <w:rFonts w:asciiTheme="minorHAnsi" w:hAnsiTheme="minorHAnsi" w:cstheme="minorHAnsi"/>
          <w:sz w:val="20"/>
          <w:szCs w:val="20"/>
        </w:rPr>
        <w:t xml:space="preserve">zmluvy a po nadobudnutí právoplatnosti príslušných povolení na dielo.  V prípade, ak finančné prostriedky na tento účel nebudú v plnom rozsahu </w:t>
      </w:r>
      <w:r w:rsidR="00B83512" w:rsidRPr="00B1428D">
        <w:rPr>
          <w:rFonts w:asciiTheme="minorHAnsi" w:hAnsiTheme="minorHAnsi" w:cstheme="minorHAnsi"/>
          <w:sz w:val="20"/>
          <w:szCs w:val="20"/>
        </w:rPr>
        <w:t xml:space="preserve">schválené v rozpočte mesta Zvolen Mestským zastupiteľstvom </w:t>
      </w:r>
      <w:r w:rsidR="00B83512" w:rsidRPr="009D7946">
        <w:rPr>
          <w:rFonts w:asciiTheme="minorHAnsi" w:hAnsiTheme="minorHAnsi" w:cstheme="minorHAnsi"/>
          <w:sz w:val="20"/>
          <w:szCs w:val="20"/>
        </w:rPr>
        <w:t>do 31.12.</w:t>
      </w:r>
      <w:r w:rsidR="00525960" w:rsidRPr="009D7946">
        <w:rPr>
          <w:rFonts w:asciiTheme="minorHAnsi" w:hAnsiTheme="minorHAnsi" w:cstheme="minorHAnsi"/>
          <w:sz w:val="20"/>
          <w:szCs w:val="20"/>
        </w:rPr>
        <w:t>2020</w:t>
      </w:r>
      <w:r w:rsidR="00B83512" w:rsidRPr="009D7946">
        <w:rPr>
          <w:rFonts w:asciiTheme="minorHAnsi" w:hAnsiTheme="minorHAnsi" w:cstheme="minorHAnsi"/>
          <w:sz w:val="20"/>
          <w:szCs w:val="20"/>
        </w:rPr>
        <w:t xml:space="preserve"> táto zmluva </w:t>
      </w:r>
      <w:r w:rsidR="00B83512" w:rsidRPr="00B1428D">
        <w:rPr>
          <w:rFonts w:asciiTheme="minorHAnsi" w:hAnsiTheme="minorHAnsi" w:cstheme="minorHAnsi"/>
          <w:sz w:val="20"/>
          <w:szCs w:val="20"/>
        </w:rPr>
        <w:t>stráca platnosť a účinnosť.</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14.7 Zhotoviteľ berie na vedomie, že zmluva sa uzatvára so subjektom,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w:t>
      </w:r>
      <w:r w:rsidRPr="00B45932">
        <w:rPr>
          <w:rFonts w:asciiTheme="minorHAnsi" w:hAnsiTheme="minorHAnsi" w:cstheme="minorHAnsi"/>
          <w:sz w:val="20"/>
          <w:szCs w:val="20"/>
        </w:rPr>
        <w:t xml:space="preserve">alebo nakladania s majetkom </w:t>
      </w:r>
      <w:r w:rsidR="007A79D9" w:rsidRPr="00B45932">
        <w:rPr>
          <w:rFonts w:asciiTheme="minorHAnsi" w:hAnsiTheme="minorHAnsi" w:cstheme="minorHAnsi"/>
          <w:sz w:val="20"/>
          <w:szCs w:val="20"/>
        </w:rPr>
        <w:t>Mesta Zvolen</w:t>
      </w:r>
      <w:r w:rsidRPr="00B45932">
        <w:rPr>
          <w:rFonts w:asciiTheme="minorHAnsi" w:hAnsiTheme="minorHAnsi" w:cstheme="minorHAnsi"/>
          <w:sz w:val="20"/>
          <w:szCs w:val="20"/>
        </w:rPr>
        <w:t xml:space="preserve"> za účelom zvyšovania transparentnosti samosprávy pre občanov a kontroly verejných financií občanmi a na základe tejto </w:t>
      </w:r>
      <w:r w:rsidRPr="003D7AB0">
        <w:rPr>
          <w:rFonts w:asciiTheme="minorHAnsi" w:hAnsiTheme="minorHAnsi" w:cstheme="minorHAnsi"/>
          <w:sz w:val="20"/>
          <w:szCs w:val="20"/>
        </w:rPr>
        <w:t xml:space="preserve">skutočnosti výslovne súhlasí so zverejnením tejto zmluvy, resp. jej prípadných dodatkov, vrátane jej všetkých príloh a to v plnom rozsahu /obsah, náležitosti, obchodné tajomstvo, fakturačné údaje/, na internetovej </w:t>
      </w:r>
      <w:r w:rsidRPr="00B45932">
        <w:rPr>
          <w:rFonts w:asciiTheme="minorHAnsi" w:hAnsiTheme="minorHAnsi" w:cstheme="minorHAnsi"/>
          <w:sz w:val="20"/>
          <w:szCs w:val="20"/>
        </w:rPr>
        <w:t xml:space="preserve">stránke </w:t>
      </w:r>
      <w:r w:rsidR="007A79D9" w:rsidRPr="00B45932">
        <w:rPr>
          <w:rFonts w:asciiTheme="minorHAnsi" w:hAnsiTheme="minorHAnsi" w:cstheme="minorHAnsi"/>
          <w:sz w:val="20"/>
          <w:szCs w:val="20"/>
        </w:rPr>
        <w:t>objednávateľa</w:t>
      </w:r>
      <w:r w:rsidRPr="00B45932">
        <w:rPr>
          <w:rFonts w:asciiTheme="minorHAnsi" w:hAnsiTheme="minorHAnsi" w:cstheme="minorHAnsi"/>
          <w:sz w:val="20"/>
          <w:szCs w:val="20"/>
        </w:rPr>
        <w:t xml:space="preserve"> za </w:t>
      </w:r>
      <w:r w:rsidRPr="003D7AB0">
        <w:rPr>
          <w:rFonts w:asciiTheme="minorHAnsi" w:hAnsiTheme="minorHAnsi" w:cstheme="minorHAnsi"/>
          <w:sz w:val="20"/>
          <w:szCs w:val="20"/>
        </w:rPr>
        <w:t xml:space="preserve">účelom zvyšovania transparentnosti samosprávy pre občanov a kontroly verejných financií občanmi. Tento súhlas sa udeľuje bez akýchkoľvek výhrad a bez časového obmedzenia. </w:t>
      </w:r>
    </w:p>
    <w:p w:rsidR="00D61339"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14.8 Práva a povinnosti zmluvných strán neupravené v tejto zmluve sa riadia príslušnými ustanoveniami Obchodného zákonníka a ostatnými všeobecne záväznými právnymi predpismi platnými a účinnými v Slovenskej republike. </w:t>
      </w:r>
    </w:p>
    <w:p w:rsidR="003B7DC3" w:rsidRPr="00B45932" w:rsidRDefault="003B7DC3" w:rsidP="003B7DC3">
      <w:pPr>
        <w:suppressAutoHyphens/>
        <w:jc w:val="both"/>
        <w:rPr>
          <w:rFonts w:asciiTheme="minorHAnsi" w:hAnsiTheme="minorHAnsi" w:cstheme="minorHAnsi"/>
          <w:sz w:val="20"/>
          <w:szCs w:val="20"/>
        </w:rPr>
      </w:pPr>
      <w:r w:rsidRPr="00B45932">
        <w:rPr>
          <w:rFonts w:asciiTheme="minorHAnsi" w:hAnsiTheme="minorHAnsi" w:cstheme="minorHAnsi"/>
          <w:sz w:val="20"/>
          <w:szCs w:val="20"/>
        </w:rPr>
        <w:t>14.9.Zhotoviteľ je povinný na požiadanie objednávateľa bezodkladne poskytnúť v nevyhnutnom rozsahu doklady a osobné údaje fyzických osôb, prostredníctvom ktorých dodáva prácu alebo poskytuje službu, ktoré sú potrebné na to, aby objednávateľ mohol skontrolovať, či zhotoviteľ neporušuje zákaz nelegálneho zamestnávania. V prípade, ak by objednávateľovi bola v súvislosti s touto zmluvou uložená sankcia za porušenie zákazu nelegálneho zamestnávania, zhotoviteľ  sa zaväzuje v plnej výške nahradiť objednávateľovi škodu.</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14.</w:t>
      </w:r>
      <w:r w:rsidR="003B7DC3" w:rsidRPr="00B45932">
        <w:rPr>
          <w:rFonts w:asciiTheme="minorHAnsi" w:hAnsiTheme="minorHAnsi" w:cstheme="minorHAnsi"/>
          <w:sz w:val="20"/>
          <w:szCs w:val="20"/>
        </w:rPr>
        <w:t>10</w:t>
      </w:r>
      <w:r w:rsidRPr="00B45932">
        <w:rPr>
          <w:rFonts w:asciiTheme="minorHAnsi" w:hAnsiTheme="minorHAnsi" w:cstheme="minorHAnsi"/>
          <w:sz w:val="20"/>
          <w:szCs w:val="20"/>
        </w:rPr>
        <w:t xml:space="preserve">. Zmluvné strany sú si vedomé, že v Slovenskej republike je trestným činom ponúkanie, poskytnutie alebo prijatie úplatku. </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14.1</w:t>
      </w:r>
      <w:r w:rsidR="003B7DC3" w:rsidRPr="00B45932">
        <w:rPr>
          <w:rFonts w:asciiTheme="minorHAnsi" w:hAnsiTheme="minorHAnsi" w:cstheme="minorHAnsi"/>
          <w:sz w:val="20"/>
          <w:szCs w:val="20"/>
        </w:rPr>
        <w:t>1</w:t>
      </w:r>
      <w:r w:rsidRPr="00B45932">
        <w:rPr>
          <w:rFonts w:asciiTheme="minorHAnsi" w:hAnsiTheme="minorHAnsi" w:cstheme="minorHAnsi"/>
          <w:sz w:val="20"/>
          <w:szCs w:val="20"/>
        </w:rPr>
        <w:t>. Zmluvné strany prehlasujú, že zastávajú prístup nulovej tolerancie ku korupcii na všetkých úrovniach a vyžadujú od svojich vlastných zamestnancov a zmluvných partnerov konanie v súlade</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 xml:space="preserve">s protikorupčnými zákonmi. </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14.1</w:t>
      </w:r>
      <w:r w:rsidR="003B7DC3" w:rsidRPr="00B45932">
        <w:rPr>
          <w:rFonts w:asciiTheme="minorHAnsi" w:hAnsiTheme="minorHAnsi" w:cstheme="minorHAnsi"/>
          <w:sz w:val="20"/>
          <w:szCs w:val="20"/>
        </w:rPr>
        <w:t>2</w:t>
      </w:r>
      <w:r w:rsidRPr="00B45932">
        <w:rPr>
          <w:rFonts w:asciiTheme="minorHAnsi" w:hAnsiTheme="minorHAnsi" w:cstheme="minorHAnsi"/>
          <w:sz w:val="20"/>
          <w:szCs w:val="20"/>
        </w:rPr>
        <w:t>.  Zmluvné strany sa zaväzujú dodržiavať nasledovné protikorupčné zásady:</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a) neposkytovať alebo neponúkať žiadne plnenie s cieľom presadiť svoj zámer či získať preňho</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súhlas, podporu alebo povolenie, ak má príjemca právnu zodpovednosť alebo je v postavení,</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v rámci ktorého je schopný toto konanie ovplyvniť. Neposkytovať platby niekomu, kto</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zabezpečuje administratívny proces, za účelom uľahčenia alebo urýchlenia realizácie tohto</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procesu;</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b) neposkytovať alebo neponúkať platby zástupcom, zákazníkom, zmluvným partnerom,</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dodávateľom alebo inej tretej strane (alebo zamestnancovi niektorej z nich), ktoré by malo za</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cieľ presvedčiť príjemcu k uzatvoreniu zmluvy alebo prijatia iného záväzku, alebo ich</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uzatvorení či prijatí za priaznivejších podmienok ako tých, ktoré by boli inak ponúknuté;</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c) neprijať od tretích osôb platby, ktoré majú viesť z Vašej strany k uzatvoreniu zmluvy alebo</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prijatiu iného záväzku alebo ich uzatvorenie či prijatie za výhodnejších podmienok ako tie,</w:t>
      </w:r>
    </w:p>
    <w:p w:rsidR="0048466D" w:rsidRPr="00B45932" w:rsidRDefault="0048466D" w:rsidP="0048466D">
      <w:pPr>
        <w:autoSpaceDE w:val="0"/>
        <w:autoSpaceDN w:val="0"/>
        <w:adjustRightInd w:val="0"/>
        <w:jc w:val="both"/>
        <w:rPr>
          <w:rFonts w:asciiTheme="minorHAnsi" w:hAnsiTheme="minorHAnsi" w:cstheme="minorHAnsi"/>
          <w:sz w:val="20"/>
          <w:szCs w:val="20"/>
        </w:rPr>
      </w:pPr>
      <w:r w:rsidRPr="00B45932">
        <w:rPr>
          <w:rFonts w:asciiTheme="minorHAnsi" w:hAnsiTheme="minorHAnsi" w:cstheme="minorHAnsi"/>
          <w:sz w:val="20"/>
          <w:szCs w:val="20"/>
        </w:rPr>
        <w:t>ktoré by boli inak akceptované;</w:t>
      </w:r>
    </w:p>
    <w:p w:rsidR="0048466D" w:rsidRPr="00B45932" w:rsidRDefault="0048466D" w:rsidP="0048466D">
      <w:pPr>
        <w:autoSpaceDE w:val="0"/>
        <w:autoSpaceDN w:val="0"/>
        <w:adjustRightInd w:val="0"/>
        <w:jc w:val="both"/>
        <w:rPr>
          <w:b/>
          <w:bCs/>
        </w:rPr>
      </w:pPr>
      <w:r w:rsidRPr="00B45932">
        <w:rPr>
          <w:rFonts w:asciiTheme="minorHAnsi" w:hAnsiTheme="minorHAnsi" w:cstheme="minorHAnsi"/>
          <w:sz w:val="20"/>
          <w:szCs w:val="20"/>
        </w:rPr>
        <w:t>d) odmietať  akékoľvek formy korupcie alebo úplatkárstva;</w:t>
      </w:r>
    </w:p>
    <w:p w:rsidR="00B45932"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14.</w:t>
      </w:r>
      <w:r w:rsidR="0048466D">
        <w:rPr>
          <w:rFonts w:asciiTheme="minorHAnsi" w:hAnsiTheme="minorHAnsi" w:cstheme="minorHAnsi"/>
          <w:sz w:val="20"/>
          <w:szCs w:val="20"/>
        </w:rPr>
        <w:t>1</w:t>
      </w:r>
      <w:r w:rsidR="003B7DC3">
        <w:rPr>
          <w:rFonts w:asciiTheme="minorHAnsi" w:hAnsiTheme="minorHAnsi" w:cstheme="minorHAnsi"/>
          <w:sz w:val="20"/>
          <w:szCs w:val="20"/>
        </w:rPr>
        <w:t>3</w:t>
      </w:r>
      <w:r w:rsidRPr="003D7AB0">
        <w:rPr>
          <w:rFonts w:asciiTheme="minorHAnsi" w:hAnsiTheme="minorHAnsi" w:cstheme="minorHAnsi"/>
          <w:sz w:val="20"/>
          <w:szCs w:val="20"/>
        </w:rPr>
        <w:t xml:space="preserve"> Neoddeliteľnou súčasťou tejto zmluvy sú nasledovné prílohy</w:t>
      </w:r>
      <w:r w:rsidR="00B45932">
        <w:rPr>
          <w:rFonts w:asciiTheme="minorHAnsi" w:hAnsiTheme="minorHAnsi" w:cstheme="minorHAnsi"/>
          <w:sz w:val="20"/>
          <w:szCs w:val="20"/>
        </w:rPr>
        <w:t xml:space="preserve">: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Príloha č. 1: Výkaz výmer - </w:t>
      </w:r>
      <w:proofErr w:type="spellStart"/>
      <w:r w:rsidRPr="003D7AB0">
        <w:rPr>
          <w:rFonts w:asciiTheme="minorHAnsi" w:hAnsiTheme="minorHAnsi" w:cstheme="minorHAnsi"/>
          <w:sz w:val="20"/>
          <w:szCs w:val="20"/>
        </w:rPr>
        <w:t>položkový</w:t>
      </w:r>
      <w:proofErr w:type="spellEnd"/>
      <w:r w:rsidRPr="003D7AB0">
        <w:rPr>
          <w:rFonts w:asciiTheme="minorHAnsi" w:hAnsiTheme="minorHAnsi" w:cstheme="minorHAnsi"/>
          <w:sz w:val="20"/>
          <w:szCs w:val="20"/>
        </w:rPr>
        <w:t xml:space="preserve"> rozpočet zhotoviteľa a projektová dokumentácia (PD v elektronickej forme)</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Príloha č. 2: Časový harmonogram stavebných prác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Príloha č. 3: Kontrolný a skúšobný plán realizácie diela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Príloha č.  4: Zoznam subdodávateľov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Príloha č. 5: </w:t>
      </w:r>
      <w:r>
        <w:rPr>
          <w:rFonts w:asciiTheme="minorHAnsi" w:hAnsiTheme="minorHAnsi" w:cstheme="minorHAnsi"/>
          <w:sz w:val="20"/>
          <w:szCs w:val="20"/>
        </w:rPr>
        <w:t>Doklad</w:t>
      </w:r>
      <w:r w:rsidRPr="003D7AB0">
        <w:rPr>
          <w:rFonts w:asciiTheme="minorHAnsi" w:hAnsiTheme="minorHAnsi" w:cstheme="minorHAnsi"/>
          <w:sz w:val="20"/>
          <w:szCs w:val="20"/>
        </w:rPr>
        <w:t xml:space="preserve"> o poistení zodpovednosti za škodu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Príloha č. 6: Zoznam kvalifikovaných osôb </w:t>
      </w: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Príloha č. 7: Preberací protokol staveniska – vzor</w:t>
      </w:r>
    </w:p>
    <w:p w:rsidR="00D61339"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Príloha č. 8: Výpis z registra partnerov verejného sektora</w:t>
      </w:r>
    </w:p>
    <w:p w:rsidR="007A79D9" w:rsidRPr="007A79D9" w:rsidRDefault="007A79D9" w:rsidP="00D61339">
      <w:pPr>
        <w:jc w:val="both"/>
        <w:rPr>
          <w:rFonts w:asciiTheme="minorHAnsi" w:hAnsiTheme="minorHAnsi" w:cstheme="minorHAnsi"/>
          <w:color w:val="00B0F0"/>
          <w:sz w:val="20"/>
          <w:szCs w:val="20"/>
        </w:rPr>
      </w:pPr>
    </w:p>
    <w:p w:rsidR="00D61339" w:rsidRPr="003D7AB0" w:rsidRDefault="00D61339" w:rsidP="00D61339">
      <w:pPr>
        <w:jc w:val="both"/>
        <w:rPr>
          <w:rFonts w:asciiTheme="minorHAnsi" w:hAnsiTheme="minorHAnsi" w:cstheme="minorHAnsi"/>
          <w:sz w:val="20"/>
          <w:szCs w:val="20"/>
        </w:rPr>
      </w:pP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Za objednávateľa: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Za zhotoviteľa: </w:t>
      </w:r>
    </w:p>
    <w:p w:rsidR="00D61339" w:rsidRPr="003D7AB0" w:rsidRDefault="00D61339" w:rsidP="00D61339">
      <w:pPr>
        <w:jc w:val="both"/>
        <w:rPr>
          <w:rFonts w:asciiTheme="minorHAnsi" w:hAnsiTheme="minorHAnsi" w:cstheme="minorHAnsi"/>
          <w:sz w:val="20"/>
          <w:szCs w:val="20"/>
        </w:rPr>
      </w:pPr>
    </w:p>
    <w:p w:rsidR="00D61339" w:rsidRPr="003D7AB0" w:rsidRDefault="00D61339" w:rsidP="00D61339">
      <w:pPr>
        <w:jc w:val="both"/>
        <w:rPr>
          <w:rFonts w:asciiTheme="minorHAnsi" w:hAnsiTheme="minorHAnsi" w:cstheme="minorHAnsi"/>
          <w:sz w:val="20"/>
          <w:szCs w:val="20"/>
        </w:rPr>
      </w:pP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V ........................, dňa.............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 xml:space="preserve">V ......................, dňa........ </w:t>
      </w:r>
    </w:p>
    <w:p w:rsidR="00D61339" w:rsidRPr="003D7AB0" w:rsidRDefault="00D61339" w:rsidP="00D61339">
      <w:pPr>
        <w:jc w:val="both"/>
        <w:rPr>
          <w:rFonts w:asciiTheme="minorHAnsi" w:hAnsiTheme="minorHAnsi" w:cstheme="minorHAnsi"/>
          <w:sz w:val="20"/>
          <w:szCs w:val="20"/>
        </w:rPr>
      </w:pPr>
    </w:p>
    <w:p w:rsidR="00D61339" w:rsidRPr="003D7AB0" w:rsidRDefault="00D61339" w:rsidP="00D61339">
      <w:pPr>
        <w:jc w:val="both"/>
        <w:rPr>
          <w:rFonts w:asciiTheme="minorHAnsi" w:hAnsiTheme="minorHAnsi" w:cstheme="minorHAnsi"/>
          <w:sz w:val="20"/>
          <w:szCs w:val="20"/>
        </w:rPr>
      </w:pPr>
    </w:p>
    <w:p w:rsidR="00D61339" w:rsidRPr="003D7AB0" w:rsidRDefault="00D61339" w:rsidP="00D61339">
      <w:pPr>
        <w:jc w:val="both"/>
        <w:rPr>
          <w:rFonts w:asciiTheme="minorHAnsi" w:hAnsiTheme="minorHAnsi" w:cstheme="minorHAnsi"/>
          <w:sz w:val="20"/>
          <w:szCs w:val="20"/>
        </w:rPr>
      </w:pPr>
      <w:r w:rsidRPr="003D7AB0">
        <w:rPr>
          <w:rFonts w:asciiTheme="minorHAnsi" w:hAnsiTheme="minorHAnsi" w:cstheme="minorHAnsi"/>
          <w:sz w:val="20"/>
          <w:szCs w:val="20"/>
        </w:rPr>
        <w:t xml:space="preserve">...................................................... </w:t>
      </w:r>
      <w:r w:rsidRPr="003D7AB0">
        <w:rPr>
          <w:rFonts w:asciiTheme="minorHAnsi" w:hAnsiTheme="minorHAnsi" w:cstheme="minorHAnsi"/>
          <w:sz w:val="20"/>
          <w:szCs w:val="20"/>
        </w:rPr>
        <w:tab/>
      </w:r>
      <w:r w:rsidRPr="003D7AB0">
        <w:rPr>
          <w:rFonts w:asciiTheme="minorHAnsi" w:hAnsiTheme="minorHAnsi" w:cstheme="minorHAnsi"/>
          <w:sz w:val="20"/>
          <w:szCs w:val="20"/>
        </w:rPr>
        <w:tab/>
      </w:r>
      <w:r w:rsidRPr="003D7AB0">
        <w:rPr>
          <w:rFonts w:asciiTheme="minorHAnsi" w:hAnsiTheme="minorHAnsi" w:cstheme="minorHAnsi"/>
          <w:sz w:val="20"/>
          <w:szCs w:val="20"/>
        </w:rPr>
        <w:tab/>
        <w:t>...............................................................</w:t>
      </w:r>
    </w:p>
    <w:p w:rsidR="004B74B5" w:rsidRDefault="004B74B5"/>
    <w:sectPr w:rsidR="004B74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Narrow">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D44D4"/>
    <w:multiLevelType w:val="multilevel"/>
    <w:tmpl w:val="543CD80A"/>
    <w:lvl w:ilvl="0">
      <w:start w:val="2"/>
      <w:numFmt w:val="decimal"/>
      <w:lvlText w:val="%1."/>
      <w:lvlJc w:val="left"/>
      <w:pPr>
        <w:ind w:left="405" w:hanging="405"/>
      </w:pPr>
      <w:rPr>
        <w:rFonts w:asciiTheme="minorHAnsi" w:hAnsiTheme="minorHAnsi" w:cstheme="minorHAnsi" w:hint="default"/>
        <w:color w:val="auto"/>
      </w:rPr>
    </w:lvl>
    <w:lvl w:ilvl="1">
      <w:start w:val="12"/>
      <w:numFmt w:val="decimal"/>
      <w:lvlText w:val="%1.%2."/>
      <w:lvlJc w:val="left"/>
      <w:pPr>
        <w:ind w:left="720" w:hanging="405"/>
      </w:pPr>
      <w:rPr>
        <w:rFonts w:asciiTheme="minorHAnsi" w:hAnsiTheme="minorHAnsi" w:cstheme="minorHAnsi" w:hint="default"/>
        <w:color w:val="auto"/>
      </w:rPr>
    </w:lvl>
    <w:lvl w:ilvl="2">
      <w:start w:val="1"/>
      <w:numFmt w:val="decimal"/>
      <w:lvlText w:val="%1.%2.%3."/>
      <w:lvlJc w:val="left"/>
      <w:pPr>
        <w:ind w:left="1350" w:hanging="720"/>
      </w:pPr>
      <w:rPr>
        <w:rFonts w:asciiTheme="minorHAnsi" w:hAnsiTheme="minorHAnsi" w:cstheme="minorHAnsi" w:hint="default"/>
        <w:color w:val="auto"/>
      </w:rPr>
    </w:lvl>
    <w:lvl w:ilvl="3">
      <w:start w:val="1"/>
      <w:numFmt w:val="decimal"/>
      <w:lvlText w:val="%1.%2.%3.%4."/>
      <w:lvlJc w:val="left"/>
      <w:pPr>
        <w:ind w:left="1665" w:hanging="720"/>
      </w:pPr>
      <w:rPr>
        <w:rFonts w:asciiTheme="minorHAnsi" w:hAnsiTheme="minorHAnsi" w:cstheme="minorHAnsi" w:hint="default"/>
        <w:color w:val="auto"/>
      </w:rPr>
    </w:lvl>
    <w:lvl w:ilvl="4">
      <w:start w:val="1"/>
      <w:numFmt w:val="decimal"/>
      <w:lvlText w:val="%1.%2.%3.%4.%5."/>
      <w:lvlJc w:val="left"/>
      <w:pPr>
        <w:ind w:left="2340" w:hanging="1080"/>
      </w:pPr>
      <w:rPr>
        <w:rFonts w:asciiTheme="minorHAnsi" w:hAnsiTheme="minorHAnsi" w:cstheme="minorHAnsi" w:hint="default"/>
        <w:color w:val="auto"/>
      </w:rPr>
    </w:lvl>
    <w:lvl w:ilvl="5">
      <w:start w:val="1"/>
      <w:numFmt w:val="decimal"/>
      <w:lvlText w:val="%1.%2.%3.%4.%5.%6."/>
      <w:lvlJc w:val="left"/>
      <w:pPr>
        <w:ind w:left="2655" w:hanging="1080"/>
      </w:pPr>
      <w:rPr>
        <w:rFonts w:asciiTheme="minorHAnsi" w:hAnsiTheme="minorHAnsi" w:cstheme="minorHAnsi" w:hint="default"/>
        <w:color w:val="auto"/>
      </w:rPr>
    </w:lvl>
    <w:lvl w:ilvl="6">
      <w:start w:val="1"/>
      <w:numFmt w:val="decimal"/>
      <w:lvlText w:val="%1.%2.%3.%4.%5.%6.%7."/>
      <w:lvlJc w:val="left"/>
      <w:pPr>
        <w:ind w:left="2970" w:hanging="1080"/>
      </w:pPr>
      <w:rPr>
        <w:rFonts w:asciiTheme="minorHAnsi" w:hAnsiTheme="minorHAnsi" w:cstheme="minorHAnsi" w:hint="default"/>
        <w:color w:val="auto"/>
      </w:rPr>
    </w:lvl>
    <w:lvl w:ilvl="7">
      <w:start w:val="1"/>
      <w:numFmt w:val="decimal"/>
      <w:lvlText w:val="%1.%2.%3.%4.%5.%6.%7.%8."/>
      <w:lvlJc w:val="left"/>
      <w:pPr>
        <w:ind w:left="3645" w:hanging="1440"/>
      </w:pPr>
      <w:rPr>
        <w:rFonts w:asciiTheme="minorHAnsi" w:hAnsiTheme="minorHAnsi" w:cstheme="minorHAnsi" w:hint="default"/>
        <w:color w:val="auto"/>
      </w:rPr>
    </w:lvl>
    <w:lvl w:ilvl="8">
      <w:start w:val="1"/>
      <w:numFmt w:val="decimal"/>
      <w:lvlText w:val="%1.%2.%3.%4.%5.%6.%7.%8.%9."/>
      <w:lvlJc w:val="left"/>
      <w:pPr>
        <w:ind w:left="3960" w:hanging="1440"/>
      </w:pPr>
      <w:rPr>
        <w:rFonts w:asciiTheme="minorHAnsi" w:hAnsiTheme="minorHAnsi" w:cstheme="minorHAnsi" w:hint="default"/>
        <w:color w:val="auto"/>
      </w:rPr>
    </w:lvl>
  </w:abstractNum>
  <w:abstractNum w:abstractNumId="1" w15:restartNumberingAfterBreak="0">
    <w:nsid w:val="0EBC6D72"/>
    <w:multiLevelType w:val="multilevel"/>
    <w:tmpl w:val="17E2AC36"/>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8A2348E"/>
    <w:multiLevelType w:val="multilevel"/>
    <w:tmpl w:val="09E4D6FC"/>
    <w:lvl w:ilvl="0">
      <w:start w:val="11"/>
      <w:numFmt w:val="decimal"/>
      <w:lvlText w:val="%1."/>
      <w:lvlJc w:val="left"/>
      <w:pPr>
        <w:ind w:left="480" w:hanging="480"/>
      </w:pPr>
      <w:rPr>
        <w:rFonts w:hint="default"/>
        <w:b/>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44441BAC"/>
    <w:multiLevelType w:val="multilevel"/>
    <w:tmpl w:val="BD8404A0"/>
    <w:lvl w:ilvl="0">
      <w:start w:val="8"/>
      <w:numFmt w:val="decimal"/>
      <w:lvlText w:val="%1."/>
      <w:lvlJc w:val="left"/>
      <w:pPr>
        <w:ind w:left="405" w:hanging="405"/>
      </w:pPr>
      <w:rPr>
        <w:rFonts w:hint="default"/>
      </w:rPr>
    </w:lvl>
    <w:lvl w:ilvl="1">
      <w:start w:val="19"/>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BC57A00"/>
    <w:multiLevelType w:val="hybridMultilevel"/>
    <w:tmpl w:val="F1BE9794"/>
    <w:lvl w:ilvl="0" w:tplc="041B0017">
      <w:start w:val="1"/>
      <w:numFmt w:val="lowerLetter"/>
      <w:lvlText w:val="%1)"/>
      <w:lvlJc w:val="left"/>
      <w:pPr>
        <w:ind w:left="720" w:hanging="360"/>
      </w:pPr>
      <w:rPr>
        <w:rFonts w:cs="Times New Roman"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0266740"/>
    <w:multiLevelType w:val="multilevel"/>
    <w:tmpl w:val="8DA4565C"/>
    <w:lvl w:ilvl="0">
      <w:start w:val="3"/>
      <w:numFmt w:val="decimal"/>
      <w:lvlText w:val="%1."/>
      <w:lvlJc w:val="left"/>
      <w:pPr>
        <w:ind w:left="360" w:hanging="360"/>
      </w:pPr>
      <w:rPr>
        <w:rFonts w:hint="default"/>
        <w:color w:val="00B0F0"/>
      </w:rPr>
    </w:lvl>
    <w:lvl w:ilvl="1">
      <w:start w:val="8"/>
      <w:numFmt w:val="decimal"/>
      <w:lvlText w:val="%1.%2."/>
      <w:lvlJc w:val="left"/>
      <w:pPr>
        <w:ind w:left="360" w:hanging="360"/>
      </w:pPr>
      <w:rPr>
        <w:rFonts w:hint="default"/>
        <w:color w:val="00B0F0"/>
      </w:rPr>
    </w:lvl>
    <w:lvl w:ilvl="2">
      <w:start w:val="1"/>
      <w:numFmt w:val="decimal"/>
      <w:lvlText w:val="%1.%2.%3."/>
      <w:lvlJc w:val="left"/>
      <w:pPr>
        <w:ind w:left="720" w:hanging="720"/>
      </w:pPr>
      <w:rPr>
        <w:rFonts w:hint="default"/>
        <w:color w:val="00B0F0"/>
      </w:rPr>
    </w:lvl>
    <w:lvl w:ilvl="3">
      <w:start w:val="1"/>
      <w:numFmt w:val="decimal"/>
      <w:lvlText w:val="%1.%2.%3.%4."/>
      <w:lvlJc w:val="left"/>
      <w:pPr>
        <w:ind w:left="720" w:hanging="720"/>
      </w:pPr>
      <w:rPr>
        <w:rFonts w:hint="default"/>
        <w:color w:val="00B0F0"/>
      </w:rPr>
    </w:lvl>
    <w:lvl w:ilvl="4">
      <w:start w:val="1"/>
      <w:numFmt w:val="decimal"/>
      <w:lvlText w:val="%1.%2.%3.%4.%5."/>
      <w:lvlJc w:val="left"/>
      <w:pPr>
        <w:ind w:left="1080" w:hanging="1080"/>
      </w:pPr>
      <w:rPr>
        <w:rFonts w:hint="default"/>
        <w:color w:val="00B0F0"/>
      </w:rPr>
    </w:lvl>
    <w:lvl w:ilvl="5">
      <w:start w:val="1"/>
      <w:numFmt w:val="decimal"/>
      <w:lvlText w:val="%1.%2.%3.%4.%5.%6."/>
      <w:lvlJc w:val="left"/>
      <w:pPr>
        <w:ind w:left="1080" w:hanging="1080"/>
      </w:pPr>
      <w:rPr>
        <w:rFonts w:hint="default"/>
        <w:color w:val="00B0F0"/>
      </w:rPr>
    </w:lvl>
    <w:lvl w:ilvl="6">
      <w:start w:val="1"/>
      <w:numFmt w:val="decimal"/>
      <w:lvlText w:val="%1.%2.%3.%4.%5.%6.%7."/>
      <w:lvlJc w:val="left"/>
      <w:pPr>
        <w:ind w:left="1080" w:hanging="1080"/>
      </w:pPr>
      <w:rPr>
        <w:rFonts w:hint="default"/>
        <w:color w:val="00B0F0"/>
      </w:rPr>
    </w:lvl>
    <w:lvl w:ilvl="7">
      <w:start w:val="1"/>
      <w:numFmt w:val="decimal"/>
      <w:lvlText w:val="%1.%2.%3.%4.%5.%6.%7.%8."/>
      <w:lvlJc w:val="left"/>
      <w:pPr>
        <w:ind w:left="1440" w:hanging="1440"/>
      </w:pPr>
      <w:rPr>
        <w:rFonts w:hint="default"/>
        <w:color w:val="00B0F0"/>
      </w:rPr>
    </w:lvl>
    <w:lvl w:ilvl="8">
      <w:start w:val="1"/>
      <w:numFmt w:val="decimal"/>
      <w:lvlText w:val="%1.%2.%3.%4.%5.%6.%7.%8.%9."/>
      <w:lvlJc w:val="left"/>
      <w:pPr>
        <w:ind w:left="1440" w:hanging="1440"/>
      </w:pPr>
      <w:rPr>
        <w:rFonts w:hint="default"/>
        <w:color w:val="00B0F0"/>
      </w:rPr>
    </w:lvl>
  </w:abstractNum>
  <w:abstractNum w:abstractNumId="6" w15:restartNumberingAfterBreak="0">
    <w:nsid w:val="61054CE3"/>
    <w:multiLevelType w:val="hybridMultilevel"/>
    <w:tmpl w:val="C4AEEB22"/>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715B0C39"/>
    <w:multiLevelType w:val="hybridMultilevel"/>
    <w:tmpl w:val="25F235A2"/>
    <w:lvl w:ilvl="0" w:tplc="A7F277CA">
      <w:start w:val="1"/>
      <w:numFmt w:val="decimal"/>
      <w:lvlText w:val="8.11.%1"/>
      <w:lvlJc w:val="left"/>
      <w:pPr>
        <w:ind w:left="720" w:hanging="360"/>
      </w:pPr>
      <w:rPr>
        <w:rFonts w:cs="Times New Roman"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7EFB3B7D"/>
    <w:multiLevelType w:val="multilevel"/>
    <w:tmpl w:val="046AC486"/>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4"/>
  </w:num>
  <w:num w:numId="3">
    <w:abstractNumId w:val="6"/>
  </w:num>
  <w:num w:numId="4">
    <w:abstractNumId w:val="2"/>
  </w:num>
  <w:num w:numId="5">
    <w:abstractNumId w:val="8"/>
  </w:num>
  <w:num w:numId="6">
    <w:abstractNumId w:val="0"/>
  </w:num>
  <w:num w:numId="7">
    <w:abstractNumId w:val="1"/>
  </w:num>
  <w:num w:numId="8">
    <w:abstractNumId w:val="5"/>
  </w:num>
  <w:num w:numId="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aniel Mikuščák">
    <w15:presenceInfo w15:providerId="None" w15:userId="Daniel Mikuščá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339"/>
    <w:rsid w:val="00067663"/>
    <w:rsid w:val="000E3045"/>
    <w:rsid w:val="00302365"/>
    <w:rsid w:val="00317A92"/>
    <w:rsid w:val="003B7DC3"/>
    <w:rsid w:val="00421B82"/>
    <w:rsid w:val="0048466D"/>
    <w:rsid w:val="004B4B9C"/>
    <w:rsid w:val="004B74B5"/>
    <w:rsid w:val="00525960"/>
    <w:rsid w:val="00692201"/>
    <w:rsid w:val="006C7C5C"/>
    <w:rsid w:val="00714A35"/>
    <w:rsid w:val="007A79D9"/>
    <w:rsid w:val="00967E72"/>
    <w:rsid w:val="009B5A11"/>
    <w:rsid w:val="009D7946"/>
    <w:rsid w:val="00A66A5D"/>
    <w:rsid w:val="00B45932"/>
    <w:rsid w:val="00B83512"/>
    <w:rsid w:val="00D61339"/>
    <w:rsid w:val="00E121F2"/>
    <w:rsid w:val="00F513E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DB02E"/>
  <w15:chartTrackingRefBased/>
  <w15:docId w15:val="{62FF9C8D-2022-43EC-B3AE-F713C8BCE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61339"/>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ullet Number,lp1,lp11,List Paragraph11,Bullet 1,Use Case List Paragraph"/>
    <w:basedOn w:val="Normlny"/>
    <w:link w:val="OdsekzoznamuChar"/>
    <w:uiPriority w:val="34"/>
    <w:qFormat/>
    <w:rsid w:val="00D61339"/>
    <w:pPr>
      <w:ind w:left="708"/>
    </w:pPr>
  </w:style>
  <w:style w:type="character" w:customStyle="1" w:styleId="OdsekzoznamuChar">
    <w:name w:val="Odsek zoznamu Char"/>
    <w:aliases w:val="Bullet Number Char,lp1 Char,lp11 Char,List Paragraph11 Char,Bullet 1 Char,Use Case List Paragraph Char"/>
    <w:link w:val="Odsekzoznamu"/>
    <w:uiPriority w:val="34"/>
    <w:qFormat/>
    <w:locked/>
    <w:rsid w:val="00D61339"/>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317A92"/>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7A92"/>
    <w:rPr>
      <w:rFonts w:ascii="Segoe UI" w:eastAsia="Times New Roman" w:hAnsi="Segoe UI" w:cs="Segoe UI"/>
      <w:sz w:val="18"/>
      <w:szCs w:val="18"/>
      <w:lang w:eastAsia="sk-SK"/>
    </w:rPr>
  </w:style>
  <w:style w:type="paragraph" w:customStyle="1" w:styleId="ZoznamZmluvy1">
    <w:name w:val="ZoznamZmluvy1"/>
    <w:basedOn w:val="Normlny"/>
    <w:rsid w:val="00302365"/>
    <w:pPr>
      <w:widowControl w:val="0"/>
      <w:tabs>
        <w:tab w:val="num" w:pos="0"/>
        <w:tab w:val="left" w:pos="540"/>
        <w:tab w:val="left" w:pos="1980"/>
        <w:tab w:val="left" w:pos="2880"/>
      </w:tabs>
      <w:suppressAutoHyphens/>
      <w:spacing w:before="120" w:line="100" w:lineRule="atLeast"/>
      <w:jc w:val="both"/>
      <w:outlineLvl w:val="1"/>
    </w:pPr>
    <w:rPr>
      <w:rFonts w:ascii="Arial" w:eastAsia="Lucida Sans Unicode" w:hAnsi="Arial" w:cs="Tahoma"/>
      <w:color w:val="000000"/>
      <w:sz w:val="22"/>
      <w:szCs w:val="22"/>
      <w:lang w:val="en-US" w:eastAsia="en-US" w:bidi="en-US"/>
    </w:rPr>
  </w:style>
  <w:style w:type="character" w:customStyle="1" w:styleId="Zkladntext">
    <w:name w:val="Základný text_"/>
    <w:basedOn w:val="Predvolenpsmoodseku"/>
    <w:link w:val="Zkladntext2"/>
    <w:rsid w:val="000E3045"/>
    <w:rPr>
      <w:rFonts w:ascii="Times New Roman" w:eastAsia="Times New Roman" w:hAnsi="Times New Roman" w:cs="Times New Roman"/>
      <w:sz w:val="20"/>
      <w:szCs w:val="20"/>
      <w:shd w:val="clear" w:color="auto" w:fill="FFFFFF"/>
    </w:rPr>
  </w:style>
  <w:style w:type="paragraph" w:customStyle="1" w:styleId="Zkladntext2">
    <w:name w:val="Základný text2"/>
    <w:basedOn w:val="Normlny"/>
    <w:link w:val="Zkladntext"/>
    <w:rsid w:val="000E3045"/>
    <w:pPr>
      <w:shd w:val="clear" w:color="auto" w:fill="FFFFFF"/>
      <w:spacing w:line="254" w:lineRule="exact"/>
      <w:ind w:hanging="900"/>
      <w:jc w:val="center"/>
    </w:pPr>
    <w:rPr>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C9F9A4CA3514BB7B2626C050D3D2BE1"/>
        <w:category>
          <w:name w:val="Všeobecné"/>
          <w:gallery w:val="placeholder"/>
        </w:category>
        <w:types>
          <w:type w:val="bbPlcHdr"/>
        </w:types>
        <w:behaviors>
          <w:behavior w:val="content"/>
        </w:behaviors>
        <w:guid w:val="{03368FB8-353C-4399-96CC-1641D495F486}"/>
      </w:docPartPr>
      <w:docPartBody>
        <w:p w:rsidR="00C73048" w:rsidRDefault="00573A56" w:rsidP="00573A56">
          <w:pPr>
            <w:pStyle w:val="BC9F9A4CA3514BB7B2626C050D3D2BE1"/>
          </w:pPr>
          <w:r w:rsidRPr="004661E1">
            <w:rPr>
              <w:rFonts w:eastAsia="Times New Roman"/>
              <w:color w:val="808080"/>
            </w:rPr>
            <w:t>Kliknutím zadáte text.</w:t>
          </w:r>
        </w:p>
      </w:docPartBody>
    </w:docPart>
    <w:docPart>
      <w:docPartPr>
        <w:name w:val="1924491A5E8249AC9E8657C2BBBA4939"/>
        <w:category>
          <w:name w:val="Všeobecné"/>
          <w:gallery w:val="placeholder"/>
        </w:category>
        <w:types>
          <w:type w:val="bbPlcHdr"/>
        </w:types>
        <w:behaviors>
          <w:behavior w:val="content"/>
        </w:behaviors>
        <w:guid w:val="{9F5E4216-1872-40A4-9A7E-510428232970}"/>
      </w:docPartPr>
      <w:docPartBody>
        <w:p w:rsidR="00C73048" w:rsidRDefault="00573A56" w:rsidP="00573A56">
          <w:pPr>
            <w:pStyle w:val="1924491A5E8249AC9E8657C2BBBA4939"/>
          </w:pPr>
          <w:r w:rsidRPr="004661E1">
            <w:rPr>
              <w:rFonts w:eastAsia="Times New Roman"/>
              <w:color w:val="808080"/>
            </w:rPr>
            <w:t>Kliknutím zadáte text.</w:t>
          </w:r>
        </w:p>
      </w:docPartBody>
    </w:docPart>
    <w:docPart>
      <w:docPartPr>
        <w:name w:val="E636788893B140A5BD46399D8613AF2A"/>
        <w:category>
          <w:name w:val="Všeobecné"/>
          <w:gallery w:val="placeholder"/>
        </w:category>
        <w:types>
          <w:type w:val="bbPlcHdr"/>
        </w:types>
        <w:behaviors>
          <w:behavior w:val="content"/>
        </w:behaviors>
        <w:guid w:val="{BECEFFB0-FDF6-40F7-B316-1A4163F408B9}"/>
      </w:docPartPr>
      <w:docPartBody>
        <w:p w:rsidR="00C73048" w:rsidRDefault="00573A56" w:rsidP="00573A56">
          <w:pPr>
            <w:pStyle w:val="E636788893B140A5BD46399D8613AF2A"/>
          </w:pPr>
          <w:r w:rsidRPr="004661E1">
            <w:rPr>
              <w:rFonts w:eastAsia="Times New Roman"/>
              <w:color w:val="808080"/>
            </w:rPr>
            <w:t>Kliknutím zadáte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Narrow">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A56"/>
    <w:rsid w:val="00034B46"/>
    <w:rsid w:val="003B262F"/>
    <w:rsid w:val="00573A56"/>
    <w:rsid w:val="00A41A48"/>
    <w:rsid w:val="00C730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BC9F9A4CA3514BB7B2626C050D3D2BE1">
    <w:name w:val="BC9F9A4CA3514BB7B2626C050D3D2BE1"/>
    <w:rsid w:val="00573A56"/>
  </w:style>
  <w:style w:type="paragraph" w:customStyle="1" w:styleId="1924491A5E8249AC9E8657C2BBBA4939">
    <w:name w:val="1924491A5E8249AC9E8657C2BBBA4939"/>
    <w:rsid w:val="00573A56"/>
  </w:style>
  <w:style w:type="paragraph" w:customStyle="1" w:styleId="E636788893B140A5BD46399D8613AF2A">
    <w:name w:val="E636788893B140A5BD46399D8613AF2A"/>
    <w:rsid w:val="00573A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17</Pages>
  <Words>11069</Words>
  <Characters>63096</Characters>
  <Application>Microsoft Office Word</Application>
  <DocSecurity>0</DocSecurity>
  <Lines>525</Lines>
  <Paragraphs>148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Mikuščák</dc:creator>
  <cp:keywords/>
  <dc:description/>
  <cp:lastModifiedBy>Daniel Mikuščák</cp:lastModifiedBy>
  <cp:revision>2</cp:revision>
  <cp:lastPrinted>2018-11-26T06:53:00Z</cp:lastPrinted>
  <dcterms:created xsi:type="dcterms:W3CDTF">2020-01-13T04:38:00Z</dcterms:created>
  <dcterms:modified xsi:type="dcterms:W3CDTF">2020-01-13T04:38:00Z</dcterms:modified>
</cp:coreProperties>
</file>