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E024B" w14:textId="77777777" w:rsidR="002C3622" w:rsidRPr="00094AC0" w:rsidRDefault="002C3622" w:rsidP="0091435F">
      <w:pPr>
        <w:spacing w:after="120"/>
        <w:jc w:val="center"/>
        <w:rPr>
          <w:rFonts w:ascii="Arial Narrow" w:hAnsi="Arial Narrow"/>
          <w:b/>
          <w:color w:val="A6A6A6" w:themeColor="background1" w:themeShade="A6"/>
          <w:sz w:val="28"/>
          <w:szCs w:val="28"/>
        </w:rPr>
      </w:pPr>
      <w:bookmarkStart w:id="0" w:name="_top"/>
      <w:bookmarkEnd w:id="0"/>
      <w:r w:rsidRPr="00094AC0">
        <w:rPr>
          <w:rFonts w:ascii="Arial Narrow" w:hAnsi="Arial Narrow"/>
          <w:b/>
          <w:color w:val="A6A6A6" w:themeColor="background1" w:themeShade="A6"/>
          <w:sz w:val="28"/>
          <w:szCs w:val="28"/>
        </w:rPr>
        <w:t>„Návrh“</w:t>
      </w:r>
    </w:p>
    <w:p w14:paraId="62EEE242" w14:textId="3F9AC027" w:rsidR="00FC2417" w:rsidRPr="006056F6" w:rsidRDefault="02D44671" w:rsidP="78DD220D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78DD220D">
        <w:rPr>
          <w:rFonts w:ascii="Arial Narrow" w:hAnsi="Arial Narrow"/>
          <w:b/>
          <w:bCs/>
          <w:sz w:val="28"/>
          <w:szCs w:val="28"/>
        </w:rPr>
        <w:t>KÚPNA ZMLUVA</w:t>
      </w:r>
    </w:p>
    <w:p w14:paraId="016AD80B" w14:textId="77777777" w:rsidR="00FC2417" w:rsidRPr="00560622" w:rsidRDefault="00FC2417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uzatvorená podľa § 409 a</w:t>
      </w:r>
      <w:r w:rsidR="00BB427D" w:rsidRPr="00560622">
        <w:rPr>
          <w:rFonts w:ascii="Arial Narrow" w:hAnsi="Arial Narrow"/>
          <w:sz w:val="24"/>
          <w:szCs w:val="24"/>
        </w:rPr>
        <w:t> </w:t>
      </w:r>
      <w:proofErr w:type="spellStart"/>
      <w:r w:rsidRPr="00560622">
        <w:rPr>
          <w:rFonts w:ascii="Arial Narrow" w:hAnsi="Arial Narrow"/>
          <w:sz w:val="24"/>
          <w:szCs w:val="24"/>
        </w:rPr>
        <w:t>nasl</w:t>
      </w:r>
      <w:proofErr w:type="spellEnd"/>
      <w:r w:rsidR="00BB427D" w:rsidRPr="00560622">
        <w:rPr>
          <w:rFonts w:ascii="Arial Narrow" w:hAnsi="Arial Narrow"/>
          <w:sz w:val="24"/>
          <w:szCs w:val="24"/>
        </w:rPr>
        <w:t xml:space="preserve">. </w:t>
      </w:r>
      <w:r w:rsidRPr="00560622">
        <w:rPr>
          <w:rFonts w:ascii="Arial Narrow" w:hAnsi="Arial Narrow"/>
          <w:sz w:val="24"/>
          <w:szCs w:val="24"/>
        </w:rPr>
        <w:t>zákona č. 513/1991 Zb. Obchodný  zákonník</w:t>
      </w:r>
    </w:p>
    <w:p w14:paraId="7AEEDE35" w14:textId="77777777" w:rsidR="0000220B" w:rsidRPr="00560622" w:rsidRDefault="006056F6" w:rsidP="0000220B">
      <w:pPr>
        <w:jc w:val="center"/>
        <w:rPr>
          <w:rFonts w:ascii="Arial Narrow" w:hAnsi="Arial Narrow" w:cs="Calibri"/>
          <w:bCs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 znení neskorších predpisov (</w:t>
      </w:r>
      <w:r w:rsidR="00FC2417" w:rsidRPr="00560622">
        <w:rPr>
          <w:rFonts w:ascii="Arial Narrow" w:hAnsi="Arial Narrow"/>
          <w:sz w:val="24"/>
          <w:szCs w:val="24"/>
        </w:rPr>
        <w:t>ďalej len „</w:t>
      </w:r>
      <w:r w:rsidRPr="00560622">
        <w:rPr>
          <w:rFonts w:ascii="Arial Narrow" w:hAnsi="Arial Narrow"/>
          <w:b/>
          <w:sz w:val="24"/>
          <w:szCs w:val="24"/>
        </w:rPr>
        <w:t>Obchodný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C2417" w:rsidRPr="00560622">
        <w:rPr>
          <w:rFonts w:ascii="Arial Narrow" w:hAnsi="Arial Narrow"/>
          <w:b/>
          <w:sz w:val="24"/>
          <w:szCs w:val="24"/>
        </w:rPr>
        <w:t>zákon</w:t>
      </w:r>
      <w:r w:rsidRPr="00560622">
        <w:rPr>
          <w:rFonts w:ascii="Arial Narrow" w:hAnsi="Arial Narrow"/>
          <w:b/>
          <w:sz w:val="24"/>
          <w:szCs w:val="24"/>
        </w:rPr>
        <w:t>ník</w:t>
      </w:r>
      <w:r w:rsidR="00FC2417" w:rsidRPr="00560622">
        <w:rPr>
          <w:rFonts w:ascii="Arial Narrow" w:hAnsi="Arial Narrow"/>
          <w:sz w:val="24"/>
          <w:szCs w:val="24"/>
        </w:rPr>
        <w:t>“)</w:t>
      </w:r>
      <w:r w:rsidR="0091435F" w:rsidRPr="00560622">
        <w:rPr>
          <w:rFonts w:ascii="Arial Narrow" w:hAnsi="Arial Narrow"/>
          <w:sz w:val="24"/>
          <w:szCs w:val="24"/>
        </w:rPr>
        <w:t xml:space="preserve"> </w:t>
      </w:r>
      <w:r w:rsidR="003E798A" w:rsidRPr="00560622">
        <w:rPr>
          <w:rFonts w:ascii="Arial Narrow" w:hAnsi="Arial Narrow"/>
          <w:sz w:val="24"/>
          <w:szCs w:val="24"/>
        </w:rPr>
        <w:t>a v súlade so  zákonom</w:t>
      </w:r>
      <w:r w:rsidR="003148C1" w:rsidRPr="00560622">
        <w:rPr>
          <w:rFonts w:ascii="Arial Narrow" w:hAnsi="Arial Narrow"/>
          <w:sz w:val="24"/>
          <w:szCs w:val="24"/>
        </w:rPr>
        <w:t xml:space="preserve"> č. 343/2015 Z. z.,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 xml:space="preserve">o verejnom obstarávaní a o zmene a doplnení niektorých zákonov </w:t>
      </w:r>
    </w:p>
    <w:p w14:paraId="38CF8AA5" w14:textId="77777777" w:rsidR="006056F6" w:rsidRPr="00560622" w:rsidRDefault="00BB427D" w:rsidP="00BB427D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 w:cs="Calibri"/>
          <w:bCs/>
          <w:sz w:val="24"/>
          <w:szCs w:val="24"/>
        </w:rPr>
        <w:t xml:space="preserve">v znení neskorších predpisov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(ďalej len „</w:t>
      </w:r>
      <w:r w:rsidR="003148C1" w:rsidRPr="00560622">
        <w:rPr>
          <w:rFonts w:ascii="Arial Narrow" w:hAnsi="Arial Narrow" w:cs="Calibri"/>
          <w:b/>
          <w:bCs/>
          <w:sz w:val="24"/>
          <w:szCs w:val="24"/>
        </w:rPr>
        <w:t>zákon o verejnom obstarávaní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“)</w:t>
      </w:r>
    </w:p>
    <w:p w14:paraId="0D06B6D5" w14:textId="77777777" w:rsidR="00FC2417" w:rsidRPr="00560622" w:rsidRDefault="0091435F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(ďalej len „</w:t>
      </w:r>
      <w:r w:rsidRPr="00560622">
        <w:rPr>
          <w:rFonts w:ascii="Arial Narrow" w:hAnsi="Arial Narrow"/>
          <w:b/>
          <w:sz w:val="24"/>
          <w:szCs w:val="24"/>
        </w:rPr>
        <w:t>zmluva</w:t>
      </w:r>
      <w:r w:rsidRPr="00560622">
        <w:rPr>
          <w:rFonts w:ascii="Arial Narrow" w:hAnsi="Arial Narrow"/>
          <w:sz w:val="24"/>
          <w:szCs w:val="24"/>
        </w:rPr>
        <w:t>“)</w:t>
      </w:r>
    </w:p>
    <w:p w14:paraId="145FB961" w14:textId="63E58E21" w:rsidR="00FC2417" w:rsidRPr="00C10C42" w:rsidRDefault="00FC2417" w:rsidP="00C10C42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5446CB">
        <w:rPr>
          <w:rFonts w:ascii="Arial Narrow" w:hAnsi="Arial Narrow" w:cs="Calibri"/>
          <w:sz w:val="24"/>
          <w:szCs w:val="24"/>
        </w:rPr>
        <w:t>Článok I.</w:t>
      </w:r>
    </w:p>
    <w:p w14:paraId="37576B59" w14:textId="77777777" w:rsidR="00FC2417" w:rsidRPr="00C10C42" w:rsidRDefault="00FC2417" w:rsidP="00C0071A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C10C42">
        <w:rPr>
          <w:rFonts w:ascii="Arial Narrow" w:hAnsi="Arial Narrow" w:cs="Calibri"/>
          <w:sz w:val="24"/>
          <w:szCs w:val="24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7"/>
      </w:tblGrid>
      <w:tr w:rsidR="001B01D3" w:rsidRPr="00560622" w14:paraId="7137CAF0" w14:textId="77777777" w:rsidTr="00F62C73">
        <w:tc>
          <w:tcPr>
            <w:tcW w:w="4536" w:type="dxa"/>
            <w:shd w:val="clear" w:color="auto" w:fill="auto"/>
          </w:tcPr>
          <w:p w14:paraId="2FBDF6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Kupujúci:</w:t>
            </w:r>
          </w:p>
        </w:tc>
        <w:tc>
          <w:tcPr>
            <w:tcW w:w="4537" w:type="dxa"/>
            <w:shd w:val="clear" w:color="auto" w:fill="auto"/>
          </w:tcPr>
          <w:p w14:paraId="2598C7DA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29F6C5BB" w14:textId="77777777" w:rsidTr="00F62C73">
        <w:tc>
          <w:tcPr>
            <w:tcW w:w="4536" w:type="dxa"/>
            <w:shd w:val="clear" w:color="auto" w:fill="auto"/>
          </w:tcPr>
          <w:p w14:paraId="047143BD" w14:textId="0F202B00" w:rsidR="001B01D3" w:rsidRPr="00560622" w:rsidRDefault="001B01D3" w:rsidP="00C15D3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Názov:</w:t>
            </w:r>
          </w:p>
        </w:tc>
        <w:tc>
          <w:tcPr>
            <w:tcW w:w="4537" w:type="dxa"/>
            <w:shd w:val="clear" w:color="auto" w:fill="auto"/>
          </w:tcPr>
          <w:p w14:paraId="08406887" w14:textId="7571FD30" w:rsidR="001B01D3" w:rsidRPr="00560622" w:rsidRDefault="001B01D3" w:rsidP="00173C02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Slovenská republika v zastúpení </w:t>
            </w:r>
            <w:r w:rsidR="00173C02">
              <w:rPr>
                <w:rFonts w:ascii="Arial Narrow" w:hAnsi="Arial Narrow"/>
                <w:sz w:val="24"/>
                <w:szCs w:val="24"/>
              </w:rPr>
              <w:t xml:space="preserve">Ministerstva vnútra </w:t>
            </w:r>
            <w:r w:rsidRPr="00560622">
              <w:rPr>
                <w:rFonts w:ascii="Arial Narrow" w:hAnsi="Arial Narrow"/>
                <w:sz w:val="24"/>
                <w:szCs w:val="24"/>
              </w:rPr>
              <w:t>Slovenskej republiky</w:t>
            </w:r>
          </w:p>
        </w:tc>
      </w:tr>
      <w:tr w:rsidR="001B01D3" w:rsidRPr="00560622" w14:paraId="2FB94D5C" w14:textId="77777777" w:rsidTr="00F62C73">
        <w:tc>
          <w:tcPr>
            <w:tcW w:w="4536" w:type="dxa"/>
            <w:shd w:val="clear" w:color="auto" w:fill="auto"/>
          </w:tcPr>
          <w:p w14:paraId="7B0C63B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537" w:type="dxa"/>
            <w:shd w:val="clear" w:color="auto" w:fill="auto"/>
          </w:tcPr>
          <w:p w14:paraId="255B041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Pribinova 2, 812 72 Bratislava, Slovenská republika</w:t>
            </w:r>
          </w:p>
        </w:tc>
      </w:tr>
      <w:tr w:rsidR="001B01D3" w:rsidRPr="00560622" w14:paraId="21C44AAA" w14:textId="77777777" w:rsidTr="00F62C73">
        <w:tc>
          <w:tcPr>
            <w:tcW w:w="4536" w:type="dxa"/>
            <w:shd w:val="clear" w:color="auto" w:fill="auto"/>
          </w:tcPr>
          <w:p w14:paraId="72D99C2F" w14:textId="6206BC11" w:rsidR="001B01D3" w:rsidRPr="00560622" w:rsidRDefault="001B01D3" w:rsidP="00C15D3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V zastúpení:</w:t>
            </w:r>
          </w:p>
        </w:tc>
        <w:tc>
          <w:tcPr>
            <w:tcW w:w="4537" w:type="dxa"/>
            <w:shd w:val="clear" w:color="auto" w:fill="auto"/>
          </w:tcPr>
          <w:p w14:paraId="2149A825" w14:textId="5B9887F8" w:rsidR="001B01D3" w:rsidRPr="00560622" w:rsidRDefault="30961929" w:rsidP="00D97E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</w:pPr>
            <w:r w:rsidRPr="78DD220D"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  <w:t>[●]</w:t>
            </w:r>
          </w:p>
        </w:tc>
      </w:tr>
      <w:tr w:rsidR="001B01D3" w:rsidRPr="00560622" w14:paraId="7302E054" w14:textId="77777777" w:rsidTr="00F62C73">
        <w:tc>
          <w:tcPr>
            <w:tcW w:w="4536" w:type="dxa"/>
            <w:shd w:val="clear" w:color="auto" w:fill="auto"/>
          </w:tcPr>
          <w:p w14:paraId="0271309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537" w:type="dxa"/>
            <w:shd w:val="clear" w:color="auto" w:fill="auto"/>
          </w:tcPr>
          <w:p w14:paraId="4B6168E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00151866</w:t>
            </w:r>
          </w:p>
        </w:tc>
      </w:tr>
      <w:tr w:rsidR="001B01D3" w:rsidRPr="00560622" w14:paraId="5632695A" w14:textId="77777777" w:rsidTr="00F62C73">
        <w:tc>
          <w:tcPr>
            <w:tcW w:w="4536" w:type="dxa"/>
            <w:shd w:val="clear" w:color="auto" w:fill="auto"/>
          </w:tcPr>
          <w:p w14:paraId="5064E901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537" w:type="dxa"/>
            <w:shd w:val="clear" w:color="auto" w:fill="auto"/>
          </w:tcPr>
          <w:p w14:paraId="4A4BBA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4172AECC">
              <w:rPr>
                <w:rFonts w:ascii="Arial Narrow" w:hAnsi="Arial Narrow" w:cs="Arial Narrow"/>
                <w:sz w:val="24"/>
                <w:szCs w:val="24"/>
              </w:rPr>
              <w:t>2020571520</w:t>
            </w:r>
          </w:p>
        </w:tc>
      </w:tr>
      <w:tr w:rsidR="001B01D3" w:rsidRPr="00560622" w14:paraId="17F9A979" w14:textId="77777777" w:rsidTr="00F62C73">
        <w:tc>
          <w:tcPr>
            <w:tcW w:w="4536" w:type="dxa"/>
            <w:shd w:val="clear" w:color="auto" w:fill="auto"/>
          </w:tcPr>
          <w:p w14:paraId="67007816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4172AECC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537" w:type="dxa"/>
            <w:shd w:val="clear" w:color="auto" w:fill="auto"/>
          </w:tcPr>
          <w:p w14:paraId="180BCE65" w14:textId="6BA2CE1F" w:rsidR="001B01D3" w:rsidRPr="00A57052" w:rsidRDefault="6080F147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4"/>
                <w:szCs w:val="24"/>
              </w:rPr>
            </w:pPr>
            <w:r w:rsidRPr="00A57052">
              <w:rPr>
                <w:rFonts w:ascii="Arial Narrow" w:hAnsi="Arial Narrow" w:cs="Arial Narrow"/>
                <w:bCs/>
                <w:sz w:val="24"/>
                <w:szCs w:val="24"/>
              </w:rPr>
              <w:t>Štátna pokladnica</w:t>
            </w:r>
          </w:p>
        </w:tc>
      </w:tr>
      <w:tr w:rsidR="001B01D3" w:rsidRPr="00560622" w14:paraId="5144E924" w14:textId="77777777" w:rsidTr="00F62C73">
        <w:tc>
          <w:tcPr>
            <w:tcW w:w="4536" w:type="dxa"/>
            <w:shd w:val="clear" w:color="auto" w:fill="auto"/>
          </w:tcPr>
          <w:p w14:paraId="5FE743F2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537" w:type="dxa"/>
            <w:shd w:val="clear" w:color="auto" w:fill="auto"/>
          </w:tcPr>
          <w:p w14:paraId="46269592" w14:textId="15016E51" w:rsidR="001B01D3" w:rsidRPr="00A57052" w:rsidRDefault="7DEA3D04" w:rsidP="00DE285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spacing w:line="259" w:lineRule="auto"/>
              <w:ind w:left="0"/>
              <w:jc w:val="both"/>
              <w:rPr>
                <w:rFonts w:ascii="Arial Narrow" w:hAnsi="Arial Narrow" w:cs="Arial Narrow"/>
                <w:bCs/>
                <w:sz w:val="24"/>
                <w:szCs w:val="24"/>
              </w:rPr>
            </w:pPr>
            <w:r w:rsidRPr="00A57052">
              <w:rPr>
                <w:rFonts w:ascii="Arial Narrow" w:hAnsi="Arial Narrow" w:cs="Arial Narrow"/>
                <w:bCs/>
                <w:sz w:val="24"/>
                <w:szCs w:val="24"/>
              </w:rPr>
              <w:t>SK78 8180 0000 0070 0018 0023</w:t>
            </w:r>
          </w:p>
        </w:tc>
      </w:tr>
      <w:tr w:rsidR="001B01D3" w:rsidRPr="00560622" w14:paraId="4683C2E2" w14:textId="77777777" w:rsidTr="00F62C73">
        <w:tc>
          <w:tcPr>
            <w:tcW w:w="4536" w:type="dxa"/>
            <w:shd w:val="clear" w:color="auto" w:fill="auto"/>
          </w:tcPr>
          <w:p w14:paraId="5BB0E185" w14:textId="1120849D" w:rsidR="001B01D3" w:rsidRPr="00560622" w:rsidRDefault="002246DD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BIC/SWIFT kód:</w:t>
            </w:r>
          </w:p>
        </w:tc>
        <w:tc>
          <w:tcPr>
            <w:tcW w:w="4537" w:type="dxa"/>
            <w:shd w:val="clear" w:color="auto" w:fill="auto"/>
          </w:tcPr>
          <w:p w14:paraId="2BC8842F" w14:textId="18C29026" w:rsidR="001B01D3" w:rsidRPr="00A57052" w:rsidRDefault="51FA24C5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4"/>
                <w:szCs w:val="24"/>
              </w:rPr>
            </w:pPr>
            <w:r w:rsidRPr="00A57052">
              <w:rPr>
                <w:rFonts w:ascii="Arial Narrow" w:hAnsi="Arial Narrow" w:cs="Arial Narrow"/>
                <w:bCs/>
                <w:sz w:val="24"/>
                <w:szCs w:val="24"/>
              </w:rPr>
              <w:t>SPSRSKBA</w:t>
            </w:r>
          </w:p>
        </w:tc>
      </w:tr>
      <w:tr w:rsidR="001B01D3" w:rsidRPr="00560622" w14:paraId="2F712C8F" w14:textId="77777777" w:rsidTr="00F62C73">
        <w:tc>
          <w:tcPr>
            <w:tcW w:w="4536" w:type="dxa"/>
            <w:shd w:val="clear" w:color="auto" w:fill="auto"/>
          </w:tcPr>
          <w:p w14:paraId="47D840B4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</w:p>
        </w:tc>
        <w:tc>
          <w:tcPr>
            <w:tcW w:w="4537" w:type="dxa"/>
            <w:shd w:val="clear" w:color="auto" w:fill="auto"/>
          </w:tcPr>
          <w:p w14:paraId="4E3702BF" w14:textId="2A5CD255" w:rsidR="001B01D3" w:rsidRPr="00560622" w:rsidRDefault="236BF0C8" w:rsidP="00CC616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</w:pPr>
            <w:r w:rsidRPr="78DD220D"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  <w:t>[●]</w:t>
            </w:r>
          </w:p>
        </w:tc>
      </w:tr>
      <w:tr w:rsidR="001B01D3" w:rsidRPr="00560622" w14:paraId="7EAEA9AF" w14:textId="77777777" w:rsidTr="00F62C73">
        <w:tc>
          <w:tcPr>
            <w:tcW w:w="4536" w:type="dxa"/>
            <w:shd w:val="clear" w:color="auto" w:fill="auto"/>
          </w:tcPr>
          <w:p w14:paraId="75118D23" w14:textId="2719A9B5" w:rsidR="78DD220D" w:rsidRPr="00DE285D" w:rsidRDefault="00F62C73" w:rsidP="00DE285D">
            <w:pPr>
              <w:pStyle w:val="Odsekzoznamu"/>
              <w:tabs>
                <w:tab w:val="left" w:pos="426"/>
              </w:tabs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Kontaktná osoba:</w:t>
            </w:r>
          </w:p>
        </w:tc>
        <w:tc>
          <w:tcPr>
            <w:tcW w:w="4537" w:type="dxa"/>
            <w:shd w:val="clear" w:color="auto" w:fill="auto"/>
          </w:tcPr>
          <w:p w14:paraId="4C97D82A" w14:textId="1D97CAD7" w:rsidR="78DD220D" w:rsidRDefault="78DD220D" w:rsidP="00DE285D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</w:pPr>
            <w:r w:rsidRPr="78DD220D"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  <w:t>[●]</w:t>
            </w:r>
          </w:p>
        </w:tc>
      </w:tr>
      <w:tr w:rsidR="00F62C73" w:rsidRPr="00560622" w14:paraId="798BA78D" w14:textId="77777777" w:rsidTr="00F62C73">
        <w:tc>
          <w:tcPr>
            <w:tcW w:w="4536" w:type="dxa"/>
            <w:shd w:val="clear" w:color="auto" w:fill="auto"/>
          </w:tcPr>
          <w:p w14:paraId="556CE445" w14:textId="2E640DEE" w:rsidR="00F62C73" w:rsidRPr="00DE285D" w:rsidRDefault="00F62C73" w:rsidP="00DE285D">
            <w:pPr>
              <w:pStyle w:val="Odsekzoznamu"/>
              <w:tabs>
                <w:tab w:val="left" w:pos="426"/>
              </w:tabs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285D">
              <w:rPr>
                <w:rFonts w:ascii="Arial Narrow" w:hAnsi="Arial Narrow" w:cs="Arial"/>
                <w:sz w:val="24"/>
                <w:szCs w:val="24"/>
              </w:rPr>
              <w:t>Tel. kontakt:</w:t>
            </w:r>
          </w:p>
        </w:tc>
        <w:tc>
          <w:tcPr>
            <w:tcW w:w="4537" w:type="dxa"/>
            <w:shd w:val="clear" w:color="auto" w:fill="auto"/>
          </w:tcPr>
          <w:p w14:paraId="4D7E18D6" w14:textId="42FAA0A7" w:rsidR="00F62C73" w:rsidRPr="78DD220D" w:rsidRDefault="00F62C73" w:rsidP="00DE285D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</w:pPr>
            <w:r w:rsidRPr="78DD220D"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  <w:t>[●]</w:t>
            </w:r>
          </w:p>
        </w:tc>
      </w:tr>
      <w:tr w:rsidR="00A02DCF" w:rsidRPr="00560622" w14:paraId="2B5007BF" w14:textId="77777777" w:rsidTr="00F62C73">
        <w:tc>
          <w:tcPr>
            <w:tcW w:w="4536" w:type="dxa"/>
            <w:shd w:val="clear" w:color="auto" w:fill="auto"/>
          </w:tcPr>
          <w:p w14:paraId="3C0125D4" w14:textId="07C152FB" w:rsidR="00A02DCF" w:rsidRPr="00DE285D" w:rsidRDefault="00A02DCF" w:rsidP="00F62C73">
            <w:pPr>
              <w:pStyle w:val="Odsekzoznamu"/>
              <w:tabs>
                <w:tab w:val="left" w:pos="426"/>
              </w:tabs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285D">
              <w:rPr>
                <w:rFonts w:ascii="Arial Narrow" w:hAnsi="Arial Narrow" w:cs="Arial"/>
                <w:sz w:val="24"/>
                <w:szCs w:val="24"/>
              </w:rPr>
              <w:t>E-mail:</w:t>
            </w:r>
          </w:p>
        </w:tc>
        <w:tc>
          <w:tcPr>
            <w:tcW w:w="4537" w:type="dxa"/>
            <w:shd w:val="clear" w:color="auto" w:fill="auto"/>
          </w:tcPr>
          <w:p w14:paraId="13151840" w14:textId="5B14E95E" w:rsidR="00A02DCF" w:rsidRPr="78DD220D" w:rsidRDefault="00A02DCF" w:rsidP="00DE285D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</w:pPr>
            <w:r w:rsidRPr="78DD220D"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  <w:t>[●]</w:t>
            </w:r>
          </w:p>
        </w:tc>
      </w:tr>
      <w:tr w:rsidR="001B01D3" w:rsidRPr="00560622" w14:paraId="52711AE7" w14:textId="77777777" w:rsidTr="00F62C73">
        <w:tc>
          <w:tcPr>
            <w:tcW w:w="4536" w:type="dxa"/>
            <w:shd w:val="clear" w:color="auto" w:fill="auto"/>
          </w:tcPr>
          <w:p w14:paraId="0DB09736" w14:textId="77777777" w:rsidR="001B01D3" w:rsidRPr="00560622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 w:cs="Arial Narrow"/>
                <w:b/>
                <w:sz w:val="24"/>
                <w:szCs w:val="24"/>
              </w:rPr>
              <w:t>kupujúci</w:t>
            </w:r>
            <w:r w:rsidRPr="00560622">
              <w:rPr>
                <w:rFonts w:ascii="Arial Narrow" w:hAnsi="Arial Narrow" w:cs="Arial Narrow"/>
                <w:sz w:val="24"/>
                <w:szCs w:val="24"/>
              </w:rPr>
              <w:t>“)</w:t>
            </w:r>
          </w:p>
        </w:tc>
        <w:tc>
          <w:tcPr>
            <w:tcW w:w="4537" w:type="dxa"/>
            <w:shd w:val="clear" w:color="auto" w:fill="auto"/>
          </w:tcPr>
          <w:p w14:paraId="4AA5B72D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2DA4606D" w14:textId="3AE16E54" w:rsidR="00FC2417" w:rsidRPr="00560622" w:rsidRDefault="6BA18843" w:rsidP="78DD220D">
      <w:pPr>
        <w:rPr>
          <w:rFonts w:ascii="Arial Narrow" w:hAnsi="Arial Narrow"/>
          <w:sz w:val="24"/>
          <w:szCs w:val="24"/>
        </w:rPr>
      </w:pPr>
      <w:r w:rsidRPr="78DD220D">
        <w:rPr>
          <w:rFonts w:ascii="Arial Narrow" w:hAnsi="Arial Narrow"/>
          <w:sz w:val="24"/>
          <w:szCs w:val="24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7"/>
      </w:tblGrid>
      <w:tr w:rsidR="00613A8C" w:rsidRPr="00560622" w14:paraId="7D71236B" w14:textId="77777777" w:rsidTr="00205F08">
        <w:tc>
          <w:tcPr>
            <w:tcW w:w="4536" w:type="dxa"/>
            <w:shd w:val="clear" w:color="auto" w:fill="auto"/>
          </w:tcPr>
          <w:p w14:paraId="1613EFE5" w14:textId="77777777" w:rsidR="006E6235" w:rsidRPr="00560622" w:rsidRDefault="006E6235" w:rsidP="00565125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5E6E3CF" w14:textId="77777777" w:rsidR="00613A8C" w:rsidRPr="00560622" w:rsidRDefault="00613A8C" w:rsidP="00565125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Predávajúci:</w:t>
            </w:r>
          </w:p>
        </w:tc>
        <w:tc>
          <w:tcPr>
            <w:tcW w:w="4537" w:type="dxa"/>
            <w:shd w:val="clear" w:color="auto" w:fill="auto"/>
          </w:tcPr>
          <w:p w14:paraId="55BE37D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613A8C" w:rsidRPr="00560622" w14:paraId="7C6948F8" w14:textId="77777777" w:rsidTr="00205F08">
        <w:trPr>
          <w:trHeight w:val="300"/>
        </w:trPr>
        <w:tc>
          <w:tcPr>
            <w:tcW w:w="4536" w:type="dxa"/>
            <w:shd w:val="clear" w:color="auto" w:fill="auto"/>
          </w:tcPr>
          <w:p w14:paraId="7868CAC9" w14:textId="6C6E8787" w:rsidR="00613A8C" w:rsidRPr="00560622" w:rsidRDefault="00613A8C" w:rsidP="00C15D3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Názov:</w:t>
            </w:r>
          </w:p>
        </w:tc>
        <w:tc>
          <w:tcPr>
            <w:tcW w:w="4537" w:type="dxa"/>
            <w:shd w:val="clear" w:color="auto" w:fill="auto"/>
          </w:tcPr>
          <w:p w14:paraId="6738783A" w14:textId="77777777" w:rsidR="00613A8C" w:rsidRPr="00560622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2500D8F9" w14:textId="77777777" w:rsidTr="00205F08">
        <w:tc>
          <w:tcPr>
            <w:tcW w:w="4536" w:type="dxa"/>
            <w:shd w:val="clear" w:color="auto" w:fill="auto"/>
          </w:tcPr>
          <w:p w14:paraId="6E21549E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537" w:type="dxa"/>
            <w:shd w:val="clear" w:color="auto" w:fill="auto"/>
          </w:tcPr>
          <w:p w14:paraId="0FB81B6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B3D0E67" w14:textId="77777777" w:rsidTr="00205F08">
        <w:tc>
          <w:tcPr>
            <w:tcW w:w="4536" w:type="dxa"/>
            <w:shd w:val="clear" w:color="auto" w:fill="auto"/>
          </w:tcPr>
          <w:p w14:paraId="2C90A106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zastúpený:</w:t>
            </w:r>
          </w:p>
        </w:tc>
        <w:tc>
          <w:tcPr>
            <w:tcW w:w="4537" w:type="dxa"/>
            <w:shd w:val="clear" w:color="auto" w:fill="auto"/>
          </w:tcPr>
          <w:p w14:paraId="437E317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234F93F5" w14:textId="77777777" w:rsidTr="00205F08">
        <w:tc>
          <w:tcPr>
            <w:tcW w:w="4536" w:type="dxa"/>
            <w:shd w:val="clear" w:color="auto" w:fill="auto"/>
          </w:tcPr>
          <w:p w14:paraId="505E73A3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537" w:type="dxa"/>
            <w:shd w:val="clear" w:color="auto" w:fill="auto"/>
          </w:tcPr>
          <w:p w14:paraId="52871579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0031B3AA" w14:textId="77777777" w:rsidTr="00205F08">
        <w:tc>
          <w:tcPr>
            <w:tcW w:w="4536" w:type="dxa"/>
            <w:shd w:val="clear" w:color="auto" w:fill="auto"/>
          </w:tcPr>
          <w:p w14:paraId="3EEBDF0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537" w:type="dxa"/>
            <w:shd w:val="clear" w:color="auto" w:fill="auto"/>
          </w:tcPr>
          <w:p w14:paraId="79D875F2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74F76816" w14:textId="77777777" w:rsidTr="00205F08">
        <w:tc>
          <w:tcPr>
            <w:tcW w:w="4536" w:type="dxa"/>
            <w:shd w:val="clear" w:color="auto" w:fill="auto"/>
          </w:tcPr>
          <w:p w14:paraId="0DC61FD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537" w:type="dxa"/>
            <w:shd w:val="clear" w:color="auto" w:fill="auto"/>
          </w:tcPr>
          <w:p w14:paraId="04C0D6A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4C114D9" w14:textId="77777777" w:rsidTr="00205F08">
        <w:tc>
          <w:tcPr>
            <w:tcW w:w="4536" w:type="dxa"/>
            <w:shd w:val="clear" w:color="auto" w:fill="auto"/>
          </w:tcPr>
          <w:p w14:paraId="526118D2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537" w:type="dxa"/>
            <w:shd w:val="clear" w:color="auto" w:fill="auto"/>
          </w:tcPr>
          <w:p w14:paraId="720213DE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05F389C" w14:textId="77777777" w:rsidTr="00205F08">
        <w:tc>
          <w:tcPr>
            <w:tcW w:w="4536" w:type="dxa"/>
            <w:shd w:val="clear" w:color="auto" w:fill="auto"/>
          </w:tcPr>
          <w:p w14:paraId="0E49A393" w14:textId="6257056C" w:rsidR="00613A8C" w:rsidRPr="00560622" w:rsidRDefault="00C15D35" w:rsidP="00C15D3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SWIFT:</w:t>
            </w:r>
          </w:p>
        </w:tc>
        <w:tc>
          <w:tcPr>
            <w:tcW w:w="4537" w:type="dxa"/>
            <w:shd w:val="clear" w:color="auto" w:fill="auto"/>
          </w:tcPr>
          <w:p w14:paraId="3A14F09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CB10131" w14:textId="77777777" w:rsidTr="00205F08">
        <w:tc>
          <w:tcPr>
            <w:tcW w:w="4536" w:type="dxa"/>
            <w:shd w:val="clear" w:color="auto" w:fill="auto"/>
          </w:tcPr>
          <w:p w14:paraId="700B8B64" w14:textId="04AB5979" w:rsidR="00613A8C" w:rsidRPr="00560622" w:rsidRDefault="00613A8C" w:rsidP="00C15D3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IBAN:</w:t>
            </w:r>
          </w:p>
        </w:tc>
        <w:tc>
          <w:tcPr>
            <w:tcW w:w="4537" w:type="dxa"/>
            <w:shd w:val="clear" w:color="auto" w:fill="auto"/>
          </w:tcPr>
          <w:p w14:paraId="05EF698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150E4860" w14:textId="77777777" w:rsidTr="00205F08">
        <w:tc>
          <w:tcPr>
            <w:tcW w:w="4536" w:type="dxa"/>
            <w:shd w:val="clear" w:color="auto" w:fill="auto"/>
          </w:tcPr>
          <w:p w14:paraId="3D878CC4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E-mail:</w:t>
            </w:r>
          </w:p>
        </w:tc>
        <w:tc>
          <w:tcPr>
            <w:tcW w:w="4537" w:type="dxa"/>
            <w:shd w:val="clear" w:color="auto" w:fill="auto"/>
          </w:tcPr>
          <w:p w14:paraId="14301E7C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6616EA2B" w14:textId="77777777" w:rsidTr="00205F08">
        <w:tc>
          <w:tcPr>
            <w:tcW w:w="4536" w:type="dxa"/>
            <w:shd w:val="clear" w:color="auto" w:fill="auto"/>
          </w:tcPr>
          <w:p w14:paraId="5FFB4FBC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Tel.:</w:t>
            </w:r>
          </w:p>
        </w:tc>
        <w:tc>
          <w:tcPr>
            <w:tcW w:w="4537" w:type="dxa"/>
            <w:shd w:val="clear" w:color="auto" w:fill="auto"/>
          </w:tcPr>
          <w:p w14:paraId="472EB65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CC6166" w:rsidRPr="00560622" w14:paraId="040DA9C8" w14:textId="77777777" w:rsidTr="00205F08">
        <w:tc>
          <w:tcPr>
            <w:tcW w:w="4536" w:type="dxa"/>
            <w:shd w:val="clear" w:color="auto" w:fill="auto"/>
          </w:tcPr>
          <w:p w14:paraId="43B5D8FA" w14:textId="73D6D000" w:rsidR="00CC6166" w:rsidRPr="00560622" w:rsidRDefault="00CC6166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2EEF0544">
              <w:rPr>
                <w:rFonts w:ascii="Arial Narrow" w:eastAsia="Arial Narrow" w:hAnsi="Arial Narrow" w:cs="Arial Narrow"/>
                <w:sz w:val="24"/>
                <w:szCs w:val="24"/>
              </w:rPr>
              <w:t>Kontaktná osoba:</w:t>
            </w:r>
          </w:p>
        </w:tc>
        <w:tc>
          <w:tcPr>
            <w:tcW w:w="4537" w:type="dxa"/>
            <w:shd w:val="clear" w:color="auto" w:fill="auto"/>
          </w:tcPr>
          <w:p w14:paraId="3251B807" w14:textId="56EB30CE" w:rsidR="00CC6166" w:rsidRPr="00560622" w:rsidRDefault="004F34D1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BAFFFE7" w14:textId="77777777" w:rsidTr="00205F08">
        <w:tc>
          <w:tcPr>
            <w:tcW w:w="4536" w:type="dxa"/>
            <w:shd w:val="clear" w:color="auto" w:fill="auto"/>
          </w:tcPr>
          <w:p w14:paraId="55956304" w14:textId="1DC82501" w:rsidR="00613A8C" w:rsidRPr="00560622" w:rsidRDefault="00C15D35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</w:p>
        </w:tc>
        <w:tc>
          <w:tcPr>
            <w:tcW w:w="4537" w:type="dxa"/>
            <w:shd w:val="clear" w:color="auto" w:fill="auto"/>
          </w:tcPr>
          <w:p w14:paraId="5F0486B0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0B21BC7" w14:textId="77777777" w:rsidTr="00205F08">
        <w:tc>
          <w:tcPr>
            <w:tcW w:w="4536" w:type="dxa"/>
            <w:shd w:val="clear" w:color="auto" w:fill="auto"/>
          </w:tcPr>
          <w:p w14:paraId="1D2FF8D8" w14:textId="05CA486B" w:rsidR="00613A8C" w:rsidRPr="00560622" w:rsidRDefault="296A1C6C" w:rsidP="00951309">
            <w:pPr>
              <w:pStyle w:val="Odsekzoznamu"/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E4C52">
              <w:rPr>
                <w:rFonts w:ascii="Arial Narrow" w:hAnsi="Arial Narrow" w:cs="Arial"/>
                <w:sz w:val="24"/>
                <w:szCs w:val="24"/>
              </w:rPr>
              <w:t>Zapísaný v:</w:t>
            </w:r>
          </w:p>
          <w:p w14:paraId="39F92553" w14:textId="2DB1417A" w:rsidR="00613A8C" w:rsidRPr="006E4C52" w:rsidRDefault="00613A8C" w:rsidP="00951309">
            <w:pPr>
              <w:pStyle w:val="Odsekzoznamu"/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auto"/>
          </w:tcPr>
          <w:p w14:paraId="74F58FD0" w14:textId="745D1675" w:rsidR="78DD220D" w:rsidRPr="00951309" w:rsidRDefault="78DD220D" w:rsidP="00951309">
            <w:pPr>
              <w:pStyle w:val="Odsekzoznamu"/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v Obchodnom registri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</w:rPr>
              <w:t>[●]</w:t>
            </w: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 súdu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</w:rPr>
              <w:t>[●]</w:t>
            </w: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, oddiel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</w:rPr>
              <w:t>[●]</w:t>
            </w: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, vložka č.: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</w:rPr>
              <w:t>[●]</w:t>
            </w:r>
          </w:p>
          <w:p w14:paraId="173639A2" w14:textId="2255BABA" w:rsidR="78DD220D" w:rsidRDefault="78DD220D" w:rsidP="00951309">
            <w:pPr>
              <w:pStyle w:val="Odsekzoznamu"/>
              <w:tabs>
                <w:tab w:val="left" w:pos="426"/>
              </w:tabs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1309">
              <w:rPr>
                <w:rFonts w:ascii="Arial Narrow" w:hAnsi="Arial Narrow" w:cs="Arial"/>
                <w:i/>
                <w:iCs/>
                <w:sz w:val="24"/>
                <w:szCs w:val="24"/>
              </w:rPr>
              <w:t>Alternatívne</w:t>
            </w: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 v Živnostenskom registri Okresného úradu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  <w:lang w:val=""/>
              </w:rPr>
              <w:t>[●]</w:t>
            </w: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, číslo živ. registra: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  <w:lang w:val=""/>
              </w:rPr>
              <w:t>[●]</w:t>
            </w:r>
            <w:r w:rsidRPr="78DD220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613A8C" w:rsidRPr="00560622" w14:paraId="4ACF0C6A" w14:textId="77777777" w:rsidTr="00205F08">
        <w:tc>
          <w:tcPr>
            <w:tcW w:w="4536" w:type="dxa"/>
            <w:shd w:val="clear" w:color="auto" w:fill="auto"/>
          </w:tcPr>
          <w:p w14:paraId="0BE07DFC" w14:textId="77777777" w:rsidR="00613A8C" w:rsidRPr="00560622" w:rsidRDefault="00613A8C" w:rsidP="0056512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</w:t>
            </w:r>
            <w:r w:rsidRPr="00560622">
              <w:rPr>
                <w:rFonts w:ascii="Arial Narrow" w:hAnsi="Arial Narrow"/>
                <w:sz w:val="24"/>
                <w:szCs w:val="24"/>
              </w:rPr>
              <w:t>“)</w:t>
            </w:r>
          </w:p>
        </w:tc>
        <w:tc>
          <w:tcPr>
            <w:tcW w:w="4537" w:type="dxa"/>
            <w:shd w:val="clear" w:color="auto" w:fill="auto"/>
          </w:tcPr>
          <w:p w14:paraId="3E4DD41C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041C1AF9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48E4D9ED" w14:textId="71DC25B6" w:rsidR="00FC2417" w:rsidRPr="00560622" w:rsidRDefault="6BA18843" w:rsidP="00FC2417">
      <w:pPr>
        <w:rPr>
          <w:rFonts w:ascii="Arial Narrow" w:hAnsi="Arial Narrow"/>
          <w:sz w:val="24"/>
          <w:szCs w:val="24"/>
        </w:rPr>
      </w:pPr>
      <w:r w:rsidRPr="78DD220D">
        <w:rPr>
          <w:rFonts w:ascii="Arial Narrow" w:hAnsi="Arial Narrow"/>
          <w:sz w:val="24"/>
          <w:szCs w:val="24"/>
        </w:rPr>
        <w:t>(</w:t>
      </w:r>
      <w:r w:rsidR="4773A40E" w:rsidRPr="78DD220D">
        <w:rPr>
          <w:rFonts w:ascii="Arial Narrow" w:hAnsi="Arial Narrow"/>
          <w:sz w:val="24"/>
          <w:szCs w:val="24"/>
        </w:rPr>
        <w:t xml:space="preserve">kupujúci a predávajúci </w:t>
      </w:r>
      <w:r w:rsidRPr="78DD220D">
        <w:rPr>
          <w:rFonts w:ascii="Arial Narrow" w:hAnsi="Arial Narrow"/>
          <w:sz w:val="24"/>
          <w:szCs w:val="24"/>
        </w:rPr>
        <w:t>ďalej len „</w:t>
      </w:r>
      <w:r w:rsidRPr="78DD220D">
        <w:rPr>
          <w:rFonts w:ascii="Arial Narrow" w:hAnsi="Arial Narrow"/>
          <w:b/>
          <w:bCs/>
          <w:sz w:val="24"/>
          <w:szCs w:val="24"/>
        </w:rPr>
        <w:t>Zmluvné strany</w:t>
      </w:r>
      <w:r w:rsidRPr="78DD220D">
        <w:rPr>
          <w:rFonts w:ascii="Arial Narrow" w:hAnsi="Arial Narrow"/>
          <w:sz w:val="24"/>
          <w:szCs w:val="24"/>
        </w:rPr>
        <w:t>“)</w:t>
      </w:r>
    </w:p>
    <w:p w14:paraId="58B90120" w14:textId="77777777" w:rsidR="00FC2417" w:rsidRPr="00560622" w:rsidRDefault="00FC2417" w:rsidP="00CA7B82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lastRenderedPageBreak/>
        <w:t>Článok II.</w:t>
      </w:r>
    </w:p>
    <w:p w14:paraId="4C6CFE58" w14:textId="77777777" w:rsidR="00FC2417" w:rsidRPr="00560622" w:rsidRDefault="00FC2417" w:rsidP="00C0071A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Úvodné ustanoveni</w:t>
      </w:r>
      <w:r w:rsidR="00BB427D" w:rsidRPr="00560622">
        <w:rPr>
          <w:rFonts w:ascii="Arial Narrow" w:hAnsi="Arial Narrow" w:cs="Calibri"/>
          <w:sz w:val="24"/>
          <w:szCs w:val="24"/>
        </w:rPr>
        <w:t>e</w:t>
      </w:r>
    </w:p>
    <w:p w14:paraId="0C664805" w14:textId="259FB8F8" w:rsidR="006E6235" w:rsidRPr="00A57052" w:rsidRDefault="009B2474" w:rsidP="00C71340">
      <w:pPr>
        <w:pStyle w:val="CTL"/>
        <w:numPr>
          <w:ilvl w:val="1"/>
          <w:numId w:val="6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 w:rsidRPr="00A57052">
        <w:rPr>
          <w:rFonts w:ascii="Arial Narrow" w:hAnsi="Arial Narrow" w:cs="Calibri"/>
          <w:szCs w:val="24"/>
        </w:rPr>
        <w:t>Ministerstvo vnútra Slovenskej republiky</w:t>
      </w:r>
      <w:r w:rsidR="13123A32" w:rsidRPr="00A57052">
        <w:rPr>
          <w:rFonts w:ascii="Arial Narrow" w:hAnsi="Arial Narrow" w:cs="Calibri"/>
          <w:szCs w:val="24"/>
        </w:rPr>
        <w:t xml:space="preserve"> ako verejný obstarávateľ podľa § 7 ods. </w:t>
      </w:r>
      <w:r w:rsidR="654906BE" w:rsidRPr="00A57052">
        <w:rPr>
          <w:rFonts w:ascii="Arial Narrow" w:hAnsi="Arial Narrow" w:cs="Calibri"/>
          <w:szCs w:val="24"/>
        </w:rPr>
        <w:t xml:space="preserve">1 písm. a) zákona </w:t>
      </w:r>
      <w:r w:rsidR="13123A32" w:rsidRPr="00A57052">
        <w:rPr>
          <w:rFonts w:ascii="Arial Narrow" w:hAnsi="Arial Narrow" w:cs="Calibri"/>
          <w:szCs w:val="24"/>
        </w:rPr>
        <w:t>o verejnom obstarávaní zriadil</w:t>
      </w:r>
      <w:r w:rsidRPr="00A57052">
        <w:rPr>
          <w:rFonts w:ascii="Arial Narrow" w:hAnsi="Arial Narrow" w:cs="Calibri"/>
          <w:szCs w:val="24"/>
        </w:rPr>
        <w:t>o</w:t>
      </w:r>
      <w:r w:rsidR="13123A32" w:rsidRPr="00A57052">
        <w:rPr>
          <w:rFonts w:ascii="Arial Narrow" w:hAnsi="Arial Narrow" w:cs="Calibri"/>
          <w:szCs w:val="24"/>
        </w:rPr>
        <w:t xml:space="preserve"> dynamický nákupný systém (ďalej len „DNS“) s</w:t>
      </w:r>
      <w:r w:rsidR="20206FC7" w:rsidRPr="00A57052">
        <w:rPr>
          <w:rFonts w:ascii="Arial Narrow" w:hAnsi="Arial Narrow" w:cs="Calibri"/>
          <w:szCs w:val="24"/>
        </w:rPr>
        <w:t> </w:t>
      </w:r>
      <w:r w:rsidR="13123A32" w:rsidRPr="00A57052">
        <w:rPr>
          <w:rFonts w:ascii="Arial Narrow" w:hAnsi="Arial Narrow" w:cs="Calibri"/>
          <w:szCs w:val="24"/>
        </w:rPr>
        <w:t>názvom</w:t>
      </w:r>
      <w:r w:rsidR="20206FC7" w:rsidRPr="00A57052">
        <w:rPr>
          <w:rFonts w:ascii="Arial Narrow" w:hAnsi="Arial Narrow" w:cs="Calibri"/>
          <w:szCs w:val="24"/>
        </w:rPr>
        <w:t xml:space="preserve"> </w:t>
      </w:r>
      <w:r w:rsidR="6BA18843" w:rsidRPr="00A57052">
        <w:rPr>
          <w:rFonts w:ascii="Arial Narrow" w:hAnsi="Arial Narrow" w:cs="Calibri"/>
          <w:b/>
          <w:szCs w:val="24"/>
        </w:rPr>
        <w:t>"</w:t>
      </w:r>
      <w:r w:rsidR="654906BE" w:rsidRPr="00A57052">
        <w:rPr>
          <w:rFonts w:ascii="Arial Narrow" w:hAnsi="Arial Narrow" w:cs="Calibri"/>
          <w:b/>
          <w:szCs w:val="24"/>
        </w:rPr>
        <w:t>IKT zariadenia DNS</w:t>
      </w:r>
      <w:r w:rsidR="6BA18843" w:rsidRPr="00A57052">
        <w:rPr>
          <w:rFonts w:ascii="Arial Narrow" w:hAnsi="Arial Narrow" w:cs="Calibri"/>
          <w:szCs w:val="24"/>
        </w:rPr>
        <w:t>"</w:t>
      </w:r>
      <w:r w:rsidR="20206FC7" w:rsidRPr="00A57052">
        <w:rPr>
          <w:rFonts w:ascii="Arial Narrow" w:hAnsi="Arial Narrow" w:cs="Calibri"/>
          <w:szCs w:val="24"/>
        </w:rPr>
        <w:t>.</w:t>
      </w:r>
    </w:p>
    <w:p w14:paraId="34AB0E89" w14:textId="153400F5" w:rsidR="00F85137" w:rsidRPr="00A57052" w:rsidRDefault="20206FC7" w:rsidP="00CE2335">
      <w:pPr>
        <w:pStyle w:val="CTL"/>
        <w:numPr>
          <w:ilvl w:val="1"/>
          <w:numId w:val="6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 w:rsidRPr="00A57052">
        <w:rPr>
          <w:rFonts w:ascii="Arial Narrow" w:hAnsi="Arial Narrow" w:cs="Calibri"/>
          <w:szCs w:val="24"/>
        </w:rPr>
        <w:t>V</w:t>
      </w:r>
      <w:r w:rsidR="00DE521C" w:rsidRPr="00A57052">
        <w:rPr>
          <w:rFonts w:ascii="Arial Narrow" w:hAnsi="Arial Narrow" w:cs="Calibri"/>
          <w:szCs w:val="24"/>
        </w:rPr>
        <w:t>erejný obstarávateľ</w:t>
      </w:r>
      <w:r w:rsidRPr="00A57052">
        <w:rPr>
          <w:rFonts w:ascii="Arial Narrow" w:hAnsi="Arial Narrow" w:cs="Calibri"/>
          <w:szCs w:val="24"/>
        </w:rPr>
        <w:t xml:space="preserve"> prostredníctvom DNS v súlade s príslušnými ustanoveniami zákona o verejnom obstarávaní zrealizoval konkrétne obstarávanie na predmet zákazky </w:t>
      </w:r>
      <w:r w:rsidR="6F22A9F0" w:rsidRPr="00A57052">
        <w:rPr>
          <w:rFonts w:ascii="Arial Narrow" w:hAnsi="Arial Narrow" w:cs="Calibri"/>
          <w:b/>
          <w:szCs w:val="24"/>
        </w:rPr>
        <w:t>„</w:t>
      </w:r>
      <w:r w:rsidR="00CE2335" w:rsidRPr="00CE2335">
        <w:rPr>
          <w:rFonts w:ascii="Arial Narrow" w:hAnsi="Arial Narrow" w:cs="Calibri"/>
          <w:b/>
          <w:szCs w:val="24"/>
        </w:rPr>
        <w:t>Spotrebný materiál_2024</w:t>
      </w:r>
      <w:r w:rsidR="2152D225" w:rsidRPr="00A57052">
        <w:rPr>
          <w:rFonts w:ascii="Arial Narrow" w:hAnsi="Arial Narrow" w:cs="Calibri"/>
          <w:b/>
          <w:szCs w:val="24"/>
        </w:rPr>
        <w:t xml:space="preserve"> </w:t>
      </w:r>
      <w:r w:rsidR="4801788C" w:rsidRPr="00A57052">
        <w:rPr>
          <w:rFonts w:ascii="Arial Narrow" w:hAnsi="Arial Narrow" w:cs="Calibri"/>
          <w:b/>
          <w:szCs w:val="24"/>
        </w:rPr>
        <w:t>(</w:t>
      </w:r>
      <w:r w:rsidR="18EE77F6" w:rsidRPr="00A57052">
        <w:rPr>
          <w:rFonts w:ascii="Arial Narrow" w:hAnsi="Arial Narrow" w:cs="Calibri"/>
          <w:b/>
          <w:szCs w:val="24"/>
        </w:rPr>
        <w:t xml:space="preserve"> </w:t>
      </w:r>
      <w:r w:rsidR="4801788C" w:rsidRPr="00A57052">
        <w:rPr>
          <w:rFonts w:ascii="Arial Narrow" w:hAnsi="Arial Narrow" w:cs="Calibri"/>
          <w:b/>
          <w:szCs w:val="24"/>
        </w:rPr>
        <w:t xml:space="preserve">ID zákazky </w:t>
      </w:r>
      <w:r w:rsidR="00CE2335">
        <w:rPr>
          <w:rFonts w:ascii="Arial Narrow" w:hAnsi="Arial Narrow" w:cs="Calibri"/>
          <w:b/>
          <w:szCs w:val="24"/>
        </w:rPr>
        <w:t>60818</w:t>
      </w:r>
      <w:r w:rsidR="18EE77F6" w:rsidRPr="00A57052">
        <w:rPr>
          <w:rFonts w:ascii="Arial Narrow" w:hAnsi="Arial Narrow" w:cs="Calibri"/>
          <w:b/>
          <w:szCs w:val="24"/>
        </w:rPr>
        <w:t xml:space="preserve"> </w:t>
      </w:r>
      <w:r w:rsidR="4801788C" w:rsidRPr="00A57052">
        <w:rPr>
          <w:rFonts w:ascii="Arial Narrow" w:hAnsi="Arial Narrow" w:cs="Calibri"/>
          <w:b/>
          <w:szCs w:val="24"/>
        </w:rPr>
        <w:t>)</w:t>
      </w:r>
      <w:r w:rsidR="3ADB959D" w:rsidRPr="00A57052">
        <w:rPr>
          <w:rFonts w:ascii="Arial Narrow" w:hAnsi="Arial Narrow" w:cs="Calibri"/>
          <w:b/>
          <w:szCs w:val="24"/>
        </w:rPr>
        <w:t>“</w:t>
      </w:r>
      <w:r w:rsidR="6F22A9F0" w:rsidRPr="00A57052">
        <w:rPr>
          <w:rFonts w:ascii="Arial Narrow" w:hAnsi="Arial Narrow" w:cs="Calibri"/>
          <w:szCs w:val="24"/>
        </w:rPr>
        <w:t>.</w:t>
      </w:r>
    </w:p>
    <w:p w14:paraId="64EB04C5" w14:textId="1CBDF830" w:rsidR="00FB6406" w:rsidRPr="00560622" w:rsidRDefault="00FB6406" w:rsidP="00C71340">
      <w:pPr>
        <w:pStyle w:val="CTL"/>
        <w:numPr>
          <w:ilvl w:val="1"/>
          <w:numId w:val="6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Táto zmluva je výsledkom procesu verejného obstarávania postupom podľa zákona </w:t>
      </w:r>
      <w:r w:rsidR="00DA3433">
        <w:rPr>
          <w:rFonts w:ascii="Arial Narrow" w:hAnsi="Arial Narrow" w:cs="Calibri"/>
          <w:szCs w:val="24"/>
        </w:rPr>
        <w:t>o verejnom obstarávaní</w:t>
      </w:r>
      <w:r>
        <w:rPr>
          <w:rFonts w:ascii="Arial Narrow" w:hAnsi="Arial Narrow" w:cs="Calibri"/>
          <w:szCs w:val="24"/>
        </w:rPr>
        <w:t>. Predmet zákazky je realizovaný</w:t>
      </w:r>
      <w:r w:rsidR="004E1006">
        <w:rPr>
          <w:rFonts w:ascii="Arial Narrow" w:hAnsi="Arial Narrow" w:cs="Calibri"/>
          <w:szCs w:val="24"/>
        </w:rPr>
        <w:t xml:space="preserve"> a financovaný zo</w:t>
      </w:r>
      <w:r>
        <w:rPr>
          <w:rFonts w:ascii="Arial Narrow" w:hAnsi="Arial Narrow" w:cs="Calibri"/>
          <w:szCs w:val="24"/>
        </w:rPr>
        <w:t xml:space="preserve"> zdrojov štátneho rozpočtu. </w:t>
      </w:r>
    </w:p>
    <w:p w14:paraId="2722ED8F" w14:textId="77777777" w:rsidR="00FC2417" w:rsidRPr="00560622" w:rsidRDefault="00FC2417" w:rsidP="00CA7B82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III.</w:t>
      </w:r>
    </w:p>
    <w:p w14:paraId="02004153" w14:textId="77777777" w:rsidR="00FC2417" w:rsidRPr="00560622" w:rsidRDefault="00FC2417" w:rsidP="00C0071A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Predmet zmluvy</w:t>
      </w:r>
    </w:p>
    <w:p w14:paraId="5ED6AD5F" w14:textId="3CDFFC19" w:rsidR="00FC2417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Predmetom tejto </w:t>
      </w:r>
      <w:r w:rsidR="11F103A9" w:rsidRPr="78DD220D">
        <w:rPr>
          <w:rFonts w:ascii="Arial Narrow" w:hAnsi="Arial Narrow" w:cs="Calibri"/>
        </w:rPr>
        <w:t xml:space="preserve">zmluvy je </w:t>
      </w:r>
      <w:r w:rsidR="3949ED48" w:rsidRPr="78DD220D">
        <w:rPr>
          <w:rFonts w:ascii="Arial Narrow" w:hAnsi="Arial Narrow" w:cs="Calibri"/>
        </w:rPr>
        <w:t xml:space="preserve">záväzok predávajúceho </w:t>
      </w:r>
      <w:r w:rsidR="385F8E9B" w:rsidRPr="78DD220D">
        <w:rPr>
          <w:rFonts w:ascii="Arial Narrow" w:hAnsi="Arial Narrow"/>
        </w:rPr>
        <w:t xml:space="preserve">riadne a včas </w:t>
      </w:r>
      <w:r w:rsidR="00FC2417" w:rsidRPr="78DD220D">
        <w:rPr>
          <w:rFonts w:ascii="Arial Narrow" w:hAnsi="Arial Narrow" w:cs="Calibri"/>
        </w:rPr>
        <w:t>dodať kupujúcemu tovar, vrátane dopravy do miesta dodania, ktorý je presne špecifikovaný v prílohe č. 1 zmluvy (ďalej len „</w:t>
      </w:r>
      <w:r w:rsidR="00FC2417" w:rsidRPr="78DD220D">
        <w:rPr>
          <w:rFonts w:ascii="Arial Narrow" w:hAnsi="Arial Narrow" w:cs="Calibri"/>
          <w:b/>
          <w:bCs/>
        </w:rPr>
        <w:t>predmet zmluvy</w:t>
      </w:r>
      <w:r w:rsidR="00FC2417" w:rsidRPr="78DD220D">
        <w:rPr>
          <w:rFonts w:ascii="Arial Narrow" w:hAnsi="Arial Narrow" w:cs="Calibri"/>
        </w:rPr>
        <w:t>“) a záväzok kupujúceho riadne a včas dodaný predmet zmluvy prevziať a zaplati</w:t>
      </w:r>
      <w:r w:rsidR="11F103A9" w:rsidRPr="78DD220D">
        <w:rPr>
          <w:rFonts w:ascii="Arial Narrow" w:hAnsi="Arial Narrow" w:cs="Calibri"/>
        </w:rPr>
        <w:t>ť</w:t>
      </w:r>
      <w:r w:rsidR="00FC2417" w:rsidRPr="78DD220D">
        <w:rPr>
          <w:rFonts w:ascii="Arial Narrow" w:hAnsi="Arial Narrow" w:cs="Calibri"/>
        </w:rPr>
        <w:t xml:space="preserve"> zaň kúpnu cenu v súlade s čl. V. tejto zmluvy. </w:t>
      </w:r>
    </w:p>
    <w:p w14:paraId="6CC5F366" w14:textId="175FA88F" w:rsidR="00FC2417" w:rsidRPr="0061401D" w:rsidRDefault="00FC2417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61401D">
        <w:rPr>
          <w:rFonts w:ascii="Arial Narrow" w:hAnsi="Arial Narrow" w:cs="Calibri"/>
        </w:rPr>
        <w:t xml:space="preserve">Predávajúci sa na základe tejto zmluvy a v rozsahu v nej vymedzenom zaväzuje riadne a včas dodať </w:t>
      </w:r>
      <w:r w:rsidRPr="78DD220D">
        <w:rPr>
          <w:rFonts w:ascii="Arial Narrow" w:hAnsi="Arial Narrow" w:cs="Calibri"/>
        </w:rPr>
        <w:t>predmet zmluvy</w:t>
      </w:r>
      <w:r w:rsidRPr="0061401D">
        <w:rPr>
          <w:rFonts w:ascii="Arial Narrow" w:hAnsi="Arial Narrow" w:cs="Calibri"/>
        </w:rPr>
        <w:t xml:space="preserve"> a všetky s ním súvisiace plnenia  v súlade s  vlastným návrhom plnenia, ktorý je uvedený v prílohe č. 1 tejto zmluvy. V prípade, ak plnenie požadované kupujúcim v zmysle prílohy č. 1 tejto zmluvy nie je v celom rozsahu zhodné s vlastným návrhom plnenia predávajúceho podľa prílohy č. 1, má kupujúci právo, v prípade, že je to pre neho výhodnejšie, požadovať od predávajúceho dodanie plnenia podľa prílohy č. 1 tejto zmluvy.</w:t>
      </w:r>
    </w:p>
    <w:p w14:paraId="7B65BB01" w14:textId="77777777" w:rsidR="00FC2417" w:rsidRPr="00560622" w:rsidRDefault="00FC2417" w:rsidP="00CA7B82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CA7B82">
        <w:rPr>
          <w:rFonts w:ascii="Arial Narrow" w:hAnsi="Arial Narrow" w:cs="Calibri"/>
          <w:sz w:val="24"/>
          <w:szCs w:val="24"/>
        </w:rPr>
        <w:t xml:space="preserve">Článok </w:t>
      </w:r>
      <w:r w:rsidR="00D43B58" w:rsidRPr="00CA7B82">
        <w:rPr>
          <w:rFonts w:ascii="Arial Narrow" w:hAnsi="Arial Narrow" w:cs="Calibri"/>
          <w:sz w:val="24"/>
          <w:szCs w:val="24"/>
        </w:rPr>
        <w:t>I</w:t>
      </w:r>
      <w:r w:rsidRPr="00CA7B82">
        <w:rPr>
          <w:rFonts w:ascii="Arial Narrow" w:hAnsi="Arial Narrow" w:cs="Calibri"/>
          <w:sz w:val="24"/>
          <w:szCs w:val="24"/>
        </w:rPr>
        <w:t>V</w:t>
      </w:r>
      <w:r w:rsidRPr="00560622">
        <w:rPr>
          <w:rFonts w:ascii="Arial Narrow" w:hAnsi="Arial Narrow" w:cs="Calibri"/>
          <w:sz w:val="24"/>
          <w:szCs w:val="24"/>
        </w:rPr>
        <w:t>.</w:t>
      </w:r>
    </w:p>
    <w:p w14:paraId="08C3FF9E" w14:textId="77777777" w:rsidR="00FC2417" w:rsidRPr="00560622" w:rsidRDefault="00FC2417" w:rsidP="00C0071A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Dodacie podmienky</w:t>
      </w:r>
    </w:p>
    <w:p w14:paraId="3D29856B" w14:textId="77777777" w:rsidR="00A57052" w:rsidRPr="00A57052" w:rsidRDefault="00A57052" w:rsidP="00C71340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lang w:eastAsia="en-US"/>
        </w:rPr>
      </w:pPr>
    </w:p>
    <w:p w14:paraId="330802D8" w14:textId="2A3F15D6" w:rsidR="00363E6B" w:rsidRPr="00A5705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Predávajúci sa zaväzuje dodať predmet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v súlade s dohodnutými technickými a funkčnými charakteristikami, </w:t>
      </w:r>
      <w:r w:rsidR="7D288C73" w:rsidRPr="78DD220D">
        <w:rPr>
          <w:rFonts w:ascii="Arial Narrow" w:hAnsi="Arial Narrow" w:cs="Calibri"/>
        </w:rPr>
        <w:t xml:space="preserve">všeobecne </w:t>
      </w:r>
      <w:r w:rsidRPr="78DD220D">
        <w:rPr>
          <w:rFonts w:ascii="Arial Narrow" w:hAnsi="Arial Narrow" w:cs="Calibri"/>
        </w:rPr>
        <w:t>záväznými</w:t>
      </w:r>
      <w:r w:rsidR="7D288C73" w:rsidRPr="78DD220D">
        <w:rPr>
          <w:rFonts w:ascii="Arial Narrow" w:hAnsi="Arial Narrow" w:cs="Calibri"/>
        </w:rPr>
        <w:t xml:space="preserve"> právnymi</w:t>
      </w:r>
      <w:r w:rsidRPr="78DD220D">
        <w:rPr>
          <w:rFonts w:ascii="Arial Narrow" w:hAnsi="Arial Narrow" w:cs="Calibri"/>
        </w:rPr>
        <w:t xml:space="preserve"> predpismi</w:t>
      </w:r>
      <w:r w:rsidR="743E0730" w:rsidRPr="78DD220D">
        <w:rPr>
          <w:rFonts w:ascii="Arial Narrow" w:hAnsi="Arial Narrow" w:cs="Calibri"/>
        </w:rPr>
        <w:t xml:space="preserve"> </w:t>
      </w:r>
      <w:r w:rsidR="50266FF0" w:rsidRPr="78DD220D">
        <w:rPr>
          <w:rFonts w:ascii="Arial Narrow" w:hAnsi="Arial Narrow" w:cs="Calibri"/>
        </w:rPr>
        <w:t xml:space="preserve">platnými na území </w:t>
      </w:r>
      <w:r w:rsidR="743E0730" w:rsidRPr="78DD220D">
        <w:rPr>
          <w:rFonts w:ascii="Arial Narrow" w:hAnsi="Arial Narrow" w:cs="Calibri"/>
        </w:rPr>
        <w:t>SR</w:t>
      </w:r>
      <w:r w:rsidRPr="78DD220D">
        <w:rPr>
          <w:rFonts w:ascii="Arial Narrow" w:hAnsi="Arial Narrow" w:cs="Calibri"/>
        </w:rPr>
        <w:t xml:space="preserve">, technickými normami a podmienkami tejto zmluvy. Predávajúci sa zaväzuje súčasne s odovzdaním predmetu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odovzdať kupujúcemu aj všetky doklady, ktoré sa na dodaný </w:t>
      </w:r>
      <w:r w:rsidR="231AF0FF" w:rsidRPr="00A57052">
        <w:rPr>
          <w:rFonts w:ascii="Arial Narrow" w:hAnsi="Arial Narrow" w:cs="Calibri"/>
        </w:rPr>
        <w:t xml:space="preserve">predmet </w:t>
      </w:r>
      <w:r w:rsidR="00FC2417" w:rsidRPr="00A57052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vzťahujú</w:t>
      </w:r>
      <w:r w:rsidR="280B8271" w:rsidRPr="78DD220D">
        <w:rPr>
          <w:rFonts w:ascii="Arial Narrow" w:hAnsi="Arial Narrow" w:cs="Calibri"/>
        </w:rPr>
        <w:t>,</w:t>
      </w:r>
      <w:r w:rsidR="50266FF0" w:rsidRPr="78DD220D">
        <w:rPr>
          <w:rFonts w:ascii="Arial Narrow" w:hAnsi="Arial Narrow" w:cs="Calibri"/>
        </w:rPr>
        <w:t xml:space="preserve"> a to </w:t>
      </w:r>
      <w:r w:rsidR="280B8271" w:rsidRPr="78DD220D">
        <w:rPr>
          <w:rFonts w:ascii="Arial Narrow" w:hAnsi="Arial Narrow" w:cs="Calibri"/>
        </w:rPr>
        <w:t>najmä</w:t>
      </w:r>
      <w:r w:rsidR="001D6F9B">
        <w:rPr>
          <w:rFonts w:ascii="Arial Narrow" w:hAnsi="Arial Narrow" w:cs="Calibri"/>
        </w:rPr>
        <w:t xml:space="preserve"> </w:t>
      </w:r>
      <w:r w:rsidR="077531B5" w:rsidRPr="78DD220D">
        <w:rPr>
          <w:rFonts w:ascii="Arial Narrow" w:hAnsi="Arial Narrow" w:cs="Calibri"/>
        </w:rPr>
        <w:t>technická dokumentácia od výrobcu,</w:t>
      </w:r>
      <w:r w:rsidR="280B8271" w:rsidRPr="78DD220D">
        <w:rPr>
          <w:rFonts w:ascii="Arial Narrow" w:hAnsi="Arial Narrow" w:cs="Calibri"/>
        </w:rPr>
        <w:t xml:space="preserve"> návod na použitie</w:t>
      </w:r>
      <w:r w:rsidR="0D8F781E" w:rsidRPr="78DD220D">
        <w:rPr>
          <w:rFonts w:ascii="Arial Narrow" w:hAnsi="Arial Narrow" w:cs="Calibri"/>
        </w:rPr>
        <w:t>/manuál</w:t>
      </w:r>
      <w:r w:rsidR="280B8271" w:rsidRPr="78DD220D">
        <w:rPr>
          <w:rFonts w:ascii="Arial Narrow" w:hAnsi="Arial Narrow" w:cs="Calibri"/>
        </w:rPr>
        <w:t>, informácie o manipulovaní a skladovaní,</w:t>
      </w:r>
      <w:r w:rsidR="095663AC" w:rsidRPr="78DD220D">
        <w:rPr>
          <w:rFonts w:ascii="Arial Narrow" w:hAnsi="Arial Narrow" w:cs="Calibri"/>
        </w:rPr>
        <w:t xml:space="preserve"> záručné listy</w:t>
      </w:r>
      <w:r w:rsidR="00A57052">
        <w:rPr>
          <w:rFonts w:ascii="Arial Narrow" w:hAnsi="Arial Narrow" w:cs="Calibri"/>
        </w:rPr>
        <w:t xml:space="preserve"> </w:t>
      </w:r>
      <w:r w:rsidR="280B8271" w:rsidRPr="78DD220D">
        <w:rPr>
          <w:rFonts w:ascii="Arial Narrow" w:hAnsi="Arial Narrow" w:cs="Calibri"/>
        </w:rPr>
        <w:t xml:space="preserve">a to </w:t>
      </w:r>
      <w:r w:rsidR="389600A8" w:rsidRPr="78DD220D">
        <w:rPr>
          <w:rFonts w:ascii="Arial Narrow" w:hAnsi="Arial Narrow" w:cs="Calibri"/>
        </w:rPr>
        <w:t>v slovenskom jazyku alebo v českom jazyku.</w:t>
      </w:r>
    </w:p>
    <w:p w14:paraId="08F0C3A8" w14:textId="6FEBB21C" w:rsidR="00F168EF" w:rsidRPr="00560622" w:rsidRDefault="154DF657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A57052">
        <w:rPr>
          <w:rFonts w:ascii="Arial Narrow" w:hAnsi="Arial Narrow" w:cs="Calibri"/>
        </w:rPr>
        <w:t xml:space="preserve">Predávajúci zabezpečí aj súvisiace služby spojené s dodaním predmetu </w:t>
      </w:r>
      <w:r w:rsidR="00F168EF" w:rsidRPr="00A57052">
        <w:rPr>
          <w:rFonts w:ascii="Arial Narrow" w:hAnsi="Arial Narrow" w:cs="Calibri"/>
        </w:rPr>
        <w:t xml:space="preserve">zmluvy </w:t>
      </w:r>
      <w:r w:rsidRPr="00A57052">
        <w:rPr>
          <w:rFonts w:ascii="Arial Narrow" w:hAnsi="Arial Narrow" w:cs="Calibri"/>
        </w:rPr>
        <w:t>na miesto dodania, s vyložením v mieste dodania.</w:t>
      </w:r>
    </w:p>
    <w:p w14:paraId="25890130" w14:textId="6D5B1494" w:rsidR="0043329B" w:rsidRPr="00691CF9" w:rsidRDefault="1715352C" w:rsidP="0055404A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Predávajúci sa zaväzuje </w:t>
      </w:r>
      <w:r w:rsidR="50266FF0" w:rsidRPr="78DD220D">
        <w:rPr>
          <w:rFonts w:ascii="Arial Narrow" w:hAnsi="Arial Narrow" w:cs="Calibri"/>
        </w:rPr>
        <w:t xml:space="preserve">dodať </w:t>
      </w:r>
      <w:r w:rsidR="11F103A9" w:rsidRPr="78DD220D">
        <w:rPr>
          <w:rFonts w:ascii="Arial Narrow" w:hAnsi="Arial Narrow" w:cs="Calibri"/>
        </w:rPr>
        <w:t xml:space="preserve">predmet </w:t>
      </w:r>
      <w:r w:rsidR="0043329B" w:rsidRPr="78DD220D">
        <w:rPr>
          <w:rFonts w:ascii="Arial Narrow" w:hAnsi="Arial Narrow" w:cs="Calibri"/>
        </w:rPr>
        <w:t>zmluvy</w:t>
      </w:r>
      <w:r w:rsidR="11F103A9" w:rsidRPr="78DD220D">
        <w:rPr>
          <w:rFonts w:ascii="Arial Narrow" w:hAnsi="Arial Narrow" w:cs="Calibri"/>
        </w:rPr>
        <w:t xml:space="preserve"> k</w:t>
      </w:r>
      <w:r w:rsidRPr="78DD220D">
        <w:rPr>
          <w:rFonts w:ascii="Arial Narrow" w:hAnsi="Arial Narrow" w:cs="Calibri"/>
        </w:rPr>
        <w:t xml:space="preserve">upujúcemu </w:t>
      </w:r>
      <w:r w:rsidRPr="007E7C2F">
        <w:rPr>
          <w:rFonts w:ascii="Arial Narrow" w:hAnsi="Arial Narrow" w:cs="Calibri"/>
          <w:b/>
        </w:rPr>
        <w:t xml:space="preserve">najneskôr do </w:t>
      </w:r>
      <w:r w:rsidR="000C258E">
        <w:rPr>
          <w:rFonts w:ascii="Arial Narrow" w:hAnsi="Arial Narrow" w:cs="Calibri"/>
          <w:b/>
        </w:rPr>
        <w:t>deväťdesiat</w:t>
      </w:r>
      <w:r w:rsidR="1EFD7477" w:rsidRPr="007E7C2F">
        <w:rPr>
          <w:rFonts w:ascii="Arial Narrow" w:hAnsi="Arial Narrow" w:cs="Calibri"/>
          <w:b/>
        </w:rPr>
        <w:t xml:space="preserve"> </w:t>
      </w:r>
      <w:r w:rsidR="3949ED48" w:rsidRPr="007E7C2F">
        <w:rPr>
          <w:rFonts w:ascii="Arial Narrow" w:hAnsi="Arial Narrow" w:cs="Calibri"/>
          <w:b/>
        </w:rPr>
        <w:t>(</w:t>
      </w:r>
      <w:r w:rsidR="000C258E">
        <w:rPr>
          <w:rFonts w:ascii="Arial Narrow" w:hAnsi="Arial Narrow" w:cs="Calibri"/>
          <w:b/>
        </w:rPr>
        <w:t>9</w:t>
      </w:r>
      <w:r w:rsidR="4E6628BF" w:rsidRPr="007E7C2F">
        <w:rPr>
          <w:rFonts w:ascii="Arial Narrow" w:hAnsi="Arial Narrow" w:cs="Calibri"/>
          <w:b/>
        </w:rPr>
        <w:t>0</w:t>
      </w:r>
      <w:r w:rsidR="3949ED48" w:rsidRPr="007E7C2F">
        <w:rPr>
          <w:rFonts w:ascii="Arial Narrow" w:hAnsi="Arial Narrow" w:cs="Calibri"/>
          <w:b/>
        </w:rPr>
        <w:t>)</w:t>
      </w:r>
      <w:r w:rsidR="7FE6F1C8" w:rsidRPr="007E7C2F">
        <w:rPr>
          <w:rFonts w:ascii="Arial Narrow" w:hAnsi="Arial Narrow" w:cs="Calibri"/>
          <w:b/>
        </w:rPr>
        <w:t xml:space="preserve"> dní</w:t>
      </w:r>
      <w:r w:rsidR="71C279EF" w:rsidRPr="00A57052">
        <w:rPr>
          <w:rFonts w:ascii="Arial Narrow" w:hAnsi="Arial Narrow" w:cs="Calibri"/>
        </w:rPr>
        <w:t xml:space="preserve"> </w:t>
      </w:r>
      <w:r w:rsidRPr="78DD220D">
        <w:rPr>
          <w:rFonts w:ascii="Arial Narrow" w:hAnsi="Arial Narrow" w:cs="Calibri"/>
        </w:rPr>
        <w:t>odo dňa nadobu</w:t>
      </w:r>
      <w:r w:rsidR="00A57052">
        <w:rPr>
          <w:rFonts w:ascii="Arial Narrow" w:hAnsi="Arial Narrow" w:cs="Calibri"/>
        </w:rPr>
        <w:t>dnutia účinnosti tejto zmluvy</w:t>
      </w:r>
      <w:ins w:id="1" w:author="Martina Hlavová" w:date="2025-02-04T11:38:00Z">
        <w:r w:rsidR="0055404A">
          <w:rPr>
            <w:rFonts w:ascii="Arial Narrow" w:hAnsi="Arial Narrow" w:cs="Calibri"/>
          </w:rPr>
          <w:t>,</w:t>
        </w:r>
        <w:r w:rsidR="0055404A" w:rsidRPr="0055404A">
          <w:t xml:space="preserve"> </w:t>
        </w:r>
        <w:r w:rsidR="0055404A" w:rsidRPr="0055404A">
          <w:rPr>
            <w:rFonts w:ascii="Arial Narrow" w:hAnsi="Arial Narrow" w:cs="Calibri"/>
          </w:rPr>
          <w:t xml:space="preserve">verejný obstarávateľ akceptuje aj </w:t>
        </w:r>
      </w:ins>
      <w:ins w:id="2" w:author="Martina Hlavová" w:date="2025-02-04T11:39:00Z">
        <w:r w:rsidR="006F6034">
          <w:rPr>
            <w:rFonts w:ascii="Arial Narrow" w:hAnsi="Arial Narrow" w:cs="Calibri"/>
          </w:rPr>
          <w:t>čiastkovú</w:t>
        </w:r>
      </w:ins>
      <w:ins w:id="3" w:author="Martina Hlavová" w:date="2025-02-04T11:38:00Z">
        <w:r w:rsidR="0055404A" w:rsidRPr="0055404A">
          <w:rPr>
            <w:rFonts w:ascii="Arial Narrow" w:hAnsi="Arial Narrow" w:cs="Calibri"/>
          </w:rPr>
          <w:t xml:space="preserve"> </w:t>
        </w:r>
        <w:r w:rsidR="0055404A">
          <w:rPr>
            <w:rFonts w:ascii="Arial Narrow" w:hAnsi="Arial Narrow" w:cs="Calibri"/>
          </w:rPr>
          <w:t>d</w:t>
        </w:r>
        <w:r w:rsidR="006F6034">
          <w:rPr>
            <w:rFonts w:ascii="Arial Narrow" w:hAnsi="Arial Narrow" w:cs="Calibri"/>
          </w:rPr>
          <w:t xml:space="preserve">odávku </w:t>
        </w:r>
      </w:ins>
      <w:ins w:id="4" w:author="Martina Hlavová" w:date="2025-02-04T11:40:00Z">
        <w:r w:rsidR="006F6034">
          <w:rPr>
            <w:rFonts w:ascii="Arial Narrow" w:hAnsi="Arial Narrow" w:cs="Calibri"/>
          </w:rPr>
          <w:t>rozdelenú do dvoch častí</w:t>
        </w:r>
      </w:ins>
      <w:bookmarkStart w:id="5" w:name="_GoBack"/>
      <w:bookmarkEnd w:id="5"/>
      <w:r w:rsidR="00A57052">
        <w:rPr>
          <w:rFonts w:ascii="Arial Narrow" w:hAnsi="Arial Narrow" w:cs="Calibri"/>
        </w:rPr>
        <w:t>.</w:t>
      </w:r>
    </w:p>
    <w:p w14:paraId="47D8F0EE" w14:textId="0653F0B5" w:rsidR="00F85137" w:rsidRPr="000B10D9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>Miestom dodania  je</w:t>
      </w:r>
      <w:r w:rsidR="50463075" w:rsidRPr="78DD220D">
        <w:rPr>
          <w:rFonts w:ascii="Arial Narrow" w:hAnsi="Arial Narrow" w:cs="Calibri"/>
        </w:rPr>
        <w:t xml:space="preserve"> miesto uvedené v </w:t>
      </w:r>
      <w:r w:rsidR="00FC2417" w:rsidRPr="78DD220D">
        <w:rPr>
          <w:rFonts w:ascii="Arial Narrow" w:hAnsi="Arial Narrow" w:cs="Calibri"/>
        </w:rPr>
        <w:t>P</w:t>
      </w:r>
      <w:r w:rsidR="00A57052">
        <w:rPr>
          <w:rFonts w:ascii="Arial Narrow" w:hAnsi="Arial Narrow" w:cs="Calibri"/>
        </w:rPr>
        <w:t>rílohe č. 1 tejto zmluvy.</w:t>
      </w:r>
    </w:p>
    <w:p w14:paraId="479845BE" w14:textId="6197BF30" w:rsidR="00FC2417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>Do</w:t>
      </w:r>
      <w:r w:rsidR="743E0730" w:rsidRPr="78DD220D">
        <w:rPr>
          <w:rFonts w:ascii="Arial Narrow" w:hAnsi="Arial Narrow" w:cs="Calibri"/>
        </w:rPr>
        <w:t>danie</w:t>
      </w:r>
      <w:r w:rsidRPr="78DD220D">
        <w:rPr>
          <w:rFonts w:ascii="Arial Narrow" w:hAnsi="Arial Narrow" w:cs="Calibri"/>
        </w:rPr>
        <w:t xml:space="preserve"> predmetu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bude dokladované podpisom zodpovednej osoby </w:t>
      </w:r>
      <w:r w:rsidR="4CAB582A" w:rsidRPr="78DD220D">
        <w:rPr>
          <w:rFonts w:ascii="Arial Narrow" w:hAnsi="Arial Narrow" w:cs="Calibri"/>
        </w:rPr>
        <w:t>k</w:t>
      </w:r>
      <w:r w:rsidRPr="78DD220D">
        <w:rPr>
          <w:rFonts w:ascii="Arial Narrow" w:hAnsi="Arial Narrow" w:cs="Calibri"/>
        </w:rPr>
        <w:t>upujúceho na príslušnom dodacom liste.</w:t>
      </w:r>
    </w:p>
    <w:p w14:paraId="37B85E9E" w14:textId="04378D33" w:rsidR="00FC2417" w:rsidRPr="00560622" w:rsidRDefault="7A0297FC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Deň </w:t>
      </w:r>
      <w:r w:rsidR="4CAB582A" w:rsidRPr="78DD220D">
        <w:rPr>
          <w:rFonts w:ascii="Arial Narrow" w:hAnsi="Arial Narrow" w:cs="Calibri"/>
        </w:rPr>
        <w:t xml:space="preserve">dodania </w:t>
      </w:r>
      <w:r w:rsidR="6BA18843" w:rsidRPr="78DD220D">
        <w:rPr>
          <w:rFonts w:ascii="Arial Narrow" w:hAnsi="Arial Narrow" w:cs="Calibri"/>
        </w:rPr>
        <w:t xml:space="preserve">predmetu zmluvy písomne alebo elektronicky oznámi </w:t>
      </w:r>
      <w:r w:rsidR="4CAB582A" w:rsidRPr="78DD220D">
        <w:rPr>
          <w:rFonts w:ascii="Arial Narrow" w:hAnsi="Arial Narrow" w:cs="Calibri"/>
        </w:rPr>
        <w:t>p</w:t>
      </w:r>
      <w:r w:rsidR="6BA18843" w:rsidRPr="78DD220D">
        <w:rPr>
          <w:rFonts w:ascii="Arial Narrow" w:hAnsi="Arial Narrow" w:cs="Calibri"/>
        </w:rPr>
        <w:t xml:space="preserve">redávajúci </w:t>
      </w:r>
      <w:r w:rsidR="4CAB582A" w:rsidRPr="78DD220D">
        <w:rPr>
          <w:rFonts w:ascii="Arial Narrow" w:hAnsi="Arial Narrow" w:cs="Calibri"/>
        </w:rPr>
        <w:t>k</w:t>
      </w:r>
      <w:r w:rsidR="6BA18843" w:rsidRPr="78DD220D">
        <w:rPr>
          <w:rFonts w:ascii="Arial Narrow" w:hAnsi="Arial Narrow" w:cs="Calibri"/>
        </w:rPr>
        <w:t xml:space="preserve">upujúcemu najneskôr </w:t>
      </w:r>
      <w:r w:rsidR="20206FC7" w:rsidRPr="78DD220D">
        <w:rPr>
          <w:rFonts w:ascii="Arial Narrow" w:hAnsi="Arial Narrow" w:cs="Calibri"/>
        </w:rPr>
        <w:t xml:space="preserve">dva </w:t>
      </w:r>
      <w:r w:rsidR="743E0730" w:rsidRPr="78DD220D">
        <w:rPr>
          <w:rFonts w:ascii="Arial Narrow" w:hAnsi="Arial Narrow" w:cs="Calibri"/>
        </w:rPr>
        <w:t>(</w:t>
      </w:r>
      <w:r w:rsidR="20206FC7" w:rsidRPr="78DD220D">
        <w:rPr>
          <w:rFonts w:ascii="Arial Narrow" w:hAnsi="Arial Narrow" w:cs="Calibri"/>
        </w:rPr>
        <w:t>2</w:t>
      </w:r>
      <w:r w:rsidR="743E0730" w:rsidRPr="78DD220D">
        <w:rPr>
          <w:rFonts w:ascii="Arial Narrow" w:hAnsi="Arial Narrow" w:cs="Calibri"/>
        </w:rPr>
        <w:t>)</w:t>
      </w:r>
      <w:r w:rsidR="26657457" w:rsidRPr="78DD220D">
        <w:rPr>
          <w:rFonts w:ascii="Arial Narrow" w:hAnsi="Arial Narrow" w:cs="Calibri"/>
        </w:rPr>
        <w:t xml:space="preserve"> pracovné </w:t>
      </w:r>
      <w:r w:rsidR="00A57052">
        <w:rPr>
          <w:rFonts w:ascii="Arial Narrow" w:hAnsi="Arial Narrow" w:cs="Calibri"/>
        </w:rPr>
        <w:t>dni vopred.</w:t>
      </w:r>
    </w:p>
    <w:p w14:paraId="299A54F1" w14:textId="233F257A" w:rsidR="78DD220D" w:rsidRPr="00A44F20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Po </w:t>
      </w:r>
      <w:r w:rsidR="75C12C83" w:rsidRPr="78DD220D">
        <w:rPr>
          <w:rFonts w:ascii="Arial Narrow" w:hAnsi="Arial Narrow" w:cs="Calibri"/>
        </w:rPr>
        <w:t xml:space="preserve">prevzatí </w:t>
      </w:r>
      <w:r w:rsidRPr="78DD220D">
        <w:rPr>
          <w:rFonts w:ascii="Arial Narrow" w:hAnsi="Arial Narrow" w:cs="Calibri"/>
        </w:rPr>
        <w:t xml:space="preserve">predmetu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</w:t>
      </w:r>
      <w:r w:rsidR="4CAB582A" w:rsidRPr="78DD220D">
        <w:rPr>
          <w:rFonts w:ascii="Arial Narrow" w:hAnsi="Arial Narrow" w:cs="Calibri"/>
        </w:rPr>
        <w:t>p</w:t>
      </w:r>
      <w:r w:rsidRPr="78DD220D">
        <w:rPr>
          <w:rFonts w:ascii="Arial Narrow" w:hAnsi="Arial Narrow" w:cs="Calibri"/>
        </w:rPr>
        <w:t xml:space="preserve">redávajúci vyhotoví </w:t>
      </w:r>
      <w:r w:rsidR="553DDB10" w:rsidRPr="78DD220D">
        <w:rPr>
          <w:rFonts w:ascii="Arial Narrow" w:hAnsi="Arial Narrow" w:cs="Calibri"/>
        </w:rPr>
        <w:t>dodací list</w:t>
      </w:r>
      <w:r w:rsidRPr="78DD220D">
        <w:rPr>
          <w:rFonts w:ascii="Arial Narrow" w:hAnsi="Arial Narrow" w:cs="Calibri"/>
        </w:rPr>
        <w:t xml:space="preserve">. Kupujúci po </w:t>
      </w:r>
      <w:r w:rsidR="75C12C83" w:rsidRPr="78DD220D">
        <w:rPr>
          <w:rFonts w:ascii="Arial Narrow" w:hAnsi="Arial Narrow" w:cs="Calibri"/>
        </w:rPr>
        <w:t xml:space="preserve">prevzatí </w:t>
      </w:r>
      <w:r w:rsidRPr="78DD220D">
        <w:rPr>
          <w:rFonts w:ascii="Arial Narrow" w:hAnsi="Arial Narrow" w:cs="Calibri"/>
        </w:rPr>
        <w:t xml:space="preserve">predmetu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</w:t>
      </w:r>
      <w:r w:rsidR="553DDB10" w:rsidRPr="78DD220D">
        <w:rPr>
          <w:rFonts w:ascii="Arial Narrow" w:hAnsi="Arial Narrow" w:cs="Calibri"/>
        </w:rPr>
        <w:t>dodací list</w:t>
      </w:r>
      <w:r w:rsidR="00FC2417" w:rsidRPr="78DD220D">
        <w:rPr>
          <w:rFonts w:ascii="Arial Narrow" w:hAnsi="Arial Narrow" w:cs="Calibri"/>
        </w:rPr>
        <w:t xml:space="preserve"> </w:t>
      </w:r>
      <w:r w:rsidRPr="78DD220D">
        <w:rPr>
          <w:rFonts w:ascii="Arial Narrow" w:hAnsi="Arial Narrow" w:cs="Calibri"/>
        </w:rPr>
        <w:t xml:space="preserve">písomne potvrdí. Kupujúci môže </w:t>
      </w:r>
      <w:r w:rsidR="743E0730" w:rsidRPr="78DD220D">
        <w:rPr>
          <w:rFonts w:ascii="Arial Narrow" w:hAnsi="Arial Narrow" w:cs="Calibri"/>
        </w:rPr>
        <w:t xml:space="preserve">po prevzatí predmet </w:t>
      </w:r>
      <w:r w:rsidR="00FC2417" w:rsidRPr="78DD220D">
        <w:rPr>
          <w:rFonts w:ascii="Arial Narrow" w:hAnsi="Arial Narrow" w:cs="Calibri"/>
        </w:rPr>
        <w:t>zmluvy</w:t>
      </w:r>
      <w:r w:rsidR="743E0730" w:rsidRPr="78DD220D">
        <w:rPr>
          <w:rFonts w:ascii="Arial Narrow" w:hAnsi="Arial Narrow" w:cs="Calibri"/>
        </w:rPr>
        <w:t xml:space="preserve"> </w:t>
      </w:r>
      <w:r w:rsidR="43B882D2" w:rsidRPr="78DD220D">
        <w:rPr>
          <w:rFonts w:ascii="Arial Narrow" w:hAnsi="Arial Narrow" w:cs="Calibri"/>
        </w:rPr>
        <w:t>riadne užívať a p</w:t>
      </w:r>
      <w:r w:rsidRPr="78DD220D">
        <w:rPr>
          <w:rFonts w:ascii="Arial Narrow" w:hAnsi="Arial Narrow" w:cs="Calibri"/>
        </w:rPr>
        <w:t xml:space="preserve">redávajúci sa mu zaväzuje toto užívanie dňom </w:t>
      </w:r>
      <w:r w:rsidR="75C12C83" w:rsidRPr="78DD220D">
        <w:rPr>
          <w:rFonts w:ascii="Arial Narrow" w:hAnsi="Arial Narrow" w:cs="Calibri"/>
        </w:rPr>
        <w:t xml:space="preserve">prevzatia </w:t>
      </w:r>
      <w:r w:rsidRPr="78DD220D">
        <w:rPr>
          <w:rFonts w:ascii="Arial Narrow" w:hAnsi="Arial Narrow" w:cs="Calibri"/>
        </w:rPr>
        <w:t>umožniť.</w:t>
      </w:r>
      <w:r w:rsidR="61B444B7" w:rsidRPr="78DD220D">
        <w:rPr>
          <w:rFonts w:ascii="Arial Narrow" w:hAnsi="Arial Narrow" w:cs="Calibri"/>
        </w:rPr>
        <w:t xml:space="preserve"> </w:t>
      </w:r>
      <w:r w:rsidR="61B444B7" w:rsidRPr="00A44F20">
        <w:rPr>
          <w:rFonts w:ascii="Arial Narrow" w:hAnsi="Arial Narrow" w:cs="Calibri"/>
        </w:rPr>
        <w:t xml:space="preserve">Kupujúci si vyhradzuje právo prevziať iba </w:t>
      </w:r>
      <w:r w:rsidR="231AF0FF" w:rsidRPr="00A44F20">
        <w:rPr>
          <w:rFonts w:ascii="Arial Narrow" w:hAnsi="Arial Narrow" w:cs="Calibri"/>
        </w:rPr>
        <w:t xml:space="preserve">predmet </w:t>
      </w:r>
      <w:r w:rsidR="00FC2417" w:rsidRPr="00A44F20">
        <w:rPr>
          <w:rFonts w:ascii="Arial Narrow" w:hAnsi="Arial Narrow" w:cs="Calibri"/>
        </w:rPr>
        <w:t>zmluvy</w:t>
      </w:r>
      <w:r w:rsidR="61B444B7" w:rsidRPr="00A44F20">
        <w:rPr>
          <w:rFonts w:ascii="Arial Narrow" w:hAnsi="Arial Narrow" w:cs="Calibri"/>
        </w:rPr>
        <w:t xml:space="preserve"> funkčný, bez zjavných vád, dodaný v kompletnom stave a v požadovanom množstve</w:t>
      </w:r>
      <w:r w:rsidR="00FC2417" w:rsidRPr="00A44F20">
        <w:rPr>
          <w:rFonts w:ascii="Arial Narrow" w:hAnsi="Arial Narrow" w:cs="Calibri"/>
        </w:rPr>
        <w:t>.</w:t>
      </w:r>
      <w:r w:rsidR="61B444B7" w:rsidRPr="00A44F20">
        <w:rPr>
          <w:rFonts w:ascii="Arial Narrow" w:hAnsi="Arial Narrow" w:cs="Calibri"/>
        </w:rPr>
        <w:t xml:space="preserve"> V opačnom prípade si vyhradzuje právo nepodpísať dodací list, neprebrať dodaný </w:t>
      </w:r>
      <w:r w:rsidR="231AF0FF" w:rsidRPr="00A44F20">
        <w:rPr>
          <w:rFonts w:ascii="Arial Narrow" w:hAnsi="Arial Narrow" w:cs="Calibri"/>
        </w:rPr>
        <w:t xml:space="preserve">predmet </w:t>
      </w:r>
      <w:r w:rsidR="00FC2417" w:rsidRPr="00A44F20">
        <w:rPr>
          <w:rFonts w:ascii="Arial Narrow" w:hAnsi="Arial Narrow" w:cs="Calibri"/>
        </w:rPr>
        <w:t>zmluvy</w:t>
      </w:r>
      <w:r w:rsidR="61B444B7" w:rsidRPr="00A44F20">
        <w:rPr>
          <w:rFonts w:ascii="Arial Narrow" w:hAnsi="Arial Narrow" w:cs="Calibri"/>
        </w:rPr>
        <w:t xml:space="preserve"> a neza</w:t>
      </w:r>
      <w:r w:rsidR="04B699F0" w:rsidRPr="00A44F20">
        <w:rPr>
          <w:rFonts w:ascii="Arial Narrow" w:hAnsi="Arial Narrow" w:cs="Calibri"/>
        </w:rPr>
        <w:t xml:space="preserve">platiť cenu za </w:t>
      </w:r>
      <w:r w:rsidR="75C12C83" w:rsidRPr="00A44F20">
        <w:rPr>
          <w:rFonts w:ascii="Arial Narrow" w:hAnsi="Arial Narrow" w:cs="Calibri"/>
        </w:rPr>
        <w:t xml:space="preserve">neprevzatý </w:t>
      </w:r>
      <w:r w:rsidR="231AF0FF" w:rsidRPr="00A44F20">
        <w:rPr>
          <w:rFonts w:ascii="Arial Narrow" w:hAnsi="Arial Narrow" w:cs="Calibri"/>
        </w:rPr>
        <w:t xml:space="preserve">predmet </w:t>
      </w:r>
      <w:r w:rsidR="00FC2417" w:rsidRPr="00A44F20">
        <w:rPr>
          <w:rFonts w:ascii="Arial Narrow" w:hAnsi="Arial Narrow" w:cs="Calibri"/>
        </w:rPr>
        <w:t>zmluvy.</w:t>
      </w:r>
    </w:p>
    <w:p w14:paraId="62F72A0C" w14:textId="77777777" w:rsidR="00BA2865" w:rsidRPr="00A57052" w:rsidRDefault="00BA2865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A57052">
        <w:rPr>
          <w:rFonts w:ascii="Arial Narrow" w:hAnsi="Arial Narrow" w:cs="Calibri"/>
        </w:rPr>
        <w:t xml:space="preserve">V prílohe č. </w:t>
      </w:r>
      <w:r w:rsidR="00560622" w:rsidRPr="00A57052">
        <w:rPr>
          <w:rFonts w:ascii="Arial Narrow" w:hAnsi="Arial Narrow" w:cs="Calibri"/>
        </w:rPr>
        <w:t>3</w:t>
      </w:r>
      <w:r w:rsidRPr="00A57052">
        <w:rPr>
          <w:rFonts w:ascii="Arial Narrow" w:hAnsi="Arial Narrow" w:cs="Calibri"/>
        </w:rPr>
        <w:t xml:space="preserve"> sú uvedené údaje o všetkých známych subdodávateľoch </w:t>
      </w:r>
      <w:r w:rsidR="00D5473D" w:rsidRPr="00A57052">
        <w:rPr>
          <w:rFonts w:ascii="Arial Narrow" w:hAnsi="Arial Narrow" w:cs="Calibri"/>
        </w:rPr>
        <w:t>predávajúceho</w:t>
      </w:r>
      <w:r w:rsidRPr="00A57052">
        <w:rPr>
          <w:rFonts w:ascii="Arial Narrow" w:hAnsi="Arial Narrow" w:cs="Calibri"/>
        </w:rPr>
        <w:t xml:space="preserve">, ktorí sú </w:t>
      </w:r>
      <w:r w:rsidRPr="00A57052">
        <w:rPr>
          <w:rFonts w:ascii="Arial Narrow" w:hAnsi="Arial Narrow" w:cs="Calibri"/>
        </w:rPr>
        <w:lastRenderedPageBreak/>
        <w:t>známi v čase uzavierania tejto zmluvy, a údaje o osobe oprávnenej konať za subdodávateľa v rozsahu meno a priezvisko, adresa pobytu, dátum narodenia.</w:t>
      </w:r>
    </w:p>
    <w:p w14:paraId="3F14E8B9" w14:textId="170D8FD3" w:rsidR="00BA2865" w:rsidRPr="00560622" w:rsidRDefault="315AA4BE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A57052">
        <w:rPr>
          <w:rFonts w:ascii="Arial Narrow" w:hAnsi="Arial Narrow" w:cs="Calibri"/>
        </w:rPr>
        <w:t>Predávajúci</w:t>
      </w:r>
      <w:r w:rsidR="0721B015" w:rsidRPr="00A57052">
        <w:rPr>
          <w:rFonts w:ascii="Arial Narrow" w:hAnsi="Arial Narrow" w:cs="Calibri"/>
        </w:rPr>
        <w:t xml:space="preserve"> je povinný </w:t>
      </w:r>
      <w:r w:rsidRPr="00A57052">
        <w:rPr>
          <w:rFonts w:ascii="Arial Narrow" w:hAnsi="Arial Narrow" w:cs="Calibri"/>
        </w:rPr>
        <w:t>kupujúcemu</w:t>
      </w:r>
      <w:r w:rsidR="0721B015" w:rsidRPr="00A57052">
        <w:rPr>
          <w:rFonts w:ascii="Arial Narrow" w:hAnsi="Arial Narrow" w:cs="Calibri"/>
        </w:rPr>
        <w:t xml:space="preserve"> oznámiť akúkoľvek zmenu údajov u subdodávateľov uvedených v </w:t>
      </w:r>
      <w:r w:rsidR="317C84ED" w:rsidRPr="00A57052">
        <w:rPr>
          <w:rFonts w:ascii="Arial Narrow" w:hAnsi="Arial Narrow" w:cs="Calibri"/>
        </w:rPr>
        <w:t>p</w:t>
      </w:r>
      <w:r w:rsidR="0721B015" w:rsidRPr="00A57052">
        <w:rPr>
          <w:rFonts w:ascii="Arial Narrow" w:hAnsi="Arial Narrow" w:cs="Calibri"/>
        </w:rPr>
        <w:t xml:space="preserve">rílohe č. </w:t>
      </w:r>
      <w:r w:rsidR="13E48C0E" w:rsidRPr="00A57052">
        <w:rPr>
          <w:rFonts w:ascii="Arial Narrow" w:hAnsi="Arial Narrow" w:cs="Calibri"/>
        </w:rPr>
        <w:t>3</w:t>
      </w:r>
      <w:r w:rsidR="0721B015" w:rsidRPr="00A57052">
        <w:rPr>
          <w:rFonts w:ascii="Arial Narrow" w:hAnsi="Arial Narrow" w:cs="Calibri"/>
        </w:rPr>
        <w:t>, a to bezodkladne</w:t>
      </w:r>
      <w:r w:rsidR="743E0730" w:rsidRPr="00A57052">
        <w:rPr>
          <w:rFonts w:ascii="Arial Narrow" w:hAnsi="Arial Narrow" w:cs="Calibri"/>
        </w:rPr>
        <w:t xml:space="preserve"> po tom, ako sa o tejto skutočnosti dozvie</w:t>
      </w:r>
      <w:r w:rsidR="00A57052">
        <w:rPr>
          <w:rFonts w:ascii="Arial Narrow" w:hAnsi="Arial Narrow" w:cs="Calibri"/>
        </w:rPr>
        <w:t>.</w:t>
      </w:r>
    </w:p>
    <w:p w14:paraId="2030DD4C" w14:textId="787B0712" w:rsidR="00BA2865" w:rsidRPr="009043BD" w:rsidRDefault="0721B015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9043BD">
        <w:rPr>
          <w:rFonts w:ascii="Arial Narrow" w:hAnsi="Arial Narrow" w:cs="Calibri"/>
        </w:rPr>
        <w:t xml:space="preserve">V prípade zmeny subdodávateľa je </w:t>
      </w:r>
      <w:r w:rsidR="51C00248" w:rsidRPr="009043BD">
        <w:rPr>
          <w:rFonts w:ascii="Arial Narrow" w:hAnsi="Arial Narrow" w:cs="Calibri"/>
        </w:rPr>
        <w:t xml:space="preserve">predávajúci </w:t>
      </w:r>
      <w:r w:rsidRPr="009043BD">
        <w:rPr>
          <w:rFonts w:ascii="Arial Narrow" w:hAnsi="Arial Narrow" w:cs="Calibri"/>
        </w:rPr>
        <w:t>povinný najneskôr do</w:t>
      </w:r>
      <w:r w:rsidR="743E0730" w:rsidRPr="009043BD">
        <w:rPr>
          <w:rFonts w:ascii="Arial Narrow" w:hAnsi="Arial Narrow" w:cs="Calibri"/>
        </w:rPr>
        <w:t xml:space="preserve"> piatich </w:t>
      </w:r>
      <w:r w:rsidRPr="009043BD">
        <w:rPr>
          <w:rFonts w:ascii="Arial Narrow" w:hAnsi="Arial Narrow" w:cs="Calibri"/>
        </w:rPr>
        <w:t xml:space="preserve"> </w:t>
      </w:r>
      <w:r w:rsidR="743E0730" w:rsidRPr="009043BD">
        <w:rPr>
          <w:rFonts w:ascii="Arial Narrow" w:hAnsi="Arial Narrow" w:cs="Calibri"/>
        </w:rPr>
        <w:t>(</w:t>
      </w:r>
      <w:r w:rsidRPr="009043BD">
        <w:rPr>
          <w:rFonts w:ascii="Arial Narrow" w:hAnsi="Arial Narrow" w:cs="Calibri"/>
        </w:rPr>
        <w:t>5</w:t>
      </w:r>
      <w:r w:rsidR="743E0730" w:rsidRPr="009043BD">
        <w:rPr>
          <w:rFonts w:ascii="Arial Narrow" w:hAnsi="Arial Narrow" w:cs="Calibri"/>
        </w:rPr>
        <w:t>)</w:t>
      </w:r>
      <w:r w:rsidRPr="009043BD">
        <w:rPr>
          <w:rFonts w:ascii="Arial Narrow" w:hAnsi="Arial Narrow" w:cs="Calibri"/>
        </w:rPr>
        <w:t xml:space="preserve"> pracovných dní </w:t>
      </w:r>
      <w:r w:rsidR="597D1ECA" w:rsidRPr="009043BD">
        <w:rPr>
          <w:rFonts w:ascii="Arial Narrow" w:hAnsi="Arial Narrow" w:cs="Calibri"/>
        </w:rPr>
        <w:t xml:space="preserve"> pred plánovanou </w:t>
      </w:r>
      <w:r w:rsidRPr="009043BD">
        <w:rPr>
          <w:rFonts w:ascii="Arial Narrow" w:hAnsi="Arial Narrow" w:cs="Calibri"/>
        </w:rPr>
        <w:t>zmen</w:t>
      </w:r>
      <w:r w:rsidR="5706FBD4" w:rsidRPr="009043BD">
        <w:rPr>
          <w:rFonts w:ascii="Arial Narrow" w:hAnsi="Arial Narrow" w:cs="Calibri"/>
        </w:rPr>
        <w:t>ou</w:t>
      </w:r>
      <w:r w:rsidRPr="009043BD">
        <w:rPr>
          <w:rFonts w:ascii="Arial Narrow" w:hAnsi="Arial Narrow" w:cs="Calibri"/>
        </w:rPr>
        <w:t xml:space="preserve"> subdodávateľa predložiť </w:t>
      </w:r>
      <w:r w:rsidR="51C00248" w:rsidRPr="009043BD">
        <w:rPr>
          <w:rFonts w:ascii="Arial Narrow" w:hAnsi="Arial Narrow" w:cs="Calibri"/>
        </w:rPr>
        <w:t xml:space="preserve">kupujúcemu </w:t>
      </w:r>
      <w:r w:rsidRPr="009043BD">
        <w:rPr>
          <w:rFonts w:ascii="Arial Narrow" w:hAnsi="Arial Narrow" w:cs="Calibri"/>
        </w:rPr>
        <w:t xml:space="preserve">informácie o novom subdodávateľovi v rozsahu údajov podľa bodu </w:t>
      </w:r>
      <w:r w:rsidR="281C19D5" w:rsidRPr="009043BD">
        <w:rPr>
          <w:rFonts w:ascii="Arial Narrow" w:hAnsi="Arial Narrow" w:cs="Calibri"/>
        </w:rPr>
        <w:t>4</w:t>
      </w:r>
      <w:r w:rsidRPr="009043BD">
        <w:rPr>
          <w:rFonts w:ascii="Arial Narrow" w:hAnsi="Arial Narrow" w:cs="Calibri"/>
        </w:rPr>
        <w:t>.</w:t>
      </w:r>
      <w:r w:rsidR="1B96CDA3" w:rsidRPr="009043BD">
        <w:rPr>
          <w:rFonts w:ascii="Arial Narrow" w:hAnsi="Arial Narrow" w:cs="Calibri"/>
        </w:rPr>
        <w:t>8</w:t>
      </w:r>
      <w:r w:rsidRPr="009043BD">
        <w:rPr>
          <w:rFonts w:ascii="Arial Narrow" w:hAnsi="Arial Narrow" w:cs="Calibri"/>
        </w:rPr>
        <w:t xml:space="preserve"> </w:t>
      </w:r>
      <w:r w:rsidR="4CAB582A" w:rsidRPr="009043BD">
        <w:rPr>
          <w:rFonts w:ascii="Arial Narrow" w:hAnsi="Arial Narrow" w:cs="Calibri"/>
        </w:rPr>
        <w:t xml:space="preserve">tohto článku </w:t>
      </w:r>
      <w:r w:rsidRPr="009043BD">
        <w:rPr>
          <w:rFonts w:ascii="Arial Narrow" w:hAnsi="Arial Narrow" w:cs="Calibri"/>
        </w:rPr>
        <w:t>a predmety subdodávok</w:t>
      </w:r>
      <w:r w:rsidR="2481870E" w:rsidRPr="009043BD">
        <w:rPr>
          <w:rFonts w:ascii="Arial Narrow" w:hAnsi="Arial Narrow" w:cs="Calibri"/>
        </w:rPr>
        <w:t>.</w:t>
      </w:r>
      <w:r w:rsidRPr="009043BD">
        <w:rPr>
          <w:rFonts w:ascii="Arial Narrow" w:hAnsi="Arial Narrow" w:cs="Calibri"/>
        </w:rPr>
        <w:t xml:space="preserve"> </w:t>
      </w:r>
      <w:r w:rsidR="2481870E" w:rsidRPr="009043BD">
        <w:rPr>
          <w:rFonts w:ascii="Arial Narrow" w:hAnsi="Arial Narrow" w:cs="Calibri"/>
        </w:rPr>
        <w:t>P</w:t>
      </w:r>
      <w:r w:rsidRPr="009043BD">
        <w:rPr>
          <w:rFonts w:ascii="Arial Narrow" w:hAnsi="Arial Narrow" w:cs="Calibri"/>
        </w:rPr>
        <w:t xml:space="preserve">ri výbere subdodávateľa musí </w:t>
      </w:r>
      <w:r w:rsidR="4CAB582A" w:rsidRPr="009043BD">
        <w:rPr>
          <w:rFonts w:ascii="Arial Narrow" w:hAnsi="Arial Narrow" w:cs="Calibri"/>
        </w:rPr>
        <w:t>p</w:t>
      </w:r>
      <w:r w:rsidR="51C00248" w:rsidRPr="009043BD">
        <w:rPr>
          <w:rFonts w:ascii="Arial Narrow" w:hAnsi="Arial Narrow" w:cs="Calibri"/>
        </w:rPr>
        <w:t xml:space="preserve">redávajúci </w:t>
      </w:r>
      <w:r w:rsidRPr="009043BD">
        <w:rPr>
          <w:rFonts w:ascii="Arial Narrow" w:hAnsi="Arial Narrow" w:cs="Calibri"/>
        </w:rPr>
        <w:t xml:space="preserve"> postupovať tak, aby vynaložené náklady na zabezpečenie plnenia na základe zmluvy o subdodávke boli</w:t>
      </w:r>
      <w:r w:rsidR="00A57052" w:rsidRPr="009043BD">
        <w:rPr>
          <w:rFonts w:ascii="Arial Narrow" w:hAnsi="Arial Narrow" w:cs="Calibri"/>
        </w:rPr>
        <w:t xml:space="preserve"> primerané jeho kvalite a cene.</w:t>
      </w:r>
    </w:p>
    <w:p w14:paraId="53351FC5" w14:textId="7D1D880F" w:rsidR="68A32E2B" w:rsidRPr="00A57052" w:rsidRDefault="68A32E2B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A57052">
        <w:rPr>
          <w:rFonts w:ascii="Arial Narrow" w:hAnsi="Arial Narrow" w:cs="Calibri"/>
        </w:rPr>
        <w:t xml:space="preserve">Predávajúci je zároveň povinný zabezpečiť, aby každý existujúci, ako aj nový subdodávateľ bol vybraný tak, aby spĺňal rovnaké podmienky vyžadované od subdodávateľov vo verejnom obstarávaní, pričom tieto podmienky je </w:t>
      </w:r>
      <w:r w:rsidR="3E0FDFF6" w:rsidRPr="00A57052">
        <w:rPr>
          <w:rFonts w:ascii="Arial Narrow" w:hAnsi="Arial Narrow" w:cs="Calibri"/>
        </w:rPr>
        <w:t>p</w:t>
      </w:r>
      <w:r w:rsidRPr="00A57052">
        <w:rPr>
          <w:rFonts w:ascii="Arial Narrow" w:hAnsi="Arial Narrow" w:cs="Calibri"/>
        </w:rPr>
        <w:t>redávajúci povinný kedykoľvek na žiadosť</w:t>
      </w:r>
      <w:r w:rsidR="084EA015" w:rsidRPr="00A57052">
        <w:rPr>
          <w:rFonts w:ascii="Arial Narrow" w:hAnsi="Arial Narrow" w:cs="Calibri"/>
        </w:rPr>
        <w:t xml:space="preserve"> k</w:t>
      </w:r>
      <w:r w:rsidRPr="00A57052">
        <w:rPr>
          <w:rFonts w:ascii="Arial Narrow" w:hAnsi="Arial Narrow" w:cs="Calibri"/>
        </w:rPr>
        <w:t>upujúceho bezodkladne preukázať.</w:t>
      </w:r>
    </w:p>
    <w:p w14:paraId="556CF6F7" w14:textId="7BA76DE4" w:rsidR="46DE5D03" w:rsidRPr="009043BD" w:rsidRDefault="46DE5D0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9043BD">
        <w:rPr>
          <w:rFonts w:ascii="Arial Narrow" w:hAnsi="Arial Narrow" w:cs="Calibri"/>
        </w:rPr>
        <w:t xml:space="preserve">Kupujúci je oprávnený rozhodnúť o nepoužití subdodávateľa alebo vylúčiť subdodávateľa aj bez udania dôvodu, pričom predávajúci je povinný riadiť sa takýmto rozhodnutím kupujúceho a bezodkladne zabezpečiť na vlastné náklady náhradu subdodávateľa alebo použiť na plnenie predmetu tejto </w:t>
      </w:r>
      <w:r w:rsidR="5B2C5F6C" w:rsidRPr="009043BD">
        <w:rPr>
          <w:rFonts w:ascii="Arial Narrow" w:hAnsi="Arial Narrow" w:cs="Calibri"/>
        </w:rPr>
        <w:t>zmluvy</w:t>
      </w:r>
      <w:r w:rsidRPr="009043BD">
        <w:rPr>
          <w:rFonts w:ascii="Arial Narrow" w:hAnsi="Arial Narrow" w:cs="Calibri"/>
        </w:rPr>
        <w:t xml:space="preserve"> vlastné kapacity.</w:t>
      </w:r>
    </w:p>
    <w:p w14:paraId="0DA66928" w14:textId="1DC1E134" w:rsidR="000A644D" w:rsidRPr="00A44F20" w:rsidRDefault="5F851FBC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>Predávajúci vyhlasuje, že v čase uzatvorenia zmluvy je zapísaný v registri partnerov verejného sektora v súlade so zákonom č. 315/2016 Z. z. o registri partnerov verejného sektora a o zmene a doplnení niektorých zákonov</w:t>
      </w:r>
      <w:r w:rsidR="50266FF0" w:rsidRPr="78DD220D">
        <w:rPr>
          <w:rFonts w:ascii="Arial Narrow" w:hAnsi="Arial Narrow" w:cs="Calibri"/>
        </w:rPr>
        <w:t xml:space="preserve"> v znení neskorších predpisov (ďalej len „zákon č. 315/2016 Z. z.“)</w:t>
      </w:r>
      <w:r w:rsidRPr="78DD220D">
        <w:rPr>
          <w:rFonts w:ascii="Arial Narrow" w:hAnsi="Arial Narrow" w:cs="Calibri"/>
        </w:rPr>
        <w:t>, pokiaľ sa ho povinnosť zápisu do registra partnerov verejného sektora týka.</w:t>
      </w:r>
      <w:r w:rsidRPr="00A57052">
        <w:rPr>
          <w:rFonts w:ascii="Arial Narrow" w:hAnsi="Arial Narrow" w:cs="Calibri"/>
        </w:rPr>
        <w:t xml:space="preserve"> </w:t>
      </w:r>
      <w:r w:rsidR="4FF16AA5" w:rsidRPr="00A57052">
        <w:rPr>
          <w:rFonts w:ascii="Arial Narrow" w:hAnsi="Arial Narrow" w:cs="Calibri"/>
        </w:rPr>
        <w:t xml:space="preserve">Ak sa na strane </w:t>
      </w:r>
      <w:r w:rsidR="0C6E2ECD" w:rsidRPr="00A57052">
        <w:rPr>
          <w:rFonts w:ascii="Arial Narrow" w:hAnsi="Arial Narrow" w:cs="Calibri"/>
        </w:rPr>
        <w:t>p</w:t>
      </w:r>
      <w:r w:rsidR="4FF16AA5" w:rsidRPr="00A57052">
        <w:rPr>
          <w:rFonts w:ascii="Arial Narrow" w:hAnsi="Arial Narrow" w:cs="Calibri"/>
        </w:rPr>
        <w:t xml:space="preserve">redávajúceho ako </w:t>
      </w:r>
      <w:r w:rsidR="4B208F0E" w:rsidRPr="00A57052">
        <w:rPr>
          <w:rFonts w:ascii="Arial Narrow" w:hAnsi="Arial Narrow" w:cs="Calibri"/>
        </w:rPr>
        <w:t>z</w:t>
      </w:r>
      <w:r w:rsidR="4FF16AA5" w:rsidRPr="00A57052">
        <w:rPr>
          <w:rFonts w:ascii="Arial Narrow" w:hAnsi="Arial Narrow" w:cs="Calibri"/>
        </w:rPr>
        <w:t>mluvnej strany podieľa skupina dodávateľov podľa § 37 zák</w:t>
      </w:r>
      <w:r w:rsidR="00A57052">
        <w:rPr>
          <w:rFonts w:ascii="Arial Narrow" w:hAnsi="Arial Narrow" w:cs="Calibri"/>
        </w:rPr>
        <w:t xml:space="preserve">ona o verejnom obstarávaní, má </w:t>
      </w:r>
      <w:r w:rsidR="4FF16AA5" w:rsidRPr="00A57052">
        <w:rPr>
          <w:rFonts w:ascii="Arial Narrow" w:hAnsi="Arial Narrow" w:cs="Calibri"/>
        </w:rPr>
        <w:t>každý člen tejto skupiny dodávateľov povinnosť byť zapísaný v registri partnerov verejného sektora.</w:t>
      </w:r>
    </w:p>
    <w:p w14:paraId="441CCE04" w14:textId="77777777" w:rsidR="00E1263A" w:rsidRPr="009043BD" w:rsidRDefault="00E1263A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9043BD">
        <w:rPr>
          <w:rFonts w:ascii="Arial Narrow" w:hAnsi="Arial Narrow" w:cs="Calibri"/>
        </w:rPr>
        <w:t xml:space="preserve">Subdodávateľ alebo subdodávateľ podľa osobitného predpisu, ktorý podľa § 11 ods. 1 zákona </w:t>
      </w:r>
      <w:r w:rsidR="006037E3" w:rsidRPr="009043BD">
        <w:rPr>
          <w:rFonts w:ascii="Arial Narrow" w:hAnsi="Arial Narrow" w:cs="Calibri"/>
        </w:rPr>
        <w:t>o verejnom obstarávaní</w:t>
      </w:r>
      <w:r w:rsidRPr="009043BD">
        <w:rPr>
          <w:rFonts w:ascii="Arial Narrow" w:hAnsi="Arial Narrow" w:cs="Calibri"/>
        </w:rPr>
        <w:t xml:space="preserve"> má povinnosť zapisovať sa do registra partnerov verejného sektora, musí byť zapísaný v registri partnerov verejného sektora. Povinnosť zápisu do registra partnerov verejného sektora upravuje osobitný predpis - zákon č. 315/2016 Z. z.</w:t>
      </w:r>
    </w:p>
    <w:p w14:paraId="201848EB" w14:textId="63097C4E" w:rsidR="00FC2417" w:rsidRPr="00A5705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A57052">
        <w:rPr>
          <w:rFonts w:ascii="Arial Narrow" w:hAnsi="Arial Narrow" w:cs="Calibri"/>
        </w:rPr>
        <w:t xml:space="preserve">Povinnosti </w:t>
      </w:r>
      <w:r w:rsidR="65AFA341" w:rsidRPr="00A57052">
        <w:rPr>
          <w:rFonts w:ascii="Arial Narrow" w:hAnsi="Arial Narrow" w:cs="Calibri"/>
        </w:rPr>
        <w:t>p</w:t>
      </w:r>
      <w:r w:rsidRPr="00A57052">
        <w:rPr>
          <w:rFonts w:ascii="Arial Narrow" w:hAnsi="Arial Narrow" w:cs="Calibri"/>
        </w:rPr>
        <w:t xml:space="preserve">redávajúceho vrátane pravidiel výberu subdodávateľa platia aj pri zmene subdodávateľa počas </w:t>
      </w:r>
      <w:r w:rsidR="50266FF0" w:rsidRPr="00A57052">
        <w:rPr>
          <w:rFonts w:ascii="Arial Narrow" w:hAnsi="Arial Narrow" w:cs="Calibri"/>
        </w:rPr>
        <w:t xml:space="preserve">celej doby trvania </w:t>
      </w:r>
      <w:r w:rsidRPr="00A57052">
        <w:rPr>
          <w:rFonts w:ascii="Arial Narrow" w:hAnsi="Arial Narrow" w:cs="Calibri"/>
        </w:rPr>
        <w:t xml:space="preserve"> tejto zmluvy.</w:t>
      </w:r>
    </w:p>
    <w:p w14:paraId="5EB23490" w14:textId="77777777" w:rsidR="00FC2417" w:rsidRPr="00A57052" w:rsidRDefault="00FC2417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A57052">
        <w:rPr>
          <w:rFonts w:ascii="Arial Narrow" w:hAnsi="Arial Narrow" w:cs="Calibri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7597664E" w14:textId="7DC1F1B8" w:rsidR="00BB427D" w:rsidRPr="00A57052" w:rsidRDefault="635A658C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A57052">
        <w:rPr>
          <w:rFonts w:ascii="Arial Narrow" w:hAnsi="Arial Narrow" w:cs="Calibri"/>
        </w:rPr>
        <w:t>Vlastnícke právo k </w:t>
      </w:r>
      <w:r w:rsidR="00BB427D" w:rsidRPr="00A57052">
        <w:rPr>
          <w:rFonts w:ascii="Arial Narrow" w:hAnsi="Arial Narrow" w:cs="Calibri"/>
        </w:rPr>
        <w:t>dodanému</w:t>
      </w:r>
      <w:r w:rsidRPr="00A57052">
        <w:rPr>
          <w:rFonts w:ascii="Arial Narrow" w:hAnsi="Arial Narrow" w:cs="Calibri"/>
        </w:rPr>
        <w:t xml:space="preserve"> predmetu </w:t>
      </w:r>
      <w:r w:rsidR="00BB427D" w:rsidRPr="00A57052">
        <w:rPr>
          <w:rFonts w:ascii="Arial Narrow" w:hAnsi="Arial Narrow" w:cs="Calibri"/>
        </w:rPr>
        <w:t>zmluvy</w:t>
      </w:r>
      <w:r w:rsidRPr="00A57052">
        <w:rPr>
          <w:rFonts w:ascii="Arial Narrow" w:hAnsi="Arial Narrow" w:cs="Calibri"/>
        </w:rPr>
        <w:t xml:space="preserve"> prechádza na kupujúceho dňom jeho dodania a prevzatia </w:t>
      </w:r>
      <w:r w:rsidR="00BB427D" w:rsidRPr="00A57052">
        <w:rPr>
          <w:rFonts w:ascii="Arial Narrow" w:hAnsi="Arial Narrow" w:cs="Calibri"/>
        </w:rPr>
        <w:t xml:space="preserve">podpisom </w:t>
      </w:r>
      <w:r w:rsidRPr="00A57052">
        <w:rPr>
          <w:rFonts w:ascii="Arial Narrow" w:hAnsi="Arial Narrow" w:cs="Calibri"/>
        </w:rPr>
        <w:t>dodacieho listu</w:t>
      </w:r>
      <w:r w:rsidR="00BB427D" w:rsidRPr="00A57052">
        <w:rPr>
          <w:rFonts w:ascii="Arial Narrow" w:hAnsi="Arial Narrow" w:cs="Calibri"/>
        </w:rPr>
        <w:t xml:space="preserve"> </w:t>
      </w:r>
      <w:r w:rsidRPr="00A57052">
        <w:rPr>
          <w:rFonts w:ascii="Arial Narrow" w:hAnsi="Arial Narrow" w:cs="Calibri"/>
        </w:rPr>
        <w:t xml:space="preserve">vyhotoveného </w:t>
      </w:r>
      <w:r w:rsidR="43B882D2" w:rsidRPr="00A57052">
        <w:rPr>
          <w:rFonts w:ascii="Arial Narrow" w:hAnsi="Arial Narrow" w:cs="Calibri"/>
        </w:rPr>
        <w:t>p</w:t>
      </w:r>
      <w:r w:rsidRPr="00A57052">
        <w:rPr>
          <w:rFonts w:ascii="Arial Narrow" w:hAnsi="Arial Narrow" w:cs="Calibri"/>
        </w:rPr>
        <w:t>redávajúcim.</w:t>
      </w:r>
    </w:p>
    <w:p w14:paraId="02F1FDBF" w14:textId="41B08E33" w:rsidR="78DD220D" w:rsidRPr="00E155AB" w:rsidRDefault="635A658C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E155AB">
        <w:rPr>
          <w:rFonts w:ascii="Arial Narrow" w:hAnsi="Arial Narrow" w:cs="Calibri"/>
        </w:rPr>
        <w:t xml:space="preserve">Nebezpečenstvo škody na predmete </w:t>
      </w:r>
      <w:r w:rsidR="00BB427D" w:rsidRPr="00E155AB">
        <w:rPr>
          <w:rFonts w:ascii="Arial Narrow" w:hAnsi="Arial Narrow" w:cs="Calibri"/>
        </w:rPr>
        <w:t>zmluvy</w:t>
      </w:r>
      <w:r w:rsidRPr="00E155AB">
        <w:rPr>
          <w:rFonts w:ascii="Arial Narrow" w:hAnsi="Arial Narrow" w:cs="Calibri"/>
        </w:rPr>
        <w:t xml:space="preserve"> prechádza na </w:t>
      </w:r>
      <w:r w:rsidR="43B882D2" w:rsidRPr="00E155AB">
        <w:rPr>
          <w:rFonts w:ascii="Arial Narrow" w:hAnsi="Arial Narrow" w:cs="Calibri"/>
        </w:rPr>
        <w:t>k</w:t>
      </w:r>
      <w:r w:rsidRPr="00E155AB">
        <w:rPr>
          <w:rFonts w:ascii="Arial Narrow" w:hAnsi="Arial Narrow" w:cs="Calibri"/>
        </w:rPr>
        <w:t xml:space="preserve">upujúceho </w:t>
      </w:r>
      <w:r w:rsidR="00E155AB" w:rsidRPr="00E155AB">
        <w:rPr>
          <w:rFonts w:ascii="Arial Narrow" w:hAnsi="Arial Narrow" w:cs="Calibri"/>
        </w:rPr>
        <w:t>splnením podmienok bodu 4.17</w:t>
      </w:r>
      <w:r w:rsidR="00BB427D" w:rsidRPr="00E155AB">
        <w:rPr>
          <w:rFonts w:ascii="Arial Narrow" w:hAnsi="Arial Narrow" w:cs="Calibri"/>
        </w:rPr>
        <w:t>. tohto článku zmluvy.</w:t>
      </w:r>
    </w:p>
    <w:p w14:paraId="1EF9BD90" w14:textId="53626168" w:rsidR="008B7A63" w:rsidRPr="003A5852" w:rsidRDefault="31C36C55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V prípade, že Predávajúci, jeho subdodávateľ podľa zákona </w:t>
      </w:r>
      <w:r w:rsidR="7A3948E4" w:rsidRPr="78DD220D">
        <w:rPr>
          <w:rFonts w:ascii="Arial Narrow" w:hAnsi="Arial Narrow" w:cs="Calibri"/>
        </w:rPr>
        <w:t xml:space="preserve"> o verejnom obstarávaní</w:t>
      </w:r>
      <w:r w:rsidRPr="78DD220D">
        <w:rPr>
          <w:rFonts w:ascii="Arial Narrow" w:hAnsi="Arial Narrow" w:cs="Calibri"/>
        </w:rPr>
        <w:t xml:space="preserve"> alebo subdodávateľ  podľa</w:t>
      </w:r>
      <w:r w:rsidRPr="003A5852">
        <w:rPr>
          <w:rFonts w:ascii="Arial Narrow" w:hAnsi="Arial Narrow" w:cs="Calibri"/>
        </w:rPr>
        <w:t xml:space="preserve"> </w:t>
      </w:r>
      <w:r w:rsidRPr="78DD220D">
        <w:rPr>
          <w:rFonts w:ascii="Arial Narrow" w:hAnsi="Arial Narrow" w:cs="Calibri"/>
        </w:rPr>
        <w:t xml:space="preserve"> zákona č. 315/2016 Z. z.,  má povinnosť byť zapísaný v registri partnerov verejného sektora podľa zákona č. 315/2016 Z. z., </w:t>
      </w:r>
      <w:r w:rsidR="0A33B99B" w:rsidRPr="78DD220D">
        <w:rPr>
          <w:rFonts w:ascii="Arial Narrow" w:hAnsi="Arial Narrow" w:cs="Calibri"/>
        </w:rPr>
        <w:t>p</w:t>
      </w:r>
      <w:r w:rsidRPr="78DD220D">
        <w:rPr>
          <w:rFonts w:ascii="Arial Narrow" w:hAnsi="Arial Narrow" w:cs="Calibri"/>
        </w:rPr>
        <w:t>redávajúci vyhlasuje, že jeho konečným užívateľom výhod zapísaným v registri partnerov verejného sektora, rovnako ani konečným užívateľom výhod</w:t>
      </w:r>
      <w:r w:rsidRPr="003A5852">
        <w:rPr>
          <w:rFonts w:ascii="Arial Narrow" w:hAnsi="Arial Narrow" w:cs="Calibri"/>
        </w:rPr>
        <w:t xml:space="preserve"> </w:t>
      </w:r>
      <w:r w:rsidRPr="78DD220D">
        <w:rPr>
          <w:rFonts w:ascii="Arial Narrow" w:hAnsi="Arial Narrow" w:cs="Calibri"/>
        </w:rPr>
        <w:t xml:space="preserve">jeho subdodávateľa podľa zákona </w:t>
      </w:r>
      <w:r w:rsidR="2844DA01" w:rsidRPr="78DD220D">
        <w:rPr>
          <w:rFonts w:ascii="Arial Narrow" w:hAnsi="Arial Narrow" w:cs="Calibri"/>
        </w:rPr>
        <w:t>o verejnom obstarávaní</w:t>
      </w:r>
      <w:r w:rsidRPr="78DD220D">
        <w:rPr>
          <w:rFonts w:ascii="Arial Narrow" w:hAnsi="Arial Narrow" w:cs="Calibri"/>
        </w:rPr>
        <w:t xml:space="preserve"> alebo subdodávateľa  podľa  zákona č. 315/2016 Z. z., nie je:</w:t>
      </w:r>
    </w:p>
    <w:p w14:paraId="3C2853F1" w14:textId="77777777" w:rsidR="008B7A63" w:rsidRPr="00AC4EAA" w:rsidRDefault="008B7A63" w:rsidP="003A32F3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1. prezident Slovenskej republiky,</w:t>
      </w:r>
    </w:p>
    <w:p w14:paraId="242A7981" w14:textId="77777777" w:rsidR="008B7A63" w:rsidRPr="00AC4EAA" w:rsidRDefault="008B7A63" w:rsidP="003A32F3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2. člen vlády,</w:t>
      </w:r>
    </w:p>
    <w:p w14:paraId="23054B4C" w14:textId="77777777" w:rsidR="008B7A63" w:rsidRPr="00AC4EAA" w:rsidRDefault="008B7A63" w:rsidP="003A32F3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3. vedúci ústredného orgánu štátnej správy, ktorý nie je členom vlády,</w:t>
      </w:r>
    </w:p>
    <w:p w14:paraId="6CB5A94A" w14:textId="77777777" w:rsidR="008B7A63" w:rsidRPr="00AC4EAA" w:rsidRDefault="008B7A63" w:rsidP="003A32F3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4. vedúci orgánu štátnej správy s celoslovenskou pôsobnosťou,</w:t>
      </w:r>
    </w:p>
    <w:p w14:paraId="3E8B218B" w14:textId="77777777" w:rsidR="008B7A63" w:rsidRPr="00AC4EAA" w:rsidRDefault="008B7A63" w:rsidP="003A32F3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5. sudca Ústavného súdu Slovenskej republiky alebo sudca,</w:t>
      </w:r>
    </w:p>
    <w:p w14:paraId="5D48D17D" w14:textId="58344C1E" w:rsidR="008B7A63" w:rsidRPr="00AC4EAA" w:rsidRDefault="008B7A63" w:rsidP="003A32F3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lastRenderedPageBreak/>
        <w:t>6. generálny p</w:t>
      </w:r>
      <w:r w:rsidR="005C5A6F">
        <w:rPr>
          <w:rFonts w:ascii="Arial Narrow" w:hAnsi="Arial Narrow" w:cs="Calibri"/>
          <w:szCs w:val="24"/>
        </w:rPr>
        <w:t xml:space="preserve">rokurátor Slovenskej republiky </w:t>
      </w:r>
      <w:r w:rsidRPr="00AC4EAA">
        <w:rPr>
          <w:rFonts w:ascii="Arial Narrow" w:hAnsi="Arial Narrow" w:cs="Calibri"/>
          <w:szCs w:val="24"/>
        </w:rPr>
        <w:t>alebo prokurátor,</w:t>
      </w:r>
    </w:p>
    <w:p w14:paraId="5D7938BA" w14:textId="529FF362" w:rsidR="008B7A63" w:rsidRPr="00AC4EAA" w:rsidRDefault="008B7A63" w:rsidP="003A32F3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7. verejný ochranca práv,</w:t>
      </w:r>
    </w:p>
    <w:p w14:paraId="7DBC90B9" w14:textId="37C4CDAD" w:rsidR="008B7A63" w:rsidRPr="00AC4EAA" w:rsidRDefault="008B7A63" w:rsidP="006813A9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 w:cs="Calibri"/>
          <w:szCs w:val="24"/>
        </w:rPr>
      </w:pPr>
      <w:r w:rsidRPr="005C5A6F">
        <w:rPr>
          <w:rFonts w:ascii="Arial Narrow" w:hAnsi="Arial Narrow" w:cs="Calibri"/>
          <w:szCs w:val="24"/>
        </w:rPr>
        <w:t>8. predseda Najvyššieho kontrolného úradu Slovenskej republiky a podpredseda Najvyššieho kontrolného úradu Slovenskej republiky,</w:t>
      </w:r>
    </w:p>
    <w:p w14:paraId="523584CE" w14:textId="69BE4013" w:rsidR="008B7A63" w:rsidRPr="00AC4EAA" w:rsidRDefault="008B7A63" w:rsidP="006813A9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 xml:space="preserve">9. </w:t>
      </w:r>
      <w:r w:rsidR="006D5A30">
        <w:rPr>
          <w:rFonts w:ascii="Arial Narrow" w:hAnsi="Arial Narrow" w:cs="Calibri"/>
          <w:szCs w:val="24"/>
        </w:rPr>
        <w:t xml:space="preserve"> </w:t>
      </w:r>
      <w:r w:rsidRPr="00AC4EAA">
        <w:rPr>
          <w:rFonts w:ascii="Arial Narrow" w:hAnsi="Arial Narrow" w:cs="Calibri"/>
          <w:szCs w:val="24"/>
        </w:rPr>
        <w:t>štátny tajomník,</w:t>
      </w:r>
    </w:p>
    <w:p w14:paraId="1CE78BF5" w14:textId="77777777" w:rsidR="008B7A63" w:rsidRPr="00AC4EAA" w:rsidRDefault="008B7A63" w:rsidP="006813A9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10. generálny tajomník služobného úradu,</w:t>
      </w:r>
    </w:p>
    <w:p w14:paraId="39227D87" w14:textId="2B6A0250" w:rsidR="008B7A63" w:rsidRPr="00AC4EAA" w:rsidRDefault="008B7A63" w:rsidP="006813A9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11. prednosta okresného úradu,</w:t>
      </w:r>
    </w:p>
    <w:p w14:paraId="669C0357" w14:textId="77777777" w:rsidR="008B7A63" w:rsidRPr="00AC4EAA" w:rsidRDefault="008B7A63" w:rsidP="006813A9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12. primátor hlavného mesta Slovenskej republiky Bratislavy, primátor krajského mesta alebo primátor okresného mesta, alebo</w:t>
      </w:r>
    </w:p>
    <w:p w14:paraId="73A2231E" w14:textId="0A468CCD" w:rsidR="008B7A63" w:rsidRDefault="008B7A63" w:rsidP="006813A9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13. predseda vyššieho územného celku</w:t>
      </w:r>
      <w:r w:rsidR="00AC4EAA">
        <w:rPr>
          <w:rFonts w:ascii="Arial Narrow" w:hAnsi="Arial Narrow" w:cs="Calibri"/>
          <w:szCs w:val="24"/>
        </w:rPr>
        <w:t>.</w:t>
      </w:r>
    </w:p>
    <w:p w14:paraId="4F611D28" w14:textId="1943805A" w:rsidR="00FC2417" w:rsidRPr="00560622" w:rsidRDefault="00FC2417" w:rsidP="00917711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V.</w:t>
      </w:r>
    </w:p>
    <w:p w14:paraId="5BA874C6" w14:textId="77777777" w:rsidR="00FC2417" w:rsidRPr="00560622" w:rsidRDefault="00FC2417" w:rsidP="00C0071A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Kúpna cena a platobné podmienky</w:t>
      </w:r>
    </w:p>
    <w:p w14:paraId="4F882F61" w14:textId="77777777" w:rsidR="00763D21" w:rsidRPr="00763D21" w:rsidRDefault="00763D21" w:rsidP="00C71340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lang w:eastAsia="en-US"/>
        </w:rPr>
      </w:pPr>
    </w:p>
    <w:p w14:paraId="380B7EF9" w14:textId="5EF4A787" w:rsidR="00FC2417" w:rsidRPr="00E155AB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E155AB">
        <w:rPr>
          <w:rFonts w:ascii="Arial Narrow" w:hAnsi="Arial Narrow" w:cs="Calibri"/>
        </w:rPr>
        <w:t xml:space="preserve">Kúpna cena je </w:t>
      </w:r>
      <w:r w:rsidR="71C279EF" w:rsidRPr="00E155AB">
        <w:rPr>
          <w:rFonts w:ascii="Arial Narrow" w:hAnsi="Arial Narrow" w:cs="Calibri"/>
        </w:rPr>
        <w:t>výsledkom verejného obstarávania</w:t>
      </w:r>
      <w:r w:rsidR="26F301E6" w:rsidRPr="00E155AB">
        <w:rPr>
          <w:rFonts w:ascii="Arial Narrow" w:hAnsi="Arial Narrow" w:cs="Calibri"/>
        </w:rPr>
        <w:t xml:space="preserve"> a </w:t>
      </w:r>
      <w:r w:rsidR="71575FC8" w:rsidRPr="00E155AB">
        <w:rPr>
          <w:rFonts w:ascii="Arial Narrow" w:hAnsi="Arial Narrow" w:cs="Calibri"/>
        </w:rPr>
        <w:t xml:space="preserve"> je stanovená </w:t>
      </w:r>
      <w:r w:rsidR="418C1AE4" w:rsidRPr="00E155AB">
        <w:rPr>
          <w:rFonts w:ascii="Arial Narrow" w:hAnsi="Arial Narrow" w:cs="Calibri"/>
        </w:rPr>
        <w:t>v súlade so zákonom NR SR č.</w:t>
      </w:r>
      <w:r w:rsidR="00763D21" w:rsidRPr="00E155AB">
        <w:rPr>
          <w:rFonts w:ascii="Arial Narrow" w:hAnsi="Arial Narrow" w:cs="Calibri"/>
        </w:rPr>
        <w:t xml:space="preserve"> </w:t>
      </w:r>
      <w:r w:rsidR="71575FC8" w:rsidRPr="00E155AB">
        <w:rPr>
          <w:rFonts w:ascii="Arial Narrow" w:hAnsi="Arial Narrow" w:cs="Calibri"/>
        </w:rPr>
        <w:t>18/1996 Z. z. o cenách v znení neskorších predpisov</w:t>
      </w:r>
      <w:r w:rsidR="4E670297" w:rsidRPr="00E155AB">
        <w:rPr>
          <w:rFonts w:ascii="Arial Narrow" w:hAnsi="Arial Narrow" w:cs="Calibri"/>
        </w:rPr>
        <w:t xml:space="preserve"> a vyhlášky Ministerstva financií Slovenskej republiky č. 87/1996 </w:t>
      </w:r>
      <w:proofErr w:type="spellStart"/>
      <w:r w:rsidR="4E670297" w:rsidRPr="00E155AB">
        <w:rPr>
          <w:rFonts w:ascii="Arial Narrow" w:hAnsi="Arial Narrow" w:cs="Calibri"/>
        </w:rPr>
        <w:t>Z.z</w:t>
      </w:r>
      <w:proofErr w:type="spellEnd"/>
      <w:r w:rsidR="4E670297" w:rsidRPr="00E155AB">
        <w:rPr>
          <w:rFonts w:ascii="Arial Narrow" w:hAnsi="Arial Narrow" w:cs="Calibri"/>
        </w:rPr>
        <w:t xml:space="preserve">., ktorou sa vykonáva zákon Národnej rady Slovenskej republiky č.18/1996 </w:t>
      </w:r>
      <w:proofErr w:type="spellStart"/>
      <w:r w:rsidR="4E670297" w:rsidRPr="00E155AB">
        <w:rPr>
          <w:rFonts w:ascii="Arial Narrow" w:hAnsi="Arial Narrow" w:cs="Calibri"/>
        </w:rPr>
        <w:t>Z.z</w:t>
      </w:r>
      <w:proofErr w:type="spellEnd"/>
      <w:r w:rsidR="4E670297" w:rsidRPr="00E155AB">
        <w:rPr>
          <w:rFonts w:ascii="Arial Narrow" w:hAnsi="Arial Narrow" w:cs="Calibri"/>
        </w:rPr>
        <w:t>. o cenách v znení neskorších predpisov dohodou zmluvných strán</w:t>
      </w:r>
      <w:r w:rsidRPr="00E155AB">
        <w:rPr>
          <w:rFonts w:ascii="Arial Narrow" w:hAnsi="Arial Narrow" w:cs="Calibri"/>
        </w:rPr>
        <w:t>, ako cena konečná</w:t>
      </w:r>
      <w:r w:rsidR="1B6135B9" w:rsidRPr="00E155AB">
        <w:rPr>
          <w:rFonts w:ascii="Arial Narrow" w:hAnsi="Arial Narrow" w:cs="Calibri"/>
        </w:rPr>
        <w:t xml:space="preserve"> zahŕňajúca všetky dodávky a prípadné súvisiace služby</w:t>
      </w:r>
      <w:r w:rsidRPr="00E155AB">
        <w:rPr>
          <w:rFonts w:ascii="Arial Narrow" w:hAnsi="Arial Narrow" w:cs="Calibri"/>
        </w:rPr>
        <w:t xml:space="preserve">, a je uvedená v prílohe č. </w:t>
      </w:r>
      <w:r w:rsidR="13E48C0E" w:rsidRPr="00E155AB">
        <w:rPr>
          <w:rFonts w:ascii="Arial Narrow" w:hAnsi="Arial Narrow" w:cs="Calibri"/>
        </w:rPr>
        <w:t>2</w:t>
      </w:r>
      <w:r w:rsidR="316E6F64" w:rsidRPr="00E155AB">
        <w:rPr>
          <w:rFonts w:ascii="Arial Narrow" w:hAnsi="Arial Narrow" w:cs="Calibri"/>
        </w:rPr>
        <w:t xml:space="preserve"> </w:t>
      </w:r>
      <w:r w:rsidRPr="00E155AB">
        <w:rPr>
          <w:rFonts w:ascii="Arial Narrow" w:hAnsi="Arial Narrow" w:cs="Calibri"/>
        </w:rPr>
        <w:t>tejto zmluvy.</w:t>
      </w:r>
    </w:p>
    <w:p w14:paraId="2C12EAD4" w14:textId="67AD235B" w:rsidR="00FC2417" w:rsidRPr="00763D21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763D21">
        <w:rPr>
          <w:rFonts w:ascii="Arial Narrow" w:hAnsi="Arial Narrow" w:cs="Calibri"/>
        </w:rPr>
        <w:t xml:space="preserve">Zálohové platby ani platba vopred sa neumožňujú. Úhrada kúpnej ceny sa uskutoční po </w:t>
      </w:r>
      <w:r w:rsidR="75C12C83" w:rsidRPr="00763D21">
        <w:rPr>
          <w:rFonts w:ascii="Arial Narrow" w:hAnsi="Arial Narrow" w:cs="Calibri"/>
        </w:rPr>
        <w:t xml:space="preserve">prevzatí </w:t>
      </w:r>
      <w:r w:rsidRPr="00763D21">
        <w:rPr>
          <w:rFonts w:ascii="Arial Narrow" w:hAnsi="Arial Narrow" w:cs="Calibri"/>
        </w:rPr>
        <w:t>predmetu</w:t>
      </w:r>
      <w:r w:rsidR="3BAB4976" w:rsidRPr="00763D21">
        <w:rPr>
          <w:rFonts w:ascii="Arial Narrow" w:hAnsi="Arial Narrow" w:cs="Calibri"/>
        </w:rPr>
        <w:t xml:space="preserve"> </w:t>
      </w:r>
      <w:r w:rsidR="00FC2417" w:rsidRPr="00763D21">
        <w:rPr>
          <w:rFonts w:ascii="Arial Narrow" w:hAnsi="Arial Narrow" w:cs="Calibri"/>
        </w:rPr>
        <w:t xml:space="preserve"> zmluvy</w:t>
      </w:r>
      <w:r w:rsidRPr="00763D21">
        <w:rPr>
          <w:rFonts w:ascii="Arial Narrow" w:hAnsi="Arial Narrow" w:cs="Calibri"/>
        </w:rPr>
        <w:t xml:space="preserve"> kupujúcim, formou prevodu na bankový účet </w:t>
      </w:r>
      <w:r w:rsidR="4CAB582A" w:rsidRPr="00763D21">
        <w:rPr>
          <w:rFonts w:ascii="Arial Narrow" w:hAnsi="Arial Narrow" w:cs="Calibri"/>
        </w:rPr>
        <w:t>p</w:t>
      </w:r>
      <w:r w:rsidR="3A1D7ACE" w:rsidRPr="00763D21">
        <w:rPr>
          <w:rFonts w:ascii="Arial Narrow" w:hAnsi="Arial Narrow" w:cs="Calibri"/>
        </w:rPr>
        <w:t>redávajúceho</w:t>
      </w:r>
      <w:r w:rsidR="76A74165" w:rsidRPr="00763D21">
        <w:rPr>
          <w:rFonts w:ascii="Arial Narrow" w:hAnsi="Arial Narrow" w:cs="Calibri"/>
        </w:rPr>
        <w:t xml:space="preserve"> uveden</w:t>
      </w:r>
      <w:r w:rsidR="75C12C83" w:rsidRPr="00763D21">
        <w:rPr>
          <w:rFonts w:ascii="Arial Narrow" w:hAnsi="Arial Narrow" w:cs="Calibri"/>
        </w:rPr>
        <w:t>ý</w:t>
      </w:r>
      <w:r w:rsidR="76A74165" w:rsidRPr="00763D21">
        <w:rPr>
          <w:rFonts w:ascii="Arial Narrow" w:hAnsi="Arial Narrow" w:cs="Calibri"/>
        </w:rPr>
        <w:t xml:space="preserve"> </w:t>
      </w:r>
      <w:r w:rsidR="29B69238" w:rsidRPr="00763D21">
        <w:rPr>
          <w:rFonts w:ascii="Arial Narrow" w:hAnsi="Arial Narrow" w:cs="Calibri"/>
        </w:rPr>
        <w:t>čl. I.</w:t>
      </w:r>
      <w:r w:rsidR="76A74165" w:rsidRPr="00763D21">
        <w:rPr>
          <w:rFonts w:ascii="Arial Narrow" w:hAnsi="Arial Narrow" w:cs="Calibri"/>
        </w:rPr>
        <w:t xml:space="preserve"> tejto zmluvy</w:t>
      </w:r>
      <w:r w:rsidR="43B882D2" w:rsidRPr="00763D21">
        <w:rPr>
          <w:rFonts w:ascii="Arial Narrow" w:hAnsi="Arial Narrow" w:cs="Calibri"/>
        </w:rPr>
        <w:t xml:space="preserve"> v časti p</w:t>
      </w:r>
      <w:r w:rsidR="50266FF0" w:rsidRPr="00763D21">
        <w:rPr>
          <w:rFonts w:ascii="Arial Narrow" w:hAnsi="Arial Narrow" w:cs="Calibri"/>
        </w:rPr>
        <w:t>redávajúci</w:t>
      </w:r>
      <w:r w:rsidRPr="00763D21">
        <w:rPr>
          <w:rFonts w:ascii="Arial Narrow" w:hAnsi="Arial Narrow" w:cs="Calibri"/>
        </w:rPr>
        <w:t xml:space="preserve">. Bezhotovostný platobný styk sa uskutoční prostredníctvom finančného ústavu </w:t>
      </w:r>
      <w:r w:rsidR="76A74165" w:rsidRPr="00763D21">
        <w:rPr>
          <w:rFonts w:ascii="Arial Narrow" w:hAnsi="Arial Narrow" w:cs="Calibri"/>
        </w:rPr>
        <w:t>k</w:t>
      </w:r>
      <w:r w:rsidR="3A1D7ACE" w:rsidRPr="00763D21">
        <w:rPr>
          <w:rFonts w:ascii="Arial Narrow" w:hAnsi="Arial Narrow" w:cs="Calibri"/>
        </w:rPr>
        <w:t xml:space="preserve">upujúceho </w:t>
      </w:r>
      <w:r w:rsidRPr="00763D21">
        <w:rPr>
          <w:rFonts w:ascii="Arial Narrow" w:hAnsi="Arial Narrow" w:cs="Calibri"/>
        </w:rPr>
        <w:t>na základe faktúry</w:t>
      </w:r>
      <w:r w:rsidR="75C12C83" w:rsidRPr="00763D21">
        <w:rPr>
          <w:rFonts w:ascii="Arial Narrow" w:hAnsi="Arial Narrow" w:cs="Calibri"/>
        </w:rPr>
        <w:t xml:space="preserve"> vystavenej predávajúcim</w:t>
      </w:r>
      <w:r w:rsidRPr="00763D21">
        <w:rPr>
          <w:rFonts w:ascii="Arial Narrow" w:hAnsi="Arial Narrow" w:cs="Calibri"/>
        </w:rPr>
        <w:t xml:space="preserve">, ktorej splatnosť je dohodnutá v lehote </w:t>
      </w:r>
      <w:r w:rsidR="75ACA62C" w:rsidRPr="00763D21">
        <w:rPr>
          <w:rFonts w:ascii="Arial Narrow" w:hAnsi="Arial Narrow" w:cs="Calibri"/>
        </w:rPr>
        <w:t>tridsať</w:t>
      </w:r>
      <w:r w:rsidR="57201B66" w:rsidRPr="00763D21">
        <w:rPr>
          <w:rFonts w:ascii="Arial Narrow" w:hAnsi="Arial Narrow" w:cs="Calibri"/>
        </w:rPr>
        <w:t xml:space="preserve"> (</w:t>
      </w:r>
      <w:r w:rsidR="75ACA62C" w:rsidRPr="00763D21">
        <w:rPr>
          <w:rFonts w:ascii="Arial Narrow" w:hAnsi="Arial Narrow" w:cs="Calibri"/>
        </w:rPr>
        <w:t>3</w:t>
      </w:r>
      <w:r w:rsidR="26657457" w:rsidRPr="00763D21">
        <w:rPr>
          <w:rFonts w:ascii="Arial Narrow" w:hAnsi="Arial Narrow" w:cs="Calibri"/>
        </w:rPr>
        <w:t>0</w:t>
      </w:r>
      <w:r w:rsidR="57201B66" w:rsidRPr="00763D21">
        <w:rPr>
          <w:rFonts w:ascii="Arial Narrow" w:hAnsi="Arial Narrow" w:cs="Calibri"/>
        </w:rPr>
        <w:t>)</w:t>
      </w:r>
      <w:r w:rsidR="26657457" w:rsidRPr="00763D21">
        <w:rPr>
          <w:rFonts w:ascii="Arial Narrow" w:hAnsi="Arial Narrow" w:cs="Calibri"/>
        </w:rPr>
        <w:t xml:space="preserve"> </w:t>
      </w:r>
      <w:r w:rsidRPr="00763D21">
        <w:rPr>
          <w:rFonts w:ascii="Arial Narrow" w:hAnsi="Arial Narrow" w:cs="Calibri"/>
        </w:rPr>
        <w:t xml:space="preserve">dní odo dňa doručenia faktúry </w:t>
      </w:r>
      <w:r w:rsidR="76A74165" w:rsidRPr="00763D21">
        <w:rPr>
          <w:rFonts w:ascii="Arial Narrow" w:hAnsi="Arial Narrow" w:cs="Calibri"/>
        </w:rPr>
        <w:t>k</w:t>
      </w:r>
      <w:r w:rsidR="3A1D7ACE" w:rsidRPr="00763D21">
        <w:rPr>
          <w:rFonts w:ascii="Arial Narrow" w:hAnsi="Arial Narrow" w:cs="Calibri"/>
        </w:rPr>
        <w:t>upujúcemu</w:t>
      </w:r>
      <w:r w:rsidRPr="00763D21">
        <w:rPr>
          <w:rFonts w:ascii="Arial Narrow" w:hAnsi="Arial Narrow" w:cs="Calibri"/>
        </w:rPr>
        <w:t>.</w:t>
      </w:r>
      <w:r w:rsidR="71575FC8" w:rsidRPr="00763D21">
        <w:rPr>
          <w:rFonts w:ascii="Arial Narrow" w:hAnsi="Arial Narrow" w:cs="Calibri"/>
        </w:rPr>
        <w:t xml:space="preserve"> </w:t>
      </w:r>
      <w:r w:rsidR="61E4A4EB" w:rsidRPr="00763D21">
        <w:rPr>
          <w:rFonts w:ascii="Arial Narrow" w:hAnsi="Arial Narrow" w:cs="Calibri"/>
        </w:rPr>
        <w:t>Faktúra</w:t>
      </w:r>
      <w:r w:rsidR="71575FC8" w:rsidRPr="00763D21">
        <w:rPr>
          <w:rFonts w:ascii="Arial Narrow" w:hAnsi="Arial Narrow" w:cs="Calibri"/>
        </w:rPr>
        <w:t xml:space="preserve"> sa považuje za uhradenú dňom odpísania finančných prostriedkov z účtu kupujúceho uvedeného </w:t>
      </w:r>
      <w:r w:rsidR="43B882D2" w:rsidRPr="00763D21">
        <w:rPr>
          <w:rFonts w:ascii="Arial Narrow" w:hAnsi="Arial Narrow" w:cs="Calibri"/>
        </w:rPr>
        <w:t xml:space="preserve">v </w:t>
      </w:r>
      <w:r w:rsidR="29B69238" w:rsidRPr="00763D21">
        <w:rPr>
          <w:rFonts w:ascii="Arial Narrow" w:hAnsi="Arial Narrow" w:cs="Calibri"/>
        </w:rPr>
        <w:t>čl. I.</w:t>
      </w:r>
      <w:r w:rsidR="71575FC8" w:rsidRPr="00763D21">
        <w:rPr>
          <w:rFonts w:ascii="Arial Narrow" w:hAnsi="Arial Narrow" w:cs="Calibri"/>
        </w:rPr>
        <w:t xml:space="preserve"> tejto zmluvy.</w:t>
      </w:r>
    </w:p>
    <w:p w14:paraId="6CC78EB8" w14:textId="3280D94F" w:rsidR="00FC2417" w:rsidRPr="00763D21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763D21">
        <w:rPr>
          <w:rFonts w:ascii="Arial Narrow" w:hAnsi="Arial Narrow" w:cs="Calibri"/>
        </w:rPr>
        <w:t>Neoddeliteľnou súčasťou faktúr</w:t>
      </w:r>
      <w:r w:rsidR="5A34EBCA" w:rsidRPr="00763D21">
        <w:rPr>
          <w:rFonts w:ascii="Arial Narrow" w:hAnsi="Arial Narrow" w:cs="Calibri"/>
        </w:rPr>
        <w:t>y</w:t>
      </w:r>
      <w:r w:rsidRPr="00763D21">
        <w:rPr>
          <w:rFonts w:ascii="Arial Narrow" w:hAnsi="Arial Narrow" w:cs="Calibri"/>
        </w:rPr>
        <w:t xml:space="preserve"> bude dodací list</w:t>
      </w:r>
      <w:r w:rsidR="00763D21" w:rsidRPr="00763D21">
        <w:rPr>
          <w:rFonts w:ascii="Arial Narrow" w:hAnsi="Arial Narrow" w:cs="Calibri"/>
        </w:rPr>
        <w:t xml:space="preserve"> </w:t>
      </w:r>
      <w:r w:rsidR="7A0297FC" w:rsidRPr="00763D21">
        <w:rPr>
          <w:rFonts w:ascii="Arial Narrow" w:hAnsi="Arial Narrow" w:cs="Calibri"/>
        </w:rPr>
        <w:t xml:space="preserve">potvrdený </w:t>
      </w:r>
      <w:r w:rsidR="76A74165" w:rsidRPr="00763D21">
        <w:rPr>
          <w:rFonts w:ascii="Arial Narrow" w:hAnsi="Arial Narrow" w:cs="Calibri"/>
        </w:rPr>
        <w:t>k</w:t>
      </w:r>
      <w:r w:rsidR="7A0297FC" w:rsidRPr="00763D21">
        <w:rPr>
          <w:rFonts w:ascii="Arial Narrow" w:hAnsi="Arial Narrow" w:cs="Calibri"/>
        </w:rPr>
        <w:t>upujúcim</w:t>
      </w:r>
      <w:r w:rsidR="00763D21" w:rsidRPr="00763D21">
        <w:rPr>
          <w:rFonts w:ascii="Arial Narrow" w:hAnsi="Arial Narrow" w:cs="Calibri"/>
        </w:rPr>
        <w:t>.</w:t>
      </w:r>
    </w:p>
    <w:p w14:paraId="3EBB2287" w14:textId="3B6C17F5" w:rsidR="00DA58A1" w:rsidRPr="00763D21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763D21">
        <w:rPr>
          <w:rFonts w:ascii="Arial Narrow" w:hAnsi="Arial Narrow" w:cs="Calibri"/>
        </w:rPr>
        <w:t>Faktúra musí spĺňať všetky náležitosti daňového dokladu</w:t>
      </w:r>
      <w:r w:rsidR="315AA4BE" w:rsidRPr="00763D21">
        <w:rPr>
          <w:rFonts w:ascii="Arial Narrow" w:hAnsi="Arial Narrow" w:cs="Calibri"/>
        </w:rPr>
        <w:t xml:space="preserve"> v zmysle zákona č. 222/2004 Z. z. o dani z pridanej hodnoty v znení neskorších predpisov</w:t>
      </w:r>
      <w:r w:rsidRPr="00763D21">
        <w:rPr>
          <w:rFonts w:ascii="Arial Narrow" w:hAnsi="Arial Narrow" w:cs="Calibri"/>
        </w:rPr>
        <w:t xml:space="preserve">. V prípade, že faktúra bude obsahovať nesprávne alebo neúplné údaje, kupujúci je oprávnený ju vrátiť a </w:t>
      </w:r>
      <w:r w:rsidR="3B24A7A5" w:rsidRPr="00763D21">
        <w:rPr>
          <w:rFonts w:ascii="Arial Narrow" w:hAnsi="Arial Narrow" w:cs="Calibri"/>
        </w:rPr>
        <w:t>p</w:t>
      </w:r>
      <w:r w:rsidRPr="00763D21">
        <w:rPr>
          <w:rFonts w:ascii="Arial Narrow" w:hAnsi="Arial Narrow" w:cs="Calibri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67A1CC9D" w14:textId="4D7311AE" w:rsidR="0076567F" w:rsidRPr="00763D21" w:rsidRDefault="532E02F1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763D21">
        <w:rPr>
          <w:rFonts w:ascii="Arial Narrow" w:hAnsi="Arial Narrow" w:cs="Calibri"/>
        </w:rPr>
        <w:t xml:space="preserve">Kúpna cena za predmet </w:t>
      </w:r>
      <w:r w:rsidR="0076567F" w:rsidRPr="00763D21">
        <w:rPr>
          <w:rFonts w:ascii="Arial Narrow" w:hAnsi="Arial Narrow" w:cs="Calibri"/>
        </w:rPr>
        <w:t>zmluvy</w:t>
      </w:r>
      <w:r w:rsidRPr="00763D21">
        <w:rPr>
          <w:rFonts w:ascii="Arial Narrow" w:hAnsi="Arial Narrow" w:cs="Calibri"/>
        </w:rPr>
        <w:t xml:space="preserve"> je stanovená v mene EURO.</w:t>
      </w:r>
      <w:r w:rsidR="178D6D6B" w:rsidRPr="00763D21">
        <w:rPr>
          <w:rFonts w:ascii="Arial Narrow" w:hAnsi="Arial Narrow" w:cs="Calibri"/>
        </w:rPr>
        <w:t xml:space="preserve"> Ak je predávajúci platcom DPH, k fakturovanej kúpnej cene bude pripočítaná daň z pridanej hodnoty stanovená v súlade so všeobecnými záväznými právnymi predpismi platnými na území SR v čase dodania predmetu </w:t>
      </w:r>
      <w:r w:rsidR="0076567F" w:rsidRPr="00763D21">
        <w:rPr>
          <w:rFonts w:ascii="Arial Narrow" w:hAnsi="Arial Narrow" w:cs="Calibri"/>
        </w:rPr>
        <w:t>zmluvy</w:t>
      </w:r>
      <w:r w:rsidR="178D6D6B" w:rsidRPr="00763D21">
        <w:rPr>
          <w:rFonts w:ascii="Arial Narrow" w:hAnsi="Arial Narrow" w:cs="Calibri"/>
        </w:rPr>
        <w:t>.</w:t>
      </w:r>
      <w:r w:rsidR="74A7B877" w:rsidRPr="00763D21">
        <w:rPr>
          <w:rFonts w:ascii="Arial Narrow" w:hAnsi="Arial Narrow" w:cs="Calibri"/>
        </w:rPr>
        <w:t xml:space="preserve"> V prípade ak predávajúci nie je platcom DPH a počas trvania zmluvy sa v zmysle zákona č. 222/2004 Z. z. o dani z pridanej hodnoty v znení neskorších predpisov stane platcom DPH, kúpna cena sa bude považovať vrátane DPH. Pre vylúčenie pochybností, zm</w:t>
      </w:r>
      <w:r w:rsidR="0045050D">
        <w:rPr>
          <w:rFonts w:ascii="Arial Narrow" w:hAnsi="Arial Narrow" w:cs="Calibri"/>
        </w:rPr>
        <w:t xml:space="preserve">ena kúpnej ceny z tohto dôvodu </w:t>
      </w:r>
      <w:r w:rsidR="74A7B877" w:rsidRPr="00763D21">
        <w:rPr>
          <w:rFonts w:ascii="Arial Narrow" w:hAnsi="Arial Narrow" w:cs="Calibri"/>
        </w:rPr>
        <w:t>nie je možná.</w:t>
      </w:r>
    </w:p>
    <w:p w14:paraId="0DDB2732" w14:textId="5A18EFC8" w:rsidR="00FC2417" w:rsidRPr="00560622" w:rsidRDefault="00FC2417" w:rsidP="00917711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VI.</w:t>
      </w:r>
    </w:p>
    <w:p w14:paraId="3A2D0841" w14:textId="1DC884EF" w:rsidR="00D43B58" w:rsidRPr="00763D21" w:rsidRDefault="00FC2417" w:rsidP="00763D21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C10C42">
        <w:rPr>
          <w:rFonts w:ascii="Arial Narrow" w:hAnsi="Arial Narrow" w:cs="Calibri"/>
          <w:sz w:val="24"/>
          <w:szCs w:val="24"/>
        </w:rPr>
        <w:t>Záručná doba a zodpovednosť za vady</w:t>
      </w:r>
    </w:p>
    <w:p w14:paraId="6FEB1769" w14:textId="77777777" w:rsidR="00763D21" w:rsidRPr="00763D21" w:rsidRDefault="00763D21" w:rsidP="00C71340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lang w:eastAsia="en-US"/>
        </w:rPr>
      </w:pPr>
    </w:p>
    <w:p w14:paraId="30A17B15" w14:textId="1AE1C8D9" w:rsidR="00FC2417" w:rsidRPr="000F0D0E" w:rsidRDefault="000C258E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0F0D0E">
        <w:rPr>
          <w:rFonts w:ascii="Arial Narrow" w:hAnsi="Arial Narrow" w:cs="Calibri"/>
          <w:szCs w:val="24"/>
        </w:rPr>
        <w:t xml:space="preserve">Záručná doba na predmet zmluvy je </w:t>
      </w:r>
      <w:r w:rsidRPr="000C258E">
        <w:rPr>
          <w:rFonts w:ascii="Arial Narrow" w:hAnsi="Arial Narrow" w:cs="Calibri"/>
          <w:b/>
          <w:szCs w:val="24"/>
        </w:rPr>
        <w:t>dvadsaťštyri (24) mesiacov</w:t>
      </w:r>
      <w:r>
        <w:rPr>
          <w:rFonts w:ascii="Arial Narrow" w:hAnsi="Arial Narrow" w:cs="Calibri"/>
          <w:szCs w:val="24"/>
        </w:rPr>
        <w:t xml:space="preserve"> </w:t>
      </w:r>
      <w:r w:rsidRPr="00373213">
        <w:rPr>
          <w:rFonts w:ascii="Arial Narrow" w:hAnsi="Arial Narrow" w:cs="Calibri"/>
          <w:szCs w:val="24"/>
        </w:rPr>
        <w:t>pre položky č. 1 až č. 34 a č. 36 až č. 48</w:t>
      </w:r>
      <w:r>
        <w:rPr>
          <w:rFonts w:ascii="Arial Narrow" w:hAnsi="Arial Narrow" w:cs="Calibri"/>
          <w:szCs w:val="24"/>
        </w:rPr>
        <w:t xml:space="preserve"> a </w:t>
      </w:r>
      <w:r w:rsidRPr="000C258E">
        <w:rPr>
          <w:rFonts w:ascii="Arial Narrow" w:hAnsi="Arial Narrow" w:cs="Calibri"/>
          <w:b/>
          <w:szCs w:val="24"/>
        </w:rPr>
        <w:t>tri (3) mesiace</w:t>
      </w:r>
      <w:r>
        <w:rPr>
          <w:rFonts w:ascii="Arial Narrow" w:hAnsi="Arial Narrow" w:cs="Calibri"/>
          <w:szCs w:val="24"/>
        </w:rPr>
        <w:t xml:space="preserve"> </w:t>
      </w:r>
      <w:r>
        <w:rPr>
          <w:rFonts w:ascii="Arial Narrow" w:hAnsi="Arial Narrow"/>
          <w:sz w:val="22"/>
          <w:szCs w:val="22"/>
        </w:rPr>
        <w:t>pre položku č. 35</w:t>
      </w:r>
      <w:r w:rsidRPr="000C4982">
        <w:rPr>
          <w:rFonts w:ascii="Arial Narrow" w:hAnsi="Arial Narrow"/>
          <w:sz w:val="22"/>
          <w:szCs w:val="22"/>
        </w:rPr>
        <w:t xml:space="preserve"> </w:t>
      </w:r>
      <w:r w:rsidRPr="000F0D0E">
        <w:rPr>
          <w:rFonts w:ascii="Arial Narrow" w:hAnsi="Arial Narrow" w:cs="Calibri"/>
          <w:szCs w:val="24"/>
        </w:rPr>
        <w:t>od prebratia predmetu zmluvy kupujúcim</w:t>
      </w:r>
      <w:r w:rsidR="70FA23C5" w:rsidRPr="78DD220D">
        <w:rPr>
          <w:rFonts w:ascii="Arial Narrow" w:hAnsi="Arial Narrow" w:cs="Calibri"/>
        </w:rPr>
        <w:t>, pokiaľ</w:t>
      </w:r>
      <w:r w:rsidR="21E0D80B" w:rsidRPr="78DD220D">
        <w:rPr>
          <w:rFonts w:ascii="Arial Narrow" w:hAnsi="Arial Narrow" w:cs="Calibri"/>
        </w:rPr>
        <w:t xml:space="preserve"> </w:t>
      </w:r>
      <w:r w:rsidR="70FA23C5" w:rsidRPr="78DD220D">
        <w:rPr>
          <w:rFonts w:ascii="Arial Narrow" w:hAnsi="Arial Narrow" w:cs="Calibri"/>
        </w:rPr>
        <w:t xml:space="preserve">na záručnom liste alebo obale predmetu </w:t>
      </w:r>
      <w:r w:rsidR="00FC2417" w:rsidRPr="78DD220D">
        <w:rPr>
          <w:rFonts w:ascii="Arial Narrow" w:hAnsi="Arial Narrow" w:cs="Calibri"/>
        </w:rPr>
        <w:t>zmluvy</w:t>
      </w:r>
      <w:r w:rsidR="70FA23C5" w:rsidRPr="78DD220D">
        <w:rPr>
          <w:rFonts w:ascii="Arial Narrow" w:hAnsi="Arial Narrow" w:cs="Calibri"/>
        </w:rPr>
        <w:t xml:space="preserve"> nie je vyznačená dlhšia doba podľa záručných podmienok výrobcu</w:t>
      </w:r>
      <w:r w:rsidR="1F1AF50B" w:rsidRPr="78DD220D">
        <w:rPr>
          <w:rFonts w:ascii="Arial Narrow" w:hAnsi="Arial Narrow" w:cs="Calibri"/>
        </w:rPr>
        <w:t xml:space="preserve">, po celý čas trvania záručnej doby s dobou odozvy najneskôr nasledujúci pracovný deň od nahlásenia v mieste inštalácie, </w:t>
      </w:r>
      <w:r w:rsidR="004801D3">
        <w:rPr>
          <w:rFonts w:ascii="Arial Narrow" w:hAnsi="Arial Narrow" w:cs="Calibri"/>
        </w:rPr>
        <w:t xml:space="preserve">s možnosťou </w:t>
      </w:r>
      <w:r w:rsidR="1F1AF50B" w:rsidRPr="78DD220D">
        <w:rPr>
          <w:rFonts w:ascii="Arial Narrow" w:hAnsi="Arial Narrow" w:cs="Calibri"/>
        </w:rPr>
        <w:t>nahlasovani</w:t>
      </w:r>
      <w:r w:rsidR="004801D3">
        <w:rPr>
          <w:rFonts w:ascii="Arial Narrow" w:hAnsi="Arial Narrow" w:cs="Calibri"/>
        </w:rPr>
        <w:t>a</w:t>
      </w:r>
      <w:r w:rsidR="1F1AF50B" w:rsidRPr="78DD220D">
        <w:rPr>
          <w:rFonts w:ascii="Arial Narrow" w:hAnsi="Arial Narrow" w:cs="Calibri"/>
        </w:rPr>
        <w:t xml:space="preserve"> porúch </w:t>
      </w:r>
      <w:r w:rsidR="706B2FEF" w:rsidRPr="78DD220D">
        <w:rPr>
          <w:rFonts w:ascii="Arial Narrow" w:hAnsi="Arial Narrow" w:cs="Calibri"/>
        </w:rPr>
        <w:t>dvadsaťštyri (</w:t>
      </w:r>
      <w:r w:rsidR="1F1AF50B" w:rsidRPr="78DD220D">
        <w:rPr>
          <w:rFonts w:ascii="Arial Narrow" w:hAnsi="Arial Narrow" w:cs="Calibri"/>
        </w:rPr>
        <w:t>24</w:t>
      </w:r>
      <w:r w:rsidR="706B2FEF" w:rsidRPr="78DD220D">
        <w:rPr>
          <w:rFonts w:ascii="Arial Narrow" w:hAnsi="Arial Narrow" w:cs="Calibri"/>
        </w:rPr>
        <w:t>)</w:t>
      </w:r>
      <w:r w:rsidR="1F1AF50B" w:rsidRPr="78DD220D">
        <w:rPr>
          <w:rFonts w:ascii="Arial Narrow" w:hAnsi="Arial Narrow" w:cs="Calibri"/>
        </w:rPr>
        <w:t xml:space="preserve"> hodín denne, </w:t>
      </w:r>
      <w:r w:rsidR="706B2FEF" w:rsidRPr="78DD220D">
        <w:rPr>
          <w:rFonts w:ascii="Arial Narrow" w:hAnsi="Arial Narrow" w:cs="Calibri"/>
        </w:rPr>
        <w:t>tristošesťdesiatpäť (</w:t>
      </w:r>
      <w:r w:rsidR="1F1AF50B" w:rsidRPr="78DD220D">
        <w:rPr>
          <w:rFonts w:ascii="Arial Narrow" w:hAnsi="Arial Narrow" w:cs="Calibri"/>
        </w:rPr>
        <w:t>365</w:t>
      </w:r>
      <w:r w:rsidR="706B2FEF" w:rsidRPr="78DD220D">
        <w:rPr>
          <w:rFonts w:ascii="Arial Narrow" w:hAnsi="Arial Narrow" w:cs="Calibri"/>
        </w:rPr>
        <w:t>)</w:t>
      </w:r>
      <w:r w:rsidR="1F1AF50B" w:rsidRPr="78DD220D">
        <w:rPr>
          <w:rFonts w:ascii="Arial Narrow" w:hAnsi="Arial Narrow" w:cs="Calibri"/>
        </w:rPr>
        <w:t xml:space="preserve"> dní v roku.</w:t>
      </w:r>
      <w:r w:rsidR="6BA18843" w:rsidRPr="78DD220D">
        <w:rPr>
          <w:rFonts w:ascii="Arial Narrow" w:hAnsi="Arial Narrow" w:cs="Calibri"/>
        </w:rPr>
        <w:t xml:space="preserve"> V prípade </w:t>
      </w:r>
      <w:r w:rsidR="00FC2417" w:rsidRPr="78DD220D">
        <w:rPr>
          <w:rFonts w:ascii="Arial Narrow" w:hAnsi="Arial Narrow" w:cs="Calibri"/>
        </w:rPr>
        <w:t>oprávnenej</w:t>
      </w:r>
      <w:r w:rsidR="6BA18843" w:rsidRPr="78DD220D">
        <w:rPr>
          <w:rFonts w:ascii="Arial Narrow" w:hAnsi="Arial Narrow" w:cs="Calibri"/>
        </w:rPr>
        <w:t xml:space="preserve"> reklamácie sa záručná doba predlžuje o čas, počas </w:t>
      </w:r>
      <w:r w:rsidR="00763D21">
        <w:rPr>
          <w:rFonts w:ascii="Arial Narrow" w:hAnsi="Arial Narrow" w:cs="Calibri"/>
        </w:rPr>
        <w:t>ktorého bola vada odstraňovaná.</w:t>
      </w:r>
    </w:p>
    <w:p w14:paraId="3DFB9CA3" w14:textId="30C15CA9" w:rsidR="00FC2417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>V prípade vady zo záruky predmetu</w:t>
      </w:r>
      <w:r w:rsidR="00FC2417" w:rsidRPr="78DD220D">
        <w:rPr>
          <w:rFonts w:ascii="Arial Narrow" w:hAnsi="Arial Narrow" w:cs="Calibri"/>
        </w:rPr>
        <w:t xml:space="preserve"> zmluvy</w:t>
      </w:r>
      <w:r w:rsidRPr="78DD220D">
        <w:rPr>
          <w:rFonts w:ascii="Arial Narrow" w:hAnsi="Arial Narrow" w:cs="Calibri"/>
        </w:rPr>
        <w:t xml:space="preserve"> počas záručnej doby má </w:t>
      </w:r>
      <w:r w:rsidR="11489BF9" w:rsidRPr="78DD220D">
        <w:rPr>
          <w:rFonts w:ascii="Arial Narrow" w:hAnsi="Arial Narrow" w:cs="Calibri"/>
        </w:rPr>
        <w:t>k</w:t>
      </w:r>
      <w:r w:rsidRPr="78DD220D">
        <w:rPr>
          <w:rFonts w:ascii="Arial Narrow" w:hAnsi="Arial Narrow" w:cs="Calibri"/>
        </w:rPr>
        <w:t xml:space="preserve">upujúci právo na bezplatné odstránenie vád </w:t>
      </w:r>
      <w:r w:rsidRPr="00F83BB6">
        <w:rPr>
          <w:rFonts w:ascii="Arial Narrow" w:hAnsi="Arial Narrow" w:cs="Calibri"/>
          <w:b/>
        </w:rPr>
        <w:t xml:space="preserve">a </w:t>
      </w:r>
      <w:r w:rsidR="11489BF9" w:rsidRPr="00F83BB6">
        <w:rPr>
          <w:rFonts w:ascii="Arial Narrow" w:hAnsi="Arial Narrow" w:cs="Calibri"/>
          <w:b/>
        </w:rPr>
        <w:t>p</w:t>
      </w:r>
      <w:r w:rsidRPr="00F83BB6">
        <w:rPr>
          <w:rFonts w:ascii="Arial Narrow" w:hAnsi="Arial Narrow" w:cs="Calibri"/>
          <w:b/>
        </w:rPr>
        <w:t>redávajúci povinnosť vady</w:t>
      </w:r>
      <w:r w:rsidR="7D7AE2A8" w:rsidRPr="00F83BB6">
        <w:rPr>
          <w:rFonts w:ascii="Arial Narrow" w:hAnsi="Arial Narrow" w:cs="Calibri"/>
          <w:b/>
        </w:rPr>
        <w:t xml:space="preserve"> </w:t>
      </w:r>
      <w:r w:rsidRPr="00F83BB6">
        <w:rPr>
          <w:rFonts w:ascii="Arial Narrow" w:hAnsi="Arial Narrow" w:cs="Calibri"/>
          <w:b/>
        </w:rPr>
        <w:t>odstrániť na svoje náklady</w:t>
      </w:r>
      <w:r w:rsidR="454C55DD" w:rsidRPr="00F83BB6">
        <w:rPr>
          <w:rFonts w:ascii="Arial Narrow" w:hAnsi="Arial Narrow" w:cs="Calibri"/>
          <w:b/>
        </w:rPr>
        <w:t xml:space="preserve"> do </w:t>
      </w:r>
      <w:r w:rsidR="7D7AE2A8" w:rsidRPr="00F83BB6">
        <w:rPr>
          <w:rFonts w:ascii="Arial Narrow" w:hAnsi="Arial Narrow" w:cs="Calibri"/>
          <w:b/>
        </w:rPr>
        <w:t>nasledujúceho pracovnéh</w:t>
      </w:r>
      <w:r w:rsidR="59D584DA" w:rsidRPr="00F83BB6">
        <w:rPr>
          <w:rFonts w:ascii="Arial Narrow" w:hAnsi="Arial Narrow" w:cs="Calibri"/>
          <w:b/>
        </w:rPr>
        <w:t xml:space="preserve">o </w:t>
      </w:r>
      <w:r w:rsidR="75ACA62C" w:rsidRPr="00F83BB6">
        <w:rPr>
          <w:rFonts w:ascii="Arial Narrow" w:hAnsi="Arial Narrow" w:cs="Calibri"/>
          <w:b/>
        </w:rPr>
        <w:t xml:space="preserve">dňa </w:t>
      </w:r>
      <w:r w:rsidR="59D584DA" w:rsidRPr="00F83BB6">
        <w:rPr>
          <w:rFonts w:ascii="Arial Narrow" w:hAnsi="Arial Narrow" w:cs="Calibri"/>
          <w:b/>
        </w:rPr>
        <w:t xml:space="preserve">od písomného doručenia </w:t>
      </w:r>
      <w:r w:rsidR="7D7AE2A8" w:rsidRPr="00F83BB6">
        <w:rPr>
          <w:rFonts w:ascii="Arial Narrow" w:hAnsi="Arial Narrow" w:cs="Calibri"/>
          <w:b/>
        </w:rPr>
        <w:t>reklamácie predávajúcemu</w:t>
      </w:r>
      <w:r w:rsidR="75ACA62C" w:rsidRPr="00F83BB6">
        <w:rPr>
          <w:rFonts w:ascii="Arial Narrow" w:hAnsi="Arial Narrow" w:cs="Calibri"/>
          <w:b/>
        </w:rPr>
        <w:t xml:space="preserve">, a to v mieste </w:t>
      </w:r>
      <w:r w:rsidR="75ACA62C" w:rsidRPr="00F83BB6">
        <w:rPr>
          <w:rFonts w:ascii="Arial Narrow" w:hAnsi="Arial Narrow" w:cs="Calibri"/>
          <w:b/>
        </w:rPr>
        <w:lastRenderedPageBreak/>
        <w:t xml:space="preserve">prebratia predmetu </w:t>
      </w:r>
      <w:r w:rsidR="00FC2417" w:rsidRPr="00F83BB6">
        <w:rPr>
          <w:rFonts w:ascii="Arial Narrow" w:hAnsi="Arial Narrow" w:cs="Calibri"/>
          <w:b/>
        </w:rPr>
        <w:t>zmluvy</w:t>
      </w:r>
      <w:r w:rsidR="75ACA62C" w:rsidRPr="00763D21">
        <w:rPr>
          <w:rFonts w:ascii="Arial Narrow" w:hAnsi="Arial Narrow" w:cs="Calibri"/>
        </w:rPr>
        <w:t>.</w:t>
      </w:r>
      <w:r w:rsidR="6E1058B5" w:rsidRPr="78DD220D">
        <w:rPr>
          <w:rFonts w:ascii="Arial Narrow" w:hAnsi="Arial Narrow" w:cs="Calibri"/>
        </w:rPr>
        <w:t xml:space="preserve"> </w:t>
      </w:r>
      <w:r w:rsidR="76A74165" w:rsidRPr="78DD220D">
        <w:rPr>
          <w:rFonts w:ascii="Arial Narrow" w:hAnsi="Arial Narrow" w:cs="Calibri"/>
        </w:rPr>
        <w:t>P</w:t>
      </w:r>
      <w:r w:rsidR="00FC2417" w:rsidRPr="78DD220D">
        <w:rPr>
          <w:rFonts w:ascii="Arial Narrow" w:hAnsi="Arial Narrow" w:cs="Calibri"/>
        </w:rPr>
        <w:t>redávajúci nezodpovedá za vady, ktoré vznikli poškodením predmetu zmluvy hrubou nedbanlivosťou kupujúceho, jeho konaním v rozpore s inštrukciami ohľadne používania predmetu zmluvy, neodbornou údržbou, používaním v rozpore s návodom na použitie, alebo neobvyklým spôsobom užívania predmetu zmluvy.</w:t>
      </w:r>
    </w:p>
    <w:p w14:paraId="78B4E20B" w14:textId="2051D4B9" w:rsidR="009B0246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Kupujúci </w:t>
      </w:r>
      <w:r w:rsidR="00FC2417" w:rsidRPr="78DD220D">
        <w:rPr>
          <w:rFonts w:ascii="Arial Narrow" w:hAnsi="Arial Narrow" w:cs="Calibri"/>
        </w:rPr>
        <w:t>za zaväzuje, že</w:t>
      </w:r>
      <w:r w:rsidRPr="78DD220D">
        <w:rPr>
          <w:rFonts w:ascii="Arial Narrow" w:hAnsi="Arial Narrow" w:cs="Calibri"/>
        </w:rPr>
        <w:t xml:space="preserve"> reklamáciu vady zo záruky predmetu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</w:t>
      </w:r>
      <w:r w:rsidR="00FC2417" w:rsidRPr="78DD220D">
        <w:rPr>
          <w:rFonts w:ascii="Arial Narrow" w:hAnsi="Arial Narrow" w:cs="Calibri"/>
        </w:rPr>
        <w:t>uplatní</w:t>
      </w:r>
      <w:r w:rsidRPr="78DD220D">
        <w:rPr>
          <w:rFonts w:ascii="Arial Narrow" w:hAnsi="Arial Narrow" w:cs="Calibri"/>
        </w:rPr>
        <w:t xml:space="preserve"> bez zbytočného odkladu po jej zistení, písomnou formou, oprávnenému zástupcovi </w:t>
      </w:r>
      <w:r w:rsidR="00FC2417" w:rsidRPr="78DD220D">
        <w:rPr>
          <w:rFonts w:ascii="Arial Narrow" w:hAnsi="Arial Narrow" w:cs="Calibri"/>
        </w:rPr>
        <w:t>predávajúceho.</w:t>
      </w:r>
    </w:p>
    <w:p w14:paraId="4E50AF1D" w14:textId="7E5A7EC4" w:rsidR="00FC2417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Kupujúci je oprávnený v prípade </w:t>
      </w:r>
      <w:r w:rsidR="11489BF9" w:rsidRPr="78DD220D">
        <w:rPr>
          <w:rFonts w:ascii="Arial Narrow" w:hAnsi="Arial Narrow" w:cs="Calibri"/>
        </w:rPr>
        <w:t xml:space="preserve">dodania </w:t>
      </w:r>
      <w:proofErr w:type="spellStart"/>
      <w:r w:rsidRPr="78DD220D">
        <w:rPr>
          <w:rFonts w:ascii="Arial Narrow" w:hAnsi="Arial Narrow" w:cs="Calibri"/>
        </w:rPr>
        <w:t>vadného</w:t>
      </w:r>
      <w:proofErr w:type="spellEnd"/>
      <w:r w:rsidRPr="78DD220D">
        <w:rPr>
          <w:rFonts w:ascii="Arial Narrow" w:hAnsi="Arial Narrow" w:cs="Calibri"/>
        </w:rPr>
        <w:t xml:space="preserve"> p</w:t>
      </w:r>
      <w:r w:rsidR="11489BF9" w:rsidRPr="78DD220D">
        <w:rPr>
          <w:rFonts w:ascii="Arial Narrow" w:hAnsi="Arial Narrow" w:cs="Calibri"/>
        </w:rPr>
        <w:t xml:space="preserve">redmetu </w:t>
      </w:r>
      <w:r w:rsidR="00FC2417" w:rsidRPr="78DD220D">
        <w:rPr>
          <w:rFonts w:ascii="Arial Narrow" w:hAnsi="Arial Narrow" w:cs="Calibri"/>
        </w:rPr>
        <w:t>zmluvy</w:t>
      </w:r>
      <w:r w:rsidR="11489BF9" w:rsidRPr="78DD220D">
        <w:rPr>
          <w:rFonts w:ascii="Arial Narrow" w:hAnsi="Arial Narrow" w:cs="Calibri"/>
        </w:rPr>
        <w:t xml:space="preserve"> </w:t>
      </w:r>
      <w:r w:rsidRPr="78DD220D">
        <w:rPr>
          <w:rFonts w:ascii="Arial Narrow" w:hAnsi="Arial Narrow" w:cs="Calibri"/>
        </w:rPr>
        <w:t xml:space="preserve"> požadovať:</w:t>
      </w:r>
    </w:p>
    <w:p w14:paraId="085AD3C4" w14:textId="1E034A5A" w:rsidR="00FC2417" w:rsidRPr="00015FB1" w:rsidRDefault="6BA18843" w:rsidP="00C713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 xml:space="preserve">odstránenie </w:t>
      </w:r>
      <w:r w:rsidR="11489BF9" w:rsidRPr="00015FB1">
        <w:rPr>
          <w:rFonts w:ascii="Arial Narrow" w:hAnsi="Arial Narrow" w:cs="Calibri"/>
          <w:sz w:val="24"/>
          <w:szCs w:val="24"/>
        </w:rPr>
        <w:t>vád</w:t>
      </w:r>
      <w:r w:rsidRPr="00015FB1">
        <w:rPr>
          <w:rFonts w:ascii="Arial Narrow" w:hAnsi="Arial Narrow" w:cs="Calibri"/>
          <w:sz w:val="24"/>
          <w:szCs w:val="24"/>
        </w:rPr>
        <w:t xml:space="preserve"> predmetu </w:t>
      </w:r>
      <w:r w:rsidR="00FC2417" w:rsidRPr="00015FB1">
        <w:rPr>
          <w:rFonts w:ascii="Arial Narrow" w:hAnsi="Arial Narrow" w:cs="Calibri"/>
          <w:sz w:val="24"/>
          <w:szCs w:val="24"/>
        </w:rPr>
        <w:t>zmluvy</w:t>
      </w:r>
      <w:r w:rsidRPr="00015FB1">
        <w:rPr>
          <w:rFonts w:ascii="Arial Narrow" w:hAnsi="Arial Narrow" w:cs="Calibri"/>
          <w:sz w:val="24"/>
          <w:szCs w:val="24"/>
        </w:rPr>
        <w:t>, ak sú o</w:t>
      </w:r>
      <w:r w:rsidR="00FC2417" w:rsidRPr="00015FB1">
        <w:rPr>
          <w:rFonts w:ascii="Arial Narrow" w:hAnsi="Arial Narrow" w:cs="Calibri"/>
          <w:sz w:val="24"/>
          <w:szCs w:val="24"/>
        </w:rPr>
        <w:t>praviteľné</w:t>
      </w:r>
      <w:r w:rsidRPr="00015FB1">
        <w:rPr>
          <w:rFonts w:ascii="Arial Narrow" w:hAnsi="Arial Narrow" w:cs="Calibri"/>
          <w:sz w:val="24"/>
          <w:szCs w:val="24"/>
        </w:rPr>
        <w:t>,</w:t>
      </w:r>
    </w:p>
    <w:p w14:paraId="1F7AACB8" w14:textId="4BECABF3" w:rsidR="00FC2417" w:rsidRPr="00015FB1" w:rsidRDefault="6BA18843" w:rsidP="00C713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>dodanie chýbajúceho množstva alebo časti</w:t>
      </w:r>
      <w:r w:rsidR="11489BF9" w:rsidRPr="00015FB1">
        <w:rPr>
          <w:rFonts w:ascii="Arial Narrow" w:hAnsi="Arial Narrow" w:cs="Calibri"/>
          <w:sz w:val="24"/>
          <w:szCs w:val="24"/>
        </w:rPr>
        <w:t xml:space="preserve"> predmetu </w:t>
      </w:r>
      <w:r w:rsidR="00FC2417" w:rsidRPr="00015FB1">
        <w:rPr>
          <w:rFonts w:ascii="Arial Narrow" w:hAnsi="Arial Narrow" w:cs="Calibri"/>
          <w:sz w:val="24"/>
          <w:szCs w:val="24"/>
        </w:rPr>
        <w:t>zmluvy</w:t>
      </w:r>
      <w:r w:rsidRPr="00015FB1">
        <w:rPr>
          <w:rFonts w:ascii="Arial Narrow" w:hAnsi="Arial Narrow" w:cs="Calibri"/>
          <w:sz w:val="24"/>
          <w:szCs w:val="24"/>
        </w:rPr>
        <w:t>,</w:t>
      </w:r>
    </w:p>
    <w:p w14:paraId="4040D042" w14:textId="76EDF987" w:rsidR="00FC2417" w:rsidRPr="00015FB1" w:rsidRDefault="6BA18843" w:rsidP="00C713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 xml:space="preserve">výmenu </w:t>
      </w:r>
      <w:proofErr w:type="spellStart"/>
      <w:r w:rsidRPr="00015FB1">
        <w:rPr>
          <w:rFonts w:ascii="Arial Narrow" w:hAnsi="Arial Narrow" w:cs="Calibri"/>
          <w:sz w:val="24"/>
          <w:szCs w:val="24"/>
        </w:rPr>
        <w:t>vadného</w:t>
      </w:r>
      <w:proofErr w:type="spellEnd"/>
      <w:r w:rsidRPr="00015FB1">
        <w:rPr>
          <w:rFonts w:ascii="Arial Narrow" w:hAnsi="Arial Narrow" w:cs="Calibri"/>
          <w:sz w:val="24"/>
          <w:szCs w:val="24"/>
        </w:rPr>
        <w:t xml:space="preserve"> predmetu</w:t>
      </w:r>
      <w:r w:rsidR="00FC2417" w:rsidRPr="00015FB1">
        <w:rPr>
          <w:rFonts w:ascii="Arial Narrow" w:hAnsi="Arial Narrow" w:cs="Calibri"/>
          <w:sz w:val="24"/>
          <w:szCs w:val="24"/>
        </w:rPr>
        <w:t xml:space="preserve"> zmluvy</w:t>
      </w:r>
      <w:r w:rsidRPr="00015FB1">
        <w:rPr>
          <w:rFonts w:ascii="Arial Narrow" w:hAnsi="Arial Narrow" w:cs="Calibri"/>
          <w:sz w:val="24"/>
          <w:szCs w:val="24"/>
        </w:rPr>
        <w:t xml:space="preserve"> za predmet </w:t>
      </w:r>
      <w:r w:rsidR="00FC2417" w:rsidRPr="00015FB1">
        <w:rPr>
          <w:rFonts w:ascii="Arial Narrow" w:hAnsi="Arial Narrow" w:cs="Calibri"/>
          <w:sz w:val="24"/>
          <w:szCs w:val="24"/>
        </w:rPr>
        <w:t>zmluvy</w:t>
      </w:r>
      <w:r w:rsidRPr="00015FB1">
        <w:rPr>
          <w:rFonts w:ascii="Arial Narrow" w:hAnsi="Arial Narrow" w:cs="Calibri"/>
          <w:sz w:val="24"/>
          <w:szCs w:val="24"/>
        </w:rPr>
        <w:t xml:space="preserve"> bez vád.</w:t>
      </w:r>
    </w:p>
    <w:p w14:paraId="11823D69" w14:textId="51B0DA98" w:rsidR="009B0246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>Právo voľby uplatneného náro</w:t>
      </w:r>
      <w:r w:rsidR="5AD2BA06" w:rsidRPr="78DD220D">
        <w:rPr>
          <w:rFonts w:ascii="Arial Narrow" w:hAnsi="Arial Narrow" w:cs="Calibri"/>
        </w:rPr>
        <w:t xml:space="preserve">ku podľa bodu </w:t>
      </w:r>
      <w:r w:rsidR="281C19D5" w:rsidRPr="00A44F20">
        <w:rPr>
          <w:rFonts w:ascii="Arial Narrow" w:hAnsi="Arial Narrow" w:cs="Calibri"/>
        </w:rPr>
        <w:t>6</w:t>
      </w:r>
      <w:r w:rsidR="5AD2BA06" w:rsidRPr="00A44F20">
        <w:rPr>
          <w:rFonts w:ascii="Arial Narrow" w:hAnsi="Arial Narrow" w:cs="Calibri"/>
        </w:rPr>
        <w:t>.4</w:t>
      </w:r>
      <w:r w:rsidR="5A34EBCA" w:rsidRPr="00A44F20">
        <w:rPr>
          <w:rFonts w:ascii="Arial Narrow" w:hAnsi="Arial Narrow" w:cs="Calibri"/>
        </w:rPr>
        <w:t>. písm. a), b) alebo</w:t>
      </w:r>
      <w:r w:rsidRPr="00A44F20">
        <w:rPr>
          <w:rFonts w:ascii="Arial Narrow" w:hAnsi="Arial Narrow" w:cs="Calibri"/>
        </w:rPr>
        <w:t xml:space="preserve"> c</w:t>
      </w:r>
      <w:r w:rsidRPr="78DD220D">
        <w:rPr>
          <w:rFonts w:ascii="Arial Narrow" w:hAnsi="Arial Narrow" w:cs="Calibri"/>
        </w:rPr>
        <w:t xml:space="preserve">) musí </w:t>
      </w:r>
      <w:r w:rsidR="11489BF9" w:rsidRPr="78DD220D">
        <w:rPr>
          <w:rFonts w:ascii="Arial Narrow" w:hAnsi="Arial Narrow" w:cs="Calibri"/>
        </w:rPr>
        <w:t>k</w:t>
      </w:r>
      <w:r w:rsidRPr="78DD220D">
        <w:rPr>
          <w:rFonts w:ascii="Arial Narrow" w:hAnsi="Arial Narrow" w:cs="Calibri"/>
        </w:rPr>
        <w:t xml:space="preserve">upujúci uviesť v písomne uplatnenej reklamácii. V opačnom prípade má právo voľby </w:t>
      </w:r>
      <w:r w:rsidR="11489BF9" w:rsidRPr="78DD220D">
        <w:rPr>
          <w:rFonts w:ascii="Arial Narrow" w:hAnsi="Arial Narrow" w:cs="Calibri"/>
        </w:rPr>
        <w:t>p</w:t>
      </w:r>
      <w:r w:rsidRPr="78DD220D">
        <w:rPr>
          <w:rFonts w:ascii="Arial Narrow" w:hAnsi="Arial Narrow" w:cs="Calibri"/>
        </w:rPr>
        <w:t>redávajúci.</w:t>
      </w:r>
    </w:p>
    <w:p w14:paraId="4C7A98EB" w14:textId="121E9B45" w:rsidR="00FC2417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Postup pri reklamácii predmetu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sa ďalej riadi záručnými podmienkami a príslušnými ustanoveniami Obchodného zákonníka a ďalších všeobecne záväzných</w:t>
      </w:r>
      <w:r w:rsidR="5E6A5A42" w:rsidRPr="78DD220D">
        <w:rPr>
          <w:rFonts w:ascii="Arial Narrow" w:hAnsi="Arial Narrow" w:cs="Calibri"/>
        </w:rPr>
        <w:t xml:space="preserve"> právnych</w:t>
      </w:r>
      <w:r w:rsidRPr="78DD220D">
        <w:rPr>
          <w:rFonts w:ascii="Arial Narrow" w:hAnsi="Arial Narrow" w:cs="Calibri"/>
        </w:rPr>
        <w:t xml:space="preserve"> predpisov</w:t>
      </w:r>
      <w:r w:rsidR="11489BF9" w:rsidRPr="78DD220D">
        <w:rPr>
          <w:rFonts w:ascii="Arial Narrow" w:hAnsi="Arial Narrow" w:cs="Calibri"/>
        </w:rPr>
        <w:t xml:space="preserve"> platných na území SR</w:t>
      </w:r>
      <w:r w:rsidRPr="78DD220D">
        <w:rPr>
          <w:rFonts w:ascii="Arial Narrow" w:hAnsi="Arial Narrow" w:cs="Calibri"/>
        </w:rPr>
        <w:t>.</w:t>
      </w:r>
    </w:p>
    <w:p w14:paraId="177E6C47" w14:textId="77777777" w:rsidR="00FC2417" w:rsidRPr="00560622" w:rsidRDefault="00FC2417" w:rsidP="00917711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</w:t>
      </w:r>
      <w:r w:rsidR="00FC5D6D" w:rsidRPr="00560622">
        <w:rPr>
          <w:rFonts w:ascii="Arial Narrow" w:hAnsi="Arial Narrow" w:cs="Calibri"/>
          <w:sz w:val="24"/>
          <w:szCs w:val="24"/>
        </w:rPr>
        <w:t>I</w:t>
      </w:r>
      <w:r w:rsidRPr="00560622">
        <w:rPr>
          <w:rFonts w:ascii="Arial Narrow" w:hAnsi="Arial Narrow" w:cs="Calibri"/>
          <w:sz w:val="24"/>
          <w:szCs w:val="24"/>
        </w:rPr>
        <w:t>I.</w:t>
      </w:r>
    </w:p>
    <w:p w14:paraId="49B63EFB" w14:textId="4A3857C2" w:rsidR="00D43B58" w:rsidRPr="00E15443" w:rsidRDefault="00FC2417" w:rsidP="00E15443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Ostatné dojednania</w:t>
      </w:r>
    </w:p>
    <w:p w14:paraId="05E6DC55" w14:textId="77777777" w:rsidR="00E15443" w:rsidRPr="00E15443" w:rsidRDefault="00E15443" w:rsidP="00C71340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lang w:eastAsia="en-US"/>
        </w:rPr>
      </w:pPr>
    </w:p>
    <w:p w14:paraId="6F9B0FD4" w14:textId="6724B2A9" w:rsidR="00FC2417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Predávajúci prehlasuje, že predmet </w:t>
      </w:r>
      <w:r w:rsidR="00D43B58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nie je zaťažený právami tretích osôb.</w:t>
      </w:r>
    </w:p>
    <w:p w14:paraId="2ABB2064" w14:textId="44FF8D1B" w:rsidR="00FC2417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>Predávajúci je povinný</w:t>
      </w:r>
      <w:r w:rsidR="7A0297FC" w:rsidRPr="78DD220D">
        <w:rPr>
          <w:rFonts w:ascii="Arial Narrow" w:hAnsi="Arial Narrow" w:cs="Calibri"/>
        </w:rPr>
        <w:t xml:space="preserve"> </w:t>
      </w:r>
      <w:r w:rsidRPr="78DD220D">
        <w:rPr>
          <w:rFonts w:ascii="Arial Narrow" w:hAnsi="Arial Narrow" w:cs="Calibri"/>
        </w:rPr>
        <w:t xml:space="preserve">dodať </w:t>
      </w:r>
      <w:r w:rsidR="126D9B2B" w:rsidRPr="78DD220D">
        <w:rPr>
          <w:rFonts w:ascii="Arial Narrow" w:hAnsi="Arial Narrow" w:cs="Calibri"/>
        </w:rPr>
        <w:t>predmet</w:t>
      </w:r>
      <w:r w:rsidRPr="78DD220D">
        <w:rPr>
          <w:rFonts w:ascii="Arial Narrow" w:hAnsi="Arial Narrow" w:cs="Calibri"/>
        </w:rPr>
        <w:t xml:space="preserve">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</w:t>
      </w:r>
      <w:r w:rsidR="76A74165" w:rsidRPr="78DD220D">
        <w:rPr>
          <w:rFonts w:ascii="Arial Narrow" w:hAnsi="Arial Narrow" w:cs="Calibri"/>
        </w:rPr>
        <w:t>k</w:t>
      </w:r>
      <w:r w:rsidRPr="78DD220D">
        <w:rPr>
          <w:rFonts w:ascii="Arial Narrow" w:hAnsi="Arial Narrow" w:cs="Calibri"/>
        </w:rPr>
        <w:t xml:space="preserve">upujúcemu </w:t>
      </w:r>
      <w:r w:rsidR="00E15443">
        <w:rPr>
          <w:rFonts w:ascii="Arial Narrow" w:hAnsi="Arial Narrow" w:cs="Calibri"/>
        </w:rPr>
        <w:t xml:space="preserve">v dohodnutom množstve, rozsahu, kvalite, </w:t>
      </w:r>
      <w:r w:rsidRPr="78DD220D">
        <w:rPr>
          <w:rFonts w:ascii="Arial Narrow" w:hAnsi="Arial Narrow" w:cs="Calibri"/>
        </w:rPr>
        <w:t>v požadovaných technických parametroch, v bezchybnom stave a dohodnutom termíne</w:t>
      </w:r>
      <w:r w:rsidR="26657457" w:rsidRPr="78DD220D">
        <w:rPr>
          <w:rFonts w:ascii="Arial Narrow" w:hAnsi="Arial Narrow" w:cs="Calibri"/>
        </w:rPr>
        <w:t xml:space="preserve"> v zmysle špecifikácie podľa prílohy č. 1 zmluvy</w:t>
      </w:r>
      <w:r w:rsidR="7A0297FC" w:rsidRPr="78DD220D">
        <w:rPr>
          <w:rFonts w:ascii="Arial Narrow" w:hAnsi="Arial Narrow" w:cs="Calibri"/>
        </w:rPr>
        <w:t>.</w:t>
      </w:r>
    </w:p>
    <w:p w14:paraId="67D67737" w14:textId="77777777" w:rsidR="00FC2417" w:rsidRPr="00E15443" w:rsidRDefault="00FC2417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E15443">
        <w:rPr>
          <w:rFonts w:ascii="Arial Narrow" w:hAnsi="Arial Narrow" w:cs="Calibri"/>
        </w:rPr>
        <w:t>Kupujúci je povinný:</w:t>
      </w:r>
    </w:p>
    <w:p w14:paraId="29A85F7C" w14:textId="13CD1F2C" w:rsidR="00FC2417" w:rsidRPr="00015FB1" w:rsidRDefault="00FC2417" w:rsidP="00C71340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>p</w:t>
      </w:r>
      <w:r w:rsidR="6BA18843" w:rsidRPr="00015FB1">
        <w:rPr>
          <w:rFonts w:ascii="Arial Narrow" w:hAnsi="Arial Narrow" w:cs="Calibri"/>
          <w:sz w:val="24"/>
          <w:szCs w:val="24"/>
        </w:rPr>
        <w:t xml:space="preserve">rebrať </w:t>
      </w:r>
      <w:r w:rsidRPr="00015FB1">
        <w:rPr>
          <w:rFonts w:ascii="Arial Narrow" w:hAnsi="Arial Narrow" w:cs="Calibri"/>
          <w:sz w:val="24"/>
          <w:szCs w:val="24"/>
        </w:rPr>
        <w:t>bezchybný</w:t>
      </w:r>
      <w:r w:rsidR="6BA18843" w:rsidRPr="00015FB1">
        <w:rPr>
          <w:rFonts w:ascii="Arial Narrow" w:hAnsi="Arial Narrow" w:cs="Calibri"/>
          <w:sz w:val="24"/>
          <w:szCs w:val="24"/>
        </w:rPr>
        <w:t xml:space="preserve"> predmet </w:t>
      </w:r>
      <w:r w:rsidRPr="00015FB1">
        <w:rPr>
          <w:rFonts w:ascii="Arial Narrow" w:hAnsi="Arial Narrow" w:cs="Calibri"/>
          <w:sz w:val="24"/>
          <w:szCs w:val="24"/>
        </w:rPr>
        <w:t>zmluvy</w:t>
      </w:r>
      <w:r w:rsidR="6BA18843" w:rsidRPr="00015FB1">
        <w:rPr>
          <w:rFonts w:ascii="Arial Narrow" w:hAnsi="Arial Narrow" w:cs="Calibri"/>
          <w:sz w:val="24"/>
          <w:szCs w:val="24"/>
        </w:rPr>
        <w:t xml:space="preserve"> v</w:t>
      </w:r>
      <w:r w:rsidR="751449F3" w:rsidRPr="00015FB1">
        <w:rPr>
          <w:rFonts w:ascii="Arial Narrow" w:hAnsi="Arial Narrow" w:cs="Calibri"/>
          <w:sz w:val="24"/>
          <w:szCs w:val="24"/>
        </w:rPr>
        <w:t xml:space="preserve"> deň </w:t>
      </w:r>
      <w:r w:rsidR="7B58D923" w:rsidRPr="00015FB1">
        <w:rPr>
          <w:rFonts w:ascii="Arial Narrow" w:hAnsi="Arial Narrow" w:cs="Calibri"/>
          <w:sz w:val="24"/>
          <w:szCs w:val="24"/>
        </w:rPr>
        <w:t xml:space="preserve">dodania, ktorý mu predávajúci </w:t>
      </w:r>
      <w:r w:rsidR="751449F3" w:rsidRPr="00015FB1">
        <w:rPr>
          <w:rFonts w:ascii="Arial Narrow" w:hAnsi="Arial Narrow" w:cs="Calibri"/>
          <w:sz w:val="24"/>
          <w:szCs w:val="24"/>
        </w:rPr>
        <w:t>oznám</w:t>
      </w:r>
      <w:r w:rsidR="7B58D923" w:rsidRPr="00015FB1">
        <w:rPr>
          <w:rFonts w:ascii="Arial Narrow" w:hAnsi="Arial Narrow" w:cs="Calibri"/>
          <w:sz w:val="24"/>
          <w:szCs w:val="24"/>
        </w:rPr>
        <w:t>i</w:t>
      </w:r>
      <w:r w:rsidR="6BA18843" w:rsidRPr="00015FB1">
        <w:rPr>
          <w:rFonts w:ascii="Arial Narrow" w:hAnsi="Arial Narrow" w:cs="Calibri"/>
          <w:sz w:val="24"/>
          <w:szCs w:val="24"/>
        </w:rPr>
        <w:t xml:space="preserve"> podľa článku </w:t>
      </w:r>
      <w:r w:rsidR="6718AA0F" w:rsidRPr="00015FB1">
        <w:rPr>
          <w:rFonts w:ascii="Arial Narrow" w:hAnsi="Arial Narrow" w:cs="Calibri"/>
          <w:sz w:val="24"/>
          <w:szCs w:val="24"/>
        </w:rPr>
        <w:t>I</w:t>
      </w:r>
      <w:r w:rsidR="6BA18843" w:rsidRPr="00015FB1">
        <w:rPr>
          <w:rFonts w:ascii="Arial Narrow" w:hAnsi="Arial Narrow" w:cs="Calibri"/>
          <w:sz w:val="24"/>
          <w:szCs w:val="24"/>
        </w:rPr>
        <w:t xml:space="preserve">V. </w:t>
      </w:r>
      <w:r w:rsidR="4ED4B73D" w:rsidRPr="00015FB1">
        <w:rPr>
          <w:rFonts w:ascii="Arial Narrow" w:hAnsi="Arial Narrow" w:cs="Calibri"/>
          <w:sz w:val="24"/>
          <w:szCs w:val="24"/>
        </w:rPr>
        <w:t xml:space="preserve">bod </w:t>
      </w:r>
      <w:r w:rsidR="281C19D5" w:rsidRPr="00526FC2">
        <w:rPr>
          <w:rFonts w:ascii="Arial Narrow" w:hAnsi="Arial Narrow" w:cs="Calibri"/>
          <w:sz w:val="24"/>
          <w:szCs w:val="24"/>
        </w:rPr>
        <w:t>4</w:t>
      </w:r>
      <w:r w:rsidR="4ED4B73D" w:rsidRPr="00526FC2">
        <w:rPr>
          <w:rFonts w:ascii="Arial Narrow" w:hAnsi="Arial Narrow" w:cs="Calibri"/>
          <w:sz w:val="24"/>
          <w:szCs w:val="24"/>
        </w:rPr>
        <w:t>.</w:t>
      </w:r>
      <w:r w:rsidR="672BBB63" w:rsidRPr="00526FC2">
        <w:rPr>
          <w:rFonts w:ascii="Arial Narrow" w:hAnsi="Arial Narrow" w:cs="Calibri"/>
          <w:sz w:val="24"/>
          <w:szCs w:val="24"/>
        </w:rPr>
        <w:t>6</w:t>
      </w:r>
      <w:r w:rsidR="4ED4B73D" w:rsidRPr="00015FB1">
        <w:rPr>
          <w:rFonts w:ascii="Arial Narrow" w:hAnsi="Arial Narrow" w:cs="Calibri"/>
          <w:sz w:val="24"/>
          <w:szCs w:val="24"/>
        </w:rPr>
        <w:t xml:space="preserve"> tejto zmluvy</w:t>
      </w:r>
      <w:r w:rsidR="6BA18843" w:rsidRPr="00015FB1">
        <w:rPr>
          <w:rFonts w:ascii="Arial Narrow" w:hAnsi="Arial Narrow" w:cs="Calibri"/>
          <w:sz w:val="24"/>
          <w:szCs w:val="24"/>
        </w:rPr>
        <w:t>,</w:t>
      </w:r>
    </w:p>
    <w:p w14:paraId="315F7B64" w14:textId="1665D36F" w:rsidR="00E80D00" w:rsidRPr="00015FB1" w:rsidRDefault="00FC2417" w:rsidP="00C71340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 xml:space="preserve">riadne a včas zaplatiť kúpnu cenu dohodnutú v článku V. </w:t>
      </w:r>
      <w:r w:rsidR="00F50D9F" w:rsidRPr="00015FB1">
        <w:rPr>
          <w:rFonts w:ascii="Arial Narrow" w:hAnsi="Arial Narrow" w:cs="Calibri"/>
          <w:sz w:val="24"/>
          <w:szCs w:val="24"/>
        </w:rPr>
        <w:t xml:space="preserve">tejto </w:t>
      </w:r>
      <w:r w:rsidRPr="00015FB1">
        <w:rPr>
          <w:rFonts w:ascii="Arial Narrow" w:hAnsi="Arial Narrow" w:cs="Calibri"/>
          <w:sz w:val="24"/>
          <w:szCs w:val="24"/>
        </w:rPr>
        <w:t>zmluvy.</w:t>
      </w:r>
    </w:p>
    <w:p w14:paraId="5B6CF71B" w14:textId="511F41C4" w:rsidR="00E80D00" w:rsidRPr="00E15443" w:rsidRDefault="1D05F62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E15443">
        <w:rPr>
          <w:rFonts w:ascii="Arial Narrow" w:hAnsi="Arial Narrow" w:cs="Calibri"/>
        </w:rPr>
        <w:t xml:space="preserve">Kupujúci má právo v prípade pochybností o kvalite predmetu </w:t>
      </w:r>
      <w:r w:rsidR="002B2EDD" w:rsidRPr="00E15443">
        <w:rPr>
          <w:rFonts w:ascii="Arial Narrow" w:hAnsi="Arial Narrow" w:cs="Calibri"/>
        </w:rPr>
        <w:t>zmluvy</w:t>
      </w:r>
      <w:r w:rsidRPr="00E15443">
        <w:rPr>
          <w:rFonts w:ascii="Arial Narrow" w:hAnsi="Arial Narrow" w:cs="Calibri"/>
        </w:rPr>
        <w:t xml:space="preserve"> si vyžiadať vzorku</w:t>
      </w:r>
      <w:r w:rsidR="57F22FA0" w:rsidRPr="00E15443">
        <w:rPr>
          <w:rFonts w:ascii="Arial Narrow" w:hAnsi="Arial Narrow" w:cs="Calibri"/>
        </w:rPr>
        <w:t xml:space="preserve"> ktorejkoľvek</w:t>
      </w:r>
      <w:r w:rsidRPr="00E15443">
        <w:rPr>
          <w:rFonts w:ascii="Arial Narrow" w:hAnsi="Arial Narrow" w:cs="Calibri"/>
        </w:rPr>
        <w:t xml:space="preserve"> časti predmetu </w:t>
      </w:r>
      <w:r w:rsidR="002B2EDD" w:rsidRPr="00E15443">
        <w:rPr>
          <w:rFonts w:ascii="Arial Narrow" w:hAnsi="Arial Narrow" w:cs="Calibri"/>
        </w:rPr>
        <w:t>zmluvy</w:t>
      </w:r>
      <w:r w:rsidRPr="00E15443">
        <w:rPr>
          <w:rFonts w:ascii="Arial Narrow" w:hAnsi="Arial Narrow" w:cs="Calibri"/>
        </w:rPr>
        <w:t xml:space="preserve"> na otestovanie, čo mu je predávajúci povinný poskytnúť do piatich (5) pracovných dní.</w:t>
      </w:r>
    </w:p>
    <w:p w14:paraId="0C7AE944" w14:textId="58D6A41F" w:rsidR="002B2EDD" w:rsidRPr="00E15443" w:rsidRDefault="1D05F62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E15443">
        <w:rPr>
          <w:rFonts w:ascii="Arial Narrow" w:hAnsi="Arial Narrow" w:cs="Calibri"/>
        </w:rPr>
        <w:t xml:space="preserve">Ak má kupujúci odôvodnenú pochybnosť o tom, že dodaná vzorka predmetu </w:t>
      </w:r>
      <w:r w:rsidR="002B2EDD" w:rsidRPr="00E15443">
        <w:rPr>
          <w:rFonts w:ascii="Arial Narrow" w:hAnsi="Arial Narrow" w:cs="Calibri"/>
        </w:rPr>
        <w:t>zmluvy</w:t>
      </w:r>
      <w:r w:rsidRPr="00E15443">
        <w:rPr>
          <w:rFonts w:ascii="Arial Narrow" w:hAnsi="Arial Narrow" w:cs="Calibri"/>
        </w:rPr>
        <w:t xml:space="preserve"> nezodpovedá požadovanej špecifikácií, predávajúci zabezpečí na svoje náklady preukázanie zhody s ponúkanou špecifikáciou, obvyklým spôsobom, treťou nezávislou odbornou stranou, ktorá má oprávnenie takúto zhodu preukázať, do troch (3) pracovných dní od doručenia žiadosti o preukázanie zhody predmetu </w:t>
      </w:r>
      <w:r w:rsidR="002B2EDD" w:rsidRPr="00E15443">
        <w:rPr>
          <w:rFonts w:ascii="Arial Narrow" w:hAnsi="Arial Narrow" w:cs="Calibri"/>
        </w:rPr>
        <w:t>zmluvy</w:t>
      </w:r>
      <w:r w:rsidRPr="00E15443">
        <w:rPr>
          <w:rFonts w:ascii="Arial Narrow" w:hAnsi="Arial Narrow" w:cs="Calibri"/>
        </w:rPr>
        <w:t>. Originalitu môže potvrdiť aj výrobca príslušných periférnych zariadení, alebo jeho zástupca pre Slovenskú republiku.</w:t>
      </w:r>
    </w:p>
    <w:p w14:paraId="73411025" w14:textId="0F39F836" w:rsidR="00FC2417" w:rsidRPr="00560622" w:rsidRDefault="00D43B58" w:rsidP="00796A53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Článok </w:t>
      </w:r>
      <w:r w:rsidR="00502E87">
        <w:rPr>
          <w:rFonts w:ascii="Arial Narrow" w:hAnsi="Arial Narrow" w:cs="Calibri"/>
          <w:sz w:val="24"/>
          <w:szCs w:val="24"/>
        </w:rPr>
        <w:t>VIII</w:t>
      </w:r>
      <w:r w:rsidR="00FC2417" w:rsidRPr="00560622">
        <w:rPr>
          <w:rFonts w:ascii="Arial Narrow" w:hAnsi="Arial Narrow" w:cs="Calibri"/>
          <w:sz w:val="24"/>
          <w:szCs w:val="24"/>
        </w:rPr>
        <w:t>.</w:t>
      </w:r>
    </w:p>
    <w:p w14:paraId="221544F1" w14:textId="77777777" w:rsidR="00FC2417" w:rsidRPr="00C10C42" w:rsidRDefault="00FC2417" w:rsidP="00C0071A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C10C42">
        <w:rPr>
          <w:rFonts w:ascii="Arial Narrow" w:hAnsi="Arial Narrow" w:cs="Calibri"/>
          <w:sz w:val="24"/>
          <w:szCs w:val="24"/>
        </w:rPr>
        <w:t>Zmluvné pokuty a úroky z omeškania</w:t>
      </w:r>
    </w:p>
    <w:p w14:paraId="1260A402" w14:textId="77777777" w:rsidR="00E15443" w:rsidRPr="00E15443" w:rsidRDefault="00E15443" w:rsidP="00C71340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lang w:eastAsia="en-US"/>
        </w:rPr>
      </w:pPr>
    </w:p>
    <w:p w14:paraId="2502A1CD" w14:textId="4B518B7A" w:rsidR="00FC2417" w:rsidRPr="00E15443" w:rsidRDefault="00FC2417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E15443">
        <w:rPr>
          <w:rFonts w:ascii="Arial Narrow" w:hAnsi="Arial Narrow" w:cs="Calibri"/>
        </w:rPr>
        <w:t xml:space="preserve">Pre prípad nedodržania podmienok tejto zmluvy dohodli </w:t>
      </w:r>
      <w:r w:rsidR="00F50D9F" w:rsidRPr="00E15443">
        <w:rPr>
          <w:rFonts w:ascii="Arial Narrow" w:hAnsi="Arial Narrow" w:cs="Calibri"/>
        </w:rPr>
        <w:t xml:space="preserve">Zmluvné </w:t>
      </w:r>
      <w:r w:rsidRPr="00E15443">
        <w:rPr>
          <w:rFonts w:ascii="Arial Narrow" w:hAnsi="Arial Narrow" w:cs="Calibri"/>
        </w:rPr>
        <w:t xml:space="preserve">strany nasledovné </w:t>
      </w:r>
      <w:r w:rsidR="008808C4" w:rsidRPr="00E15443">
        <w:rPr>
          <w:rFonts w:ascii="Arial Narrow" w:hAnsi="Arial Narrow" w:cs="Calibri"/>
        </w:rPr>
        <w:t xml:space="preserve"> zmluvné</w:t>
      </w:r>
      <w:r w:rsidRPr="00E15443">
        <w:rPr>
          <w:rFonts w:ascii="Arial Narrow" w:hAnsi="Arial Narrow" w:cs="Calibri"/>
        </w:rPr>
        <w:t xml:space="preserve"> pokuty a úroky z omeškania:</w:t>
      </w:r>
    </w:p>
    <w:p w14:paraId="7105FD8D" w14:textId="77E5A4CC" w:rsidR="00FC2417" w:rsidRPr="00560622" w:rsidRDefault="6BA18843" w:rsidP="00C71340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t xml:space="preserve">za omeškanie </w:t>
      </w:r>
      <w:r w:rsidR="7B58D923" w:rsidRPr="78DD220D">
        <w:rPr>
          <w:rFonts w:ascii="Arial Narrow" w:hAnsi="Arial Narrow" w:cs="Calibri"/>
          <w:sz w:val="24"/>
          <w:szCs w:val="24"/>
        </w:rPr>
        <w:t>p</w:t>
      </w:r>
      <w:r w:rsidRPr="78DD220D">
        <w:rPr>
          <w:rFonts w:ascii="Arial Narrow" w:hAnsi="Arial Narrow" w:cs="Calibri"/>
          <w:sz w:val="24"/>
          <w:szCs w:val="24"/>
        </w:rPr>
        <w:t xml:space="preserve">redávajúceho s dodaním predmetu </w:t>
      </w:r>
      <w:r w:rsidR="00FC2417" w:rsidRPr="78DD220D">
        <w:rPr>
          <w:rFonts w:ascii="Arial Narrow" w:hAnsi="Arial Narrow" w:cs="Calibri"/>
          <w:sz w:val="24"/>
          <w:szCs w:val="24"/>
        </w:rPr>
        <w:t>zmluvy</w:t>
      </w:r>
      <w:r w:rsidR="50266FF0" w:rsidRPr="78DD220D">
        <w:rPr>
          <w:rFonts w:ascii="Arial Narrow" w:hAnsi="Arial Narrow" w:cs="Calibri"/>
          <w:sz w:val="24"/>
          <w:szCs w:val="24"/>
        </w:rPr>
        <w:t xml:space="preserve"> v lehote</w:t>
      </w:r>
      <w:r w:rsidRPr="78DD220D">
        <w:rPr>
          <w:rFonts w:ascii="Arial Narrow" w:hAnsi="Arial Narrow" w:cs="Calibri"/>
          <w:sz w:val="24"/>
          <w:szCs w:val="24"/>
        </w:rPr>
        <w:t xml:space="preserve"> podľa čl. </w:t>
      </w:r>
      <w:r w:rsidR="281C19D5" w:rsidRPr="78DD220D">
        <w:rPr>
          <w:rFonts w:ascii="Arial Narrow" w:hAnsi="Arial Narrow" w:cs="Calibri"/>
          <w:sz w:val="24"/>
          <w:szCs w:val="24"/>
        </w:rPr>
        <w:t>I</w:t>
      </w:r>
      <w:r w:rsidRPr="78DD220D">
        <w:rPr>
          <w:rFonts w:ascii="Arial Narrow" w:hAnsi="Arial Narrow" w:cs="Calibri"/>
          <w:sz w:val="24"/>
          <w:szCs w:val="24"/>
        </w:rPr>
        <w:t xml:space="preserve">V. </w:t>
      </w:r>
      <w:r w:rsidR="50266FF0" w:rsidRPr="78DD220D">
        <w:rPr>
          <w:rFonts w:ascii="Arial Narrow" w:hAnsi="Arial Narrow" w:cs="Calibri"/>
          <w:sz w:val="24"/>
          <w:szCs w:val="24"/>
        </w:rPr>
        <w:t xml:space="preserve">bod </w:t>
      </w:r>
      <w:r w:rsidR="281C19D5" w:rsidRPr="78DD220D">
        <w:rPr>
          <w:rFonts w:ascii="Arial Narrow" w:hAnsi="Arial Narrow" w:cs="Calibri"/>
          <w:sz w:val="24"/>
          <w:szCs w:val="24"/>
        </w:rPr>
        <w:t>4</w:t>
      </w:r>
      <w:r w:rsidR="50266FF0" w:rsidRPr="78DD220D">
        <w:rPr>
          <w:rFonts w:ascii="Arial Narrow" w:hAnsi="Arial Narrow" w:cs="Calibri"/>
          <w:sz w:val="24"/>
          <w:szCs w:val="24"/>
        </w:rPr>
        <w:t xml:space="preserve">.3. </w:t>
      </w:r>
      <w:r w:rsidRPr="78DD220D">
        <w:rPr>
          <w:rFonts w:ascii="Arial Narrow" w:hAnsi="Arial Narrow" w:cs="Calibri"/>
          <w:sz w:val="24"/>
          <w:szCs w:val="24"/>
        </w:rPr>
        <w:t>tejto zmluvy</w:t>
      </w:r>
      <w:r w:rsidR="454C55DD" w:rsidRPr="78DD220D">
        <w:rPr>
          <w:rFonts w:ascii="Arial Narrow" w:hAnsi="Arial Narrow" w:cs="Calibri"/>
          <w:sz w:val="24"/>
          <w:szCs w:val="24"/>
        </w:rPr>
        <w:t xml:space="preserve">, vrátane príslušných dokladov podľa čl. </w:t>
      </w:r>
      <w:r w:rsidR="281C19D5" w:rsidRPr="78DD220D">
        <w:rPr>
          <w:rFonts w:ascii="Arial Narrow" w:hAnsi="Arial Narrow" w:cs="Calibri"/>
          <w:sz w:val="24"/>
          <w:szCs w:val="24"/>
        </w:rPr>
        <w:t>I</w:t>
      </w:r>
      <w:r w:rsidR="454C55DD" w:rsidRPr="78DD220D">
        <w:rPr>
          <w:rFonts w:ascii="Arial Narrow" w:hAnsi="Arial Narrow" w:cs="Calibri"/>
          <w:sz w:val="24"/>
          <w:szCs w:val="24"/>
        </w:rPr>
        <w:t xml:space="preserve">V. bod </w:t>
      </w:r>
      <w:r w:rsidR="281C19D5" w:rsidRPr="78DD220D">
        <w:rPr>
          <w:rFonts w:ascii="Arial Narrow" w:hAnsi="Arial Narrow" w:cs="Calibri"/>
          <w:sz w:val="24"/>
          <w:szCs w:val="24"/>
        </w:rPr>
        <w:t>4</w:t>
      </w:r>
      <w:r w:rsidR="454C55DD" w:rsidRPr="78DD220D">
        <w:rPr>
          <w:rFonts w:ascii="Arial Narrow" w:hAnsi="Arial Narrow" w:cs="Calibri"/>
          <w:sz w:val="24"/>
          <w:szCs w:val="24"/>
        </w:rPr>
        <w:t>.1. tejto zmluvy</w:t>
      </w:r>
      <w:r w:rsidRPr="78DD220D">
        <w:rPr>
          <w:rFonts w:ascii="Arial Narrow" w:hAnsi="Arial Narrow" w:cs="Calibri"/>
          <w:sz w:val="24"/>
          <w:szCs w:val="24"/>
        </w:rPr>
        <w:t xml:space="preserve">  </w:t>
      </w:r>
      <w:r w:rsidR="5A34EBCA" w:rsidRPr="78DD220D">
        <w:rPr>
          <w:rFonts w:ascii="Arial Narrow" w:hAnsi="Arial Narrow" w:cs="Calibri"/>
          <w:sz w:val="24"/>
          <w:szCs w:val="24"/>
        </w:rPr>
        <w:t xml:space="preserve">je </w:t>
      </w:r>
      <w:r w:rsidR="76A74165" w:rsidRPr="78DD220D">
        <w:rPr>
          <w:rFonts w:ascii="Arial Narrow" w:hAnsi="Arial Narrow" w:cs="Calibri"/>
          <w:sz w:val="24"/>
          <w:szCs w:val="24"/>
        </w:rPr>
        <w:t>k</w:t>
      </w:r>
      <w:r w:rsidR="5A34EBCA" w:rsidRPr="78DD220D">
        <w:rPr>
          <w:rFonts w:ascii="Arial Narrow" w:hAnsi="Arial Narrow" w:cs="Calibri"/>
          <w:sz w:val="24"/>
          <w:szCs w:val="24"/>
        </w:rPr>
        <w:t xml:space="preserve">upujúci oprávnený uplatniť si </w:t>
      </w:r>
      <w:r w:rsidR="50266FF0" w:rsidRPr="78DD220D">
        <w:rPr>
          <w:rFonts w:ascii="Arial Narrow" w:hAnsi="Arial Narrow" w:cs="Calibri"/>
          <w:sz w:val="24"/>
          <w:szCs w:val="24"/>
        </w:rPr>
        <w:t xml:space="preserve">voči predávajúcemu </w:t>
      </w:r>
      <w:r w:rsidR="5A34EBCA" w:rsidRPr="78DD220D">
        <w:rPr>
          <w:rFonts w:ascii="Arial Narrow" w:hAnsi="Arial Narrow" w:cs="Calibri"/>
          <w:sz w:val="24"/>
          <w:szCs w:val="24"/>
        </w:rPr>
        <w:t>zmluvnú pokutu</w:t>
      </w:r>
      <w:r w:rsidRPr="78DD220D">
        <w:rPr>
          <w:rFonts w:ascii="Arial Narrow" w:hAnsi="Arial Narrow" w:cs="Calibri"/>
          <w:sz w:val="24"/>
          <w:szCs w:val="24"/>
        </w:rPr>
        <w:t xml:space="preserve"> vo výške 0,05 % z</w:t>
      </w:r>
      <w:r w:rsidR="50266FF0" w:rsidRPr="78DD220D">
        <w:rPr>
          <w:rFonts w:ascii="Arial Narrow" w:hAnsi="Arial Narrow" w:cs="Calibri"/>
          <w:sz w:val="24"/>
          <w:szCs w:val="24"/>
        </w:rPr>
        <w:t> </w:t>
      </w:r>
      <w:r w:rsidR="7B58D923" w:rsidRPr="78DD220D">
        <w:rPr>
          <w:rFonts w:ascii="Arial Narrow" w:hAnsi="Arial Narrow" w:cs="Calibri"/>
          <w:sz w:val="24"/>
          <w:szCs w:val="24"/>
        </w:rPr>
        <w:t>ceny</w:t>
      </w:r>
      <w:r w:rsidR="50266FF0" w:rsidRPr="78DD220D">
        <w:rPr>
          <w:rFonts w:ascii="Arial Narrow" w:hAnsi="Arial Narrow" w:cs="Calibri"/>
          <w:sz w:val="24"/>
          <w:szCs w:val="24"/>
        </w:rPr>
        <w:t xml:space="preserve"> celého</w:t>
      </w:r>
      <w:r w:rsidR="7B58D923" w:rsidRPr="78DD220D">
        <w:rPr>
          <w:rFonts w:ascii="Arial Narrow" w:hAnsi="Arial Narrow" w:cs="Calibri"/>
          <w:sz w:val="24"/>
          <w:szCs w:val="24"/>
        </w:rPr>
        <w:t xml:space="preserve"> </w:t>
      </w:r>
      <w:r w:rsidRPr="78DD220D">
        <w:rPr>
          <w:rFonts w:ascii="Arial Narrow" w:hAnsi="Arial Narrow" w:cs="Calibri"/>
          <w:sz w:val="24"/>
          <w:szCs w:val="24"/>
        </w:rPr>
        <w:t>predmet</w:t>
      </w:r>
      <w:r w:rsidR="5A34EBCA" w:rsidRPr="78DD220D">
        <w:rPr>
          <w:rFonts w:ascii="Arial Narrow" w:hAnsi="Arial Narrow" w:cs="Calibri"/>
          <w:sz w:val="24"/>
          <w:szCs w:val="24"/>
        </w:rPr>
        <w:t xml:space="preserve">u </w:t>
      </w:r>
      <w:r w:rsidR="00FC2417" w:rsidRPr="78DD220D">
        <w:rPr>
          <w:rFonts w:ascii="Arial Narrow" w:hAnsi="Arial Narrow" w:cs="Calibri"/>
          <w:sz w:val="24"/>
          <w:szCs w:val="24"/>
        </w:rPr>
        <w:t>zmluvy</w:t>
      </w:r>
      <w:r w:rsidR="5A34EBCA" w:rsidRPr="78DD220D">
        <w:rPr>
          <w:rFonts w:ascii="Arial Narrow" w:hAnsi="Arial Narrow" w:cs="Calibri"/>
          <w:sz w:val="24"/>
          <w:szCs w:val="24"/>
        </w:rPr>
        <w:t xml:space="preserve"> za každý</w:t>
      </w:r>
      <w:r w:rsidR="29AA8169" w:rsidRPr="78DD220D">
        <w:rPr>
          <w:rFonts w:ascii="Arial Narrow" w:hAnsi="Arial Narrow" w:cs="Calibri"/>
          <w:sz w:val="24"/>
          <w:szCs w:val="24"/>
        </w:rPr>
        <w:t xml:space="preserve"> aj začatý</w:t>
      </w:r>
      <w:r w:rsidR="5A34EBCA" w:rsidRPr="78DD220D">
        <w:rPr>
          <w:rFonts w:ascii="Arial Narrow" w:hAnsi="Arial Narrow" w:cs="Calibri"/>
          <w:sz w:val="24"/>
          <w:szCs w:val="24"/>
        </w:rPr>
        <w:t xml:space="preserve"> deň omeškania,</w:t>
      </w:r>
    </w:p>
    <w:p w14:paraId="0DDD0063" w14:textId="267D7676" w:rsidR="004F1B98" w:rsidRPr="00560622" w:rsidRDefault="5E6A5A42" w:rsidP="00C71340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t xml:space="preserve">za omeškanie </w:t>
      </w:r>
      <w:r w:rsidR="1A71BEA9" w:rsidRPr="78DD220D">
        <w:rPr>
          <w:rFonts w:ascii="Arial Narrow" w:hAnsi="Arial Narrow" w:cs="Calibri"/>
          <w:sz w:val="24"/>
          <w:szCs w:val="24"/>
        </w:rPr>
        <w:t>p</w:t>
      </w:r>
      <w:r w:rsidRPr="78DD220D">
        <w:rPr>
          <w:rFonts w:ascii="Arial Narrow" w:hAnsi="Arial Narrow" w:cs="Calibri"/>
          <w:sz w:val="24"/>
          <w:szCs w:val="24"/>
        </w:rPr>
        <w:t xml:space="preserve">redávajúceho s odstránením vady predmetu </w:t>
      </w:r>
      <w:r w:rsidR="004F1B98" w:rsidRPr="78DD220D">
        <w:rPr>
          <w:rFonts w:ascii="Arial Narrow" w:hAnsi="Arial Narrow" w:cs="Calibri"/>
          <w:sz w:val="24"/>
          <w:szCs w:val="24"/>
        </w:rPr>
        <w:t>zmluvy</w:t>
      </w:r>
      <w:r w:rsidR="50266FF0" w:rsidRPr="78DD220D">
        <w:rPr>
          <w:rFonts w:ascii="Arial Narrow" w:hAnsi="Arial Narrow" w:cs="Calibri"/>
          <w:sz w:val="24"/>
          <w:szCs w:val="24"/>
        </w:rPr>
        <w:t xml:space="preserve"> </w:t>
      </w:r>
      <w:r w:rsidR="281C19D5" w:rsidRPr="78DD220D">
        <w:rPr>
          <w:rFonts w:ascii="Arial Narrow" w:hAnsi="Arial Narrow" w:cs="Calibri"/>
          <w:sz w:val="24"/>
          <w:szCs w:val="24"/>
        </w:rPr>
        <w:t>podľa čl. VI. bod 6</w:t>
      </w:r>
      <w:r w:rsidR="454C55DD" w:rsidRPr="78DD220D">
        <w:rPr>
          <w:rFonts w:ascii="Arial Narrow" w:hAnsi="Arial Narrow" w:cs="Calibri"/>
          <w:sz w:val="24"/>
          <w:szCs w:val="24"/>
        </w:rPr>
        <w:t>.2. tejto zmluvy</w:t>
      </w:r>
      <w:r w:rsidRPr="78DD220D">
        <w:rPr>
          <w:rFonts w:ascii="Arial Narrow" w:hAnsi="Arial Narrow" w:cs="Calibri"/>
          <w:sz w:val="24"/>
          <w:szCs w:val="24"/>
        </w:rPr>
        <w:t xml:space="preserve"> je </w:t>
      </w:r>
      <w:r w:rsidR="454C55DD" w:rsidRPr="78DD220D">
        <w:rPr>
          <w:rFonts w:ascii="Arial Narrow" w:hAnsi="Arial Narrow" w:cs="Calibri"/>
          <w:sz w:val="24"/>
          <w:szCs w:val="24"/>
        </w:rPr>
        <w:t>k</w:t>
      </w:r>
      <w:r w:rsidRPr="78DD220D">
        <w:rPr>
          <w:rFonts w:ascii="Arial Narrow" w:hAnsi="Arial Narrow" w:cs="Calibri"/>
          <w:sz w:val="24"/>
          <w:szCs w:val="24"/>
        </w:rPr>
        <w:t xml:space="preserve">upujúci oprávnený uplatniť si zmluvnú pokutu vo výške 0,05% z ceny </w:t>
      </w:r>
      <w:proofErr w:type="spellStart"/>
      <w:r w:rsidR="1A71BEA9" w:rsidRPr="78DD220D">
        <w:rPr>
          <w:rFonts w:ascii="Arial Narrow" w:hAnsi="Arial Narrow" w:cs="Calibri"/>
          <w:sz w:val="24"/>
          <w:szCs w:val="24"/>
        </w:rPr>
        <w:t>vadného</w:t>
      </w:r>
      <w:proofErr w:type="spellEnd"/>
      <w:r w:rsidR="1A71BEA9" w:rsidRPr="78DD220D">
        <w:rPr>
          <w:rFonts w:ascii="Arial Narrow" w:hAnsi="Arial Narrow" w:cs="Calibri"/>
          <w:sz w:val="24"/>
          <w:szCs w:val="24"/>
        </w:rPr>
        <w:t xml:space="preserve"> </w:t>
      </w:r>
      <w:r w:rsidRPr="78DD220D">
        <w:rPr>
          <w:rFonts w:ascii="Arial Narrow" w:hAnsi="Arial Narrow" w:cs="Calibri"/>
          <w:sz w:val="24"/>
          <w:szCs w:val="24"/>
        </w:rPr>
        <w:t>predmetu</w:t>
      </w:r>
      <w:r w:rsidR="004F1B98" w:rsidRPr="78DD220D">
        <w:rPr>
          <w:rFonts w:ascii="Arial Narrow" w:hAnsi="Arial Narrow" w:cs="Calibri"/>
          <w:sz w:val="24"/>
          <w:szCs w:val="24"/>
        </w:rPr>
        <w:t xml:space="preserve"> zmluvy</w:t>
      </w:r>
      <w:r w:rsidR="50266FF0" w:rsidRPr="78DD220D">
        <w:rPr>
          <w:rFonts w:ascii="Arial Narrow" w:hAnsi="Arial Narrow" w:cs="Calibri"/>
          <w:sz w:val="24"/>
          <w:szCs w:val="24"/>
        </w:rPr>
        <w:t xml:space="preserve"> </w:t>
      </w:r>
      <w:r w:rsidRPr="78DD220D">
        <w:rPr>
          <w:rFonts w:ascii="Arial Narrow" w:hAnsi="Arial Narrow" w:cs="Calibri"/>
          <w:sz w:val="24"/>
          <w:szCs w:val="24"/>
        </w:rPr>
        <w:t>za každý aj začatý deň omeškania.</w:t>
      </w:r>
    </w:p>
    <w:p w14:paraId="2AA48B6A" w14:textId="36364E95" w:rsidR="008B7A63" w:rsidRPr="008B7A63" w:rsidRDefault="6BA18843" w:rsidP="00C71340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lastRenderedPageBreak/>
        <w:t xml:space="preserve">za omeškanie </w:t>
      </w:r>
      <w:r w:rsidR="76A74165" w:rsidRPr="78DD220D">
        <w:rPr>
          <w:rFonts w:ascii="Arial Narrow" w:hAnsi="Arial Narrow" w:cs="Calibri"/>
          <w:sz w:val="24"/>
          <w:szCs w:val="24"/>
        </w:rPr>
        <w:t>k</w:t>
      </w:r>
      <w:r w:rsidRPr="78DD220D">
        <w:rPr>
          <w:rFonts w:ascii="Arial Narrow" w:hAnsi="Arial Narrow" w:cs="Calibri"/>
          <w:sz w:val="24"/>
          <w:szCs w:val="24"/>
        </w:rPr>
        <w:t xml:space="preserve">upujúceho so zaplatením kúpnej ceny je </w:t>
      </w:r>
      <w:r w:rsidR="76A74165" w:rsidRPr="78DD220D">
        <w:rPr>
          <w:rFonts w:ascii="Arial Narrow" w:hAnsi="Arial Narrow" w:cs="Calibri"/>
          <w:sz w:val="24"/>
          <w:szCs w:val="24"/>
        </w:rPr>
        <w:t>p</w:t>
      </w:r>
      <w:r w:rsidRPr="78DD220D">
        <w:rPr>
          <w:rFonts w:ascii="Arial Narrow" w:hAnsi="Arial Narrow" w:cs="Calibri"/>
          <w:sz w:val="24"/>
          <w:szCs w:val="24"/>
        </w:rPr>
        <w:t>redávajúci oprávnený uplatniť si</w:t>
      </w:r>
      <w:r w:rsidR="29AA8169" w:rsidRPr="78DD220D">
        <w:rPr>
          <w:rFonts w:ascii="Arial Narrow" w:hAnsi="Arial Narrow" w:cs="Calibri"/>
          <w:sz w:val="24"/>
          <w:szCs w:val="24"/>
        </w:rPr>
        <w:t xml:space="preserve"> zákonný</w:t>
      </w:r>
      <w:r w:rsidRPr="78DD220D">
        <w:rPr>
          <w:rFonts w:ascii="Arial Narrow" w:hAnsi="Arial Narrow" w:cs="Calibri"/>
          <w:sz w:val="24"/>
          <w:szCs w:val="24"/>
        </w:rPr>
        <w:t xml:space="preserve"> úrok z omeškania z nezaplatenej ceny</w:t>
      </w:r>
      <w:r w:rsidR="40FC0F81" w:rsidRPr="78DD220D">
        <w:rPr>
          <w:rFonts w:ascii="Arial Narrow" w:hAnsi="Arial Narrow" w:cs="Calibri"/>
          <w:sz w:val="24"/>
          <w:szCs w:val="24"/>
        </w:rPr>
        <w:t xml:space="preserve"> za každý</w:t>
      </w:r>
      <w:r w:rsidR="29AA8169" w:rsidRPr="78DD220D">
        <w:rPr>
          <w:rFonts w:ascii="Arial Narrow" w:hAnsi="Arial Narrow" w:cs="Calibri"/>
          <w:sz w:val="24"/>
          <w:szCs w:val="24"/>
        </w:rPr>
        <w:t xml:space="preserve"> aj začatý</w:t>
      </w:r>
      <w:r w:rsidR="40FC0F81" w:rsidRPr="78DD220D">
        <w:rPr>
          <w:rFonts w:ascii="Arial Narrow" w:hAnsi="Arial Narrow" w:cs="Calibri"/>
          <w:sz w:val="24"/>
          <w:szCs w:val="24"/>
        </w:rPr>
        <w:t xml:space="preserve"> deň omeškania,</w:t>
      </w:r>
    </w:p>
    <w:p w14:paraId="2C46C864" w14:textId="4D957FD7" w:rsidR="008B7A63" w:rsidRPr="00015FB1" w:rsidRDefault="31C36C55" w:rsidP="00C71340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 xml:space="preserve">v prípade nepravdivosti vyhlásenia Predávajúceho, ktoré je uvedené v bode </w:t>
      </w:r>
      <w:r w:rsidR="5791FD02" w:rsidRPr="00015FB1">
        <w:rPr>
          <w:rFonts w:ascii="Arial Narrow" w:hAnsi="Arial Narrow" w:cs="Calibri"/>
          <w:sz w:val="24"/>
          <w:szCs w:val="24"/>
        </w:rPr>
        <w:t>4</w:t>
      </w:r>
      <w:r w:rsidRPr="00015FB1">
        <w:rPr>
          <w:rFonts w:ascii="Arial Narrow" w:hAnsi="Arial Narrow" w:cs="Calibri"/>
          <w:sz w:val="24"/>
          <w:szCs w:val="24"/>
        </w:rPr>
        <w:t>.1</w:t>
      </w:r>
      <w:r w:rsidR="00002FCC">
        <w:rPr>
          <w:rFonts w:ascii="Arial Narrow" w:hAnsi="Arial Narrow" w:cs="Calibri"/>
          <w:sz w:val="24"/>
          <w:szCs w:val="24"/>
        </w:rPr>
        <w:t>9</w:t>
      </w:r>
      <w:r w:rsidRPr="00015FB1">
        <w:rPr>
          <w:rFonts w:ascii="Arial Narrow" w:hAnsi="Arial Narrow" w:cs="Calibri"/>
          <w:sz w:val="24"/>
          <w:szCs w:val="24"/>
        </w:rPr>
        <w:t>. tejto zmluvy, je Predávajúci povinný zaplatiť Kupujúcemu zmluvn</w:t>
      </w:r>
      <w:r w:rsidR="00015FB1" w:rsidRPr="00015FB1">
        <w:rPr>
          <w:rFonts w:ascii="Arial Narrow" w:hAnsi="Arial Narrow" w:cs="Calibri"/>
          <w:sz w:val="24"/>
          <w:szCs w:val="24"/>
        </w:rPr>
        <w:t>ú pokutu vo výške 30 000,-EUR.</w:t>
      </w:r>
    </w:p>
    <w:p w14:paraId="188EA7FB" w14:textId="77777777" w:rsidR="00582DCF" w:rsidRPr="00015FB1" w:rsidRDefault="006056F6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015FB1">
        <w:rPr>
          <w:rFonts w:ascii="Arial Narrow" w:hAnsi="Arial Narrow" w:cs="Calibri"/>
        </w:rPr>
        <w:t xml:space="preserve">Zaplatením zmluvnej pokuty </w:t>
      </w:r>
      <w:r w:rsidR="00CE13E9" w:rsidRPr="00015FB1">
        <w:rPr>
          <w:rFonts w:ascii="Arial Narrow" w:hAnsi="Arial Narrow" w:cs="Calibri"/>
        </w:rPr>
        <w:t>p</w:t>
      </w:r>
      <w:r w:rsidRPr="00015FB1">
        <w:rPr>
          <w:rFonts w:ascii="Arial Narrow" w:hAnsi="Arial Narrow" w:cs="Calibri"/>
        </w:rPr>
        <w:t xml:space="preserve">redávajúcim nezaniká nárok </w:t>
      </w:r>
      <w:r w:rsidR="00CE13E9" w:rsidRPr="00015FB1">
        <w:rPr>
          <w:rFonts w:ascii="Arial Narrow" w:hAnsi="Arial Narrow" w:cs="Calibri"/>
        </w:rPr>
        <w:t>k</w:t>
      </w:r>
      <w:r w:rsidRPr="00015FB1">
        <w:rPr>
          <w:rFonts w:ascii="Arial Narrow" w:hAnsi="Arial Narrow" w:cs="Calibri"/>
        </w:rPr>
        <w:t>upujúceho na prípadnú náhradu škody, ktorá vznikla v príčinnej súvislosti s porušením zmluvnej povinnosti, za ktorú je uplatňovaná zmluvná pokuta.</w:t>
      </w:r>
    </w:p>
    <w:p w14:paraId="33CF0673" w14:textId="754A1BFF" w:rsidR="001F49E2" w:rsidRPr="00560622" w:rsidRDefault="5A34EBCA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>Nárok na zmluvnú</w:t>
      </w:r>
      <w:r w:rsidR="6BA18843" w:rsidRPr="78DD220D">
        <w:rPr>
          <w:rFonts w:ascii="Arial Narrow" w:hAnsi="Arial Narrow" w:cs="Calibri"/>
        </w:rPr>
        <w:t xml:space="preserve"> pokut</w:t>
      </w:r>
      <w:r w:rsidRPr="78DD220D">
        <w:rPr>
          <w:rFonts w:ascii="Arial Narrow" w:hAnsi="Arial Narrow" w:cs="Calibri"/>
        </w:rPr>
        <w:t>u</w:t>
      </w:r>
      <w:r w:rsidR="6BA18843" w:rsidRPr="78DD220D">
        <w:rPr>
          <w:rFonts w:ascii="Arial Narrow" w:hAnsi="Arial Narrow" w:cs="Calibri"/>
        </w:rPr>
        <w:t xml:space="preserve"> nevzniká vtedy, ak sa preukáže</w:t>
      </w:r>
      <w:r w:rsidR="02D44671" w:rsidRPr="78DD220D">
        <w:rPr>
          <w:rFonts w:ascii="Arial Narrow" w:hAnsi="Arial Narrow" w:cs="Calibri"/>
        </w:rPr>
        <w:t>,</w:t>
      </w:r>
      <w:r w:rsidR="6BA18843" w:rsidRPr="78DD220D">
        <w:rPr>
          <w:rFonts w:ascii="Arial Narrow" w:hAnsi="Arial Narrow" w:cs="Calibri"/>
        </w:rPr>
        <w:t xml:space="preserve"> že omeškanie je spôsobené </w:t>
      </w:r>
      <w:r w:rsidR="1A71BEA9" w:rsidRPr="78DD220D">
        <w:rPr>
          <w:rFonts w:ascii="Arial Narrow" w:hAnsi="Arial Narrow" w:cs="Calibri"/>
        </w:rPr>
        <w:t>okolnosťami vylučujúcimi zodpovednosť (</w:t>
      </w:r>
      <w:r w:rsidR="6BA18843" w:rsidRPr="78DD220D">
        <w:rPr>
          <w:rFonts w:ascii="Arial Narrow" w:hAnsi="Arial Narrow" w:cs="Calibri"/>
        </w:rPr>
        <w:t>vyšš</w:t>
      </w:r>
      <w:r w:rsidR="1A71BEA9" w:rsidRPr="78DD220D">
        <w:rPr>
          <w:rFonts w:ascii="Arial Narrow" w:hAnsi="Arial Narrow" w:cs="Calibri"/>
        </w:rPr>
        <w:t>ia</w:t>
      </w:r>
      <w:r w:rsidR="6BA18843" w:rsidRPr="78DD220D">
        <w:rPr>
          <w:rFonts w:ascii="Arial Narrow" w:hAnsi="Arial Narrow" w:cs="Calibri"/>
        </w:rPr>
        <w:t xml:space="preserve"> moc</w:t>
      </w:r>
      <w:r w:rsidR="1A71BEA9" w:rsidRPr="78DD220D">
        <w:rPr>
          <w:rFonts w:ascii="Arial Narrow" w:hAnsi="Arial Narrow" w:cs="Calibri"/>
        </w:rPr>
        <w:t>)</w:t>
      </w:r>
      <w:r w:rsidR="6BA18843" w:rsidRPr="78DD220D">
        <w:rPr>
          <w:rFonts w:ascii="Arial Narrow" w:hAnsi="Arial Narrow" w:cs="Calibri"/>
        </w:rPr>
        <w:t xml:space="preserve">. Zmluvnú pokutu zaplatí </w:t>
      </w:r>
      <w:r w:rsidR="5268CFCE" w:rsidRPr="78DD220D">
        <w:rPr>
          <w:rFonts w:ascii="Arial Narrow" w:hAnsi="Arial Narrow" w:cs="Calibri"/>
        </w:rPr>
        <w:t xml:space="preserve">predávajúci kupujúcemu </w:t>
      </w:r>
      <w:r w:rsidR="6BA18843" w:rsidRPr="78DD220D">
        <w:rPr>
          <w:rFonts w:ascii="Arial Narrow" w:hAnsi="Arial Narrow" w:cs="Calibri"/>
        </w:rPr>
        <w:t>v</w:t>
      </w:r>
      <w:r w:rsidR="6C5E96D3" w:rsidRPr="78DD220D">
        <w:rPr>
          <w:rFonts w:ascii="Arial Narrow" w:hAnsi="Arial Narrow" w:cs="Calibri"/>
        </w:rPr>
        <w:t> </w:t>
      </w:r>
      <w:r w:rsidR="6BA18843" w:rsidRPr="78DD220D">
        <w:rPr>
          <w:rFonts w:ascii="Arial Narrow" w:hAnsi="Arial Narrow" w:cs="Calibri"/>
        </w:rPr>
        <w:t>lehote</w:t>
      </w:r>
      <w:r w:rsidR="6C5E96D3" w:rsidRPr="78DD220D">
        <w:rPr>
          <w:rFonts w:ascii="Arial Narrow" w:hAnsi="Arial Narrow" w:cs="Calibri"/>
        </w:rPr>
        <w:t xml:space="preserve"> tridsiatich</w:t>
      </w:r>
      <w:r w:rsidR="6BA18843" w:rsidRPr="78DD220D">
        <w:rPr>
          <w:rFonts w:ascii="Arial Narrow" w:hAnsi="Arial Narrow" w:cs="Calibri"/>
        </w:rPr>
        <w:t xml:space="preserve"> </w:t>
      </w:r>
      <w:r w:rsidR="6C5E96D3" w:rsidRPr="78DD220D">
        <w:rPr>
          <w:rFonts w:ascii="Arial Narrow" w:hAnsi="Arial Narrow" w:cs="Calibri"/>
        </w:rPr>
        <w:t>(</w:t>
      </w:r>
      <w:r w:rsidR="6BA18843" w:rsidRPr="78DD220D">
        <w:rPr>
          <w:rFonts w:ascii="Arial Narrow" w:hAnsi="Arial Narrow" w:cs="Calibri"/>
        </w:rPr>
        <w:t>30</w:t>
      </w:r>
      <w:r w:rsidR="6C5E96D3" w:rsidRPr="78DD220D">
        <w:rPr>
          <w:rFonts w:ascii="Arial Narrow" w:hAnsi="Arial Narrow" w:cs="Calibri"/>
        </w:rPr>
        <w:t>)</w:t>
      </w:r>
      <w:r w:rsidR="6BA18843" w:rsidRPr="78DD220D">
        <w:rPr>
          <w:rFonts w:ascii="Arial Narrow" w:hAnsi="Arial Narrow" w:cs="Calibri"/>
        </w:rPr>
        <w:t xml:space="preserve"> dní odo dňa doručenia faktúry do sídla</w:t>
      </w:r>
      <w:r w:rsidR="5268CFCE" w:rsidRPr="78DD220D">
        <w:rPr>
          <w:rFonts w:ascii="Arial Narrow" w:hAnsi="Arial Narrow" w:cs="Calibri"/>
        </w:rPr>
        <w:t xml:space="preserve"> predávajúceho</w:t>
      </w:r>
      <w:r w:rsidR="00015FB1">
        <w:rPr>
          <w:rFonts w:ascii="Arial Narrow" w:hAnsi="Arial Narrow" w:cs="Calibri"/>
        </w:rPr>
        <w:t>.</w:t>
      </w:r>
    </w:p>
    <w:p w14:paraId="6AD679D2" w14:textId="77777777" w:rsidR="00FC2417" w:rsidRPr="00796A53" w:rsidRDefault="00E04073" w:rsidP="00796A53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E42DA8">
        <w:rPr>
          <w:rFonts w:ascii="Arial Narrow" w:hAnsi="Arial Narrow" w:cs="Calibri"/>
          <w:sz w:val="24"/>
          <w:szCs w:val="24"/>
        </w:rPr>
        <w:t xml:space="preserve">Článok </w:t>
      </w:r>
      <w:r w:rsidR="00D43B58" w:rsidRPr="00E42DA8">
        <w:rPr>
          <w:rFonts w:ascii="Arial Narrow" w:hAnsi="Arial Narrow" w:cs="Calibri"/>
          <w:sz w:val="24"/>
          <w:szCs w:val="24"/>
        </w:rPr>
        <w:t>I</w:t>
      </w:r>
      <w:r w:rsidR="00FC2417" w:rsidRPr="00E42DA8">
        <w:rPr>
          <w:rFonts w:ascii="Arial Narrow" w:hAnsi="Arial Narrow" w:cs="Calibri"/>
          <w:sz w:val="24"/>
          <w:szCs w:val="24"/>
        </w:rPr>
        <w:t>X.</w:t>
      </w:r>
    </w:p>
    <w:p w14:paraId="410C4B19" w14:textId="03DBEC09" w:rsidR="00FC2417" w:rsidRPr="00C10C42" w:rsidRDefault="00582DCF" w:rsidP="00C0071A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S</w:t>
      </w:r>
      <w:r w:rsidR="00554EC0" w:rsidRPr="00560622">
        <w:rPr>
          <w:rFonts w:ascii="Arial Narrow" w:hAnsi="Arial Narrow" w:cs="Calibri"/>
          <w:sz w:val="24"/>
          <w:szCs w:val="24"/>
        </w:rPr>
        <w:t>kon</w:t>
      </w:r>
      <w:r w:rsidRPr="00560622">
        <w:rPr>
          <w:rFonts w:ascii="Arial Narrow" w:hAnsi="Arial Narrow" w:cs="Calibri"/>
          <w:sz w:val="24"/>
          <w:szCs w:val="24"/>
        </w:rPr>
        <w:t>č</w:t>
      </w:r>
      <w:r w:rsidR="00554EC0" w:rsidRPr="00560622">
        <w:rPr>
          <w:rFonts w:ascii="Arial Narrow" w:hAnsi="Arial Narrow" w:cs="Calibri"/>
          <w:sz w:val="24"/>
          <w:szCs w:val="24"/>
        </w:rPr>
        <w:t>enie</w:t>
      </w:r>
      <w:r w:rsidR="00FC2417" w:rsidRPr="00560622">
        <w:rPr>
          <w:rFonts w:ascii="Arial Narrow" w:hAnsi="Arial Narrow" w:cs="Calibri"/>
          <w:sz w:val="24"/>
          <w:szCs w:val="24"/>
        </w:rPr>
        <w:t xml:space="preserve"> zmluvy</w:t>
      </w:r>
    </w:p>
    <w:p w14:paraId="1F8B352D" w14:textId="77777777" w:rsidR="00015FB1" w:rsidRPr="00015FB1" w:rsidRDefault="00015FB1" w:rsidP="00C71340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</w:rPr>
      </w:pPr>
    </w:p>
    <w:p w14:paraId="0FA9E7CF" w14:textId="56C004F6" w:rsidR="00FC2417" w:rsidRPr="00560622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Zmluvné strany sa dohodli, že zmluvu je možné 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Pr="00560622">
        <w:rPr>
          <w:rFonts w:ascii="Arial Narrow" w:hAnsi="Arial Narrow" w:cs="Calibri"/>
          <w:sz w:val="24"/>
          <w:szCs w:val="24"/>
        </w:rPr>
        <w:t>končiť:</w:t>
      </w:r>
    </w:p>
    <w:p w14:paraId="042EAEFE" w14:textId="77777777" w:rsidR="00FC2417" w:rsidRPr="00560622" w:rsidRDefault="00FC2417" w:rsidP="00C71340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>písomnou dohodou Zmluvných strán</w:t>
      </w:r>
      <w:r w:rsidRPr="00560622">
        <w:rPr>
          <w:rFonts w:ascii="Arial Narrow" w:hAnsi="Arial Narrow" w:cs="Calibri"/>
          <w:sz w:val="24"/>
          <w:szCs w:val="24"/>
        </w:rPr>
        <w:t>,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a to dňom uvedeným v takejto dohode; v dohode o 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="00543852" w:rsidRPr="00560622">
        <w:rPr>
          <w:rFonts w:ascii="Arial Narrow" w:hAnsi="Arial Narrow" w:cs="Calibri"/>
          <w:sz w:val="24"/>
          <w:szCs w:val="24"/>
        </w:rPr>
        <w:t>končení zmluvy sa súčasne upravia nároky Zmluvných strán vzniknuté na základe alebo v súvislosti s</w:t>
      </w:r>
      <w:r w:rsidR="00582DCF" w:rsidRPr="00560622">
        <w:rPr>
          <w:rFonts w:ascii="Arial Narrow" w:hAnsi="Arial Narrow" w:cs="Calibri"/>
          <w:sz w:val="24"/>
          <w:szCs w:val="24"/>
        </w:rPr>
        <w:t xml:space="preserve"> touto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zmluvou,</w:t>
      </w:r>
    </w:p>
    <w:p w14:paraId="0DFC01FF" w14:textId="5A1C9B1D" w:rsidR="00FC2417" w:rsidRPr="00560622" w:rsidRDefault="00543852" w:rsidP="00C71340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34" w:hanging="35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písomným</w:t>
      </w:r>
      <w:r w:rsidR="00FC2417" w:rsidRPr="00560622">
        <w:rPr>
          <w:rFonts w:ascii="Arial Narrow" w:hAnsi="Arial Narrow" w:cs="Calibri"/>
          <w:sz w:val="24"/>
          <w:szCs w:val="24"/>
        </w:rPr>
        <w:t xml:space="preserve"> odstúpením od zmluvy v prípa</w:t>
      </w:r>
      <w:r w:rsidR="00015FB1">
        <w:rPr>
          <w:rFonts w:ascii="Arial Narrow" w:hAnsi="Arial Narrow" w:cs="Calibri"/>
          <w:sz w:val="24"/>
          <w:szCs w:val="24"/>
        </w:rPr>
        <w:t>de podstatného porušenia zmluvy.</w:t>
      </w:r>
    </w:p>
    <w:p w14:paraId="17E53E33" w14:textId="206C60D7" w:rsidR="00FC2417" w:rsidRPr="00560622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7ADE7DBD">
        <w:rPr>
          <w:rFonts w:ascii="Arial Narrow" w:hAnsi="Arial Narrow" w:cs="Calibri"/>
          <w:sz w:val="24"/>
          <w:szCs w:val="24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 w:rsidRPr="7ADE7DBD">
        <w:rPr>
          <w:rFonts w:ascii="Arial Narrow" w:hAnsi="Arial Narrow" w:cs="Calibri"/>
          <w:sz w:val="24"/>
          <w:szCs w:val="24"/>
        </w:rPr>
        <w:t xml:space="preserve"> uveden</w:t>
      </w:r>
      <w:r w:rsidRPr="7ADE7DBD">
        <w:rPr>
          <w:rFonts w:ascii="Arial Narrow" w:hAnsi="Arial Narrow" w:cs="Calibri"/>
          <w:sz w:val="24"/>
          <w:szCs w:val="24"/>
        </w:rPr>
        <w:t>ej</w:t>
      </w:r>
      <w:r w:rsidR="00DA7BC4" w:rsidRPr="7ADE7DBD">
        <w:rPr>
          <w:rFonts w:ascii="Arial Narrow" w:hAnsi="Arial Narrow" w:cs="Calibri"/>
          <w:sz w:val="24"/>
          <w:szCs w:val="24"/>
        </w:rPr>
        <w:t xml:space="preserve"> v </w:t>
      </w:r>
      <w:r w:rsidR="007F22E9">
        <w:rPr>
          <w:rFonts w:ascii="Arial Narrow" w:hAnsi="Arial Narrow" w:cs="Calibri"/>
          <w:sz w:val="24"/>
          <w:szCs w:val="24"/>
        </w:rPr>
        <w:t>článku I.</w:t>
      </w:r>
      <w:r w:rsidR="007F22E9" w:rsidRPr="7ADE7DBD">
        <w:rPr>
          <w:rFonts w:ascii="Arial Narrow" w:hAnsi="Arial Narrow" w:cs="Calibri"/>
          <w:sz w:val="24"/>
          <w:szCs w:val="24"/>
        </w:rPr>
        <w:t xml:space="preserve"> </w:t>
      </w:r>
      <w:r w:rsidR="00E04073" w:rsidRPr="7ADE7DBD">
        <w:rPr>
          <w:rFonts w:ascii="Arial Narrow" w:hAnsi="Arial Narrow" w:cs="Calibri"/>
          <w:sz w:val="24"/>
          <w:szCs w:val="24"/>
        </w:rPr>
        <w:t xml:space="preserve">tejto </w:t>
      </w:r>
      <w:r w:rsidR="00DA7BC4" w:rsidRPr="7ADE7DBD">
        <w:rPr>
          <w:rFonts w:ascii="Arial Narrow" w:hAnsi="Arial Narrow" w:cs="Calibri"/>
          <w:sz w:val="24"/>
          <w:szCs w:val="24"/>
        </w:rPr>
        <w:t>zmluv</w:t>
      </w:r>
      <w:r w:rsidR="007F22E9">
        <w:rPr>
          <w:rFonts w:ascii="Arial Narrow" w:hAnsi="Arial Narrow" w:cs="Calibri"/>
          <w:sz w:val="24"/>
          <w:szCs w:val="24"/>
        </w:rPr>
        <w:t>y</w:t>
      </w:r>
      <w:r w:rsidRPr="7ADE7DBD">
        <w:rPr>
          <w:rFonts w:ascii="Arial Narrow" w:hAnsi="Arial Narrow" w:cs="Calibri"/>
          <w:sz w:val="24"/>
          <w:szCs w:val="24"/>
        </w:rPr>
        <w:t>.</w:t>
      </w:r>
    </w:p>
    <w:p w14:paraId="508FE499" w14:textId="77777777" w:rsidR="00FC2417" w:rsidRPr="00560622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Za podstatné porušenie zmluvy sa považuje:</w:t>
      </w:r>
    </w:p>
    <w:p w14:paraId="3B4192A8" w14:textId="12A7AFB2" w:rsidR="00FC2417" w:rsidRPr="00560622" w:rsidRDefault="6BA18843" w:rsidP="00C7134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t xml:space="preserve">omeškanie </w:t>
      </w:r>
      <w:r w:rsidR="30C470C8" w:rsidRPr="78DD220D">
        <w:rPr>
          <w:rFonts w:ascii="Arial Narrow" w:hAnsi="Arial Narrow" w:cs="Calibri"/>
          <w:sz w:val="24"/>
          <w:szCs w:val="24"/>
        </w:rPr>
        <w:t>p</w:t>
      </w:r>
      <w:r w:rsidRPr="78DD220D">
        <w:rPr>
          <w:rFonts w:ascii="Arial Narrow" w:hAnsi="Arial Narrow" w:cs="Calibri"/>
          <w:sz w:val="24"/>
          <w:szCs w:val="24"/>
        </w:rPr>
        <w:t>redávajúceho s dodaním predmetu</w:t>
      </w:r>
      <w:r w:rsidR="00FC2417" w:rsidRPr="78DD220D">
        <w:rPr>
          <w:rFonts w:ascii="Arial Narrow" w:hAnsi="Arial Narrow" w:cs="Calibri"/>
          <w:sz w:val="24"/>
          <w:szCs w:val="24"/>
        </w:rPr>
        <w:t xml:space="preserve"> zmluvy</w:t>
      </w:r>
      <w:r w:rsidRPr="78DD220D">
        <w:rPr>
          <w:rFonts w:ascii="Arial Narrow" w:hAnsi="Arial Narrow" w:cs="Calibri"/>
          <w:sz w:val="24"/>
          <w:szCs w:val="24"/>
        </w:rPr>
        <w:t xml:space="preserve"> oproti dohodnutému termínu plnenia o viac ako </w:t>
      </w:r>
      <w:r w:rsidR="30C470C8" w:rsidRPr="78DD220D">
        <w:rPr>
          <w:rFonts w:ascii="Arial Narrow" w:hAnsi="Arial Narrow" w:cs="Calibri"/>
          <w:sz w:val="24"/>
          <w:szCs w:val="24"/>
        </w:rPr>
        <w:t>dva (</w:t>
      </w:r>
      <w:r w:rsidR="4ED4B73D" w:rsidRPr="78DD220D">
        <w:rPr>
          <w:rFonts w:ascii="Arial Narrow" w:hAnsi="Arial Narrow" w:cs="Calibri"/>
          <w:sz w:val="24"/>
          <w:szCs w:val="24"/>
        </w:rPr>
        <w:t>2</w:t>
      </w:r>
      <w:r w:rsidR="30C470C8" w:rsidRPr="78DD220D">
        <w:rPr>
          <w:rFonts w:ascii="Arial Narrow" w:hAnsi="Arial Narrow" w:cs="Calibri"/>
          <w:sz w:val="24"/>
          <w:szCs w:val="24"/>
        </w:rPr>
        <w:t>)</w:t>
      </w:r>
      <w:r w:rsidRPr="78DD220D">
        <w:rPr>
          <w:rFonts w:ascii="Arial Narrow" w:hAnsi="Arial Narrow" w:cs="Calibri"/>
          <w:sz w:val="24"/>
          <w:szCs w:val="24"/>
        </w:rPr>
        <w:t xml:space="preserve"> týždne </w:t>
      </w:r>
      <w:r w:rsidR="00FC2417" w:rsidRPr="78DD220D">
        <w:rPr>
          <w:rFonts w:ascii="Arial Narrow" w:hAnsi="Arial Narrow" w:cs="Calibri"/>
          <w:sz w:val="24"/>
          <w:szCs w:val="24"/>
        </w:rPr>
        <w:t>bez uvedenia dôvodu, ktorý by omeškanie ospravedlňoval (vyššia moc)</w:t>
      </w:r>
      <w:r w:rsidR="00BA5E8E">
        <w:rPr>
          <w:rFonts w:ascii="Arial Narrow" w:hAnsi="Arial Narrow" w:cs="Calibri"/>
          <w:sz w:val="24"/>
          <w:szCs w:val="24"/>
        </w:rPr>
        <w:t>,</w:t>
      </w:r>
    </w:p>
    <w:p w14:paraId="5DA3FF09" w14:textId="3522AB53" w:rsidR="00FC2417" w:rsidRPr="00560622" w:rsidRDefault="6BA18843" w:rsidP="00C7134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t>ak kúpna cena bude fakturovaná v rozpore s podmienkami dohodnutými v tejto zmluve,</w:t>
      </w:r>
    </w:p>
    <w:p w14:paraId="777BEB76" w14:textId="07163D6E" w:rsidR="00FC2417" w:rsidRPr="00015FB1" w:rsidRDefault="6BA18843" w:rsidP="00C7134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t xml:space="preserve">Predávajúci dodá </w:t>
      </w:r>
      <w:r w:rsidR="00FC2417" w:rsidRPr="78DD220D">
        <w:rPr>
          <w:rFonts w:ascii="Arial Narrow" w:hAnsi="Arial Narrow" w:cs="Calibri"/>
          <w:sz w:val="24"/>
          <w:szCs w:val="24"/>
        </w:rPr>
        <w:t>K</w:t>
      </w:r>
      <w:r w:rsidRPr="78DD220D">
        <w:rPr>
          <w:rFonts w:ascii="Arial Narrow" w:hAnsi="Arial Narrow" w:cs="Calibri"/>
          <w:sz w:val="24"/>
          <w:szCs w:val="24"/>
        </w:rPr>
        <w:t>upujúcemu predmet</w:t>
      </w:r>
      <w:r w:rsidR="00FC2417" w:rsidRPr="78DD220D">
        <w:rPr>
          <w:rFonts w:ascii="Arial Narrow" w:hAnsi="Arial Narrow" w:cs="Calibri"/>
          <w:sz w:val="24"/>
          <w:szCs w:val="24"/>
        </w:rPr>
        <w:t xml:space="preserve"> zmluvy takých parametrov</w:t>
      </w:r>
      <w:r w:rsidRPr="78DD220D">
        <w:rPr>
          <w:rFonts w:ascii="Arial Narrow" w:hAnsi="Arial Narrow" w:cs="Calibri"/>
          <w:sz w:val="24"/>
          <w:szCs w:val="24"/>
        </w:rPr>
        <w:t>, ktoré sú v rozpore s touto zmluvou,</w:t>
      </w:r>
    </w:p>
    <w:p w14:paraId="6804FCFC" w14:textId="7B3F68EB" w:rsidR="00D5473D" w:rsidRPr="00560622" w:rsidRDefault="6BA18843" w:rsidP="00C7134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t>Kupujúci je v omeškaní so zaplatením faktúry o viac ako</w:t>
      </w:r>
      <w:r w:rsidR="02519419" w:rsidRPr="78DD220D">
        <w:rPr>
          <w:rFonts w:ascii="Arial Narrow" w:hAnsi="Arial Narrow" w:cs="Calibri"/>
          <w:sz w:val="24"/>
          <w:szCs w:val="24"/>
        </w:rPr>
        <w:t xml:space="preserve"> šesťdesiat (</w:t>
      </w:r>
      <w:r w:rsidRPr="78DD220D">
        <w:rPr>
          <w:rFonts w:ascii="Arial Narrow" w:hAnsi="Arial Narrow" w:cs="Calibri"/>
          <w:sz w:val="24"/>
          <w:szCs w:val="24"/>
        </w:rPr>
        <w:t>60</w:t>
      </w:r>
      <w:r w:rsidR="02519419" w:rsidRPr="78DD220D">
        <w:rPr>
          <w:rFonts w:ascii="Arial Narrow" w:hAnsi="Arial Narrow" w:cs="Calibri"/>
          <w:sz w:val="24"/>
          <w:szCs w:val="24"/>
        </w:rPr>
        <w:t>)</w:t>
      </w:r>
      <w:r w:rsidRPr="78DD220D">
        <w:rPr>
          <w:rFonts w:ascii="Arial Narrow" w:hAnsi="Arial Narrow" w:cs="Calibri"/>
          <w:sz w:val="24"/>
          <w:szCs w:val="24"/>
        </w:rPr>
        <w:t xml:space="preserve"> dní</w:t>
      </w:r>
      <w:r w:rsidR="5268CFCE" w:rsidRPr="78DD220D">
        <w:rPr>
          <w:rFonts w:ascii="Arial Narrow" w:hAnsi="Arial Narrow" w:cs="Calibri"/>
          <w:sz w:val="24"/>
          <w:szCs w:val="24"/>
        </w:rPr>
        <w:t xml:space="preserve"> po lehote jej splatnosti</w:t>
      </w:r>
      <w:r w:rsidR="315AA4BE" w:rsidRPr="78DD220D">
        <w:rPr>
          <w:rFonts w:ascii="Arial Narrow" w:hAnsi="Arial Narrow" w:cs="Calibri"/>
          <w:sz w:val="24"/>
          <w:szCs w:val="24"/>
        </w:rPr>
        <w:t>,</w:t>
      </w:r>
    </w:p>
    <w:p w14:paraId="226A37C6" w14:textId="004E1C68" w:rsidR="00D5473D" w:rsidRPr="00015FB1" w:rsidRDefault="02519419" w:rsidP="00C7134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 xml:space="preserve">predávajúci poruší jeho </w:t>
      </w:r>
      <w:r w:rsidR="315AA4BE" w:rsidRPr="00015FB1">
        <w:rPr>
          <w:rFonts w:ascii="Arial Narrow" w:hAnsi="Arial Narrow" w:cs="Calibri"/>
          <w:sz w:val="24"/>
          <w:szCs w:val="24"/>
        </w:rPr>
        <w:t>povinnost</w:t>
      </w:r>
      <w:r w:rsidRPr="00015FB1">
        <w:rPr>
          <w:rFonts w:ascii="Arial Narrow" w:hAnsi="Arial Narrow" w:cs="Calibri"/>
          <w:sz w:val="24"/>
          <w:szCs w:val="24"/>
        </w:rPr>
        <w:t>i</w:t>
      </w:r>
      <w:r w:rsidR="315AA4BE" w:rsidRPr="00015FB1">
        <w:rPr>
          <w:rFonts w:ascii="Arial Narrow" w:hAnsi="Arial Narrow" w:cs="Calibri"/>
          <w:sz w:val="24"/>
          <w:szCs w:val="24"/>
        </w:rPr>
        <w:t xml:space="preserve"> podľa</w:t>
      </w:r>
      <w:r w:rsidR="5268CFCE" w:rsidRPr="00015FB1">
        <w:rPr>
          <w:rFonts w:ascii="Arial Narrow" w:hAnsi="Arial Narrow" w:cs="Calibri"/>
          <w:sz w:val="24"/>
          <w:szCs w:val="24"/>
        </w:rPr>
        <w:t xml:space="preserve"> čl. </w:t>
      </w:r>
      <w:r w:rsidR="281C19D5" w:rsidRPr="00015FB1">
        <w:rPr>
          <w:rFonts w:ascii="Arial Narrow" w:hAnsi="Arial Narrow" w:cs="Calibri"/>
          <w:sz w:val="24"/>
          <w:szCs w:val="24"/>
        </w:rPr>
        <w:t>I</w:t>
      </w:r>
      <w:r w:rsidR="5268CFCE" w:rsidRPr="00015FB1">
        <w:rPr>
          <w:rFonts w:ascii="Arial Narrow" w:hAnsi="Arial Narrow" w:cs="Calibri"/>
          <w:sz w:val="24"/>
          <w:szCs w:val="24"/>
        </w:rPr>
        <w:t>V</w:t>
      </w:r>
      <w:r w:rsidR="315AA4BE" w:rsidRPr="00015FB1">
        <w:rPr>
          <w:rFonts w:ascii="Arial Narrow" w:hAnsi="Arial Narrow" w:cs="Calibri"/>
          <w:sz w:val="24"/>
          <w:szCs w:val="24"/>
        </w:rPr>
        <w:t xml:space="preserve"> bod </w:t>
      </w:r>
      <w:r w:rsidR="281C19D5" w:rsidRPr="00015FB1">
        <w:rPr>
          <w:rFonts w:ascii="Arial Narrow" w:hAnsi="Arial Narrow" w:cs="Calibri"/>
          <w:sz w:val="24"/>
          <w:szCs w:val="24"/>
        </w:rPr>
        <w:t>4</w:t>
      </w:r>
      <w:r w:rsidR="315AA4BE" w:rsidRPr="00015FB1">
        <w:rPr>
          <w:rFonts w:ascii="Arial Narrow" w:hAnsi="Arial Narrow" w:cs="Calibri"/>
          <w:sz w:val="24"/>
          <w:szCs w:val="24"/>
        </w:rPr>
        <w:t>.</w:t>
      </w:r>
      <w:r w:rsidR="00E31A2F" w:rsidRPr="00015FB1">
        <w:rPr>
          <w:rFonts w:ascii="Arial Narrow" w:hAnsi="Arial Narrow" w:cs="Calibri"/>
          <w:sz w:val="24"/>
          <w:szCs w:val="24"/>
        </w:rPr>
        <w:t>9</w:t>
      </w:r>
      <w:r w:rsidR="315AA4BE" w:rsidRPr="00015FB1">
        <w:rPr>
          <w:rFonts w:ascii="Arial Narrow" w:hAnsi="Arial Narrow" w:cs="Calibri"/>
          <w:sz w:val="24"/>
          <w:szCs w:val="24"/>
        </w:rPr>
        <w:t xml:space="preserve">. až </w:t>
      </w:r>
      <w:r w:rsidR="281C19D5" w:rsidRPr="00015FB1">
        <w:rPr>
          <w:rFonts w:ascii="Arial Narrow" w:hAnsi="Arial Narrow" w:cs="Calibri"/>
          <w:sz w:val="24"/>
          <w:szCs w:val="24"/>
        </w:rPr>
        <w:t>4</w:t>
      </w:r>
      <w:r w:rsidR="315AA4BE" w:rsidRPr="00015FB1">
        <w:rPr>
          <w:rFonts w:ascii="Arial Narrow" w:hAnsi="Arial Narrow" w:cs="Calibri"/>
          <w:sz w:val="24"/>
          <w:szCs w:val="24"/>
        </w:rPr>
        <w:t>.1</w:t>
      </w:r>
      <w:r w:rsidR="009043BD">
        <w:rPr>
          <w:rFonts w:ascii="Arial Narrow" w:hAnsi="Arial Narrow" w:cs="Calibri"/>
          <w:sz w:val="24"/>
          <w:szCs w:val="24"/>
        </w:rPr>
        <w:t>6</w:t>
      </w:r>
      <w:r w:rsidR="315AA4BE" w:rsidRPr="00015FB1">
        <w:rPr>
          <w:rFonts w:ascii="Arial Narrow" w:hAnsi="Arial Narrow" w:cs="Calibri"/>
          <w:sz w:val="24"/>
          <w:szCs w:val="24"/>
        </w:rPr>
        <w:t>. tejto zmluvy.</w:t>
      </w:r>
    </w:p>
    <w:p w14:paraId="29CBEFB1" w14:textId="41265561" w:rsidR="4E145FCA" w:rsidRPr="00015FB1" w:rsidRDefault="0C564212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>Kupujúci je oprávnený písomne odstúpiť od tejto zmluvy aj v prípade, ak:</w:t>
      </w:r>
    </w:p>
    <w:p w14:paraId="051A95BF" w14:textId="6F4DF841" w:rsidR="4E145FCA" w:rsidRPr="00BA5E8E" w:rsidRDefault="28F390B4" w:rsidP="00C71340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BA5E8E">
        <w:rPr>
          <w:rFonts w:ascii="Arial Narrow" w:hAnsi="Arial Narrow" w:cs="Calibri"/>
          <w:sz w:val="24"/>
          <w:szCs w:val="24"/>
        </w:rPr>
        <w:t xml:space="preserve">sa </w:t>
      </w:r>
      <w:r w:rsidR="0C564212" w:rsidRPr="00BA5E8E">
        <w:rPr>
          <w:rFonts w:ascii="Arial Narrow" w:hAnsi="Arial Narrow" w:cs="Calibri"/>
          <w:sz w:val="24"/>
          <w:szCs w:val="24"/>
        </w:rPr>
        <w:t>proti predávajúcemu začalo konkurzné konanie alebo reštrukturalizácia,</w:t>
      </w:r>
    </w:p>
    <w:p w14:paraId="67732433" w14:textId="1751482C" w:rsidR="4E145FCA" w:rsidRPr="00BA5E8E" w:rsidRDefault="0C564212" w:rsidP="00C71340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BA5E8E">
        <w:rPr>
          <w:rFonts w:ascii="Arial Narrow" w:hAnsi="Arial Narrow" w:cs="Calibri"/>
          <w:sz w:val="24"/>
          <w:szCs w:val="24"/>
        </w:rPr>
        <w:t>predávajúci vstúpil do likvidácie,</w:t>
      </w:r>
    </w:p>
    <w:p w14:paraId="474D5610" w14:textId="42423679" w:rsidR="4E145FCA" w:rsidRPr="00BA5E8E" w:rsidRDefault="0C564212" w:rsidP="00C71340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BA5E8E">
        <w:rPr>
          <w:rFonts w:ascii="Arial Narrow" w:hAnsi="Arial Narrow" w:cs="Calibri"/>
          <w:sz w:val="24"/>
          <w:szCs w:val="24"/>
        </w:rPr>
        <w:t>predávajúci koná v rozpore s touto zmluvou  a/alebo všeobecne záväznými právnymi predpismi platnými na území SR a na písomnú výzvu kupujúceho toto konanie a jeho následky v určenej primeranej lehote neodstráni,</w:t>
      </w:r>
    </w:p>
    <w:p w14:paraId="14561E0E" w14:textId="6DBEF8BC" w:rsidR="7ADE7DBD" w:rsidRPr="00BA5E8E" w:rsidRDefault="4807501C" w:rsidP="00C71340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BA5E8E">
        <w:rPr>
          <w:rFonts w:ascii="Arial Narrow" w:hAnsi="Arial Narrow" w:cs="Calibri"/>
          <w:sz w:val="24"/>
          <w:szCs w:val="24"/>
        </w:rPr>
        <w:t>z</w:t>
      </w:r>
      <w:r w:rsidR="212BA6A9" w:rsidRPr="00BA5E8E">
        <w:rPr>
          <w:rFonts w:ascii="Arial Narrow" w:hAnsi="Arial Narrow" w:cs="Calibri"/>
          <w:sz w:val="24"/>
          <w:szCs w:val="24"/>
        </w:rPr>
        <w:t xml:space="preserve"> dôvodov stanovených zákonom (najmä § 19 Zákona o verejnom obstarávaní)</w:t>
      </w:r>
      <w:r w:rsidR="004801D3" w:rsidRPr="00BA5E8E">
        <w:rPr>
          <w:rFonts w:ascii="Arial Narrow" w:hAnsi="Arial Narrow" w:cs="Calibri"/>
          <w:sz w:val="24"/>
          <w:szCs w:val="24"/>
        </w:rPr>
        <w:t>.</w:t>
      </w:r>
    </w:p>
    <w:p w14:paraId="5FEA73CE" w14:textId="77777777" w:rsidR="00FC2417" w:rsidRPr="00560622" w:rsidRDefault="6BA18843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t>Odstúpenie od zmluvy má následky stanovené príslušnými ustanoveniami Obchodného zákonníka, pokiaľ sa Zmluvné strany písomne nedohodnú inak.</w:t>
      </w:r>
    </w:p>
    <w:p w14:paraId="40698D9D" w14:textId="1A4DA405" w:rsidR="001F49E2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5D55E8" w:rsidRPr="00560622">
        <w:rPr>
          <w:rFonts w:ascii="Arial Narrow" w:hAnsi="Arial Narrow" w:cs="Calibri"/>
          <w:sz w:val="24"/>
          <w:szCs w:val="24"/>
        </w:rPr>
        <w:t xml:space="preserve">a to najmä </w:t>
      </w:r>
      <w:r w:rsidRPr="00560622">
        <w:rPr>
          <w:rFonts w:ascii="Arial Narrow" w:hAnsi="Arial Narrow" w:cs="Calibri"/>
          <w:sz w:val="24"/>
          <w:szCs w:val="24"/>
        </w:rPr>
        <w:t xml:space="preserve"> vojna, mobilizácia, povstanie, živelné pohromy, požiare, embargo, karantény. Oslobodenie od zodpovednosti za nesplnenie dodania predmetu zmluvy trvá po dobu pôsobenia </w:t>
      </w:r>
      <w:r w:rsidRPr="00560622">
        <w:rPr>
          <w:rFonts w:ascii="Arial Narrow" w:hAnsi="Arial Narrow" w:cs="Calibri"/>
          <w:sz w:val="24"/>
          <w:szCs w:val="24"/>
        </w:rPr>
        <w:lastRenderedPageBreak/>
        <w:t>vyššej moci, najviac však dva mesiace. Po uplynutí tejto doby sa Zmluvné strany dohodnú o ďalšom postupe. Ak nedôjde k dohode, má strana, ktorá sa odvolala na okolnosti vylučujúce zodpoved</w:t>
      </w:r>
      <w:r w:rsidR="00BA5E8E">
        <w:rPr>
          <w:rFonts w:ascii="Arial Narrow" w:hAnsi="Arial Narrow" w:cs="Calibri"/>
          <w:sz w:val="24"/>
          <w:szCs w:val="24"/>
        </w:rPr>
        <w:t>nosť, právo odstúpiť od zmluvy.</w:t>
      </w:r>
    </w:p>
    <w:p w14:paraId="280D1FF6" w14:textId="2CB7D900" w:rsidR="004801D3" w:rsidRPr="00BA5E8E" w:rsidRDefault="004801D3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BA5E8E">
        <w:rPr>
          <w:rFonts w:ascii="Arial Narrow" w:hAnsi="Arial Narrow" w:cs="Calibri"/>
          <w:sz w:val="24"/>
          <w:szCs w:val="24"/>
        </w:rPr>
        <w:t xml:space="preserve">Ukončením zmluvy nie sú dotknuté ustanovenia týkajúce sa zodpovednosti za vady, sankcií, </w:t>
      </w:r>
      <w:r w:rsidRPr="00766994">
        <w:rPr>
          <w:rFonts w:ascii="Arial Narrow" w:hAnsi="Arial Narrow" w:cs="Calibri"/>
          <w:sz w:val="24"/>
          <w:szCs w:val="24"/>
        </w:rPr>
        <w:t xml:space="preserve">náhrady škody </w:t>
      </w:r>
      <w:r w:rsidRPr="00BA5E8E">
        <w:rPr>
          <w:rFonts w:ascii="Arial Narrow" w:hAnsi="Arial Narrow" w:cs="Calibri"/>
          <w:sz w:val="24"/>
          <w:szCs w:val="24"/>
        </w:rPr>
        <w:t>a ďalších ustanovení tejto z</w:t>
      </w:r>
      <w:r w:rsidRPr="00766994">
        <w:rPr>
          <w:rFonts w:ascii="Arial Narrow" w:hAnsi="Arial Narrow" w:cs="Calibri"/>
          <w:sz w:val="24"/>
          <w:szCs w:val="24"/>
        </w:rPr>
        <w:t>mluvy</w:t>
      </w:r>
      <w:r w:rsidRPr="00BA5E8E">
        <w:rPr>
          <w:rFonts w:ascii="Arial Narrow" w:hAnsi="Arial Narrow" w:cs="Calibri"/>
          <w:sz w:val="24"/>
          <w:szCs w:val="24"/>
        </w:rPr>
        <w:t>, z ktorých povahy vyplýva, že majú byť zachované aj po ukončení tejto z</w:t>
      </w:r>
      <w:r w:rsidRPr="00766994">
        <w:rPr>
          <w:rFonts w:ascii="Arial Narrow" w:hAnsi="Arial Narrow" w:cs="Calibri"/>
          <w:sz w:val="24"/>
          <w:szCs w:val="24"/>
        </w:rPr>
        <w:t>mluvy</w:t>
      </w:r>
      <w:r w:rsidRPr="00BA5E8E">
        <w:rPr>
          <w:rFonts w:ascii="Arial Narrow" w:hAnsi="Arial Narrow" w:cs="Calibri"/>
          <w:sz w:val="24"/>
          <w:szCs w:val="24"/>
        </w:rPr>
        <w:t>.</w:t>
      </w:r>
    </w:p>
    <w:p w14:paraId="2C6A8977" w14:textId="77777777" w:rsidR="00FC2417" w:rsidRPr="00796A53" w:rsidRDefault="00FC2417" w:rsidP="00796A53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X.</w:t>
      </w:r>
    </w:p>
    <w:p w14:paraId="560A3698" w14:textId="4723E96D" w:rsidR="001A0F0D" w:rsidRPr="001A0F0D" w:rsidRDefault="00FC2417" w:rsidP="001A0F0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C10C42">
        <w:rPr>
          <w:rFonts w:ascii="Arial Narrow" w:hAnsi="Arial Narrow" w:cs="Calibri"/>
          <w:sz w:val="24"/>
          <w:szCs w:val="24"/>
        </w:rPr>
        <w:t xml:space="preserve">Spoločné a záverečné ustanovenia </w:t>
      </w:r>
    </w:p>
    <w:p w14:paraId="6B064EC9" w14:textId="77777777" w:rsidR="001A0F0D" w:rsidRPr="001A0F0D" w:rsidRDefault="001A0F0D" w:rsidP="00C71340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</w:rPr>
      </w:pPr>
    </w:p>
    <w:p w14:paraId="45E1AD4B" w14:textId="13D4EFF5" w:rsidR="00FC2417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 xml:space="preserve">Akákoľvek písomnosť alebo iné správy, ktoré sa doručujú v súvislosti s zmluvou </w:t>
      </w:r>
      <w:r w:rsidR="00485F33" w:rsidRPr="001A0F0D">
        <w:rPr>
          <w:rFonts w:ascii="Arial Narrow" w:hAnsi="Arial Narrow" w:cs="Calibri"/>
          <w:sz w:val="24"/>
          <w:szCs w:val="24"/>
        </w:rPr>
        <w:t xml:space="preserve">druhej Zmluvnej strane </w:t>
      </w:r>
      <w:r w:rsidRPr="001A0F0D">
        <w:rPr>
          <w:rFonts w:ascii="Arial Narrow" w:hAnsi="Arial Narrow" w:cs="Calibri"/>
          <w:sz w:val="24"/>
          <w:szCs w:val="24"/>
        </w:rPr>
        <w:t>(každá z nich ďalej ako „Oznámenie“) musia byť:</w:t>
      </w:r>
    </w:p>
    <w:p w14:paraId="7DC1FE9E" w14:textId="77777777" w:rsidR="00FC2417" w:rsidRPr="00560622" w:rsidRDefault="00FC2417" w:rsidP="00C71340">
      <w:pPr>
        <w:pStyle w:val="Odsekzoznamu"/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písomnej podobe,</w:t>
      </w:r>
    </w:p>
    <w:p w14:paraId="1651F494" w14:textId="77777777" w:rsidR="00FC2417" w:rsidRPr="00560622" w:rsidRDefault="00FC2417" w:rsidP="00C71340">
      <w:pPr>
        <w:pStyle w:val="Odsekzoznamu"/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1208AEF" w14:textId="77777777" w:rsidR="00FC2417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14:paraId="387EE35E" w14:textId="77777777" w:rsidR="00FC2417" w:rsidRPr="00560622" w:rsidRDefault="00485F33" w:rsidP="006E6235">
      <w:pPr>
        <w:pStyle w:val="Bezriadkovania1"/>
        <w:tabs>
          <w:tab w:val="left" w:pos="567"/>
        </w:tabs>
        <w:spacing w:after="60"/>
        <w:ind w:left="567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</w:rPr>
        <w:t>Kupujúci</w:t>
      </w:r>
    </w:p>
    <w:p w14:paraId="76E5603E" w14:textId="77777777" w:rsidR="00E1263A" w:rsidRPr="00560622" w:rsidRDefault="00E1263A" w:rsidP="00E1263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4"/>
          <w:szCs w:val="24"/>
        </w:rPr>
      </w:pPr>
      <w:r w:rsidRPr="00560622">
        <w:rPr>
          <w:rFonts w:ascii="Arial Narrow" w:hAnsi="Arial Narrow" w:cs="Arial"/>
          <w:sz w:val="24"/>
          <w:szCs w:val="24"/>
        </w:rPr>
        <w:tab/>
        <w:t>Ministerstvo vnútra Slovenskej republiky</w:t>
      </w:r>
    </w:p>
    <w:p w14:paraId="58AA1538" w14:textId="77777777"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>Pribinova 2</w:t>
      </w:r>
    </w:p>
    <w:p w14:paraId="0FFCF85D" w14:textId="77777777"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 xml:space="preserve">812 72 Bratislava </w:t>
      </w:r>
    </w:p>
    <w:p w14:paraId="76D0B44A" w14:textId="5AB1317E" w:rsidR="008C46BC" w:rsidRDefault="00E1263A" w:rsidP="001A0F0D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8C46BC" w:rsidRPr="00560622">
        <w:rPr>
          <w:rFonts w:ascii="Arial Narrow" w:hAnsi="Arial Narrow"/>
          <w:sz w:val="24"/>
          <w:szCs w:val="24"/>
        </w:rPr>
        <w:t>k rukám:</w:t>
      </w:r>
      <w:r w:rsidR="005320C3">
        <w:rPr>
          <w:rFonts w:ascii="Arial Narrow" w:hAnsi="Arial Narrow"/>
          <w:sz w:val="24"/>
          <w:szCs w:val="24"/>
        </w:rPr>
        <w:t xml:space="preserve"> </w:t>
      </w:r>
      <w:r w:rsidR="008C46BC" w:rsidRPr="00560622">
        <w:rPr>
          <w:rFonts w:ascii="Arial Narrow" w:hAnsi="Arial Narrow"/>
          <w:sz w:val="24"/>
          <w:szCs w:val="24"/>
        </w:rPr>
        <w:tab/>
      </w:r>
      <w:proofErr w:type="spellStart"/>
      <w:r w:rsidR="007F1800" w:rsidRPr="00B257DA">
        <w:rPr>
          <w:rFonts w:ascii="Arial Narrow" w:hAnsi="Arial Narrow"/>
          <w:sz w:val="24"/>
          <w:szCs w:val="24"/>
        </w:rPr>
        <w:t>xxxxxxxxxxxx</w:t>
      </w:r>
      <w:proofErr w:type="spellEnd"/>
    </w:p>
    <w:p w14:paraId="3FA1770A" w14:textId="079DE945" w:rsidR="008C46BC" w:rsidRPr="00560622" w:rsidRDefault="008C46BC" w:rsidP="00C71C5E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 xml:space="preserve">email: </w:t>
      </w:r>
      <w:proofErr w:type="spellStart"/>
      <w:r w:rsidR="007F1800" w:rsidRPr="00B257DA">
        <w:rPr>
          <w:rFonts w:ascii="Arial Narrow" w:hAnsi="Arial Narrow"/>
          <w:sz w:val="24"/>
          <w:szCs w:val="24"/>
        </w:rPr>
        <w:t>xxxxxxxxxxxx</w:t>
      </w:r>
      <w:proofErr w:type="spellEnd"/>
    </w:p>
    <w:p w14:paraId="306093B9" w14:textId="77777777" w:rsidR="00FC2417" w:rsidRPr="00560622" w:rsidRDefault="00E352DC" w:rsidP="00C71C5E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14:paraId="040FF8ED" w14:textId="77777777" w:rsidR="00FC2417" w:rsidRPr="00560622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  <w:lang w:eastAsia="en-GB"/>
        </w:rPr>
        <w:tab/>
      </w:r>
      <w:r w:rsidR="00FC2417" w:rsidRPr="00560622">
        <w:rPr>
          <w:rFonts w:ascii="Arial Narrow" w:hAnsi="Arial Narrow"/>
          <w:i/>
          <w:sz w:val="24"/>
          <w:szCs w:val="24"/>
          <w:lang w:eastAsia="en-GB"/>
        </w:rPr>
        <w:t xml:space="preserve">Predávajúci: </w:t>
      </w:r>
    </w:p>
    <w:p w14:paraId="73CD51F8" w14:textId="77777777" w:rsidR="00485F33" w:rsidRPr="00C71C5E" w:rsidRDefault="00613A8C" w:rsidP="00C71C5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 w:cs="Arial"/>
          <w:sz w:val="24"/>
          <w:szCs w:val="24"/>
        </w:rPr>
      </w:pPr>
      <w:r w:rsidRPr="00B257DA">
        <w:rPr>
          <w:rFonts w:ascii="Arial Narrow" w:hAnsi="Arial Narrow" w:cs="Arial"/>
          <w:sz w:val="24"/>
          <w:szCs w:val="24"/>
        </w:rPr>
        <w:tab/>
      </w:r>
      <w:proofErr w:type="spellStart"/>
      <w:r w:rsidR="00485F33" w:rsidRPr="00B257DA">
        <w:rPr>
          <w:rFonts w:ascii="Arial Narrow" w:hAnsi="Arial Narrow" w:cs="Arial"/>
          <w:sz w:val="24"/>
          <w:szCs w:val="24"/>
        </w:rPr>
        <w:t>xxxxxxxxxxxx</w:t>
      </w:r>
      <w:proofErr w:type="spellEnd"/>
    </w:p>
    <w:p w14:paraId="26CE87F0" w14:textId="77777777" w:rsidR="00485F33" w:rsidRPr="00C71C5E" w:rsidRDefault="00613A8C" w:rsidP="00C71C5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 w:cs="Arial"/>
          <w:sz w:val="24"/>
          <w:szCs w:val="24"/>
        </w:rPr>
      </w:pPr>
      <w:r w:rsidRPr="00C71C5E">
        <w:rPr>
          <w:rFonts w:ascii="Arial Narrow" w:hAnsi="Arial Narrow" w:cs="Arial"/>
          <w:sz w:val="24"/>
          <w:szCs w:val="24"/>
        </w:rPr>
        <w:tab/>
      </w:r>
      <w:proofErr w:type="spellStart"/>
      <w:r w:rsidR="00485F33" w:rsidRPr="00C71C5E">
        <w:rPr>
          <w:rFonts w:ascii="Arial Narrow" w:hAnsi="Arial Narrow" w:cs="Arial"/>
          <w:sz w:val="24"/>
          <w:szCs w:val="24"/>
        </w:rPr>
        <w:t>xxxxxxxxxxxx</w:t>
      </w:r>
      <w:proofErr w:type="spellEnd"/>
    </w:p>
    <w:p w14:paraId="5C41CAF1" w14:textId="77777777" w:rsidR="00485F33" w:rsidRPr="00C71C5E" w:rsidRDefault="00613A8C" w:rsidP="00C71C5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 w:cs="Arial"/>
          <w:sz w:val="24"/>
          <w:szCs w:val="24"/>
        </w:rPr>
      </w:pPr>
      <w:r w:rsidRPr="00C71C5E">
        <w:rPr>
          <w:rFonts w:ascii="Arial Narrow" w:hAnsi="Arial Narrow" w:cs="Arial"/>
          <w:sz w:val="24"/>
          <w:szCs w:val="24"/>
        </w:rPr>
        <w:tab/>
      </w:r>
      <w:proofErr w:type="spellStart"/>
      <w:r w:rsidR="00485F33" w:rsidRPr="00C71C5E">
        <w:rPr>
          <w:rFonts w:ascii="Arial Narrow" w:hAnsi="Arial Narrow" w:cs="Arial"/>
          <w:sz w:val="24"/>
          <w:szCs w:val="24"/>
        </w:rPr>
        <w:t>xxxxxxxxxxxxxxxx</w:t>
      </w:r>
      <w:proofErr w:type="spellEnd"/>
    </w:p>
    <w:p w14:paraId="631367B3" w14:textId="7F4711CC" w:rsidR="00485F33" w:rsidRPr="00C71C5E" w:rsidRDefault="00613A8C" w:rsidP="001A0F0D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C71C5E">
        <w:rPr>
          <w:rFonts w:ascii="Arial Narrow" w:hAnsi="Arial Narrow"/>
          <w:sz w:val="24"/>
          <w:szCs w:val="24"/>
        </w:rPr>
        <w:tab/>
      </w:r>
      <w:r w:rsidR="00485F33" w:rsidRPr="00C71C5E">
        <w:rPr>
          <w:rFonts w:ascii="Arial Narrow" w:hAnsi="Arial Narrow"/>
          <w:sz w:val="24"/>
          <w:szCs w:val="24"/>
        </w:rPr>
        <w:t xml:space="preserve">k rukám: </w:t>
      </w:r>
      <w:proofErr w:type="spellStart"/>
      <w:r w:rsidR="00485F33" w:rsidRPr="00C71C5E">
        <w:rPr>
          <w:rFonts w:ascii="Arial Narrow" w:hAnsi="Arial Narrow"/>
          <w:sz w:val="24"/>
          <w:szCs w:val="24"/>
        </w:rPr>
        <w:t>xxxxxxxxxxxxxxxxxx</w:t>
      </w:r>
      <w:proofErr w:type="spellEnd"/>
    </w:p>
    <w:p w14:paraId="7A7E2A4C" w14:textId="607227BC" w:rsidR="00110388" w:rsidRPr="00560622" w:rsidRDefault="00613A8C" w:rsidP="001A0F0D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C71C5E">
        <w:rPr>
          <w:rFonts w:ascii="Arial Narrow" w:hAnsi="Arial Narrow"/>
          <w:sz w:val="24"/>
          <w:szCs w:val="24"/>
        </w:rPr>
        <w:tab/>
      </w:r>
      <w:r w:rsidR="00485F33" w:rsidRPr="00C71C5E">
        <w:rPr>
          <w:rFonts w:ascii="Arial Narrow" w:hAnsi="Arial Narrow"/>
          <w:sz w:val="24"/>
          <w:szCs w:val="24"/>
        </w:rPr>
        <w:t xml:space="preserve">email: </w:t>
      </w:r>
      <w:proofErr w:type="spellStart"/>
      <w:r w:rsidR="00485F33" w:rsidRPr="00C71C5E">
        <w:rPr>
          <w:rFonts w:ascii="Arial Narrow" w:hAnsi="Arial Narrow"/>
          <w:sz w:val="24"/>
          <w:szCs w:val="24"/>
        </w:rPr>
        <w:t>xxxxxxxxxxxxxxxxxxxxx</w:t>
      </w:r>
      <w:proofErr w:type="spellEnd"/>
    </w:p>
    <w:p w14:paraId="55299181" w14:textId="77777777" w:rsidR="00FC2417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>Oznámenie nadobúda účinnosť okamihom jeho prevzatia a má sa za prevzaté:</w:t>
      </w:r>
    </w:p>
    <w:p w14:paraId="36BFF148" w14:textId="77777777" w:rsidR="00FC2417" w:rsidRPr="00560622" w:rsidRDefault="00FC2417" w:rsidP="00C71340">
      <w:pPr>
        <w:pStyle w:val="Odsekzoznamu"/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 (alebo odmietnutia jeho prevzatia), pokiaľ sa doručuje osobne alebo kuriérom; alebo</w:t>
      </w:r>
    </w:p>
    <w:p w14:paraId="7C9834D0" w14:textId="77777777" w:rsidR="00FC2417" w:rsidRPr="00560622" w:rsidRDefault="00FC2417" w:rsidP="00C71340">
      <w:pPr>
        <w:pStyle w:val="Odsekzoznamu"/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v piaty (5) deň po jeho odoslaní, pokiaľ sa doručuje ako poštová zásielka prvej triedy s uhradeným poštovným; alebo</w:t>
      </w:r>
    </w:p>
    <w:p w14:paraId="762F11B6" w14:textId="77777777" w:rsidR="00FC2417" w:rsidRPr="00560622" w:rsidRDefault="00FC2417" w:rsidP="00C71340">
      <w:pPr>
        <w:pStyle w:val="Odsekzoznamu"/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nasledujúci deň po jeho odoslaní, pokiaľ sa doručuje prostredníctvom elektronickej pošty.</w:t>
      </w:r>
    </w:p>
    <w:p w14:paraId="06C76097" w14:textId="77777777" w:rsidR="00FC2417" w:rsidRPr="001A0F0D" w:rsidRDefault="6BA18843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 xml:space="preserve">V prípade 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4ED4B73D" w:rsidRPr="001A0F0D">
        <w:rPr>
          <w:rFonts w:ascii="Arial Narrow" w:hAnsi="Arial Narrow" w:cs="Calibri"/>
          <w:sz w:val="24"/>
          <w:szCs w:val="24"/>
        </w:rPr>
        <w:t xml:space="preserve">Zmluvná </w:t>
      </w:r>
      <w:r w:rsidRPr="001A0F0D">
        <w:rPr>
          <w:rFonts w:ascii="Arial Narrow" w:hAnsi="Arial Narrow" w:cs="Calibri"/>
          <w:sz w:val="24"/>
          <w:szCs w:val="24"/>
        </w:rPr>
        <w:t>strana zodpovedá za všetky škody z toho vyplývajúce alebo náklady, ktoré v tejto súvislosti musela vynaložiť druhá Zmluvná strana.</w:t>
      </w:r>
      <w:r w:rsidR="3F8C4C6E" w:rsidRPr="001A0F0D">
        <w:rPr>
          <w:rFonts w:ascii="Arial Narrow" w:hAnsi="Arial Narrow" w:cs="Calibri"/>
          <w:sz w:val="24"/>
          <w:szCs w:val="24"/>
        </w:rPr>
        <w:t xml:space="preserve"> </w:t>
      </w:r>
      <w:r w:rsidR="00FC2417" w:rsidRPr="001A0F0D">
        <w:rPr>
          <w:rFonts w:ascii="Arial Narrow" w:hAnsi="Arial Narrow" w:cs="Calibri"/>
          <w:sz w:val="24"/>
          <w:szCs w:val="24"/>
        </w:rPr>
        <w:t>V prípade zmeny bankového spojenia alebo čísla účtu zmluvné strany o tejto skutočnosti vyhotovia písomný a očíslovaný dodatok k tejto zmluve.</w:t>
      </w:r>
    </w:p>
    <w:p w14:paraId="29D142DE" w14:textId="77777777" w:rsidR="00FC2417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lastRenderedPageBreak/>
        <w:t>Táto zmluva môže byť doplnená alebo zmenená v súlade s</w:t>
      </w:r>
      <w:r w:rsidR="002A05ED" w:rsidRPr="001A0F0D">
        <w:rPr>
          <w:rFonts w:ascii="Arial Narrow" w:hAnsi="Arial Narrow" w:cs="Calibri"/>
          <w:sz w:val="24"/>
          <w:szCs w:val="24"/>
        </w:rPr>
        <w:t>o všeobecne záväznými</w:t>
      </w:r>
      <w:r w:rsidRPr="001A0F0D">
        <w:rPr>
          <w:rFonts w:ascii="Arial Narrow" w:hAnsi="Arial Narrow" w:cs="Calibri"/>
          <w:sz w:val="24"/>
          <w:szCs w:val="24"/>
        </w:rPr>
        <w:t> právnymi predpismi</w:t>
      </w:r>
      <w:r w:rsidR="002A05ED" w:rsidRPr="001A0F0D">
        <w:rPr>
          <w:rFonts w:ascii="Arial Narrow" w:hAnsi="Arial Narrow" w:cs="Calibri"/>
          <w:sz w:val="24"/>
          <w:szCs w:val="24"/>
        </w:rPr>
        <w:t xml:space="preserve"> platnými na území Slovenskej republiky</w:t>
      </w:r>
      <w:r w:rsidRPr="001A0F0D">
        <w:rPr>
          <w:rFonts w:ascii="Arial Narrow" w:hAnsi="Arial Narrow" w:cs="Calibri"/>
          <w:sz w:val="24"/>
          <w:szCs w:val="24"/>
        </w:rPr>
        <w:t xml:space="preserve"> len písomnými</w:t>
      </w:r>
      <w:r w:rsidR="002A05ED" w:rsidRPr="001A0F0D">
        <w:rPr>
          <w:rFonts w:ascii="Arial Narrow" w:hAnsi="Arial Narrow" w:cs="Calibri"/>
          <w:sz w:val="24"/>
          <w:szCs w:val="24"/>
        </w:rPr>
        <w:t xml:space="preserve"> a</w:t>
      </w:r>
      <w:r w:rsidRPr="001A0F0D">
        <w:rPr>
          <w:rFonts w:ascii="Arial Narrow" w:hAnsi="Arial Narrow" w:cs="Calibri"/>
          <w:sz w:val="24"/>
          <w:szCs w:val="24"/>
        </w:rPr>
        <w:t xml:space="preserve"> očíslovanými dodatkami, ktoré sa po </w:t>
      </w:r>
      <w:r w:rsidR="002A05ED" w:rsidRPr="001A0F0D">
        <w:rPr>
          <w:rFonts w:ascii="Arial Narrow" w:hAnsi="Arial Narrow" w:cs="Calibri"/>
          <w:sz w:val="24"/>
          <w:szCs w:val="24"/>
        </w:rPr>
        <w:t>podpísaní</w:t>
      </w:r>
      <w:r w:rsidR="00613A8C" w:rsidRPr="001A0F0D">
        <w:rPr>
          <w:rFonts w:ascii="Arial Narrow" w:hAnsi="Arial Narrow" w:cs="Calibri"/>
          <w:sz w:val="24"/>
          <w:szCs w:val="24"/>
        </w:rPr>
        <w:t xml:space="preserve"> </w:t>
      </w:r>
      <w:r w:rsidRPr="001A0F0D">
        <w:rPr>
          <w:rFonts w:ascii="Arial Narrow" w:hAnsi="Arial Narrow" w:cs="Calibri"/>
          <w:sz w:val="24"/>
          <w:szCs w:val="24"/>
        </w:rPr>
        <w:t>obidvoma zmluvnými stranami stávajú neoddeliteľnou súčasťou tejto zmluvy.</w:t>
      </w:r>
    </w:p>
    <w:p w14:paraId="5BFF1976" w14:textId="77777777" w:rsidR="00FC2417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1A0F0D">
        <w:rPr>
          <w:rFonts w:ascii="Arial Narrow" w:hAnsi="Arial Narrow" w:cs="Calibri"/>
          <w:sz w:val="24"/>
          <w:szCs w:val="24"/>
        </w:rPr>
        <w:t>na území</w:t>
      </w:r>
      <w:r w:rsidRPr="001A0F0D">
        <w:rPr>
          <w:rFonts w:ascii="Arial Narrow" w:hAnsi="Arial Narrow" w:cs="Calibri"/>
          <w:sz w:val="24"/>
          <w:szCs w:val="24"/>
        </w:rPr>
        <w:t> Slovenskej republik</w:t>
      </w:r>
      <w:r w:rsidR="002A05ED" w:rsidRPr="001A0F0D">
        <w:rPr>
          <w:rFonts w:ascii="Arial Narrow" w:hAnsi="Arial Narrow" w:cs="Calibri"/>
          <w:sz w:val="24"/>
          <w:szCs w:val="24"/>
        </w:rPr>
        <w:t>y</w:t>
      </w:r>
      <w:r w:rsidRPr="001A0F0D">
        <w:rPr>
          <w:rFonts w:ascii="Arial Narrow" w:hAnsi="Arial Narrow" w:cs="Calibri"/>
          <w:sz w:val="24"/>
          <w:szCs w:val="24"/>
        </w:rPr>
        <w:t>.</w:t>
      </w:r>
    </w:p>
    <w:p w14:paraId="6480A366" w14:textId="12357F0D" w:rsidR="00FC2417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43A962CF" w14:textId="719C7434" w:rsidR="00FB7C94" w:rsidRPr="001A0F0D" w:rsidRDefault="20124043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>Zmluvné strany sa dohodli, že pohľadávky vyplývajúce z tejto zmluvy môž</w:t>
      </w:r>
      <w:r w:rsidR="00FB7C94" w:rsidRPr="001A0F0D">
        <w:rPr>
          <w:rFonts w:ascii="Arial Narrow" w:hAnsi="Arial Narrow" w:cs="Calibri"/>
          <w:sz w:val="24"/>
          <w:szCs w:val="24"/>
        </w:rPr>
        <w:t>u byť</w:t>
      </w:r>
      <w:r w:rsidRPr="001A0F0D">
        <w:rPr>
          <w:rFonts w:ascii="Arial Narrow" w:hAnsi="Arial Narrow" w:cs="Calibri"/>
          <w:sz w:val="24"/>
          <w:szCs w:val="24"/>
        </w:rPr>
        <w:t xml:space="preserve"> postúp</w:t>
      </w:r>
      <w:r w:rsidR="00FB7C94" w:rsidRPr="001A0F0D">
        <w:rPr>
          <w:rFonts w:ascii="Arial Narrow" w:hAnsi="Arial Narrow" w:cs="Calibri"/>
          <w:sz w:val="24"/>
          <w:szCs w:val="24"/>
        </w:rPr>
        <w:t>ené</w:t>
      </w:r>
      <w:r w:rsidRPr="001A0F0D">
        <w:rPr>
          <w:rFonts w:ascii="Arial Narrow" w:hAnsi="Arial Narrow" w:cs="Calibri"/>
          <w:sz w:val="24"/>
          <w:szCs w:val="24"/>
        </w:rPr>
        <w:t xml:space="preserve"> na tretie osoby </w:t>
      </w:r>
      <w:r w:rsidR="00FB7C94" w:rsidRPr="001A0F0D">
        <w:rPr>
          <w:rFonts w:ascii="Arial Narrow" w:hAnsi="Arial Narrow" w:cs="Calibri"/>
          <w:sz w:val="24"/>
          <w:szCs w:val="24"/>
        </w:rPr>
        <w:t>len s predchádzajúcim písomným súhlasom dlžníka.</w:t>
      </w:r>
    </w:p>
    <w:p w14:paraId="36097099" w14:textId="77777777" w:rsidR="00FC2417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>Zmluvné strany vyhlasujú, že</w:t>
      </w:r>
      <w:r w:rsidR="002A05ED" w:rsidRPr="001A0F0D">
        <w:rPr>
          <w:rFonts w:ascii="Arial Narrow" w:hAnsi="Arial Narrow" w:cs="Calibri"/>
          <w:sz w:val="24"/>
          <w:szCs w:val="24"/>
        </w:rPr>
        <w:t xml:space="preserve"> túto</w:t>
      </w:r>
      <w:r w:rsidRPr="001A0F0D">
        <w:rPr>
          <w:rFonts w:ascii="Arial Narrow" w:hAnsi="Arial Narrow" w:cs="Calibri"/>
          <w:sz w:val="24"/>
          <w:szCs w:val="24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33170AE" w14:textId="3DAEC481" w:rsidR="00FC2417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 xml:space="preserve">Táto zmluva nadobúda platnosť dňom jej </w:t>
      </w:r>
      <w:r w:rsidR="00F432CD" w:rsidRPr="001A0F0D">
        <w:rPr>
          <w:rFonts w:ascii="Arial Narrow" w:hAnsi="Arial Narrow" w:cs="Calibri"/>
          <w:sz w:val="24"/>
          <w:szCs w:val="24"/>
        </w:rPr>
        <w:t>podpisu obidvoma zmluvnými stranami</w:t>
      </w:r>
      <w:r w:rsidRPr="001A0F0D">
        <w:rPr>
          <w:rFonts w:ascii="Arial Narrow" w:hAnsi="Arial Narrow" w:cs="Calibri"/>
          <w:sz w:val="24"/>
          <w:szCs w:val="24"/>
        </w:rPr>
        <w:t xml:space="preserve"> a účinnosť dňom nasledujúcim po dni jej zverejnenia v Centrálnom registri zmlúv</w:t>
      </w:r>
      <w:r w:rsidR="00EF0B84" w:rsidRPr="001A0F0D">
        <w:rPr>
          <w:rFonts w:ascii="Arial Narrow" w:hAnsi="Arial Narrow" w:cs="Calibri"/>
          <w:sz w:val="24"/>
          <w:szCs w:val="24"/>
        </w:rPr>
        <w:t xml:space="preserve"> </w:t>
      </w:r>
      <w:r w:rsidRPr="001A0F0D">
        <w:rPr>
          <w:rFonts w:ascii="Arial Narrow" w:hAnsi="Arial Narrow" w:cs="Calibri"/>
          <w:sz w:val="24"/>
          <w:szCs w:val="24"/>
        </w:rPr>
        <w:t>v súlade so zákonom č. 40/1964 Zb. Občiansky zákonník v znení nesk</w:t>
      </w:r>
      <w:r w:rsidR="007F1800" w:rsidRPr="001A0F0D">
        <w:rPr>
          <w:rFonts w:ascii="Arial Narrow" w:hAnsi="Arial Narrow" w:cs="Calibri"/>
          <w:sz w:val="24"/>
          <w:szCs w:val="24"/>
        </w:rPr>
        <w:t>orších predpisov.</w:t>
      </w:r>
      <w:r w:rsidRPr="001A0F0D">
        <w:rPr>
          <w:rFonts w:ascii="Arial Narrow" w:hAnsi="Arial Narrow" w:cs="Calibri"/>
          <w:sz w:val="24"/>
          <w:szCs w:val="24"/>
        </w:rPr>
        <w:t xml:space="preserve"> </w:t>
      </w:r>
      <w:r w:rsidR="00F432CD" w:rsidRPr="001A0F0D">
        <w:rPr>
          <w:rFonts w:ascii="Arial Narrow" w:hAnsi="Arial Narrow" w:cs="Calibri"/>
          <w:sz w:val="24"/>
          <w:szCs w:val="24"/>
        </w:rPr>
        <w:t xml:space="preserve">Zverejnenie zmluvy v Centrálnom registri zmlúv zabezpečí </w:t>
      </w:r>
      <w:r w:rsidR="002A05ED" w:rsidRPr="001A0F0D">
        <w:rPr>
          <w:rFonts w:ascii="Arial Narrow" w:hAnsi="Arial Narrow" w:cs="Calibri"/>
          <w:sz w:val="24"/>
          <w:szCs w:val="24"/>
        </w:rPr>
        <w:t>k</w:t>
      </w:r>
      <w:r w:rsidRPr="001A0F0D">
        <w:rPr>
          <w:rFonts w:ascii="Arial Narrow" w:hAnsi="Arial Narrow" w:cs="Calibri"/>
          <w:sz w:val="24"/>
          <w:szCs w:val="24"/>
        </w:rPr>
        <w:t>upujúci.</w:t>
      </w:r>
    </w:p>
    <w:p w14:paraId="6DA8D282" w14:textId="5BB80319" w:rsidR="0059331A" w:rsidRPr="001A0F0D" w:rsidRDefault="28B58FEF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>Táto zmluva je vyhotovená v elektronickej podobe s platnosťou originálu v súlade so zákonom č. 305/2013 Z. z. o elektronickej podobe výkonu pôsobnosti orgánov verejnej moci a o zmene a doplnení niektorých zákonov (zákon o e-</w:t>
      </w:r>
      <w:proofErr w:type="spellStart"/>
      <w:r w:rsidRPr="001A0F0D">
        <w:rPr>
          <w:rFonts w:ascii="Arial Narrow" w:hAnsi="Arial Narrow" w:cs="Calibri"/>
          <w:sz w:val="24"/>
          <w:szCs w:val="24"/>
        </w:rPr>
        <w:t>Governmente</w:t>
      </w:r>
      <w:proofErr w:type="spellEnd"/>
      <w:r w:rsidRPr="001A0F0D">
        <w:rPr>
          <w:rFonts w:ascii="Arial Narrow" w:hAnsi="Arial Narrow" w:cs="Calibri"/>
          <w:sz w:val="24"/>
          <w:szCs w:val="24"/>
        </w:rPr>
        <w:t>) v znení neskorších predpisov a v súlade so zákonom č. 272/2016 Z. z. o dôveryhodných službách pre elektronické transakcie na vnútornom trhu a o zmene a doplnení niektorých zákonov v znení neskorších predpisov. V prípade podpisu zmluvy v listinnej podobe sa zmluva vyhotovuje v troch (3) vyhotoveniach s platnosťou originálu, z toho dve (2) pre kupujúceho a jedna (1) pre predávajúceho.</w:t>
      </w:r>
    </w:p>
    <w:p w14:paraId="00A0BE77" w14:textId="77777777" w:rsidR="00386FA2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>Zmluva má nasledujúce prílohy, ktoré tvoria jej neoddeliteľnú súčasť:</w:t>
      </w:r>
    </w:p>
    <w:p w14:paraId="31B78AD0" w14:textId="77777777" w:rsidR="00560622" w:rsidRPr="00560622" w:rsidRDefault="00560622" w:rsidP="0056062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</w:p>
    <w:p w14:paraId="69550E26" w14:textId="77777777"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1: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F0B84" w:rsidRPr="00560622">
        <w:rPr>
          <w:rFonts w:ascii="Arial Narrow" w:hAnsi="Arial Narrow"/>
          <w:sz w:val="24"/>
          <w:szCs w:val="24"/>
        </w:rPr>
        <w:t>P</w:t>
      </w:r>
      <w:r w:rsidRPr="00560622">
        <w:rPr>
          <w:rFonts w:ascii="Arial Narrow" w:hAnsi="Arial Narrow"/>
          <w:sz w:val="24"/>
          <w:szCs w:val="24"/>
        </w:rPr>
        <w:t>redmet zákazky</w:t>
      </w:r>
      <w:r w:rsidR="00EE5DE2" w:rsidRPr="00560622">
        <w:rPr>
          <w:rFonts w:ascii="Arial Narrow" w:hAnsi="Arial Narrow"/>
          <w:sz w:val="24"/>
          <w:szCs w:val="24"/>
        </w:rPr>
        <w:t>/ Vlastný návrh plnenia</w:t>
      </w:r>
    </w:p>
    <w:p w14:paraId="7F0CC32C" w14:textId="77777777" w:rsidR="00386FA2" w:rsidRPr="00560622" w:rsidRDefault="00F432CD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2: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E5DE2" w:rsidRPr="00560622">
        <w:rPr>
          <w:rFonts w:ascii="Arial Narrow" w:hAnsi="Arial Narrow"/>
          <w:sz w:val="24"/>
          <w:szCs w:val="24"/>
        </w:rPr>
        <w:t>Štruktúrovaný rozpočet ceny Kúpnej zmluvy</w:t>
      </w:r>
      <w:r w:rsidR="00EE5DE2" w:rsidRPr="00560622" w:rsidDel="00EE5DE2">
        <w:rPr>
          <w:rFonts w:ascii="Arial Narrow" w:hAnsi="Arial Narrow"/>
          <w:sz w:val="24"/>
          <w:szCs w:val="24"/>
        </w:rPr>
        <w:t xml:space="preserve"> </w:t>
      </w:r>
    </w:p>
    <w:p w14:paraId="27A85EC7" w14:textId="77777777"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Príloha č. </w:t>
      </w:r>
      <w:r w:rsidR="00F432CD" w:rsidRPr="00560622">
        <w:rPr>
          <w:rFonts w:ascii="Arial Narrow" w:hAnsi="Arial Narrow"/>
          <w:sz w:val="24"/>
          <w:szCs w:val="24"/>
        </w:rPr>
        <w:t>3</w:t>
      </w:r>
      <w:r w:rsidRPr="00560622">
        <w:rPr>
          <w:rFonts w:ascii="Arial Narrow" w:hAnsi="Arial Narrow"/>
          <w:sz w:val="24"/>
          <w:szCs w:val="24"/>
        </w:rPr>
        <w:t>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E5DE2" w:rsidRPr="00560622">
        <w:rPr>
          <w:rFonts w:ascii="Arial Narrow" w:hAnsi="Arial Narrow"/>
          <w:sz w:val="24"/>
          <w:szCs w:val="24"/>
        </w:rPr>
        <w:t>Zoznam subdodávateľov</w:t>
      </w:r>
      <w:r w:rsidR="00EE5DE2" w:rsidRPr="00560622" w:rsidDel="00EE5DE2">
        <w:rPr>
          <w:rFonts w:ascii="Arial Narrow" w:hAnsi="Arial Narrow"/>
          <w:sz w:val="24"/>
          <w:szCs w:val="24"/>
        </w:rPr>
        <w:t xml:space="preserve"> </w:t>
      </w:r>
    </w:p>
    <w:p w14:paraId="0148D270" w14:textId="77777777" w:rsidR="00BA2865" w:rsidRPr="00560622" w:rsidRDefault="00BA2865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</w:p>
    <w:p w14:paraId="459C4B22" w14:textId="62746FF5" w:rsidR="00FC2417" w:rsidRPr="00560622" w:rsidRDefault="6BA18843" w:rsidP="001A0F0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</w:t>
      </w:r>
      <w:r w:rsidR="4A456FBB" w:rsidRPr="00560622">
        <w:rPr>
          <w:rFonts w:ascii="Arial Narrow" w:hAnsi="Arial Narrow"/>
          <w:sz w:val="24"/>
          <w:szCs w:val="24"/>
        </w:rPr>
        <w:t xml:space="preserve"> ...................</w:t>
      </w:r>
      <w:r w:rsidRPr="00560622">
        <w:rPr>
          <w:rFonts w:ascii="Arial Narrow" w:hAnsi="Arial Narrow"/>
          <w:sz w:val="24"/>
          <w:szCs w:val="24"/>
        </w:rPr>
        <w:t>  dňa ............</w:t>
      </w:r>
      <w:r w:rsidR="02D44671" w:rsidRPr="00560622">
        <w:rPr>
          <w:rFonts w:ascii="Arial Narrow" w:hAnsi="Arial Narrow"/>
          <w:sz w:val="24"/>
          <w:szCs w:val="24"/>
        </w:rPr>
        <w:t>.........</w:t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1A0F0D">
        <w:rPr>
          <w:rFonts w:ascii="Arial Narrow" w:hAnsi="Arial Narrow"/>
          <w:sz w:val="24"/>
          <w:szCs w:val="24"/>
        </w:rPr>
        <w:tab/>
      </w:r>
      <w:r w:rsidRPr="00560622">
        <w:rPr>
          <w:rFonts w:ascii="Arial Narrow" w:hAnsi="Arial Narrow"/>
          <w:sz w:val="24"/>
          <w:szCs w:val="24"/>
        </w:rPr>
        <w:t>V</w:t>
      </w:r>
      <w:r w:rsidR="02D44671" w:rsidRPr="00560622">
        <w:rPr>
          <w:rFonts w:ascii="Arial Narrow" w:hAnsi="Arial Narrow"/>
          <w:sz w:val="24"/>
          <w:szCs w:val="24"/>
        </w:rPr>
        <w:t> </w:t>
      </w:r>
      <w:r w:rsidR="4A456FBB" w:rsidRPr="00560622">
        <w:rPr>
          <w:rFonts w:ascii="Arial Narrow" w:hAnsi="Arial Narrow"/>
          <w:sz w:val="24"/>
          <w:szCs w:val="24"/>
        </w:rPr>
        <w:t>...................</w:t>
      </w:r>
      <w:r w:rsidR="02D44671" w:rsidRPr="00560622">
        <w:rPr>
          <w:rFonts w:ascii="Arial Narrow" w:hAnsi="Arial Narrow"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 xml:space="preserve">dňa: </w:t>
      </w:r>
      <w:r w:rsidR="02D44671" w:rsidRPr="78DD220D">
        <w:rPr>
          <w:rFonts w:ascii="Arial Narrow" w:hAnsi="Arial Narrow"/>
          <w:sz w:val="24"/>
          <w:szCs w:val="24"/>
        </w:rPr>
        <w:t>.....................</w:t>
      </w:r>
    </w:p>
    <w:p w14:paraId="1ACEB426" w14:textId="298677E3" w:rsidR="00FC2417" w:rsidRDefault="02D44671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78DD220D">
        <w:rPr>
          <w:rFonts w:ascii="Arial Narrow" w:hAnsi="Arial Narrow"/>
          <w:sz w:val="24"/>
          <w:szCs w:val="24"/>
        </w:rPr>
        <w:t>Za Kupujúceho:</w:t>
      </w:r>
      <w:r w:rsidR="0059331A">
        <w:tab/>
      </w:r>
      <w:r w:rsidR="001A0F0D">
        <w:rPr>
          <w:rFonts w:ascii="Arial Narrow" w:hAnsi="Arial Narrow"/>
          <w:sz w:val="24"/>
          <w:szCs w:val="24"/>
        </w:rPr>
        <w:tab/>
      </w:r>
      <w:r w:rsidR="001A0F0D">
        <w:rPr>
          <w:rFonts w:ascii="Arial Narrow" w:hAnsi="Arial Narrow"/>
          <w:sz w:val="24"/>
          <w:szCs w:val="24"/>
        </w:rPr>
        <w:tab/>
      </w:r>
      <w:r w:rsidRPr="78DD220D">
        <w:rPr>
          <w:rFonts w:ascii="Arial Narrow" w:hAnsi="Arial Narrow"/>
          <w:sz w:val="24"/>
          <w:szCs w:val="24"/>
        </w:rPr>
        <w:t>Z</w:t>
      </w:r>
      <w:r w:rsidR="6BA18843" w:rsidRPr="78DD220D">
        <w:rPr>
          <w:rFonts w:ascii="Arial Narrow" w:hAnsi="Arial Narrow"/>
          <w:sz w:val="24"/>
          <w:szCs w:val="24"/>
        </w:rPr>
        <w:t>a Predávajúceho:</w:t>
      </w:r>
    </w:p>
    <w:p w14:paraId="06E1CB62" w14:textId="66E87A47" w:rsidR="003D1B32" w:rsidRPr="00560622" w:rsidRDefault="00FC2417" w:rsidP="00A4162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..........................</w:t>
      </w:r>
      <w:r w:rsidR="006056F6" w:rsidRPr="00560622">
        <w:rPr>
          <w:rFonts w:ascii="Arial Narrow" w:hAnsi="Arial Narrow"/>
          <w:sz w:val="24"/>
          <w:szCs w:val="24"/>
        </w:rPr>
        <w:t>.............................</w:t>
      </w:r>
      <w:r w:rsidR="006056F6"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Pr="00560622">
        <w:rPr>
          <w:rFonts w:ascii="Arial Narrow" w:hAnsi="Arial Narrow"/>
          <w:sz w:val="24"/>
          <w:szCs w:val="24"/>
        </w:rPr>
        <w:t>.......................................................</w:t>
      </w:r>
    </w:p>
    <w:sectPr w:rsidR="003D1B32" w:rsidRPr="00560622" w:rsidSect="00C10C42">
      <w:headerReference w:type="default" r:id="rId12"/>
      <w:footerReference w:type="default" r:id="rId13"/>
      <w:pgSz w:w="11906" w:h="16838"/>
      <w:pgMar w:top="1276" w:right="1416" w:bottom="1276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799969F" w16cex:dateUtc="2024-12-27T09:32:43.799Z"/>
  <w16cex:commentExtensible w16cex:durableId="01406F9A" w16cex:dateUtc="2024-12-27T09:37:09.148Z"/>
  <w16cex:commentExtensible w16cex:durableId="472970D1" w16cex:dateUtc="2025-01-09T09:47:43.739Z"/>
  <w16cex:commentExtensible w16cex:durableId="3E485487" w16cex:dateUtc="2025-01-09T14:18:28.211Z"/>
  <w16cex:commentExtensible w16cex:durableId="0E97EE92" w16cex:dateUtc="2025-01-09T14:19:23.133Z"/>
  <w16cex:commentExtensible w16cex:durableId="39275532" w16cex:dateUtc="2025-01-09T14:26:30.755Z"/>
  <w16cex:commentExtensible w16cex:durableId="68157200" w16cex:dateUtc="2025-01-09T15:09:18.129Z"/>
  <w16cex:commentExtensible w16cex:durableId="33B0F182" w16cex:dateUtc="2025-01-09T15:20:36.151Z"/>
  <w16cex:commentExtensible w16cex:durableId="43F17342" w16cex:dateUtc="2025-01-09T15:25:04.85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93581D8" w16cid:durableId="4799969F"/>
  <w16cid:commentId w16cid:paraId="4E525DA5" w16cid:durableId="01406F9A"/>
  <w16cid:commentId w16cid:paraId="3DDBFA8B" w16cid:durableId="472970D1"/>
  <w16cid:commentId w16cid:paraId="594A78BC" w16cid:durableId="3E485487"/>
  <w16cid:commentId w16cid:paraId="639AD147" w16cid:durableId="0E97EE92"/>
  <w16cid:commentId w16cid:paraId="6002F7DB" w16cid:durableId="39275532"/>
  <w16cid:commentId w16cid:paraId="043B77BB" w16cid:durableId="68157200"/>
  <w16cid:commentId w16cid:paraId="5C89D234" w16cid:durableId="33B0F182"/>
  <w16cid:commentId w16cid:paraId="337A6C8B" w16cid:durableId="43F1734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5C049" w14:textId="77777777" w:rsidR="00FB13DD" w:rsidRDefault="00FB13DD" w:rsidP="006E6235">
      <w:r>
        <w:separator/>
      </w:r>
    </w:p>
  </w:endnote>
  <w:endnote w:type="continuationSeparator" w:id="0">
    <w:p w14:paraId="6C7895C7" w14:textId="77777777" w:rsidR="00FB13DD" w:rsidRDefault="00FB13DD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82398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C6EE3F" w14:textId="6AF01891" w:rsidR="005C47C6" w:rsidRDefault="005C47C6" w:rsidP="005C47C6">
            <w:pPr>
              <w:pStyle w:val="Pta"/>
              <w:jc w:val="right"/>
            </w:pPr>
            <w:r>
              <w:t xml:space="preserve"> </w:t>
            </w:r>
            <w:r w:rsidR="00FC3EA0" w:rsidRPr="005C47C6">
              <w:rPr>
                <w:bCs/>
                <w:sz w:val="24"/>
                <w:szCs w:val="24"/>
              </w:rPr>
              <w:fldChar w:fldCharType="begin"/>
            </w:r>
            <w:r w:rsidRPr="005C47C6">
              <w:rPr>
                <w:bCs/>
              </w:rPr>
              <w:instrText>PAGE</w:instrText>
            </w:r>
            <w:r w:rsidR="00FC3EA0" w:rsidRPr="005C47C6">
              <w:rPr>
                <w:bCs/>
                <w:sz w:val="24"/>
                <w:szCs w:val="24"/>
              </w:rPr>
              <w:fldChar w:fldCharType="separate"/>
            </w:r>
            <w:r w:rsidR="006F6034">
              <w:rPr>
                <w:bCs/>
                <w:noProof/>
              </w:rPr>
              <w:t>8</w:t>
            </w:r>
            <w:r w:rsidR="00FC3EA0" w:rsidRPr="005C47C6">
              <w:rPr>
                <w:bCs/>
                <w:sz w:val="24"/>
                <w:szCs w:val="24"/>
              </w:rPr>
              <w:fldChar w:fldCharType="end"/>
            </w:r>
            <w:r w:rsidRPr="005C47C6">
              <w:t xml:space="preserve"> / </w:t>
            </w:r>
            <w:r w:rsidR="00FC3EA0" w:rsidRPr="005C47C6">
              <w:rPr>
                <w:bCs/>
                <w:sz w:val="24"/>
                <w:szCs w:val="24"/>
              </w:rPr>
              <w:fldChar w:fldCharType="begin"/>
            </w:r>
            <w:r w:rsidRPr="005C47C6">
              <w:rPr>
                <w:bCs/>
              </w:rPr>
              <w:instrText>NUMPAGES</w:instrText>
            </w:r>
            <w:r w:rsidR="00FC3EA0" w:rsidRPr="005C47C6">
              <w:rPr>
                <w:bCs/>
                <w:sz w:val="24"/>
                <w:szCs w:val="24"/>
              </w:rPr>
              <w:fldChar w:fldCharType="separate"/>
            </w:r>
            <w:r w:rsidR="006F6034">
              <w:rPr>
                <w:bCs/>
                <w:noProof/>
              </w:rPr>
              <w:t>8</w:t>
            </w:r>
            <w:r w:rsidR="00FC3EA0" w:rsidRPr="005C47C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FDB70" w14:textId="77777777" w:rsidR="00FB13DD" w:rsidRDefault="00FB13DD" w:rsidP="006E6235">
      <w:r>
        <w:separator/>
      </w:r>
    </w:p>
  </w:footnote>
  <w:footnote w:type="continuationSeparator" w:id="0">
    <w:p w14:paraId="3C17A0B3" w14:textId="77777777" w:rsidR="00FB13DD" w:rsidRDefault="00FB13DD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69F14" w14:textId="77777777" w:rsidR="00F85137" w:rsidRDefault="00F85137" w:rsidP="00F85137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 4 Návrh zmluvy</w:t>
    </w:r>
  </w:p>
  <w:p w14:paraId="3BCCA4FF" w14:textId="77777777" w:rsidR="002C3622" w:rsidRDefault="002C362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2F9F26A8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542590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3FD177CA"/>
    <w:multiLevelType w:val="hybridMultilevel"/>
    <w:tmpl w:val="FC222BC8"/>
    <w:lvl w:ilvl="0" w:tplc="0FBCF37E">
      <w:numFmt w:val="none"/>
      <w:pStyle w:val="CTL"/>
      <w:lvlText w:val=""/>
      <w:lvlJc w:val="left"/>
      <w:pPr>
        <w:tabs>
          <w:tab w:val="num" w:pos="360"/>
        </w:tabs>
      </w:pPr>
    </w:lvl>
    <w:lvl w:ilvl="1" w:tplc="F10AAF5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C48A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9ABF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CA429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6C65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7856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38D1E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A68A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E6CF8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DE46F7F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21F7976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780722C"/>
    <w:multiLevelType w:val="multilevel"/>
    <w:tmpl w:val="84FC2EF8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11" w15:restartNumberingAfterBreak="0">
    <w:nsid w:val="69181707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"/>
  </w:num>
  <w:num w:numId="5">
    <w:abstractNumId w:val="0"/>
  </w:num>
  <w:num w:numId="6">
    <w:abstractNumId w:val="5"/>
  </w:num>
  <w:num w:numId="7">
    <w:abstractNumId w:val="10"/>
  </w:num>
  <w:num w:numId="8">
    <w:abstractNumId w:val="11"/>
  </w:num>
  <w:num w:numId="9">
    <w:abstractNumId w:val="8"/>
  </w:num>
  <w:num w:numId="10">
    <w:abstractNumId w:val="9"/>
  </w:num>
  <w:num w:numId="11">
    <w:abstractNumId w:val="7"/>
  </w:num>
  <w:num w:numId="12">
    <w:abstractNumId w:val="3"/>
  </w:num>
  <w:num w:numId="13">
    <w:abstractNumId w:val="4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Hlavová">
    <w15:presenceInfo w15:providerId="AD" w15:userId="S-1-5-21-352021142-1903484755-3030794557-190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1NLO0NDcyNjFX0lEKTi0uzszPAykwrgUAIpXFmCwAAAA="/>
  </w:docVars>
  <w:rsids>
    <w:rsidRoot w:val="00FC2417"/>
    <w:rsid w:val="0000220B"/>
    <w:rsid w:val="00002FCC"/>
    <w:rsid w:val="00004147"/>
    <w:rsid w:val="0000767C"/>
    <w:rsid w:val="00015FB1"/>
    <w:rsid w:val="000169E9"/>
    <w:rsid w:val="000173AD"/>
    <w:rsid w:val="00022909"/>
    <w:rsid w:val="0002733B"/>
    <w:rsid w:val="00037B7B"/>
    <w:rsid w:val="00051161"/>
    <w:rsid w:val="00053329"/>
    <w:rsid w:val="00054DE6"/>
    <w:rsid w:val="00071677"/>
    <w:rsid w:val="000815C8"/>
    <w:rsid w:val="00094AC0"/>
    <w:rsid w:val="00097ED2"/>
    <w:rsid w:val="000A644D"/>
    <w:rsid w:val="000B10D9"/>
    <w:rsid w:val="000B17B0"/>
    <w:rsid w:val="000B21C1"/>
    <w:rsid w:val="000B28EA"/>
    <w:rsid w:val="000B3AA8"/>
    <w:rsid w:val="000C258E"/>
    <w:rsid w:val="000D28A9"/>
    <w:rsid w:val="000D438D"/>
    <w:rsid w:val="000D60C6"/>
    <w:rsid w:val="000E2F2D"/>
    <w:rsid w:val="000E63B6"/>
    <w:rsid w:val="000F0D0E"/>
    <w:rsid w:val="000F0F2B"/>
    <w:rsid w:val="000F28BD"/>
    <w:rsid w:val="001005FA"/>
    <w:rsid w:val="001035E7"/>
    <w:rsid w:val="00106419"/>
    <w:rsid w:val="00110388"/>
    <w:rsid w:val="00124646"/>
    <w:rsid w:val="00135EF5"/>
    <w:rsid w:val="00141BD9"/>
    <w:rsid w:val="00144AD6"/>
    <w:rsid w:val="00153E4C"/>
    <w:rsid w:val="00154C42"/>
    <w:rsid w:val="00170351"/>
    <w:rsid w:val="00173401"/>
    <w:rsid w:val="00173C02"/>
    <w:rsid w:val="0018077D"/>
    <w:rsid w:val="00187522"/>
    <w:rsid w:val="00196AEE"/>
    <w:rsid w:val="001A0F0D"/>
    <w:rsid w:val="001A1BAB"/>
    <w:rsid w:val="001A1D1B"/>
    <w:rsid w:val="001B01D3"/>
    <w:rsid w:val="001B5406"/>
    <w:rsid w:val="001B5F8A"/>
    <w:rsid w:val="001B6AD7"/>
    <w:rsid w:val="001D6F9B"/>
    <w:rsid w:val="001F48B7"/>
    <w:rsid w:val="001F49E2"/>
    <w:rsid w:val="002008A3"/>
    <w:rsid w:val="00201A29"/>
    <w:rsid w:val="00205F08"/>
    <w:rsid w:val="002246DD"/>
    <w:rsid w:val="0022769F"/>
    <w:rsid w:val="00235B08"/>
    <w:rsid w:val="00237355"/>
    <w:rsid w:val="002672D5"/>
    <w:rsid w:val="002761BF"/>
    <w:rsid w:val="00285827"/>
    <w:rsid w:val="00285C9D"/>
    <w:rsid w:val="00286383"/>
    <w:rsid w:val="00287E51"/>
    <w:rsid w:val="00297497"/>
    <w:rsid w:val="002A05ED"/>
    <w:rsid w:val="002A0CAE"/>
    <w:rsid w:val="002A2DBE"/>
    <w:rsid w:val="002B2EDD"/>
    <w:rsid w:val="002B3C9A"/>
    <w:rsid w:val="002C3622"/>
    <w:rsid w:val="002D5D0E"/>
    <w:rsid w:val="002D73F8"/>
    <w:rsid w:val="002D7A22"/>
    <w:rsid w:val="002D7E5A"/>
    <w:rsid w:val="002E2C9D"/>
    <w:rsid w:val="002F0629"/>
    <w:rsid w:val="002F32E1"/>
    <w:rsid w:val="002F3D89"/>
    <w:rsid w:val="002F4CF1"/>
    <w:rsid w:val="002F7AD4"/>
    <w:rsid w:val="003148C1"/>
    <w:rsid w:val="0032107B"/>
    <w:rsid w:val="0032331A"/>
    <w:rsid w:val="00326C5A"/>
    <w:rsid w:val="0034246B"/>
    <w:rsid w:val="00351F57"/>
    <w:rsid w:val="00360582"/>
    <w:rsid w:val="00363E6B"/>
    <w:rsid w:val="00370BC7"/>
    <w:rsid w:val="00386FA2"/>
    <w:rsid w:val="00397EAF"/>
    <w:rsid w:val="003A0FD0"/>
    <w:rsid w:val="003A32F3"/>
    <w:rsid w:val="003A5852"/>
    <w:rsid w:val="003B06AC"/>
    <w:rsid w:val="003B0E0F"/>
    <w:rsid w:val="003B3DFB"/>
    <w:rsid w:val="003B4255"/>
    <w:rsid w:val="003D1B32"/>
    <w:rsid w:val="003D2F55"/>
    <w:rsid w:val="003D7909"/>
    <w:rsid w:val="003E2B86"/>
    <w:rsid w:val="003E798A"/>
    <w:rsid w:val="004003BF"/>
    <w:rsid w:val="00404493"/>
    <w:rsid w:val="00404879"/>
    <w:rsid w:val="004051D1"/>
    <w:rsid w:val="004135CF"/>
    <w:rsid w:val="00415F07"/>
    <w:rsid w:val="00420858"/>
    <w:rsid w:val="004314B0"/>
    <w:rsid w:val="0043329B"/>
    <w:rsid w:val="00434129"/>
    <w:rsid w:val="00434FBA"/>
    <w:rsid w:val="00436A34"/>
    <w:rsid w:val="00437AA6"/>
    <w:rsid w:val="00440497"/>
    <w:rsid w:val="0045050D"/>
    <w:rsid w:val="004719DF"/>
    <w:rsid w:val="004738F4"/>
    <w:rsid w:val="004801D3"/>
    <w:rsid w:val="004819EC"/>
    <w:rsid w:val="004840FB"/>
    <w:rsid w:val="00485F33"/>
    <w:rsid w:val="00495629"/>
    <w:rsid w:val="004C286C"/>
    <w:rsid w:val="004C4641"/>
    <w:rsid w:val="004D37DE"/>
    <w:rsid w:val="004D4B6C"/>
    <w:rsid w:val="004E1006"/>
    <w:rsid w:val="004E22F4"/>
    <w:rsid w:val="004F0F51"/>
    <w:rsid w:val="004F1B98"/>
    <w:rsid w:val="004F34D1"/>
    <w:rsid w:val="004F38A7"/>
    <w:rsid w:val="004F4EA7"/>
    <w:rsid w:val="004F5455"/>
    <w:rsid w:val="00502E87"/>
    <w:rsid w:val="00503DEC"/>
    <w:rsid w:val="00513182"/>
    <w:rsid w:val="0052010E"/>
    <w:rsid w:val="00520C38"/>
    <w:rsid w:val="00526FC2"/>
    <w:rsid w:val="00527EC4"/>
    <w:rsid w:val="005320C3"/>
    <w:rsid w:val="00532C5D"/>
    <w:rsid w:val="005373DE"/>
    <w:rsid w:val="0054359B"/>
    <w:rsid w:val="00543852"/>
    <w:rsid w:val="005446CB"/>
    <w:rsid w:val="00545155"/>
    <w:rsid w:val="00545241"/>
    <w:rsid w:val="00545CC6"/>
    <w:rsid w:val="005518AF"/>
    <w:rsid w:val="0055404A"/>
    <w:rsid w:val="00554EC0"/>
    <w:rsid w:val="00560622"/>
    <w:rsid w:val="005628E0"/>
    <w:rsid w:val="00565125"/>
    <w:rsid w:val="005662A3"/>
    <w:rsid w:val="00582DCF"/>
    <w:rsid w:val="0059331A"/>
    <w:rsid w:val="0059E807"/>
    <w:rsid w:val="005A3D81"/>
    <w:rsid w:val="005B3F1F"/>
    <w:rsid w:val="005C2923"/>
    <w:rsid w:val="005C47AE"/>
    <w:rsid w:val="005C47C6"/>
    <w:rsid w:val="005C4D3C"/>
    <w:rsid w:val="005C5A6F"/>
    <w:rsid w:val="005D1538"/>
    <w:rsid w:val="005D55E8"/>
    <w:rsid w:val="005E7BC5"/>
    <w:rsid w:val="005F0DEE"/>
    <w:rsid w:val="005F48EF"/>
    <w:rsid w:val="006037E3"/>
    <w:rsid w:val="00604858"/>
    <w:rsid w:val="006056F6"/>
    <w:rsid w:val="00606BFF"/>
    <w:rsid w:val="00613A8C"/>
    <w:rsid w:val="0061401D"/>
    <w:rsid w:val="006208A8"/>
    <w:rsid w:val="00621B8E"/>
    <w:rsid w:val="00626B24"/>
    <w:rsid w:val="00641960"/>
    <w:rsid w:val="006459FE"/>
    <w:rsid w:val="006710D7"/>
    <w:rsid w:val="00675C28"/>
    <w:rsid w:val="00680DCA"/>
    <w:rsid w:val="006813A9"/>
    <w:rsid w:val="00691CF9"/>
    <w:rsid w:val="00693E11"/>
    <w:rsid w:val="006B19B5"/>
    <w:rsid w:val="006C25A5"/>
    <w:rsid w:val="006C30F1"/>
    <w:rsid w:val="006D11AA"/>
    <w:rsid w:val="006D5A30"/>
    <w:rsid w:val="006E4C52"/>
    <w:rsid w:val="006E6235"/>
    <w:rsid w:val="006E757E"/>
    <w:rsid w:val="006E7797"/>
    <w:rsid w:val="006F1081"/>
    <w:rsid w:val="006F5957"/>
    <w:rsid w:val="006F6034"/>
    <w:rsid w:val="006F78A8"/>
    <w:rsid w:val="00701D18"/>
    <w:rsid w:val="00704F9D"/>
    <w:rsid w:val="00706452"/>
    <w:rsid w:val="007301F2"/>
    <w:rsid w:val="00734EA2"/>
    <w:rsid w:val="00737FAA"/>
    <w:rsid w:val="00741744"/>
    <w:rsid w:val="00746C9F"/>
    <w:rsid w:val="00761A8E"/>
    <w:rsid w:val="00763D21"/>
    <w:rsid w:val="0076567F"/>
    <w:rsid w:val="0077096A"/>
    <w:rsid w:val="00772FCE"/>
    <w:rsid w:val="007859D9"/>
    <w:rsid w:val="00793C24"/>
    <w:rsid w:val="00796A53"/>
    <w:rsid w:val="007A1CE8"/>
    <w:rsid w:val="007A545D"/>
    <w:rsid w:val="007B453C"/>
    <w:rsid w:val="007C7F2F"/>
    <w:rsid w:val="007D0BCD"/>
    <w:rsid w:val="007E2863"/>
    <w:rsid w:val="007E345F"/>
    <w:rsid w:val="007E7C2F"/>
    <w:rsid w:val="007F1800"/>
    <w:rsid w:val="007F22E9"/>
    <w:rsid w:val="007F32BF"/>
    <w:rsid w:val="00813063"/>
    <w:rsid w:val="00837299"/>
    <w:rsid w:val="00837909"/>
    <w:rsid w:val="008453DC"/>
    <w:rsid w:val="00866950"/>
    <w:rsid w:val="008808C4"/>
    <w:rsid w:val="008911FF"/>
    <w:rsid w:val="008A2A3D"/>
    <w:rsid w:val="008A34E9"/>
    <w:rsid w:val="008A3759"/>
    <w:rsid w:val="008B250C"/>
    <w:rsid w:val="008B4A79"/>
    <w:rsid w:val="008B5454"/>
    <w:rsid w:val="008B7A63"/>
    <w:rsid w:val="008C420E"/>
    <w:rsid w:val="008C46BC"/>
    <w:rsid w:val="008C78CC"/>
    <w:rsid w:val="008E0385"/>
    <w:rsid w:val="008E1AA4"/>
    <w:rsid w:val="008E5017"/>
    <w:rsid w:val="008F20C4"/>
    <w:rsid w:val="008F7D82"/>
    <w:rsid w:val="009043BD"/>
    <w:rsid w:val="0091435F"/>
    <w:rsid w:val="00917711"/>
    <w:rsid w:val="0092116C"/>
    <w:rsid w:val="00930F80"/>
    <w:rsid w:val="009450DD"/>
    <w:rsid w:val="00945EA5"/>
    <w:rsid w:val="009510A2"/>
    <w:rsid w:val="00951309"/>
    <w:rsid w:val="00964845"/>
    <w:rsid w:val="0097092B"/>
    <w:rsid w:val="00970C2D"/>
    <w:rsid w:val="00973437"/>
    <w:rsid w:val="009839C1"/>
    <w:rsid w:val="00984F28"/>
    <w:rsid w:val="009B0246"/>
    <w:rsid w:val="009B2474"/>
    <w:rsid w:val="009B3712"/>
    <w:rsid w:val="009D4970"/>
    <w:rsid w:val="009E5D1A"/>
    <w:rsid w:val="009F63F0"/>
    <w:rsid w:val="00A02DCF"/>
    <w:rsid w:val="00A04F38"/>
    <w:rsid w:val="00A1694C"/>
    <w:rsid w:val="00A23C81"/>
    <w:rsid w:val="00A324FA"/>
    <w:rsid w:val="00A350F5"/>
    <w:rsid w:val="00A41624"/>
    <w:rsid w:val="00A44F20"/>
    <w:rsid w:val="00A460EE"/>
    <w:rsid w:val="00A46671"/>
    <w:rsid w:val="00A500AC"/>
    <w:rsid w:val="00A57052"/>
    <w:rsid w:val="00A5714C"/>
    <w:rsid w:val="00A607F1"/>
    <w:rsid w:val="00A7587D"/>
    <w:rsid w:val="00A81002"/>
    <w:rsid w:val="00A82F42"/>
    <w:rsid w:val="00A85926"/>
    <w:rsid w:val="00A91034"/>
    <w:rsid w:val="00AA5611"/>
    <w:rsid w:val="00AC37B3"/>
    <w:rsid w:val="00AC4EAA"/>
    <w:rsid w:val="00AC67C2"/>
    <w:rsid w:val="00AD44DF"/>
    <w:rsid w:val="00B104DE"/>
    <w:rsid w:val="00B257DA"/>
    <w:rsid w:val="00B5627F"/>
    <w:rsid w:val="00B60143"/>
    <w:rsid w:val="00B7542F"/>
    <w:rsid w:val="00B95A00"/>
    <w:rsid w:val="00B96D0C"/>
    <w:rsid w:val="00BA2865"/>
    <w:rsid w:val="00BA5E8E"/>
    <w:rsid w:val="00BB427D"/>
    <w:rsid w:val="00BB7731"/>
    <w:rsid w:val="00BC6199"/>
    <w:rsid w:val="00BE49BD"/>
    <w:rsid w:val="00BF0AE1"/>
    <w:rsid w:val="00C0071A"/>
    <w:rsid w:val="00C01689"/>
    <w:rsid w:val="00C10613"/>
    <w:rsid w:val="00C10C42"/>
    <w:rsid w:val="00C1403F"/>
    <w:rsid w:val="00C15D35"/>
    <w:rsid w:val="00C160BF"/>
    <w:rsid w:val="00C22671"/>
    <w:rsid w:val="00C4335C"/>
    <w:rsid w:val="00C61439"/>
    <w:rsid w:val="00C71340"/>
    <w:rsid w:val="00C71C5E"/>
    <w:rsid w:val="00C84572"/>
    <w:rsid w:val="00C85957"/>
    <w:rsid w:val="00C95C08"/>
    <w:rsid w:val="00C96F51"/>
    <w:rsid w:val="00CA1ED4"/>
    <w:rsid w:val="00CA7B82"/>
    <w:rsid w:val="00CB431E"/>
    <w:rsid w:val="00CC2904"/>
    <w:rsid w:val="00CC6166"/>
    <w:rsid w:val="00CE13E9"/>
    <w:rsid w:val="00CE2335"/>
    <w:rsid w:val="00D0046D"/>
    <w:rsid w:val="00D43B58"/>
    <w:rsid w:val="00D50A75"/>
    <w:rsid w:val="00D5473D"/>
    <w:rsid w:val="00D705FC"/>
    <w:rsid w:val="00D71412"/>
    <w:rsid w:val="00D73D13"/>
    <w:rsid w:val="00D75C53"/>
    <w:rsid w:val="00D91A1C"/>
    <w:rsid w:val="00D92443"/>
    <w:rsid w:val="00D92EBA"/>
    <w:rsid w:val="00D97EB9"/>
    <w:rsid w:val="00DA05EA"/>
    <w:rsid w:val="00DA3433"/>
    <w:rsid w:val="00DA58A1"/>
    <w:rsid w:val="00DA7BC4"/>
    <w:rsid w:val="00DB27EC"/>
    <w:rsid w:val="00DB4DE5"/>
    <w:rsid w:val="00DB4E19"/>
    <w:rsid w:val="00DE285D"/>
    <w:rsid w:val="00DE521C"/>
    <w:rsid w:val="00DE6451"/>
    <w:rsid w:val="00DF3E82"/>
    <w:rsid w:val="00E0172C"/>
    <w:rsid w:val="00E04073"/>
    <w:rsid w:val="00E05266"/>
    <w:rsid w:val="00E107A9"/>
    <w:rsid w:val="00E10EB0"/>
    <w:rsid w:val="00E11C3E"/>
    <w:rsid w:val="00E1263A"/>
    <w:rsid w:val="00E15443"/>
    <w:rsid w:val="00E155AB"/>
    <w:rsid w:val="00E23293"/>
    <w:rsid w:val="00E31A2F"/>
    <w:rsid w:val="00E32E21"/>
    <w:rsid w:val="00E352DC"/>
    <w:rsid w:val="00E352DD"/>
    <w:rsid w:val="00E35E2A"/>
    <w:rsid w:val="00E42552"/>
    <w:rsid w:val="00E42DA8"/>
    <w:rsid w:val="00E433D6"/>
    <w:rsid w:val="00E4444C"/>
    <w:rsid w:val="00E51E98"/>
    <w:rsid w:val="00E53022"/>
    <w:rsid w:val="00E53608"/>
    <w:rsid w:val="00E54AB3"/>
    <w:rsid w:val="00E57491"/>
    <w:rsid w:val="00E7246A"/>
    <w:rsid w:val="00E744A8"/>
    <w:rsid w:val="00E7768A"/>
    <w:rsid w:val="00E80D00"/>
    <w:rsid w:val="00EA1188"/>
    <w:rsid w:val="00EA6335"/>
    <w:rsid w:val="00EB598A"/>
    <w:rsid w:val="00EC5B77"/>
    <w:rsid w:val="00ED2426"/>
    <w:rsid w:val="00ED72DF"/>
    <w:rsid w:val="00EE5DE2"/>
    <w:rsid w:val="00EF0B84"/>
    <w:rsid w:val="00F0274A"/>
    <w:rsid w:val="00F077BA"/>
    <w:rsid w:val="00F167DD"/>
    <w:rsid w:val="00F168EF"/>
    <w:rsid w:val="00F26A4D"/>
    <w:rsid w:val="00F31467"/>
    <w:rsid w:val="00F325DC"/>
    <w:rsid w:val="00F40041"/>
    <w:rsid w:val="00F432CD"/>
    <w:rsid w:val="00F50D9F"/>
    <w:rsid w:val="00F561FE"/>
    <w:rsid w:val="00F62C73"/>
    <w:rsid w:val="00F64E6A"/>
    <w:rsid w:val="00F67674"/>
    <w:rsid w:val="00F73F34"/>
    <w:rsid w:val="00F825A4"/>
    <w:rsid w:val="00F83BB6"/>
    <w:rsid w:val="00F85137"/>
    <w:rsid w:val="00F90427"/>
    <w:rsid w:val="00FA2A04"/>
    <w:rsid w:val="00FB13DD"/>
    <w:rsid w:val="00FB6406"/>
    <w:rsid w:val="00FB7C94"/>
    <w:rsid w:val="00FC2417"/>
    <w:rsid w:val="00FC3539"/>
    <w:rsid w:val="00FC3EA0"/>
    <w:rsid w:val="00FC5D6D"/>
    <w:rsid w:val="00FC68E9"/>
    <w:rsid w:val="00FD2E21"/>
    <w:rsid w:val="00FE1A0B"/>
    <w:rsid w:val="00FE65D5"/>
    <w:rsid w:val="00FF596B"/>
    <w:rsid w:val="01DA7283"/>
    <w:rsid w:val="01ED200D"/>
    <w:rsid w:val="024E0BA2"/>
    <w:rsid w:val="02519419"/>
    <w:rsid w:val="02D44671"/>
    <w:rsid w:val="034CFC72"/>
    <w:rsid w:val="0350E875"/>
    <w:rsid w:val="03A0E3DC"/>
    <w:rsid w:val="03D62F9F"/>
    <w:rsid w:val="03F3D32C"/>
    <w:rsid w:val="0458129F"/>
    <w:rsid w:val="04B699F0"/>
    <w:rsid w:val="0520A4A3"/>
    <w:rsid w:val="058EBCD3"/>
    <w:rsid w:val="05908063"/>
    <w:rsid w:val="05BB8A4A"/>
    <w:rsid w:val="06237B06"/>
    <w:rsid w:val="06587C20"/>
    <w:rsid w:val="06B99D5B"/>
    <w:rsid w:val="06F6F0B9"/>
    <w:rsid w:val="0721B015"/>
    <w:rsid w:val="07479C05"/>
    <w:rsid w:val="077531B5"/>
    <w:rsid w:val="0785DEAE"/>
    <w:rsid w:val="07D97AE1"/>
    <w:rsid w:val="07EBF7F0"/>
    <w:rsid w:val="082C65C7"/>
    <w:rsid w:val="084A4476"/>
    <w:rsid w:val="084EA015"/>
    <w:rsid w:val="086F9D6B"/>
    <w:rsid w:val="08B11429"/>
    <w:rsid w:val="08C53681"/>
    <w:rsid w:val="08D207BF"/>
    <w:rsid w:val="095663AC"/>
    <w:rsid w:val="0A33B99B"/>
    <w:rsid w:val="0AB02867"/>
    <w:rsid w:val="0B648F29"/>
    <w:rsid w:val="0B65AAD1"/>
    <w:rsid w:val="0B6707B7"/>
    <w:rsid w:val="0B8AF6AF"/>
    <w:rsid w:val="0B8DBB90"/>
    <w:rsid w:val="0C171DB4"/>
    <w:rsid w:val="0C2A5ED0"/>
    <w:rsid w:val="0C564212"/>
    <w:rsid w:val="0C6E2ECD"/>
    <w:rsid w:val="0C84AE2C"/>
    <w:rsid w:val="0D735E3B"/>
    <w:rsid w:val="0D8F781E"/>
    <w:rsid w:val="0DA25E9F"/>
    <w:rsid w:val="0DB7760F"/>
    <w:rsid w:val="0DC02771"/>
    <w:rsid w:val="0DD03EF5"/>
    <w:rsid w:val="0E5B0263"/>
    <w:rsid w:val="0E99FB6F"/>
    <w:rsid w:val="0EA6BAD5"/>
    <w:rsid w:val="0EDBB521"/>
    <w:rsid w:val="1002269D"/>
    <w:rsid w:val="11489BF9"/>
    <w:rsid w:val="1168E69A"/>
    <w:rsid w:val="1188E8A0"/>
    <w:rsid w:val="11F103A9"/>
    <w:rsid w:val="12377A0B"/>
    <w:rsid w:val="126D9B2B"/>
    <w:rsid w:val="13123A32"/>
    <w:rsid w:val="131CF6E0"/>
    <w:rsid w:val="1366E1EF"/>
    <w:rsid w:val="136B9800"/>
    <w:rsid w:val="138CE9CC"/>
    <w:rsid w:val="1397026C"/>
    <w:rsid w:val="13E48C0E"/>
    <w:rsid w:val="14D4B49B"/>
    <w:rsid w:val="1540B92F"/>
    <w:rsid w:val="154DF657"/>
    <w:rsid w:val="15522EAA"/>
    <w:rsid w:val="15931CFE"/>
    <w:rsid w:val="15F6282C"/>
    <w:rsid w:val="1670EE17"/>
    <w:rsid w:val="167D89F9"/>
    <w:rsid w:val="167F094C"/>
    <w:rsid w:val="1715352C"/>
    <w:rsid w:val="1767E258"/>
    <w:rsid w:val="178681B7"/>
    <w:rsid w:val="178D6D6B"/>
    <w:rsid w:val="17D46272"/>
    <w:rsid w:val="182B09AD"/>
    <w:rsid w:val="1864E2B8"/>
    <w:rsid w:val="18EE77F6"/>
    <w:rsid w:val="19080D23"/>
    <w:rsid w:val="19C428E0"/>
    <w:rsid w:val="19D4F3F5"/>
    <w:rsid w:val="19F376F5"/>
    <w:rsid w:val="1A0EDF06"/>
    <w:rsid w:val="1A194B08"/>
    <w:rsid w:val="1A71BEA9"/>
    <w:rsid w:val="1A738B75"/>
    <w:rsid w:val="1AEF4873"/>
    <w:rsid w:val="1AFCCA9B"/>
    <w:rsid w:val="1B01324B"/>
    <w:rsid w:val="1B6135B9"/>
    <w:rsid w:val="1B96CDA3"/>
    <w:rsid w:val="1C11FD37"/>
    <w:rsid w:val="1C1D2807"/>
    <w:rsid w:val="1C315908"/>
    <w:rsid w:val="1C48390B"/>
    <w:rsid w:val="1D05F623"/>
    <w:rsid w:val="1D178DCE"/>
    <w:rsid w:val="1D196941"/>
    <w:rsid w:val="1D438D09"/>
    <w:rsid w:val="1D5D83E8"/>
    <w:rsid w:val="1E27A908"/>
    <w:rsid w:val="1E38BF5E"/>
    <w:rsid w:val="1E3D778D"/>
    <w:rsid w:val="1E7C3C81"/>
    <w:rsid w:val="1EFD7477"/>
    <w:rsid w:val="1F1956BC"/>
    <w:rsid w:val="1F1AF50B"/>
    <w:rsid w:val="1F874AD2"/>
    <w:rsid w:val="1F9BC03F"/>
    <w:rsid w:val="20124043"/>
    <w:rsid w:val="20206FC7"/>
    <w:rsid w:val="2026544B"/>
    <w:rsid w:val="205C4A97"/>
    <w:rsid w:val="20A9B342"/>
    <w:rsid w:val="20D2285F"/>
    <w:rsid w:val="212BA6A9"/>
    <w:rsid w:val="2152D225"/>
    <w:rsid w:val="21BD7F82"/>
    <w:rsid w:val="21C655C4"/>
    <w:rsid w:val="21D729A5"/>
    <w:rsid w:val="21E0D80B"/>
    <w:rsid w:val="2234C1C5"/>
    <w:rsid w:val="2262CE62"/>
    <w:rsid w:val="231AF0FF"/>
    <w:rsid w:val="23375967"/>
    <w:rsid w:val="23589197"/>
    <w:rsid w:val="23615CE4"/>
    <w:rsid w:val="23630121"/>
    <w:rsid w:val="236BF0C8"/>
    <w:rsid w:val="239C64CF"/>
    <w:rsid w:val="2481870E"/>
    <w:rsid w:val="24A8DD74"/>
    <w:rsid w:val="2571C71D"/>
    <w:rsid w:val="259FEECA"/>
    <w:rsid w:val="25D9934F"/>
    <w:rsid w:val="25E002EE"/>
    <w:rsid w:val="261F0242"/>
    <w:rsid w:val="26307302"/>
    <w:rsid w:val="26657457"/>
    <w:rsid w:val="267174DB"/>
    <w:rsid w:val="26934201"/>
    <w:rsid w:val="26C2F5AF"/>
    <w:rsid w:val="26F301E6"/>
    <w:rsid w:val="271F38EC"/>
    <w:rsid w:val="27200356"/>
    <w:rsid w:val="27335D93"/>
    <w:rsid w:val="276CFD2F"/>
    <w:rsid w:val="278B3A05"/>
    <w:rsid w:val="27A9CAC5"/>
    <w:rsid w:val="280B8271"/>
    <w:rsid w:val="281C19D5"/>
    <w:rsid w:val="2844DA01"/>
    <w:rsid w:val="287B23DA"/>
    <w:rsid w:val="28B58FEF"/>
    <w:rsid w:val="28DC8905"/>
    <w:rsid w:val="28F390B4"/>
    <w:rsid w:val="29088170"/>
    <w:rsid w:val="292C36DF"/>
    <w:rsid w:val="293316BA"/>
    <w:rsid w:val="2949510C"/>
    <w:rsid w:val="295F43A6"/>
    <w:rsid w:val="296A1C6C"/>
    <w:rsid w:val="29A7C30B"/>
    <w:rsid w:val="29AA8169"/>
    <w:rsid w:val="29B69238"/>
    <w:rsid w:val="2A2DC7C4"/>
    <w:rsid w:val="2A3CA36C"/>
    <w:rsid w:val="2A98CD1D"/>
    <w:rsid w:val="2ABC3CD7"/>
    <w:rsid w:val="2B384750"/>
    <w:rsid w:val="2BA1E553"/>
    <w:rsid w:val="2BBE162A"/>
    <w:rsid w:val="2C518E26"/>
    <w:rsid w:val="2C5E61E1"/>
    <w:rsid w:val="2C6EA5E3"/>
    <w:rsid w:val="2D19A039"/>
    <w:rsid w:val="2D60F2E9"/>
    <w:rsid w:val="2D6ACDCE"/>
    <w:rsid w:val="2E3895C1"/>
    <w:rsid w:val="2E5A1DBD"/>
    <w:rsid w:val="2E6D6A7A"/>
    <w:rsid w:val="2E764B93"/>
    <w:rsid w:val="2EAE3397"/>
    <w:rsid w:val="2F059962"/>
    <w:rsid w:val="2F3EB337"/>
    <w:rsid w:val="2F509EDD"/>
    <w:rsid w:val="2F87D9CD"/>
    <w:rsid w:val="2F88A46E"/>
    <w:rsid w:val="301F18E5"/>
    <w:rsid w:val="3029F800"/>
    <w:rsid w:val="308B5BD7"/>
    <w:rsid w:val="30961929"/>
    <w:rsid w:val="30C470C8"/>
    <w:rsid w:val="31398EEE"/>
    <w:rsid w:val="315AA4BE"/>
    <w:rsid w:val="316E6F64"/>
    <w:rsid w:val="317C84ED"/>
    <w:rsid w:val="31BA5311"/>
    <w:rsid w:val="31C36C55"/>
    <w:rsid w:val="32357B3B"/>
    <w:rsid w:val="32948254"/>
    <w:rsid w:val="331A524E"/>
    <w:rsid w:val="337240B2"/>
    <w:rsid w:val="33ACF515"/>
    <w:rsid w:val="342CF847"/>
    <w:rsid w:val="34979AEC"/>
    <w:rsid w:val="34EA76B1"/>
    <w:rsid w:val="3514607E"/>
    <w:rsid w:val="351F6893"/>
    <w:rsid w:val="3596EF2A"/>
    <w:rsid w:val="35D2DB04"/>
    <w:rsid w:val="35F6FF8F"/>
    <w:rsid w:val="36711D8B"/>
    <w:rsid w:val="36AB115A"/>
    <w:rsid w:val="37B5AE4B"/>
    <w:rsid w:val="37B9EA25"/>
    <w:rsid w:val="385F8E9B"/>
    <w:rsid w:val="389600A8"/>
    <w:rsid w:val="38A33BD2"/>
    <w:rsid w:val="38DB9187"/>
    <w:rsid w:val="38FBE2E1"/>
    <w:rsid w:val="392C981F"/>
    <w:rsid w:val="3949ED48"/>
    <w:rsid w:val="396D4C50"/>
    <w:rsid w:val="3A07BDAA"/>
    <w:rsid w:val="3A1D7ACE"/>
    <w:rsid w:val="3A261428"/>
    <w:rsid w:val="3A2BFE91"/>
    <w:rsid w:val="3A5EBC16"/>
    <w:rsid w:val="3ADB959D"/>
    <w:rsid w:val="3B24A7A5"/>
    <w:rsid w:val="3B9C19C3"/>
    <w:rsid w:val="3BAB4976"/>
    <w:rsid w:val="3C78527A"/>
    <w:rsid w:val="3CB296C7"/>
    <w:rsid w:val="3CB4FE88"/>
    <w:rsid w:val="3D4B69CC"/>
    <w:rsid w:val="3D564201"/>
    <w:rsid w:val="3D90FC38"/>
    <w:rsid w:val="3D97F6B5"/>
    <w:rsid w:val="3E0FDFF6"/>
    <w:rsid w:val="3E37666E"/>
    <w:rsid w:val="3E827CFA"/>
    <w:rsid w:val="3EE6CEC9"/>
    <w:rsid w:val="3F14E7B0"/>
    <w:rsid w:val="3F2C58EA"/>
    <w:rsid w:val="3F384336"/>
    <w:rsid w:val="3F497864"/>
    <w:rsid w:val="3F4CAA2A"/>
    <w:rsid w:val="3F7B67FA"/>
    <w:rsid w:val="3F88081D"/>
    <w:rsid w:val="3F8C4C6E"/>
    <w:rsid w:val="3FB6677F"/>
    <w:rsid w:val="40DBF922"/>
    <w:rsid w:val="40FC0F81"/>
    <w:rsid w:val="40FF589B"/>
    <w:rsid w:val="4172AECC"/>
    <w:rsid w:val="418C1AE4"/>
    <w:rsid w:val="41CCD49F"/>
    <w:rsid w:val="41D3F64F"/>
    <w:rsid w:val="41DB81B8"/>
    <w:rsid w:val="41E44E90"/>
    <w:rsid w:val="4285C83C"/>
    <w:rsid w:val="4311916E"/>
    <w:rsid w:val="43364737"/>
    <w:rsid w:val="434C4340"/>
    <w:rsid w:val="436615C5"/>
    <w:rsid w:val="43B882D2"/>
    <w:rsid w:val="43C31E6D"/>
    <w:rsid w:val="44026945"/>
    <w:rsid w:val="4435EBE5"/>
    <w:rsid w:val="44413C57"/>
    <w:rsid w:val="44427368"/>
    <w:rsid w:val="454C55DD"/>
    <w:rsid w:val="461E1ABA"/>
    <w:rsid w:val="4628B0DB"/>
    <w:rsid w:val="465F10FB"/>
    <w:rsid w:val="468ED3E1"/>
    <w:rsid w:val="46DE5D03"/>
    <w:rsid w:val="47190702"/>
    <w:rsid w:val="474F8C07"/>
    <w:rsid w:val="4773A40E"/>
    <w:rsid w:val="478E1499"/>
    <w:rsid w:val="4801788C"/>
    <w:rsid w:val="4807501C"/>
    <w:rsid w:val="481BDC48"/>
    <w:rsid w:val="4A456FBB"/>
    <w:rsid w:val="4A4BB01E"/>
    <w:rsid w:val="4A9DC063"/>
    <w:rsid w:val="4B208F0E"/>
    <w:rsid w:val="4B515CBB"/>
    <w:rsid w:val="4B539CD1"/>
    <w:rsid w:val="4C279830"/>
    <w:rsid w:val="4C52A319"/>
    <w:rsid w:val="4C714DFA"/>
    <w:rsid w:val="4C7D04CF"/>
    <w:rsid w:val="4C8479F0"/>
    <w:rsid w:val="4CAB582A"/>
    <w:rsid w:val="4D1E88F7"/>
    <w:rsid w:val="4D5F6C21"/>
    <w:rsid w:val="4E145FCA"/>
    <w:rsid w:val="4E18F54E"/>
    <w:rsid w:val="4E5D9E11"/>
    <w:rsid w:val="4E6628BF"/>
    <w:rsid w:val="4E670297"/>
    <w:rsid w:val="4E683075"/>
    <w:rsid w:val="4E6F3C79"/>
    <w:rsid w:val="4EC7EDFD"/>
    <w:rsid w:val="4ED4B73D"/>
    <w:rsid w:val="4F4BD39A"/>
    <w:rsid w:val="4F58C98E"/>
    <w:rsid w:val="4F87DA04"/>
    <w:rsid w:val="4FF16AA5"/>
    <w:rsid w:val="50266FF0"/>
    <w:rsid w:val="503FA00B"/>
    <w:rsid w:val="50463075"/>
    <w:rsid w:val="5096970E"/>
    <w:rsid w:val="50CF5965"/>
    <w:rsid w:val="50CFAFBA"/>
    <w:rsid w:val="51C00248"/>
    <w:rsid w:val="51FA24C5"/>
    <w:rsid w:val="523348DD"/>
    <w:rsid w:val="5264CCEB"/>
    <w:rsid w:val="5268CFCE"/>
    <w:rsid w:val="52AAD993"/>
    <w:rsid w:val="52E58DF4"/>
    <w:rsid w:val="532E02F1"/>
    <w:rsid w:val="53547623"/>
    <w:rsid w:val="538983BA"/>
    <w:rsid w:val="53DCBFFA"/>
    <w:rsid w:val="546C5B94"/>
    <w:rsid w:val="553DDB10"/>
    <w:rsid w:val="56493C33"/>
    <w:rsid w:val="56C21812"/>
    <w:rsid w:val="56CB357C"/>
    <w:rsid w:val="5706FBD4"/>
    <w:rsid w:val="57201B66"/>
    <w:rsid w:val="5791FD02"/>
    <w:rsid w:val="57E68A7D"/>
    <w:rsid w:val="57F22FA0"/>
    <w:rsid w:val="57F28CCB"/>
    <w:rsid w:val="57FB9AFE"/>
    <w:rsid w:val="5894040A"/>
    <w:rsid w:val="59696438"/>
    <w:rsid w:val="597D1ECA"/>
    <w:rsid w:val="59D584DA"/>
    <w:rsid w:val="5A26BAF8"/>
    <w:rsid w:val="5A34EBCA"/>
    <w:rsid w:val="5A3A3441"/>
    <w:rsid w:val="5A59CE27"/>
    <w:rsid w:val="5AD2BA06"/>
    <w:rsid w:val="5AF73D57"/>
    <w:rsid w:val="5B24DB0C"/>
    <w:rsid w:val="5B2C5F6C"/>
    <w:rsid w:val="5BECB637"/>
    <w:rsid w:val="5C3B469C"/>
    <w:rsid w:val="5C9A0E77"/>
    <w:rsid w:val="5CC9DD1B"/>
    <w:rsid w:val="5D328418"/>
    <w:rsid w:val="5D5F36A2"/>
    <w:rsid w:val="5D7BBE6A"/>
    <w:rsid w:val="5DE2D3EC"/>
    <w:rsid w:val="5E470F79"/>
    <w:rsid w:val="5E6A5A42"/>
    <w:rsid w:val="5F1A7080"/>
    <w:rsid w:val="5F851FBC"/>
    <w:rsid w:val="5F9CA022"/>
    <w:rsid w:val="5FE38EB7"/>
    <w:rsid w:val="6080F147"/>
    <w:rsid w:val="60F46D86"/>
    <w:rsid w:val="6134A943"/>
    <w:rsid w:val="61B444B7"/>
    <w:rsid w:val="61C10856"/>
    <w:rsid w:val="61E4A4EB"/>
    <w:rsid w:val="6222255E"/>
    <w:rsid w:val="628D55D7"/>
    <w:rsid w:val="63046EE8"/>
    <w:rsid w:val="6318F609"/>
    <w:rsid w:val="635A658C"/>
    <w:rsid w:val="63702C05"/>
    <w:rsid w:val="637DCB3F"/>
    <w:rsid w:val="639F5A99"/>
    <w:rsid w:val="63A0109D"/>
    <w:rsid w:val="63C99990"/>
    <w:rsid w:val="6463CC4F"/>
    <w:rsid w:val="646BC0CA"/>
    <w:rsid w:val="654906BE"/>
    <w:rsid w:val="654F0BDF"/>
    <w:rsid w:val="659C59A5"/>
    <w:rsid w:val="65AFA341"/>
    <w:rsid w:val="65DE5373"/>
    <w:rsid w:val="65E54BE0"/>
    <w:rsid w:val="65F03882"/>
    <w:rsid w:val="664120E3"/>
    <w:rsid w:val="66C5B795"/>
    <w:rsid w:val="66D5724D"/>
    <w:rsid w:val="6718AA0F"/>
    <w:rsid w:val="672BBB63"/>
    <w:rsid w:val="6796B01A"/>
    <w:rsid w:val="67EDA0F5"/>
    <w:rsid w:val="681085F8"/>
    <w:rsid w:val="684575A8"/>
    <w:rsid w:val="6845F5AD"/>
    <w:rsid w:val="688AF5AA"/>
    <w:rsid w:val="6899B94A"/>
    <w:rsid w:val="68A32E2B"/>
    <w:rsid w:val="69BAA413"/>
    <w:rsid w:val="6A2210CA"/>
    <w:rsid w:val="6ACCFBA0"/>
    <w:rsid w:val="6AF7E5DF"/>
    <w:rsid w:val="6B171E1E"/>
    <w:rsid w:val="6B4B0474"/>
    <w:rsid w:val="6B4EBCF8"/>
    <w:rsid w:val="6B8214A1"/>
    <w:rsid w:val="6BA081D8"/>
    <w:rsid w:val="6BA18843"/>
    <w:rsid w:val="6BA6262F"/>
    <w:rsid w:val="6BC32330"/>
    <w:rsid w:val="6BFA08CB"/>
    <w:rsid w:val="6C1DF284"/>
    <w:rsid w:val="6C20195F"/>
    <w:rsid w:val="6C5E96D3"/>
    <w:rsid w:val="6CF2A7B1"/>
    <w:rsid w:val="6DF2C01A"/>
    <w:rsid w:val="6DF5395C"/>
    <w:rsid w:val="6E1058B5"/>
    <w:rsid w:val="6E1E1FF3"/>
    <w:rsid w:val="6EA2078C"/>
    <w:rsid w:val="6EF32D6C"/>
    <w:rsid w:val="6F22A9F0"/>
    <w:rsid w:val="6F4E0990"/>
    <w:rsid w:val="6F7C0735"/>
    <w:rsid w:val="6FC98414"/>
    <w:rsid w:val="700E3A5F"/>
    <w:rsid w:val="703D7727"/>
    <w:rsid w:val="706B2FEF"/>
    <w:rsid w:val="7086133C"/>
    <w:rsid w:val="70944DA1"/>
    <w:rsid w:val="70C9B4D3"/>
    <w:rsid w:val="70FA23C5"/>
    <w:rsid w:val="71575FC8"/>
    <w:rsid w:val="719EB8F5"/>
    <w:rsid w:val="71AB824F"/>
    <w:rsid w:val="71C279EF"/>
    <w:rsid w:val="71CC37B6"/>
    <w:rsid w:val="721B50E4"/>
    <w:rsid w:val="7229914B"/>
    <w:rsid w:val="72C993D4"/>
    <w:rsid w:val="72CE274F"/>
    <w:rsid w:val="731983A9"/>
    <w:rsid w:val="731E7DC2"/>
    <w:rsid w:val="73B9C3B0"/>
    <w:rsid w:val="73CBCC5D"/>
    <w:rsid w:val="73D11BD8"/>
    <w:rsid w:val="741D6748"/>
    <w:rsid w:val="743E0730"/>
    <w:rsid w:val="74A7B877"/>
    <w:rsid w:val="74AEDAD3"/>
    <w:rsid w:val="74E1230A"/>
    <w:rsid w:val="751449F3"/>
    <w:rsid w:val="7571C433"/>
    <w:rsid w:val="757D2E2C"/>
    <w:rsid w:val="759D2F54"/>
    <w:rsid w:val="75ACA62C"/>
    <w:rsid w:val="75C12C83"/>
    <w:rsid w:val="75E85A24"/>
    <w:rsid w:val="75FC07FC"/>
    <w:rsid w:val="761CCDA3"/>
    <w:rsid w:val="76A74165"/>
    <w:rsid w:val="76C50E76"/>
    <w:rsid w:val="77CBAA7F"/>
    <w:rsid w:val="77EFA689"/>
    <w:rsid w:val="77FB1C28"/>
    <w:rsid w:val="784254F1"/>
    <w:rsid w:val="78DD220D"/>
    <w:rsid w:val="78FE5336"/>
    <w:rsid w:val="79D51CB3"/>
    <w:rsid w:val="79E3DBF0"/>
    <w:rsid w:val="7A0297FC"/>
    <w:rsid w:val="7A3948E4"/>
    <w:rsid w:val="7A8BF70E"/>
    <w:rsid w:val="7AC37EAD"/>
    <w:rsid w:val="7ADE7DBD"/>
    <w:rsid w:val="7B103F4C"/>
    <w:rsid w:val="7B58D923"/>
    <w:rsid w:val="7B7517E6"/>
    <w:rsid w:val="7C37A988"/>
    <w:rsid w:val="7C8B3FD5"/>
    <w:rsid w:val="7C8C04ED"/>
    <w:rsid w:val="7D09D50A"/>
    <w:rsid w:val="7D27A616"/>
    <w:rsid w:val="7D288C73"/>
    <w:rsid w:val="7D7AE2A8"/>
    <w:rsid w:val="7DD6D86B"/>
    <w:rsid w:val="7DEA3D04"/>
    <w:rsid w:val="7E5E30D3"/>
    <w:rsid w:val="7E7201A0"/>
    <w:rsid w:val="7E84D86E"/>
    <w:rsid w:val="7E896DAC"/>
    <w:rsid w:val="7EB22DD1"/>
    <w:rsid w:val="7F00E58F"/>
    <w:rsid w:val="7FA89D0B"/>
    <w:rsid w:val="7FE6F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6095E5"/>
  <w15:docId w15:val="{51DAEA24-B7CA-440A-AA4A-3F113A13F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,Odsek zoznamu2,Farebný zoznam – zvýraznenie 11"/>
    <w:basedOn w:val="Normlny"/>
    <w:link w:val="OdsekzoznamuChar"/>
    <w:uiPriority w:val="34"/>
    <w:qFormat/>
    <w:rsid w:val="00FC2417"/>
    <w:pPr>
      <w:ind w:left="708"/>
    </w:p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Char,Odsek zoznamu2 Char,Farebný zoznam – zvýraznenie 11 Char"/>
    <w:link w:val="Odsekzoznamu"/>
    <w:uiPriority w:val="99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5F33"/>
  </w:style>
  <w:style w:type="character" w:customStyle="1" w:styleId="TextkomentraChar">
    <w:name w:val="Text komentára Char"/>
    <w:link w:val="Textkomentra"/>
    <w:uiPriority w:val="99"/>
    <w:semiHidden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5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character" w:customStyle="1" w:styleId="FontStyle26">
    <w:name w:val="Font Style26"/>
    <w:rsid w:val="001F49E2"/>
    <w:rPr>
      <w:rFonts w:ascii="Times New Roman" w:hAnsi="Times New Roman" w:cs="Times New Roman"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C5D6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C5D6D"/>
    <w:rPr>
      <w:rFonts w:ascii="Arial" w:eastAsia="Times New Roman" w:hAnsi="Arial"/>
      <w:lang w:eastAsia="cs-CZ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26FC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5bc8c1deda7f4d9a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3903ce7c6faf41da" Type="http://schemas.microsoft.com/office/2018/08/relationships/commentsExtensible" Target="commentsExtensible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f:fields xmlns:f="http://schemas.fabasoft.com/folio/2007/fields">
  <f:record>
    <f:field ref="objname" par="" text="Príloha č. 4 Návrh zmluvy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4 Návrh zmluvy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95d6f3-7af6-453b-825d-40517332caf7">
      <Terms xmlns="http://schemas.microsoft.com/office/infopath/2007/PartnerControls"/>
    </lcf76f155ced4ddcb4097134ff3c332f>
    <PovodnyNazov xmlns="1395d6f3-7af6-453b-825d-40517332caf7">04_Príloha č. 4 Návrh zmluvy_v_0.01.docx</PovodnyNazov>
    <TypZmluvy xmlns="1395d6f3-7af6-453b-825d-40517332caf7">Zmluvy  (výsledok VO)</TypZmluvy>
    <Priloha xmlns="1395d6f3-7af6-453b-825d-40517332caf7">nie</Priloha>
    <IdentifikatorZmluvy xmlns="1395d6f3-7af6-453b-825d-40517332caf7">20241213081049991</IdentifikatorZmluvy>
    <TaxCatchAll xmlns="88df7d79-48fa-472e-807d-973bd48a7d0e" xsi:nil="true"/>
    <PovodnaAktualizovana xmlns="1395d6f3-7af6-453b-825d-40517332caf7">1</PovodnaAktualizovana>
    <Protokol xmlns="1395d6f3-7af6-453b-825d-40517332caf7">nie</Protoko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F0C5E7D4706447B157A7388BF166E4" ma:contentTypeVersion="17" ma:contentTypeDescription="Umožňuje vytvoriť nový dokument." ma:contentTypeScope="" ma:versionID="28b052bc4d0c029e5af0614dbeb35f4c">
  <xsd:schema xmlns:xsd="http://www.w3.org/2001/XMLSchema" xmlns:xs="http://www.w3.org/2001/XMLSchema" xmlns:p="http://schemas.microsoft.com/office/2006/metadata/properties" xmlns:ns2="1395d6f3-7af6-453b-825d-40517332caf7" xmlns:ns3="88df7d79-48fa-472e-807d-973bd48a7d0e" targetNamespace="http://schemas.microsoft.com/office/2006/metadata/properties" ma:root="true" ma:fieldsID="dd493da1b1646013681e6069ce3acd27" ns2:_="" ns3:_="">
    <xsd:import namespace="1395d6f3-7af6-453b-825d-40517332caf7"/>
    <xsd:import namespace="88df7d79-48fa-472e-807d-973bd48a7d0e"/>
    <xsd:element name="properties">
      <xsd:complexType>
        <xsd:sequence>
          <xsd:element name="documentManagement">
            <xsd:complexType>
              <xsd:all>
                <xsd:element ref="ns2:TypZmluvy" minOccurs="0"/>
                <xsd:element ref="ns2:IdentifikatorZmluvy" minOccurs="0"/>
                <xsd:element ref="ns2:Priloha" minOccurs="0"/>
                <xsd:element ref="ns2:PovodnyNazov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rotokol" minOccurs="0"/>
                <xsd:element ref="ns2:PovodnaAktualizovan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95d6f3-7af6-453b-825d-40517332caf7" elementFormDefault="qualified">
    <xsd:import namespace="http://schemas.microsoft.com/office/2006/documentManagement/types"/>
    <xsd:import namespace="http://schemas.microsoft.com/office/infopath/2007/PartnerControls"/>
    <xsd:element name="TypZmluvy" ma:index="8" nillable="true" ma:displayName="TypZmluvy" ma:format="Dropdown" ma:internalName="TypZmluvy">
      <xsd:simpleType>
        <xsd:restriction base="dms:Text">
          <xsd:maxLength value="255"/>
        </xsd:restriction>
      </xsd:simpleType>
    </xsd:element>
    <xsd:element name="IdentifikatorZmluvy" ma:index="9" nillable="true" ma:displayName="IdentifikatorZmluvy" ma:format="Dropdown" ma:internalName="IdentifikatorZmluvy">
      <xsd:simpleType>
        <xsd:restriction base="dms:Text">
          <xsd:maxLength value="255"/>
        </xsd:restriction>
      </xsd:simpleType>
    </xsd:element>
    <xsd:element name="Priloha" ma:index="10" nillable="true" ma:displayName="Priloha" ma:default="nie" ma:format="Dropdown" ma:internalName="Priloha">
      <xsd:simpleType>
        <xsd:restriction base="dms:Text">
          <xsd:maxLength value="255"/>
        </xsd:restriction>
      </xsd:simpleType>
    </xsd:element>
    <xsd:element name="PovodnyNazov" ma:index="11" nillable="true" ma:displayName="PovodnyNazov" ma:format="Dropdown" ma:internalName="PovodnyNazov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a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Protokol" ma:index="23" nillable="true" ma:displayName="Protokol" ma:default="nie" ma:format="Dropdown" ma:internalName="Protokol">
      <xsd:simpleType>
        <xsd:restriction base="dms:Text">
          <xsd:maxLength value="255"/>
        </xsd:restriction>
      </xsd:simpleType>
    </xsd:element>
    <xsd:element name="PovodnaAktualizovana" ma:index="24" nillable="true" ma:displayName="PovodnaAktualizovana" ma:format="Dropdown" ma:internalName="PovodnaAktualizovan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f7d79-48fa-472e-807d-973bd48a7d0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b0fab5d-5a7f-405d-bba7-1cba016bf27e}" ma:internalName="TaxCatchAll" ma:showField="CatchAllData" ma:web="88df7d79-48fa-472e-807d-973bd48a7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13A9A-B5FC-4821-9260-5A9A3CBDD7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3.xml><?xml version="1.0" encoding="utf-8"?>
<ds:datastoreItem xmlns:ds="http://schemas.openxmlformats.org/officeDocument/2006/customXml" ds:itemID="{4F990DCE-A134-4FDE-9DF2-47FC3911E42B}">
  <ds:schemaRefs>
    <ds:schemaRef ds:uri="http://schemas.microsoft.com/office/2006/metadata/properties"/>
    <ds:schemaRef ds:uri="http://schemas.microsoft.com/office/infopath/2007/PartnerControls"/>
    <ds:schemaRef ds:uri="1395d6f3-7af6-453b-825d-40517332caf7"/>
    <ds:schemaRef ds:uri="88df7d79-48fa-472e-807d-973bd48a7d0e"/>
  </ds:schemaRefs>
</ds:datastoreItem>
</file>

<file path=customXml/itemProps4.xml><?xml version="1.0" encoding="utf-8"?>
<ds:datastoreItem xmlns:ds="http://schemas.openxmlformats.org/officeDocument/2006/customXml" ds:itemID="{5CF63923-DA73-42C7-AD6C-A47DE84F2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95d6f3-7af6-453b-825d-40517332caf7"/>
    <ds:schemaRef ds:uri="88df7d79-48fa-472e-807d-973bd48a7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0E197BD-43B3-4AF5-9D1D-41D60983F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8</Pages>
  <Words>3437</Words>
  <Characters>19593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49</cp:revision>
  <cp:lastPrinted>2025-01-20T07:16:00Z</cp:lastPrinted>
  <dcterms:created xsi:type="dcterms:W3CDTF">2025-01-20T05:04:00Z</dcterms:created>
  <dcterms:modified xsi:type="dcterms:W3CDTF">2025-02-04T10:40:00Z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*COO.2176.101.8.130297*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COO.2176.101.8.130297</vt:lpwstr>
  </property>
  <property fmtid="{D5CDD505-2E9C-101B-9397-08002B2CF9AE}" pid="349" name="FSC#FSCFOLIO@1.1001:docpropproject">
    <vt:lpwstr/>
  </property>
  <property fmtid="{D5CDD505-2E9C-101B-9397-08002B2CF9AE}" pid="350" name="ContentTypeId">
    <vt:lpwstr>0x010100DCF0C5E7D4706447B157A7388BF166E4</vt:lpwstr>
  </property>
  <property fmtid="{D5CDD505-2E9C-101B-9397-08002B2CF9AE}" pid="351" name="MediaServiceImageTags">
    <vt:lpwstr/>
  </property>
</Properties>
</file>