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7EE0" w:rsidRPr="001B028A" w:rsidRDefault="00AA7EE0" w:rsidP="00AA7EE0">
      <w:pPr>
        <w:pStyle w:val="Hlavika"/>
        <w:tabs>
          <w:tab w:val="clear" w:pos="4536"/>
          <w:tab w:val="clear" w:pos="9072"/>
        </w:tabs>
        <w:spacing w:before="40" w:after="60"/>
        <w:ind w:left="567" w:hanging="425"/>
        <w:rPr>
          <w:rFonts w:ascii="Tahoma" w:hAnsi="Tahoma" w:cs="Tahoma"/>
          <w:color w:val="336699"/>
        </w:rPr>
      </w:pPr>
      <w:r w:rsidRPr="001B028A">
        <w:rPr>
          <w:noProof/>
          <w:lang w:eastAsia="sk-SK"/>
        </w:rPr>
        <w:drawing>
          <wp:inline distT="0" distB="0" distL="0" distR="0" wp14:anchorId="1D6978C6" wp14:editId="0642D42E">
            <wp:extent cx="4923506" cy="1643203"/>
            <wp:effectExtent l="0" t="0" r="0" b="0"/>
            <wp:docPr id="2" name="Obrázok 1" descr="banner do mailu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ok 1" descr="banner do mailu">
                      <a:hlinkClick r:id="rId10"/>
                    </pic:cNvPr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0224" cy="1692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137F2" w:rsidRPr="001B028A">
        <w:rPr>
          <w:rFonts w:ascii="Tahoma" w:hAnsi="Tahoma" w:cs="Tahoma"/>
          <w:color w:val="336699"/>
        </w:rPr>
        <w:t xml:space="preserve">                    </w:t>
      </w:r>
    </w:p>
    <w:p w:rsidR="00C137F2" w:rsidRPr="001B028A" w:rsidRDefault="00C137F2" w:rsidP="00C137F2">
      <w:pPr>
        <w:pStyle w:val="Hlavika"/>
        <w:tabs>
          <w:tab w:val="clear" w:pos="4536"/>
          <w:tab w:val="clear" w:pos="9072"/>
        </w:tabs>
        <w:spacing w:before="40" w:after="60"/>
        <w:ind w:left="4248" w:firstLine="708"/>
        <w:rPr>
          <w:rFonts w:ascii="Tahoma" w:hAnsi="Tahoma" w:cs="Tahoma"/>
          <w:color w:val="336699"/>
        </w:rPr>
      </w:pPr>
    </w:p>
    <w:p w:rsidR="00F7267C" w:rsidRPr="001B028A" w:rsidRDefault="00F7267C" w:rsidP="00F7267C">
      <w:pPr>
        <w:rPr>
          <w:rFonts w:cs="Arial"/>
        </w:rPr>
      </w:pPr>
    </w:p>
    <w:p w:rsidR="00F7267C" w:rsidRPr="001B028A" w:rsidRDefault="00F7267C" w:rsidP="00F7267C">
      <w:pPr>
        <w:rPr>
          <w:rFonts w:cs="Arial"/>
        </w:rPr>
      </w:pPr>
    </w:p>
    <w:p w:rsidR="00AA7EE0" w:rsidRPr="001B028A" w:rsidRDefault="004B2A0D" w:rsidP="00AA7EE0">
      <w:pPr>
        <w:spacing w:after="0"/>
        <w:jc w:val="center"/>
        <w:rPr>
          <w:rFonts w:cs="Arial"/>
          <w:sz w:val="32"/>
          <w:szCs w:val="32"/>
        </w:rPr>
      </w:pPr>
      <w:r w:rsidRPr="001B028A">
        <w:rPr>
          <w:rFonts w:cs="Arial"/>
          <w:sz w:val="32"/>
          <w:szCs w:val="32"/>
        </w:rPr>
        <w:t>Zadávanie nadlimitnej zákazky</w:t>
      </w:r>
      <w:r w:rsidR="00F7267C" w:rsidRPr="001B028A">
        <w:rPr>
          <w:rFonts w:cs="Arial"/>
          <w:sz w:val="32"/>
          <w:szCs w:val="32"/>
        </w:rPr>
        <w:t xml:space="preserve"> </w:t>
      </w:r>
    </w:p>
    <w:p w:rsidR="00F7267C" w:rsidRPr="001B028A" w:rsidRDefault="00F7267C" w:rsidP="00AA7EE0">
      <w:pPr>
        <w:spacing w:after="0"/>
        <w:jc w:val="center"/>
        <w:rPr>
          <w:rFonts w:cs="Arial"/>
          <w:sz w:val="32"/>
          <w:szCs w:val="32"/>
        </w:rPr>
      </w:pPr>
      <w:r w:rsidRPr="001B028A">
        <w:rPr>
          <w:rFonts w:cs="Arial"/>
          <w:sz w:val="32"/>
          <w:szCs w:val="32"/>
        </w:rPr>
        <w:t>na uskutočnenie stavebných prác</w:t>
      </w:r>
    </w:p>
    <w:p w:rsidR="00F7267C" w:rsidRPr="001B028A" w:rsidRDefault="00F7267C" w:rsidP="004B2A0D">
      <w:pPr>
        <w:jc w:val="center"/>
        <w:rPr>
          <w:rFonts w:cs="Arial"/>
          <w:b/>
          <w:sz w:val="28"/>
          <w:szCs w:val="28"/>
        </w:rPr>
      </w:pPr>
    </w:p>
    <w:p w:rsidR="00F7267C" w:rsidRPr="001B028A" w:rsidRDefault="00F7267C" w:rsidP="004B2A0D">
      <w:pPr>
        <w:jc w:val="center"/>
        <w:rPr>
          <w:rFonts w:cs="Arial"/>
          <w:b/>
          <w:sz w:val="28"/>
          <w:szCs w:val="28"/>
        </w:rPr>
      </w:pPr>
    </w:p>
    <w:p w:rsidR="00824AB8" w:rsidRPr="001B028A" w:rsidRDefault="00AA2ACF" w:rsidP="00AA7EE0">
      <w:pPr>
        <w:spacing w:before="120" w:after="0"/>
        <w:jc w:val="center"/>
        <w:rPr>
          <w:b/>
          <w:spacing w:val="-2"/>
          <w:sz w:val="40"/>
          <w:szCs w:val="40"/>
        </w:rPr>
      </w:pPr>
      <w:r w:rsidRPr="001B028A">
        <w:rPr>
          <w:b/>
          <w:spacing w:val="-2"/>
          <w:sz w:val="40"/>
          <w:szCs w:val="40"/>
        </w:rPr>
        <w:t>D3 Kysucké Nové Mesto – Oščadnica</w:t>
      </w:r>
    </w:p>
    <w:p w:rsidR="00824AB8" w:rsidRPr="001B028A" w:rsidRDefault="00824AB8" w:rsidP="00D46CC5">
      <w:pPr>
        <w:spacing w:before="120"/>
        <w:jc w:val="center"/>
        <w:rPr>
          <w:spacing w:val="-2"/>
          <w:sz w:val="36"/>
          <w:szCs w:val="36"/>
        </w:rPr>
      </w:pPr>
      <w:r w:rsidRPr="001B028A">
        <w:rPr>
          <w:spacing w:val="-2"/>
          <w:sz w:val="36"/>
          <w:szCs w:val="36"/>
        </w:rPr>
        <w:t>v zmysle zmluvných podmienok</w:t>
      </w:r>
      <w:r w:rsidR="00D46CC5" w:rsidRPr="001B028A">
        <w:rPr>
          <w:spacing w:val="-2"/>
          <w:sz w:val="36"/>
          <w:szCs w:val="36"/>
        </w:rPr>
        <w:t xml:space="preserve"> </w:t>
      </w:r>
      <w:r w:rsidRPr="001B028A">
        <w:rPr>
          <w:spacing w:val="-2"/>
          <w:sz w:val="36"/>
          <w:szCs w:val="36"/>
        </w:rPr>
        <w:t>FIDIC</w:t>
      </w:r>
      <w:r w:rsidR="0093581C">
        <w:rPr>
          <w:spacing w:val="-2"/>
          <w:sz w:val="36"/>
          <w:szCs w:val="36"/>
        </w:rPr>
        <w:t xml:space="preserve"> – červená kniha</w:t>
      </w:r>
    </w:p>
    <w:p w:rsidR="00D46CC5" w:rsidRPr="001B028A" w:rsidRDefault="00D46CC5" w:rsidP="00D46CC5">
      <w:pPr>
        <w:spacing w:before="120" w:after="0"/>
        <w:jc w:val="center"/>
        <w:rPr>
          <w:spacing w:val="-2"/>
          <w:sz w:val="40"/>
          <w:szCs w:val="40"/>
        </w:rPr>
      </w:pPr>
    </w:p>
    <w:p w:rsidR="000C7FD5" w:rsidRPr="001B028A" w:rsidRDefault="000C7FD5" w:rsidP="000C7FD5">
      <w:pPr>
        <w:pStyle w:val="Zkladntext3"/>
        <w:widowControl/>
        <w:tabs>
          <w:tab w:val="left" w:pos="1191"/>
          <w:tab w:val="left" w:pos="1474"/>
        </w:tabs>
        <w:suppressAutoHyphens/>
        <w:autoSpaceDE/>
        <w:autoSpaceDN/>
        <w:adjustRightInd/>
        <w:jc w:val="center"/>
        <w:rPr>
          <w:rFonts w:ascii="Arial" w:hAnsi="Arial"/>
          <w:color w:val="auto"/>
          <w:spacing w:val="-2"/>
          <w:sz w:val="44"/>
          <w:szCs w:val="44"/>
          <w:lang w:eastAsia="en-US"/>
        </w:rPr>
      </w:pPr>
      <w:r w:rsidRPr="001B028A">
        <w:rPr>
          <w:rFonts w:ascii="Arial" w:hAnsi="Arial"/>
          <w:color w:val="auto"/>
          <w:spacing w:val="-2"/>
          <w:sz w:val="44"/>
          <w:szCs w:val="44"/>
          <w:lang w:eastAsia="en-US"/>
        </w:rPr>
        <w:t>SÚŤAŽNÉ PODKLADY</w:t>
      </w:r>
    </w:p>
    <w:p w:rsidR="000C7FD5" w:rsidRPr="001B028A" w:rsidRDefault="000C7FD5" w:rsidP="000C7FD5">
      <w:pPr>
        <w:pStyle w:val="Zkladntext3"/>
        <w:jc w:val="center"/>
        <w:rPr>
          <w:color w:val="auto"/>
        </w:rPr>
      </w:pPr>
    </w:p>
    <w:p w:rsidR="000C7FD5" w:rsidRPr="001B028A" w:rsidRDefault="000C7FD5" w:rsidP="000C7FD5">
      <w:pPr>
        <w:pStyle w:val="Zkladntext3"/>
        <w:jc w:val="center"/>
        <w:rPr>
          <w:color w:val="auto"/>
        </w:rPr>
      </w:pPr>
    </w:p>
    <w:p w:rsidR="000C7FD5" w:rsidRPr="001B028A" w:rsidRDefault="000C7FD5" w:rsidP="000C7FD5">
      <w:pPr>
        <w:pStyle w:val="Zkladntext3"/>
        <w:jc w:val="center"/>
        <w:rPr>
          <w:color w:val="auto"/>
        </w:rPr>
      </w:pPr>
    </w:p>
    <w:p w:rsidR="000C7FD5" w:rsidRPr="001B028A" w:rsidRDefault="000C7FD5" w:rsidP="000C7FD5">
      <w:pPr>
        <w:pStyle w:val="Zkladntext3"/>
        <w:jc w:val="center"/>
        <w:rPr>
          <w:color w:val="auto"/>
        </w:rPr>
      </w:pPr>
    </w:p>
    <w:p w:rsidR="000C7FD5" w:rsidRPr="001B028A" w:rsidRDefault="000C7FD5" w:rsidP="000C7FD5">
      <w:pPr>
        <w:pStyle w:val="Zkladntext3"/>
        <w:jc w:val="center"/>
        <w:rPr>
          <w:color w:val="auto"/>
        </w:rPr>
      </w:pPr>
    </w:p>
    <w:p w:rsidR="00925258" w:rsidRPr="001B028A" w:rsidRDefault="00925258" w:rsidP="00925258">
      <w:pPr>
        <w:jc w:val="center"/>
        <w:rPr>
          <w:rFonts w:cs="Arial"/>
          <w:b/>
          <w:sz w:val="48"/>
          <w:szCs w:val="48"/>
        </w:rPr>
      </w:pPr>
      <w:r w:rsidRPr="001B028A">
        <w:rPr>
          <w:rFonts w:cs="Arial"/>
          <w:b/>
          <w:sz w:val="48"/>
          <w:szCs w:val="48"/>
        </w:rPr>
        <w:t>Zväzok 3</w:t>
      </w:r>
      <w:r w:rsidR="005B454D" w:rsidRPr="001B028A">
        <w:rPr>
          <w:rFonts w:cs="Arial"/>
          <w:b/>
          <w:sz w:val="48"/>
          <w:szCs w:val="48"/>
        </w:rPr>
        <w:t>,</w:t>
      </w:r>
      <w:r w:rsidR="004574CA" w:rsidRPr="001B028A">
        <w:rPr>
          <w:rFonts w:cs="Arial"/>
          <w:b/>
          <w:sz w:val="44"/>
          <w:szCs w:val="44"/>
        </w:rPr>
        <w:t xml:space="preserve"> časť </w:t>
      </w:r>
      <w:r w:rsidR="00CF3687">
        <w:rPr>
          <w:rFonts w:cs="Arial"/>
          <w:b/>
          <w:sz w:val="44"/>
          <w:szCs w:val="44"/>
        </w:rPr>
        <w:t>3</w:t>
      </w:r>
    </w:p>
    <w:p w:rsidR="00925258" w:rsidRPr="001B028A" w:rsidRDefault="00CF3687" w:rsidP="00925258">
      <w:pPr>
        <w:jc w:val="center"/>
        <w:rPr>
          <w:rFonts w:cs="Arial"/>
          <w:b/>
          <w:sz w:val="48"/>
          <w:szCs w:val="48"/>
        </w:rPr>
      </w:pPr>
      <w:r>
        <w:rPr>
          <w:rFonts w:cs="Arial"/>
          <w:b/>
          <w:sz w:val="48"/>
          <w:szCs w:val="48"/>
        </w:rPr>
        <w:t>Zvláštne technicko-kvalitatívne podmienky</w:t>
      </w:r>
    </w:p>
    <w:p w:rsidR="00F7267C" w:rsidRPr="001B028A" w:rsidRDefault="00F7267C" w:rsidP="004B2A0D">
      <w:pPr>
        <w:jc w:val="center"/>
        <w:rPr>
          <w:rFonts w:cs="Arial"/>
          <w:b/>
          <w:sz w:val="28"/>
          <w:szCs w:val="28"/>
        </w:rPr>
      </w:pPr>
    </w:p>
    <w:p w:rsidR="00D46CC5" w:rsidRPr="001B028A" w:rsidRDefault="00D46CC5" w:rsidP="004B2A0D">
      <w:pPr>
        <w:jc w:val="center"/>
        <w:rPr>
          <w:rFonts w:cs="Arial"/>
          <w:b/>
          <w:sz w:val="28"/>
          <w:szCs w:val="28"/>
        </w:rPr>
      </w:pPr>
    </w:p>
    <w:p w:rsidR="00D46CC5" w:rsidRPr="001B028A" w:rsidRDefault="00D46CC5" w:rsidP="004B2A0D">
      <w:pPr>
        <w:jc w:val="center"/>
        <w:rPr>
          <w:rFonts w:cs="Arial"/>
          <w:b/>
          <w:sz w:val="28"/>
          <w:szCs w:val="28"/>
        </w:rPr>
      </w:pPr>
    </w:p>
    <w:p w:rsidR="00D46CC5" w:rsidRPr="001B028A" w:rsidRDefault="00D46CC5" w:rsidP="004B2A0D">
      <w:pPr>
        <w:jc w:val="center"/>
        <w:rPr>
          <w:rFonts w:cs="Arial"/>
          <w:b/>
          <w:sz w:val="28"/>
          <w:szCs w:val="28"/>
        </w:rPr>
      </w:pPr>
    </w:p>
    <w:p w:rsidR="00F7267C" w:rsidRPr="006C19FF" w:rsidRDefault="00F7267C" w:rsidP="004B2A0D">
      <w:pPr>
        <w:jc w:val="center"/>
        <w:rPr>
          <w:rFonts w:cs="Arial"/>
          <w:sz w:val="28"/>
          <w:szCs w:val="28"/>
          <w:highlight w:val="yellow"/>
        </w:rPr>
      </w:pPr>
      <w:r w:rsidRPr="001B028A">
        <w:rPr>
          <w:rFonts w:cs="Arial"/>
          <w:sz w:val="28"/>
          <w:szCs w:val="28"/>
        </w:rPr>
        <w:t xml:space="preserve">Bratislava, </w:t>
      </w:r>
      <w:r w:rsidR="003D17C3">
        <w:rPr>
          <w:rFonts w:cs="Arial"/>
          <w:sz w:val="28"/>
          <w:szCs w:val="28"/>
        </w:rPr>
        <w:t>10</w:t>
      </w:r>
      <w:r w:rsidR="00BA74EF">
        <w:rPr>
          <w:rFonts w:cs="Arial"/>
          <w:sz w:val="28"/>
          <w:szCs w:val="28"/>
        </w:rPr>
        <w:t>/</w:t>
      </w:r>
      <w:r w:rsidRPr="001B028A">
        <w:rPr>
          <w:rFonts w:cs="Arial"/>
          <w:sz w:val="28"/>
          <w:szCs w:val="28"/>
        </w:rPr>
        <w:t>20</w:t>
      </w:r>
      <w:r w:rsidR="0086377B" w:rsidRPr="001B028A">
        <w:rPr>
          <w:rFonts w:cs="Arial"/>
          <w:sz w:val="28"/>
          <w:szCs w:val="28"/>
        </w:rPr>
        <w:t>2</w:t>
      </w:r>
      <w:r w:rsidR="00AA2ACF" w:rsidRPr="001B028A">
        <w:rPr>
          <w:rFonts w:cs="Arial"/>
          <w:sz w:val="28"/>
          <w:szCs w:val="28"/>
        </w:rPr>
        <w:t>4</w:t>
      </w:r>
      <w:r w:rsidRPr="006C19FF">
        <w:rPr>
          <w:rFonts w:cs="Arial"/>
          <w:sz w:val="28"/>
          <w:szCs w:val="28"/>
          <w:highlight w:val="yellow"/>
        </w:rPr>
        <w:br w:type="page"/>
      </w:r>
    </w:p>
    <w:p w:rsidR="007127CB" w:rsidRDefault="007127CB" w:rsidP="007127CB">
      <w:pPr>
        <w:jc w:val="center"/>
        <w:rPr>
          <w:sz w:val="28"/>
        </w:rPr>
        <w:sectPr w:rsidR="007127CB" w:rsidSect="007127CB">
          <w:headerReference w:type="default" r:id="rId12"/>
          <w:headerReference w:type="first" r:id="rId13"/>
          <w:footerReference w:type="first" r:id="rId14"/>
          <w:pgSz w:w="11900" w:h="16840"/>
          <w:pgMar w:top="1380" w:right="1020" w:bottom="280" w:left="1240" w:header="708" w:footer="708" w:gutter="0"/>
          <w:cols w:space="708"/>
          <w:titlePg/>
          <w:docGrid w:linePitch="299"/>
        </w:sectPr>
      </w:pPr>
    </w:p>
    <w:p w:rsidR="007127CB" w:rsidRDefault="007127CB" w:rsidP="007127CB">
      <w:pPr>
        <w:pStyle w:val="Zkladntext"/>
        <w:spacing w:before="5"/>
        <w:rPr>
          <w:sz w:val="15"/>
        </w:rPr>
      </w:pPr>
    </w:p>
    <w:p w:rsidR="007127CB" w:rsidRDefault="007127CB" w:rsidP="007127CB">
      <w:pPr>
        <w:spacing w:before="96"/>
        <w:ind w:left="680" w:right="617"/>
        <w:jc w:val="center"/>
        <w:rPr>
          <w:sz w:val="24"/>
        </w:rPr>
      </w:pPr>
      <w:r>
        <w:rPr>
          <w:sz w:val="24"/>
        </w:rPr>
        <w:t>Obsah</w:t>
      </w:r>
    </w:p>
    <w:p w:rsidR="007127CB" w:rsidRDefault="007127CB" w:rsidP="007127CB">
      <w:pPr>
        <w:jc w:val="center"/>
        <w:rPr>
          <w:sz w:val="24"/>
        </w:rPr>
      </w:pPr>
    </w:p>
    <w:sdt>
      <w:sdtPr>
        <w:id w:val="100710210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EC72AB" w:rsidRDefault="007127CB">
          <w:pPr>
            <w:pStyle w:val="Obsah1"/>
            <w:rPr>
              <w:rFonts w:asciiTheme="minorHAnsi" w:eastAsiaTheme="minorEastAsia" w:hAnsiTheme="minorHAnsi"/>
              <w:noProof/>
              <w:kern w:val="2"/>
              <w:lang w:eastAsia="sk-SK"/>
              <w14:ligatures w14:val="standardContextual"/>
            </w:rPr>
          </w:pPr>
          <w:r w:rsidRPr="003230EB">
            <w:rPr>
              <w:rStyle w:val="Hypertextovprepojenie"/>
              <w:noProof/>
            </w:rPr>
            <w:fldChar w:fldCharType="begin"/>
          </w:r>
          <w:r w:rsidRPr="003230EB">
            <w:rPr>
              <w:rStyle w:val="Hypertextovprepojenie"/>
              <w:noProof/>
            </w:rPr>
            <w:instrText xml:space="preserve"> TOC \o "1-3" \h \z \u </w:instrText>
          </w:r>
          <w:r w:rsidRPr="003230EB">
            <w:rPr>
              <w:rStyle w:val="Hypertextovprepojenie"/>
              <w:noProof/>
            </w:rPr>
            <w:fldChar w:fldCharType="separate"/>
          </w:r>
          <w:hyperlink w:anchor="_Toc178188176" w:history="1">
            <w:r w:rsidR="00EC72AB" w:rsidRPr="00F72F7F">
              <w:rPr>
                <w:rStyle w:val="Hypertextovprepojenie"/>
                <w:noProof/>
              </w:rPr>
              <w:t>1.</w:t>
            </w:r>
            <w:r w:rsidR="00EC72AB">
              <w:rPr>
                <w:rFonts w:asciiTheme="minorHAnsi" w:eastAsiaTheme="minorEastAsia" w:hAnsiTheme="minorHAnsi"/>
                <w:noProof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  <w:noProof/>
              </w:rPr>
              <w:t>ZVLÁŠTNE TECHNICKO-KVALITATÍVNE PODMIENKY (0 - VŠEOBECNÉ)</w:t>
            </w:r>
            <w:r w:rsidR="00EC72AB">
              <w:rPr>
                <w:noProof/>
                <w:webHidden/>
              </w:rPr>
              <w:tab/>
            </w:r>
            <w:r w:rsidR="00EC72AB">
              <w:rPr>
                <w:noProof/>
                <w:webHidden/>
              </w:rPr>
              <w:fldChar w:fldCharType="begin"/>
            </w:r>
            <w:r w:rsidR="00EC72AB">
              <w:rPr>
                <w:noProof/>
                <w:webHidden/>
              </w:rPr>
              <w:instrText xml:space="preserve"> PAGEREF _Toc178188176 \h </w:instrText>
            </w:r>
            <w:r w:rsidR="00EC72AB">
              <w:rPr>
                <w:noProof/>
                <w:webHidden/>
              </w:rPr>
            </w:r>
            <w:r w:rsidR="00EC72AB">
              <w:rPr>
                <w:noProof/>
                <w:webHidden/>
              </w:rPr>
              <w:fldChar w:fldCharType="separate"/>
            </w:r>
            <w:r w:rsidR="00EC72AB">
              <w:rPr>
                <w:noProof/>
                <w:webHidden/>
              </w:rPr>
              <w:t>6</w:t>
            </w:r>
            <w:r w:rsidR="00EC72AB">
              <w:rPr>
                <w:noProof/>
                <w:webHidden/>
              </w:rPr>
              <w:fldChar w:fldCharType="end"/>
            </w:r>
          </w:hyperlink>
        </w:p>
        <w:p w:rsidR="00EC72AB" w:rsidRDefault="00590863">
          <w:pPr>
            <w:pStyle w:val="Obsah2"/>
            <w:rPr>
              <w:rFonts w:asciiTheme="minorHAnsi" w:eastAsiaTheme="minorEastAsia" w:hAnsiTheme="minorHAnsi"/>
              <w:noProof/>
              <w:kern w:val="2"/>
              <w:lang w:eastAsia="sk-SK"/>
              <w14:ligatures w14:val="standardContextual"/>
            </w:rPr>
          </w:pPr>
          <w:hyperlink w:anchor="_Toc178188177" w:history="1">
            <w:r w:rsidR="00EC72AB" w:rsidRPr="00F72F7F">
              <w:rPr>
                <w:rStyle w:val="Hypertextovprepojenie"/>
                <w:noProof/>
              </w:rPr>
              <w:t>1.1.</w:t>
            </w:r>
            <w:r w:rsidR="00EC72AB">
              <w:rPr>
                <w:rFonts w:asciiTheme="minorHAnsi" w:eastAsiaTheme="minorEastAsia" w:hAnsiTheme="minorHAnsi"/>
                <w:noProof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  <w:noProof/>
              </w:rPr>
              <w:t>ÚVODNÁ KAPITOLA</w:t>
            </w:r>
            <w:r w:rsidR="00EC72AB">
              <w:rPr>
                <w:noProof/>
                <w:webHidden/>
              </w:rPr>
              <w:tab/>
            </w:r>
            <w:r w:rsidR="00EC72AB">
              <w:rPr>
                <w:noProof/>
                <w:webHidden/>
              </w:rPr>
              <w:fldChar w:fldCharType="begin"/>
            </w:r>
            <w:r w:rsidR="00EC72AB">
              <w:rPr>
                <w:noProof/>
                <w:webHidden/>
              </w:rPr>
              <w:instrText xml:space="preserve"> PAGEREF _Toc178188177 \h </w:instrText>
            </w:r>
            <w:r w:rsidR="00EC72AB">
              <w:rPr>
                <w:noProof/>
                <w:webHidden/>
              </w:rPr>
            </w:r>
            <w:r w:rsidR="00EC72AB">
              <w:rPr>
                <w:noProof/>
                <w:webHidden/>
              </w:rPr>
              <w:fldChar w:fldCharType="separate"/>
            </w:r>
            <w:r w:rsidR="00EC72AB">
              <w:rPr>
                <w:noProof/>
                <w:webHidden/>
              </w:rPr>
              <w:t>6</w:t>
            </w:r>
            <w:r w:rsidR="00EC72AB">
              <w:rPr>
                <w:noProof/>
                <w:webHidden/>
              </w:rPr>
              <w:fldChar w:fldCharType="end"/>
            </w:r>
          </w:hyperlink>
        </w:p>
        <w:p w:rsidR="00EC72AB" w:rsidRDefault="00590863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178" w:history="1">
            <w:r w:rsidR="00EC72AB" w:rsidRPr="00F72F7F">
              <w:rPr>
                <w:rStyle w:val="Hypertextovprepojenie"/>
              </w:rPr>
              <w:t>1.1.1.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Predmet</w:t>
            </w:r>
            <w:r w:rsidR="00EC72AB" w:rsidRPr="00F72F7F">
              <w:rPr>
                <w:rStyle w:val="Hypertextovprepojenie"/>
                <w:spacing w:val="80"/>
              </w:rPr>
              <w:t xml:space="preserve"> </w:t>
            </w:r>
            <w:r w:rsidR="00EC72AB" w:rsidRPr="00F72F7F">
              <w:rPr>
                <w:rStyle w:val="Hypertextovprepojenie"/>
              </w:rPr>
              <w:t>technicko-kvalitatívnych</w:t>
            </w:r>
            <w:r w:rsidR="00EC72AB" w:rsidRPr="00F72F7F">
              <w:rPr>
                <w:rStyle w:val="Hypertextovprepojenie"/>
                <w:spacing w:val="82"/>
              </w:rPr>
              <w:t xml:space="preserve"> </w:t>
            </w:r>
            <w:r w:rsidR="00EC72AB" w:rsidRPr="00F72F7F">
              <w:rPr>
                <w:rStyle w:val="Hypertextovprepojenie"/>
              </w:rPr>
              <w:t>podmienok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_Toc178188178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6</w:t>
            </w:r>
            <w:r w:rsidR="00EC72AB">
              <w:rPr>
                <w:webHidden/>
              </w:rPr>
              <w:fldChar w:fldCharType="end"/>
            </w:r>
          </w:hyperlink>
        </w:p>
        <w:p w:rsidR="00EC72AB" w:rsidRDefault="00590863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179" w:history="1">
            <w:r w:rsidR="00EC72AB" w:rsidRPr="00F72F7F">
              <w:rPr>
                <w:rStyle w:val="Hypertextovprepojenie"/>
              </w:rPr>
              <w:t>1.1.2.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Účel</w:t>
            </w:r>
            <w:r w:rsidR="00EC72AB" w:rsidRPr="00F72F7F">
              <w:rPr>
                <w:rStyle w:val="Hypertextovprepojenie"/>
                <w:spacing w:val="25"/>
              </w:rPr>
              <w:t xml:space="preserve"> </w:t>
            </w:r>
            <w:r w:rsidR="00EC72AB" w:rsidRPr="00F72F7F">
              <w:rPr>
                <w:rStyle w:val="Hypertextovprepojenie"/>
              </w:rPr>
              <w:t>TKP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_Toc178188179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6</w:t>
            </w:r>
            <w:r w:rsidR="00EC72AB">
              <w:rPr>
                <w:webHidden/>
              </w:rPr>
              <w:fldChar w:fldCharType="end"/>
            </w:r>
          </w:hyperlink>
        </w:p>
        <w:p w:rsidR="00EC72AB" w:rsidRDefault="00590863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180" w:history="1">
            <w:r w:rsidR="00EC72AB" w:rsidRPr="00F72F7F">
              <w:rPr>
                <w:rStyle w:val="Hypertextovprepojenie"/>
              </w:rPr>
              <w:t>1.1.3.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Distribúcia</w:t>
            </w:r>
            <w:r w:rsidR="00EC72AB" w:rsidRPr="00F72F7F">
              <w:rPr>
                <w:rStyle w:val="Hypertextovprepojenie"/>
                <w:spacing w:val="46"/>
              </w:rPr>
              <w:t xml:space="preserve"> </w:t>
            </w:r>
            <w:r w:rsidR="00EC72AB" w:rsidRPr="00F72F7F">
              <w:rPr>
                <w:rStyle w:val="Hypertextovprepojenie"/>
              </w:rPr>
              <w:t>TKP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_Toc178188180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6</w:t>
            </w:r>
            <w:r w:rsidR="00EC72AB">
              <w:rPr>
                <w:webHidden/>
              </w:rPr>
              <w:fldChar w:fldCharType="end"/>
            </w:r>
          </w:hyperlink>
        </w:p>
        <w:p w:rsidR="00EC72AB" w:rsidRDefault="00590863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181" w:history="1">
            <w:r w:rsidR="00EC72AB" w:rsidRPr="00F72F7F">
              <w:rPr>
                <w:rStyle w:val="Hypertextovprepojenie"/>
              </w:rPr>
              <w:t>1.1.4.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Nahradenie</w:t>
            </w:r>
            <w:r w:rsidR="00EC72AB" w:rsidRPr="00F72F7F">
              <w:rPr>
                <w:rStyle w:val="Hypertextovprepojenie"/>
                <w:spacing w:val="73"/>
              </w:rPr>
              <w:t xml:space="preserve"> </w:t>
            </w:r>
            <w:r w:rsidR="00EC72AB" w:rsidRPr="00F72F7F">
              <w:rPr>
                <w:rStyle w:val="Hypertextovprepojenie"/>
              </w:rPr>
              <w:t>predchádzajúcich</w:t>
            </w:r>
            <w:r w:rsidR="00EC72AB" w:rsidRPr="00F72F7F">
              <w:rPr>
                <w:rStyle w:val="Hypertextovprepojenie"/>
                <w:spacing w:val="72"/>
              </w:rPr>
              <w:t xml:space="preserve"> </w:t>
            </w:r>
            <w:r w:rsidR="00EC72AB" w:rsidRPr="00F72F7F">
              <w:rPr>
                <w:rStyle w:val="Hypertextovprepojenie"/>
              </w:rPr>
              <w:t>predpisov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_Toc178188181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6</w:t>
            </w:r>
            <w:r w:rsidR="00EC72AB">
              <w:rPr>
                <w:webHidden/>
              </w:rPr>
              <w:fldChar w:fldCharType="end"/>
            </w:r>
          </w:hyperlink>
        </w:p>
        <w:p w:rsidR="00EC72AB" w:rsidRDefault="00590863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182" w:history="1">
            <w:r w:rsidR="00EC72AB" w:rsidRPr="00F72F7F">
              <w:rPr>
                <w:rStyle w:val="Hypertextovprepojenie"/>
              </w:rPr>
              <w:t>1.1.5.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Súvisiace a citované právne predpisy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_Toc178188182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6</w:t>
            </w:r>
            <w:r w:rsidR="00EC72AB">
              <w:rPr>
                <w:webHidden/>
              </w:rPr>
              <w:fldChar w:fldCharType="end"/>
            </w:r>
          </w:hyperlink>
        </w:p>
        <w:p w:rsidR="00EC72AB" w:rsidRDefault="00590863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183" w:history="1">
            <w:r w:rsidR="00EC72AB" w:rsidRPr="00F72F7F">
              <w:rPr>
                <w:rStyle w:val="Hypertextovprepojenie"/>
              </w:rPr>
              <w:t>1.1.6.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Súvisiace a citované normy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_Toc178188183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8</w:t>
            </w:r>
            <w:r w:rsidR="00EC72AB">
              <w:rPr>
                <w:webHidden/>
              </w:rPr>
              <w:fldChar w:fldCharType="end"/>
            </w:r>
          </w:hyperlink>
        </w:p>
        <w:p w:rsidR="00EC72AB" w:rsidRDefault="00590863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184" w:history="1">
            <w:r w:rsidR="00EC72AB" w:rsidRPr="00F72F7F">
              <w:rPr>
                <w:rStyle w:val="Hypertextovprepojenie"/>
              </w:rPr>
              <w:t>1.1.7.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Súvisiace</w:t>
            </w:r>
            <w:r w:rsidR="00EC72AB" w:rsidRPr="00F72F7F">
              <w:rPr>
                <w:rStyle w:val="Hypertextovprepojenie"/>
                <w:spacing w:val="42"/>
              </w:rPr>
              <w:t xml:space="preserve"> </w:t>
            </w:r>
            <w:r w:rsidR="00EC72AB" w:rsidRPr="00F72F7F">
              <w:rPr>
                <w:rStyle w:val="Hypertextovprepojenie"/>
              </w:rPr>
              <w:t>a</w:t>
            </w:r>
            <w:r w:rsidR="00EC72AB" w:rsidRPr="00F72F7F">
              <w:rPr>
                <w:rStyle w:val="Hypertextovprepojenie"/>
                <w:spacing w:val="43"/>
              </w:rPr>
              <w:t xml:space="preserve"> </w:t>
            </w:r>
            <w:r w:rsidR="00EC72AB" w:rsidRPr="00F72F7F">
              <w:rPr>
                <w:rStyle w:val="Hypertextovprepojenie"/>
              </w:rPr>
              <w:t>citované</w:t>
            </w:r>
            <w:r w:rsidR="00EC72AB" w:rsidRPr="00F72F7F">
              <w:rPr>
                <w:rStyle w:val="Hypertextovprepojenie"/>
                <w:spacing w:val="43"/>
              </w:rPr>
              <w:t xml:space="preserve"> </w:t>
            </w:r>
            <w:r w:rsidR="00EC72AB" w:rsidRPr="00F72F7F">
              <w:rPr>
                <w:rStyle w:val="Hypertextovprepojenie"/>
              </w:rPr>
              <w:t>technické</w:t>
            </w:r>
            <w:r w:rsidR="00EC72AB" w:rsidRPr="00F72F7F">
              <w:rPr>
                <w:rStyle w:val="Hypertextovprepojenie"/>
                <w:spacing w:val="48"/>
              </w:rPr>
              <w:t xml:space="preserve"> </w:t>
            </w:r>
            <w:r w:rsidR="00EC72AB" w:rsidRPr="00F72F7F">
              <w:rPr>
                <w:rStyle w:val="Hypertextovprepojenie"/>
              </w:rPr>
              <w:t>predpisy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_Toc178188184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9</w:t>
            </w:r>
            <w:r w:rsidR="00EC72AB">
              <w:rPr>
                <w:webHidden/>
              </w:rPr>
              <w:fldChar w:fldCharType="end"/>
            </w:r>
          </w:hyperlink>
        </w:p>
        <w:p w:rsidR="00EC72AB" w:rsidRDefault="00590863">
          <w:pPr>
            <w:pStyle w:val="Obsah2"/>
            <w:rPr>
              <w:rFonts w:asciiTheme="minorHAnsi" w:eastAsiaTheme="minorEastAsia" w:hAnsiTheme="minorHAnsi"/>
              <w:noProof/>
              <w:kern w:val="2"/>
              <w:lang w:eastAsia="sk-SK"/>
              <w14:ligatures w14:val="standardContextual"/>
            </w:rPr>
          </w:pPr>
          <w:hyperlink w:anchor="_Toc178188185" w:history="1">
            <w:r w:rsidR="00EC72AB" w:rsidRPr="00F72F7F">
              <w:rPr>
                <w:rStyle w:val="Hypertextovprepojenie"/>
                <w:noProof/>
              </w:rPr>
              <w:t>1.2.</w:t>
            </w:r>
            <w:r w:rsidR="00EC72AB">
              <w:rPr>
                <w:rFonts w:asciiTheme="minorHAnsi" w:eastAsiaTheme="minorEastAsia" w:hAnsiTheme="minorHAnsi"/>
                <w:noProof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  <w:noProof/>
              </w:rPr>
              <w:t>VŠEOBECNE</w:t>
            </w:r>
            <w:r w:rsidR="00EC72AB">
              <w:rPr>
                <w:noProof/>
                <w:webHidden/>
              </w:rPr>
              <w:tab/>
            </w:r>
            <w:r w:rsidR="00EC72AB">
              <w:rPr>
                <w:noProof/>
                <w:webHidden/>
              </w:rPr>
              <w:fldChar w:fldCharType="begin"/>
            </w:r>
            <w:r w:rsidR="00EC72AB">
              <w:rPr>
                <w:noProof/>
                <w:webHidden/>
              </w:rPr>
              <w:instrText xml:space="preserve"> PAGEREF _Toc178188185 \h </w:instrText>
            </w:r>
            <w:r w:rsidR="00EC72AB">
              <w:rPr>
                <w:noProof/>
                <w:webHidden/>
              </w:rPr>
            </w:r>
            <w:r w:rsidR="00EC72AB">
              <w:rPr>
                <w:noProof/>
                <w:webHidden/>
              </w:rPr>
              <w:fldChar w:fldCharType="separate"/>
            </w:r>
            <w:r w:rsidR="00EC72AB">
              <w:rPr>
                <w:noProof/>
                <w:webHidden/>
              </w:rPr>
              <w:t>10</w:t>
            </w:r>
            <w:r w:rsidR="00EC72AB">
              <w:rPr>
                <w:noProof/>
                <w:webHidden/>
              </w:rPr>
              <w:fldChar w:fldCharType="end"/>
            </w:r>
          </w:hyperlink>
        </w:p>
        <w:p w:rsidR="00EC72AB" w:rsidRDefault="00590863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186" w:history="1">
            <w:r w:rsidR="00EC72AB" w:rsidRPr="00F72F7F">
              <w:rPr>
                <w:rStyle w:val="Hypertextovprepojenie"/>
              </w:rPr>
              <w:t>1.2.1.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Definícia</w:t>
            </w:r>
            <w:r w:rsidR="00EC72AB" w:rsidRPr="00F72F7F">
              <w:rPr>
                <w:rStyle w:val="Hypertextovprepojenie"/>
                <w:spacing w:val="73"/>
              </w:rPr>
              <w:t xml:space="preserve"> </w:t>
            </w:r>
            <w:r w:rsidR="00EC72AB" w:rsidRPr="00F72F7F">
              <w:rPr>
                <w:rStyle w:val="Hypertextovprepojenie"/>
              </w:rPr>
              <w:t>technicko-kvalitatívnych</w:t>
            </w:r>
            <w:r w:rsidR="00EC72AB" w:rsidRPr="00F72F7F">
              <w:rPr>
                <w:rStyle w:val="Hypertextovprepojenie"/>
                <w:spacing w:val="73"/>
              </w:rPr>
              <w:t xml:space="preserve"> </w:t>
            </w:r>
            <w:r w:rsidR="00EC72AB" w:rsidRPr="00F72F7F">
              <w:rPr>
                <w:rStyle w:val="Hypertextovprepojenie"/>
              </w:rPr>
              <w:t>podmienok</w:t>
            </w:r>
            <w:r w:rsidR="00EC72AB" w:rsidRPr="00F72F7F">
              <w:rPr>
                <w:rStyle w:val="Hypertextovprepojenie"/>
                <w:spacing w:val="74"/>
              </w:rPr>
              <w:t xml:space="preserve"> </w:t>
            </w:r>
            <w:r w:rsidR="00EC72AB" w:rsidRPr="00F72F7F">
              <w:rPr>
                <w:rStyle w:val="Hypertextovprepojenie"/>
              </w:rPr>
              <w:t>(TKP)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_Toc178188186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10</w:t>
            </w:r>
            <w:r w:rsidR="00EC72AB">
              <w:rPr>
                <w:webHidden/>
              </w:rPr>
              <w:fldChar w:fldCharType="end"/>
            </w:r>
          </w:hyperlink>
        </w:p>
        <w:p w:rsidR="00EC72AB" w:rsidRDefault="00590863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187" w:history="1">
            <w:r w:rsidR="00EC72AB" w:rsidRPr="00F72F7F">
              <w:rPr>
                <w:rStyle w:val="Hypertextovprepojenie"/>
              </w:rPr>
              <w:t>1.2.2.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Skladba</w:t>
            </w:r>
            <w:r w:rsidR="00EC72AB" w:rsidRPr="00F72F7F">
              <w:rPr>
                <w:rStyle w:val="Hypertextovprepojenie"/>
                <w:spacing w:val="44"/>
              </w:rPr>
              <w:t xml:space="preserve"> </w:t>
            </w:r>
            <w:r w:rsidR="00EC72AB" w:rsidRPr="00F72F7F">
              <w:rPr>
                <w:rStyle w:val="Hypertextovprepojenie"/>
              </w:rPr>
              <w:t>jednotlivých</w:t>
            </w:r>
            <w:r w:rsidR="00EC72AB" w:rsidRPr="00F72F7F">
              <w:rPr>
                <w:rStyle w:val="Hypertextovprepojenie"/>
                <w:spacing w:val="44"/>
              </w:rPr>
              <w:t xml:space="preserve"> </w:t>
            </w:r>
            <w:r w:rsidR="00EC72AB" w:rsidRPr="00F72F7F">
              <w:rPr>
                <w:rStyle w:val="Hypertextovprepojenie"/>
              </w:rPr>
              <w:t>častí</w:t>
            </w:r>
            <w:r w:rsidR="00EC72AB" w:rsidRPr="00F72F7F">
              <w:rPr>
                <w:rStyle w:val="Hypertextovprepojenie"/>
                <w:spacing w:val="43"/>
              </w:rPr>
              <w:t xml:space="preserve"> </w:t>
            </w:r>
            <w:r w:rsidR="00EC72AB" w:rsidRPr="00F72F7F">
              <w:rPr>
                <w:rStyle w:val="Hypertextovprepojenie"/>
              </w:rPr>
              <w:t>TKP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_Toc178188187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12</w:t>
            </w:r>
            <w:r w:rsidR="00EC72AB">
              <w:rPr>
                <w:webHidden/>
              </w:rPr>
              <w:fldChar w:fldCharType="end"/>
            </w:r>
          </w:hyperlink>
        </w:p>
        <w:p w:rsidR="00EC72AB" w:rsidRDefault="00590863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188" w:history="1">
            <w:r w:rsidR="00EC72AB" w:rsidRPr="00F72F7F">
              <w:rPr>
                <w:rStyle w:val="Hypertextovprepojenie"/>
              </w:rPr>
              <w:t>1.2.3.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Použité</w:t>
            </w:r>
            <w:r w:rsidR="00EC72AB" w:rsidRPr="00F72F7F">
              <w:rPr>
                <w:rStyle w:val="Hypertextovprepojenie"/>
                <w:spacing w:val="47"/>
              </w:rPr>
              <w:t xml:space="preserve"> </w:t>
            </w:r>
            <w:r w:rsidR="00EC72AB" w:rsidRPr="00F72F7F">
              <w:rPr>
                <w:rStyle w:val="Hypertextovprepojenie"/>
              </w:rPr>
              <w:t>skratky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_Toc178188188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13</w:t>
            </w:r>
            <w:r w:rsidR="00EC72AB">
              <w:rPr>
                <w:webHidden/>
              </w:rPr>
              <w:fldChar w:fldCharType="end"/>
            </w:r>
          </w:hyperlink>
        </w:p>
        <w:p w:rsidR="00EC72AB" w:rsidRDefault="00590863">
          <w:pPr>
            <w:pStyle w:val="Obsah2"/>
            <w:rPr>
              <w:rFonts w:asciiTheme="minorHAnsi" w:eastAsiaTheme="minorEastAsia" w:hAnsiTheme="minorHAnsi"/>
              <w:noProof/>
              <w:kern w:val="2"/>
              <w:lang w:eastAsia="sk-SK"/>
              <w14:ligatures w14:val="standardContextual"/>
            </w:rPr>
          </w:pPr>
          <w:hyperlink w:anchor="_Toc178188189" w:history="1">
            <w:r w:rsidR="00EC72AB" w:rsidRPr="00F72F7F">
              <w:rPr>
                <w:rStyle w:val="Hypertextovprepojenie"/>
                <w:noProof/>
              </w:rPr>
              <w:t>1.3.</w:t>
            </w:r>
            <w:r w:rsidR="00EC72AB">
              <w:rPr>
                <w:rFonts w:asciiTheme="minorHAnsi" w:eastAsiaTheme="minorEastAsia" w:hAnsiTheme="minorHAnsi"/>
                <w:noProof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  <w:noProof/>
              </w:rPr>
              <w:t>PRÁVNE A TECHNICKÉ PREDPISY A NADVÄZNÁ EURÓPSKA LEGISLATÍVA</w:t>
            </w:r>
            <w:r w:rsidR="00EC72AB">
              <w:rPr>
                <w:noProof/>
                <w:webHidden/>
              </w:rPr>
              <w:tab/>
            </w:r>
            <w:r w:rsidR="00EC72AB">
              <w:rPr>
                <w:noProof/>
                <w:webHidden/>
              </w:rPr>
              <w:fldChar w:fldCharType="begin"/>
            </w:r>
            <w:r w:rsidR="00EC72AB">
              <w:rPr>
                <w:noProof/>
                <w:webHidden/>
              </w:rPr>
              <w:instrText xml:space="preserve"> PAGEREF _Toc178188189 \h </w:instrText>
            </w:r>
            <w:r w:rsidR="00EC72AB">
              <w:rPr>
                <w:noProof/>
                <w:webHidden/>
              </w:rPr>
            </w:r>
            <w:r w:rsidR="00EC72AB">
              <w:rPr>
                <w:noProof/>
                <w:webHidden/>
              </w:rPr>
              <w:fldChar w:fldCharType="separate"/>
            </w:r>
            <w:r w:rsidR="00EC72AB">
              <w:rPr>
                <w:noProof/>
                <w:webHidden/>
              </w:rPr>
              <w:t>13</w:t>
            </w:r>
            <w:r w:rsidR="00EC72AB">
              <w:rPr>
                <w:noProof/>
                <w:webHidden/>
              </w:rPr>
              <w:fldChar w:fldCharType="end"/>
            </w:r>
          </w:hyperlink>
        </w:p>
        <w:p w:rsidR="00EC72AB" w:rsidRDefault="00590863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190" w:history="1">
            <w:r w:rsidR="00EC72AB" w:rsidRPr="00F72F7F">
              <w:rPr>
                <w:rStyle w:val="Hypertextovprepojenie"/>
              </w:rPr>
              <w:t>1.3.1.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Základný legislatívny rámec platný v SR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_Toc178188190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13</w:t>
            </w:r>
            <w:r w:rsidR="00EC72AB">
              <w:rPr>
                <w:webHidden/>
              </w:rPr>
              <w:fldChar w:fldCharType="end"/>
            </w:r>
          </w:hyperlink>
        </w:p>
        <w:p w:rsidR="00EC72AB" w:rsidRDefault="00590863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191" w:history="1">
            <w:r w:rsidR="00EC72AB" w:rsidRPr="00F72F7F">
              <w:rPr>
                <w:rStyle w:val="Hypertextovprepojenie"/>
              </w:rPr>
              <w:t>1.3.2.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Technické</w:t>
            </w:r>
            <w:r w:rsidR="00EC72AB" w:rsidRPr="00F72F7F">
              <w:rPr>
                <w:rStyle w:val="Hypertextovprepojenie"/>
                <w:spacing w:val="42"/>
              </w:rPr>
              <w:t xml:space="preserve"> </w:t>
            </w:r>
            <w:r w:rsidR="00EC72AB" w:rsidRPr="00F72F7F">
              <w:rPr>
                <w:rStyle w:val="Hypertextovprepojenie"/>
              </w:rPr>
              <w:t>špecifikácie</w:t>
            </w:r>
            <w:r w:rsidR="00EC72AB" w:rsidRPr="00F72F7F">
              <w:rPr>
                <w:rStyle w:val="Hypertextovprepojenie"/>
                <w:spacing w:val="42"/>
              </w:rPr>
              <w:t xml:space="preserve"> </w:t>
            </w:r>
            <w:r w:rsidR="00EC72AB" w:rsidRPr="00F72F7F">
              <w:rPr>
                <w:rStyle w:val="Hypertextovprepojenie"/>
              </w:rPr>
              <w:t>a</w:t>
            </w:r>
            <w:r w:rsidR="00EC72AB" w:rsidRPr="00F72F7F">
              <w:rPr>
                <w:rStyle w:val="Hypertextovprepojenie"/>
                <w:spacing w:val="47"/>
              </w:rPr>
              <w:t xml:space="preserve"> </w:t>
            </w:r>
            <w:r w:rsidR="00EC72AB" w:rsidRPr="00F72F7F">
              <w:rPr>
                <w:rStyle w:val="Hypertextovprepojenie"/>
              </w:rPr>
              <w:t>ostatné</w:t>
            </w:r>
            <w:r w:rsidR="00EC72AB" w:rsidRPr="00F72F7F">
              <w:rPr>
                <w:rStyle w:val="Hypertextovprepojenie"/>
                <w:spacing w:val="46"/>
              </w:rPr>
              <w:t xml:space="preserve"> </w:t>
            </w:r>
            <w:r w:rsidR="00EC72AB" w:rsidRPr="00F72F7F">
              <w:rPr>
                <w:rStyle w:val="Hypertextovprepojenie"/>
              </w:rPr>
              <w:t>technické</w:t>
            </w:r>
            <w:r w:rsidR="00EC72AB" w:rsidRPr="00F72F7F">
              <w:rPr>
                <w:rStyle w:val="Hypertextovprepojenie"/>
                <w:spacing w:val="47"/>
              </w:rPr>
              <w:t xml:space="preserve"> </w:t>
            </w:r>
            <w:r w:rsidR="00EC72AB" w:rsidRPr="00F72F7F">
              <w:rPr>
                <w:rStyle w:val="Hypertextovprepojenie"/>
              </w:rPr>
              <w:t>normy</w:t>
            </w:r>
            <w:r w:rsidR="00EC72AB" w:rsidRPr="00F72F7F">
              <w:rPr>
                <w:rStyle w:val="Hypertextovprepojenie"/>
                <w:spacing w:val="39"/>
              </w:rPr>
              <w:t xml:space="preserve"> </w:t>
            </w:r>
            <w:r w:rsidR="00EC72AB" w:rsidRPr="00F72F7F">
              <w:rPr>
                <w:rStyle w:val="Hypertextovprepojenie"/>
              </w:rPr>
              <w:t xml:space="preserve">a </w:t>
            </w:r>
            <w:r w:rsidR="00EC72AB" w:rsidRPr="00F72F7F">
              <w:rPr>
                <w:rStyle w:val="Hypertextovprepojenie"/>
                <w:spacing w:val="-64"/>
              </w:rPr>
              <w:t xml:space="preserve"> </w:t>
            </w:r>
            <w:r w:rsidR="00EC72AB" w:rsidRPr="00F72F7F">
              <w:rPr>
                <w:rStyle w:val="Hypertextovprepojenie"/>
              </w:rPr>
              <w:t>predpisy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_Toc178188191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14</w:t>
            </w:r>
            <w:r w:rsidR="00EC72AB">
              <w:rPr>
                <w:webHidden/>
              </w:rPr>
              <w:fldChar w:fldCharType="end"/>
            </w:r>
          </w:hyperlink>
        </w:p>
        <w:p w:rsidR="00EC72AB" w:rsidRDefault="00590863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192" w:history="1">
            <w:r w:rsidR="00EC72AB" w:rsidRPr="00F72F7F">
              <w:rPr>
                <w:rStyle w:val="Hypertextovprepojenie"/>
              </w:rPr>
              <w:t>1.3.3.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Technické</w:t>
            </w:r>
            <w:r w:rsidR="00EC72AB" w:rsidRPr="00F72F7F">
              <w:rPr>
                <w:rStyle w:val="Hypertextovprepojenie"/>
                <w:spacing w:val="56"/>
              </w:rPr>
              <w:t xml:space="preserve"> </w:t>
            </w:r>
            <w:r w:rsidR="00EC72AB" w:rsidRPr="00F72F7F">
              <w:rPr>
                <w:rStyle w:val="Hypertextovprepojenie"/>
              </w:rPr>
              <w:t>predpisy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_Toc178188192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14</w:t>
            </w:r>
            <w:r w:rsidR="00EC72AB">
              <w:rPr>
                <w:webHidden/>
              </w:rPr>
              <w:fldChar w:fldCharType="end"/>
            </w:r>
          </w:hyperlink>
        </w:p>
        <w:p w:rsidR="00EC72AB" w:rsidRDefault="00590863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193" w:history="1">
            <w:r w:rsidR="00EC72AB" w:rsidRPr="00F72F7F">
              <w:rPr>
                <w:rStyle w:val="Hypertextovprepojenie"/>
              </w:rPr>
              <w:t>1.3.4.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Vyhlásenie</w:t>
            </w:r>
            <w:r w:rsidR="00EC72AB" w:rsidRPr="00F72F7F">
              <w:rPr>
                <w:rStyle w:val="Hypertextovprepojenie"/>
                <w:spacing w:val="33"/>
              </w:rPr>
              <w:t xml:space="preserve"> </w:t>
            </w:r>
            <w:r w:rsidR="00EC72AB" w:rsidRPr="00F72F7F">
              <w:rPr>
                <w:rStyle w:val="Hypertextovprepojenie"/>
              </w:rPr>
              <w:t>zhody</w:t>
            </w:r>
            <w:r w:rsidR="00EC72AB" w:rsidRPr="00F72F7F">
              <w:rPr>
                <w:rStyle w:val="Hypertextovprepojenie"/>
                <w:spacing w:val="32"/>
              </w:rPr>
              <w:t xml:space="preserve"> </w:t>
            </w:r>
            <w:r w:rsidR="00EC72AB" w:rsidRPr="00F72F7F">
              <w:rPr>
                <w:rStyle w:val="Hypertextovprepojenie"/>
              </w:rPr>
              <w:t>a</w:t>
            </w:r>
            <w:r w:rsidR="00EC72AB" w:rsidRPr="00F72F7F">
              <w:rPr>
                <w:rStyle w:val="Hypertextovprepojenie"/>
                <w:spacing w:val="37"/>
              </w:rPr>
              <w:t xml:space="preserve"> </w:t>
            </w:r>
            <w:r w:rsidR="00EC72AB" w:rsidRPr="00F72F7F">
              <w:rPr>
                <w:rStyle w:val="Hypertextovprepojenie"/>
              </w:rPr>
              <w:t>podklady</w:t>
            </w:r>
            <w:r w:rsidR="00EC72AB" w:rsidRPr="00F72F7F">
              <w:rPr>
                <w:rStyle w:val="Hypertextovprepojenie"/>
                <w:spacing w:val="32"/>
              </w:rPr>
              <w:t xml:space="preserve"> </w:t>
            </w:r>
            <w:r w:rsidR="00EC72AB" w:rsidRPr="00F72F7F">
              <w:rPr>
                <w:rStyle w:val="Hypertextovprepojenie"/>
              </w:rPr>
              <w:t>nutné</w:t>
            </w:r>
            <w:r w:rsidR="00EC72AB" w:rsidRPr="00F72F7F">
              <w:rPr>
                <w:rStyle w:val="Hypertextovprepojenie"/>
                <w:spacing w:val="33"/>
              </w:rPr>
              <w:t xml:space="preserve"> </w:t>
            </w:r>
            <w:r w:rsidR="00EC72AB" w:rsidRPr="00F72F7F">
              <w:rPr>
                <w:rStyle w:val="Hypertextovprepojenie"/>
              </w:rPr>
              <w:t>k</w:t>
            </w:r>
            <w:r w:rsidR="00EC72AB" w:rsidRPr="00F72F7F">
              <w:rPr>
                <w:rStyle w:val="Hypertextovprepojenie"/>
                <w:spacing w:val="41"/>
              </w:rPr>
              <w:t xml:space="preserve"> </w:t>
            </w:r>
            <w:r w:rsidR="00EC72AB" w:rsidRPr="00F72F7F">
              <w:rPr>
                <w:rStyle w:val="Hypertextovprepojenie"/>
              </w:rPr>
              <w:t>jeho</w:t>
            </w:r>
            <w:r w:rsidR="00EC72AB" w:rsidRPr="00F72F7F">
              <w:rPr>
                <w:rStyle w:val="Hypertextovprepojenie"/>
                <w:spacing w:val="36"/>
              </w:rPr>
              <w:t xml:space="preserve"> </w:t>
            </w:r>
            <w:r w:rsidR="00EC72AB" w:rsidRPr="00F72F7F">
              <w:rPr>
                <w:rStyle w:val="Hypertextovprepojenie"/>
              </w:rPr>
              <w:t>vydaniu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_Toc178188193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15</w:t>
            </w:r>
            <w:r w:rsidR="00EC72AB">
              <w:rPr>
                <w:webHidden/>
              </w:rPr>
              <w:fldChar w:fldCharType="end"/>
            </w:r>
          </w:hyperlink>
        </w:p>
        <w:p w:rsidR="00EC72AB" w:rsidRDefault="00590863">
          <w:pPr>
            <w:pStyle w:val="Obsah2"/>
            <w:rPr>
              <w:rFonts w:asciiTheme="minorHAnsi" w:eastAsiaTheme="minorEastAsia" w:hAnsiTheme="minorHAnsi"/>
              <w:noProof/>
              <w:kern w:val="2"/>
              <w:lang w:eastAsia="sk-SK"/>
              <w14:ligatures w14:val="standardContextual"/>
            </w:rPr>
          </w:pPr>
          <w:hyperlink w:anchor="_Toc178188194" w:history="1">
            <w:r w:rsidR="00EC72AB" w:rsidRPr="00F72F7F">
              <w:rPr>
                <w:rStyle w:val="Hypertextovprepojenie"/>
                <w:noProof/>
              </w:rPr>
              <w:t>1.4.</w:t>
            </w:r>
            <w:r w:rsidR="00EC72AB">
              <w:rPr>
                <w:rFonts w:asciiTheme="minorHAnsi" w:eastAsiaTheme="minorEastAsia" w:hAnsiTheme="minorHAnsi"/>
                <w:noProof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  <w:noProof/>
              </w:rPr>
              <w:t>KVALITA STAVEBNÝCH PRÁC</w:t>
            </w:r>
            <w:r w:rsidR="00EC72AB">
              <w:rPr>
                <w:noProof/>
                <w:webHidden/>
              </w:rPr>
              <w:tab/>
            </w:r>
            <w:r w:rsidR="00EC72AB">
              <w:rPr>
                <w:noProof/>
                <w:webHidden/>
              </w:rPr>
              <w:fldChar w:fldCharType="begin"/>
            </w:r>
            <w:r w:rsidR="00EC72AB">
              <w:rPr>
                <w:noProof/>
                <w:webHidden/>
              </w:rPr>
              <w:instrText xml:space="preserve"> PAGEREF _Toc178188194 \h </w:instrText>
            </w:r>
            <w:r w:rsidR="00EC72AB">
              <w:rPr>
                <w:noProof/>
                <w:webHidden/>
              </w:rPr>
            </w:r>
            <w:r w:rsidR="00EC72AB">
              <w:rPr>
                <w:noProof/>
                <w:webHidden/>
              </w:rPr>
              <w:fldChar w:fldCharType="separate"/>
            </w:r>
            <w:r w:rsidR="00EC72AB">
              <w:rPr>
                <w:noProof/>
                <w:webHidden/>
              </w:rPr>
              <w:t>16</w:t>
            </w:r>
            <w:r w:rsidR="00EC72AB">
              <w:rPr>
                <w:noProof/>
                <w:webHidden/>
              </w:rPr>
              <w:fldChar w:fldCharType="end"/>
            </w:r>
          </w:hyperlink>
        </w:p>
        <w:p w:rsidR="00EC72AB" w:rsidRDefault="00590863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195" w:history="1">
            <w:r w:rsidR="00EC72AB" w:rsidRPr="00F72F7F">
              <w:rPr>
                <w:rStyle w:val="Hypertextovprepojenie"/>
              </w:rPr>
              <w:t>1.4.1.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Definícia</w:t>
            </w:r>
            <w:r w:rsidR="00EC72AB" w:rsidRPr="00F72F7F">
              <w:rPr>
                <w:rStyle w:val="Hypertextovprepojenie"/>
                <w:spacing w:val="51"/>
              </w:rPr>
              <w:t xml:space="preserve"> </w:t>
            </w:r>
            <w:r w:rsidR="00EC72AB" w:rsidRPr="00F72F7F">
              <w:rPr>
                <w:rStyle w:val="Hypertextovprepojenie"/>
              </w:rPr>
              <w:t>kvality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_Toc178188195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16</w:t>
            </w:r>
            <w:r w:rsidR="00EC72AB">
              <w:rPr>
                <w:webHidden/>
              </w:rPr>
              <w:fldChar w:fldCharType="end"/>
            </w:r>
          </w:hyperlink>
        </w:p>
        <w:p w:rsidR="00EC72AB" w:rsidRDefault="00590863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196" w:history="1">
            <w:r w:rsidR="00EC72AB" w:rsidRPr="00F72F7F">
              <w:rPr>
                <w:rStyle w:val="Hypertextovprepojenie"/>
              </w:rPr>
              <w:t>1.4.2.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Technologická</w:t>
            </w:r>
            <w:r w:rsidR="00EC72AB" w:rsidRPr="00F72F7F">
              <w:rPr>
                <w:rStyle w:val="Hypertextovprepojenie"/>
                <w:spacing w:val="70"/>
              </w:rPr>
              <w:t xml:space="preserve"> </w:t>
            </w:r>
            <w:r w:rsidR="00EC72AB" w:rsidRPr="00F72F7F">
              <w:rPr>
                <w:rStyle w:val="Hypertextovprepojenie"/>
              </w:rPr>
              <w:t>disciplína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_Toc178188196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17</w:t>
            </w:r>
            <w:r w:rsidR="00EC72AB">
              <w:rPr>
                <w:webHidden/>
              </w:rPr>
              <w:fldChar w:fldCharType="end"/>
            </w:r>
          </w:hyperlink>
        </w:p>
        <w:p w:rsidR="00EC72AB" w:rsidRDefault="00590863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197" w:history="1">
            <w:r w:rsidR="00EC72AB" w:rsidRPr="00F72F7F">
              <w:rPr>
                <w:rStyle w:val="Hypertextovprepojenie"/>
              </w:rPr>
              <w:t>1.4.3.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Spôsobilosť</w:t>
            </w:r>
            <w:r w:rsidR="00EC72AB" w:rsidRPr="00F72F7F">
              <w:rPr>
                <w:rStyle w:val="Hypertextovprepojenie"/>
                <w:spacing w:val="44"/>
              </w:rPr>
              <w:t xml:space="preserve"> </w:t>
            </w:r>
            <w:r w:rsidR="00EC72AB" w:rsidRPr="00F72F7F">
              <w:rPr>
                <w:rStyle w:val="Hypertextovprepojenie"/>
              </w:rPr>
              <w:t>na</w:t>
            </w:r>
            <w:r w:rsidR="00EC72AB" w:rsidRPr="00F72F7F">
              <w:rPr>
                <w:rStyle w:val="Hypertextovprepojenie"/>
                <w:spacing w:val="49"/>
              </w:rPr>
              <w:t xml:space="preserve"> </w:t>
            </w:r>
            <w:r w:rsidR="00EC72AB" w:rsidRPr="00F72F7F">
              <w:rPr>
                <w:rStyle w:val="Hypertextovprepojenie"/>
              </w:rPr>
              <w:t>vykonávanie</w:t>
            </w:r>
            <w:r w:rsidR="00EC72AB" w:rsidRPr="00F72F7F">
              <w:rPr>
                <w:rStyle w:val="Hypertextovprepojenie"/>
                <w:spacing w:val="42"/>
              </w:rPr>
              <w:t xml:space="preserve"> </w:t>
            </w:r>
            <w:r w:rsidR="00EC72AB" w:rsidRPr="00F72F7F">
              <w:rPr>
                <w:rStyle w:val="Hypertextovprepojenie"/>
              </w:rPr>
              <w:t>prác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_Toc178188197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17</w:t>
            </w:r>
            <w:r w:rsidR="00EC72AB">
              <w:rPr>
                <w:webHidden/>
              </w:rPr>
              <w:fldChar w:fldCharType="end"/>
            </w:r>
          </w:hyperlink>
        </w:p>
        <w:p w:rsidR="00EC72AB" w:rsidRDefault="00590863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198" w:history="1">
            <w:r w:rsidR="00EC72AB" w:rsidRPr="00F72F7F">
              <w:rPr>
                <w:rStyle w:val="Hypertextovprepojenie"/>
              </w:rPr>
              <w:t>1.4.4.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Kvalita</w:t>
            </w:r>
            <w:r w:rsidR="00EC72AB" w:rsidRPr="00F72F7F">
              <w:rPr>
                <w:rStyle w:val="Hypertextovprepojenie"/>
                <w:spacing w:val="51"/>
              </w:rPr>
              <w:t xml:space="preserve"> </w:t>
            </w:r>
            <w:r w:rsidR="00EC72AB" w:rsidRPr="00F72F7F">
              <w:rPr>
                <w:rStyle w:val="Hypertextovprepojenie"/>
              </w:rPr>
              <w:t>vykonávaných</w:t>
            </w:r>
            <w:r w:rsidR="00EC72AB" w:rsidRPr="00F72F7F">
              <w:rPr>
                <w:rStyle w:val="Hypertextovprepojenie"/>
                <w:spacing w:val="48"/>
              </w:rPr>
              <w:t xml:space="preserve"> </w:t>
            </w:r>
            <w:r w:rsidR="00EC72AB" w:rsidRPr="00F72F7F">
              <w:rPr>
                <w:rStyle w:val="Hypertextovprepojenie"/>
              </w:rPr>
              <w:t>prác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_Toc178188198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17</w:t>
            </w:r>
            <w:r w:rsidR="00EC72AB">
              <w:rPr>
                <w:webHidden/>
              </w:rPr>
              <w:fldChar w:fldCharType="end"/>
            </w:r>
          </w:hyperlink>
        </w:p>
        <w:p w:rsidR="00EC72AB" w:rsidRDefault="00590863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199" w:history="1">
            <w:r w:rsidR="00EC72AB" w:rsidRPr="00F72F7F">
              <w:rPr>
                <w:rStyle w:val="Hypertextovprepojenie"/>
              </w:rPr>
              <w:t>1.4.5.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Kontrola</w:t>
            </w:r>
            <w:r w:rsidR="00EC72AB" w:rsidRPr="00F72F7F">
              <w:rPr>
                <w:rStyle w:val="Hypertextovprepojenie"/>
                <w:spacing w:val="62"/>
              </w:rPr>
              <w:t xml:space="preserve"> </w:t>
            </w:r>
            <w:r w:rsidR="00EC72AB" w:rsidRPr="00F72F7F">
              <w:rPr>
                <w:rStyle w:val="Hypertextovprepojenie"/>
              </w:rPr>
              <w:t>kvality</w:t>
            </w:r>
            <w:r w:rsidR="00EC72AB" w:rsidRPr="00F72F7F">
              <w:rPr>
                <w:rStyle w:val="Hypertextovprepojenie"/>
                <w:spacing w:val="59"/>
              </w:rPr>
              <w:t xml:space="preserve"> </w:t>
            </w:r>
            <w:r w:rsidR="00EC72AB" w:rsidRPr="00F72F7F">
              <w:rPr>
                <w:rStyle w:val="Hypertextovprepojenie"/>
              </w:rPr>
              <w:t>vykonávaných</w:t>
            </w:r>
            <w:r w:rsidR="00EC72AB" w:rsidRPr="00F72F7F">
              <w:rPr>
                <w:rStyle w:val="Hypertextovprepojenie"/>
                <w:spacing w:val="64"/>
              </w:rPr>
              <w:t xml:space="preserve"> </w:t>
            </w:r>
            <w:r w:rsidR="00EC72AB" w:rsidRPr="00F72F7F">
              <w:rPr>
                <w:rStyle w:val="Hypertextovprepojenie"/>
              </w:rPr>
              <w:t>prác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_Toc178188199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17</w:t>
            </w:r>
            <w:r w:rsidR="00EC72AB">
              <w:rPr>
                <w:webHidden/>
              </w:rPr>
              <w:fldChar w:fldCharType="end"/>
            </w:r>
          </w:hyperlink>
        </w:p>
        <w:p w:rsidR="00EC72AB" w:rsidRDefault="00590863">
          <w:pPr>
            <w:pStyle w:val="Obsah2"/>
            <w:rPr>
              <w:rFonts w:asciiTheme="minorHAnsi" w:eastAsiaTheme="minorEastAsia" w:hAnsiTheme="minorHAnsi"/>
              <w:noProof/>
              <w:kern w:val="2"/>
              <w:lang w:eastAsia="sk-SK"/>
              <w14:ligatures w14:val="standardContextual"/>
            </w:rPr>
          </w:pPr>
          <w:hyperlink w:anchor="_Toc178188200" w:history="1">
            <w:r w:rsidR="00EC72AB" w:rsidRPr="00F72F7F">
              <w:rPr>
                <w:rStyle w:val="Hypertextovprepojenie"/>
                <w:noProof/>
              </w:rPr>
              <w:t>1.5.</w:t>
            </w:r>
            <w:r w:rsidR="00EC72AB">
              <w:rPr>
                <w:rFonts w:asciiTheme="minorHAnsi" w:eastAsiaTheme="minorEastAsia" w:hAnsiTheme="minorHAnsi"/>
                <w:noProof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  <w:noProof/>
              </w:rPr>
              <w:t>PREBERANIE DODÁVANÝCH STAVEBNÝCH VÝROBKOV (STAVEBNÝCH LÁTOK, DIELCOV A ZARIADENÍ, STAVEBNÝCH MONTOVANÝCH CELKOV A SÚBOROV TAKÝCHTO LÁTOK, DIELCOV) A KONŠTRUKCIÍ</w:t>
            </w:r>
            <w:r w:rsidR="00EC72AB">
              <w:rPr>
                <w:noProof/>
                <w:webHidden/>
              </w:rPr>
              <w:tab/>
            </w:r>
            <w:r w:rsidR="00EC72AB">
              <w:rPr>
                <w:noProof/>
                <w:webHidden/>
              </w:rPr>
              <w:fldChar w:fldCharType="begin"/>
            </w:r>
            <w:r w:rsidR="00EC72AB">
              <w:rPr>
                <w:noProof/>
                <w:webHidden/>
              </w:rPr>
              <w:instrText xml:space="preserve"> PAGEREF _Toc178188200 \h </w:instrText>
            </w:r>
            <w:r w:rsidR="00EC72AB">
              <w:rPr>
                <w:noProof/>
                <w:webHidden/>
              </w:rPr>
            </w:r>
            <w:r w:rsidR="00EC72AB">
              <w:rPr>
                <w:noProof/>
                <w:webHidden/>
              </w:rPr>
              <w:fldChar w:fldCharType="separate"/>
            </w:r>
            <w:r w:rsidR="00EC72AB">
              <w:rPr>
                <w:noProof/>
                <w:webHidden/>
              </w:rPr>
              <w:t>18</w:t>
            </w:r>
            <w:r w:rsidR="00EC72AB">
              <w:rPr>
                <w:noProof/>
                <w:webHidden/>
              </w:rPr>
              <w:fldChar w:fldCharType="end"/>
            </w:r>
          </w:hyperlink>
        </w:p>
        <w:p w:rsidR="00EC72AB" w:rsidRDefault="00590863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01" w:history="1">
            <w:r w:rsidR="00EC72AB" w:rsidRPr="00F72F7F">
              <w:rPr>
                <w:rStyle w:val="Hypertextovprepojenie"/>
              </w:rPr>
              <w:t>1.5.1.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Preberanie</w:t>
            </w:r>
            <w:r w:rsidR="00EC72AB" w:rsidRPr="00F72F7F">
              <w:rPr>
                <w:rStyle w:val="Hypertextovprepojenie"/>
                <w:spacing w:val="58"/>
              </w:rPr>
              <w:t xml:space="preserve"> </w:t>
            </w:r>
            <w:r w:rsidR="00EC72AB" w:rsidRPr="00F72F7F">
              <w:rPr>
                <w:rStyle w:val="Hypertextovprepojenie"/>
              </w:rPr>
              <w:t>zásielky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_Toc178188201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18</w:t>
            </w:r>
            <w:r w:rsidR="00EC72AB">
              <w:rPr>
                <w:webHidden/>
              </w:rPr>
              <w:fldChar w:fldCharType="end"/>
            </w:r>
          </w:hyperlink>
        </w:p>
        <w:p w:rsidR="00EC72AB" w:rsidRDefault="00590863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02" w:history="1">
            <w:r w:rsidR="00EC72AB" w:rsidRPr="00F72F7F">
              <w:rPr>
                <w:rStyle w:val="Hypertextovprepojenie"/>
              </w:rPr>
              <w:t>1.5.2.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Posudzovanie</w:t>
            </w:r>
            <w:r w:rsidR="00EC72AB" w:rsidRPr="00F72F7F">
              <w:rPr>
                <w:rStyle w:val="Hypertextovprepojenie"/>
                <w:rFonts w:ascii="Times New Roman" w:hAnsi="Times New Roman"/>
              </w:rPr>
              <w:t xml:space="preserve"> </w:t>
            </w:r>
            <w:r w:rsidR="00EC72AB" w:rsidRPr="00F72F7F">
              <w:rPr>
                <w:rStyle w:val="Hypertextovprepojenie"/>
              </w:rPr>
              <w:t>kvantitatívnych</w:t>
            </w:r>
            <w:r w:rsidR="00EC72AB" w:rsidRPr="00F72F7F">
              <w:rPr>
                <w:rStyle w:val="Hypertextovprepojenie"/>
                <w:rFonts w:ascii="Times New Roman" w:hAnsi="Times New Roman"/>
              </w:rPr>
              <w:t xml:space="preserve"> </w:t>
            </w:r>
            <w:r w:rsidR="00EC72AB" w:rsidRPr="00F72F7F">
              <w:rPr>
                <w:rStyle w:val="Hypertextovprepojenie"/>
              </w:rPr>
              <w:t>a</w:t>
            </w:r>
            <w:r w:rsidR="00EC72AB" w:rsidRPr="00F72F7F">
              <w:rPr>
                <w:rStyle w:val="Hypertextovprepojenie"/>
                <w:rFonts w:ascii="Times New Roman" w:hAnsi="Times New Roman"/>
              </w:rPr>
              <w:t xml:space="preserve"> </w:t>
            </w:r>
            <w:r w:rsidR="00EC72AB" w:rsidRPr="00F72F7F">
              <w:rPr>
                <w:rStyle w:val="Hypertextovprepojenie"/>
              </w:rPr>
              <w:t>kvalitatívnych</w:t>
            </w:r>
            <w:r w:rsidR="00EC72AB" w:rsidRPr="00F72F7F">
              <w:rPr>
                <w:rStyle w:val="Hypertextovprepojenie"/>
                <w:spacing w:val="1"/>
              </w:rPr>
              <w:t xml:space="preserve"> </w:t>
            </w:r>
            <w:r w:rsidR="00EC72AB" w:rsidRPr="00F72F7F">
              <w:rPr>
                <w:rStyle w:val="Hypertextovprepojenie"/>
              </w:rPr>
              <w:t>parametrov</w:t>
            </w:r>
            <w:r w:rsidR="00EC72AB" w:rsidRPr="00F72F7F">
              <w:rPr>
                <w:rStyle w:val="Hypertextovprepojenie"/>
                <w:spacing w:val="13"/>
              </w:rPr>
              <w:t xml:space="preserve"> </w:t>
            </w:r>
            <w:r w:rsidR="00EC72AB" w:rsidRPr="00F72F7F">
              <w:rPr>
                <w:rStyle w:val="Hypertextovprepojenie"/>
              </w:rPr>
              <w:t>a</w:t>
            </w:r>
            <w:r w:rsidR="00EC72AB" w:rsidRPr="00F72F7F">
              <w:rPr>
                <w:rStyle w:val="Hypertextovprepojenie"/>
                <w:spacing w:val="20"/>
              </w:rPr>
              <w:t xml:space="preserve"> </w:t>
            </w:r>
            <w:r w:rsidR="00EC72AB" w:rsidRPr="00F72F7F">
              <w:rPr>
                <w:rStyle w:val="Hypertextovprepojenie"/>
              </w:rPr>
              <w:t>ukazovateľov</w:t>
            </w:r>
            <w:r w:rsidR="00EC72AB" w:rsidRPr="00F72F7F">
              <w:rPr>
                <w:rStyle w:val="Hypertextovprepojenie"/>
                <w:spacing w:val="16"/>
              </w:rPr>
              <w:t xml:space="preserve"> </w:t>
            </w:r>
            <w:r w:rsidR="00EC72AB" w:rsidRPr="00F72F7F">
              <w:rPr>
                <w:rStyle w:val="Hypertextovprepojenie"/>
              </w:rPr>
              <w:t>pri</w:t>
            </w:r>
            <w:r w:rsidR="00EC72AB" w:rsidRPr="00F72F7F">
              <w:rPr>
                <w:rStyle w:val="Hypertextovprepojenie"/>
                <w:spacing w:val="18"/>
              </w:rPr>
              <w:t xml:space="preserve"> </w:t>
            </w:r>
            <w:r w:rsidR="00EC72AB" w:rsidRPr="00F72F7F">
              <w:rPr>
                <w:rStyle w:val="Hypertextovprepojenie"/>
              </w:rPr>
              <w:t>preberaní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_Toc178188202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19</w:t>
            </w:r>
            <w:r w:rsidR="00EC72AB">
              <w:rPr>
                <w:webHidden/>
              </w:rPr>
              <w:fldChar w:fldCharType="end"/>
            </w:r>
          </w:hyperlink>
        </w:p>
        <w:p w:rsidR="00EC72AB" w:rsidRDefault="00590863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03" w:history="1">
            <w:r w:rsidR="00EC72AB" w:rsidRPr="00F72F7F">
              <w:rPr>
                <w:rStyle w:val="Hypertextovprepojenie"/>
              </w:rPr>
              <w:t>1.5.3.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Uskladnenie</w:t>
            </w:r>
            <w:r w:rsidR="00EC72AB" w:rsidRPr="00F72F7F">
              <w:rPr>
                <w:rStyle w:val="Hypertextovprepojenie"/>
                <w:spacing w:val="64"/>
              </w:rPr>
              <w:t xml:space="preserve"> </w:t>
            </w:r>
            <w:r w:rsidR="00EC72AB" w:rsidRPr="00F72F7F">
              <w:rPr>
                <w:rStyle w:val="Hypertextovprepojenie"/>
              </w:rPr>
              <w:t>materiálov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_Toc178188203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19</w:t>
            </w:r>
            <w:r w:rsidR="00EC72AB">
              <w:rPr>
                <w:webHidden/>
              </w:rPr>
              <w:fldChar w:fldCharType="end"/>
            </w:r>
          </w:hyperlink>
        </w:p>
        <w:p w:rsidR="00EC72AB" w:rsidRDefault="00590863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04" w:history="1">
            <w:r w:rsidR="00EC72AB" w:rsidRPr="00F72F7F">
              <w:rPr>
                <w:rStyle w:val="Hypertextovprepojenie"/>
              </w:rPr>
              <w:t>1.5.4.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Doklady</w:t>
            </w:r>
            <w:r w:rsidR="00EC72AB" w:rsidRPr="00F72F7F">
              <w:rPr>
                <w:rStyle w:val="Hypertextovprepojenie"/>
                <w:spacing w:val="30"/>
              </w:rPr>
              <w:t xml:space="preserve"> </w:t>
            </w:r>
            <w:r w:rsidR="00EC72AB" w:rsidRPr="00F72F7F">
              <w:rPr>
                <w:rStyle w:val="Hypertextovprepojenie"/>
              </w:rPr>
              <w:t>zhotoviteľa</w:t>
            </w:r>
            <w:r w:rsidR="00EC72AB" w:rsidRPr="00F72F7F">
              <w:rPr>
                <w:rStyle w:val="Hypertextovprepojenie"/>
                <w:spacing w:val="35"/>
              </w:rPr>
              <w:t xml:space="preserve"> </w:t>
            </w:r>
            <w:r w:rsidR="00EC72AB" w:rsidRPr="00F72F7F">
              <w:rPr>
                <w:rStyle w:val="Hypertextovprepojenie"/>
              </w:rPr>
              <w:t>pre</w:t>
            </w:r>
            <w:r w:rsidR="00EC72AB" w:rsidRPr="00F72F7F">
              <w:rPr>
                <w:rStyle w:val="Hypertextovprepojenie"/>
                <w:spacing w:val="35"/>
              </w:rPr>
              <w:t xml:space="preserve"> </w:t>
            </w:r>
            <w:r w:rsidR="00EC72AB" w:rsidRPr="00F72F7F">
              <w:rPr>
                <w:rStyle w:val="Hypertextovprepojenie"/>
              </w:rPr>
              <w:t>riadne</w:t>
            </w:r>
            <w:r w:rsidR="00EC72AB" w:rsidRPr="00F72F7F">
              <w:rPr>
                <w:rStyle w:val="Hypertextovprepojenie"/>
                <w:spacing w:val="38"/>
              </w:rPr>
              <w:t xml:space="preserve"> </w:t>
            </w:r>
            <w:r w:rsidR="00EC72AB" w:rsidRPr="00F72F7F">
              <w:rPr>
                <w:rStyle w:val="Hypertextovprepojenie"/>
              </w:rPr>
              <w:t>užívanie,</w:t>
            </w:r>
            <w:r w:rsidR="00EC72AB" w:rsidRPr="00F72F7F">
              <w:rPr>
                <w:rStyle w:val="Hypertextovprepojenie"/>
                <w:spacing w:val="34"/>
              </w:rPr>
              <w:t xml:space="preserve"> </w:t>
            </w:r>
            <w:r w:rsidR="00EC72AB" w:rsidRPr="00F72F7F">
              <w:rPr>
                <w:rStyle w:val="Hypertextovprepojenie"/>
              </w:rPr>
              <w:t>údržbu</w:t>
            </w:r>
            <w:r w:rsidR="00EC72AB" w:rsidRPr="00F72F7F">
              <w:rPr>
                <w:rStyle w:val="Hypertextovprepojenie"/>
                <w:spacing w:val="32"/>
              </w:rPr>
              <w:t xml:space="preserve"> </w:t>
            </w:r>
            <w:r w:rsidR="00EC72AB" w:rsidRPr="00F72F7F">
              <w:rPr>
                <w:rStyle w:val="Hypertextovprepojenie"/>
              </w:rPr>
              <w:t>a</w:t>
            </w:r>
            <w:r w:rsidR="00EC72AB" w:rsidRPr="00F72F7F">
              <w:rPr>
                <w:rStyle w:val="Hypertextovprepojenie"/>
                <w:spacing w:val="38"/>
              </w:rPr>
              <w:t> </w:t>
            </w:r>
            <w:r w:rsidR="00EC72AB" w:rsidRPr="00F72F7F">
              <w:rPr>
                <w:rStyle w:val="Hypertextovprepojenie"/>
              </w:rPr>
              <w:t>opravy – príručky - manuály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_Toc178188204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19</w:t>
            </w:r>
            <w:r w:rsidR="00EC72AB">
              <w:rPr>
                <w:webHidden/>
              </w:rPr>
              <w:fldChar w:fldCharType="end"/>
            </w:r>
          </w:hyperlink>
        </w:p>
        <w:p w:rsidR="00EC72AB" w:rsidRDefault="00590863">
          <w:pPr>
            <w:pStyle w:val="Obsah2"/>
            <w:rPr>
              <w:rFonts w:asciiTheme="minorHAnsi" w:eastAsiaTheme="minorEastAsia" w:hAnsiTheme="minorHAnsi"/>
              <w:noProof/>
              <w:kern w:val="2"/>
              <w:lang w:eastAsia="sk-SK"/>
              <w14:ligatures w14:val="standardContextual"/>
            </w:rPr>
          </w:pPr>
          <w:hyperlink w:anchor="_Toc178188205" w:history="1">
            <w:r w:rsidR="00EC72AB" w:rsidRPr="00F72F7F">
              <w:rPr>
                <w:rStyle w:val="Hypertextovprepojenie"/>
                <w:noProof/>
              </w:rPr>
              <w:t>1.6.</w:t>
            </w:r>
            <w:r w:rsidR="00EC72AB">
              <w:rPr>
                <w:rFonts w:asciiTheme="minorHAnsi" w:eastAsiaTheme="minorEastAsia" w:hAnsiTheme="minorHAnsi"/>
                <w:noProof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  <w:noProof/>
              </w:rPr>
              <w:t>SKÚŠKY A MERANIA</w:t>
            </w:r>
            <w:r w:rsidR="00EC72AB">
              <w:rPr>
                <w:noProof/>
                <w:webHidden/>
              </w:rPr>
              <w:tab/>
            </w:r>
            <w:r w:rsidR="00EC72AB">
              <w:rPr>
                <w:noProof/>
                <w:webHidden/>
              </w:rPr>
              <w:fldChar w:fldCharType="begin"/>
            </w:r>
            <w:r w:rsidR="00EC72AB">
              <w:rPr>
                <w:noProof/>
                <w:webHidden/>
              </w:rPr>
              <w:instrText xml:space="preserve"> PAGEREF _Toc178188205 \h </w:instrText>
            </w:r>
            <w:r w:rsidR="00EC72AB">
              <w:rPr>
                <w:noProof/>
                <w:webHidden/>
              </w:rPr>
            </w:r>
            <w:r w:rsidR="00EC72AB">
              <w:rPr>
                <w:noProof/>
                <w:webHidden/>
              </w:rPr>
              <w:fldChar w:fldCharType="separate"/>
            </w:r>
            <w:r w:rsidR="00EC72AB">
              <w:rPr>
                <w:noProof/>
                <w:webHidden/>
              </w:rPr>
              <w:t>19</w:t>
            </w:r>
            <w:r w:rsidR="00EC72AB">
              <w:rPr>
                <w:noProof/>
                <w:webHidden/>
              </w:rPr>
              <w:fldChar w:fldCharType="end"/>
            </w:r>
          </w:hyperlink>
        </w:p>
        <w:p w:rsidR="00EC72AB" w:rsidRDefault="00590863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06" w:history="1">
            <w:r w:rsidR="00EC72AB" w:rsidRPr="00F72F7F">
              <w:rPr>
                <w:rStyle w:val="Hypertextovprepojenie"/>
              </w:rPr>
              <w:t>1.6.1.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Druhy</w:t>
            </w:r>
            <w:r w:rsidR="00EC72AB" w:rsidRPr="00F72F7F">
              <w:rPr>
                <w:rStyle w:val="Hypertextovprepojenie"/>
                <w:spacing w:val="33"/>
              </w:rPr>
              <w:t xml:space="preserve"> </w:t>
            </w:r>
            <w:r w:rsidR="00EC72AB" w:rsidRPr="00F72F7F">
              <w:rPr>
                <w:rStyle w:val="Hypertextovprepojenie"/>
              </w:rPr>
              <w:t>skúšok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_Toc178188206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19</w:t>
            </w:r>
            <w:r w:rsidR="00EC72AB">
              <w:rPr>
                <w:webHidden/>
              </w:rPr>
              <w:fldChar w:fldCharType="end"/>
            </w:r>
          </w:hyperlink>
        </w:p>
        <w:p w:rsidR="00EC72AB" w:rsidRDefault="00590863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07" w:history="1">
            <w:r w:rsidR="00EC72AB" w:rsidRPr="00F72F7F">
              <w:rPr>
                <w:rStyle w:val="Hypertextovprepojenie"/>
              </w:rPr>
              <w:t>1.6.2.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Odborná</w:t>
            </w:r>
            <w:r w:rsidR="00EC72AB" w:rsidRPr="00F72F7F">
              <w:rPr>
                <w:rStyle w:val="Hypertextovprepojenie"/>
                <w:rFonts w:ascii="Times New Roman" w:hAnsi="Times New Roman"/>
              </w:rPr>
              <w:t xml:space="preserve"> </w:t>
            </w:r>
            <w:r w:rsidR="00EC72AB" w:rsidRPr="00F72F7F">
              <w:rPr>
                <w:rStyle w:val="Hypertextovprepojenie"/>
              </w:rPr>
              <w:t>spôsobilosť</w:t>
            </w:r>
            <w:r w:rsidR="00EC72AB" w:rsidRPr="00F72F7F">
              <w:rPr>
                <w:rStyle w:val="Hypertextovprepojenie"/>
                <w:rFonts w:ascii="Times New Roman" w:hAnsi="Times New Roman"/>
              </w:rPr>
              <w:t xml:space="preserve"> </w:t>
            </w:r>
            <w:r w:rsidR="00EC72AB" w:rsidRPr="00F72F7F">
              <w:rPr>
                <w:rStyle w:val="Hypertextovprepojenie"/>
              </w:rPr>
              <w:t>skúšobní</w:t>
            </w:r>
            <w:r w:rsidR="00EC72AB" w:rsidRPr="00F72F7F">
              <w:rPr>
                <w:rStyle w:val="Hypertextovprepojenie"/>
                <w:rFonts w:ascii="Times New Roman" w:hAnsi="Times New Roman"/>
              </w:rPr>
              <w:t xml:space="preserve"> </w:t>
            </w:r>
            <w:r w:rsidR="00EC72AB" w:rsidRPr="00F72F7F">
              <w:rPr>
                <w:rStyle w:val="Hypertextovprepojenie"/>
              </w:rPr>
              <w:t>a</w:t>
            </w:r>
            <w:r w:rsidR="00EC72AB" w:rsidRPr="00F72F7F">
              <w:rPr>
                <w:rStyle w:val="Hypertextovprepojenie"/>
                <w:rFonts w:ascii="Times New Roman" w:hAnsi="Times New Roman"/>
              </w:rPr>
              <w:t xml:space="preserve"> </w:t>
            </w:r>
            <w:r w:rsidR="00EC72AB" w:rsidRPr="00F72F7F">
              <w:rPr>
                <w:rStyle w:val="Hypertextovprepojenie"/>
              </w:rPr>
              <w:t>pracovníkov,</w:t>
            </w:r>
            <w:r w:rsidR="00EC72AB" w:rsidRPr="00F72F7F">
              <w:rPr>
                <w:rStyle w:val="Hypertextovprepojenie"/>
                <w:rFonts w:ascii="Times New Roman" w:hAnsi="Times New Roman"/>
              </w:rPr>
              <w:t xml:space="preserve"> </w:t>
            </w:r>
            <w:r w:rsidR="00EC72AB" w:rsidRPr="00F72F7F">
              <w:rPr>
                <w:rStyle w:val="Hypertextovprepojenie"/>
              </w:rPr>
              <w:t>na</w:t>
            </w:r>
            <w:r w:rsidR="00EC72AB" w:rsidRPr="00F72F7F">
              <w:rPr>
                <w:rStyle w:val="Hypertextovprepojenie"/>
                <w:spacing w:val="-64"/>
              </w:rPr>
              <w:t xml:space="preserve"> </w:t>
            </w:r>
            <w:r w:rsidR="00EC72AB" w:rsidRPr="00F72F7F">
              <w:rPr>
                <w:rStyle w:val="Hypertextovprepojenie"/>
              </w:rPr>
              <w:t>vykonávanie</w:t>
            </w:r>
            <w:r w:rsidR="00EC72AB" w:rsidRPr="00F72F7F">
              <w:rPr>
                <w:rStyle w:val="Hypertextovprepojenie"/>
                <w:spacing w:val="12"/>
              </w:rPr>
              <w:t xml:space="preserve"> </w:t>
            </w:r>
            <w:r w:rsidR="00EC72AB" w:rsidRPr="00F72F7F">
              <w:rPr>
                <w:rStyle w:val="Hypertextovprepojenie"/>
              </w:rPr>
              <w:t>skúšok</w:t>
            </w:r>
            <w:r w:rsidR="00EC72AB" w:rsidRPr="00F72F7F">
              <w:rPr>
                <w:rStyle w:val="Hypertextovprepojenie"/>
                <w:spacing w:val="13"/>
              </w:rPr>
              <w:t xml:space="preserve"> </w:t>
            </w:r>
            <w:r w:rsidR="00EC72AB" w:rsidRPr="00F72F7F">
              <w:rPr>
                <w:rStyle w:val="Hypertextovprepojenie"/>
              </w:rPr>
              <w:t>a</w:t>
            </w:r>
            <w:r w:rsidR="00EC72AB" w:rsidRPr="00F72F7F">
              <w:rPr>
                <w:rStyle w:val="Hypertextovprepojenie"/>
                <w:spacing w:val="16"/>
              </w:rPr>
              <w:t xml:space="preserve"> </w:t>
            </w:r>
            <w:r w:rsidR="00EC72AB" w:rsidRPr="00F72F7F">
              <w:rPr>
                <w:rStyle w:val="Hypertextovprepojenie"/>
              </w:rPr>
              <w:t>meraní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_Toc178188207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21</w:t>
            </w:r>
            <w:r w:rsidR="00EC72AB">
              <w:rPr>
                <w:webHidden/>
              </w:rPr>
              <w:fldChar w:fldCharType="end"/>
            </w:r>
          </w:hyperlink>
        </w:p>
        <w:p w:rsidR="00EC72AB" w:rsidRDefault="00590863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08" w:history="1">
            <w:r w:rsidR="00EC72AB" w:rsidRPr="00F72F7F">
              <w:rPr>
                <w:rStyle w:val="Hypertextovprepojenie"/>
              </w:rPr>
              <w:t>1.6.3.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Prípustné</w:t>
            </w:r>
            <w:r w:rsidR="00EC72AB" w:rsidRPr="00F72F7F">
              <w:rPr>
                <w:rStyle w:val="Hypertextovprepojenie"/>
                <w:rFonts w:ascii="Times New Roman" w:hAnsi="Times New Roman"/>
              </w:rPr>
              <w:t xml:space="preserve"> </w:t>
            </w:r>
            <w:r w:rsidR="00EC72AB" w:rsidRPr="00F72F7F">
              <w:rPr>
                <w:rStyle w:val="Hypertextovprepojenie"/>
              </w:rPr>
              <w:t>odchýlky</w:t>
            </w:r>
            <w:r w:rsidR="00EC72AB" w:rsidRPr="00F72F7F">
              <w:rPr>
                <w:rStyle w:val="Hypertextovprepojenie"/>
                <w:rFonts w:ascii="Times New Roman" w:hAnsi="Times New Roman"/>
              </w:rPr>
              <w:t xml:space="preserve"> </w:t>
            </w:r>
            <w:r w:rsidR="00EC72AB" w:rsidRPr="00F72F7F">
              <w:rPr>
                <w:rStyle w:val="Hypertextovprepojenie"/>
              </w:rPr>
              <w:t>a</w:t>
            </w:r>
            <w:r w:rsidR="00EC72AB" w:rsidRPr="00F72F7F">
              <w:rPr>
                <w:rStyle w:val="Hypertextovprepojenie"/>
                <w:rFonts w:ascii="Times New Roman" w:hAnsi="Times New Roman"/>
              </w:rPr>
              <w:t xml:space="preserve"> </w:t>
            </w:r>
            <w:r w:rsidR="00EC72AB" w:rsidRPr="00F72F7F">
              <w:rPr>
                <w:rStyle w:val="Hypertextovprepojenie"/>
              </w:rPr>
              <w:t>zmeny</w:t>
            </w:r>
            <w:r w:rsidR="00EC72AB" w:rsidRPr="00F72F7F">
              <w:rPr>
                <w:rStyle w:val="Hypertextovprepojenie"/>
                <w:rFonts w:ascii="Times New Roman" w:hAnsi="Times New Roman"/>
              </w:rPr>
              <w:t xml:space="preserve"> </w:t>
            </w:r>
            <w:r w:rsidR="00EC72AB" w:rsidRPr="00F72F7F">
              <w:rPr>
                <w:rStyle w:val="Hypertextovprepojenie"/>
              </w:rPr>
              <w:t>v</w:t>
            </w:r>
            <w:r w:rsidR="00EC72AB" w:rsidRPr="00F72F7F">
              <w:rPr>
                <w:rStyle w:val="Hypertextovprepojenie"/>
                <w:rFonts w:ascii="Times New Roman" w:hAnsi="Times New Roman"/>
              </w:rPr>
              <w:t xml:space="preserve"> </w:t>
            </w:r>
            <w:r w:rsidR="00EC72AB" w:rsidRPr="00F72F7F">
              <w:rPr>
                <w:rStyle w:val="Hypertextovprepojenie"/>
              </w:rPr>
              <w:t>technických</w:t>
            </w:r>
            <w:r w:rsidR="00EC72AB" w:rsidRPr="00F72F7F">
              <w:rPr>
                <w:rStyle w:val="Hypertextovprepojenie"/>
                <w:spacing w:val="-64"/>
              </w:rPr>
              <w:t xml:space="preserve"> </w:t>
            </w:r>
            <w:r w:rsidR="00EC72AB" w:rsidRPr="00F72F7F">
              <w:rPr>
                <w:rStyle w:val="Hypertextovprepojenie"/>
              </w:rPr>
              <w:t>špecifikáciách</w:t>
            </w:r>
            <w:r w:rsidR="00EC72AB" w:rsidRPr="00F72F7F">
              <w:rPr>
                <w:rStyle w:val="Hypertextovprepojenie"/>
                <w:spacing w:val="14"/>
              </w:rPr>
              <w:t xml:space="preserve"> </w:t>
            </w:r>
            <w:r w:rsidR="00EC72AB" w:rsidRPr="00F72F7F">
              <w:rPr>
                <w:rStyle w:val="Hypertextovprepojenie"/>
              </w:rPr>
              <w:t>a</w:t>
            </w:r>
            <w:r w:rsidR="00EC72AB" w:rsidRPr="00F72F7F">
              <w:rPr>
                <w:rStyle w:val="Hypertextovprepojenie"/>
                <w:spacing w:val="19"/>
              </w:rPr>
              <w:t xml:space="preserve"> </w:t>
            </w:r>
            <w:r w:rsidR="00EC72AB" w:rsidRPr="00F72F7F">
              <w:rPr>
                <w:rStyle w:val="Hypertextovprepojenie"/>
              </w:rPr>
              <w:t>ostatných</w:t>
            </w:r>
            <w:r w:rsidR="00EC72AB" w:rsidRPr="00F72F7F">
              <w:rPr>
                <w:rStyle w:val="Hypertextovprepojenie"/>
                <w:spacing w:val="18"/>
              </w:rPr>
              <w:t xml:space="preserve"> </w:t>
            </w:r>
            <w:r w:rsidR="00EC72AB" w:rsidRPr="00F72F7F">
              <w:rPr>
                <w:rStyle w:val="Hypertextovprepojenie"/>
              </w:rPr>
              <w:t>predpisoch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_Toc178188208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22</w:t>
            </w:r>
            <w:r w:rsidR="00EC72AB">
              <w:rPr>
                <w:webHidden/>
              </w:rPr>
              <w:fldChar w:fldCharType="end"/>
            </w:r>
          </w:hyperlink>
        </w:p>
        <w:p w:rsidR="00EC72AB" w:rsidRDefault="00590863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09" w:history="1">
            <w:r w:rsidR="00EC72AB" w:rsidRPr="00F72F7F">
              <w:rPr>
                <w:rStyle w:val="Hypertextovprepojenie"/>
              </w:rPr>
              <w:t>1.6.4.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Nevyhovujúce</w:t>
            </w:r>
            <w:r w:rsidR="00EC72AB" w:rsidRPr="00F72F7F">
              <w:rPr>
                <w:rStyle w:val="Hypertextovprepojenie"/>
                <w:spacing w:val="57"/>
              </w:rPr>
              <w:t xml:space="preserve"> </w:t>
            </w:r>
            <w:r w:rsidR="00EC72AB" w:rsidRPr="00F72F7F">
              <w:rPr>
                <w:rStyle w:val="Hypertextovprepojenie"/>
              </w:rPr>
              <w:t>konštrukčné</w:t>
            </w:r>
            <w:r w:rsidR="00EC72AB" w:rsidRPr="00F72F7F">
              <w:rPr>
                <w:rStyle w:val="Hypertextovprepojenie"/>
                <w:spacing w:val="61"/>
              </w:rPr>
              <w:t xml:space="preserve"> </w:t>
            </w:r>
            <w:r w:rsidR="00EC72AB" w:rsidRPr="00F72F7F">
              <w:rPr>
                <w:rStyle w:val="Hypertextovprepojenie"/>
              </w:rPr>
              <w:t>prvky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_Toc178188209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22</w:t>
            </w:r>
            <w:r w:rsidR="00EC72AB">
              <w:rPr>
                <w:webHidden/>
              </w:rPr>
              <w:fldChar w:fldCharType="end"/>
            </w:r>
          </w:hyperlink>
        </w:p>
        <w:p w:rsidR="00EC72AB" w:rsidRDefault="00590863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10" w:history="1">
            <w:r w:rsidR="00EC72AB" w:rsidRPr="00F72F7F">
              <w:rPr>
                <w:rStyle w:val="Hypertextovprepojenie"/>
              </w:rPr>
              <w:t>1.6.5.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Geodetické</w:t>
            </w:r>
            <w:r w:rsidR="00EC72AB" w:rsidRPr="00F72F7F">
              <w:rPr>
                <w:rStyle w:val="Hypertextovprepojenie"/>
                <w:spacing w:val="56"/>
              </w:rPr>
              <w:t xml:space="preserve"> </w:t>
            </w:r>
            <w:r w:rsidR="00EC72AB" w:rsidRPr="00F72F7F">
              <w:rPr>
                <w:rStyle w:val="Hypertextovprepojenie"/>
              </w:rPr>
              <w:t>sledovanie</w:t>
            </w:r>
            <w:r w:rsidR="00EC72AB" w:rsidRPr="00F72F7F">
              <w:rPr>
                <w:rStyle w:val="Hypertextovprepojenie"/>
                <w:spacing w:val="57"/>
              </w:rPr>
              <w:t xml:space="preserve"> </w:t>
            </w:r>
            <w:r w:rsidR="00EC72AB" w:rsidRPr="00F72F7F">
              <w:rPr>
                <w:rStyle w:val="Hypertextovprepojenie"/>
              </w:rPr>
              <w:t>posunov</w:t>
            </w:r>
            <w:r w:rsidR="00EC72AB" w:rsidRPr="00F72F7F">
              <w:rPr>
                <w:rStyle w:val="Hypertextovprepojenie"/>
                <w:spacing w:val="51"/>
              </w:rPr>
              <w:t xml:space="preserve"> </w:t>
            </w:r>
            <w:r w:rsidR="00EC72AB" w:rsidRPr="00F72F7F">
              <w:rPr>
                <w:rStyle w:val="Hypertextovprepojenie"/>
              </w:rPr>
              <w:t>a</w:t>
            </w:r>
            <w:r w:rsidR="00EC72AB" w:rsidRPr="00F72F7F">
              <w:rPr>
                <w:rStyle w:val="Hypertextovprepojenie"/>
                <w:spacing w:val="57"/>
              </w:rPr>
              <w:t xml:space="preserve"> </w:t>
            </w:r>
            <w:r w:rsidR="00EC72AB" w:rsidRPr="00F72F7F">
              <w:rPr>
                <w:rStyle w:val="Hypertextovprepojenie"/>
              </w:rPr>
              <w:t>deformácii</w:t>
            </w:r>
            <w:r w:rsidR="00EC72AB" w:rsidRPr="00F72F7F">
              <w:rPr>
                <w:rStyle w:val="Hypertextovprepojenie"/>
                <w:spacing w:val="-64"/>
              </w:rPr>
              <w:t xml:space="preserve"> </w:t>
            </w:r>
            <w:r w:rsidR="00EC72AB" w:rsidRPr="00F72F7F">
              <w:rPr>
                <w:rStyle w:val="Hypertextovprepojenie"/>
              </w:rPr>
              <w:t>stavebných</w:t>
            </w:r>
            <w:r w:rsidR="00EC72AB" w:rsidRPr="00F72F7F">
              <w:rPr>
                <w:rStyle w:val="Hypertextovprepojenie"/>
                <w:spacing w:val="14"/>
              </w:rPr>
              <w:t xml:space="preserve"> </w:t>
            </w:r>
            <w:r w:rsidR="00EC72AB" w:rsidRPr="00F72F7F">
              <w:rPr>
                <w:rStyle w:val="Hypertextovprepojenie"/>
              </w:rPr>
              <w:t>objektov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_Toc178188210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22</w:t>
            </w:r>
            <w:r w:rsidR="00EC72AB">
              <w:rPr>
                <w:webHidden/>
              </w:rPr>
              <w:fldChar w:fldCharType="end"/>
            </w:r>
          </w:hyperlink>
        </w:p>
        <w:p w:rsidR="00EC72AB" w:rsidRDefault="00590863">
          <w:pPr>
            <w:pStyle w:val="Obsah2"/>
            <w:rPr>
              <w:rFonts w:asciiTheme="minorHAnsi" w:eastAsiaTheme="minorEastAsia" w:hAnsiTheme="minorHAnsi"/>
              <w:noProof/>
              <w:kern w:val="2"/>
              <w:lang w:eastAsia="sk-SK"/>
              <w14:ligatures w14:val="standardContextual"/>
            </w:rPr>
          </w:pPr>
          <w:hyperlink w:anchor="_Toc178188211" w:history="1">
            <w:r w:rsidR="00EC72AB" w:rsidRPr="00F72F7F">
              <w:rPr>
                <w:rStyle w:val="Hypertextovprepojenie"/>
                <w:noProof/>
              </w:rPr>
              <w:t>1.7.</w:t>
            </w:r>
            <w:r w:rsidR="00EC72AB">
              <w:rPr>
                <w:rFonts w:asciiTheme="minorHAnsi" w:eastAsiaTheme="minorEastAsia" w:hAnsiTheme="minorHAnsi"/>
                <w:noProof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  <w:noProof/>
              </w:rPr>
              <w:t>PREBERACIE KONANIE</w:t>
            </w:r>
            <w:r w:rsidR="00EC72AB">
              <w:rPr>
                <w:noProof/>
                <w:webHidden/>
              </w:rPr>
              <w:tab/>
            </w:r>
            <w:r w:rsidR="00EC72AB">
              <w:rPr>
                <w:noProof/>
                <w:webHidden/>
              </w:rPr>
              <w:fldChar w:fldCharType="begin"/>
            </w:r>
            <w:r w:rsidR="00EC72AB">
              <w:rPr>
                <w:noProof/>
                <w:webHidden/>
              </w:rPr>
              <w:instrText xml:space="preserve"> PAGEREF _Toc178188211 \h </w:instrText>
            </w:r>
            <w:r w:rsidR="00EC72AB">
              <w:rPr>
                <w:noProof/>
                <w:webHidden/>
              </w:rPr>
            </w:r>
            <w:r w:rsidR="00EC72AB">
              <w:rPr>
                <w:noProof/>
                <w:webHidden/>
              </w:rPr>
              <w:fldChar w:fldCharType="separate"/>
            </w:r>
            <w:r w:rsidR="00EC72AB">
              <w:rPr>
                <w:noProof/>
                <w:webHidden/>
              </w:rPr>
              <w:t>22</w:t>
            </w:r>
            <w:r w:rsidR="00EC72AB">
              <w:rPr>
                <w:noProof/>
                <w:webHidden/>
              </w:rPr>
              <w:fldChar w:fldCharType="end"/>
            </w:r>
          </w:hyperlink>
        </w:p>
        <w:p w:rsidR="00EC72AB" w:rsidRDefault="00590863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12" w:history="1">
            <w:r w:rsidR="00EC72AB" w:rsidRPr="00F72F7F">
              <w:rPr>
                <w:rStyle w:val="Hypertextovprepojenie"/>
              </w:rPr>
              <w:t>1.7.1.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Podmienky</w:t>
            </w:r>
            <w:r w:rsidR="00EC72AB" w:rsidRPr="00F72F7F">
              <w:rPr>
                <w:rStyle w:val="Hypertextovprepojenie"/>
                <w:spacing w:val="43"/>
              </w:rPr>
              <w:t xml:space="preserve"> </w:t>
            </w:r>
            <w:r w:rsidR="00EC72AB" w:rsidRPr="00F72F7F">
              <w:rPr>
                <w:rStyle w:val="Hypertextovprepojenie"/>
              </w:rPr>
              <w:t>prevzatia</w:t>
            </w:r>
            <w:r w:rsidR="00EC72AB" w:rsidRPr="00F72F7F">
              <w:rPr>
                <w:rStyle w:val="Hypertextovprepojenie"/>
                <w:spacing w:val="51"/>
              </w:rPr>
              <w:t xml:space="preserve"> </w:t>
            </w:r>
            <w:r w:rsidR="00EC72AB" w:rsidRPr="00F72F7F">
              <w:rPr>
                <w:rStyle w:val="Hypertextovprepojenie"/>
              </w:rPr>
              <w:t>prác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_Toc178188212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22</w:t>
            </w:r>
            <w:r w:rsidR="00EC72AB">
              <w:rPr>
                <w:webHidden/>
              </w:rPr>
              <w:fldChar w:fldCharType="end"/>
            </w:r>
          </w:hyperlink>
        </w:p>
        <w:p w:rsidR="00EC72AB" w:rsidRDefault="00590863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13" w:history="1">
            <w:r w:rsidR="00EC72AB" w:rsidRPr="00F72F7F">
              <w:rPr>
                <w:rStyle w:val="Hypertextovprepojenie"/>
              </w:rPr>
              <w:t>1.7.2.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Doklady</w:t>
            </w:r>
            <w:r w:rsidR="00EC72AB" w:rsidRPr="00F72F7F">
              <w:rPr>
                <w:rStyle w:val="Hypertextovprepojenie"/>
                <w:spacing w:val="33"/>
              </w:rPr>
              <w:t xml:space="preserve"> </w:t>
            </w:r>
            <w:r w:rsidR="00EC72AB" w:rsidRPr="00F72F7F">
              <w:rPr>
                <w:rStyle w:val="Hypertextovprepojenie"/>
              </w:rPr>
              <w:t>nutné</w:t>
            </w:r>
            <w:r w:rsidR="00EC72AB" w:rsidRPr="00F72F7F">
              <w:rPr>
                <w:rStyle w:val="Hypertextovprepojenie"/>
                <w:spacing w:val="36"/>
              </w:rPr>
              <w:t xml:space="preserve"> </w:t>
            </w:r>
            <w:r w:rsidR="00EC72AB" w:rsidRPr="00F72F7F">
              <w:rPr>
                <w:rStyle w:val="Hypertextovprepojenie"/>
              </w:rPr>
              <w:t>na</w:t>
            </w:r>
            <w:r w:rsidR="00EC72AB" w:rsidRPr="00F72F7F">
              <w:rPr>
                <w:rStyle w:val="Hypertextovprepojenie"/>
                <w:spacing w:val="37"/>
              </w:rPr>
              <w:t xml:space="preserve"> </w:t>
            </w:r>
            <w:r w:rsidR="00EC72AB" w:rsidRPr="00F72F7F">
              <w:rPr>
                <w:rStyle w:val="Hypertextovprepojenie"/>
              </w:rPr>
              <w:t>prevzatie</w:t>
            </w:r>
            <w:r w:rsidR="00EC72AB" w:rsidRPr="00F72F7F">
              <w:rPr>
                <w:rStyle w:val="Hypertextovprepojenie"/>
                <w:spacing w:val="40"/>
              </w:rPr>
              <w:t xml:space="preserve"> </w:t>
            </w:r>
            <w:r w:rsidR="00EC72AB" w:rsidRPr="00F72F7F">
              <w:rPr>
                <w:rStyle w:val="Hypertextovprepojenie"/>
              </w:rPr>
              <w:t>prác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_Toc178188213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23</w:t>
            </w:r>
            <w:r w:rsidR="00EC72AB">
              <w:rPr>
                <w:webHidden/>
              </w:rPr>
              <w:fldChar w:fldCharType="end"/>
            </w:r>
          </w:hyperlink>
        </w:p>
        <w:p w:rsidR="00EC72AB" w:rsidRDefault="00590863">
          <w:pPr>
            <w:pStyle w:val="Obsah2"/>
            <w:rPr>
              <w:rFonts w:asciiTheme="minorHAnsi" w:eastAsiaTheme="minorEastAsia" w:hAnsiTheme="minorHAnsi"/>
              <w:noProof/>
              <w:kern w:val="2"/>
              <w:lang w:eastAsia="sk-SK"/>
              <w14:ligatures w14:val="standardContextual"/>
            </w:rPr>
          </w:pPr>
          <w:hyperlink w:anchor="_Toc178188214" w:history="1">
            <w:r w:rsidR="00EC72AB" w:rsidRPr="00F72F7F">
              <w:rPr>
                <w:rStyle w:val="Hypertextovprepojenie"/>
                <w:noProof/>
              </w:rPr>
              <w:t>1.8.</w:t>
            </w:r>
            <w:r w:rsidR="00EC72AB">
              <w:rPr>
                <w:rFonts w:asciiTheme="minorHAnsi" w:eastAsiaTheme="minorEastAsia" w:hAnsiTheme="minorHAnsi"/>
                <w:noProof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  <w:noProof/>
              </w:rPr>
              <w:t>KONTROLA PREMENNÝCH PARAMETROV CESTNÉHO TELESA A JEHO ČASTI PRED UKONČENÍM ZÁRUČNEJ DOBY</w:t>
            </w:r>
            <w:r w:rsidR="00EC72AB">
              <w:rPr>
                <w:noProof/>
                <w:webHidden/>
              </w:rPr>
              <w:tab/>
            </w:r>
            <w:r w:rsidR="00EC72AB">
              <w:rPr>
                <w:noProof/>
                <w:webHidden/>
              </w:rPr>
              <w:fldChar w:fldCharType="begin"/>
            </w:r>
            <w:r w:rsidR="00EC72AB">
              <w:rPr>
                <w:noProof/>
                <w:webHidden/>
              </w:rPr>
              <w:instrText xml:space="preserve"> PAGEREF _Toc178188214 \h </w:instrText>
            </w:r>
            <w:r w:rsidR="00EC72AB">
              <w:rPr>
                <w:noProof/>
                <w:webHidden/>
              </w:rPr>
            </w:r>
            <w:r w:rsidR="00EC72AB">
              <w:rPr>
                <w:noProof/>
                <w:webHidden/>
              </w:rPr>
              <w:fldChar w:fldCharType="separate"/>
            </w:r>
            <w:r w:rsidR="00EC72AB">
              <w:rPr>
                <w:noProof/>
                <w:webHidden/>
              </w:rPr>
              <w:t>23</w:t>
            </w:r>
            <w:r w:rsidR="00EC72AB">
              <w:rPr>
                <w:noProof/>
                <w:webHidden/>
              </w:rPr>
              <w:fldChar w:fldCharType="end"/>
            </w:r>
          </w:hyperlink>
        </w:p>
        <w:p w:rsidR="00EC72AB" w:rsidRDefault="00590863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15" w:history="1">
            <w:r w:rsidR="00EC72AB" w:rsidRPr="00F72F7F">
              <w:rPr>
                <w:rStyle w:val="Hypertextovprepojenie"/>
              </w:rPr>
              <w:t>1.8.1.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Kontrola</w:t>
            </w:r>
            <w:r w:rsidR="00EC72AB" w:rsidRPr="00F72F7F">
              <w:rPr>
                <w:rStyle w:val="Hypertextovprepojenie"/>
                <w:spacing w:val="1"/>
              </w:rPr>
              <w:t xml:space="preserve"> </w:t>
            </w:r>
            <w:r w:rsidR="00EC72AB" w:rsidRPr="00F72F7F">
              <w:rPr>
                <w:rStyle w:val="Hypertextovprepojenie"/>
              </w:rPr>
              <w:t>parametrov</w:t>
            </w:r>
            <w:r w:rsidR="00EC72AB" w:rsidRPr="00F72F7F">
              <w:rPr>
                <w:rStyle w:val="Hypertextovprepojenie"/>
                <w:spacing w:val="1"/>
              </w:rPr>
              <w:t xml:space="preserve"> </w:t>
            </w:r>
            <w:r w:rsidR="00EC72AB" w:rsidRPr="00F72F7F">
              <w:rPr>
                <w:rStyle w:val="Hypertextovprepojenie"/>
              </w:rPr>
              <w:t>kompletizačných</w:t>
            </w:r>
            <w:r w:rsidR="00EC72AB" w:rsidRPr="00F72F7F">
              <w:rPr>
                <w:rStyle w:val="Hypertextovprepojenie"/>
                <w:spacing w:val="1"/>
              </w:rPr>
              <w:t xml:space="preserve"> </w:t>
            </w:r>
            <w:r w:rsidR="00EC72AB" w:rsidRPr="00F72F7F">
              <w:rPr>
                <w:rStyle w:val="Hypertextovprepojenie"/>
              </w:rPr>
              <w:t>prvkov</w:t>
            </w:r>
            <w:r w:rsidR="00EC72AB" w:rsidRPr="00F72F7F">
              <w:rPr>
                <w:rStyle w:val="Hypertextovprepojenie"/>
                <w:spacing w:val="1"/>
              </w:rPr>
              <w:t xml:space="preserve"> </w:t>
            </w:r>
            <w:r w:rsidR="00EC72AB" w:rsidRPr="00F72F7F">
              <w:rPr>
                <w:rStyle w:val="Hypertextovprepojenie"/>
              </w:rPr>
              <w:t>navrhovaných</w:t>
            </w:r>
            <w:r w:rsidR="00EC72AB" w:rsidRPr="00F72F7F">
              <w:rPr>
                <w:rStyle w:val="Hypertextovprepojenie"/>
                <w:spacing w:val="1"/>
              </w:rPr>
              <w:t xml:space="preserve"> </w:t>
            </w:r>
            <w:r w:rsidR="00EC72AB" w:rsidRPr="00F72F7F">
              <w:rPr>
                <w:rStyle w:val="Hypertextovprepojenie"/>
              </w:rPr>
              <w:t>podľa</w:t>
            </w:r>
            <w:r w:rsidR="00EC72AB" w:rsidRPr="00F72F7F">
              <w:rPr>
                <w:rStyle w:val="Hypertextovprepojenie"/>
                <w:spacing w:val="1"/>
              </w:rPr>
              <w:t xml:space="preserve"> </w:t>
            </w:r>
            <w:r w:rsidR="00EC72AB" w:rsidRPr="00F72F7F">
              <w:rPr>
                <w:rStyle w:val="Hypertextovprepojenie"/>
              </w:rPr>
              <w:t>platných</w:t>
            </w:r>
            <w:r w:rsidR="00EC72AB" w:rsidRPr="00F72F7F">
              <w:rPr>
                <w:rStyle w:val="Hypertextovprepojenie"/>
                <w:spacing w:val="1"/>
              </w:rPr>
              <w:t xml:space="preserve"> </w:t>
            </w:r>
            <w:r w:rsidR="00EC72AB" w:rsidRPr="00F72F7F">
              <w:rPr>
                <w:rStyle w:val="Hypertextovprepojenie"/>
              </w:rPr>
              <w:t>noriem</w:t>
            </w:r>
            <w:r w:rsidR="00EC72AB" w:rsidRPr="00F72F7F">
              <w:rPr>
                <w:rStyle w:val="Hypertextovprepojenie"/>
                <w:spacing w:val="1"/>
              </w:rPr>
              <w:t xml:space="preserve"> </w:t>
            </w:r>
            <w:r w:rsidR="00EC72AB" w:rsidRPr="00F72F7F">
              <w:rPr>
                <w:rStyle w:val="Hypertextovprepojenie"/>
              </w:rPr>
              <w:t>a</w:t>
            </w:r>
            <w:r w:rsidR="00EC72AB" w:rsidRPr="00F72F7F">
              <w:rPr>
                <w:rStyle w:val="Hypertextovprepojenie"/>
                <w:spacing w:val="1"/>
              </w:rPr>
              <w:t xml:space="preserve"> </w:t>
            </w:r>
            <w:r w:rsidR="00EC72AB" w:rsidRPr="00F72F7F">
              <w:rPr>
                <w:rStyle w:val="Hypertextovprepojenie"/>
              </w:rPr>
              <w:t>systémov</w:t>
            </w:r>
            <w:r w:rsidR="00EC72AB" w:rsidRPr="00F72F7F">
              <w:rPr>
                <w:rStyle w:val="Hypertextovprepojenie"/>
                <w:spacing w:val="1"/>
              </w:rPr>
              <w:t xml:space="preserve"> </w:t>
            </w:r>
            <w:r w:rsidR="00EC72AB" w:rsidRPr="00F72F7F">
              <w:rPr>
                <w:rStyle w:val="Hypertextovprepojenie"/>
              </w:rPr>
              <w:t>zabudovaných</w:t>
            </w:r>
            <w:r w:rsidR="00EC72AB" w:rsidRPr="00F72F7F">
              <w:rPr>
                <w:rStyle w:val="Hypertextovprepojenie"/>
                <w:spacing w:val="17"/>
              </w:rPr>
              <w:t xml:space="preserve"> </w:t>
            </w:r>
            <w:r w:rsidR="00EC72AB" w:rsidRPr="00F72F7F">
              <w:rPr>
                <w:rStyle w:val="Hypertextovprepojenie"/>
              </w:rPr>
              <w:t>do</w:t>
            </w:r>
            <w:r w:rsidR="00EC72AB" w:rsidRPr="00F72F7F">
              <w:rPr>
                <w:rStyle w:val="Hypertextovprepojenie"/>
                <w:spacing w:val="16"/>
              </w:rPr>
              <w:t xml:space="preserve"> </w:t>
            </w:r>
            <w:r w:rsidR="00EC72AB" w:rsidRPr="00F72F7F">
              <w:rPr>
                <w:rStyle w:val="Hypertextovprepojenie"/>
              </w:rPr>
              <w:t>objektu</w:t>
            </w:r>
            <w:r w:rsidR="00EC72AB" w:rsidRPr="00F72F7F">
              <w:rPr>
                <w:rStyle w:val="Hypertextovprepojenie"/>
                <w:spacing w:val="13"/>
              </w:rPr>
              <w:t xml:space="preserve"> </w:t>
            </w:r>
            <w:r w:rsidR="00EC72AB" w:rsidRPr="00F72F7F">
              <w:rPr>
                <w:rStyle w:val="Hypertextovprepojenie"/>
              </w:rPr>
              <w:t>stavby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_Toc178188215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23</w:t>
            </w:r>
            <w:r w:rsidR="00EC72AB">
              <w:rPr>
                <w:webHidden/>
              </w:rPr>
              <w:fldChar w:fldCharType="end"/>
            </w:r>
          </w:hyperlink>
        </w:p>
        <w:p w:rsidR="00EC72AB" w:rsidRDefault="00590863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16" w:history="1">
            <w:r w:rsidR="00EC72AB" w:rsidRPr="00F72F7F">
              <w:rPr>
                <w:rStyle w:val="Hypertextovprepojenie"/>
              </w:rPr>
              <w:t>1.8.2.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Kontrola</w:t>
            </w:r>
            <w:r w:rsidR="00EC72AB" w:rsidRPr="00F72F7F">
              <w:rPr>
                <w:rStyle w:val="Hypertextovprepojenie"/>
                <w:spacing w:val="48"/>
              </w:rPr>
              <w:t xml:space="preserve"> </w:t>
            </w:r>
            <w:r w:rsidR="00EC72AB" w:rsidRPr="00F72F7F">
              <w:rPr>
                <w:rStyle w:val="Hypertextovprepojenie"/>
              </w:rPr>
              <w:t>povrchu</w:t>
            </w:r>
            <w:r w:rsidR="00EC72AB" w:rsidRPr="00F72F7F">
              <w:rPr>
                <w:rStyle w:val="Hypertextovprepojenie"/>
                <w:spacing w:val="51"/>
              </w:rPr>
              <w:t xml:space="preserve"> </w:t>
            </w:r>
            <w:r w:rsidR="00EC72AB" w:rsidRPr="00F72F7F">
              <w:rPr>
                <w:rStyle w:val="Hypertextovprepojenie"/>
              </w:rPr>
              <w:t>vozovky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_Toc178188216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23</w:t>
            </w:r>
            <w:r w:rsidR="00EC72AB">
              <w:rPr>
                <w:webHidden/>
              </w:rPr>
              <w:fldChar w:fldCharType="end"/>
            </w:r>
          </w:hyperlink>
        </w:p>
        <w:p w:rsidR="00EC72AB" w:rsidRDefault="00590863">
          <w:pPr>
            <w:pStyle w:val="Obsah2"/>
            <w:rPr>
              <w:rFonts w:asciiTheme="minorHAnsi" w:eastAsiaTheme="minorEastAsia" w:hAnsiTheme="minorHAnsi"/>
              <w:noProof/>
              <w:kern w:val="2"/>
              <w:lang w:eastAsia="sk-SK"/>
              <w14:ligatures w14:val="standardContextual"/>
            </w:rPr>
          </w:pPr>
          <w:hyperlink w:anchor="_Toc178188217" w:history="1">
            <w:r w:rsidR="00EC72AB" w:rsidRPr="00F72F7F">
              <w:rPr>
                <w:rStyle w:val="Hypertextovprepojenie"/>
                <w:noProof/>
              </w:rPr>
              <w:t>1.9.</w:t>
            </w:r>
            <w:r w:rsidR="00EC72AB">
              <w:rPr>
                <w:rFonts w:asciiTheme="minorHAnsi" w:eastAsiaTheme="minorEastAsia" w:hAnsiTheme="minorHAnsi"/>
                <w:noProof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  <w:noProof/>
              </w:rPr>
              <w:t>STAVENISKO</w:t>
            </w:r>
            <w:r w:rsidR="00EC72AB">
              <w:rPr>
                <w:noProof/>
                <w:webHidden/>
              </w:rPr>
              <w:tab/>
            </w:r>
            <w:r w:rsidR="00EC72AB">
              <w:rPr>
                <w:noProof/>
                <w:webHidden/>
              </w:rPr>
              <w:fldChar w:fldCharType="begin"/>
            </w:r>
            <w:r w:rsidR="00EC72AB">
              <w:rPr>
                <w:noProof/>
                <w:webHidden/>
              </w:rPr>
              <w:instrText xml:space="preserve"> PAGEREF _Toc178188217 \h </w:instrText>
            </w:r>
            <w:r w:rsidR="00EC72AB">
              <w:rPr>
                <w:noProof/>
                <w:webHidden/>
              </w:rPr>
            </w:r>
            <w:r w:rsidR="00EC72AB">
              <w:rPr>
                <w:noProof/>
                <w:webHidden/>
              </w:rPr>
              <w:fldChar w:fldCharType="separate"/>
            </w:r>
            <w:r w:rsidR="00EC72AB">
              <w:rPr>
                <w:noProof/>
                <w:webHidden/>
              </w:rPr>
              <w:t>25</w:t>
            </w:r>
            <w:r w:rsidR="00EC72AB">
              <w:rPr>
                <w:noProof/>
                <w:webHidden/>
              </w:rPr>
              <w:fldChar w:fldCharType="end"/>
            </w:r>
          </w:hyperlink>
        </w:p>
        <w:p w:rsidR="00EC72AB" w:rsidRDefault="00590863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18" w:history="1">
            <w:r w:rsidR="00EC72AB" w:rsidRPr="00F72F7F">
              <w:rPr>
                <w:rStyle w:val="Hypertextovprepojenie"/>
              </w:rPr>
              <w:t>1.9.1.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Odovzdanie</w:t>
            </w:r>
            <w:r w:rsidR="00EC72AB" w:rsidRPr="00F72F7F">
              <w:rPr>
                <w:rStyle w:val="Hypertextovprepojenie"/>
                <w:spacing w:val="110"/>
              </w:rPr>
              <w:t xml:space="preserve"> </w:t>
            </w:r>
            <w:r w:rsidR="00EC72AB" w:rsidRPr="00F72F7F">
              <w:rPr>
                <w:rStyle w:val="Hypertextovprepojenie"/>
              </w:rPr>
              <w:t>staveniska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_Toc178188218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25</w:t>
            </w:r>
            <w:r w:rsidR="00EC72AB">
              <w:rPr>
                <w:webHidden/>
              </w:rPr>
              <w:fldChar w:fldCharType="end"/>
            </w:r>
          </w:hyperlink>
        </w:p>
        <w:p w:rsidR="00EC72AB" w:rsidRDefault="00590863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19" w:history="1">
            <w:r w:rsidR="00EC72AB" w:rsidRPr="00F72F7F">
              <w:rPr>
                <w:rStyle w:val="Hypertextovprepojenie"/>
              </w:rPr>
              <w:t>1.9.2.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Objekty</w:t>
            </w:r>
            <w:r w:rsidR="00EC72AB" w:rsidRPr="00F72F7F">
              <w:rPr>
                <w:rStyle w:val="Hypertextovprepojenie"/>
                <w:spacing w:val="40"/>
              </w:rPr>
              <w:t xml:space="preserve"> </w:t>
            </w:r>
            <w:r w:rsidR="00EC72AB" w:rsidRPr="00F72F7F">
              <w:rPr>
                <w:rStyle w:val="Hypertextovprepojenie"/>
              </w:rPr>
              <w:t>a</w:t>
            </w:r>
            <w:r w:rsidR="00EC72AB" w:rsidRPr="00F72F7F">
              <w:rPr>
                <w:rStyle w:val="Hypertextovprepojenie"/>
                <w:spacing w:val="50"/>
              </w:rPr>
              <w:t xml:space="preserve"> </w:t>
            </w:r>
            <w:r w:rsidR="00EC72AB" w:rsidRPr="00F72F7F">
              <w:rPr>
                <w:rStyle w:val="Hypertextovprepojenie"/>
              </w:rPr>
              <w:t>zariadenia</w:t>
            </w:r>
            <w:r w:rsidR="00EC72AB" w:rsidRPr="00F72F7F">
              <w:rPr>
                <w:rStyle w:val="Hypertextovprepojenie"/>
                <w:spacing w:val="48"/>
              </w:rPr>
              <w:t xml:space="preserve"> </w:t>
            </w:r>
            <w:r w:rsidR="00EC72AB" w:rsidRPr="00F72F7F">
              <w:rPr>
                <w:rStyle w:val="Hypertextovprepojenie"/>
              </w:rPr>
              <w:t>pre</w:t>
            </w:r>
            <w:r w:rsidR="00EC72AB" w:rsidRPr="00F72F7F">
              <w:rPr>
                <w:rStyle w:val="Hypertextovprepojenie"/>
                <w:spacing w:val="47"/>
              </w:rPr>
              <w:t xml:space="preserve"> </w:t>
            </w:r>
            <w:r w:rsidR="00EC72AB" w:rsidRPr="00F72F7F">
              <w:rPr>
                <w:rStyle w:val="Hypertextovprepojenie"/>
              </w:rPr>
              <w:t>objednávateľa</w:t>
            </w:r>
            <w:r w:rsidR="00EC72AB" w:rsidRPr="00F72F7F">
              <w:rPr>
                <w:rStyle w:val="Hypertextovprepojenie"/>
                <w:spacing w:val="47"/>
              </w:rPr>
              <w:t xml:space="preserve"> </w:t>
            </w:r>
            <w:r w:rsidR="00EC72AB" w:rsidRPr="00F72F7F">
              <w:rPr>
                <w:rStyle w:val="Hypertextovprepojenie"/>
              </w:rPr>
              <w:t>(stavebný</w:t>
            </w:r>
            <w:r w:rsidR="00EC72AB" w:rsidRPr="00F72F7F">
              <w:rPr>
                <w:rStyle w:val="Hypertextovprepojenie"/>
                <w:spacing w:val="41"/>
              </w:rPr>
              <w:t xml:space="preserve"> </w:t>
            </w:r>
            <w:r w:rsidR="00EC72AB" w:rsidRPr="00F72F7F">
              <w:rPr>
                <w:rStyle w:val="Hypertextovprepojenie"/>
              </w:rPr>
              <w:t>dozor)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_Toc178188219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25</w:t>
            </w:r>
            <w:r w:rsidR="00EC72AB">
              <w:rPr>
                <w:webHidden/>
              </w:rPr>
              <w:fldChar w:fldCharType="end"/>
            </w:r>
          </w:hyperlink>
        </w:p>
        <w:p w:rsidR="00EC72AB" w:rsidRDefault="00590863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20" w:history="1">
            <w:r w:rsidR="00EC72AB" w:rsidRPr="00F72F7F">
              <w:rPr>
                <w:rStyle w:val="Hypertextovprepojenie"/>
              </w:rPr>
              <w:t>1.9.3.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Informačné</w:t>
            </w:r>
            <w:r w:rsidR="00EC72AB" w:rsidRPr="00F72F7F">
              <w:rPr>
                <w:rStyle w:val="Hypertextovprepojenie"/>
                <w:spacing w:val="40"/>
              </w:rPr>
              <w:t xml:space="preserve"> </w:t>
            </w:r>
            <w:r w:rsidR="00EC72AB" w:rsidRPr="00F72F7F">
              <w:rPr>
                <w:rStyle w:val="Hypertextovprepojenie"/>
              </w:rPr>
              <w:t>tabule</w:t>
            </w:r>
            <w:r w:rsidR="00EC72AB" w:rsidRPr="00F72F7F">
              <w:rPr>
                <w:rStyle w:val="Hypertextovprepojenie"/>
                <w:spacing w:val="41"/>
              </w:rPr>
              <w:t xml:space="preserve"> </w:t>
            </w:r>
            <w:r w:rsidR="00EC72AB" w:rsidRPr="00F72F7F">
              <w:rPr>
                <w:rStyle w:val="Hypertextovprepojenie"/>
              </w:rPr>
              <w:t>o</w:t>
            </w:r>
            <w:r w:rsidR="00EC72AB" w:rsidRPr="00F72F7F">
              <w:rPr>
                <w:rStyle w:val="Hypertextovprepojenie"/>
                <w:spacing w:val="35"/>
              </w:rPr>
              <w:t xml:space="preserve"> </w:t>
            </w:r>
            <w:r w:rsidR="00EC72AB" w:rsidRPr="00F72F7F">
              <w:rPr>
                <w:rStyle w:val="Hypertextovprepojenie"/>
              </w:rPr>
              <w:t>stavbe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_Toc178188220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25</w:t>
            </w:r>
            <w:r w:rsidR="00EC72AB">
              <w:rPr>
                <w:webHidden/>
              </w:rPr>
              <w:fldChar w:fldCharType="end"/>
            </w:r>
          </w:hyperlink>
        </w:p>
        <w:p w:rsidR="00EC72AB" w:rsidRDefault="00590863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21" w:history="1">
            <w:r w:rsidR="00EC72AB" w:rsidRPr="00F72F7F">
              <w:rPr>
                <w:rStyle w:val="Hypertextovprepojenie"/>
              </w:rPr>
              <w:t>1.9.4.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Vytýčenie Diela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_Toc178188221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26</w:t>
            </w:r>
            <w:r w:rsidR="00EC72AB">
              <w:rPr>
                <w:webHidden/>
              </w:rPr>
              <w:fldChar w:fldCharType="end"/>
            </w:r>
          </w:hyperlink>
        </w:p>
        <w:p w:rsidR="00EC72AB" w:rsidRDefault="00590863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22" w:history="1">
            <w:r w:rsidR="00EC72AB" w:rsidRPr="00F72F7F">
              <w:rPr>
                <w:rStyle w:val="Hypertextovprepojenie"/>
              </w:rPr>
              <w:t>1.9.5.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Zameranie</w:t>
            </w:r>
            <w:r w:rsidR="00EC72AB" w:rsidRPr="00F72F7F">
              <w:rPr>
                <w:rStyle w:val="Hypertextovprepojenie"/>
                <w:spacing w:val="52"/>
              </w:rPr>
              <w:t xml:space="preserve"> </w:t>
            </w:r>
            <w:r w:rsidR="00EC72AB" w:rsidRPr="00F72F7F">
              <w:rPr>
                <w:rStyle w:val="Hypertextovprepojenie"/>
              </w:rPr>
              <w:t>pôvodného</w:t>
            </w:r>
            <w:r w:rsidR="00EC72AB" w:rsidRPr="00F72F7F">
              <w:rPr>
                <w:rStyle w:val="Hypertextovprepojenie"/>
                <w:spacing w:val="52"/>
              </w:rPr>
              <w:t xml:space="preserve"> </w:t>
            </w:r>
            <w:r w:rsidR="00EC72AB" w:rsidRPr="00F72F7F">
              <w:rPr>
                <w:rStyle w:val="Hypertextovprepojenie"/>
              </w:rPr>
              <w:t>terénu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_Toc178188222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26</w:t>
            </w:r>
            <w:r w:rsidR="00EC72AB">
              <w:rPr>
                <w:webHidden/>
              </w:rPr>
              <w:fldChar w:fldCharType="end"/>
            </w:r>
          </w:hyperlink>
        </w:p>
        <w:p w:rsidR="00EC72AB" w:rsidRDefault="00590863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23" w:history="1">
            <w:r w:rsidR="00EC72AB" w:rsidRPr="00F72F7F">
              <w:rPr>
                <w:rStyle w:val="Hypertextovprepojenie"/>
              </w:rPr>
              <w:t>1.9.6.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Inžinierske</w:t>
            </w:r>
            <w:r w:rsidR="00EC72AB" w:rsidRPr="00F72F7F">
              <w:rPr>
                <w:rStyle w:val="Hypertextovprepojenie"/>
                <w:spacing w:val="51"/>
              </w:rPr>
              <w:t xml:space="preserve"> </w:t>
            </w:r>
            <w:r w:rsidR="00EC72AB" w:rsidRPr="00F72F7F">
              <w:rPr>
                <w:rStyle w:val="Hypertextovprepojenie"/>
              </w:rPr>
              <w:t>siete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_Toc178188223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26</w:t>
            </w:r>
            <w:r w:rsidR="00EC72AB">
              <w:rPr>
                <w:webHidden/>
              </w:rPr>
              <w:fldChar w:fldCharType="end"/>
            </w:r>
          </w:hyperlink>
        </w:p>
        <w:p w:rsidR="00EC72AB" w:rsidRDefault="00590863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24" w:history="1">
            <w:r w:rsidR="00EC72AB" w:rsidRPr="00F72F7F">
              <w:rPr>
                <w:rStyle w:val="Hypertextovprepojenie"/>
              </w:rPr>
              <w:t>1.9.7.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Organizácia</w:t>
            </w:r>
            <w:r w:rsidR="00EC72AB" w:rsidRPr="00F72F7F">
              <w:rPr>
                <w:rStyle w:val="Hypertextovprepojenie"/>
                <w:spacing w:val="46"/>
              </w:rPr>
              <w:t xml:space="preserve"> </w:t>
            </w:r>
            <w:r w:rsidR="00EC72AB" w:rsidRPr="00F72F7F">
              <w:rPr>
                <w:rStyle w:val="Hypertextovprepojenie"/>
              </w:rPr>
              <w:t>prác</w:t>
            </w:r>
            <w:r w:rsidR="00EC72AB" w:rsidRPr="00F72F7F">
              <w:rPr>
                <w:rStyle w:val="Hypertextovprepojenie"/>
                <w:spacing w:val="46"/>
              </w:rPr>
              <w:t xml:space="preserve"> </w:t>
            </w:r>
            <w:r w:rsidR="00EC72AB" w:rsidRPr="00F72F7F">
              <w:rPr>
                <w:rStyle w:val="Hypertextovprepojenie"/>
              </w:rPr>
              <w:t>počas</w:t>
            </w:r>
            <w:r w:rsidR="00EC72AB" w:rsidRPr="00F72F7F">
              <w:rPr>
                <w:rStyle w:val="Hypertextovprepojenie"/>
                <w:spacing w:val="49"/>
              </w:rPr>
              <w:t xml:space="preserve"> </w:t>
            </w:r>
            <w:r w:rsidR="00EC72AB" w:rsidRPr="00F72F7F">
              <w:rPr>
                <w:rStyle w:val="Hypertextovprepojenie"/>
              </w:rPr>
              <w:t>verejnej</w:t>
            </w:r>
            <w:r w:rsidR="00EC72AB" w:rsidRPr="00F72F7F">
              <w:rPr>
                <w:rStyle w:val="Hypertextovprepojenie"/>
                <w:spacing w:val="45"/>
              </w:rPr>
              <w:t xml:space="preserve"> </w:t>
            </w:r>
            <w:r w:rsidR="00EC72AB" w:rsidRPr="00F72F7F">
              <w:rPr>
                <w:rStyle w:val="Hypertextovprepojenie"/>
              </w:rPr>
              <w:t>premávky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_Toc178188224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27</w:t>
            </w:r>
            <w:r w:rsidR="00EC72AB">
              <w:rPr>
                <w:webHidden/>
              </w:rPr>
              <w:fldChar w:fldCharType="end"/>
            </w:r>
          </w:hyperlink>
        </w:p>
        <w:p w:rsidR="00EC72AB" w:rsidRDefault="00590863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25" w:history="1">
            <w:r w:rsidR="00EC72AB" w:rsidRPr="00F72F7F">
              <w:rPr>
                <w:rStyle w:val="Hypertextovprepojenie"/>
              </w:rPr>
              <w:t>1.9.8.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Obchádzky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_Toc178188225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27</w:t>
            </w:r>
            <w:r w:rsidR="00EC72AB">
              <w:rPr>
                <w:webHidden/>
              </w:rPr>
              <w:fldChar w:fldCharType="end"/>
            </w:r>
          </w:hyperlink>
        </w:p>
        <w:p w:rsidR="00EC72AB" w:rsidRDefault="00590863">
          <w:pPr>
            <w:pStyle w:val="Obsah2"/>
            <w:rPr>
              <w:rFonts w:asciiTheme="minorHAnsi" w:eastAsiaTheme="minorEastAsia" w:hAnsiTheme="minorHAnsi"/>
              <w:noProof/>
              <w:kern w:val="2"/>
              <w:lang w:eastAsia="sk-SK"/>
              <w14:ligatures w14:val="standardContextual"/>
            </w:rPr>
          </w:pPr>
          <w:hyperlink w:anchor="_Toc178188226" w:history="1">
            <w:r w:rsidR="00EC72AB" w:rsidRPr="00F72F7F">
              <w:rPr>
                <w:rStyle w:val="Hypertextovprepojenie"/>
                <w:noProof/>
              </w:rPr>
              <w:t>1.10.</w:t>
            </w:r>
            <w:r w:rsidR="00EC72AB">
              <w:rPr>
                <w:rFonts w:asciiTheme="minorHAnsi" w:eastAsiaTheme="minorEastAsia" w:hAnsiTheme="minorHAnsi"/>
                <w:noProof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  <w:noProof/>
              </w:rPr>
              <w:t>PROJEKTOVÁ DOKUMENTÁCIA STAVBY</w:t>
            </w:r>
            <w:r w:rsidR="00EC72AB">
              <w:rPr>
                <w:noProof/>
                <w:webHidden/>
              </w:rPr>
              <w:tab/>
            </w:r>
            <w:r w:rsidR="00EC72AB">
              <w:rPr>
                <w:noProof/>
                <w:webHidden/>
              </w:rPr>
              <w:fldChar w:fldCharType="begin"/>
            </w:r>
            <w:r w:rsidR="00EC72AB">
              <w:rPr>
                <w:noProof/>
                <w:webHidden/>
              </w:rPr>
              <w:instrText xml:space="preserve"> PAGEREF _Toc178188226 \h </w:instrText>
            </w:r>
            <w:r w:rsidR="00EC72AB">
              <w:rPr>
                <w:noProof/>
                <w:webHidden/>
              </w:rPr>
            </w:r>
            <w:r w:rsidR="00EC72AB">
              <w:rPr>
                <w:noProof/>
                <w:webHidden/>
              </w:rPr>
              <w:fldChar w:fldCharType="separate"/>
            </w:r>
            <w:r w:rsidR="00EC72AB">
              <w:rPr>
                <w:noProof/>
                <w:webHidden/>
              </w:rPr>
              <w:t>27</w:t>
            </w:r>
            <w:r w:rsidR="00EC72AB">
              <w:rPr>
                <w:noProof/>
                <w:webHidden/>
              </w:rPr>
              <w:fldChar w:fldCharType="end"/>
            </w:r>
          </w:hyperlink>
        </w:p>
        <w:p w:rsidR="00EC72AB" w:rsidRDefault="00590863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27" w:history="1">
            <w:r w:rsidR="00EC72AB" w:rsidRPr="00F72F7F">
              <w:rPr>
                <w:rStyle w:val="Hypertextovprepojenie"/>
              </w:rPr>
              <w:t>1.10.1.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Dokumentácia poskytnutá Objednávateľom (DPO)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_Toc178188227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28</w:t>
            </w:r>
            <w:r w:rsidR="00EC72AB">
              <w:rPr>
                <w:webHidden/>
              </w:rPr>
              <w:fldChar w:fldCharType="end"/>
            </w:r>
          </w:hyperlink>
        </w:p>
        <w:p w:rsidR="00EC72AB" w:rsidRDefault="00590863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28" w:history="1">
            <w:r w:rsidR="00EC72AB" w:rsidRPr="00F72F7F">
              <w:rPr>
                <w:rStyle w:val="Hypertextovprepojenie"/>
              </w:rPr>
              <w:t>1.10.2.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Dokumentácia</w:t>
            </w:r>
            <w:r w:rsidR="00EC72AB" w:rsidRPr="00F72F7F">
              <w:rPr>
                <w:rStyle w:val="Hypertextovprepojenie"/>
                <w:spacing w:val="67"/>
              </w:rPr>
              <w:t xml:space="preserve"> </w:t>
            </w:r>
            <w:r w:rsidR="00EC72AB" w:rsidRPr="00F72F7F">
              <w:rPr>
                <w:rStyle w:val="Hypertextovprepojenie"/>
              </w:rPr>
              <w:t>Zhotoviteľa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_Toc178188228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28</w:t>
            </w:r>
            <w:r w:rsidR="00EC72AB">
              <w:rPr>
                <w:webHidden/>
              </w:rPr>
              <w:fldChar w:fldCharType="end"/>
            </w:r>
          </w:hyperlink>
        </w:p>
        <w:p w:rsidR="00EC72AB" w:rsidRDefault="00590863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29" w:history="1">
            <w:r w:rsidR="00EC72AB" w:rsidRPr="00F72F7F">
              <w:rPr>
                <w:rStyle w:val="Hypertextovprepojenie"/>
              </w:rPr>
              <w:t>1.10.3.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Dokumentácia</w:t>
            </w:r>
            <w:r w:rsidR="00EC72AB" w:rsidRPr="00F72F7F">
              <w:rPr>
                <w:rStyle w:val="Hypertextovprepojenie"/>
                <w:spacing w:val="44"/>
              </w:rPr>
              <w:t xml:space="preserve"> </w:t>
            </w:r>
            <w:r w:rsidR="00EC72AB" w:rsidRPr="00F72F7F">
              <w:rPr>
                <w:rStyle w:val="Hypertextovprepojenie"/>
              </w:rPr>
              <w:t>na</w:t>
            </w:r>
            <w:r w:rsidR="00EC72AB" w:rsidRPr="00F72F7F">
              <w:rPr>
                <w:rStyle w:val="Hypertextovprepojenie"/>
                <w:spacing w:val="1"/>
              </w:rPr>
              <w:t xml:space="preserve"> stavebné povolenie v podrobnosti dokumentácie </w:t>
            </w:r>
            <w:r w:rsidR="00EC72AB" w:rsidRPr="00F72F7F">
              <w:rPr>
                <w:rStyle w:val="Hypertextovprepojenie"/>
              </w:rPr>
              <w:t>na</w:t>
            </w:r>
            <w:r w:rsidR="00EC72AB" w:rsidRPr="00F72F7F">
              <w:rPr>
                <w:rStyle w:val="Hypertextovprepojenie"/>
                <w:spacing w:val="44"/>
              </w:rPr>
              <w:t xml:space="preserve"> </w:t>
            </w:r>
            <w:r w:rsidR="00EC72AB" w:rsidRPr="00F72F7F">
              <w:rPr>
                <w:rStyle w:val="Hypertextovprepojenie"/>
              </w:rPr>
              <w:t>realizáciu</w:t>
            </w:r>
            <w:r w:rsidR="00EC72AB" w:rsidRPr="00F72F7F">
              <w:rPr>
                <w:rStyle w:val="Hypertextovprepojenie"/>
                <w:spacing w:val="47"/>
              </w:rPr>
              <w:t xml:space="preserve"> </w:t>
            </w:r>
            <w:r w:rsidR="00EC72AB" w:rsidRPr="00F72F7F">
              <w:rPr>
                <w:rStyle w:val="Hypertextovprepojenie"/>
              </w:rPr>
              <w:t>stavby</w:t>
            </w:r>
            <w:r w:rsidR="00EC72AB" w:rsidRPr="00F72F7F">
              <w:rPr>
                <w:rStyle w:val="Hypertextovprepojenie"/>
                <w:spacing w:val="42"/>
              </w:rPr>
              <w:t xml:space="preserve"> </w:t>
            </w:r>
            <w:r w:rsidR="00EC72AB" w:rsidRPr="00F72F7F">
              <w:rPr>
                <w:rStyle w:val="Hypertextovprepojenie"/>
              </w:rPr>
              <w:t>(DSP v podrobnosti DRS)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_Toc178188229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29</w:t>
            </w:r>
            <w:r w:rsidR="00EC72AB">
              <w:rPr>
                <w:webHidden/>
              </w:rPr>
              <w:fldChar w:fldCharType="end"/>
            </w:r>
          </w:hyperlink>
        </w:p>
        <w:p w:rsidR="00EC72AB" w:rsidRDefault="00590863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30" w:history="1">
            <w:r w:rsidR="00EC72AB" w:rsidRPr="00F72F7F">
              <w:rPr>
                <w:rStyle w:val="Hypertextovprepojenie"/>
              </w:rPr>
              <w:t>1.10.4.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Výrobno-technická</w:t>
            </w:r>
            <w:r w:rsidR="00EC72AB" w:rsidRPr="00F72F7F">
              <w:rPr>
                <w:rStyle w:val="Hypertextovprepojenie"/>
                <w:spacing w:val="66"/>
              </w:rPr>
              <w:t xml:space="preserve"> </w:t>
            </w:r>
            <w:r w:rsidR="00EC72AB" w:rsidRPr="00F72F7F">
              <w:rPr>
                <w:rStyle w:val="Hypertextovprepojenie"/>
              </w:rPr>
              <w:t>dokumentácia</w:t>
            </w:r>
            <w:r w:rsidR="00EC72AB" w:rsidRPr="00F72F7F">
              <w:rPr>
                <w:rStyle w:val="Hypertextovprepojenie"/>
                <w:spacing w:val="75"/>
              </w:rPr>
              <w:t xml:space="preserve"> </w:t>
            </w:r>
            <w:r w:rsidR="00EC72AB" w:rsidRPr="00F72F7F">
              <w:rPr>
                <w:rStyle w:val="Hypertextovprepojenie"/>
              </w:rPr>
              <w:t>(VTD)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_Toc178188230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29</w:t>
            </w:r>
            <w:r w:rsidR="00EC72AB">
              <w:rPr>
                <w:webHidden/>
              </w:rPr>
              <w:fldChar w:fldCharType="end"/>
            </w:r>
          </w:hyperlink>
        </w:p>
        <w:p w:rsidR="00EC72AB" w:rsidRDefault="00590863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31" w:history="1">
            <w:r w:rsidR="00EC72AB" w:rsidRPr="00F72F7F">
              <w:rPr>
                <w:rStyle w:val="Hypertextovprepojenie"/>
              </w:rPr>
              <w:t>1.10.5.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Zmeny</w:t>
            </w:r>
            <w:r w:rsidR="00EC72AB" w:rsidRPr="00F72F7F">
              <w:rPr>
                <w:rStyle w:val="Hypertextovprepojenie"/>
                <w:spacing w:val="43"/>
              </w:rPr>
              <w:t xml:space="preserve"> </w:t>
            </w:r>
            <w:r w:rsidR="00EC72AB" w:rsidRPr="00F72F7F">
              <w:rPr>
                <w:rStyle w:val="Hypertextovprepojenie"/>
              </w:rPr>
              <w:t>a</w:t>
            </w:r>
            <w:r w:rsidR="00EC72AB" w:rsidRPr="00F72F7F">
              <w:rPr>
                <w:rStyle w:val="Hypertextovprepojenie"/>
                <w:spacing w:val="50"/>
              </w:rPr>
              <w:t xml:space="preserve"> </w:t>
            </w:r>
            <w:r w:rsidR="00EC72AB" w:rsidRPr="00F72F7F">
              <w:rPr>
                <w:rStyle w:val="Hypertextovprepojenie"/>
              </w:rPr>
              <w:t>doplnky</w:t>
            </w:r>
            <w:r w:rsidR="00EC72AB" w:rsidRPr="00F72F7F">
              <w:rPr>
                <w:rStyle w:val="Hypertextovprepojenie"/>
                <w:spacing w:val="43"/>
              </w:rPr>
              <w:t xml:space="preserve"> </w:t>
            </w:r>
            <w:r w:rsidR="00EC72AB" w:rsidRPr="00F72F7F">
              <w:rPr>
                <w:rStyle w:val="Hypertextovprepojenie"/>
              </w:rPr>
              <w:t>projektovej</w:t>
            </w:r>
            <w:r w:rsidR="00EC72AB" w:rsidRPr="00F72F7F">
              <w:rPr>
                <w:rStyle w:val="Hypertextovprepojenie"/>
                <w:spacing w:val="46"/>
              </w:rPr>
              <w:t xml:space="preserve"> </w:t>
            </w:r>
            <w:r w:rsidR="00EC72AB" w:rsidRPr="00F72F7F">
              <w:rPr>
                <w:rStyle w:val="Hypertextovprepojenie"/>
              </w:rPr>
              <w:t>dokumentácie</w:t>
            </w:r>
            <w:r w:rsidR="00EC72AB" w:rsidRPr="00F72F7F">
              <w:rPr>
                <w:rStyle w:val="Hypertextovprepojenie"/>
                <w:spacing w:val="46"/>
              </w:rPr>
              <w:t xml:space="preserve"> </w:t>
            </w:r>
            <w:r w:rsidR="00EC72AB" w:rsidRPr="00F72F7F">
              <w:rPr>
                <w:rStyle w:val="Hypertextovprepojenie"/>
              </w:rPr>
              <w:t>stavby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_Toc178188231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30</w:t>
            </w:r>
            <w:r w:rsidR="00EC72AB">
              <w:rPr>
                <w:webHidden/>
              </w:rPr>
              <w:fldChar w:fldCharType="end"/>
            </w:r>
          </w:hyperlink>
        </w:p>
        <w:p w:rsidR="00EC72AB" w:rsidRDefault="00590863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32" w:history="1">
            <w:r w:rsidR="00EC72AB" w:rsidRPr="00F72F7F">
              <w:rPr>
                <w:rStyle w:val="Hypertextovprepojenie"/>
              </w:rPr>
              <w:t>1.10.6.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Dokumentácia</w:t>
            </w:r>
            <w:r w:rsidR="00EC72AB" w:rsidRPr="00F72F7F">
              <w:rPr>
                <w:rStyle w:val="Hypertextovprepojenie"/>
                <w:spacing w:val="64"/>
              </w:rPr>
              <w:t xml:space="preserve"> </w:t>
            </w:r>
            <w:r w:rsidR="00EC72AB" w:rsidRPr="00F72F7F">
              <w:rPr>
                <w:rStyle w:val="Hypertextovprepojenie"/>
              </w:rPr>
              <w:t>skutočného</w:t>
            </w:r>
            <w:r w:rsidR="00EC72AB" w:rsidRPr="00F72F7F">
              <w:rPr>
                <w:rStyle w:val="Hypertextovprepojenie"/>
                <w:spacing w:val="69"/>
              </w:rPr>
              <w:t xml:space="preserve"> </w:t>
            </w:r>
            <w:r w:rsidR="00EC72AB" w:rsidRPr="00F72F7F">
              <w:rPr>
                <w:rStyle w:val="Hypertextovprepojenie"/>
              </w:rPr>
              <w:t>vyhotovenia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_Toc178188232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30</w:t>
            </w:r>
            <w:r w:rsidR="00EC72AB">
              <w:rPr>
                <w:webHidden/>
              </w:rPr>
              <w:fldChar w:fldCharType="end"/>
            </w:r>
          </w:hyperlink>
        </w:p>
        <w:p w:rsidR="00EC72AB" w:rsidRDefault="00590863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33" w:history="1">
            <w:r w:rsidR="00EC72AB" w:rsidRPr="00F72F7F">
              <w:rPr>
                <w:rStyle w:val="Hypertextovprepojenie"/>
              </w:rPr>
              <w:t>1.10.7.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Dokumentácia</w:t>
            </w:r>
            <w:r w:rsidR="00EC72AB" w:rsidRPr="00F72F7F">
              <w:rPr>
                <w:rStyle w:val="Hypertextovprepojenie"/>
                <w:spacing w:val="57"/>
              </w:rPr>
              <w:t xml:space="preserve"> </w:t>
            </w:r>
            <w:r w:rsidR="00EC72AB" w:rsidRPr="00F72F7F">
              <w:rPr>
                <w:rStyle w:val="Hypertextovprepojenie"/>
              </w:rPr>
              <w:t>skutočného</w:t>
            </w:r>
            <w:r w:rsidR="00EC72AB" w:rsidRPr="00F72F7F">
              <w:rPr>
                <w:rStyle w:val="Hypertextovprepojenie"/>
                <w:spacing w:val="60"/>
              </w:rPr>
              <w:t xml:space="preserve"> </w:t>
            </w:r>
            <w:r w:rsidR="00EC72AB" w:rsidRPr="00F72F7F">
              <w:rPr>
                <w:rStyle w:val="Hypertextovprepojenie"/>
              </w:rPr>
              <w:t>realizovania</w:t>
            </w:r>
            <w:r w:rsidR="00EC72AB" w:rsidRPr="00F72F7F">
              <w:rPr>
                <w:rStyle w:val="Hypertextovprepojenie"/>
                <w:spacing w:val="57"/>
              </w:rPr>
              <w:t xml:space="preserve"> </w:t>
            </w:r>
            <w:r w:rsidR="00EC72AB" w:rsidRPr="00F72F7F">
              <w:rPr>
                <w:rStyle w:val="Hypertextovprepojenie"/>
              </w:rPr>
              <w:t>stavby</w:t>
            </w:r>
            <w:r w:rsidR="00EC72AB" w:rsidRPr="00F72F7F">
              <w:rPr>
                <w:rStyle w:val="Hypertextovprepojenie"/>
                <w:spacing w:val="54"/>
              </w:rPr>
              <w:t xml:space="preserve"> </w:t>
            </w:r>
            <w:r w:rsidR="00EC72AB" w:rsidRPr="00F72F7F">
              <w:rPr>
                <w:rStyle w:val="Hypertextovprepojenie"/>
              </w:rPr>
              <w:t>(DSRS)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_Toc178188233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30</w:t>
            </w:r>
            <w:r w:rsidR="00EC72AB">
              <w:rPr>
                <w:webHidden/>
              </w:rPr>
              <w:fldChar w:fldCharType="end"/>
            </w:r>
          </w:hyperlink>
        </w:p>
        <w:p w:rsidR="00EC72AB" w:rsidRDefault="00590863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34" w:history="1">
            <w:r w:rsidR="00EC72AB" w:rsidRPr="00F72F7F">
              <w:rPr>
                <w:rStyle w:val="Hypertextovprepojenie"/>
              </w:rPr>
              <w:t>1.10.8.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Fotografická</w:t>
            </w:r>
            <w:r w:rsidR="00EC72AB" w:rsidRPr="00F72F7F">
              <w:rPr>
                <w:rStyle w:val="Hypertextovprepojenie"/>
                <w:spacing w:val="61"/>
              </w:rPr>
              <w:t xml:space="preserve"> </w:t>
            </w:r>
            <w:r w:rsidR="00EC72AB" w:rsidRPr="00F72F7F">
              <w:rPr>
                <w:rStyle w:val="Hypertextovprepojenie"/>
              </w:rPr>
              <w:t>dokumentácia</w:t>
            </w:r>
            <w:r w:rsidR="00EC72AB" w:rsidRPr="00F72F7F">
              <w:rPr>
                <w:rStyle w:val="Hypertextovprepojenie"/>
                <w:spacing w:val="61"/>
              </w:rPr>
              <w:t xml:space="preserve"> </w:t>
            </w:r>
            <w:r w:rsidR="00EC72AB" w:rsidRPr="00F72F7F">
              <w:rPr>
                <w:rStyle w:val="Hypertextovprepojenie"/>
              </w:rPr>
              <w:t>stavebných</w:t>
            </w:r>
            <w:r w:rsidR="00EC72AB" w:rsidRPr="00F72F7F">
              <w:rPr>
                <w:rStyle w:val="Hypertextovprepojenie"/>
                <w:spacing w:val="59"/>
              </w:rPr>
              <w:t xml:space="preserve"> </w:t>
            </w:r>
            <w:r w:rsidR="00EC72AB" w:rsidRPr="00F72F7F">
              <w:rPr>
                <w:rStyle w:val="Hypertextovprepojenie"/>
              </w:rPr>
              <w:t>prác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_Toc178188234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31</w:t>
            </w:r>
            <w:r w:rsidR="00EC72AB">
              <w:rPr>
                <w:webHidden/>
              </w:rPr>
              <w:fldChar w:fldCharType="end"/>
            </w:r>
          </w:hyperlink>
        </w:p>
        <w:p w:rsidR="00EC72AB" w:rsidRDefault="00590863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35" w:history="1">
            <w:r w:rsidR="00EC72AB" w:rsidRPr="00F72F7F">
              <w:rPr>
                <w:rStyle w:val="Hypertextovprepojenie"/>
              </w:rPr>
              <w:t>1.10.9.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Geodetická</w:t>
            </w:r>
            <w:r w:rsidR="00EC72AB" w:rsidRPr="00F72F7F">
              <w:rPr>
                <w:rStyle w:val="Hypertextovprepojenie"/>
                <w:spacing w:val="68"/>
              </w:rPr>
              <w:t xml:space="preserve"> </w:t>
            </w:r>
            <w:r w:rsidR="00EC72AB" w:rsidRPr="00F72F7F">
              <w:rPr>
                <w:rStyle w:val="Hypertextovprepojenie"/>
              </w:rPr>
              <w:t>dokumentácia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_Toc178188235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31</w:t>
            </w:r>
            <w:r w:rsidR="00EC72AB">
              <w:rPr>
                <w:webHidden/>
              </w:rPr>
              <w:fldChar w:fldCharType="end"/>
            </w:r>
          </w:hyperlink>
        </w:p>
        <w:p w:rsidR="00EC72AB" w:rsidRDefault="00590863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36" w:history="1">
            <w:r w:rsidR="00EC72AB" w:rsidRPr="00F72F7F">
              <w:rPr>
                <w:rStyle w:val="Hypertextovprepojenie"/>
              </w:rPr>
              <w:t>1.10.10.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Environmentálny</w:t>
            </w:r>
            <w:r w:rsidR="00EC72AB" w:rsidRPr="00F72F7F">
              <w:rPr>
                <w:rStyle w:val="Hypertextovprepojenie"/>
                <w:spacing w:val="53"/>
              </w:rPr>
              <w:t xml:space="preserve"> </w:t>
            </w:r>
            <w:r w:rsidR="00EC72AB" w:rsidRPr="00F72F7F">
              <w:rPr>
                <w:rStyle w:val="Hypertextovprepojenie"/>
              </w:rPr>
              <w:t>plán</w:t>
            </w:r>
            <w:r w:rsidR="00EC72AB" w:rsidRPr="00F72F7F">
              <w:rPr>
                <w:rStyle w:val="Hypertextovprepojenie"/>
                <w:spacing w:val="61"/>
              </w:rPr>
              <w:t xml:space="preserve"> </w:t>
            </w:r>
            <w:r w:rsidR="00EC72AB" w:rsidRPr="00F72F7F">
              <w:rPr>
                <w:rStyle w:val="Hypertextovprepojenie"/>
              </w:rPr>
              <w:t>výstavby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_Toc178188236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32</w:t>
            </w:r>
            <w:r w:rsidR="00EC72AB">
              <w:rPr>
                <w:webHidden/>
              </w:rPr>
              <w:fldChar w:fldCharType="end"/>
            </w:r>
          </w:hyperlink>
        </w:p>
        <w:p w:rsidR="00EC72AB" w:rsidRDefault="00590863">
          <w:pPr>
            <w:pStyle w:val="Obsah2"/>
            <w:rPr>
              <w:rFonts w:asciiTheme="minorHAnsi" w:eastAsiaTheme="minorEastAsia" w:hAnsiTheme="minorHAnsi"/>
              <w:noProof/>
              <w:kern w:val="2"/>
              <w:lang w:eastAsia="sk-SK"/>
              <w14:ligatures w14:val="standardContextual"/>
            </w:rPr>
          </w:pPr>
          <w:hyperlink w:anchor="_Toc178188237" w:history="1">
            <w:r w:rsidR="00EC72AB" w:rsidRPr="00F72F7F">
              <w:rPr>
                <w:rStyle w:val="Hypertextovprepojenie"/>
                <w:noProof/>
              </w:rPr>
              <w:t>1.11.</w:t>
            </w:r>
            <w:r w:rsidR="00EC72AB">
              <w:rPr>
                <w:rFonts w:asciiTheme="minorHAnsi" w:eastAsiaTheme="minorEastAsia" w:hAnsiTheme="minorHAnsi"/>
                <w:noProof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  <w:noProof/>
              </w:rPr>
              <w:t>ŽIVOTNÉ PROSTREDIE</w:t>
            </w:r>
            <w:r w:rsidR="00EC72AB">
              <w:rPr>
                <w:noProof/>
                <w:webHidden/>
              </w:rPr>
              <w:tab/>
            </w:r>
            <w:r w:rsidR="00EC72AB">
              <w:rPr>
                <w:noProof/>
                <w:webHidden/>
              </w:rPr>
              <w:fldChar w:fldCharType="begin"/>
            </w:r>
            <w:r w:rsidR="00EC72AB">
              <w:rPr>
                <w:noProof/>
                <w:webHidden/>
              </w:rPr>
              <w:instrText xml:space="preserve"> PAGEREF _Toc178188237 \h </w:instrText>
            </w:r>
            <w:r w:rsidR="00EC72AB">
              <w:rPr>
                <w:noProof/>
                <w:webHidden/>
              </w:rPr>
            </w:r>
            <w:r w:rsidR="00EC72AB">
              <w:rPr>
                <w:noProof/>
                <w:webHidden/>
              </w:rPr>
              <w:fldChar w:fldCharType="separate"/>
            </w:r>
            <w:r w:rsidR="00EC72AB">
              <w:rPr>
                <w:noProof/>
                <w:webHidden/>
              </w:rPr>
              <w:t>33</w:t>
            </w:r>
            <w:r w:rsidR="00EC72AB">
              <w:rPr>
                <w:noProof/>
                <w:webHidden/>
              </w:rPr>
              <w:fldChar w:fldCharType="end"/>
            </w:r>
          </w:hyperlink>
        </w:p>
        <w:p w:rsidR="00EC72AB" w:rsidRDefault="00590863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38" w:history="1">
            <w:r w:rsidR="00EC72AB" w:rsidRPr="00F72F7F">
              <w:rPr>
                <w:rStyle w:val="Hypertextovprepojenie"/>
              </w:rPr>
              <w:t>1.11.1.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Hluk a vibrácie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_Toc178188238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33</w:t>
            </w:r>
            <w:r w:rsidR="00EC72AB">
              <w:rPr>
                <w:webHidden/>
              </w:rPr>
              <w:fldChar w:fldCharType="end"/>
            </w:r>
          </w:hyperlink>
        </w:p>
        <w:p w:rsidR="00EC72AB" w:rsidRDefault="00590863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39" w:history="1">
            <w:r w:rsidR="00EC72AB" w:rsidRPr="00F72F7F">
              <w:rPr>
                <w:rStyle w:val="Hypertextovprepojenie"/>
              </w:rPr>
              <w:t>1.11.2.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Emisie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_Toc178188239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33</w:t>
            </w:r>
            <w:r w:rsidR="00EC72AB">
              <w:rPr>
                <w:webHidden/>
              </w:rPr>
              <w:fldChar w:fldCharType="end"/>
            </w:r>
          </w:hyperlink>
        </w:p>
        <w:p w:rsidR="00EC72AB" w:rsidRDefault="00590863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40" w:history="1">
            <w:r w:rsidR="00EC72AB" w:rsidRPr="00F72F7F">
              <w:rPr>
                <w:rStyle w:val="Hypertextovprepojenie"/>
              </w:rPr>
              <w:t>1.11.3.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Prašnosť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_Toc178188240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33</w:t>
            </w:r>
            <w:r w:rsidR="00EC72AB">
              <w:rPr>
                <w:webHidden/>
              </w:rPr>
              <w:fldChar w:fldCharType="end"/>
            </w:r>
          </w:hyperlink>
        </w:p>
        <w:p w:rsidR="00EC72AB" w:rsidRDefault="00590863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41" w:history="1">
            <w:r w:rsidR="00EC72AB" w:rsidRPr="00F72F7F">
              <w:rPr>
                <w:rStyle w:val="Hypertextovprepojenie"/>
              </w:rPr>
              <w:t>1.11.4.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Zabezpečenie</w:t>
            </w:r>
            <w:r w:rsidR="00EC72AB" w:rsidRPr="00F72F7F">
              <w:rPr>
                <w:rStyle w:val="Hypertextovprepojenie"/>
                <w:spacing w:val="47"/>
              </w:rPr>
              <w:t xml:space="preserve"> </w:t>
            </w:r>
            <w:r w:rsidR="00EC72AB" w:rsidRPr="00F72F7F">
              <w:rPr>
                <w:rStyle w:val="Hypertextovprepojenie"/>
              </w:rPr>
              <w:t>chránených</w:t>
            </w:r>
            <w:r w:rsidR="00EC72AB" w:rsidRPr="00F72F7F">
              <w:rPr>
                <w:rStyle w:val="Hypertextovprepojenie"/>
                <w:spacing w:val="52"/>
              </w:rPr>
              <w:t xml:space="preserve"> </w:t>
            </w:r>
            <w:r w:rsidR="00EC72AB" w:rsidRPr="00F72F7F">
              <w:rPr>
                <w:rStyle w:val="Hypertextovprepojenie"/>
              </w:rPr>
              <w:t>porastov,</w:t>
            </w:r>
            <w:r w:rsidR="00EC72AB" w:rsidRPr="00F72F7F">
              <w:rPr>
                <w:rStyle w:val="Hypertextovprepojenie"/>
                <w:spacing w:val="49"/>
              </w:rPr>
              <w:t xml:space="preserve"> </w:t>
            </w:r>
            <w:r w:rsidR="00EC72AB" w:rsidRPr="00F72F7F">
              <w:rPr>
                <w:rStyle w:val="Hypertextovprepojenie"/>
              </w:rPr>
              <w:t>území,</w:t>
            </w:r>
            <w:r w:rsidR="00EC72AB" w:rsidRPr="00F72F7F">
              <w:rPr>
                <w:rStyle w:val="Hypertextovprepojenie"/>
                <w:spacing w:val="47"/>
              </w:rPr>
              <w:t xml:space="preserve"> </w:t>
            </w:r>
            <w:r w:rsidR="00EC72AB" w:rsidRPr="00F72F7F">
              <w:rPr>
                <w:rStyle w:val="Hypertextovprepojenie"/>
              </w:rPr>
              <w:t>objektov</w:t>
            </w:r>
            <w:r w:rsidR="00EC72AB" w:rsidRPr="00F72F7F">
              <w:rPr>
                <w:rStyle w:val="Hypertextovprepojenie"/>
                <w:spacing w:val="44"/>
              </w:rPr>
              <w:t xml:space="preserve"> </w:t>
            </w:r>
            <w:r w:rsidR="00EC72AB" w:rsidRPr="00F72F7F">
              <w:rPr>
                <w:rStyle w:val="Hypertextovprepojenie"/>
              </w:rPr>
              <w:t>a</w:t>
            </w:r>
            <w:r w:rsidR="00EC72AB" w:rsidRPr="00F72F7F">
              <w:rPr>
                <w:rStyle w:val="Hypertextovprepojenie"/>
                <w:spacing w:val="-64"/>
              </w:rPr>
              <w:t xml:space="preserve"> </w:t>
            </w:r>
            <w:r w:rsidR="00EC72AB" w:rsidRPr="00F72F7F">
              <w:rPr>
                <w:rStyle w:val="Hypertextovprepojenie"/>
              </w:rPr>
              <w:t>ochranných</w:t>
            </w:r>
            <w:r w:rsidR="00EC72AB" w:rsidRPr="00F72F7F">
              <w:rPr>
                <w:rStyle w:val="Hypertextovprepojenie"/>
                <w:spacing w:val="15"/>
              </w:rPr>
              <w:t xml:space="preserve"> </w:t>
            </w:r>
            <w:r w:rsidR="00EC72AB" w:rsidRPr="00F72F7F">
              <w:rPr>
                <w:rStyle w:val="Hypertextovprepojenie"/>
              </w:rPr>
              <w:t>pásiem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_Toc178188241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33</w:t>
            </w:r>
            <w:r w:rsidR="00EC72AB">
              <w:rPr>
                <w:webHidden/>
              </w:rPr>
              <w:fldChar w:fldCharType="end"/>
            </w:r>
          </w:hyperlink>
        </w:p>
        <w:p w:rsidR="00EC72AB" w:rsidRDefault="00590863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42" w:history="1">
            <w:r w:rsidR="00EC72AB" w:rsidRPr="00F72F7F">
              <w:rPr>
                <w:rStyle w:val="Hypertextovprepojenie"/>
              </w:rPr>
              <w:t>1.11.5.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Ochrana</w:t>
            </w:r>
            <w:r w:rsidR="00EC72AB" w:rsidRPr="00F72F7F">
              <w:rPr>
                <w:rStyle w:val="Hypertextovprepojenie"/>
                <w:spacing w:val="43"/>
              </w:rPr>
              <w:t xml:space="preserve"> </w:t>
            </w:r>
            <w:r w:rsidR="00EC72AB" w:rsidRPr="00F72F7F">
              <w:rPr>
                <w:rStyle w:val="Hypertextovprepojenie"/>
              </w:rPr>
              <w:t>povrchových</w:t>
            </w:r>
            <w:r w:rsidR="00EC72AB" w:rsidRPr="00F72F7F">
              <w:rPr>
                <w:rStyle w:val="Hypertextovprepojenie"/>
                <w:spacing w:val="38"/>
              </w:rPr>
              <w:t xml:space="preserve"> </w:t>
            </w:r>
            <w:r w:rsidR="00EC72AB" w:rsidRPr="00F72F7F">
              <w:rPr>
                <w:rStyle w:val="Hypertextovprepojenie"/>
              </w:rPr>
              <w:t>a</w:t>
            </w:r>
            <w:r w:rsidR="00EC72AB" w:rsidRPr="00F72F7F">
              <w:rPr>
                <w:rStyle w:val="Hypertextovprepojenie"/>
                <w:spacing w:val="44"/>
              </w:rPr>
              <w:t xml:space="preserve"> </w:t>
            </w:r>
            <w:r w:rsidR="00EC72AB" w:rsidRPr="00F72F7F">
              <w:rPr>
                <w:rStyle w:val="Hypertextovprepojenie"/>
              </w:rPr>
              <w:t>podzemných</w:t>
            </w:r>
            <w:r w:rsidR="00EC72AB" w:rsidRPr="00F72F7F">
              <w:rPr>
                <w:rStyle w:val="Hypertextovprepojenie"/>
                <w:spacing w:val="45"/>
              </w:rPr>
              <w:t xml:space="preserve"> </w:t>
            </w:r>
            <w:r w:rsidR="00EC72AB" w:rsidRPr="00F72F7F">
              <w:rPr>
                <w:rStyle w:val="Hypertextovprepojenie"/>
              </w:rPr>
              <w:t>vôd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_Toc178188242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34</w:t>
            </w:r>
            <w:r w:rsidR="00EC72AB">
              <w:rPr>
                <w:webHidden/>
              </w:rPr>
              <w:fldChar w:fldCharType="end"/>
            </w:r>
          </w:hyperlink>
        </w:p>
        <w:p w:rsidR="00EC72AB" w:rsidRDefault="00590863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43" w:history="1">
            <w:r w:rsidR="00EC72AB" w:rsidRPr="00F72F7F">
              <w:rPr>
                <w:rStyle w:val="Hypertextovprepojenie"/>
              </w:rPr>
              <w:t>1.11.6.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Odpady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_Toc178188243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34</w:t>
            </w:r>
            <w:r w:rsidR="00EC72AB">
              <w:rPr>
                <w:webHidden/>
              </w:rPr>
              <w:fldChar w:fldCharType="end"/>
            </w:r>
          </w:hyperlink>
        </w:p>
        <w:p w:rsidR="00EC72AB" w:rsidRDefault="00590863">
          <w:pPr>
            <w:pStyle w:val="Obsah2"/>
            <w:rPr>
              <w:rFonts w:asciiTheme="minorHAnsi" w:eastAsiaTheme="minorEastAsia" w:hAnsiTheme="minorHAnsi"/>
              <w:noProof/>
              <w:kern w:val="2"/>
              <w:lang w:eastAsia="sk-SK"/>
              <w14:ligatures w14:val="standardContextual"/>
            </w:rPr>
          </w:pPr>
          <w:hyperlink w:anchor="_Toc178188244" w:history="1">
            <w:r w:rsidR="00EC72AB" w:rsidRPr="00F72F7F">
              <w:rPr>
                <w:rStyle w:val="Hypertextovprepojenie"/>
                <w:noProof/>
              </w:rPr>
              <w:t>1.12.</w:t>
            </w:r>
            <w:r w:rsidR="00EC72AB">
              <w:rPr>
                <w:rFonts w:asciiTheme="minorHAnsi" w:eastAsiaTheme="minorEastAsia" w:hAnsiTheme="minorHAnsi"/>
                <w:noProof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  <w:noProof/>
              </w:rPr>
              <w:t>OCHRANNÉ OPATRENIA PRED ÚČINKAMI BLÚDIVÝCH ELEKTRICKÝCH PRÚDOV.</w:t>
            </w:r>
            <w:r w:rsidR="00EC72AB">
              <w:rPr>
                <w:noProof/>
                <w:webHidden/>
              </w:rPr>
              <w:tab/>
            </w:r>
            <w:r w:rsidR="00EC72AB">
              <w:rPr>
                <w:noProof/>
                <w:webHidden/>
              </w:rPr>
              <w:fldChar w:fldCharType="begin"/>
            </w:r>
            <w:r w:rsidR="00EC72AB">
              <w:rPr>
                <w:noProof/>
                <w:webHidden/>
              </w:rPr>
              <w:instrText xml:space="preserve"> PAGEREF _Toc178188244 \h </w:instrText>
            </w:r>
            <w:r w:rsidR="00EC72AB">
              <w:rPr>
                <w:noProof/>
                <w:webHidden/>
              </w:rPr>
            </w:r>
            <w:r w:rsidR="00EC72AB">
              <w:rPr>
                <w:noProof/>
                <w:webHidden/>
              </w:rPr>
              <w:fldChar w:fldCharType="separate"/>
            </w:r>
            <w:r w:rsidR="00EC72AB">
              <w:rPr>
                <w:noProof/>
                <w:webHidden/>
              </w:rPr>
              <w:t>34</w:t>
            </w:r>
            <w:r w:rsidR="00EC72AB">
              <w:rPr>
                <w:noProof/>
                <w:webHidden/>
              </w:rPr>
              <w:fldChar w:fldCharType="end"/>
            </w:r>
          </w:hyperlink>
        </w:p>
        <w:p w:rsidR="00EC72AB" w:rsidRDefault="00590863">
          <w:pPr>
            <w:pStyle w:val="Obsah1"/>
            <w:rPr>
              <w:rFonts w:asciiTheme="minorHAnsi" w:eastAsiaTheme="minorEastAsia" w:hAnsiTheme="minorHAnsi"/>
              <w:noProof/>
              <w:kern w:val="2"/>
              <w:lang w:eastAsia="sk-SK"/>
              <w14:ligatures w14:val="standardContextual"/>
            </w:rPr>
          </w:pPr>
          <w:hyperlink w:anchor="_Toc178188245" w:history="1">
            <w:r w:rsidR="00EC72AB" w:rsidRPr="00F72F7F">
              <w:rPr>
                <w:rStyle w:val="Hypertextovprepojenie"/>
                <w:noProof/>
              </w:rPr>
              <w:t>2.</w:t>
            </w:r>
            <w:r w:rsidR="00EC72AB">
              <w:rPr>
                <w:rFonts w:asciiTheme="minorHAnsi" w:eastAsiaTheme="minorEastAsia" w:hAnsiTheme="minorHAnsi"/>
                <w:noProof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  <w:noProof/>
              </w:rPr>
              <w:t>ZVLÁŠTNE TECHNICKO-KVALITATÍVNE PODMIENKY (2-ZEMNÉ PRÁCE)</w:t>
            </w:r>
            <w:r w:rsidR="00EC72AB">
              <w:rPr>
                <w:noProof/>
                <w:webHidden/>
              </w:rPr>
              <w:tab/>
            </w:r>
            <w:r w:rsidR="00EC72AB">
              <w:rPr>
                <w:noProof/>
                <w:webHidden/>
              </w:rPr>
              <w:fldChar w:fldCharType="begin"/>
            </w:r>
            <w:r w:rsidR="00EC72AB">
              <w:rPr>
                <w:noProof/>
                <w:webHidden/>
              </w:rPr>
              <w:instrText xml:space="preserve"> PAGEREF _Toc178188245 \h </w:instrText>
            </w:r>
            <w:r w:rsidR="00EC72AB">
              <w:rPr>
                <w:noProof/>
                <w:webHidden/>
              </w:rPr>
            </w:r>
            <w:r w:rsidR="00EC72AB">
              <w:rPr>
                <w:noProof/>
                <w:webHidden/>
              </w:rPr>
              <w:fldChar w:fldCharType="separate"/>
            </w:r>
            <w:r w:rsidR="00EC72AB">
              <w:rPr>
                <w:noProof/>
                <w:webHidden/>
              </w:rPr>
              <w:t>35</w:t>
            </w:r>
            <w:r w:rsidR="00EC72AB">
              <w:rPr>
                <w:noProof/>
                <w:webHidden/>
              </w:rPr>
              <w:fldChar w:fldCharType="end"/>
            </w:r>
          </w:hyperlink>
        </w:p>
        <w:p w:rsidR="00EC72AB" w:rsidRDefault="00590863">
          <w:pPr>
            <w:pStyle w:val="Obsah2"/>
            <w:rPr>
              <w:rFonts w:asciiTheme="minorHAnsi" w:eastAsiaTheme="minorEastAsia" w:hAnsiTheme="minorHAnsi"/>
              <w:noProof/>
              <w:kern w:val="2"/>
              <w:lang w:eastAsia="sk-SK"/>
              <w14:ligatures w14:val="standardContextual"/>
            </w:rPr>
          </w:pPr>
          <w:hyperlink w:anchor="_Toc178188246" w:history="1">
            <w:r w:rsidR="00EC72AB" w:rsidRPr="00F72F7F">
              <w:rPr>
                <w:rStyle w:val="Hypertextovprepojenie"/>
                <w:noProof/>
              </w:rPr>
              <w:t>2.1.</w:t>
            </w:r>
            <w:r w:rsidR="00EC72AB">
              <w:rPr>
                <w:rFonts w:asciiTheme="minorHAnsi" w:eastAsiaTheme="minorEastAsia" w:hAnsiTheme="minorHAnsi"/>
                <w:noProof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  <w:noProof/>
              </w:rPr>
              <w:t>ZVISLÉ PREFABRIKOVANÉ KONSOLIDAČNÉ DRÉNY</w:t>
            </w:r>
            <w:r w:rsidR="00EC72AB">
              <w:rPr>
                <w:noProof/>
                <w:webHidden/>
              </w:rPr>
              <w:tab/>
            </w:r>
            <w:r w:rsidR="00EC72AB">
              <w:rPr>
                <w:noProof/>
                <w:webHidden/>
              </w:rPr>
              <w:fldChar w:fldCharType="begin"/>
            </w:r>
            <w:r w:rsidR="00EC72AB">
              <w:rPr>
                <w:noProof/>
                <w:webHidden/>
              </w:rPr>
              <w:instrText xml:space="preserve"> PAGEREF _Toc178188246 \h </w:instrText>
            </w:r>
            <w:r w:rsidR="00EC72AB">
              <w:rPr>
                <w:noProof/>
                <w:webHidden/>
              </w:rPr>
            </w:r>
            <w:r w:rsidR="00EC72AB">
              <w:rPr>
                <w:noProof/>
                <w:webHidden/>
              </w:rPr>
              <w:fldChar w:fldCharType="separate"/>
            </w:r>
            <w:r w:rsidR="00EC72AB">
              <w:rPr>
                <w:noProof/>
                <w:webHidden/>
              </w:rPr>
              <w:t>35</w:t>
            </w:r>
            <w:r w:rsidR="00EC72AB">
              <w:rPr>
                <w:noProof/>
                <w:webHidden/>
              </w:rPr>
              <w:fldChar w:fldCharType="end"/>
            </w:r>
          </w:hyperlink>
        </w:p>
        <w:p w:rsidR="00EC72AB" w:rsidRDefault="00590863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47" w:history="1">
            <w:r w:rsidR="00EC72AB" w:rsidRPr="00F72F7F">
              <w:rPr>
                <w:rStyle w:val="Hypertextovprepojenie"/>
              </w:rPr>
              <w:t>2.1.1.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Úvod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_Toc178188247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35</w:t>
            </w:r>
            <w:r w:rsidR="00EC72AB">
              <w:rPr>
                <w:webHidden/>
              </w:rPr>
              <w:fldChar w:fldCharType="end"/>
            </w:r>
          </w:hyperlink>
        </w:p>
        <w:p w:rsidR="00EC72AB" w:rsidRDefault="00590863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48" w:history="1">
            <w:r w:rsidR="00EC72AB" w:rsidRPr="00F72F7F">
              <w:rPr>
                <w:rStyle w:val="Hypertextovprepojenie"/>
              </w:rPr>
              <w:t>2.1.2.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Materiály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_Toc178188248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35</w:t>
            </w:r>
            <w:r w:rsidR="00EC72AB">
              <w:rPr>
                <w:webHidden/>
              </w:rPr>
              <w:fldChar w:fldCharType="end"/>
            </w:r>
          </w:hyperlink>
        </w:p>
        <w:p w:rsidR="00EC72AB" w:rsidRDefault="00590863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49" w:history="1">
            <w:r w:rsidR="00EC72AB" w:rsidRPr="00F72F7F">
              <w:rPr>
                <w:rStyle w:val="Hypertextovprepojenie"/>
              </w:rPr>
              <w:t>2.1.3.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Vykonanie</w:t>
            </w:r>
            <w:r w:rsidR="00EC72AB" w:rsidRPr="00F72F7F">
              <w:rPr>
                <w:rStyle w:val="Hypertextovprepojenie"/>
                <w:spacing w:val="43"/>
              </w:rPr>
              <w:t xml:space="preserve"> </w:t>
            </w:r>
            <w:r w:rsidR="00EC72AB" w:rsidRPr="00F72F7F">
              <w:rPr>
                <w:rStyle w:val="Hypertextovprepojenie"/>
              </w:rPr>
              <w:t>prác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_Toc178188249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36</w:t>
            </w:r>
            <w:r w:rsidR="00EC72AB">
              <w:rPr>
                <w:webHidden/>
              </w:rPr>
              <w:fldChar w:fldCharType="end"/>
            </w:r>
          </w:hyperlink>
        </w:p>
        <w:p w:rsidR="00EC72AB" w:rsidRDefault="00590863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50" w:history="1">
            <w:r w:rsidR="00EC72AB" w:rsidRPr="00F72F7F">
              <w:rPr>
                <w:rStyle w:val="Hypertextovprepojenie"/>
              </w:rPr>
              <w:t>2.1.4.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Skúšanie</w:t>
            </w:r>
            <w:r w:rsidR="00EC72AB" w:rsidRPr="00F72F7F">
              <w:rPr>
                <w:rStyle w:val="Hypertextovprepojenie"/>
                <w:spacing w:val="35"/>
              </w:rPr>
              <w:t xml:space="preserve"> </w:t>
            </w:r>
            <w:r w:rsidR="00EC72AB" w:rsidRPr="00F72F7F">
              <w:rPr>
                <w:rStyle w:val="Hypertextovprepojenie"/>
              </w:rPr>
              <w:t>a</w:t>
            </w:r>
            <w:r w:rsidR="00EC72AB" w:rsidRPr="00F72F7F">
              <w:rPr>
                <w:rStyle w:val="Hypertextovprepojenie"/>
                <w:spacing w:val="36"/>
              </w:rPr>
              <w:t xml:space="preserve"> </w:t>
            </w:r>
            <w:r w:rsidR="00EC72AB" w:rsidRPr="00F72F7F">
              <w:rPr>
                <w:rStyle w:val="Hypertextovprepojenie"/>
              </w:rPr>
              <w:t>preberanie</w:t>
            </w:r>
            <w:r w:rsidR="00EC72AB" w:rsidRPr="00F72F7F">
              <w:rPr>
                <w:rStyle w:val="Hypertextovprepojenie"/>
                <w:spacing w:val="40"/>
              </w:rPr>
              <w:t xml:space="preserve"> </w:t>
            </w:r>
            <w:r w:rsidR="00EC72AB" w:rsidRPr="00F72F7F">
              <w:rPr>
                <w:rStyle w:val="Hypertextovprepojenie"/>
              </w:rPr>
              <w:t>prác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_Toc178188250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38</w:t>
            </w:r>
            <w:r w:rsidR="00EC72AB">
              <w:rPr>
                <w:webHidden/>
              </w:rPr>
              <w:fldChar w:fldCharType="end"/>
            </w:r>
          </w:hyperlink>
        </w:p>
        <w:p w:rsidR="00EC72AB" w:rsidRDefault="00590863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51" w:history="1">
            <w:r w:rsidR="00EC72AB" w:rsidRPr="00F72F7F">
              <w:rPr>
                <w:rStyle w:val="Hypertextovprepojenie"/>
              </w:rPr>
              <w:t>2.1.5.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Meranie</w:t>
            </w:r>
            <w:r w:rsidR="00EC72AB" w:rsidRPr="00F72F7F">
              <w:rPr>
                <w:rStyle w:val="Hypertextovprepojenie"/>
                <w:spacing w:val="40"/>
              </w:rPr>
              <w:t xml:space="preserve"> </w:t>
            </w:r>
            <w:r w:rsidR="00EC72AB" w:rsidRPr="00F72F7F">
              <w:rPr>
                <w:rStyle w:val="Hypertextovprepojenie"/>
              </w:rPr>
              <w:t>výmer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_Toc178188251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39</w:t>
            </w:r>
            <w:r w:rsidR="00EC72AB">
              <w:rPr>
                <w:webHidden/>
              </w:rPr>
              <w:fldChar w:fldCharType="end"/>
            </w:r>
          </w:hyperlink>
        </w:p>
        <w:p w:rsidR="00EC72AB" w:rsidRDefault="00590863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52" w:history="1">
            <w:r w:rsidR="00EC72AB" w:rsidRPr="00F72F7F">
              <w:rPr>
                <w:rStyle w:val="Hypertextovprepojenie"/>
              </w:rPr>
              <w:t>2.1.6.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Súvisiace</w:t>
            </w:r>
            <w:r w:rsidR="00EC72AB" w:rsidRPr="00F72F7F">
              <w:rPr>
                <w:rStyle w:val="Hypertextovprepojenie"/>
                <w:spacing w:val="32"/>
              </w:rPr>
              <w:t xml:space="preserve"> </w:t>
            </w:r>
            <w:r w:rsidR="00EC72AB" w:rsidRPr="00F72F7F">
              <w:rPr>
                <w:rStyle w:val="Hypertextovprepojenie"/>
              </w:rPr>
              <w:t>normy</w:t>
            </w:r>
            <w:r w:rsidR="00EC72AB" w:rsidRPr="00F72F7F">
              <w:rPr>
                <w:rStyle w:val="Hypertextovprepojenie"/>
                <w:spacing w:val="32"/>
              </w:rPr>
              <w:t xml:space="preserve"> </w:t>
            </w:r>
            <w:r w:rsidR="00EC72AB" w:rsidRPr="00F72F7F">
              <w:rPr>
                <w:rStyle w:val="Hypertextovprepojenie"/>
              </w:rPr>
              <w:t>a</w:t>
            </w:r>
            <w:r w:rsidR="00EC72AB" w:rsidRPr="00F72F7F">
              <w:rPr>
                <w:rStyle w:val="Hypertextovprepojenie"/>
                <w:spacing w:val="120"/>
              </w:rPr>
              <w:t xml:space="preserve"> </w:t>
            </w:r>
            <w:r w:rsidR="00EC72AB" w:rsidRPr="00F72F7F">
              <w:rPr>
                <w:rStyle w:val="Hypertextovprepojenie"/>
              </w:rPr>
              <w:t>predpisy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_Toc178188252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39</w:t>
            </w:r>
            <w:r w:rsidR="00EC72AB">
              <w:rPr>
                <w:webHidden/>
              </w:rPr>
              <w:fldChar w:fldCharType="end"/>
            </w:r>
          </w:hyperlink>
        </w:p>
        <w:p w:rsidR="00EC72AB" w:rsidRDefault="00590863">
          <w:pPr>
            <w:pStyle w:val="Obsah1"/>
            <w:rPr>
              <w:rFonts w:asciiTheme="minorHAnsi" w:eastAsiaTheme="minorEastAsia" w:hAnsiTheme="minorHAnsi"/>
              <w:noProof/>
              <w:kern w:val="2"/>
              <w:lang w:eastAsia="sk-SK"/>
              <w14:ligatures w14:val="standardContextual"/>
            </w:rPr>
          </w:pPr>
          <w:hyperlink w:anchor="_Toc178188253" w:history="1">
            <w:r w:rsidR="00EC72AB" w:rsidRPr="00F72F7F">
              <w:rPr>
                <w:rStyle w:val="Hypertextovprepojenie"/>
                <w:noProof/>
              </w:rPr>
              <w:t>3.</w:t>
            </w:r>
            <w:r w:rsidR="00EC72AB">
              <w:rPr>
                <w:rFonts w:asciiTheme="minorHAnsi" w:eastAsiaTheme="minorEastAsia" w:hAnsiTheme="minorHAnsi"/>
                <w:noProof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  <w:noProof/>
              </w:rPr>
              <w:t>ZVLÁŠTNE TECHNICKO-KVALITATÍVNE PODMIENKY (31-ZVLÁŠTNE ZEMNÉ KONŠTRUKCIE)</w:t>
            </w:r>
            <w:r w:rsidR="00EC72AB">
              <w:rPr>
                <w:noProof/>
                <w:webHidden/>
              </w:rPr>
              <w:tab/>
            </w:r>
            <w:r w:rsidR="00EC72AB">
              <w:rPr>
                <w:noProof/>
                <w:webHidden/>
              </w:rPr>
              <w:fldChar w:fldCharType="begin"/>
            </w:r>
            <w:r w:rsidR="00EC72AB">
              <w:rPr>
                <w:noProof/>
                <w:webHidden/>
              </w:rPr>
              <w:instrText xml:space="preserve"> PAGEREF _Toc178188253 \h </w:instrText>
            </w:r>
            <w:r w:rsidR="00EC72AB">
              <w:rPr>
                <w:noProof/>
                <w:webHidden/>
              </w:rPr>
            </w:r>
            <w:r w:rsidR="00EC72AB">
              <w:rPr>
                <w:noProof/>
                <w:webHidden/>
              </w:rPr>
              <w:fldChar w:fldCharType="separate"/>
            </w:r>
            <w:r w:rsidR="00EC72AB">
              <w:rPr>
                <w:noProof/>
                <w:webHidden/>
              </w:rPr>
              <w:t>41</w:t>
            </w:r>
            <w:r w:rsidR="00EC72AB">
              <w:rPr>
                <w:noProof/>
                <w:webHidden/>
              </w:rPr>
              <w:fldChar w:fldCharType="end"/>
            </w:r>
          </w:hyperlink>
        </w:p>
        <w:p w:rsidR="00EC72AB" w:rsidRDefault="00590863">
          <w:pPr>
            <w:pStyle w:val="Obsah2"/>
            <w:rPr>
              <w:rFonts w:asciiTheme="minorHAnsi" w:eastAsiaTheme="minorEastAsia" w:hAnsiTheme="minorHAnsi"/>
              <w:noProof/>
              <w:kern w:val="2"/>
              <w:lang w:eastAsia="sk-SK"/>
              <w14:ligatures w14:val="standardContextual"/>
            </w:rPr>
          </w:pPr>
          <w:hyperlink w:anchor="_Toc178188254" w:history="1">
            <w:r w:rsidR="00EC72AB" w:rsidRPr="00F72F7F">
              <w:rPr>
                <w:rStyle w:val="Hypertextovprepojenie"/>
                <w:noProof/>
              </w:rPr>
              <w:t>3.1.</w:t>
            </w:r>
            <w:r w:rsidR="00EC72AB">
              <w:rPr>
                <w:rFonts w:asciiTheme="minorHAnsi" w:eastAsiaTheme="minorEastAsia" w:hAnsiTheme="minorHAnsi"/>
                <w:noProof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  <w:noProof/>
              </w:rPr>
              <w:t>VYSTUŽENÉ A KOTVENÉ ZEMNÉ KONŠTRUKCIE</w:t>
            </w:r>
            <w:r w:rsidR="00EC72AB">
              <w:rPr>
                <w:noProof/>
                <w:webHidden/>
              </w:rPr>
              <w:tab/>
            </w:r>
            <w:r w:rsidR="00EC72AB">
              <w:rPr>
                <w:noProof/>
                <w:webHidden/>
              </w:rPr>
              <w:fldChar w:fldCharType="begin"/>
            </w:r>
            <w:r w:rsidR="00EC72AB">
              <w:rPr>
                <w:noProof/>
                <w:webHidden/>
              </w:rPr>
              <w:instrText xml:space="preserve"> PAGEREF _Toc178188254 \h </w:instrText>
            </w:r>
            <w:r w:rsidR="00EC72AB">
              <w:rPr>
                <w:noProof/>
                <w:webHidden/>
              </w:rPr>
            </w:r>
            <w:r w:rsidR="00EC72AB">
              <w:rPr>
                <w:noProof/>
                <w:webHidden/>
              </w:rPr>
              <w:fldChar w:fldCharType="separate"/>
            </w:r>
            <w:r w:rsidR="00EC72AB">
              <w:rPr>
                <w:noProof/>
                <w:webHidden/>
              </w:rPr>
              <w:t>41</w:t>
            </w:r>
            <w:r w:rsidR="00EC72AB">
              <w:rPr>
                <w:noProof/>
                <w:webHidden/>
              </w:rPr>
              <w:fldChar w:fldCharType="end"/>
            </w:r>
          </w:hyperlink>
        </w:p>
        <w:p w:rsidR="00EC72AB" w:rsidRDefault="00590863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55" w:history="1">
            <w:r w:rsidR="00EC72AB" w:rsidRPr="00F72F7F">
              <w:rPr>
                <w:rStyle w:val="Hypertextovprepojenie"/>
              </w:rPr>
              <w:t>3.1.1.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Lanové</w:t>
            </w:r>
            <w:r w:rsidR="00EC72AB" w:rsidRPr="00F72F7F">
              <w:rPr>
                <w:rStyle w:val="Hypertextovprepojenie"/>
                <w:spacing w:val="38"/>
              </w:rPr>
              <w:t xml:space="preserve"> </w:t>
            </w:r>
            <w:r w:rsidR="00EC72AB" w:rsidRPr="00F72F7F">
              <w:rPr>
                <w:rStyle w:val="Hypertextovprepojenie"/>
              </w:rPr>
              <w:t>kotvy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_Toc178188255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41</w:t>
            </w:r>
            <w:r w:rsidR="00EC72AB">
              <w:rPr>
                <w:webHidden/>
              </w:rPr>
              <w:fldChar w:fldCharType="end"/>
            </w:r>
          </w:hyperlink>
        </w:p>
        <w:p w:rsidR="00EC72AB" w:rsidRDefault="00590863">
          <w:pPr>
            <w:pStyle w:val="Obsah1"/>
            <w:rPr>
              <w:rFonts w:asciiTheme="minorHAnsi" w:eastAsiaTheme="minorEastAsia" w:hAnsiTheme="minorHAnsi"/>
              <w:noProof/>
              <w:kern w:val="2"/>
              <w:lang w:eastAsia="sk-SK"/>
              <w14:ligatures w14:val="standardContextual"/>
            </w:rPr>
          </w:pPr>
          <w:hyperlink w:anchor="_Toc178188256" w:history="1">
            <w:r w:rsidR="00EC72AB" w:rsidRPr="00F72F7F">
              <w:rPr>
                <w:rStyle w:val="Hypertextovprepojenie"/>
                <w:noProof/>
              </w:rPr>
              <w:t>4.</w:t>
            </w:r>
            <w:r w:rsidR="00EC72AB">
              <w:rPr>
                <w:rFonts w:asciiTheme="minorHAnsi" w:eastAsiaTheme="minorEastAsia" w:hAnsiTheme="minorHAnsi"/>
                <w:noProof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  <w:noProof/>
              </w:rPr>
              <w:t>ZVLÁŠTNE TECHNICKO-KVALITATÍVNE PODMIENKY (13-PILÓTY VŔTANÉ)</w:t>
            </w:r>
            <w:r w:rsidR="00EC72AB">
              <w:rPr>
                <w:noProof/>
                <w:webHidden/>
              </w:rPr>
              <w:tab/>
            </w:r>
            <w:r w:rsidR="00EC72AB">
              <w:rPr>
                <w:noProof/>
                <w:webHidden/>
              </w:rPr>
              <w:fldChar w:fldCharType="begin"/>
            </w:r>
            <w:r w:rsidR="00EC72AB">
              <w:rPr>
                <w:noProof/>
                <w:webHidden/>
              </w:rPr>
              <w:instrText xml:space="preserve"> PAGEREF _Toc178188256 \h </w:instrText>
            </w:r>
            <w:r w:rsidR="00EC72AB">
              <w:rPr>
                <w:noProof/>
                <w:webHidden/>
              </w:rPr>
            </w:r>
            <w:r w:rsidR="00EC72AB">
              <w:rPr>
                <w:noProof/>
                <w:webHidden/>
              </w:rPr>
              <w:fldChar w:fldCharType="separate"/>
            </w:r>
            <w:r w:rsidR="00EC72AB">
              <w:rPr>
                <w:noProof/>
                <w:webHidden/>
              </w:rPr>
              <w:t>42</w:t>
            </w:r>
            <w:r w:rsidR="00EC72AB">
              <w:rPr>
                <w:noProof/>
                <w:webHidden/>
              </w:rPr>
              <w:fldChar w:fldCharType="end"/>
            </w:r>
          </w:hyperlink>
        </w:p>
        <w:p w:rsidR="00EC72AB" w:rsidRDefault="00590863">
          <w:pPr>
            <w:pStyle w:val="Obsah2"/>
            <w:rPr>
              <w:rFonts w:asciiTheme="minorHAnsi" w:eastAsiaTheme="minorEastAsia" w:hAnsiTheme="minorHAnsi"/>
              <w:noProof/>
              <w:kern w:val="2"/>
              <w:lang w:eastAsia="sk-SK"/>
              <w14:ligatures w14:val="standardContextual"/>
            </w:rPr>
          </w:pPr>
          <w:hyperlink w:anchor="_Toc178188257" w:history="1">
            <w:r w:rsidR="00EC72AB" w:rsidRPr="00F72F7F">
              <w:rPr>
                <w:rStyle w:val="Hypertextovprepojenie"/>
                <w:noProof/>
              </w:rPr>
              <w:t>4.1.</w:t>
            </w:r>
            <w:r w:rsidR="00EC72AB">
              <w:rPr>
                <w:rFonts w:asciiTheme="minorHAnsi" w:eastAsiaTheme="minorEastAsia" w:hAnsiTheme="minorHAnsi"/>
                <w:noProof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  <w:noProof/>
              </w:rPr>
              <w:t>TESTOVANIE PILÓT ULTRAZVUKOVOU METÓDOU CHA</w:t>
            </w:r>
            <w:r w:rsidR="00EC72AB">
              <w:rPr>
                <w:noProof/>
                <w:webHidden/>
              </w:rPr>
              <w:tab/>
            </w:r>
            <w:r w:rsidR="00EC72AB">
              <w:rPr>
                <w:noProof/>
                <w:webHidden/>
              </w:rPr>
              <w:fldChar w:fldCharType="begin"/>
            </w:r>
            <w:r w:rsidR="00EC72AB">
              <w:rPr>
                <w:noProof/>
                <w:webHidden/>
              </w:rPr>
              <w:instrText xml:space="preserve"> PAGEREF _Toc178188257 \h </w:instrText>
            </w:r>
            <w:r w:rsidR="00EC72AB">
              <w:rPr>
                <w:noProof/>
                <w:webHidden/>
              </w:rPr>
            </w:r>
            <w:r w:rsidR="00EC72AB">
              <w:rPr>
                <w:noProof/>
                <w:webHidden/>
              </w:rPr>
              <w:fldChar w:fldCharType="separate"/>
            </w:r>
            <w:r w:rsidR="00EC72AB">
              <w:rPr>
                <w:noProof/>
                <w:webHidden/>
              </w:rPr>
              <w:t>42</w:t>
            </w:r>
            <w:r w:rsidR="00EC72AB">
              <w:rPr>
                <w:noProof/>
                <w:webHidden/>
              </w:rPr>
              <w:fldChar w:fldCharType="end"/>
            </w:r>
          </w:hyperlink>
        </w:p>
        <w:p w:rsidR="00EC72AB" w:rsidRDefault="00590863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58" w:history="1">
            <w:r w:rsidR="00EC72AB" w:rsidRPr="00F72F7F">
              <w:rPr>
                <w:rStyle w:val="Hypertextovprepojenie"/>
              </w:rPr>
              <w:t>4.1.1.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Účel</w:t>
            </w:r>
            <w:r w:rsidR="00EC72AB" w:rsidRPr="00F72F7F">
              <w:rPr>
                <w:rStyle w:val="Hypertextovprepojenie"/>
                <w:spacing w:val="34"/>
              </w:rPr>
              <w:t xml:space="preserve"> </w:t>
            </w:r>
            <w:r w:rsidR="00EC72AB" w:rsidRPr="00F72F7F">
              <w:rPr>
                <w:rStyle w:val="Hypertextovprepojenie"/>
              </w:rPr>
              <w:t>skúšky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_Toc178188258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42</w:t>
            </w:r>
            <w:r w:rsidR="00EC72AB">
              <w:rPr>
                <w:webHidden/>
              </w:rPr>
              <w:fldChar w:fldCharType="end"/>
            </w:r>
          </w:hyperlink>
        </w:p>
        <w:p w:rsidR="00EC72AB" w:rsidRDefault="00590863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59" w:history="1">
            <w:r w:rsidR="00EC72AB" w:rsidRPr="00F72F7F">
              <w:rPr>
                <w:rStyle w:val="Hypertextovprepojenie"/>
              </w:rPr>
              <w:t>4.1.2.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Použitá</w:t>
            </w:r>
            <w:r w:rsidR="00EC72AB" w:rsidRPr="00F72F7F">
              <w:rPr>
                <w:rStyle w:val="Hypertextovprepojenie"/>
                <w:spacing w:val="39"/>
              </w:rPr>
              <w:t xml:space="preserve"> </w:t>
            </w:r>
            <w:r w:rsidR="00EC72AB" w:rsidRPr="00F72F7F">
              <w:rPr>
                <w:rStyle w:val="Hypertextovprepojenie"/>
              </w:rPr>
              <w:t>metodika</w:t>
            </w:r>
            <w:r w:rsidR="00EC72AB" w:rsidRPr="00F72F7F">
              <w:rPr>
                <w:rStyle w:val="Hypertextovprepojenie"/>
                <w:spacing w:val="39"/>
              </w:rPr>
              <w:t xml:space="preserve"> </w:t>
            </w:r>
            <w:r w:rsidR="00EC72AB" w:rsidRPr="00F72F7F">
              <w:rPr>
                <w:rStyle w:val="Hypertextovprepojenie"/>
              </w:rPr>
              <w:t>a</w:t>
            </w:r>
            <w:r w:rsidR="00EC72AB" w:rsidRPr="00F72F7F">
              <w:rPr>
                <w:rStyle w:val="Hypertextovprepojenie"/>
                <w:spacing w:val="36"/>
              </w:rPr>
              <w:t xml:space="preserve"> </w:t>
            </w:r>
            <w:r w:rsidR="00EC72AB" w:rsidRPr="00F72F7F">
              <w:rPr>
                <w:rStyle w:val="Hypertextovprepojenie"/>
              </w:rPr>
              <w:t>postup</w:t>
            </w:r>
            <w:r w:rsidR="00EC72AB" w:rsidRPr="00F72F7F">
              <w:rPr>
                <w:rStyle w:val="Hypertextovprepojenie"/>
                <w:spacing w:val="38"/>
              </w:rPr>
              <w:t xml:space="preserve"> </w:t>
            </w:r>
            <w:r w:rsidR="00EC72AB" w:rsidRPr="00F72F7F">
              <w:rPr>
                <w:rStyle w:val="Hypertextovprepojenie"/>
              </w:rPr>
              <w:t>meraní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_Toc178188259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42</w:t>
            </w:r>
            <w:r w:rsidR="00EC72AB">
              <w:rPr>
                <w:webHidden/>
              </w:rPr>
              <w:fldChar w:fldCharType="end"/>
            </w:r>
          </w:hyperlink>
        </w:p>
        <w:p w:rsidR="00EC72AB" w:rsidRDefault="00590863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60" w:history="1">
            <w:r w:rsidR="00EC72AB" w:rsidRPr="00F72F7F">
              <w:rPr>
                <w:rStyle w:val="Hypertextovprepojenie"/>
              </w:rPr>
              <w:t>4.1.3.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Vyhodnotenie</w:t>
            </w:r>
            <w:r w:rsidR="00EC72AB" w:rsidRPr="00F72F7F">
              <w:rPr>
                <w:rStyle w:val="Hypertextovprepojenie"/>
                <w:spacing w:val="61"/>
              </w:rPr>
              <w:t xml:space="preserve"> </w:t>
            </w:r>
            <w:r w:rsidR="00EC72AB" w:rsidRPr="00F72F7F">
              <w:rPr>
                <w:rStyle w:val="Hypertextovprepojenie"/>
              </w:rPr>
              <w:t>výsledkov</w:t>
            </w:r>
            <w:r w:rsidR="00EC72AB" w:rsidRPr="00F72F7F">
              <w:rPr>
                <w:rStyle w:val="Hypertextovprepojenie"/>
                <w:spacing w:val="57"/>
              </w:rPr>
              <w:t xml:space="preserve"> </w:t>
            </w:r>
            <w:r w:rsidR="00EC72AB" w:rsidRPr="00F72F7F">
              <w:rPr>
                <w:rStyle w:val="Hypertextovprepojenie"/>
              </w:rPr>
              <w:t>merania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_Toc178188260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43</w:t>
            </w:r>
            <w:r w:rsidR="00EC72AB">
              <w:rPr>
                <w:webHidden/>
              </w:rPr>
              <w:fldChar w:fldCharType="end"/>
            </w:r>
          </w:hyperlink>
        </w:p>
        <w:p w:rsidR="00EC72AB" w:rsidRDefault="00590863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61" w:history="1">
            <w:r w:rsidR="00EC72AB" w:rsidRPr="00F72F7F">
              <w:rPr>
                <w:rStyle w:val="Hypertextovprepojenie"/>
              </w:rPr>
              <w:t>4.1.4.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Skúšobný</w:t>
            </w:r>
            <w:r w:rsidR="00EC72AB" w:rsidRPr="00F72F7F">
              <w:rPr>
                <w:rStyle w:val="Hypertextovprepojenie"/>
                <w:spacing w:val="35"/>
              </w:rPr>
              <w:t xml:space="preserve"> </w:t>
            </w:r>
            <w:r w:rsidR="00EC72AB" w:rsidRPr="00F72F7F">
              <w:rPr>
                <w:rStyle w:val="Hypertextovprepojenie"/>
              </w:rPr>
              <w:t>protokol,</w:t>
            </w:r>
            <w:r w:rsidR="00EC72AB" w:rsidRPr="00F72F7F">
              <w:rPr>
                <w:rStyle w:val="Hypertextovprepojenie"/>
                <w:spacing w:val="42"/>
              </w:rPr>
              <w:t xml:space="preserve"> </w:t>
            </w:r>
            <w:r w:rsidR="00EC72AB" w:rsidRPr="00F72F7F">
              <w:rPr>
                <w:rStyle w:val="Hypertextovprepojenie"/>
              </w:rPr>
              <w:t>správa</w:t>
            </w:r>
            <w:r w:rsidR="00EC72AB" w:rsidRPr="00F72F7F">
              <w:rPr>
                <w:rStyle w:val="Hypertextovprepojenie"/>
                <w:spacing w:val="43"/>
              </w:rPr>
              <w:t xml:space="preserve"> </w:t>
            </w:r>
            <w:r w:rsidR="00EC72AB" w:rsidRPr="00F72F7F">
              <w:rPr>
                <w:rStyle w:val="Hypertextovprepojenie"/>
              </w:rPr>
              <w:t>o</w:t>
            </w:r>
            <w:r w:rsidR="00EC72AB" w:rsidRPr="00F72F7F">
              <w:rPr>
                <w:rStyle w:val="Hypertextovprepojenie"/>
                <w:spacing w:val="41"/>
              </w:rPr>
              <w:t xml:space="preserve"> </w:t>
            </w:r>
            <w:r w:rsidR="00EC72AB" w:rsidRPr="00F72F7F">
              <w:rPr>
                <w:rStyle w:val="Hypertextovprepojenie"/>
              </w:rPr>
              <w:t>meraní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_Toc178188261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44</w:t>
            </w:r>
            <w:r w:rsidR="00EC72AB">
              <w:rPr>
                <w:webHidden/>
              </w:rPr>
              <w:fldChar w:fldCharType="end"/>
            </w:r>
          </w:hyperlink>
        </w:p>
        <w:p w:rsidR="00EC72AB" w:rsidRDefault="00590863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62" w:history="1">
            <w:r w:rsidR="00EC72AB" w:rsidRPr="00F72F7F">
              <w:rPr>
                <w:rStyle w:val="Hypertextovprepojenie"/>
              </w:rPr>
              <w:t>4.1.5.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Požiadavky na</w:t>
            </w:r>
            <w:r w:rsidR="00EC72AB" w:rsidRPr="00F72F7F">
              <w:rPr>
                <w:rStyle w:val="Hypertextovprepojenie"/>
                <w:spacing w:val="1"/>
              </w:rPr>
              <w:t xml:space="preserve"> </w:t>
            </w:r>
            <w:r w:rsidR="00EC72AB" w:rsidRPr="00F72F7F">
              <w:rPr>
                <w:rStyle w:val="Hypertextovprepojenie"/>
              </w:rPr>
              <w:t>vystrojenie</w:t>
            </w:r>
            <w:r w:rsidR="00EC72AB" w:rsidRPr="00F72F7F">
              <w:rPr>
                <w:rStyle w:val="Hypertextovprepojenie"/>
                <w:spacing w:val="1"/>
              </w:rPr>
              <w:t xml:space="preserve"> </w:t>
            </w:r>
            <w:r w:rsidR="00EC72AB" w:rsidRPr="00F72F7F">
              <w:rPr>
                <w:rStyle w:val="Hypertextovprepojenie"/>
              </w:rPr>
              <w:t>vŕtaných</w:t>
            </w:r>
            <w:r w:rsidR="00EC72AB" w:rsidRPr="00F72F7F">
              <w:rPr>
                <w:rStyle w:val="Hypertextovprepojenie"/>
                <w:spacing w:val="1"/>
              </w:rPr>
              <w:t xml:space="preserve"> </w:t>
            </w:r>
            <w:r w:rsidR="00EC72AB" w:rsidRPr="00F72F7F">
              <w:rPr>
                <w:rStyle w:val="Hypertextovprepojenie"/>
              </w:rPr>
              <w:t>pilót</w:t>
            </w:r>
            <w:r w:rsidR="00EC72AB" w:rsidRPr="00F72F7F">
              <w:rPr>
                <w:rStyle w:val="Hypertextovprepojenie"/>
                <w:spacing w:val="1"/>
              </w:rPr>
              <w:t xml:space="preserve"> </w:t>
            </w:r>
            <w:r w:rsidR="00EC72AB" w:rsidRPr="00F72F7F">
              <w:rPr>
                <w:rStyle w:val="Hypertextovprepojenie"/>
              </w:rPr>
              <w:t>oceľovými</w:t>
            </w:r>
            <w:r w:rsidR="00EC72AB" w:rsidRPr="00F72F7F">
              <w:rPr>
                <w:rStyle w:val="Hypertextovprepojenie"/>
                <w:spacing w:val="-64"/>
              </w:rPr>
              <w:t xml:space="preserve"> </w:t>
            </w:r>
            <w:r w:rsidR="00EC72AB" w:rsidRPr="00F72F7F">
              <w:rPr>
                <w:rStyle w:val="Hypertextovprepojenie"/>
              </w:rPr>
              <w:t>meracími</w:t>
            </w:r>
            <w:r w:rsidR="00EC72AB" w:rsidRPr="00F72F7F">
              <w:rPr>
                <w:rStyle w:val="Hypertextovprepojenie"/>
                <w:spacing w:val="20"/>
              </w:rPr>
              <w:t xml:space="preserve"> </w:t>
            </w:r>
            <w:r w:rsidR="00EC72AB" w:rsidRPr="00F72F7F">
              <w:rPr>
                <w:rStyle w:val="Hypertextovprepojenie"/>
              </w:rPr>
              <w:t>trubkami</w:t>
            </w:r>
            <w:r w:rsidR="00EC72AB" w:rsidRPr="00F72F7F">
              <w:rPr>
                <w:rStyle w:val="Hypertextovprepojenie"/>
                <w:spacing w:val="17"/>
              </w:rPr>
              <w:t xml:space="preserve"> </w:t>
            </w:r>
            <w:r w:rsidR="00EC72AB" w:rsidRPr="00F72F7F">
              <w:rPr>
                <w:rStyle w:val="Hypertextovprepojenie"/>
              </w:rPr>
              <w:t>pre</w:t>
            </w:r>
            <w:r w:rsidR="00EC72AB" w:rsidRPr="00F72F7F">
              <w:rPr>
                <w:rStyle w:val="Hypertextovprepojenie"/>
                <w:spacing w:val="21"/>
              </w:rPr>
              <w:t xml:space="preserve"> </w:t>
            </w:r>
            <w:r w:rsidR="00EC72AB" w:rsidRPr="00F72F7F">
              <w:rPr>
                <w:rStyle w:val="Hypertextovprepojenie"/>
              </w:rPr>
              <w:t>výkon</w:t>
            </w:r>
            <w:r w:rsidR="00EC72AB" w:rsidRPr="00F72F7F">
              <w:rPr>
                <w:rStyle w:val="Hypertextovprepojenie"/>
                <w:spacing w:val="20"/>
              </w:rPr>
              <w:t xml:space="preserve"> </w:t>
            </w:r>
            <w:r w:rsidR="00EC72AB" w:rsidRPr="00F72F7F">
              <w:rPr>
                <w:rStyle w:val="Hypertextovprepojenie"/>
              </w:rPr>
              <w:t>skúšok</w:t>
            </w:r>
            <w:r w:rsidR="00EC72AB" w:rsidRPr="00F72F7F">
              <w:rPr>
                <w:rStyle w:val="Hypertextovprepojenie"/>
                <w:spacing w:val="21"/>
              </w:rPr>
              <w:t xml:space="preserve"> </w:t>
            </w:r>
            <w:r w:rsidR="00EC72AB" w:rsidRPr="00F72F7F">
              <w:rPr>
                <w:rStyle w:val="Hypertextovprepojenie"/>
              </w:rPr>
              <w:t>CHA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_Toc178188262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44</w:t>
            </w:r>
            <w:r w:rsidR="00EC72AB">
              <w:rPr>
                <w:webHidden/>
              </w:rPr>
              <w:fldChar w:fldCharType="end"/>
            </w:r>
          </w:hyperlink>
        </w:p>
        <w:p w:rsidR="00EC72AB" w:rsidRDefault="00590863">
          <w:pPr>
            <w:pStyle w:val="Obsah1"/>
            <w:rPr>
              <w:rFonts w:asciiTheme="minorHAnsi" w:eastAsiaTheme="minorEastAsia" w:hAnsiTheme="minorHAnsi"/>
              <w:noProof/>
              <w:kern w:val="2"/>
              <w:lang w:eastAsia="sk-SK"/>
              <w14:ligatures w14:val="standardContextual"/>
            </w:rPr>
          </w:pPr>
          <w:hyperlink w:anchor="_Toc178188263" w:history="1">
            <w:r w:rsidR="00EC72AB" w:rsidRPr="00F72F7F">
              <w:rPr>
                <w:rStyle w:val="Hypertextovprepojenie"/>
                <w:noProof/>
              </w:rPr>
              <w:t>5.</w:t>
            </w:r>
            <w:r w:rsidR="00EC72AB">
              <w:rPr>
                <w:rFonts w:asciiTheme="minorHAnsi" w:eastAsiaTheme="minorEastAsia" w:hAnsiTheme="minorHAnsi"/>
                <w:noProof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  <w:noProof/>
              </w:rPr>
              <w:t>ZVLÁŠTNE TECHNICKO-KVALITATÍVNE PODMIENKY (35-GEOTECHNICKÝ MONITORING PRE OBJEKTY LÍNIOVÝCH ČASTÍ POZEMNÝCH KOMUNIKÁCIÍ)</w:t>
            </w:r>
            <w:r w:rsidR="00EC72AB">
              <w:rPr>
                <w:noProof/>
                <w:webHidden/>
              </w:rPr>
              <w:tab/>
            </w:r>
            <w:r w:rsidR="00EC72AB">
              <w:rPr>
                <w:noProof/>
                <w:webHidden/>
              </w:rPr>
              <w:fldChar w:fldCharType="begin"/>
            </w:r>
            <w:r w:rsidR="00EC72AB">
              <w:rPr>
                <w:noProof/>
                <w:webHidden/>
              </w:rPr>
              <w:instrText xml:space="preserve"> PAGEREF _Toc178188263 \h </w:instrText>
            </w:r>
            <w:r w:rsidR="00EC72AB">
              <w:rPr>
                <w:noProof/>
                <w:webHidden/>
              </w:rPr>
            </w:r>
            <w:r w:rsidR="00EC72AB">
              <w:rPr>
                <w:noProof/>
                <w:webHidden/>
              </w:rPr>
              <w:fldChar w:fldCharType="separate"/>
            </w:r>
            <w:r w:rsidR="00EC72AB">
              <w:rPr>
                <w:noProof/>
                <w:webHidden/>
              </w:rPr>
              <w:t>46</w:t>
            </w:r>
            <w:r w:rsidR="00EC72AB">
              <w:rPr>
                <w:noProof/>
                <w:webHidden/>
              </w:rPr>
              <w:fldChar w:fldCharType="end"/>
            </w:r>
          </w:hyperlink>
        </w:p>
        <w:p w:rsidR="00EC72AB" w:rsidRDefault="00590863">
          <w:pPr>
            <w:pStyle w:val="Obsah1"/>
            <w:rPr>
              <w:rFonts w:asciiTheme="minorHAnsi" w:eastAsiaTheme="minorEastAsia" w:hAnsiTheme="minorHAnsi"/>
              <w:noProof/>
              <w:kern w:val="2"/>
              <w:lang w:eastAsia="sk-SK"/>
              <w14:ligatures w14:val="standardContextual"/>
            </w:rPr>
          </w:pPr>
          <w:hyperlink w:anchor="_Toc178188264" w:history="1">
            <w:r w:rsidR="00EC72AB" w:rsidRPr="00F72F7F">
              <w:rPr>
                <w:rStyle w:val="Hypertextovprepojenie"/>
                <w:noProof/>
              </w:rPr>
              <w:t>6.</w:t>
            </w:r>
            <w:r w:rsidR="00EC72AB">
              <w:rPr>
                <w:rFonts w:asciiTheme="minorHAnsi" w:eastAsiaTheme="minorEastAsia" w:hAnsiTheme="minorHAnsi"/>
                <w:noProof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  <w:noProof/>
              </w:rPr>
              <w:t>ZVLÁŠTNE TECHNICKO-KVALITATÍVNE PODMIENKY (4-ODVODŇOVACIE ZARIADENIA A CHRÁNIČKY)</w:t>
            </w:r>
            <w:r w:rsidR="00EC72AB">
              <w:rPr>
                <w:noProof/>
                <w:webHidden/>
              </w:rPr>
              <w:tab/>
            </w:r>
            <w:r w:rsidR="00EC72AB">
              <w:rPr>
                <w:noProof/>
                <w:webHidden/>
              </w:rPr>
              <w:fldChar w:fldCharType="begin"/>
            </w:r>
            <w:r w:rsidR="00EC72AB">
              <w:rPr>
                <w:noProof/>
                <w:webHidden/>
              </w:rPr>
              <w:instrText xml:space="preserve"> PAGEREF _Toc178188264 \h </w:instrText>
            </w:r>
            <w:r w:rsidR="00EC72AB">
              <w:rPr>
                <w:noProof/>
                <w:webHidden/>
              </w:rPr>
            </w:r>
            <w:r w:rsidR="00EC72AB">
              <w:rPr>
                <w:noProof/>
                <w:webHidden/>
              </w:rPr>
              <w:fldChar w:fldCharType="separate"/>
            </w:r>
            <w:r w:rsidR="00EC72AB">
              <w:rPr>
                <w:noProof/>
                <w:webHidden/>
              </w:rPr>
              <w:t>47</w:t>
            </w:r>
            <w:r w:rsidR="00EC72AB">
              <w:rPr>
                <w:noProof/>
                <w:webHidden/>
              </w:rPr>
              <w:fldChar w:fldCharType="end"/>
            </w:r>
          </w:hyperlink>
        </w:p>
        <w:p w:rsidR="00EC72AB" w:rsidRDefault="00590863">
          <w:pPr>
            <w:pStyle w:val="Obsah2"/>
            <w:rPr>
              <w:rFonts w:asciiTheme="minorHAnsi" w:eastAsiaTheme="minorEastAsia" w:hAnsiTheme="minorHAnsi"/>
              <w:noProof/>
              <w:kern w:val="2"/>
              <w:lang w:eastAsia="sk-SK"/>
              <w14:ligatures w14:val="standardContextual"/>
            </w:rPr>
          </w:pPr>
          <w:hyperlink w:anchor="_Toc178188265" w:history="1">
            <w:r w:rsidR="00EC72AB" w:rsidRPr="00F72F7F">
              <w:rPr>
                <w:rStyle w:val="Hypertextovprepojenie"/>
                <w:noProof/>
              </w:rPr>
              <w:t>6.1.</w:t>
            </w:r>
            <w:r w:rsidR="00EC72AB">
              <w:rPr>
                <w:rFonts w:asciiTheme="minorHAnsi" w:eastAsiaTheme="minorEastAsia" w:hAnsiTheme="minorHAnsi"/>
                <w:noProof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  <w:noProof/>
              </w:rPr>
              <w:t>ŠTRBINOVÉ ODVODŇOVACIE ŽĽABY</w:t>
            </w:r>
            <w:r w:rsidR="00EC72AB">
              <w:rPr>
                <w:noProof/>
                <w:webHidden/>
              </w:rPr>
              <w:tab/>
            </w:r>
            <w:r w:rsidR="00EC72AB">
              <w:rPr>
                <w:noProof/>
                <w:webHidden/>
              </w:rPr>
              <w:fldChar w:fldCharType="begin"/>
            </w:r>
            <w:r w:rsidR="00EC72AB">
              <w:rPr>
                <w:noProof/>
                <w:webHidden/>
              </w:rPr>
              <w:instrText xml:space="preserve"> PAGEREF _Toc178188265 \h </w:instrText>
            </w:r>
            <w:r w:rsidR="00EC72AB">
              <w:rPr>
                <w:noProof/>
                <w:webHidden/>
              </w:rPr>
            </w:r>
            <w:r w:rsidR="00EC72AB">
              <w:rPr>
                <w:noProof/>
                <w:webHidden/>
              </w:rPr>
              <w:fldChar w:fldCharType="separate"/>
            </w:r>
            <w:r w:rsidR="00EC72AB">
              <w:rPr>
                <w:noProof/>
                <w:webHidden/>
              </w:rPr>
              <w:t>47</w:t>
            </w:r>
            <w:r w:rsidR="00EC72AB">
              <w:rPr>
                <w:noProof/>
                <w:webHidden/>
              </w:rPr>
              <w:fldChar w:fldCharType="end"/>
            </w:r>
          </w:hyperlink>
        </w:p>
        <w:p w:rsidR="00EC72AB" w:rsidRDefault="00590863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66" w:history="1">
            <w:r w:rsidR="00EC72AB" w:rsidRPr="00F72F7F">
              <w:rPr>
                <w:rStyle w:val="Hypertextovprepojenie"/>
              </w:rPr>
              <w:t>6.1.1.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Základné</w:t>
            </w:r>
            <w:r w:rsidR="00EC72AB" w:rsidRPr="00F72F7F">
              <w:rPr>
                <w:rStyle w:val="Hypertextovprepojenie"/>
                <w:spacing w:val="42"/>
              </w:rPr>
              <w:t xml:space="preserve"> </w:t>
            </w:r>
            <w:r w:rsidR="00EC72AB" w:rsidRPr="00F72F7F">
              <w:rPr>
                <w:rStyle w:val="Hypertextovprepojenie"/>
              </w:rPr>
              <w:t>pojmy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_Toc178188266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47</w:t>
            </w:r>
            <w:r w:rsidR="00EC72AB">
              <w:rPr>
                <w:webHidden/>
              </w:rPr>
              <w:fldChar w:fldCharType="end"/>
            </w:r>
          </w:hyperlink>
        </w:p>
        <w:p w:rsidR="00EC72AB" w:rsidRDefault="00590863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67" w:history="1">
            <w:r w:rsidR="00EC72AB" w:rsidRPr="00F72F7F">
              <w:rPr>
                <w:rStyle w:val="Hypertextovprepojenie"/>
              </w:rPr>
              <w:t>6.1.2.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Charakteristika</w:t>
            </w:r>
            <w:r w:rsidR="00EC72AB" w:rsidRPr="00F72F7F">
              <w:rPr>
                <w:rStyle w:val="Hypertextovprepojenie"/>
                <w:spacing w:val="66"/>
              </w:rPr>
              <w:t xml:space="preserve"> </w:t>
            </w:r>
            <w:r w:rsidR="00EC72AB" w:rsidRPr="00F72F7F">
              <w:rPr>
                <w:rStyle w:val="Hypertextovprepojenie"/>
              </w:rPr>
              <w:t>žľabov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_Toc178188267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47</w:t>
            </w:r>
            <w:r w:rsidR="00EC72AB">
              <w:rPr>
                <w:webHidden/>
              </w:rPr>
              <w:fldChar w:fldCharType="end"/>
            </w:r>
          </w:hyperlink>
        </w:p>
        <w:p w:rsidR="00EC72AB" w:rsidRDefault="00590863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68" w:history="1">
            <w:r w:rsidR="00EC72AB" w:rsidRPr="00F72F7F">
              <w:rPr>
                <w:rStyle w:val="Hypertextovprepojenie"/>
              </w:rPr>
              <w:t>6.1.3.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Požadované</w:t>
            </w:r>
            <w:r w:rsidR="00EC72AB" w:rsidRPr="00F72F7F">
              <w:rPr>
                <w:rStyle w:val="Hypertextovprepojenie"/>
                <w:spacing w:val="62"/>
              </w:rPr>
              <w:t xml:space="preserve"> </w:t>
            </w:r>
            <w:r w:rsidR="00EC72AB" w:rsidRPr="00F72F7F">
              <w:rPr>
                <w:rStyle w:val="Hypertextovprepojenie"/>
              </w:rPr>
              <w:t>vlastnosti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_Toc178188268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47</w:t>
            </w:r>
            <w:r w:rsidR="00EC72AB">
              <w:rPr>
                <w:webHidden/>
              </w:rPr>
              <w:fldChar w:fldCharType="end"/>
            </w:r>
          </w:hyperlink>
        </w:p>
        <w:p w:rsidR="00EC72AB" w:rsidRDefault="00590863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69" w:history="1">
            <w:r w:rsidR="00EC72AB" w:rsidRPr="00F72F7F">
              <w:rPr>
                <w:rStyle w:val="Hypertextovprepojenie"/>
              </w:rPr>
              <w:t>6.1.4.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Tvary</w:t>
            </w:r>
            <w:r w:rsidR="00EC72AB" w:rsidRPr="00F72F7F">
              <w:rPr>
                <w:rStyle w:val="Hypertextovprepojenie"/>
                <w:spacing w:val="35"/>
              </w:rPr>
              <w:t xml:space="preserve"> </w:t>
            </w:r>
            <w:r w:rsidR="00EC72AB" w:rsidRPr="00F72F7F">
              <w:rPr>
                <w:rStyle w:val="Hypertextovprepojenie"/>
              </w:rPr>
              <w:t>prvkov</w:t>
            </w:r>
            <w:r w:rsidR="00EC72AB" w:rsidRPr="00F72F7F">
              <w:rPr>
                <w:rStyle w:val="Hypertextovprepojenie"/>
                <w:spacing w:val="39"/>
              </w:rPr>
              <w:t xml:space="preserve"> </w:t>
            </w:r>
            <w:r w:rsidR="00EC72AB" w:rsidRPr="00F72F7F">
              <w:rPr>
                <w:rStyle w:val="Hypertextovprepojenie"/>
              </w:rPr>
              <w:t>a</w:t>
            </w:r>
            <w:r w:rsidR="00EC72AB" w:rsidRPr="00F72F7F">
              <w:rPr>
                <w:rStyle w:val="Hypertextovprepojenie"/>
                <w:spacing w:val="42"/>
              </w:rPr>
              <w:t xml:space="preserve"> </w:t>
            </w:r>
            <w:r w:rsidR="00EC72AB" w:rsidRPr="00F72F7F">
              <w:rPr>
                <w:rStyle w:val="Hypertextovprepojenie"/>
              </w:rPr>
              <w:t>povolená</w:t>
            </w:r>
            <w:r w:rsidR="00EC72AB" w:rsidRPr="00F72F7F">
              <w:rPr>
                <w:rStyle w:val="Hypertextovprepojenie"/>
                <w:spacing w:val="42"/>
              </w:rPr>
              <w:t xml:space="preserve"> </w:t>
            </w:r>
            <w:r w:rsidR="00EC72AB" w:rsidRPr="00F72F7F">
              <w:rPr>
                <w:rStyle w:val="Hypertextovprepojenie"/>
              </w:rPr>
              <w:t>tolerancia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_Toc178188269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47</w:t>
            </w:r>
            <w:r w:rsidR="00EC72AB">
              <w:rPr>
                <w:webHidden/>
              </w:rPr>
              <w:fldChar w:fldCharType="end"/>
            </w:r>
          </w:hyperlink>
        </w:p>
        <w:p w:rsidR="00EC72AB" w:rsidRDefault="00590863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70" w:history="1">
            <w:r w:rsidR="00EC72AB" w:rsidRPr="00F72F7F">
              <w:rPr>
                <w:rStyle w:val="Hypertextovprepojenie"/>
              </w:rPr>
              <w:t>6.1.5.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Statika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_Toc178188270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48</w:t>
            </w:r>
            <w:r w:rsidR="00EC72AB">
              <w:rPr>
                <w:webHidden/>
              </w:rPr>
              <w:fldChar w:fldCharType="end"/>
            </w:r>
          </w:hyperlink>
        </w:p>
        <w:p w:rsidR="00EC72AB" w:rsidRDefault="00590863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71" w:history="1">
            <w:r w:rsidR="00EC72AB" w:rsidRPr="00F72F7F">
              <w:rPr>
                <w:rStyle w:val="Hypertextovprepojenie"/>
              </w:rPr>
              <w:t>6.1.6.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Betón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_Toc178188271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48</w:t>
            </w:r>
            <w:r w:rsidR="00EC72AB">
              <w:rPr>
                <w:webHidden/>
              </w:rPr>
              <w:fldChar w:fldCharType="end"/>
            </w:r>
          </w:hyperlink>
        </w:p>
        <w:p w:rsidR="00EC72AB" w:rsidRDefault="00590863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72" w:history="1">
            <w:r w:rsidR="00EC72AB" w:rsidRPr="00F72F7F">
              <w:rPr>
                <w:rStyle w:val="Hypertextovprepojenie"/>
              </w:rPr>
              <w:t>6.1.7.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Výstuž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_Toc178188272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48</w:t>
            </w:r>
            <w:r w:rsidR="00EC72AB">
              <w:rPr>
                <w:webHidden/>
              </w:rPr>
              <w:fldChar w:fldCharType="end"/>
            </w:r>
          </w:hyperlink>
        </w:p>
        <w:p w:rsidR="00EC72AB" w:rsidRDefault="00590863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73" w:history="1">
            <w:r w:rsidR="00EC72AB" w:rsidRPr="00F72F7F">
              <w:rPr>
                <w:rStyle w:val="Hypertextovprepojenie"/>
              </w:rPr>
              <w:t>6.1.8.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Mreže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_Toc178188273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48</w:t>
            </w:r>
            <w:r w:rsidR="00EC72AB">
              <w:rPr>
                <w:webHidden/>
              </w:rPr>
              <w:fldChar w:fldCharType="end"/>
            </w:r>
          </w:hyperlink>
        </w:p>
        <w:p w:rsidR="00EC72AB" w:rsidRDefault="00590863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74" w:history="1">
            <w:r w:rsidR="00EC72AB" w:rsidRPr="00F72F7F">
              <w:rPr>
                <w:rStyle w:val="Hypertextovprepojenie"/>
              </w:rPr>
              <w:t>6.1.9.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Tesnosť</w:t>
            </w:r>
            <w:r w:rsidR="00EC72AB" w:rsidRPr="00F72F7F">
              <w:rPr>
                <w:rStyle w:val="Hypertextovprepojenie"/>
                <w:spacing w:val="44"/>
              </w:rPr>
              <w:t xml:space="preserve"> </w:t>
            </w:r>
            <w:r w:rsidR="00EC72AB" w:rsidRPr="00F72F7F">
              <w:rPr>
                <w:rStyle w:val="Hypertextovprepojenie"/>
              </w:rPr>
              <w:t>spojenia</w:t>
            </w:r>
            <w:r w:rsidR="00EC72AB" w:rsidRPr="00F72F7F">
              <w:rPr>
                <w:rStyle w:val="Hypertextovprepojenie"/>
                <w:spacing w:val="44"/>
              </w:rPr>
              <w:t xml:space="preserve"> </w:t>
            </w:r>
            <w:r w:rsidR="00EC72AB" w:rsidRPr="00F72F7F">
              <w:rPr>
                <w:rStyle w:val="Hypertextovprepojenie"/>
              </w:rPr>
              <w:t>prvkov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_Toc178188274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48</w:t>
            </w:r>
            <w:r w:rsidR="00EC72AB">
              <w:rPr>
                <w:webHidden/>
              </w:rPr>
              <w:fldChar w:fldCharType="end"/>
            </w:r>
          </w:hyperlink>
        </w:p>
        <w:p w:rsidR="00EC72AB" w:rsidRDefault="00590863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75" w:history="1">
            <w:r w:rsidR="00EC72AB" w:rsidRPr="00F72F7F">
              <w:rPr>
                <w:rStyle w:val="Hypertextovprepojenie"/>
              </w:rPr>
              <w:t>6.1.10.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Vpusty,</w:t>
            </w:r>
            <w:r w:rsidR="00EC72AB" w:rsidRPr="00F72F7F">
              <w:rPr>
                <w:rStyle w:val="Hypertextovprepojenie"/>
                <w:spacing w:val="51"/>
              </w:rPr>
              <w:t xml:space="preserve"> </w:t>
            </w:r>
            <w:r w:rsidR="00EC72AB" w:rsidRPr="00F72F7F">
              <w:rPr>
                <w:rStyle w:val="Hypertextovprepojenie"/>
              </w:rPr>
              <w:t>požíarne</w:t>
            </w:r>
            <w:r w:rsidR="00EC72AB" w:rsidRPr="00F72F7F">
              <w:rPr>
                <w:rStyle w:val="Hypertextovprepojenie"/>
                <w:spacing w:val="48"/>
              </w:rPr>
              <w:t xml:space="preserve"> </w:t>
            </w:r>
            <w:r w:rsidR="00EC72AB" w:rsidRPr="00F72F7F">
              <w:rPr>
                <w:rStyle w:val="Hypertextovprepojenie"/>
              </w:rPr>
              <w:t>uzávery</w:t>
            </w:r>
            <w:r w:rsidR="00EC72AB" w:rsidRPr="00F72F7F">
              <w:rPr>
                <w:rStyle w:val="Hypertextovprepojenie"/>
                <w:spacing w:val="41"/>
              </w:rPr>
              <w:t xml:space="preserve"> </w:t>
            </w:r>
            <w:r w:rsidR="00EC72AB" w:rsidRPr="00F72F7F">
              <w:rPr>
                <w:rStyle w:val="Hypertextovprepojenie"/>
              </w:rPr>
              <w:t>(čistiace</w:t>
            </w:r>
            <w:r w:rsidR="00EC72AB" w:rsidRPr="00F72F7F">
              <w:rPr>
                <w:rStyle w:val="Hypertextovprepojenie"/>
                <w:spacing w:val="45"/>
              </w:rPr>
              <w:t xml:space="preserve"> </w:t>
            </w:r>
            <w:r w:rsidR="00EC72AB" w:rsidRPr="00F72F7F">
              <w:rPr>
                <w:rStyle w:val="Hypertextovprepojenie"/>
              </w:rPr>
              <w:t>kusy)</w:t>
            </w:r>
            <w:r w:rsidR="00EC72AB" w:rsidRPr="00F72F7F">
              <w:rPr>
                <w:rStyle w:val="Hypertextovprepojenie"/>
                <w:spacing w:val="45"/>
              </w:rPr>
              <w:t xml:space="preserve"> </w:t>
            </w:r>
            <w:r w:rsidR="00EC72AB" w:rsidRPr="00F72F7F">
              <w:rPr>
                <w:rStyle w:val="Hypertextovprepojenie"/>
              </w:rPr>
              <w:t>a</w:t>
            </w:r>
            <w:r w:rsidR="00EC72AB" w:rsidRPr="00F72F7F">
              <w:rPr>
                <w:rStyle w:val="Hypertextovprepojenie"/>
                <w:spacing w:val="49"/>
              </w:rPr>
              <w:t xml:space="preserve"> </w:t>
            </w:r>
            <w:r w:rsidR="00EC72AB" w:rsidRPr="00F72F7F">
              <w:rPr>
                <w:rStyle w:val="Hypertextovprepojenie"/>
              </w:rPr>
              <w:t>doplnkové</w:t>
            </w:r>
            <w:r w:rsidR="00EC72AB" w:rsidRPr="00F72F7F">
              <w:rPr>
                <w:rStyle w:val="Hypertextovprepojenie"/>
                <w:spacing w:val="-64"/>
              </w:rPr>
              <w:t xml:space="preserve"> </w:t>
            </w:r>
            <w:r w:rsidR="00EC72AB" w:rsidRPr="00F72F7F">
              <w:rPr>
                <w:rStyle w:val="Hypertextovprepojenie"/>
              </w:rPr>
              <w:t>prvky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_Toc178188275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48</w:t>
            </w:r>
            <w:r w:rsidR="00EC72AB">
              <w:rPr>
                <w:webHidden/>
              </w:rPr>
              <w:fldChar w:fldCharType="end"/>
            </w:r>
          </w:hyperlink>
        </w:p>
        <w:p w:rsidR="00EC72AB" w:rsidRDefault="00590863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76" w:history="1">
            <w:r w:rsidR="00EC72AB" w:rsidRPr="00F72F7F">
              <w:rPr>
                <w:rStyle w:val="Hypertextovprepojenie"/>
              </w:rPr>
              <w:t>6.1.11.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Realizácia štrbinových žľabov.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_Toc178188276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48</w:t>
            </w:r>
            <w:r w:rsidR="00EC72AB">
              <w:rPr>
                <w:webHidden/>
              </w:rPr>
              <w:fldChar w:fldCharType="end"/>
            </w:r>
          </w:hyperlink>
        </w:p>
        <w:p w:rsidR="00EC72AB" w:rsidRDefault="00590863">
          <w:pPr>
            <w:pStyle w:val="Obsah1"/>
            <w:rPr>
              <w:rFonts w:asciiTheme="minorHAnsi" w:eastAsiaTheme="minorEastAsia" w:hAnsiTheme="minorHAnsi"/>
              <w:noProof/>
              <w:kern w:val="2"/>
              <w:lang w:eastAsia="sk-SK"/>
              <w14:ligatures w14:val="standardContextual"/>
            </w:rPr>
          </w:pPr>
          <w:hyperlink w:anchor="_Toc178188277" w:history="1">
            <w:r w:rsidR="00EC72AB" w:rsidRPr="00F72F7F">
              <w:rPr>
                <w:rStyle w:val="Hypertextovprepojenie"/>
                <w:noProof/>
              </w:rPr>
              <w:t>7.</w:t>
            </w:r>
            <w:r w:rsidR="00EC72AB">
              <w:rPr>
                <w:rFonts w:asciiTheme="minorHAnsi" w:eastAsiaTheme="minorEastAsia" w:hAnsiTheme="minorHAnsi"/>
                <w:noProof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  <w:noProof/>
              </w:rPr>
              <w:t>HORIZONTÁLNE ODVODŇOVACIE VRTY</w:t>
            </w:r>
            <w:r w:rsidR="00EC72AB">
              <w:rPr>
                <w:noProof/>
                <w:webHidden/>
              </w:rPr>
              <w:tab/>
            </w:r>
            <w:r w:rsidR="00EC72AB">
              <w:rPr>
                <w:noProof/>
                <w:webHidden/>
              </w:rPr>
              <w:fldChar w:fldCharType="begin"/>
            </w:r>
            <w:r w:rsidR="00EC72AB">
              <w:rPr>
                <w:noProof/>
                <w:webHidden/>
              </w:rPr>
              <w:instrText xml:space="preserve"> PAGEREF _Toc178188277 \h </w:instrText>
            </w:r>
            <w:r w:rsidR="00EC72AB">
              <w:rPr>
                <w:noProof/>
                <w:webHidden/>
              </w:rPr>
            </w:r>
            <w:r w:rsidR="00EC72AB">
              <w:rPr>
                <w:noProof/>
                <w:webHidden/>
              </w:rPr>
              <w:fldChar w:fldCharType="separate"/>
            </w:r>
            <w:r w:rsidR="00EC72AB">
              <w:rPr>
                <w:noProof/>
                <w:webHidden/>
              </w:rPr>
              <w:t>50</w:t>
            </w:r>
            <w:r w:rsidR="00EC72AB">
              <w:rPr>
                <w:noProof/>
                <w:webHidden/>
              </w:rPr>
              <w:fldChar w:fldCharType="end"/>
            </w:r>
          </w:hyperlink>
        </w:p>
        <w:p w:rsidR="00EC72AB" w:rsidRDefault="00590863">
          <w:pPr>
            <w:pStyle w:val="Obsah2"/>
            <w:rPr>
              <w:rFonts w:asciiTheme="minorHAnsi" w:eastAsiaTheme="minorEastAsia" w:hAnsiTheme="minorHAnsi"/>
              <w:noProof/>
              <w:kern w:val="2"/>
              <w:lang w:eastAsia="sk-SK"/>
              <w14:ligatures w14:val="standardContextual"/>
            </w:rPr>
          </w:pPr>
          <w:hyperlink w:anchor="_Toc178188278" w:history="1">
            <w:r w:rsidR="00EC72AB" w:rsidRPr="00F72F7F">
              <w:rPr>
                <w:rStyle w:val="Hypertextovprepojenie"/>
                <w:noProof/>
              </w:rPr>
              <w:t>7.1.</w:t>
            </w:r>
            <w:r w:rsidR="00EC72AB">
              <w:rPr>
                <w:rFonts w:asciiTheme="minorHAnsi" w:eastAsiaTheme="minorEastAsia" w:hAnsiTheme="minorHAnsi"/>
                <w:noProof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  <w:noProof/>
              </w:rPr>
              <w:t>ÚVOD</w:t>
            </w:r>
            <w:r w:rsidR="00EC72AB">
              <w:rPr>
                <w:noProof/>
                <w:webHidden/>
              </w:rPr>
              <w:tab/>
            </w:r>
            <w:r w:rsidR="00EC72AB">
              <w:rPr>
                <w:noProof/>
                <w:webHidden/>
              </w:rPr>
              <w:fldChar w:fldCharType="begin"/>
            </w:r>
            <w:r w:rsidR="00EC72AB">
              <w:rPr>
                <w:noProof/>
                <w:webHidden/>
              </w:rPr>
              <w:instrText xml:space="preserve"> PAGEREF _Toc178188278 \h </w:instrText>
            </w:r>
            <w:r w:rsidR="00EC72AB">
              <w:rPr>
                <w:noProof/>
                <w:webHidden/>
              </w:rPr>
            </w:r>
            <w:r w:rsidR="00EC72AB">
              <w:rPr>
                <w:noProof/>
                <w:webHidden/>
              </w:rPr>
              <w:fldChar w:fldCharType="separate"/>
            </w:r>
            <w:r w:rsidR="00EC72AB">
              <w:rPr>
                <w:noProof/>
                <w:webHidden/>
              </w:rPr>
              <w:t>50</w:t>
            </w:r>
            <w:r w:rsidR="00EC72AB">
              <w:rPr>
                <w:noProof/>
                <w:webHidden/>
              </w:rPr>
              <w:fldChar w:fldCharType="end"/>
            </w:r>
          </w:hyperlink>
        </w:p>
        <w:p w:rsidR="00EC72AB" w:rsidRDefault="00590863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79" w:history="1">
            <w:r w:rsidR="00EC72AB" w:rsidRPr="00F72F7F">
              <w:rPr>
                <w:rStyle w:val="Hypertextovprepojenie"/>
              </w:rPr>
              <w:t>7.1.1.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Všeobecne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_Toc178188279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50</w:t>
            </w:r>
            <w:r w:rsidR="00EC72AB">
              <w:rPr>
                <w:webHidden/>
              </w:rPr>
              <w:fldChar w:fldCharType="end"/>
            </w:r>
          </w:hyperlink>
        </w:p>
        <w:p w:rsidR="00EC72AB" w:rsidRDefault="00590863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80" w:history="1">
            <w:r w:rsidR="00EC72AB" w:rsidRPr="00F72F7F">
              <w:rPr>
                <w:rStyle w:val="Hypertextovprepojenie"/>
              </w:rPr>
              <w:t>7.1.2.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Odborná</w:t>
            </w:r>
            <w:r w:rsidR="00EC72AB" w:rsidRPr="00F72F7F">
              <w:rPr>
                <w:rStyle w:val="Hypertextovprepojenie"/>
                <w:spacing w:val="56"/>
              </w:rPr>
              <w:t xml:space="preserve"> </w:t>
            </w:r>
            <w:r w:rsidR="00EC72AB" w:rsidRPr="00F72F7F">
              <w:rPr>
                <w:rStyle w:val="Hypertextovprepojenie"/>
              </w:rPr>
              <w:t>spôsobilosť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_Toc178188280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51</w:t>
            </w:r>
            <w:r w:rsidR="00EC72AB">
              <w:rPr>
                <w:webHidden/>
              </w:rPr>
              <w:fldChar w:fldCharType="end"/>
            </w:r>
          </w:hyperlink>
        </w:p>
        <w:p w:rsidR="00EC72AB" w:rsidRDefault="00590863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81" w:history="1">
            <w:r w:rsidR="00EC72AB" w:rsidRPr="00F72F7F">
              <w:rPr>
                <w:rStyle w:val="Hypertextovprepojenie"/>
              </w:rPr>
              <w:t>7.1.3.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Vytýčenie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_Toc178188281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51</w:t>
            </w:r>
            <w:r w:rsidR="00EC72AB">
              <w:rPr>
                <w:webHidden/>
              </w:rPr>
              <w:fldChar w:fldCharType="end"/>
            </w:r>
          </w:hyperlink>
        </w:p>
        <w:p w:rsidR="00EC72AB" w:rsidRDefault="00590863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82" w:history="1">
            <w:r w:rsidR="00EC72AB" w:rsidRPr="00F72F7F">
              <w:rPr>
                <w:rStyle w:val="Hypertextovprepojenie"/>
              </w:rPr>
              <w:t>7.1.4.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Zmeny</w:t>
            </w:r>
            <w:r w:rsidR="00EC72AB" w:rsidRPr="00F72F7F">
              <w:rPr>
                <w:rStyle w:val="Hypertextovprepojenie"/>
                <w:spacing w:val="51"/>
              </w:rPr>
              <w:t xml:space="preserve"> </w:t>
            </w:r>
            <w:r w:rsidR="00EC72AB" w:rsidRPr="00F72F7F">
              <w:rPr>
                <w:rStyle w:val="Hypertextovprepojenie"/>
              </w:rPr>
              <w:t>vyvolané</w:t>
            </w:r>
            <w:r w:rsidR="00EC72AB" w:rsidRPr="00F72F7F">
              <w:rPr>
                <w:rStyle w:val="Hypertextovprepojenie"/>
                <w:spacing w:val="56"/>
              </w:rPr>
              <w:t xml:space="preserve"> </w:t>
            </w:r>
            <w:r w:rsidR="00EC72AB" w:rsidRPr="00F72F7F">
              <w:rPr>
                <w:rStyle w:val="Hypertextovprepojenie"/>
              </w:rPr>
              <w:t>odlišnosťou</w:t>
            </w:r>
            <w:r w:rsidR="00EC72AB" w:rsidRPr="00F72F7F">
              <w:rPr>
                <w:rStyle w:val="Hypertextovprepojenie"/>
                <w:spacing w:val="51"/>
              </w:rPr>
              <w:t xml:space="preserve"> </w:t>
            </w:r>
            <w:r w:rsidR="00EC72AB" w:rsidRPr="00F72F7F">
              <w:rPr>
                <w:rStyle w:val="Hypertextovprepojenie"/>
              </w:rPr>
              <w:t>geologických</w:t>
            </w:r>
            <w:r w:rsidR="00EC72AB" w:rsidRPr="00F72F7F">
              <w:rPr>
                <w:rStyle w:val="Hypertextovprepojenie"/>
                <w:spacing w:val="56"/>
              </w:rPr>
              <w:t xml:space="preserve"> </w:t>
            </w:r>
            <w:r w:rsidR="00EC72AB" w:rsidRPr="00F72F7F">
              <w:rPr>
                <w:rStyle w:val="Hypertextovprepojenie"/>
              </w:rPr>
              <w:t>pomerov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_Toc178188282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51</w:t>
            </w:r>
            <w:r w:rsidR="00EC72AB">
              <w:rPr>
                <w:webHidden/>
              </w:rPr>
              <w:fldChar w:fldCharType="end"/>
            </w:r>
          </w:hyperlink>
        </w:p>
        <w:p w:rsidR="00EC72AB" w:rsidRDefault="00590863">
          <w:pPr>
            <w:pStyle w:val="Obsah2"/>
            <w:rPr>
              <w:rFonts w:asciiTheme="minorHAnsi" w:eastAsiaTheme="minorEastAsia" w:hAnsiTheme="minorHAnsi"/>
              <w:noProof/>
              <w:kern w:val="2"/>
              <w:lang w:eastAsia="sk-SK"/>
              <w14:ligatures w14:val="standardContextual"/>
            </w:rPr>
          </w:pPr>
          <w:hyperlink w:anchor="_Toc178188283" w:history="1">
            <w:r w:rsidR="00EC72AB" w:rsidRPr="00F72F7F">
              <w:rPr>
                <w:rStyle w:val="Hypertextovprepojenie"/>
                <w:noProof/>
              </w:rPr>
              <w:t>7.2.</w:t>
            </w:r>
            <w:r w:rsidR="00EC72AB">
              <w:rPr>
                <w:rFonts w:asciiTheme="minorHAnsi" w:eastAsiaTheme="minorEastAsia" w:hAnsiTheme="minorHAnsi"/>
                <w:noProof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  <w:noProof/>
              </w:rPr>
              <w:t>MATERIÁLY, STAVEBNÉ DIELCE</w:t>
            </w:r>
            <w:r w:rsidR="00EC72AB">
              <w:rPr>
                <w:noProof/>
                <w:webHidden/>
              </w:rPr>
              <w:tab/>
            </w:r>
            <w:r w:rsidR="00EC72AB">
              <w:rPr>
                <w:noProof/>
                <w:webHidden/>
              </w:rPr>
              <w:fldChar w:fldCharType="begin"/>
            </w:r>
            <w:r w:rsidR="00EC72AB">
              <w:rPr>
                <w:noProof/>
                <w:webHidden/>
              </w:rPr>
              <w:instrText xml:space="preserve"> PAGEREF _Toc178188283 \h </w:instrText>
            </w:r>
            <w:r w:rsidR="00EC72AB">
              <w:rPr>
                <w:noProof/>
                <w:webHidden/>
              </w:rPr>
            </w:r>
            <w:r w:rsidR="00EC72AB">
              <w:rPr>
                <w:noProof/>
                <w:webHidden/>
              </w:rPr>
              <w:fldChar w:fldCharType="separate"/>
            </w:r>
            <w:r w:rsidR="00EC72AB">
              <w:rPr>
                <w:noProof/>
                <w:webHidden/>
              </w:rPr>
              <w:t>51</w:t>
            </w:r>
            <w:r w:rsidR="00EC72AB">
              <w:rPr>
                <w:noProof/>
                <w:webHidden/>
              </w:rPr>
              <w:fldChar w:fldCharType="end"/>
            </w:r>
          </w:hyperlink>
        </w:p>
        <w:p w:rsidR="00EC72AB" w:rsidRDefault="00590863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84" w:history="1">
            <w:r w:rsidR="00EC72AB" w:rsidRPr="00F72F7F">
              <w:rPr>
                <w:rStyle w:val="Hypertextovprepojenie"/>
              </w:rPr>
              <w:t>7.2.1.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Všeobecne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_Toc178188284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51</w:t>
            </w:r>
            <w:r w:rsidR="00EC72AB">
              <w:rPr>
                <w:webHidden/>
              </w:rPr>
              <w:fldChar w:fldCharType="end"/>
            </w:r>
          </w:hyperlink>
        </w:p>
        <w:p w:rsidR="00EC72AB" w:rsidRDefault="00590863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85" w:history="1">
            <w:r w:rsidR="00EC72AB" w:rsidRPr="00F72F7F">
              <w:rPr>
                <w:rStyle w:val="Hypertextovprepojenie"/>
              </w:rPr>
              <w:t>7.2.2.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Horizontálne</w:t>
            </w:r>
            <w:r w:rsidR="00EC72AB" w:rsidRPr="00F72F7F">
              <w:rPr>
                <w:rStyle w:val="Hypertextovprepojenie"/>
                <w:spacing w:val="39"/>
              </w:rPr>
              <w:t xml:space="preserve"> </w:t>
            </w:r>
            <w:r w:rsidR="00EC72AB" w:rsidRPr="00F72F7F">
              <w:rPr>
                <w:rStyle w:val="Hypertextovprepojenie"/>
              </w:rPr>
              <w:t>odvodňovacie</w:t>
            </w:r>
            <w:r w:rsidR="00EC72AB" w:rsidRPr="00F72F7F">
              <w:rPr>
                <w:rStyle w:val="Hypertextovprepojenie"/>
                <w:spacing w:val="39"/>
              </w:rPr>
              <w:t xml:space="preserve"> </w:t>
            </w:r>
            <w:r w:rsidR="00EC72AB" w:rsidRPr="00F72F7F">
              <w:rPr>
                <w:rStyle w:val="Hypertextovprepojenie"/>
              </w:rPr>
              <w:t xml:space="preserve">vrty  </w:t>
            </w:r>
            <w:r w:rsidR="00EC72AB" w:rsidRPr="00F72F7F">
              <w:rPr>
                <w:rStyle w:val="Hypertextovprepojenie"/>
                <w:spacing w:val="1"/>
              </w:rPr>
              <w:t xml:space="preserve"> </w:t>
            </w:r>
            <w:r w:rsidR="00EC72AB" w:rsidRPr="00F72F7F">
              <w:rPr>
                <w:rStyle w:val="Hypertextovprepojenie"/>
              </w:rPr>
              <w:t>a</w:t>
            </w:r>
            <w:r w:rsidR="00EC72AB" w:rsidRPr="00F72F7F">
              <w:rPr>
                <w:rStyle w:val="Hypertextovprepojenie"/>
                <w:spacing w:val="35"/>
              </w:rPr>
              <w:t xml:space="preserve"> </w:t>
            </w:r>
            <w:r w:rsidR="00EC72AB" w:rsidRPr="00F72F7F">
              <w:rPr>
                <w:rStyle w:val="Hypertextovprepojenie"/>
              </w:rPr>
              <w:t>materiály</w:t>
            </w:r>
            <w:r w:rsidR="00EC72AB" w:rsidRPr="00F72F7F">
              <w:rPr>
                <w:rStyle w:val="Hypertextovprepojenie"/>
                <w:spacing w:val="35"/>
              </w:rPr>
              <w:t xml:space="preserve"> </w:t>
            </w:r>
            <w:r w:rsidR="00EC72AB" w:rsidRPr="00F72F7F">
              <w:rPr>
                <w:rStyle w:val="Hypertextovprepojenie"/>
              </w:rPr>
              <w:t>k</w:t>
            </w:r>
            <w:r w:rsidR="00EC72AB" w:rsidRPr="00F72F7F">
              <w:rPr>
                <w:rStyle w:val="Hypertextovprepojenie"/>
                <w:spacing w:val="35"/>
              </w:rPr>
              <w:t xml:space="preserve"> </w:t>
            </w:r>
            <w:r w:rsidR="00EC72AB" w:rsidRPr="00F72F7F">
              <w:rPr>
                <w:rStyle w:val="Hypertextovprepojenie"/>
              </w:rPr>
              <w:t>ich</w:t>
            </w:r>
            <w:r w:rsidR="00EC72AB" w:rsidRPr="00F72F7F">
              <w:rPr>
                <w:rStyle w:val="Hypertextovprepojenie"/>
                <w:spacing w:val="39"/>
              </w:rPr>
              <w:t xml:space="preserve"> </w:t>
            </w:r>
            <w:r w:rsidR="00EC72AB" w:rsidRPr="00F72F7F">
              <w:rPr>
                <w:rStyle w:val="Hypertextovprepojenie"/>
              </w:rPr>
              <w:t>výrobe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_Toc178188285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51</w:t>
            </w:r>
            <w:r w:rsidR="00EC72AB">
              <w:rPr>
                <w:webHidden/>
              </w:rPr>
              <w:fldChar w:fldCharType="end"/>
            </w:r>
          </w:hyperlink>
        </w:p>
        <w:p w:rsidR="00EC72AB" w:rsidRDefault="00590863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86" w:history="1">
            <w:r w:rsidR="00EC72AB" w:rsidRPr="00F72F7F">
              <w:rPr>
                <w:rStyle w:val="Hypertextovprepojenie"/>
              </w:rPr>
              <w:t>7.2.3.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Dodávka</w:t>
            </w:r>
            <w:r w:rsidR="00EC72AB" w:rsidRPr="00F72F7F">
              <w:rPr>
                <w:rStyle w:val="Hypertextovprepojenie"/>
                <w:spacing w:val="43"/>
              </w:rPr>
              <w:t xml:space="preserve"> </w:t>
            </w:r>
            <w:r w:rsidR="00EC72AB" w:rsidRPr="00F72F7F">
              <w:rPr>
                <w:rStyle w:val="Hypertextovprepojenie"/>
              </w:rPr>
              <w:t>a</w:t>
            </w:r>
            <w:r w:rsidR="00EC72AB" w:rsidRPr="00F72F7F">
              <w:rPr>
                <w:rStyle w:val="Hypertextovprepojenie"/>
                <w:spacing w:val="39"/>
              </w:rPr>
              <w:t xml:space="preserve"> </w:t>
            </w:r>
            <w:r w:rsidR="00EC72AB" w:rsidRPr="00F72F7F">
              <w:rPr>
                <w:rStyle w:val="Hypertextovprepojenie"/>
              </w:rPr>
              <w:t>skladovanie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_Toc178188286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51</w:t>
            </w:r>
            <w:r w:rsidR="00EC72AB">
              <w:rPr>
                <w:webHidden/>
              </w:rPr>
              <w:fldChar w:fldCharType="end"/>
            </w:r>
          </w:hyperlink>
        </w:p>
        <w:p w:rsidR="00EC72AB" w:rsidRDefault="00590863">
          <w:pPr>
            <w:pStyle w:val="Obsah2"/>
            <w:rPr>
              <w:rFonts w:asciiTheme="minorHAnsi" w:eastAsiaTheme="minorEastAsia" w:hAnsiTheme="minorHAnsi"/>
              <w:noProof/>
              <w:kern w:val="2"/>
              <w:lang w:eastAsia="sk-SK"/>
              <w14:ligatures w14:val="standardContextual"/>
            </w:rPr>
          </w:pPr>
          <w:hyperlink w:anchor="_Toc178188287" w:history="1">
            <w:r w:rsidR="00EC72AB" w:rsidRPr="00F72F7F">
              <w:rPr>
                <w:rStyle w:val="Hypertextovprepojenie"/>
                <w:noProof/>
              </w:rPr>
              <w:t>7.3.</w:t>
            </w:r>
            <w:r w:rsidR="00EC72AB">
              <w:rPr>
                <w:rFonts w:asciiTheme="minorHAnsi" w:eastAsiaTheme="minorEastAsia" w:hAnsiTheme="minorHAnsi"/>
                <w:noProof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  <w:noProof/>
              </w:rPr>
              <w:t>VYKONANIE PRÁC</w:t>
            </w:r>
            <w:r w:rsidR="00EC72AB">
              <w:rPr>
                <w:noProof/>
                <w:webHidden/>
              </w:rPr>
              <w:tab/>
            </w:r>
            <w:r w:rsidR="00EC72AB">
              <w:rPr>
                <w:noProof/>
                <w:webHidden/>
              </w:rPr>
              <w:fldChar w:fldCharType="begin"/>
            </w:r>
            <w:r w:rsidR="00EC72AB">
              <w:rPr>
                <w:noProof/>
                <w:webHidden/>
              </w:rPr>
              <w:instrText xml:space="preserve"> PAGEREF _Toc178188287 \h </w:instrText>
            </w:r>
            <w:r w:rsidR="00EC72AB">
              <w:rPr>
                <w:noProof/>
                <w:webHidden/>
              </w:rPr>
            </w:r>
            <w:r w:rsidR="00EC72AB">
              <w:rPr>
                <w:noProof/>
                <w:webHidden/>
              </w:rPr>
              <w:fldChar w:fldCharType="separate"/>
            </w:r>
            <w:r w:rsidR="00EC72AB">
              <w:rPr>
                <w:noProof/>
                <w:webHidden/>
              </w:rPr>
              <w:t>52</w:t>
            </w:r>
            <w:r w:rsidR="00EC72AB">
              <w:rPr>
                <w:noProof/>
                <w:webHidden/>
              </w:rPr>
              <w:fldChar w:fldCharType="end"/>
            </w:r>
          </w:hyperlink>
        </w:p>
        <w:p w:rsidR="00EC72AB" w:rsidRDefault="00590863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88" w:history="1">
            <w:r w:rsidR="00EC72AB" w:rsidRPr="00F72F7F">
              <w:rPr>
                <w:rStyle w:val="Hypertextovprepojenie"/>
              </w:rPr>
              <w:t>7.3.1.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Všeobecne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_Toc178188288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52</w:t>
            </w:r>
            <w:r w:rsidR="00EC72AB">
              <w:rPr>
                <w:webHidden/>
              </w:rPr>
              <w:fldChar w:fldCharType="end"/>
            </w:r>
          </w:hyperlink>
        </w:p>
        <w:p w:rsidR="00EC72AB" w:rsidRDefault="00590863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89" w:history="1">
            <w:r w:rsidR="00EC72AB" w:rsidRPr="00F72F7F">
              <w:rPr>
                <w:rStyle w:val="Hypertextovprepojenie"/>
              </w:rPr>
              <w:t>7.3.2.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Vrtné</w:t>
            </w:r>
            <w:r w:rsidR="00EC72AB" w:rsidRPr="00F72F7F">
              <w:rPr>
                <w:rStyle w:val="Hypertextovprepojenie"/>
                <w:spacing w:val="34"/>
              </w:rPr>
              <w:t xml:space="preserve"> </w:t>
            </w:r>
            <w:r w:rsidR="00EC72AB" w:rsidRPr="00F72F7F">
              <w:rPr>
                <w:rStyle w:val="Hypertextovprepojenie"/>
              </w:rPr>
              <w:t>práce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_Toc178188289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52</w:t>
            </w:r>
            <w:r w:rsidR="00EC72AB">
              <w:rPr>
                <w:webHidden/>
              </w:rPr>
              <w:fldChar w:fldCharType="end"/>
            </w:r>
          </w:hyperlink>
        </w:p>
        <w:p w:rsidR="00EC72AB" w:rsidRDefault="00590863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90" w:history="1">
            <w:r w:rsidR="00EC72AB" w:rsidRPr="00F72F7F">
              <w:rPr>
                <w:rStyle w:val="Hypertextovprepojenie"/>
              </w:rPr>
              <w:t>7.3.3.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Príslušenstvo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_Toc178188290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52</w:t>
            </w:r>
            <w:r w:rsidR="00EC72AB">
              <w:rPr>
                <w:webHidden/>
              </w:rPr>
              <w:fldChar w:fldCharType="end"/>
            </w:r>
          </w:hyperlink>
        </w:p>
        <w:p w:rsidR="00EC72AB" w:rsidRDefault="00590863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91" w:history="1">
            <w:r w:rsidR="00EC72AB" w:rsidRPr="00F72F7F">
              <w:rPr>
                <w:rStyle w:val="Hypertextovprepojenie"/>
              </w:rPr>
              <w:t>7.3.4.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Údaje</w:t>
            </w:r>
            <w:r w:rsidR="00EC72AB" w:rsidRPr="00F72F7F">
              <w:rPr>
                <w:rStyle w:val="Hypertextovprepojenie"/>
                <w:spacing w:val="35"/>
              </w:rPr>
              <w:t xml:space="preserve"> </w:t>
            </w:r>
            <w:r w:rsidR="00EC72AB" w:rsidRPr="00F72F7F">
              <w:rPr>
                <w:rStyle w:val="Hypertextovprepojenie"/>
              </w:rPr>
              <w:t>o</w:t>
            </w:r>
            <w:r w:rsidR="00EC72AB" w:rsidRPr="00F72F7F">
              <w:rPr>
                <w:rStyle w:val="Hypertextovprepojenie"/>
                <w:spacing w:val="29"/>
              </w:rPr>
              <w:t xml:space="preserve"> </w:t>
            </w:r>
            <w:r w:rsidR="00EC72AB" w:rsidRPr="00F72F7F">
              <w:rPr>
                <w:rStyle w:val="Hypertextovprepojenie"/>
              </w:rPr>
              <w:t>strojoch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_Toc178188291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53</w:t>
            </w:r>
            <w:r w:rsidR="00EC72AB">
              <w:rPr>
                <w:webHidden/>
              </w:rPr>
              <w:fldChar w:fldCharType="end"/>
            </w:r>
          </w:hyperlink>
        </w:p>
        <w:p w:rsidR="00EC72AB" w:rsidRDefault="00590863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92" w:history="1">
            <w:r w:rsidR="00EC72AB" w:rsidRPr="00F72F7F">
              <w:rPr>
                <w:rStyle w:val="Hypertextovprepojenie"/>
              </w:rPr>
              <w:t>7.3.5.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Záznam</w:t>
            </w:r>
            <w:r w:rsidR="00EC72AB" w:rsidRPr="00F72F7F">
              <w:rPr>
                <w:rStyle w:val="Hypertextovprepojenie"/>
                <w:spacing w:val="32"/>
              </w:rPr>
              <w:t xml:space="preserve"> </w:t>
            </w:r>
            <w:r w:rsidR="00EC72AB" w:rsidRPr="00F72F7F">
              <w:rPr>
                <w:rStyle w:val="Hypertextovprepojenie"/>
              </w:rPr>
              <w:t>o</w:t>
            </w:r>
            <w:r w:rsidR="00EC72AB" w:rsidRPr="00F72F7F">
              <w:rPr>
                <w:rStyle w:val="Hypertextovprepojenie"/>
                <w:spacing w:val="33"/>
              </w:rPr>
              <w:t xml:space="preserve"> </w:t>
            </w:r>
            <w:r w:rsidR="00EC72AB" w:rsidRPr="00F72F7F">
              <w:rPr>
                <w:rStyle w:val="Hypertextovprepojenie"/>
              </w:rPr>
              <w:t>realizácii</w:t>
            </w:r>
            <w:r w:rsidR="00EC72AB" w:rsidRPr="00F72F7F">
              <w:rPr>
                <w:rStyle w:val="Hypertextovprepojenie"/>
                <w:spacing w:val="30"/>
              </w:rPr>
              <w:t xml:space="preserve"> </w:t>
            </w:r>
            <w:r w:rsidR="00EC72AB" w:rsidRPr="00F72F7F">
              <w:rPr>
                <w:rStyle w:val="Hypertextovprepojenie"/>
              </w:rPr>
              <w:t>HV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_Toc178188292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53</w:t>
            </w:r>
            <w:r w:rsidR="00EC72AB">
              <w:rPr>
                <w:webHidden/>
              </w:rPr>
              <w:fldChar w:fldCharType="end"/>
            </w:r>
          </w:hyperlink>
        </w:p>
        <w:p w:rsidR="00EC72AB" w:rsidRDefault="00590863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93" w:history="1">
            <w:r w:rsidR="00EC72AB" w:rsidRPr="00F72F7F">
              <w:rPr>
                <w:rStyle w:val="Hypertextovprepojenie"/>
              </w:rPr>
              <w:t>7.3.6.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Klimatické</w:t>
            </w:r>
            <w:r w:rsidR="00EC72AB" w:rsidRPr="00F72F7F">
              <w:rPr>
                <w:rStyle w:val="Hypertextovprepojenie"/>
                <w:spacing w:val="63"/>
              </w:rPr>
              <w:t xml:space="preserve"> </w:t>
            </w:r>
            <w:r w:rsidR="00EC72AB" w:rsidRPr="00F72F7F">
              <w:rPr>
                <w:rStyle w:val="Hypertextovprepojenie"/>
              </w:rPr>
              <w:t>obmedzenia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_Toc178188293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53</w:t>
            </w:r>
            <w:r w:rsidR="00EC72AB">
              <w:rPr>
                <w:webHidden/>
              </w:rPr>
              <w:fldChar w:fldCharType="end"/>
            </w:r>
          </w:hyperlink>
        </w:p>
        <w:p w:rsidR="00EC72AB" w:rsidRDefault="00590863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94" w:history="1">
            <w:r w:rsidR="00EC72AB" w:rsidRPr="00F72F7F">
              <w:rPr>
                <w:rStyle w:val="Hypertextovprepojenie"/>
              </w:rPr>
              <w:t>7.3.7.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Ochrana</w:t>
            </w:r>
            <w:r w:rsidR="00EC72AB" w:rsidRPr="00F72F7F">
              <w:rPr>
                <w:rStyle w:val="Hypertextovprepojenie"/>
                <w:spacing w:val="57"/>
              </w:rPr>
              <w:t xml:space="preserve"> </w:t>
            </w:r>
            <w:r w:rsidR="00EC72AB" w:rsidRPr="00F72F7F">
              <w:rPr>
                <w:rStyle w:val="Hypertextovprepojenie"/>
              </w:rPr>
              <w:t>životného</w:t>
            </w:r>
            <w:r w:rsidR="00EC72AB" w:rsidRPr="00F72F7F">
              <w:rPr>
                <w:rStyle w:val="Hypertextovprepojenie"/>
                <w:spacing w:val="50"/>
              </w:rPr>
              <w:t xml:space="preserve"> </w:t>
            </w:r>
            <w:r w:rsidR="00EC72AB" w:rsidRPr="00F72F7F">
              <w:rPr>
                <w:rStyle w:val="Hypertextovprepojenie"/>
              </w:rPr>
              <w:t>prostredia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_Toc178188294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53</w:t>
            </w:r>
            <w:r w:rsidR="00EC72AB">
              <w:rPr>
                <w:webHidden/>
              </w:rPr>
              <w:fldChar w:fldCharType="end"/>
            </w:r>
          </w:hyperlink>
        </w:p>
        <w:p w:rsidR="00EC72AB" w:rsidRDefault="00590863">
          <w:pPr>
            <w:pStyle w:val="Obsah2"/>
            <w:rPr>
              <w:rFonts w:asciiTheme="minorHAnsi" w:eastAsiaTheme="minorEastAsia" w:hAnsiTheme="minorHAnsi"/>
              <w:noProof/>
              <w:kern w:val="2"/>
              <w:lang w:eastAsia="sk-SK"/>
              <w14:ligatures w14:val="standardContextual"/>
            </w:rPr>
          </w:pPr>
          <w:hyperlink w:anchor="_Toc178188295" w:history="1">
            <w:r w:rsidR="00EC72AB" w:rsidRPr="00F72F7F">
              <w:rPr>
                <w:rStyle w:val="Hypertextovprepojenie"/>
                <w:noProof/>
              </w:rPr>
              <w:t>7.4.</w:t>
            </w:r>
            <w:r w:rsidR="00EC72AB">
              <w:rPr>
                <w:rFonts w:asciiTheme="minorHAnsi" w:eastAsiaTheme="minorEastAsia" w:hAnsiTheme="minorHAnsi"/>
                <w:noProof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  <w:noProof/>
              </w:rPr>
              <w:t>SKÚŠANIE A PREBERANIE PRÁC</w:t>
            </w:r>
            <w:r w:rsidR="00EC72AB">
              <w:rPr>
                <w:noProof/>
                <w:webHidden/>
              </w:rPr>
              <w:tab/>
            </w:r>
            <w:r w:rsidR="00EC72AB">
              <w:rPr>
                <w:noProof/>
                <w:webHidden/>
              </w:rPr>
              <w:fldChar w:fldCharType="begin"/>
            </w:r>
            <w:r w:rsidR="00EC72AB">
              <w:rPr>
                <w:noProof/>
                <w:webHidden/>
              </w:rPr>
              <w:instrText xml:space="preserve"> PAGEREF _Toc178188295 \h </w:instrText>
            </w:r>
            <w:r w:rsidR="00EC72AB">
              <w:rPr>
                <w:noProof/>
                <w:webHidden/>
              </w:rPr>
            </w:r>
            <w:r w:rsidR="00EC72AB">
              <w:rPr>
                <w:noProof/>
                <w:webHidden/>
              </w:rPr>
              <w:fldChar w:fldCharType="separate"/>
            </w:r>
            <w:r w:rsidR="00EC72AB">
              <w:rPr>
                <w:noProof/>
                <w:webHidden/>
              </w:rPr>
              <w:t>53</w:t>
            </w:r>
            <w:r w:rsidR="00EC72AB">
              <w:rPr>
                <w:noProof/>
                <w:webHidden/>
              </w:rPr>
              <w:fldChar w:fldCharType="end"/>
            </w:r>
          </w:hyperlink>
        </w:p>
        <w:p w:rsidR="00EC72AB" w:rsidRDefault="00590863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96" w:history="1">
            <w:r w:rsidR="00EC72AB" w:rsidRPr="00F72F7F">
              <w:rPr>
                <w:rStyle w:val="Hypertextovprepojenie"/>
              </w:rPr>
              <w:t>7.4.1.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Druhy</w:t>
            </w:r>
            <w:r w:rsidR="00EC72AB" w:rsidRPr="00F72F7F">
              <w:rPr>
                <w:rStyle w:val="Hypertextovprepojenie"/>
                <w:spacing w:val="26"/>
              </w:rPr>
              <w:t xml:space="preserve"> </w:t>
            </w:r>
            <w:r w:rsidR="00EC72AB" w:rsidRPr="00F72F7F">
              <w:rPr>
                <w:rStyle w:val="Hypertextovprepojenie"/>
              </w:rPr>
              <w:t>skúšok</w:t>
            </w:r>
            <w:r w:rsidR="00EC72AB" w:rsidRPr="00F72F7F">
              <w:rPr>
                <w:rStyle w:val="Hypertextovprepojenie"/>
                <w:spacing w:val="33"/>
              </w:rPr>
              <w:t xml:space="preserve"> </w:t>
            </w:r>
            <w:r w:rsidR="00EC72AB" w:rsidRPr="00F72F7F">
              <w:rPr>
                <w:rStyle w:val="Hypertextovprepojenie"/>
              </w:rPr>
              <w:t>HV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_Toc178188296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54</w:t>
            </w:r>
            <w:r w:rsidR="00EC72AB">
              <w:rPr>
                <w:webHidden/>
              </w:rPr>
              <w:fldChar w:fldCharType="end"/>
            </w:r>
          </w:hyperlink>
        </w:p>
        <w:p w:rsidR="00EC72AB" w:rsidRDefault="00590863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297" w:history="1">
            <w:r w:rsidR="00EC72AB" w:rsidRPr="00F72F7F">
              <w:rPr>
                <w:rStyle w:val="Hypertextovprepojenie"/>
              </w:rPr>
              <w:t>7.4.2.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Preberanie</w:t>
            </w:r>
            <w:r w:rsidR="00EC72AB" w:rsidRPr="00F72F7F">
              <w:rPr>
                <w:rStyle w:val="Hypertextovprepojenie"/>
                <w:spacing w:val="37"/>
              </w:rPr>
              <w:t xml:space="preserve"> </w:t>
            </w:r>
            <w:r w:rsidR="00EC72AB" w:rsidRPr="00F72F7F">
              <w:rPr>
                <w:rStyle w:val="Hypertextovprepojenie"/>
              </w:rPr>
              <w:t>a</w:t>
            </w:r>
            <w:r w:rsidR="00EC72AB" w:rsidRPr="00F72F7F">
              <w:rPr>
                <w:rStyle w:val="Hypertextovprepojenie"/>
                <w:spacing w:val="41"/>
              </w:rPr>
              <w:t xml:space="preserve"> </w:t>
            </w:r>
            <w:r w:rsidR="00EC72AB" w:rsidRPr="00F72F7F">
              <w:rPr>
                <w:rStyle w:val="Hypertextovprepojenie"/>
              </w:rPr>
              <w:t>zameranie</w:t>
            </w:r>
            <w:r w:rsidR="00EC72AB" w:rsidRPr="00F72F7F">
              <w:rPr>
                <w:rStyle w:val="Hypertextovprepojenie"/>
                <w:spacing w:val="42"/>
              </w:rPr>
              <w:t xml:space="preserve"> </w:t>
            </w:r>
            <w:r w:rsidR="00EC72AB" w:rsidRPr="00F72F7F">
              <w:rPr>
                <w:rStyle w:val="Hypertextovprepojenie"/>
              </w:rPr>
              <w:t>prác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_Toc178188297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54</w:t>
            </w:r>
            <w:r w:rsidR="00EC72AB">
              <w:rPr>
                <w:webHidden/>
              </w:rPr>
              <w:fldChar w:fldCharType="end"/>
            </w:r>
          </w:hyperlink>
        </w:p>
        <w:p w:rsidR="00EC72AB" w:rsidRDefault="00590863">
          <w:pPr>
            <w:pStyle w:val="Obsah2"/>
            <w:rPr>
              <w:rFonts w:asciiTheme="minorHAnsi" w:eastAsiaTheme="minorEastAsia" w:hAnsiTheme="minorHAnsi"/>
              <w:noProof/>
              <w:kern w:val="2"/>
              <w:lang w:eastAsia="sk-SK"/>
              <w14:ligatures w14:val="standardContextual"/>
            </w:rPr>
          </w:pPr>
          <w:hyperlink w:anchor="_Toc178188298" w:history="1">
            <w:r w:rsidR="00EC72AB" w:rsidRPr="00F72F7F">
              <w:rPr>
                <w:rStyle w:val="Hypertextovprepojenie"/>
                <w:noProof/>
              </w:rPr>
              <w:t>7.5.</w:t>
            </w:r>
            <w:r w:rsidR="00EC72AB">
              <w:rPr>
                <w:rFonts w:asciiTheme="minorHAnsi" w:eastAsiaTheme="minorEastAsia" w:hAnsiTheme="minorHAnsi"/>
                <w:noProof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  <w:noProof/>
              </w:rPr>
              <w:t>MERANIE VÝMER</w:t>
            </w:r>
            <w:r w:rsidR="00EC72AB">
              <w:rPr>
                <w:noProof/>
                <w:webHidden/>
              </w:rPr>
              <w:tab/>
            </w:r>
            <w:r w:rsidR="00EC72AB">
              <w:rPr>
                <w:noProof/>
                <w:webHidden/>
              </w:rPr>
              <w:fldChar w:fldCharType="begin"/>
            </w:r>
            <w:r w:rsidR="00EC72AB">
              <w:rPr>
                <w:noProof/>
                <w:webHidden/>
              </w:rPr>
              <w:instrText xml:space="preserve"> PAGEREF _Toc178188298 \h </w:instrText>
            </w:r>
            <w:r w:rsidR="00EC72AB">
              <w:rPr>
                <w:noProof/>
                <w:webHidden/>
              </w:rPr>
            </w:r>
            <w:r w:rsidR="00EC72AB">
              <w:rPr>
                <w:noProof/>
                <w:webHidden/>
              </w:rPr>
              <w:fldChar w:fldCharType="separate"/>
            </w:r>
            <w:r w:rsidR="00EC72AB">
              <w:rPr>
                <w:noProof/>
                <w:webHidden/>
              </w:rPr>
              <w:t>54</w:t>
            </w:r>
            <w:r w:rsidR="00EC72AB">
              <w:rPr>
                <w:noProof/>
                <w:webHidden/>
              </w:rPr>
              <w:fldChar w:fldCharType="end"/>
            </w:r>
          </w:hyperlink>
        </w:p>
        <w:p w:rsidR="00EC72AB" w:rsidRDefault="00590863">
          <w:pPr>
            <w:pStyle w:val="Obsah2"/>
            <w:rPr>
              <w:rFonts w:asciiTheme="minorHAnsi" w:eastAsiaTheme="minorEastAsia" w:hAnsiTheme="minorHAnsi"/>
              <w:noProof/>
              <w:kern w:val="2"/>
              <w:lang w:eastAsia="sk-SK"/>
              <w14:ligatures w14:val="standardContextual"/>
            </w:rPr>
          </w:pPr>
          <w:hyperlink w:anchor="_Toc178188299" w:history="1">
            <w:r w:rsidR="00EC72AB" w:rsidRPr="00F72F7F">
              <w:rPr>
                <w:rStyle w:val="Hypertextovprepojenie"/>
                <w:noProof/>
              </w:rPr>
              <w:t>7.6.</w:t>
            </w:r>
            <w:r w:rsidR="00EC72AB">
              <w:rPr>
                <w:rFonts w:asciiTheme="minorHAnsi" w:eastAsiaTheme="minorEastAsia" w:hAnsiTheme="minorHAnsi"/>
                <w:noProof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  <w:noProof/>
              </w:rPr>
              <w:t>SÚVISIACE NORMY A PREDPISY</w:t>
            </w:r>
            <w:r w:rsidR="00EC72AB">
              <w:rPr>
                <w:noProof/>
                <w:webHidden/>
              </w:rPr>
              <w:tab/>
            </w:r>
            <w:r w:rsidR="00EC72AB">
              <w:rPr>
                <w:noProof/>
                <w:webHidden/>
              </w:rPr>
              <w:fldChar w:fldCharType="begin"/>
            </w:r>
            <w:r w:rsidR="00EC72AB">
              <w:rPr>
                <w:noProof/>
                <w:webHidden/>
              </w:rPr>
              <w:instrText xml:space="preserve"> PAGEREF _Toc178188299 \h </w:instrText>
            </w:r>
            <w:r w:rsidR="00EC72AB">
              <w:rPr>
                <w:noProof/>
                <w:webHidden/>
              </w:rPr>
            </w:r>
            <w:r w:rsidR="00EC72AB">
              <w:rPr>
                <w:noProof/>
                <w:webHidden/>
              </w:rPr>
              <w:fldChar w:fldCharType="separate"/>
            </w:r>
            <w:r w:rsidR="00EC72AB">
              <w:rPr>
                <w:noProof/>
                <w:webHidden/>
              </w:rPr>
              <w:t>54</w:t>
            </w:r>
            <w:r w:rsidR="00EC72AB">
              <w:rPr>
                <w:noProof/>
                <w:webHidden/>
              </w:rPr>
              <w:fldChar w:fldCharType="end"/>
            </w:r>
          </w:hyperlink>
        </w:p>
        <w:p w:rsidR="00EC72AB" w:rsidRDefault="00590863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300" w:history="1">
            <w:r w:rsidR="00EC72AB" w:rsidRPr="00F72F7F">
              <w:rPr>
                <w:rStyle w:val="Hypertextovprepojenie"/>
              </w:rPr>
              <w:t>7.6.1.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Súvisiace</w:t>
            </w:r>
            <w:r w:rsidR="00EC72AB" w:rsidRPr="00F72F7F">
              <w:rPr>
                <w:rStyle w:val="Hypertextovprepojenie"/>
                <w:spacing w:val="47"/>
              </w:rPr>
              <w:t xml:space="preserve"> </w:t>
            </w:r>
            <w:r w:rsidR="00EC72AB" w:rsidRPr="00F72F7F">
              <w:rPr>
                <w:rStyle w:val="Hypertextovprepojenie"/>
              </w:rPr>
              <w:t>normy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_Toc178188300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54</w:t>
            </w:r>
            <w:r w:rsidR="00EC72AB">
              <w:rPr>
                <w:webHidden/>
              </w:rPr>
              <w:fldChar w:fldCharType="end"/>
            </w:r>
          </w:hyperlink>
        </w:p>
        <w:p w:rsidR="00EC72AB" w:rsidRDefault="00590863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301" w:history="1">
            <w:r w:rsidR="00EC72AB" w:rsidRPr="00F72F7F">
              <w:rPr>
                <w:rStyle w:val="Hypertextovprepojenie"/>
              </w:rPr>
              <w:t>7.6.2.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Súvisiace</w:t>
            </w:r>
            <w:r w:rsidR="00EC72AB" w:rsidRPr="00F72F7F">
              <w:rPr>
                <w:rStyle w:val="Hypertextovprepojenie"/>
                <w:spacing w:val="56"/>
              </w:rPr>
              <w:t xml:space="preserve"> </w:t>
            </w:r>
            <w:r w:rsidR="00EC72AB" w:rsidRPr="00F72F7F">
              <w:rPr>
                <w:rStyle w:val="Hypertextovprepojenie"/>
              </w:rPr>
              <w:t>technické</w:t>
            </w:r>
            <w:r w:rsidR="00EC72AB" w:rsidRPr="00F72F7F">
              <w:rPr>
                <w:rStyle w:val="Hypertextovprepojenie"/>
                <w:spacing w:val="56"/>
              </w:rPr>
              <w:t xml:space="preserve"> </w:t>
            </w:r>
            <w:r w:rsidR="00EC72AB" w:rsidRPr="00F72F7F">
              <w:rPr>
                <w:rStyle w:val="Hypertextovprepojenie"/>
              </w:rPr>
              <w:t>predpisy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_Toc178188301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55</w:t>
            </w:r>
            <w:r w:rsidR="00EC72AB">
              <w:rPr>
                <w:webHidden/>
              </w:rPr>
              <w:fldChar w:fldCharType="end"/>
            </w:r>
          </w:hyperlink>
        </w:p>
        <w:p w:rsidR="00EC72AB" w:rsidRDefault="00590863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302" w:history="1">
            <w:r w:rsidR="00EC72AB" w:rsidRPr="00F72F7F">
              <w:rPr>
                <w:rStyle w:val="Hypertextovprepojenie"/>
              </w:rPr>
              <w:t>7.6.3.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Súvisiace</w:t>
            </w:r>
            <w:r w:rsidR="00EC72AB" w:rsidRPr="00F72F7F">
              <w:rPr>
                <w:rStyle w:val="Hypertextovprepojenie"/>
                <w:spacing w:val="51"/>
              </w:rPr>
              <w:t xml:space="preserve"> </w:t>
            </w:r>
            <w:r w:rsidR="00EC72AB" w:rsidRPr="00F72F7F">
              <w:rPr>
                <w:rStyle w:val="Hypertextovprepojenie"/>
              </w:rPr>
              <w:t>právne</w:t>
            </w:r>
            <w:r w:rsidR="00EC72AB" w:rsidRPr="00F72F7F">
              <w:rPr>
                <w:rStyle w:val="Hypertextovprepojenie"/>
                <w:spacing w:val="52"/>
              </w:rPr>
              <w:t xml:space="preserve"> </w:t>
            </w:r>
            <w:r w:rsidR="00EC72AB" w:rsidRPr="00F72F7F">
              <w:rPr>
                <w:rStyle w:val="Hypertextovprepojenie"/>
              </w:rPr>
              <w:t>predpisy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_Toc178188302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55</w:t>
            </w:r>
            <w:r w:rsidR="00EC72AB">
              <w:rPr>
                <w:webHidden/>
              </w:rPr>
              <w:fldChar w:fldCharType="end"/>
            </w:r>
          </w:hyperlink>
        </w:p>
        <w:p w:rsidR="00EC72AB" w:rsidRDefault="00590863">
          <w:pPr>
            <w:pStyle w:val="Obsah1"/>
            <w:rPr>
              <w:rFonts w:asciiTheme="minorHAnsi" w:eastAsiaTheme="minorEastAsia" w:hAnsiTheme="minorHAnsi"/>
              <w:noProof/>
              <w:kern w:val="2"/>
              <w:lang w:eastAsia="sk-SK"/>
              <w14:ligatures w14:val="standardContextual"/>
            </w:rPr>
          </w:pPr>
          <w:hyperlink w:anchor="_Toc178188303" w:history="1">
            <w:r w:rsidR="00EC72AB" w:rsidRPr="00F72F7F">
              <w:rPr>
                <w:rStyle w:val="Hypertextovprepojenie"/>
                <w:noProof/>
              </w:rPr>
              <w:t>8.</w:t>
            </w:r>
            <w:r w:rsidR="00EC72AB">
              <w:rPr>
                <w:rFonts w:asciiTheme="minorHAnsi" w:eastAsiaTheme="minorEastAsia" w:hAnsiTheme="minorHAnsi"/>
                <w:noProof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  <w:noProof/>
              </w:rPr>
              <w:t>ZVLÁŠTNE TECHNICKO-KVALITATÍVNE PODMIENKY (5 - PODKLADOVÉ VRSTVY)</w:t>
            </w:r>
            <w:r w:rsidR="00EC72AB">
              <w:rPr>
                <w:noProof/>
                <w:webHidden/>
              </w:rPr>
              <w:tab/>
            </w:r>
            <w:r w:rsidR="00EC72AB">
              <w:rPr>
                <w:noProof/>
                <w:webHidden/>
              </w:rPr>
              <w:fldChar w:fldCharType="begin"/>
            </w:r>
            <w:r w:rsidR="00EC72AB">
              <w:rPr>
                <w:noProof/>
                <w:webHidden/>
              </w:rPr>
              <w:instrText xml:space="preserve"> PAGEREF _Toc178188303 \h </w:instrText>
            </w:r>
            <w:r w:rsidR="00EC72AB">
              <w:rPr>
                <w:noProof/>
                <w:webHidden/>
              </w:rPr>
            </w:r>
            <w:r w:rsidR="00EC72AB">
              <w:rPr>
                <w:noProof/>
                <w:webHidden/>
              </w:rPr>
              <w:fldChar w:fldCharType="separate"/>
            </w:r>
            <w:r w:rsidR="00EC72AB">
              <w:rPr>
                <w:noProof/>
                <w:webHidden/>
              </w:rPr>
              <w:t>56</w:t>
            </w:r>
            <w:r w:rsidR="00EC72AB">
              <w:rPr>
                <w:noProof/>
                <w:webHidden/>
              </w:rPr>
              <w:fldChar w:fldCharType="end"/>
            </w:r>
          </w:hyperlink>
        </w:p>
        <w:p w:rsidR="00EC72AB" w:rsidRDefault="00590863">
          <w:pPr>
            <w:pStyle w:val="Obsah2"/>
            <w:rPr>
              <w:rFonts w:asciiTheme="minorHAnsi" w:eastAsiaTheme="minorEastAsia" w:hAnsiTheme="minorHAnsi"/>
              <w:noProof/>
              <w:kern w:val="2"/>
              <w:lang w:eastAsia="sk-SK"/>
              <w14:ligatures w14:val="standardContextual"/>
            </w:rPr>
          </w:pPr>
          <w:hyperlink w:anchor="_Toc178188304" w:history="1">
            <w:r w:rsidR="00EC72AB" w:rsidRPr="00F72F7F">
              <w:rPr>
                <w:rStyle w:val="Hypertextovprepojenie"/>
                <w:noProof/>
              </w:rPr>
              <w:t>8.1.</w:t>
            </w:r>
            <w:r w:rsidR="00EC72AB">
              <w:rPr>
                <w:rFonts w:asciiTheme="minorHAnsi" w:eastAsiaTheme="minorEastAsia" w:hAnsiTheme="minorHAnsi"/>
                <w:noProof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  <w:noProof/>
              </w:rPr>
              <w:t>VÝROBA A DOPRAVA PODKLADNÝCH VRSTIEV.</w:t>
            </w:r>
            <w:r w:rsidR="00EC72AB">
              <w:rPr>
                <w:noProof/>
                <w:webHidden/>
              </w:rPr>
              <w:tab/>
            </w:r>
            <w:r w:rsidR="00EC72AB">
              <w:rPr>
                <w:noProof/>
                <w:webHidden/>
              </w:rPr>
              <w:fldChar w:fldCharType="begin"/>
            </w:r>
            <w:r w:rsidR="00EC72AB">
              <w:rPr>
                <w:noProof/>
                <w:webHidden/>
              </w:rPr>
              <w:instrText xml:space="preserve"> PAGEREF _Toc178188304 \h </w:instrText>
            </w:r>
            <w:r w:rsidR="00EC72AB">
              <w:rPr>
                <w:noProof/>
                <w:webHidden/>
              </w:rPr>
            </w:r>
            <w:r w:rsidR="00EC72AB">
              <w:rPr>
                <w:noProof/>
                <w:webHidden/>
              </w:rPr>
              <w:fldChar w:fldCharType="separate"/>
            </w:r>
            <w:r w:rsidR="00EC72AB">
              <w:rPr>
                <w:noProof/>
                <w:webHidden/>
              </w:rPr>
              <w:t>56</w:t>
            </w:r>
            <w:r w:rsidR="00EC72AB">
              <w:rPr>
                <w:noProof/>
                <w:webHidden/>
              </w:rPr>
              <w:fldChar w:fldCharType="end"/>
            </w:r>
          </w:hyperlink>
        </w:p>
        <w:p w:rsidR="00EC72AB" w:rsidRDefault="00590863">
          <w:pPr>
            <w:pStyle w:val="Obsah1"/>
            <w:rPr>
              <w:rFonts w:asciiTheme="minorHAnsi" w:eastAsiaTheme="minorEastAsia" w:hAnsiTheme="minorHAnsi"/>
              <w:noProof/>
              <w:kern w:val="2"/>
              <w:lang w:eastAsia="sk-SK"/>
              <w14:ligatures w14:val="standardContextual"/>
            </w:rPr>
          </w:pPr>
          <w:hyperlink w:anchor="_Toc178188305" w:history="1">
            <w:r w:rsidR="00EC72AB" w:rsidRPr="00F72F7F">
              <w:rPr>
                <w:rStyle w:val="Hypertextovprepojenie"/>
                <w:noProof/>
              </w:rPr>
              <w:t>9.</w:t>
            </w:r>
            <w:r w:rsidR="00EC72AB">
              <w:rPr>
                <w:rFonts w:asciiTheme="minorHAnsi" w:eastAsiaTheme="minorEastAsia" w:hAnsiTheme="minorHAnsi"/>
                <w:noProof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  <w:noProof/>
              </w:rPr>
              <w:t>ZVLÁŠTNE TECHNICKO-KVALITATÍVNE PODMIENKY          (VÝROBA, DOPRAVA A ROZPRESTIERANIE ASFALTOVÝCH  ZMESÍ)</w:t>
            </w:r>
            <w:r w:rsidR="00EC72AB">
              <w:rPr>
                <w:noProof/>
                <w:webHidden/>
              </w:rPr>
              <w:tab/>
            </w:r>
            <w:r w:rsidR="00EC72AB">
              <w:rPr>
                <w:noProof/>
                <w:webHidden/>
              </w:rPr>
              <w:fldChar w:fldCharType="begin"/>
            </w:r>
            <w:r w:rsidR="00EC72AB">
              <w:rPr>
                <w:noProof/>
                <w:webHidden/>
              </w:rPr>
              <w:instrText xml:space="preserve"> PAGEREF _Toc178188305 \h </w:instrText>
            </w:r>
            <w:r w:rsidR="00EC72AB">
              <w:rPr>
                <w:noProof/>
                <w:webHidden/>
              </w:rPr>
            </w:r>
            <w:r w:rsidR="00EC72AB">
              <w:rPr>
                <w:noProof/>
                <w:webHidden/>
              </w:rPr>
              <w:fldChar w:fldCharType="separate"/>
            </w:r>
            <w:r w:rsidR="00EC72AB">
              <w:rPr>
                <w:noProof/>
                <w:webHidden/>
              </w:rPr>
              <w:t>57</w:t>
            </w:r>
            <w:r w:rsidR="00EC72AB">
              <w:rPr>
                <w:noProof/>
                <w:webHidden/>
              </w:rPr>
              <w:fldChar w:fldCharType="end"/>
            </w:r>
          </w:hyperlink>
        </w:p>
        <w:p w:rsidR="00EC72AB" w:rsidRDefault="00590863">
          <w:pPr>
            <w:pStyle w:val="Obsah2"/>
            <w:rPr>
              <w:rFonts w:asciiTheme="minorHAnsi" w:eastAsiaTheme="minorEastAsia" w:hAnsiTheme="minorHAnsi"/>
              <w:noProof/>
              <w:kern w:val="2"/>
              <w:lang w:eastAsia="sk-SK"/>
              <w14:ligatures w14:val="standardContextual"/>
            </w:rPr>
          </w:pPr>
          <w:hyperlink w:anchor="_Toc178188306" w:history="1">
            <w:r w:rsidR="00EC72AB" w:rsidRPr="00F72F7F">
              <w:rPr>
                <w:rStyle w:val="Hypertextovprepojenie"/>
                <w:noProof/>
              </w:rPr>
              <w:t>9.1.</w:t>
            </w:r>
            <w:r w:rsidR="00EC72AB">
              <w:rPr>
                <w:rFonts w:asciiTheme="minorHAnsi" w:eastAsiaTheme="minorEastAsia" w:hAnsiTheme="minorHAnsi"/>
                <w:noProof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  <w:noProof/>
              </w:rPr>
              <w:t>STROJOVÉ VYBAVENIE</w:t>
            </w:r>
            <w:r w:rsidR="00EC72AB">
              <w:rPr>
                <w:noProof/>
                <w:webHidden/>
              </w:rPr>
              <w:tab/>
            </w:r>
            <w:r w:rsidR="00EC72AB">
              <w:rPr>
                <w:noProof/>
                <w:webHidden/>
              </w:rPr>
              <w:fldChar w:fldCharType="begin"/>
            </w:r>
            <w:r w:rsidR="00EC72AB">
              <w:rPr>
                <w:noProof/>
                <w:webHidden/>
              </w:rPr>
              <w:instrText xml:space="preserve"> PAGEREF _Toc178188306 \h </w:instrText>
            </w:r>
            <w:r w:rsidR="00EC72AB">
              <w:rPr>
                <w:noProof/>
                <w:webHidden/>
              </w:rPr>
            </w:r>
            <w:r w:rsidR="00EC72AB">
              <w:rPr>
                <w:noProof/>
                <w:webHidden/>
              </w:rPr>
              <w:fldChar w:fldCharType="separate"/>
            </w:r>
            <w:r w:rsidR="00EC72AB">
              <w:rPr>
                <w:noProof/>
                <w:webHidden/>
              </w:rPr>
              <w:t>57</w:t>
            </w:r>
            <w:r w:rsidR="00EC72AB">
              <w:rPr>
                <w:noProof/>
                <w:webHidden/>
              </w:rPr>
              <w:fldChar w:fldCharType="end"/>
            </w:r>
          </w:hyperlink>
        </w:p>
        <w:p w:rsidR="00EC72AB" w:rsidRDefault="00590863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307" w:history="1">
            <w:r w:rsidR="00EC72AB" w:rsidRPr="00F72F7F">
              <w:rPr>
                <w:rStyle w:val="Hypertextovprepojenie"/>
              </w:rPr>
              <w:t>9.1.1.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Obaľovacia</w:t>
            </w:r>
            <w:r w:rsidR="00EC72AB" w:rsidRPr="00F72F7F">
              <w:rPr>
                <w:rStyle w:val="Hypertextovprepojenie"/>
                <w:spacing w:val="54"/>
              </w:rPr>
              <w:t xml:space="preserve"> </w:t>
            </w:r>
            <w:r w:rsidR="00EC72AB" w:rsidRPr="00F72F7F">
              <w:rPr>
                <w:rStyle w:val="Hypertextovprepojenie"/>
              </w:rPr>
              <w:t>súprava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_Toc178188307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57</w:t>
            </w:r>
            <w:r w:rsidR="00EC72AB">
              <w:rPr>
                <w:webHidden/>
              </w:rPr>
              <w:fldChar w:fldCharType="end"/>
            </w:r>
          </w:hyperlink>
        </w:p>
        <w:p w:rsidR="00EC72AB" w:rsidRDefault="00590863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308" w:history="1">
            <w:r w:rsidR="00EC72AB" w:rsidRPr="00F72F7F">
              <w:rPr>
                <w:rStyle w:val="Hypertextovprepojenie"/>
              </w:rPr>
              <w:t>9.1.2.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Vozidlá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_Toc178188308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57</w:t>
            </w:r>
            <w:r w:rsidR="00EC72AB">
              <w:rPr>
                <w:webHidden/>
              </w:rPr>
              <w:fldChar w:fldCharType="end"/>
            </w:r>
          </w:hyperlink>
        </w:p>
        <w:p w:rsidR="00EC72AB" w:rsidRDefault="00590863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309" w:history="1">
            <w:r w:rsidR="00EC72AB" w:rsidRPr="00F72F7F">
              <w:rPr>
                <w:rStyle w:val="Hypertextovprepojenie"/>
              </w:rPr>
              <w:t>9.1.3.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Finišery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_Toc178188309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57</w:t>
            </w:r>
            <w:r w:rsidR="00EC72AB">
              <w:rPr>
                <w:webHidden/>
              </w:rPr>
              <w:fldChar w:fldCharType="end"/>
            </w:r>
          </w:hyperlink>
        </w:p>
        <w:p w:rsidR="00EC72AB" w:rsidRDefault="00590863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310" w:history="1">
            <w:r w:rsidR="00EC72AB" w:rsidRPr="00F72F7F">
              <w:rPr>
                <w:rStyle w:val="Hypertextovprepojenie"/>
              </w:rPr>
              <w:t>9.1.4.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Hutniace</w:t>
            </w:r>
            <w:r w:rsidR="00EC72AB" w:rsidRPr="00F72F7F">
              <w:rPr>
                <w:rStyle w:val="Hypertextovprepojenie"/>
                <w:spacing w:val="53"/>
              </w:rPr>
              <w:t xml:space="preserve"> </w:t>
            </w:r>
            <w:r w:rsidR="00EC72AB" w:rsidRPr="00F72F7F">
              <w:rPr>
                <w:rStyle w:val="Hypertextovprepojenie"/>
              </w:rPr>
              <w:t>mechanizmy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_Toc178188310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58</w:t>
            </w:r>
            <w:r w:rsidR="00EC72AB">
              <w:rPr>
                <w:webHidden/>
              </w:rPr>
              <w:fldChar w:fldCharType="end"/>
            </w:r>
          </w:hyperlink>
        </w:p>
        <w:p w:rsidR="00EC72AB" w:rsidRDefault="00590863">
          <w:pPr>
            <w:pStyle w:val="Obsah2"/>
            <w:rPr>
              <w:rFonts w:asciiTheme="minorHAnsi" w:eastAsiaTheme="minorEastAsia" w:hAnsiTheme="minorHAnsi"/>
              <w:noProof/>
              <w:kern w:val="2"/>
              <w:lang w:eastAsia="sk-SK"/>
              <w14:ligatures w14:val="standardContextual"/>
            </w:rPr>
          </w:pPr>
          <w:hyperlink w:anchor="_Toc178188311" w:history="1">
            <w:r w:rsidR="00EC72AB" w:rsidRPr="00F72F7F">
              <w:rPr>
                <w:rStyle w:val="Hypertextovprepojenie"/>
                <w:noProof/>
              </w:rPr>
              <w:t>9.2.</w:t>
            </w:r>
            <w:r w:rsidR="00EC72AB">
              <w:rPr>
                <w:rFonts w:asciiTheme="minorHAnsi" w:eastAsiaTheme="minorEastAsia" w:hAnsiTheme="minorHAnsi"/>
                <w:noProof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  <w:noProof/>
              </w:rPr>
              <w:t>STAVEBNÉ PRÁCE</w:t>
            </w:r>
            <w:r w:rsidR="00EC72AB">
              <w:rPr>
                <w:noProof/>
                <w:webHidden/>
              </w:rPr>
              <w:tab/>
            </w:r>
            <w:r w:rsidR="00EC72AB">
              <w:rPr>
                <w:noProof/>
                <w:webHidden/>
              </w:rPr>
              <w:fldChar w:fldCharType="begin"/>
            </w:r>
            <w:r w:rsidR="00EC72AB">
              <w:rPr>
                <w:noProof/>
                <w:webHidden/>
              </w:rPr>
              <w:instrText xml:space="preserve"> PAGEREF _Toc178188311 \h </w:instrText>
            </w:r>
            <w:r w:rsidR="00EC72AB">
              <w:rPr>
                <w:noProof/>
                <w:webHidden/>
              </w:rPr>
            </w:r>
            <w:r w:rsidR="00EC72AB">
              <w:rPr>
                <w:noProof/>
                <w:webHidden/>
              </w:rPr>
              <w:fldChar w:fldCharType="separate"/>
            </w:r>
            <w:r w:rsidR="00EC72AB">
              <w:rPr>
                <w:noProof/>
                <w:webHidden/>
              </w:rPr>
              <w:t>58</w:t>
            </w:r>
            <w:r w:rsidR="00EC72AB">
              <w:rPr>
                <w:noProof/>
                <w:webHidden/>
              </w:rPr>
              <w:fldChar w:fldCharType="end"/>
            </w:r>
          </w:hyperlink>
        </w:p>
        <w:p w:rsidR="00EC72AB" w:rsidRDefault="00590863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312" w:history="1">
            <w:r w:rsidR="00EC72AB" w:rsidRPr="00F72F7F">
              <w:rPr>
                <w:rStyle w:val="Hypertextovprepojenie"/>
              </w:rPr>
              <w:t>9.2.1.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Výroba asfaltovej zmesi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_Toc178188312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58</w:t>
            </w:r>
            <w:r w:rsidR="00EC72AB">
              <w:rPr>
                <w:webHidden/>
              </w:rPr>
              <w:fldChar w:fldCharType="end"/>
            </w:r>
          </w:hyperlink>
        </w:p>
        <w:p w:rsidR="00EC72AB" w:rsidRDefault="00590863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313" w:history="1">
            <w:r w:rsidR="00EC72AB" w:rsidRPr="00F72F7F">
              <w:rPr>
                <w:rStyle w:val="Hypertextovprepojenie"/>
              </w:rPr>
              <w:t>9.2.2.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Doprava asfaltových zmesí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_Toc178188313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59</w:t>
            </w:r>
            <w:r w:rsidR="00EC72AB">
              <w:rPr>
                <w:webHidden/>
              </w:rPr>
              <w:fldChar w:fldCharType="end"/>
            </w:r>
          </w:hyperlink>
        </w:p>
        <w:p w:rsidR="00EC72AB" w:rsidRDefault="00590863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314" w:history="1">
            <w:r w:rsidR="00EC72AB" w:rsidRPr="00F72F7F">
              <w:rPr>
                <w:rStyle w:val="Hypertextovprepojenie"/>
              </w:rPr>
              <w:t>9.2.3.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Rozprestieranie zmesí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_Toc178188314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59</w:t>
            </w:r>
            <w:r w:rsidR="00EC72AB">
              <w:rPr>
                <w:webHidden/>
              </w:rPr>
              <w:fldChar w:fldCharType="end"/>
            </w:r>
          </w:hyperlink>
        </w:p>
        <w:p w:rsidR="00EC72AB" w:rsidRDefault="00590863">
          <w:pPr>
            <w:pStyle w:val="Obsah3"/>
            <w:rPr>
              <w:rFonts w:asciiTheme="minorHAnsi" w:eastAsiaTheme="minorEastAsia" w:hAnsiTheme="minorHAnsi"/>
              <w:b w:val="0"/>
              <w:kern w:val="2"/>
              <w:lang w:eastAsia="sk-SK"/>
              <w14:ligatures w14:val="standardContextual"/>
            </w:rPr>
          </w:pPr>
          <w:hyperlink w:anchor="_Toc178188315" w:history="1">
            <w:r w:rsidR="00EC72AB" w:rsidRPr="00F72F7F">
              <w:rPr>
                <w:rStyle w:val="Hypertextovprepojenie"/>
              </w:rPr>
              <w:t>9.2.4.</w:t>
            </w:r>
            <w:r w:rsidR="00EC72AB">
              <w:rPr>
                <w:rFonts w:asciiTheme="minorHAnsi" w:eastAsiaTheme="minorEastAsia" w:hAnsiTheme="minorHAnsi"/>
                <w:b w:val="0"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</w:rPr>
              <w:t>Zhutňovanie zmesí</w:t>
            </w:r>
            <w:r w:rsidR="00EC72AB">
              <w:rPr>
                <w:webHidden/>
              </w:rPr>
              <w:tab/>
            </w:r>
            <w:r w:rsidR="00EC72AB">
              <w:rPr>
                <w:webHidden/>
              </w:rPr>
              <w:fldChar w:fldCharType="begin"/>
            </w:r>
            <w:r w:rsidR="00EC72AB">
              <w:rPr>
                <w:webHidden/>
              </w:rPr>
              <w:instrText xml:space="preserve"> PAGEREF _Toc178188315 \h </w:instrText>
            </w:r>
            <w:r w:rsidR="00EC72AB">
              <w:rPr>
                <w:webHidden/>
              </w:rPr>
            </w:r>
            <w:r w:rsidR="00EC72AB">
              <w:rPr>
                <w:webHidden/>
              </w:rPr>
              <w:fldChar w:fldCharType="separate"/>
            </w:r>
            <w:r w:rsidR="00EC72AB">
              <w:rPr>
                <w:webHidden/>
              </w:rPr>
              <w:t>60</w:t>
            </w:r>
            <w:r w:rsidR="00EC72AB">
              <w:rPr>
                <w:webHidden/>
              </w:rPr>
              <w:fldChar w:fldCharType="end"/>
            </w:r>
          </w:hyperlink>
        </w:p>
        <w:p w:rsidR="00EC72AB" w:rsidRDefault="00590863">
          <w:pPr>
            <w:pStyle w:val="Obsah2"/>
            <w:rPr>
              <w:rFonts w:asciiTheme="minorHAnsi" w:eastAsiaTheme="minorEastAsia" w:hAnsiTheme="minorHAnsi"/>
              <w:noProof/>
              <w:kern w:val="2"/>
              <w:lang w:eastAsia="sk-SK"/>
              <w14:ligatures w14:val="standardContextual"/>
            </w:rPr>
          </w:pPr>
          <w:hyperlink w:anchor="_Toc178188316" w:history="1">
            <w:r w:rsidR="00EC72AB" w:rsidRPr="00F72F7F">
              <w:rPr>
                <w:rStyle w:val="Hypertextovprepojenie"/>
                <w:noProof/>
              </w:rPr>
              <w:t>9.3.</w:t>
            </w:r>
            <w:r w:rsidR="00EC72AB">
              <w:rPr>
                <w:rFonts w:asciiTheme="minorHAnsi" w:eastAsiaTheme="minorEastAsia" w:hAnsiTheme="minorHAnsi"/>
                <w:noProof/>
                <w:kern w:val="2"/>
                <w:lang w:eastAsia="sk-SK"/>
                <w14:ligatures w14:val="standardContextual"/>
              </w:rPr>
              <w:tab/>
            </w:r>
            <w:r w:rsidR="00EC72AB" w:rsidRPr="00F72F7F">
              <w:rPr>
                <w:rStyle w:val="Hypertextovprepojenie"/>
                <w:noProof/>
              </w:rPr>
              <w:t>SKÚŠANIE</w:t>
            </w:r>
            <w:r w:rsidR="00EC72AB">
              <w:rPr>
                <w:noProof/>
                <w:webHidden/>
              </w:rPr>
              <w:tab/>
            </w:r>
            <w:r w:rsidR="00EC72AB">
              <w:rPr>
                <w:noProof/>
                <w:webHidden/>
              </w:rPr>
              <w:fldChar w:fldCharType="begin"/>
            </w:r>
            <w:r w:rsidR="00EC72AB">
              <w:rPr>
                <w:noProof/>
                <w:webHidden/>
              </w:rPr>
              <w:instrText xml:space="preserve"> PAGEREF _Toc178188316 \h </w:instrText>
            </w:r>
            <w:r w:rsidR="00EC72AB">
              <w:rPr>
                <w:noProof/>
                <w:webHidden/>
              </w:rPr>
            </w:r>
            <w:r w:rsidR="00EC72AB">
              <w:rPr>
                <w:noProof/>
                <w:webHidden/>
              </w:rPr>
              <w:fldChar w:fldCharType="separate"/>
            </w:r>
            <w:r w:rsidR="00EC72AB">
              <w:rPr>
                <w:noProof/>
                <w:webHidden/>
              </w:rPr>
              <w:t>60</w:t>
            </w:r>
            <w:r w:rsidR="00EC72AB">
              <w:rPr>
                <w:noProof/>
                <w:webHidden/>
              </w:rPr>
              <w:fldChar w:fldCharType="end"/>
            </w:r>
          </w:hyperlink>
        </w:p>
        <w:p w:rsidR="007127CB" w:rsidRDefault="007127CB" w:rsidP="007127CB">
          <w:pPr>
            <w:ind w:left="-142" w:firstLine="142"/>
          </w:pPr>
          <w:r w:rsidRPr="003230EB">
            <w:rPr>
              <w:rStyle w:val="Hypertextovprepojenie"/>
              <w:noProof/>
              <w:sz w:val="24"/>
              <w:szCs w:val="24"/>
            </w:rPr>
            <w:fldChar w:fldCharType="end"/>
          </w:r>
        </w:p>
      </w:sdtContent>
    </w:sdt>
    <w:p w:rsidR="007127CB" w:rsidRDefault="007127CB" w:rsidP="007127CB">
      <w:pPr>
        <w:pStyle w:val="Obsah1"/>
        <w:tabs>
          <w:tab w:val="clear" w:pos="440"/>
          <w:tab w:val="left" w:pos="462"/>
          <w:tab w:val="left" w:leader="dot" w:pos="8969"/>
        </w:tabs>
        <w:spacing w:before="520"/>
        <w:sectPr w:rsidR="007127CB" w:rsidSect="007127CB">
          <w:headerReference w:type="default" r:id="rId15"/>
          <w:footerReference w:type="default" r:id="rId16"/>
          <w:type w:val="continuous"/>
          <w:pgSz w:w="11900" w:h="16840"/>
          <w:pgMar w:top="1191" w:right="1021" w:bottom="1247" w:left="1242" w:header="709" w:footer="709" w:gutter="0"/>
          <w:cols w:space="708"/>
        </w:sectPr>
      </w:pPr>
    </w:p>
    <w:p w:rsidR="007127CB" w:rsidRPr="001F318B" w:rsidRDefault="007127CB" w:rsidP="001F318B">
      <w:pPr>
        <w:pStyle w:val="Nadpis1"/>
      </w:pPr>
      <w:bookmarkStart w:id="10" w:name="_TOC_250136"/>
      <w:bookmarkStart w:id="11" w:name="_Toc178188176"/>
      <w:r w:rsidRPr="001F318B">
        <w:lastRenderedPageBreak/>
        <w:t xml:space="preserve">ZVLÁŠTNE TECHNICKO-KVALITATÍVNE PODMIENKY (0 - </w:t>
      </w:r>
      <w:bookmarkEnd w:id="10"/>
      <w:r w:rsidRPr="001F318B">
        <w:t>VŠEOBECNÉ)</w:t>
      </w:r>
      <w:bookmarkEnd w:id="11"/>
    </w:p>
    <w:p w:rsidR="007127CB" w:rsidRPr="001F318B" w:rsidRDefault="007127CB" w:rsidP="001F318B">
      <w:pPr>
        <w:pStyle w:val="Nadpis2"/>
      </w:pPr>
      <w:bookmarkStart w:id="12" w:name="_TOC_250135"/>
      <w:bookmarkStart w:id="13" w:name="_Toc178188177"/>
      <w:r w:rsidRPr="001F318B">
        <w:t xml:space="preserve">ÚVODNÁ </w:t>
      </w:r>
      <w:bookmarkEnd w:id="12"/>
      <w:r w:rsidRPr="001F318B">
        <w:t>KAPITOLA</w:t>
      </w:r>
      <w:bookmarkEnd w:id="13"/>
    </w:p>
    <w:p w:rsidR="007127CB" w:rsidRDefault="007127CB" w:rsidP="001F318B">
      <w:pPr>
        <w:pStyle w:val="Nadpis3"/>
      </w:pPr>
      <w:bookmarkStart w:id="14" w:name="_TOC_250134"/>
      <w:bookmarkStart w:id="15" w:name="_Toc178188178"/>
      <w:r>
        <w:t>Predmet</w:t>
      </w:r>
      <w:r>
        <w:rPr>
          <w:spacing w:val="80"/>
        </w:rPr>
        <w:t xml:space="preserve"> </w:t>
      </w:r>
      <w:r>
        <w:t>technicko-kvalitatívnych</w:t>
      </w:r>
      <w:r>
        <w:rPr>
          <w:spacing w:val="82"/>
        </w:rPr>
        <w:t xml:space="preserve"> </w:t>
      </w:r>
      <w:bookmarkEnd w:id="14"/>
      <w:r>
        <w:t>podmienok</w:t>
      </w:r>
      <w:bookmarkEnd w:id="15"/>
    </w:p>
    <w:p w:rsidR="007127CB" w:rsidRDefault="007127CB" w:rsidP="00D27F12">
      <w:r>
        <w:t>V</w:t>
      </w:r>
      <w:r>
        <w:rPr>
          <w:spacing w:val="1"/>
        </w:rPr>
        <w:t xml:space="preserve"> </w:t>
      </w:r>
      <w:r>
        <w:t>súlade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technickou</w:t>
      </w:r>
      <w:r>
        <w:rPr>
          <w:spacing w:val="1"/>
        </w:rPr>
        <w:t xml:space="preserve"> </w:t>
      </w:r>
      <w:r>
        <w:t>politikou</w:t>
      </w:r>
      <w:r>
        <w:rPr>
          <w:spacing w:val="1"/>
        </w:rPr>
        <w:t xml:space="preserve"> </w:t>
      </w:r>
      <w:r>
        <w:t>Ministerstva</w:t>
      </w:r>
      <w:r>
        <w:rPr>
          <w:spacing w:val="1"/>
        </w:rPr>
        <w:t xml:space="preserve"> </w:t>
      </w:r>
      <w:r>
        <w:t>dopravy</w:t>
      </w:r>
      <w:r>
        <w:rPr>
          <w:spacing w:val="1"/>
        </w:rPr>
        <w:t xml:space="preserve"> </w:t>
      </w:r>
      <w:r>
        <w:t>SR</w:t>
      </w:r>
      <w:r>
        <w:rPr>
          <w:spacing w:val="1"/>
        </w:rPr>
        <w:t xml:space="preserve"> </w:t>
      </w:r>
      <w:r>
        <w:t>(ďalej</w:t>
      </w:r>
      <w:r>
        <w:rPr>
          <w:spacing w:val="1"/>
        </w:rPr>
        <w:t xml:space="preserve"> </w:t>
      </w:r>
      <w:r>
        <w:t>len</w:t>
      </w:r>
      <w:r>
        <w:rPr>
          <w:spacing w:val="1"/>
        </w:rPr>
        <w:t xml:space="preserve"> </w:t>
      </w:r>
      <w:r>
        <w:t>MD</w:t>
      </w:r>
      <w:r>
        <w:rPr>
          <w:spacing w:val="1"/>
        </w:rPr>
        <w:t xml:space="preserve"> </w:t>
      </w:r>
      <w:r>
        <w:t>SR;</w:t>
      </w:r>
      <w:r>
        <w:rPr>
          <w:spacing w:val="1"/>
        </w:rPr>
        <w:t xml:space="preserve"> </w:t>
      </w:r>
      <w:r>
        <w:t>www.mindop.sk)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priebežne</w:t>
      </w:r>
      <w:r>
        <w:rPr>
          <w:spacing w:val="1"/>
        </w:rPr>
        <w:t xml:space="preserve"> </w:t>
      </w:r>
      <w:r>
        <w:t>zabezpečovaný</w:t>
      </w:r>
      <w:r>
        <w:rPr>
          <w:spacing w:val="1"/>
        </w:rPr>
        <w:t xml:space="preserve"> </w:t>
      </w:r>
      <w:r>
        <w:t>rozvoj</w:t>
      </w:r>
      <w:r>
        <w:rPr>
          <w:spacing w:val="1"/>
        </w:rPr>
        <w:t xml:space="preserve"> </w:t>
      </w:r>
      <w:r>
        <w:t>odboru</w:t>
      </w:r>
      <w:r>
        <w:rPr>
          <w:spacing w:val="1"/>
        </w:rPr>
        <w:t xml:space="preserve"> </w:t>
      </w:r>
      <w:r>
        <w:t>pozemných</w:t>
      </w:r>
      <w:r>
        <w:rPr>
          <w:spacing w:val="59"/>
        </w:rPr>
        <w:t xml:space="preserve"> </w:t>
      </w:r>
      <w:r>
        <w:t>komunikácií.</w:t>
      </w:r>
      <w:r>
        <w:rPr>
          <w:spacing w:val="1"/>
        </w:rPr>
        <w:t xml:space="preserve"> </w:t>
      </w:r>
      <w:r>
        <w:t>Technické</w:t>
      </w:r>
      <w:r>
        <w:rPr>
          <w:spacing w:val="1"/>
        </w:rPr>
        <w:t xml:space="preserve"> </w:t>
      </w:r>
      <w:r>
        <w:t>kvalitatívne</w:t>
      </w:r>
      <w:r>
        <w:rPr>
          <w:spacing w:val="1"/>
        </w:rPr>
        <w:t xml:space="preserve"> </w:t>
      </w:r>
      <w:r>
        <w:t>podmienky</w:t>
      </w:r>
      <w:r>
        <w:rPr>
          <w:spacing w:val="58"/>
        </w:rPr>
        <w:t xml:space="preserve"> </w:t>
      </w:r>
      <w:r>
        <w:t>(TKP),</w:t>
      </w:r>
      <w:r>
        <w:rPr>
          <w:spacing w:val="58"/>
        </w:rPr>
        <w:t xml:space="preserve"> </w:t>
      </w:r>
      <w:r>
        <w:t>ktoré</w:t>
      </w:r>
      <w:r>
        <w:rPr>
          <w:spacing w:val="59"/>
        </w:rPr>
        <w:t xml:space="preserve"> </w:t>
      </w:r>
      <w:r>
        <w:t>sú</w:t>
      </w:r>
      <w:r>
        <w:rPr>
          <w:spacing w:val="58"/>
        </w:rPr>
        <w:t xml:space="preserve"> </w:t>
      </w:r>
      <w:r>
        <w:t>súčasťou</w:t>
      </w:r>
      <w:r>
        <w:rPr>
          <w:spacing w:val="59"/>
        </w:rPr>
        <w:t xml:space="preserve"> </w:t>
      </w:r>
      <w:r>
        <w:t>rezortných</w:t>
      </w:r>
      <w:r>
        <w:rPr>
          <w:spacing w:val="58"/>
        </w:rPr>
        <w:t xml:space="preserve"> </w:t>
      </w:r>
      <w:r>
        <w:t>predpisov,</w:t>
      </w:r>
      <w:r>
        <w:rPr>
          <w:spacing w:val="59"/>
        </w:rPr>
        <w:t xml:space="preserve"> </w:t>
      </w:r>
      <w:r>
        <w:t>majú</w:t>
      </w:r>
      <w:r>
        <w:rPr>
          <w:spacing w:val="1"/>
        </w:rPr>
        <w:t xml:space="preserve"> </w:t>
      </w:r>
      <w:r>
        <w:t>spolu s technickými špecifikáciami určenými v európskych alebo v slovenských technických</w:t>
      </w:r>
      <w:r>
        <w:rPr>
          <w:spacing w:val="1"/>
        </w:rPr>
        <w:t xml:space="preserve"> </w:t>
      </w:r>
      <w:r>
        <w:t>normách</w:t>
      </w:r>
      <w:r>
        <w:rPr>
          <w:spacing w:val="1"/>
        </w:rPr>
        <w:t xml:space="preserve"> </w:t>
      </w:r>
      <w:r>
        <w:t>(STN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STN)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technických</w:t>
      </w:r>
      <w:r>
        <w:rPr>
          <w:spacing w:val="1"/>
        </w:rPr>
        <w:t xml:space="preserve"> </w:t>
      </w:r>
      <w:r>
        <w:t>osvedčeniach</w:t>
      </w:r>
      <w:r>
        <w:rPr>
          <w:spacing w:val="1"/>
        </w:rPr>
        <w:t xml:space="preserve"> </w:t>
      </w:r>
      <w:r>
        <w:t>(TO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národné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ETA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európske),</w:t>
      </w:r>
      <w:r>
        <w:rPr>
          <w:spacing w:val="25"/>
        </w:rPr>
        <w:t xml:space="preserve"> </w:t>
      </w:r>
      <w:r>
        <w:t>zabezpečiť</w:t>
      </w:r>
      <w:r>
        <w:rPr>
          <w:spacing w:val="23"/>
        </w:rPr>
        <w:t xml:space="preserve"> </w:t>
      </w:r>
      <w:r>
        <w:t>rýchlejšie</w:t>
      </w:r>
      <w:r>
        <w:rPr>
          <w:spacing w:val="24"/>
        </w:rPr>
        <w:t xml:space="preserve"> </w:t>
      </w:r>
      <w:r>
        <w:t>zavedenie</w:t>
      </w:r>
      <w:r>
        <w:rPr>
          <w:spacing w:val="24"/>
        </w:rPr>
        <w:t xml:space="preserve"> </w:t>
      </w:r>
      <w:r>
        <w:t>nových</w:t>
      </w:r>
      <w:r>
        <w:rPr>
          <w:spacing w:val="24"/>
        </w:rPr>
        <w:t xml:space="preserve"> </w:t>
      </w:r>
      <w:r>
        <w:t>poznatkov</w:t>
      </w:r>
      <w:r>
        <w:rPr>
          <w:spacing w:val="18"/>
        </w:rPr>
        <w:t xml:space="preserve"> </w:t>
      </w:r>
      <w:r>
        <w:t>do</w:t>
      </w:r>
      <w:r>
        <w:rPr>
          <w:spacing w:val="21"/>
        </w:rPr>
        <w:t xml:space="preserve"> </w:t>
      </w:r>
      <w:r>
        <w:t>praxe.</w:t>
      </w:r>
    </w:p>
    <w:p w:rsidR="007127CB" w:rsidRDefault="007127CB" w:rsidP="001F318B">
      <w:pPr>
        <w:pStyle w:val="Nadpis3"/>
      </w:pPr>
      <w:bookmarkStart w:id="16" w:name="_TOC_250133"/>
      <w:bookmarkStart w:id="17" w:name="_Toc178188179"/>
      <w:r>
        <w:t>Účel</w:t>
      </w:r>
      <w:r>
        <w:rPr>
          <w:spacing w:val="25"/>
        </w:rPr>
        <w:t xml:space="preserve"> </w:t>
      </w:r>
      <w:bookmarkEnd w:id="16"/>
      <w:r>
        <w:t>TKP</w:t>
      </w:r>
      <w:bookmarkEnd w:id="17"/>
    </w:p>
    <w:p w:rsidR="007127CB" w:rsidRDefault="007127CB" w:rsidP="00D27F12">
      <w:r>
        <w:t>TKP sú spracúvané na základe najnovších overených poznatkov vedy, techniky a praxe. Ich</w:t>
      </w:r>
      <w:r>
        <w:rPr>
          <w:spacing w:val="1"/>
        </w:rPr>
        <w:t xml:space="preserve"> </w:t>
      </w:r>
      <w:r>
        <w:t>cieľom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priniesť</w:t>
      </w:r>
      <w:r>
        <w:rPr>
          <w:spacing w:val="1"/>
        </w:rPr>
        <w:t xml:space="preserve"> </w:t>
      </w:r>
      <w:r>
        <w:t>optimálne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racionálne</w:t>
      </w:r>
      <w:r>
        <w:rPr>
          <w:spacing w:val="1"/>
        </w:rPr>
        <w:t xml:space="preserve"> </w:t>
      </w:r>
      <w:r>
        <w:t>riešenia</w:t>
      </w:r>
      <w:r>
        <w:rPr>
          <w:spacing w:val="1"/>
        </w:rPr>
        <w:t xml:space="preserve"> </w:t>
      </w:r>
      <w:r>
        <w:t>predovšetkým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hľadiska</w:t>
      </w:r>
      <w:r>
        <w:rPr>
          <w:spacing w:val="1"/>
        </w:rPr>
        <w:t xml:space="preserve"> </w:t>
      </w:r>
      <w:r>
        <w:t>kvality,</w:t>
      </w:r>
      <w:r>
        <w:rPr>
          <w:spacing w:val="1"/>
        </w:rPr>
        <w:t xml:space="preserve"> </w:t>
      </w:r>
      <w:r>
        <w:t>hospodárnosti,</w:t>
      </w:r>
      <w:r>
        <w:rPr>
          <w:spacing w:val="1"/>
        </w:rPr>
        <w:t xml:space="preserve"> </w:t>
      </w:r>
      <w:r>
        <w:t>jednotnosti</w:t>
      </w:r>
      <w:r>
        <w:rPr>
          <w:spacing w:val="1"/>
        </w:rPr>
        <w:t xml:space="preserve"> </w:t>
      </w:r>
      <w:r>
        <w:t>parametrov,</w:t>
      </w:r>
      <w:r>
        <w:rPr>
          <w:spacing w:val="59"/>
        </w:rPr>
        <w:t xml:space="preserve"> </w:t>
      </w:r>
      <w:r>
        <w:t>životnosti</w:t>
      </w:r>
      <w:r>
        <w:rPr>
          <w:spacing w:val="59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bezpečnosti</w:t>
      </w:r>
      <w:r>
        <w:rPr>
          <w:spacing w:val="59"/>
        </w:rPr>
        <w:t xml:space="preserve"> </w:t>
      </w:r>
      <w:r>
        <w:t>práce</w:t>
      </w:r>
      <w:r>
        <w:rPr>
          <w:spacing w:val="59"/>
        </w:rPr>
        <w:t xml:space="preserve"> </w:t>
      </w:r>
      <w:r>
        <w:t>pri</w:t>
      </w:r>
      <w:r>
        <w:rPr>
          <w:spacing w:val="59"/>
        </w:rPr>
        <w:t xml:space="preserve"> </w:t>
      </w:r>
      <w:r>
        <w:t>realizovaní</w:t>
      </w:r>
      <w:r>
        <w:rPr>
          <w:spacing w:val="1"/>
        </w:rPr>
        <w:t xml:space="preserve"> </w:t>
      </w:r>
      <w:r>
        <w:t>objektov</w:t>
      </w:r>
      <w:r>
        <w:rPr>
          <w:spacing w:val="16"/>
        </w:rPr>
        <w:t xml:space="preserve"> </w:t>
      </w:r>
      <w:r>
        <w:t>stavieb</w:t>
      </w:r>
      <w:r>
        <w:rPr>
          <w:spacing w:val="18"/>
        </w:rPr>
        <w:t xml:space="preserve"> </w:t>
      </w:r>
      <w:r>
        <w:t>pozemných</w:t>
      </w:r>
      <w:r>
        <w:rPr>
          <w:spacing w:val="15"/>
        </w:rPr>
        <w:t xml:space="preserve"> </w:t>
      </w:r>
      <w:r>
        <w:t>komunikácií.</w:t>
      </w:r>
    </w:p>
    <w:p w:rsidR="007127CB" w:rsidRDefault="007127CB" w:rsidP="001F318B">
      <w:pPr>
        <w:pStyle w:val="Nadpis3"/>
      </w:pPr>
      <w:bookmarkStart w:id="18" w:name="_TOC_250132"/>
      <w:bookmarkStart w:id="19" w:name="_Toc178188180"/>
      <w:r>
        <w:t>Distribúcia</w:t>
      </w:r>
      <w:r>
        <w:rPr>
          <w:spacing w:val="46"/>
        </w:rPr>
        <w:t xml:space="preserve"> </w:t>
      </w:r>
      <w:bookmarkEnd w:id="18"/>
      <w:r>
        <w:t>TKP</w:t>
      </w:r>
      <w:bookmarkEnd w:id="19"/>
    </w:p>
    <w:p w:rsidR="007127CB" w:rsidRDefault="007127CB" w:rsidP="00D27F12">
      <w:pPr>
        <w:rPr>
          <w:spacing w:val="-57"/>
        </w:rPr>
      </w:pPr>
      <w:r>
        <w:t>Technicko-kvalitatívne</w:t>
      </w:r>
      <w:r>
        <w:rPr>
          <w:spacing w:val="15"/>
        </w:rPr>
        <w:t xml:space="preserve"> </w:t>
      </w:r>
      <w:r>
        <w:t>podmienky</w:t>
      </w:r>
      <w:r>
        <w:rPr>
          <w:spacing w:val="69"/>
        </w:rPr>
        <w:t xml:space="preserve"> </w:t>
      </w:r>
      <w:r>
        <w:t>sa</w:t>
      </w:r>
      <w:r>
        <w:rPr>
          <w:spacing w:val="75"/>
        </w:rPr>
        <w:t xml:space="preserve"> </w:t>
      </w:r>
      <w:r>
        <w:t>po</w:t>
      </w:r>
      <w:r>
        <w:rPr>
          <w:spacing w:val="75"/>
        </w:rPr>
        <w:t xml:space="preserve"> </w:t>
      </w:r>
      <w:r>
        <w:t>schválení</w:t>
      </w:r>
      <w:r>
        <w:rPr>
          <w:spacing w:val="73"/>
        </w:rPr>
        <w:t xml:space="preserve"> </w:t>
      </w:r>
      <w:r>
        <w:t>zverejnia</w:t>
      </w:r>
      <w:r>
        <w:rPr>
          <w:spacing w:val="75"/>
        </w:rPr>
        <w:t xml:space="preserve"> </w:t>
      </w:r>
      <w:r>
        <w:t>na</w:t>
      </w:r>
      <w:r>
        <w:rPr>
          <w:spacing w:val="75"/>
        </w:rPr>
        <w:t xml:space="preserve"> </w:t>
      </w:r>
      <w:r>
        <w:t>webovej</w:t>
      </w:r>
      <w:r>
        <w:rPr>
          <w:spacing w:val="78"/>
        </w:rPr>
        <w:t xml:space="preserve"> </w:t>
      </w:r>
      <w:r>
        <w:t>stránke</w:t>
      </w:r>
      <w:r>
        <w:rPr>
          <w:spacing w:val="75"/>
        </w:rPr>
        <w:t xml:space="preserve"> </w:t>
      </w:r>
      <w:r>
        <w:t>MDVRR</w:t>
      </w:r>
      <w:r>
        <w:rPr>
          <w:spacing w:val="1"/>
        </w:rPr>
        <w:t xml:space="preserve"> </w:t>
      </w:r>
      <w:r>
        <w:t xml:space="preserve">SR </w:t>
      </w:r>
      <w:r>
        <w:rPr>
          <w:spacing w:val="26"/>
        </w:rPr>
        <w:t xml:space="preserve"> </w:t>
      </w:r>
      <w:hyperlink r:id="rId17" w:history="1">
        <w:r w:rsidRPr="005166DE">
          <w:rPr>
            <w:rStyle w:val="Hypertextovprepojenie"/>
          </w:rPr>
          <w:t>https://www.mindop.sk/ministerstvo-1/doprava-3/cestna-doprava-a-cestna-infrastruktura/cestna-infrastruktura/technicke-predpisy-rezortu</w:t>
        </w:r>
      </w:hyperlink>
      <w:r>
        <w:t xml:space="preserve"> </w:t>
      </w:r>
      <w:r>
        <w:rPr>
          <w:color w:val="0000FF"/>
        </w:rPr>
        <w:t xml:space="preserve"> </w:t>
      </w:r>
      <w:r>
        <w:t xml:space="preserve">a na  webovej  stránke  SSC </w:t>
      </w:r>
      <w:r>
        <w:rPr>
          <w:spacing w:val="-57"/>
        </w:rPr>
        <w:t xml:space="preserve">     </w:t>
      </w:r>
    </w:p>
    <w:p w:rsidR="007127CB" w:rsidRDefault="00590863" w:rsidP="00D27F12">
      <w:hyperlink r:id="rId18" w:history="1">
        <w:r w:rsidR="007127CB" w:rsidRPr="005166DE">
          <w:rPr>
            <w:rStyle w:val="Hypertextovprepojenie"/>
          </w:rPr>
          <w:t>https://www.ssc.sk/sk/Aktualne.ssc</w:t>
        </w:r>
      </w:hyperlink>
      <w:r w:rsidR="007127CB">
        <w:t xml:space="preserve"> </w:t>
      </w:r>
    </w:p>
    <w:p w:rsidR="007127CB" w:rsidRDefault="007127CB" w:rsidP="001F318B">
      <w:pPr>
        <w:pStyle w:val="Nadpis3"/>
      </w:pPr>
      <w:bookmarkStart w:id="20" w:name="_TOC_250131"/>
      <w:bookmarkStart w:id="21" w:name="_Toc178188181"/>
      <w:r>
        <w:t>Nahradenie</w:t>
      </w:r>
      <w:r>
        <w:rPr>
          <w:spacing w:val="73"/>
        </w:rPr>
        <w:t xml:space="preserve"> </w:t>
      </w:r>
      <w:r>
        <w:t>predchádzajúcich</w:t>
      </w:r>
      <w:r>
        <w:rPr>
          <w:spacing w:val="72"/>
        </w:rPr>
        <w:t xml:space="preserve"> </w:t>
      </w:r>
      <w:bookmarkEnd w:id="20"/>
      <w:r>
        <w:t>predpisov</w:t>
      </w:r>
      <w:bookmarkEnd w:id="21"/>
    </w:p>
    <w:p w:rsidR="007127CB" w:rsidRDefault="007127CB" w:rsidP="00D27F12">
      <w:r>
        <w:t>Tieto</w:t>
      </w:r>
      <w:r>
        <w:rPr>
          <w:spacing w:val="1"/>
        </w:rPr>
        <w:t xml:space="preserve"> </w:t>
      </w:r>
      <w:r>
        <w:t>Zvláštne</w:t>
      </w:r>
      <w:r>
        <w:rPr>
          <w:spacing w:val="1"/>
        </w:rPr>
        <w:t xml:space="preserve"> </w:t>
      </w:r>
      <w:r>
        <w:t>technicko-kvalitatívne</w:t>
      </w:r>
      <w:r>
        <w:rPr>
          <w:spacing w:val="1"/>
        </w:rPr>
        <w:t xml:space="preserve"> </w:t>
      </w:r>
      <w:r>
        <w:t>podmienky</w:t>
      </w:r>
      <w:r>
        <w:rPr>
          <w:spacing w:val="1"/>
        </w:rPr>
        <w:t xml:space="preserve"> </w:t>
      </w:r>
      <w:r>
        <w:t>nahrádzajú</w:t>
      </w:r>
      <w:r>
        <w:rPr>
          <w:spacing w:val="1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stavbe</w:t>
      </w:r>
      <w:r>
        <w:rPr>
          <w:spacing w:val="59"/>
        </w:rPr>
        <w:t xml:space="preserve"> </w:t>
      </w:r>
      <w:r>
        <w:t>TKP</w:t>
      </w:r>
      <w:r>
        <w:rPr>
          <w:spacing w:val="59"/>
        </w:rPr>
        <w:t xml:space="preserve"> </w:t>
      </w:r>
      <w:r>
        <w:t>časť</w:t>
      </w:r>
      <w:r>
        <w:rPr>
          <w:spacing w:val="59"/>
        </w:rPr>
        <w:t xml:space="preserve"> </w:t>
      </w:r>
      <w:r>
        <w:t>0:</w:t>
      </w:r>
      <w:r>
        <w:rPr>
          <w:spacing w:val="1"/>
        </w:rPr>
        <w:t xml:space="preserve"> </w:t>
      </w:r>
      <w:r>
        <w:t>Všeobecne</w:t>
      </w:r>
      <w:r>
        <w:rPr>
          <w:spacing w:val="16"/>
        </w:rPr>
        <w:t xml:space="preserve"> </w:t>
      </w:r>
      <w:r>
        <w:t>z</w:t>
      </w:r>
      <w:r>
        <w:rPr>
          <w:spacing w:val="14"/>
        </w:rPr>
        <w:t xml:space="preserve"> </w:t>
      </w:r>
      <w:r>
        <w:t>roku</w:t>
      </w:r>
      <w:r>
        <w:rPr>
          <w:spacing w:val="14"/>
        </w:rPr>
        <w:t xml:space="preserve"> </w:t>
      </w:r>
      <w:r>
        <w:t>2012.</w:t>
      </w:r>
    </w:p>
    <w:p w:rsidR="007127CB" w:rsidRPr="001F318B" w:rsidRDefault="007127CB" w:rsidP="001F318B">
      <w:pPr>
        <w:pStyle w:val="Nadpis3"/>
      </w:pPr>
      <w:bookmarkStart w:id="22" w:name="_TOC_250130"/>
      <w:bookmarkStart w:id="23" w:name="_Toc178188182"/>
      <w:r w:rsidRPr="001F318B">
        <w:t xml:space="preserve">Súvisiace a citované právne </w:t>
      </w:r>
      <w:bookmarkEnd w:id="22"/>
      <w:r w:rsidRPr="001F318B">
        <w:t>predpisy</w:t>
      </w:r>
      <w:bookmarkEnd w:id="23"/>
    </w:p>
    <w:p w:rsidR="007127CB" w:rsidRDefault="007127CB" w:rsidP="00D27F12">
      <w:r>
        <w:t>Rozsah</w:t>
      </w:r>
      <w:r>
        <w:rPr>
          <w:spacing w:val="18"/>
        </w:rPr>
        <w:t xml:space="preserve"> </w:t>
      </w:r>
      <w:r>
        <w:t>platnosti</w:t>
      </w:r>
      <w:r>
        <w:rPr>
          <w:spacing w:val="17"/>
        </w:rPr>
        <w:t xml:space="preserve"> </w:t>
      </w:r>
      <w:r>
        <w:t>a</w:t>
      </w:r>
      <w:r>
        <w:rPr>
          <w:spacing w:val="20"/>
        </w:rPr>
        <w:t xml:space="preserve"> </w:t>
      </w:r>
      <w:r>
        <w:t>účinnosti</w:t>
      </w:r>
      <w:r>
        <w:rPr>
          <w:spacing w:val="17"/>
        </w:rPr>
        <w:t xml:space="preserve"> </w:t>
      </w:r>
      <w:r>
        <w:t>citovaných</w:t>
      </w:r>
      <w:r>
        <w:rPr>
          <w:spacing w:val="18"/>
        </w:rPr>
        <w:t xml:space="preserve"> </w:t>
      </w:r>
      <w:r>
        <w:t>právnych</w:t>
      </w:r>
      <w:r>
        <w:rPr>
          <w:spacing w:val="18"/>
        </w:rPr>
        <w:t xml:space="preserve"> </w:t>
      </w:r>
      <w:r>
        <w:t>predpisov</w:t>
      </w:r>
      <w:r>
        <w:rPr>
          <w:spacing w:val="15"/>
        </w:rPr>
        <w:t xml:space="preserve"> </w:t>
      </w:r>
      <w:r>
        <w:t>je</w:t>
      </w:r>
      <w:r>
        <w:rPr>
          <w:spacing w:val="18"/>
        </w:rPr>
        <w:t xml:space="preserve"> </w:t>
      </w:r>
      <w:r>
        <w:t>pre</w:t>
      </w:r>
      <w:r>
        <w:rPr>
          <w:spacing w:val="14"/>
        </w:rPr>
        <w:t xml:space="preserve"> </w:t>
      </w:r>
      <w:r>
        <w:t>potreby</w:t>
      </w:r>
      <w:r>
        <w:rPr>
          <w:spacing w:val="15"/>
        </w:rPr>
        <w:t xml:space="preserve"> </w:t>
      </w:r>
      <w:r>
        <w:t>týchto</w:t>
      </w:r>
      <w:r>
        <w:rPr>
          <w:spacing w:val="20"/>
        </w:rPr>
        <w:t xml:space="preserve"> </w:t>
      </w:r>
      <w:r>
        <w:t>ZTKP</w:t>
      </w:r>
      <w:r>
        <w:rPr>
          <w:spacing w:val="1"/>
        </w:rPr>
        <w:t xml:space="preserve"> </w:t>
      </w:r>
      <w:r>
        <w:t>uvádzaný</w:t>
      </w:r>
      <w:r>
        <w:rPr>
          <w:spacing w:val="15"/>
        </w:rPr>
        <w:t xml:space="preserve"> </w:t>
      </w:r>
      <w:r>
        <w:t>podľa</w:t>
      </w:r>
      <w:r>
        <w:rPr>
          <w:spacing w:val="14"/>
        </w:rPr>
        <w:t xml:space="preserve"> </w:t>
      </w:r>
      <w:r>
        <w:t>Základného</w:t>
      </w:r>
      <w:r>
        <w:rPr>
          <w:spacing w:val="15"/>
        </w:rPr>
        <w:t xml:space="preserve"> </w:t>
      </w:r>
      <w:r>
        <w:t>dátumu.</w:t>
      </w:r>
    </w:p>
    <w:p w:rsidR="007127CB" w:rsidRDefault="007127CB" w:rsidP="003D17C3">
      <w:pPr>
        <w:pStyle w:val="Odsekzoznamu"/>
        <w:widowControl w:val="0"/>
        <w:numPr>
          <w:ilvl w:val="0"/>
          <w:numId w:val="36"/>
        </w:numPr>
        <w:tabs>
          <w:tab w:val="left" w:pos="605"/>
          <w:tab w:val="left" w:pos="606"/>
        </w:tabs>
        <w:autoSpaceDE w:val="0"/>
        <w:autoSpaceDN w:val="0"/>
        <w:spacing w:before="116" w:after="0"/>
        <w:ind w:right="106" w:hanging="360"/>
        <w:contextualSpacing w:val="0"/>
      </w:pPr>
      <w:r>
        <w:t>Zákon</w:t>
      </w:r>
      <w:r>
        <w:rPr>
          <w:spacing w:val="39"/>
        </w:rPr>
        <w:t xml:space="preserve"> </w:t>
      </w:r>
      <w:r>
        <w:t>č.</w:t>
      </w:r>
      <w:r>
        <w:rPr>
          <w:spacing w:val="45"/>
        </w:rPr>
        <w:t xml:space="preserve"> </w:t>
      </w:r>
      <w:r>
        <w:t>135/1961</w:t>
      </w:r>
      <w:r>
        <w:rPr>
          <w:spacing w:val="39"/>
        </w:rPr>
        <w:t xml:space="preserve"> </w:t>
      </w:r>
      <w:r>
        <w:t>Zb.</w:t>
      </w:r>
      <w:r>
        <w:rPr>
          <w:spacing w:val="41"/>
        </w:rPr>
        <w:t xml:space="preserve"> </w:t>
      </w:r>
      <w:r>
        <w:t>o</w:t>
      </w:r>
      <w:r>
        <w:rPr>
          <w:spacing w:val="42"/>
        </w:rPr>
        <w:t xml:space="preserve"> </w:t>
      </w:r>
      <w:r>
        <w:t>pozemných</w:t>
      </w:r>
      <w:r>
        <w:rPr>
          <w:spacing w:val="39"/>
        </w:rPr>
        <w:t xml:space="preserve"> </w:t>
      </w:r>
      <w:r>
        <w:t>komunikáciách</w:t>
      </w:r>
      <w:r>
        <w:rPr>
          <w:spacing w:val="40"/>
        </w:rPr>
        <w:t xml:space="preserve"> </w:t>
      </w:r>
      <w:r>
        <w:t>(cestný</w:t>
      </w:r>
      <w:r>
        <w:rPr>
          <w:spacing w:val="39"/>
        </w:rPr>
        <w:t xml:space="preserve"> </w:t>
      </w:r>
      <w:r>
        <w:t>zákon)</w:t>
      </w:r>
      <w:r>
        <w:rPr>
          <w:spacing w:val="43"/>
        </w:rPr>
        <w:t xml:space="preserve"> </w:t>
      </w:r>
      <w:r>
        <w:t>v</w:t>
      </w:r>
      <w:r>
        <w:rPr>
          <w:spacing w:val="37"/>
        </w:rPr>
        <w:t xml:space="preserve"> </w:t>
      </w:r>
      <w:r>
        <w:t>znení</w:t>
      </w:r>
      <w:r>
        <w:rPr>
          <w:spacing w:val="38"/>
        </w:rPr>
        <w:t xml:space="preserve"> </w:t>
      </w:r>
      <w:r>
        <w:t>neskorších</w:t>
      </w:r>
      <w:r>
        <w:rPr>
          <w:spacing w:val="1"/>
        </w:rPr>
        <w:t xml:space="preserve"> </w:t>
      </w:r>
      <w:r>
        <w:t>predpisov;</w:t>
      </w:r>
    </w:p>
    <w:p w:rsidR="007127CB" w:rsidRDefault="007127CB" w:rsidP="003D17C3">
      <w:pPr>
        <w:pStyle w:val="Odsekzoznamu"/>
        <w:widowControl w:val="0"/>
        <w:numPr>
          <w:ilvl w:val="0"/>
          <w:numId w:val="36"/>
        </w:numPr>
        <w:tabs>
          <w:tab w:val="left" w:pos="605"/>
          <w:tab w:val="left" w:pos="606"/>
        </w:tabs>
        <w:autoSpaceDE w:val="0"/>
        <w:autoSpaceDN w:val="0"/>
        <w:spacing w:before="3" w:after="0"/>
        <w:ind w:right="104" w:hanging="360"/>
        <w:contextualSpacing w:val="0"/>
      </w:pPr>
      <w:r>
        <w:t>Zákon</w:t>
      </w:r>
      <w:r>
        <w:rPr>
          <w:spacing w:val="35"/>
        </w:rPr>
        <w:t xml:space="preserve"> </w:t>
      </w:r>
      <w:r>
        <w:t>č.</w:t>
      </w:r>
      <w:r>
        <w:rPr>
          <w:spacing w:val="34"/>
        </w:rPr>
        <w:t xml:space="preserve"> </w:t>
      </w:r>
      <w:r>
        <w:t>50/1976</w:t>
      </w:r>
      <w:r>
        <w:rPr>
          <w:spacing w:val="32"/>
        </w:rPr>
        <w:t xml:space="preserve"> </w:t>
      </w:r>
      <w:r>
        <w:t>Zb.,</w:t>
      </w:r>
      <w:r>
        <w:rPr>
          <w:spacing w:val="34"/>
        </w:rPr>
        <w:t xml:space="preserve"> </w:t>
      </w:r>
      <w:r>
        <w:t>o</w:t>
      </w:r>
      <w:r>
        <w:rPr>
          <w:spacing w:val="35"/>
        </w:rPr>
        <w:t xml:space="preserve"> </w:t>
      </w:r>
      <w:r>
        <w:t>územnom</w:t>
      </w:r>
      <w:r>
        <w:rPr>
          <w:spacing w:val="37"/>
        </w:rPr>
        <w:t xml:space="preserve"> </w:t>
      </w:r>
      <w:r>
        <w:t>plánovaní</w:t>
      </w:r>
      <w:r>
        <w:rPr>
          <w:spacing w:val="35"/>
        </w:rPr>
        <w:t xml:space="preserve"> </w:t>
      </w:r>
      <w:r>
        <w:t>a</w:t>
      </w:r>
      <w:r>
        <w:rPr>
          <w:spacing w:val="31"/>
        </w:rPr>
        <w:t xml:space="preserve"> </w:t>
      </w:r>
      <w:r>
        <w:t>stavebnom</w:t>
      </w:r>
      <w:r>
        <w:rPr>
          <w:spacing w:val="34"/>
        </w:rPr>
        <w:t xml:space="preserve"> </w:t>
      </w:r>
      <w:r>
        <w:t>poriadku</w:t>
      </w:r>
      <w:r>
        <w:rPr>
          <w:spacing w:val="32"/>
        </w:rPr>
        <w:t xml:space="preserve"> </w:t>
      </w:r>
      <w:r>
        <w:t>(stavebný</w:t>
      </w:r>
      <w:r>
        <w:rPr>
          <w:spacing w:val="35"/>
        </w:rPr>
        <w:t xml:space="preserve"> </w:t>
      </w:r>
      <w:r>
        <w:t>zákon)</w:t>
      </w:r>
      <w:r>
        <w:rPr>
          <w:spacing w:val="37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znení</w:t>
      </w:r>
      <w:r>
        <w:rPr>
          <w:spacing w:val="13"/>
        </w:rPr>
        <w:t xml:space="preserve"> </w:t>
      </w:r>
      <w:r>
        <w:t>neskorších</w:t>
      </w:r>
      <w:r>
        <w:rPr>
          <w:spacing w:val="14"/>
        </w:rPr>
        <w:t xml:space="preserve"> </w:t>
      </w:r>
      <w:r>
        <w:t>predpisov;</w:t>
      </w:r>
    </w:p>
    <w:p w:rsidR="007127CB" w:rsidRDefault="007127CB" w:rsidP="003D17C3">
      <w:pPr>
        <w:pStyle w:val="Odsekzoznamu"/>
        <w:widowControl w:val="0"/>
        <w:numPr>
          <w:ilvl w:val="0"/>
          <w:numId w:val="36"/>
        </w:numPr>
        <w:tabs>
          <w:tab w:val="left" w:pos="605"/>
          <w:tab w:val="left" w:pos="606"/>
        </w:tabs>
        <w:autoSpaceDE w:val="0"/>
        <w:autoSpaceDN w:val="0"/>
        <w:spacing w:before="2" w:after="0"/>
        <w:ind w:right="106" w:hanging="360"/>
        <w:contextualSpacing w:val="0"/>
      </w:pPr>
      <w:r>
        <w:t>Vyhláška</w:t>
      </w:r>
      <w:r>
        <w:rPr>
          <w:spacing w:val="41"/>
        </w:rPr>
        <w:t xml:space="preserve"> </w:t>
      </w:r>
      <w:r>
        <w:t>č.</w:t>
      </w:r>
      <w:r>
        <w:rPr>
          <w:spacing w:val="99"/>
        </w:rPr>
        <w:t xml:space="preserve"> </w:t>
      </w:r>
      <w:r>
        <w:t>35/1984</w:t>
      </w:r>
      <w:r>
        <w:rPr>
          <w:spacing w:val="98"/>
        </w:rPr>
        <w:t xml:space="preserve"> </w:t>
      </w:r>
      <w:r>
        <w:t>Zb.,</w:t>
      </w:r>
      <w:r>
        <w:rPr>
          <w:spacing w:val="100"/>
        </w:rPr>
        <w:t xml:space="preserve"> </w:t>
      </w:r>
      <w:r>
        <w:t>ktorou</w:t>
      </w:r>
      <w:r>
        <w:rPr>
          <w:spacing w:val="98"/>
        </w:rPr>
        <w:t xml:space="preserve"> </w:t>
      </w:r>
      <w:r>
        <w:t>sa</w:t>
      </w:r>
      <w:r>
        <w:rPr>
          <w:spacing w:val="101"/>
        </w:rPr>
        <w:t xml:space="preserve"> </w:t>
      </w:r>
      <w:r>
        <w:t>vykonáva</w:t>
      </w:r>
      <w:r>
        <w:rPr>
          <w:spacing w:val="101"/>
        </w:rPr>
        <w:t xml:space="preserve"> </w:t>
      </w:r>
      <w:r>
        <w:t>zákon</w:t>
      </w:r>
      <w:r>
        <w:rPr>
          <w:spacing w:val="98"/>
        </w:rPr>
        <w:t xml:space="preserve"> </w:t>
      </w:r>
      <w:r>
        <w:t>o</w:t>
      </w:r>
      <w:r>
        <w:rPr>
          <w:spacing w:val="98"/>
        </w:rPr>
        <w:t xml:space="preserve"> </w:t>
      </w:r>
      <w:r>
        <w:t>pozemných</w:t>
      </w:r>
      <w:r>
        <w:rPr>
          <w:spacing w:val="98"/>
        </w:rPr>
        <w:t xml:space="preserve"> </w:t>
      </w:r>
      <w:r>
        <w:t>komunikáciách</w:t>
      </w:r>
      <w:r>
        <w:rPr>
          <w:spacing w:val="-56"/>
        </w:rPr>
        <w:t xml:space="preserve"> </w:t>
      </w:r>
      <w:r>
        <w:t>v</w:t>
      </w:r>
      <w:r>
        <w:rPr>
          <w:spacing w:val="17"/>
        </w:rPr>
        <w:t xml:space="preserve"> </w:t>
      </w:r>
      <w:r>
        <w:t>znení</w:t>
      </w:r>
      <w:r>
        <w:rPr>
          <w:spacing w:val="16"/>
        </w:rPr>
        <w:t xml:space="preserve"> </w:t>
      </w:r>
      <w:r>
        <w:t>neskorších</w:t>
      </w:r>
      <w:r>
        <w:rPr>
          <w:spacing w:val="17"/>
        </w:rPr>
        <w:t xml:space="preserve"> </w:t>
      </w:r>
      <w:r>
        <w:t>predpisov;</w:t>
      </w:r>
    </w:p>
    <w:p w:rsidR="007127CB" w:rsidRDefault="007127CB" w:rsidP="003D17C3">
      <w:pPr>
        <w:pStyle w:val="Odsekzoznamu"/>
        <w:widowControl w:val="0"/>
        <w:numPr>
          <w:ilvl w:val="0"/>
          <w:numId w:val="36"/>
        </w:numPr>
        <w:tabs>
          <w:tab w:val="left" w:pos="605"/>
          <w:tab w:val="left" w:pos="606"/>
        </w:tabs>
        <w:autoSpaceDE w:val="0"/>
        <w:autoSpaceDN w:val="0"/>
        <w:spacing w:before="2" w:after="0"/>
        <w:ind w:right="105" w:hanging="360"/>
        <w:contextualSpacing w:val="0"/>
      </w:pPr>
      <w:r>
        <w:t>Zákon</w:t>
      </w:r>
      <w:r>
        <w:rPr>
          <w:spacing w:val="35"/>
        </w:rPr>
        <w:t xml:space="preserve"> </w:t>
      </w:r>
      <w:r>
        <w:t>č.</w:t>
      </w:r>
      <w:r>
        <w:rPr>
          <w:spacing w:val="33"/>
        </w:rPr>
        <w:t xml:space="preserve"> </w:t>
      </w:r>
      <w:r>
        <w:t>44/1988</w:t>
      </w:r>
      <w:r>
        <w:rPr>
          <w:spacing w:val="35"/>
        </w:rPr>
        <w:t xml:space="preserve"> </w:t>
      </w:r>
      <w:r>
        <w:t>Zb.</w:t>
      </w:r>
      <w:r>
        <w:rPr>
          <w:spacing w:val="37"/>
        </w:rPr>
        <w:t xml:space="preserve"> </w:t>
      </w:r>
      <w:r>
        <w:t>o</w:t>
      </w:r>
      <w:r>
        <w:rPr>
          <w:spacing w:val="30"/>
        </w:rPr>
        <w:t xml:space="preserve"> </w:t>
      </w:r>
      <w:r>
        <w:t>ochrane</w:t>
      </w:r>
      <w:r>
        <w:rPr>
          <w:spacing w:val="31"/>
        </w:rPr>
        <w:t xml:space="preserve"> </w:t>
      </w:r>
      <w:r>
        <w:t>a</w:t>
      </w:r>
      <w:r>
        <w:rPr>
          <w:spacing w:val="35"/>
        </w:rPr>
        <w:t xml:space="preserve"> </w:t>
      </w:r>
      <w:r>
        <w:t>využití</w:t>
      </w:r>
      <w:r>
        <w:rPr>
          <w:spacing w:val="30"/>
        </w:rPr>
        <w:t xml:space="preserve"> </w:t>
      </w:r>
      <w:r>
        <w:t>nerastného</w:t>
      </w:r>
      <w:r>
        <w:rPr>
          <w:spacing w:val="31"/>
        </w:rPr>
        <w:t xml:space="preserve"> </w:t>
      </w:r>
      <w:r>
        <w:t>bohatstva</w:t>
      </w:r>
      <w:r>
        <w:rPr>
          <w:spacing w:val="31"/>
        </w:rPr>
        <w:t xml:space="preserve"> </w:t>
      </w:r>
      <w:r>
        <w:t>(banský</w:t>
      </w:r>
      <w:r>
        <w:rPr>
          <w:spacing w:val="35"/>
        </w:rPr>
        <w:t xml:space="preserve"> </w:t>
      </w:r>
      <w:r>
        <w:t>zákon)</w:t>
      </w:r>
      <w:r>
        <w:rPr>
          <w:spacing w:val="36"/>
        </w:rPr>
        <w:t xml:space="preserve"> </w:t>
      </w:r>
      <w:r>
        <w:t>v</w:t>
      </w:r>
      <w:r>
        <w:rPr>
          <w:spacing w:val="32"/>
        </w:rPr>
        <w:t xml:space="preserve"> </w:t>
      </w:r>
      <w:r>
        <w:t>znení</w:t>
      </w:r>
      <w:r>
        <w:rPr>
          <w:spacing w:val="1"/>
        </w:rPr>
        <w:t xml:space="preserve"> </w:t>
      </w:r>
      <w:r>
        <w:t>neskorších</w:t>
      </w:r>
      <w:r>
        <w:rPr>
          <w:spacing w:val="16"/>
        </w:rPr>
        <w:t xml:space="preserve"> </w:t>
      </w:r>
      <w:r>
        <w:t>predpisov;</w:t>
      </w:r>
    </w:p>
    <w:p w:rsidR="007127CB" w:rsidRDefault="007127CB">
      <w:pPr>
        <w:pStyle w:val="Odsekzoznamu"/>
        <w:widowControl w:val="0"/>
        <w:numPr>
          <w:ilvl w:val="0"/>
          <w:numId w:val="36"/>
        </w:numPr>
        <w:tabs>
          <w:tab w:val="left" w:pos="606"/>
        </w:tabs>
        <w:autoSpaceDE w:val="0"/>
        <w:autoSpaceDN w:val="0"/>
        <w:spacing w:before="2" w:after="0" w:line="242" w:lineRule="auto"/>
        <w:ind w:right="106" w:hanging="360"/>
        <w:contextualSpacing w:val="0"/>
      </w:pPr>
      <w:r>
        <w:t>Vyhláška č. 33/2015 Z. z., ktorou sa vykonávajú niektoré ustanovenia</w:t>
      </w:r>
      <w:r>
        <w:rPr>
          <w:spacing w:val="58"/>
        </w:rPr>
        <w:t xml:space="preserve"> </w:t>
      </w:r>
      <w:r>
        <w:t>zákona č. 44/1988</w:t>
      </w:r>
      <w:r>
        <w:rPr>
          <w:spacing w:val="1"/>
        </w:rPr>
        <w:t xml:space="preserve"> </w:t>
      </w:r>
      <w:r>
        <w:t>Zb.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ochrane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využití</w:t>
      </w:r>
      <w:r>
        <w:rPr>
          <w:spacing w:val="1"/>
        </w:rPr>
        <w:t xml:space="preserve"> </w:t>
      </w:r>
      <w:r>
        <w:t>nerastného</w:t>
      </w:r>
      <w:r>
        <w:rPr>
          <w:spacing w:val="1"/>
        </w:rPr>
        <w:t xml:space="preserve"> </w:t>
      </w:r>
      <w:r>
        <w:t>bohatstva</w:t>
      </w:r>
      <w:r>
        <w:rPr>
          <w:spacing w:val="1"/>
        </w:rPr>
        <w:t xml:space="preserve"> </w:t>
      </w:r>
      <w:r>
        <w:t>(banský</w:t>
      </w:r>
      <w:r>
        <w:rPr>
          <w:spacing w:val="1"/>
        </w:rPr>
        <w:t xml:space="preserve"> </w:t>
      </w:r>
      <w:r>
        <w:t>zákon)</w:t>
      </w:r>
      <w:r>
        <w:rPr>
          <w:spacing w:val="58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znení</w:t>
      </w:r>
      <w:r>
        <w:rPr>
          <w:spacing w:val="59"/>
        </w:rPr>
        <w:t xml:space="preserve"> </w:t>
      </w:r>
      <w:r>
        <w:t>neskorších</w:t>
      </w:r>
      <w:r>
        <w:rPr>
          <w:spacing w:val="1"/>
        </w:rPr>
        <w:t xml:space="preserve"> </w:t>
      </w:r>
      <w:r>
        <w:t>predpisov;</w:t>
      </w:r>
    </w:p>
    <w:p w:rsidR="007127CB" w:rsidRDefault="007127CB">
      <w:pPr>
        <w:pStyle w:val="Odsekzoznamu"/>
        <w:widowControl w:val="0"/>
        <w:numPr>
          <w:ilvl w:val="0"/>
          <w:numId w:val="36"/>
        </w:numPr>
        <w:tabs>
          <w:tab w:val="left" w:pos="606"/>
        </w:tabs>
        <w:autoSpaceDE w:val="0"/>
        <w:autoSpaceDN w:val="0"/>
        <w:spacing w:after="0" w:line="267" w:lineRule="exact"/>
        <w:contextualSpacing w:val="0"/>
      </w:pPr>
      <w:r>
        <w:t>Zákon</w:t>
      </w:r>
      <w:r>
        <w:rPr>
          <w:spacing w:val="43"/>
        </w:rPr>
        <w:t xml:space="preserve"> </w:t>
      </w:r>
      <w:r>
        <w:t>č.</w:t>
      </w:r>
      <w:r>
        <w:rPr>
          <w:spacing w:val="43"/>
        </w:rPr>
        <w:t xml:space="preserve"> </w:t>
      </w:r>
      <w:r>
        <w:t>369/1990</w:t>
      </w:r>
      <w:r>
        <w:rPr>
          <w:spacing w:val="39"/>
        </w:rPr>
        <w:t xml:space="preserve"> </w:t>
      </w:r>
      <w:r>
        <w:t>Zb.</w:t>
      </w:r>
      <w:r>
        <w:rPr>
          <w:spacing w:val="42"/>
        </w:rPr>
        <w:t xml:space="preserve"> </w:t>
      </w:r>
      <w:r>
        <w:t>o</w:t>
      </w:r>
      <w:r>
        <w:rPr>
          <w:spacing w:val="44"/>
        </w:rPr>
        <w:t xml:space="preserve"> </w:t>
      </w:r>
      <w:r>
        <w:t>obecnom</w:t>
      </w:r>
      <w:r>
        <w:rPr>
          <w:spacing w:val="45"/>
        </w:rPr>
        <w:t xml:space="preserve"> </w:t>
      </w:r>
      <w:r>
        <w:t>zriadení,</w:t>
      </w:r>
      <w:r>
        <w:rPr>
          <w:spacing w:val="45"/>
        </w:rPr>
        <w:t xml:space="preserve"> </w:t>
      </w:r>
      <w:r>
        <w:t>v</w:t>
      </w:r>
      <w:r>
        <w:rPr>
          <w:spacing w:val="37"/>
        </w:rPr>
        <w:t xml:space="preserve"> </w:t>
      </w:r>
      <w:r>
        <w:t>znení</w:t>
      </w:r>
      <w:r>
        <w:rPr>
          <w:spacing w:val="38"/>
        </w:rPr>
        <w:t xml:space="preserve"> </w:t>
      </w:r>
      <w:r>
        <w:t>neskorších</w:t>
      </w:r>
      <w:r>
        <w:rPr>
          <w:spacing w:val="40"/>
        </w:rPr>
        <w:t xml:space="preserve"> </w:t>
      </w:r>
      <w:r>
        <w:t>predpisov;</w:t>
      </w:r>
    </w:p>
    <w:p w:rsidR="007127CB" w:rsidRDefault="007127CB" w:rsidP="003D17C3">
      <w:pPr>
        <w:pStyle w:val="Odsekzoznamu"/>
        <w:widowControl w:val="0"/>
        <w:numPr>
          <w:ilvl w:val="0"/>
          <w:numId w:val="36"/>
        </w:numPr>
        <w:tabs>
          <w:tab w:val="left" w:pos="605"/>
          <w:tab w:val="left" w:pos="606"/>
        </w:tabs>
        <w:autoSpaceDE w:val="0"/>
        <w:autoSpaceDN w:val="0"/>
        <w:spacing w:after="0"/>
        <w:ind w:right="107" w:hanging="360"/>
        <w:contextualSpacing w:val="0"/>
      </w:pPr>
      <w:r>
        <w:t>Oznámenie</w:t>
      </w:r>
      <w:r>
        <w:rPr>
          <w:spacing w:val="48"/>
        </w:rPr>
        <w:t xml:space="preserve"> </w:t>
      </w:r>
      <w:r>
        <w:t>FMZV</w:t>
      </w:r>
      <w:r>
        <w:rPr>
          <w:spacing w:val="45"/>
        </w:rPr>
        <w:t xml:space="preserve"> </w:t>
      </w:r>
      <w:r>
        <w:t>ČSSR</w:t>
      </w:r>
      <w:r>
        <w:rPr>
          <w:spacing w:val="49"/>
        </w:rPr>
        <w:t xml:space="preserve"> </w:t>
      </w:r>
      <w:r>
        <w:t>č.</w:t>
      </w:r>
      <w:r>
        <w:rPr>
          <w:spacing w:val="47"/>
        </w:rPr>
        <w:t xml:space="preserve"> </w:t>
      </w:r>
      <w:r>
        <w:t>396/1990</w:t>
      </w:r>
      <w:r>
        <w:rPr>
          <w:spacing w:val="49"/>
        </w:rPr>
        <w:t xml:space="preserve"> </w:t>
      </w:r>
      <w:r>
        <w:t>Zb.</w:t>
      </w:r>
      <w:r>
        <w:rPr>
          <w:spacing w:val="48"/>
        </w:rPr>
        <w:t xml:space="preserve"> </w:t>
      </w:r>
      <w:r>
        <w:t>o</w:t>
      </w:r>
      <w:r>
        <w:rPr>
          <w:spacing w:val="48"/>
        </w:rPr>
        <w:t xml:space="preserve"> </w:t>
      </w:r>
      <w:r>
        <w:t>Dohovore</w:t>
      </w:r>
      <w:r>
        <w:rPr>
          <w:spacing w:val="49"/>
        </w:rPr>
        <w:t xml:space="preserve"> </w:t>
      </w:r>
      <w:r>
        <w:t>o</w:t>
      </w:r>
      <w:r>
        <w:rPr>
          <w:spacing w:val="46"/>
        </w:rPr>
        <w:t xml:space="preserve"> </w:t>
      </w:r>
      <w:r>
        <w:t>mokradiach</w:t>
      </w:r>
      <w:r>
        <w:rPr>
          <w:spacing w:val="46"/>
        </w:rPr>
        <w:t xml:space="preserve"> </w:t>
      </w:r>
      <w:r>
        <w:t>majúcich</w:t>
      </w:r>
      <w:r>
        <w:rPr>
          <w:spacing w:val="49"/>
        </w:rPr>
        <w:t xml:space="preserve"> </w:t>
      </w:r>
      <w:r>
        <w:t>význam</w:t>
      </w:r>
      <w:r>
        <w:rPr>
          <w:spacing w:val="-55"/>
        </w:rPr>
        <w:t xml:space="preserve"> </w:t>
      </w:r>
      <w:r>
        <w:t>najmä</w:t>
      </w:r>
      <w:r>
        <w:rPr>
          <w:spacing w:val="20"/>
        </w:rPr>
        <w:t xml:space="preserve"> </w:t>
      </w:r>
      <w:r>
        <w:t>ako</w:t>
      </w:r>
      <w:r>
        <w:rPr>
          <w:spacing w:val="17"/>
        </w:rPr>
        <w:t xml:space="preserve"> </w:t>
      </w:r>
      <w:r>
        <w:t>biotopy</w:t>
      </w:r>
      <w:r>
        <w:rPr>
          <w:spacing w:val="21"/>
        </w:rPr>
        <w:t xml:space="preserve"> </w:t>
      </w:r>
      <w:r>
        <w:t>vodného</w:t>
      </w:r>
      <w:r>
        <w:rPr>
          <w:spacing w:val="20"/>
        </w:rPr>
        <w:t xml:space="preserve"> </w:t>
      </w:r>
      <w:r>
        <w:t>vtáctva</w:t>
      </w:r>
      <w:r>
        <w:rPr>
          <w:spacing w:val="21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Protokole</w:t>
      </w:r>
      <w:r>
        <w:rPr>
          <w:spacing w:val="17"/>
        </w:rPr>
        <w:t xml:space="preserve"> </w:t>
      </w:r>
      <w:r>
        <w:t>o</w:t>
      </w:r>
      <w:r>
        <w:rPr>
          <w:spacing w:val="18"/>
        </w:rPr>
        <w:t xml:space="preserve"> </w:t>
      </w:r>
      <w:r>
        <w:t>jeho</w:t>
      </w:r>
      <w:r>
        <w:rPr>
          <w:spacing w:val="20"/>
        </w:rPr>
        <w:t xml:space="preserve"> </w:t>
      </w:r>
      <w:r>
        <w:t>zmene;</w:t>
      </w:r>
    </w:p>
    <w:p w:rsidR="007127CB" w:rsidRDefault="007127CB" w:rsidP="003D17C3">
      <w:pPr>
        <w:pStyle w:val="Odsekzoznamu"/>
        <w:widowControl w:val="0"/>
        <w:numPr>
          <w:ilvl w:val="0"/>
          <w:numId w:val="36"/>
        </w:numPr>
        <w:tabs>
          <w:tab w:val="left" w:pos="605"/>
          <w:tab w:val="left" w:pos="606"/>
        </w:tabs>
        <w:autoSpaceDE w:val="0"/>
        <w:autoSpaceDN w:val="0"/>
        <w:spacing w:before="2" w:after="0"/>
        <w:ind w:right="107" w:hanging="360"/>
        <w:contextualSpacing w:val="0"/>
      </w:pPr>
      <w:r>
        <w:t>Zákon</w:t>
      </w:r>
      <w:r>
        <w:rPr>
          <w:spacing w:val="1"/>
        </w:rPr>
        <w:t xml:space="preserve"> </w:t>
      </w:r>
      <w:r>
        <w:t>č.</w:t>
      </w:r>
      <w:r>
        <w:rPr>
          <w:spacing w:val="1"/>
        </w:rPr>
        <w:t xml:space="preserve"> </w:t>
      </w:r>
      <w:r>
        <w:t>455/1991</w:t>
      </w:r>
      <w:r>
        <w:rPr>
          <w:spacing w:val="1"/>
        </w:rPr>
        <w:t xml:space="preserve"> </w:t>
      </w:r>
      <w:r>
        <w:t>Zb.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živnostenskom</w:t>
      </w:r>
      <w:r>
        <w:rPr>
          <w:spacing w:val="1"/>
        </w:rPr>
        <w:t xml:space="preserve"> </w:t>
      </w:r>
      <w:r>
        <w:t>podnikaní</w:t>
      </w:r>
      <w:r>
        <w:rPr>
          <w:spacing w:val="1"/>
        </w:rPr>
        <w:t xml:space="preserve"> </w:t>
      </w:r>
      <w:r>
        <w:t>(živnostenský</w:t>
      </w:r>
      <w:r>
        <w:rPr>
          <w:spacing w:val="1"/>
        </w:rPr>
        <w:t xml:space="preserve"> </w:t>
      </w:r>
      <w:r>
        <w:t>zákon)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znení</w:t>
      </w:r>
      <w:r>
        <w:rPr>
          <w:spacing w:val="-57"/>
        </w:rPr>
        <w:t xml:space="preserve">  </w:t>
      </w:r>
      <w:r>
        <w:rPr>
          <w:spacing w:val="-57"/>
        </w:rPr>
        <w:tab/>
      </w:r>
      <w:r>
        <w:t>neskorších</w:t>
      </w:r>
      <w:r>
        <w:rPr>
          <w:spacing w:val="16"/>
        </w:rPr>
        <w:t xml:space="preserve"> </w:t>
      </w:r>
      <w:r>
        <w:t>predpisov;</w:t>
      </w:r>
    </w:p>
    <w:p w:rsidR="007127CB" w:rsidRDefault="007127CB" w:rsidP="003D17C3">
      <w:pPr>
        <w:pStyle w:val="Odsekzoznamu"/>
        <w:widowControl w:val="0"/>
        <w:numPr>
          <w:ilvl w:val="0"/>
          <w:numId w:val="36"/>
        </w:numPr>
        <w:tabs>
          <w:tab w:val="left" w:pos="605"/>
          <w:tab w:val="left" w:pos="606"/>
        </w:tabs>
        <w:autoSpaceDE w:val="0"/>
        <w:autoSpaceDN w:val="0"/>
        <w:spacing w:before="3" w:after="0"/>
        <w:ind w:right="106" w:hanging="360"/>
        <w:contextualSpacing w:val="0"/>
      </w:pPr>
      <w:r>
        <w:t>Zákon</w:t>
      </w:r>
      <w:r>
        <w:rPr>
          <w:spacing w:val="47"/>
        </w:rPr>
        <w:t xml:space="preserve"> </w:t>
      </w:r>
      <w:r>
        <w:t>č.</w:t>
      </w:r>
      <w:r>
        <w:rPr>
          <w:spacing w:val="48"/>
        </w:rPr>
        <w:t xml:space="preserve"> </w:t>
      </w:r>
      <w:r>
        <w:t>569/2007</w:t>
      </w:r>
      <w:r>
        <w:rPr>
          <w:spacing w:val="47"/>
        </w:rPr>
        <w:t xml:space="preserve"> </w:t>
      </w:r>
      <w:r>
        <w:t>Z.</w:t>
      </w:r>
      <w:r w:rsidR="004E7561">
        <w:t xml:space="preserve"> </w:t>
      </w:r>
      <w:r>
        <w:t>z.</w:t>
      </w:r>
      <w:r>
        <w:rPr>
          <w:spacing w:val="49"/>
        </w:rPr>
        <w:t xml:space="preserve"> </w:t>
      </w:r>
      <w:r>
        <w:t>o</w:t>
      </w:r>
      <w:r>
        <w:rPr>
          <w:spacing w:val="44"/>
        </w:rPr>
        <w:t xml:space="preserve"> </w:t>
      </w:r>
      <w:r>
        <w:t>geologických</w:t>
      </w:r>
      <w:r>
        <w:rPr>
          <w:spacing w:val="47"/>
        </w:rPr>
        <w:t xml:space="preserve"> </w:t>
      </w:r>
      <w:r>
        <w:t>prácach</w:t>
      </w:r>
      <w:r>
        <w:rPr>
          <w:spacing w:val="47"/>
        </w:rPr>
        <w:t xml:space="preserve"> </w:t>
      </w:r>
      <w:r>
        <w:t>(geologický</w:t>
      </w:r>
      <w:r>
        <w:rPr>
          <w:spacing w:val="44"/>
        </w:rPr>
        <w:t xml:space="preserve"> </w:t>
      </w:r>
      <w:r>
        <w:t>zákon)</w:t>
      </w:r>
      <w:r>
        <w:rPr>
          <w:spacing w:val="53"/>
        </w:rPr>
        <w:t xml:space="preserve"> </w:t>
      </w:r>
      <w:r>
        <w:t>v</w:t>
      </w:r>
      <w:r>
        <w:rPr>
          <w:spacing w:val="37"/>
        </w:rPr>
        <w:t xml:space="preserve"> </w:t>
      </w:r>
      <w:r>
        <w:t>znení</w:t>
      </w:r>
      <w:r>
        <w:rPr>
          <w:spacing w:val="46"/>
        </w:rPr>
        <w:t xml:space="preserve"> </w:t>
      </w:r>
      <w:r>
        <w:t>neskorších</w:t>
      </w:r>
      <w:r>
        <w:rPr>
          <w:spacing w:val="1"/>
        </w:rPr>
        <w:t xml:space="preserve"> </w:t>
      </w:r>
      <w:r>
        <w:t>predpisov;</w:t>
      </w:r>
    </w:p>
    <w:p w:rsidR="007127CB" w:rsidRDefault="007127CB" w:rsidP="003D17C3">
      <w:pPr>
        <w:pStyle w:val="Odsekzoznamu"/>
        <w:widowControl w:val="0"/>
        <w:numPr>
          <w:ilvl w:val="0"/>
          <w:numId w:val="36"/>
        </w:numPr>
        <w:tabs>
          <w:tab w:val="left" w:pos="605"/>
          <w:tab w:val="left" w:pos="606"/>
        </w:tabs>
        <w:autoSpaceDE w:val="0"/>
        <w:autoSpaceDN w:val="0"/>
        <w:spacing w:before="2" w:after="0"/>
        <w:ind w:right="105" w:hanging="360"/>
        <w:contextualSpacing w:val="0"/>
      </w:pPr>
      <w:r>
        <w:t>Zákon</w:t>
      </w:r>
      <w:r>
        <w:rPr>
          <w:spacing w:val="35"/>
        </w:rPr>
        <w:t xml:space="preserve"> </w:t>
      </w:r>
      <w:r>
        <w:t>č.</w:t>
      </w:r>
      <w:r>
        <w:rPr>
          <w:spacing w:val="38"/>
        </w:rPr>
        <w:t xml:space="preserve"> </w:t>
      </w:r>
      <w:r>
        <w:t>51/1988</w:t>
      </w:r>
      <w:r>
        <w:rPr>
          <w:spacing w:val="35"/>
        </w:rPr>
        <w:t xml:space="preserve"> </w:t>
      </w:r>
      <w:r>
        <w:t>Zb.</w:t>
      </w:r>
      <w:r>
        <w:rPr>
          <w:spacing w:val="34"/>
        </w:rPr>
        <w:t xml:space="preserve"> </w:t>
      </w:r>
      <w:r>
        <w:t>o</w:t>
      </w:r>
      <w:r>
        <w:rPr>
          <w:spacing w:val="35"/>
        </w:rPr>
        <w:t xml:space="preserve"> </w:t>
      </w:r>
      <w:r>
        <w:t>banskej</w:t>
      </w:r>
      <w:r>
        <w:rPr>
          <w:spacing w:val="35"/>
        </w:rPr>
        <w:t xml:space="preserve"> </w:t>
      </w:r>
      <w:r>
        <w:t>činnosti,</w:t>
      </w:r>
      <w:r>
        <w:rPr>
          <w:spacing w:val="38"/>
        </w:rPr>
        <w:t xml:space="preserve"> </w:t>
      </w:r>
      <w:r>
        <w:t>výbušninách</w:t>
      </w:r>
      <w:r>
        <w:rPr>
          <w:spacing w:val="36"/>
        </w:rPr>
        <w:t xml:space="preserve"> </w:t>
      </w:r>
      <w:r>
        <w:t>a</w:t>
      </w:r>
      <w:r>
        <w:rPr>
          <w:spacing w:val="35"/>
        </w:rPr>
        <w:t xml:space="preserve"> </w:t>
      </w:r>
      <w:r>
        <w:t>štátnej</w:t>
      </w:r>
      <w:r>
        <w:rPr>
          <w:spacing w:val="38"/>
        </w:rPr>
        <w:t xml:space="preserve"> </w:t>
      </w:r>
      <w:r>
        <w:t>banskej</w:t>
      </w:r>
      <w:r>
        <w:rPr>
          <w:spacing w:val="38"/>
        </w:rPr>
        <w:t xml:space="preserve"> </w:t>
      </w:r>
      <w:r>
        <w:t>správe</w:t>
      </w:r>
      <w:r>
        <w:rPr>
          <w:spacing w:val="39"/>
        </w:rPr>
        <w:t xml:space="preserve"> </w:t>
      </w:r>
      <w:r>
        <w:t>v</w:t>
      </w:r>
      <w:r>
        <w:rPr>
          <w:spacing w:val="37"/>
        </w:rPr>
        <w:t xml:space="preserve"> </w:t>
      </w:r>
      <w:r>
        <w:t>znení</w:t>
      </w:r>
      <w:r>
        <w:rPr>
          <w:spacing w:val="-56"/>
        </w:rPr>
        <w:t xml:space="preserve"> </w:t>
      </w:r>
      <w:r>
        <w:t>neskorších</w:t>
      </w:r>
      <w:r>
        <w:rPr>
          <w:spacing w:val="16"/>
        </w:rPr>
        <w:t xml:space="preserve"> </w:t>
      </w:r>
      <w:r>
        <w:t>predpisov;</w:t>
      </w:r>
    </w:p>
    <w:p w:rsidR="007127CB" w:rsidRDefault="007127CB" w:rsidP="003D17C3">
      <w:pPr>
        <w:pStyle w:val="Odsekzoznamu"/>
        <w:widowControl w:val="0"/>
        <w:numPr>
          <w:ilvl w:val="0"/>
          <w:numId w:val="36"/>
        </w:numPr>
        <w:tabs>
          <w:tab w:val="left" w:pos="605"/>
          <w:tab w:val="left" w:pos="606"/>
        </w:tabs>
        <w:autoSpaceDE w:val="0"/>
        <w:autoSpaceDN w:val="0"/>
        <w:spacing w:before="2" w:after="0" w:line="269" w:lineRule="exact"/>
        <w:contextualSpacing w:val="0"/>
      </w:pPr>
      <w:r>
        <w:t>Zákon</w:t>
      </w:r>
      <w:r w:rsidRPr="00B4220F">
        <w:t xml:space="preserve"> </w:t>
      </w:r>
      <w:r>
        <w:t>č.</w:t>
      </w:r>
      <w:r w:rsidRPr="00B4220F">
        <w:t xml:space="preserve"> </w:t>
      </w:r>
      <w:r>
        <w:t>513/1991</w:t>
      </w:r>
      <w:r w:rsidRPr="00B4220F">
        <w:t xml:space="preserve"> </w:t>
      </w:r>
      <w:r>
        <w:t>Zb.</w:t>
      </w:r>
      <w:r w:rsidRPr="00B4220F">
        <w:t xml:space="preserve"> </w:t>
      </w:r>
      <w:r>
        <w:t>Obchodný</w:t>
      </w:r>
      <w:r w:rsidRPr="00B4220F">
        <w:t xml:space="preserve"> </w:t>
      </w:r>
      <w:r>
        <w:t>zákonník</w:t>
      </w:r>
      <w:r w:rsidRPr="00B4220F">
        <w:t xml:space="preserve"> </w:t>
      </w:r>
      <w:r>
        <w:t>v</w:t>
      </w:r>
      <w:r w:rsidRPr="00B4220F">
        <w:t xml:space="preserve"> </w:t>
      </w:r>
      <w:r>
        <w:t>znení</w:t>
      </w:r>
      <w:r w:rsidRPr="00B4220F">
        <w:t xml:space="preserve"> </w:t>
      </w:r>
      <w:r>
        <w:t>neskorších</w:t>
      </w:r>
      <w:r w:rsidRPr="00B4220F">
        <w:t xml:space="preserve"> </w:t>
      </w:r>
      <w:r>
        <w:t>predpisov;</w:t>
      </w:r>
    </w:p>
    <w:p w:rsidR="007127CB" w:rsidRDefault="007127CB" w:rsidP="003D17C3">
      <w:pPr>
        <w:pStyle w:val="Odsekzoznamu"/>
        <w:widowControl w:val="0"/>
        <w:numPr>
          <w:ilvl w:val="0"/>
          <w:numId w:val="36"/>
        </w:numPr>
        <w:tabs>
          <w:tab w:val="left" w:pos="605"/>
          <w:tab w:val="left" w:pos="606"/>
        </w:tabs>
        <w:autoSpaceDE w:val="0"/>
        <w:autoSpaceDN w:val="0"/>
        <w:spacing w:before="2" w:after="0" w:line="269" w:lineRule="exact"/>
        <w:contextualSpacing w:val="0"/>
      </w:pPr>
      <w:r>
        <w:t>Nariadenie</w:t>
      </w:r>
      <w:r w:rsidRPr="00B4220F">
        <w:t xml:space="preserve"> </w:t>
      </w:r>
      <w:r>
        <w:t>vlády</w:t>
      </w:r>
      <w:r w:rsidRPr="00B4220F">
        <w:t xml:space="preserve"> </w:t>
      </w:r>
      <w:r>
        <w:t>SR</w:t>
      </w:r>
      <w:r w:rsidRPr="00B4220F">
        <w:t xml:space="preserve"> </w:t>
      </w:r>
      <w:r>
        <w:t>č.</w:t>
      </w:r>
      <w:r w:rsidRPr="00B4220F">
        <w:t xml:space="preserve"> </w:t>
      </w:r>
      <w:r>
        <w:t>520/1991</w:t>
      </w:r>
      <w:r w:rsidRPr="00B4220F">
        <w:t xml:space="preserve"> </w:t>
      </w:r>
      <w:r>
        <w:t>Zb.</w:t>
      </w:r>
      <w:r w:rsidRPr="00B4220F">
        <w:t xml:space="preserve"> </w:t>
      </w:r>
      <w:r>
        <w:t>o</w:t>
      </w:r>
      <w:r w:rsidRPr="00B4220F">
        <w:t xml:space="preserve"> </w:t>
      </w:r>
      <w:r>
        <w:t>podmienkach</w:t>
      </w:r>
      <w:r w:rsidRPr="00B4220F">
        <w:t xml:space="preserve"> </w:t>
      </w:r>
      <w:r>
        <w:t>využívania</w:t>
      </w:r>
      <w:r w:rsidRPr="00B4220F">
        <w:t xml:space="preserve"> </w:t>
      </w:r>
      <w:r>
        <w:t>ložísk</w:t>
      </w:r>
      <w:r w:rsidRPr="00B4220F">
        <w:t xml:space="preserve"> </w:t>
      </w:r>
      <w:r>
        <w:t>nevyhradených</w:t>
      </w:r>
      <w:r w:rsidRPr="00B4220F">
        <w:t xml:space="preserve"> </w:t>
      </w:r>
      <w:r>
        <w:lastRenderedPageBreak/>
        <w:t>nerastov;</w:t>
      </w:r>
    </w:p>
    <w:p w:rsidR="007127CB" w:rsidRDefault="007127CB" w:rsidP="003D17C3">
      <w:pPr>
        <w:pStyle w:val="Odsekzoznamu"/>
        <w:widowControl w:val="0"/>
        <w:numPr>
          <w:ilvl w:val="0"/>
          <w:numId w:val="36"/>
        </w:numPr>
        <w:tabs>
          <w:tab w:val="left" w:pos="605"/>
          <w:tab w:val="left" w:pos="606"/>
        </w:tabs>
        <w:autoSpaceDE w:val="0"/>
        <w:autoSpaceDN w:val="0"/>
        <w:spacing w:before="2" w:after="0" w:line="269" w:lineRule="exact"/>
        <w:contextualSpacing w:val="0"/>
      </w:pPr>
      <w:r>
        <w:t>Zákon</w:t>
      </w:r>
      <w:r>
        <w:rPr>
          <w:spacing w:val="43"/>
        </w:rPr>
        <w:t xml:space="preserve"> </w:t>
      </w:r>
      <w:r>
        <w:t>č.</w:t>
      </w:r>
      <w:r>
        <w:rPr>
          <w:spacing w:val="41"/>
        </w:rPr>
        <w:t xml:space="preserve"> </w:t>
      </w:r>
      <w:r>
        <w:t>17/1992</w:t>
      </w:r>
      <w:r>
        <w:rPr>
          <w:spacing w:val="43"/>
        </w:rPr>
        <w:t xml:space="preserve"> </w:t>
      </w:r>
      <w:r>
        <w:t>Zb.</w:t>
      </w:r>
      <w:r>
        <w:rPr>
          <w:spacing w:val="45"/>
        </w:rPr>
        <w:t xml:space="preserve"> </w:t>
      </w:r>
      <w:r>
        <w:t>o</w:t>
      </w:r>
      <w:r>
        <w:rPr>
          <w:spacing w:val="43"/>
        </w:rPr>
        <w:t xml:space="preserve"> </w:t>
      </w:r>
      <w:r>
        <w:t>životnom</w:t>
      </w:r>
      <w:r>
        <w:rPr>
          <w:spacing w:val="40"/>
        </w:rPr>
        <w:t xml:space="preserve"> </w:t>
      </w:r>
      <w:r>
        <w:t>prostredí</w:t>
      </w:r>
      <w:r>
        <w:rPr>
          <w:spacing w:val="42"/>
        </w:rPr>
        <w:t xml:space="preserve"> </w:t>
      </w:r>
      <w:r>
        <w:t>v</w:t>
      </w:r>
      <w:r>
        <w:rPr>
          <w:spacing w:val="40"/>
        </w:rPr>
        <w:t xml:space="preserve"> </w:t>
      </w:r>
      <w:r>
        <w:t>znení</w:t>
      </w:r>
      <w:r>
        <w:rPr>
          <w:spacing w:val="42"/>
        </w:rPr>
        <w:t xml:space="preserve"> </w:t>
      </w:r>
      <w:r>
        <w:t>neskorších</w:t>
      </w:r>
      <w:r>
        <w:rPr>
          <w:spacing w:val="39"/>
        </w:rPr>
        <w:t xml:space="preserve"> </w:t>
      </w:r>
      <w:r>
        <w:t>predpisov;</w:t>
      </w:r>
    </w:p>
    <w:p w:rsidR="007127CB" w:rsidRDefault="007127CB" w:rsidP="003D17C3">
      <w:pPr>
        <w:pStyle w:val="Odsekzoznamu"/>
        <w:widowControl w:val="0"/>
        <w:numPr>
          <w:ilvl w:val="0"/>
          <w:numId w:val="36"/>
        </w:numPr>
        <w:tabs>
          <w:tab w:val="left" w:pos="605"/>
          <w:tab w:val="left" w:pos="606"/>
        </w:tabs>
        <w:autoSpaceDE w:val="0"/>
        <w:autoSpaceDN w:val="0"/>
        <w:spacing w:after="0"/>
        <w:ind w:right="105" w:hanging="360"/>
        <w:contextualSpacing w:val="0"/>
      </w:pPr>
      <w:r>
        <w:t>Vyhláška</w:t>
      </w:r>
      <w:r>
        <w:rPr>
          <w:spacing w:val="12"/>
        </w:rPr>
        <w:t xml:space="preserve"> </w:t>
      </w:r>
      <w:r>
        <w:t>MŽP</w:t>
      </w:r>
      <w:r>
        <w:rPr>
          <w:spacing w:val="8"/>
        </w:rPr>
        <w:t xml:space="preserve"> </w:t>
      </w:r>
      <w:r>
        <w:t>SR</w:t>
      </w:r>
      <w:r>
        <w:rPr>
          <w:spacing w:val="8"/>
        </w:rPr>
        <w:t xml:space="preserve"> </w:t>
      </w:r>
      <w:r>
        <w:t>č.</w:t>
      </w:r>
      <w:r>
        <w:rPr>
          <w:spacing w:val="11"/>
        </w:rPr>
        <w:t xml:space="preserve"> </w:t>
      </w:r>
      <w:r>
        <w:t>83/1993</w:t>
      </w:r>
      <w:r>
        <w:rPr>
          <w:spacing w:val="9"/>
        </w:rPr>
        <w:t xml:space="preserve"> </w:t>
      </w:r>
      <w:r>
        <w:t>Z.</w:t>
      </w:r>
      <w:r w:rsidR="004E7561">
        <w:t xml:space="preserve"> </w:t>
      </w:r>
      <w:r>
        <w:t>z.</w:t>
      </w:r>
      <w:r>
        <w:rPr>
          <w:spacing w:val="11"/>
        </w:rPr>
        <w:t xml:space="preserve"> </w:t>
      </w:r>
      <w:r>
        <w:t>o</w:t>
      </w:r>
      <w:r>
        <w:rPr>
          <w:spacing w:val="68"/>
        </w:rPr>
        <w:t xml:space="preserve"> </w:t>
      </w:r>
      <w:r>
        <w:t>štátnych</w:t>
      </w:r>
      <w:r>
        <w:rPr>
          <w:spacing w:val="68"/>
        </w:rPr>
        <w:t xml:space="preserve"> </w:t>
      </w:r>
      <w:r>
        <w:t>prírodných</w:t>
      </w:r>
      <w:r>
        <w:rPr>
          <w:spacing w:val="68"/>
        </w:rPr>
        <w:t xml:space="preserve"> </w:t>
      </w:r>
      <w:r>
        <w:t>rezerváciách</w:t>
      </w:r>
      <w:r>
        <w:rPr>
          <w:spacing w:val="70"/>
        </w:rPr>
        <w:t xml:space="preserve"> </w:t>
      </w:r>
      <w:r>
        <w:t>v</w:t>
      </w:r>
      <w:r>
        <w:rPr>
          <w:spacing w:val="68"/>
        </w:rPr>
        <w:t xml:space="preserve"> </w:t>
      </w:r>
      <w:r>
        <w:t>znení</w:t>
      </w:r>
      <w:r>
        <w:rPr>
          <w:spacing w:val="-56"/>
        </w:rPr>
        <w:t xml:space="preserve">    </w:t>
      </w:r>
      <w:r>
        <w:rPr>
          <w:spacing w:val="-56"/>
        </w:rPr>
        <w:tab/>
      </w:r>
      <w:r>
        <w:t>neskorších</w:t>
      </w:r>
      <w:r>
        <w:rPr>
          <w:spacing w:val="16"/>
        </w:rPr>
        <w:t xml:space="preserve"> </w:t>
      </w:r>
      <w:r>
        <w:t>predpisov;</w:t>
      </w:r>
    </w:p>
    <w:p w:rsidR="007127CB" w:rsidRDefault="007127CB" w:rsidP="003D17C3">
      <w:pPr>
        <w:pStyle w:val="Odsekzoznamu"/>
        <w:widowControl w:val="0"/>
        <w:numPr>
          <w:ilvl w:val="0"/>
          <w:numId w:val="36"/>
        </w:numPr>
        <w:tabs>
          <w:tab w:val="left" w:pos="605"/>
          <w:tab w:val="left" w:pos="606"/>
        </w:tabs>
        <w:autoSpaceDE w:val="0"/>
        <w:autoSpaceDN w:val="0"/>
        <w:spacing w:before="2" w:after="0" w:line="268" w:lineRule="exact"/>
        <w:contextualSpacing w:val="0"/>
      </w:pPr>
      <w:r>
        <w:t>Zákon</w:t>
      </w:r>
      <w:r>
        <w:rPr>
          <w:spacing w:val="39"/>
        </w:rPr>
        <w:t xml:space="preserve"> </w:t>
      </w:r>
      <w:r>
        <w:t>č.</w:t>
      </w:r>
      <w:r>
        <w:rPr>
          <w:spacing w:val="37"/>
        </w:rPr>
        <w:t xml:space="preserve"> </w:t>
      </w:r>
      <w:r>
        <w:t>215/1995</w:t>
      </w:r>
      <w:r>
        <w:rPr>
          <w:spacing w:val="36"/>
        </w:rPr>
        <w:t xml:space="preserve"> </w:t>
      </w:r>
      <w:r>
        <w:t>Z.</w:t>
      </w:r>
      <w:r w:rsidR="004E7561">
        <w:t xml:space="preserve"> </w:t>
      </w:r>
      <w:r>
        <w:t>z.,</w:t>
      </w:r>
      <w:r>
        <w:rPr>
          <w:spacing w:val="37"/>
        </w:rPr>
        <w:t xml:space="preserve"> </w:t>
      </w:r>
      <w:r>
        <w:t>o</w:t>
      </w:r>
      <w:r>
        <w:rPr>
          <w:spacing w:val="36"/>
        </w:rPr>
        <w:t xml:space="preserve"> </w:t>
      </w:r>
      <w:r>
        <w:t>geodézii</w:t>
      </w:r>
      <w:r>
        <w:rPr>
          <w:spacing w:val="34"/>
        </w:rPr>
        <w:t xml:space="preserve"> </w:t>
      </w:r>
      <w:r>
        <w:t>a</w:t>
      </w:r>
      <w:r>
        <w:rPr>
          <w:spacing w:val="35"/>
        </w:rPr>
        <w:t> </w:t>
      </w:r>
      <w:r>
        <w:t>kartografii v znení neskorších predpisov;</w:t>
      </w:r>
    </w:p>
    <w:p w:rsidR="007127CB" w:rsidRDefault="007127CB" w:rsidP="003D17C3">
      <w:pPr>
        <w:pStyle w:val="Odsekzoznamu"/>
        <w:widowControl w:val="0"/>
        <w:numPr>
          <w:ilvl w:val="0"/>
          <w:numId w:val="36"/>
        </w:numPr>
        <w:tabs>
          <w:tab w:val="left" w:pos="605"/>
          <w:tab w:val="left" w:pos="606"/>
        </w:tabs>
        <w:autoSpaceDE w:val="0"/>
        <w:autoSpaceDN w:val="0"/>
        <w:spacing w:after="0" w:line="268" w:lineRule="exact"/>
        <w:contextualSpacing w:val="0"/>
      </w:pPr>
      <w:r>
        <w:t>Zákon</w:t>
      </w:r>
      <w:r>
        <w:rPr>
          <w:spacing w:val="40"/>
        </w:rPr>
        <w:t xml:space="preserve"> </w:t>
      </w:r>
      <w:r>
        <w:t>č.</w:t>
      </w:r>
      <w:r>
        <w:rPr>
          <w:spacing w:val="38"/>
        </w:rPr>
        <w:t xml:space="preserve"> </w:t>
      </w:r>
      <w:r>
        <w:t>18/1996</w:t>
      </w:r>
      <w:r>
        <w:rPr>
          <w:spacing w:val="40"/>
        </w:rPr>
        <w:t xml:space="preserve"> </w:t>
      </w:r>
      <w:r>
        <w:t>Z.</w:t>
      </w:r>
      <w:r w:rsidR="004E7561">
        <w:t xml:space="preserve"> </w:t>
      </w:r>
      <w:r>
        <w:t>z.,</w:t>
      </w:r>
      <w:r>
        <w:rPr>
          <w:spacing w:val="39"/>
        </w:rPr>
        <w:t xml:space="preserve"> </w:t>
      </w:r>
      <w:r>
        <w:t>o</w:t>
      </w:r>
      <w:r>
        <w:rPr>
          <w:spacing w:val="40"/>
        </w:rPr>
        <w:t xml:space="preserve"> </w:t>
      </w:r>
      <w:r>
        <w:t>cenách</w:t>
      </w:r>
      <w:r>
        <w:rPr>
          <w:spacing w:val="40"/>
        </w:rPr>
        <w:t xml:space="preserve"> </w:t>
      </w:r>
      <w:r>
        <w:t>v</w:t>
      </w:r>
      <w:r>
        <w:rPr>
          <w:spacing w:val="37"/>
        </w:rPr>
        <w:t xml:space="preserve"> </w:t>
      </w:r>
      <w:r>
        <w:t>znení</w:t>
      </w:r>
      <w:r>
        <w:rPr>
          <w:spacing w:val="39"/>
        </w:rPr>
        <w:t xml:space="preserve"> </w:t>
      </w:r>
      <w:r>
        <w:t>neskorších</w:t>
      </w:r>
      <w:r>
        <w:rPr>
          <w:spacing w:val="40"/>
        </w:rPr>
        <w:t xml:space="preserve"> </w:t>
      </w:r>
      <w:r>
        <w:t>predpisov;</w:t>
      </w:r>
    </w:p>
    <w:p w:rsidR="007127CB" w:rsidRDefault="007127CB" w:rsidP="003D17C3">
      <w:pPr>
        <w:pStyle w:val="Odsekzoznamu"/>
        <w:widowControl w:val="0"/>
        <w:numPr>
          <w:ilvl w:val="0"/>
          <w:numId w:val="36"/>
        </w:numPr>
        <w:tabs>
          <w:tab w:val="left" w:pos="605"/>
          <w:tab w:val="left" w:pos="606"/>
        </w:tabs>
        <w:autoSpaceDE w:val="0"/>
        <w:autoSpaceDN w:val="0"/>
        <w:spacing w:after="0"/>
        <w:ind w:right="105" w:hanging="360"/>
        <w:contextualSpacing w:val="0"/>
      </w:pPr>
      <w:r>
        <w:t>Zákon</w:t>
      </w:r>
      <w:r>
        <w:rPr>
          <w:spacing w:val="1"/>
        </w:rPr>
        <w:t xml:space="preserve"> </w:t>
      </w:r>
      <w:r>
        <w:t>č.</w:t>
      </w:r>
      <w:r>
        <w:rPr>
          <w:spacing w:val="1"/>
        </w:rPr>
        <w:t xml:space="preserve"> </w:t>
      </w:r>
      <w:r>
        <w:t>513/2009</w:t>
      </w:r>
      <w:r>
        <w:rPr>
          <w:spacing w:val="1"/>
        </w:rPr>
        <w:t xml:space="preserve"> </w:t>
      </w:r>
      <w:r>
        <w:t>Z.</w:t>
      </w:r>
      <w:r w:rsidR="004E7561">
        <w:t xml:space="preserve"> </w:t>
      </w:r>
      <w:r>
        <w:t>z.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dráhach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zmene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doplnení</w:t>
      </w:r>
      <w:r>
        <w:rPr>
          <w:spacing w:val="1"/>
        </w:rPr>
        <w:t xml:space="preserve"> </w:t>
      </w:r>
      <w:r>
        <w:t>niektorých</w:t>
      </w:r>
      <w:r>
        <w:rPr>
          <w:spacing w:val="1"/>
        </w:rPr>
        <w:t xml:space="preserve"> </w:t>
      </w:r>
      <w:r>
        <w:t>zákonov</w:t>
      </w:r>
      <w:r>
        <w:rPr>
          <w:spacing w:val="1"/>
        </w:rPr>
        <w:t xml:space="preserve"> </w:t>
      </w:r>
      <w:r>
        <w:t>v znení</w:t>
      </w:r>
      <w:r>
        <w:rPr>
          <w:spacing w:val="-56"/>
        </w:rPr>
        <w:t xml:space="preserve"> </w:t>
      </w:r>
      <w:r>
        <w:t>neskorších</w:t>
      </w:r>
      <w:r>
        <w:rPr>
          <w:spacing w:val="16"/>
        </w:rPr>
        <w:t xml:space="preserve"> </w:t>
      </w:r>
      <w:r>
        <w:t>predpisov;</w:t>
      </w:r>
    </w:p>
    <w:p w:rsidR="007127CB" w:rsidRDefault="007127CB" w:rsidP="003D17C3">
      <w:pPr>
        <w:pStyle w:val="Odsekzoznamu"/>
        <w:widowControl w:val="0"/>
        <w:numPr>
          <w:ilvl w:val="0"/>
          <w:numId w:val="36"/>
        </w:numPr>
        <w:tabs>
          <w:tab w:val="left" w:pos="605"/>
          <w:tab w:val="left" w:pos="606"/>
        </w:tabs>
        <w:autoSpaceDE w:val="0"/>
        <w:autoSpaceDN w:val="0"/>
        <w:spacing w:before="2" w:after="0"/>
        <w:ind w:right="104" w:hanging="360"/>
        <w:contextualSpacing w:val="0"/>
      </w:pPr>
      <w:r>
        <w:t>Vyhláška</w:t>
      </w:r>
      <w:r>
        <w:rPr>
          <w:spacing w:val="50"/>
        </w:rPr>
        <w:t xml:space="preserve"> </w:t>
      </w:r>
      <w:r>
        <w:t>MŽP</w:t>
      </w:r>
      <w:r>
        <w:rPr>
          <w:spacing w:val="51"/>
        </w:rPr>
        <w:t xml:space="preserve"> </w:t>
      </w:r>
      <w:r>
        <w:t>SR</w:t>
      </w:r>
      <w:r>
        <w:rPr>
          <w:spacing w:val="47"/>
        </w:rPr>
        <w:t xml:space="preserve"> </w:t>
      </w:r>
      <w:r>
        <w:t>č.</w:t>
      </w:r>
      <w:r>
        <w:rPr>
          <w:spacing w:val="54"/>
        </w:rPr>
        <w:t xml:space="preserve"> </w:t>
      </w:r>
      <w:r>
        <w:t>293/1996</w:t>
      </w:r>
      <w:r>
        <w:rPr>
          <w:spacing w:val="51"/>
        </w:rPr>
        <w:t xml:space="preserve"> </w:t>
      </w:r>
      <w:r>
        <w:t>Z.</w:t>
      </w:r>
      <w:r w:rsidR="004E7561">
        <w:t xml:space="preserve"> </w:t>
      </w:r>
      <w:r>
        <w:t>z.,</w:t>
      </w:r>
      <w:r>
        <w:rPr>
          <w:spacing w:val="49"/>
        </w:rPr>
        <w:t xml:space="preserve"> </w:t>
      </w:r>
      <w:r>
        <w:t>ktorou</w:t>
      </w:r>
      <w:r>
        <w:rPr>
          <w:spacing w:val="49"/>
        </w:rPr>
        <w:t xml:space="preserve"> </w:t>
      </w:r>
      <w:r>
        <w:t>sa</w:t>
      </w:r>
      <w:r>
        <w:rPr>
          <w:spacing w:val="50"/>
        </w:rPr>
        <w:t xml:space="preserve"> </w:t>
      </w:r>
      <w:r>
        <w:t>uverejňuje</w:t>
      </w:r>
      <w:r>
        <w:rPr>
          <w:spacing w:val="51"/>
        </w:rPr>
        <w:t xml:space="preserve"> </w:t>
      </w:r>
      <w:r>
        <w:t>zoznam</w:t>
      </w:r>
      <w:r>
        <w:rPr>
          <w:spacing w:val="53"/>
        </w:rPr>
        <w:t xml:space="preserve"> </w:t>
      </w:r>
      <w:r>
        <w:t>chránených</w:t>
      </w:r>
      <w:r>
        <w:rPr>
          <w:spacing w:val="50"/>
        </w:rPr>
        <w:t xml:space="preserve"> </w:t>
      </w:r>
      <w:r>
        <w:t>areálov</w:t>
      </w:r>
      <w:r>
        <w:rPr>
          <w:spacing w:val="1"/>
        </w:rPr>
        <w:t xml:space="preserve"> </w:t>
      </w:r>
      <w:r>
        <w:t>a</w:t>
      </w:r>
      <w:r>
        <w:rPr>
          <w:spacing w:val="24"/>
        </w:rPr>
        <w:t xml:space="preserve"> </w:t>
      </w:r>
      <w:r>
        <w:t>prírodných</w:t>
      </w:r>
      <w:r>
        <w:rPr>
          <w:spacing w:val="21"/>
        </w:rPr>
        <w:t xml:space="preserve"> </w:t>
      </w:r>
      <w:r>
        <w:t>pamiatok</w:t>
      </w:r>
      <w:r>
        <w:rPr>
          <w:spacing w:val="24"/>
        </w:rPr>
        <w:t xml:space="preserve"> </w:t>
      </w:r>
      <w:r>
        <w:t>a</w:t>
      </w:r>
      <w:r>
        <w:rPr>
          <w:spacing w:val="25"/>
        </w:rPr>
        <w:t xml:space="preserve"> </w:t>
      </w:r>
      <w:r>
        <w:t>vyhlasujú</w:t>
      </w:r>
      <w:r>
        <w:rPr>
          <w:spacing w:val="21"/>
        </w:rPr>
        <w:t xml:space="preserve"> </w:t>
      </w:r>
      <w:r>
        <w:t>sa</w:t>
      </w:r>
      <w:r>
        <w:rPr>
          <w:spacing w:val="21"/>
        </w:rPr>
        <w:t xml:space="preserve"> </w:t>
      </w:r>
      <w:r>
        <w:t>národné</w:t>
      </w:r>
      <w:r>
        <w:rPr>
          <w:spacing w:val="21"/>
        </w:rPr>
        <w:t xml:space="preserve"> </w:t>
      </w:r>
      <w:r>
        <w:t>prírodné</w:t>
      </w:r>
      <w:r>
        <w:rPr>
          <w:spacing w:val="24"/>
        </w:rPr>
        <w:t xml:space="preserve"> </w:t>
      </w:r>
      <w:r>
        <w:t>pamiatky</w:t>
      </w:r>
      <w:r>
        <w:rPr>
          <w:spacing w:val="22"/>
        </w:rPr>
        <w:t xml:space="preserve"> </w:t>
      </w:r>
      <w:r>
        <w:t>v</w:t>
      </w:r>
      <w:r>
        <w:rPr>
          <w:spacing w:val="22"/>
        </w:rPr>
        <w:t xml:space="preserve"> </w:t>
      </w:r>
      <w:r>
        <w:t>SR;</w:t>
      </w:r>
    </w:p>
    <w:p w:rsidR="007127CB" w:rsidRDefault="007127CB" w:rsidP="003D17C3">
      <w:pPr>
        <w:pStyle w:val="Odsekzoznamu"/>
        <w:widowControl w:val="0"/>
        <w:numPr>
          <w:ilvl w:val="0"/>
          <w:numId w:val="36"/>
        </w:numPr>
        <w:tabs>
          <w:tab w:val="left" w:pos="605"/>
          <w:tab w:val="left" w:pos="606"/>
        </w:tabs>
        <w:autoSpaceDE w:val="0"/>
        <w:autoSpaceDN w:val="0"/>
        <w:spacing w:before="2" w:after="0"/>
        <w:ind w:right="106" w:hanging="360"/>
        <w:contextualSpacing w:val="0"/>
      </w:pPr>
      <w:r>
        <w:t>Vyhláška</w:t>
      </w:r>
      <w:r>
        <w:rPr>
          <w:spacing w:val="40"/>
        </w:rPr>
        <w:t xml:space="preserve"> </w:t>
      </w:r>
      <w:r>
        <w:t>MH</w:t>
      </w:r>
      <w:r>
        <w:rPr>
          <w:spacing w:val="41"/>
        </w:rPr>
        <w:t xml:space="preserve"> </w:t>
      </w:r>
      <w:r>
        <w:t>SR</w:t>
      </w:r>
      <w:r>
        <w:rPr>
          <w:spacing w:val="36"/>
        </w:rPr>
        <w:t xml:space="preserve"> </w:t>
      </w:r>
      <w:r>
        <w:t>č.</w:t>
      </w:r>
      <w:r>
        <w:rPr>
          <w:spacing w:val="39"/>
        </w:rPr>
        <w:t xml:space="preserve"> </w:t>
      </w:r>
      <w:r>
        <w:t>146/2020</w:t>
      </w:r>
      <w:r>
        <w:rPr>
          <w:spacing w:val="38"/>
        </w:rPr>
        <w:t xml:space="preserve"> </w:t>
      </w:r>
      <w:r>
        <w:t>Z.</w:t>
      </w:r>
      <w:r w:rsidR="004E7561">
        <w:t xml:space="preserve"> </w:t>
      </w:r>
      <w:r>
        <w:t>z.,</w:t>
      </w:r>
      <w:r>
        <w:rPr>
          <w:spacing w:val="39"/>
        </w:rPr>
        <w:t xml:space="preserve"> </w:t>
      </w:r>
      <w:r>
        <w:t>ktorou</w:t>
      </w:r>
      <w:r>
        <w:rPr>
          <w:spacing w:val="38"/>
        </w:rPr>
        <w:t xml:space="preserve"> </w:t>
      </w:r>
      <w:r>
        <w:t>sa</w:t>
      </w:r>
      <w:r>
        <w:rPr>
          <w:spacing w:val="38"/>
        </w:rPr>
        <w:t xml:space="preserve"> </w:t>
      </w:r>
      <w:r>
        <w:t>ustanovujú</w:t>
      </w:r>
      <w:r>
        <w:rPr>
          <w:spacing w:val="38"/>
        </w:rPr>
        <w:t xml:space="preserve"> </w:t>
      </w:r>
      <w:r>
        <w:t>obvody</w:t>
      </w:r>
      <w:r>
        <w:rPr>
          <w:spacing w:val="35"/>
        </w:rPr>
        <w:t xml:space="preserve"> </w:t>
      </w:r>
      <w:r>
        <w:t>pôsobnosti</w:t>
      </w:r>
      <w:r>
        <w:rPr>
          <w:spacing w:val="36"/>
        </w:rPr>
        <w:t xml:space="preserve"> </w:t>
      </w:r>
      <w:r>
        <w:t>obvodných</w:t>
      </w:r>
      <w:r>
        <w:rPr>
          <w:spacing w:val="1"/>
        </w:rPr>
        <w:t xml:space="preserve"> </w:t>
      </w:r>
      <w:r>
        <w:t>banských</w:t>
      </w:r>
      <w:r>
        <w:rPr>
          <w:spacing w:val="18"/>
        </w:rPr>
        <w:t xml:space="preserve"> </w:t>
      </w:r>
      <w:r>
        <w:t>úradov</w:t>
      </w:r>
      <w:r>
        <w:rPr>
          <w:spacing w:val="19"/>
        </w:rPr>
        <w:t xml:space="preserve"> </w:t>
      </w:r>
      <w:r>
        <w:t>v</w:t>
      </w:r>
      <w:r>
        <w:rPr>
          <w:spacing w:val="17"/>
        </w:rPr>
        <w:t xml:space="preserve"> </w:t>
      </w:r>
      <w:r>
        <w:t>znení</w:t>
      </w:r>
      <w:r>
        <w:rPr>
          <w:spacing w:val="18"/>
        </w:rPr>
        <w:t xml:space="preserve"> </w:t>
      </w:r>
      <w:r>
        <w:t>neskorších</w:t>
      </w:r>
      <w:r>
        <w:rPr>
          <w:spacing w:val="16"/>
        </w:rPr>
        <w:t xml:space="preserve"> </w:t>
      </w:r>
      <w:r>
        <w:t>predpisov;</w:t>
      </w:r>
    </w:p>
    <w:p w:rsidR="007127CB" w:rsidRDefault="007127CB" w:rsidP="003D17C3">
      <w:pPr>
        <w:pStyle w:val="Odsekzoznamu"/>
        <w:widowControl w:val="0"/>
        <w:numPr>
          <w:ilvl w:val="0"/>
          <w:numId w:val="36"/>
        </w:numPr>
        <w:tabs>
          <w:tab w:val="left" w:pos="605"/>
          <w:tab w:val="left" w:pos="606"/>
        </w:tabs>
        <w:autoSpaceDE w:val="0"/>
        <w:autoSpaceDN w:val="0"/>
        <w:spacing w:before="2" w:after="0"/>
        <w:ind w:right="106" w:hanging="360"/>
        <w:contextualSpacing w:val="0"/>
      </w:pPr>
      <w:r>
        <w:t>Zákon</w:t>
      </w:r>
      <w:r>
        <w:rPr>
          <w:spacing w:val="26"/>
        </w:rPr>
        <w:t xml:space="preserve"> </w:t>
      </w:r>
      <w:r>
        <w:t>č.</w:t>
      </w:r>
      <w:r>
        <w:rPr>
          <w:spacing w:val="28"/>
        </w:rPr>
        <w:t xml:space="preserve"> </w:t>
      </w:r>
      <w:r>
        <w:t>133/2013</w:t>
      </w:r>
      <w:r>
        <w:rPr>
          <w:spacing w:val="26"/>
        </w:rPr>
        <w:t xml:space="preserve"> </w:t>
      </w:r>
      <w:r>
        <w:t>Z.</w:t>
      </w:r>
      <w:r w:rsidR="004E7561">
        <w:t xml:space="preserve"> </w:t>
      </w:r>
      <w:r>
        <w:t>z.</w:t>
      </w:r>
      <w:r>
        <w:rPr>
          <w:spacing w:val="28"/>
        </w:rPr>
        <w:t xml:space="preserve"> </w:t>
      </w:r>
      <w:r>
        <w:t>o</w:t>
      </w:r>
      <w:r>
        <w:rPr>
          <w:spacing w:val="24"/>
        </w:rPr>
        <w:t xml:space="preserve"> </w:t>
      </w:r>
      <w:r>
        <w:t>stavebných</w:t>
      </w:r>
      <w:r>
        <w:rPr>
          <w:spacing w:val="26"/>
        </w:rPr>
        <w:t xml:space="preserve"> </w:t>
      </w:r>
      <w:r>
        <w:t>výrobkoch</w:t>
      </w:r>
      <w:r>
        <w:rPr>
          <w:spacing w:val="26"/>
        </w:rPr>
        <w:t xml:space="preserve"> </w:t>
      </w:r>
      <w:r>
        <w:t>a</w:t>
      </w:r>
      <w:r>
        <w:rPr>
          <w:spacing w:val="26"/>
        </w:rPr>
        <w:t xml:space="preserve"> </w:t>
      </w:r>
      <w:r>
        <w:t>o</w:t>
      </w:r>
      <w:r>
        <w:rPr>
          <w:spacing w:val="26"/>
        </w:rPr>
        <w:t xml:space="preserve"> </w:t>
      </w:r>
      <w:r>
        <w:t>zmene</w:t>
      </w:r>
      <w:r>
        <w:rPr>
          <w:spacing w:val="24"/>
        </w:rPr>
        <w:t xml:space="preserve"> </w:t>
      </w:r>
      <w:r>
        <w:t>a</w:t>
      </w:r>
      <w:r>
        <w:rPr>
          <w:spacing w:val="26"/>
        </w:rPr>
        <w:t xml:space="preserve"> </w:t>
      </w:r>
      <w:r>
        <w:t>doplnení</w:t>
      </w:r>
      <w:r>
        <w:rPr>
          <w:spacing w:val="25"/>
        </w:rPr>
        <w:t xml:space="preserve"> </w:t>
      </w:r>
      <w:r>
        <w:t>niektorých</w:t>
      </w:r>
      <w:r>
        <w:rPr>
          <w:spacing w:val="-56"/>
        </w:rPr>
        <w:t xml:space="preserve"> </w:t>
      </w:r>
      <w:r>
        <w:t>zákonov</w:t>
      </w:r>
      <w:r>
        <w:rPr>
          <w:spacing w:val="15"/>
        </w:rPr>
        <w:t xml:space="preserve"> </w:t>
      </w:r>
      <w:r>
        <w:t>v</w:t>
      </w:r>
      <w:r>
        <w:rPr>
          <w:spacing w:val="16"/>
        </w:rPr>
        <w:t xml:space="preserve"> </w:t>
      </w:r>
      <w:r>
        <w:t>znení</w:t>
      </w:r>
      <w:r>
        <w:rPr>
          <w:spacing w:val="14"/>
        </w:rPr>
        <w:t xml:space="preserve"> </w:t>
      </w:r>
      <w:r>
        <w:t>neskorších</w:t>
      </w:r>
      <w:r>
        <w:rPr>
          <w:spacing w:val="18"/>
        </w:rPr>
        <w:t xml:space="preserve"> </w:t>
      </w:r>
      <w:r>
        <w:t>predpisov;</w:t>
      </w:r>
    </w:p>
    <w:p w:rsidR="007127CB" w:rsidRDefault="007127CB" w:rsidP="003D17C3">
      <w:pPr>
        <w:pStyle w:val="Odsekzoznamu"/>
        <w:widowControl w:val="0"/>
        <w:numPr>
          <w:ilvl w:val="0"/>
          <w:numId w:val="36"/>
        </w:numPr>
        <w:tabs>
          <w:tab w:val="left" w:pos="605"/>
          <w:tab w:val="left" w:pos="606"/>
        </w:tabs>
        <w:autoSpaceDE w:val="0"/>
        <w:autoSpaceDN w:val="0"/>
        <w:spacing w:before="2" w:after="0"/>
        <w:ind w:right="108" w:hanging="360"/>
        <w:contextualSpacing w:val="0"/>
      </w:pPr>
      <w:r>
        <w:t>Zákon</w:t>
      </w:r>
      <w:r>
        <w:rPr>
          <w:spacing w:val="44"/>
        </w:rPr>
        <w:t xml:space="preserve"> </w:t>
      </w:r>
      <w:r>
        <w:t>č.</w:t>
      </w:r>
      <w:r>
        <w:rPr>
          <w:spacing w:val="46"/>
        </w:rPr>
        <w:t xml:space="preserve"> </w:t>
      </w:r>
      <w:r>
        <w:t>56/2018</w:t>
      </w:r>
      <w:r>
        <w:rPr>
          <w:spacing w:val="45"/>
        </w:rPr>
        <w:t xml:space="preserve"> </w:t>
      </w:r>
      <w:r>
        <w:t>Z.</w:t>
      </w:r>
      <w:r w:rsidR="004E7561">
        <w:t xml:space="preserve"> </w:t>
      </w:r>
      <w:r>
        <w:t>z.</w:t>
      </w:r>
      <w:r>
        <w:rPr>
          <w:spacing w:val="43"/>
        </w:rPr>
        <w:t xml:space="preserve"> </w:t>
      </w:r>
      <w:r>
        <w:t>o</w:t>
      </w:r>
      <w:r>
        <w:rPr>
          <w:spacing w:val="45"/>
        </w:rPr>
        <w:t xml:space="preserve"> </w:t>
      </w:r>
      <w:r>
        <w:t>posudzovaní</w:t>
      </w:r>
      <w:r>
        <w:rPr>
          <w:spacing w:val="43"/>
        </w:rPr>
        <w:t xml:space="preserve"> </w:t>
      </w:r>
      <w:r>
        <w:t>zhody</w:t>
      </w:r>
      <w:r>
        <w:rPr>
          <w:spacing w:val="45"/>
        </w:rPr>
        <w:t xml:space="preserve"> </w:t>
      </w:r>
      <w:r>
        <w:t>výrobku,</w:t>
      </w:r>
      <w:r>
        <w:rPr>
          <w:spacing w:val="46"/>
        </w:rPr>
        <w:t xml:space="preserve"> </w:t>
      </w:r>
      <w:r>
        <w:t>sprístupňovaní</w:t>
      </w:r>
      <w:r>
        <w:rPr>
          <w:spacing w:val="39"/>
        </w:rPr>
        <w:t xml:space="preserve"> </w:t>
      </w:r>
      <w:r>
        <w:t>určeného</w:t>
      </w:r>
      <w:r>
        <w:rPr>
          <w:spacing w:val="44"/>
        </w:rPr>
        <w:t xml:space="preserve"> </w:t>
      </w:r>
      <w:r>
        <w:t>výrobku</w:t>
      </w:r>
      <w:r>
        <w:rPr>
          <w:spacing w:val="1"/>
        </w:rPr>
        <w:t xml:space="preserve"> </w:t>
      </w:r>
      <w:r>
        <w:t>na</w:t>
      </w:r>
      <w:r>
        <w:rPr>
          <w:spacing w:val="15"/>
        </w:rPr>
        <w:t xml:space="preserve"> </w:t>
      </w:r>
      <w:r>
        <w:t>trhu</w:t>
      </w:r>
      <w:r>
        <w:rPr>
          <w:spacing w:val="15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o</w:t>
      </w:r>
      <w:r>
        <w:rPr>
          <w:spacing w:val="18"/>
        </w:rPr>
        <w:t xml:space="preserve"> </w:t>
      </w:r>
      <w:r>
        <w:t>zmene</w:t>
      </w:r>
      <w:r>
        <w:rPr>
          <w:spacing w:val="19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doplnení</w:t>
      </w:r>
      <w:r>
        <w:rPr>
          <w:spacing w:val="15"/>
        </w:rPr>
        <w:t xml:space="preserve"> </w:t>
      </w:r>
      <w:r>
        <w:t>niektorých</w:t>
      </w:r>
      <w:r>
        <w:rPr>
          <w:spacing w:val="18"/>
        </w:rPr>
        <w:t xml:space="preserve"> </w:t>
      </w:r>
      <w:r>
        <w:t>zákonov v znení neskorších predpisov;</w:t>
      </w:r>
    </w:p>
    <w:p w:rsidR="007127CB" w:rsidRDefault="007127CB" w:rsidP="003D17C3">
      <w:pPr>
        <w:pStyle w:val="Odsekzoznamu"/>
        <w:widowControl w:val="0"/>
        <w:numPr>
          <w:ilvl w:val="0"/>
          <w:numId w:val="36"/>
        </w:numPr>
        <w:tabs>
          <w:tab w:val="left" w:pos="605"/>
          <w:tab w:val="left" w:pos="606"/>
        </w:tabs>
        <w:autoSpaceDE w:val="0"/>
        <w:autoSpaceDN w:val="0"/>
        <w:spacing w:before="3" w:after="0"/>
        <w:ind w:right="105" w:hanging="428"/>
        <w:contextualSpacing w:val="0"/>
      </w:pPr>
      <w:r>
        <w:t>Zákon</w:t>
      </w:r>
      <w:r>
        <w:rPr>
          <w:spacing w:val="23"/>
        </w:rPr>
        <w:t xml:space="preserve"> </w:t>
      </w:r>
      <w:r>
        <w:t>č.</w:t>
      </w:r>
      <w:r>
        <w:rPr>
          <w:spacing w:val="27"/>
        </w:rPr>
        <w:t xml:space="preserve"> </w:t>
      </w:r>
      <w:r>
        <w:t>294/1999</w:t>
      </w:r>
      <w:r>
        <w:rPr>
          <w:spacing w:val="24"/>
        </w:rPr>
        <w:t xml:space="preserve"> </w:t>
      </w:r>
      <w:r>
        <w:t>Z.</w:t>
      </w:r>
      <w:r w:rsidR="004E7561">
        <w:t xml:space="preserve"> </w:t>
      </w:r>
      <w:r>
        <w:t>z.</w:t>
      </w:r>
      <w:r>
        <w:rPr>
          <w:spacing w:val="26"/>
        </w:rPr>
        <w:t xml:space="preserve"> </w:t>
      </w:r>
      <w:r>
        <w:t>o</w:t>
      </w:r>
      <w:r>
        <w:rPr>
          <w:spacing w:val="28"/>
        </w:rPr>
        <w:t xml:space="preserve"> </w:t>
      </w:r>
      <w:r>
        <w:t>zodpovednosti</w:t>
      </w:r>
      <w:r>
        <w:rPr>
          <w:spacing w:val="27"/>
        </w:rPr>
        <w:t xml:space="preserve"> </w:t>
      </w:r>
      <w:r>
        <w:t>za</w:t>
      </w:r>
      <w:r>
        <w:rPr>
          <w:spacing w:val="24"/>
        </w:rPr>
        <w:t xml:space="preserve"> </w:t>
      </w:r>
      <w:r>
        <w:t>škodu</w:t>
      </w:r>
      <w:r>
        <w:rPr>
          <w:spacing w:val="23"/>
        </w:rPr>
        <w:t xml:space="preserve"> </w:t>
      </w:r>
      <w:r>
        <w:t>spôsobenú</w:t>
      </w:r>
      <w:r>
        <w:rPr>
          <w:spacing w:val="24"/>
        </w:rPr>
        <w:t xml:space="preserve"> </w:t>
      </w:r>
      <w:r>
        <w:t>vadným</w:t>
      </w:r>
      <w:r>
        <w:rPr>
          <w:spacing w:val="25"/>
        </w:rPr>
        <w:t xml:space="preserve"> </w:t>
      </w:r>
      <w:r>
        <w:t>výrobkom</w:t>
      </w:r>
      <w:r>
        <w:rPr>
          <w:spacing w:val="26"/>
        </w:rPr>
        <w:t xml:space="preserve"> </w:t>
      </w:r>
      <w:r>
        <w:t>v</w:t>
      </w:r>
      <w:r>
        <w:rPr>
          <w:spacing w:val="21"/>
        </w:rPr>
        <w:t xml:space="preserve"> </w:t>
      </w:r>
      <w:r>
        <w:t>znení</w:t>
      </w:r>
      <w:r>
        <w:rPr>
          <w:spacing w:val="1"/>
        </w:rPr>
        <w:t xml:space="preserve"> </w:t>
      </w:r>
      <w:r>
        <w:t>neskorších</w:t>
      </w:r>
      <w:r>
        <w:rPr>
          <w:spacing w:val="16"/>
        </w:rPr>
        <w:t xml:space="preserve"> </w:t>
      </w:r>
      <w:r>
        <w:t>predpisov;</w:t>
      </w:r>
    </w:p>
    <w:p w:rsidR="007127CB" w:rsidRDefault="007127CB" w:rsidP="003D17C3">
      <w:pPr>
        <w:pStyle w:val="Odsekzoznamu"/>
        <w:widowControl w:val="0"/>
        <w:numPr>
          <w:ilvl w:val="0"/>
          <w:numId w:val="36"/>
        </w:numPr>
        <w:tabs>
          <w:tab w:val="left" w:pos="605"/>
          <w:tab w:val="left" w:pos="606"/>
        </w:tabs>
        <w:autoSpaceDE w:val="0"/>
        <w:autoSpaceDN w:val="0"/>
        <w:spacing w:before="2" w:after="0" w:line="268" w:lineRule="exact"/>
        <w:contextualSpacing w:val="0"/>
      </w:pPr>
      <w:r>
        <w:t>Vyhláška</w:t>
      </w:r>
      <w:r>
        <w:rPr>
          <w:spacing w:val="39"/>
        </w:rPr>
        <w:t xml:space="preserve"> </w:t>
      </w:r>
      <w:r>
        <w:t>MŽP</w:t>
      </w:r>
      <w:r>
        <w:rPr>
          <w:spacing w:val="38"/>
        </w:rPr>
        <w:t xml:space="preserve"> </w:t>
      </w:r>
      <w:r>
        <w:t>SR</w:t>
      </w:r>
      <w:r>
        <w:rPr>
          <w:spacing w:val="37"/>
        </w:rPr>
        <w:t xml:space="preserve"> </w:t>
      </w:r>
      <w:r>
        <w:t>č.</w:t>
      </w:r>
      <w:r>
        <w:rPr>
          <w:spacing w:val="38"/>
        </w:rPr>
        <w:t xml:space="preserve"> </w:t>
      </w:r>
      <w:r>
        <w:t>51/2008</w:t>
      </w:r>
      <w:r>
        <w:rPr>
          <w:spacing w:val="36"/>
        </w:rPr>
        <w:t xml:space="preserve"> </w:t>
      </w:r>
      <w:r>
        <w:t>Z.</w:t>
      </w:r>
      <w:r w:rsidR="004E7561">
        <w:t xml:space="preserve"> </w:t>
      </w:r>
      <w:r>
        <w:t>z.,</w:t>
      </w:r>
      <w:r>
        <w:rPr>
          <w:spacing w:val="37"/>
        </w:rPr>
        <w:t xml:space="preserve"> </w:t>
      </w:r>
      <w:r>
        <w:t>ktorou</w:t>
      </w:r>
      <w:r>
        <w:rPr>
          <w:spacing w:val="40"/>
        </w:rPr>
        <w:t xml:space="preserve"> </w:t>
      </w:r>
      <w:r>
        <w:t>sa</w:t>
      </w:r>
      <w:r>
        <w:rPr>
          <w:spacing w:val="39"/>
        </w:rPr>
        <w:t xml:space="preserve"> </w:t>
      </w:r>
      <w:r>
        <w:t>vykonáva</w:t>
      </w:r>
      <w:r>
        <w:rPr>
          <w:spacing w:val="35"/>
        </w:rPr>
        <w:t xml:space="preserve"> </w:t>
      </w:r>
      <w:r>
        <w:t>geologický</w:t>
      </w:r>
      <w:r>
        <w:rPr>
          <w:spacing w:val="37"/>
        </w:rPr>
        <w:t xml:space="preserve"> </w:t>
      </w:r>
      <w:r>
        <w:t>zákon v znení neskorších predpisov;</w:t>
      </w:r>
    </w:p>
    <w:p w:rsidR="007127CB" w:rsidRDefault="007127CB" w:rsidP="003D17C3">
      <w:pPr>
        <w:pStyle w:val="Odsekzoznamu"/>
        <w:widowControl w:val="0"/>
        <w:numPr>
          <w:ilvl w:val="0"/>
          <w:numId w:val="36"/>
        </w:numPr>
        <w:tabs>
          <w:tab w:val="left" w:pos="605"/>
          <w:tab w:val="left" w:pos="606"/>
        </w:tabs>
        <w:autoSpaceDE w:val="0"/>
        <w:autoSpaceDN w:val="0"/>
        <w:spacing w:after="0"/>
        <w:ind w:right="106" w:hanging="360"/>
        <w:contextualSpacing w:val="0"/>
      </w:pPr>
      <w:r>
        <w:t>Vyhláška</w:t>
      </w:r>
      <w:r>
        <w:rPr>
          <w:spacing w:val="1"/>
        </w:rPr>
        <w:t xml:space="preserve"> MŽP SR </w:t>
      </w:r>
      <w:r>
        <w:t>č.</w:t>
      </w:r>
      <w:r>
        <w:rPr>
          <w:spacing w:val="1"/>
        </w:rPr>
        <w:t xml:space="preserve"> </w:t>
      </w:r>
      <w:r>
        <w:t>371/2015</w:t>
      </w:r>
      <w:r>
        <w:rPr>
          <w:spacing w:val="1"/>
        </w:rPr>
        <w:t xml:space="preserve"> </w:t>
      </w:r>
      <w:r>
        <w:t>Z.</w:t>
      </w:r>
      <w:r w:rsidR="004E7561">
        <w:t xml:space="preserve"> </w:t>
      </w:r>
      <w:r>
        <w:t>z.,</w:t>
      </w:r>
      <w:r>
        <w:rPr>
          <w:spacing w:val="1"/>
        </w:rPr>
        <w:t xml:space="preserve"> </w:t>
      </w:r>
      <w:r>
        <w:t>ktorou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vykonávajú</w:t>
      </w:r>
      <w:r>
        <w:rPr>
          <w:spacing w:val="1"/>
        </w:rPr>
        <w:t xml:space="preserve"> </w:t>
      </w:r>
      <w:r>
        <w:t>niektoré</w:t>
      </w:r>
      <w:r>
        <w:rPr>
          <w:spacing w:val="59"/>
        </w:rPr>
        <w:t xml:space="preserve"> </w:t>
      </w:r>
      <w:r>
        <w:t>ustanovenia</w:t>
      </w:r>
      <w:r>
        <w:rPr>
          <w:spacing w:val="59"/>
        </w:rPr>
        <w:t xml:space="preserve"> </w:t>
      </w:r>
      <w:r>
        <w:t>zákona</w:t>
      </w:r>
      <w:r>
        <w:rPr>
          <w:spacing w:val="59"/>
        </w:rPr>
        <w:t xml:space="preserve"> </w:t>
      </w:r>
      <w:r>
        <w:t>o</w:t>
      </w:r>
      <w:r>
        <w:rPr>
          <w:spacing w:val="-56"/>
        </w:rPr>
        <w:t> </w:t>
      </w:r>
      <w:r>
        <w:t>odpadoch v znení neskorších predpisov;</w:t>
      </w:r>
    </w:p>
    <w:p w:rsidR="007127CB" w:rsidRDefault="007127CB" w:rsidP="003D17C3">
      <w:pPr>
        <w:pStyle w:val="Odsekzoznamu"/>
        <w:widowControl w:val="0"/>
        <w:numPr>
          <w:ilvl w:val="0"/>
          <w:numId w:val="36"/>
        </w:numPr>
        <w:tabs>
          <w:tab w:val="left" w:pos="605"/>
          <w:tab w:val="left" w:pos="606"/>
        </w:tabs>
        <w:autoSpaceDE w:val="0"/>
        <w:autoSpaceDN w:val="0"/>
        <w:spacing w:before="1" w:after="0"/>
        <w:ind w:right="106" w:hanging="360"/>
        <w:contextualSpacing w:val="0"/>
      </w:pPr>
      <w:r>
        <w:t>Zákon</w:t>
      </w:r>
      <w:r>
        <w:rPr>
          <w:spacing w:val="14"/>
        </w:rPr>
        <w:t xml:space="preserve"> </w:t>
      </w:r>
      <w:r>
        <w:t>č.</w:t>
      </w:r>
      <w:r>
        <w:rPr>
          <w:spacing w:val="74"/>
        </w:rPr>
        <w:t xml:space="preserve"> </w:t>
      </w:r>
      <w:r>
        <w:t>49/2002</w:t>
      </w:r>
      <w:r>
        <w:rPr>
          <w:spacing w:val="71"/>
        </w:rPr>
        <w:t xml:space="preserve"> </w:t>
      </w:r>
      <w:r>
        <w:t>Z.</w:t>
      </w:r>
      <w:r w:rsidR="004E7561">
        <w:t xml:space="preserve"> </w:t>
      </w:r>
      <w:r>
        <w:t>z.</w:t>
      </w:r>
      <w:r>
        <w:rPr>
          <w:spacing w:val="74"/>
        </w:rPr>
        <w:t xml:space="preserve"> </w:t>
      </w:r>
      <w:r>
        <w:t>o</w:t>
      </w:r>
      <w:r>
        <w:rPr>
          <w:spacing w:val="76"/>
        </w:rPr>
        <w:t xml:space="preserve"> </w:t>
      </w:r>
      <w:r>
        <w:t>ochrane</w:t>
      </w:r>
      <w:r>
        <w:rPr>
          <w:spacing w:val="71"/>
        </w:rPr>
        <w:t xml:space="preserve"> </w:t>
      </w:r>
      <w:r>
        <w:t>pamiatkového</w:t>
      </w:r>
      <w:r>
        <w:rPr>
          <w:spacing w:val="72"/>
        </w:rPr>
        <w:t xml:space="preserve"> </w:t>
      </w:r>
      <w:r>
        <w:t>fondu</w:t>
      </w:r>
      <w:r>
        <w:rPr>
          <w:spacing w:val="75"/>
        </w:rPr>
        <w:t xml:space="preserve"> </w:t>
      </w:r>
      <w:r>
        <w:t>v</w:t>
      </w:r>
      <w:r>
        <w:rPr>
          <w:spacing w:val="73"/>
        </w:rPr>
        <w:t xml:space="preserve"> </w:t>
      </w:r>
      <w:r>
        <w:t>znení</w:t>
      </w:r>
      <w:r>
        <w:rPr>
          <w:spacing w:val="70"/>
        </w:rPr>
        <w:t xml:space="preserve"> </w:t>
      </w:r>
      <w:r>
        <w:t>neskorších</w:t>
      </w:r>
      <w:r>
        <w:rPr>
          <w:spacing w:val="72"/>
        </w:rPr>
        <w:t xml:space="preserve"> </w:t>
      </w:r>
      <w:r>
        <w:t>predpisov</w:t>
      </w:r>
      <w:r>
        <w:rPr>
          <w:spacing w:val="-56"/>
        </w:rPr>
        <w:t xml:space="preserve"> </w:t>
      </w:r>
      <w:r>
        <w:t>a</w:t>
      </w:r>
      <w:r>
        <w:rPr>
          <w:spacing w:val="16"/>
        </w:rPr>
        <w:t xml:space="preserve"> </w:t>
      </w:r>
      <w:r>
        <w:t>zákona</w:t>
      </w:r>
      <w:r>
        <w:rPr>
          <w:spacing w:val="14"/>
        </w:rPr>
        <w:t xml:space="preserve"> </w:t>
      </w:r>
      <w:r>
        <w:t>č.</w:t>
      </w:r>
      <w:r>
        <w:rPr>
          <w:spacing w:val="17"/>
        </w:rPr>
        <w:t xml:space="preserve"> </w:t>
      </w:r>
      <w:r>
        <w:t>208/2009</w:t>
      </w:r>
      <w:r>
        <w:rPr>
          <w:spacing w:val="14"/>
        </w:rPr>
        <w:t xml:space="preserve"> </w:t>
      </w:r>
      <w:r>
        <w:t>Z.</w:t>
      </w:r>
      <w:r w:rsidR="004E7561">
        <w:t xml:space="preserve"> </w:t>
      </w:r>
      <w:r>
        <w:t>z.;</w:t>
      </w:r>
    </w:p>
    <w:p w:rsidR="007127CB" w:rsidRDefault="007127CB" w:rsidP="003D17C3">
      <w:pPr>
        <w:pStyle w:val="Odsekzoznamu"/>
        <w:widowControl w:val="0"/>
        <w:numPr>
          <w:ilvl w:val="0"/>
          <w:numId w:val="36"/>
        </w:numPr>
        <w:tabs>
          <w:tab w:val="left" w:pos="605"/>
          <w:tab w:val="left" w:pos="606"/>
        </w:tabs>
        <w:autoSpaceDE w:val="0"/>
        <w:autoSpaceDN w:val="0"/>
        <w:spacing w:before="2" w:after="0"/>
        <w:ind w:right="106" w:hanging="360"/>
        <w:contextualSpacing w:val="0"/>
      </w:pPr>
      <w:r>
        <w:t>Nariadenie</w:t>
      </w:r>
      <w:r>
        <w:rPr>
          <w:spacing w:val="30"/>
        </w:rPr>
        <w:t xml:space="preserve"> </w:t>
      </w:r>
      <w:r>
        <w:t>vlády</w:t>
      </w:r>
      <w:r>
        <w:rPr>
          <w:spacing w:val="28"/>
        </w:rPr>
        <w:t xml:space="preserve"> </w:t>
      </w:r>
      <w:r>
        <w:t>SR</w:t>
      </w:r>
      <w:r>
        <w:rPr>
          <w:spacing w:val="27"/>
        </w:rPr>
        <w:t xml:space="preserve"> </w:t>
      </w:r>
      <w:r>
        <w:t>č.</w:t>
      </w:r>
      <w:r>
        <w:rPr>
          <w:spacing w:val="27"/>
        </w:rPr>
        <w:t xml:space="preserve"> </w:t>
      </w:r>
      <w:r>
        <w:t>50/2002</w:t>
      </w:r>
      <w:r>
        <w:rPr>
          <w:spacing w:val="28"/>
        </w:rPr>
        <w:t xml:space="preserve"> </w:t>
      </w:r>
      <w:r>
        <w:t>Z.</w:t>
      </w:r>
      <w:r w:rsidR="004E7561">
        <w:t xml:space="preserve"> </w:t>
      </w:r>
      <w:r>
        <w:t>z.</w:t>
      </w:r>
      <w:r>
        <w:rPr>
          <w:spacing w:val="30"/>
        </w:rPr>
        <w:t xml:space="preserve"> </w:t>
      </w:r>
      <w:r>
        <w:t>o</w:t>
      </w:r>
      <w:r>
        <w:rPr>
          <w:spacing w:val="30"/>
        </w:rPr>
        <w:t xml:space="preserve"> </w:t>
      </w:r>
      <w:r>
        <w:t>úhrade</w:t>
      </w:r>
      <w:r>
        <w:rPr>
          <w:spacing w:val="31"/>
        </w:rPr>
        <w:t xml:space="preserve"> </w:t>
      </w:r>
      <w:r>
        <w:t>za</w:t>
      </w:r>
      <w:r>
        <w:rPr>
          <w:spacing w:val="31"/>
        </w:rPr>
        <w:t xml:space="preserve"> </w:t>
      </w:r>
      <w:r>
        <w:t>dobývací</w:t>
      </w:r>
      <w:r>
        <w:rPr>
          <w:spacing w:val="27"/>
        </w:rPr>
        <w:t xml:space="preserve"> </w:t>
      </w:r>
      <w:r>
        <w:t>priestor,</w:t>
      </w:r>
      <w:r>
        <w:rPr>
          <w:spacing w:val="29"/>
        </w:rPr>
        <w:t xml:space="preserve"> </w:t>
      </w:r>
      <w:r>
        <w:t>úhrade</w:t>
      </w:r>
      <w:r>
        <w:rPr>
          <w:spacing w:val="31"/>
        </w:rPr>
        <w:t xml:space="preserve"> </w:t>
      </w:r>
      <w:r>
        <w:t>za</w:t>
      </w:r>
      <w:r>
        <w:rPr>
          <w:spacing w:val="31"/>
        </w:rPr>
        <w:t xml:space="preserve"> </w:t>
      </w:r>
      <w:r>
        <w:t>vydobyté</w:t>
      </w:r>
      <w:r>
        <w:rPr>
          <w:spacing w:val="1"/>
        </w:rPr>
        <w:t xml:space="preserve"> </w:t>
      </w:r>
      <w:r>
        <w:t>nerasty</w:t>
      </w:r>
      <w:r>
        <w:rPr>
          <w:spacing w:val="17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o</w:t>
      </w:r>
      <w:r>
        <w:rPr>
          <w:spacing w:val="17"/>
        </w:rPr>
        <w:t xml:space="preserve"> </w:t>
      </w:r>
      <w:r>
        <w:t>úhrade</w:t>
      </w:r>
      <w:r>
        <w:rPr>
          <w:spacing w:val="20"/>
        </w:rPr>
        <w:t xml:space="preserve"> </w:t>
      </w:r>
      <w:r>
        <w:t>za</w:t>
      </w:r>
      <w:r>
        <w:rPr>
          <w:spacing w:val="20"/>
        </w:rPr>
        <w:t xml:space="preserve"> </w:t>
      </w:r>
      <w:r>
        <w:t>uskladnenie</w:t>
      </w:r>
      <w:r>
        <w:rPr>
          <w:spacing w:val="20"/>
        </w:rPr>
        <w:t xml:space="preserve"> </w:t>
      </w:r>
      <w:r>
        <w:t>plynov</w:t>
      </w:r>
      <w:r>
        <w:rPr>
          <w:spacing w:val="18"/>
        </w:rPr>
        <w:t xml:space="preserve"> </w:t>
      </w:r>
      <w:r>
        <w:t>alebo</w:t>
      </w:r>
      <w:r>
        <w:rPr>
          <w:spacing w:val="17"/>
        </w:rPr>
        <w:t xml:space="preserve"> </w:t>
      </w:r>
      <w:r>
        <w:t>kvapalín;</w:t>
      </w:r>
    </w:p>
    <w:p w:rsidR="007127CB" w:rsidRDefault="007127CB">
      <w:pPr>
        <w:pStyle w:val="Odsekzoznamu"/>
        <w:widowControl w:val="0"/>
        <w:numPr>
          <w:ilvl w:val="0"/>
          <w:numId w:val="36"/>
        </w:numPr>
        <w:tabs>
          <w:tab w:val="left" w:pos="606"/>
        </w:tabs>
        <w:autoSpaceDE w:val="0"/>
        <w:autoSpaceDN w:val="0"/>
        <w:spacing w:before="2" w:after="0" w:line="242" w:lineRule="auto"/>
        <w:ind w:right="105" w:hanging="360"/>
        <w:contextualSpacing w:val="0"/>
      </w:pPr>
      <w:r>
        <w:t>Zákon</w:t>
      </w:r>
      <w:r>
        <w:rPr>
          <w:spacing w:val="45"/>
        </w:rPr>
        <w:t xml:space="preserve"> </w:t>
      </w:r>
      <w:r>
        <w:t>č.</w:t>
      </w:r>
      <w:r>
        <w:rPr>
          <w:spacing w:val="47"/>
        </w:rPr>
        <w:t xml:space="preserve"> </w:t>
      </w:r>
      <w:r>
        <w:t>442/2002</w:t>
      </w:r>
      <w:r>
        <w:rPr>
          <w:spacing w:val="46"/>
        </w:rPr>
        <w:t xml:space="preserve"> </w:t>
      </w:r>
      <w:r>
        <w:t>Z.</w:t>
      </w:r>
      <w:r w:rsidR="004E7561">
        <w:t xml:space="preserve"> </w:t>
      </w:r>
      <w:r>
        <w:t>z.</w:t>
      </w:r>
      <w:r>
        <w:rPr>
          <w:spacing w:val="47"/>
        </w:rPr>
        <w:t xml:space="preserve"> </w:t>
      </w:r>
      <w:r>
        <w:t>o</w:t>
      </w:r>
      <w:r>
        <w:rPr>
          <w:spacing w:val="49"/>
        </w:rPr>
        <w:t xml:space="preserve"> </w:t>
      </w:r>
      <w:r>
        <w:t>verejných</w:t>
      </w:r>
      <w:r>
        <w:rPr>
          <w:spacing w:val="48"/>
        </w:rPr>
        <w:t xml:space="preserve"> </w:t>
      </w:r>
      <w:r>
        <w:t>vodovodoch</w:t>
      </w:r>
      <w:r>
        <w:rPr>
          <w:spacing w:val="46"/>
        </w:rPr>
        <w:t xml:space="preserve"> </w:t>
      </w:r>
      <w:r>
        <w:t>a</w:t>
      </w:r>
      <w:r>
        <w:rPr>
          <w:spacing w:val="48"/>
        </w:rPr>
        <w:t xml:space="preserve"> </w:t>
      </w:r>
      <w:r>
        <w:t>verejných</w:t>
      </w:r>
      <w:r>
        <w:rPr>
          <w:spacing w:val="46"/>
        </w:rPr>
        <w:t xml:space="preserve"> </w:t>
      </w:r>
      <w:r>
        <w:t>kanalizáciách</w:t>
      </w:r>
      <w:r>
        <w:rPr>
          <w:spacing w:val="46"/>
        </w:rPr>
        <w:t xml:space="preserve"> </w:t>
      </w:r>
      <w:r>
        <w:t>a</w:t>
      </w:r>
      <w:r>
        <w:rPr>
          <w:spacing w:val="46"/>
        </w:rPr>
        <w:t xml:space="preserve"> </w:t>
      </w:r>
      <w:r>
        <w:t>o</w:t>
      </w:r>
      <w:r>
        <w:rPr>
          <w:spacing w:val="48"/>
        </w:rPr>
        <w:t xml:space="preserve"> </w:t>
      </w:r>
      <w:r>
        <w:t>zmene</w:t>
      </w:r>
      <w:r>
        <w:rPr>
          <w:spacing w:val="-56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doplnení</w:t>
      </w:r>
      <w:r>
        <w:rPr>
          <w:spacing w:val="1"/>
        </w:rPr>
        <w:t xml:space="preserve"> </w:t>
      </w:r>
      <w:r>
        <w:t>zákona</w:t>
      </w:r>
      <w:r>
        <w:rPr>
          <w:spacing w:val="1"/>
        </w:rPr>
        <w:t xml:space="preserve"> </w:t>
      </w:r>
      <w:r>
        <w:t>č.</w:t>
      </w:r>
      <w:r>
        <w:rPr>
          <w:spacing w:val="1"/>
        </w:rPr>
        <w:t xml:space="preserve"> </w:t>
      </w:r>
      <w:r>
        <w:t>276/2001</w:t>
      </w:r>
      <w:r>
        <w:rPr>
          <w:spacing w:val="1"/>
        </w:rPr>
        <w:t xml:space="preserve"> </w:t>
      </w:r>
      <w:r>
        <w:t>Z.</w:t>
      </w:r>
      <w:r w:rsidR="004E7561">
        <w:t xml:space="preserve"> </w:t>
      </w:r>
      <w:r>
        <w:t>z.</w:t>
      </w:r>
      <w:r>
        <w:rPr>
          <w:spacing w:val="59"/>
        </w:rPr>
        <w:t xml:space="preserve"> </w:t>
      </w:r>
      <w:r>
        <w:t>o</w:t>
      </w:r>
      <w:r>
        <w:rPr>
          <w:spacing w:val="59"/>
        </w:rPr>
        <w:t xml:space="preserve"> </w:t>
      </w:r>
      <w:r>
        <w:t>regulácií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sieťových</w:t>
      </w:r>
      <w:r>
        <w:rPr>
          <w:spacing w:val="59"/>
        </w:rPr>
        <w:t xml:space="preserve"> </w:t>
      </w:r>
      <w:r>
        <w:t>odvetviach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znení</w:t>
      </w:r>
      <w:r>
        <w:rPr>
          <w:spacing w:val="-56"/>
        </w:rPr>
        <w:t xml:space="preserve"> </w:t>
      </w:r>
      <w:r>
        <w:t>neskorších</w:t>
      </w:r>
      <w:r>
        <w:rPr>
          <w:spacing w:val="16"/>
        </w:rPr>
        <w:t xml:space="preserve"> </w:t>
      </w:r>
      <w:r>
        <w:t>predpisov;</w:t>
      </w:r>
    </w:p>
    <w:p w:rsidR="007127CB" w:rsidRDefault="007127CB">
      <w:pPr>
        <w:pStyle w:val="Odsekzoznamu"/>
        <w:widowControl w:val="0"/>
        <w:numPr>
          <w:ilvl w:val="0"/>
          <w:numId w:val="36"/>
        </w:numPr>
        <w:tabs>
          <w:tab w:val="left" w:pos="606"/>
        </w:tabs>
        <w:autoSpaceDE w:val="0"/>
        <w:autoSpaceDN w:val="0"/>
        <w:spacing w:after="0" w:line="242" w:lineRule="auto"/>
        <w:ind w:right="105" w:hanging="360"/>
        <w:contextualSpacing w:val="0"/>
      </w:pPr>
      <w:r>
        <w:t>Zákon č. 230/2005 Z. z., ktorým sa mení a dopĺňa zákon č. 442/2002 Z.</w:t>
      </w:r>
      <w:r w:rsidR="004E7561">
        <w:t xml:space="preserve"> </w:t>
      </w:r>
      <w:r>
        <w:t>z. o verejných</w:t>
      </w:r>
      <w:r>
        <w:rPr>
          <w:spacing w:val="1"/>
        </w:rPr>
        <w:t xml:space="preserve"> </w:t>
      </w:r>
      <w:r>
        <w:t>vodovodoch</w:t>
      </w:r>
      <w:r>
        <w:rPr>
          <w:spacing w:val="46"/>
        </w:rPr>
        <w:t xml:space="preserve"> </w:t>
      </w:r>
      <w:r>
        <w:t>a</w:t>
      </w:r>
      <w:r>
        <w:rPr>
          <w:spacing w:val="49"/>
        </w:rPr>
        <w:t xml:space="preserve"> </w:t>
      </w:r>
      <w:r>
        <w:t>verejných</w:t>
      </w:r>
      <w:r>
        <w:rPr>
          <w:spacing w:val="47"/>
        </w:rPr>
        <w:t xml:space="preserve"> </w:t>
      </w:r>
      <w:r>
        <w:t>kanalizáciách</w:t>
      </w:r>
      <w:r>
        <w:rPr>
          <w:spacing w:val="47"/>
        </w:rPr>
        <w:t xml:space="preserve"> </w:t>
      </w:r>
      <w:r>
        <w:t>a</w:t>
      </w:r>
      <w:r>
        <w:rPr>
          <w:spacing w:val="47"/>
        </w:rPr>
        <w:t xml:space="preserve"> </w:t>
      </w:r>
      <w:r>
        <w:t>o</w:t>
      </w:r>
      <w:r>
        <w:rPr>
          <w:spacing w:val="49"/>
        </w:rPr>
        <w:t xml:space="preserve"> </w:t>
      </w:r>
      <w:r>
        <w:t>zmene</w:t>
      </w:r>
      <w:r>
        <w:rPr>
          <w:spacing w:val="47"/>
        </w:rPr>
        <w:t xml:space="preserve"> </w:t>
      </w:r>
      <w:r>
        <w:t>a</w:t>
      </w:r>
      <w:r>
        <w:rPr>
          <w:spacing w:val="49"/>
        </w:rPr>
        <w:t xml:space="preserve"> </w:t>
      </w:r>
      <w:r>
        <w:t>doplnení</w:t>
      </w:r>
      <w:r>
        <w:rPr>
          <w:spacing w:val="45"/>
        </w:rPr>
        <w:t xml:space="preserve"> </w:t>
      </w:r>
      <w:r>
        <w:t>zákona</w:t>
      </w:r>
      <w:r>
        <w:rPr>
          <w:spacing w:val="47"/>
        </w:rPr>
        <w:t xml:space="preserve"> </w:t>
      </w:r>
      <w:r>
        <w:t>č.</w:t>
      </w:r>
      <w:r>
        <w:rPr>
          <w:spacing w:val="48"/>
        </w:rPr>
        <w:t xml:space="preserve"> </w:t>
      </w:r>
      <w:r>
        <w:t>276/2001</w:t>
      </w:r>
      <w:r>
        <w:rPr>
          <w:spacing w:val="47"/>
        </w:rPr>
        <w:t xml:space="preserve"> </w:t>
      </w:r>
      <w:r>
        <w:t>Z.</w:t>
      </w:r>
      <w:r w:rsidR="004E7561">
        <w:t xml:space="preserve"> </w:t>
      </w:r>
      <w:r>
        <w:t>z.</w:t>
      </w:r>
      <w:r>
        <w:rPr>
          <w:spacing w:val="-56"/>
        </w:rPr>
        <w:t xml:space="preserve"> </w:t>
      </w:r>
      <w:r>
        <w:t>o regulácii v sieťových odvetviach v znení neskorších predpisov a o zmene a doplnení</w:t>
      </w:r>
      <w:r>
        <w:rPr>
          <w:spacing w:val="1"/>
        </w:rPr>
        <w:t xml:space="preserve"> </w:t>
      </w:r>
      <w:r>
        <w:t>niektorých</w:t>
      </w:r>
      <w:r>
        <w:rPr>
          <w:spacing w:val="16"/>
        </w:rPr>
        <w:t xml:space="preserve"> </w:t>
      </w:r>
      <w:r>
        <w:t>zákonov</w:t>
      </w:r>
    </w:p>
    <w:p w:rsidR="007127CB" w:rsidRDefault="007127CB">
      <w:pPr>
        <w:pStyle w:val="Odsekzoznamu"/>
        <w:widowControl w:val="0"/>
        <w:numPr>
          <w:ilvl w:val="0"/>
          <w:numId w:val="36"/>
        </w:numPr>
        <w:tabs>
          <w:tab w:val="left" w:pos="606"/>
        </w:tabs>
        <w:autoSpaceDE w:val="0"/>
        <w:autoSpaceDN w:val="0"/>
        <w:spacing w:before="1" w:after="0" w:line="242" w:lineRule="auto"/>
        <w:ind w:right="106" w:hanging="360"/>
        <w:contextualSpacing w:val="0"/>
      </w:pPr>
      <w:bookmarkStart w:id="24" w:name="_Hlk179380999"/>
      <w:r>
        <w:t>Zákon</w:t>
      </w:r>
      <w:r>
        <w:rPr>
          <w:spacing w:val="35"/>
        </w:rPr>
        <w:t xml:space="preserve"> </w:t>
      </w:r>
      <w:r>
        <w:t>č.</w:t>
      </w:r>
      <w:r>
        <w:rPr>
          <w:spacing w:val="35"/>
        </w:rPr>
        <w:t xml:space="preserve"> </w:t>
      </w:r>
      <w:r w:rsidR="004E7561">
        <w:t>146</w:t>
      </w:r>
      <w:r>
        <w:t>/20</w:t>
      </w:r>
      <w:r w:rsidR="004E7561">
        <w:t>23</w:t>
      </w:r>
      <w:r>
        <w:rPr>
          <w:spacing w:val="36"/>
        </w:rPr>
        <w:t xml:space="preserve"> </w:t>
      </w:r>
      <w:r>
        <w:t>Z.</w:t>
      </w:r>
      <w:r w:rsidR="004E7561">
        <w:t xml:space="preserve"> </w:t>
      </w:r>
      <w:r>
        <w:t>z.</w:t>
      </w:r>
      <w:r>
        <w:rPr>
          <w:spacing w:val="35"/>
        </w:rPr>
        <w:t xml:space="preserve"> </w:t>
      </w:r>
      <w:r>
        <w:t>o</w:t>
      </w:r>
      <w:r>
        <w:rPr>
          <w:spacing w:val="35"/>
        </w:rPr>
        <w:t xml:space="preserve"> </w:t>
      </w:r>
      <w:r>
        <w:t>ochrane</w:t>
      </w:r>
      <w:r>
        <w:rPr>
          <w:spacing w:val="36"/>
        </w:rPr>
        <w:t xml:space="preserve"> </w:t>
      </w:r>
      <w:r>
        <w:t>ovzdušia</w:t>
      </w:r>
      <w:r w:rsidR="004E7561">
        <w:rPr>
          <w:spacing w:val="36"/>
        </w:rPr>
        <w:t xml:space="preserve"> </w:t>
      </w:r>
      <w:r w:rsidR="004E7561" w:rsidRPr="003D17C3">
        <w:t>a o zmene a doplnení niektorých zákonov</w:t>
      </w:r>
      <w:r w:rsidR="004E7561">
        <w:t xml:space="preserve"> v</w:t>
      </w:r>
      <w:r w:rsidR="004E7561">
        <w:rPr>
          <w:spacing w:val="39"/>
        </w:rPr>
        <w:t xml:space="preserve"> </w:t>
      </w:r>
      <w:r w:rsidR="004E7561">
        <w:t>znení</w:t>
      </w:r>
      <w:r w:rsidR="004E7561">
        <w:rPr>
          <w:spacing w:val="36"/>
        </w:rPr>
        <w:t xml:space="preserve"> </w:t>
      </w:r>
      <w:r w:rsidR="004E7561">
        <w:t>neskorších</w:t>
      </w:r>
      <w:r w:rsidR="004E7561">
        <w:rPr>
          <w:spacing w:val="38"/>
        </w:rPr>
        <w:t xml:space="preserve"> </w:t>
      </w:r>
      <w:r w:rsidR="004E7561">
        <w:t>predpisov</w:t>
      </w:r>
      <w:bookmarkEnd w:id="24"/>
      <w:r>
        <w:t>;</w:t>
      </w:r>
    </w:p>
    <w:p w:rsidR="007127CB" w:rsidRDefault="007127CB" w:rsidP="003D17C3">
      <w:pPr>
        <w:pStyle w:val="Odsekzoznamu"/>
        <w:widowControl w:val="0"/>
        <w:numPr>
          <w:ilvl w:val="0"/>
          <w:numId w:val="36"/>
        </w:numPr>
        <w:tabs>
          <w:tab w:val="left" w:pos="605"/>
          <w:tab w:val="left" w:pos="606"/>
        </w:tabs>
        <w:autoSpaceDE w:val="0"/>
        <w:autoSpaceDN w:val="0"/>
        <w:spacing w:after="0" w:line="267" w:lineRule="exact"/>
        <w:contextualSpacing w:val="0"/>
      </w:pPr>
      <w:r>
        <w:t>Zákon</w:t>
      </w:r>
      <w:r>
        <w:rPr>
          <w:spacing w:val="41"/>
        </w:rPr>
        <w:t xml:space="preserve"> </w:t>
      </w:r>
      <w:r>
        <w:t>č.</w:t>
      </w:r>
      <w:r>
        <w:rPr>
          <w:spacing w:val="41"/>
        </w:rPr>
        <w:t xml:space="preserve"> </w:t>
      </w:r>
      <w:r>
        <w:t>543/2002</w:t>
      </w:r>
      <w:r>
        <w:rPr>
          <w:spacing w:val="38"/>
        </w:rPr>
        <w:t xml:space="preserve"> </w:t>
      </w:r>
      <w:r>
        <w:t>Z.</w:t>
      </w:r>
      <w:r w:rsidR="004E7561">
        <w:t xml:space="preserve"> </w:t>
      </w:r>
      <w:r>
        <w:t>z.</w:t>
      </w:r>
      <w:r>
        <w:rPr>
          <w:spacing w:val="40"/>
        </w:rPr>
        <w:t xml:space="preserve"> </w:t>
      </w:r>
      <w:r>
        <w:t>o</w:t>
      </w:r>
      <w:r>
        <w:rPr>
          <w:spacing w:val="42"/>
        </w:rPr>
        <w:t xml:space="preserve"> </w:t>
      </w:r>
      <w:r>
        <w:t>ochrane</w:t>
      </w:r>
      <w:r>
        <w:rPr>
          <w:spacing w:val="42"/>
        </w:rPr>
        <w:t xml:space="preserve"> </w:t>
      </w:r>
      <w:r>
        <w:t>prírody</w:t>
      </w:r>
      <w:r>
        <w:rPr>
          <w:spacing w:val="35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krajiny</w:t>
      </w:r>
      <w:r>
        <w:rPr>
          <w:spacing w:val="42"/>
        </w:rPr>
        <w:t xml:space="preserve"> </w:t>
      </w:r>
      <w:r>
        <w:t>v</w:t>
      </w:r>
      <w:r>
        <w:rPr>
          <w:spacing w:val="39"/>
        </w:rPr>
        <w:t xml:space="preserve"> </w:t>
      </w:r>
      <w:r>
        <w:t>znení</w:t>
      </w:r>
      <w:r>
        <w:rPr>
          <w:spacing w:val="36"/>
        </w:rPr>
        <w:t xml:space="preserve"> </w:t>
      </w:r>
      <w:r>
        <w:t>neskorších</w:t>
      </w:r>
      <w:r>
        <w:rPr>
          <w:spacing w:val="38"/>
        </w:rPr>
        <w:t xml:space="preserve"> </w:t>
      </w:r>
      <w:r>
        <w:t>predpisov;</w:t>
      </w:r>
    </w:p>
    <w:p w:rsidR="007127CB" w:rsidRDefault="007127CB" w:rsidP="003D17C3">
      <w:pPr>
        <w:pStyle w:val="Odsekzoznamu"/>
        <w:widowControl w:val="0"/>
        <w:numPr>
          <w:ilvl w:val="0"/>
          <w:numId w:val="36"/>
        </w:numPr>
        <w:autoSpaceDE w:val="0"/>
        <w:autoSpaceDN w:val="0"/>
        <w:spacing w:after="0"/>
        <w:contextualSpacing w:val="0"/>
      </w:pPr>
      <w:r w:rsidRPr="006A0FAF">
        <w:t>Vyhláška MŽP SR č. 170/2021 Z.</w:t>
      </w:r>
      <w:r w:rsidR="004E7561">
        <w:t xml:space="preserve"> </w:t>
      </w:r>
      <w:r w:rsidRPr="006A0FAF">
        <w:t>z., ktorou sa vykonáva zákon č. 543/2002 Z. z. o ochrane prírody a krajiny v znení neskorších predpisov</w:t>
      </w:r>
      <w:r w:rsidR="004E7561">
        <w:t>;</w:t>
      </w:r>
      <w:r w:rsidRPr="006A0FAF">
        <w:t xml:space="preserve"> </w:t>
      </w:r>
    </w:p>
    <w:p w:rsidR="007127CB" w:rsidRDefault="007127CB" w:rsidP="003D17C3">
      <w:pPr>
        <w:pStyle w:val="Odsekzoznamu"/>
        <w:widowControl w:val="0"/>
        <w:numPr>
          <w:ilvl w:val="0"/>
          <w:numId w:val="36"/>
        </w:numPr>
        <w:tabs>
          <w:tab w:val="left" w:pos="605"/>
          <w:tab w:val="left" w:pos="606"/>
        </w:tabs>
        <w:autoSpaceDE w:val="0"/>
        <w:autoSpaceDN w:val="0"/>
        <w:spacing w:after="0" w:line="268" w:lineRule="exact"/>
        <w:contextualSpacing w:val="0"/>
      </w:pPr>
      <w:r>
        <w:t>Zákon</w:t>
      </w:r>
      <w:r>
        <w:rPr>
          <w:spacing w:val="51"/>
        </w:rPr>
        <w:t xml:space="preserve"> </w:t>
      </w:r>
      <w:r>
        <w:t>č.</w:t>
      </w:r>
      <w:r>
        <w:rPr>
          <w:spacing w:val="49"/>
        </w:rPr>
        <w:t xml:space="preserve"> </w:t>
      </w:r>
      <w:r>
        <w:t>452/2021</w:t>
      </w:r>
      <w:r>
        <w:rPr>
          <w:spacing w:val="47"/>
        </w:rPr>
        <w:t xml:space="preserve"> </w:t>
      </w:r>
      <w:r>
        <w:t>Z.</w:t>
      </w:r>
      <w:r w:rsidR="004E7561">
        <w:t xml:space="preserve"> </w:t>
      </w:r>
      <w:r>
        <w:t>z.</w:t>
      </w:r>
      <w:r>
        <w:rPr>
          <w:spacing w:val="49"/>
        </w:rPr>
        <w:t xml:space="preserve"> </w:t>
      </w:r>
      <w:r>
        <w:t>o</w:t>
      </w:r>
      <w:r>
        <w:rPr>
          <w:spacing w:val="52"/>
        </w:rPr>
        <w:t xml:space="preserve"> </w:t>
      </w:r>
      <w:r>
        <w:t>elektronických</w:t>
      </w:r>
      <w:r>
        <w:rPr>
          <w:spacing w:val="46"/>
        </w:rPr>
        <w:t xml:space="preserve"> </w:t>
      </w:r>
      <w:r>
        <w:t>komunikáciách</w:t>
      </w:r>
      <w:r>
        <w:rPr>
          <w:spacing w:val="51"/>
        </w:rPr>
        <w:t xml:space="preserve"> </w:t>
      </w:r>
      <w:r>
        <w:t>v</w:t>
      </w:r>
      <w:r>
        <w:rPr>
          <w:spacing w:val="48"/>
        </w:rPr>
        <w:t xml:space="preserve"> </w:t>
      </w:r>
      <w:r>
        <w:t>znení</w:t>
      </w:r>
      <w:r>
        <w:rPr>
          <w:spacing w:val="50"/>
        </w:rPr>
        <w:t xml:space="preserve"> </w:t>
      </w:r>
      <w:r>
        <w:t>neskorších</w:t>
      </w:r>
      <w:r>
        <w:rPr>
          <w:spacing w:val="51"/>
        </w:rPr>
        <w:t xml:space="preserve"> </w:t>
      </w:r>
      <w:r>
        <w:t>predpisov;</w:t>
      </w:r>
    </w:p>
    <w:p w:rsidR="007127CB" w:rsidRDefault="007127CB" w:rsidP="003D17C3">
      <w:pPr>
        <w:pStyle w:val="Odsekzoznamu"/>
        <w:widowControl w:val="0"/>
        <w:numPr>
          <w:ilvl w:val="0"/>
          <w:numId w:val="36"/>
        </w:numPr>
        <w:tabs>
          <w:tab w:val="left" w:pos="605"/>
          <w:tab w:val="left" w:pos="606"/>
        </w:tabs>
        <w:autoSpaceDE w:val="0"/>
        <w:autoSpaceDN w:val="0"/>
        <w:spacing w:after="0" w:line="268" w:lineRule="exact"/>
        <w:contextualSpacing w:val="0"/>
      </w:pPr>
      <w:r>
        <w:t>Zákon</w:t>
      </w:r>
      <w:r>
        <w:rPr>
          <w:spacing w:val="35"/>
        </w:rPr>
        <w:t xml:space="preserve"> </w:t>
      </w:r>
      <w:r>
        <w:t>č.</w:t>
      </w:r>
      <w:r>
        <w:rPr>
          <w:spacing w:val="41"/>
        </w:rPr>
        <w:t xml:space="preserve"> </w:t>
      </w:r>
      <w:r>
        <w:t>329/2018 Z.</w:t>
      </w:r>
      <w:r w:rsidR="004E7561">
        <w:t xml:space="preserve"> </w:t>
      </w:r>
      <w:r>
        <w:t>z. o poplatkoch za uloženie odpadov a o zmene a doplnení zákona č. 587/2004 Z.</w:t>
      </w:r>
      <w:r w:rsidR="004E7561">
        <w:t xml:space="preserve"> </w:t>
      </w:r>
      <w:r>
        <w:t>z. o Environmentálnom fonde a o zmene a doplnení niektorých zákonov v znení neskorších predpisov;</w:t>
      </w:r>
    </w:p>
    <w:p w:rsidR="007127CB" w:rsidRDefault="007127CB" w:rsidP="003D17C3">
      <w:pPr>
        <w:pStyle w:val="Odsekzoznamu"/>
        <w:widowControl w:val="0"/>
        <w:numPr>
          <w:ilvl w:val="0"/>
          <w:numId w:val="36"/>
        </w:numPr>
        <w:tabs>
          <w:tab w:val="left" w:pos="605"/>
          <w:tab w:val="left" w:pos="606"/>
        </w:tabs>
        <w:autoSpaceDE w:val="0"/>
        <w:autoSpaceDN w:val="0"/>
        <w:spacing w:after="0"/>
        <w:ind w:right="104" w:hanging="360"/>
        <w:contextualSpacing w:val="0"/>
      </w:pPr>
      <w:r>
        <w:t>Zákon</w:t>
      </w:r>
      <w:r w:rsidRPr="00357248">
        <w:t xml:space="preserve"> </w:t>
      </w:r>
      <w:r>
        <w:t>č.</w:t>
      </w:r>
      <w:r w:rsidRPr="00357248">
        <w:t xml:space="preserve"> </w:t>
      </w:r>
      <w:r>
        <w:t>364/2004</w:t>
      </w:r>
      <w:r w:rsidRPr="00357248">
        <w:t xml:space="preserve"> </w:t>
      </w:r>
      <w:r>
        <w:t>Z.</w:t>
      </w:r>
      <w:r w:rsidR="004E7561">
        <w:t xml:space="preserve"> </w:t>
      </w:r>
      <w:r>
        <w:t>z.</w:t>
      </w:r>
      <w:r w:rsidRPr="00357248">
        <w:t xml:space="preserve"> </w:t>
      </w:r>
      <w:r>
        <w:t>o</w:t>
      </w:r>
      <w:r w:rsidRPr="00357248">
        <w:t xml:space="preserve"> </w:t>
      </w:r>
      <w:r>
        <w:t>vodách</w:t>
      </w:r>
      <w:r w:rsidRPr="00357248">
        <w:t xml:space="preserve"> </w:t>
      </w:r>
      <w:r>
        <w:t>a</w:t>
      </w:r>
      <w:r w:rsidRPr="00357248">
        <w:t xml:space="preserve"> </w:t>
      </w:r>
      <w:r>
        <w:t>o</w:t>
      </w:r>
      <w:r w:rsidRPr="00357248">
        <w:t xml:space="preserve"> </w:t>
      </w:r>
      <w:r>
        <w:t>zmene</w:t>
      </w:r>
      <w:r w:rsidRPr="00357248">
        <w:t xml:space="preserve"> </w:t>
      </w:r>
      <w:r>
        <w:t>zákona</w:t>
      </w:r>
      <w:r w:rsidRPr="00357248">
        <w:t xml:space="preserve"> č. 372/1990 Zb.</w:t>
      </w:r>
      <w:r w:rsidR="004E7561">
        <w:t xml:space="preserve"> </w:t>
      </w:r>
      <w:r>
        <w:t>o</w:t>
      </w:r>
      <w:r w:rsidRPr="00357248">
        <w:t xml:space="preserve"> </w:t>
      </w:r>
      <w:r>
        <w:t xml:space="preserve">priestupkoch </w:t>
      </w:r>
      <w:r w:rsidRPr="00357248">
        <w:t xml:space="preserve"> </w:t>
      </w:r>
      <w:r>
        <w:t xml:space="preserve">v </w:t>
      </w:r>
      <w:r w:rsidRPr="00357248">
        <w:t xml:space="preserve">      </w:t>
      </w:r>
      <w:r>
        <w:t>znení</w:t>
      </w:r>
      <w:r w:rsidRPr="00357248">
        <w:t xml:space="preserve"> </w:t>
      </w:r>
      <w:r>
        <w:t>neskorších</w:t>
      </w:r>
      <w:r w:rsidRPr="00357248">
        <w:t xml:space="preserve"> </w:t>
      </w:r>
      <w:r>
        <w:t>predpisov (vodný</w:t>
      </w:r>
      <w:r w:rsidRPr="00357248">
        <w:t xml:space="preserve"> </w:t>
      </w:r>
      <w:r>
        <w:t>zákon);</w:t>
      </w:r>
    </w:p>
    <w:p w:rsidR="007127CB" w:rsidRDefault="007127CB" w:rsidP="003D17C3">
      <w:pPr>
        <w:pStyle w:val="Odsekzoznamu"/>
        <w:widowControl w:val="0"/>
        <w:numPr>
          <w:ilvl w:val="0"/>
          <w:numId w:val="36"/>
        </w:numPr>
        <w:tabs>
          <w:tab w:val="left" w:pos="605"/>
          <w:tab w:val="left" w:pos="606"/>
        </w:tabs>
        <w:autoSpaceDE w:val="0"/>
        <w:autoSpaceDN w:val="0"/>
        <w:spacing w:before="2" w:after="0"/>
        <w:ind w:right="108" w:hanging="360"/>
        <w:contextualSpacing w:val="0"/>
      </w:pPr>
      <w:r>
        <w:t>Zákon</w:t>
      </w:r>
      <w:r>
        <w:rPr>
          <w:spacing w:val="34"/>
        </w:rPr>
        <w:t xml:space="preserve"> </w:t>
      </w:r>
      <w:r>
        <w:t>č.</w:t>
      </w:r>
      <w:r>
        <w:rPr>
          <w:spacing w:val="33"/>
        </w:rPr>
        <w:t xml:space="preserve"> </w:t>
      </w:r>
      <w:r>
        <w:t>108/2024</w:t>
      </w:r>
      <w:r>
        <w:rPr>
          <w:spacing w:val="32"/>
        </w:rPr>
        <w:t xml:space="preserve"> </w:t>
      </w:r>
      <w:r>
        <w:t>Z.</w:t>
      </w:r>
      <w:r>
        <w:rPr>
          <w:spacing w:val="37"/>
        </w:rPr>
        <w:t xml:space="preserve"> </w:t>
      </w:r>
      <w:r>
        <w:t>z.</w:t>
      </w:r>
      <w:r>
        <w:rPr>
          <w:spacing w:val="33"/>
        </w:rPr>
        <w:t xml:space="preserve"> </w:t>
      </w:r>
      <w:r>
        <w:t>o</w:t>
      </w:r>
      <w:r>
        <w:rPr>
          <w:spacing w:val="34"/>
        </w:rPr>
        <w:t xml:space="preserve"> </w:t>
      </w:r>
      <w:r>
        <w:t>ochrane</w:t>
      </w:r>
      <w:r>
        <w:rPr>
          <w:spacing w:val="32"/>
        </w:rPr>
        <w:t xml:space="preserve"> </w:t>
      </w:r>
      <w:r>
        <w:t>spotrebiteľa</w:t>
      </w:r>
      <w:r>
        <w:rPr>
          <w:spacing w:val="32"/>
        </w:rPr>
        <w:t xml:space="preserve"> </w:t>
      </w:r>
      <w:r>
        <w:t>a</w:t>
      </w:r>
      <w:r>
        <w:rPr>
          <w:spacing w:val="34"/>
        </w:rPr>
        <w:t xml:space="preserve"> </w:t>
      </w:r>
      <w:r>
        <w:t>o</w:t>
      </w:r>
      <w:r>
        <w:rPr>
          <w:spacing w:val="35"/>
        </w:rPr>
        <w:t xml:space="preserve"> </w:t>
      </w:r>
      <w:r>
        <w:t>zmene</w:t>
      </w:r>
      <w:r>
        <w:rPr>
          <w:spacing w:val="34"/>
        </w:rPr>
        <w:t xml:space="preserve"> </w:t>
      </w:r>
      <w:r>
        <w:rPr>
          <w:spacing w:val="20"/>
        </w:rPr>
        <w:t> </w:t>
      </w:r>
      <w:r>
        <w:t>a doplnení</w:t>
      </w:r>
      <w:r>
        <w:rPr>
          <w:spacing w:val="1"/>
        </w:rPr>
        <w:t xml:space="preserve"> </w:t>
      </w:r>
      <w:r>
        <w:t>niektorých</w:t>
      </w:r>
      <w:r>
        <w:rPr>
          <w:spacing w:val="1"/>
        </w:rPr>
        <w:t xml:space="preserve"> </w:t>
      </w:r>
      <w:r>
        <w:t>zákonov ;</w:t>
      </w:r>
    </w:p>
    <w:p w:rsidR="007127CB" w:rsidRDefault="007127CB" w:rsidP="003D17C3">
      <w:pPr>
        <w:pStyle w:val="Odsekzoznamu"/>
        <w:widowControl w:val="0"/>
        <w:numPr>
          <w:ilvl w:val="0"/>
          <w:numId w:val="36"/>
        </w:numPr>
        <w:tabs>
          <w:tab w:val="left" w:pos="605"/>
          <w:tab w:val="left" w:pos="606"/>
        </w:tabs>
        <w:autoSpaceDE w:val="0"/>
        <w:autoSpaceDN w:val="0"/>
        <w:spacing w:before="2" w:after="0" w:line="268" w:lineRule="exact"/>
        <w:contextualSpacing w:val="0"/>
      </w:pPr>
      <w:r>
        <w:t>Zákon</w:t>
      </w:r>
      <w:r>
        <w:rPr>
          <w:spacing w:val="37"/>
        </w:rPr>
        <w:t xml:space="preserve"> </w:t>
      </w:r>
      <w:r>
        <w:t>č.</w:t>
      </w:r>
      <w:r>
        <w:rPr>
          <w:spacing w:val="35"/>
        </w:rPr>
        <w:t xml:space="preserve"> </w:t>
      </w:r>
      <w:r>
        <w:t>7/2010</w:t>
      </w:r>
      <w:r>
        <w:rPr>
          <w:spacing w:val="34"/>
        </w:rPr>
        <w:t xml:space="preserve"> </w:t>
      </w:r>
      <w:r>
        <w:t>Z.</w:t>
      </w:r>
      <w:r w:rsidR="004E7561">
        <w:t xml:space="preserve"> </w:t>
      </w:r>
      <w:r>
        <w:t>z.</w:t>
      </w:r>
      <w:r>
        <w:rPr>
          <w:spacing w:val="35"/>
        </w:rPr>
        <w:t xml:space="preserve"> </w:t>
      </w:r>
      <w:r>
        <w:t>o</w:t>
      </w:r>
      <w:r>
        <w:rPr>
          <w:spacing w:val="34"/>
        </w:rPr>
        <w:t xml:space="preserve"> </w:t>
      </w:r>
      <w:r>
        <w:t>ochrane</w:t>
      </w:r>
      <w:r>
        <w:rPr>
          <w:spacing w:val="33"/>
        </w:rPr>
        <w:t xml:space="preserve"> </w:t>
      </w:r>
      <w:r>
        <w:t>pred</w:t>
      </w:r>
      <w:r>
        <w:rPr>
          <w:spacing w:val="37"/>
        </w:rPr>
        <w:t xml:space="preserve"> </w:t>
      </w:r>
      <w:r>
        <w:t>povodňami v</w:t>
      </w:r>
      <w:r>
        <w:rPr>
          <w:spacing w:val="39"/>
        </w:rPr>
        <w:t xml:space="preserve"> </w:t>
      </w:r>
      <w:r>
        <w:t>znení</w:t>
      </w:r>
      <w:r>
        <w:rPr>
          <w:spacing w:val="36"/>
        </w:rPr>
        <w:t xml:space="preserve"> </w:t>
      </w:r>
      <w:r>
        <w:t>neskorších</w:t>
      </w:r>
      <w:r>
        <w:rPr>
          <w:spacing w:val="38"/>
        </w:rPr>
        <w:t xml:space="preserve"> </w:t>
      </w:r>
      <w:r>
        <w:t>predpisov;</w:t>
      </w:r>
    </w:p>
    <w:p w:rsidR="007127CB" w:rsidRDefault="007127CB">
      <w:pPr>
        <w:pStyle w:val="Odsekzoznamu"/>
        <w:widowControl w:val="0"/>
        <w:numPr>
          <w:ilvl w:val="0"/>
          <w:numId w:val="36"/>
        </w:numPr>
        <w:tabs>
          <w:tab w:val="left" w:pos="606"/>
        </w:tabs>
        <w:autoSpaceDE w:val="0"/>
        <w:autoSpaceDN w:val="0"/>
        <w:spacing w:after="0" w:line="242" w:lineRule="auto"/>
        <w:ind w:right="106" w:hanging="360"/>
        <w:contextualSpacing w:val="0"/>
      </w:pPr>
      <w:r>
        <w:t>Nariadenie</w:t>
      </w:r>
      <w:r>
        <w:rPr>
          <w:spacing w:val="1"/>
        </w:rPr>
        <w:t xml:space="preserve"> </w:t>
      </w:r>
      <w:r>
        <w:t>vlády</w:t>
      </w:r>
      <w:r>
        <w:rPr>
          <w:spacing w:val="1"/>
        </w:rPr>
        <w:t xml:space="preserve"> </w:t>
      </w:r>
      <w:r>
        <w:t>Slovenskej</w:t>
      </w:r>
      <w:r>
        <w:rPr>
          <w:spacing w:val="1"/>
        </w:rPr>
        <w:t xml:space="preserve"> </w:t>
      </w:r>
      <w:r>
        <w:t>republiky</w:t>
      </w:r>
      <w:r>
        <w:rPr>
          <w:spacing w:val="1"/>
        </w:rPr>
        <w:t xml:space="preserve"> </w:t>
      </w:r>
      <w:r>
        <w:t>č.</w:t>
      </w:r>
      <w:r>
        <w:rPr>
          <w:spacing w:val="59"/>
        </w:rPr>
        <w:t xml:space="preserve"> </w:t>
      </w:r>
      <w:r>
        <w:t>43/2005</w:t>
      </w:r>
      <w:r>
        <w:rPr>
          <w:spacing w:val="59"/>
        </w:rPr>
        <w:t xml:space="preserve"> </w:t>
      </w:r>
      <w:r>
        <w:t>Z.</w:t>
      </w:r>
      <w:r>
        <w:rPr>
          <w:spacing w:val="59"/>
        </w:rPr>
        <w:t xml:space="preserve"> </w:t>
      </w:r>
      <w:r>
        <w:t>z.,</w:t>
      </w:r>
      <w:r>
        <w:rPr>
          <w:spacing w:val="59"/>
        </w:rPr>
        <w:t xml:space="preserve"> </w:t>
      </w:r>
      <w:r>
        <w:t>ktorým</w:t>
      </w:r>
      <w:r>
        <w:rPr>
          <w:spacing w:val="59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ustanovujú</w:t>
      </w:r>
      <w:r>
        <w:rPr>
          <w:spacing w:val="1"/>
        </w:rPr>
        <w:t xml:space="preserve"> </w:t>
      </w:r>
      <w:r>
        <w:t>podrobnosti</w:t>
      </w:r>
      <w:r>
        <w:rPr>
          <w:spacing w:val="29"/>
        </w:rPr>
        <w:t xml:space="preserve"> </w:t>
      </w:r>
      <w:r>
        <w:t>o</w:t>
      </w:r>
      <w:r>
        <w:rPr>
          <w:spacing w:val="30"/>
        </w:rPr>
        <w:t xml:space="preserve"> </w:t>
      </w:r>
      <w:r>
        <w:t>strategických</w:t>
      </w:r>
      <w:r>
        <w:rPr>
          <w:spacing w:val="35"/>
        </w:rPr>
        <w:t xml:space="preserve"> </w:t>
      </w:r>
      <w:r>
        <w:t>hlukových</w:t>
      </w:r>
      <w:r>
        <w:rPr>
          <w:spacing w:val="31"/>
        </w:rPr>
        <w:t xml:space="preserve"> </w:t>
      </w:r>
      <w:r>
        <w:t>mapách</w:t>
      </w:r>
      <w:r>
        <w:rPr>
          <w:spacing w:val="30"/>
        </w:rPr>
        <w:t xml:space="preserve"> </w:t>
      </w:r>
      <w:r>
        <w:t>a</w:t>
      </w:r>
      <w:r>
        <w:rPr>
          <w:spacing w:val="35"/>
        </w:rPr>
        <w:t xml:space="preserve"> </w:t>
      </w:r>
      <w:r>
        <w:t>akčných</w:t>
      </w:r>
      <w:r>
        <w:rPr>
          <w:spacing w:val="35"/>
        </w:rPr>
        <w:t xml:space="preserve"> </w:t>
      </w:r>
      <w:r>
        <w:t>plánoch</w:t>
      </w:r>
      <w:r>
        <w:rPr>
          <w:spacing w:val="31"/>
        </w:rPr>
        <w:t xml:space="preserve"> </w:t>
      </w:r>
      <w:r>
        <w:t>ochrany</w:t>
      </w:r>
      <w:r>
        <w:rPr>
          <w:spacing w:val="32"/>
        </w:rPr>
        <w:t xml:space="preserve"> </w:t>
      </w:r>
      <w:r>
        <w:t>pred</w:t>
      </w:r>
      <w:r>
        <w:rPr>
          <w:spacing w:val="30"/>
        </w:rPr>
        <w:t xml:space="preserve"> </w:t>
      </w:r>
      <w:r>
        <w:t>hlukom</w:t>
      </w:r>
      <w:r>
        <w:rPr>
          <w:spacing w:val="1"/>
        </w:rPr>
        <w:t xml:space="preserve"> </w:t>
      </w:r>
      <w:r>
        <w:t>v</w:t>
      </w:r>
      <w:r>
        <w:rPr>
          <w:spacing w:val="17"/>
        </w:rPr>
        <w:t xml:space="preserve"> </w:t>
      </w:r>
      <w:r>
        <w:t>znení</w:t>
      </w:r>
      <w:r>
        <w:rPr>
          <w:spacing w:val="16"/>
        </w:rPr>
        <w:t xml:space="preserve"> </w:t>
      </w:r>
      <w:r>
        <w:t>neskorších</w:t>
      </w:r>
      <w:r>
        <w:rPr>
          <w:spacing w:val="17"/>
        </w:rPr>
        <w:t xml:space="preserve"> </w:t>
      </w:r>
      <w:r>
        <w:t>predpisov;</w:t>
      </w:r>
    </w:p>
    <w:p w:rsidR="007127CB" w:rsidRDefault="007127CB">
      <w:pPr>
        <w:pStyle w:val="Odsekzoznamu"/>
        <w:widowControl w:val="0"/>
        <w:numPr>
          <w:ilvl w:val="0"/>
          <w:numId w:val="36"/>
        </w:numPr>
        <w:tabs>
          <w:tab w:val="left" w:pos="606"/>
        </w:tabs>
        <w:autoSpaceDE w:val="0"/>
        <w:autoSpaceDN w:val="0"/>
        <w:spacing w:after="0" w:line="268" w:lineRule="exact"/>
        <w:contextualSpacing w:val="0"/>
      </w:pPr>
      <w:r>
        <w:t>Zákon</w:t>
      </w:r>
      <w:r>
        <w:rPr>
          <w:spacing w:val="40"/>
        </w:rPr>
        <w:t xml:space="preserve"> </w:t>
      </w:r>
      <w:r>
        <w:t>č.</w:t>
      </w:r>
      <w:r>
        <w:rPr>
          <w:spacing w:val="39"/>
        </w:rPr>
        <w:t xml:space="preserve"> </w:t>
      </w:r>
      <w:r>
        <w:t>326/2005</w:t>
      </w:r>
      <w:r>
        <w:rPr>
          <w:spacing w:val="37"/>
        </w:rPr>
        <w:t xml:space="preserve"> </w:t>
      </w:r>
      <w:r>
        <w:t>Z.</w:t>
      </w:r>
      <w:r w:rsidR="004E7561">
        <w:t xml:space="preserve"> </w:t>
      </w:r>
      <w:r>
        <w:t>z.</w:t>
      </w:r>
      <w:r>
        <w:rPr>
          <w:spacing w:val="39"/>
        </w:rPr>
        <w:t xml:space="preserve"> </w:t>
      </w:r>
      <w:r>
        <w:t>o</w:t>
      </w:r>
      <w:r>
        <w:rPr>
          <w:spacing w:val="41"/>
        </w:rPr>
        <w:t xml:space="preserve"> </w:t>
      </w:r>
      <w:r>
        <w:t>lesoch</w:t>
      </w:r>
      <w:r>
        <w:rPr>
          <w:spacing w:val="40"/>
        </w:rPr>
        <w:t xml:space="preserve"> </w:t>
      </w:r>
      <w:r>
        <w:t>v</w:t>
      </w:r>
      <w:r>
        <w:rPr>
          <w:spacing w:val="41"/>
        </w:rPr>
        <w:t xml:space="preserve"> </w:t>
      </w:r>
      <w:r>
        <w:t>znení</w:t>
      </w:r>
      <w:r>
        <w:rPr>
          <w:spacing w:val="35"/>
        </w:rPr>
        <w:t xml:space="preserve"> </w:t>
      </w:r>
      <w:r>
        <w:t>neskorších</w:t>
      </w:r>
      <w:r>
        <w:rPr>
          <w:spacing w:val="41"/>
        </w:rPr>
        <w:t xml:space="preserve"> </w:t>
      </w:r>
      <w:r>
        <w:t>predpisov;</w:t>
      </w:r>
    </w:p>
    <w:p w:rsidR="007127CB" w:rsidRDefault="007127CB" w:rsidP="004E7561">
      <w:pPr>
        <w:pStyle w:val="Odsekzoznamu"/>
        <w:widowControl w:val="0"/>
        <w:numPr>
          <w:ilvl w:val="0"/>
          <w:numId w:val="36"/>
        </w:numPr>
        <w:tabs>
          <w:tab w:val="left" w:pos="605"/>
          <w:tab w:val="left" w:pos="606"/>
        </w:tabs>
        <w:autoSpaceDE w:val="0"/>
        <w:autoSpaceDN w:val="0"/>
        <w:spacing w:after="0"/>
        <w:ind w:right="105" w:hanging="360"/>
        <w:contextualSpacing w:val="0"/>
      </w:pPr>
      <w:r>
        <w:t>Zákon</w:t>
      </w:r>
      <w:r>
        <w:rPr>
          <w:spacing w:val="18"/>
        </w:rPr>
        <w:t xml:space="preserve"> </w:t>
      </w:r>
      <w:r>
        <w:t>č.</w:t>
      </w:r>
      <w:r>
        <w:rPr>
          <w:spacing w:val="19"/>
        </w:rPr>
        <w:t xml:space="preserve"> </w:t>
      </w:r>
      <w:r>
        <w:t>24/2006</w:t>
      </w:r>
      <w:r>
        <w:rPr>
          <w:spacing w:val="19"/>
        </w:rPr>
        <w:t xml:space="preserve"> </w:t>
      </w:r>
      <w:r>
        <w:t>Z.</w:t>
      </w:r>
      <w:r>
        <w:rPr>
          <w:spacing w:val="19"/>
        </w:rPr>
        <w:t xml:space="preserve"> </w:t>
      </w:r>
      <w:r>
        <w:t>z.</w:t>
      </w:r>
      <w:r>
        <w:rPr>
          <w:spacing w:val="20"/>
        </w:rPr>
        <w:t xml:space="preserve"> </w:t>
      </w:r>
      <w:r>
        <w:t>o</w:t>
      </w:r>
      <w:r>
        <w:rPr>
          <w:spacing w:val="18"/>
        </w:rPr>
        <w:t xml:space="preserve"> </w:t>
      </w:r>
      <w:r>
        <w:t>posudzovaní</w:t>
      </w:r>
      <w:r>
        <w:rPr>
          <w:spacing w:val="17"/>
        </w:rPr>
        <w:t xml:space="preserve"> </w:t>
      </w:r>
      <w:r>
        <w:t>vplyvov</w:t>
      </w:r>
      <w:r>
        <w:rPr>
          <w:spacing w:val="18"/>
        </w:rPr>
        <w:t xml:space="preserve"> </w:t>
      </w:r>
      <w:r>
        <w:t>na</w:t>
      </w:r>
      <w:r>
        <w:rPr>
          <w:spacing w:val="14"/>
        </w:rPr>
        <w:t xml:space="preserve"> </w:t>
      </w:r>
      <w:r>
        <w:t>životné</w:t>
      </w:r>
      <w:r>
        <w:rPr>
          <w:spacing w:val="18"/>
        </w:rPr>
        <w:t xml:space="preserve"> </w:t>
      </w:r>
      <w:r>
        <w:t>prostredie</w:t>
      </w:r>
      <w:r>
        <w:rPr>
          <w:spacing w:val="19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o</w:t>
      </w:r>
      <w:r>
        <w:rPr>
          <w:spacing w:val="21"/>
        </w:rPr>
        <w:t xml:space="preserve"> </w:t>
      </w:r>
      <w:r>
        <w:t>zmene</w:t>
      </w:r>
      <w:r>
        <w:rPr>
          <w:spacing w:val="18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doplnení</w:t>
      </w:r>
      <w:r>
        <w:rPr>
          <w:spacing w:val="1"/>
        </w:rPr>
        <w:t xml:space="preserve"> </w:t>
      </w:r>
      <w:r>
        <w:t>niektorých</w:t>
      </w:r>
      <w:r>
        <w:rPr>
          <w:spacing w:val="16"/>
        </w:rPr>
        <w:t xml:space="preserve"> </w:t>
      </w:r>
      <w:r>
        <w:t>zákonov v</w:t>
      </w:r>
      <w:r>
        <w:rPr>
          <w:spacing w:val="17"/>
        </w:rPr>
        <w:t xml:space="preserve"> </w:t>
      </w:r>
      <w:r>
        <w:t>znení</w:t>
      </w:r>
      <w:r>
        <w:rPr>
          <w:spacing w:val="16"/>
        </w:rPr>
        <w:t xml:space="preserve"> </w:t>
      </w:r>
      <w:r>
        <w:t>neskorších</w:t>
      </w:r>
      <w:r>
        <w:rPr>
          <w:spacing w:val="17"/>
        </w:rPr>
        <w:t xml:space="preserve"> </w:t>
      </w:r>
      <w:r>
        <w:t>predpisov;</w:t>
      </w:r>
    </w:p>
    <w:p w:rsidR="00115D75" w:rsidRDefault="00115D75" w:rsidP="003D17C3">
      <w:pPr>
        <w:pStyle w:val="Odsekzoznamu"/>
        <w:widowControl w:val="0"/>
        <w:numPr>
          <w:ilvl w:val="0"/>
          <w:numId w:val="36"/>
        </w:numPr>
        <w:tabs>
          <w:tab w:val="left" w:pos="605"/>
          <w:tab w:val="left" w:pos="606"/>
        </w:tabs>
        <w:autoSpaceDE w:val="0"/>
        <w:autoSpaceDN w:val="0"/>
        <w:spacing w:after="0"/>
        <w:ind w:right="105" w:hanging="360"/>
        <w:contextualSpacing w:val="0"/>
      </w:pPr>
      <w:bookmarkStart w:id="25" w:name="_Hlk179381747"/>
      <w:r>
        <w:t xml:space="preserve">Zákon č. 355/2007 Z. z. </w:t>
      </w:r>
      <w:r w:rsidRPr="00BA22D5">
        <w:t>o ochrane, podpore a rozvoji verejného zdravia a o zmene a doplnení niektorých</w:t>
      </w:r>
      <w:r>
        <w:t xml:space="preserve"> zákonov v znení neskorších predpisov;</w:t>
      </w:r>
    </w:p>
    <w:bookmarkEnd w:id="25"/>
    <w:p w:rsidR="007127CB" w:rsidRDefault="007127CB" w:rsidP="003D17C3">
      <w:pPr>
        <w:pStyle w:val="Odsekzoznamu"/>
        <w:widowControl w:val="0"/>
        <w:numPr>
          <w:ilvl w:val="0"/>
          <w:numId w:val="36"/>
        </w:numPr>
        <w:tabs>
          <w:tab w:val="left" w:pos="605"/>
          <w:tab w:val="left" w:pos="606"/>
        </w:tabs>
        <w:autoSpaceDE w:val="0"/>
        <w:autoSpaceDN w:val="0"/>
        <w:spacing w:before="1" w:after="0"/>
        <w:ind w:right="106" w:hanging="360"/>
        <w:contextualSpacing w:val="0"/>
      </w:pPr>
      <w:r>
        <w:lastRenderedPageBreak/>
        <w:t>Zákon</w:t>
      </w:r>
      <w:r>
        <w:rPr>
          <w:spacing w:val="32"/>
        </w:rPr>
        <w:t xml:space="preserve"> </w:t>
      </w:r>
      <w:r>
        <w:t>č.</w:t>
      </w:r>
      <w:r>
        <w:rPr>
          <w:spacing w:val="33"/>
        </w:rPr>
        <w:t xml:space="preserve"> </w:t>
      </w:r>
      <w:r>
        <w:t>343/2015</w:t>
      </w:r>
      <w:r>
        <w:rPr>
          <w:spacing w:val="32"/>
        </w:rPr>
        <w:t xml:space="preserve"> </w:t>
      </w:r>
      <w:r>
        <w:t>Z.</w:t>
      </w:r>
      <w:r w:rsidR="004E7561">
        <w:t xml:space="preserve"> </w:t>
      </w:r>
      <w:r>
        <w:t>z.</w:t>
      </w:r>
      <w:r>
        <w:rPr>
          <w:spacing w:val="33"/>
        </w:rPr>
        <w:t xml:space="preserve"> </w:t>
      </w:r>
      <w:r>
        <w:t>o</w:t>
      </w:r>
      <w:r>
        <w:rPr>
          <w:spacing w:val="34"/>
        </w:rPr>
        <w:t xml:space="preserve"> </w:t>
      </w:r>
      <w:r>
        <w:t>verejnom</w:t>
      </w:r>
      <w:r>
        <w:rPr>
          <w:spacing w:val="31"/>
        </w:rPr>
        <w:t xml:space="preserve"> </w:t>
      </w:r>
      <w:r>
        <w:t>obstarávaní</w:t>
      </w:r>
      <w:r>
        <w:rPr>
          <w:spacing w:val="31"/>
        </w:rPr>
        <w:t xml:space="preserve"> </w:t>
      </w:r>
      <w:r>
        <w:t>a</w:t>
      </w:r>
      <w:r>
        <w:rPr>
          <w:spacing w:val="32"/>
        </w:rPr>
        <w:t xml:space="preserve"> </w:t>
      </w:r>
      <w:r>
        <w:t>o</w:t>
      </w:r>
      <w:r>
        <w:rPr>
          <w:spacing w:val="32"/>
        </w:rPr>
        <w:t xml:space="preserve"> </w:t>
      </w:r>
      <w:r>
        <w:t>zmene</w:t>
      </w:r>
      <w:r>
        <w:rPr>
          <w:spacing w:val="32"/>
        </w:rPr>
        <w:t xml:space="preserve"> </w:t>
      </w:r>
      <w:r>
        <w:t>a</w:t>
      </w:r>
      <w:r>
        <w:rPr>
          <w:spacing w:val="32"/>
        </w:rPr>
        <w:t xml:space="preserve"> </w:t>
      </w:r>
      <w:r>
        <w:t>doplnení</w:t>
      </w:r>
      <w:r>
        <w:rPr>
          <w:spacing w:val="31"/>
        </w:rPr>
        <w:t xml:space="preserve"> </w:t>
      </w:r>
      <w:r>
        <w:t>niektorých</w:t>
      </w:r>
      <w:r>
        <w:rPr>
          <w:spacing w:val="-56"/>
        </w:rPr>
        <w:tab/>
      </w:r>
      <w:r>
        <w:t>zákonov</w:t>
      </w:r>
      <w:r>
        <w:rPr>
          <w:spacing w:val="15"/>
        </w:rPr>
        <w:t xml:space="preserve"> </w:t>
      </w:r>
      <w:r>
        <w:t>v</w:t>
      </w:r>
      <w:r>
        <w:rPr>
          <w:spacing w:val="16"/>
        </w:rPr>
        <w:t xml:space="preserve"> </w:t>
      </w:r>
      <w:r>
        <w:t>znení</w:t>
      </w:r>
      <w:r>
        <w:rPr>
          <w:spacing w:val="14"/>
        </w:rPr>
        <w:t xml:space="preserve"> </w:t>
      </w:r>
      <w:r>
        <w:t>neskorších</w:t>
      </w:r>
      <w:r>
        <w:rPr>
          <w:spacing w:val="18"/>
        </w:rPr>
        <w:t xml:space="preserve"> </w:t>
      </w:r>
      <w:r>
        <w:t>predpisov;</w:t>
      </w:r>
    </w:p>
    <w:p w:rsidR="007127CB" w:rsidRDefault="007127CB" w:rsidP="003D17C3">
      <w:pPr>
        <w:pStyle w:val="Odsekzoznamu"/>
        <w:widowControl w:val="0"/>
        <w:numPr>
          <w:ilvl w:val="0"/>
          <w:numId w:val="36"/>
        </w:numPr>
        <w:tabs>
          <w:tab w:val="left" w:pos="605"/>
          <w:tab w:val="left" w:pos="606"/>
        </w:tabs>
        <w:autoSpaceDE w:val="0"/>
        <w:autoSpaceDN w:val="0"/>
        <w:spacing w:before="1" w:after="0"/>
        <w:ind w:left="601" w:right="108" w:hanging="357"/>
        <w:contextualSpacing w:val="0"/>
      </w:pPr>
      <w:r>
        <w:t>Zákon</w:t>
      </w:r>
      <w:r w:rsidRPr="00AF0849">
        <w:t xml:space="preserve"> </w:t>
      </w:r>
      <w:r>
        <w:t>č.</w:t>
      </w:r>
      <w:r w:rsidRPr="00AF0849">
        <w:t xml:space="preserve"> </w:t>
      </w:r>
      <w:r>
        <w:t>125/2006</w:t>
      </w:r>
      <w:r w:rsidRPr="00AF0849">
        <w:t xml:space="preserve"> </w:t>
      </w:r>
      <w:r>
        <w:t>Z.</w:t>
      </w:r>
      <w:r w:rsidR="004E7561">
        <w:t xml:space="preserve"> </w:t>
      </w:r>
      <w:r>
        <w:t>z.</w:t>
      </w:r>
      <w:r w:rsidRPr="00AF0849">
        <w:t xml:space="preserve"> </w:t>
      </w:r>
      <w:r>
        <w:t>o</w:t>
      </w:r>
      <w:r w:rsidRPr="00AF0849">
        <w:t xml:space="preserve"> </w:t>
      </w:r>
      <w:r>
        <w:t>inšpekcii</w:t>
      </w:r>
      <w:r w:rsidRPr="00AF0849">
        <w:t xml:space="preserve"> </w:t>
      </w:r>
      <w:r>
        <w:t>práce</w:t>
      </w:r>
      <w:r w:rsidRPr="00AF0849">
        <w:t xml:space="preserve"> </w:t>
      </w:r>
      <w:r>
        <w:t>a</w:t>
      </w:r>
      <w:r w:rsidRPr="00AF0849">
        <w:t xml:space="preserve"> </w:t>
      </w:r>
      <w:r>
        <w:t>o</w:t>
      </w:r>
      <w:r w:rsidRPr="00AF0849">
        <w:t xml:space="preserve"> </w:t>
      </w:r>
      <w:r>
        <w:t>zmene</w:t>
      </w:r>
      <w:r w:rsidRPr="00AF0849">
        <w:t xml:space="preserve"> </w:t>
      </w:r>
      <w:r>
        <w:t>a</w:t>
      </w:r>
      <w:r w:rsidRPr="00AF0849">
        <w:t xml:space="preserve"> </w:t>
      </w:r>
      <w:r>
        <w:t>doplnení</w:t>
      </w:r>
      <w:r w:rsidRPr="00AF0849">
        <w:t xml:space="preserve"> </w:t>
      </w:r>
      <w:r>
        <w:t>zákona</w:t>
      </w:r>
      <w:r w:rsidRPr="00AF0849">
        <w:t xml:space="preserve"> </w:t>
      </w:r>
      <w:r>
        <w:t>č.</w:t>
      </w:r>
      <w:r w:rsidRPr="00AF0849">
        <w:t xml:space="preserve"> </w:t>
      </w:r>
      <w:r>
        <w:t>82/2005</w:t>
      </w:r>
      <w:r w:rsidRPr="00AF0849">
        <w:t xml:space="preserve"> </w:t>
      </w:r>
      <w:r>
        <w:t>Z.z.</w:t>
      </w:r>
      <w:r w:rsidRPr="00AF0849">
        <w:t xml:space="preserve">  o</w:t>
      </w:r>
      <w:r>
        <w:t> </w:t>
      </w:r>
      <w:r w:rsidRPr="00AF0849">
        <w:t>nele</w:t>
      </w:r>
      <w:r>
        <w:t>gálnej práci a nelegálnom zamestnávaní a</w:t>
      </w:r>
      <w:r w:rsidRPr="00AF0849">
        <w:t xml:space="preserve"> </w:t>
      </w:r>
      <w:r>
        <w:t>o</w:t>
      </w:r>
      <w:r w:rsidRPr="00AF0849">
        <w:t xml:space="preserve"> </w:t>
      </w:r>
      <w:r>
        <w:t>zmene</w:t>
      </w:r>
      <w:r w:rsidRPr="00AF0849">
        <w:t xml:space="preserve"> </w:t>
      </w:r>
      <w:r>
        <w:t>a</w:t>
      </w:r>
      <w:r w:rsidRPr="00AF0849">
        <w:t xml:space="preserve"> </w:t>
      </w:r>
      <w:r>
        <w:t>doplnení</w:t>
      </w:r>
      <w:r w:rsidRPr="00AF0849">
        <w:t xml:space="preserve"> </w:t>
      </w:r>
      <w:r>
        <w:t>niektorých</w:t>
      </w:r>
      <w:r w:rsidRPr="00AF0849">
        <w:t xml:space="preserve"> </w:t>
      </w:r>
      <w:r>
        <w:t>zákonov v</w:t>
      </w:r>
      <w:r>
        <w:rPr>
          <w:spacing w:val="16"/>
        </w:rPr>
        <w:t xml:space="preserve"> </w:t>
      </w:r>
      <w:r>
        <w:t>znení</w:t>
      </w:r>
      <w:r>
        <w:rPr>
          <w:spacing w:val="14"/>
        </w:rPr>
        <w:t xml:space="preserve"> </w:t>
      </w:r>
      <w:r>
        <w:t>neskorších</w:t>
      </w:r>
      <w:r>
        <w:rPr>
          <w:spacing w:val="18"/>
        </w:rPr>
        <w:t xml:space="preserve"> </w:t>
      </w:r>
      <w:r>
        <w:t>predpisov;</w:t>
      </w:r>
    </w:p>
    <w:p w:rsidR="007127CB" w:rsidRDefault="007127CB" w:rsidP="003D17C3">
      <w:pPr>
        <w:pStyle w:val="Odsekzoznamu"/>
        <w:widowControl w:val="0"/>
        <w:numPr>
          <w:ilvl w:val="0"/>
          <w:numId w:val="36"/>
        </w:numPr>
        <w:tabs>
          <w:tab w:val="left" w:pos="605"/>
          <w:tab w:val="left" w:pos="606"/>
        </w:tabs>
        <w:autoSpaceDE w:val="0"/>
        <w:autoSpaceDN w:val="0"/>
        <w:spacing w:before="2" w:after="0"/>
        <w:ind w:right="106" w:hanging="360"/>
        <w:contextualSpacing w:val="0"/>
      </w:pPr>
      <w:r>
        <w:t>Zákon</w:t>
      </w:r>
      <w:r>
        <w:rPr>
          <w:spacing w:val="8"/>
        </w:rPr>
        <w:t xml:space="preserve"> </w:t>
      </w:r>
      <w:r>
        <w:t>č.</w:t>
      </w:r>
      <w:r>
        <w:rPr>
          <w:spacing w:val="7"/>
        </w:rPr>
        <w:t xml:space="preserve"> </w:t>
      </w:r>
      <w:r>
        <w:t>126/2006</w:t>
      </w:r>
      <w:r>
        <w:rPr>
          <w:spacing w:val="8"/>
        </w:rPr>
        <w:t xml:space="preserve"> </w:t>
      </w:r>
      <w:r>
        <w:t>Z.</w:t>
      </w:r>
      <w:r>
        <w:rPr>
          <w:spacing w:val="7"/>
        </w:rPr>
        <w:t xml:space="preserve"> </w:t>
      </w:r>
      <w:r>
        <w:t>z.</w:t>
      </w:r>
      <w:r>
        <w:rPr>
          <w:spacing w:val="11"/>
        </w:rPr>
        <w:t xml:space="preserve"> </w:t>
      </w:r>
      <w:r>
        <w:t>o</w:t>
      </w:r>
      <w:r>
        <w:rPr>
          <w:spacing w:val="8"/>
        </w:rPr>
        <w:t xml:space="preserve"> </w:t>
      </w:r>
      <w:r>
        <w:t>verejnom</w:t>
      </w:r>
      <w:r>
        <w:rPr>
          <w:spacing w:val="11"/>
        </w:rPr>
        <w:t xml:space="preserve"> </w:t>
      </w:r>
      <w:r>
        <w:t>zdravotníctve</w:t>
      </w:r>
      <w:r>
        <w:rPr>
          <w:spacing w:val="8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o</w:t>
      </w:r>
      <w:r>
        <w:rPr>
          <w:spacing w:val="8"/>
        </w:rPr>
        <w:t xml:space="preserve"> </w:t>
      </w:r>
      <w:r>
        <w:t>zmene</w:t>
      </w:r>
      <w:r>
        <w:rPr>
          <w:spacing w:val="8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doplnení</w:t>
      </w:r>
      <w:r>
        <w:rPr>
          <w:spacing w:val="7"/>
        </w:rPr>
        <w:t xml:space="preserve"> </w:t>
      </w:r>
      <w:r>
        <w:t xml:space="preserve">niektorých </w:t>
      </w:r>
      <w:r>
        <w:rPr>
          <w:spacing w:val="-56"/>
        </w:rPr>
        <w:t xml:space="preserve"> </w:t>
      </w:r>
      <w:r>
        <w:t>zákonov v</w:t>
      </w:r>
      <w:r>
        <w:rPr>
          <w:spacing w:val="16"/>
        </w:rPr>
        <w:t xml:space="preserve"> </w:t>
      </w:r>
      <w:r>
        <w:t>znení</w:t>
      </w:r>
      <w:r>
        <w:rPr>
          <w:spacing w:val="14"/>
        </w:rPr>
        <w:t xml:space="preserve"> </w:t>
      </w:r>
      <w:r>
        <w:t>neskorších</w:t>
      </w:r>
      <w:r>
        <w:rPr>
          <w:spacing w:val="18"/>
        </w:rPr>
        <w:t xml:space="preserve"> </w:t>
      </w:r>
      <w:r>
        <w:t>predpisov;</w:t>
      </w:r>
    </w:p>
    <w:p w:rsidR="007127CB" w:rsidRDefault="007127CB" w:rsidP="003D17C3">
      <w:pPr>
        <w:pStyle w:val="Odsekzoznamu"/>
        <w:widowControl w:val="0"/>
        <w:numPr>
          <w:ilvl w:val="0"/>
          <w:numId w:val="36"/>
        </w:numPr>
        <w:tabs>
          <w:tab w:val="left" w:pos="605"/>
          <w:tab w:val="left" w:pos="606"/>
        </w:tabs>
        <w:autoSpaceDE w:val="0"/>
        <w:autoSpaceDN w:val="0"/>
        <w:spacing w:before="2" w:after="0"/>
        <w:ind w:right="107" w:hanging="360"/>
        <w:contextualSpacing w:val="0"/>
      </w:pPr>
      <w:r>
        <w:t>Zákon</w:t>
      </w:r>
      <w:r>
        <w:rPr>
          <w:spacing w:val="49"/>
        </w:rPr>
        <w:t xml:space="preserve"> </w:t>
      </w:r>
      <w:r>
        <w:t>č.</w:t>
      </w:r>
      <w:r>
        <w:rPr>
          <w:spacing w:val="51"/>
        </w:rPr>
        <w:t xml:space="preserve"> </w:t>
      </w:r>
      <w:r>
        <w:t>79/2015</w:t>
      </w:r>
      <w:r>
        <w:rPr>
          <w:spacing w:val="49"/>
        </w:rPr>
        <w:t xml:space="preserve"> </w:t>
      </w:r>
      <w:r>
        <w:t>Z.</w:t>
      </w:r>
      <w:r>
        <w:rPr>
          <w:spacing w:val="51"/>
        </w:rPr>
        <w:t xml:space="preserve"> </w:t>
      </w:r>
      <w:r>
        <w:t>z.</w:t>
      </w:r>
      <w:r>
        <w:rPr>
          <w:spacing w:val="51"/>
        </w:rPr>
        <w:t xml:space="preserve"> </w:t>
      </w:r>
      <w:r>
        <w:t>o</w:t>
      </w:r>
      <w:r>
        <w:rPr>
          <w:spacing w:val="29"/>
        </w:rPr>
        <w:t xml:space="preserve"> </w:t>
      </w:r>
      <w:r>
        <w:t>odpadoch</w:t>
      </w:r>
      <w:r>
        <w:rPr>
          <w:spacing w:val="49"/>
        </w:rPr>
        <w:t xml:space="preserve"> </w:t>
      </w:r>
      <w:r>
        <w:t>a</w:t>
      </w:r>
      <w:r>
        <w:rPr>
          <w:spacing w:val="32"/>
        </w:rPr>
        <w:t xml:space="preserve"> </w:t>
      </w:r>
      <w:r>
        <w:t>o</w:t>
      </w:r>
      <w:r>
        <w:rPr>
          <w:spacing w:val="33"/>
        </w:rPr>
        <w:t xml:space="preserve"> </w:t>
      </w:r>
      <w:r>
        <w:t>zmene</w:t>
      </w:r>
      <w:r>
        <w:rPr>
          <w:spacing w:val="49"/>
        </w:rPr>
        <w:t xml:space="preserve"> </w:t>
      </w:r>
      <w:r>
        <w:t>a</w:t>
      </w:r>
      <w:r>
        <w:rPr>
          <w:spacing w:val="29"/>
        </w:rPr>
        <w:t xml:space="preserve"> </w:t>
      </w:r>
      <w:r>
        <w:t>doplnení</w:t>
      </w:r>
      <w:r>
        <w:rPr>
          <w:spacing w:val="46"/>
        </w:rPr>
        <w:t xml:space="preserve"> </w:t>
      </w:r>
      <w:r>
        <w:t>niektorých</w:t>
      </w:r>
      <w:r>
        <w:rPr>
          <w:spacing w:val="47"/>
        </w:rPr>
        <w:t xml:space="preserve"> </w:t>
      </w:r>
      <w:r>
        <w:t>zákonov</w:t>
      </w:r>
      <w:r>
        <w:rPr>
          <w:spacing w:val="47"/>
        </w:rPr>
        <w:t xml:space="preserve"> </w:t>
      </w:r>
      <w:r>
        <w:t>v</w:t>
      </w:r>
      <w:r>
        <w:rPr>
          <w:spacing w:val="32"/>
        </w:rPr>
        <w:t xml:space="preserve"> </w:t>
      </w:r>
      <w:r>
        <w:t>znení</w:t>
      </w:r>
      <w:r>
        <w:rPr>
          <w:spacing w:val="-55"/>
        </w:rPr>
        <w:t xml:space="preserve"> </w:t>
      </w:r>
      <w:r>
        <w:t>neskorších</w:t>
      </w:r>
      <w:r>
        <w:rPr>
          <w:spacing w:val="16"/>
        </w:rPr>
        <w:t xml:space="preserve"> </w:t>
      </w:r>
      <w:r>
        <w:t>predpisov;</w:t>
      </w:r>
    </w:p>
    <w:p w:rsidR="007127CB" w:rsidRDefault="007127CB" w:rsidP="003D17C3">
      <w:pPr>
        <w:pStyle w:val="Odsekzoznamu"/>
        <w:widowControl w:val="0"/>
        <w:numPr>
          <w:ilvl w:val="0"/>
          <w:numId w:val="36"/>
        </w:numPr>
        <w:tabs>
          <w:tab w:val="left" w:pos="605"/>
          <w:tab w:val="left" w:pos="606"/>
        </w:tabs>
        <w:autoSpaceDE w:val="0"/>
        <w:autoSpaceDN w:val="0"/>
        <w:spacing w:before="2" w:after="0"/>
        <w:ind w:right="106" w:hanging="360"/>
        <w:contextualSpacing w:val="0"/>
      </w:pPr>
      <w:r>
        <w:t>zákon</w:t>
      </w:r>
      <w:r>
        <w:rPr>
          <w:spacing w:val="3"/>
        </w:rPr>
        <w:t xml:space="preserve"> </w:t>
      </w:r>
      <w:r>
        <w:t>8/2009</w:t>
      </w:r>
      <w:r>
        <w:rPr>
          <w:spacing w:val="3"/>
        </w:rPr>
        <w:t xml:space="preserve"> </w:t>
      </w:r>
      <w:r>
        <w:t>Z.</w:t>
      </w:r>
      <w:r>
        <w:rPr>
          <w:spacing w:val="4"/>
        </w:rPr>
        <w:t xml:space="preserve"> </w:t>
      </w:r>
      <w:r>
        <w:t>z.</w:t>
      </w:r>
      <w:r>
        <w:rPr>
          <w:spacing w:val="2"/>
        </w:rPr>
        <w:t xml:space="preserve"> </w:t>
      </w:r>
      <w:r>
        <w:t>o</w:t>
      </w:r>
      <w:r>
        <w:rPr>
          <w:spacing w:val="3"/>
        </w:rPr>
        <w:t xml:space="preserve"> </w:t>
      </w:r>
      <w:r>
        <w:t>cestnej</w:t>
      </w:r>
      <w:r>
        <w:rPr>
          <w:spacing w:val="5"/>
        </w:rPr>
        <w:t xml:space="preserve"> </w:t>
      </w:r>
      <w:r>
        <w:t>premávke</w:t>
      </w:r>
      <w:r>
        <w:rPr>
          <w:spacing w:val="1"/>
        </w:rPr>
        <w:t xml:space="preserve"> </w:t>
      </w:r>
      <w:r>
        <w:t>a</w:t>
      </w:r>
      <w:r>
        <w:rPr>
          <w:spacing w:val="3"/>
        </w:rPr>
        <w:t xml:space="preserve"> </w:t>
      </w:r>
      <w:r>
        <w:t>o</w:t>
      </w:r>
      <w:r>
        <w:rPr>
          <w:spacing w:val="63"/>
        </w:rPr>
        <w:t xml:space="preserve"> </w:t>
      </w:r>
      <w:r>
        <w:t>zmene</w:t>
      </w:r>
      <w:r>
        <w:rPr>
          <w:spacing w:val="61"/>
        </w:rPr>
        <w:t xml:space="preserve"> </w:t>
      </w:r>
      <w:r>
        <w:t>a</w:t>
      </w:r>
      <w:r>
        <w:rPr>
          <w:spacing w:val="61"/>
        </w:rPr>
        <w:t xml:space="preserve"> </w:t>
      </w:r>
      <w:r>
        <w:t>doplnení</w:t>
      </w:r>
      <w:r>
        <w:rPr>
          <w:spacing w:val="59"/>
        </w:rPr>
        <w:t xml:space="preserve"> </w:t>
      </w:r>
      <w:r>
        <w:t>niektorých</w:t>
      </w:r>
      <w:r>
        <w:rPr>
          <w:spacing w:val="61"/>
        </w:rPr>
        <w:t xml:space="preserve"> </w:t>
      </w:r>
      <w:r>
        <w:t>zákonov</w:t>
      </w:r>
      <w:r>
        <w:rPr>
          <w:spacing w:val="59"/>
        </w:rPr>
        <w:t xml:space="preserve"> </w:t>
      </w:r>
      <w:r>
        <w:t xml:space="preserve">v </w:t>
      </w:r>
      <w:r>
        <w:rPr>
          <w:spacing w:val="-56"/>
        </w:rPr>
        <w:t xml:space="preserve"> </w:t>
      </w:r>
      <w:r>
        <w:t>znení</w:t>
      </w:r>
      <w:r>
        <w:rPr>
          <w:spacing w:val="13"/>
        </w:rPr>
        <w:t xml:space="preserve"> </w:t>
      </w:r>
      <w:r>
        <w:t>neskorších</w:t>
      </w:r>
      <w:r>
        <w:rPr>
          <w:spacing w:val="14"/>
        </w:rPr>
        <w:t xml:space="preserve"> </w:t>
      </w:r>
      <w:r>
        <w:t>predpisov;</w:t>
      </w:r>
    </w:p>
    <w:p w:rsidR="007127CB" w:rsidRDefault="007127CB" w:rsidP="003D17C3">
      <w:pPr>
        <w:pStyle w:val="Odsekzoznamu"/>
        <w:widowControl w:val="0"/>
        <w:numPr>
          <w:ilvl w:val="0"/>
          <w:numId w:val="36"/>
        </w:numPr>
        <w:tabs>
          <w:tab w:val="left" w:pos="605"/>
          <w:tab w:val="left" w:pos="606"/>
        </w:tabs>
        <w:autoSpaceDE w:val="0"/>
        <w:autoSpaceDN w:val="0"/>
        <w:spacing w:before="3" w:after="0"/>
        <w:ind w:right="108" w:hanging="360"/>
        <w:contextualSpacing w:val="0"/>
      </w:pPr>
      <w:r>
        <w:t>vyhláška</w:t>
      </w:r>
      <w:r>
        <w:rPr>
          <w:spacing w:val="1"/>
        </w:rPr>
        <w:t xml:space="preserve"> </w:t>
      </w:r>
      <w:r>
        <w:t>MV</w:t>
      </w:r>
      <w:r>
        <w:rPr>
          <w:spacing w:val="1"/>
        </w:rPr>
        <w:t xml:space="preserve"> </w:t>
      </w:r>
      <w:r>
        <w:t>SR</w:t>
      </w:r>
      <w:r>
        <w:rPr>
          <w:spacing w:val="1"/>
        </w:rPr>
        <w:t xml:space="preserve"> </w:t>
      </w:r>
      <w:r>
        <w:t>č.</w:t>
      </w:r>
      <w:r>
        <w:rPr>
          <w:spacing w:val="1"/>
        </w:rPr>
        <w:t xml:space="preserve"> </w:t>
      </w:r>
      <w:r>
        <w:t>9/2009</w:t>
      </w:r>
      <w:r>
        <w:rPr>
          <w:spacing w:val="1"/>
        </w:rPr>
        <w:t xml:space="preserve"> </w:t>
      </w:r>
      <w:r>
        <w:t>Z.</w:t>
      </w:r>
      <w:r>
        <w:rPr>
          <w:spacing w:val="1"/>
        </w:rPr>
        <w:t xml:space="preserve"> </w:t>
      </w:r>
      <w:r>
        <w:t>z.,</w:t>
      </w:r>
      <w:r>
        <w:rPr>
          <w:spacing w:val="1"/>
        </w:rPr>
        <w:t xml:space="preserve"> </w:t>
      </w:r>
      <w:r>
        <w:t>ktorou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vykonáva</w:t>
      </w:r>
      <w:r>
        <w:rPr>
          <w:spacing w:val="1"/>
        </w:rPr>
        <w:t xml:space="preserve"> </w:t>
      </w:r>
      <w:r>
        <w:t>zákon</w:t>
      </w:r>
      <w:r>
        <w:rPr>
          <w:spacing w:val="1"/>
        </w:rPr>
        <w:t xml:space="preserve"> </w:t>
      </w:r>
      <w:r>
        <w:t>o</w:t>
      </w:r>
      <w:r>
        <w:rPr>
          <w:spacing w:val="58"/>
        </w:rPr>
        <w:t xml:space="preserve"> </w:t>
      </w:r>
      <w:r>
        <w:t>cestnej</w:t>
      </w:r>
      <w:r>
        <w:rPr>
          <w:spacing w:val="58"/>
        </w:rPr>
        <w:t xml:space="preserve"> </w:t>
      </w:r>
      <w:r>
        <w:t>premávke</w:t>
      </w:r>
      <w:r>
        <w:rPr>
          <w:spacing w:val="59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o</w:t>
      </w:r>
      <w:r>
        <w:rPr>
          <w:spacing w:val="-56"/>
        </w:rPr>
        <w:t xml:space="preserve">   </w:t>
      </w:r>
      <w:r>
        <w:rPr>
          <w:spacing w:val="-56"/>
        </w:rPr>
        <w:tab/>
      </w:r>
      <w:r>
        <w:t>zmene</w:t>
      </w:r>
      <w:r>
        <w:rPr>
          <w:spacing w:val="14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doplnení</w:t>
      </w:r>
      <w:r>
        <w:rPr>
          <w:spacing w:val="14"/>
        </w:rPr>
        <w:t xml:space="preserve"> </w:t>
      </w:r>
      <w:r>
        <w:t>niektorých</w:t>
      </w:r>
      <w:r>
        <w:rPr>
          <w:spacing w:val="17"/>
        </w:rPr>
        <w:t xml:space="preserve"> </w:t>
      </w:r>
      <w:r>
        <w:t>zákonov v</w:t>
      </w:r>
      <w:r>
        <w:rPr>
          <w:spacing w:val="16"/>
        </w:rPr>
        <w:t xml:space="preserve"> </w:t>
      </w:r>
      <w:r>
        <w:t>znení</w:t>
      </w:r>
      <w:r>
        <w:rPr>
          <w:spacing w:val="14"/>
        </w:rPr>
        <w:t xml:space="preserve"> </w:t>
      </w:r>
      <w:r>
        <w:t>neskorších</w:t>
      </w:r>
      <w:r>
        <w:rPr>
          <w:spacing w:val="18"/>
        </w:rPr>
        <w:t xml:space="preserve"> </w:t>
      </w:r>
      <w:r>
        <w:t>predpisov;</w:t>
      </w:r>
    </w:p>
    <w:p w:rsidR="007127CB" w:rsidRDefault="007127CB" w:rsidP="003D17C3">
      <w:pPr>
        <w:pStyle w:val="Odsekzoznamu"/>
        <w:widowControl w:val="0"/>
        <w:numPr>
          <w:ilvl w:val="0"/>
          <w:numId w:val="36"/>
        </w:numPr>
        <w:tabs>
          <w:tab w:val="left" w:pos="605"/>
          <w:tab w:val="left" w:pos="606"/>
        </w:tabs>
        <w:autoSpaceDE w:val="0"/>
        <w:autoSpaceDN w:val="0"/>
        <w:spacing w:before="2" w:after="0"/>
        <w:contextualSpacing w:val="0"/>
      </w:pPr>
      <w:r>
        <w:t>Zákon</w:t>
      </w:r>
      <w:r>
        <w:rPr>
          <w:spacing w:val="38"/>
        </w:rPr>
        <w:t xml:space="preserve"> </w:t>
      </w:r>
      <w:r>
        <w:t>č.</w:t>
      </w:r>
      <w:r>
        <w:rPr>
          <w:spacing w:val="38"/>
        </w:rPr>
        <w:t xml:space="preserve"> </w:t>
      </w:r>
      <w:r>
        <w:t>87/2018</w:t>
      </w:r>
      <w:r>
        <w:rPr>
          <w:spacing w:val="38"/>
        </w:rPr>
        <w:t xml:space="preserve"> </w:t>
      </w:r>
      <w:r>
        <w:t>Z.</w:t>
      </w:r>
      <w:r w:rsidR="004E7561">
        <w:t xml:space="preserve"> </w:t>
      </w:r>
      <w:r>
        <w:t>z.</w:t>
      </w:r>
      <w:r>
        <w:rPr>
          <w:spacing w:val="38"/>
        </w:rPr>
        <w:t xml:space="preserve"> </w:t>
      </w:r>
      <w:r>
        <w:t>radiačnej</w:t>
      </w:r>
      <w:r>
        <w:rPr>
          <w:spacing w:val="37"/>
        </w:rPr>
        <w:t xml:space="preserve"> </w:t>
      </w:r>
      <w:r>
        <w:t>ochrane</w:t>
      </w:r>
      <w:r>
        <w:rPr>
          <w:spacing w:val="39"/>
        </w:rPr>
        <w:t xml:space="preserve"> </w:t>
      </w:r>
      <w:r>
        <w:t>a</w:t>
      </w:r>
      <w:r>
        <w:rPr>
          <w:spacing w:val="35"/>
        </w:rPr>
        <w:t xml:space="preserve"> </w:t>
      </w:r>
      <w:r>
        <w:t>o</w:t>
      </w:r>
      <w:r>
        <w:rPr>
          <w:spacing w:val="39"/>
        </w:rPr>
        <w:t xml:space="preserve"> </w:t>
      </w:r>
      <w:r>
        <w:t>zmene</w:t>
      </w:r>
      <w:r>
        <w:rPr>
          <w:spacing w:val="38"/>
        </w:rPr>
        <w:t xml:space="preserve"> </w:t>
      </w:r>
      <w:r>
        <w:t>a</w:t>
      </w:r>
      <w:r>
        <w:rPr>
          <w:spacing w:val="35"/>
        </w:rPr>
        <w:t xml:space="preserve"> </w:t>
      </w:r>
      <w:r>
        <w:t>doplnení</w:t>
      </w:r>
      <w:r>
        <w:rPr>
          <w:spacing w:val="34"/>
        </w:rPr>
        <w:t xml:space="preserve"> </w:t>
      </w:r>
      <w:r>
        <w:t>niektorých</w:t>
      </w:r>
      <w:r>
        <w:rPr>
          <w:spacing w:val="38"/>
        </w:rPr>
        <w:t xml:space="preserve"> </w:t>
      </w:r>
      <w:r>
        <w:t>zákonov v</w:t>
      </w:r>
      <w:r>
        <w:rPr>
          <w:spacing w:val="16"/>
        </w:rPr>
        <w:t xml:space="preserve"> </w:t>
      </w:r>
      <w:r>
        <w:t>znení</w:t>
      </w:r>
      <w:r>
        <w:rPr>
          <w:spacing w:val="14"/>
        </w:rPr>
        <w:t xml:space="preserve"> </w:t>
      </w:r>
      <w:r>
        <w:t>neskorších</w:t>
      </w:r>
      <w:r>
        <w:rPr>
          <w:spacing w:val="18"/>
        </w:rPr>
        <w:t xml:space="preserve"> </w:t>
      </w:r>
      <w:r>
        <w:t>predpisov;</w:t>
      </w:r>
    </w:p>
    <w:p w:rsidR="007127CB" w:rsidRDefault="007127CB" w:rsidP="003D17C3">
      <w:pPr>
        <w:pStyle w:val="Odsekzoznamu"/>
        <w:widowControl w:val="0"/>
        <w:numPr>
          <w:ilvl w:val="0"/>
          <w:numId w:val="36"/>
        </w:numPr>
        <w:tabs>
          <w:tab w:val="left" w:pos="605"/>
          <w:tab w:val="left" w:pos="606"/>
        </w:tabs>
        <w:autoSpaceDE w:val="0"/>
        <w:autoSpaceDN w:val="0"/>
        <w:spacing w:before="2" w:after="0"/>
        <w:contextualSpacing w:val="0"/>
      </w:pPr>
      <w:r>
        <w:t>Zákon č. 142/2024 Z. z. o mimoriadnych opatreniach pre strategické investície a pre výstavbu transeurópskej dopravnej siete a o zmene a doplnení niektorých zákonov.</w:t>
      </w:r>
    </w:p>
    <w:p w:rsidR="007127CB" w:rsidRDefault="007127CB" w:rsidP="007127CB">
      <w:pPr>
        <w:pStyle w:val="Odsekzoznamu"/>
        <w:tabs>
          <w:tab w:val="left" w:pos="605"/>
          <w:tab w:val="left" w:pos="606"/>
        </w:tabs>
        <w:spacing w:before="2"/>
        <w:ind w:left="605"/>
      </w:pPr>
    </w:p>
    <w:p w:rsidR="007127CB" w:rsidRPr="001F318B" w:rsidRDefault="007127CB" w:rsidP="001F318B">
      <w:pPr>
        <w:pStyle w:val="Nadpis3"/>
      </w:pPr>
      <w:bookmarkStart w:id="26" w:name="_TOC_250129"/>
      <w:bookmarkStart w:id="27" w:name="_Toc178188183"/>
      <w:r w:rsidRPr="001F318B">
        <w:t xml:space="preserve">Súvisiace a citované </w:t>
      </w:r>
      <w:bookmarkEnd w:id="26"/>
      <w:r w:rsidRPr="001F318B">
        <w:t>normy</w:t>
      </w:r>
      <w:bookmarkEnd w:id="27"/>
    </w:p>
    <w:p w:rsidR="007127CB" w:rsidRDefault="007127CB" w:rsidP="00D27F12">
      <w:r>
        <w:t>Rozsah</w:t>
      </w:r>
      <w:r>
        <w:rPr>
          <w:spacing w:val="1"/>
        </w:rPr>
        <w:t xml:space="preserve"> </w:t>
      </w:r>
      <w:r>
        <w:t>platnosti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účinnosti</w:t>
      </w:r>
      <w:r>
        <w:rPr>
          <w:spacing w:val="1"/>
        </w:rPr>
        <w:t xml:space="preserve"> </w:t>
      </w:r>
      <w:r>
        <w:t>citovaných</w:t>
      </w:r>
      <w:r>
        <w:rPr>
          <w:spacing w:val="1"/>
        </w:rPr>
        <w:t xml:space="preserve"> </w:t>
      </w:r>
      <w:r>
        <w:t>noriem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týchto</w:t>
      </w:r>
      <w:r>
        <w:rPr>
          <w:spacing w:val="1"/>
        </w:rPr>
        <w:t xml:space="preserve"> </w:t>
      </w:r>
      <w:r>
        <w:t>ZTKP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uvedený</w:t>
      </w:r>
      <w:r>
        <w:rPr>
          <w:spacing w:val="58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samotných</w:t>
      </w:r>
      <w:r>
        <w:rPr>
          <w:spacing w:val="1"/>
        </w:rPr>
        <w:t xml:space="preserve"> </w:t>
      </w:r>
      <w:r>
        <w:t>normách</w:t>
      </w:r>
      <w:r>
        <w:rPr>
          <w:spacing w:val="42"/>
        </w:rPr>
        <w:t xml:space="preserve"> </w:t>
      </w:r>
      <w:r>
        <w:t>a</w:t>
      </w:r>
      <w:r>
        <w:rPr>
          <w:spacing w:val="42"/>
        </w:rPr>
        <w:t xml:space="preserve"> </w:t>
      </w:r>
      <w:r>
        <w:t>aktualizovaný</w:t>
      </w:r>
      <w:r>
        <w:rPr>
          <w:spacing w:val="47"/>
        </w:rPr>
        <w:t xml:space="preserve"> </w:t>
      </w:r>
      <w:r>
        <w:t>vo</w:t>
      </w:r>
      <w:r>
        <w:rPr>
          <w:spacing w:val="42"/>
        </w:rPr>
        <w:t xml:space="preserve"> </w:t>
      </w:r>
      <w:r>
        <w:t>Vestníkoch</w:t>
      </w:r>
      <w:r>
        <w:rPr>
          <w:spacing w:val="43"/>
        </w:rPr>
        <w:t xml:space="preserve"> </w:t>
      </w:r>
      <w:r>
        <w:t>Úradu</w:t>
      </w:r>
      <w:r>
        <w:rPr>
          <w:spacing w:val="39"/>
        </w:rPr>
        <w:t xml:space="preserve"> </w:t>
      </w:r>
      <w:r>
        <w:t>pre</w:t>
      </w:r>
      <w:r>
        <w:rPr>
          <w:spacing w:val="42"/>
        </w:rPr>
        <w:t xml:space="preserve"> </w:t>
      </w:r>
      <w:r>
        <w:t>normalizáciu,</w:t>
      </w:r>
      <w:r>
        <w:rPr>
          <w:spacing w:val="46"/>
        </w:rPr>
        <w:t xml:space="preserve"> </w:t>
      </w:r>
      <w:r>
        <w:t>metrológiu</w:t>
      </w:r>
      <w:r>
        <w:rPr>
          <w:spacing w:val="42"/>
        </w:rPr>
        <w:t xml:space="preserve"> </w:t>
      </w:r>
      <w:r>
        <w:t>a</w:t>
      </w:r>
      <w:r>
        <w:rPr>
          <w:spacing w:val="42"/>
        </w:rPr>
        <w:t xml:space="preserve"> </w:t>
      </w:r>
      <w:r>
        <w:t>skúšobníctvo</w:t>
      </w:r>
      <w:r>
        <w:rPr>
          <w:spacing w:val="1"/>
        </w:rPr>
        <w:t xml:space="preserve"> </w:t>
      </w:r>
      <w:r>
        <w:t>SR,</w:t>
      </w:r>
      <w:r>
        <w:rPr>
          <w:spacing w:val="1"/>
        </w:rPr>
        <w:t xml:space="preserve"> </w:t>
      </w:r>
      <w:r>
        <w:t>elektronická</w:t>
      </w:r>
      <w:r>
        <w:rPr>
          <w:spacing w:val="1"/>
        </w:rPr>
        <w:t xml:space="preserve"> </w:t>
      </w:r>
      <w:r>
        <w:t>adresa</w:t>
      </w:r>
      <w:r>
        <w:rPr>
          <w:spacing w:val="1"/>
        </w:rPr>
        <w:t xml:space="preserve"> </w:t>
      </w:r>
      <w:hyperlink r:id="rId19" w:anchor="2" w:history="1">
        <w:r w:rsidRPr="00182B65">
          <w:rPr>
            <w:rStyle w:val="Hypertextovprepojenie"/>
          </w:rPr>
          <w:t>https://www.normoff.gov.sk/?csrt=2417108351371946611#2</w:t>
        </w:r>
      </w:hyperlink>
      <w:r>
        <w:t xml:space="preserve"> 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Vestníkoch</w:t>
      </w:r>
      <w:r>
        <w:rPr>
          <w:spacing w:val="1"/>
        </w:rPr>
        <w:t xml:space="preserve"> </w:t>
      </w:r>
      <w:r>
        <w:t>Ministerstva</w:t>
      </w:r>
      <w:r>
        <w:rPr>
          <w:spacing w:val="1"/>
        </w:rPr>
        <w:t xml:space="preserve"> </w:t>
      </w:r>
      <w:r>
        <w:t>výstavby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regionálneho rozvoja SR v zmysle ustanovenia § 13 zákona č. 133/2013 Z. z. o stavebných</w:t>
      </w:r>
      <w:r>
        <w:rPr>
          <w:spacing w:val="1"/>
        </w:rPr>
        <w:t xml:space="preserve"> </w:t>
      </w:r>
      <w:r>
        <w:t>výrobkoch</w:t>
      </w:r>
      <w:r>
        <w:rPr>
          <w:spacing w:val="18"/>
        </w:rPr>
        <w:t xml:space="preserve"> </w:t>
      </w:r>
      <w:r>
        <w:t>v</w:t>
      </w:r>
      <w:r>
        <w:rPr>
          <w:spacing w:val="18"/>
        </w:rPr>
        <w:t xml:space="preserve"> </w:t>
      </w:r>
      <w:r>
        <w:t>znení</w:t>
      </w:r>
      <w:r>
        <w:rPr>
          <w:spacing w:val="17"/>
        </w:rPr>
        <w:t xml:space="preserve"> </w:t>
      </w:r>
      <w:r>
        <w:t>neskorších</w:t>
      </w:r>
      <w:r>
        <w:rPr>
          <w:spacing w:val="15"/>
        </w:rPr>
        <w:t xml:space="preserve"> </w:t>
      </w:r>
      <w:r>
        <w:t>predpisov.</w:t>
      </w:r>
    </w:p>
    <w:p w:rsidR="007127CB" w:rsidRDefault="007127CB" w:rsidP="00D27F12">
      <w:r>
        <w:t>Nadradeným</w:t>
      </w:r>
      <w:r>
        <w:rPr>
          <w:spacing w:val="1"/>
        </w:rPr>
        <w:t xml:space="preserve"> </w:t>
      </w:r>
      <w:r>
        <w:t>predpisom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Úradný</w:t>
      </w:r>
      <w:r>
        <w:rPr>
          <w:spacing w:val="1"/>
        </w:rPr>
        <w:t xml:space="preserve"> </w:t>
      </w:r>
      <w:r>
        <w:t>vestník</w:t>
      </w:r>
      <w:r>
        <w:rPr>
          <w:spacing w:val="1"/>
        </w:rPr>
        <w:t xml:space="preserve"> </w:t>
      </w:r>
      <w:r>
        <w:t>európskej</w:t>
      </w:r>
      <w:r>
        <w:rPr>
          <w:spacing w:val="1"/>
        </w:rPr>
        <w:t xml:space="preserve"> </w:t>
      </w:r>
      <w:r>
        <w:t>únie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(angl.</w:t>
      </w:r>
      <w:r>
        <w:rPr>
          <w:spacing w:val="1"/>
        </w:rPr>
        <w:t xml:space="preserve"> </w:t>
      </w:r>
      <w:r>
        <w:t>„OJEC“)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databáza</w:t>
      </w:r>
      <w:r>
        <w:rPr>
          <w:spacing w:val="1"/>
        </w:rPr>
        <w:t xml:space="preserve"> </w:t>
      </w:r>
      <w:r>
        <w:t>európskych</w:t>
      </w:r>
      <w:r>
        <w:rPr>
          <w:spacing w:val="1"/>
        </w:rPr>
        <w:t xml:space="preserve"> </w:t>
      </w:r>
      <w:r>
        <w:t>technických</w:t>
      </w:r>
      <w:r>
        <w:rPr>
          <w:spacing w:val="1"/>
        </w:rPr>
        <w:t xml:space="preserve"> </w:t>
      </w:r>
      <w:r>
        <w:t>noriem,</w:t>
      </w:r>
      <w:r>
        <w:rPr>
          <w:spacing w:val="1"/>
        </w:rPr>
        <w:t xml:space="preserve"> </w:t>
      </w:r>
      <w:r>
        <w:t>harmonizovaných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stanovených</w:t>
      </w:r>
      <w:r>
        <w:rPr>
          <w:spacing w:val="1"/>
        </w:rPr>
        <w:t xml:space="preserve"> </w:t>
      </w:r>
      <w:r>
        <w:t>lehotách</w:t>
      </w:r>
      <w:r>
        <w:rPr>
          <w:spacing w:val="1"/>
        </w:rPr>
        <w:t xml:space="preserve"> </w:t>
      </w:r>
      <w:r>
        <w:t>koexistenčného</w:t>
      </w:r>
      <w:r>
        <w:rPr>
          <w:spacing w:val="1"/>
        </w:rPr>
        <w:t xml:space="preserve"> </w:t>
      </w:r>
      <w:r>
        <w:t>obdobia</w:t>
      </w:r>
      <w:r>
        <w:rPr>
          <w:spacing w:val="1"/>
        </w:rPr>
        <w:t xml:space="preserve"> </w:t>
      </w:r>
      <w:r>
        <w:t>(„NANDO“),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uplynutí</w:t>
      </w:r>
      <w:r>
        <w:rPr>
          <w:spacing w:val="1"/>
        </w:rPr>
        <w:t xml:space="preserve"> </w:t>
      </w:r>
      <w:r>
        <w:t>ktorého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smie</w:t>
      </w:r>
      <w:r>
        <w:rPr>
          <w:spacing w:val="1"/>
        </w:rPr>
        <w:t xml:space="preserve"> </w:t>
      </w:r>
      <w:r>
        <w:t>použiť</w:t>
      </w:r>
      <w:r>
        <w:rPr>
          <w:spacing w:val="1"/>
        </w:rPr>
        <w:t xml:space="preserve"> </w:t>
      </w:r>
      <w:r>
        <w:t>výlučne</w:t>
      </w:r>
      <w:r>
        <w:rPr>
          <w:spacing w:val="1"/>
        </w:rPr>
        <w:t xml:space="preserve"> </w:t>
      </w:r>
      <w:r>
        <w:t>harmonizovaná</w:t>
      </w:r>
      <w:r>
        <w:rPr>
          <w:spacing w:val="1"/>
        </w:rPr>
        <w:t xml:space="preserve"> </w:t>
      </w:r>
      <w:r>
        <w:t>EN.</w:t>
      </w:r>
      <w:r>
        <w:rPr>
          <w:spacing w:val="58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úplnosť je v týchto TKP uvádzaná aj elektronická cesta príslušných adries EÚ. Pre Úradný</w:t>
      </w:r>
      <w:r>
        <w:rPr>
          <w:spacing w:val="1"/>
        </w:rPr>
        <w:t xml:space="preserve"> </w:t>
      </w:r>
      <w:r>
        <w:t>vestník</w:t>
      </w:r>
      <w:r>
        <w:rPr>
          <w:spacing w:val="18"/>
        </w:rPr>
        <w:t xml:space="preserve"> </w:t>
      </w:r>
      <w:r>
        <w:t>OJEC</w:t>
      </w:r>
      <w:r>
        <w:rPr>
          <w:spacing w:val="15"/>
        </w:rPr>
        <w:t xml:space="preserve"> </w:t>
      </w:r>
      <w:r>
        <w:t>je</w:t>
      </w:r>
      <w:r>
        <w:rPr>
          <w:spacing w:val="16"/>
        </w:rPr>
        <w:t xml:space="preserve"> </w:t>
      </w:r>
      <w:r>
        <w:t>elektronická</w:t>
      </w:r>
      <w:r>
        <w:rPr>
          <w:spacing w:val="15"/>
        </w:rPr>
        <w:t xml:space="preserve"> </w:t>
      </w:r>
      <w:r>
        <w:t>adresa</w:t>
      </w:r>
      <w:r>
        <w:rPr>
          <w:spacing w:val="16"/>
        </w:rPr>
        <w:t xml:space="preserve"> </w:t>
      </w:r>
      <w:r>
        <w:t>nasledovná:</w:t>
      </w:r>
    </w:p>
    <w:p w:rsidR="007127CB" w:rsidRDefault="00590863" w:rsidP="00D27F12">
      <w:hyperlink r:id="rId20">
        <w:r w:rsidR="007127CB">
          <w:rPr>
            <w:color w:val="0000FF"/>
            <w:u w:val="single" w:color="0000FF"/>
          </w:rPr>
          <w:t>http://eurlex.europa.eu/JOIndex.do?ihmlang=sk</w:t>
        </w:r>
        <w:r w:rsidR="007127CB">
          <w:t>.</w:t>
        </w:r>
      </w:hyperlink>
    </w:p>
    <w:p w:rsidR="007127CB" w:rsidRDefault="007127CB" w:rsidP="00D27F12">
      <w:r>
        <w:t>Databáza</w:t>
      </w:r>
      <w:r>
        <w:rPr>
          <w:spacing w:val="1"/>
        </w:rPr>
        <w:t xml:space="preserve"> </w:t>
      </w:r>
      <w:r>
        <w:t>európskych</w:t>
      </w:r>
      <w:r>
        <w:rPr>
          <w:spacing w:val="1"/>
        </w:rPr>
        <w:t xml:space="preserve"> </w:t>
      </w:r>
      <w:r>
        <w:t>technických</w:t>
      </w:r>
      <w:r>
        <w:rPr>
          <w:spacing w:val="1"/>
        </w:rPr>
        <w:t xml:space="preserve"> </w:t>
      </w:r>
      <w:r>
        <w:t>výrobkových</w:t>
      </w:r>
      <w:r>
        <w:rPr>
          <w:spacing w:val="1"/>
        </w:rPr>
        <w:t xml:space="preserve"> </w:t>
      </w:r>
      <w:r>
        <w:t>noriem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stavebné</w:t>
      </w:r>
      <w:r>
        <w:rPr>
          <w:spacing w:val="1"/>
        </w:rPr>
        <w:t xml:space="preserve"> </w:t>
      </w:r>
      <w:r>
        <w:t>výrobky</w:t>
      </w:r>
      <w:r>
        <w:rPr>
          <w:spacing w:val="1"/>
        </w:rPr>
        <w:t xml:space="preserve"> </w:t>
      </w:r>
      <w:r>
        <w:t>má</w:t>
      </w:r>
      <w:r>
        <w:rPr>
          <w:spacing w:val="1"/>
        </w:rPr>
        <w:t xml:space="preserve"> </w:t>
      </w:r>
      <w:r>
        <w:t>adresu:</w:t>
      </w:r>
      <w:r>
        <w:rPr>
          <w:spacing w:val="1"/>
        </w:rPr>
        <w:t xml:space="preserve"> </w:t>
      </w:r>
      <w:hyperlink r:id="rId21" w:history="1">
        <w:r w:rsidRPr="00182B65">
          <w:rPr>
            <w:rStyle w:val="Hypertextovprepojenie"/>
            <w:spacing w:val="1"/>
          </w:rPr>
          <w:t>https://europa.eu/youreurope/business/product-requirements/standards/standards-in-europe/index_sk.htm</w:t>
        </w:r>
      </w:hyperlink>
      <w:r>
        <w:rPr>
          <w:spacing w:val="1"/>
        </w:rPr>
        <w:t xml:space="preserve"> </w:t>
      </w:r>
    </w:p>
    <w:p w:rsidR="007127CB" w:rsidRDefault="007127CB" w:rsidP="00D27F12">
      <w:r>
        <w:t>Za</w:t>
      </w:r>
      <w:r>
        <w:rPr>
          <w:spacing w:val="1"/>
        </w:rPr>
        <w:t xml:space="preserve"> </w:t>
      </w:r>
      <w:r>
        <w:t>číslom</w:t>
      </w:r>
      <w:r>
        <w:rPr>
          <w:spacing w:val="1"/>
        </w:rPr>
        <w:t xml:space="preserve"> </w:t>
      </w:r>
      <w:r>
        <w:t>technickej</w:t>
      </w:r>
      <w:r>
        <w:rPr>
          <w:spacing w:val="1"/>
        </w:rPr>
        <w:t xml:space="preserve"> </w:t>
      </w:r>
      <w:r>
        <w:t>normy</w:t>
      </w:r>
      <w:r>
        <w:rPr>
          <w:spacing w:val="1"/>
        </w:rPr>
        <w:t xml:space="preserve"> </w:t>
      </w:r>
      <w:r>
        <w:t>nasleduje</w:t>
      </w:r>
      <w:r>
        <w:rPr>
          <w:spacing w:val="1"/>
        </w:rPr>
        <w:t xml:space="preserve"> </w:t>
      </w:r>
      <w:r>
        <w:t>číslo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zátvorke,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je</w:t>
      </w:r>
      <w:r>
        <w:rPr>
          <w:spacing w:val="58"/>
        </w:rPr>
        <w:t xml:space="preserve"> </w:t>
      </w:r>
      <w:r>
        <w:t>doplnkovým</w:t>
      </w:r>
      <w:r>
        <w:rPr>
          <w:spacing w:val="58"/>
        </w:rPr>
        <w:t xml:space="preserve"> </w:t>
      </w:r>
      <w:r>
        <w:t>označením</w:t>
      </w:r>
      <w:r>
        <w:rPr>
          <w:spacing w:val="1"/>
        </w:rPr>
        <w:t xml:space="preserve"> </w:t>
      </w:r>
      <w:r>
        <w:t>triednika</w:t>
      </w:r>
      <w:r>
        <w:rPr>
          <w:spacing w:val="1"/>
        </w:rPr>
        <w:t xml:space="preserve"> </w:t>
      </w:r>
      <w:r>
        <w:t>slovenských</w:t>
      </w:r>
      <w:r>
        <w:rPr>
          <w:spacing w:val="1"/>
        </w:rPr>
        <w:t xml:space="preserve"> </w:t>
      </w:r>
      <w:r>
        <w:t>technických</w:t>
      </w:r>
      <w:r>
        <w:rPr>
          <w:spacing w:val="1"/>
        </w:rPr>
        <w:t xml:space="preserve"> </w:t>
      </w:r>
      <w:r>
        <w:t>noriem</w:t>
      </w:r>
      <w:r>
        <w:rPr>
          <w:spacing w:val="1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bude</w:t>
      </w:r>
      <w:r>
        <w:rPr>
          <w:spacing w:val="59"/>
        </w:rPr>
        <w:t xml:space="preserve"> </w:t>
      </w:r>
      <w:r>
        <w:t>vhodným</w:t>
      </w:r>
      <w:r>
        <w:rPr>
          <w:spacing w:val="59"/>
        </w:rPr>
        <w:t xml:space="preserve"> </w:t>
      </w:r>
      <w:r>
        <w:t>doplnkom</w:t>
      </w:r>
      <w:r>
        <w:rPr>
          <w:spacing w:val="58"/>
        </w:rPr>
        <w:t xml:space="preserve"> </w:t>
      </w:r>
      <w:r>
        <w:t>pre</w:t>
      </w:r>
      <w:r>
        <w:rPr>
          <w:spacing w:val="59"/>
        </w:rPr>
        <w:t xml:space="preserve"> </w:t>
      </w:r>
      <w:r>
        <w:t>hľadanie</w:t>
      </w:r>
      <w:r>
        <w:rPr>
          <w:spacing w:val="59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katalógu</w:t>
      </w:r>
      <w:r>
        <w:rPr>
          <w:spacing w:val="13"/>
        </w:rPr>
        <w:t xml:space="preserve"> </w:t>
      </w:r>
      <w:r>
        <w:t>STN.</w:t>
      </w:r>
    </w:p>
    <w:p w:rsidR="007127CB" w:rsidRDefault="007127CB" w:rsidP="00193B34">
      <w:pPr>
        <w:jc w:val="left"/>
      </w:pPr>
      <w:r>
        <w:t>STN</w:t>
      </w:r>
      <w:r>
        <w:rPr>
          <w:spacing w:val="2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ISO</w:t>
      </w:r>
      <w:r>
        <w:rPr>
          <w:spacing w:val="3"/>
        </w:rPr>
        <w:t xml:space="preserve"> </w:t>
      </w:r>
      <w:r>
        <w:t>9001</w:t>
      </w:r>
      <w:r>
        <w:rPr>
          <w:rFonts w:ascii="Times New Roman" w:hAnsi="Times New Roman"/>
        </w:rPr>
        <w:tab/>
      </w:r>
      <w:r w:rsidR="00687EBD">
        <w:rPr>
          <w:rFonts w:ascii="Times New Roman" w:hAnsi="Times New Roman"/>
        </w:rPr>
        <w:tab/>
      </w:r>
      <w:r>
        <w:t>Systémy</w:t>
      </w:r>
      <w:r>
        <w:rPr>
          <w:spacing w:val="-4"/>
        </w:rPr>
        <w:t xml:space="preserve"> </w:t>
      </w:r>
      <w:r>
        <w:t>manažérstva</w:t>
      </w:r>
      <w:r>
        <w:rPr>
          <w:spacing w:val="-5"/>
        </w:rPr>
        <w:t xml:space="preserve"> </w:t>
      </w:r>
      <w:r>
        <w:t>kvality.</w:t>
      </w:r>
      <w:r>
        <w:rPr>
          <w:spacing w:val="-1"/>
        </w:rPr>
        <w:t xml:space="preserve"> </w:t>
      </w:r>
      <w:r>
        <w:t>Požiadavky.</w:t>
      </w:r>
      <w:r w:rsidR="00687EBD">
        <w:br/>
      </w:r>
      <w:r>
        <w:t>-01</w:t>
      </w:r>
      <w:r>
        <w:rPr>
          <w:spacing w:val="2"/>
        </w:rPr>
        <w:t xml:space="preserve"> </w:t>
      </w:r>
      <w:r>
        <w:t>0320</w:t>
      </w:r>
    </w:p>
    <w:p w:rsidR="007127CB" w:rsidRDefault="007127CB" w:rsidP="00193B34">
      <w:pPr>
        <w:jc w:val="left"/>
      </w:pPr>
      <w:r>
        <w:t>STN ISO/IEC</w:t>
      </w:r>
      <w:r>
        <w:rPr>
          <w:spacing w:val="1"/>
        </w:rPr>
        <w:t xml:space="preserve"> </w:t>
      </w:r>
      <w:r>
        <w:t>90003</w:t>
      </w:r>
      <w:r>
        <w:rPr>
          <w:rFonts w:ascii="Times New Roman" w:hAnsi="Times New Roman"/>
        </w:rPr>
        <w:tab/>
      </w:r>
      <w:r w:rsidR="00687EBD">
        <w:rPr>
          <w:rFonts w:ascii="Times New Roman" w:hAnsi="Times New Roman"/>
        </w:rPr>
        <w:tab/>
      </w:r>
      <w:r>
        <w:t>Softvérové</w:t>
      </w:r>
      <w:r>
        <w:rPr>
          <w:spacing w:val="-3"/>
        </w:rPr>
        <w:t xml:space="preserve"> </w:t>
      </w:r>
      <w:r>
        <w:t>inžinierstvo.</w:t>
      </w:r>
      <w:r>
        <w:rPr>
          <w:spacing w:val="-5"/>
        </w:rPr>
        <w:t xml:space="preserve"> </w:t>
      </w:r>
      <w:r>
        <w:t>Návod</w:t>
      </w:r>
      <w:r>
        <w:rPr>
          <w:spacing w:val="-3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aplikáciu</w:t>
      </w:r>
      <w:r>
        <w:rPr>
          <w:spacing w:val="-5"/>
        </w:rPr>
        <w:t xml:space="preserve"> </w:t>
      </w:r>
      <w:r>
        <w:t>ISO</w:t>
      </w:r>
      <w:r>
        <w:rPr>
          <w:spacing w:val="-6"/>
        </w:rPr>
        <w:t xml:space="preserve"> </w:t>
      </w:r>
      <w:r>
        <w:t>9001:2000</w:t>
      </w:r>
      <w:r>
        <w:rPr>
          <w:spacing w:val="-4"/>
        </w:rPr>
        <w:t xml:space="preserve"> </w:t>
      </w:r>
      <w:r>
        <w:t>pre</w:t>
      </w:r>
      <w:r w:rsidR="00687EBD">
        <w:br/>
      </w:r>
      <w:r>
        <w:t>-369</w:t>
      </w:r>
      <w:r w:rsidR="00687EBD">
        <w:rPr>
          <w:spacing w:val="2"/>
        </w:rPr>
        <w:t> </w:t>
      </w:r>
      <w:r>
        <w:t>782</w:t>
      </w:r>
      <w:r w:rsidR="00687EBD">
        <w:tab/>
      </w:r>
      <w:r w:rsidR="00687EBD">
        <w:tab/>
      </w:r>
      <w:r w:rsidR="00687EBD">
        <w:tab/>
      </w:r>
      <w:r>
        <w:t>počítačový</w:t>
      </w:r>
      <w:r>
        <w:rPr>
          <w:spacing w:val="7"/>
        </w:rPr>
        <w:t xml:space="preserve"> </w:t>
      </w:r>
      <w:r>
        <w:t>softvér</w:t>
      </w:r>
    </w:p>
    <w:p w:rsidR="00687EBD" w:rsidRDefault="007127CB" w:rsidP="00193B34">
      <w:pPr>
        <w:jc w:val="left"/>
      </w:pPr>
      <w:r>
        <w:t>STN</w:t>
      </w:r>
      <w:r>
        <w:rPr>
          <w:spacing w:val="-1"/>
        </w:rPr>
        <w:t xml:space="preserve"> EN </w:t>
      </w:r>
      <w:r>
        <w:t>ISO</w:t>
      </w:r>
      <w:r>
        <w:rPr>
          <w:spacing w:val="2"/>
        </w:rPr>
        <w:t xml:space="preserve"> </w:t>
      </w:r>
      <w:r>
        <w:t>45001:2024-</w:t>
      </w:r>
      <w:r>
        <w:tab/>
      </w:r>
      <w:r w:rsidRPr="00F225A3">
        <w:t>Systémy manažérstva bezpečnosti a ochrany zdravia pri práci.</w:t>
      </w:r>
      <w:r w:rsidR="00687EBD">
        <w:br/>
      </w:r>
      <w:r>
        <w:t xml:space="preserve">03  </w:t>
      </w:r>
      <w:r w:rsidRPr="00F225A3">
        <w:t>(83 3000)</w:t>
      </w:r>
      <w:r>
        <w:rPr>
          <w:rFonts w:ascii="Times New Roman" w:hAnsi="Times New Roman"/>
        </w:rPr>
        <w:tab/>
      </w:r>
      <w:r w:rsidR="00687EBD">
        <w:rPr>
          <w:rFonts w:ascii="Times New Roman" w:hAnsi="Times New Roman"/>
        </w:rPr>
        <w:tab/>
      </w:r>
      <w:r w:rsidR="00687EBD">
        <w:rPr>
          <w:rFonts w:ascii="Times New Roman" w:hAnsi="Times New Roman"/>
        </w:rPr>
        <w:tab/>
      </w:r>
      <w:r>
        <w:t>Požiadavky s usmernením na používanie</w:t>
      </w:r>
    </w:p>
    <w:p w:rsidR="00193B34" w:rsidRDefault="007127CB" w:rsidP="00193B34">
      <w:pPr>
        <w:jc w:val="left"/>
      </w:pPr>
      <w:r>
        <w:t>STN EN ISO 14001:2016-</w:t>
      </w:r>
      <w:r>
        <w:rPr>
          <w:spacing w:val="-56"/>
        </w:rPr>
        <w:t xml:space="preserve"> </w:t>
      </w:r>
      <w:r w:rsidR="00193B34">
        <w:rPr>
          <w:spacing w:val="-56"/>
        </w:rPr>
        <w:tab/>
      </w:r>
      <w:r w:rsidR="00193B34">
        <w:t>Systémy</w:t>
      </w:r>
      <w:r w:rsidR="00193B34">
        <w:rPr>
          <w:rFonts w:ascii="Times New Roman" w:hAnsi="Times New Roman"/>
        </w:rPr>
        <w:tab/>
      </w:r>
      <w:r w:rsidR="00193B34">
        <w:t>manažérstva environmentu.</w:t>
      </w:r>
      <w:r w:rsidR="00193B34">
        <w:rPr>
          <w:rFonts w:ascii="Times New Roman" w:hAnsi="Times New Roman"/>
        </w:rPr>
        <w:tab/>
      </w:r>
      <w:r w:rsidR="00193B34">
        <w:t>Požiadavky</w:t>
      </w:r>
      <w:r w:rsidR="00193B34">
        <w:rPr>
          <w:rFonts w:ascii="Times New Roman" w:hAnsi="Times New Roman"/>
        </w:rPr>
        <w:tab/>
      </w:r>
      <w:r w:rsidR="00193B34">
        <w:rPr>
          <w:spacing w:val="-4"/>
        </w:rPr>
        <w:t xml:space="preserve">s </w:t>
      </w:r>
      <w:r w:rsidR="00193B34">
        <w:rPr>
          <w:spacing w:val="-56"/>
        </w:rPr>
        <w:t xml:space="preserve"> </w:t>
      </w:r>
      <w:r w:rsidR="00193B34">
        <w:t>pokynmi</w:t>
      </w:r>
      <w:r w:rsidR="00193B34">
        <w:rPr>
          <w:spacing w:val="2"/>
        </w:rPr>
        <w:t xml:space="preserve"> </w:t>
      </w:r>
      <w:r w:rsidR="00193B34">
        <w:t>04</w:t>
      </w:r>
      <w:r w:rsidR="00193B34">
        <w:rPr>
          <w:spacing w:val="3"/>
        </w:rPr>
        <w:t xml:space="preserve"> </w:t>
      </w:r>
      <w:r w:rsidR="00193B34">
        <w:t>(83 9001)</w:t>
      </w:r>
      <w:r w:rsidR="00193B34">
        <w:tab/>
      </w:r>
      <w:r w:rsidR="00193B34">
        <w:tab/>
      </w:r>
      <w:r w:rsidR="00193B34">
        <w:tab/>
        <w:t>na použitie</w:t>
      </w:r>
      <w:r w:rsidR="00193B34">
        <w:rPr>
          <w:spacing w:val="3"/>
        </w:rPr>
        <w:t xml:space="preserve"> </w:t>
      </w:r>
      <w:r w:rsidR="00193B34">
        <w:t>(ISO</w:t>
      </w:r>
      <w:r w:rsidR="00193B34">
        <w:rPr>
          <w:spacing w:val="4"/>
        </w:rPr>
        <w:t xml:space="preserve"> </w:t>
      </w:r>
      <w:r w:rsidR="00193B34">
        <w:t>14001:2015)</w:t>
      </w:r>
    </w:p>
    <w:p w:rsidR="00B64BA5" w:rsidRDefault="007127CB" w:rsidP="00687EBD">
      <w:pPr>
        <w:jc w:val="left"/>
      </w:pPr>
      <w:r>
        <w:t>STN</w:t>
      </w:r>
      <w:r>
        <w:rPr>
          <w:spacing w:val="2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ISO</w:t>
      </w:r>
      <w:r>
        <w:rPr>
          <w:spacing w:val="3"/>
        </w:rPr>
        <w:t xml:space="preserve"> </w:t>
      </w:r>
      <w:r>
        <w:t>19011</w:t>
      </w:r>
      <w:r>
        <w:rPr>
          <w:spacing w:val="1"/>
        </w:rPr>
        <w:t xml:space="preserve"> </w:t>
      </w:r>
      <w:r>
        <w:t>(010330)Návod</w:t>
      </w:r>
      <w:r>
        <w:rPr>
          <w:spacing w:val="10"/>
        </w:rPr>
        <w:t xml:space="preserve"> </w:t>
      </w:r>
      <w:r>
        <w:t>na</w:t>
      </w:r>
      <w:r>
        <w:rPr>
          <w:spacing w:val="10"/>
        </w:rPr>
        <w:t xml:space="preserve"> </w:t>
      </w:r>
      <w:r>
        <w:t>auditovanie</w:t>
      </w:r>
      <w:r>
        <w:rPr>
          <w:spacing w:val="8"/>
        </w:rPr>
        <w:t xml:space="preserve"> </w:t>
      </w:r>
      <w:r>
        <w:t>systémov</w:t>
      </w:r>
      <w:r>
        <w:rPr>
          <w:spacing w:val="8"/>
        </w:rPr>
        <w:t xml:space="preserve"> </w:t>
      </w:r>
      <w:r>
        <w:t>manažérstva</w:t>
      </w:r>
      <w:r>
        <w:rPr>
          <w:spacing w:val="8"/>
        </w:rPr>
        <w:t xml:space="preserve"> </w:t>
      </w:r>
      <w:r>
        <w:t>(ISO</w:t>
      </w:r>
      <w:r>
        <w:rPr>
          <w:spacing w:val="9"/>
        </w:rPr>
        <w:t xml:space="preserve"> </w:t>
      </w:r>
      <w:r>
        <w:t>19011:</w:t>
      </w:r>
      <w:r>
        <w:rPr>
          <w:spacing w:val="-56"/>
        </w:rPr>
        <w:t xml:space="preserve"> </w:t>
      </w:r>
      <w:r>
        <w:t>2018)</w:t>
      </w:r>
    </w:p>
    <w:p w:rsidR="007549D5" w:rsidRDefault="007127CB" w:rsidP="00687EBD">
      <w:pPr>
        <w:jc w:val="left"/>
      </w:pPr>
      <w:r>
        <w:t>STN</w:t>
      </w:r>
      <w:r w:rsidRPr="007549D5">
        <w:t xml:space="preserve"> </w:t>
      </w:r>
      <w:r>
        <w:t>EN</w:t>
      </w:r>
      <w:r w:rsidRPr="007549D5">
        <w:t xml:space="preserve"> </w:t>
      </w:r>
      <w:r>
        <w:t>ISO</w:t>
      </w:r>
      <w:r w:rsidRPr="007549D5">
        <w:t xml:space="preserve"> </w:t>
      </w:r>
      <w:r>
        <w:t>3740</w:t>
      </w:r>
      <w:r w:rsidRPr="007549D5">
        <w:tab/>
      </w:r>
      <w:r w:rsidR="007549D5" w:rsidRPr="007549D5">
        <w:tab/>
      </w:r>
      <w:r>
        <w:t>Akustika.</w:t>
      </w:r>
      <w:r w:rsidRPr="007549D5">
        <w:t xml:space="preserve"> </w:t>
      </w:r>
      <w:r>
        <w:t>Určenie</w:t>
      </w:r>
      <w:r w:rsidRPr="007549D5">
        <w:t xml:space="preserve"> </w:t>
      </w:r>
      <w:r>
        <w:t>hladín</w:t>
      </w:r>
      <w:r w:rsidRPr="007549D5">
        <w:t xml:space="preserve"> </w:t>
      </w:r>
      <w:r>
        <w:t>akustického</w:t>
      </w:r>
      <w:r w:rsidRPr="007549D5">
        <w:t xml:space="preserve"> </w:t>
      </w:r>
      <w:r>
        <w:t>výkonu</w:t>
      </w:r>
      <w:r w:rsidRPr="007549D5">
        <w:t xml:space="preserve"> </w:t>
      </w:r>
      <w:r>
        <w:t>zdrojov</w:t>
      </w:r>
      <w:r w:rsidRPr="007549D5">
        <w:t xml:space="preserve"> </w:t>
      </w:r>
      <w:r>
        <w:t>hluku.</w:t>
      </w:r>
      <w:r w:rsidR="007549D5">
        <w:br/>
      </w:r>
      <w:r>
        <w:t>-01</w:t>
      </w:r>
      <w:r w:rsidRPr="007549D5">
        <w:t xml:space="preserve"> </w:t>
      </w:r>
      <w:r>
        <w:t>1603</w:t>
      </w:r>
      <w:r w:rsidR="007549D5">
        <w:tab/>
      </w:r>
      <w:r w:rsidR="007549D5">
        <w:tab/>
      </w:r>
      <w:r w:rsidR="007549D5">
        <w:tab/>
      </w:r>
      <w:r>
        <w:t>Pokyny</w:t>
      </w:r>
      <w:r w:rsidRPr="007549D5">
        <w:t xml:space="preserve"> </w:t>
      </w:r>
      <w:r>
        <w:t>na</w:t>
      </w:r>
      <w:r w:rsidRPr="007549D5">
        <w:t xml:space="preserve"> </w:t>
      </w:r>
      <w:r>
        <w:t>používanie základných</w:t>
      </w:r>
      <w:r w:rsidRPr="007549D5">
        <w:t xml:space="preserve"> </w:t>
      </w:r>
      <w:r>
        <w:t>noriem</w:t>
      </w:r>
      <w:r w:rsidRPr="007549D5">
        <w:t xml:space="preserve"> </w:t>
      </w:r>
      <w:r>
        <w:t>(ISO</w:t>
      </w:r>
      <w:r w:rsidRPr="007549D5">
        <w:t xml:space="preserve"> </w:t>
      </w:r>
      <w:r>
        <w:t>3740:2019)</w:t>
      </w:r>
    </w:p>
    <w:p w:rsidR="005B70CB" w:rsidRDefault="007127CB" w:rsidP="00687EBD">
      <w:pPr>
        <w:jc w:val="left"/>
      </w:pPr>
      <w:r>
        <w:lastRenderedPageBreak/>
        <w:t>STN</w:t>
      </w:r>
      <w:r w:rsidRPr="005B70CB">
        <w:t xml:space="preserve"> </w:t>
      </w:r>
      <w:r>
        <w:t>EN ISO/IEC</w:t>
      </w:r>
      <w:r w:rsidRPr="005B70CB">
        <w:t xml:space="preserve"> </w:t>
      </w:r>
      <w:r>
        <w:t>17025</w:t>
      </w:r>
      <w:r w:rsidRPr="005B70CB">
        <w:tab/>
      </w:r>
      <w:r>
        <w:t>Všeobecné</w:t>
      </w:r>
      <w:r w:rsidRPr="005B70CB">
        <w:tab/>
      </w:r>
      <w:r>
        <w:t>požiadavky</w:t>
      </w:r>
      <w:r w:rsidRPr="005B70CB">
        <w:tab/>
      </w:r>
      <w:r>
        <w:t>na</w:t>
      </w:r>
      <w:r w:rsidRPr="005B70CB">
        <w:tab/>
      </w:r>
      <w:r>
        <w:t>kompetentnosť</w:t>
      </w:r>
      <w:r w:rsidR="005B70CB">
        <w:t xml:space="preserve"> </w:t>
      </w:r>
      <w:r>
        <w:t>skúšobných</w:t>
      </w:r>
      <w:r w:rsidR="005B70CB">
        <w:br/>
      </w:r>
      <w:r>
        <w:t>-01</w:t>
      </w:r>
      <w:r w:rsidRPr="005B70CB">
        <w:t xml:space="preserve"> </w:t>
      </w:r>
      <w:r>
        <w:t>5253</w:t>
      </w:r>
      <w:r w:rsidR="005B70CB">
        <w:tab/>
      </w:r>
      <w:r w:rsidR="005B70CB">
        <w:tab/>
      </w:r>
      <w:r w:rsidR="005B70CB">
        <w:tab/>
      </w:r>
      <w:r>
        <w:t>a</w:t>
      </w:r>
      <w:r w:rsidRPr="005B70CB">
        <w:t xml:space="preserve"> </w:t>
      </w:r>
      <w:r>
        <w:t>kalibračných laboratórií (ISO/IEC</w:t>
      </w:r>
      <w:r w:rsidRPr="005B70CB">
        <w:t xml:space="preserve"> </w:t>
      </w:r>
      <w:r>
        <w:t>17025:2017)</w:t>
      </w:r>
    </w:p>
    <w:p w:rsidR="007127CB" w:rsidRDefault="007127CB" w:rsidP="00687EBD">
      <w:pPr>
        <w:jc w:val="left"/>
      </w:pPr>
      <w:r>
        <w:t>STN ISO</w:t>
      </w:r>
      <w:r w:rsidRPr="005B70CB">
        <w:t xml:space="preserve"> </w:t>
      </w:r>
      <w:r>
        <w:t>10006</w:t>
      </w:r>
      <w:r w:rsidRPr="005B70CB">
        <w:tab/>
      </w:r>
      <w:r w:rsidR="005B70CB">
        <w:tab/>
      </w:r>
      <w:r>
        <w:t>Manažérstvo</w:t>
      </w:r>
      <w:r w:rsidRPr="005B70CB">
        <w:t xml:space="preserve"> </w:t>
      </w:r>
      <w:r>
        <w:t>kvality.</w:t>
      </w:r>
      <w:r w:rsidRPr="005B70CB">
        <w:t xml:space="preserve"> </w:t>
      </w:r>
      <w:r>
        <w:t>Návod</w:t>
      </w:r>
      <w:r w:rsidRPr="005B70CB">
        <w:t xml:space="preserve"> </w:t>
      </w:r>
      <w:r>
        <w:t>na</w:t>
      </w:r>
      <w:r w:rsidRPr="005B70CB">
        <w:t xml:space="preserve"> </w:t>
      </w:r>
      <w:r>
        <w:t>manažérstvo</w:t>
      </w:r>
      <w:r w:rsidRPr="005B70CB">
        <w:t xml:space="preserve"> </w:t>
      </w:r>
      <w:r>
        <w:t>kvality v</w:t>
      </w:r>
      <w:r w:rsidR="005B70CB">
        <w:t> </w:t>
      </w:r>
      <w:r>
        <w:t>projektoch</w:t>
      </w:r>
      <w:r w:rsidR="005B70CB">
        <w:br/>
      </w:r>
      <w:r>
        <w:t>-01</w:t>
      </w:r>
      <w:r w:rsidRPr="005B70CB">
        <w:t xml:space="preserve"> </w:t>
      </w:r>
      <w:r>
        <w:t>0325</w:t>
      </w:r>
    </w:p>
    <w:p w:rsidR="007127CB" w:rsidRPr="007549D5" w:rsidRDefault="007127CB" w:rsidP="00687EBD">
      <w:pPr>
        <w:jc w:val="left"/>
      </w:pPr>
      <w:r w:rsidRPr="000B4EB9">
        <w:t>STN ISO 10005:2020-02</w:t>
      </w:r>
      <w:r>
        <w:tab/>
      </w:r>
      <w:r w:rsidRPr="00DA59B5">
        <w:t>Manažérstvo kvality. Návod na plány kvality</w:t>
      </w:r>
      <w:r w:rsidR="004A7BB7">
        <w:br/>
      </w:r>
      <w:r w:rsidRPr="00DA59B5">
        <w:t>(01 0324)</w:t>
      </w:r>
      <w:r>
        <w:tab/>
      </w:r>
    </w:p>
    <w:p w:rsidR="007127CB" w:rsidRDefault="007127CB" w:rsidP="00687EBD">
      <w:pPr>
        <w:spacing w:after="120"/>
        <w:jc w:val="left"/>
      </w:pPr>
      <w:r>
        <w:t>STN</w:t>
      </w:r>
      <w:r>
        <w:rPr>
          <w:spacing w:val="2"/>
        </w:rPr>
        <w:t xml:space="preserve"> </w:t>
      </w:r>
      <w:r>
        <w:t>01</w:t>
      </w:r>
      <w:r>
        <w:rPr>
          <w:spacing w:val="1"/>
        </w:rPr>
        <w:t xml:space="preserve"> </w:t>
      </w:r>
      <w:r>
        <w:t>3419</w:t>
      </w:r>
      <w:r>
        <w:rPr>
          <w:rFonts w:ascii="Times New Roman" w:hAnsi="Times New Roman"/>
        </w:rPr>
        <w:tab/>
      </w:r>
      <w:r w:rsidR="0015591B">
        <w:rPr>
          <w:rFonts w:ascii="Times New Roman" w:hAnsi="Times New Roman"/>
        </w:rPr>
        <w:tab/>
      </w:r>
      <w:r w:rsidR="0015591B">
        <w:rPr>
          <w:rFonts w:ascii="Times New Roman" w:hAnsi="Times New Roman"/>
        </w:rPr>
        <w:tab/>
      </w:r>
      <w:r>
        <w:t>Výkresy v stavebníctve.</w:t>
      </w:r>
      <w:r>
        <w:rPr>
          <w:spacing w:val="2"/>
        </w:rPr>
        <w:t xml:space="preserve"> </w:t>
      </w:r>
      <w:r>
        <w:t>Vytyčovacie</w:t>
      </w:r>
      <w:r>
        <w:rPr>
          <w:spacing w:val="2"/>
        </w:rPr>
        <w:t xml:space="preserve"> </w:t>
      </w:r>
      <w:r>
        <w:t>výkresy stavieb</w:t>
      </w:r>
    </w:p>
    <w:p w:rsidR="004A7BB7" w:rsidRDefault="007127CB" w:rsidP="00687EBD">
      <w:pPr>
        <w:spacing w:after="120"/>
        <w:jc w:val="left"/>
        <w:rPr>
          <w:spacing w:val="-55"/>
        </w:rPr>
      </w:pPr>
      <w:r>
        <w:t>STN</w:t>
      </w:r>
      <w:r>
        <w:rPr>
          <w:spacing w:val="2"/>
        </w:rPr>
        <w:t xml:space="preserve"> </w:t>
      </w:r>
      <w:r>
        <w:t>01</w:t>
      </w:r>
      <w:r>
        <w:rPr>
          <w:spacing w:val="1"/>
        </w:rPr>
        <w:t xml:space="preserve"> </w:t>
      </w:r>
      <w:r>
        <w:t>3419</w:t>
      </w:r>
      <w:r>
        <w:rPr>
          <w:spacing w:val="3"/>
        </w:rPr>
        <w:t xml:space="preserve"> </w:t>
      </w:r>
      <w:r>
        <w:t>Z1</w:t>
      </w:r>
      <w:r>
        <w:rPr>
          <w:rFonts w:ascii="Times New Roman" w:hAnsi="Times New Roman"/>
        </w:rPr>
        <w:tab/>
      </w:r>
      <w:r w:rsidR="0015591B">
        <w:rPr>
          <w:rFonts w:ascii="Times New Roman" w:hAnsi="Times New Roman"/>
        </w:rPr>
        <w:tab/>
      </w:r>
      <w:r>
        <w:t>Výkresy</w:t>
      </w:r>
      <w:r>
        <w:rPr>
          <w:spacing w:val="2"/>
        </w:rPr>
        <w:t xml:space="preserve"> </w:t>
      </w:r>
      <w:r>
        <w:t>v</w:t>
      </w:r>
      <w:r>
        <w:rPr>
          <w:spacing w:val="2"/>
        </w:rPr>
        <w:t xml:space="preserve"> </w:t>
      </w:r>
      <w:r>
        <w:t>stavebníctve.</w:t>
      </w:r>
      <w:r>
        <w:rPr>
          <w:spacing w:val="3"/>
        </w:rPr>
        <w:t xml:space="preserve"> </w:t>
      </w:r>
      <w:r>
        <w:t>Vytyčovacie</w:t>
      </w:r>
      <w:r>
        <w:rPr>
          <w:spacing w:val="4"/>
        </w:rPr>
        <w:t xml:space="preserve"> </w:t>
      </w:r>
      <w:r>
        <w:t>výkresy</w:t>
      </w:r>
      <w:r>
        <w:rPr>
          <w:spacing w:val="2"/>
        </w:rPr>
        <w:t xml:space="preserve"> </w:t>
      </w:r>
      <w:r>
        <w:t>stavieb</w:t>
      </w:r>
      <w:r>
        <w:rPr>
          <w:spacing w:val="4"/>
        </w:rPr>
        <w:t xml:space="preserve"> </w:t>
      </w:r>
      <w:r>
        <w:t>– zmena1</w:t>
      </w:r>
      <w:r>
        <w:rPr>
          <w:spacing w:val="-55"/>
        </w:rPr>
        <w:t xml:space="preserve"> </w:t>
      </w:r>
    </w:p>
    <w:p w:rsidR="007127CB" w:rsidRDefault="007127CB" w:rsidP="004A7BB7">
      <w:pPr>
        <w:spacing w:after="120"/>
        <w:jc w:val="left"/>
      </w:pPr>
      <w:r>
        <w:t>STN</w:t>
      </w:r>
      <w:r>
        <w:rPr>
          <w:spacing w:val="2"/>
        </w:rPr>
        <w:t xml:space="preserve"> </w:t>
      </w:r>
      <w:r>
        <w:t>01</w:t>
      </w:r>
      <w:r>
        <w:rPr>
          <w:spacing w:val="1"/>
        </w:rPr>
        <w:t xml:space="preserve"> </w:t>
      </w:r>
      <w:r>
        <w:t>8020</w:t>
      </w:r>
      <w:r>
        <w:rPr>
          <w:rFonts w:ascii="Times New Roman" w:hAnsi="Times New Roman"/>
        </w:rPr>
        <w:tab/>
      </w:r>
      <w:r w:rsidR="0015591B">
        <w:rPr>
          <w:rFonts w:ascii="Times New Roman" w:hAnsi="Times New Roman"/>
        </w:rPr>
        <w:tab/>
      </w:r>
      <w:r w:rsidR="0015591B">
        <w:rPr>
          <w:rFonts w:ascii="Times New Roman" w:hAnsi="Times New Roman"/>
        </w:rPr>
        <w:tab/>
      </w:r>
      <w:r>
        <w:rPr>
          <w:w w:val="105"/>
        </w:rPr>
        <w:t>Dopravné</w:t>
      </w:r>
      <w:r>
        <w:rPr>
          <w:spacing w:val="-8"/>
          <w:w w:val="105"/>
        </w:rPr>
        <w:t xml:space="preserve"> </w:t>
      </w:r>
      <w:r>
        <w:rPr>
          <w:w w:val="105"/>
        </w:rPr>
        <w:t>značky</w:t>
      </w:r>
      <w:r>
        <w:rPr>
          <w:spacing w:val="-11"/>
          <w:w w:val="105"/>
        </w:rPr>
        <w:t xml:space="preserve"> </w:t>
      </w:r>
      <w:r>
        <w:rPr>
          <w:w w:val="105"/>
        </w:rPr>
        <w:t>na</w:t>
      </w:r>
      <w:r>
        <w:rPr>
          <w:spacing w:val="-8"/>
          <w:w w:val="105"/>
        </w:rPr>
        <w:t xml:space="preserve"> </w:t>
      </w:r>
      <w:r>
        <w:rPr>
          <w:w w:val="105"/>
        </w:rPr>
        <w:t>pozemných</w:t>
      </w:r>
      <w:r>
        <w:rPr>
          <w:spacing w:val="-11"/>
          <w:w w:val="105"/>
        </w:rPr>
        <w:t xml:space="preserve"> </w:t>
      </w:r>
      <w:r>
        <w:rPr>
          <w:w w:val="105"/>
        </w:rPr>
        <w:t>komunikáciách</w:t>
      </w:r>
    </w:p>
    <w:p w:rsidR="007127CB" w:rsidRDefault="007127CB" w:rsidP="004A7BB7">
      <w:pPr>
        <w:spacing w:after="120"/>
        <w:ind w:left="2835" w:hanging="2835"/>
        <w:jc w:val="left"/>
      </w:pPr>
      <w:r>
        <w:t>STN</w:t>
      </w:r>
      <w:r>
        <w:rPr>
          <w:spacing w:val="2"/>
        </w:rPr>
        <w:t xml:space="preserve"> </w:t>
      </w:r>
      <w:r>
        <w:t>03</w:t>
      </w:r>
      <w:r>
        <w:rPr>
          <w:spacing w:val="1"/>
        </w:rPr>
        <w:t xml:space="preserve"> </w:t>
      </w:r>
      <w:r>
        <w:t>8372</w:t>
      </w:r>
      <w:r>
        <w:rPr>
          <w:rFonts w:ascii="Times New Roman" w:hAnsi="Times New Roman"/>
        </w:rPr>
        <w:tab/>
      </w:r>
      <w:r w:rsidR="0015591B">
        <w:rPr>
          <w:rFonts w:ascii="Times New Roman" w:hAnsi="Times New Roman"/>
        </w:rPr>
        <w:tab/>
      </w:r>
      <w:r>
        <w:t>Zásady ochrany proti</w:t>
      </w:r>
      <w:r>
        <w:rPr>
          <w:spacing w:val="-2"/>
        </w:rPr>
        <w:t xml:space="preserve"> </w:t>
      </w:r>
      <w:r>
        <w:t>korózii</w:t>
      </w:r>
      <w:r>
        <w:rPr>
          <w:spacing w:val="1"/>
        </w:rPr>
        <w:t xml:space="preserve"> </w:t>
      </w:r>
      <w:r>
        <w:t>nelíniových</w:t>
      </w:r>
      <w:r>
        <w:rPr>
          <w:spacing w:val="3"/>
        </w:rPr>
        <w:t xml:space="preserve"> </w:t>
      </w:r>
      <w:r>
        <w:t>zariadení</w:t>
      </w:r>
      <w:r>
        <w:rPr>
          <w:spacing w:val="-2"/>
        </w:rPr>
        <w:t xml:space="preserve"> </w:t>
      </w:r>
      <w:r>
        <w:t>uložených</w:t>
      </w:r>
      <w:r>
        <w:rPr>
          <w:spacing w:val="2"/>
        </w:rPr>
        <w:t xml:space="preserve"> </w:t>
      </w:r>
      <w:r>
        <w:t>v</w:t>
      </w:r>
      <w:r w:rsidR="00E81975">
        <w:t xml:space="preserve"> </w:t>
      </w:r>
      <w:r>
        <w:t>zemi</w:t>
      </w:r>
      <w:r>
        <w:rPr>
          <w:spacing w:val="-1"/>
        </w:rPr>
        <w:t xml:space="preserve"> </w:t>
      </w:r>
      <w:r>
        <w:t>alebo vo vode</w:t>
      </w:r>
    </w:p>
    <w:p w:rsidR="007127CB" w:rsidRDefault="007127CB" w:rsidP="004A7BB7">
      <w:pPr>
        <w:spacing w:after="120"/>
        <w:jc w:val="left"/>
      </w:pPr>
      <w:r>
        <w:t>STN</w:t>
      </w:r>
      <w:r>
        <w:rPr>
          <w:spacing w:val="2"/>
        </w:rPr>
        <w:t xml:space="preserve"> </w:t>
      </w:r>
      <w:r>
        <w:t>73</w:t>
      </w:r>
      <w:r>
        <w:rPr>
          <w:spacing w:val="1"/>
        </w:rPr>
        <w:t xml:space="preserve"> </w:t>
      </w:r>
      <w:r>
        <w:t>0275/a</w:t>
      </w:r>
      <w:r>
        <w:rPr>
          <w:rFonts w:ascii="Times New Roman" w:hAnsi="Times New Roman"/>
        </w:rPr>
        <w:tab/>
      </w:r>
      <w:r w:rsidR="0015591B">
        <w:rPr>
          <w:rFonts w:ascii="Times New Roman" w:hAnsi="Times New Roman"/>
        </w:rPr>
        <w:tab/>
      </w:r>
      <w:r>
        <w:t>Presnosť</w:t>
      </w:r>
      <w:r>
        <w:rPr>
          <w:spacing w:val="50"/>
        </w:rPr>
        <w:t xml:space="preserve"> </w:t>
      </w:r>
      <w:r>
        <w:t>geometrických</w:t>
      </w:r>
      <w:r>
        <w:rPr>
          <w:spacing w:val="50"/>
        </w:rPr>
        <w:t xml:space="preserve"> </w:t>
      </w:r>
      <w:r>
        <w:t>parametrov</w:t>
      </w:r>
      <w:r>
        <w:rPr>
          <w:spacing w:val="51"/>
        </w:rPr>
        <w:t xml:space="preserve"> </w:t>
      </w:r>
      <w:r>
        <w:t>vo</w:t>
      </w:r>
      <w:r>
        <w:rPr>
          <w:spacing w:val="53"/>
        </w:rPr>
        <w:t xml:space="preserve"> </w:t>
      </w:r>
      <w:r>
        <w:t>výstavbe.</w:t>
      </w:r>
      <w:r>
        <w:rPr>
          <w:spacing w:val="54"/>
        </w:rPr>
        <w:t xml:space="preserve"> </w:t>
      </w:r>
      <w:r>
        <w:t>Kontrolné</w:t>
      </w:r>
      <w:r w:rsidR="004A7BB7">
        <w:tab/>
      </w:r>
      <w:r w:rsidR="004A7BB7">
        <w:tab/>
      </w:r>
      <w:r w:rsidR="004A7BB7">
        <w:tab/>
      </w:r>
      <w:r w:rsidR="004A7BB7">
        <w:tab/>
      </w:r>
      <w:r w:rsidR="004A7BB7">
        <w:tab/>
      </w:r>
      <w:r>
        <w:t>meranie</w:t>
      </w:r>
      <w:r>
        <w:rPr>
          <w:spacing w:val="1"/>
        </w:rPr>
        <w:t xml:space="preserve"> </w:t>
      </w:r>
      <w:r>
        <w:t>líniových</w:t>
      </w:r>
      <w:r>
        <w:rPr>
          <w:spacing w:val="1"/>
        </w:rPr>
        <w:t xml:space="preserve"> </w:t>
      </w:r>
      <w:r>
        <w:t>stavebných</w:t>
      </w:r>
      <w:r>
        <w:rPr>
          <w:spacing w:val="2"/>
        </w:rPr>
        <w:t xml:space="preserve"> </w:t>
      </w:r>
      <w:r>
        <w:t>objektov</w:t>
      </w:r>
    </w:p>
    <w:p w:rsidR="0015591B" w:rsidRDefault="007127CB" w:rsidP="004A7BB7">
      <w:pPr>
        <w:spacing w:after="120"/>
        <w:jc w:val="left"/>
        <w:rPr>
          <w:spacing w:val="-56"/>
        </w:rPr>
      </w:pPr>
      <w:r>
        <w:t>STN</w:t>
      </w:r>
      <w:r>
        <w:rPr>
          <w:spacing w:val="2"/>
        </w:rPr>
        <w:t xml:space="preserve"> </w:t>
      </w:r>
      <w:r>
        <w:t>73</w:t>
      </w:r>
      <w:r>
        <w:rPr>
          <w:spacing w:val="1"/>
        </w:rPr>
        <w:t xml:space="preserve"> </w:t>
      </w:r>
      <w:r>
        <w:t>0405</w:t>
      </w:r>
      <w:r>
        <w:rPr>
          <w:rFonts w:ascii="Times New Roman" w:hAnsi="Times New Roman"/>
        </w:rPr>
        <w:tab/>
      </w:r>
      <w:r w:rsidR="0015591B">
        <w:rPr>
          <w:rFonts w:ascii="Times New Roman" w:hAnsi="Times New Roman"/>
        </w:rPr>
        <w:tab/>
      </w:r>
      <w:r w:rsidR="0015591B">
        <w:rPr>
          <w:rFonts w:ascii="Times New Roman" w:hAnsi="Times New Roman"/>
        </w:rPr>
        <w:tab/>
      </w:r>
      <w:r>
        <w:t>Meranie posunov a pretvorení stavebných objektov</w:t>
      </w:r>
      <w:r>
        <w:rPr>
          <w:spacing w:val="-56"/>
        </w:rPr>
        <w:t xml:space="preserve"> </w:t>
      </w:r>
    </w:p>
    <w:p w:rsidR="007127CB" w:rsidRDefault="007127CB" w:rsidP="004A7BB7">
      <w:pPr>
        <w:spacing w:after="120"/>
        <w:jc w:val="left"/>
      </w:pPr>
      <w:r>
        <w:t>STN</w:t>
      </w:r>
      <w:r>
        <w:rPr>
          <w:spacing w:val="2"/>
        </w:rPr>
        <w:t xml:space="preserve"> </w:t>
      </w:r>
      <w:r>
        <w:t>73 0415:2011</w:t>
      </w:r>
      <w:r>
        <w:rPr>
          <w:rFonts w:ascii="Times New Roman" w:hAnsi="Times New Roman"/>
        </w:rPr>
        <w:tab/>
      </w:r>
      <w:r w:rsidR="0015591B">
        <w:rPr>
          <w:rFonts w:ascii="Times New Roman" w:hAnsi="Times New Roman"/>
        </w:rPr>
        <w:tab/>
      </w:r>
      <w:r>
        <w:t>Geodetické</w:t>
      </w:r>
      <w:r>
        <w:rPr>
          <w:spacing w:val="1"/>
        </w:rPr>
        <w:t xml:space="preserve"> </w:t>
      </w:r>
      <w:r>
        <w:t>body</w:t>
      </w:r>
    </w:p>
    <w:p w:rsidR="007127CB" w:rsidRDefault="007127CB" w:rsidP="004A7BB7">
      <w:pPr>
        <w:spacing w:after="120"/>
        <w:jc w:val="left"/>
      </w:pPr>
      <w:r>
        <w:t>STN ISO</w:t>
      </w:r>
      <w:r>
        <w:rPr>
          <w:spacing w:val="3"/>
        </w:rPr>
        <w:t xml:space="preserve"> </w:t>
      </w:r>
      <w:r>
        <w:t>4463-1</w:t>
      </w:r>
      <w:r>
        <w:rPr>
          <w:rFonts w:ascii="Times New Roman" w:hAnsi="Times New Roman"/>
        </w:rPr>
        <w:tab/>
      </w:r>
      <w:r w:rsidR="0015591B">
        <w:rPr>
          <w:rFonts w:ascii="Times New Roman" w:hAnsi="Times New Roman"/>
        </w:rPr>
        <w:tab/>
      </w:r>
      <w:r>
        <w:t>Metódy</w:t>
      </w:r>
      <w:r>
        <w:rPr>
          <w:spacing w:val="21"/>
        </w:rPr>
        <w:t xml:space="preserve"> </w:t>
      </w:r>
      <w:r>
        <w:t>merania</w:t>
      </w:r>
      <w:r>
        <w:rPr>
          <w:spacing w:val="23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stavebníctve.</w:t>
      </w:r>
      <w:r>
        <w:rPr>
          <w:spacing w:val="25"/>
        </w:rPr>
        <w:t xml:space="preserve"> </w:t>
      </w:r>
      <w:r>
        <w:t>Vytyčovanie</w:t>
      </w:r>
      <w:r>
        <w:rPr>
          <w:spacing w:val="23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meranie.</w:t>
      </w:r>
      <w:r>
        <w:rPr>
          <w:spacing w:val="22"/>
        </w:rPr>
        <w:t xml:space="preserve"> </w:t>
      </w:r>
      <w:r>
        <w:t>Časť</w:t>
      </w:r>
      <w:r w:rsidR="00E81975">
        <w:t xml:space="preserve"> </w:t>
      </w:r>
      <w:r w:rsidR="004A7BB7">
        <w:br/>
      </w:r>
      <w:r>
        <w:t>-730</w:t>
      </w:r>
      <w:r w:rsidR="0015591B">
        <w:rPr>
          <w:spacing w:val="2"/>
        </w:rPr>
        <w:t> </w:t>
      </w:r>
      <w:r>
        <w:t>423</w:t>
      </w:r>
      <w:r w:rsidR="0015591B">
        <w:tab/>
      </w:r>
      <w:r w:rsidR="0015591B">
        <w:tab/>
      </w:r>
      <w:r w:rsidR="0015591B">
        <w:tab/>
      </w:r>
      <w:r>
        <w:t>1:</w:t>
      </w:r>
      <w:r>
        <w:rPr>
          <w:spacing w:val="1"/>
        </w:rPr>
        <w:t xml:space="preserve"> </w:t>
      </w:r>
      <w:r>
        <w:t>Plánovanie,</w:t>
      </w:r>
      <w:r>
        <w:rPr>
          <w:spacing w:val="1"/>
        </w:rPr>
        <w:t xml:space="preserve"> </w:t>
      </w:r>
      <w:r>
        <w:t>organizácia,</w:t>
      </w:r>
      <w:r>
        <w:rPr>
          <w:spacing w:val="1"/>
        </w:rPr>
        <w:t xml:space="preserve"> </w:t>
      </w:r>
      <w:r>
        <w:t>postupy</w:t>
      </w:r>
      <w:r>
        <w:rPr>
          <w:spacing w:val="1"/>
        </w:rPr>
        <w:t xml:space="preserve"> </w:t>
      </w:r>
      <w:r>
        <w:t>merania</w:t>
      </w:r>
      <w:r>
        <w:rPr>
          <w:spacing w:val="1"/>
        </w:rPr>
        <w:t xml:space="preserve"> </w:t>
      </w:r>
      <w:r>
        <w:t>a preberacie</w:t>
      </w:r>
      <w:r>
        <w:rPr>
          <w:spacing w:val="-56"/>
        </w:rPr>
        <w:t xml:space="preserve">  </w:t>
      </w:r>
      <w:r>
        <w:t>podmienky</w:t>
      </w:r>
    </w:p>
    <w:p w:rsidR="007127CB" w:rsidRDefault="007127CB" w:rsidP="004A7BB7">
      <w:pPr>
        <w:spacing w:after="120"/>
        <w:jc w:val="left"/>
      </w:pPr>
      <w:r>
        <w:t>STN</w:t>
      </w:r>
      <w:r>
        <w:rPr>
          <w:spacing w:val="2"/>
        </w:rPr>
        <w:t xml:space="preserve"> </w:t>
      </w:r>
      <w:r>
        <w:t>73</w:t>
      </w:r>
      <w:r>
        <w:rPr>
          <w:spacing w:val="1"/>
        </w:rPr>
        <w:t xml:space="preserve"> </w:t>
      </w:r>
      <w:r>
        <w:t>0422</w:t>
      </w:r>
      <w:r>
        <w:rPr>
          <w:rFonts w:ascii="Times New Roman" w:hAnsi="Times New Roman"/>
        </w:rPr>
        <w:tab/>
      </w:r>
      <w:r w:rsidR="009A3704">
        <w:rPr>
          <w:rFonts w:ascii="Times New Roman" w:hAnsi="Times New Roman"/>
        </w:rPr>
        <w:tab/>
      </w:r>
      <w:r w:rsidR="0015591B">
        <w:rPr>
          <w:rFonts w:ascii="Times New Roman" w:hAnsi="Times New Roman"/>
        </w:rPr>
        <w:tab/>
      </w:r>
      <w:r>
        <w:t>Presnosť</w:t>
      </w:r>
      <w:r>
        <w:rPr>
          <w:spacing w:val="-15"/>
        </w:rPr>
        <w:t xml:space="preserve"> </w:t>
      </w:r>
      <w:r>
        <w:t>vytyčovania</w:t>
      </w:r>
      <w:r>
        <w:rPr>
          <w:spacing w:val="-13"/>
        </w:rPr>
        <w:t xml:space="preserve"> </w:t>
      </w:r>
      <w:r>
        <w:t>líniových</w:t>
      </w:r>
      <w:r>
        <w:rPr>
          <w:spacing w:val="-14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plošných</w:t>
      </w:r>
      <w:r>
        <w:rPr>
          <w:spacing w:val="-14"/>
        </w:rPr>
        <w:t xml:space="preserve"> </w:t>
      </w:r>
      <w:r>
        <w:t>stavebných</w:t>
      </w:r>
      <w:r>
        <w:rPr>
          <w:spacing w:val="-13"/>
        </w:rPr>
        <w:t xml:space="preserve"> </w:t>
      </w:r>
      <w:r>
        <w:t>objektov</w:t>
      </w:r>
    </w:p>
    <w:p w:rsidR="007127CB" w:rsidRDefault="007127CB" w:rsidP="004A7BB7">
      <w:pPr>
        <w:spacing w:after="120"/>
        <w:jc w:val="left"/>
      </w:pPr>
      <w:r>
        <w:t>STN</w:t>
      </w:r>
      <w:r>
        <w:rPr>
          <w:spacing w:val="2"/>
        </w:rPr>
        <w:t xml:space="preserve"> </w:t>
      </w:r>
      <w:r>
        <w:t>73</w:t>
      </w:r>
      <w:r>
        <w:rPr>
          <w:spacing w:val="1"/>
        </w:rPr>
        <w:t xml:space="preserve"> </w:t>
      </w:r>
      <w:r>
        <w:t>0422</w:t>
      </w:r>
      <w:r>
        <w:rPr>
          <w:spacing w:val="3"/>
        </w:rPr>
        <w:t xml:space="preserve"> </w:t>
      </w:r>
      <w:r>
        <w:t>Z1</w:t>
      </w:r>
      <w:r>
        <w:rPr>
          <w:rFonts w:ascii="Times New Roman" w:hAnsi="Times New Roman"/>
        </w:rPr>
        <w:tab/>
      </w:r>
      <w:r w:rsidR="0015591B">
        <w:rPr>
          <w:rFonts w:ascii="Times New Roman" w:hAnsi="Times New Roman"/>
        </w:rPr>
        <w:tab/>
      </w:r>
      <w:r>
        <w:rPr>
          <w:spacing w:val="-1"/>
        </w:rPr>
        <w:t>Presnosť</w:t>
      </w:r>
      <w:r>
        <w:rPr>
          <w:spacing w:val="-13"/>
        </w:rPr>
        <w:t xml:space="preserve"> </w:t>
      </w:r>
      <w:r>
        <w:t>vytyčovania</w:t>
      </w:r>
      <w:r>
        <w:rPr>
          <w:spacing w:val="-13"/>
        </w:rPr>
        <w:t xml:space="preserve"> </w:t>
      </w:r>
      <w:r>
        <w:t>líniových</w:t>
      </w:r>
      <w:r>
        <w:rPr>
          <w:spacing w:val="-12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plošných</w:t>
      </w:r>
      <w:r>
        <w:rPr>
          <w:spacing w:val="-12"/>
        </w:rPr>
        <w:t xml:space="preserve"> </w:t>
      </w:r>
      <w:r>
        <w:t>stavebných</w:t>
      </w:r>
      <w:r>
        <w:rPr>
          <w:spacing w:val="-13"/>
        </w:rPr>
        <w:t xml:space="preserve"> </w:t>
      </w:r>
      <w:r>
        <w:t>objektov</w:t>
      </w:r>
      <w:r w:rsidR="004A7BB7">
        <w:br/>
      </w:r>
      <w:r w:rsidRPr="004A7BB7">
        <w:rPr>
          <w:w w:val="110"/>
        </w:rPr>
        <w:t>zmena</w:t>
      </w:r>
      <w:r w:rsidRPr="004A7BB7">
        <w:rPr>
          <w:spacing w:val="-12"/>
          <w:w w:val="110"/>
        </w:rPr>
        <w:t xml:space="preserve"> </w:t>
      </w:r>
      <w:r w:rsidRPr="004A7BB7">
        <w:rPr>
          <w:w w:val="110"/>
        </w:rPr>
        <w:t>1</w:t>
      </w:r>
    </w:p>
    <w:p w:rsidR="007127CB" w:rsidRDefault="007127CB" w:rsidP="004A7BB7">
      <w:pPr>
        <w:spacing w:after="120"/>
        <w:jc w:val="left"/>
      </w:pPr>
      <w:r>
        <w:t>STN</w:t>
      </w:r>
      <w:r>
        <w:rPr>
          <w:spacing w:val="2"/>
        </w:rPr>
        <w:t xml:space="preserve"> </w:t>
      </w:r>
      <w:r>
        <w:t>73</w:t>
      </w:r>
      <w:r>
        <w:rPr>
          <w:spacing w:val="1"/>
        </w:rPr>
        <w:t xml:space="preserve"> </w:t>
      </w:r>
      <w:r>
        <w:t>6100</w:t>
      </w:r>
      <w:r>
        <w:rPr>
          <w:rFonts w:ascii="Times New Roman" w:hAnsi="Times New Roman"/>
        </w:rPr>
        <w:tab/>
      </w:r>
      <w:r w:rsidR="009A3704">
        <w:rPr>
          <w:rFonts w:ascii="Times New Roman" w:hAnsi="Times New Roman"/>
        </w:rPr>
        <w:tab/>
      </w:r>
      <w:r w:rsidR="009A3704">
        <w:rPr>
          <w:rFonts w:ascii="Times New Roman" w:hAnsi="Times New Roman"/>
        </w:rPr>
        <w:tab/>
      </w:r>
      <w:r>
        <w:t>Názvoslovie pozemných</w:t>
      </w:r>
      <w:r>
        <w:rPr>
          <w:spacing w:val="1"/>
        </w:rPr>
        <w:t xml:space="preserve"> </w:t>
      </w:r>
      <w:r>
        <w:t>komunikácií</w:t>
      </w:r>
    </w:p>
    <w:p w:rsidR="007127CB" w:rsidRDefault="007127CB" w:rsidP="004A7BB7">
      <w:pPr>
        <w:spacing w:after="120"/>
        <w:ind w:left="2835" w:hanging="2835"/>
        <w:jc w:val="left"/>
      </w:pPr>
      <w:r>
        <w:t>STN</w:t>
      </w:r>
      <w:r>
        <w:rPr>
          <w:spacing w:val="2"/>
        </w:rPr>
        <w:t xml:space="preserve"> </w:t>
      </w:r>
      <w:r>
        <w:t>73</w:t>
      </w:r>
      <w:r>
        <w:rPr>
          <w:spacing w:val="1"/>
        </w:rPr>
        <w:t xml:space="preserve"> </w:t>
      </w:r>
      <w:r>
        <w:t>6114</w:t>
      </w:r>
      <w:r>
        <w:rPr>
          <w:rFonts w:ascii="Times New Roman" w:hAnsi="Times New Roman"/>
        </w:rPr>
        <w:tab/>
      </w:r>
      <w:r w:rsidR="009A3704">
        <w:rPr>
          <w:rFonts w:ascii="Times New Roman" w:hAnsi="Times New Roman"/>
        </w:rPr>
        <w:tab/>
      </w:r>
      <w:r>
        <w:t>Vozovky</w:t>
      </w:r>
      <w:r>
        <w:rPr>
          <w:spacing w:val="37"/>
        </w:rPr>
        <w:t xml:space="preserve"> </w:t>
      </w:r>
      <w:r>
        <w:t>pozemných</w:t>
      </w:r>
      <w:r>
        <w:rPr>
          <w:spacing w:val="40"/>
        </w:rPr>
        <w:t xml:space="preserve"> </w:t>
      </w:r>
      <w:r>
        <w:t>komunikácií.</w:t>
      </w:r>
      <w:r>
        <w:rPr>
          <w:spacing w:val="41"/>
        </w:rPr>
        <w:t xml:space="preserve"> </w:t>
      </w:r>
      <w:r>
        <w:t>Základné</w:t>
      </w:r>
      <w:r>
        <w:rPr>
          <w:spacing w:val="39"/>
        </w:rPr>
        <w:t xml:space="preserve"> </w:t>
      </w:r>
      <w:r>
        <w:t>ustanovenia</w:t>
      </w:r>
      <w:r>
        <w:rPr>
          <w:spacing w:val="40"/>
        </w:rPr>
        <w:t xml:space="preserve"> </w:t>
      </w:r>
      <w:r>
        <w:t>pre</w:t>
      </w:r>
      <w:r w:rsidR="00E81975">
        <w:t xml:space="preserve"> </w:t>
      </w:r>
      <w:r>
        <w:t>navrhovanie</w:t>
      </w:r>
    </w:p>
    <w:p w:rsidR="007127CB" w:rsidRDefault="007127CB" w:rsidP="004A7BB7">
      <w:pPr>
        <w:spacing w:after="120"/>
        <w:jc w:val="left"/>
      </w:pPr>
      <w:r>
        <w:t>STN</w:t>
      </w:r>
      <w:r>
        <w:rPr>
          <w:spacing w:val="2"/>
        </w:rPr>
        <w:t xml:space="preserve"> </w:t>
      </w:r>
      <w:r>
        <w:t>73</w:t>
      </w:r>
      <w:r>
        <w:rPr>
          <w:spacing w:val="1"/>
        </w:rPr>
        <w:t xml:space="preserve"> </w:t>
      </w:r>
      <w:r>
        <w:t>0220</w:t>
      </w:r>
      <w:r>
        <w:rPr>
          <w:rFonts w:ascii="Times New Roman" w:hAnsi="Times New Roman"/>
        </w:rPr>
        <w:tab/>
      </w:r>
      <w:r w:rsidR="009A3704">
        <w:rPr>
          <w:rFonts w:ascii="Times New Roman" w:hAnsi="Times New Roman"/>
        </w:rPr>
        <w:tab/>
      </w:r>
      <w:r w:rsidR="009A3704">
        <w:rPr>
          <w:rFonts w:ascii="Times New Roman" w:hAnsi="Times New Roman"/>
        </w:rPr>
        <w:tab/>
      </w:r>
      <w:r>
        <w:t>Presnosť</w:t>
      </w:r>
      <w:r>
        <w:rPr>
          <w:spacing w:val="-8"/>
        </w:rPr>
        <w:t xml:space="preserve"> </w:t>
      </w:r>
      <w:r>
        <w:t>geometrických</w:t>
      </w:r>
      <w:r>
        <w:rPr>
          <w:spacing w:val="-9"/>
        </w:rPr>
        <w:t xml:space="preserve"> </w:t>
      </w:r>
      <w:r>
        <w:t>parametrov</w:t>
      </w:r>
      <w:r>
        <w:rPr>
          <w:spacing w:val="-7"/>
        </w:rPr>
        <w:t xml:space="preserve"> </w:t>
      </w:r>
      <w:r>
        <w:t>vo</w:t>
      </w:r>
      <w:r>
        <w:rPr>
          <w:spacing w:val="-6"/>
        </w:rPr>
        <w:t xml:space="preserve"> </w:t>
      </w:r>
      <w:r>
        <w:t>výstavbe.</w:t>
      </w:r>
      <w:r>
        <w:rPr>
          <w:spacing w:val="-5"/>
        </w:rPr>
        <w:t xml:space="preserve"> </w:t>
      </w:r>
      <w:r>
        <w:t>Navrhovanie</w:t>
      </w:r>
      <w:r>
        <w:tab/>
      </w:r>
      <w:r w:rsidR="009A3704">
        <w:tab/>
      </w:r>
      <w:r w:rsidR="009A3704">
        <w:tab/>
      </w:r>
      <w:r w:rsidR="009A3704">
        <w:tab/>
      </w:r>
      <w:r w:rsidR="00E81975">
        <w:tab/>
      </w:r>
      <w:r>
        <w:t>presnosti stavebných výrobkov</w:t>
      </w:r>
    </w:p>
    <w:p w:rsidR="007127CB" w:rsidRDefault="007127CB" w:rsidP="004A7BB7">
      <w:pPr>
        <w:spacing w:after="120"/>
        <w:ind w:left="2835" w:hanging="2835"/>
        <w:jc w:val="left"/>
      </w:pPr>
      <w:r>
        <w:t>STN</w:t>
      </w:r>
      <w:r>
        <w:rPr>
          <w:spacing w:val="1"/>
        </w:rPr>
        <w:t xml:space="preserve"> </w:t>
      </w:r>
      <w:r>
        <w:t>73 6100:1999-06</w:t>
      </w:r>
      <w:r>
        <w:rPr>
          <w:rFonts w:ascii="Times New Roman" w:hAnsi="Times New Roman"/>
        </w:rPr>
        <w:tab/>
      </w:r>
      <w:r>
        <w:t>Názvoslovie pozemných komunikácií</w:t>
      </w:r>
      <w:r>
        <w:rPr>
          <w:spacing w:val="-56"/>
        </w:rPr>
        <w:t xml:space="preserve"> </w:t>
      </w:r>
      <w:r>
        <w:t>STN</w:t>
      </w:r>
      <w:r>
        <w:rPr>
          <w:spacing w:val="2"/>
        </w:rPr>
        <w:t xml:space="preserve"> </w:t>
      </w:r>
      <w:r>
        <w:t>73</w:t>
      </w:r>
      <w:r>
        <w:rPr>
          <w:spacing w:val="1"/>
        </w:rPr>
        <w:t xml:space="preserve"> </w:t>
      </w:r>
      <w:r>
        <w:t>6101</w:t>
      </w:r>
      <w:r>
        <w:rPr>
          <w:rFonts w:ascii="Times New Roman" w:hAnsi="Times New Roman"/>
        </w:rPr>
        <w:tab/>
      </w:r>
      <w:r>
        <w:t>Projektovanie</w:t>
      </w:r>
      <w:r>
        <w:rPr>
          <w:spacing w:val="2"/>
        </w:rPr>
        <w:t xml:space="preserve"> </w:t>
      </w:r>
      <w:r w:rsidR="00E81975">
        <w:rPr>
          <w:spacing w:val="2"/>
        </w:rPr>
        <w:t>d</w:t>
      </w:r>
      <w:r>
        <w:t>iaľnic</w:t>
      </w:r>
    </w:p>
    <w:p w:rsidR="007127CB" w:rsidRDefault="007127CB" w:rsidP="004A7BB7">
      <w:pPr>
        <w:spacing w:after="120"/>
        <w:jc w:val="left"/>
      </w:pPr>
      <w:r>
        <w:t>STN</w:t>
      </w:r>
      <w:r>
        <w:rPr>
          <w:spacing w:val="2"/>
        </w:rPr>
        <w:t xml:space="preserve"> </w:t>
      </w:r>
      <w:r>
        <w:t>73</w:t>
      </w:r>
      <w:r>
        <w:rPr>
          <w:spacing w:val="1"/>
        </w:rPr>
        <w:t xml:space="preserve"> </w:t>
      </w:r>
      <w:r>
        <w:t>6102</w:t>
      </w:r>
      <w:r>
        <w:rPr>
          <w:rFonts w:ascii="Times New Roman" w:hAnsi="Times New Roman"/>
        </w:rPr>
        <w:tab/>
      </w:r>
      <w:r w:rsidR="009A3704">
        <w:rPr>
          <w:rFonts w:ascii="Times New Roman" w:hAnsi="Times New Roman"/>
        </w:rPr>
        <w:tab/>
      </w:r>
      <w:r w:rsidR="009A3704">
        <w:rPr>
          <w:rFonts w:ascii="Times New Roman" w:hAnsi="Times New Roman"/>
        </w:rPr>
        <w:tab/>
      </w:r>
      <w:r>
        <w:t>Projektovanie</w:t>
      </w:r>
      <w:r>
        <w:rPr>
          <w:spacing w:val="-3"/>
        </w:rPr>
        <w:t xml:space="preserve"> </w:t>
      </w:r>
      <w:r>
        <w:t>ciest</w:t>
      </w:r>
    </w:p>
    <w:p w:rsidR="007127CB" w:rsidRDefault="007127CB" w:rsidP="004A7BB7">
      <w:pPr>
        <w:spacing w:after="120"/>
        <w:jc w:val="left"/>
      </w:pPr>
      <w:r>
        <w:t>STN</w:t>
      </w:r>
      <w:r>
        <w:rPr>
          <w:spacing w:val="2"/>
        </w:rPr>
        <w:t xml:space="preserve"> </w:t>
      </w:r>
      <w:r>
        <w:t>73</w:t>
      </w:r>
      <w:r>
        <w:rPr>
          <w:spacing w:val="1"/>
        </w:rPr>
        <w:t xml:space="preserve"> </w:t>
      </w:r>
      <w:r>
        <w:t>6110</w:t>
      </w:r>
      <w:r>
        <w:rPr>
          <w:rFonts w:ascii="Times New Roman" w:hAnsi="Times New Roman"/>
        </w:rPr>
        <w:tab/>
      </w:r>
      <w:r w:rsidR="009A3704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</w:t>
      </w:r>
      <w:r w:rsidR="009A3704">
        <w:rPr>
          <w:rFonts w:ascii="Times New Roman" w:hAnsi="Times New Roman"/>
        </w:rPr>
        <w:tab/>
      </w:r>
      <w:r>
        <w:t>Projektovanie miestnych</w:t>
      </w:r>
      <w:r>
        <w:rPr>
          <w:spacing w:val="-2"/>
        </w:rPr>
        <w:t xml:space="preserve"> </w:t>
      </w:r>
      <w:r>
        <w:t xml:space="preserve">ciest </w:t>
      </w:r>
    </w:p>
    <w:p w:rsidR="007127CB" w:rsidRDefault="007127CB" w:rsidP="004A7BB7">
      <w:pPr>
        <w:spacing w:after="120"/>
        <w:jc w:val="left"/>
      </w:pPr>
      <w:r>
        <w:t>STN</w:t>
      </w:r>
      <w:r>
        <w:rPr>
          <w:spacing w:val="2"/>
        </w:rPr>
        <w:t xml:space="preserve"> </w:t>
      </w:r>
      <w:r>
        <w:t>73</w:t>
      </w:r>
      <w:r>
        <w:rPr>
          <w:spacing w:val="1"/>
        </w:rPr>
        <w:t xml:space="preserve"> </w:t>
      </w:r>
      <w:r>
        <w:t>6201</w:t>
      </w:r>
      <w:r>
        <w:rPr>
          <w:rFonts w:ascii="Times New Roman" w:hAnsi="Times New Roman"/>
        </w:rPr>
        <w:tab/>
      </w:r>
      <w:r w:rsidR="009A3704">
        <w:rPr>
          <w:rFonts w:ascii="Times New Roman" w:hAnsi="Times New Roman"/>
        </w:rPr>
        <w:tab/>
      </w:r>
      <w:r w:rsidR="009A3704">
        <w:rPr>
          <w:rFonts w:ascii="Times New Roman" w:hAnsi="Times New Roman"/>
        </w:rPr>
        <w:tab/>
      </w:r>
      <w:r>
        <w:rPr>
          <w:w w:val="105"/>
        </w:rPr>
        <w:t>Projektovanie</w:t>
      </w:r>
      <w:r>
        <w:rPr>
          <w:spacing w:val="-6"/>
          <w:w w:val="105"/>
        </w:rPr>
        <w:t xml:space="preserve"> </w:t>
      </w:r>
      <w:r>
        <w:rPr>
          <w:w w:val="105"/>
        </w:rPr>
        <w:t>mostných</w:t>
      </w:r>
      <w:r>
        <w:rPr>
          <w:spacing w:val="-8"/>
          <w:w w:val="105"/>
        </w:rPr>
        <w:t xml:space="preserve"> </w:t>
      </w:r>
      <w:r>
        <w:rPr>
          <w:w w:val="105"/>
        </w:rPr>
        <w:t>objektov</w:t>
      </w:r>
    </w:p>
    <w:p w:rsidR="007127CB" w:rsidRDefault="007127CB" w:rsidP="004A7BB7">
      <w:pPr>
        <w:spacing w:after="120"/>
        <w:jc w:val="left"/>
        <w:rPr>
          <w:spacing w:val="-56"/>
        </w:rPr>
      </w:pPr>
      <w:r>
        <w:t>STN</w:t>
      </w:r>
      <w:r>
        <w:rPr>
          <w:spacing w:val="5"/>
        </w:rPr>
        <w:t xml:space="preserve"> </w:t>
      </w:r>
      <w:r>
        <w:t>73</w:t>
      </w:r>
      <w:r>
        <w:rPr>
          <w:spacing w:val="4"/>
        </w:rPr>
        <w:t xml:space="preserve"> </w:t>
      </w:r>
      <w:r>
        <w:t>6201</w:t>
      </w:r>
      <w:r>
        <w:rPr>
          <w:spacing w:val="4"/>
        </w:rPr>
        <w:t xml:space="preserve"> </w:t>
      </w:r>
      <w:r>
        <w:t>O1</w:t>
      </w:r>
      <w:r>
        <w:rPr>
          <w:spacing w:val="20"/>
        </w:rPr>
        <w:tab/>
      </w:r>
      <w:r w:rsidR="009A3704">
        <w:rPr>
          <w:spacing w:val="20"/>
        </w:rPr>
        <w:tab/>
      </w:r>
      <w:r>
        <w:t>Projektovanie</w:t>
      </w:r>
      <w:r>
        <w:rPr>
          <w:spacing w:val="7"/>
        </w:rPr>
        <w:t xml:space="preserve"> </w:t>
      </w:r>
      <w:r>
        <w:t>mostných</w:t>
      </w:r>
      <w:r>
        <w:rPr>
          <w:spacing w:val="4"/>
        </w:rPr>
        <w:t xml:space="preserve"> </w:t>
      </w:r>
      <w:r>
        <w:t>objektov</w:t>
      </w:r>
      <w:r>
        <w:rPr>
          <w:spacing w:val="5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oprava</w:t>
      </w:r>
      <w:r>
        <w:rPr>
          <w:spacing w:val="7"/>
        </w:rPr>
        <w:t xml:space="preserve"> </w:t>
      </w:r>
      <w:r>
        <w:t>1</w:t>
      </w:r>
      <w:r>
        <w:rPr>
          <w:spacing w:val="-56"/>
        </w:rPr>
        <w:t xml:space="preserve"> </w:t>
      </w:r>
    </w:p>
    <w:p w:rsidR="009A3704" w:rsidRDefault="007127CB" w:rsidP="004A7BB7">
      <w:pPr>
        <w:spacing w:after="120"/>
        <w:jc w:val="left"/>
        <w:rPr>
          <w:w w:val="105"/>
        </w:rPr>
      </w:pPr>
      <w:r>
        <w:t>STN</w:t>
      </w:r>
      <w:r>
        <w:rPr>
          <w:spacing w:val="1"/>
        </w:rPr>
        <w:t xml:space="preserve"> </w:t>
      </w:r>
      <w:r>
        <w:t>73 6201</w:t>
      </w:r>
      <w:r>
        <w:rPr>
          <w:spacing w:val="3"/>
        </w:rPr>
        <w:t xml:space="preserve"> </w:t>
      </w:r>
      <w:r>
        <w:t>Z1</w:t>
      </w:r>
      <w:r>
        <w:rPr>
          <w:rFonts w:ascii="Times New Roman" w:hAnsi="Times New Roman"/>
        </w:rPr>
        <w:tab/>
      </w:r>
      <w:r w:rsidR="009A3704">
        <w:rPr>
          <w:rFonts w:ascii="Times New Roman" w:hAnsi="Times New Roman"/>
        </w:rPr>
        <w:tab/>
      </w:r>
      <w:r>
        <w:rPr>
          <w:spacing w:val="-1"/>
          <w:w w:val="105"/>
        </w:rPr>
        <w:t xml:space="preserve">Projektovanie </w:t>
      </w:r>
      <w:r>
        <w:rPr>
          <w:w w:val="105"/>
        </w:rPr>
        <w:t xml:space="preserve">mostných objektov </w:t>
      </w:r>
      <w:r>
        <w:rPr>
          <w:w w:val="110"/>
        </w:rPr>
        <w:t xml:space="preserve">– </w:t>
      </w:r>
      <w:r>
        <w:rPr>
          <w:w w:val="105"/>
        </w:rPr>
        <w:t>zmena 1</w:t>
      </w:r>
    </w:p>
    <w:p w:rsidR="004A7BB7" w:rsidRDefault="004A7BB7" w:rsidP="004A7BB7">
      <w:pPr>
        <w:spacing w:after="120"/>
        <w:jc w:val="left"/>
        <w:rPr>
          <w:w w:val="105"/>
        </w:rPr>
      </w:pPr>
    </w:p>
    <w:p w:rsidR="007127CB" w:rsidRDefault="007127CB" w:rsidP="001F318B">
      <w:pPr>
        <w:pStyle w:val="Nadpis3"/>
      </w:pPr>
      <w:bookmarkStart w:id="28" w:name="_TOC_250128"/>
      <w:bookmarkStart w:id="29" w:name="_Toc178188184"/>
      <w:r>
        <w:t>Súvisiace</w:t>
      </w:r>
      <w:r>
        <w:rPr>
          <w:spacing w:val="42"/>
        </w:rPr>
        <w:t xml:space="preserve"> </w:t>
      </w:r>
      <w:r>
        <w:t>a</w:t>
      </w:r>
      <w:r>
        <w:rPr>
          <w:spacing w:val="43"/>
        </w:rPr>
        <w:t xml:space="preserve"> </w:t>
      </w:r>
      <w:r>
        <w:t>citované</w:t>
      </w:r>
      <w:r>
        <w:rPr>
          <w:spacing w:val="43"/>
        </w:rPr>
        <w:t xml:space="preserve"> </w:t>
      </w:r>
      <w:r>
        <w:t>technické</w:t>
      </w:r>
      <w:r>
        <w:rPr>
          <w:spacing w:val="48"/>
        </w:rPr>
        <w:t xml:space="preserve"> </w:t>
      </w:r>
      <w:bookmarkEnd w:id="28"/>
      <w:r>
        <w:t>predpisy</w:t>
      </w:r>
      <w:bookmarkEnd w:id="29"/>
    </w:p>
    <w:p w:rsidR="007127CB" w:rsidRDefault="007127CB" w:rsidP="00D27F12">
      <w:pPr>
        <w:rPr>
          <w:color w:val="0000FF"/>
          <w:u w:val="single" w:color="0000FF"/>
        </w:rPr>
      </w:pPr>
      <w:r>
        <w:t>Rozsah platnosti a účinnosti citovaných predpisov je aktualizovaný k</w:t>
      </w:r>
      <w:r>
        <w:rPr>
          <w:spacing w:val="1"/>
        </w:rPr>
        <w:t xml:space="preserve"> </w:t>
      </w:r>
      <w:r>
        <w:t>Základnému dátumu.</w:t>
      </w:r>
      <w:r>
        <w:rPr>
          <w:spacing w:val="1"/>
        </w:rPr>
        <w:t xml:space="preserve"> </w:t>
      </w:r>
      <w:r>
        <w:t>Elektronická</w:t>
      </w:r>
      <w:r>
        <w:rPr>
          <w:spacing w:val="1"/>
        </w:rPr>
        <w:t xml:space="preserve"> </w:t>
      </w:r>
      <w:r>
        <w:t>adresa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overenie</w:t>
      </w:r>
      <w:r>
        <w:rPr>
          <w:spacing w:val="1"/>
        </w:rPr>
        <w:t xml:space="preserve"> </w:t>
      </w:r>
      <w:r>
        <w:t>aktuálneho</w:t>
      </w:r>
      <w:r>
        <w:rPr>
          <w:spacing w:val="1"/>
        </w:rPr>
        <w:t xml:space="preserve"> </w:t>
      </w:r>
      <w:r>
        <w:t>stavu</w:t>
      </w:r>
      <w:r>
        <w:rPr>
          <w:spacing w:val="1"/>
        </w:rPr>
        <w:t xml:space="preserve"> </w:t>
      </w:r>
      <w:r>
        <w:t>je</w:t>
      </w:r>
      <w:r>
        <w:rPr>
          <w:spacing w:val="59"/>
        </w:rPr>
        <w:t xml:space="preserve"> </w:t>
      </w:r>
      <w:r>
        <w:t>http//</w:t>
      </w:r>
      <w:hyperlink r:id="rId22">
        <w:r>
          <w:t>www.mindop.sk/</w:t>
        </w:r>
      </w:hyperlink>
      <w:r>
        <w:rPr>
          <w:spacing w:val="59"/>
        </w:rPr>
        <w:t xml:space="preserve"> </w:t>
      </w:r>
      <w:r>
        <w:t>Technické</w:t>
      </w:r>
      <w:r>
        <w:rPr>
          <w:spacing w:val="-56"/>
        </w:rPr>
        <w:t xml:space="preserve"> </w:t>
      </w:r>
      <w:r>
        <w:t>predpisy,</w:t>
      </w:r>
      <w:r>
        <w:rPr>
          <w:spacing w:val="26"/>
        </w:rPr>
        <w:t xml:space="preserve"> </w:t>
      </w:r>
      <w:r>
        <w:t>resp.</w:t>
      </w:r>
      <w:r>
        <w:rPr>
          <w:spacing w:val="27"/>
        </w:rPr>
        <w:t xml:space="preserve"> </w:t>
      </w:r>
      <w:hyperlink r:id="rId23">
        <w:r>
          <w:rPr>
            <w:color w:val="0000FF"/>
            <w:u w:val="single" w:color="0000FF"/>
          </w:rPr>
          <w:t>http://www.ssc.sk/sk/Technicke-predpisy/Zoznam-TP.ssc</w:t>
        </w:r>
      </w:hyperlink>
    </w:p>
    <w:p w:rsidR="007127CB" w:rsidRDefault="007127CB" w:rsidP="004A7BB7">
      <w:pPr>
        <w:spacing w:after="60"/>
        <w:ind w:left="1418" w:hanging="1418"/>
        <w:jc w:val="left"/>
      </w:pPr>
      <w:r>
        <w:t>TP</w:t>
      </w:r>
      <w:r>
        <w:rPr>
          <w:spacing w:val="3"/>
        </w:rPr>
        <w:t xml:space="preserve"> </w:t>
      </w:r>
      <w:r>
        <w:t>056</w:t>
      </w:r>
      <w:r>
        <w:rPr>
          <w:rFonts w:ascii="Times New Roman" w:hAnsi="Times New Roman"/>
        </w:rPr>
        <w:tab/>
      </w:r>
      <w:r>
        <w:t>Meranie a hodnotenie nerovností vozoviek pomocou zariadenia</w:t>
      </w:r>
      <w:r>
        <w:rPr>
          <w:spacing w:val="-56"/>
        </w:rPr>
        <w:t xml:space="preserve"> </w:t>
      </w:r>
      <w:r w:rsidR="00D27F12">
        <w:rPr>
          <w:spacing w:val="-56"/>
        </w:rPr>
        <w:t xml:space="preserve">  </w:t>
      </w:r>
      <w:r>
        <w:t>PROFILOGRAPH GE</w:t>
      </w:r>
    </w:p>
    <w:p w:rsidR="007127CB" w:rsidRDefault="007127CB" w:rsidP="004A7BB7">
      <w:pPr>
        <w:spacing w:after="60"/>
        <w:jc w:val="left"/>
      </w:pPr>
      <w:r>
        <w:t>TP</w:t>
      </w:r>
      <w:r>
        <w:rPr>
          <w:spacing w:val="3"/>
        </w:rPr>
        <w:t xml:space="preserve"> </w:t>
      </w:r>
      <w:r>
        <w:t>019</w:t>
      </w:r>
      <w:r>
        <w:rPr>
          <w:rFonts w:ascii="Times New Roman" w:hAnsi="Times New Roman"/>
        </w:rPr>
        <w:tab/>
      </w:r>
      <w:r>
        <w:t>Dokumentácia</w:t>
      </w:r>
      <w:r>
        <w:rPr>
          <w:spacing w:val="-1"/>
        </w:rPr>
        <w:t xml:space="preserve"> </w:t>
      </w:r>
      <w:r>
        <w:t>stavieb</w:t>
      </w:r>
      <w:r>
        <w:rPr>
          <w:spacing w:val="1"/>
        </w:rPr>
        <w:t xml:space="preserve"> </w:t>
      </w:r>
      <w:r>
        <w:t>ciest,</w:t>
      </w:r>
      <w:r>
        <w:rPr>
          <w:spacing w:val="1"/>
        </w:rPr>
        <w:t xml:space="preserve"> </w:t>
      </w:r>
      <w:r>
        <w:t>Prílohy 1-15;</w:t>
      </w:r>
    </w:p>
    <w:p w:rsidR="007127CB" w:rsidRDefault="007127CB" w:rsidP="004A7BB7">
      <w:pPr>
        <w:spacing w:after="60"/>
        <w:ind w:left="1418" w:hanging="1418"/>
        <w:jc w:val="left"/>
        <w:rPr>
          <w:sz w:val="15"/>
        </w:rPr>
      </w:pPr>
      <w:r>
        <w:t>TP</w:t>
      </w:r>
      <w:r>
        <w:rPr>
          <w:spacing w:val="3"/>
        </w:rPr>
        <w:t xml:space="preserve"> </w:t>
      </w:r>
      <w:r>
        <w:t>025</w:t>
      </w:r>
      <w:r>
        <w:rPr>
          <w:rFonts w:ascii="Times New Roman" w:hAnsi="Times New Roman"/>
        </w:rPr>
        <w:tab/>
      </w:r>
      <w:r>
        <w:t>Meranie</w:t>
      </w:r>
      <w:r>
        <w:rPr>
          <w:spacing w:val="4"/>
        </w:rPr>
        <w:t xml:space="preserve"> </w:t>
      </w:r>
      <w:r>
        <w:t>a</w:t>
      </w:r>
      <w:r>
        <w:rPr>
          <w:spacing w:val="4"/>
        </w:rPr>
        <w:t xml:space="preserve"> </w:t>
      </w:r>
      <w:r>
        <w:t>hodnotenie</w:t>
      </w:r>
      <w:r>
        <w:rPr>
          <w:spacing w:val="2"/>
        </w:rPr>
        <w:t xml:space="preserve"> </w:t>
      </w:r>
      <w:r>
        <w:t>drsnosti</w:t>
      </w:r>
      <w:r>
        <w:rPr>
          <w:spacing w:val="1"/>
        </w:rPr>
        <w:t xml:space="preserve"> </w:t>
      </w:r>
      <w:r>
        <w:t>vozoviek</w:t>
      </w:r>
      <w:r>
        <w:rPr>
          <w:spacing w:val="7"/>
        </w:rPr>
        <w:t xml:space="preserve"> </w:t>
      </w:r>
      <w:r>
        <w:t>pomocou</w:t>
      </w:r>
      <w:r>
        <w:rPr>
          <w:spacing w:val="4"/>
        </w:rPr>
        <w:t xml:space="preserve"> </w:t>
      </w:r>
      <w:r>
        <w:t>zariadení</w:t>
      </w:r>
      <w:r>
        <w:rPr>
          <w:spacing w:val="-57"/>
        </w:rPr>
        <w:t xml:space="preserve"> </w:t>
      </w:r>
      <w:r>
        <w:t>SKIDOMETER</w:t>
      </w:r>
      <w:r>
        <w:rPr>
          <w:spacing w:val="2"/>
        </w:rPr>
        <w:t xml:space="preserve"> </w:t>
      </w:r>
      <w:r>
        <w:t>BV11</w:t>
      </w:r>
      <w:r>
        <w:rPr>
          <w:spacing w:val="3"/>
        </w:rPr>
        <w:t xml:space="preserve"> </w:t>
      </w:r>
      <w:r>
        <w:t>a</w:t>
      </w:r>
      <w:r>
        <w:rPr>
          <w:spacing w:val="4"/>
        </w:rPr>
        <w:t xml:space="preserve"> </w:t>
      </w:r>
      <w:r>
        <w:t>PROFILOGRAPH GE</w:t>
      </w:r>
    </w:p>
    <w:p w:rsidR="007127CB" w:rsidRDefault="007127CB" w:rsidP="004A7BB7">
      <w:pPr>
        <w:spacing w:after="60"/>
        <w:ind w:left="1418" w:hanging="1418"/>
        <w:jc w:val="left"/>
      </w:pPr>
      <w:r>
        <w:lastRenderedPageBreak/>
        <w:t>TP</w:t>
      </w:r>
      <w:r>
        <w:rPr>
          <w:spacing w:val="3"/>
        </w:rPr>
        <w:t xml:space="preserve"> </w:t>
      </w:r>
      <w:r>
        <w:t>031</w:t>
      </w:r>
      <w:r>
        <w:rPr>
          <w:rFonts w:ascii="Times New Roman" w:hAnsi="Times New Roman"/>
        </w:rPr>
        <w:tab/>
      </w:r>
      <w:r>
        <w:t>Meranie a hodnotenie únosnosti asfaltových vozoviek pomocou</w:t>
      </w:r>
      <w:r>
        <w:rPr>
          <w:spacing w:val="-56"/>
        </w:rPr>
        <w:t xml:space="preserve"> </w:t>
      </w:r>
      <w:r>
        <w:t>zariadenia</w:t>
      </w:r>
      <w:r>
        <w:rPr>
          <w:spacing w:val="3"/>
        </w:rPr>
        <w:t xml:space="preserve"> </w:t>
      </w:r>
      <w:r>
        <w:t>FWD</w:t>
      </w:r>
      <w:r>
        <w:rPr>
          <w:spacing w:val="3"/>
        </w:rPr>
        <w:t xml:space="preserve"> </w:t>
      </w:r>
      <w:r>
        <w:t>KUAB +</w:t>
      </w:r>
      <w:r>
        <w:rPr>
          <w:spacing w:val="2"/>
        </w:rPr>
        <w:t xml:space="preserve"> </w:t>
      </w:r>
      <w:r>
        <w:t>prílohy A,B,C,D</w:t>
      </w:r>
    </w:p>
    <w:p w:rsidR="007127CB" w:rsidRDefault="007127CB" w:rsidP="004A7BB7">
      <w:pPr>
        <w:spacing w:after="60"/>
        <w:ind w:left="1418" w:hanging="1418"/>
        <w:jc w:val="left"/>
      </w:pPr>
      <w:r>
        <w:t>TP</w:t>
      </w:r>
      <w:r>
        <w:rPr>
          <w:spacing w:val="3"/>
        </w:rPr>
        <w:t xml:space="preserve"> </w:t>
      </w:r>
      <w:r>
        <w:t>038</w:t>
      </w:r>
      <w:r>
        <w:rPr>
          <w:rFonts w:ascii="Times New Roman" w:hAnsi="Times New Roman"/>
        </w:rPr>
        <w:tab/>
      </w:r>
      <w:r>
        <w:t>Základná</w:t>
      </w:r>
      <w:r>
        <w:rPr>
          <w:spacing w:val="32"/>
        </w:rPr>
        <w:t xml:space="preserve"> </w:t>
      </w:r>
      <w:r>
        <w:t>mapa</w:t>
      </w:r>
      <w:r>
        <w:rPr>
          <w:spacing w:val="31"/>
        </w:rPr>
        <w:t xml:space="preserve"> </w:t>
      </w:r>
      <w:r>
        <w:t>diaľnice a rýchlostnej cesty.</w:t>
      </w:r>
      <w:r>
        <w:rPr>
          <w:spacing w:val="35"/>
        </w:rPr>
        <w:t xml:space="preserve"> </w:t>
      </w:r>
      <w:r>
        <w:t>Vyhotovenie,</w:t>
      </w:r>
      <w:r>
        <w:rPr>
          <w:spacing w:val="35"/>
        </w:rPr>
        <w:t xml:space="preserve"> </w:t>
      </w:r>
      <w:r>
        <w:t>údržba</w:t>
      </w:r>
      <w:r>
        <w:rPr>
          <w:spacing w:val="3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obnova</w:t>
      </w:r>
      <w:r>
        <w:rPr>
          <w:spacing w:val="31"/>
        </w:rPr>
        <w:t xml:space="preserve"> </w:t>
      </w:r>
      <w:r>
        <w:t>+</w:t>
      </w:r>
      <w:r>
        <w:rPr>
          <w:spacing w:val="-57"/>
        </w:rPr>
        <w:t xml:space="preserve"> </w:t>
      </w:r>
      <w:r>
        <w:t>Prílohy</w:t>
      </w:r>
      <w:r>
        <w:rPr>
          <w:spacing w:val="1"/>
        </w:rPr>
        <w:t xml:space="preserve"> </w:t>
      </w:r>
      <w:r>
        <w:t>1-8, Dodatok č. 1/2020</w:t>
      </w:r>
    </w:p>
    <w:p w:rsidR="007127CB" w:rsidRDefault="007127CB" w:rsidP="004A7BB7">
      <w:pPr>
        <w:spacing w:after="60"/>
        <w:ind w:left="1418" w:hanging="1418"/>
        <w:jc w:val="left"/>
      </w:pPr>
      <w:r>
        <w:t>TP 053</w:t>
      </w:r>
      <w:r>
        <w:rPr>
          <w:rFonts w:ascii="Times New Roman" w:hAnsi="Times New Roman"/>
        </w:rPr>
        <w:tab/>
      </w:r>
      <w:r>
        <w:t>Metodika merania a vyhodnocovania stavu povrchu vozovky</w:t>
      </w:r>
      <w:r>
        <w:rPr>
          <w:spacing w:val="1"/>
        </w:rPr>
        <w:t xml:space="preserve"> </w:t>
      </w:r>
      <w:r>
        <w:t>pomocou</w:t>
      </w:r>
      <w:r>
        <w:rPr>
          <w:spacing w:val="1"/>
        </w:rPr>
        <w:t xml:space="preserve"> </w:t>
      </w:r>
      <w:r>
        <w:t>zariadenia</w:t>
      </w:r>
      <w:r>
        <w:rPr>
          <w:spacing w:val="1"/>
        </w:rPr>
        <w:t xml:space="preserve"> </w:t>
      </w:r>
      <w:r>
        <w:t>LineScan.</w:t>
      </w:r>
      <w:r>
        <w:rPr>
          <w:spacing w:val="1"/>
        </w:rPr>
        <w:t xml:space="preserve"> </w:t>
      </w:r>
      <w:r>
        <w:t>Hodnotenie</w:t>
      </w:r>
      <w:r>
        <w:rPr>
          <w:spacing w:val="1"/>
        </w:rPr>
        <w:t xml:space="preserve"> </w:t>
      </w:r>
      <w:r>
        <w:t>stavu</w:t>
      </w:r>
      <w:r>
        <w:rPr>
          <w:spacing w:val="1"/>
        </w:rPr>
        <w:t xml:space="preserve"> </w:t>
      </w:r>
      <w:r>
        <w:t>povrchu</w:t>
      </w:r>
      <w:r>
        <w:rPr>
          <w:spacing w:val="1"/>
        </w:rPr>
        <w:t xml:space="preserve"> </w:t>
      </w:r>
      <w:r>
        <w:t>vozovky</w:t>
      </w:r>
      <w:r>
        <w:rPr>
          <w:spacing w:val="1"/>
        </w:rPr>
        <w:t xml:space="preserve"> </w:t>
      </w:r>
      <w:r>
        <w:t>kamerovým</w:t>
      </w:r>
      <w:r>
        <w:rPr>
          <w:spacing w:val="4"/>
        </w:rPr>
        <w:t xml:space="preserve"> </w:t>
      </w:r>
      <w:r>
        <w:t>systémom</w:t>
      </w:r>
      <w:r>
        <w:rPr>
          <w:spacing w:val="1"/>
        </w:rPr>
        <w:t xml:space="preserve"> </w:t>
      </w:r>
      <w:r>
        <w:t>LineScan</w:t>
      </w:r>
    </w:p>
    <w:p w:rsidR="007127CB" w:rsidRDefault="007127CB" w:rsidP="004A7BB7">
      <w:pPr>
        <w:spacing w:after="60"/>
        <w:jc w:val="left"/>
      </w:pPr>
      <w:r>
        <w:t>TP 099</w:t>
      </w:r>
      <w:r>
        <w:rPr>
          <w:rFonts w:ascii="Times New Roman" w:hAnsi="Times New Roman"/>
        </w:rPr>
        <w:tab/>
      </w:r>
      <w:r>
        <w:t>Protipožiarna</w:t>
      </w:r>
      <w:r>
        <w:rPr>
          <w:spacing w:val="-2"/>
        </w:rPr>
        <w:t xml:space="preserve"> </w:t>
      </w:r>
      <w:r>
        <w:t>bezpečnosť cestných</w:t>
      </w:r>
      <w:r>
        <w:rPr>
          <w:spacing w:val="-1"/>
        </w:rPr>
        <w:t xml:space="preserve"> </w:t>
      </w:r>
      <w:r>
        <w:t>tunelov</w:t>
      </w:r>
    </w:p>
    <w:p w:rsidR="007127CB" w:rsidRDefault="007127CB" w:rsidP="004A7BB7">
      <w:pPr>
        <w:spacing w:after="60"/>
        <w:ind w:left="1418" w:hanging="1418"/>
        <w:jc w:val="left"/>
      </w:pPr>
      <w:r>
        <w:t>TP 081</w:t>
      </w:r>
      <w:r>
        <w:tab/>
        <w:t xml:space="preserve">Základné ochranné opatrenia pre obmedzenie vplyvu bludných     prúdov na mostné objekty pozemných komunikácií </w:t>
      </w:r>
    </w:p>
    <w:p w:rsidR="007127CB" w:rsidRDefault="007127CB" w:rsidP="007127CB">
      <w:pPr>
        <w:pStyle w:val="Zkladntext"/>
        <w:spacing w:before="10"/>
        <w:rPr>
          <w:sz w:val="25"/>
        </w:rPr>
      </w:pPr>
    </w:p>
    <w:p w:rsidR="007127CB" w:rsidRDefault="007127CB" w:rsidP="001F318B">
      <w:pPr>
        <w:pStyle w:val="Nadpis2"/>
      </w:pPr>
      <w:bookmarkStart w:id="30" w:name="_TOC_250127"/>
      <w:bookmarkStart w:id="31" w:name="_Toc178188185"/>
      <w:bookmarkEnd w:id="30"/>
      <w:r>
        <w:t>VŠEOBECNE</w:t>
      </w:r>
      <w:bookmarkEnd w:id="31"/>
    </w:p>
    <w:p w:rsidR="007127CB" w:rsidRDefault="007127CB" w:rsidP="00DD2F4E">
      <w:r>
        <w:t>Technické</w:t>
      </w:r>
      <w:r>
        <w:rPr>
          <w:spacing w:val="1"/>
        </w:rPr>
        <w:t xml:space="preserve"> </w:t>
      </w:r>
      <w:r>
        <w:t>normy</w:t>
      </w:r>
      <w:r>
        <w:rPr>
          <w:spacing w:val="1"/>
        </w:rPr>
        <w:t xml:space="preserve"> </w:t>
      </w:r>
      <w:r>
        <w:t>uvedené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TKP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týchto</w:t>
      </w:r>
      <w:r>
        <w:rPr>
          <w:spacing w:val="1"/>
        </w:rPr>
        <w:t xml:space="preserve"> </w:t>
      </w:r>
      <w:r>
        <w:t>ZTKP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uzavretím</w:t>
      </w:r>
      <w:r>
        <w:rPr>
          <w:spacing w:val="1"/>
        </w:rPr>
        <w:t xml:space="preserve"> </w:t>
      </w:r>
      <w:r>
        <w:t>zmluvy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dielo</w:t>
      </w:r>
      <w:r>
        <w:rPr>
          <w:spacing w:val="1"/>
        </w:rPr>
        <w:t xml:space="preserve"> </w:t>
      </w:r>
      <w:r>
        <w:t>stávajú</w:t>
      </w:r>
      <w:r>
        <w:rPr>
          <w:spacing w:val="1"/>
        </w:rPr>
        <w:t xml:space="preserve"> </w:t>
      </w:r>
      <w:r>
        <w:t>záväznými</w:t>
      </w:r>
      <w:r>
        <w:rPr>
          <w:spacing w:val="47"/>
        </w:rPr>
        <w:t xml:space="preserve"> </w:t>
      </w:r>
      <w:r>
        <w:t>pre</w:t>
      </w:r>
      <w:r>
        <w:rPr>
          <w:spacing w:val="50"/>
        </w:rPr>
        <w:t xml:space="preserve"> </w:t>
      </w:r>
      <w:r>
        <w:t>konkrétnu</w:t>
      </w:r>
      <w:r>
        <w:rPr>
          <w:spacing w:val="49"/>
        </w:rPr>
        <w:t xml:space="preserve"> </w:t>
      </w:r>
      <w:r>
        <w:t>stavbu.</w:t>
      </w:r>
      <w:r>
        <w:rPr>
          <w:spacing w:val="51"/>
        </w:rPr>
        <w:t xml:space="preserve"> </w:t>
      </w:r>
      <w:r>
        <w:t>TKP</w:t>
      </w:r>
      <w:r>
        <w:rPr>
          <w:spacing w:val="52"/>
        </w:rPr>
        <w:t xml:space="preserve"> </w:t>
      </w:r>
      <w:r>
        <w:t>a</w:t>
      </w:r>
      <w:r>
        <w:rPr>
          <w:spacing w:val="52"/>
        </w:rPr>
        <w:t xml:space="preserve"> </w:t>
      </w:r>
      <w:r>
        <w:t>ZTKP</w:t>
      </w:r>
      <w:r>
        <w:rPr>
          <w:spacing w:val="52"/>
        </w:rPr>
        <w:t xml:space="preserve"> </w:t>
      </w:r>
      <w:r>
        <w:t>obsahujú</w:t>
      </w:r>
      <w:r>
        <w:rPr>
          <w:spacing w:val="52"/>
        </w:rPr>
        <w:t xml:space="preserve"> </w:t>
      </w:r>
      <w:r>
        <w:t>zásady</w:t>
      </w:r>
      <w:r>
        <w:rPr>
          <w:spacing w:val="50"/>
        </w:rPr>
        <w:t xml:space="preserve"> </w:t>
      </w:r>
      <w:r>
        <w:t>technologických</w:t>
      </w:r>
      <w:r>
        <w:rPr>
          <w:spacing w:val="52"/>
        </w:rPr>
        <w:t xml:space="preserve"> </w:t>
      </w:r>
      <w:r>
        <w:t>postupov</w:t>
      </w:r>
      <w:r>
        <w:rPr>
          <w:spacing w:val="1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technických</w:t>
      </w:r>
      <w:r>
        <w:rPr>
          <w:spacing w:val="42"/>
        </w:rPr>
        <w:t xml:space="preserve"> </w:t>
      </w:r>
      <w:r>
        <w:t>požiadaviek</w:t>
      </w:r>
      <w:r>
        <w:rPr>
          <w:spacing w:val="41"/>
        </w:rPr>
        <w:t xml:space="preserve"> </w:t>
      </w:r>
      <w:r>
        <w:t>na</w:t>
      </w:r>
      <w:r>
        <w:rPr>
          <w:spacing w:val="42"/>
        </w:rPr>
        <w:t xml:space="preserve"> </w:t>
      </w:r>
      <w:r>
        <w:t>väčšinu</w:t>
      </w:r>
      <w:r>
        <w:rPr>
          <w:spacing w:val="38"/>
        </w:rPr>
        <w:t xml:space="preserve"> </w:t>
      </w:r>
      <w:r>
        <w:t>prác,</w:t>
      </w:r>
      <w:r>
        <w:rPr>
          <w:spacing w:val="41"/>
        </w:rPr>
        <w:t xml:space="preserve"> </w:t>
      </w:r>
      <w:r>
        <w:t>ktoré</w:t>
      </w:r>
      <w:r>
        <w:rPr>
          <w:spacing w:val="38"/>
        </w:rPr>
        <w:t xml:space="preserve"> </w:t>
      </w:r>
      <w:r>
        <w:t>sa</w:t>
      </w:r>
      <w:r>
        <w:rPr>
          <w:spacing w:val="42"/>
        </w:rPr>
        <w:t xml:space="preserve"> </w:t>
      </w:r>
      <w:r>
        <w:t>vyskytujú</w:t>
      </w:r>
      <w:r>
        <w:rPr>
          <w:spacing w:val="39"/>
        </w:rPr>
        <w:t xml:space="preserve"> </w:t>
      </w:r>
      <w:r>
        <w:t>pri</w:t>
      </w:r>
      <w:r>
        <w:rPr>
          <w:spacing w:val="37"/>
        </w:rPr>
        <w:t xml:space="preserve"> </w:t>
      </w:r>
      <w:r>
        <w:t>bežných</w:t>
      </w:r>
      <w:r>
        <w:rPr>
          <w:spacing w:val="39"/>
        </w:rPr>
        <w:t xml:space="preserve"> </w:t>
      </w:r>
      <w:r>
        <w:t>stavbách</w:t>
      </w:r>
      <w:r>
        <w:rPr>
          <w:spacing w:val="39"/>
        </w:rPr>
        <w:t xml:space="preserve"> </w:t>
      </w:r>
      <w:r>
        <w:t>s</w:t>
      </w:r>
      <w:r>
        <w:rPr>
          <w:spacing w:val="39"/>
        </w:rPr>
        <w:t xml:space="preserve"> </w:t>
      </w:r>
      <w:r>
        <w:t>tým,</w:t>
      </w:r>
      <w:r>
        <w:rPr>
          <w:spacing w:val="1"/>
        </w:rPr>
        <w:t xml:space="preserve"> </w:t>
      </w:r>
      <w:r>
        <w:t>že sa v detailoch odvolávajú na technické normy, smernice alebo iné predpisy normatívneho</w:t>
      </w:r>
      <w:r>
        <w:rPr>
          <w:spacing w:val="1"/>
        </w:rPr>
        <w:t xml:space="preserve"> </w:t>
      </w:r>
      <w:r>
        <w:t>charakteru.</w:t>
      </w:r>
    </w:p>
    <w:p w:rsidR="007127CB" w:rsidRDefault="007127CB" w:rsidP="00DD2F4E">
      <w:r>
        <w:t>Technické</w:t>
      </w:r>
      <w:r>
        <w:rPr>
          <w:spacing w:val="1"/>
        </w:rPr>
        <w:t xml:space="preserve"> </w:t>
      </w:r>
      <w:r>
        <w:t>podmienky</w:t>
      </w:r>
      <w:r>
        <w:rPr>
          <w:spacing w:val="1"/>
        </w:rPr>
        <w:t xml:space="preserve"> </w:t>
      </w:r>
      <w:r>
        <w:t>(TP),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súčasťou</w:t>
      </w:r>
      <w:r>
        <w:rPr>
          <w:spacing w:val="1"/>
        </w:rPr>
        <w:t xml:space="preserve"> </w:t>
      </w:r>
      <w:r>
        <w:t>rezortných</w:t>
      </w:r>
      <w:r>
        <w:rPr>
          <w:spacing w:val="1"/>
        </w:rPr>
        <w:t xml:space="preserve"> </w:t>
      </w:r>
      <w:r>
        <w:t>predpisov,</w:t>
      </w:r>
      <w:r>
        <w:rPr>
          <w:spacing w:val="1"/>
        </w:rPr>
        <w:t xml:space="preserve"> </w:t>
      </w:r>
      <w:r>
        <w:t>umožňujú</w:t>
      </w:r>
      <w:r>
        <w:rPr>
          <w:spacing w:val="1"/>
        </w:rPr>
        <w:t xml:space="preserve"> </w:t>
      </w:r>
      <w:r>
        <w:t>spolu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technickými špecifikáciami určenými v slovenských alebo európskych technických normách</w:t>
      </w:r>
      <w:r>
        <w:rPr>
          <w:spacing w:val="1"/>
        </w:rPr>
        <w:t xml:space="preserve"> </w:t>
      </w:r>
      <w:r>
        <w:t>(STN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EN)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technických</w:t>
      </w:r>
      <w:r>
        <w:rPr>
          <w:spacing w:val="1"/>
        </w:rPr>
        <w:t xml:space="preserve"> </w:t>
      </w:r>
      <w:r>
        <w:t>osvedčeniach</w:t>
      </w:r>
      <w:r>
        <w:rPr>
          <w:spacing w:val="1"/>
        </w:rPr>
        <w:t xml:space="preserve"> </w:t>
      </w:r>
      <w:r>
        <w:t>(TO</w:t>
      </w:r>
      <w:r>
        <w:rPr>
          <w:spacing w:val="58"/>
        </w:rPr>
        <w:t xml:space="preserve"> </w:t>
      </w:r>
      <w:r>
        <w:t>-</w:t>
      </w:r>
      <w:r>
        <w:rPr>
          <w:spacing w:val="58"/>
        </w:rPr>
        <w:t xml:space="preserve"> </w:t>
      </w:r>
      <w:r>
        <w:t>národné</w:t>
      </w:r>
      <w:r>
        <w:rPr>
          <w:spacing w:val="59"/>
        </w:rPr>
        <w:t xml:space="preserve"> </w:t>
      </w:r>
      <w:r>
        <w:t>alebo</w:t>
      </w:r>
      <w:r>
        <w:rPr>
          <w:spacing w:val="58"/>
        </w:rPr>
        <w:t xml:space="preserve"> </w:t>
      </w:r>
      <w:r>
        <w:t>ETA</w:t>
      </w:r>
      <w:r>
        <w:rPr>
          <w:spacing w:val="59"/>
        </w:rPr>
        <w:t xml:space="preserve"> </w:t>
      </w:r>
      <w:r>
        <w:t>-</w:t>
      </w:r>
      <w:r>
        <w:rPr>
          <w:spacing w:val="58"/>
        </w:rPr>
        <w:t xml:space="preserve"> </w:t>
      </w:r>
      <w:r>
        <w:t>európske),</w:t>
      </w:r>
      <w:r>
        <w:rPr>
          <w:spacing w:val="1"/>
        </w:rPr>
        <w:t xml:space="preserve"> </w:t>
      </w:r>
      <w:r>
        <w:t>rýchlejšie</w:t>
      </w:r>
      <w:r>
        <w:rPr>
          <w:spacing w:val="1"/>
        </w:rPr>
        <w:t xml:space="preserve"> </w:t>
      </w:r>
      <w:r>
        <w:t>zavedenie</w:t>
      </w:r>
      <w:r>
        <w:rPr>
          <w:spacing w:val="1"/>
        </w:rPr>
        <w:t xml:space="preserve"> </w:t>
      </w:r>
      <w:r>
        <w:t>nových</w:t>
      </w:r>
      <w:r>
        <w:rPr>
          <w:spacing w:val="1"/>
        </w:rPr>
        <w:t xml:space="preserve"> </w:t>
      </w:r>
      <w:r>
        <w:t>poznatkov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stavbárskej</w:t>
      </w:r>
      <w:r>
        <w:rPr>
          <w:spacing w:val="1"/>
        </w:rPr>
        <w:t xml:space="preserve"> </w:t>
      </w:r>
      <w:r>
        <w:t>praxe.</w:t>
      </w:r>
      <w:r>
        <w:rPr>
          <w:spacing w:val="1"/>
        </w:rPr>
        <w:t xml:space="preserve"> </w:t>
      </w:r>
      <w:r>
        <w:t>Predstavujú</w:t>
      </w:r>
      <w:r>
        <w:rPr>
          <w:spacing w:val="1"/>
        </w:rPr>
        <w:t xml:space="preserve"> </w:t>
      </w:r>
      <w:r>
        <w:t>detailnejšie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komplexnejšie</w:t>
      </w:r>
      <w:r>
        <w:rPr>
          <w:spacing w:val="1"/>
        </w:rPr>
        <w:t xml:space="preserve"> </w:t>
      </w:r>
      <w:r>
        <w:t>spracovanie</w:t>
      </w:r>
      <w:r>
        <w:rPr>
          <w:spacing w:val="1"/>
        </w:rPr>
        <w:t xml:space="preserve"> </w:t>
      </w:r>
      <w:r>
        <w:t>požiadaviek</w:t>
      </w:r>
      <w:r>
        <w:rPr>
          <w:spacing w:val="1"/>
        </w:rPr>
        <w:t xml:space="preserve"> </w:t>
      </w:r>
      <w:r>
        <w:t>aj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potreby</w:t>
      </w:r>
      <w:r>
        <w:rPr>
          <w:spacing w:val="1"/>
        </w:rPr>
        <w:t xml:space="preserve"> </w:t>
      </w:r>
      <w:r>
        <w:t>odboru</w:t>
      </w:r>
      <w:r>
        <w:rPr>
          <w:spacing w:val="59"/>
        </w:rPr>
        <w:t xml:space="preserve"> </w:t>
      </w:r>
      <w:r>
        <w:t>pozemných</w:t>
      </w:r>
      <w:r>
        <w:rPr>
          <w:spacing w:val="59"/>
        </w:rPr>
        <w:t xml:space="preserve"> </w:t>
      </w:r>
      <w:r>
        <w:t>komunikácií.</w:t>
      </w:r>
      <w:r>
        <w:rPr>
          <w:spacing w:val="1"/>
        </w:rPr>
        <w:t xml:space="preserve"> </w:t>
      </w:r>
      <w:r>
        <w:t>Základný</w:t>
      </w:r>
      <w:r>
        <w:rPr>
          <w:spacing w:val="1"/>
        </w:rPr>
        <w:t xml:space="preserve"> </w:t>
      </w:r>
      <w:r>
        <w:t>súbor</w:t>
      </w:r>
      <w:r>
        <w:rPr>
          <w:spacing w:val="1"/>
        </w:rPr>
        <w:t xml:space="preserve"> </w:t>
      </w:r>
      <w:r>
        <w:t>predpisov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uskutočňovanie</w:t>
      </w:r>
      <w:r>
        <w:rPr>
          <w:spacing w:val="58"/>
        </w:rPr>
        <w:t xml:space="preserve"> </w:t>
      </w:r>
      <w:r>
        <w:t>pozemných</w:t>
      </w:r>
      <w:r>
        <w:rPr>
          <w:spacing w:val="58"/>
        </w:rPr>
        <w:t xml:space="preserve"> </w:t>
      </w:r>
      <w:r>
        <w:t>komunikácií</w:t>
      </w:r>
      <w:r>
        <w:rPr>
          <w:spacing w:val="59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ich</w:t>
      </w:r>
      <w:r>
        <w:rPr>
          <w:spacing w:val="59"/>
        </w:rPr>
        <w:t xml:space="preserve"> </w:t>
      </w:r>
      <w:r>
        <w:t>väzby</w:t>
      </w:r>
      <w:r>
        <w:rPr>
          <w:spacing w:val="58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právne</w:t>
      </w:r>
      <w:r>
        <w:rPr>
          <w:spacing w:val="17"/>
        </w:rPr>
        <w:t xml:space="preserve"> </w:t>
      </w:r>
      <w:r>
        <w:t>normy</w:t>
      </w:r>
      <w:r>
        <w:rPr>
          <w:spacing w:val="16"/>
        </w:rPr>
        <w:t xml:space="preserve"> </w:t>
      </w:r>
      <w:r>
        <w:t>SR</w:t>
      </w:r>
      <w:r>
        <w:rPr>
          <w:spacing w:val="13"/>
        </w:rPr>
        <w:t xml:space="preserve"> </w:t>
      </w:r>
      <w:r>
        <w:t>je</w:t>
      </w:r>
      <w:r>
        <w:rPr>
          <w:spacing w:val="18"/>
        </w:rPr>
        <w:t xml:space="preserve"> </w:t>
      </w:r>
      <w:r>
        <w:t>uvedený</w:t>
      </w:r>
      <w:r>
        <w:rPr>
          <w:spacing w:val="16"/>
        </w:rPr>
        <w:t xml:space="preserve"> </w:t>
      </w:r>
      <w:r>
        <w:t>v</w:t>
      </w:r>
      <w:r>
        <w:rPr>
          <w:spacing w:val="15"/>
        </w:rPr>
        <w:t xml:space="preserve"> </w:t>
      </w:r>
      <w:r>
        <w:t>odseku</w:t>
      </w:r>
      <w:r>
        <w:rPr>
          <w:spacing w:val="18"/>
        </w:rPr>
        <w:t xml:space="preserve"> </w:t>
      </w:r>
      <w:r>
        <w:t>1.1.5.</w:t>
      </w:r>
    </w:p>
    <w:p w:rsidR="007127CB" w:rsidRDefault="007127CB" w:rsidP="00DD2F4E">
      <w:r>
        <w:t>V technických predpisoch MD SR sú ustanovené požiadavky národného garanta za výber</w:t>
      </w:r>
      <w:r>
        <w:rPr>
          <w:spacing w:val="1"/>
        </w:rPr>
        <w:t xml:space="preserve"> </w:t>
      </w:r>
      <w:r>
        <w:t>zhotoviteľa.</w:t>
      </w:r>
      <w:r>
        <w:rPr>
          <w:spacing w:val="1"/>
        </w:rPr>
        <w:t xml:space="preserve"> </w:t>
      </w:r>
      <w:r>
        <w:t>Spresnením</w:t>
      </w:r>
      <w:r>
        <w:rPr>
          <w:spacing w:val="1"/>
        </w:rPr>
        <w:t xml:space="preserve"> </w:t>
      </w:r>
      <w:r>
        <w:t>technických</w:t>
      </w:r>
      <w:r>
        <w:rPr>
          <w:spacing w:val="1"/>
        </w:rPr>
        <w:t xml:space="preserve"> </w:t>
      </w:r>
      <w:r>
        <w:t>špecifikácií</w:t>
      </w:r>
      <w:r>
        <w:rPr>
          <w:spacing w:val="58"/>
        </w:rPr>
        <w:t xml:space="preserve"> </w:t>
      </w:r>
      <w:r>
        <w:t>alebo</w:t>
      </w:r>
      <w:r>
        <w:rPr>
          <w:spacing w:val="58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špecifických</w:t>
      </w:r>
      <w:r>
        <w:rPr>
          <w:spacing w:val="58"/>
        </w:rPr>
        <w:t xml:space="preserve"> </w:t>
      </w:r>
      <w:r>
        <w:t>prípadoch</w:t>
      </w:r>
      <w:r>
        <w:rPr>
          <w:spacing w:val="59"/>
        </w:rPr>
        <w:t xml:space="preserve"> </w:t>
      </w:r>
      <w:r>
        <w:t>aj</w:t>
      </w:r>
      <w:r>
        <w:rPr>
          <w:spacing w:val="58"/>
        </w:rPr>
        <w:t xml:space="preserve"> </w:t>
      </w:r>
      <w:r>
        <w:t>nad</w:t>
      </w:r>
      <w:r>
        <w:rPr>
          <w:spacing w:val="1"/>
        </w:rPr>
        <w:t xml:space="preserve"> </w:t>
      </w:r>
      <w:r>
        <w:t>rámec</w:t>
      </w:r>
      <w:r>
        <w:rPr>
          <w:spacing w:val="1"/>
        </w:rPr>
        <w:t xml:space="preserve"> </w:t>
      </w:r>
      <w:r>
        <w:t>týchto</w:t>
      </w:r>
      <w:r>
        <w:rPr>
          <w:spacing w:val="59"/>
        </w:rPr>
        <w:t xml:space="preserve"> </w:t>
      </w:r>
      <w:r>
        <w:t>požiadaviek,</w:t>
      </w:r>
      <w:r>
        <w:rPr>
          <w:spacing w:val="59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takéto</w:t>
      </w:r>
      <w:r>
        <w:rPr>
          <w:spacing w:val="59"/>
        </w:rPr>
        <w:t xml:space="preserve"> </w:t>
      </w:r>
      <w:r>
        <w:t>technické</w:t>
      </w:r>
      <w:r>
        <w:rPr>
          <w:spacing w:val="59"/>
        </w:rPr>
        <w:t xml:space="preserve"> </w:t>
      </w:r>
      <w:r>
        <w:t>špecifikácie</w:t>
      </w:r>
      <w:r>
        <w:rPr>
          <w:spacing w:val="59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technické</w:t>
      </w:r>
      <w:r>
        <w:rPr>
          <w:spacing w:val="59"/>
        </w:rPr>
        <w:t xml:space="preserve"> </w:t>
      </w:r>
      <w:r>
        <w:t>predpisy,</w:t>
      </w:r>
      <w:r>
        <w:rPr>
          <w:spacing w:val="1"/>
        </w:rPr>
        <w:t xml:space="preserve"> </w:t>
      </w:r>
      <w:r>
        <w:t>podpísaním</w:t>
      </w:r>
      <w:r>
        <w:rPr>
          <w:spacing w:val="1"/>
        </w:rPr>
        <w:t xml:space="preserve"> </w:t>
      </w:r>
      <w:r>
        <w:t>zmluvy o</w:t>
      </w:r>
      <w:r>
        <w:rPr>
          <w:spacing w:val="1"/>
        </w:rPr>
        <w:t xml:space="preserve"> </w:t>
      </w:r>
      <w:r>
        <w:t>dielo stavajú</w:t>
      </w:r>
      <w:r>
        <w:rPr>
          <w:spacing w:val="1"/>
        </w:rPr>
        <w:t xml:space="preserve"> </w:t>
      </w:r>
      <w:r>
        <w:t>pre dané dielo</w:t>
      </w:r>
      <w:r>
        <w:rPr>
          <w:spacing w:val="1"/>
        </w:rPr>
        <w:t xml:space="preserve"> </w:t>
      </w:r>
      <w:r>
        <w:t>záväznými. Odkaz na TKP uvádzaný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rozhodnutiach,</w:t>
      </w:r>
      <w:r>
        <w:rPr>
          <w:spacing w:val="1"/>
        </w:rPr>
        <w:t xml:space="preserve"> </w:t>
      </w:r>
      <w:r>
        <w:t>povoleniach,</w:t>
      </w:r>
      <w:r>
        <w:rPr>
          <w:spacing w:val="1"/>
        </w:rPr>
        <w:t xml:space="preserve"> </w:t>
      </w:r>
      <w:r>
        <w:t>zmluvách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dielo,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zadávaní</w:t>
      </w:r>
      <w:r>
        <w:rPr>
          <w:spacing w:val="1"/>
        </w:rPr>
        <w:t xml:space="preserve"> </w:t>
      </w:r>
      <w:r>
        <w:t>zákaziek,</w:t>
      </w:r>
      <w:r>
        <w:rPr>
          <w:spacing w:val="1"/>
        </w:rPr>
        <w:t xml:space="preserve"> </w:t>
      </w:r>
      <w:r>
        <w:t>posudzovaní</w:t>
      </w:r>
      <w:r>
        <w:rPr>
          <w:spacing w:val="1"/>
        </w:rPr>
        <w:t xml:space="preserve"> </w:t>
      </w:r>
      <w:r>
        <w:t>dokumentácie</w:t>
      </w:r>
      <w:r>
        <w:rPr>
          <w:spacing w:val="1"/>
        </w:rPr>
        <w:t xml:space="preserve"> </w:t>
      </w:r>
      <w:r>
        <w:t>znamená,</w:t>
      </w:r>
      <w:r>
        <w:rPr>
          <w:spacing w:val="1"/>
        </w:rPr>
        <w:t xml:space="preserve"> </w:t>
      </w:r>
      <w:r>
        <w:t>že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neoddeliteľnou</w:t>
      </w:r>
      <w:r>
        <w:rPr>
          <w:spacing w:val="1"/>
        </w:rPr>
        <w:t xml:space="preserve"> </w:t>
      </w:r>
      <w:r>
        <w:t>časťou</w:t>
      </w:r>
      <w:r>
        <w:rPr>
          <w:spacing w:val="1"/>
        </w:rPr>
        <w:t xml:space="preserve"> </w:t>
      </w:r>
      <w:r>
        <w:t>zmluvných</w:t>
      </w:r>
      <w:r>
        <w:rPr>
          <w:spacing w:val="1"/>
        </w:rPr>
        <w:t xml:space="preserve"> </w:t>
      </w:r>
      <w:r>
        <w:t>podmienok.</w:t>
      </w:r>
      <w:r>
        <w:rPr>
          <w:spacing w:val="1"/>
        </w:rPr>
        <w:t xml:space="preserve"> </w:t>
      </w:r>
      <w:r>
        <w:t>Zápis</w:t>
      </w:r>
      <w:r>
        <w:rPr>
          <w:spacing w:val="59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stavebnom</w:t>
      </w:r>
      <w:r>
        <w:rPr>
          <w:spacing w:val="1"/>
        </w:rPr>
        <w:t xml:space="preserve"> </w:t>
      </w:r>
      <w:r>
        <w:t>denníku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jediný</w:t>
      </w:r>
      <w:r>
        <w:rPr>
          <w:spacing w:val="1"/>
        </w:rPr>
        <w:t xml:space="preserve"> </w:t>
      </w:r>
      <w:r>
        <w:t>relevantný</w:t>
      </w:r>
      <w:r>
        <w:rPr>
          <w:spacing w:val="1"/>
        </w:rPr>
        <w:t xml:space="preserve"> </w:t>
      </w:r>
      <w:r>
        <w:t>dokument</w:t>
      </w:r>
      <w:r>
        <w:rPr>
          <w:spacing w:val="1"/>
        </w:rPr>
        <w:t xml:space="preserve"> </w:t>
      </w:r>
      <w:r>
        <w:t>realizácie</w:t>
      </w:r>
      <w:r>
        <w:rPr>
          <w:spacing w:val="1"/>
        </w:rPr>
        <w:t xml:space="preserve"> </w:t>
      </w:r>
      <w:r>
        <w:t>stavby</w:t>
      </w:r>
      <w:r>
        <w:rPr>
          <w:spacing w:val="58"/>
        </w:rPr>
        <w:t xml:space="preserve"> </w:t>
      </w:r>
      <w:r>
        <w:t>stáva</w:t>
      </w:r>
      <w:r>
        <w:rPr>
          <w:spacing w:val="58"/>
        </w:rPr>
        <w:t xml:space="preserve"> </w:t>
      </w:r>
      <w:r>
        <w:t>druhým</w:t>
      </w:r>
      <w:r>
        <w:rPr>
          <w:spacing w:val="1"/>
        </w:rPr>
        <w:t xml:space="preserve"> </w:t>
      </w:r>
      <w:r>
        <w:t>právnym</w:t>
      </w:r>
      <w:r>
        <w:rPr>
          <w:spacing w:val="20"/>
        </w:rPr>
        <w:t xml:space="preserve"> </w:t>
      </w:r>
      <w:r>
        <w:t>podkladom</w:t>
      </w:r>
      <w:r>
        <w:rPr>
          <w:spacing w:val="21"/>
        </w:rPr>
        <w:t xml:space="preserve"> </w:t>
      </w:r>
      <w:r>
        <w:t>pre</w:t>
      </w:r>
      <w:r>
        <w:rPr>
          <w:spacing w:val="23"/>
        </w:rPr>
        <w:t xml:space="preserve"> </w:t>
      </w:r>
      <w:r>
        <w:t>prípadnú</w:t>
      </w:r>
      <w:r>
        <w:rPr>
          <w:spacing w:val="24"/>
        </w:rPr>
        <w:t xml:space="preserve"> </w:t>
      </w:r>
      <w:r>
        <w:t>zmenu</w:t>
      </w:r>
      <w:r>
        <w:rPr>
          <w:spacing w:val="19"/>
        </w:rPr>
        <w:t xml:space="preserve"> </w:t>
      </w:r>
      <w:r>
        <w:t>či</w:t>
      </w:r>
      <w:r>
        <w:rPr>
          <w:spacing w:val="22"/>
        </w:rPr>
        <w:t xml:space="preserve"> </w:t>
      </w:r>
      <w:r>
        <w:t>úpravu</w:t>
      </w:r>
      <w:r>
        <w:rPr>
          <w:spacing w:val="23"/>
        </w:rPr>
        <w:t xml:space="preserve"> </w:t>
      </w:r>
      <w:r>
        <w:t>postupu</w:t>
      </w:r>
      <w:r>
        <w:rPr>
          <w:spacing w:val="24"/>
        </w:rPr>
        <w:t xml:space="preserve"> </w:t>
      </w:r>
      <w:r>
        <w:t>vo</w:t>
      </w:r>
      <w:r>
        <w:rPr>
          <w:spacing w:val="23"/>
        </w:rPr>
        <w:t xml:space="preserve"> </w:t>
      </w:r>
      <w:r>
        <w:t>výstavbe.</w:t>
      </w:r>
    </w:p>
    <w:p w:rsidR="007127CB" w:rsidRDefault="007127CB" w:rsidP="00DD2F4E">
      <w:r>
        <w:t>Pri</w:t>
      </w:r>
      <w:r>
        <w:rPr>
          <w:spacing w:val="1"/>
        </w:rPr>
        <w:t xml:space="preserve"> </w:t>
      </w:r>
      <w:r>
        <w:t>uzatvorení</w:t>
      </w:r>
      <w:r>
        <w:rPr>
          <w:spacing w:val="1"/>
        </w:rPr>
        <w:t xml:space="preserve"> </w:t>
      </w:r>
      <w:r>
        <w:t>zmlúv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dielo</w:t>
      </w:r>
      <w:r>
        <w:rPr>
          <w:spacing w:val="1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využívajú</w:t>
      </w:r>
      <w:r>
        <w:rPr>
          <w:spacing w:val="59"/>
        </w:rPr>
        <w:t xml:space="preserve"> </w:t>
      </w:r>
      <w:r>
        <w:t>Technicko-kvalitatívne</w:t>
      </w:r>
      <w:r>
        <w:rPr>
          <w:spacing w:val="59"/>
        </w:rPr>
        <w:t xml:space="preserve"> </w:t>
      </w:r>
      <w:r>
        <w:t>podmienky</w:t>
      </w:r>
      <w:r>
        <w:rPr>
          <w:spacing w:val="59"/>
        </w:rPr>
        <w:t xml:space="preserve"> </w:t>
      </w:r>
      <w:r>
        <w:t>stavieb</w:t>
      </w:r>
      <w:r>
        <w:rPr>
          <w:spacing w:val="1"/>
        </w:rPr>
        <w:t xml:space="preserve"> </w:t>
      </w:r>
      <w:r>
        <w:t>pozemných</w:t>
      </w:r>
      <w:r>
        <w:rPr>
          <w:spacing w:val="1"/>
        </w:rPr>
        <w:t xml:space="preserve"> </w:t>
      </w:r>
      <w:r>
        <w:t>komunikácií</w:t>
      </w:r>
      <w:r>
        <w:rPr>
          <w:spacing w:val="1"/>
        </w:rPr>
        <w:t xml:space="preserve"> </w:t>
      </w:r>
      <w:r>
        <w:t>(TKP),</w:t>
      </w:r>
      <w:r>
        <w:rPr>
          <w:spacing w:val="1"/>
        </w:rPr>
        <w:t xml:space="preserve"> </w:t>
      </w:r>
      <w:r>
        <w:t>prípadne</w:t>
      </w:r>
      <w:r>
        <w:rPr>
          <w:spacing w:val="1"/>
        </w:rPr>
        <w:t xml:space="preserve"> </w:t>
      </w:r>
      <w:r>
        <w:t>Zvláštne</w:t>
      </w:r>
      <w:r>
        <w:rPr>
          <w:spacing w:val="1"/>
        </w:rPr>
        <w:t xml:space="preserve"> </w:t>
      </w:r>
      <w:r>
        <w:t>technicko-kvalitatívne</w:t>
      </w:r>
      <w:r>
        <w:rPr>
          <w:spacing w:val="1"/>
        </w:rPr>
        <w:t xml:space="preserve"> </w:t>
      </w:r>
      <w:r>
        <w:t>podmienky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pozemných</w:t>
      </w:r>
      <w:r>
        <w:rPr>
          <w:spacing w:val="1"/>
        </w:rPr>
        <w:t xml:space="preserve"> </w:t>
      </w:r>
      <w:r>
        <w:t>komunikácií</w:t>
      </w:r>
      <w:r>
        <w:rPr>
          <w:spacing w:val="1"/>
        </w:rPr>
        <w:t xml:space="preserve"> </w:t>
      </w:r>
      <w:r>
        <w:t>(ZTKP).</w:t>
      </w:r>
      <w:r>
        <w:rPr>
          <w:spacing w:val="1"/>
        </w:rPr>
        <w:t xml:space="preserve"> </w:t>
      </w:r>
      <w:r>
        <w:t>Zmluvy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dielo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tieto</w:t>
      </w:r>
      <w:r>
        <w:rPr>
          <w:spacing w:val="1"/>
        </w:rPr>
        <w:t xml:space="preserve"> </w:t>
      </w:r>
      <w:r>
        <w:t>technické</w:t>
      </w:r>
      <w:r>
        <w:rPr>
          <w:spacing w:val="1"/>
        </w:rPr>
        <w:t xml:space="preserve"> </w:t>
      </w:r>
      <w:r>
        <w:t>predpisy</w:t>
      </w:r>
      <w:r>
        <w:rPr>
          <w:spacing w:val="1"/>
        </w:rPr>
        <w:t xml:space="preserve"> </w:t>
      </w:r>
      <w:r>
        <w:t>MD</w:t>
      </w:r>
      <w:r>
        <w:rPr>
          <w:spacing w:val="1"/>
        </w:rPr>
        <w:t xml:space="preserve"> </w:t>
      </w:r>
      <w:r>
        <w:t>SR</w:t>
      </w:r>
      <w:r>
        <w:rPr>
          <w:spacing w:val="1"/>
        </w:rPr>
        <w:t xml:space="preserve"> </w:t>
      </w:r>
      <w:r>
        <w:t>odvolávajú</w:t>
      </w:r>
      <w:r>
        <w:rPr>
          <w:spacing w:val="16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upresňujú</w:t>
      </w:r>
      <w:r>
        <w:rPr>
          <w:spacing w:val="17"/>
        </w:rPr>
        <w:t xml:space="preserve"> </w:t>
      </w:r>
      <w:r>
        <w:t>ich.</w:t>
      </w:r>
    </w:p>
    <w:p w:rsidR="007127CB" w:rsidRDefault="007127CB" w:rsidP="001F318B">
      <w:pPr>
        <w:pStyle w:val="Nadpis3"/>
      </w:pPr>
      <w:bookmarkStart w:id="32" w:name="_TOC_250126"/>
      <w:bookmarkStart w:id="33" w:name="_Toc178188186"/>
      <w:r>
        <w:t>Definícia</w:t>
      </w:r>
      <w:r>
        <w:rPr>
          <w:spacing w:val="73"/>
        </w:rPr>
        <w:t xml:space="preserve"> </w:t>
      </w:r>
      <w:r>
        <w:t>technicko-kvalitatívnych</w:t>
      </w:r>
      <w:r>
        <w:rPr>
          <w:spacing w:val="73"/>
        </w:rPr>
        <w:t xml:space="preserve"> </w:t>
      </w:r>
      <w:r>
        <w:t>podmienok</w:t>
      </w:r>
      <w:r>
        <w:rPr>
          <w:spacing w:val="74"/>
        </w:rPr>
        <w:t xml:space="preserve"> </w:t>
      </w:r>
      <w:bookmarkEnd w:id="32"/>
      <w:r>
        <w:t>(TKP)</w:t>
      </w:r>
      <w:bookmarkEnd w:id="33"/>
    </w:p>
    <w:p w:rsidR="007127CB" w:rsidRDefault="007127CB" w:rsidP="00DD2F4E">
      <w:r>
        <w:t>Technicko-kvalitatívne</w:t>
      </w:r>
      <w:r>
        <w:rPr>
          <w:spacing w:val="1"/>
        </w:rPr>
        <w:t xml:space="preserve"> </w:t>
      </w:r>
      <w:r>
        <w:t>podmienky</w:t>
      </w:r>
      <w:r>
        <w:rPr>
          <w:spacing w:val="1"/>
        </w:rPr>
        <w:t xml:space="preserve"> </w:t>
      </w:r>
      <w:r>
        <w:t>stavieb</w:t>
      </w:r>
      <w:r>
        <w:rPr>
          <w:spacing w:val="1"/>
        </w:rPr>
        <w:t xml:space="preserve"> </w:t>
      </w:r>
      <w:r>
        <w:t>pozemných</w:t>
      </w:r>
      <w:r>
        <w:rPr>
          <w:spacing w:val="1"/>
        </w:rPr>
        <w:t xml:space="preserve"> </w:t>
      </w:r>
      <w:r>
        <w:t>komunikácií</w:t>
      </w:r>
      <w:r>
        <w:rPr>
          <w:spacing w:val="59"/>
        </w:rPr>
        <w:t xml:space="preserve"> </w:t>
      </w:r>
      <w:r>
        <w:t>(ďalej</w:t>
      </w:r>
      <w:r>
        <w:rPr>
          <w:spacing w:val="59"/>
        </w:rPr>
        <w:t xml:space="preserve"> </w:t>
      </w:r>
      <w:r>
        <w:t>len</w:t>
      </w:r>
      <w:r>
        <w:rPr>
          <w:spacing w:val="59"/>
        </w:rPr>
        <w:t xml:space="preserve"> </w:t>
      </w:r>
      <w:r>
        <w:t>„TKP“)</w:t>
      </w:r>
      <w:r>
        <w:rPr>
          <w:spacing w:val="59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Zvláštne technicko-kvalitatívne</w:t>
      </w:r>
      <w:r>
        <w:rPr>
          <w:spacing w:val="1"/>
        </w:rPr>
        <w:t xml:space="preserve"> </w:t>
      </w:r>
      <w:r>
        <w:t>podmienky (ZTKP)</w:t>
      </w:r>
      <w:r>
        <w:rPr>
          <w:spacing w:val="1"/>
        </w:rPr>
        <w:t xml:space="preserve"> </w:t>
      </w:r>
      <w:r>
        <w:t>na túto stavbu sú súčasťou</w:t>
      </w:r>
      <w:r>
        <w:rPr>
          <w:spacing w:val="1"/>
        </w:rPr>
        <w:t xml:space="preserve"> </w:t>
      </w:r>
      <w:r>
        <w:t>Požiadaviek</w:t>
      </w:r>
      <w:r>
        <w:rPr>
          <w:spacing w:val="1"/>
        </w:rPr>
        <w:t xml:space="preserve"> </w:t>
      </w:r>
      <w:r>
        <w:t>Objednávateľa.</w:t>
      </w:r>
      <w:r>
        <w:rPr>
          <w:spacing w:val="1"/>
        </w:rPr>
        <w:t xml:space="preserve"> </w:t>
      </w:r>
      <w:r>
        <w:t>TKP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ZTKP</w:t>
      </w:r>
      <w:r>
        <w:rPr>
          <w:spacing w:val="1"/>
        </w:rPr>
        <w:t xml:space="preserve"> </w:t>
      </w:r>
      <w:r>
        <w:t>spolu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ostatnými</w:t>
      </w:r>
      <w:r>
        <w:rPr>
          <w:spacing w:val="1"/>
        </w:rPr>
        <w:t xml:space="preserve"> </w:t>
      </w:r>
      <w:r>
        <w:t>prílohami</w:t>
      </w:r>
      <w:r>
        <w:rPr>
          <w:spacing w:val="1"/>
        </w:rPr>
        <w:t xml:space="preserve"> </w:t>
      </w:r>
      <w:r>
        <w:t>Požiadaviek</w:t>
      </w:r>
      <w:r>
        <w:rPr>
          <w:spacing w:val="1"/>
        </w:rPr>
        <w:t xml:space="preserve"> </w:t>
      </w:r>
      <w:r>
        <w:t>Objednávateľa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Dokumentáciou</w:t>
      </w:r>
      <w:r>
        <w:rPr>
          <w:spacing w:val="1"/>
        </w:rPr>
        <w:t xml:space="preserve"> </w:t>
      </w:r>
      <w:r>
        <w:t>poskytnutou</w:t>
      </w:r>
      <w:r>
        <w:rPr>
          <w:spacing w:val="1"/>
        </w:rPr>
        <w:t xml:space="preserve"> </w:t>
      </w:r>
      <w:r>
        <w:t>Objednávateľom</w:t>
      </w:r>
      <w:r>
        <w:rPr>
          <w:spacing w:val="58"/>
        </w:rPr>
        <w:t xml:space="preserve"> </w:t>
      </w:r>
      <w:r>
        <w:t>(DPO)</w:t>
      </w:r>
      <w:r>
        <w:rPr>
          <w:spacing w:val="58"/>
        </w:rPr>
        <w:t xml:space="preserve"> </w:t>
      </w:r>
      <w:r>
        <w:t>špecifikujú</w:t>
      </w:r>
      <w:r>
        <w:rPr>
          <w:spacing w:val="59"/>
        </w:rPr>
        <w:t xml:space="preserve"> </w:t>
      </w:r>
      <w:r>
        <w:t>Požiadavky</w:t>
      </w:r>
      <w:r>
        <w:rPr>
          <w:spacing w:val="58"/>
        </w:rPr>
        <w:t xml:space="preserve"> </w:t>
      </w:r>
      <w:r>
        <w:t>Objednávateľa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Dielo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technickej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kvalitatívnej</w:t>
      </w:r>
      <w:r>
        <w:rPr>
          <w:spacing w:val="1"/>
        </w:rPr>
        <w:t xml:space="preserve"> </w:t>
      </w:r>
      <w:r>
        <w:t>stránke</w:t>
      </w:r>
      <w:r>
        <w:rPr>
          <w:spacing w:val="1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ktoré</w:t>
      </w:r>
      <w:r>
        <w:rPr>
          <w:spacing w:val="58"/>
        </w:rPr>
        <w:t xml:space="preserve"> </w:t>
      </w:r>
      <w:r>
        <w:t>sú</w:t>
      </w:r>
      <w:r>
        <w:rPr>
          <w:spacing w:val="59"/>
        </w:rPr>
        <w:t xml:space="preserve"> </w:t>
      </w:r>
      <w:r>
        <w:t>definované</w:t>
      </w:r>
      <w:r>
        <w:rPr>
          <w:spacing w:val="59"/>
        </w:rPr>
        <w:t xml:space="preserve"> </w:t>
      </w:r>
      <w:r>
        <w:t>ako</w:t>
      </w:r>
      <w:r>
        <w:rPr>
          <w:spacing w:val="58"/>
        </w:rPr>
        <w:t xml:space="preserve"> </w:t>
      </w:r>
      <w:r>
        <w:t>oprávnené</w:t>
      </w:r>
      <w:r>
        <w:rPr>
          <w:spacing w:val="1"/>
        </w:rPr>
        <w:t xml:space="preserve"> </w:t>
      </w:r>
      <w:r>
        <w:t>požiadavky</w:t>
      </w:r>
      <w:r>
        <w:rPr>
          <w:spacing w:val="1"/>
        </w:rPr>
        <w:t xml:space="preserve"> </w:t>
      </w:r>
      <w:r>
        <w:t>Objednávateľa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projektové</w:t>
      </w:r>
      <w:r>
        <w:rPr>
          <w:spacing w:val="1"/>
        </w:rPr>
        <w:t xml:space="preserve"> </w:t>
      </w:r>
      <w:r>
        <w:t>práce,</w:t>
      </w:r>
      <w:r>
        <w:rPr>
          <w:spacing w:val="1"/>
        </w:rPr>
        <w:t xml:space="preserve"> </w:t>
      </w:r>
      <w:r>
        <w:t>prípravu,</w:t>
      </w:r>
      <w:r>
        <w:rPr>
          <w:spacing w:val="1"/>
        </w:rPr>
        <w:t xml:space="preserve"> </w:t>
      </w:r>
      <w:r>
        <w:t>realizáciu,</w:t>
      </w:r>
      <w:r>
        <w:rPr>
          <w:spacing w:val="1"/>
        </w:rPr>
        <w:t xml:space="preserve"> </w:t>
      </w:r>
      <w:r>
        <w:t>kontrolu,</w:t>
      </w:r>
      <w:r>
        <w:rPr>
          <w:spacing w:val="1"/>
        </w:rPr>
        <w:t xml:space="preserve"> </w:t>
      </w:r>
      <w:r>
        <w:t>skúšanie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prevzatie</w:t>
      </w:r>
      <w:r>
        <w:rPr>
          <w:spacing w:val="58"/>
        </w:rPr>
        <w:t xml:space="preserve"> </w:t>
      </w:r>
      <w:r>
        <w:t>vykonaných prác.</w:t>
      </w:r>
      <w:r>
        <w:rPr>
          <w:spacing w:val="58"/>
        </w:rPr>
        <w:t xml:space="preserve"> </w:t>
      </w:r>
      <w:r>
        <w:t>Predmetné TKP a ZTKP sú neoddeliteľnou súčasťou zmluvy o</w:t>
      </w:r>
      <w:r>
        <w:rPr>
          <w:spacing w:val="1"/>
        </w:rPr>
        <w:t xml:space="preserve"> </w:t>
      </w:r>
      <w:r>
        <w:t>dielo.</w:t>
      </w:r>
      <w:r>
        <w:rPr>
          <w:spacing w:val="28"/>
        </w:rPr>
        <w:t xml:space="preserve"> </w:t>
      </w:r>
      <w:r>
        <w:t>Z</w:t>
      </w:r>
      <w:r>
        <w:rPr>
          <w:spacing w:val="23"/>
        </w:rPr>
        <w:t xml:space="preserve"> </w:t>
      </w:r>
      <w:r>
        <w:t>uvedeného</w:t>
      </w:r>
      <w:r>
        <w:rPr>
          <w:spacing w:val="27"/>
        </w:rPr>
        <w:t xml:space="preserve"> </w:t>
      </w:r>
      <w:r>
        <w:t>vyplýva,</w:t>
      </w:r>
      <w:r>
        <w:rPr>
          <w:spacing w:val="29"/>
        </w:rPr>
        <w:t xml:space="preserve"> </w:t>
      </w:r>
      <w:r>
        <w:t>že</w:t>
      </w:r>
      <w:r>
        <w:rPr>
          <w:spacing w:val="27"/>
        </w:rPr>
        <w:t xml:space="preserve"> </w:t>
      </w:r>
      <w:r>
        <w:t>žiadny</w:t>
      </w:r>
      <w:r>
        <w:rPr>
          <w:spacing w:val="25"/>
        </w:rPr>
        <w:t xml:space="preserve"> </w:t>
      </w:r>
      <w:r>
        <w:t>údaj</w:t>
      </w:r>
      <w:r>
        <w:rPr>
          <w:spacing w:val="28"/>
        </w:rPr>
        <w:t xml:space="preserve"> </w:t>
      </w:r>
      <w:r>
        <w:t>z</w:t>
      </w:r>
      <w:r>
        <w:rPr>
          <w:spacing w:val="21"/>
        </w:rPr>
        <w:t xml:space="preserve"> </w:t>
      </w:r>
      <w:r>
        <w:t>TKP,</w:t>
      </w:r>
      <w:r>
        <w:rPr>
          <w:spacing w:val="28"/>
        </w:rPr>
        <w:t xml:space="preserve"> </w:t>
      </w:r>
      <w:r>
        <w:t>alebo</w:t>
      </w:r>
      <w:r>
        <w:rPr>
          <w:spacing w:val="23"/>
        </w:rPr>
        <w:t xml:space="preserve"> </w:t>
      </w:r>
      <w:r>
        <w:t>týchto</w:t>
      </w:r>
      <w:r>
        <w:rPr>
          <w:spacing w:val="23"/>
        </w:rPr>
        <w:t xml:space="preserve"> </w:t>
      </w:r>
      <w:r>
        <w:t>ZTKP</w:t>
      </w:r>
      <w:r>
        <w:rPr>
          <w:spacing w:val="23"/>
        </w:rPr>
        <w:t xml:space="preserve"> </w:t>
      </w:r>
      <w:r>
        <w:t>nezbavuje</w:t>
      </w:r>
      <w:r>
        <w:rPr>
          <w:spacing w:val="27"/>
        </w:rPr>
        <w:t xml:space="preserve"> </w:t>
      </w:r>
      <w:r>
        <w:t>zhotoviteľa</w:t>
      </w:r>
      <w:r w:rsidR="00E87558">
        <w:t xml:space="preserve"> </w:t>
      </w:r>
      <w:r>
        <w:t>povinností</w:t>
      </w:r>
      <w:r>
        <w:rPr>
          <w:spacing w:val="1"/>
        </w:rPr>
        <w:t xml:space="preserve"> </w:t>
      </w:r>
      <w:r>
        <w:t>vyplývajúcich</w:t>
      </w:r>
      <w:r>
        <w:rPr>
          <w:spacing w:val="1"/>
        </w:rPr>
        <w:t xml:space="preserve"> </w:t>
      </w:r>
      <w:r>
        <w:t>zo</w:t>
      </w:r>
      <w:r>
        <w:rPr>
          <w:spacing w:val="1"/>
        </w:rPr>
        <w:t xml:space="preserve"> </w:t>
      </w:r>
      <w:r>
        <w:t>zmluvy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dielo.</w:t>
      </w:r>
      <w:r>
        <w:rPr>
          <w:spacing w:val="58"/>
        </w:rPr>
        <w:t xml:space="preserve"> </w:t>
      </w:r>
      <w:r>
        <w:t>Všetky</w:t>
      </w:r>
      <w:r>
        <w:rPr>
          <w:spacing w:val="58"/>
        </w:rPr>
        <w:t xml:space="preserve"> </w:t>
      </w:r>
      <w:r>
        <w:t>doklady,</w:t>
      </w:r>
      <w:r>
        <w:rPr>
          <w:spacing w:val="59"/>
        </w:rPr>
        <w:t xml:space="preserve"> </w:t>
      </w:r>
      <w:r>
        <w:t>ktoré</w:t>
      </w:r>
      <w:r>
        <w:rPr>
          <w:spacing w:val="58"/>
        </w:rPr>
        <w:t xml:space="preserve"> </w:t>
      </w:r>
      <w:r>
        <w:t>sú</w:t>
      </w:r>
      <w:r>
        <w:rPr>
          <w:spacing w:val="59"/>
        </w:rPr>
        <w:t xml:space="preserve"> </w:t>
      </w:r>
      <w:r>
        <w:t>súčasťou</w:t>
      </w:r>
      <w:r>
        <w:rPr>
          <w:spacing w:val="58"/>
        </w:rPr>
        <w:t xml:space="preserve"> </w:t>
      </w:r>
      <w:r>
        <w:t>zmluvy</w:t>
      </w:r>
      <w:r>
        <w:rPr>
          <w:spacing w:val="59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dielo,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to</w:t>
      </w:r>
      <w:r>
        <w:rPr>
          <w:spacing w:val="59"/>
        </w:rPr>
        <w:t xml:space="preserve"> </w:t>
      </w:r>
      <w:r>
        <w:t>vrátane</w:t>
      </w:r>
      <w:r>
        <w:rPr>
          <w:spacing w:val="59"/>
        </w:rPr>
        <w:t xml:space="preserve"> </w:t>
      </w:r>
      <w:r>
        <w:t>zmluvných</w:t>
      </w:r>
      <w:r>
        <w:rPr>
          <w:spacing w:val="59"/>
        </w:rPr>
        <w:t xml:space="preserve"> </w:t>
      </w:r>
      <w:r>
        <w:t>podmienok,</w:t>
      </w:r>
      <w:r>
        <w:rPr>
          <w:spacing w:val="59"/>
        </w:rPr>
        <w:t xml:space="preserve"> </w:t>
      </w:r>
      <w:r>
        <w:t>TKP</w:t>
      </w:r>
      <w:r>
        <w:rPr>
          <w:spacing w:val="59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dokumentácie</w:t>
      </w:r>
      <w:r>
        <w:rPr>
          <w:spacing w:val="59"/>
        </w:rPr>
        <w:t xml:space="preserve"> </w:t>
      </w:r>
      <w:r>
        <w:t>poskytnutej</w:t>
      </w:r>
      <w:r>
        <w:rPr>
          <w:spacing w:val="1"/>
        </w:rPr>
        <w:t xml:space="preserve"> </w:t>
      </w:r>
      <w:r>
        <w:t>Objednávateľom,</w:t>
      </w:r>
      <w:r>
        <w:rPr>
          <w:spacing w:val="19"/>
        </w:rPr>
        <w:t xml:space="preserve"> </w:t>
      </w:r>
      <w:r>
        <w:t>sa</w:t>
      </w:r>
      <w:r>
        <w:rPr>
          <w:spacing w:val="18"/>
        </w:rPr>
        <w:t xml:space="preserve"> </w:t>
      </w:r>
      <w:r>
        <w:t>musia</w:t>
      </w:r>
      <w:r>
        <w:rPr>
          <w:spacing w:val="18"/>
        </w:rPr>
        <w:t xml:space="preserve"> </w:t>
      </w:r>
      <w:r>
        <w:t>chápať</w:t>
      </w:r>
      <w:r>
        <w:rPr>
          <w:spacing w:val="22"/>
        </w:rPr>
        <w:t xml:space="preserve"> </w:t>
      </w:r>
      <w:r>
        <w:t>ako</w:t>
      </w:r>
      <w:r>
        <w:rPr>
          <w:spacing w:val="21"/>
        </w:rPr>
        <w:t xml:space="preserve"> </w:t>
      </w:r>
      <w:r>
        <w:t>vzájomne</w:t>
      </w:r>
      <w:r>
        <w:rPr>
          <w:spacing w:val="18"/>
        </w:rPr>
        <w:t xml:space="preserve"> </w:t>
      </w:r>
      <w:r>
        <w:t>sa</w:t>
      </w:r>
      <w:r>
        <w:rPr>
          <w:spacing w:val="18"/>
        </w:rPr>
        <w:t xml:space="preserve"> </w:t>
      </w:r>
      <w:r>
        <w:t>doplňujúce.</w:t>
      </w:r>
    </w:p>
    <w:p w:rsidR="00E87558" w:rsidRDefault="00E87558" w:rsidP="00DD2F4E"/>
    <w:p w:rsidR="00E87558" w:rsidRDefault="00E87558" w:rsidP="00DD2F4E"/>
    <w:p w:rsidR="007127CB" w:rsidRDefault="007127CB" w:rsidP="00DD2F4E">
      <w:r>
        <w:t>TKP a tieto ZTKP, ako súčasť Požiadaviek Objednávateľa</w:t>
      </w:r>
      <w:r>
        <w:rPr>
          <w:spacing w:val="1"/>
        </w:rPr>
        <w:t xml:space="preserve"> </w:t>
      </w:r>
      <w:r>
        <w:t>vymedzujú vzťahy a spoluprácu</w:t>
      </w:r>
      <w:r>
        <w:rPr>
          <w:spacing w:val="1"/>
        </w:rPr>
        <w:t xml:space="preserve"> </w:t>
      </w:r>
      <w:r>
        <w:t>medzi objednávateľom a</w:t>
      </w:r>
      <w:r>
        <w:rPr>
          <w:spacing w:val="1"/>
        </w:rPr>
        <w:t xml:space="preserve"> </w:t>
      </w:r>
      <w:r>
        <w:t>zhotoviteľom</w:t>
      </w:r>
      <w:r>
        <w:rPr>
          <w:spacing w:val="1"/>
        </w:rPr>
        <w:t xml:space="preserve"> </w:t>
      </w:r>
      <w:r>
        <w:t>v oblasti zabezpečenia technickej</w:t>
      </w:r>
      <w:r>
        <w:rPr>
          <w:spacing w:val="1"/>
        </w:rPr>
        <w:t xml:space="preserve"> </w:t>
      </w:r>
      <w:r>
        <w:t>dokumentácie, jej</w:t>
      </w:r>
      <w:r>
        <w:rPr>
          <w:spacing w:val="1"/>
        </w:rPr>
        <w:t xml:space="preserve"> </w:t>
      </w:r>
      <w:r>
        <w:t>kvality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úrovni</w:t>
      </w:r>
      <w:r>
        <w:rPr>
          <w:spacing w:val="1"/>
        </w:rPr>
        <w:t xml:space="preserve"> </w:t>
      </w:r>
      <w:r>
        <w:t>technického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právneho</w:t>
      </w:r>
      <w:r>
        <w:rPr>
          <w:spacing w:val="1"/>
        </w:rPr>
        <w:t xml:space="preserve"> </w:t>
      </w:r>
      <w:r>
        <w:t>poznania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jej</w:t>
      </w:r>
      <w:r>
        <w:rPr>
          <w:spacing w:val="1"/>
        </w:rPr>
        <w:t xml:space="preserve"> </w:t>
      </w:r>
      <w:r>
        <w:t>tvorbe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oblasti</w:t>
      </w:r>
      <w:r>
        <w:rPr>
          <w:spacing w:val="58"/>
        </w:rPr>
        <w:t xml:space="preserve"> </w:t>
      </w:r>
      <w:r>
        <w:t>splnenia</w:t>
      </w:r>
      <w:r>
        <w:rPr>
          <w:spacing w:val="1"/>
        </w:rPr>
        <w:t xml:space="preserve"> </w:t>
      </w:r>
      <w:r>
        <w:t xml:space="preserve">požiadaviek na kvalitu </w:t>
      </w:r>
      <w:r>
        <w:lastRenderedPageBreak/>
        <w:t>odovzdávaného stavebného diela. Slúžia obom stranám ako záväzný</w:t>
      </w:r>
      <w:r>
        <w:rPr>
          <w:spacing w:val="1"/>
        </w:rPr>
        <w:t xml:space="preserve"> </w:t>
      </w:r>
      <w:r>
        <w:t>doklad o stanovených technologických postupoch, kvalitatívnych parametroch,</w:t>
      </w:r>
      <w:r>
        <w:rPr>
          <w:spacing w:val="1"/>
        </w:rPr>
        <w:t xml:space="preserve"> </w:t>
      </w:r>
      <w:r>
        <w:t>ich kontrole,</w:t>
      </w:r>
      <w:r>
        <w:rPr>
          <w:spacing w:val="1"/>
        </w:rPr>
        <w:t xml:space="preserve"> </w:t>
      </w:r>
      <w:r>
        <w:t>posudzovaní</w:t>
      </w:r>
      <w:r>
        <w:rPr>
          <w:spacing w:val="59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hodnotení</w:t>
      </w:r>
      <w:r>
        <w:rPr>
          <w:spacing w:val="59"/>
        </w:rPr>
        <w:t xml:space="preserve"> </w:t>
      </w:r>
      <w:r>
        <w:t>výslednej</w:t>
      </w:r>
      <w:r>
        <w:rPr>
          <w:spacing w:val="59"/>
        </w:rPr>
        <w:t xml:space="preserve"> </w:t>
      </w:r>
      <w:r>
        <w:t>kvality</w:t>
      </w:r>
      <w:r>
        <w:rPr>
          <w:spacing w:val="59"/>
        </w:rPr>
        <w:t xml:space="preserve"> </w:t>
      </w:r>
      <w:r>
        <w:t>vykonaných</w:t>
      </w:r>
      <w:r>
        <w:rPr>
          <w:spacing w:val="59"/>
        </w:rPr>
        <w:t xml:space="preserve"> </w:t>
      </w:r>
      <w:r>
        <w:t>prác.</w:t>
      </w:r>
      <w:r>
        <w:rPr>
          <w:spacing w:val="59"/>
        </w:rPr>
        <w:t xml:space="preserve"> </w:t>
      </w:r>
      <w:r>
        <w:t>Doplňujú</w:t>
      </w:r>
      <w:r>
        <w:rPr>
          <w:spacing w:val="59"/>
        </w:rPr>
        <w:t xml:space="preserve"> </w:t>
      </w:r>
      <w:r>
        <w:t>dokumentáciu</w:t>
      </w:r>
      <w:r>
        <w:rPr>
          <w:spacing w:val="1"/>
        </w:rPr>
        <w:t xml:space="preserve"> </w:t>
      </w:r>
      <w:r>
        <w:t>stavby,</w:t>
      </w:r>
      <w:r>
        <w:rPr>
          <w:spacing w:val="1"/>
        </w:rPr>
        <w:t xml:space="preserve"> </w:t>
      </w:r>
      <w:r>
        <w:t>doplňujú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špecifikujú</w:t>
      </w:r>
      <w:r>
        <w:rPr>
          <w:spacing w:val="1"/>
        </w:rPr>
        <w:t xml:space="preserve"> </w:t>
      </w:r>
      <w:r>
        <w:t>rozsah</w:t>
      </w:r>
      <w:r>
        <w:rPr>
          <w:spacing w:val="1"/>
        </w:rPr>
        <w:t xml:space="preserve"> </w:t>
      </w:r>
      <w:r>
        <w:t>platnosti</w:t>
      </w:r>
      <w:r>
        <w:rPr>
          <w:spacing w:val="1"/>
        </w:rPr>
        <w:t xml:space="preserve"> </w:t>
      </w:r>
      <w:r>
        <w:t>technických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právnych</w:t>
      </w:r>
      <w:r>
        <w:rPr>
          <w:spacing w:val="1"/>
        </w:rPr>
        <w:t xml:space="preserve"> </w:t>
      </w:r>
      <w:r>
        <w:t>noriem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iných</w:t>
      </w:r>
      <w:r>
        <w:rPr>
          <w:spacing w:val="1"/>
        </w:rPr>
        <w:t xml:space="preserve"> </w:t>
      </w:r>
      <w:r>
        <w:t>technických</w:t>
      </w:r>
      <w:r>
        <w:rPr>
          <w:spacing w:val="16"/>
        </w:rPr>
        <w:t xml:space="preserve"> </w:t>
      </w:r>
      <w:r>
        <w:t>predpisov.</w:t>
      </w:r>
    </w:p>
    <w:p w:rsidR="007127CB" w:rsidRDefault="007127CB" w:rsidP="00DD2F4E">
      <w:r>
        <w:t>Tieto</w:t>
      </w:r>
      <w:r>
        <w:rPr>
          <w:spacing w:val="40"/>
        </w:rPr>
        <w:t xml:space="preserve"> </w:t>
      </w:r>
      <w:r>
        <w:t>ZTKP,</w:t>
      </w:r>
      <w:r>
        <w:rPr>
          <w:spacing w:val="40"/>
        </w:rPr>
        <w:t xml:space="preserve"> </w:t>
      </w:r>
      <w:r>
        <w:t>časť</w:t>
      </w:r>
      <w:r>
        <w:rPr>
          <w:spacing w:val="39"/>
        </w:rPr>
        <w:t xml:space="preserve"> </w:t>
      </w:r>
      <w:r>
        <w:t>0:Všeobecne</w:t>
      </w:r>
      <w:r>
        <w:rPr>
          <w:spacing w:val="37"/>
        </w:rPr>
        <w:t xml:space="preserve"> </w:t>
      </w:r>
      <w:r>
        <w:t>sú</w:t>
      </w:r>
      <w:r>
        <w:rPr>
          <w:spacing w:val="41"/>
        </w:rPr>
        <w:t xml:space="preserve"> </w:t>
      </w:r>
      <w:r>
        <w:t>záväzné</w:t>
      </w:r>
      <w:r>
        <w:rPr>
          <w:spacing w:val="41"/>
        </w:rPr>
        <w:t xml:space="preserve"> </w:t>
      </w:r>
      <w:r>
        <w:t>pre</w:t>
      </w:r>
      <w:r>
        <w:rPr>
          <w:spacing w:val="41"/>
        </w:rPr>
        <w:t xml:space="preserve"> </w:t>
      </w:r>
      <w:r>
        <w:t>všetky</w:t>
      </w:r>
      <w:r>
        <w:rPr>
          <w:spacing w:val="34"/>
        </w:rPr>
        <w:t xml:space="preserve"> </w:t>
      </w:r>
      <w:r>
        <w:t>doteraz</w:t>
      </w:r>
      <w:r>
        <w:rPr>
          <w:spacing w:val="34"/>
        </w:rPr>
        <w:t xml:space="preserve"> </w:t>
      </w:r>
      <w:r>
        <w:t>platné</w:t>
      </w:r>
      <w:r>
        <w:rPr>
          <w:spacing w:val="37"/>
        </w:rPr>
        <w:t xml:space="preserve"> </w:t>
      </w:r>
      <w:r>
        <w:t>TKP.</w:t>
      </w:r>
    </w:p>
    <w:p w:rsidR="007127CB" w:rsidRDefault="007127CB" w:rsidP="00DD2F4E">
      <w:r>
        <w:t>Technické</w:t>
      </w:r>
      <w:r>
        <w:rPr>
          <w:spacing w:val="1"/>
        </w:rPr>
        <w:t xml:space="preserve"> </w:t>
      </w:r>
      <w:r>
        <w:t>špecifikácie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stavebné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ostatné</w:t>
      </w:r>
      <w:r>
        <w:rPr>
          <w:spacing w:val="1"/>
        </w:rPr>
        <w:t xml:space="preserve"> </w:t>
      </w:r>
      <w:r>
        <w:t>výrobky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definované</w:t>
      </w:r>
      <w:r>
        <w:rPr>
          <w:spacing w:val="1"/>
        </w:rPr>
        <w:t xml:space="preserve"> </w:t>
      </w:r>
      <w:r>
        <w:t>osobitne</w:t>
      </w:r>
      <w:r>
        <w:rPr>
          <w:spacing w:val="58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ustanovení</w:t>
      </w:r>
      <w:r>
        <w:rPr>
          <w:spacing w:val="1"/>
        </w:rPr>
        <w:t xml:space="preserve"> </w:t>
      </w:r>
      <w:r>
        <w:t>v nasledujúcich</w:t>
      </w:r>
      <w:r>
        <w:rPr>
          <w:spacing w:val="1"/>
        </w:rPr>
        <w:t xml:space="preserve"> </w:t>
      </w:r>
      <w:r>
        <w:t>zákonoch:</w:t>
      </w:r>
      <w:r>
        <w:rPr>
          <w:spacing w:val="58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zákone</w:t>
      </w:r>
      <w:r>
        <w:rPr>
          <w:spacing w:val="59"/>
        </w:rPr>
        <w:t xml:space="preserve"> </w:t>
      </w:r>
      <w:r>
        <w:t>o</w:t>
      </w:r>
      <w:r>
        <w:rPr>
          <w:spacing w:val="58"/>
        </w:rPr>
        <w:t xml:space="preserve"> </w:t>
      </w:r>
      <w:r>
        <w:t>stavebných</w:t>
      </w:r>
      <w:r>
        <w:rPr>
          <w:spacing w:val="59"/>
        </w:rPr>
        <w:t xml:space="preserve"> </w:t>
      </w:r>
      <w:r>
        <w:t>výrobkoch č.</w:t>
      </w:r>
      <w:r>
        <w:rPr>
          <w:spacing w:val="58"/>
        </w:rPr>
        <w:t xml:space="preserve"> </w:t>
      </w:r>
      <w:r>
        <w:t>133/2013</w:t>
      </w:r>
      <w:r>
        <w:rPr>
          <w:spacing w:val="59"/>
        </w:rPr>
        <w:t xml:space="preserve"> </w:t>
      </w:r>
      <w:r>
        <w:t>Z.</w:t>
      </w:r>
      <w:r>
        <w:rPr>
          <w:spacing w:val="58"/>
        </w:rPr>
        <w:t xml:space="preserve"> </w:t>
      </w:r>
      <w:r>
        <w:t>z.</w:t>
      </w:r>
      <w:r>
        <w:rPr>
          <w:spacing w:val="-56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zákone</w:t>
      </w:r>
      <w:r>
        <w:rPr>
          <w:spacing w:val="1"/>
        </w:rPr>
        <w:t xml:space="preserve"> </w:t>
      </w:r>
      <w:r>
        <w:t>č.</w:t>
      </w:r>
      <w:r>
        <w:rPr>
          <w:spacing w:val="1"/>
        </w:rPr>
        <w:t xml:space="preserve"> </w:t>
      </w:r>
      <w:r>
        <w:t>56/2018</w:t>
      </w:r>
      <w:r>
        <w:rPr>
          <w:spacing w:val="58"/>
        </w:rPr>
        <w:t xml:space="preserve"> </w:t>
      </w:r>
      <w:r>
        <w:t>Z.</w:t>
      </w:r>
      <w:r>
        <w:rPr>
          <w:spacing w:val="58"/>
        </w:rPr>
        <w:t xml:space="preserve"> </w:t>
      </w:r>
      <w:r>
        <w:t>z.</w:t>
      </w:r>
      <w:r>
        <w:rPr>
          <w:spacing w:val="59"/>
        </w:rPr>
        <w:t xml:space="preserve"> </w:t>
      </w:r>
      <w:r>
        <w:t>o</w:t>
      </w:r>
      <w:r>
        <w:rPr>
          <w:spacing w:val="58"/>
        </w:rPr>
        <w:t xml:space="preserve"> </w:t>
      </w:r>
      <w:r>
        <w:t>posudzovaní zhody</w:t>
      </w:r>
      <w:r>
        <w:rPr>
          <w:spacing w:val="59"/>
        </w:rPr>
        <w:t xml:space="preserve"> </w:t>
      </w:r>
      <w:r>
        <w:t>výrobku,</w:t>
      </w:r>
      <w:r>
        <w:rPr>
          <w:spacing w:val="58"/>
        </w:rPr>
        <w:t xml:space="preserve"> </w:t>
      </w:r>
      <w:r>
        <w:t>sprístupňovaní určeného</w:t>
      </w:r>
      <w:r>
        <w:rPr>
          <w:spacing w:val="59"/>
        </w:rPr>
        <w:t xml:space="preserve"> </w:t>
      </w:r>
      <w:r>
        <w:t>výrobku</w:t>
      </w:r>
      <w:r>
        <w:rPr>
          <w:spacing w:val="-56"/>
        </w:rPr>
        <w:t xml:space="preserve"> </w:t>
      </w:r>
      <w:r>
        <w:t>na trhu a o zmene a doplnení niektorých zákonov, vrátane príslušných súvisiacich nariadení</w:t>
      </w:r>
      <w:r>
        <w:rPr>
          <w:spacing w:val="1"/>
        </w:rPr>
        <w:t xml:space="preserve"> </w:t>
      </w:r>
      <w:r>
        <w:t>Vlády</w:t>
      </w:r>
      <w:r>
        <w:rPr>
          <w:spacing w:val="13"/>
        </w:rPr>
        <w:t xml:space="preserve"> </w:t>
      </w:r>
      <w:r>
        <w:t>SR</w:t>
      </w:r>
      <w:r>
        <w:rPr>
          <w:vertAlign w:val="superscript"/>
        </w:rPr>
        <w:t>1</w:t>
      </w:r>
    </w:p>
    <w:p w:rsidR="007127CB" w:rsidRDefault="007127CB" w:rsidP="00DD2F4E">
      <w:r>
        <w:t>V</w:t>
      </w:r>
      <w:r>
        <w:rPr>
          <w:spacing w:val="1"/>
        </w:rPr>
        <w:t xml:space="preserve"> </w:t>
      </w:r>
      <w:r>
        <w:t>súlade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ustanovením</w:t>
      </w:r>
      <w:r>
        <w:rPr>
          <w:spacing w:val="1"/>
        </w:rPr>
        <w:t xml:space="preserve"> </w:t>
      </w:r>
      <w:r>
        <w:t>zákona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stavebných</w:t>
      </w:r>
      <w:r>
        <w:rPr>
          <w:spacing w:val="59"/>
        </w:rPr>
        <w:t xml:space="preserve"> </w:t>
      </w:r>
      <w:r>
        <w:t>výrobkoch</w:t>
      </w:r>
      <w:r>
        <w:rPr>
          <w:spacing w:val="59"/>
        </w:rPr>
        <w:t xml:space="preserve"> </w:t>
      </w:r>
      <w:r>
        <w:t>možno</w:t>
      </w:r>
      <w:r>
        <w:rPr>
          <w:spacing w:val="59"/>
        </w:rPr>
        <w:t xml:space="preserve"> </w:t>
      </w:r>
      <w:r>
        <w:t>pojem</w:t>
      </w:r>
      <w:r>
        <w:rPr>
          <w:spacing w:val="59"/>
        </w:rPr>
        <w:t xml:space="preserve"> </w:t>
      </w:r>
      <w:r>
        <w:t>„technické</w:t>
      </w:r>
      <w:r>
        <w:rPr>
          <w:spacing w:val="1"/>
        </w:rPr>
        <w:t xml:space="preserve"> </w:t>
      </w:r>
      <w:r>
        <w:t>špecifikácie“</w:t>
      </w:r>
      <w:r>
        <w:rPr>
          <w:spacing w:val="16"/>
        </w:rPr>
        <w:t xml:space="preserve"> </w:t>
      </w:r>
      <w:r>
        <w:t>aplikovať</w:t>
      </w:r>
      <w:r>
        <w:rPr>
          <w:spacing w:val="17"/>
        </w:rPr>
        <w:t xml:space="preserve"> </w:t>
      </w:r>
      <w:r>
        <w:t>rovnako</w:t>
      </w:r>
      <w:r>
        <w:rPr>
          <w:spacing w:val="15"/>
        </w:rPr>
        <w:t xml:space="preserve"> </w:t>
      </w:r>
      <w:r>
        <w:t>aj</w:t>
      </w:r>
      <w:r>
        <w:rPr>
          <w:spacing w:val="19"/>
        </w:rPr>
        <w:t xml:space="preserve"> </w:t>
      </w:r>
      <w:r>
        <w:t>v</w:t>
      </w:r>
      <w:r>
        <w:rPr>
          <w:spacing w:val="13"/>
        </w:rPr>
        <w:t xml:space="preserve"> </w:t>
      </w:r>
      <w:r>
        <w:t>TKP</w:t>
      </w:r>
      <w:r>
        <w:rPr>
          <w:spacing w:val="15"/>
        </w:rPr>
        <w:t xml:space="preserve"> </w:t>
      </w:r>
      <w:r>
        <w:t>ako:</w:t>
      </w:r>
    </w:p>
    <w:p w:rsidR="007127CB" w:rsidRDefault="007127CB" w:rsidP="004902A9">
      <w:pPr>
        <w:pStyle w:val="Odsekzoznamu"/>
        <w:numPr>
          <w:ilvl w:val="0"/>
          <w:numId w:val="40"/>
        </w:numPr>
      </w:pPr>
      <w:r>
        <w:t>technické</w:t>
      </w:r>
      <w:r w:rsidRPr="00DD2F4E">
        <w:rPr>
          <w:spacing w:val="1"/>
        </w:rPr>
        <w:t xml:space="preserve"> </w:t>
      </w:r>
      <w:r>
        <w:t>normy,</w:t>
      </w:r>
      <w:r w:rsidRPr="00DD2F4E">
        <w:rPr>
          <w:spacing w:val="1"/>
        </w:rPr>
        <w:t xml:space="preserve"> </w:t>
      </w:r>
      <w:r>
        <w:t>ktorými</w:t>
      </w:r>
      <w:r w:rsidRPr="00DD2F4E">
        <w:rPr>
          <w:spacing w:val="1"/>
        </w:rPr>
        <w:t xml:space="preserve"> </w:t>
      </w:r>
      <w:r>
        <w:t>sa</w:t>
      </w:r>
      <w:r w:rsidRPr="00DD2F4E">
        <w:rPr>
          <w:spacing w:val="1"/>
        </w:rPr>
        <w:t xml:space="preserve"> </w:t>
      </w:r>
      <w:r>
        <w:t>v</w:t>
      </w:r>
      <w:r w:rsidRPr="00DD2F4E">
        <w:rPr>
          <w:spacing w:val="1"/>
        </w:rPr>
        <w:t xml:space="preserve"> </w:t>
      </w:r>
      <w:r>
        <w:t>štátoch,</w:t>
      </w:r>
      <w:r w:rsidRPr="00DD2F4E">
        <w:rPr>
          <w:spacing w:val="1"/>
        </w:rPr>
        <w:t xml:space="preserve"> </w:t>
      </w:r>
      <w:r>
        <w:t>ktoré</w:t>
      </w:r>
      <w:r w:rsidRPr="00DD2F4E">
        <w:rPr>
          <w:spacing w:val="59"/>
        </w:rPr>
        <w:t xml:space="preserve"> </w:t>
      </w:r>
      <w:r>
        <w:t>sú</w:t>
      </w:r>
      <w:r w:rsidRPr="00DD2F4E">
        <w:rPr>
          <w:spacing w:val="59"/>
        </w:rPr>
        <w:t xml:space="preserve"> </w:t>
      </w:r>
      <w:r>
        <w:t>zmluvnými</w:t>
      </w:r>
      <w:r w:rsidRPr="00DD2F4E">
        <w:rPr>
          <w:spacing w:val="59"/>
        </w:rPr>
        <w:t xml:space="preserve"> </w:t>
      </w:r>
      <w:r>
        <w:t>stranami</w:t>
      </w:r>
      <w:r w:rsidRPr="00DD2F4E">
        <w:rPr>
          <w:spacing w:val="59"/>
        </w:rPr>
        <w:t xml:space="preserve"> </w:t>
      </w:r>
      <w:r>
        <w:t>Dohody</w:t>
      </w:r>
      <w:r w:rsidRPr="00DD2F4E">
        <w:rPr>
          <w:spacing w:val="59"/>
        </w:rPr>
        <w:t xml:space="preserve"> </w:t>
      </w:r>
      <w:r>
        <w:t>o</w:t>
      </w:r>
      <w:r w:rsidRPr="00DD2F4E">
        <w:rPr>
          <w:spacing w:val="1"/>
        </w:rPr>
        <w:t xml:space="preserve"> </w:t>
      </w:r>
      <w:r>
        <w:t>Európskom</w:t>
      </w:r>
      <w:r w:rsidRPr="00DD2F4E">
        <w:rPr>
          <w:spacing w:val="1"/>
        </w:rPr>
        <w:t xml:space="preserve"> </w:t>
      </w:r>
      <w:r>
        <w:t>hospodárskom</w:t>
      </w:r>
      <w:r w:rsidRPr="00DD2F4E">
        <w:rPr>
          <w:spacing w:val="1"/>
        </w:rPr>
        <w:t xml:space="preserve"> </w:t>
      </w:r>
      <w:r>
        <w:t>priestore</w:t>
      </w:r>
      <w:r w:rsidRPr="00DD2F4E">
        <w:rPr>
          <w:spacing w:val="1"/>
        </w:rPr>
        <w:t xml:space="preserve"> </w:t>
      </w:r>
      <w:r>
        <w:t>-</w:t>
      </w:r>
      <w:r w:rsidRPr="00DD2F4E">
        <w:rPr>
          <w:spacing w:val="1"/>
        </w:rPr>
        <w:t xml:space="preserve"> </w:t>
      </w:r>
      <w:r>
        <w:t>EHP</w:t>
      </w:r>
      <w:r w:rsidRPr="00DD2F4E">
        <w:rPr>
          <w:spacing w:val="1"/>
        </w:rPr>
        <w:t xml:space="preserve"> </w:t>
      </w:r>
      <w:r>
        <w:t>(ďalej</w:t>
      </w:r>
      <w:r w:rsidRPr="00DD2F4E">
        <w:rPr>
          <w:spacing w:val="1"/>
        </w:rPr>
        <w:t xml:space="preserve"> </w:t>
      </w:r>
      <w:r>
        <w:t>len</w:t>
      </w:r>
      <w:r w:rsidRPr="00DD2F4E">
        <w:rPr>
          <w:spacing w:val="1"/>
        </w:rPr>
        <w:t xml:space="preserve"> </w:t>
      </w:r>
      <w:r>
        <w:t>„členský</w:t>
      </w:r>
      <w:r w:rsidRPr="00DD2F4E">
        <w:rPr>
          <w:spacing w:val="1"/>
        </w:rPr>
        <w:t xml:space="preserve"> </w:t>
      </w:r>
      <w:r>
        <w:t>štát),</w:t>
      </w:r>
      <w:r w:rsidRPr="00DD2F4E">
        <w:rPr>
          <w:spacing w:val="59"/>
        </w:rPr>
        <w:t xml:space="preserve"> </w:t>
      </w:r>
      <w:r>
        <w:t>prevzali</w:t>
      </w:r>
      <w:r w:rsidRPr="00DD2F4E">
        <w:rPr>
          <w:spacing w:val="1"/>
        </w:rPr>
        <w:t xml:space="preserve"> </w:t>
      </w:r>
      <w:r>
        <w:t>harmonizované</w:t>
      </w:r>
      <w:r w:rsidRPr="00DD2F4E">
        <w:rPr>
          <w:spacing w:val="1"/>
        </w:rPr>
        <w:t xml:space="preserve"> </w:t>
      </w:r>
      <w:r>
        <w:t>európske</w:t>
      </w:r>
      <w:r w:rsidRPr="00DD2F4E">
        <w:rPr>
          <w:spacing w:val="1"/>
        </w:rPr>
        <w:t xml:space="preserve"> </w:t>
      </w:r>
      <w:r>
        <w:t>technické</w:t>
      </w:r>
      <w:r w:rsidRPr="00DD2F4E">
        <w:rPr>
          <w:spacing w:val="1"/>
        </w:rPr>
        <w:t xml:space="preserve"> </w:t>
      </w:r>
      <w:r>
        <w:t>normy1)</w:t>
      </w:r>
      <w:r w:rsidRPr="00DD2F4E">
        <w:rPr>
          <w:spacing w:val="1"/>
        </w:rPr>
        <w:t xml:space="preserve"> </w:t>
      </w:r>
      <w:r>
        <w:t>-</w:t>
      </w:r>
      <w:r w:rsidRPr="00DD2F4E">
        <w:rPr>
          <w:spacing w:val="58"/>
        </w:rPr>
        <w:t xml:space="preserve"> </w:t>
      </w:r>
      <w:r>
        <w:t>hEN</w:t>
      </w:r>
      <w:r w:rsidRPr="00DD2F4E">
        <w:rPr>
          <w:spacing w:val="58"/>
        </w:rPr>
        <w:t xml:space="preserve"> </w:t>
      </w:r>
      <w:r>
        <w:t>a</w:t>
      </w:r>
      <w:r w:rsidRPr="00DD2F4E">
        <w:rPr>
          <w:spacing w:val="59"/>
        </w:rPr>
        <w:t xml:space="preserve"> </w:t>
      </w:r>
      <w:r>
        <w:t>notifikované</w:t>
      </w:r>
      <w:r w:rsidRPr="00DD2F4E">
        <w:rPr>
          <w:spacing w:val="58"/>
        </w:rPr>
        <w:t xml:space="preserve"> </w:t>
      </w:r>
      <w:r>
        <w:t>normy</w:t>
      </w:r>
      <w:r w:rsidRPr="00DD2F4E">
        <w:rPr>
          <w:spacing w:val="59"/>
        </w:rPr>
        <w:t xml:space="preserve"> </w:t>
      </w:r>
      <w:r>
        <w:t>členských</w:t>
      </w:r>
      <w:r w:rsidRPr="00DD2F4E">
        <w:rPr>
          <w:spacing w:val="1"/>
        </w:rPr>
        <w:t xml:space="preserve"> </w:t>
      </w:r>
      <w:r>
        <w:t>štátov</w:t>
      </w:r>
      <w:r w:rsidRPr="00DD2F4E">
        <w:rPr>
          <w:spacing w:val="18"/>
        </w:rPr>
        <w:t xml:space="preserve"> </w:t>
      </w:r>
      <w:r>
        <w:t>do</w:t>
      </w:r>
      <w:r w:rsidRPr="00DD2F4E">
        <w:rPr>
          <w:spacing w:val="17"/>
        </w:rPr>
        <w:t xml:space="preserve"> </w:t>
      </w:r>
      <w:r>
        <w:t>sústavy</w:t>
      </w:r>
      <w:r w:rsidRPr="00DD2F4E">
        <w:rPr>
          <w:spacing w:val="18"/>
        </w:rPr>
        <w:t xml:space="preserve"> </w:t>
      </w:r>
      <w:r>
        <w:t>slovenských</w:t>
      </w:r>
      <w:r w:rsidRPr="00DD2F4E">
        <w:rPr>
          <w:spacing w:val="17"/>
        </w:rPr>
        <w:t xml:space="preserve"> </w:t>
      </w:r>
      <w:r>
        <w:t>technických</w:t>
      </w:r>
      <w:r w:rsidRPr="00DD2F4E">
        <w:rPr>
          <w:spacing w:val="17"/>
        </w:rPr>
        <w:t xml:space="preserve"> </w:t>
      </w:r>
      <w:r>
        <w:t>noriem</w:t>
      </w:r>
      <w:r w:rsidRPr="00DD2F4E">
        <w:rPr>
          <w:spacing w:val="21"/>
        </w:rPr>
        <w:t xml:space="preserve"> </w:t>
      </w:r>
      <w:r>
        <w:t>alebo,</w:t>
      </w:r>
    </w:p>
    <w:p w:rsidR="007127CB" w:rsidRDefault="007127CB" w:rsidP="004902A9">
      <w:pPr>
        <w:pStyle w:val="Odsekzoznamu"/>
        <w:numPr>
          <w:ilvl w:val="0"/>
          <w:numId w:val="40"/>
        </w:numPr>
      </w:pPr>
      <w:r>
        <w:t>slovenské</w:t>
      </w:r>
      <w:r w:rsidRPr="00DD2F4E">
        <w:rPr>
          <w:spacing w:val="1"/>
        </w:rPr>
        <w:t xml:space="preserve"> </w:t>
      </w:r>
      <w:r>
        <w:t>technické</w:t>
      </w:r>
      <w:r w:rsidRPr="00DD2F4E">
        <w:rPr>
          <w:spacing w:val="1"/>
        </w:rPr>
        <w:t xml:space="preserve"> </w:t>
      </w:r>
      <w:r>
        <w:t>normy</w:t>
      </w:r>
      <w:r w:rsidRPr="00DD2F4E">
        <w:rPr>
          <w:spacing w:val="1"/>
        </w:rPr>
        <w:t xml:space="preserve"> </w:t>
      </w:r>
      <w:r>
        <w:t>-</w:t>
      </w:r>
      <w:r w:rsidRPr="00DD2F4E">
        <w:rPr>
          <w:spacing w:val="1"/>
        </w:rPr>
        <w:t xml:space="preserve"> </w:t>
      </w:r>
      <w:r>
        <w:t>STN</w:t>
      </w:r>
      <w:r w:rsidRPr="00DD2F4E">
        <w:rPr>
          <w:spacing w:val="1"/>
        </w:rPr>
        <w:t xml:space="preserve"> </w:t>
      </w:r>
      <w:r>
        <w:t>platné</w:t>
      </w:r>
      <w:r w:rsidRPr="00DD2F4E">
        <w:rPr>
          <w:spacing w:val="1"/>
        </w:rPr>
        <w:t xml:space="preserve"> </w:t>
      </w:r>
      <w:r>
        <w:t>len</w:t>
      </w:r>
      <w:r w:rsidRPr="00DD2F4E">
        <w:rPr>
          <w:spacing w:val="1"/>
        </w:rPr>
        <w:t xml:space="preserve"> </w:t>
      </w:r>
      <w:r>
        <w:t>na</w:t>
      </w:r>
      <w:r w:rsidRPr="00DD2F4E">
        <w:rPr>
          <w:spacing w:val="1"/>
        </w:rPr>
        <w:t xml:space="preserve"> </w:t>
      </w:r>
      <w:r>
        <w:t>území</w:t>
      </w:r>
      <w:r w:rsidRPr="00DD2F4E">
        <w:rPr>
          <w:spacing w:val="1"/>
        </w:rPr>
        <w:t xml:space="preserve"> </w:t>
      </w:r>
      <w:r>
        <w:t>SR</w:t>
      </w:r>
      <w:r w:rsidRPr="00DD2F4E">
        <w:rPr>
          <w:spacing w:val="1"/>
        </w:rPr>
        <w:t xml:space="preserve"> </w:t>
      </w:r>
      <w:r>
        <w:t>určené</w:t>
      </w:r>
      <w:r w:rsidRPr="00DD2F4E">
        <w:rPr>
          <w:spacing w:val="1"/>
        </w:rPr>
        <w:t xml:space="preserve"> </w:t>
      </w:r>
      <w:r>
        <w:t>ako</w:t>
      </w:r>
      <w:r w:rsidRPr="00DD2F4E">
        <w:rPr>
          <w:spacing w:val="1"/>
        </w:rPr>
        <w:t xml:space="preserve"> </w:t>
      </w:r>
      <w:r>
        <w:t>vhodné</w:t>
      </w:r>
      <w:r w:rsidRPr="00DD2F4E">
        <w:rPr>
          <w:spacing w:val="1"/>
        </w:rPr>
        <w:t xml:space="preserve"> </w:t>
      </w:r>
      <w:r>
        <w:t>na</w:t>
      </w:r>
      <w:r w:rsidRPr="00DD2F4E">
        <w:rPr>
          <w:spacing w:val="1"/>
        </w:rPr>
        <w:t xml:space="preserve"> </w:t>
      </w:r>
      <w:r>
        <w:t>preukazovanie</w:t>
      </w:r>
      <w:r w:rsidRPr="00DD2F4E">
        <w:rPr>
          <w:spacing w:val="16"/>
        </w:rPr>
        <w:t xml:space="preserve"> </w:t>
      </w:r>
      <w:r>
        <w:t>zhody</w:t>
      </w:r>
      <w:r w:rsidRPr="00DD2F4E">
        <w:rPr>
          <w:spacing w:val="12"/>
        </w:rPr>
        <w:t xml:space="preserve"> </w:t>
      </w:r>
      <w:r>
        <w:t>alebo,</w:t>
      </w:r>
    </w:p>
    <w:p w:rsidR="007127CB" w:rsidRDefault="007127CB" w:rsidP="004902A9">
      <w:pPr>
        <w:pStyle w:val="Odsekzoznamu"/>
        <w:numPr>
          <w:ilvl w:val="0"/>
          <w:numId w:val="40"/>
        </w:numPr>
      </w:pPr>
      <w:r>
        <w:t>európske</w:t>
      </w:r>
      <w:r w:rsidRPr="00DD2F4E">
        <w:rPr>
          <w:spacing w:val="40"/>
        </w:rPr>
        <w:t xml:space="preserve"> </w:t>
      </w:r>
      <w:r>
        <w:t>technické</w:t>
      </w:r>
      <w:r w:rsidRPr="00DD2F4E">
        <w:rPr>
          <w:spacing w:val="40"/>
        </w:rPr>
        <w:t xml:space="preserve"> </w:t>
      </w:r>
      <w:r>
        <w:t>osvedčenia</w:t>
      </w:r>
      <w:r w:rsidRPr="00DD2F4E">
        <w:rPr>
          <w:spacing w:val="40"/>
        </w:rPr>
        <w:t xml:space="preserve"> </w:t>
      </w:r>
      <w:r>
        <w:t>-</w:t>
      </w:r>
      <w:r w:rsidRPr="00DD2F4E">
        <w:rPr>
          <w:spacing w:val="41"/>
        </w:rPr>
        <w:t xml:space="preserve"> </w:t>
      </w:r>
      <w:r>
        <w:t>ETA</w:t>
      </w:r>
      <w:r w:rsidRPr="00DD2F4E">
        <w:rPr>
          <w:spacing w:val="43"/>
        </w:rPr>
        <w:t xml:space="preserve"> </w:t>
      </w:r>
      <w:r>
        <w:t>alebo,</w:t>
      </w:r>
    </w:p>
    <w:p w:rsidR="007127CB" w:rsidRDefault="007127CB" w:rsidP="004902A9">
      <w:pPr>
        <w:pStyle w:val="Odsekzoznamu"/>
        <w:numPr>
          <w:ilvl w:val="0"/>
          <w:numId w:val="40"/>
        </w:numPr>
      </w:pPr>
      <w:r>
        <w:t>technické</w:t>
      </w:r>
      <w:r w:rsidRPr="00DD2F4E">
        <w:rPr>
          <w:spacing w:val="38"/>
        </w:rPr>
        <w:t xml:space="preserve"> </w:t>
      </w:r>
      <w:r>
        <w:t>osvedčenia</w:t>
      </w:r>
      <w:r w:rsidRPr="00DD2F4E">
        <w:rPr>
          <w:spacing w:val="39"/>
        </w:rPr>
        <w:t xml:space="preserve"> </w:t>
      </w:r>
      <w:r>
        <w:t>platné</w:t>
      </w:r>
      <w:r w:rsidRPr="00DD2F4E">
        <w:rPr>
          <w:spacing w:val="43"/>
        </w:rPr>
        <w:t xml:space="preserve"> </w:t>
      </w:r>
      <w:r>
        <w:t>len</w:t>
      </w:r>
      <w:r w:rsidRPr="00DD2F4E">
        <w:rPr>
          <w:spacing w:val="43"/>
        </w:rPr>
        <w:t xml:space="preserve"> </w:t>
      </w:r>
      <w:r>
        <w:t>na</w:t>
      </w:r>
      <w:r w:rsidRPr="00DD2F4E">
        <w:rPr>
          <w:spacing w:val="39"/>
        </w:rPr>
        <w:t xml:space="preserve"> </w:t>
      </w:r>
      <w:r>
        <w:t>území</w:t>
      </w:r>
      <w:r w:rsidRPr="00DD2F4E">
        <w:rPr>
          <w:spacing w:val="41"/>
        </w:rPr>
        <w:t xml:space="preserve"> </w:t>
      </w:r>
      <w:r>
        <w:t>Slovenskej</w:t>
      </w:r>
      <w:r w:rsidRPr="00DD2F4E">
        <w:rPr>
          <w:spacing w:val="42"/>
        </w:rPr>
        <w:t xml:space="preserve"> </w:t>
      </w:r>
      <w:r>
        <w:t>republiky</w:t>
      </w:r>
      <w:r w:rsidRPr="00DD2F4E">
        <w:rPr>
          <w:spacing w:val="36"/>
        </w:rPr>
        <w:t xml:space="preserve"> </w:t>
      </w:r>
      <w:r>
        <w:t>-</w:t>
      </w:r>
      <w:r w:rsidRPr="00DD2F4E">
        <w:rPr>
          <w:spacing w:val="40"/>
        </w:rPr>
        <w:t xml:space="preserve"> </w:t>
      </w:r>
      <w:r>
        <w:t>TO.</w:t>
      </w:r>
    </w:p>
    <w:p w:rsidR="007127CB" w:rsidRDefault="007127CB" w:rsidP="00DD2F4E">
      <w:r>
        <w:t>Ak existujú technické špecifikácie podľa písm. a), nemožno na preukazovanie zhody použiť</w:t>
      </w:r>
      <w:r>
        <w:rPr>
          <w:spacing w:val="1"/>
        </w:rPr>
        <w:t xml:space="preserve"> </w:t>
      </w:r>
      <w:r>
        <w:t>národné technické špecifikácie podľa písm. b) alebo d) po dátume ukončenia ich súbežného</w:t>
      </w:r>
      <w:r>
        <w:rPr>
          <w:spacing w:val="1"/>
        </w:rPr>
        <w:t xml:space="preserve"> </w:t>
      </w:r>
      <w:r>
        <w:t>uplatňovania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národnými</w:t>
      </w:r>
      <w:r>
        <w:rPr>
          <w:spacing w:val="1"/>
        </w:rPr>
        <w:t xml:space="preserve"> </w:t>
      </w:r>
      <w:r>
        <w:t>technickými</w:t>
      </w:r>
      <w:r>
        <w:rPr>
          <w:spacing w:val="1"/>
        </w:rPr>
        <w:t xml:space="preserve"> </w:t>
      </w:r>
      <w:r>
        <w:t>špecifikáciami</w:t>
      </w:r>
      <w:r>
        <w:rPr>
          <w:spacing w:val="1"/>
        </w:rPr>
        <w:t xml:space="preserve"> </w:t>
      </w:r>
      <w:r>
        <w:t>oznámením</w:t>
      </w:r>
      <w:r>
        <w:rPr>
          <w:spacing w:val="1"/>
        </w:rPr>
        <w:t xml:space="preserve"> </w:t>
      </w:r>
      <w:r>
        <w:t>Európskou</w:t>
      </w:r>
      <w:r>
        <w:rPr>
          <w:spacing w:val="1"/>
        </w:rPr>
        <w:t xml:space="preserve"> </w:t>
      </w:r>
      <w:r>
        <w:t>komisiou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Úradnom vestníku Európskej únie. Pristúpením do EÚ vydala SR zákon č. 416/2004 Z. z. o</w:t>
      </w:r>
      <w:r>
        <w:rPr>
          <w:spacing w:val="1"/>
        </w:rPr>
        <w:t xml:space="preserve"> </w:t>
      </w:r>
      <w:r>
        <w:t>Úradnom</w:t>
      </w:r>
      <w:r>
        <w:rPr>
          <w:spacing w:val="1"/>
        </w:rPr>
        <w:t xml:space="preserve"> </w:t>
      </w:r>
      <w:r>
        <w:t>vestníku</w:t>
      </w:r>
      <w:r>
        <w:rPr>
          <w:spacing w:val="1"/>
        </w:rPr>
        <w:t xml:space="preserve"> </w:t>
      </w:r>
      <w:r>
        <w:t>európskych</w:t>
      </w:r>
      <w:r>
        <w:rPr>
          <w:spacing w:val="1"/>
        </w:rPr>
        <w:t xml:space="preserve"> </w:t>
      </w:r>
      <w:r>
        <w:t>spoločenstiev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SR</w:t>
      </w:r>
      <w:r>
        <w:rPr>
          <w:spacing w:val="1"/>
        </w:rPr>
        <w:t xml:space="preserve"> </w:t>
      </w:r>
      <w:r>
        <w:t>zaviazala,</w:t>
      </w:r>
      <w:r>
        <w:rPr>
          <w:spacing w:val="1"/>
        </w:rPr>
        <w:t xml:space="preserve"> </w:t>
      </w:r>
      <w:r>
        <w:t>že</w:t>
      </w:r>
      <w:r>
        <w:rPr>
          <w:spacing w:val="1"/>
        </w:rPr>
        <w:t xml:space="preserve"> </w:t>
      </w:r>
      <w:r>
        <w:t>všetko</w:t>
      </w:r>
      <w:r>
        <w:rPr>
          <w:spacing w:val="58"/>
        </w:rPr>
        <w:t xml:space="preserve"> </w:t>
      </w:r>
      <w:r>
        <w:t>čo</w:t>
      </w:r>
      <w:r>
        <w:rPr>
          <w:spacing w:val="58"/>
        </w:rPr>
        <w:t xml:space="preserve"> </w:t>
      </w:r>
      <w:r>
        <w:t>je</w:t>
      </w:r>
      <w:r>
        <w:rPr>
          <w:spacing w:val="59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tomto</w:t>
      </w:r>
      <w:r>
        <w:rPr>
          <w:spacing w:val="1"/>
        </w:rPr>
        <w:t xml:space="preserve"> </w:t>
      </w:r>
      <w:r>
        <w:t xml:space="preserve">vestníku uverejnené sa stáva v SR každému </w:t>
      </w:r>
      <w:r>
        <w:rPr>
          <w:u w:val="single"/>
        </w:rPr>
        <w:t>známym a nespochybniteľným</w:t>
      </w:r>
      <w:r>
        <w:rPr>
          <w:spacing w:val="58"/>
        </w:rPr>
        <w:t xml:space="preserve"> </w:t>
      </w:r>
      <w:r>
        <w:t>bez toho, aby</w:t>
      </w:r>
      <w:r>
        <w:rPr>
          <w:spacing w:val="1"/>
        </w:rPr>
        <w:t xml:space="preserve"> </w:t>
      </w:r>
      <w:r>
        <w:t>musel</w:t>
      </w:r>
      <w:r>
        <w:rPr>
          <w:spacing w:val="22"/>
        </w:rPr>
        <w:t xml:space="preserve"> </w:t>
      </w:r>
      <w:r>
        <w:t>byť</w:t>
      </w:r>
      <w:r>
        <w:rPr>
          <w:spacing w:val="26"/>
        </w:rPr>
        <w:t xml:space="preserve"> </w:t>
      </w:r>
      <w:r>
        <w:t>replikovaný</w:t>
      </w:r>
      <w:r>
        <w:rPr>
          <w:spacing w:val="25"/>
        </w:rPr>
        <w:t xml:space="preserve"> </w:t>
      </w:r>
      <w:r>
        <w:t>v</w:t>
      </w:r>
      <w:r>
        <w:rPr>
          <w:spacing w:val="22"/>
        </w:rPr>
        <w:t xml:space="preserve"> </w:t>
      </w:r>
      <w:r>
        <w:t>Zbierke</w:t>
      </w:r>
      <w:r>
        <w:rPr>
          <w:spacing w:val="27"/>
        </w:rPr>
        <w:t xml:space="preserve"> </w:t>
      </w:r>
      <w:r>
        <w:t>zákonov</w:t>
      </w:r>
      <w:r>
        <w:rPr>
          <w:spacing w:val="25"/>
        </w:rPr>
        <w:t xml:space="preserve"> </w:t>
      </w:r>
      <w:r>
        <w:t>SR</w:t>
      </w:r>
      <w:r>
        <w:rPr>
          <w:spacing w:val="26"/>
        </w:rPr>
        <w:t xml:space="preserve"> </w:t>
      </w:r>
      <w:r>
        <w:t>a</w:t>
      </w:r>
      <w:r>
        <w:rPr>
          <w:spacing w:val="24"/>
        </w:rPr>
        <w:t xml:space="preserve"> </w:t>
      </w:r>
      <w:r>
        <w:t>táto</w:t>
      </w:r>
      <w:r>
        <w:rPr>
          <w:spacing w:val="24"/>
        </w:rPr>
        <w:t xml:space="preserve"> </w:t>
      </w:r>
      <w:r>
        <w:t>domnienka</w:t>
      </w:r>
      <w:r>
        <w:rPr>
          <w:spacing w:val="24"/>
        </w:rPr>
        <w:t xml:space="preserve"> </w:t>
      </w:r>
      <w:r>
        <w:t>je</w:t>
      </w:r>
      <w:r>
        <w:rPr>
          <w:spacing w:val="27"/>
        </w:rPr>
        <w:t xml:space="preserve"> </w:t>
      </w:r>
      <w:r>
        <w:t>nevyvrátiteľná.</w:t>
      </w:r>
    </w:p>
    <w:p w:rsidR="007127CB" w:rsidRDefault="007127CB" w:rsidP="00DD2F4E">
      <w:r>
        <w:t>Technické</w:t>
      </w:r>
      <w:r>
        <w:rPr>
          <w:spacing w:val="1"/>
        </w:rPr>
        <w:t xml:space="preserve"> </w:t>
      </w:r>
      <w:r>
        <w:t>osvedčenie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písm.</w:t>
      </w:r>
      <w:r>
        <w:rPr>
          <w:spacing w:val="1"/>
        </w:rPr>
        <w:t xml:space="preserve"> </w:t>
      </w:r>
      <w:r>
        <w:t>d)</w:t>
      </w:r>
      <w:r>
        <w:rPr>
          <w:spacing w:val="1"/>
        </w:rPr>
        <w:t xml:space="preserve"> </w:t>
      </w:r>
      <w:r>
        <w:t>nemožno</w:t>
      </w:r>
      <w:r>
        <w:rPr>
          <w:spacing w:val="1"/>
        </w:rPr>
        <w:t xml:space="preserve"> </w:t>
      </w:r>
      <w:r>
        <w:t>použiť</w:t>
      </w:r>
      <w:r>
        <w:rPr>
          <w:spacing w:val="1"/>
        </w:rPr>
        <w:t xml:space="preserve"> </w:t>
      </w:r>
      <w:r>
        <w:t>ani</w:t>
      </w:r>
      <w:r>
        <w:rPr>
          <w:spacing w:val="1"/>
        </w:rPr>
        <w:t xml:space="preserve"> </w:t>
      </w:r>
      <w:r>
        <w:t>vtedy,</w:t>
      </w:r>
      <w:r>
        <w:rPr>
          <w:spacing w:val="1"/>
        </w:rPr>
        <w:t xml:space="preserve"> </w:t>
      </w:r>
      <w:r>
        <w:t>ak</w:t>
      </w:r>
      <w:r>
        <w:rPr>
          <w:spacing w:val="1"/>
        </w:rPr>
        <w:t xml:space="preserve"> </w:t>
      </w:r>
      <w:r>
        <w:t>existuje</w:t>
      </w:r>
      <w:r>
        <w:rPr>
          <w:spacing w:val="58"/>
        </w:rPr>
        <w:t xml:space="preserve"> </w:t>
      </w:r>
      <w:r>
        <w:t>slovenská</w:t>
      </w:r>
      <w:r>
        <w:rPr>
          <w:spacing w:val="1"/>
        </w:rPr>
        <w:t xml:space="preserve"> </w:t>
      </w:r>
      <w:r>
        <w:t>technická</w:t>
      </w:r>
      <w:r>
        <w:rPr>
          <w:spacing w:val="14"/>
        </w:rPr>
        <w:t xml:space="preserve"> </w:t>
      </w:r>
      <w:r>
        <w:t>norma</w:t>
      </w:r>
      <w:r>
        <w:rPr>
          <w:spacing w:val="17"/>
        </w:rPr>
        <w:t xml:space="preserve"> </w:t>
      </w:r>
      <w:r>
        <w:t>podľa</w:t>
      </w:r>
      <w:r>
        <w:rPr>
          <w:spacing w:val="14"/>
        </w:rPr>
        <w:t xml:space="preserve"> </w:t>
      </w:r>
      <w:r>
        <w:t>písm.</w:t>
      </w:r>
      <w:r>
        <w:rPr>
          <w:spacing w:val="16"/>
        </w:rPr>
        <w:t xml:space="preserve"> </w:t>
      </w:r>
      <w:r>
        <w:t>b).</w:t>
      </w:r>
    </w:p>
    <w:p w:rsidR="007127CB" w:rsidRDefault="007127CB" w:rsidP="00DD2F4E">
      <w:r>
        <w:t>Technické</w:t>
      </w:r>
      <w:r>
        <w:rPr>
          <w:spacing w:val="1"/>
        </w:rPr>
        <w:t xml:space="preserve"> </w:t>
      </w:r>
      <w:r>
        <w:t>normy</w:t>
      </w:r>
      <w:r>
        <w:rPr>
          <w:spacing w:val="1"/>
        </w:rPr>
        <w:t xml:space="preserve"> </w:t>
      </w:r>
      <w:r>
        <w:t>výrobkové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predpisové</w:t>
      </w:r>
      <w:r>
        <w:rPr>
          <w:spacing w:val="58"/>
        </w:rPr>
        <w:t xml:space="preserve"> </w:t>
      </w:r>
      <w:r>
        <w:t>(skúšobnícke,</w:t>
      </w:r>
      <w:r>
        <w:rPr>
          <w:spacing w:val="58"/>
        </w:rPr>
        <w:t xml:space="preserve"> </w:t>
      </w:r>
      <w:r>
        <w:t>kvalita,</w:t>
      </w:r>
      <w:r>
        <w:rPr>
          <w:spacing w:val="59"/>
        </w:rPr>
        <w:t xml:space="preserve"> </w:t>
      </w:r>
      <w:r>
        <w:t>hygiena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bezpečnosť</w:t>
      </w:r>
      <w:r>
        <w:rPr>
          <w:spacing w:val="-57"/>
        </w:rPr>
        <w:t xml:space="preserve"> </w:t>
      </w:r>
      <w:r>
        <w:t>pri práci atď.) alebo predmetové - výrobkové, používané a uplatňované v procese výstavby,</w:t>
      </w:r>
      <w:r>
        <w:rPr>
          <w:spacing w:val="1"/>
        </w:rPr>
        <w:t xml:space="preserve"> </w:t>
      </w:r>
      <w:r>
        <w:t>požadované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týchto</w:t>
      </w:r>
      <w:r>
        <w:rPr>
          <w:spacing w:val="1"/>
        </w:rPr>
        <w:t xml:space="preserve"> </w:t>
      </w:r>
      <w:r>
        <w:t>TKP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realizovaní</w:t>
      </w:r>
      <w:r>
        <w:rPr>
          <w:spacing w:val="1"/>
        </w:rPr>
        <w:t xml:space="preserve"> </w:t>
      </w:r>
      <w:r>
        <w:t>predmetného</w:t>
      </w:r>
      <w:r>
        <w:rPr>
          <w:spacing w:val="1"/>
        </w:rPr>
        <w:t xml:space="preserve"> </w:t>
      </w:r>
      <w:r>
        <w:t>stavebného</w:t>
      </w:r>
      <w:r>
        <w:rPr>
          <w:spacing w:val="1"/>
        </w:rPr>
        <w:t xml:space="preserve"> </w:t>
      </w:r>
      <w:r>
        <w:t>diela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minimálnymi</w:t>
      </w:r>
      <w:r>
        <w:rPr>
          <w:spacing w:val="1"/>
        </w:rPr>
        <w:t xml:space="preserve"> </w:t>
      </w:r>
      <w:r>
        <w:t>požiadavkami</w:t>
      </w:r>
      <w:r>
        <w:rPr>
          <w:spacing w:val="1"/>
        </w:rPr>
        <w:t xml:space="preserve"> </w:t>
      </w:r>
      <w:r>
        <w:t>investora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zabezpečenie</w:t>
      </w:r>
      <w:r>
        <w:rPr>
          <w:spacing w:val="1"/>
        </w:rPr>
        <w:t xml:space="preserve"> </w:t>
      </w:r>
      <w:r>
        <w:t>požadovaného</w:t>
      </w:r>
      <w:r>
        <w:rPr>
          <w:spacing w:val="58"/>
        </w:rPr>
        <w:t xml:space="preserve"> </w:t>
      </w:r>
      <w:r>
        <w:t>rozsahu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kvality</w:t>
      </w:r>
      <w:r>
        <w:rPr>
          <w:spacing w:val="58"/>
        </w:rPr>
        <w:t xml:space="preserve"> </w:t>
      </w:r>
      <w:r>
        <w:t>vykonávaných</w:t>
      </w:r>
      <w:r>
        <w:rPr>
          <w:spacing w:val="1"/>
        </w:rPr>
        <w:t xml:space="preserve"> </w:t>
      </w:r>
      <w:r>
        <w:t>prác.</w:t>
      </w:r>
    </w:p>
    <w:p w:rsidR="007127CB" w:rsidRDefault="007127CB" w:rsidP="00DD2F4E">
      <w:r>
        <w:t>Technické normy uvedené v TKP a ZTKP (pozri ďalej) sa uzavretím zmluvy o dielo stávajú</w:t>
      </w:r>
      <w:r>
        <w:rPr>
          <w:spacing w:val="1"/>
        </w:rPr>
        <w:t xml:space="preserve"> </w:t>
      </w:r>
      <w:r>
        <w:t>záväznými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konkrétnu</w:t>
      </w:r>
      <w:r>
        <w:rPr>
          <w:spacing w:val="1"/>
        </w:rPr>
        <w:t xml:space="preserve"> </w:t>
      </w:r>
      <w:r>
        <w:t>stavbu.</w:t>
      </w:r>
      <w:r>
        <w:rPr>
          <w:spacing w:val="1"/>
        </w:rPr>
        <w:t xml:space="preserve"> </w:t>
      </w:r>
      <w:r>
        <w:t>TKP</w:t>
      </w:r>
      <w:r>
        <w:rPr>
          <w:spacing w:val="1"/>
        </w:rPr>
        <w:t xml:space="preserve"> </w:t>
      </w:r>
      <w:r>
        <w:t>obsahujú</w:t>
      </w:r>
      <w:r>
        <w:rPr>
          <w:spacing w:val="1"/>
        </w:rPr>
        <w:t xml:space="preserve"> </w:t>
      </w:r>
      <w:r>
        <w:t>zásady</w:t>
      </w:r>
      <w:r>
        <w:rPr>
          <w:spacing w:val="1"/>
        </w:rPr>
        <w:t xml:space="preserve"> </w:t>
      </w:r>
      <w:r>
        <w:t>technologických</w:t>
      </w:r>
      <w:r>
        <w:rPr>
          <w:spacing w:val="1"/>
        </w:rPr>
        <w:t xml:space="preserve"> </w:t>
      </w:r>
      <w:r>
        <w:t>postupov</w:t>
      </w:r>
      <w:r>
        <w:rPr>
          <w:spacing w:val="59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technických</w:t>
      </w:r>
      <w:r>
        <w:rPr>
          <w:spacing w:val="1"/>
        </w:rPr>
        <w:t xml:space="preserve"> </w:t>
      </w:r>
      <w:r>
        <w:t>požiadaviek</w:t>
      </w:r>
      <w:r>
        <w:rPr>
          <w:spacing w:val="1"/>
        </w:rPr>
        <w:t xml:space="preserve"> </w:t>
      </w:r>
      <w:r>
        <w:t>väčšiny</w:t>
      </w:r>
      <w:r>
        <w:rPr>
          <w:spacing w:val="1"/>
        </w:rPr>
        <w:t xml:space="preserve"> </w:t>
      </w:r>
      <w:r>
        <w:t>prác,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vyskytujú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bežných</w:t>
      </w:r>
      <w:r>
        <w:rPr>
          <w:spacing w:val="1"/>
        </w:rPr>
        <w:t xml:space="preserve"> </w:t>
      </w:r>
      <w:r>
        <w:t>stavbách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odbore</w:t>
      </w:r>
      <w:r>
        <w:rPr>
          <w:spacing w:val="1"/>
        </w:rPr>
        <w:t xml:space="preserve"> </w:t>
      </w:r>
      <w:r>
        <w:t>pozemných komunikácií s tým,</w:t>
      </w:r>
      <w:r>
        <w:rPr>
          <w:spacing w:val="1"/>
        </w:rPr>
        <w:t xml:space="preserve"> </w:t>
      </w:r>
      <w:r>
        <w:t>že sa</w:t>
      </w:r>
      <w:r>
        <w:rPr>
          <w:spacing w:val="58"/>
        </w:rPr>
        <w:t xml:space="preserve"> </w:t>
      </w:r>
      <w:r>
        <w:t>v detailoch odvolávajú na technické normy, smernice</w:t>
      </w:r>
      <w:r>
        <w:rPr>
          <w:spacing w:val="1"/>
        </w:rPr>
        <w:t xml:space="preserve"> </w:t>
      </w:r>
      <w:r>
        <w:t>alebo</w:t>
      </w:r>
      <w:r>
        <w:rPr>
          <w:spacing w:val="18"/>
        </w:rPr>
        <w:t xml:space="preserve"> </w:t>
      </w:r>
      <w:r>
        <w:t>iné</w:t>
      </w:r>
      <w:r>
        <w:rPr>
          <w:spacing w:val="15"/>
        </w:rPr>
        <w:t xml:space="preserve"> </w:t>
      </w:r>
      <w:r>
        <w:t>predpisy</w:t>
      </w:r>
      <w:r>
        <w:rPr>
          <w:spacing w:val="17"/>
        </w:rPr>
        <w:t xml:space="preserve"> </w:t>
      </w:r>
      <w:r>
        <w:t>normatívneho</w:t>
      </w:r>
      <w:r>
        <w:rPr>
          <w:spacing w:val="15"/>
        </w:rPr>
        <w:t xml:space="preserve"> </w:t>
      </w:r>
      <w:r>
        <w:t>charakteru.</w:t>
      </w:r>
    </w:p>
    <w:p w:rsidR="007127CB" w:rsidRDefault="007127CB" w:rsidP="007127CB">
      <w:pPr>
        <w:pStyle w:val="Zkladntext"/>
        <w:spacing w:before="1"/>
        <w:rPr>
          <w:sz w:val="23"/>
        </w:rPr>
      </w:pPr>
      <w:r>
        <w:rPr>
          <w:noProof/>
          <w:lang w:eastAsia="sk-SK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2DA33858" wp14:editId="171EB0E1">
                <wp:simplePos x="0" y="0"/>
                <wp:positionH relativeFrom="page">
                  <wp:posOffset>900430</wp:posOffset>
                </wp:positionH>
                <wp:positionV relativeFrom="paragraph">
                  <wp:posOffset>191135</wp:posOffset>
                </wp:positionV>
                <wp:extent cx="1828800" cy="7620"/>
                <wp:effectExtent l="0" t="1905" r="4445" b="0"/>
                <wp:wrapTopAndBottom/>
                <wp:docPr id="613299088" name="Obdĺžnik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AEBFF0" id="Obdĺžnik 5" o:spid="_x0000_s1026" style="position:absolute;margin-left:70.9pt;margin-top:15.05pt;width:2in;height: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" fillcolor="black" stroked="f">
                <w10:wrap type="topAndBottom" anchorx="page"/>
              </v:rect>
            </w:pict>
          </mc:Fallback>
        </mc:AlternateContent>
      </w:r>
    </w:p>
    <w:p w:rsidR="007127CB" w:rsidRDefault="007127CB" w:rsidP="007127CB">
      <w:pPr>
        <w:spacing w:before="73" w:line="244" w:lineRule="auto"/>
        <w:ind w:left="178" w:right="106"/>
        <w:rPr>
          <w:sz w:val="16"/>
        </w:rPr>
      </w:pPr>
      <w:r>
        <w:rPr>
          <w:sz w:val="16"/>
          <w:vertAlign w:val="superscript"/>
        </w:rPr>
        <w:t>1</w:t>
      </w:r>
      <w:r>
        <w:rPr>
          <w:sz w:val="16"/>
        </w:rPr>
        <w:t xml:space="preserve"> POZNÁMKA: Zákon č. 56/2018 Z. z. neplatí pre stavebné výrobky.</w:t>
      </w:r>
      <w:r>
        <w:rPr>
          <w:spacing w:val="1"/>
          <w:sz w:val="16"/>
        </w:rPr>
        <w:t xml:space="preserve"> </w:t>
      </w:r>
      <w:r>
        <w:rPr>
          <w:sz w:val="16"/>
        </w:rPr>
        <w:t>Ostatné technické normy predpisové alebo predmetové</w:t>
      </w:r>
      <w:r>
        <w:rPr>
          <w:spacing w:val="1"/>
          <w:sz w:val="16"/>
        </w:rPr>
        <w:t xml:space="preserve"> </w:t>
      </w:r>
      <w:r>
        <w:rPr>
          <w:sz w:val="16"/>
        </w:rPr>
        <w:t>uvádzané</w:t>
      </w:r>
      <w:r>
        <w:rPr>
          <w:spacing w:val="1"/>
          <w:sz w:val="16"/>
        </w:rPr>
        <w:t xml:space="preserve"> </w:t>
      </w:r>
      <w:r>
        <w:rPr>
          <w:sz w:val="16"/>
        </w:rPr>
        <w:t>v</w:t>
      </w:r>
      <w:r>
        <w:rPr>
          <w:spacing w:val="1"/>
          <w:sz w:val="16"/>
        </w:rPr>
        <w:t xml:space="preserve"> </w:t>
      </w:r>
      <w:r>
        <w:rPr>
          <w:sz w:val="16"/>
        </w:rPr>
        <w:t>sústave</w:t>
      </w:r>
      <w:r>
        <w:rPr>
          <w:spacing w:val="1"/>
          <w:sz w:val="16"/>
        </w:rPr>
        <w:t xml:space="preserve"> </w:t>
      </w:r>
      <w:r>
        <w:rPr>
          <w:sz w:val="16"/>
        </w:rPr>
        <w:t>STN,</w:t>
      </w:r>
      <w:r>
        <w:rPr>
          <w:spacing w:val="1"/>
          <w:sz w:val="16"/>
        </w:rPr>
        <w:t xml:space="preserve"> </w:t>
      </w:r>
      <w:r>
        <w:rPr>
          <w:sz w:val="16"/>
        </w:rPr>
        <w:t>podnikové</w:t>
      </w:r>
      <w:r>
        <w:rPr>
          <w:spacing w:val="1"/>
          <w:sz w:val="16"/>
        </w:rPr>
        <w:t xml:space="preserve"> </w:t>
      </w:r>
      <w:r>
        <w:rPr>
          <w:sz w:val="16"/>
        </w:rPr>
        <w:t>technické</w:t>
      </w:r>
      <w:r>
        <w:rPr>
          <w:spacing w:val="1"/>
          <w:sz w:val="16"/>
        </w:rPr>
        <w:t xml:space="preserve"> </w:t>
      </w:r>
      <w:r>
        <w:rPr>
          <w:sz w:val="16"/>
        </w:rPr>
        <w:t>normy,</w:t>
      </w:r>
      <w:r>
        <w:rPr>
          <w:spacing w:val="1"/>
          <w:sz w:val="16"/>
        </w:rPr>
        <w:t xml:space="preserve"> </w:t>
      </w:r>
      <w:r>
        <w:rPr>
          <w:sz w:val="16"/>
        </w:rPr>
        <w:t>smernice</w:t>
      </w:r>
      <w:r>
        <w:rPr>
          <w:spacing w:val="1"/>
          <w:sz w:val="16"/>
        </w:rPr>
        <w:t xml:space="preserve"> </w:t>
      </w:r>
      <w:r>
        <w:rPr>
          <w:sz w:val="16"/>
        </w:rPr>
        <w:t>a</w:t>
      </w:r>
      <w:r>
        <w:rPr>
          <w:spacing w:val="42"/>
          <w:sz w:val="16"/>
        </w:rPr>
        <w:t xml:space="preserve"> </w:t>
      </w:r>
      <w:r>
        <w:rPr>
          <w:sz w:val="16"/>
        </w:rPr>
        <w:t>odvetvové</w:t>
      </w:r>
      <w:r>
        <w:rPr>
          <w:spacing w:val="43"/>
          <w:sz w:val="16"/>
        </w:rPr>
        <w:t xml:space="preserve"> </w:t>
      </w:r>
      <w:r>
        <w:rPr>
          <w:sz w:val="16"/>
        </w:rPr>
        <w:t>technické</w:t>
      </w:r>
      <w:r>
        <w:rPr>
          <w:spacing w:val="42"/>
          <w:sz w:val="16"/>
        </w:rPr>
        <w:t xml:space="preserve"> </w:t>
      </w:r>
      <w:r>
        <w:rPr>
          <w:sz w:val="16"/>
        </w:rPr>
        <w:t>normy</w:t>
      </w:r>
      <w:r>
        <w:rPr>
          <w:spacing w:val="43"/>
          <w:sz w:val="16"/>
        </w:rPr>
        <w:t xml:space="preserve"> </w:t>
      </w:r>
      <w:r>
        <w:rPr>
          <w:sz w:val="16"/>
        </w:rPr>
        <w:t>ústredných</w:t>
      </w:r>
      <w:r>
        <w:rPr>
          <w:spacing w:val="42"/>
          <w:sz w:val="16"/>
        </w:rPr>
        <w:t xml:space="preserve"> </w:t>
      </w:r>
      <w:r>
        <w:rPr>
          <w:sz w:val="16"/>
        </w:rPr>
        <w:t>orgánov</w:t>
      </w:r>
      <w:r>
        <w:rPr>
          <w:spacing w:val="43"/>
          <w:sz w:val="16"/>
        </w:rPr>
        <w:t xml:space="preserve"> </w:t>
      </w:r>
      <w:r>
        <w:rPr>
          <w:sz w:val="16"/>
        </w:rPr>
        <w:t>štátnej</w:t>
      </w:r>
      <w:r>
        <w:rPr>
          <w:spacing w:val="1"/>
          <w:sz w:val="16"/>
        </w:rPr>
        <w:t xml:space="preserve"> </w:t>
      </w:r>
      <w:r>
        <w:rPr>
          <w:sz w:val="16"/>
        </w:rPr>
        <w:t>správy,</w:t>
      </w:r>
      <w:r>
        <w:rPr>
          <w:spacing w:val="1"/>
          <w:sz w:val="16"/>
        </w:rPr>
        <w:t xml:space="preserve"> </w:t>
      </w:r>
      <w:r>
        <w:rPr>
          <w:sz w:val="16"/>
        </w:rPr>
        <w:t>alebo</w:t>
      </w:r>
      <w:r>
        <w:rPr>
          <w:spacing w:val="1"/>
          <w:sz w:val="16"/>
        </w:rPr>
        <w:t xml:space="preserve"> </w:t>
      </w:r>
      <w:r>
        <w:rPr>
          <w:sz w:val="16"/>
        </w:rPr>
        <w:t>iné</w:t>
      </w:r>
      <w:r>
        <w:rPr>
          <w:spacing w:val="42"/>
          <w:sz w:val="16"/>
        </w:rPr>
        <w:t xml:space="preserve"> </w:t>
      </w:r>
      <w:r>
        <w:rPr>
          <w:sz w:val="16"/>
        </w:rPr>
        <w:t>technické</w:t>
      </w:r>
      <w:r>
        <w:rPr>
          <w:spacing w:val="43"/>
          <w:sz w:val="16"/>
        </w:rPr>
        <w:t xml:space="preserve"> </w:t>
      </w:r>
      <w:r>
        <w:rPr>
          <w:sz w:val="16"/>
        </w:rPr>
        <w:t>predpisy,</w:t>
      </w:r>
      <w:r>
        <w:rPr>
          <w:spacing w:val="42"/>
          <w:sz w:val="16"/>
        </w:rPr>
        <w:t xml:space="preserve"> </w:t>
      </w:r>
      <w:r>
        <w:rPr>
          <w:sz w:val="16"/>
        </w:rPr>
        <w:t>(vrátane</w:t>
      </w:r>
      <w:r>
        <w:rPr>
          <w:spacing w:val="43"/>
          <w:sz w:val="16"/>
        </w:rPr>
        <w:t xml:space="preserve"> </w:t>
      </w:r>
      <w:r>
        <w:rPr>
          <w:sz w:val="16"/>
        </w:rPr>
        <w:t>zahraničných</w:t>
      </w:r>
      <w:r>
        <w:rPr>
          <w:spacing w:val="42"/>
          <w:sz w:val="16"/>
        </w:rPr>
        <w:t xml:space="preserve"> </w:t>
      </w:r>
      <w:r>
        <w:rPr>
          <w:sz w:val="16"/>
        </w:rPr>
        <w:t>-</w:t>
      </w:r>
      <w:r>
        <w:rPr>
          <w:spacing w:val="43"/>
          <w:sz w:val="16"/>
        </w:rPr>
        <w:t xml:space="preserve"> </w:t>
      </w:r>
      <w:r>
        <w:rPr>
          <w:sz w:val="16"/>
        </w:rPr>
        <w:t>prípadne</w:t>
      </w:r>
      <w:r>
        <w:rPr>
          <w:spacing w:val="42"/>
          <w:sz w:val="16"/>
        </w:rPr>
        <w:t xml:space="preserve"> </w:t>
      </w:r>
      <w:r>
        <w:rPr>
          <w:sz w:val="16"/>
        </w:rPr>
        <w:t>ich</w:t>
      </w:r>
      <w:r>
        <w:rPr>
          <w:spacing w:val="43"/>
          <w:sz w:val="16"/>
        </w:rPr>
        <w:t xml:space="preserve"> </w:t>
      </w:r>
      <w:r>
        <w:rPr>
          <w:sz w:val="16"/>
        </w:rPr>
        <w:t>časti')</w:t>
      </w:r>
      <w:r>
        <w:rPr>
          <w:spacing w:val="42"/>
          <w:sz w:val="16"/>
        </w:rPr>
        <w:t xml:space="preserve"> </w:t>
      </w:r>
      <w:r>
        <w:rPr>
          <w:sz w:val="16"/>
        </w:rPr>
        <w:t>sa</w:t>
      </w:r>
      <w:r>
        <w:rPr>
          <w:spacing w:val="43"/>
          <w:sz w:val="16"/>
        </w:rPr>
        <w:t xml:space="preserve"> </w:t>
      </w:r>
      <w:r>
        <w:rPr>
          <w:sz w:val="16"/>
        </w:rPr>
        <w:t>uplatnia,</w:t>
      </w:r>
      <w:r>
        <w:rPr>
          <w:spacing w:val="42"/>
          <w:sz w:val="16"/>
        </w:rPr>
        <w:t xml:space="preserve"> </w:t>
      </w:r>
      <w:r>
        <w:rPr>
          <w:sz w:val="16"/>
        </w:rPr>
        <w:t>ak</w:t>
      </w:r>
      <w:r>
        <w:rPr>
          <w:spacing w:val="43"/>
          <w:sz w:val="16"/>
        </w:rPr>
        <w:t xml:space="preserve"> </w:t>
      </w:r>
      <w:r>
        <w:rPr>
          <w:sz w:val="16"/>
        </w:rPr>
        <w:t>sú</w:t>
      </w:r>
      <w:r>
        <w:rPr>
          <w:spacing w:val="42"/>
          <w:sz w:val="16"/>
        </w:rPr>
        <w:t xml:space="preserve"> </w:t>
      </w:r>
      <w:r>
        <w:rPr>
          <w:sz w:val="16"/>
        </w:rPr>
        <w:t>v</w:t>
      </w:r>
      <w:r>
        <w:rPr>
          <w:spacing w:val="43"/>
          <w:sz w:val="16"/>
        </w:rPr>
        <w:t xml:space="preserve"> </w:t>
      </w:r>
      <w:r>
        <w:rPr>
          <w:sz w:val="16"/>
        </w:rPr>
        <w:t>týchto</w:t>
      </w:r>
      <w:r>
        <w:rPr>
          <w:spacing w:val="42"/>
          <w:sz w:val="16"/>
        </w:rPr>
        <w:t xml:space="preserve"> </w:t>
      </w:r>
      <w:r>
        <w:rPr>
          <w:sz w:val="16"/>
        </w:rPr>
        <w:t>TKP</w:t>
      </w:r>
      <w:r>
        <w:rPr>
          <w:spacing w:val="43"/>
          <w:sz w:val="16"/>
        </w:rPr>
        <w:t xml:space="preserve"> </w:t>
      </w:r>
      <w:r>
        <w:rPr>
          <w:sz w:val="16"/>
        </w:rPr>
        <w:t>uvedené</w:t>
      </w:r>
      <w:r>
        <w:rPr>
          <w:spacing w:val="-40"/>
          <w:sz w:val="16"/>
        </w:rPr>
        <w:t xml:space="preserve"> </w:t>
      </w:r>
      <w:r>
        <w:rPr>
          <w:sz w:val="16"/>
        </w:rPr>
        <w:t>a</w:t>
      </w:r>
      <w:r>
        <w:rPr>
          <w:spacing w:val="16"/>
          <w:sz w:val="16"/>
        </w:rPr>
        <w:t xml:space="preserve"> </w:t>
      </w:r>
      <w:r>
        <w:rPr>
          <w:sz w:val="16"/>
        </w:rPr>
        <w:t>nie</w:t>
      </w:r>
      <w:r>
        <w:rPr>
          <w:spacing w:val="13"/>
          <w:sz w:val="16"/>
        </w:rPr>
        <w:t xml:space="preserve"> </w:t>
      </w:r>
      <w:r>
        <w:rPr>
          <w:sz w:val="16"/>
        </w:rPr>
        <w:t>sú</w:t>
      </w:r>
      <w:r>
        <w:rPr>
          <w:spacing w:val="13"/>
          <w:sz w:val="16"/>
        </w:rPr>
        <w:t xml:space="preserve"> </w:t>
      </w:r>
      <w:r>
        <w:rPr>
          <w:sz w:val="16"/>
        </w:rPr>
        <w:t>v</w:t>
      </w:r>
      <w:r>
        <w:rPr>
          <w:spacing w:val="15"/>
          <w:sz w:val="16"/>
        </w:rPr>
        <w:t xml:space="preserve"> </w:t>
      </w:r>
      <w:r>
        <w:rPr>
          <w:sz w:val="16"/>
        </w:rPr>
        <w:t>rozpore</w:t>
      </w:r>
      <w:r>
        <w:rPr>
          <w:spacing w:val="13"/>
          <w:sz w:val="16"/>
        </w:rPr>
        <w:t xml:space="preserve"> </w:t>
      </w:r>
      <w:r>
        <w:rPr>
          <w:sz w:val="16"/>
        </w:rPr>
        <w:t>s</w:t>
      </w:r>
      <w:r>
        <w:rPr>
          <w:spacing w:val="15"/>
          <w:sz w:val="16"/>
        </w:rPr>
        <w:t xml:space="preserve"> </w:t>
      </w:r>
      <w:r>
        <w:rPr>
          <w:sz w:val="16"/>
        </w:rPr>
        <w:t>európskou</w:t>
      </w:r>
      <w:r>
        <w:rPr>
          <w:spacing w:val="13"/>
          <w:sz w:val="16"/>
        </w:rPr>
        <w:t xml:space="preserve"> </w:t>
      </w:r>
      <w:r>
        <w:rPr>
          <w:sz w:val="16"/>
        </w:rPr>
        <w:t>legislatívou.</w:t>
      </w:r>
    </w:p>
    <w:p w:rsidR="007127CB" w:rsidRDefault="007127CB" w:rsidP="007127CB">
      <w:pPr>
        <w:spacing w:line="244" w:lineRule="auto"/>
        <w:rPr>
          <w:sz w:val="16"/>
        </w:rPr>
        <w:sectPr w:rsidR="007127CB" w:rsidSect="007127CB">
          <w:pgSz w:w="11900" w:h="16840"/>
          <w:pgMar w:top="960" w:right="1020" w:bottom="920" w:left="1240" w:header="571" w:footer="734" w:gutter="0"/>
          <w:cols w:space="708"/>
        </w:sectPr>
      </w:pPr>
    </w:p>
    <w:p w:rsidR="007127CB" w:rsidRDefault="007127CB" w:rsidP="007127CB">
      <w:pPr>
        <w:pStyle w:val="Zkladntext"/>
        <w:spacing w:before="3"/>
        <w:rPr>
          <w:sz w:val="15"/>
        </w:rPr>
      </w:pPr>
    </w:p>
    <w:p w:rsidR="007127CB" w:rsidRDefault="007127CB" w:rsidP="00DD2F4E">
      <w:r>
        <w:t>Trvalým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pevným</w:t>
      </w:r>
      <w:r>
        <w:rPr>
          <w:spacing w:val="1"/>
        </w:rPr>
        <w:t xml:space="preserve"> </w:t>
      </w:r>
      <w:r>
        <w:t>zabudovaním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rozumie</w:t>
      </w:r>
      <w:r>
        <w:rPr>
          <w:spacing w:val="1"/>
        </w:rPr>
        <w:t xml:space="preserve"> </w:t>
      </w:r>
      <w:r>
        <w:t>vstavanie,</w:t>
      </w:r>
      <w:r>
        <w:rPr>
          <w:spacing w:val="1"/>
        </w:rPr>
        <w:t xml:space="preserve"> </w:t>
      </w:r>
      <w:r>
        <w:t>vmontovanie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inštalovanie stavebného</w:t>
      </w:r>
      <w:r>
        <w:rPr>
          <w:spacing w:val="58"/>
        </w:rPr>
        <w:t xml:space="preserve"> </w:t>
      </w:r>
      <w:r>
        <w:t>výrobku do konštrukcie</w:t>
      </w:r>
      <w:r>
        <w:rPr>
          <w:spacing w:val="58"/>
        </w:rPr>
        <w:t xml:space="preserve"> </w:t>
      </w:r>
      <w:r>
        <w:t>stavby,</w:t>
      </w:r>
      <w:r>
        <w:rPr>
          <w:spacing w:val="59"/>
        </w:rPr>
        <w:t xml:space="preserve"> </w:t>
      </w:r>
      <w:r>
        <w:t>ak</w:t>
      </w:r>
      <w:r>
        <w:rPr>
          <w:spacing w:val="58"/>
        </w:rPr>
        <w:t xml:space="preserve"> </w:t>
      </w:r>
      <w:r>
        <w:t>jeho prípadné</w:t>
      </w:r>
      <w:r>
        <w:rPr>
          <w:spacing w:val="59"/>
        </w:rPr>
        <w:t xml:space="preserve"> </w:t>
      </w:r>
      <w:r>
        <w:t>vyňatie</w:t>
      </w:r>
      <w:r>
        <w:rPr>
          <w:spacing w:val="58"/>
        </w:rPr>
        <w:t xml:space="preserve"> </w:t>
      </w:r>
      <w:r>
        <w:t>zo stavby</w:t>
      </w:r>
      <w:r>
        <w:rPr>
          <w:spacing w:val="1"/>
        </w:rPr>
        <w:t xml:space="preserve"> </w:t>
      </w:r>
      <w:r>
        <w:t>je</w:t>
      </w:r>
      <w:r>
        <w:rPr>
          <w:spacing w:val="16"/>
        </w:rPr>
        <w:t xml:space="preserve"> </w:t>
      </w:r>
      <w:r>
        <w:t>nemožné</w:t>
      </w:r>
      <w:r>
        <w:rPr>
          <w:spacing w:val="14"/>
        </w:rPr>
        <w:t xml:space="preserve"> </w:t>
      </w:r>
      <w:r>
        <w:t>alebo</w:t>
      </w:r>
      <w:r>
        <w:rPr>
          <w:spacing w:val="14"/>
        </w:rPr>
        <w:t xml:space="preserve"> </w:t>
      </w:r>
      <w:r>
        <w:t>je</w:t>
      </w:r>
      <w:r>
        <w:rPr>
          <w:spacing w:val="14"/>
        </w:rPr>
        <w:t xml:space="preserve"> </w:t>
      </w:r>
      <w:r>
        <w:t>možné</w:t>
      </w:r>
      <w:r>
        <w:rPr>
          <w:spacing w:val="16"/>
        </w:rPr>
        <w:t xml:space="preserve"> </w:t>
      </w:r>
      <w:r>
        <w:t>iba</w:t>
      </w:r>
      <w:r>
        <w:rPr>
          <w:spacing w:val="14"/>
        </w:rPr>
        <w:t xml:space="preserve"> </w:t>
      </w:r>
      <w:r>
        <w:t>so:</w:t>
      </w:r>
    </w:p>
    <w:p w:rsidR="007127CB" w:rsidRDefault="007127CB" w:rsidP="004902A9">
      <w:pPr>
        <w:pStyle w:val="Odsekzoznamu"/>
        <w:numPr>
          <w:ilvl w:val="0"/>
          <w:numId w:val="41"/>
        </w:numPr>
      </w:pPr>
      <w:r>
        <w:t>znížením</w:t>
      </w:r>
      <w:r w:rsidRPr="00DD2F4E">
        <w:rPr>
          <w:spacing w:val="61"/>
        </w:rPr>
        <w:t xml:space="preserve"> </w:t>
      </w:r>
      <w:r>
        <w:t>úžitkových</w:t>
      </w:r>
      <w:r w:rsidRPr="00DD2F4E">
        <w:rPr>
          <w:spacing w:val="59"/>
        </w:rPr>
        <w:t xml:space="preserve"> </w:t>
      </w:r>
      <w:r>
        <w:t>vlastností</w:t>
      </w:r>
      <w:r w:rsidRPr="00DD2F4E">
        <w:rPr>
          <w:spacing w:val="53"/>
        </w:rPr>
        <w:t xml:space="preserve"> </w:t>
      </w:r>
      <w:r>
        <w:t>stavby,</w:t>
      </w:r>
      <w:r w:rsidRPr="00DD2F4E">
        <w:rPr>
          <w:spacing w:val="58"/>
        </w:rPr>
        <w:t xml:space="preserve"> </w:t>
      </w:r>
      <w:r>
        <w:t>alebo</w:t>
      </w:r>
    </w:p>
    <w:p w:rsidR="007127CB" w:rsidRDefault="007127CB" w:rsidP="004902A9">
      <w:pPr>
        <w:pStyle w:val="Odsekzoznamu"/>
        <w:numPr>
          <w:ilvl w:val="0"/>
          <w:numId w:val="41"/>
        </w:numPr>
      </w:pPr>
      <w:r>
        <w:t>činnosti,</w:t>
      </w:r>
      <w:r w:rsidRPr="00DD2F4E">
        <w:rPr>
          <w:spacing w:val="24"/>
        </w:rPr>
        <w:t xml:space="preserve"> </w:t>
      </w:r>
      <w:r>
        <w:t>ktorými</w:t>
      </w:r>
      <w:r w:rsidRPr="00DD2F4E">
        <w:rPr>
          <w:spacing w:val="21"/>
        </w:rPr>
        <w:t xml:space="preserve"> </w:t>
      </w:r>
      <w:r>
        <w:t>sa</w:t>
      </w:r>
      <w:r w:rsidRPr="00DD2F4E">
        <w:rPr>
          <w:spacing w:val="22"/>
        </w:rPr>
        <w:t xml:space="preserve"> </w:t>
      </w:r>
      <w:r>
        <w:t>do</w:t>
      </w:r>
      <w:r w:rsidRPr="00DD2F4E">
        <w:rPr>
          <w:spacing w:val="23"/>
        </w:rPr>
        <w:t xml:space="preserve"> </w:t>
      </w:r>
      <w:r>
        <w:t>stavby</w:t>
      </w:r>
      <w:r w:rsidRPr="00DD2F4E">
        <w:rPr>
          <w:spacing w:val="23"/>
        </w:rPr>
        <w:t xml:space="preserve"> </w:t>
      </w:r>
      <w:r>
        <w:t>stavebný</w:t>
      </w:r>
      <w:r w:rsidRPr="00DD2F4E">
        <w:rPr>
          <w:spacing w:val="22"/>
        </w:rPr>
        <w:t xml:space="preserve"> </w:t>
      </w:r>
      <w:r>
        <w:t>výrobok</w:t>
      </w:r>
      <w:r w:rsidRPr="00DD2F4E">
        <w:rPr>
          <w:spacing w:val="23"/>
        </w:rPr>
        <w:t xml:space="preserve"> </w:t>
      </w:r>
      <w:r>
        <w:t>zabuduje</w:t>
      </w:r>
      <w:r w:rsidRPr="00DD2F4E">
        <w:rPr>
          <w:spacing w:val="22"/>
        </w:rPr>
        <w:t xml:space="preserve"> </w:t>
      </w:r>
      <w:r>
        <w:t>alebo</w:t>
      </w:r>
      <w:r w:rsidRPr="00DD2F4E">
        <w:rPr>
          <w:spacing w:val="23"/>
        </w:rPr>
        <w:t xml:space="preserve"> </w:t>
      </w:r>
      <w:r>
        <w:t>sa</w:t>
      </w:r>
      <w:r w:rsidRPr="00DD2F4E">
        <w:rPr>
          <w:spacing w:val="25"/>
        </w:rPr>
        <w:t xml:space="preserve"> </w:t>
      </w:r>
      <w:r>
        <w:t>zo</w:t>
      </w:r>
      <w:r w:rsidRPr="00DD2F4E">
        <w:rPr>
          <w:spacing w:val="23"/>
        </w:rPr>
        <w:t xml:space="preserve"> </w:t>
      </w:r>
      <w:r>
        <w:t>stavby</w:t>
      </w:r>
      <w:r w:rsidRPr="00DD2F4E">
        <w:rPr>
          <w:spacing w:val="23"/>
        </w:rPr>
        <w:t xml:space="preserve"> </w:t>
      </w:r>
      <w:r>
        <w:t>vyberie,</w:t>
      </w:r>
      <w:r w:rsidRPr="00DD2F4E">
        <w:rPr>
          <w:spacing w:val="1"/>
        </w:rPr>
        <w:t xml:space="preserve"> </w:t>
      </w:r>
      <w:r>
        <w:t>sú</w:t>
      </w:r>
      <w:r w:rsidRPr="00DD2F4E">
        <w:rPr>
          <w:spacing w:val="13"/>
        </w:rPr>
        <w:t xml:space="preserve"> </w:t>
      </w:r>
      <w:r>
        <w:t>stavebnými</w:t>
      </w:r>
      <w:r w:rsidRPr="00DD2F4E">
        <w:rPr>
          <w:spacing w:val="16"/>
        </w:rPr>
        <w:t xml:space="preserve"> </w:t>
      </w:r>
      <w:r>
        <w:t>prácami.</w:t>
      </w:r>
    </w:p>
    <w:p w:rsidR="007127CB" w:rsidRDefault="007127CB" w:rsidP="00DD2F4E">
      <w:r>
        <w:t>Táto</w:t>
      </w:r>
      <w:r>
        <w:rPr>
          <w:spacing w:val="1"/>
        </w:rPr>
        <w:t xml:space="preserve"> </w:t>
      </w:r>
      <w:r>
        <w:t>definícia</w:t>
      </w:r>
      <w:r>
        <w:rPr>
          <w:spacing w:val="1"/>
        </w:rPr>
        <w:t xml:space="preserve"> </w:t>
      </w:r>
      <w:r>
        <w:t>upravuje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princípe</w:t>
      </w:r>
      <w:r>
        <w:rPr>
          <w:spacing w:val="1"/>
        </w:rPr>
        <w:t xml:space="preserve"> </w:t>
      </w:r>
      <w:r>
        <w:t>presne</w:t>
      </w:r>
      <w:r>
        <w:rPr>
          <w:spacing w:val="1"/>
        </w:rPr>
        <w:t xml:space="preserve"> </w:t>
      </w:r>
      <w:r>
        <w:t>prístup</w:t>
      </w:r>
      <w:r>
        <w:rPr>
          <w:spacing w:val="1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minimálne</w:t>
      </w:r>
      <w:r>
        <w:rPr>
          <w:spacing w:val="58"/>
        </w:rPr>
        <w:t xml:space="preserve"> </w:t>
      </w:r>
      <w:r>
        <w:t>požiadavky</w:t>
      </w:r>
      <w:r>
        <w:rPr>
          <w:spacing w:val="1"/>
        </w:rPr>
        <w:t xml:space="preserve"> </w:t>
      </w:r>
      <w:r>
        <w:t>zadávateľa</w:t>
      </w:r>
      <w:r>
        <w:rPr>
          <w:spacing w:val="1"/>
        </w:rPr>
        <w:t xml:space="preserve"> </w:t>
      </w:r>
      <w:r>
        <w:t>vo</w:t>
      </w:r>
      <w:r>
        <w:rPr>
          <w:spacing w:val="1"/>
        </w:rPr>
        <w:t xml:space="preserve"> </w:t>
      </w:r>
      <w:r>
        <w:t>všetkých</w:t>
      </w:r>
      <w:r>
        <w:rPr>
          <w:spacing w:val="1"/>
        </w:rPr>
        <w:t xml:space="preserve"> </w:t>
      </w:r>
      <w:r>
        <w:t>častiach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príslušných</w:t>
      </w:r>
      <w:r>
        <w:rPr>
          <w:spacing w:val="1"/>
        </w:rPr>
        <w:t xml:space="preserve"> </w:t>
      </w:r>
      <w:r>
        <w:t>kapitolách</w:t>
      </w:r>
      <w:r>
        <w:rPr>
          <w:spacing w:val="1"/>
        </w:rPr>
        <w:t xml:space="preserve"> </w:t>
      </w:r>
      <w:r>
        <w:t>TKP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ktorých</w:t>
      </w:r>
      <w:r>
        <w:rPr>
          <w:spacing w:val="58"/>
        </w:rPr>
        <w:t xml:space="preserve"> </w:t>
      </w:r>
      <w:r>
        <w:t>sa</w:t>
      </w:r>
      <w:r>
        <w:rPr>
          <w:spacing w:val="58"/>
        </w:rPr>
        <w:t xml:space="preserve"> </w:t>
      </w:r>
      <w:r>
        <w:t>nachádza</w:t>
      </w:r>
      <w:r>
        <w:rPr>
          <w:spacing w:val="1"/>
        </w:rPr>
        <w:t xml:space="preserve"> </w:t>
      </w:r>
      <w:r>
        <w:t>akákoľvek</w:t>
      </w:r>
      <w:r>
        <w:rPr>
          <w:spacing w:val="19"/>
        </w:rPr>
        <w:t xml:space="preserve"> </w:t>
      </w:r>
      <w:r>
        <w:t>zmienka</w:t>
      </w:r>
      <w:r>
        <w:rPr>
          <w:spacing w:val="15"/>
        </w:rPr>
        <w:t xml:space="preserve"> </w:t>
      </w:r>
      <w:r>
        <w:t>o</w:t>
      </w:r>
      <w:r>
        <w:rPr>
          <w:spacing w:val="14"/>
        </w:rPr>
        <w:t xml:space="preserve"> </w:t>
      </w:r>
      <w:r>
        <w:t>stavebnom</w:t>
      </w:r>
      <w:r>
        <w:rPr>
          <w:spacing w:val="19"/>
        </w:rPr>
        <w:t xml:space="preserve"> </w:t>
      </w:r>
      <w:r>
        <w:t>výrobku.</w:t>
      </w:r>
    </w:p>
    <w:p w:rsidR="007127CB" w:rsidRDefault="007127CB" w:rsidP="00DD2F4E">
      <w:pPr>
        <w:rPr>
          <w:b/>
        </w:rPr>
      </w:pPr>
      <w:r>
        <w:t>Požiadavky</w:t>
      </w:r>
      <w:r>
        <w:rPr>
          <w:spacing w:val="1"/>
        </w:rPr>
        <w:t xml:space="preserve"> </w:t>
      </w:r>
      <w:r>
        <w:t>TKP</w:t>
      </w:r>
      <w:r>
        <w:rPr>
          <w:spacing w:val="1"/>
        </w:rPr>
        <w:t xml:space="preserve"> </w:t>
      </w:r>
      <w:r>
        <w:t>môžu</w:t>
      </w:r>
      <w:r>
        <w:rPr>
          <w:spacing w:val="1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prísnejšie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ustanovenia</w:t>
      </w:r>
      <w:r>
        <w:rPr>
          <w:spacing w:val="1"/>
        </w:rPr>
        <w:t xml:space="preserve"> </w:t>
      </w:r>
      <w:r>
        <w:t>príslušných</w:t>
      </w:r>
      <w:r>
        <w:rPr>
          <w:spacing w:val="1"/>
        </w:rPr>
        <w:t xml:space="preserve"> </w:t>
      </w:r>
      <w:r>
        <w:t>technických</w:t>
      </w:r>
      <w:r>
        <w:rPr>
          <w:spacing w:val="1"/>
        </w:rPr>
        <w:t xml:space="preserve"> </w:t>
      </w:r>
      <w:r>
        <w:t>špecifikácií</w:t>
      </w:r>
      <w:r>
        <w:rPr>
          <w:spacing w:val="1"/>
        </w:rPr>
        <w:t xml:space="preserve"> </w:t>
      </w:r>
      <w:r>
        <w:t>požadované či už v STN alebo EN, ISO, IEC a t. ď.. V realizácii sa vždy uplatňujú požiadavky</w:t>
      </w:r>
      <w:r>
        <w:rPr>
          <w:spacing w:val="1"/>
        </w:rPr>
        <w:t xml:space="preserve"> </w:t>
      </w:r>
      <w:r>
        <w:t>TKP</w:t>
      </w:r>
      <w:r>
        <w:rPr>
          <w:spacing w:val="1"/>
        </w:rPr>
        <w:t xml:space="preserve"> </w:t>
      </w:r>
      <w:r>
        <w:t>pokiaľ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rámci</w:t>
      </w:r>
      <w:r>
        <w:rPr>
          <w:spacing w:val="1"/>
        </w:rPr>
        <w:t xml:space="preserve"> </w:t>
      </w:r>
      <w:r>
        <w:t>dodatku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ZTKP</w:t>
      </w:r>
      <w:r>
        <w:rPr>
          <w:spacing w:val="1"/>
        </w:rPr>
        <w:t xml:space="preserve"> </w:t>
      </w:r>
      <w:r>
        <w:t>nedohodne</w:t>
      </w:r>
      <w:r>
        <w:rPr>
          <w:spacing w:val="1"/>
        </w:rPr>
        <w:t xml:space="preserve"> </w:t>
      </w:r>
      <w:r>
        <w:t>inak.</w:t>
      </w:r>
      <w:r>
        <w:rPr>
          <w:spacing w:val="1"/>
        </w:rPr>
        <w:t xml:space="preserve"> </w:t>
      </w:r>
      <w:r>
        <w:rPr>
          <w:b/>
          <w:u w:val="thick"/>
        </w:rPr>
        <w:t>Ustanovenia,</w:t>
      </w:r>
      <w:r>
        <w:rPr>
          <w:b/>
          <w:spacing w:val="1"/>
          <w:u w:val="thick"/>
        </w:rPr>
        <w:t xml:space="preserve"> </w:t>
      </w:r>
      <w:r>
        <w:rPr>
          <w:b/>
          <w:u w:val="thick"/>
        </w:rPr>
        <w:t>pokyny</w:t>
      </w:r>
      <w:r>
        <w:rPr>
          <w:b/>
          <w:spacing w:val="1"/>
          <w:u w:val="thick"/>
        </w:rPr>
        <w:t xml:space="preserve"> </w:t>
      </w:r>
      <w:r>
        <w:rPr>
          <w:b/>
          <w:u w:val="thick"/>
        </w:rPr>
        <w:t>a</w:t>
      </w:r>
      <w:r>
        <w:rPr>
          <w:b/>
          <w:spacing w:val="1"/>
        </w:rPr>
        <w:t xml:space="preserve"> </w:t>
      </w:r>
      <w:r>
        <w:rPr>
          <w:b/>
          <w:u w:val="thick"/>
        </w:rPr>
        <w:t>odporúčania</w:t>
      </w:r>
      <w:r>
        <w:rPr>
          <w:b/>
          <w:spacing w:val="21"/>
          <w:u w:val="thick"/>
        </w:rPr>
        <w:t xml:space="preserve"> </w:t>
      </w:r>
      <w:r>
        <w:rPr>
          <w:b/>
          <w:u w:val="thick"/>
        </w:rPr>
        <w:t>časti</w:t>
      </w:r>
      <w:r>
        <w:rPr>
          <w:b/>
          <w:spacing w:val="25"/>
          <w:u w:val="thick"/>
        </w:rPr>
        <w:t xml:space="preserve"> </w:t>
      </w:r>
      <w:r>
        <w:rPr>
          <w:b/>
          <w:u w:val="thick"/>
        </w:rPr>
        <w:t>v</w:t>
      </w:r>
      <w:r>
        <w:rPr>
          <w:b/>
          <w:spacing w:val="19"/>
          <w:u w:val="thick"/>
        </w:rPr>
        <w:t xml:space="preserve"> </w:t>
      </w:r>
      <w:r>
        <w:rPr>
          <w:b/>
          <w:u w:val="thick"/>
        </w:rPr>
        <w:t>týchto</w:t>
      </w:r>
      <w:r>
        <w:rPr>
          <w:b/>
          <w:spacing w:val="21"/>
          <w:u w:val="thick"/>
        </w:rPr>
        <w:t xml:space="preserve"> </w:t>
      </w:r>
      <w:r>
        <w:rPr>
          <w:b/>
          <w:u w:val="thick"/>
        </w:rPr>
        <w:t>ZTKP</w:t>
      </w:r>
      <w:r>
        <w:rPr>
          <w:b/>
          <w:spacing w:val="21"/>
          <w:u w:val="thick"/>
        </w:rPr>
        <w:t xml:space="preserve"> </w:t>
      </w:r>
      <w:r>
        <w:rPr>
          <w:b/>
          <w:u w:val="thick"/>
        </w:rPr>
        <w:t>0:</w:t>
      </w:r>
      <w:r>
        <w:rPr>
          <w:b/>
          <w:spacing w:val="26"/>
          <w:u w:val="thick"/>
        </w:rPr>
        <w:t xml:space="preserve"> </w:t>
      </w:r>
      <w:r>
        <w:rPr>
          <w:b/>
          <w:u w:val="thick"/>
        </w:rPr>
        <w:t>Všeobecne</w:t>
      </w:r>
      <w:r>
        <w:rPr>
          <w:b/>
          <w:spacing w:val="21"/>
          <w:u w:val="thick"/>
        </w:rPr>
        <w:t xml:space="preserve"> </w:t>
      </w:r>
      <w:r>
        <w:rPr>
          <w:b/>
          <w:u w:val="thick"/>
        </w:rPr>
        <w:t>sa</w:t>
      </w:r>
      <w:r>
        <w:rPr>
          <w:b/>
          <w:spacing w:val="24"/>
          <w:u w:val="thick"/>
        </w:rPr>
        <w:t xml:space="preserve"> </w:t>
      </w:r>
      <w:r>
        <w:rPr>
          <w:b/>
          <w:u w:val="thick"/>
        </w:rPr>
        <w:t>vzťahujú</w:t>
      </w:r>
      <w:r>
        <w:rPr>
          <w:b/>
          <w:spacing w:val="25"/>
          <w:u w:val="thick"/>
        </w:rPr>
        <w:t xml:space="preserve"> </w:t>
      </w:r>
      <w:r>
        <w:rPr>
          <w:b/>
          <w:u w:val="thick"/>
        </w:rPr>
        <w:t>aj</w:t>
      </w:r>
      <w:r>
        <w:rPr>
          <w:b/>
          <w:spacing w:val="20"/>
          <w:u w:val="thick"/>
        </w:rPr>
        <w:t xml:space="preserve"> </w:t>
      </w:r>
      <w:r>
        <w:rPr>
          <w:b/>
          <w:u w:val="thick"/>
        </w:rPr>
        <w:t>na</w:t>
      </w:r>
      <w:r>
        <w:rPr>
          <w:b/>
          <w:spacing w:val="24"/>
          <w:u w:val="thick"/>
        </w:rPr>
        <w:t xml:space="preserve"> </w:t>
      </w:r>
      <w:r>
        <w:rPr>
          <w:b/>
          <w:u w:val="thick"/>
        </w:rPr>
        <w:t>všetky</w:t>
      </w:r>
      <w:r>
        <w:rPr>
          <w:b/>
          <w:spacing w:val="21"/>
          <w:u w:val="thick"/>
        </w:rPr>
        <w:t xml:space="preserve"> </w:t>
      </w:r>
      <w:r>
        <w:rPr>
          <w:b/>
          <w:u w:val="thick"/>
        </w:rPr>
        <w:t>TKP.</w:t>
      </w:r>
    </w:p>
    <w:p w:rsidR="007127CB" w:rsidRDefault="007127CB" w:rsidP="00A94C30">
      <w:r>
        <w:t>V</w:t>
      </w:r>
      <w:r>
        <w:rPr>
          <w:spacing w:val="1"/>
        </w:rPr>
        <w:t xml:space="preserve"> </w:t>
      </w:r>
      <w:r>
        <w:t>odôvodnených</w:t>
      </w:r>
      <w:r>
        <w:rPr>
          <w:spacing w:val="1"/>
        </w:rPr>
        <w:t xml:space="preserve"> </w:t>
      </w:r>
      <w:r>
        <w:t>prípadoch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možné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odchýliť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ustanovení</w:t>
      </w:r>
      <w:r>
        <w:rPr>
          <w:spacing w:val="1"/>
        </w:rPr>
        <w:t xml:space="preserve"> </w:t>
      </w:r>
      <w:r>
        <w:t>technických</w:t>
      </w:r>
      <w:r>
        <w:rPr>
          <w:spacing w:val="1"/>
        </w:rPr>
        <w:t xml:space="preserve"> </w:t>
      </w:r>
      <w:r>
        <w:t>noriem</w:t>
      </w:r>
      <w:r>
        <w:rPr>
          <w:spacing w:val="58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všeobecne</w:t>
      </w:r>
      <w:r>
        <w:rPr>
          <w:spacing w:val="1"/>
        </w:rPr>
        <w:t xml:space="preserve"> </w:t>
      </w:r>
      <w:r>
        <w:t>záväzných</w:t>
      </w:r>
      <w:r>
        <w:rPr>
          <w:spacing w:val="1"/>
        </w:rPr>
        <w:t xml:space="preserve"> </w:t>
      </w:r>
      <w:r>
        <w:t>predpisov</w:t>
      </w:r>
      <w:r>
        <w:rPr>
          <w:spacing w:val="1"/>
        </w:rPr>
        <w:t xml:space="preserve"> </w:t>
      </w:r>
      <w:r>
        <w:t>(ďalej</w:t>
      </w:r>
      <w:r>
        <w:rPr>
          <w:spacing w:val="59"/>
        </w:rPr>
        <w:t xml:space="preserve"> </w:t>
      </w:r>
      <w:r>
        <w:t>tiež</w:t>
      </w:r>
      <w:r>
        <w:rPr>
          <w:spacing w:val="59"/>
        </w:rPr>
        <w:t xml:space="preserve"> </w:t>
      </w:r>
      <w:r>
        <w:t>„VZP“)</w:t>
      </w:r>
      <w:r>
        <w:rPr>
          <w:spacing w:val="59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základe</w:t>
      </w:r>
      <w:r>
        <w:rPr>
          <w:spacing w:val="59"/>
        </w:rPr>
        <w:t xml:space="preserve"> </w:t>
      </w:r>
      <w:r>
        <w:t>"</w:t>
      </w:r>
      <w:r>
        <w:rPr>
          <w:u w:val="single"/>
        </w:rPr>
        <w:t>súhlasu</w:t>
      </w:r>
      <w:r>
        <w:rPr>
          <w:spacing w:val="59"/>
          <w:u w:val="single"/>
        </w:rPr>
        <w:t xml:space="preserve"> </w:t>
      </w:r>
      <w:r>
        <w:rPr>
          <w:u w:val="single"/>
        </w:rPr>
        <w:t>s</w:t>
      </w:r>
      <w:r>
        <w:rPr>
          <w:spacing w:val="59"/>
          <w:u w:val="single"/>
        </w:rPr>
        <w:t xml:space="preserve"> </w:t>
      </w:r>
      <w:r>
        <w:rPr>
          <w:u w:val="single"/>
        </w:rPr>
        <w:t>odlišným</w:t>
      </w:r>
      <w:r>
        <w:rPr>
          <w:spacing w:val="1"/>
        </w:rPr>
        <w:t xml:space="preserve"> </w:t>
      </w:r>
      <w:r>
        <w:rPr>
          <w:u w:val="single"/>
        </w:rPr>
        <w:t>riešením</w:t>
      </w:r>
      <w:r>
        <w:t>",</w:t>
      </w:r>
      <w:r>
        <w:rPr>
          <w:spacing w:val="1"/>
        </w:rPr>
        <w:t xml:space="preserve"> </w:t>
      </w:r>
      <w:r>
        <w:t>ktorý</w:t>
      </w:r>
      <w:r>
        <w:rPr>
          <w:spacing w:val="1"/>
        </w:rPr>
        <w:t xml:space="preserve"> </w:t>
      </w:r>
      <w:r>
        <w:t>môže</w:t>
      </w:r>
      <w:r>
        <w:rPr>
          <w:spacing w:val="1"/>
        </w:rPr>
        <w:t xml:space="preserve"> </w:t>
      </w:r>
      <w:r>
        <w:t>vydať</w:t>
      </w:r>
      <w:r>
        <w:rPr>
          <w:spacing w:val="1"/>
        </w:rPr>
        <w:t xml:space="preserve"> </w:t>
      </w:r>
      <w:r>
        <w:t>MD</w:t>
      </w:r>
      <w:r>
        <w:rPr>
          <w:spacing w:val="1"/>
        </w:rPr>
        <w:t xml:space="preserve"> </w:t>
      </w:r>
      <w:r>
        <w:t>SR,</w:t>
      </w:r>
      <w:r>
        <w:rPr>
          <w:spacing w:val="1"/>
        </w:rPr>
        <w:t xml:space="preserve"> </w:t>
      </w:r>
      <w:r>
        <w:t>resp.</w:t>
      </w:r>
      <w:r>
        <w:rPr>
          <w:spacing w:val="1"/>
        </w:rPr>
        <w:t xml:space="preserve"> </w:t>
      </w:r>
      <w:r>
        <w:t>ním</w:t>
      </w:r>
      <w:r>
        <w:rPr>
          <w:spacing w:val="1"/>
        </w:rPr>
        <w:t xml:space="preserve"> </w:t>
      </w:r>
      <w:r>
        <w:t>poverená</w:t>
      </w:r>
      <w:r>
        <w:rPr>
          <w:spacing w:val="1"/>
        </w:rPr>
        <w:t xml:space="preserve"> </w:t>
      </w:r>
      <w:r>
        <w:t>inštitúcia</w:t>
      </w:r>
      <w:r>
        <w:rPr>
          <w:spacing w:val="1"/>
        </w:rPr>
        <w:t xml:space="preserve"> </w:t>
      </w:r>
      <w:r>
        <w:t>ako</w:t>
      </w:r>
      <w:r>
        <w:rPr>
          <w:spacing w:val="58"/>
        </w:rPr>
        <w:t xml:space="preserve"> </w:t>
      </w:r>
      <w:r>
        <w:t>investor,</w:t>
      </w:r>
      <w:r>
        <w:rPr>
          <w:spacing w:val="58"/>
        </w:rPr>
        <w:t xml:space="preserve"> </w:t>
      </w:r>
      <w:r>
        <w:t>napr.</w:t>
      </w:r>
      <w:r>
        <w:rPr>
          <w:spacing w:val="1"/>
        </w:rPr>
        <w:t xml:space="preserve"> </w:t>
      </w:r>
      <w:r>
        <w:t>Národná diaľničná spoločnosť (ďalej len „NDS“) či Slovenská správa ciest (ďalej len „SSC“),</w:t>
      </w:r>
      <w:r>
        <w:rPr>
          <w:spacing w:val="1"/>
        </w:rPr>
        <w:t xml:space="preserve"> </w:t>
      </w:r>
      <w:r>
        <w:t>spravidla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splnení</w:t>
      </w:r>
      <w:r>
        <w:rPr>
          <w:spacing w:val="1"/>
        </w:rPr>
        <w:t xml:space="preserve"> </w:t>
      </w:r>
      <w:r>
        <w:t>určitých</w:t>
      </w:r>
      <w:r>
        <w:rPr>
          <w:spacing w:val="1"/>
        </w:rPr>
        <w:t xml:space="preserve"> </w:t>
      </w:r>
      <w:r>
        <w:t>(v</w:t>
      </w:r>
      <w:r>
        <w:rPr>
          <w:spacing w:val="1"/>
        </w:rPr>
        <w:t xml:space="preserve"> </w:t>
      </w:r>
      <w:r>
        <w:t>danom</w:t>
      </w:r>
      <w:r>
        <w:rPr>
          <w:spacing w:val="58"/>
        </w:rPr>
        <w:t xml:space="preserve"> </w:t>
      </w:r>
      <w:r>
        <w:t>súhlase</w:t>
      </w:r>
      <w:r>
        <w:rPr>
          <w:spacing w:val="58"/>
        </w:rPr>
        <w:t xml:space="preserve"> </w:t>
      </w:r>
      <w:r>
        <w:t>uvedených)</w:t>
      </w:r>
      <w:r>
        <w:rPr>
          <w:spacing w:val="59"/>
        </w:rPr>
        <w:t xml:space="preserve"> </w:t>
      </w:r>
      <w:r>
        <w:t>podmienok,</w:t>
      </w:r>
      <w:r>
        <w:rPr>
          <w:spacing w:val="58"/>
        </w:rPr>
        <w:t xml:space="preserve"> </w:t>
      </w:r>
      <w:r>
        <w:t>ktoré</w:t>
      </w:r>
      <w:r>
        <w:rPr>
          <w:spacing w:val="59"/>
        </w:rPr>
        <w:t xml:space="preserve"> </w:t>
      </w:r>
      <w:r>
        <w:t>eliminujú</w:t>
      </w:r>
      <w:r>
        <w:rPr>
          <w:spacing w:val="1"/>
        </w:rPr>
        <w:t xml:space="preserve"> </w:t>
      </w:r>
      <w:r>
        <w:t>možné</w:t>
      </w:r>
      <w:r>
        <w:rPr>
          <w:spacing w:val="15"/>
        </w:rPr>
        <w:t xml:space="preserve"> </w:t>
      </w:r>
      <w:r>
        <w:t>nepriaznivé</w:t>
      </w:r>
      <w:r>
        <w:rPr>
          <w:spacing w:val="16"/>
        </w:rPr>
        <w:t xml:space="preserve"> </w:t>
      </w:r>
      <w:r>
        <w:t>účinky</w:t>
      </w:r>
      <w:r>
        <w:rPr>
          <w:spacing w:val="14"/>
        </w:rPr>
        <w:t xml:space="preserve"> </w:t>
      </w:r>
      <w:r>
        <w:t>navrhovaného</w:t>
      </w:r>
      <w:r>
        <w:rPr>
          <w:spacing w:val="16"/>
        </w:rPr>
        <w:t xml:space="preserve"> </w:t>
      </w:r>
      <w:r>
        <w:t>riešenia.</w:t>
      </w:r>
    </w:p>
    <w:p w:rsidR="007127CB" w:rsidRDefault="007127CB" w:rsidP="00A94C30">
      <w:r>
        <w:t>Takéto</w:t>
      </w:r>
      <w:r>
        <w:rPr>
          <w:spacing w:val="1"/>
        </w:rPr>
        <w:t xml:space="preserve"> </w:t>
      </w:r>
      <w:r>
        <w:t>zmeny či</w:t>
      </w:r>
      <w:r>
        <w:rPr>
          <w:spacing w:val="1"/>
        </w:rPr>
        <w:t xml:space="preserve"> </w:t>
      </w:r>
      <w:r>
        <w:t>odlišné</w:t>
      </w:r>
      <w:r>
        <w:rPr>
          <w:spacing w:val="1"/>
        </w:rPr>
        <w:t xml:space="preserve"> </w:t>
      </w:r>
      <w:r>
        <w:t>riešenia nesmú</w:t>
      </w:r>
      <w:r>
        <w:rPr>
          <w:spacing w:val="58"/>
        </w:rPr>
        <w:t xml:space="preserve"> </w:t>
      </w:r>
      <w:r>
        <w:t>znížiť</w:t>
      </w:r>
      <w:r>
        <w:rPr>
          <w:spacing w:val="58"/>
        </w:rPr>
        <w:t xml:space="preserve"> </w:t>
      </w:r>
      <w:r>
        <w:t>bezpečnosť</w:t>
      </w:r>
      <w:r>
        <w:rPr>
          <w:spacing w:val="59"/>
        </w:rPr>
        <w:t xml:space="preserve"> </w:t>
      </w:r>
      <w:r>
        <w:t>alebo</w:t>
      </w:r>
      <w:r>
        <w:rPr>
          <w:spacing w:val="58"/>
        </w:rPr>
        <w:t xml:space="preserve"> </w:t>
      </w:r>
      <w:r>
        <w:t>spôsobiť</w:t>
      </w:r>
      <w:r>
        <w:rPr>
          <w:spacing w:val="59"/>
        </w:rPr>
        <w:t xml:space="preserve"> </w:t>
      </w:r>
      <w:r>
        <w:t>nebezpečenstvo</w:t>
      </w:r>
      <w:r>
        <w:rPr>
          <w:spacing w:val="-56"/>
        </w:rPr>
        <w:t xml:space="preserve"> </w:t>
      </w:r>
      <w:r>
        <w:t>pri</w:t>
      </w:r>
      <w:r>
        <w:rPr>
          <w:spacing w:val="15"/>
        </w:rPr>
        <w:t xml:space="preserve"> </w:t>
      </w:r>
      <w:r>
        <w:t>užívaní</w:t>
      </w:r>
      <w:r>
        <w:rPr>
          <w:spacing w:val="16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opravách</w:t>
      </w:r>
      <w:r>
        <w:rPr>
          <w:spacing w:val="14"/>
        </w:rPr>
        <w:t xml:space="preserve"> </w:t>
      </w:r>
      <w:r>
        <w:t>diela.</w:t>
      </w:r>
    </w:p>
    <w:p w:rsidR="007127CB" w:rsidRDefault="007127CB" w:rsidP="00A94C30">
      <w:r>
        <w:t>Oznámenia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vydaní technických</w:t>
      </w:r>
      <w:r>
        <w:rPr>
          <w:spacing w:val="1"/>
        </w:rPr>
        <w:t xml:space="preserve"> </w:t>
      </w:r>
      <w:r>
        <w:t xml:space="preserve">predpisov </w:t>
      </w:r>
      <w:r w:rsidR="00E46487" w:rsidRPr="00E46487">
        <w:t xml:space="preserve">rezortu </w:t>
      </w:r>
      <w:r>
        <w:t>(ďalej</w:t>
      </w:r>
      <w:r>
        <w:rPr>
          <w:spacing w:val="1"/>
        </w:rPr>
        <w:t xml:space="preserve"> </w:t>
      </w:r>
      <w:r>
        <w:t>len „TP</w:t>
      </w:r>
      <w:r w:rsidR="00E46487">
        <w:t>R</w:t>
      </w:r>
      <w:r>
        <w:t>“)</w:t>
      </w:r>
      <w:r>
        <w:rPr>
          <w:spacing w:val="1"/>
        </w:rPr>
        <w:t xml:space="preserve"> </w:t>
      </w:r>
      <w:r>
        <w:t>MD</w:t>
      </w:r>
      <w:r>
        <w:rPr>
          <w:spacing w:val="1"/>
        </w:rPr>
        <w:t xml:space="preserve"> </w:t>
      </w:r>
      <w:r>
        <w:t>SR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zverejňované</w:t>
      </w:r>
      <w:r>
        <w:rPr>
          <w:spacing w:val="1"/>
        </w:rPr>
        <w:t xml:space="preserve"> </w:t>
      </w:r>
      <w:r>
        <w:t>vo</w:t>
      </w:r>
      <w:r>
        <w:rPr>
          <w:spacing w:val="1"/>
        </w:rPr>
        <w:t xml:space="preserve"> </w:t>
      </w:r>
      <w:r>
        <w:t>vestníku</w:t>
      </w:r>
      <w:r>
        <w:rPr>
          <w:spacing w:val="1"/>
        </w:rPr>
        <w:t xml:space="preserve"> </w:t>
      </w:r>
      <w:r>
        <w:t>MD</w:t>
      </w:r>
      <w:r>
        <w:rPr>
          <w:spacing w:val="1"/>
        </w:rPr>
        <w:t xml:space="preserve"> </w:t>
      </w:r>
      <w:r>
        <w:t>SR;</w:t>
      </w:r>
      <w:r>
        <w:rPr>
          <w:spacing w:val="1"/>
        </w:rPr>
        <w:t xml:space="preserve"> </w:t>
      </w:r>
      <w:r>
        <w:t>aktuálne</w:t>
      </w:r>
      <w:r>
        <w:rPr>
          <w:spacing w:val="1"/>
        </w:rPr>
        <w:t xml:space="preserve"> </w:t>
      </w:r>
      <w:r>
        <w:t>platný</w:t>
      </w:r>
      <w:r>
        <w:rPr>
          <w:spacing w:val="1"/>
        </w:rPr>
        <w:t xml:space="preserve"> </w:t>
      </w:r>
      <w:r>
        <w:t>zoznam</w:t>
      </w:r>
      <w:r>
        <w:rPr>
          <w:spacing w:val="1"/>
        </w:rPr>
        <w:t xml:space="preserve"> </w:t>
      </w:r>
      <w:r>
        <w:t>týchto</w:t>
      </w:r>
      <w:r>
        <w:rPr>
          <w:spacing w:val="1"/>
        </w:rPr>
        <w:t xml:space="preserve"> </w:t>
      </w:r>
      <w:r>
        <w:t>TP</w:t>
      </w:r>
      <w:r w:rsidR="00E46487">
        <w:t>R</w:t>
      </w:r>
      <w:r>
        <w:rPr>
          <w:spacing w:val="58"/>
        </w:rPr>
        <w:t xml:space="preserve"> </w:t>
      </w:r>
      <w:r>
        <w:t>je</w:t>
      </w:r>
      <w:r>
        <w:rPr>
          <w:spacing w:val="58"/>
        </w:rPr>
        <w:t xml:space="preserve"> </w:t>
      </w:r>
      <w:r>
        <w:t>uvedený</w:t>
      </w:r>
      <w:r>
        <w:rPr>
          <w:spacing w:val="59"/>
        </w:rPr>
        <w:t xml:space="preserve"> </w:t>
      </w:r>
      <w:r>
        <w:t>aj</w:t>
      </w:r>
      <w:r>
        <w:rPr>
          <w:spacing w:val="58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internetových</w:t>
      </w:r>
      <w:r>
        <w:rPr>
          <w:spacing w:val="1"/>
        </w:rPr>
        <w:t xml:space="preserve"> </w:t>
      </w:r>
      <w:r>
        <w:t>stránkach</w:t>
      </w:r>
      <w:r>
        <w:rPr>
          <w:spacing w:val="16"/>
        </w:rPr>
        <w:t xml:space="preserve"> </w:t>
      </w:r>
      <w:r>
        <w:t>SSC</w:t>
      </w:r>
      <w:r>
        <w:rPr>
          <w:spacing w:val="14"/>
        </w:rPr>
        <w:t xml:space="preserve"> </w:t>
      </w:r>
      <w:r>
        <w:t>(</w:t>
      </w:r>
      <w:r>
        <w:rPr>
          <w:color w:val="0000FF"/>
          <w:u w:val="single" w:color="0000FF"/>
        </w:rPr>
        <w:t>www.ssc.sk</w:t>
      </w:r>
      <w:r>
        <w:t>).</w:t>
      </w:r>
    </w:p>
    <w:p w:rsidR="007127CB" w:rsidRDefault="007127CB" w:rsidP="00A94C30">
      <w:r>
        <w:rPr>
          <w:u w:val="single"/>
        </w:rPr>
        <w:t>Skladba a rozsah TKP</w:t>
      </w:r>
      <w:r>
        <w:t xml:space="preserve"> sú stanovené tak, aby uvedené druhy prác zahrňovali rozhodujúcu</w:t>
      </w:r>
      <w:r>
        <w:rPr>
          <w:spacing w:val="1"/>
        </w:rPr>
        <w:t xml:space="preserve"> </w:t>
      </w:r>
      <w:r>
        <w:t>väčšinu</w:t>
      </w:r>
      <w:r>
        <w:rPr>
          <w:spacing w:val="20"/>
        </w:rPr>
        <w:t xml:space="preserve"> </w:t>
      </w:r>
      <w:r>
        <w:t>prác</w:t>
      </w:r>
      <w:r>
        <w:rPr>
          <w:spacing w:val="18"/>
        </w:rPr>
        <w:t xml:space="preserve"> </w:t>
      </w:r>
      <w:r>
        <w:t>cestného,</w:t>
      </w:r>
      <w:r>
        <w:rPr>
          <w:spacing w:val="20"/>
        </w:rPr>
        <w:t xml:space="preserve"> </w:t>
      </w:r>
      <w:r>
        <w:t>mostného</w:t>
      </w:r>
      <w:r>
        <w:rPr>
          <w:spacing w:val="17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tunelového</w:t>
      </w:r>
      <w:r>
        <w:rPr>
          <w:spacing w:val="17"/>
        </w:rPr>
        <w:t xml:space="preserve"> </w:t>
      </w:r>
      <w:r>
        <w:t>staviteľstva.</w:t>
      </w:r>
    </w:p>
    <w:p w:rsidR="007127CB" w:rsidRDefault="007127CB" w:rsidP="00A94C30">
      <w:r>
        <w:t>V prípadoch ak sú požadované iné práce než sú obsiahnuté v častiach TKP, alebo v týchto</w:t>
      </w:r>
      <w:r>
        <w:rPr>
          <w:spacing w:val="1"/>
        </w:rPr>
        <w:t xml:space="preserve"> </w:t>
      </w:r>
      <w:r>
        <w:t>ZTKP,</w:t>
      </w:r>
      <w:r>
        <w:rPr>
          <w:spacing w:val="15"/>
        </w:rPr>
        <w:t xml:space="preserve"> </w:t>
      </w:r>
      <w:r>
        <w:t>to</w:t>
      </w:r>
      <w:r>
        <w:rPr>
          <w:spacing w:val="17"/>
        </w:rPr>
        <w:t xml:space="preserve"> </w:t>
      </w:r>
      <w:r>
        <w:t>znamená</w:t>
      </w:r>
      <w:r>
        <w:rPr>
          <w:spacing w:val="17"/>
        </w:rPr>
        <w:t xml:space="preserve"> </w:t>
      </w:r>
      <w:r>
        <w:t>napríklad:</w:t>
      </w:r>
    </w:p>
    <w:p w:rsidR="007127CB" w:rsidRDefault="007127CB" w:rsidP="004902A9">
      <w:pPr>
        <w:pStyle w:val="Odsekzoznamu"/>
        <w:numPr>
          <w:ilvl w:val="0"/>
          <w:numId w:val="42"/>
        </w:numPr>
      </w:pPr>
      <w:r>
        <w:t>charakter staveniska sa odchyľuje od charakteru predpokladaného v TKP alebo v týchto</w:t>
      </w:r>
      <w:r w:rsidRPr="00A94C30">
        <w:rPr>
          <w:spacing w:val="1"/>
        </w:rPr>
        <w:t xml:space="preserve"> </w:t>
      </w:r>
      <w:r>
        <w:t>ZTKP</w:t>
      </w:r>
      <w:r w:rsidRPr="00A94C30">
        <w:rPr>
          <w:spacing w:val="12"/>
        </w:rPr>
        <w:t xml:space="preserve"> </w:t>
      </w:r>
      <w:r>
        <w:t>,</w:t>
      </w:r>
    </w:p>
    <w:p w:rsidR="007127CB" w:rsidRDefault="007127CB" w:rsidP="004902A9">
      <w:pPr>
        <w:pStyle w:val="Odsekzoznamu"/>
        <w:numPr>
          <w:ilvl w:val="0"/>
          <w:numId w:val="42"/>
        </w:numPr>
      </w:pPr>
      <w:r>
        <w:t>sú požadované iné kvalitatívne parametre prác alebo materiálov, ako sú uvedené v TKP</w:t>
      </w:r>
      <w:r w:rsidRPr="00A94C30">
        <w:rPr>
          <w:spacing w:val="1"/>
        </w:rPr>
        <w:t xml:space="preserve"> </w:t>
      </w:r>
      <w:r>
        <w:t>alebo</w:t>
      </w:r>
      <w:r w:rsidRPr="00A94C30">
        <w:rPr>
          <w:spacing w:val="16"/>
        </w:rPr>
        <w:t xml:space="preserve"> </w:t>
      </w:r>
      <w:r>
        <w:t>v</w:t>
      </w:r>
      <w:r w:rsidRPr="00A94C30">
        <w:rPr>
          <w:spacing w:val="11"/>
        </w:rPr>
        <w:t xml:space="preserve"> </w:t>
      </w:r>
      <w:r>
        <w:t>týchto</w:t>
      </w:r>
      <w:r w:rsidRPr="00A94C30">
        <w:rPr>
          <w:spacing w:val="13"/>
        </w:rPr>
        <w:t xml:space="preserve"> </w:t>
      </w:r>
      <w:r>
        <w:t>ZTKP</w:t>
      </w:r>
      <w:r w:rsidRPr="00A94C30">
        <w:rPr>
          <w:spacing w:val="14"/>
        </w:rPr>
        <w:t xml:space="preserve"> </w:t>
      </w:r>
      <w:r>
        <w:t>,</w:t>
      </w:r>
    </w:p>
    <w:p w:rsidR="007127CB" w:rsidRDefault="007127CB" w:rsidP="004902A9">
      <w:pPr>
        <w:pStyle w:val="Odsekzoznamu"/>
        <w:numPr>
          <w:ilvl w:val="0"/>
          <w:numId w:val="42"/>
        </w:numPr>
      </w:pPr>
      <w:r>
        <w:t>ide</w:t>
      </w:r>
      <w:r w:rsidRPr="00A94C30">
        <w:rPr>
          <w:spacing w:val="38"/>
        </w:rPr>
        <w:t xml:space="preserve"> </w:t>
      </w:r>
      <w:r>
        <w:t>o</w:t>
      </w:r>
      <w:r w:rsidRPr="00A94C30">
        <w:rPr>
          <w:spacing w:val="43"/>
        </w:rPr>
        <w:t xml:space="preserve"> </w:t>
      </w:r>
      <w:r>
        <w:t>ojedinelé</w:t>
      </w:r>
      <w:r w:rsidRPr="00A94C30">
        <w:rPr>
          <w:spacing w:val="39"/>
        </w:rPr>
        <w:t xml:space="preserve"> </w:t>
      </w:r>
      <w:r>
        <w:t>technické</w:t>
      </w:r>
      <w:r w:rsidRPr="00A94C30">
        <w:rPr>
          <w:spacing w:val="39"/>
        </w:rPr>
        <w:t xml:space="preserve"> </w:t>
      </w:r>
      <w:r>
        <w:t>riešenie</w:t>
      </w:r>
      <w:r w:rsidRPr="00A94C30">
        <w:rPr>
          <w:spacing w:val="42"/>
        </w:rPr>
        <w:t xml:space="preserve"> </w:t>
      </w:r>
      <w:r>
        <w:t>stavby,</w:t>
      </w:r>
    </w:p>
    <w:p w:rsidR="007127CB" w:rsidRDefault="007127CB" w:rsidP="00A94C30">
      <w:r>
        <w:t>vypracuje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zvláštne</w:t>
      </w:r>
      <w:r>
        <w:rPr>
          <w:spacing w:val="1"/>
        </w:rPr>
        <w:t xml:space="preserve"> </w:t>
      </w:r>
      <w:r>
        <w:t>TKP</w:t>
      </w:r>
      <w:r>
        <w:rPr>
          <w:spacing w:val="1"/>
        </w:rPr>
        <w:t xml:space="preserve"> </w:t>
      </w:r>
      <w:r>
        <w:t>(ZTKP),</w:t>
      </w:r>
      <w:r>
        <w:rPr>
          <w:spacing w:val="1"/>
        </w:rPr>
        <w:t xml:space="preserve"> </w:t>
      </w:r>
      <w:r>
        <w:t>ktorých</w:t>
      </w:r>
      <w:r>
        <w:rPr>
          <w:spacing w:val="58"/>
        </w:rPr>
        <w:t xml:space="preserve"> </w:t>
      </w:r>
      <w:r>
        <w:t>ustanovenia</w:t>
      </w:r>
      <w:r>
        <w:rPr>
          <w:spacing w:val="58"/>
        </w:rPr>
        <w:t xml:space="preserve"> </w:t>
      </w:r>
      <w:r>
        <w:t>budú</w:t>
      </w:r>
      <w:r>
        <w:rPr>
          <w:spacing w:val="59"/>
        </w:rPr>
        <w:t xml:space="preserve"> </w:t>
      </w:r>
      <w:r>
        <w:t>na</w:t>
      </w:r>
      <w:r>
        <w:rPr>
          <w:spacing w:val="58"/>
        </w:rPr>
        <w:t xml:space="preserve"> </w:t>
      </w:r>
      <w:r>
        <w:t>danej</w:t>
      </w:r>
      <w:r>
        <w:rPr>
          <w:spacing w:val="59"/>
        </w:rPr>
        <w:t xml:space="preserve"> </w:t>
      </w:r>
      <w:r>
        <w:t>stavbe</w:t>
      </w:r>
      <w:r>
        <w:rPr>
          <w:spacing w:val="1"/>
        </w:rPr>
        <w:t xml:space="preserve"> </w:t>
      </w:r>
      <w:r>
        <w:t>dopĺňať</w:t>
      </w:r>
      <w:r>
        <w:rPr>
          <w:spacing w:val="35"/>
        </w:rPr>
        <w:t xml:space="preserve"> </w:t>
      </w:r>
      <w:r>
        <w:t>TKP</w:t>
      </w:r>
      <w:r>
        <w:rPr>
          <w:spacing w:val="33"/>
        </w:rPr>
        <w:t xml:space="preserve"> </w:t>
      </w:r>
      <w:r>
        <w:t>a</w:t>
      </w:r>
      <w:r>
        <w:rPr>
          <w:spacing w:val="34"/>
        </w:rPr>
        <w:t xml:space="preserve"> </w:t>
      </w:r>
      <w:r>
        <w:t>tieto</w:t>
      </w:r>
      <w:r>
        <w:rPr>
          <w:spacing w:val="37"/>
        </w:rPr>
        <w:t xml:space="preserve"> </w:t>
      </w:r>
      <w:r>
        <w:t>ZTKP.</w:t>
      </w:r>
      <w:r>
        <w:rPr>
          <w:spacing w:val="38"/>
        </w:rPr>
        <w:t xml:space="preserve"> </w:t>
      </w:r>
      <w:r>
        <w:t>Ustanovenia</w:t>
      </w:r>
      <w:r>
        <w:rPr>
          <w:spacing w:val="37"/>
        </w:rPr>
        <w:t xml:space="preserve"> </w:t>
      </w:r>
      <w:r>
        <w:t>ZTKP</w:t>
      </w:r>
      <w:r>
        <w:rPr>
          <w:spacing w:val="33"/>
        </w:rPr>
        <w:t xml:space="preserve"> </w:t>
      </w:r>
      <w:r>
        <w:t>nesmú</w:t>
      </w:r>
      <w:r>
        <w:rPr>
          <w:spacing w:val="33"/>
        </w:rPr>
        <w:t xml:space="preserve"> </w:t>
      </w:r>
      <w:r>
        <w:t>byť</w:t>
      </w:r>
      <w:r>
        <w:rPr>
          <w:spacing w:val="39"/>
        </w:rPr>
        <w:t xml:space="preserve"> </w:t>
      </w:r>
      <w:r>
        <w:t>v</w:t>
      </w:r>
      <w:r>
        <w:rPr>
          <w:spacing w:val="34"/>
        </w:rPr>
        <w:t xml:space="preserve"> </w:t>
      </w:r>
      <w:r>
        <w:t>rozpore</w:t>
      </w:r>
      <w:r>
        <w:rPr>
          <w:spacing w:val="33"/>
        </w:rPr>
        <w:t xml:space="preserve"> </w:t>
      </w:r>
      <w:r>
        <w:t>s</w:t>
      </w:r>
      <w:r>
        <w:rPr>
          <w:spacing w:val="35"/>
        </w:rPr>
        <w:t xml:space="preserve"> </w:t>
      </w:r>
      <w:r>
        <w:t>ustanoveniami</w:t>
      </w:r>
      <w:r>
        <w:rPr>
          <w:spacing w:val="32"/>
        </w:rPr>
        <w:t xml:space="preserve"> </w:t>
      </w:r>
      <w:r>
        <w:t>TKP.</w:t>
      </w:r>
    </w:p>
    <w:p w:rsidR="007127CB" w:rsidRDefault="007127CB" w:rsidP="001F318B">
      <w:pPr>
        <w:pStyle w:val="Nadpis3"/>
      </w:pPr>
      <w:bookmarkStart w:id="34" w:name="_TOC_250125"/>
      <w:bookmarkStart w:id="35" w:name="_Toc178188187"/>
      <w:r>
        <w:t>Skladba</w:t>
      </w:r>
      <w:r>
        <w:rPr>
          <w:spacing w:val="44"/>
        </w:rPr>
        <w:t xml:space="preserve"> </w:t>
      </w:r>
      <w:r>
        <w:t>jednotlivých</w:t>
      </w:r>
      <w:r>
        <w:rPr>
          <w:spacing w:val="44"/>
        </w:rPr>
        <w:t xml:space="preserve"> </w:t>
      </w:r>
      <w:r>
        <w:t>častí</w:t>
      </w:r>
      <w:r>
        <w:rPr>
          <w:spacing w:val="43"/>
        </w:rPr>
        <w:t xml:space="preserve"> </w:t>
      </w:r>
      <w:bookmarkEnd w:id="34"/>
      <w:r>
        <w:t>TKP</w:t>
      </w:r>
      <w:bookmarkEnd w:id="35"/>
    </w:p>
    <w:p w:rsidR="007127CB" w:rsidRDefault="007127CB" w:rsidP="00A94C30">
      <w:r>
        <w:t>Jednotlivé</w:t>
      </w:r>
      <w:r>
        <w:rPr>
          <w:spacing w:val="39"/>
        </w:rPr>
        <w:t xml:space="preserve"> </w:t>
      </w:r>
      <w:r>
        <w:t>časti</w:t>
      </w:r>
      <w:r>
        <w:rPr>
          <w:spacing w:val="38"/>
        </w:rPr>
        <w:t xml:space="preserve"> </w:t>
      </w:r>
      <w:r>
        <w:t>TKP</w:t>
      </w:r>
      <w:r>
        <w:rPr>
          <w:spacing w:val="39"/>
        </w:rPr>
        <w:t xml:space="preserve"> </w:t>
      </w:r>
      <w:r>
        <w:t>(ďalej</w:t>
      </w:r>
      <w:r>
        <w:rPr>
          <w:spacing w:val="45"/>
        </w:rPr>
        <w:t xml:space="preserve"> </w:t>
      </w:r>
      <w:r>
        <w:t>len</w:t>
      </w:r>
      <w:r>
        <w:rPr>
          <w:spacing w:val="40"/>
        </w:rPr>
        <w:t xml:space="preserve"> </w:t>
      </w:r>
      <w:r>
        <w:t>„časti“)</w:t>
      </w:r>
      <w:r>
        <w:rPr>
          <w:spacing w:val="40"/>
        </w:rPr>
        <w:t xml:space="preserve"> </w:t>
      </w:r>
      <w:r>
        <w:t>jednotne</w:t>
      </w:r>
      <w:r>
        <w:rPr>
          <w:spacing w:val="44"/>
        </w:rPr>
        <w:t xml:space="preserve"> </w:t>
      </w:r>
      <w:r>
        <w:t>obsahujú</w:t>
      </w:r>
      <w:r>
        <w:rPr>
          <w:spacing w:val="39"/>
        </w:rPr>
        <w:t xml:space="preserve"> </w:t>
      </w:r>
      <w:r>
        <w:t>tieto</w:t>
      </w:r>
      <w:r>
        <w:rPr>
          <w:spacing w:val="40"/>
        </w:rPr>
        <w:t xml:space="preserve"> </w:t>
      </w:r>
      <w:r>
        <w:t>kapitoly:</w:t>
      </w:r>
    </w:p>
    <w:p w:rsidR="007127CB" w:rsidRDefault="007127CB" w:rsidP="004902A9">
      <w:pPr>
        <w:pStyle w:val="Odsekzoznamu"/>
        <w:widowControl w:val="0"/>
        <w:numPr>
          <w:ilvl w:val="0"/>
          <w:numId w:val="35"/>
        </w:numPr>
        <w:tabs>
          <w:tab w:val="left" w:pos="913"/>
        </w:tabs>
        <w:autoSpaceDE w:val="0"/>
        <w:autoSpaceDN w:val="0"/>
        <w:spacing w:before="126" w:after="0"/>
        <w:ind w:hanging="265"/>
        <w:contextualSpacing w:val="0"/>
        <w:jc w:val="left"/>
      </w:pPr>
      <w:r>
        <w:t>Úvod</w:t>
      </w:r>
    </w:p>
    <w:p w:rsidR="007127CB" w:rsidRDefault="007127CB" w:rsidP="004902A9">
      <w:pPr>
        <w:pStyle w:val="Odsekzoznamu"/>
        <w:widowControl w:val="0"/>
        <w:numPr>
          <w:ilvl w:val="0"/>
          <w:numId w:val="35"/>
        </w:numPr>
        <w:tabs>
          <w:tab w:val="left" w:pos="913"/>
        </w:tabs>
        <w:autoSpaceDE w:val="0"/>
        <w:autoSpaceDN w:val="0"/>
        <w:spacing w:before="3" w:after="0"/>
        <w:ind w:hanging="265"/>
        <w:contextualSpacing w:val="0"/>
        <w:jc w:val="left"/>
      </w:pPr>
      <w:r>
        <w:t>Materiály,</w:t>
      </w:r>
      <w:r>
        <w:rPr>
          <w:spacing w:val="48"/>
        </w:rPr>
        <w:t xml:space="preserve"> </w:t>
      </w:r>
      <w:r>
        <w:t>stavebné</w:t>
      </w:r>
      <w:r>
        <w:rPr>
          <w:spacing w:val="51"/>
        </w:rPr>
        <w:t xml:space="preserve"> </w:t>
      </w:r>
      <w:r>
        <w:t>výrobky,</w:t>
      </w:r>
      <w:r>
        <w:rPr>
          <w:spacing w:val="49"/>
        </w:rPr>
        <w:t xml:space="preserve"> </w:t>
      </w:r>
      <w:r>
        <w:t>diely,</w:t>
      </w:r>
      <w:r>
        <w:rPr>
          <w:spacing w:val="49"/>
        </w:rPr>
        <w:t xml:space="preserve"> </w:t>
      </w:r>
      <w:r>
        <w:t>stavebné</w:t>
      </w:r>
      <w:r>
        <w:rPr>
          <w:spacing w:val="46"/>
        </w:rPr>
        <w:t xml:space="preserve"> </w:t>
      </w:r>
      <w:r>
        <w:t>práce</w:t>
      </w:r>
    </w:p>
    <w:p w:rsidR="007127CB" w:rsidRDefault="007127CB" w:rsidP="004902A9">
      <w:pPr>
        <w:pStyle w:val="Odsekzoznamu"/>
        <w:widowControl w:val="0"/>
        <w:numPr>
          <w:ilvl w:val="0"/>
          <w:numId w:val="35"/>
        </w:numPr>
        <w:tabs>
          <w:tab w:val="left" w:pos="913"/>
        </w:tabs>
        <w:autoSpaceDE w:val="0"/>
        <w:autoSpaceDN w:val="0"/>
        <w:spacing w:before="5" w:after="0"/>
        <w:ind w:hanging="265"/>
        <w:contextualSpacing w:val="0"/>
        <w:jc w:val="left"/>
      </w:pPr>
      <w:r>
        <w:t>Vykonávanie</w:t>
      </w:r>
      <w:r>
        <w:rPr>
          <w:spacing w:val="46"/>
        </w:rPr>
        <w:t xml:space="preserve"> </w:t>
      </w:r>
      <w:r>
        <w:t>prác</w:t>
      </w:r>
    </w:p>
    <w:p w:rsidR="007127CB" w:rsidRDefault="007127CB" w:rsidP="004902A9">
      <w:pPr>
        <w:pStyle w:val="Odsekzoznamu"/>
        <w:widowControl w:val="0"/>
        <w:numPr>
          <w:ilvl w:val="0"/>
          <w:numId w:val="35"/>
        </w:numPr>
        <w:tabs>
          <w:tab w:val="left" w:pos="913"/>
        </w:tabs>
        <w:autoSpaceDE w:val="0"/>
        <w:autoSpaceDN w:val="0"/>
        <w:spacing w:before="3" w:after="0"/>
        <w:ind w:hanging="265"/>
        <w:contextualSpacing w:val="0"/>
        <w:jc w:val="left"/>
      </w:pPr>
      <w:r>
        <w:t>Skúšanie</w:t>
      </w:r>
      <w:r>
        <w:rPr>
          <w:spacing w:val="41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preberanie</w:t>
      </w:r>
      <w:r>
        <w:rPr>
          <w:spacing w:val="38"/>
        </w:rPr>
        <w:t xml:space="preserve"> </w:t>
      </w:r>
      <w:r>
        <w:t>prác</w:t>
      </w:r>
    </w:p>
    <w:p w:rsidR="007127CB" w:rsidRDefault="007127CB" w:rsidP="004902A9">
      <w:pPr>
        <w:pStyle w:val="Odsekzoznamu"/>
        <w:widowControl w:val="0"/>
        <w:numPr>
          <w:ilvl w:val="0"/>
          <w:numId w:val="35"/>
        </w:numPr>
        <w:tabs>
          <w:tab w:val="left" w:pos="913"/>
        </w:tabs>
        <w:autoSpaceDE w:val="0"/>
        <w:autoSpaceDN w:val="0"/>
        <w:spacing w:before="3" w:after="0"/>
        <w:ind w:hanging="265"/>
        <w:contextualSpacing w:val="0"/>
        <w:jc w:val="left"/>
      </w:pPr>
      <w:r>
        <w:t>Výmery</w:t>
      </w:r>
      <w:r>
        <w:rPr>
          <w:spacing w:val="31"/>
        </w:rPr>
        <w:t xml:space="preserve"> </w:t>
      </w:r>
      <w:r>
        <w:t>(a</w:t>
      </w:r>
      <w:r>
        <w:rPr>
          <w:spacing w:val="38"/>
        </w:rPr>
        <w:t xml:space="preserve"> </w:t>
      </w:r>
      <w:r>
        <w:t>platby)</w:t>
      </w:r>
    </w:p>
    <w:p w:rsidR="007127CB" w:rsidRDefault="007127CB" w:rsidP="004902A9">
      <w:pPr>
        <w:pStyle w:val="Odsekzoznamu"/>
        <w:widowControl w:val="0"/>
        <w:numPr>
          <w:ilvl w:val="0"/>
          <w:numId w:val="35"/>
        </w:numPr>
        <w:tabs>
          <w:tab w:val="left" w:pos="913"/>
        </w:tabs>
        <w:autoSpaceDE w:val="0"/>
        <w:autoSpaceDN w:val="0"/>
        <w:spacing w:before="5" w:after="0"/>
        <w:ind w:hanging="265"/>
        <w:contextualSpacing w:val="0"/>
        <w:jc w:val="left"/>
      </w:pPr>
      <w:r>
        <w:t>Citované</w:t>
      </w:r>
      <w:r>
        <w:rPr>
          <w:spacing w:val="35"/>
        </w:rPr>
        <w:t xml:space="preserve"> </w:t>
      </w:r>
      <w:r>
        <w:t>a</w:t>
      </w:r>
      <w:r>
        <w:rPr>
          <w:spacing w:val="39"/>
        </w:rPr>
        <w:t xml:space="preserve"> </w:t>
      </w:r>
      <w:r>
        <w:t>súvisiace</w:t>
      </w:r>
      <w:r>
        <w:rPr>
          <w:spacing w:val="39"/>
        </w:rPr>
        <w:t xml:space="preserve"> </w:t>
      </w:r>
      <w:r>
        <w:t>normy</w:t>
      </w:r>
      <w:r>
        <w:rPr>
          <w:spacing w:val="36"/>
        </w:rPr>
        <w:t xml:space="preserve"> </w:t>
      </w:r>
      <w:r>
        <w:t>a</w:t>
      </w:r>
      <w:r>
        <w:rPr>
          <w:spacing w:val="35"/>
        </w:rPr>
        <w:t xml:space="preserve"> </w:t>
      </w:r>
      <w:r>
        <w:t>predpisy</w:t>
      </w:r>
    </w:p>
    <w:p w:rsidR="007127CB" w:rsidRDefault="007127CB" w:rsidP="00A94C30"/>
    <w:p w:rsidR="007127CB" w:rsidRDefault="007127CB" w:rsidP="00A94C30">
      <w:r>
        <w:lastRenderedPageBreak/>
        <w:t>V TKP, ktoré boli prijaté po roku 2009 je kapitola 6 - Citované a súvisiace normy a predpisy</w:t>
      </w:r>
      <w:r>
        <w:rPr>
          <w:spacing w:val="1"/>
        </w:rPr>
        <w:t xml:space="preserve"> </w:t>
      </w:r>
      <w:r>
        <w:t>včlenená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kapitoly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Úvod</w:t>
      </w:r>
      <w:r>
        <w:rPr>
          <w:spacing w:val="1"/>
        </w:rPr>
        <w:t xml:space="preserve"> </w:t>
      </w:r>
      <w:r>
        <w:t>(Úvodná kapitola).</w:t>
      </w:r>
      <w:r>
        <w:rPr>
          <w:spacing w:val="1"/>
        </w:rPr>
        <w:t xml:space="preserve"> </w:t>
      </w:r>
      <w:r>
        <w:t>Jednotlivé</w:t>
      </w:r>
      <w:r>
        <w:rPr>
          <w:spacing w:val="1"/>
        </w:rPr>
        <w:t xml:space="preserve"> </w:t>
      </w:r>
      <w:r>
        <w:t>kapitoly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ďalej</w:t>
      </w:r>
      <w:r>
        <w:rPr>
          <w:spacing w:val="1"/>
        </w:rPr>
        <w:t xml:space="preserve"> </w:t>
      </w:r>
      <w:r>
        <w:t>členené</w:t>
      </w:r>
      <w:r>
        <w:rPr>
          <w:spacing w:val="58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odseky.</w:t>
      </w:r>
    </w:p>
    <w:p w:rsidR="007127CB" w:rsidRDefault="007127CB" w:rsidP="001F318B">
      <w:pPr>
        <w:pStyle w:val="Nadpis3"/>
      </w:pPr>
      <w:bookmarkStart w:id="36" w:name="_TOC_250124"/>
      <w:bookmarkStart w:id="37" w:name="_Toc178188188"/>
      <w:r>
        <w:t>Použité</w:t>
      </w:r>
      <w:r>
        <w:rPr>
          <w:spacing w:val="47"/>
        </w:rPr>
        <w:t xml:space="preserve"> </w:t>
      </w:r>
      <w:bookmarkEnd w:id="36"/>
      <w:r>
        <w:t>skratky</w:t>
      </w:r>
      <w:bookmarkEnd w:id="37"/>
    </w:p>
    <w:p w:rsidR="007127CB" w:rsidRDefault="007127CB" w:rsidP="00A94C30">
      <w:pPr>
        <w:pStyle w:val="Bezriadkovania"/>
      </w:pPr>
      <w:r>
        <w:t>TŠ</w:t>
      </w:r>
      <w:r>
        <w:rPr>
          <w:rFonts w:ascii="Times New Roman" w:hAnsi="Times New Roman"/>
        </w:rPr>
        <w:tab/>
      </w:r>
      <w:r w:rsidR="00A94C30">
        <w:rPr>
          <w:rFonts w:ascii="Times New Roman" w:hAnsi="Times New Roman"/>
        </w:rPr>
        <w:tab/>
      </w:r>
      <w:r>
        <w:t>-</w:t>
      </w:r>
      <w:r>
        <w:rPr>
          <w:spacing w:val="49"/>
        </w:rPr>
        <w:t xml:space="preserve"> </w:t>
      </w:r>
      <w:r>
        <w:t>technická</w:t>
      </w:r>
      <w:r>
        <w:rPr>
          <w:spacing w:val="47"/>
        </w:rPr>
        <w:t xml:space="preserve"> </w:t>
      </w:r>
      <w:r>
        <w:t>špecifikácia,</w:t>
      </w:r>
    </w:p>
    <w:p w:rsidR="007127CB" w:rsidRDefault="007127CB" w:rsidP="00A94C30">
      <w:pPr>
        <w:pStyle w:val="Bezriadkovania"/>
      </w:pPr>
      <w:r>
        <w:t>EK</w:t>
      </w:r>
      <w:r>
        <w:rPr>
          <w:rFonts w:ascii="Times New Roman" w:hAnsi="Times New Roman"/>
        </w:rPr>
        <w:tab/>
      </w:r>
      <w:r w:rsidR="00A94C30">
        <w:rPr>
          <w:rFonts w:ascii="Times New Roman" w:hAnsi="Times New Roman"/>
        </w:rPr>
        <w:tab/>
      </w:r>
      <w:r>
        <w:t>-</w:t>
      </w:r>
      <w:r>
        <w:rPr>
          <w:spacing w:val="38"/>
        </w:rPr>
        <w:t xml:space="preserve"> </w:t>
      </w:r>
      <w:r>
        <w:t>európska</w:t>
      </w:r>
      <w:r>
        <w:rPr>
          <w:spacing w:val="41"/>
        </w:rPr>
        <w:t xml:space="preserve"> </w:t>
      </w:r>
      <w:r>
        <w:t>Komisia,</w:t>
      </w:r>
    </w:p>
    <w:p w:rsidR="007127CB" w:rsidRDefault="007127CB" w:rsidP="00A94C30">
      <w:pPr>
        <w:pStyle w:val="Bezriadkovania"/>
      </w:pPr>
      <w:r>
        <w:t>EÚ</w:t>
      </w:r>
      <w:r>
        <w:rPr>
          <w:rFonts w:ascii="Times New Roman" w:hAnsi="Times New Roman"/>
        </w:rPr>
        <w:tab/>
      </w:r>
      <w:r w:rsidR="00A94C30">
        <w:rPr>
          <w:rFonts w:ascii="Times New Roman" w:hAnsi="Times New Roman"/>
        </w:rPr>
        <w:tab/>
      </w:r>
      <w:r>
        <w:t>-</w:t>
      </w:r>
      <w:r>
        <w:rPr>
          <w:spacing w:val="31"/>
        </w:rPr>
        <w:t xml:space="preserve"> </w:t>
      </w:r>
      <w:r>
        <w:t>európska</w:t>
      </w:r>
      <w:r>
        <w:rPr>
          <w:spacing w:val="35"/>
        </w:rPr>
        <w:t xml:space="preserve"> </w:t>
      </w:r>
      <w:r>
        <w:t>únia,</w:t>
      </w:r>
    </w:p>
    <w:p w:rsidR="007127CB" w:rsidRDefault="007127CB" w:rsidP="00A94C30">
      <w:pPr>
        <w:pStyle w:val="Bezriadkovania"/>
      </w:pPr>
      <w:r>
        <w:t>ES</w:t>
      </w:r>
      <w:r>
        <w:rPr>
          <w:rFonts w:ascii="Times New Roman" w:hAnsi="Times New Roman"/>
        </w:rPr>
        <w:tab/>
      </w:r>
      <w:r w:rsidR="00A94C30">
        <w:rPr>
          <w:rFonts w:ascii="Times New Roman" w:hAnsi="Times New Roman"/>
        </w:rPr>
        <w:tab/>
      </w:r>
      <w:r>
        <w:t>-</w:t>
      </w:r>
      <w:r>
        <w:rPr>
          <w:spacing w:val="46"/>
        </w:rPr>
        <w:t xml:space="preserve"> </w:t>
      </w:r>
      <w:r>
        <w:t>európske</w:t>
      </w:r>
      <w:r>
        <w:rPr>
          <w:spacing w:val="45"/>
        </w:rPr>
        <w:t xml:space="preserve"> </w:t>
      </w:r>
      <w:r>
        <w:t>spoločenstvá</w:t>
      </w:r>
    </w:p>
    <w:p w:rsidR="00A94C30" w:rsidRDefault="007127CB" w:rsidP="00A94C30">
      <w:pPr>
        <w:pStyle w:val="Bezriadkovania"/>
        <w:rPr>
          <w:spacing w:val="-55"/>
        </w:rPr>
      </w:pPr>
      <w:r>
        <w:t>MD</w:t>
      </w:r>
      <w:r>
        <w:rPr>
          <w:spacing w:val="24"/>
        </w:rPr>
        <w:t xml:space="preserve"> </w:t>
      </w:r>
      <w:r>
        <w:t>SR</w:t>
      </w:r>
      <w:r>
        <w:rPr>
          <w:rFonts w:ascii="Times New Roman" w:hAnsi="Times New Roman"/>
        </w:rPr>
        <w:tab/>
      </w:r>
      <w:r>
        <w:t>-</w:t>
      </w:r>
      <w:r>
        <w:rPr>
          <w:spacing w:val="42"/>
        </w:rPr>
        <w:t xml:space="preserve"> </w:t>
      </w:r>
      <w:r>
        <w:t>Ministerstvo</w:t>
      </w:r>
      <w:r>
        <w:rPr>
          <w:spacing w:val="38"/>
        </w:rPr>
        <w:t xml:space="preserve"> </w:t>
      </w:r>
      <w:r>
        <w:t>dopravy</w:t>
      </w:r>
      <w:r>
        <w:rPr>
          <w:spacing w:val="39"/>
        </w:rPr>
        <w:t xml:space="preserve"> </w:t>
      </w:r>
      <w:r>
        <w:t>SR</w:t>
      </w:r>
      <w:r>
        <w:rPr>
          <w:spacing w:val="-55"/>
        </w:rPr>
        <w:t xml:space="preserve"> </w:t>
      </w:r>
    </w:p>
    <w:p w:rsidR="007127CB" w:rsidRDefault="007127CB" w:rsidP="00A94C30">
      <w:pPr>
        <w:pStyle w:val="Bezriadkovania"/>
      </w:pPr>
      <w:r>
        <w:t>ZP</w:t>
      </w:r>
      <w:r>
        <w:rPr>
          <w:rFonts w:ascii="Times New Roman" w:hAnsi="Times New Roman"/>
        </w:rPr>
        <w:tab/>
      </w:r>
      <w:r w:rsidR="00A94C30">
        <w:rPr>
          <w:rFonts w:ascii="Times New Roman" w:hAnsi="Times New Roman"/>
        </w:rPr>
        <w:tab/>
      </w:r>
      <w:r>
        <w:t>- Zmluvné</w:t>
      </w:r>
      <w:r>
        <w:rPr>
          <w:spacing w:val="16"/>
        </w:rPr>
        <w:t xml:space="preserve"> </w:t>
      </w:r>
      <w:r>
        <w:t>podmienky</w:t>
      </w:r>
    </w:p>
    <w:p w:rsidR="00A94C30" w:rsidRDefault="007127CB" w:rsidP="00A94C30">
      <w:pPr>
        <w:pStyle w:val="Bezriadkovania"/>
        <w:rPr>
          <w:spacing w:val="-56"/>
        </w:rPr>
      </w:pPr>
      <w:r>
        <w:t>ZTKP</w:t>
      </w:r>
      <w:r>
        <w:rPr>
          <w:rFonts w:ascii="Times New Roman" w:hAnsi="Times New Roman"/>
        </w:rPr>
        <w:tab/>
      </w:r>
      <w:r w:rsidR="00A94C30">
        <w:rPr>
          <w:rFonts w:ascii="Times New Roman" w:hAnsi="Times New Roman"/>
        </w:rPr>
        <w:tab/>
      </w:r>
      <w:r>
        <w:t>-</w:t>
      </w:r>
      <w:r>
        <w:rPr>
          <w:spacing w:val="1"/>
        </w:rPr>
        <w:t xml:space="preserve"> </w:t>
      </w:r>
      <w:r>
        <w:t>Zvláštne</w:t>
      </w:r>
      <w:r>
        <w:rPr>
          <w:spacing w:val="1"/>
        </w:rPr>
        <w:t xml:space="preserve"> </w:t>
      </w:r>
      <w:r>
        <w:t>technicko-kvalitatívne</w:t>
      </w:r>
      <w:r>
        <w:rPr>
          <w:spacing w:val="1"/>
        </w:rPr>
        <w:t xml:space="preserve"> </w:t>
      </w:r>
      <w:r>
        <w:t>podmienky</w:t>
      </w:r>
      <w:r>
        <w:rPr>
          <w:spacing w:val="-56"/>
        </w:rPr>
        <w:t xml:space="preserve"> </w:t>
      </w:r>
    </w:p>
    <w:p w:rsidR="007127CB" w:rsidRDefault="007127CB" w:rsidP="00A94C30">
      <w:pPr>
        <w:pStyle w:val="Bezriadkovania"/>
      </w:pPr>
      <w:r>
        <w:t>VZP</w:t>
      </w:r>
      <w:r>
        <w:rPr>
          <w:rFonts w:ascii="Times New Roman" w:hAnsi="Times New Roman"/>
        </w:rPr>
        <w:tab/>
      </w:r>
      <w:r w:rsidR="00A94C30">
        <w:rPr>
          <w:rFonts w:ascii="Times New Roman" w:hAnsi="Times New Roman"/>
        </w:rPr>
        <w:tab/>
      </w:r>
      <w:r>
        <w:t>-</w:t>
      </w:r>
      <w:r>
        <w:rPr>
          <w:spacing w:val="21"/>
        </w:rPr>
        <w:t xml:space="preserve"> </w:t>
      </w:r>
      <w:r>
        <w:t>Všeobecne</w:t>
      </w:r>
      <w:r>
        <w:rPr>
          <w:spacing w:val="20"/>
        </w:rPr>
        <w:t xml:space="preserve"> </w:t>
      </w:r>
      <w:r>
        <w:t>záväzný</w:t>
      </w:r>
      <w:r>
        <w:rPr>
          <w:spacing w:val="15"/>
        </w:rPr>
        <w:t xml:space="preserve"> </w:t>
      </w:r>
      <w:r>
        <w:t>predpis</w:t>
      </w:r>
    </w:p>
    <w:p w:rsidR="007127CB" w:rsidRDefault="007127CB" w:rsidP="007127CB">
      <w:pPr>
        <w:pStyle w:val="Zkladntext"/>
        <w:spacing w:before="11"/>
        <w:rPr>
          <w:sz w:val="30"/>
        </w:rPr>
      </w:pPr>
    </w:p>
    <w:p w:rsidR="007127CB" w:rsidRPr="00FD0735" w:rsidRDefault="007127CB" w:rsidP="00FD0735">
      <w:pPr>
        <w:pStyle w:val="Nadpis2"/>
      </w:pPr>
      <w:bookmarkStart w:id="38" w:name="_TOC_250123"/>
      <w:bookmarkStart w:id="39" w:name="_Toc178188189"/>
      <w:r w:rsidRPr="00FD0735">
        <w:t>PRÁVNE A TECHNICKÉ PREDPISY A NADVÄZNÁ EURÓPSKA LEGIS</w:t>
      </w:r>
      <w:bookmarkEnd w:id="38"/>
      <w:r w:rsidRPr="00FD0735">
        <w:t>LATÍVA</w:t>
      </w:r>
      <w:bookmarkEnd w:id="39"/>
    </w:p>
    <w:p w:rsidR="007127CB" w:rsidRDefault="007127CB" w:rsidP="007127CB">
      <w:pPr>
        <w:pStyle w:val="Zkladntext"/>
        <w:spacing w:before="10"/>
        <w:rPr>
          <w:b/>
          <w:sz w:val="20"/>
        </w:rPr>
      </w:pPr>
    </w:p>
    <w:p w:rsidR="007127CB" w:rsidRPr="00FD0735" w:rsidRDefault="007127CB" w:rsidP="00FD0735">
      <w:pPr>
        <w:pStyle w:val="Nadpis3"/>
      </w:pPr>
      <w:bookmarkStart w:id="40" w:name="_TOC_250122"/>
      <w:bookmarkStart w:id="41" w:name="_Toc178188190"/>
      <w:r w:rsidRPr="00FD0735">
        <w:t xml:space="preserve">Základný legislatívny rámec platný v </w:t>
      </w:r>
      <w:bookmarkEnd w:id="40"/>
      <w:r w:rsidRPr="00FD0735">
        <w:t>SR</w:t>
      </w:r>
      <w:bookmarkEnd w:id="41"/>
    </w:p>
    <w:p w:rsidR="007127CB" w:rsidRDefault="007127CB" w:rsidP="00A94C30">
      <w:r>
        <w:t>Zákon</w:t>
      </w:r>
      <w:r>
        <w:rPr>
          <w:spacing w:val="1"/>
        </w:rPr>
        <w:t xml:space="preserve"> </w:t>
      </w:r>
      <w:r>
        <w:t>č.</w:t>
      </w:r>
      <w:r>
        <w:rPr>
          <w:spacing w:val="1"/>
        </w:rPr>
        <w:t xml:space="preserve"> </w:t>
      </w:r>
      <w:r>
        <w:rPr>
          <w:u w:val="single"/>
        </w:rPr>
        <w:t>50/1976</w:t>
      </w:r>
      <w:r>
        <w:rPr>
          <w:spacing w:val="1"/>
        </w:rPr>
        <w:t xml:space="preserve"> </w:t>
      </w:r>
      <w:r>
        <w:t>Zb.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územnom</w:t>
      </w:r>
      <w:r>
        <w:rPr>
          <w:spacing w:val="58"/>
        </w:rPr>
        <w:t xml:space="preserve"> </w:t>
      </w:r>
      <w:r>
        <w:t>plánovaní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stavebnom</w:t>
      </w:r>
      <w:r>
        <w:rPr>
          <w:spacing w:val="58"/>
        </w:rPr>
        <w:t xml:space="preserve"> </w:t>
      </w:r>
      <w:r>
        <w:t>poriadku</w:t>
      </w:r>
      <w:r>
        <w:rPr>
          <w:spacing w:val="59"/>
        </w:rPr>
        <w:t xml:space="preserve"> </w:t>
      </w:r>
      <w:r>
        <w:t>(Stavebný</w:t>
      </w:r>
      <w:r>
        <w:rPr>
          <w:spacing w:val="58"/>
        </w:rPr>
        <w:t xml:space="preserve"> </w:t>
      </w:r>
      <w:r>
        <w:t>zákon)</w:t>
      </w:r>
      <w:r>
        <w:rPr>
          <w:spacing w:val="59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znení</w:t>
      </w:r>
      <w:r>
        <w:rPr>
          <w:spacing w:val="1"/>
        </w:rPr>
        <w:t xml:space="preserve"> </w:t>
      </w:r>
      <w:r>
        <w:t>neskorších</w:t>
      </w:r>
      <w:r>
        <w:rPr>
          <w:spacing w:val="1"/>
        </w:rPr>
        <w:t xml:space="preserve"> </w:t>
      </w:r>
      <w:r>
        <w:t>predpisov</w:t>
      </w:r>
      <w:r>
        <w:rPr>
          <w:spacing w:val="1"/>
        </w:rPr>
        <w:t xml:space="preserve"> </w:t>
      </w:r>
      <w:r>
        <w:t>stanovuje</w:t>
      </w:r>
      <w:r>
        <w:rPr>
          <w:spacing w:val="1"/>
        </w:rPr>
        <w:t xml:space="preserve"> </w:t>
      </w:r>
      <w:r>
        <w:t>zásady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výstavbu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súlade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jednotnou</w:t>
      </w:r>
      <w:r>
        <w:rPr>
          <w:spacing w:val="1"/>
        </w:rPr>
        <w:t xml:space="preserve"> </w:t>
      </w:r>
      <w:r>
        <w:t>štátnou</w:t>
      </w:r>
      <w:r>
        <w:rPr>
          <w:spacing w:val="1"/>
        </w:rPr>
        <w:t xml:space="preserve"> </w:t>
      </w:r>
      <w:r>
        <w:t>technickou</w:t>
      </w:r>
      <w:r>
        <w:rPr>
          <w:spacing w:val="1"/>
        </w:rPr>
        <w:t xml:space="preserve"> </w:t>
      </w:r>
      <w:r>
        <w:t>politikou</w:t>
      </w:r>
      <w:r>
        <w:rPr>
          <w:spacing w:val="1"/>
        </w:rPr>
        <w:t xml:space="preserve"> </w:t>
      </w:r>
      <w:r>
        <w:t>a so</w:t>
      </w:r>
      <w:r>
        <w:rPr>
          <w:spacing w:val="1"/>
        </w:rPr>
        <w:t xml:space="preserve"> </w:t>
      </w:r>
      <w:r>
        <w:t>záujmami</w:t>
      </w:r>
      <w:r>
        <w:rPr>
          <w:spacing w:val="1"/>
        </w:rPr>
        <w:t xml:space="preserve"> </w:t>
      </w:r>
      <w:r>
        <w:t>spoločnosti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tvorbe</w:t>
      </w:r>
      <w:r>
        <w:rPr>
          <w:spacing w:val="58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ochrane životného</w:t>
      </w:r>
      <w:r>
        <w:rPr>
          <w:spacing w:val="59"/>
        </w:rPr>
        <w:t xml:space="preserve"> </w:t>
      </w:r>
      <w:r>
        <w:t>prostredia.</w:t>
      </w:r>
      <w:r>
        <w:rPr>
          <w:spacing w:val="1"/>
        </w:rPr>
        <w:t xml:space="preserve"> </w:t>
      </w:r>
      <w:r>
        <w:t>Tento</w:t>
      </w:r>
      <w:r>
        <w:rPr>
          <w:spacing w:val="1"/>
        </w:rPr>
        <w:t xml:space="preserve"> </w:t>
      </w:r>
      <w:r>
        <w:t>zákon</w:t>
      </w:r>
      <w:r>
        <w:rPr>
          <w:spacing w:val="1"/>
        </w:rPr>
        <w:t xml:space="preserve"> </w:t>
      </w:r>
      <w:r>
        <w:t>uvádza</w:t>
      </w:r>
      <w:r>
        <w:rPr>
          <w:spacing w:val="1"/>
        </w:rPr>
        <w:t xml:space="preserve"> </w:t>
      </w:r>
      <w:r>
        <w:t>súvisiace</w:t>
      </w:r>
      <w:r>
        <w:rPr>
          <w:spacing w:val="1"/>
        </w:rPr>
        <w:t xml:space="preserve"> </w:t>
      </w:r>
      <w:r>
        <w:t>predpisy,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ktorých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problematiku</w:t>
      </w:r>
      <w:r>
        <w:rPr>
          <w:spacing w:val="1"/>
        </w:rPr>
        <w:t xml:space="preserve"> </w:t>
      </w:r>
      <w:r>
        <w:t>stavieb</w:t>
      </w:r>
      <w:r>
        <w:rPr>
          <w:spacing w:val="1"/>
        </w:rPr>
        <w:t xml:space="preserve"> </w:t>
      </w:r>
      <w:r>
        <w:t>pozemných</w:t>
      </w:r>
      <w:r>
        <w:rPr>
          <w:spacing w:val="1"/>
        </w:rPr>
        <w:t xml:space="preserve"> </w:t>
      </w:r>
      <w:r>
        <w:t>komunikácií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významné</w:t>
      </w:r>
      <w:r>
        <w:rPr>
          <w:spacing w:val="1"/>
        </w:rPr>
        <w:t xml:space="preserve"> </w:t>
      </w:r>
      <w:r>
        <w:t>zákony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vyhlášky</w:t>
      </w:r>
      <w:r>
        <w:rPr>
          <w:spacing w:val="1"/>
        </w:rPr>
        <w:t xml:space="preserve"> </w:t>
      </w:r>
      <w:r>
        <w:t>uvedené</w:t>
      </w:r>
      <w:r>
        <w:rPr>
          <w:spacing w:val="58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týchto</w:t>
      </w:r>
      <w:r>
        <w:rPr>
          <w:spacing w:val="59"/>
        </w:rPr>
        <w:t xml:space="preserve"> </w:t>
      </w:r>
      <w:r>
        <w:t>TKP</w:t>
      </w:r>
      <w:r>
        <w:rPr>
          <w:spacing w:val="58"/>
        </w:rPr>
        <w:t xml:space="preserve"> </w:t>
      </w:r>
      <w:r>
        <w:t>(odsek</w:t>
      </w:r>
      <w:r>
        <w:rPr>
          <w:spacing w:val="59"/>
        </w:rPr>
        <w:t xml:space="preserve"> </w:t>
      </w:r>
      <w:r>
        <w:t>1.1.5</w:t>
      </w:r>
      <w:r>
        <w:rPr>
          <w:spacing w:val="58"/>
        </w:rPr>
        <w:t xml:space="preserve"> </w:t>
      </w:r>
      <w:r>
        <w:t>týchto</w:t>
      </w:r>
      <w:r>
        <w:rPr>
          <w:spacing w:val="1"/>
        </w:rPr>
        <w:t xml:space="preserve"> </w:t>
      </w:r>
      <w:r>
        <w:t>TKP).</w:t>
      </w:r>
    </w:p>
    <w:p w:rsidR="007127CB" w:rsidRDefault="007127CB" w:rsidP="00A94C30">
      <w:r>
        <w:t>V zmysle stavebného zákona č. 50/1976 Z. z. v znení neskorších predpisov sú deklarované</w:t>
      </w:r>
      <w:r>
        <w:rPr>
          <w:spacing w:val="1"/>
        </w:rPr>
        <w:t xml:space="preserve"> </w:t>
      </w:r>
      <w:r>
        <w:t>základné požiadavky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stavby (ang.</w:t>
      </w:r>
      <w:r>
        <w:rPr>
          <w:spacing w:val="1"/>
        </w:rPr>
        <w:t xml:space="preserve"> </w:t>
      </w:r>
      <w:r>
        <w:t>Essential</w:t>
      </w:r>
      <w:r>
        <w:rPr>
          <w:spacing w:val="1"/>
        </w:rPr>
        <w:t xml:space="preserve"> </w:t>
      </w:r>
      <w:r>
        <w:t>Requirements).</w:t>
      </w:r>
      <w:r>
        <w:rPr>
          <w:spacing w:val="1"/>
        </w:rPr>
        <w:t xml:space="preserve"> </w:t>
      </w:r>
      <w:r>
        <w:t>Nadväzne</w:t>
      </w:r>
      <w:r>
        <w:rPr>
          <w:spacing w:val="1"/>
        </w:rPr>
        <w:t xml:space="preserve"> </w:t>
      </w:r>
      <w:r>
        <w:t>potom</w:t>
      </w:r>
      <w:r>
        <w:rPr>
          <w:spacing w:val="1"/>
        </w:rPr>
        <w:t xml:space="preserve"> </w:t>
      </w:r>
      <w:r>
        <w:t>stavebný</w:t>
      </w:r>
      <w:r>
        <w:rPr>
          <w:spacing w:val="1"/>
        </w:rPr>
        <w:t xml:space="preserve"> </w:t>
      </w:r>
      <w:r>
        <w:t>výrobok,</w:t>
      </w:r>
      <w:r>
        <w:rPr>
          <w:spacing w:val="1"/>
        </w:rPr>
        <w:t xml:space="preserve"> </w:t>
      </w:r>
      <w:r>
        <w:t>ktorý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má</w:t>
      </w:r>
      <w:r>
        <w:rPr>
          <w:spacing w:val="1"/>
        </w:rPr>
        <w:t xml:space="preserve"> </w:t>
      </w:r>
      <w:r>
        <w:t>zabudovať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konštrukcie</w:t>
      </w:r>
      <w:r>
        <w:rPr>
          <w:spacing w:val="1"/>
        </w:rPr>
        <w:t xml:space="preserve"> </w:t>
      </w:r>
      <w:r>
        <w:t>stavby,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súlade</w:t>
      </w:r>
      <w:r>
        <w:rPr>
          <w:spacing w:val="1"/>
        </w:rPr>
        <w:t xml:space="preserve"> </w:t>
      </w:r>
      <w:r>
        <w:t>s</w:t>
      </w:r>
      <w:r>
        <w:rPr>
          <w:spacing w:val="59"/>
        </w:rPr>
        <w:t xml:space="preserve"> </w:t>
      </w:r>
      <w:r>
        <w:t>príslušnou</w:t>
      </w:r>
      <w:r>
        <w:rPr>
          <w:spacing w:val="1"/>
        </w:rPr>
        <w:t xml:space="preserve"> </w:t>
      </w:r>
      <w:r>
        <w:t>harmonizovanou</w:t>
      </w:r>
      <w:r>
        <w:rPr>
          <w:spacing w:val="1"/>
        </w:rPr>
        <w:t xml:space="preserve"> </w:t>
      </w:r>
      <w:r>
        <w:t>európskou</w:t>
      </w:r>
      <w:r>
        <w:rPr>
          <w:spacing w:val="1"/>
        </w:rPr>
        <w:t xml:space="preserve"> </w:t>
      </w:r>
      <w:r>
        <w:t>technickou</w:t>
      </w:r>
      <w:r>
        <w:rPr>
          <w:spacing w:val="1"/>
        </w:rPr>
        <w:t xml:space="preserve"> </w:t>
      </w:r>
      <w:r>
        <w:t>výrobkovou</w:t>
      </w:r>
      <w:r>
        <w:rPr>
          <w:spacing w:val="1"/>
        </w:rPr>
        <w:t xml:space="preserve"> </w:t>
      </w:r>
      <w:r>
        <w:t>normou</w:t>
      </w:r>
      <w:r>
        <w:rPr>
          <w:spacing w:val="1"/>
        </w:rPr>
        <w:t xml:space="preserve"> </w:t>
      </w:r>
      <w:r>
        <w:rPr>
          <w:w w:val="160"/>
        </w:rPr>
        <w:t xml:space="preserve">– </w:t>
      </w:r>
      <w:r>
        <w:t>hEN</w:t>
      </w:r>
      <w:r>
        <w:rPr>
          <w:spacing w:val="1"/>
        </w:rPr>
        <w:t xml:space="preserve"> </w:t>
      </w:r>
      <w:r>
        <w:t>(norma,</w:t>
      </w:r>
      <w:r>
        <w:rPr>
          <w:spacing w:val="1"/>
        </w:rPr>
        <w:t xml:space="preserve"> </w:t>
      </w:r>
      <w:r>
        <w:t>ktorá</w:t>
      </w:r>
      <w:r>
        <w:rPr>
          <w:spacing w:val="58"/>
        </w:rPr>
        <w:t xml:space="preserve"> </w:t>
      </w:r>
      <w:r>
        <w:t>má</w:t>
      </w:r>
      <w:r>
        <w:rPr>
          <w:spacing w:val="58"/>
        </w:rPr>
        <w:t xml:space="preserve"> </w:t>
      </w:r>
      <w:r>
        <w:t>tzv.</w:t>
      </w:r>
      <w:r>
        <w:rPr>
          <w:spacing w:val="1"/>
        </w:rPr>
        <w:t xml:space="preserve"> </w:t>
      </w:r>
      <w:r>
        <w:t>prílohu</w:t>
      </w:r>
      <w:r>
        <w:rPr>
          <w:spacing w:val="1"/>
        </w:rPr>
        <w:t xml:space="preserve"> </w:t>
      </w:r>
      <w:r>
        <w:t>ZA,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prijatá</w:t>
      </w:r>
      <w:r>
        <w:rPr>
          <w:spacing w:val="1"/>
        </w:rPr>
        <w:t xml:space="preserve"> </w:t>
      </w:r>
      <w:r>
        <w:t>čl.</w:t>
      </w:r>
      <w:r>
        <w:rPr>
          <w:spacing w:val="1"/>
        </w:rPr>
        <w:t xml:space="preserve"> </w:t>
      </w:r>
      <w:r>
        <w:t>štátmi</w:t>
      </w:r>
      <w:r>
        <w:rPr>
          <w:spacing w:val="1"/>
        </w:rPr>
        <w:t xml:space="preserve"> </w:t>
      </w:r>
      <w:r>
        <w:t>EÚ</w:t>
      </w:r>
      <w:r>
        <w:rPr>
          <w:spacing w:val="1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zverejnená</w:t>
      </w:r>
      <w:r>
        <w:rPr>
          <w:spacing w:val="58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Úradnom</w:t>
      </w:r>
      <w:r>
        <w:rPr>
          <w:spacing w:val="58"/>
        </w:rPr>
        <w:t xml:space="preserve"> </w:t>
      </w:r>
      <w:r>
        <w:t>vestníku</w:t>
      </w:r>
      <w:r>
        <w:rPr>
          <w:spacing w:val="59"/>
        </w:rPr>
        <w:t xml:space="preserve"> </w:t>
      </w:r>
      <w:r>
        <w:t>ES</w:t>
      </w:r>
      <w:r>
        <w:rPr>
          <w:spacing w:val="58"/>
        </w:rPr>
        <w:t xml:space="preserve"> </w:t>
      </w:r>
      <w:r>
        <w:rPr>
          <w:w w:val="160"/>
        </w:rPr>
        <w:t xml:space="preserve">– </w:t>
      </w:r>
      <w:r>
        <w:t>OJ</w:t>
      </w:r>
      <w:r>
        <w:rPr>
          <w:spacing w:val="59"/>
        </w:rPr>
        <w:t xml:space="preserve"> </w:t>
      </w:r>
      <w:r>
        <w:t>EC)</w:t>
      </w:r>
      <w:r>
        <w:rPr>
          <w:spacing w:val="58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splniť</w:t>
      </w:r>
      <w:r>
        <w:rPr>
          <w:spacing w:val="1"/>
        </w:rPr>
        <w:t xml:space="preserve"> </w:t>
      </w:r>
      <w:r>
        <w:t>požadované</w:t>
      </w:r>
      <w:r>
        <w:rPr>
          <w:spacing w:val="1"/>
        </w:rPr>
        <w:t xml:space="preserve"> </w:t>
      </w:r>
      <w:r>
        <w:t>základné</w:t>
      </w:r>
      <w:r>
        <w:rPr>
          <w:spacing w:val="1"/>
        </w:rPr>
        <w:t xml:space="preserve"> </w:t>
      </w:r>
      <w:r>
        <w:t>požiadavky.</w:t>
      </w:r>
      <w:r>
        <w:rPr>
          <w:spacing w:val="1"/>
        </w:rPr>
        <w:t xml:space="preserve"> </w:t>
      </w:r>
      <w:r>
        <w:t>Takýto</w:t>
      </w:r>
      <w:r>
        <w:rPr>
          <w:spacing w:val="1"/>
        </w:rPr>
        <w:t xml:space="preserve"> </w:t>
      </w:r>
      <w:r>
        <w:t>stavebný</w:t>
      </w:r>
      <w:r>
        <w:rPr>
          <w:spacing w:val="1"/>
        </w:rPr>
        <w:t xml:space="preserve"> </w:t>
      </w:r>
      <w:r>
        <w:t>výrobok</w:t>
      </w:r>
      <w:r>
        <w:rPr>
          <w:spacing w:val="58"/>
        </w:rPr>
        <w:t xml:space="preserve"> </w:t>
      </w:r>
      <w:r>
        <w:t>je</w:t>
      </w:r>
      <w:r>
        <w:rPr>
          <w:spacing w:val="58"/>
        </w:rPr>
        <w:t xml:space="preserve"> </w:t>
      </w:r>
      <w:r>
        <w:t>potom</w:t>
      </w:r>
      <w:r>
        <w:rPr>
          <w:spacing w:val="59"/>
        </w:rPr>
        <w:t xml:space="preserve"> </w:t>
      </w:r>
      <w:r>
        <w:t>vhodný</w:t>
      </w:r>
      <w:r>
        <w:rPr>
          <w:spacing w:val="58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použitie</w:t>
      </w:r>
      <w:r>
        <w:rPr>
          <w:spacing w:val="17"/>
        </w:rPr>
        <w:t xml:space="preserve"> </w:t>
      </w:r>
      <w:r>
        <w:t>v</w:t>
      </w:r>
      <w:r>
        <w:rPr>
          <w:spacing w:val="16"/>
        </w:rPr>
        <w:t xml:space="preserve"> </w:t>
      </w:r>
      <w:r>
        <w:t>stavbe,</w:t>
      </w:r>
      <w:r>
        <w:rPr>
          <w:spacing w:val="18"/>
        </w:rPr>
        <w:t xml:space="preserve"> </w:t>
      </w:r>
      <w:r>
        <w:t>ak</w:t>
      </w:r>
      <w:r>
        <w:rPr>
          <w:spacing w:val="18"/>
        </w:rPr>
        <w:t xml:space="preserve"> </w:t>
      </w:r>
      <w:r>
        <w:t>pri</w:t>
      </w:r>
      <w:r>
        <w:rPr>
          <w:spacing w:val="13"/>
        </w:rPr>
        <w:t xml:space="preserve"> </w:t>
      </w:r>
      <w:r>
        <w:t>použití</w:t>
      </w:r>
      <w:r>
        <w:rPr>
          <w:spacing w:val="17"/>
        </w:rPr>
        <w:t xml:space="preserve"> </w:t>
      </w:r>
      <w:r>
        <w:t>v</w:t>
      </w:r>
      <w:r>
        <w:rPr>
          <w:spacing w:val="12"/>
        </w:rPr>
        <w:t xml:space="preserve"> </w:t>
      </w:r>
      <w:r>
        <w:t>stavbe:</w:t>
      </w:r>
    </w:p>
    <w:p w:rsidR="007127CB" w:rsidRDefault="007127CB" w:rsidP="004902A9">
      <w:pPr>
        <w:pStyle w:val="Odsekzoznamu"/>
        <w:widowControl w:val="0"/>
        <w:numPr>
          <w:ilvl w:val="0"/>
          <w:numId w:val="5"/>
        </w:numPr>
        <w:tabs>
          <w:tab w:val="left" w:pos="899"/>
        </w:tabs>
        <w:autoSpaceDE w:val="0"/>
        <w:autoSpaceDN w:val="0"/>
        <w:spacing w:before="114" w:after="0"/>
        <w:contextualSpacing w:val="0"/>
      </w:pPr>
      <w:r>
        <w:t>nespôsobí</w:t>
      </w:r>
      <w:r>
        <w:rPr>
          <w:spacing w:val="46"/>
        </w:rPr>
        <w:t xml:space="preserve"> </w:t>
      </w:r>
      <w:r>
        <w:t>z</w:t>
      </w:r>
      <w:r>
        <w:rPr>
          <w:spacing w:val="40"/>
        </w:rPr>
        <w:t xml:space="preserve"> </w:t>
      </w:r>
      <w:r>
        <w:t>hľadiska</w:t>
      </w:r>
      <w:r>
        <w:rPr>
          <w:spacing w:val="44"/>
        </w:rPr>
        <w:t xml:space="preserve"> </w:t>
      </w:r>
      <w:r>
        <w:t>požiadavky</w:t>
      </w:r>
      <w:r>
        <w:rPr>
          <w:spacing w:val="44"/>
        </w:rPr>
        <w:t xml:space="preserve"> </w:t>
      </w:r>
      <w:r>
        <w:t>na</w:t>
      </w:r>
      <w:r>
        <w:rPr>
          <w:spacing w:val="44"/>
        </w:rPr>
        <w:t xml:space="preserve"> </w:t>
      </w:r>
      <w:r>
        <w:t>mechanickú</w:t>
      </w:r>
      <w:r>
        <w:rPr>
          <w:spacing w:val="43"/>
        </w:rPr>
        <w:t xml:space="preserve"> </w:t>
      </w:r>
      <w:r>
        <w:t>odolnosť</w:t>
      </w:r>
      <w:r>
        <w:rPr>
          <w:spacing w:val="49"/>
        </w:rPr>
        <w:t xml:space="preserve"> </w:t>
      </w:r>
      <w:r>
        <w:t>a</w:t>
      </w:r>
      <w:r>
        <w:rPr>
          <w:spacing w:val="43"/>
        </w:rPr>
        <w:t xml:space="preserve"> </w:t>
      </w:r>
      <w:r>
        <w:t>stabilitu</w:t>
      </w:r>
      <w:r>
        <w:rPr>
          <w:spacing w:val="44"/>
        </w:rPr>
        <w:t xml:space="preserve"> </w:t>
      </w:r>
      <w:r>
        <w:t>stavby:</w:t>
      </w:r>
    </w:p>
    <w:p w:rsidR="007127CB" w:rsidRDefault="007127CB" w:rsidP="004902A9">
      <w:pPr>
        <w:pStyle w:val="Odsekzoznamu"/>
        <w:widowControl w:val="0"/>
        <w:numPr>
          <w:ilvl w:val="1"/>
          <w:numId w:val="5"/>
        </w:numPr>
        <w:tabs>
          <w:tab w:val="left" w:pos="1173"/>
        </w:tabs>
        <w:autoSpaceDE w:val="0"/>
        <w:autoSpaceDN w:val="0"/>
        <w:spacing w:before="123" w:after="0"/>
        <w:ind w:hanging="362"/>
        <w:contextualSpacing w:val="0"/>
      </w:pPr>
      <w:r>
        <w:t>zrútenie</w:t>
      </w:r>
      <w:r>
        <w:rPr>
          <w:spacing w:val="36"/>
        </w:rPr>
        <w:t xml:space="preserve"> </w:t>
      </w:r>
      <w:r>
        <w:t>stavby</w:t>
      </w:r>
      <w:r>
        <w:rPr>
          <w:spacing w:val="38"/>
        </w:rPr>
        <w:t xml:space="preserve"> </w:t>
      </w:r>
      <w:r>
        <w:t>alebo</w:t>
      </w:r>
      <w:r>
        <w:rPr>
          <w:spacing w:val="36"/>
        </w:rPr>
        <w:t xml:space="preserve"> </w:t>
      </w:r>
      <w:r>
        <w:t>jej</w:t>
      </w:r>
      <w:r>
        <w:rPr>
          <w:spacing w:val="40"/>
        </w:rPr>
        <w:t xml:space="preserve"> </w:t>
      </w:r>
      <w:r>
        <w:t>časti,</w:t>
      </w:r>
    </w:p>
    <w:p w:rsidR="007127CB" w:rsidRDefault="007127CB" w:rsidP="004902A9">
      <w:pPr>
        <w:pStyle w:val="Odsekzoznamu"/>
        <w:widowControl w:val="0"/>
        <w:numPr>
          <w:ilvl w:val="1"/>
          <w:numId w:val="5"/>
        </w:numPr>
        <w:tabs>
          <w:tab w:val="left" w:pos="1173"/>
        </w:tabs>
        <w:autoSpaceDE w:val="0"/>
        <w:autoSpaceDN w:val="0"/>
        <w:spacing w:before="3" w:after="0"/>
        <w:ind w:hanging="362"/>
        <w:contextualSpacing w:val="0"/>
      </w:pPr>
      <w:r>
        <w:t>neprípustnú</w:t>
      </w:r>
      <w:r>
        <w:rPr>
          <w:spacing w:val="60"/>
        </w:rPr>
        <w:t xml:space="preserve"> </w:t>
      </w:r>
      <w:r>
        <w:t>deformáciu</w:t>
      </w:r>
      <w:r>
        <w:rPr>
          <w:spacing w:val="61"/>
        </w:rPr>
        <w:t xml:space="preserve"> </w:t>
      </w:r>
      <w:r>
        <w:t>stavby,</w:t>
      </w:r>
    </w:p>
    <w:p w:rsidR="007127CB" w:rsidRDefault="007127CB" w:rsidP="004902A9">
      <w:pPr>
        <w:pStyle w:val="Odsekzoznamu"/>
        <w:widowControl w:val="0"/>
        <w:numPr>
          <w:ilvl w:val="1"/>
          <w:numId w:val="5"/>
        </w:numPr>
        <w:tabs>
          <w:tab w:val="left" w:pos="1173"/>
        </w:tabs>
        <w:autoSpaceDE w:val="0"/>
        <w:autoSpaceDN w:val="0"/>
        <w:spacing w:before="5" w:after="0" w:line="244" w:lineRule="auto"/>
        <w:ind w:right="105" w:hanging="360"/>
        <w:contextualSpacing w:val="0"/>
      </w:pPr>
      <w:r>
        <w:t>poškodenie</w:t>
      </w:r>
      <w:r>
        <w:rPr>
          <w:spacing w:val="1"/>
        </w:rPr>
        <w:t xml:space="preserve"> </w:t>
      </w:r>
      <w:r>
        <w:t>iných</w:t>
      </w:r>
      <w:r>
        <w:rPr>
          <w:spacing w:val="1"/>
        </w:rPr>
        <w:t xml:space="preserve"> </w:t>
      </w:r>
      <w:r>
        <w:t>časti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zariadení</w:t>
      </w:r>
      <w:r>
        <w:rPr>
          <w:spacing w:val="1"/>
        </w:rPr>
        <w:t xml:space="preserve"> </w:t>
      </w:r>
      <w:r>
        <w:t>pripojených</w:t>
      </w:r>
      <w:r>
        <w:rPr>
          <w:spacing w:val="1"/>
        </w:rPr>
        <w:t xml:space="preserve"> </w:t>
      </w:r>
      <w:r>
        <w:t>k</w:t>
      </w:r>
      <w:r>
        <w:rPr>
          <w:spacing w:val="1"/>
        </w:rPr>
        <w:t xml:space="preserve"> </w:t>
      </w:r>
      <w:r>
        <w:t>nosnej</w:t>
      </w:r>
      <w:r>
        <w:rPr>
          <w:spacing w:val="58"/>
        </w:rPr>
        <w:t xml:space="preserve"> </w:t>
      </w:r>
      <w:r>
        <w:t>konštrukcii</w:t>
      </w:r>
      <w:r>
        <w:rPr>
          <w:spacing w:val="1"/>
        </w:rPr>
        <w:t xml:space="preserve"> </w:t>
      </w:r>
      <w:r>
        <w:t>stavby,</w:t>
      </w:r>
      <w:r>
        <w:rPr>
          <w:spacing w:val="1"/>
        </w:rPr>
        <w:t xml:space="preserve"> </w:t>
      </w:r>
      <w:r>
        <w:t>ani</w:t>
      </w:r>
      <w:r>
        <w:rPr>
          <w:spacing w:val="1"/>
        </w:rPr>
        <w:t xml:space="preserve"> </w:t>
      </w:r>
      <w:r>
        <w:t>inštalovaných</w:t>
      </w:r>
      <w:r>
        <w:rPr>
          <w:spacing w:val="1"/>
        </w:rPr>
        <w:t xml:space="preserve"> </w:t>
      </w:r>
      <w:r>
        <w:t>zariadení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následok</w:t>
      </w:r>
      <w:r>
        <w:rPr>
          <w:spacing w:val="1"/>
        </w:rPr>
        <w:t xml:space="preserve"> </w:t>
      </w:r>
      <w:r>
        <w:t>deformácie</w:t>
      </w:r>
      <w:r>
        <w:rPr>
          <w:spacing w:val="1"/>
        </w:rPr>
        <w:t xml:space="preserve"> </w:t>
      </w:r>
      <w:r>
        <w:t>nosnej</w:t>
      </w:r>
      <w:r>
        <w:rPr>
          <w:spacing w:val="1"/>
        </w:rPr>
        <w:t xml:space="preserve"> </w:t>
      </w:r>
      <w:r>
        <w:t>konštrukcie</w:t>
      </w:r>
      <w:r>
        <w:rPr>
          <w:spacing w:val="1"/>
        </w:rPr>
        <w:t xml:space="preserve"> </w:t>
      </w:r>
      <w:r>
        <w:t>stavby,</w:t>
      </w:r>
    </w:p>
    <w:p w:rsidR="007127CB" w:rsidRDefault="007127CB" w:rsidP="004902A9">
      <w:pPr>
        <w:pStyle w:val="Odsekzoznamu"/>
        <w:widowControl w:val="0"/>
        <w:numPr>
          <w:ilvl w:val="1"/>
          <w:numId w:val="5"/>
        </w:numPr>
        <w:tabs>
          <w:tab w:val="left" w:pos="1173"/>
        </w:tabs>
        <w:autoSpaceDE w:val="0"/>
        <w:autoSpaceDN w:val="0"/>
        <w:spacing w:after="0" w:line="242" w:lineRule="auto"/>
        <w:ind w:right="110" w:hanging="360"/>
        <w:contextualSpacing w:val="0"/>
      </w:pPr>
      <w:r>
        <w:t>poškodenie stavby, ktoré by bolo</w:t>
      </w:r>
      <w:r>
        <w:rPr>
          <w:spacing w:val="1"/>
        </w:rPr>
        <w:t xml:space="preserve"> </w:t>
      </w:r>
      <w:r>
        <w:t>neprimerane</w:t>
      </w:r>
      <w:r>
        <w:rPr>
          <w:spacing w:val="1"/>
        </w:rPr>
        <w:t xml:space="preserve"> </w:t>
      </w:r>
      <w:r>
        <w:t>väčšie, než</w:t>
      </w:r>
      <w:r>
        <w:rPr>
          <w:spacing w:val="1"/>
        </w:rPr>
        <w:t xml:space="preserve"> </w:t>
      </w:r>
      <w:r>
        <w:t>zodpovedá</w:t>
      </w:r>
      <w:r>
        <w:rPr>
          <w:spacing w:val="1"/>
        </w:rPr>
        <w:t xml:space="preserve"> </w:t>
      </w:r>
      <w:r>
        <w:t>príčine jej</w:t>
      </w:r>
      <w:r>
        <w:rPr>
          <w:spacing w:val="1"/>
        </w:rPr>
        <w:t xml:space="preserve"> </w:t>
      </w:r>
      <w:r>
        <w:t>poškodenia;</w:t>
      </w:r>
    </w:p>
    <w:p w:rsidR="007127CB" w:rsidRDefault="007127CB" w:rsidP="004902A9">
      <w:pPr>
        <w:pStyle w:val="Odsekzoznamu"/>
        <w:widowControl w:val="0"/>
        <w:numPr>
          <w:ilvl w:val="0"/>
          <w:numId w:val="5"/>
        </w:numPr>
        <w:tabs>
          <w:tab w:val="left" w:pos="899"/>
        </w:tabs>
        <w:autoSpaceDE w:val="0"/>
        <w:autoSpaceDN w:val="0"/>
        <w:spacing w:before="120" w:after="0"/>
        <w:ind w:left="902" w:hanging="363"/>
        <w:contextualSpacing w:val="0"/>
        <w:jc w:val="left"/>
      </w:pPr>
      <w:r>
        <w:t>umožní</w:t>
      </w:r>
      <w:r>
        <w:rPr>
          <w:spacing w:val="50"/>
        </w:rPr>
        <w:t xml:space="preserve"> </w:t>
      </w:r>
      <w:r>
        <w:t>z</w:t>
      </w:r>
      <w:r>
        <w:rPr>
          <w:spacing w:val="45"/>
        </w:rPr>
        <w:t xml:space="preserve"> </w:t>
      </w:r>
      <w:r>
        <w:t>hľadiska</w:t>
      </w:r>
      <w:r>
        <w:rPr>
          <w:spacing w:val="48"/>
        </w:rPr>
        <w:t xml:space="preserve"> </w:t>
      </w:r>
      <w:r>
        <w:t>požiadavky</w:t>
      </w:r>
      <w:r>
        <w:rPr>
          <w:spacing w:val="49"/>
        </w:rPr>
        <w:t xml:space="preserve"> </w:t>
      </w:r>
      <w:r>
        <w:t>požiarnej</w:t>
      </w:r>
      <w:r>
        <w:rPr>
          <w:spacing w:val="51"/>
        </w:rPr>
        <w:t xml:space="preserve"> </w:t>
      </w:r>
      <w:r>
        <w:t>bezpečnosti</w:t>
      </w:r>
      <w:r>
        <w:rPr>
          <w:spacing w:val="51"/>
        </w:rPr>
        <w:t xml:space="preserve"> </w:t>
      </w:r>
      <w:r>
        <w:t>stavby:</w:t>
      </w:r>
    </w:p>
    <w:p w:rsidR="007127CB" w:rsidRDefault="007127CB" w:rsidP="004902A9">
      <w:pPr>
        <w:pStyle w:val="Odsekzoznamu"/>
        <w:widowControl w:val="0"/>
        <w:numPr>
          <w:ilvl w:val="1"/>
          <w:numId w:val="5"/>
        </w:numPr>
        <w:tabs>
          <w:tab w:val="left" w:pos="1173"/>
        </w:tabs>
        <w:autoSpaceDE w:val="0"/>
        <w:autoSpaceDN w:val="0"/>
        <w:spacing w:before="3" w:after="0" w:line="244" w:lineRule="auto"/>
        <w:ind w:right="106" w:hanging="360"/>
        <w:contextualSpacing w:val="0"/>
        <w:jc w:val="left"/>
      </w:pPr>
      <w:r>
        <w:t>zachovať</w:t>
      </w:r>
      <w:r>
        <w:rPr>
          <w:spacing w:val="3"/>
        </w:rPr>
        <w:t xml:space="preserve"> </w:t>
      </w:r>
      <w:r>
        <w:t>na</w:t>
      </w:r>
      <w:r>
        <w:rPr>
          <w:spacing w:val="58"/>
        </w:rPr>
        <w:t xml:space="preserve"> </w:t>
      </w:r>
      <w:r>
        <w:t>čas</w:t>
      </w:r>
      <w:r>
        <w:rPr>
          <w:spacing w:val="2"/>
        </w:rPr>
        <w:t xml:space="preserve"> </w:t>
      </w:r>
      <w:r>
        <w:t>určený</w:t>
      </w:r>
      <w:r>
        <w:rPr>
          <w:spacing w:val="2"/>
        </w:rPr>
        <w:t xml:space="preserve"> </w:t>
      </w:r>
      <w:r>
        <w:t>technickou</w:t>
      </w:r>
      <w:r>
        <w:rPr>
          <w:spacing w:val="5"/>
        </w:rPr>
        <w:t xml:space="preserve"> </w:t>
      </w:r>
      <w:r>
        <w:t>špecifikáciou  nosnosť</w:t>
      </w:r>
      <w:r>
        <w:rPr>
          <w:spacing w:val="6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stabilitu  konštrukcie</w:t>
      </w:r>
      <w:r>
        <w:rPr>
          <w:spacing w:val="1"/>
        </w:rPr>
        <w:t xml:space="preserve"> </w:t>
      </w:r>
      <w:r>
        <w:t>stavby,</w:t>
      </w:r>
    </w:p>
    <w:p w:rsidR="007127CB" w:rsidRDefault="007127CB" w:rsidP="004902A9">
      <w:pPr>
        <w:pStyle w:val="Odsekzoznamu"/>
        <w:widowControl w:val="0"/>
        <w:numPr>
          <w:ilvl w:val="1"/>
          <w:numId w:val="5"/>
        </w:numPr>
        <w:tabs>
          <w:tab w:val="left" w:pos="1173"/>
        </w:tabs>
        <w:autoSpaceDE w:val="0"/>
        <w:autoSpaceDN w:val="0"/>
        <w:spacing w:after="0" w:line="247" w:lineRule="exact"/>
        <w:contextualSpacing w:val="0"/>
        <w:jc w:val="left"/>
      </w:pPr>
      <w:r>
        <w:t>obmedziť</w:t>
      </w:r>
      <w:r>
        <w:rPr>
          <w:spacing w:val="42"/>
        </w:rPr>
        <w:t xml:space="preserve"> </w:t>
      </w:r>
      <w:r>
        <w:t>šírenie</w:t>
      </w:r>
      <w:r>
        <w:rPr>
          <w:spacing w:val="40"/>
        </w:rPr>
        <w:t xml:space="preserve"> </w:t>
      </w:r>
      <w:r>
        <w:t>požiaru</w:t>
      </w:r>
      <w:r>
        <w:rPr>
          <w:spacing w:val="44"/>
        </w:rPr>
        <w:t xml:space="preserve"> </w:t>
      </w:r>
      <w:r>
        <w:t>a</w:t>
      </w:r>
      <w:r>
        <w:rPr>
          <w:spacing w:val="39"/>
        </w:rPr>
        <w:t xml:space="preserve"> </w:t>
      </w:r>
      <w:r>
        <w:t>splodín</w:t>
      </w:r>
      <w:r>
        <w:rPr>
          <w:spacing w:val="40"/>
        </w:rPr>
        <w:t xml:space="preserve"> </w:t>
      </w:r>
      <w:r>
        <w:t>horenia</w:t>
      </w:r>
      <w:r>
        <w:rPr>
          <w:spacing w:val="44"/>
        </w:rPr>
        <w:t xml:space="preserve"> </w:t>
      </w:r>
      <w:r>
        <w:t>v</w:t>
      </w:r>
      <w:r>
        <w:rPr>
          <w:spacing w:val="41"/>
        </w:rPr>
        <w:t xml:space="preserve"> </w:t>
      </w:r>
      <w:r>
        <w:t>stavbe,</w:t>
      </w:r>
    </w:p>
    <w:p w:rsidR="007127CB" w:rsidRDefault="007127CB" w:rsidP="004902A9">
      <w:pPr>
        <w:pStyle w:val="Odsekzoznamu"/>
        <w:widowControl w:val="0"/>
        <w:numPr>
          <w:ilvl w:val="1"/>
          <w:numId w:val="5"/>
        </w:numPr>
        <w:tabs>
          <w:tab w:val="left" w:pos="1173"/>
        </w:tabs>
        <w:autoSpaceDE w:val="0"/>
        <w:autoSpaceDN w:val="0"/>
        <w:spacing w:before="6" w:after="0"/>
        <w:contextualSpacing w:val="0"/>
        <w:jc w:val="left"/>
      </w:pPr>
      <w:r>
        <w:t>obmedziť</w:t>
      </w:r>
      <w:r>
        <w:rPr>
          <w:spacing w:val="39"/>
        </w:rPr>
        <w:t xml:space="preserve"> </w:t>
      </w:r>
      <w:r>
        <w:t>rozšírenia</w:t>
      </w:r>
      <w:r>
        <w:rPr>
          <w:spacing w:val="41"/>
        </w:rPr>
        <w:t xml:space="preserve"> </w:t>
      </w:r>
      <w:r>
        <w:t>požiaru</w:t>
      </w:r>
      <w:r>
        <w:rPr>
          <w:spacing w:val="41"/>
        </w:rPr>
        <w:t xml:space="preserve"> </w:t>
      </w:r>
      <w:r>
        <w:t>na</w:t>
      </w:r>
      <w:r>
        <w:rPr>
          <w:spacing w:val="41"/>
        </w:rPr>
        <w:t xml:space="preserve"> </w:t>
      </w:r>
      <w:r>
        <w:t>iné</w:t>
      </w:r>
      <w:r>
        <w:rPr>
          <w:spacing w:val="37"/>
        </w:rPr>
        <w:t xml:space="preserve"> </w:t>
      </w:r>
      <w:r>
        <w:t>časti</w:t>
      </w:r>
      <w:r>
        <w:rPr>
          <w:spacing w:val="36"/>
        </w:rPr>
        <w:t xml:space="preserve"> </w:t>
      </w:r>
      <w:r>
        <w:t>stavby</w:t>
      </w:r>
      <w:r>
        <w:rPr>
          <w:spacing w:val="41"/>
        </w:rPr>
        <w:t xml:space="preserve"> </w:t>
      </w:r>
      <w:r>
        <w:t>a</w:t>
      </w:r>
      <w:r>
        <w:rPr>
          <w:spacing w:val="37"/>
        </w:rPr>
        <w:t xml:space="preserve"> </w:t>
      </w:r>
      <w:r>
        <w:t>na</w:t>
      </w:r>
      <w:r>
        <w:rPr>
          <w:spacing w:val="37"/>
        </w:rPr>
        <w:t xml:space="preserve"> </w:t>
      </w:r>
      <w:r>
        <w:t>susediace</w:t>
      </w:r>
      <w:r>
        <w:rPr>
          <w:spacing w:val="37"/>
        </w:rPr>
        <w:t xml:space="preserve"> </w:t>
      </w:r>
      <w:r>
        <w:t>stavby,</w:t>
      </w:r>
    </w:p>
    <w:p w:rsidR="007127CB" w:rsidRDefault="007127CB" w:rsidP="004902A9">
      <w:pPr>
        <w:pStyle w:val="Odsekzoznamu"/>
        <w:widowControl w:val="0"/>
        <w:numPr>
          <w:ilvl w:val="1"/>
          <w:numId w:val="5"/>
        </w:numPr>
        <w:tabs>
          <w:tab w:val="left" w:pos="1173"/>
        </w:tabs>
        <w:autoSpaceDE w:val="0"/>
        <w:autoSpaceDN w:val="0"/>
        <w:spacing w:before="3" w:after="0"/>
        <w:contextualSpacing w:val="0"/>
        <w:jc w:val="left"/>
      </w:pPr>
      <w:r>
        <w:t>uniknúť</w:t>
      </w:r>
      <w:r>
        <w:rPr>
          <w:spacing w:val="37"/>
        </w:rPr>
        <w:t xml:space="preserve"> </w:t>
      </w:r>
      <w:r>
        <w:t>ľuďom</w:t>
      </w:r>
      <w:r>
        <w:rPr>
          <w:spacing w:val="36"/>
        </w:rPr>
        <w:t xml:space="preserve"> </w:t>
      </w:r>
      <w:r>
        <w:t>a</w:t>
      </w:r>
      <w:r>
        <w:rPr>
          <w:spacing w:val="39"/>
        </w:rPr>
        <w:t xml:space="preserve"> </w:t>
      </w:r>
      <w:r>
        <w:t>zvieratám</w:t>
      </w:r>
      <w:r>
        <w:rPr>
          <w:spacing w:val="40"/>
        </w:rPr>
        <w:t xml:space="preserve"> </w:t>
      </w:r>
      <w:r>
        <w:t>zo</w:t>
      </w:r>
      <w:r>
        <w:rPr>
          <w:spacing w:val="35"/>
        </w:rPr>
        <w:t xml:space="preserve"> </w:t>
      </w:r>
      <w:r>
        <w:t>stavby</w:t>
      </w:r>
      <w:r>
        <w:rPr>
          <w:spacing w:val="36"/>
        </w:rPr>
        <w:t xml:space="preserve"> </w:t>
      </w:r>
      <w:r>
        <w:t>alebo</w:t>
      </w:r>
      <w:r>
        <w:rPr>
          <w:spacing w:val="39"/>
        </w:rPr>
        <w:t xml:space="preserve"> </w:t>
      </w:r>
      <w:r>
        <w:t>zachrániť</w:t>
      </w:r>
      <w:r>
        <w:rPr>
          <w:spacing w:val="40"/>
        </w:rPr>
        <w:t xml:space="preserve"> </w:t>
      </w:r>
      <w:r>
        <w:t>sa</w:t>
      </w:r>
      <w:r>
        <w:rPr>
          <w:spacing w:val="39"/>
        </w:rPr>
        <w:t xml:space="preserve"> </w:t>
      </w:r>
      <w:r>
        <w:t>iným</w:t>
      </w:r>
      <w:r>
        <w:rPr>
          <w:spacing w:val="36"/>
        </w:rPr>
        <w:t xml:space="preserve"> </w:t>
      </w:r>
      <w:r>
        <w:t>spôsobom,</w:t>
      </w:r>
    </w:p>
    <w:p w:rsidR="007127CB" w:rsidRDefault="007127CB" w:rsidP="004902A9">
      <w:pPr>
        <w:pStyle w:val="Odsekzoznamu"/>
        <w:widowControl w:val="0"/>
        <w:numPr>
          <w:ilvl w:val="1"/>
          <w:numId w:val="5"/>
        </w:numPr>
        <w:tabs>
          <w:tab w:val="left" w:pos="1173"/>
        </w:tabs>
        <w:autoSpaceDE w:val="0"/>
        <w:autoSpaceDN w:val="0"/>
        <w:spacing w:before="3" w:after="0"/>
        <w:contextualSpacing w:val="0"/>
        <w:jc w:val="left"/>
      </w:pPr>
      <w:r>
        <w:t>zaistiť</w:t>
      </w:r>
      <w:r>
        <w:rPr>
          <w:spacing w:val="62"/>
        </w:rPr>
        <w:t xml:space="preserve"> </w:t>
      </w:r>
      <w:r>
        <w:t>bezpečnosť</w:t>
      </w:r>
      <w:r>
        <w:rPr>
          <w:spacing w:val="65"/>
        </w:rPr>
        <w:t xml:space="preserve"> </w:t>
      </w:r>
      <w:r>
        <w:t>záchranných</w:t>
      </w:r>
      <w:r>
        <w:rPr>
          <w:spacing w:val="59"/>
        </w:rPr>
        <w:t xml:space="preserve"> </w:t>
      </w:r>
      <w:r>
        <w:t>jednotiek;</w:t>
      </w:r>
    </w:p>
    <w:p w:rsidR="007127CB" w:rsidRDefault="007127CB" w:rsidP="004902A9">
      <w:pPr>
        <w:pStyle w:val="Odsekzoznamu"/>
        <w:widowControl w:val="0"/>
        <w:numPr>
          <w:ilvl w:val="0"/>
          <w:numId w:val="5"/>
        </w:numPr>
        <w:tabs>
          <w:tab w:val="left" w:pos="899"/>
        </w:tabs>
        <w:autoSpaceDE w:val="0"/>
        <w:autoSpaceDN w:val="0"/>
        <w:spacing w:before="120" w:after="0" w:line="242" w:lineRule="auto"/>
        <w:ind w:left="896" w:right="108" w:hanging="357"/>
        <w:contextualSpacing w:val="0"/>
        <w:jc w:val="left"/>
      </w:pPr>
      <w:r>
        <w:t>neohrozí</w:t>
      </w:r>
      <w:r>
        <w:rPr>
          <w:spacing w:val="50"/>
        </w:rPr>
        <w:t xml:space="preserve"> </w:t>
      </w:r>
      <w:r>
        <w:t>z</w:t>
      </w:r>
      <w:r>
        <w:rPr>
          <w:spacing w:val="52"/>
        </w:rPr>
        <w:t xml:space="preserve"> </w:t>
      </w:r>
      <w:r>
        <w:t>hľadiska</w:t>
      </w:r>
      <w:r>
        <w:rPr>
          <w:spacing w:val="49"/>
        </w:rPr>
        <w:t xml:space="preserve"> </w:t>
      </w:r>
      <w:r>
        <w:t>hygieny</w:t>
      </w:r>
      <w:r>
        <w:rPr>
          <w:spacing w:val="49"/>
        </w:rPr>
        <w:t xml:space="preserve"> </w:t>
      </w:r>
      <w:r>
        <w:t>a</w:t>
      </w:r>
      <w:r>
        <w:rPr>
          <w:spacing w:val="51"/>
        </w:rPr>
        <w:t xml:space="preserve"> </w:t>
      </w:r>
      <w:r>
        <w:t>ochrany</w:t>
      </w:r>
      <w:r>
        <w:rPr>
          <w:spacing w:val="52"/>
        </w:rPr>
        <w:t xml:space="preserve"> </w:t>
      </w:r>
      <w:r>
        <w:t>zdravia</w:t>
      </w:r>
      <w:r>
        <w:rPr>
          <w:spacing w:val="51"/>
        </w:rPr>
        <w:t xml:space="preserve"> </w:t>
      </w:r>
      <w:r>
        <w:t>a</w:t>
      </w:r>
      <w:r>
        <w:rPr>
          <w:spacing w:val="51"/>
        </w:rPr>
        <w:t xml:space="preserve"> </w:t>
      </w:r>
      <w:r>
        <w:t>životného</w:t>
      </w:r>
      <w:r>
        <w:rPr>
          <w:spacing w:val="51"/>
        </w:rPr>
        <w:t xml:space="preserve"> </w:t>
      </w:r>
      <w:r>
        <w:t>prostredia</w:t>
      </w:r>
      <w:r>
        <w:rPr>
          <w:spacing w:val="55"/>
        </w:rPr>
        <w:t xml:space="preserve"> </w:t>
      </w:r>
      <w:r>
        <w:t>zdravie</w:t>
      </w:r>
      <w:r>
        <w:rPr>
          <w:spacing w:val="-56"/>
        </w:rPr>
        <w:t xml:space="preserve"> </w:t>
      </w:r>
      <w:r>
        <w:t>užívateľov</w:t>
      </w:r>
      <w:r>
        <w:rPr>
          <w:spacing w:val="12"/>
        </w:rPr>
        <w:t xml:space="preserve"> </w:t>
      </w:r>
      <w:r>
        <w:t>stavby</w:t>
      </w:r>
      <w:r>
        <w:rPr>
          <w:spacing w:val="12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susedov:</w:t>
      </w:r>
    </w:p>
    <w:p w:rsidR="007127CB" w:rsidRDefault="007127CB" w:rsidP="004902A9">
      <w:pPr>
        <w:pStyle w:val="Odsekzoznamu"/>
        <w:widowControl w:val="0"/>
        <w:numPr>
          <w:ilvl w:val="1"/>
          <w:numId w:val="5"/>
        </w:numPr>
        <w:tabs>
          <w:tab w:val="left" w:pos="1173"/>
        </w:tabs>
        <w:autoSpaceDE w:val="0"/>
        <w:autoSpaceDN w:val="0"/>
        <w:spacing w:before="4" w:after="0"/>
        <w:contextualSpacing w:val="0"/>
        <w:jc w:val="left"/>
      </w:pPr>
      <w:r>
        <w:t>vypúšťaním</w:t>
      </w:r>
      <w:r>
        <w:rPr>
          <w:spacing w:val="57"/>
        </w:rPr>
        <w:t xml:space="preserve"> </w:t>
      </w:r>
      <w:r>
        <w:t>toxických</w:t>
      </w:r>
      <w:r>
        <w:rPr>
          <w:spacing w:val="61"/>
        </w:rPr>
        <w:t xml:space="preserve"> </w:t>
      </w:r>
      <w:r>
        <w:t>plynov,</w:t>
      </w:r>
    </w:p>
    <w:p w:rsidR="007127CB" w:rsidRDefault="007127CB" w:rsidP="004902A9">
      <w:pPr>
        <w:pStyle w:val="Odsekzoznamu"/>
        <w:widowControl w:val="0"/>
        <w:numPr>
          <w:ilvl w:val="1"/>
          <w:numId w:val="5"/>
        </w:numPr>
        <w:tabs>
          <w:tab w:val="left" w:pos="1173"/>
        </w:tabs>
        <w:autoSpaceDE w:val="0"/>
        <w:autoSpaceDN w:val="0"/>
        <w:spacing w:before="3" w:after="0"/>
        <w:contextualSpacing w:val="0"/>
        <w:jc w:val="left"/>
      </w:pPr>
      <w:r>
        <w:t>prítomnosťou</w:t>
      </w:r>
      <w:r>
        <w:rPr>
          <w:spacing w:val="50"/>
        </w:rPr>
        <w:t xml:space="preserve"> </w:t>
      </w:r>
      <w:r>
        <w:t>nebezpečných</w:t>
      </w:r>
      <w:r>
        <w:rPr>
          <w:spacing w:val="50"/>
        </w:rPr>
        <w:t xml:space="preserve"> </w:t>
      </w:r>
      <w:r>
        <w:t>častíc</w:t>
      </w:r>
      <w:r>
        <w:rPr>
          <w:spacing w:val="55"/>
        </w:rPr>
        <w:t xml:space="preserve"> </w:t>
      </w:r>
      <w:r>
        <w:t>alebo</w:t>
      </w:r>
      <w:r>
        <w:rPr>
          <w:spacing w:val="51"/>
        </w:rPr>
        <w:t xml:space="preserve"> </w:t>
      </w:r>
      <w:r>
        <w:t>plynov</w:t>
      </w:r>
      <w:r>
        <w:rPr>
          <w:spacing w:val="55"/>
        </w:rPr>
        <w:t xml:space="preserve"> </w:t>
      </w:r>
      <w:r>
        <w:t>v</w:t>
      </w:r>
      <w:r>
        <w:rPr>
          <w:spacing w:val="52"/>
        </w:rPr>
        <w:t xml:space="preserve"> </w:t>
      </w:r>
      <w:r>
        <w:t>ovzduší,</w:t>
      </w:r>
    </w:p>
    <w:p w:rsidR="007127CB" w:rsidRDefault="007127CB" w:rsidP="004902A9">
      <w:pPr>
        <w:pStyle w:val="Odsekzoznamu"/>
        <w:widowControl w:val="0"/>
        <w:numPr>
          <w:ilvl w:val="1"/>
          <w:numId w:val="5"/>
        </w:numPr>
        <w:tabs>
          <w:tab w:val="left" w:pos="1173"/>
        </w:tabs>
        <w:autoSpaceDE w:val="0"/>
        <w:autoSpaceDN w:val="0"/>
        <w:spacing w:before="3" w:after="0"/>
        <w:contextualSpacing w:val="0"/>
        <w:jc w:val="left"/>
      </w:pPr>
      <w:r>
        <w:t>emisiou</w:t>
      </w:r>
      <w:r>
        <w:rPr>
          <w:spacing w:val="59"/>
        </w:rPr>
        <w:t xml:space="preserve"> </w:t>
      </w:r>
      <w:r>
        <w:t>nebezpečného</w:t>
      </w:r>
      <w:r>
        <w:rPr>
          <w:spacing w:val="55"/>
        </w:rPr>
        <w:t xml:space="preserve"> </w:t>
      </w:r>
      <w:r>
        <w:t>žiarenia,</w:t>
      </w:r>
    </w:p>
    <w:p w:rsidR="007127CB" w:rsidRDefault="007127CB" w:rsidP="004902A9">
      <w:pPr>
        <w:pStyle w:val="Odsekzoznamu"/>
        <w:widowControl w:val="0"/>
        <w:numPr>
          <w:ilvl w:val="1"/>
          <w:numId w:val="5"/>
        </w:numPr>
        <w:tabs>
          <w:tab w:val="left" w:pos="1173"/>
        </w:tabs>
        <w:autoSpaceDE w:val="0"/>
        <w:autoSpaceDN w:val="0"/>
        <w:spacing w:before="5" w:after="0"/>
        <w:contextualSpacing w:val="0"/>
        <w:jc w:val="left"/>
      </w:pPr>
      <w:r>
        <w:t>znečistením</w:t>
      </w:r>
      <w:r>
        <w:rPr>
          <w:spacing w:val="45"/>
        </w:rPr>
        <w:t xml:space="preserve"> </w:t>
      </w:r>
      <w:r>
        <w:t>alebo</w:t>
      </w:r>
      <w:r>
        <w:rPr>
          <w:spacing w:val="49"/>
        </w:rPr>
        <w:t xml:space="preserve"> </w:t>
      </w:r>
      <w:r>
        <w:t>zamorením</w:t>
      </w:r>
      <w:r>
        <w:rPr>
          <w:spacing w:val="50"/>
        </w:rPr>
        <w:t xml:space="preserve"> </w:t>
      </w:r>
      <w:r>
        <w:t>vody</w:t>
      </w:r>
      <w:r>
        <w:rPr>
          <w:spacing w:val="41"/>
        </w:rPr>
        <w:t xml:space="preserve"> </w:t>
      </w:r>
      <w:r>
        <w:t>alebo</w:t>
      </w:r>
      <w:r>
        <w:rPr>
          <w:spacing w:val="44"/>
        </w:rPr>
        <w:t xml:space="preserve"> </w:t>
      </w:r>
      <w:r>
        <w:t>pôdy,</w:t>
      </w:r>
    </w:p>
    <w:p w:rsidR="007127CB" w:rsidRDefault="007127CB" w:rsidP="004902A9">
      <w:pPr>
        <w:pStyle w:val="Odsekzoznamu"/>
        <w:widowControl w:val="0"/>
        <w:numPr>
          <w:ilvl w:val="1"/>
          <w:numId w:val="5"/>
        </w:numPr>
        <w:tabs>
          <w:tab w:val="left" w:pos="1173"/>
        </w:tabs>
        <w:autoSpaceDE w:val="0"/>
        <w:autoSpaceDN w:val="0"/>
        <w:spacing w:before="3" w:after="0" w:line="244" w:lineRule="auto"/>
        <w:ind w:right="106" w:hanging="360"/>
        <w:contextualSpacing w:val="0"/>
        <w:jc w:val="left"/>
      </w:pPr>
      <w:r>
        <w:t>nedostatočným</w:t>
      </w:r>
      <w:r>
        <w:rPr>
          <w:spacing w:val="1"/>
        </w:rPr>
        <w:t xml:space="preserve"> </w:t>
      </w:r>
      <w:r>
        <w:t>zneškodnením</w:t>
      </w:r>
      <w:r>
        <w:rPr>
          <w:spacing w:val="1"/>
        </w:rPr>
        <w:t xml:space="preserve"> </w:t>
      </w:r>
      <w:r>
        <w:t>odpadových</w:t>
      </w:r>
      <w:r>
        <w:rPr>
          <w:spacing w:val="1"/>
        </w:rPr>
        <w:t xml:space="preserve"> </w:t>
      </w:r>
      <w:r>
        <w:t>vôd,</w:t>
      </w:r>
      <w:r>
        <w:rPr>
          <w:spacing w:val="1"/>
        </w:rPr>
        <w:t xml:space="preserve"> </w:t>
      </w:r>
      <w:r>
        <w:t>dymu</w:t>
      </w:r>
      <w:r>
        <w:rPr>
          <w:spacing w:val="1"/>
        </w:rPr>
        <w:t xml:space="preserve"> </w:t>
      </w:r>
      <w:r>
        <w:t>alebo tuhého či kvapalného</w:t>
      </w:r>
      <w:r>
        <w:rPr>
          <w:spacing w:val="-56"/>
        </w:rPr>
        <w:t xml:space="preserve"> </w:t>
      </w:r>
      <w:r>
        <w:t>odpadu,</w:t>
      </w:r>
    </w:p>
    <w:p w:rsidR="007127CB" w:rsidRDefault="007127CB" w:rsidP="004902A9">
      <w:pPr>
        <w:pStyle w:val="Odsekzoznamu"/>
        <w:widowControl w:val="0"/>
        <w:numPr>
          <w:ilvl w:val="1"/>
          <w:numId w:val="5"/>
        </w:numPr>
        <w:tabs>
          <w:tab w:val="left" w:pos="1173"/>
        </w:tabs>
        <w:autoSpaceDE w:val="0"/>
        <w:autoSpaceDN w:val="0"/>
        <w:spacing w:after="0" w:line="247" w:lineRule="exact"/>
        <w:contextualSpacing w:val="0"/>
        <w:jc w:val="left"/>
      </w:pPr>
      <w:r>
        <w:t>výskytom</w:t>
      </w:r>
      <w:r>
        <w:rPr>
          <w:spacing w:val="42"/>
        </w:rPr>
        <w:t xml:space="preserve"> </w:t>
      </w:r>
      <w:r>
        <w:t>vlhkosti</w:t>
      </w:r>
      <w:r>
        <w:rPr>
          <w:spacing w:val="40"/>
        </w:rPr>
        <w:t xml:space="preserve"> </w:t>
      </w:r>
      <w:r>
        <w:t>v</w:t>
      </w:r>
      <w:r>
        <w:rPr>
          <w:spacing w:val="39"/>
        </w:rPr>
        <w:t xml:space="preserve"> </w:t>
      </w:r>
      <w:r>
        <w:t>stavebných</w:t>
      </w:r>
      <w:r>
        <w:rPr>
          <w:spacing w:val="39"/>
        </w:rPr>
        <w:t xml:space="preserve"> </w:t>
      </w:r>
      <w:r>
        <w:t>konštrukciách</w:t>
      </w:r>
      <w:r>
        <w:rPr>
          <w:spacing w:val="38"/>
        </w:rPr>
        <w:t xml:space="preserve"> </w:t>
      </w:r>
      <w:r>
        <w:t>alebo</w:t>
      </w:r>
      <w:r>
        <w:rPr>
          <w:spacing w:val="39"/>
        </w:rPr>
        <w:t xml:space="preserve"> </w:t>
      </w:r>
      <w:r>
        <w:t>na</w:t>
      </w:r>
      <w:r>
        <w:rPr>
          <w:spacing w:val="38"/>
        </w:rPr>
        <w:t xml:space="preserve"> </w:t>
      </w:r>
      <w:r>
        <w:t>ich</w:t>
      </w:r>
      <w:r>
        <w:rPr>
          <w:spacing w:val="39"/>
        </w:rPr>
        <w:t xml:space="preserve"> </w:t>
      </w:r>
      <w:r>
        <w:t>povrchu</w:t>
      </w:r>
      <w:r>
        <w:rPr>
          <w:spacing w:val="42"/>
        </w:rPr>
        <w:t xml:space="preserve"> </w:t>
      </w:r>
      <w:r>
        <w:t>vnútri</w:t>
      </w:r>
      <w:r>
        <w:rPr>
          <w:spacing w:val="37"/>
        </w:rPr>
        <w:t xml:space="preserve"> </w:t>
      </w:r>
      <w:r>
        <w:t>stavby;</w:t>
      </w:r>
    </w:p>
    <w:p w:rsidR="007127CB" w:rsidRDefault="007127CB" w:rsidP="007127CB">
      <w:pPr>
        <w:spacing w:line="247" w:lineRule="exact"/>
        <w:sectPr w:rsidR="007127CB" w:rsidSect="007127CB">
          <w:pgSz w:w="11900" w:h="16840"/>
          <w:pgMar w:top="960" w:right="1020" w:bottom="920" w:left="1240" w:header="571" w:footer="734" w:gutter="0"/>
          <w:cols w:space="708"/>
        </w:sectPr>
      </w:pPr>
    </w:p>
    <w:p w:rsidR="007127CB" w:rsidRDefault="007127CB" w:rsidP="007127CB">
      <w:pPr>
        <w:pStyle w:val="Zkladntext"/>
        <w:spacing w:before="3"/>
        <w:rPr>
          <w:sz w:val="15"/>
        </w:rPr>
      </w:pPr>
    </w:p>
    <w:p w:rsidR="007127CB" w:rsidRDefault="007127CB" w:rsidP="004902A9">
      <w:pPr>
        <w:pStyle w:val="Odsekzoznamu"/>
        <w:widowControl w:val="0"/>
        <w:numPr>
          <w:ilvl w:val="0"/>
          <w:numId w:val="5"/>
        </w:numPr>
        <w:tabs>
          <w:tab w:val="left" w:pos="899"/>
        </w:tabs>
        <w:autoSpaceDE w:val="0"/>
        <w:autoSpaceDN w:val="0"/>
        <w:spacing w:before="97" w:after="0" w:line="242" w:lineRule="auto"/>
        <w:ind w:right="108" w:hanging="360"/>
        <w:contextualSpacing w:val="0"/>
      </w:pPr>
      <w:r>
        <w:t>nevytvorí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hľadiska</w:t>
      </w:r>
      <w:r>
        <w:rPr>
          <w:spacing w:val="1"/>
        </w:rPr>
        <w:t xml:space="preserve"> </w:t>
      </w:r>
      <w:r>
        <w:t>požiadavky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bezpečnosť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jej</w:t>
      </w:r>
      <w:r>
        <w:rPr>
          <w:spacing w:val="1"/>
        </w:rPr>
        <w:t xml:space="preserve"> </w:t>
      </w:r>
      <w:r>
        <w:t>užívaní</w:t>
      </w:r>
      <w:r>
        <w:rPr>
          <w:spacing w:val="1"/>
        </w:rPr>
        <w:t xml:space="preserve"> </w:t>
      </w:r>
      <w:r>
        <w:t>zvýšené</w:t>
      </w:r>
      <w:r>
        <w:rPr>
          <w:spacing w:val="1"/>
        </w:rPr>
        <w:t xml:space="preserve"> </w:t>
      </w:r>
      <w:r>
        <w:t>nebezpečenstvo</w:t>
      </w:r>
      <w:r>
        <w:rPr>
          <w:spacing w:val="1"/>
        </w:rPr>
        <w:t xml:space="preserve"> </w:t>
      </w:r>
      <w:r>
        <w:t>úrazu,</w:t>
      </w:r>
      <w:r>
        <w:rPr>
          <w:spacing w:val="1"/>
        </w:rPr>
        <w:t xml:space="preserve"> </w:t>
      </w:r>
      <w:r>
        <w:t>najmä</w:t>
      </w:r>
      <w:r>
        <w:rPr>
          <w:spacing w:val="1"/>
        </w:rPr>
        <w:t xml:space="preserve"> </w:t>
      </w:r>
      <w:r>
        <w:t>pošmyknutím,</w:t>
      </w:r>
      <w:r>
        <w:rPr>
          <w:spacing w:val="1"/>
        </w:rPr>
        <w:t xml:space="preserve"> </w:t>
      </w:r>
      <w:r>
        <w:t>pádom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výšky,</w:t>
      </w:r>
      <w:r>
        <w:rPr>
          <w:spacing w:val="1"/>
        </w:rPr>
        <w:t xml:space="preserve"> </w:t>
      </w:r>
      <w:r>
        <w:t>nárazom,</w:t>
      </w:r>
      <w:r>
        <w:rPr>
          <w:spacing w:val="1"/>
        </w:rPr>
        <w:t xml:space="preserve"> </w:t>
      </w:r>
      <w:r>
        <w:t>popálením,</w:t>
      </w:r>
      <w:r>
        <w:rPr>
          <w:spacing w:val="1"/>
        </w:rPr>
        <w:t xml:space="preserve"> </w:t>
      </w:r>
      <w:r>
        <w:t>elektrickým</w:t>
      </w:r>
      <w:r>
        <w:rPr>
          <w:spacing w:val="15"/>
        </w:rPr>
        <w:t xml:space="preserve"> </w:t>
      </w:r>
      <w:r>
        <w:t>prúdom</w:t>
      </w:r>
      <w:r>
        <w:rPr>
          <w:spacing w:val="16"/>
        </w:rPr>
        <w:t xml:space="preserve"> </w:t>
      </w:r>
      <w:r>
        <w:t>alebo</w:t>
      </w:r>
      <w:r>
        <w:rPr>
          <w:spacing w:val="17"/>
        </w:rPr>
        <w:t xml:space="preserve"> </w:t>
      </w:r>
      <w:r>
        <w:t>výbuchom;</w:t>
      </w:r>
    </w:p>
    <w:p w:rsidR="007127CB" w:rsidRDefault="007127CB" w:rsidP="004902A9">
      <w:pPr>
        <w:pStyle w:val="Odsekzoznamu"/>
        <w:widowControl w:val="0"/>
        <w:numPr>
          <w:ilvl w:val="0"/>
          <w:numId w:val="5"/>
        </w:numPr>
        <w:tabs>
          <w:tab w:val="left" w:pos="899"/>
        </w:tabs>
        <w:autoSpaceDE w:val="0"/>
        <w:autoSpaceDN w:val="0"/>
        <w:spacing w:before="124" w:after="0" w:line="244" w:lineRule="auto"/>
        <w:ind w:right="105" w:hanging="360"/>
        <w:contextualSpacing w:val="0"/>
      </w:pPr>
      <w:r>
        <w:t>nespôsobí z hľadiska požiadavky ochrany pred hlukom, že hluk</w:t>
      </w:r>
      <w:r>
        <w:rPr>
          <w:spacing w:val="1"/>
        </w:rPr>
        <w:t xml:space="preserve"> </w:t>
      </w:r>
      <w:r>
        <w:t>vnímaný užívateľmi</w:t>
      </w:r>
      <w:r>
        <w:rPr>
          <w:spacing w:val="1"/>
        </w:rPr>
        <w:t xml:space="preserve"> </w:t>
      </w:r>
      <w:r>
        <w:t>stavby a</w:t>
      </w:r>
      <w:r>
        <w:rPr>
          <w:spacing w:val="58"/>
        </w:rPr>
        <w:t xml:space="preserve"> </w:t>
      </w:r>
      <w:r>
        <w:t>osobami</w:t>
      </w:r>
      <w:r>
        <w:rPr>
          <w:spacing w:val="58"/>
        </w:rPr>
        <w:t xml:space="preserve"> </w:t>
      </w:r>
      <w:r>
        <w:t>v jej blízkosti nebude</w:t>
      </w:r>
      <w:r>
        <w:rPr>
          <w:spacing w:val="59"/>
        </w:rPr>
        <w:t xml:space="preserve"> </w:t>
      </w:r>
      <w:r>
        <w:t>možné</w:t>
      </w:r>
      <w:r>
        <w:rPr>
          <w:spacing w:val="58"/>
        </w:rPr>
        <w:t xml:space="preserve"> </w:t>
      </w:r>
      <w:r>
        <w:t>udržať</w:t>
      </w:r>
      <w:r>
        <w:rPr>
          <w:spacing w:val="59"/>
        </w:rPr>
        <w:t xml:space="preserve"> </w:t>
      </w:r>
      <w:r>
        <w:t>na</w:t>
      </w:r>
      <w:r>
        <w:rPr>
          <w:spacing w:val="58"/>
        </w:rPr>
        <w:t xml:space="preserve"> </w:t>
      </w:r>
      <w:r>
        <w:t>úrovni,</w:t>
      </w:r>
      <w:r>
        <w:rPr>
          <w:spacing w:val="59"/>
        </w:rPr>
        <w:t xml:space="preserve"> </w:t>
      </w:r>
      <w:r>
        <w:t>ktorá</w:t>
      </w:r>
      <w:r>
        <w:rPr>
          <w:spacing w:val="58"/>
        </w:rPr>
        <w:t xml:space="preserve"> </w:t>
      </w:r>
      <w:r>
        <w:t>neohrozuje</w:t>
      </w:r>
      <w:r>
        <w:rPr>
          <w:spacing w:val="1"/>
        </w:rPr>
        <w:t xml:space="preserve"> </w:t>
      </w:r>
      <w:r>
        <w:t>ich</w:t>
      </w:r>
      <w:r>
        <w:rPr>
          <w:spacing w:val="40"/>
        </w:rPr>
        <w:t xml:space="preserve"> </w:t>
      </w:r>
      <w:r>
        <w:t>zdravie</w:t>
      </w:r>
      <w:r>
        <w:rPr>
          <w:spacing w:val="37"/>
        </w:rPr>
        <w:t xml:space="preserve"> </w:t>
      </w:r>
      <w:r>
        <w:t>a</w:t>
      </w:r>
      <w:r>
        <w:rPr>
          <w:spacing w:val="41"/>
        </w:rPr>
        <w:t xml:space="preserve"> </w:t>
      </w:r>
      <w:r>
        <w:t>dovoľuje</w:t>
      </w:r>
      <w:r>
        <w:rPr>
          <w:spacing w:val="41"/>
        </w:rPr>
        <w:t xml:space="preserve"> </w:t>
      </w:r>
      <w:r>
        <w:t>im</w:t>
      </w:r>
      <w:r>
        <w:rPr>
          <w:spacing w:val="38"/>
        </w:rPr>
        <w:t xml:space="preserve"> </w:t>
      </w:r>
      <w:r>
        <w:t>pracovať,</w:t>
      </w:r>
      <w:r>
        <w:rPr>
          <w:spacing w:val="42"/>
        </w:rPr>
        <w:t xml:space="preserve"> </w:t>
      </w:r>
      <w:r>
        <w:t>odpočívať</w:t>
      </w:r>
      <w:r>
        <w:rPr>
          <w:spacing w:val="40"/>
        </w:rPr>
        <w:t xml:space="preserve"> </w:t>
      </w:r>
      <w:r>
        <w:t>a</w:t>
      </w:r>
      <w:r>
        <w:rPr>
          <w:spacing w:val="41"/>
        </w:rPr>
        <w:t xml:space="preserve"> </w:t>
      </w:r>
      <w:r>
        <w:t>spať</w:t>
      </w:r>
      <w:r>
        <w:rPr>
          <w:spacing w:val="42"/>
        </w:rPr>
        <w:t xml:space="preserve"> </w:t>
      </w:r>
      <w:r>
        <w:t>v</w:t>
      </w:r>
      <w:r>
        <w:rPr>
          <w:spacing w:val="34"/>
        </w:rPr>
        <w:t xml:space="preserve"> </w:t>
      </w:r>
      <w:r>
        <w:t>uspokojivých</w:t>
      </w:r>
      <w:r>
        <w:rPr>
          <w:spacing w:val="37"/>
        </w:rPr>
        <w:t xml:space="preserve"> </w:t>
      </w:r>
      <w:r>
        <w:t>podmienkach;</w:t>
      </w:r>
    </w:p>
    <w:p w:rsidR="007127CB" w:rsidRDefault="007127CB" w:rsidP="004902A9">
      <w:pPr>
        <w:pStyle w:val="Odsekzoznamu"/>
        <w:widowControl w:val="0"/>
        <w:numPr>
          <w:ilvl w:val="0"/>
          <w:numId w:val="5"/>
        </w:numPr>
        <w:tabs>
          <w:tab w:val="left" w:pos="899"/>
        </w:tabs>
        <w:autoSpaceDE w:val="0"/>
        <w:autoSpaceDN w:val="0"/>
        <w:spacing w:before="117" w:after="0" w:line="244" w:lineRule="auto"/>
        <w:ind w:right="107" w:hanging="360"/>
        <w:contextualSpacing w:val="0"/>
      </w:pPr>
      <w:r>
        <w:t>umožni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hľadiska</w:t>
      </w:r>
      <w:r>
        <w:rPr>
          <w:spacing w:val="1"/>
        </w:rPr>
        <w:t xml:space="preserve"> </w:t>
      </w:r>
      <w:r>
        <w:t>požiadavky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úsporu</w:t>
      </w:r>
      <w:r>
        <w:rPr>
          <w:spacing w:val="1"/>
        </w:rPr>
        <w:t xml:space="preserve"> </w:t>
      </w:r>
      <w:r>
        <w:t>energie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ochranu</w:t>
      </w:r>
      <w:r>
        <w:rPr>
          <w:spacing w:val="1"/>
        </w:rPr>
        <w:t xml:space="preserve"> </w:t>
      </w:r>
      <w:r>
        <w:t>tepla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stavbe</w:t>
      </w:r>
      <w:r>
        <w:rPr>
          <w:spacing w:val="1"/>
        </w:rPr>
        <w:t xml:space="preserve"> </w:t>
      </w:r>
      <w:r>
        <w:t>také</w:t>
      </w:r>
      <w:r>
        <w:rPr>
          <w:spacing w:val="1"/>
        </w:rPr>
        <w:t xml:space="preserve"> </w:t>
      </w:r>
      <w:r>
        <w:t>vykurovanie,</w:t>
      </w:r>
      <w:r>
        <w:rPr>
          <w:spacing w:val="1"/>
        </w:rPr>
        <w:t xml:space="preserve"> </w:t>
      </w:r>
      <w:r>
        <w:t>chladenie</w:t>
      </w:r>
      <w:r>
        <w:rPr>
          <w:spacing w:val="1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vetranie,</w:t>
      </w:r>
      <w:r>
        <w:rPr>
          <w:spacing w:val="58"/>
        </w:rPr>
        <w:t xml:space="preserve"> </w:t>
      </w:r>
      <w:r>
        <w:t>že</w:t>
      </w:r>
      <w:r>
        <w:rPr>
          <w:spacing w:val="59"/>
        </w:rPr>
        <w:t xml:space="preserve"> </w:t>
      </w:r>
      <w:r>
        <w:t>energia</w:t>
      </w:r>
      <w:r>
        <w:rPr>
          <w:spacing w:val="58"/>
        </w:rPr>
        <w:t xml:space="preserve"> </w:t>
      </w:r>
      <w:r>
        <w:t>spotrebovaná</w:t>
      </w:r>
      <w:r>
        <w:rPr>
          <w:spacing w:val="59"/>
        </w:rPr>
        <w:t xml:space="preserve"> </w:t>
      </w:r>
      <w:r>
        <w:t>pri</w:t>
      </w:r>
      <w:r>
        <w:rPr>
          <w:spacing w:val="58"/>
        </w:rPr>
        <w:t xml:space="preserve"> </w:t>
      </w:r>
      <w:r>
        <w:t>prevádzke</w:t>
      </w:r>
      <w:r>
        <w:rPr>
          <w:spacing w:val="59"/>
        </w:rPr>
        <w:t xml:space="preserve"> </w:t>
      </w:r>
      <w:r>
        <w:t>je</w:t>
      </w:r>
      <w:r>
        <w:rPr>
          <w:spacing w:val="58"/>
        </w:rPr>
        <w:t xml:space="preserve"> </w:t>
      </w:r>
      <w:r>
        <w:t>nízka</w:t>
      </w:r>
      <w:r>
        <w:rPr>
          <w:spacing w:val="1"/>
        </w:rPr>
        <w:t xml:space="preserve"> </w:t>
      </w:r>
      <w:r>
        <w:t>vo</w:t>
      </w:r>
      <w:r>
        <w:rPr>
          <w:spacing w:val="33"/>
        </w:rPr>
        <w:t xml:space="preserve"> </w:t>
      </w:r>
      <w:r>
        <w:t>vzťahu</w:t>
      </w:r>
      <w:r>
        <w:rPr>
          <w:spacing w:val="26"/>
        </w:rPr>
        <w:t xml:space="preserve"> </w:t>
      </w:r>
      <w:r>
        <w:t>ku</w:t>
      </w:r>
      <w:r>
        <w:rPr>
          <w:spacing w:val="25"/>
        </w:rPr>
        <w:t xml:space="preserve"> </w:t>
      </w:r>
      <w:r>
        <w:t>klimatickým</w:t>
      </w:r>
      <w:r>
        <w:rPr>
          <w:spacing w:val="31"/>
        </w:rPr>
        <w:t xml:space="preserve"> </w:t>
      </w:r>
      <w:r>
        <w:t>podmienkam</w:t>
      </w:r>
      <w:r>
        <w:rPr>
          <w:spacing w:val="27"/>
        </w:rPr>
        <w:t xml:space="preserve"> </w:t>
      </w:r>
      <w:r>
        <w:t>miesta</w:t>
      </w:r>
      <w:r>
        <w:rPr>
          <w:spacing w:val="26"/>
        </w:rPr>
        <w:t xml:space="preserve"> </w:t>
      </w:r>
      <w:r>
        <w:t>stavby</w:t>
      </w:r>
      <w:r>
        <w:rPr>
          <w:spacing w:val="26"/>
        </w:rPr>
        <w:t xml:space="preserve"> </w:t>
      </w:r>
      <w:r>
        <w:t>a</w:t>
      </w:r>
      <w:r>
        <w:rPr>
          <w:spacing w:val="25"/>
        </w:rPr>
        <w:t xml:space="preserve"> </w:t>
      </w:r>
      <w:r>
        <w:t>k</w:t>
      </w:r>
      <w:r>
        <w:rPr>
          <w:spacing w:val="31"/>
        </w:rPr>
        <w:t xml:space="preserve"> </w:t>
      </w:r>
      <w:r>
        <w:t>požiadavkám</w:t>
      </w:r>
      <w:r>
        <w:rPr>
          <w:spacing w:val="27"/>
        </w:rPr>
        <w:t xml:space="preserve"> </w:t>
      </w:r>
      <w:r>
        <w:t>jej</w:t>
      </w:r>
      <w:r>
        <w:rPr>
          <w:spacing w:val="29"/>
        </w:rPr>
        <w:t xml:space="preserve"> </w:t>
      </w:r>
      <w:r>
        <w:t>užívateľov.</w:t>
      </w:r>
    </w:p>
    <w:p w:rsidR="00FD0735" w:rsidRDefault="00FD0735" w:rsidP="00FD0735"/>
    <w:p w:rsidR="007127CB" w:rsidRDefault="007127CB" w:rsidP="00FD0735">
      <w:r>
        <w:t>Zákon</w:t>
      </w:r>
      <w:r>
        <w:rPr>
          <w:spacing w:val="1"/>
        </w:rPr>
        <w:t xml:space="preserve"> </w:t>
      </w:r>
      <w:r>
        <w:t>č.</w:t>
      </w:r>
      <w:r>
        <w:rPr>
          <w:spacing w:val="1"/>
        </w:rPr>
        <w:t xml:space="preserve"> </w:t>
      </w:r>
      <w:r>
        <w:t>416/2004</w:t>
      </w:r>
      <w:r>
        <w:rPr>
          <w:spacing w:val="1"/>
        </w:rPr>
        <w:t xml:space="preserve"> </w:t>
      </w:r>
      <w:r>
        <w:t>Z.</w:t>
      </w:r>
      <w:r>
        <w:rPr>
          <w:spacing w:val="1"/>
        </w:rPr>
        <w:t xml:space="preserve"> </w:t>
      </w:r>
      <w:r>
        <w:t>z.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Úradnom</w:t>
      </w:r>
      <w:r>
        <w:rPr>
          <w:spacing w:val="1"/>
        </w:rPr>
        <w:t xml:space="preserve"> </w:t>
      </w:r>
      <w:r>
        <w:t>vestníku</w:t>
      </w:r>
      <w:r>
        <w:rPr>
          <w:spacing w:val="1"/>
        </w:rPr>
        <w:t xml:space="preserve"> </w:t>
      </w:r>
      <w:r>
        <w:t>európskych</w:t>
      </w:r>
      <w:r>
        <w:rPr>
          <w:spacing w:val="1"/>
        </w:rPr>
        <w:t xml:space="preserve"> </w:t>
      </w:r>
      <w:r>
        <w:t>spoločenstiev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praxi</w:t>
      </w:r>
      <w:r>
        <w:rPr>
          <w:spacing w:val="1"/>
        </w:rPr>
        <w:t xml:space="preserve"> </w:t>
      </w:r>
      <w:r>
        <w:t>znamená</w:t>
      </w:r>
      <w:r>
        <w:rPr>
          <w:spacing w:val="1"/>
        </w:rPr>
        <w:t xml:space="preserve"> </w:t>
      </w:r>
      <w:r>
        <w:t>povinnosť</w:t>
      </w:r>
      <w:r>
        <w:rPr>
          <w:spacing w:val="1"/>
        </w:rPr>
        <w:t xml:space="preserve"> </w:t>
      </w:r>
      <w:r>
        <w:t>zodpovedných</w:t>
      </w:r>
      <w:r>
        <w:rPr>
          <w:spacing w:val="58"/>
        </w:rPr>
        <w:t xml:space="preserve"> </w:t>
      </w:r>
      <w:r>
        <w:t>predstaviteľov - národných autorít SR akými sú</w:t>
      </w:r>
      <w:r>
        <w:rPr>
          <w:spacing w:val="58"/>
        </w:rPr>
        <w:t xml:space="preserve"> </w:t>
      </w:r>
      <w:r>
        <w:t>SÚTN a</w:t>
      </w:r>
      <w:r>
        <w:rPr>
          <w:spacing w:val="59"/>
        </w:rPr>
        <w:t xml:space="preserve"> </w:t>
      </w:r>
      <w:r>
        <w:t>MD</w:t>
      </w:r>
      <w:r>
        <w:rPr>
          <w:spacing w:val="58"/>
        </w:rPr>
        <w:t xml:space="preserve"> </w:t>
      </w:r>
      <w:r>
        <w:t>SR</w:t>
      </w:r>
      <w:r>
        <w:rPr>
          <w:spacing w:val="1"/>
        </w:rPr>
        <w:t xml:space="preserve"> </w:t>
      </w:r>
      <w:r>
        <w:t>aby</w:t>
      </w:r>
      <w:r>
        <w:rPr>
          <w:spacing w:val="1"/>
        </w:rPr>
        <w:t xml:space="preserve"> </w:t>
      </w:r>
      <w:r>
        <w:t>príslušné</w:t>
      </w:r>
      <w:r>
        <w:rPr>
          <w:spacing w:val="1"/>
        </w:rPr>
        <w:t xml:space="preserve"> </w:t>
      </w:r>
      <w:r>
        <w:t>technické</w:t>
      </w:r>
      <w:r>
        <w:rPr>
          <w:spacing w:val="1"/>
        </w:rPr>
        <w:t xml:space="preserve"> </w:t>
      </w:r>
      <w:r>
        <w:t>normy</w:t>
      </w:r>
      <w:r>
        <w:rPr>
          <w:spacing w:val="1"/>
        </w:rPr>
        <w:t xml:space="preserve"> </w:t>
      </w:r>
      <w:r>
        <w:t>EÚ</w:t>
      </w:r>
      <w:r>
        <w:rPr>
          <w:spacing w:val="1"/>
        </w:rPr>
        <w:t xml:space="preserve"> </w:t>
      </w:r>
      <w:r>
        <w:t>preberali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práva</w:t>
      </w:r>
      <w:r>
        <w:rPr>
          <w:spacing w:val="1"/>
        </w:rPr>
        <w:t xml:space="preserve"> </w:t>
      </w:r>
      <w:r>
        <w:t>SR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lehotách</w:t>
      </w:r>
      <w:r>
        <w:rPr>
          <w:spacing w:val="1"/>
        </w:rPr>
        <w:t xml:space="preserve"> </w:t>
      </w:r>
      <w:r>
        <w:t>určených</w:t>
      </w:r>
      <w:r>
        <w:rPr>
          <w:spacing w:val="1"/>
        </w:rPr>
        <w:t xml:space="preserve"> </w:t>
      </w:r>
      <w:r>
        <w:t>týmto</w:t>
      </w:r>
      <w:r>
        <w:rPr>
          <w:spacing w:val="1"/>
        </w:rPr>
        <w:t xml:space="preserve"> </w:t>
      </w:r>
      <w:r>
        <w:t>dokumentom</w:t>
      </w:r>
      <w:r>
        <w:rPr>
          <w:spacing w:val="15"/>
        </w:rPr>
        <w:t xml:space="preserve"> </w:t>
      </w:r>
      <w:r>
        <w:t>európskych</w:t>
      </w:r>
      <w:r>
        <w:rPr>
          <w:spacing w:val="18"/>
        </w:rPr>
        <w:t xml:space="preserve"> </w:t>
      </w:r>
      <w:r>
        <w:t>spoločenstiev.</w:t>
      </w:r>
    </w:p>
    <w:p w:rsidR="007127CB" w:rsidRDefault="007127CB" w:rsidP="00FD0735">
      <w:r>
        <w:t>Ostatné</w:t>
      </w:r>
      <w:r>
        <w:rPr>
          <w:spacing w:val="1"/>
        </w:rPr>
        <w:t xml:space="preserve"> </w:t>
      </w:r>
      <w:r>
        <w:t>technické</w:t>
      </w:r>
      <w:r>
        <w:rPr>
          <w:spacing w:val="1"/>
        </w:rPr>
        <w:t xml:space="preserve"> </w:t>
      </w:r>
      <w:r>
        <w:t>normy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všeobecné</w:t>
      </w:r>
      <w:r>
        <w:rPr>
          <w:spacing w:val="1"/>
        </w:rPr>
        <w:t xml:space="preserve"> </w:t>
      </w:r>
      <w:r>
        <w:t>záväzné</w:t>
      </w:r>
      <w:r>
        <w:rPr>
          <w:spacing w:val="1"/>
        </w:rPr>
        <w:t xml:space="preserve"> </w:t>
      </w:r>
      <w:r>
        <w:t>predpisy</w:t>
      </w:r>
      <w:r>
        <w:rPr>
          <w:spacing w:val="1"/>
        </w:rPr>
        <w:t xml:space="preserve"> </w:t>
      </w:r>
      <w:r>
        <w:t>rezortov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ostatných</w:t>
      </w:r>
      <w:r>
        <w:rPr>
          <w:spacing w:val="1"/>
        </w:rPr>
        <w:t xml:space="preserve"> </w:t>
      </w:r>
      <w:r>
        <w:t>ústredných</w:t>
      </w:r>
      <w:r>
        <w:rPr>
          <w:spacing w:val="1"/>
        </w:rPr>
        <w:t xml:space="preserve"> </w:t>
      </w:r>
      <w:r>
        <w:t>orgánov</w:t>
      </w:r>
      <w:r>
        <w:rPr>
          <w:spacing w:val="35"/>
        </w:rPr>
        <w:t xml:space="preserve"> </w:t>
      </w:r>
      <w:r>
        <w:t>štátnej</w:t>
      </w:r>
      <w:r>
        <w:rPr>
          <w:spacing w:val="38"/>
        </w:rPr>
        <w:t xml:space="preserve"> </w:t>
      </w:r>
      <w:r>
        <w:t>správy,</w:t>
      </w:r>
      <w:r>
        <w:rPr>
          <w:spacing w:val="37"/>
        </w:rPr>
        <w:t xml:space="preserve"> </w:t>
      </w:r>
      <w:r>
        <w:t>ktoré</w:t>
      </w:r>
      <w:r>
        <w:rPr>
          <w:spacing w:val="36"/>
        </w:rPr>
        <w:t xml:space="preserve"> </w:t>
      </w:r>
      <w:r>
        <w:t>majú</w:t>
      </w:r>
      <w:r>
        <w:rPr>
          <w:spacing w:val="35"/>
        </w:rPr>
        <w:t xml:space="preserve"> </w:t>
      </w:r>
      <w:r>
        <w:t>súvislosť</w:t>
      </w:r>
      <w:r>
        <w:rPr>
          <w:spacing w:val="41"/>
        </w:rPr>
        <w:t xml:space="preserve"> </w:t>
      </w:r>
      <w:r>
        <w:t>s</w:t>
      </w:r>
      <w:r>
        <w:rPr>
          <w:spacing w:val="36"/>
        </w:rPr>
        <w:t xml:space="preserve"> </w:t>
      </w:r>
      <w:r>
        <w:t>týmito</w:t>
      </w:r>
      <w:r>
        <w:rPr>
          <w:spacing w:val="35"/>
        </w:rPr>
        <w:t xml:space="preserve"> </w:t>
      </w:r>
      <w:r>
        <w:t>TKP</w:t>
      </w:r>
      <w:r>
        <w:rPr>
          <w:spacing w:val="35"/>
        </w:rPr>
        <w:t xml:space="preserve"> </w:t>
      </w:r>
      <w:r>
        <w:t>sú</w:t>
      </w:r>
      <w:r>
        <w:rPr>
          <w:spacing w:val="38"/>
        </w:rPr>
        <w:t xml:space="preserve"> </w:t>
      </w:r>
      <w:r>
        <w:t>prehľadne</w:t>
      </w:r>
      <w:r>
        <w:rPr>
          <w:spacing w:val="38"/>
        </w:rPr>
        <w:t xml:space="preserve"> </w:t>
      </w:r>
      <w:r>
        <w:t>uvedené</w:t>
      </w:r>
      <w:r>
        <w:rPr>
          <w:spacing w:val="38"/>
        </w:rPr>
        <w:t xml:space="preserve"> </w:t>
      </w:r>
      <w:r>
        <w:t>v</w:t>
      </w:r>
      <w:r w:rsidR="006C6F8E">
        <w:rPr>
          <w:spacing w:val="36"/>
        </w:rPr>
        <w:t> </w:t>
      </w:r>
      <w:r>
        <w:t>kapitole</w:t>
      </w:r>
      <w:r w:rsidR="006C6F8E">
        <w:t xml:space="preserve"> </w:t>
      </w:r>
      <w:r>
        <w:t>1.1</w:t>
      </w:r>
      <w:r>
        <w:rPr>
          <w:spacing w:val="31"/>
        </w:rPr>
        <w:t xml:space="preserve"> </w:t>
      </w:r>
      <w:r>
        <w:t>týchto</w:t>
      </w:r>
      <w:r>
        <w:rPr>
          <w:spacing w:val="32"/>
        </w:rPr>
        <w:t xml:space="preserve"> </w:t>
      </w:r>
      <w:r>
        <w:t>TKP.</w:t>
      </w:r>
    </w:p>
    <w:p w:rsidR="007127CB" w:rsidRDefault="007127CB" w:rsidP="00FD0735">
      <w:pPr>
        <w:pStyle w:val="Nadpis3"/>
      </w:pPr>
      <w:bookmarkStart w:id="42" w:name="_TOC_250121"/>
      <w:bookmarkStart w:id="43" w:name="_Toc178188191"/>
      <w:r>
        <w:t>Technické</w:t>
      </w:r>
      <w:r>
        <w:rPr>
          <w:spacing w:val="42"/>
        </w:rPr>
        <w:t xml:space="preserve"> </w:t>
      </w:r>
      <w:r>
        <w:t>špecifikácie</w:t>
      </w:r>
      <w:r>
        <w:rPr>
          <w:spacing w:val="42"/>
        </w:rPr>
        <w:t xml:space="preserve"> </w:t>
      </w:r>
      <w:r>
        <w:t>a</w:t>
      </w:r>
      <w:r>
        <w:rPr>
          <w:spacing w:val="47"/>
        </w:rPr>
        <w:t xml:space="preserve"> </w:t>
      </w:r>
      <w:r>
        <w:t>ostatné</w:t>
      </w:r>
      <w:r>
        <w:rPr>
          <w:spacing w:val="46"/>
        </w:rPr>
        <w:t xml:space="preserve"> </w:t>
      </w:r>
      <w:r>
        <w:t>technické</w:t>
      </w:r>
      <w:r>
        <w:rPr>
          <w:spacing w:val="47"/>
        </w:rPr>
        <w:t xml:space="preserve"> </w:t>
      </w:r>
      <w:r>
        <w:t>normy</w:t>
      </w:r>
      <w:r>
        <w:rPr>
          <w:spacing w:val="39"/>
        </w:rPr>
        <w:t xml:space="preserve"> </w:t>
      </w:r>
      <w:r>
        <w:t>a</w:t>
      </w:r>
      <w:r w:rsidR="00C46F57">
        <w:t xml:space="preserve"> </w:t>
      </w:r>
      <w:r>
        <w:rPr>
          <w:spacing w:val="-64"/>
        </w:rPr>
        <w:t xml:space="preserve"> </w:t>
      </w:r>
      <w:bookmarkEnd w:id="42"/>
      <w:r>
        <w:t>predpisy</w:t>
      </w:r>
      <w:bookmarkEnd w:id="43"/>
    </w:p>
    <w:p w:rsidR="007127CB" w:rsidRDefault="007127CB" w:rsidP="006C6F8E">
      <w:r>
        <w:t>Všeobecné</w:t>
      </w:r>
      <w:r>
        <w:rPr>
          <w:spacing w:val="59"/>
        </w:rPr>
        <w:t xml:space="preserve"> </w:t>
      </w:r>
      <w:r>
        <w:t>technické</w:t>
      </w:r>
      <w:r>
        <w:rPr>
          <w:spacing w:val="59"/>
        </w:rPr>
        <w:t xml:space="preserve"> </w:t>
      </w:r>
      <w:r>
        <w:t>požiadavky</w:t>
      </w:r>
      <w:r>
        <w:rPr>
          <w:spacing w:val="59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výrobky,</w:t>
      </w:r>
      <w:r>
        <w:rPr>
          <w:spacing w:val="59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technické</w:t>
      </w:r>
      <w:r>
        <w:rPr>
          <w:spacing w:val="59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technicko-organizačné</w:t>
      </w:r>
      <w:r>
        <w:rPr>
          <w:spacing w:val="1"/>
        </w:rPr>
        <w:t xml:space="preserve"> </w:t>
      </w:r>
      <w:r>
        <w:t>činnosti určujú technické normy (súpis noriem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predpisov a</w:t>
      </w:r>
      <w:r>
        <w:rPr>
          <w:spacing w:val="1"/>
        </w:rPr>
        <w:t xml:space="preserve"> </w:t>
      </w:r>
      <w:r>
        <w:t>odkazy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ne sú</w:t>
      </w:r>
      <w:r>
        <w:rPr>
          <w:spacing w:val="1"/>
        </w:rPr>
        <w:t xml:space="preserve"> </w:t>
      </w:r>
      <w:r>
        <w:t>uvedené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jednotlivých</w:t>
      </w:r>
      <w:r>
        <w:rPr>
          <w:spacing w:val="1"/>
        </w:rPr>
        <w:t xml:space="preserve"> </w:t>
      </w:r>
      <w:r>
        <w:t>častiach kapitol TKP),</w:t>
      </w:r>
      <w:r>
        <w:rPr>
          <w:spacing w:val="1"/>
        </w:rPr>
        <w:t xml:space="preserve"> </w:t>
      </w:r>
      <w:r>
        <w:t>pokiaľ</w:t>
      </w:r>
      <w:r>
        <w:rPr>
          <w:spacing w:val="1"/>
        </w:rPr>
        <w:t xml:space="preserve"> </w:t>
      </w:r>
      <w:r>
        <w:t>v TKP nie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uvedené</w:t>
      </w:r>
      <w:r>
        <w:rPr>
          <w:spacing w:val="1"/>
        </w:rPr>
        <w:t xml:space="preserve"> </w:t>
      </w:r>
      <w:r>
        <w:t>inak. Tieto</w:t>
      </w:r>
      <w:r>
        <w:rPr>
          <w:spacing w:val="58"/>
        </w:rPr>
        <w:t xml:space="preserve"> </w:t>
      </w:r>
      <w:r>
        <w:t>odlišnosti však</w:t>
      </w:r>
      <w:r>
        <w:rPr>
          <w:spacing w:val="1"/>
        </w:rPr>
        <w:t xml:space="preserve"> </w:t>
      </w:r>
      <w:r>
        <w:t>nesmú znížiť parametre uvedené v norme. Podpísaním Zmluvy o Dielo oboma zúčastnenými</w:t>
      </w:r>
      <w:r>
        <w:rPr>
          <w:spacing w:val="1"/>
        </w:rPr>
        <w:t xml:space="preserve"> </w:t>
      </w:r>
      <w:r>
        <w:t>stranami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výstavbe,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stávajú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danú</w:t>
      </w:r>
      <w:r>
        <w:rPr>
          <w:spacing w:val="1"/>
        </w:rPr>
        <w:t xml:space="preserve"> </w:t>
      </w:r>
      <w:r>
        <w:t>stavbu</w:t>
      </w:r>
      <w:r>
        <w:rPr>
          <w:spacing w:val="1"/>
        </w:rPr>
        <w:t xml:space="preserve"> </w:t>
      </w:r>
      <w:r>
        <w:t>záväzné,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neoddeliteľná</w:t>
      </w:r>
      <w:r>
        <w:rPr>
          <w:spacing w:val="58"/>
        </w:rPr>
        <w:t xml:space="preserve"> </w:t>
      </w:r>
      <w:r>
        <w:t>súčasť</w:t>
      </w:r>
      <w:r>
        <w:rPr>
          <w:spacing w:val="1"/>
        </w:rPr>
        <w:t xml:space="preserve"> </w:t>
      </w:r>
      <w:r>
        <w:t>zmluvného</w:t>
      </w:r>
      <w:r>
        <w:rPr>
          <w:spacing w:val="16"/>
        </w:rPr>
        <w:t xml:space="preserve"> </w:t>
      </w:r>
      <w:r>
        <w:t>vzťahu.</w:t>
      </w:r>
    </w:p>
    <w:p w:rsidR="007127CB" w:rsidRDefault="007127CB" w:rsidP="006C6F8E">
      <w:r>
        <w:t>V</w:t>
      </w:r>
      <w:r>
        <w:rPr>
          <w:spacing w:val="1"/>
        </w:rPr>
        <w:t xml:space="preserve"> </w:t>
      </w:r>
      <w:r>
        <w:t>čase</w:t>
      </w:r>
      <w:r>
        <w:rPr>
          <w:spacing w:val="1"/>
        </w:rPr>
        <w:t xml:space="preserve"> </w:t>
      </w:r>
      <w:r>
        <w:t>realizácie</w:t>
      </w:r>
      <w:r>
        <w:rPr>
          <w:spacing w:val="1"/>
        </w:rPr>
        <w:t xml:space="preserve"> </w:t>
      </w:r>
      <w:r>
        <w:t>stavebného</w:t>
      </w:r>
      <w:r>
        <w:rPr>
          <w:spacing w:val="1"/>
        </w:rPr>
        <w:t xml:space="preserve"> </w:t>
      </w:r>
      <w:r>
        <w:t>diela</w:t>
      </w:r>
      <w:r>
        <w:rPr>
          <w:spacing w:val="1"/>
        </w:rPr>
        <w:t xml:space="preserve"> </w:t>
      </w:r>
      <w:r>
        <w:t>však</w:t>
      </w:r>
      <w:r>
        <w:rPr>
          <w:spacing w:val="1"/>
        </w:rPr>
        <w:t xml:space="preserve"> </w:t>
      </w:r>
      <w:r>
        <w:t>môžu</w:t>
      </w:r>
      <w:r>
        <w:rPr>
          <w:spacing w:val="1"/>
        </w:rPr>
        <w:t xml:space="preserve"> </w:t>
      </w:r>
      <w:r>
        <w:t>nastať</w:t>
      </w:r>
      <w:r>
        <w:rPr>
          <w:spacing w:val="1"/>
        </w:rPr>
        <w:t xml:space="preserve"> </w:t>
      </w:r>
      <w:r>
        <w:t>situácie,</w:t>
      </w:r>
      <w:r>
        <w:rPr>
          <w:spacing w:val="1"/>
        </w:rPr>
        <w:t xml:space="preserve"> </w:t>
      </w:r>
      <w:r>
        <w:t>keď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účinnosti</w:t>
      </w:r>
      <w:r>
        <w:rPr>
          <w:spacing w:val="1"/>
        </w:rPr>
        <w:t xml:space="preserve"> </w:t>
      </w:r>
      <w:r>
        <w:t>vstupuje</w:t>
      </w:r>
      <w:r>
        <w:rPr>
          <w:spacing w:val="1"/>
        </w:rPr>
        <w:t xml:space="preserve"> </w:t>
      </w:r>
      <w:r>
        <w:t>európska technická</w:t>
      </w:r>
      <w:r>
        <w:rPr>
          <w:spacing w:val="1"/>
        </w:rPr>
        <w:t xml:space="preserve"> </w:t>
      </w:r>
      <w:r>
        <w:t>špecifikácia (ďalej tiež „TŠ“),</w:t>
      </w:r>
      <w:r>
        <w:rPr>
          <w:spacing w:val="1"/>
        </w:rPr>
        <w:t xml:space="preserve"> </w:t>
      </w:r>
      <w:r>
        <w:t>znamená to</w:t>
      </w:r>
      <w:r>
        <w:rPr>
          <w:spacing w:val="58"/>
        </w:rPr>
        <w:t xml:space="preserve"> </w:t>
      </w:r>
      <w:r>
        <w:t>že</w:t>
      </w:r>
      <w:r>
        <w:rPr>
          <w:spacing w:val="58"/>
        </w:rPr>
        <w:t xml:space="preserve"> </w:t>
      </w:r>
      <w:r>
        <w:t>príslušná</w:t>
      </w:r>
      <w:r>
        <w:rPr>
          <w:spacing w:val="59"/>
        </w:rPr>
        <w:t xml:space="preserve"> </w:t>
      </w:r>
      <w:r>
        <w:t>výrobková norma</w:t>
      </w:r>
      <w:r>
        <w:rPr>
          <w:spacing w:val="1"/>
        </w:rPr>
        <w:t xml:space="preserve"> </w:t>
      </w:r>
      <w:r>
        <w:t>má Komisiou európskej únie -EK stanovené koexistenčné obdobie. Môže to vyvolať zmenu</w:t>
      </w:r>
      <w:r>
        <w:rPr>
          <w:spacing w:val="1"/>
        </w:rPr>
        <w:t xml:space="preserve"> </w:t>
      </w:r>
      <w:r>
        <w:t>zmluvného</w:t>
      </w:r>
      <w:r>
        <w:rPr>
          <w:spacing w:val="1"/>
        </w:rPr>
        <w:t xml:space="preserve"> </w:t>
      </w:r>
      <w:r>
        <w:t>vzťahu</w:t>
      </w:r>
      <w:r>
        <w:rPr>
          <w:spacing w:val="1"/>
        </w:rPr>
        <w:t xml:space="preserve"> </w:t>
      </w:r>
      <w:r>
        <w:t>ktorý</w:t>
      </w:r>
      <w:r>
        <w:rPr>
          <w:spacing w:val="59"/>
        </w:rPr>
        <w:t xml:space="preserve"> </w:t>
      </w:r>
      <w:r>
        <w:t>zaväzuje</w:t>
      </w:r>
      <w:r>
        <w:rPr>
          <w:spacing w:val="59"/>
        </w:rPr>
        <w:t xml:space="preserve"> </w:t>
      </w:r>
      <w:r>
        <w:t>objednávateľa</w:t>
      </w:r>
      <w:r>
        <w:rPr>
          <w:spacing w:val="59"/>
        </w:rPr>
        <w:t xml:space="preserve"> </w:t>
      </w:r>
      <w:r>
        <w:t>i</w:t>
      </w:r>
      <w:r>
        <w:rPr>
          <w:spacing w:val="59"/>
        </w:rPr>
        <w:t xml:space="preserve"> </w:t>
      </w:r>
      <w:r>
        <w:t>zhotoviteľa</w:t>
      </w:r>
      <w:r>
        <w:rPr>
          <w:spacing w:val="59"/>
        </w:rPr>
        <w:t xml:space="preserve"> </w:t>
      </w:r>
      <w:r>
        <w:t>diela.</w:t>
      </w:r>
      <w:r>
        <w:rPr>
          <w:spacing w:val="59"/>
        </w:rPr>
        <w:t xml:space="preserve"> </w:t>
      </w:r>
      <w:r>
        <w:t>Ak</w:t>
      </w:r>
      <w:r>
        <w:rPr>
          <w:spacing w:val="59"/>
        </w:rPr>
        <w:t xml:space="preserve"> </w:t>
      </w:r>
      <w:r>
        <w:t>vznikne</w:t>
      </w:r>
      <w:r>
        <w:rPr>
          <w:spacing w:val="59"/>
        </w:rPr>
        <w:t xml:space="preserve"> </w:t>
      </w:r>
      <w:r>
        <w:t>taká</w:t>
      </w:r>
      <w:r>
        <w:rPr>
          <w:spacing w:val="1"/>
        </w:rPr>
        <w:t xml:space="preserve"> </w:t>
      </w:r>
      <w:r>
        <w:t>situácia,</w:t>
      </w:r>
      <w:r>
        <w:rPr>
          <w:spacing w:val="15"/>
        </w:rPr>
        <w:t xml:space="preserve"> </w:t>
      </w:r>
      <w:r>
        <w:t>potom:</w:t>
      </w:r>
    </w:p>
    <w:p w:rsidR="007127CB" w:rsidRDefault="007127CB" w:rsidP="00A7783C">
      <w:pPr>
        <w:pStyle w:val="Odsekzoznamu"/>
        <w:widowControl w:val="0"/>
        <w:numPr>
          <w:ilvl w:val="0"/>
          <w:numId w:val="4"/>
        </w:numPr>
        <w:tabs>
          <w:tab w:val="left" w:pos="899"/>
        </w:tabs>
        <w:autoSpaceDE w:val="0"/>
        <w:autoSpaceDN w:val="0"/>
        <w:spacing w:before="127" w:after="0" w:line="242" w:lineRule="auto"/>
        <w:ind w:right="108" w:hanging="360"/>
        <w:contextualSpacing w:val="0"/>
      </w:pPr>
      <w:r>
        <w:t>počas</w:t>
      </w:r>
      <w:r>
        <w:rPr>
          <w:spacing w:val="1"/>
        </w:rPr>
        <w:t xml:space="preserve"> </w:t>
      </w:r>
      <w:r>
        <w:t>trvania</w:t>
      </w:r>
      <w:r>
        <w:rPr>
          <w:spacing w:val="1"/>
        </w:rPr>
        <w:t xml:space="preserve"> </w:t>
      </w:r>
      <w:r>
        <w:t>koexistenčného</w:t>
      </w:r>
      <w:r>
        <w:rPr>
          <w:spacing w:val="1"/>
        </w:rPr>
        <w:t xml:space="preserve"> </w:t>
      </w:r>
      <w:r>
        <w:t>obdobia</w:t>
      </w:r>
      <w:r>
        <w:rPr>
          <w:spacing w:val="58"/>
        </w:rPr>
        <w:t xml:space="preserve"> </w:t>
      </w:r>
      <w:r>
        <w:t>môže</w:t>
      </w:r>
      <w:r>
        <w:rPr>
          <w:spacing w:val="58"/>
        </w:rPr>
        <w:t xml:space="preserve"> </w:t>
      </w:r>
      <w:r>
        <w:t>zhotoviteľ</w:t>
      </w:r>
      <w:r>
        <w:rPr>
          <w:spacing w:val="59"/>
        </w:rPr>
        <w:t xml:space="preserve"> </w:t>
      </w:r>
      <w:r>
        <w:t>stavebného</w:t>
      </w:r>
      <w:r>
        <w:rPr>
          <w:spacing w:val="58"/>
        </w:rPr>
        <w:t xml:space="preserve"> </w:t>
      </w:r>
      <w:r>
        <w:t>diela</w:t>
      </w:r>
      <w:r>
        <w:rPr>
          <w:spacing w:val="59"/>
        </w:rPr>
        <w:t xml:space="preserve"> </w:t>
      </w:r>
      <w:r>
        <w:t>aplikovať</w:t>
      </w:r>
      <w:r>
        <w:rPr>
          <w:spacing w:val="1"/>
        </w:rPr>
        <w:t xml:space="preserve"> </w:t>
      </w:r>
      <w:r>
        <w:t>ako národnú tak aj európsku danú TŠ na základe ktorej predloží stavebnému dozoru</w:t>
      </w:r>
      <w:r>
        <w:rPr>
          <w:spacing w:val="1"/>
        </w:rPr>
        <w:t xml:space="preserve"> </w:t>
      </w:r>
      <w:r>
        <w:t>príslušné</w:t>
      </w:r>
      <w:r>
        <w:rPr>
          <w:spacing w:val="17"/>
        </w:rPr>
        <w:t xml:space="preserve"> </w:t>
      </w:r>
      <w:r>
        <w:t>vyhlásenie</w:t>
      </w:r>
      <w:r>
        <w:rPr>
          <w:spacing w:val="17"/>
        </w:rPr>
        <w:t xml:space="preserve"> </w:t>
      </w:r>
      <w:r>
        <w:t>zhody,</w:t>
      </w:r>
    </w:p>
    <w:p w:rsidR="007127CB" w:rsidRDefault="007127CB" w:rsidP="00A7783C">
      <w:pPr>
        <w:pStyle w:val="Odsekzoznamu"/>
        <w:widowControl w:val="0"/>
        <w:numPr>
          <w:ilvl w:val="0"/>
          <w:numId w:val="4"/>
        </w:numPr>
        <w:tabs>
          <w:tab w:val="left" w:pos="899"/>
        </w:tabs>
        <w:autoSpaceDE w:val="0"/>
        <w:autoSpaceDN w:val="0"/>
        <w:spacing w:before="124" w:after="0" w:line="244" w:lineRule="auto"/>
        <w:ind w:right="108" w:hanging="360"/>
        <w:contextualSpacing w:val="0"/>
      </w:pPr>
      <w:r>
        <w:t>pred</w:t>
      </w:r>
      <w:r>
        <w:rPr>
          <w:spacing w:val="59"/>
        </w:rPr>
        <w:t xml:space="preserve"> </w:t>
      </w:r>
      <w:r>
        <w:t>ukončením</w:t>
      </w:r>
      <w:r>
        <w:rPr>
          <w:spacing w:val="59"/>
        </w:rPr>
        <w:t xml:space="preserve"> </w:t>
      </w:r>
      <w:r>
        <w:t>koexistenčného</w:t>
      </w:r>
      <w:r>
        <w:rPr>
          <w:spacing w:val="59"/>
        </w:rPr>
        <w:t xml:space="preserve"> </w:t>
      </w:r>
      <w:r>
        <w:t>obdobia</w:t>
      </w:r>
      <w:r>
        <w:rPr>
          <w:spacing w:val="59"/>
        </w:rPr>
        <w:t xml:space="preserve"> </w:t>
      </w:r>
      <w:r>
        <w:t>výrobca</w:t>
      </w:r>
      <w:r>
        <w:rPr>
          <w:spacing w:val="59"/>
        </w:rPr>
        <w:t xml:space="preserve"> </w:t>
      </w:r>
      <w:r>
        <w:t>môže</w:t>
      </w:r>
      <w:r>
        <w:rPr>
          <w:spacing w:val="59"/>
        </w:rPr>
        <w:t xml:space="preserve"> </w:t>
      </w:r>
      <w:r>
        <w:t>prednostne</w:t>
      </w:r>
      <w:r>
        <w:rPr>
          <w:spacing w:val="59"/>
        </w:rPr>
        <w:t xml:space="preserve"> </w:t>
      </w:r>
      <w:r>
        <w:t>uplatniť</w:t>
      </w:r>
      <w:r>
        <w:rPr>
          <w:spacing w:val="-56"/>
        </w:rPr>
        <w:t xml:space="preserve"> </w:t>
      </w:r>
      <w:r>
        <w:t>európsku TŠ a v súlade s oznámením príslušnej notifikovanej osoby označí výrobok</w:t>
      </w:r>
      <w:r>
        <w:rPr>
          <w:spacing w:val="1"/>
        </w:rPr>
        <w:t xml:space="preserve"> </w:t>
      </w:r>
      <w:r>
        <w:t>európskym</w:t>
      </w:r>
      <w:r>
        <w:rPr>
          <w:spacing w:val="15"/>
        </w:rPr>
        <w:t xml:space="preserve"> </w:t>
      </w:r>
      <w:r>
        <w:t>označením</w:t>
      </w:r>
      <w:r>
        <w:rPr>
          <w:spacing w:val="15"/>
        </w:rPr>
        <w:t xml:space="preserve"> </w:t>
      </w:r>
      <w:r>
        <w:t>zhody</w:t>
      </w:r>
      <w:r>
        <w:rPr>
          <w:spacing w:val="15"/>
        </w:rPr>
        <w:t xml:space="preserve"> </w:t>
      </w:r>
      <w:r>
        <w:t>CE,</w:t>
      </w:r>
    </w:p>
    <w:p w:rsidR="007127CB" w:rsidRDefault="007127CB" w:rsidP="00A7783C">
      <w:pPr>
        <w:pStyle w:val="Odsekzoznamu"/>
        <w:widowControl w:val="0"/>
        <w:numPr>
          <w:ilvl w:val="0"/>
          <w:numId w:val="4"/>
        </w:numPr>
        <w:tabs>
          <w:tab w:val="left" w:pos="899"/>
        </w:tabs>
        <w:autoSpaceDE w:val="0"/>
        <w:autoSpaceDN w:val="0"/>
        <w:spacing w:before="116" w:after="0" w:line="244" w:lineRule="auto"/>
        <w:ind w:right="106" w:hanging="360"/>
        <w:contextualSpacing w:val="0"/>
      </w:pPr>
      <w:r>
        <w:t>dátum ukončenia koexistenčného obdobia znamená, že na trh sa môžu uvádzať iba</w:t>
      </w:r>
      <w:r>
        <w:rPr>
          <w:spacing w:val="1"/>
        </w:rPr>
        <w:t xml:space="preserve"> </w:t>
      </w:r>
      <w:r>
        <w:t>stavebné</w:t>
      </w:r>
      <w:r>
        <w:rPr>
          <w:spacing w:val="1"/>
        </w:rPr>
        <w:t xml:space="preserve"> </w:t>
      </w:r>
      <w:r>
        <w:t>výrobky,</w:t>
      </w:r>
      <w:r>
        <w:rPr>
          <w:spacing w:val="1"/>
        </w:rPr>
        <w:t xml:space="preserve"> </w:t>
      </w:r>
      <w:r>
        <w:t>vyrobené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dátume</w:t>
      </w:r>
      <w:r>
        <w:rPr>
          <w:spacing w:val="1"/>
        </w:rPr>
        <w:t xml:space="preserve"> </w:t>
      </w:r>
      <w:r>
        <w:t>koexistenčného</w:t>
      </w:r>
      <w:r>
        <w:rPr>
          <w:spacing w:val="1"/>
        </w:rPr>
        <w:t xml:space="preserve"> </w:t>
      </w:r>
      <w:r>
        <w:t>obdobia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európskym</w:t>
      </w:r>
      <w:r>
        <w:rPr>
          <w:spacing w:val="1"/>
        </w:rPr>
        <w:t xml:space="preserve"> </w:t>
      </w:r>
      <w:r>
        <w:t>vyhlásením</w:t>
      </w:r>
      <w:r>
        <w:rPr>
          <w:spacing w:val="1"/>
        </w:rPr>
        <w:t xml:space="preserve"> </w:t>
      </w:r>
      <w:r>
        <w:t>zhody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označením</w:t>
      </w:r>
      <w:r>
        <w:rPr>
          <w:spacing w:val="1"/>
        </w:rPr>
        <w:t xml:space="preserve"> </w:t>
      </w:r>
      <w:r>
        <w:t>zhody</w:t>
      </w:r>
      <w:r>
        <w:rPr>
          <w:spacing w:val="58"/>
        </w:rPr>
        <w:t xml:space="preserve"> </w:t>
      </w:r>
      <w:r>
        <w:t>CE.</w:t>
      </w:r>
      <w:r>
        <w:rPr>
          <w:spacing w:val="58"/>
        </w:rPr>
        <w:t xml:space="preserve"> </w:t>
      </w:r>
      <w:r>
        <w:t>Zhotoviteľ</w:t>
      </w:r>
      <w:r>
        <w:rPr>
          <w:spacing w:val="59"/>
        </w:rPr>
        <w:t xml:space="preserve"> </w:t>
      </w:r>
      <w:r>
        <w:t>však</w:t>
      </w:r>
      <w:r>
        <w:rPr>
          <w:spacing w:val="58"/>
        </w:rPr>
        <w:t xml:space="preserve"> </w:t>
      </w:r>
      <w:r>
        <w:t>môže</w:t>
      </w:r>
      <w:r>
        <w:rPr>
          <w:spacing w:val="59"/>
        </w:rPr>
        <w:t xml:space="preserve"> </w:t>
      </w:r>
      <w:r>
        <w:t>zabudovať</w:t>
      </w:r>
      <w:r>
        <w:rPr>
          <w:spacing w:val="58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stavebný</w:t>
      </w:r>
      <w:r>
        <w:rPr>
          <w:spacing w:val="1"/>
        </w:rPr>
        <w:t xml:space="preserve"> </w:t>
      </w:r>
      <w:r>
        <w:t>výrobok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národným</w:t>
      </w:r>
      <w:r>
        <w:rPr>
          <w:spacing w:val="1"/>
        </w:rPr>
        <w:t xml:space="preserve"> </w:t>
      </w:r>
      <w:r>
        <w:t>vyhlásením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označením</w:t>
      </w:r>
      <w:r>
        <w:rPr>
          <w:spacing w:val="1"/>
        </w:rPr>
        <w:t xml:space="preserve"> </w:t>
      </w:r>
      <w:r>
        <w:t>zhody</w:t>
      </w:r>
      <w:r>
        <w:rPr>
          <w:spacing w:val="58"/>
        </w:rPr>
        <w:t xml:space="preserve"> </w:t>
      </w:r>
      <w:r>
        <w:t>iba</w:t>
      </w:r>
      <w:r>
        <w:rPr>
          <w:spacing w:val="58"/>
        </w:rPr>
        <w:t xml:space="preserve"> </w:t>
      </w:r>
      <w:r>
        <w:t>ak</w:t>
      </w:r>
      <w:r>
        <w:rPr>
          <w:spacing w:val="59"/>
        </w:rPr>
        <w:t xml:space="preserve"> </w:t>
      </w:r>
      <w:r>
        <w:t>bol</w:t>
      </w:r>
      <w:r>
        <w:rPr>
          <w:spacing w:val="1"/>
        </w:rPr>
        <w:t xml:space="preserve"> </w:t>
      </w:r>
      <w:r>
        <w:t>výrobok</w:t>
      </w:r>
      <w:r>
        <w:rPr>
          <w:spacing w:val="1"/>
        </w:rPr>
        <w:t xml:space="preserve"> </w:t>
      </w:r>
      <w:r>
        <w:t>vyrobený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ukončením</w:t>
      </w:r>
      <w:r>
        <w:rPr>
          <w:spacing w:val="1"/>
        </w:rPr>
        <w:t xml:space="preserve"> </w:t>
      </w:r>
      <w:r>
        <w:t>koexistenčného</w:t>
      </w:r>
      <w:r>
        <w:rPr>
          <w:spacing w:val="1"/>
        </w:rPr>
        <w:t xml:space="preserve"> </w:t>
      </w:r>
      <w:r>
        <w:t>obdobia.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dátume</w:t>
      </w:r>
      <w:r>
        <w:rPr>
          <w:spacing w:val="1"/>
        </w:rPr>
        <w:t xml:space="preserve"> </w:t>
      </w:r>
      <w:r>
        <w:t>ukončenia</w:t>
      </w:r>
      <w:r>
        <w:rPr>
          <w:spacing w:val="1"/>
        </w:rPr>
        <w:t xml:space="preserve"> </w:t>
      </w:r>
      <w:r>
        <w:t>koexistenčného</w:t>
      </w:r>
      <w:r>
        <w:rPr>
          <w:spacing w:val="1"/>
        </w:rPr>
        <w:t xml:space="preserve"> </w:t>
      </w:r>
      <w:r>
        <w:t>obdobia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výrobca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odberateľ</w:t>
      </w:r>
      <w:r>
        <w:rPr>
          <w:spacing w:val="58"/>
        </w:rPr>
        <w:t xml:space="preserve"> </w:t>
      </w:r>
      <w:r>
        <w:t>dozvie</w:t>
      </w:r>
      <w:r>
        <w:rPr>
          <w:spacing w:val="58"/>
        </w:rPr>
        <w:t xml:space="preserve"> </w:t>
      </w:r>
      <w:r>
        <w:t>z</w:t>
      </w:r>
      <w:r>
        <w:rPr>
          <w:spacing w:val="59"/>
        </w:rPr>
        <w:t xml:space="preserve"> </w:t>
      </w:r>
      <w:r>
        <w:t>úradného</w:t>
      </w:r>
      <w:r>
        <w:rPr>
          <w:spacing w:val="58"/>
        </w:rPr>
        <w:t xml:space="preserve"> </w:t>
      </w:r>
      <w:r>
        <w:t>vestníka</w:t>
      </w:r>
      <w:r>
        <w:rPr>
          <w:spacing w:val="59"/>
        </w:rPr>
        <w:t xml:space="preserve"> </w:t>
      </w:r>
      <w:r>
        <w:t>ES</w:t>
      </w:r>
      <w:r>
        <w:rPr>
          <w:spacing w:val="1"/>
        </w:rPr>
        <w:t xml:space="preserve"> </w:t>
      </w:r>
      <w:r>
        <w:t>(OJEC)</w:t>
      </w:r>
      <w:r>
        <w:rPr>
          <w:spacing w:val="15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podľa</w:t>
      </w:r>
      <w:r>
        <w:rPr>
          <w:spacing w:val="17"/>
        </w:rPr>
        <w:t xml:space="preserve"> </w:t>
      </w:r>
      <w:r>
        <w:t>zákona</w:t>
      </w:r>
      <w:r>
        <w:rPr>
          <w:spacing w:val="15"/>
        </w:rPr>
        <w:t xml:space="preserve"> </w:t>
      </w:r>
      <w:r>
        <w:t>č.</w:t>
      </w:r>
      <w:r>
        <w:rPr>
          <w:spacing w:val="18"/>
        </w:rPr>
        <w:t xml:space="preserve"> </w:t>
      </w:r>
      <w:r>
        <w:t>416/2004</w:t>
      </w:r>
      <w:r>
        <w:rPr>
          <w:spacing w:val="15"/>
        </w:rPr>
        <w:t xml:space="preserve"> </w:t>
      </w:r>
      <w:r>
        <w:t>Z.</w:t>
      </w:r>
      <w:r>
        <w:rPr>
          <w:spacing w:val="18"/>
        </w:rPr>
        <w:t xml:space="preserve"> </w:t>
      </w:r>
      <w:r>
        <w:t>z..</w:t>
      </w:r>
    </w:p>
    <w:p w:rsidR="007127CB" w:rsidRDefault="007127CB" w:rsidP="00FD0735">
      <w:pPr>
        <w:pStyle w:val="Nadpis3"/>
      </w:pPr>
      <w:bookmarkStart w:id="44" w:name="_TOC_250120"/>
      <w:bookmarkStart w:id="45" w:name="_Toc178188192"/>
      <w:r>
        <w:t>Technické</w:t>
      </w:r>
      <w:r>
        <w:rPr>
          <w:spacing w:val="56"/>
        </w:rPr>
        <w:t xml:space="preserve"> </w:t>
      </w:r>
      <w:bookmarkEnd w:id="44"/>
      <w:r>
        <w:t>predpisy</w:t>
      </w:r>
      <w:bookmarkEnd w:id="45"/>
    </w:p>
    <w:p w:rsidR="007127CB" w:rsidRDefault="007127CB" w:rsidP="006C6F8E">
      <w:r>
        <w:t>Typové</w:t>
      </w:r>
      <w:r>
        <w:rPr>
          <w:spacing w:val="8"/>
        </w:rPr>
        <w:t xml:space="preserve"> </w:t>
      </w:r>
      <w:r>
        <w:t>podklady</w:t>
      </w:r>
      <w:r>
        <w:rPr>
          <w:spacing w:val="4"/>
        </w:rPr>
        <w:t xml:space="preserve"> </w:t>
      </w:r>
      <w:r>
        <w:t>stanovujú</w:t>
      </w:r>
      <w:r>
        <w:rPr>
          <w:spacing w:val="7"/>
        </w:rPr>
        <w:t xml:space="preserve"> </w:t>
      </w:r>
      <w:r>
        <w:t>riešenie</w:t>
      </w:r>
      <w:r>
        <w:rPr>
          <w:spacing w:val="7"/>
        </w:rPr>
        <w:t xml:space="preserve"> </w:t>
      </w:r>
      <w:r>
        <w:t>stavebných</w:t>
      </w:r>
      <w:r>
        <w:rPr>
          <w:spacing w:val="10"/>
        </w:rPr>
        <w:t xml:space="preserve"> </w:t>
      </w:r>
      <w:r>
        <w:t>dielov,</w:t>
      </w:r>
      <w:r>
        <w:rPr>
          <w:spacing w:val="8"/>
        </w:rPr>
        <w:t xml:space="preserve"> </w:t>
      </w:r>
      <w:r>
        <w:t>sústav</w:t>
      </w:r>
      <w:r>
        <w:rPr>
          <w:spacing w:val="4"/>
        </w:rPr>
        <w:t xml:space="preserve"> </w:t>
      </w:r>
      <w:r>
        <w:t>alebo</w:t>
      </w:r>
      <w:r>
        <w:rPr>
          <w:spacing w:val="7"/>
        </w:rPr>
        <w:t xml:space="preserve"> </w:t>
      </w:r>
      <w:r>
        <w:t>stavebných</w:t>
      </w:r>
      <w:r>
        <w:rPr>
          <w:spacing w:val="64"/>
        </w:rPr>
        <w:t xml:space="preserve"> </w:t>
      </w:r>
      <w:r>
        <w:t>objektov</w:t>
      </w:r>
      <w:r>
        <w:rPr>
          <w:spacing w:val="1"/>
        </w:rPr>
        <w:t xml:space="preserve"> </w:t>
      </w:r>
      <w:r>
        <w:t>alebo</w:t>
      </w:r>
      <w:r>
        <w:rPr>
          <w:spacing w:val="17"/>
        </w:rPr>
        <w:t xml:space="preserve"> </w:t>
      </w:r>
      <w:r>
        <w:t>ich</w:t>
      </w:r>
      <w:r>
        <w:rPr>
          <w:spacing w:val="14"/>
        </w:rPr>
        <w:t xml:space="preserve"> </w:t>
      </w:r>
      <w:r>
        <w:t>konštrukčných</w:t>
      </w:r>
      <w:r>
        <w:rPr>
          <w:spacing w:val="17"/>
        </w:rPr>
        <w:t xml:space="preserve"> </w:t>
      </w:r>
      <w:r>
        <w:t>častí.</w:t>
      </w:r>
    </w:p>
    <w:p w:rsidR="007127CB" w:rsidRDefault="007127CB" w:rsidP="006C6F8E">
      <w:r>
        <w:t>Typizačné</w:t>
      </w:r>
      <w:r>
        <w:rPr>
          <w:spacing w:val="27"/>
        </w:rPr>
        <w:t xml:space="preserve"> </w:t>
      </w:r>
      <w:r>
        <w:t>smernice</w:t>
      </w:r>
      <w:r>
        <w:rPr>
          <w:spacing w:val="27"/>
        </w:rPr>
        <w:t xml:space="preserve"> </w:t>
      </w:r>
      <w:r>
        <w:t>stanovujú</w:t>
      </w:r>
      <w:r>
        <w:rPr>
          <w:spacing w:val="27"/>
        </w:rPr>
        <w:t xml:space="preserve"> </w:t>
      </w:r>
      <w:r>
        <w:t>všeobecné</w:t>
      </w:r>
      <w:r>
        <w:rPr>
          <w:spacing w:val="24"/>
        </w:rPr>
        <w:t xml:space="preserve"> </w:t>
      </w:r>
      <w:r>
        <w:t>technické</w:t>
      </w:r>
      <w:r>
        <w:rPr>
          <w:spacing w:val="24"/>
        </w:rPr>
        <w:t xml:space="preserve"> </w:t>
      </w:r>
      <w:r>
        <w:t>riešenia</w:t>
      </w:r>
      <w:r>
        <w:rPr>
          <w:spacing w:val="27"/>
        </w:rPr>
        <w:t xml:space="preserve"> </w:t>
      </w:r>
      <w:r>
        <w:t>a</w:t>
      </w:r>
      <w:r>
        <w:rPr>
          <w:spacing w:val="24"/>
        </w:rPr>
        <w:t xml:space="preserve"> </w:t>
      </w:r>
      <w:r>
        <w:t>požiadavky</w:t>
      </w:r>
      <w:r>
        <w:rPr>
          <w:spacing w:val="24"/>
        </w:rPr>
        <w:t xml:space="preserve"> </w:t>
      </w:r>
      <w:r>
        <w:t>na</w:t>
      </w:r>
      <w:r>
        <w:rPr>
          <w:spacing w:val="27"/>
        </w:rPr>
        <w:t xml:space="preserve"> </w:t>
      </w:r>
      <w:r>
        <w:t>jednotlivé</w:t>
      </w:r>
      <w:r>
        <w:rPr>
          <w:spacing w:val="1"/>
        </w:rPr>
        <w:t xml:space="preserve"> </w:t>
      </w:r>
      <w:r>
        <w:t>účelové</w:t>
      </w:r>
      <w:r>
        <w:rPr>
          <w:spacing w:val="22"/>
        </w:rPr>
        <w:t xml:space="preserve"> </w:t>
      </w:r>
      <w:r>
        <w:t>druhy</w:t>
      </w:r>
      <w:r>
        <w:rPr>
          <w:spacing w:val="19"/>
        </w:rPr>
        <w:t xml:space="preserve"> </w:t>
      </w:r>
      <w:r>
        <w:t>stavebných</w:t>
      </w:r>
      <w:r>
        <w:rPr>
          <w:spacing w:val="19"/>
        </w:rPr>
        <w:t xml:space="preserve"> </w:t>
      </w:r>
      <w:r>
        <w:t>objektov</w:t>
      </w:r>
      <w:r>
        <w:rPr>
          <w:spacing w:val="20"/>
        </w:rPr>
        <w:t xml:space="preserve"> </w:t>
      </w:r>
      <w:r>
        <w:t>alebo</w:t>
      </w:r>
      <w:r>
        <w:rPr>
          <w:spacing w:val="22"/>
        </w:rPr>
        <w:t xml:space="preserve"> </w:t>
      </w:r>
      <w:r>
        <w:t>ich</w:t>
      </w:r>
      <w:r>
        <w:rPr>
          <w:spacing w:val="19"/>
        </w:rPr>
        <w:t xml:space="preserve"> </w:t>
      </w:r>
      <w:r>
        <w:t>konštrukčných</w:t>
      </w:r>
      <w:r>
        <w:rPr>
          <w:spacing w:val="19"/>
        </w:rPr>
        <w:t xml:space="preserve"> </w:t>
      </w:r>
      <w:r>
        <w:t>častí.</w:t>
      </w:r>
    </w:p>
    <w:p w:rsidR="007127CB" w:rsidRDefault="007127CB" w:rsidP="006C6F8E">
      <w:r>
        <w:t>Zborníky</w:t>
      </w:r>
      <w:r>
        <w:rPr>
          <w:spacing w:val="1"/>
        </w:rPr>
        <w:t xml:space="preserve"> </w:t>
      </w:r>
      <w:r>
        <w:t>technických</w:t>
      </w:r>
      <w:r>
        <w:rPr>
          <w:spacing w:val="58"/>
        </w:rPr>
        <w:t xml:space="preserve"> </w:t>
      </w:r>
      <w:r>
        <w:t>riešení</w:t>
      </w:r>
      <w:r>
        <w:rPr>
          <w:spacing w:val="58"/>
        </w:rPr>
        <w:t xml:space="preserve"> </w:t>
      </w:r>
      <w:r>
        <w:t>(vzorové</w:t>
      </w:r>
      <w:r>
        <w:rPr>
          <w:spacing w:val="59"/>
        </w:rPr>
        <w:t xml:space="preserve"> </w:t>
      </w:r>
      <w:r>
        <w:t>listy)</w:t>
      </w:r>
      <w:r>
        <w:rPr>
          <w:spacing w:val="58"/>
        </w:rPr>
        <w:t xml:space="preserve"> </w:t>
      </w:r>
      <w:r>
        <w:t>obsahujú</w:t>
      </w:r>
      <w:r>
        <w:rPr>
          <w:spacing w:val="59"/>
        </w:rPr>
        <w:t xml:space="preserve"> </w:t>
      </w:r>
      <w:r>
        <w:t>informácie</w:t>
      </w:r>
      <w:r>
        <w:rPr>
          <w:spacing w:val="58"/>
        </w:rPr>
        <w:t xml:space="preserve"> </w:t>
      </w:r>
      <w:r>
        <w:t>o</w:t>
      </w:r>
      <w:r>
        <w:rPr>
          <w:spacing w:val="59"/>
        </w:rPr>
        <w:t xml:space="preserve"> </w:t>
      </w:r>
      <w:r>
        <w:t>typizovaných</w:t>
      </w:r>
      <w:r>
        <w:rPr>
          <w:spacing w:val="58"/>
        </w:rPr>
        <w:t xml:space="preserve"> </w:t>
      </w:r>
      <w:r>
        <w:t>riešeniach</w:t>
      </w:r>
      <w:r w:rsidR="00AA43A2">
        <w:t xml:space="preserve"> </w:t>
      </w:r>
      <w:r>
        <w:rPr>
          <w:spacing w:val="-56"/>
        </w:rPr>
        <w:t xml:space="preserve"> </w:t>
      </w:r>
      <w:r>
        <w:t>a</w:t>
      </w:r>
      <w:r>
        <w:rPr>
          <w:spacing w:val="31"/>
        </w:rPr>
        <w:t xml:space="preserve"> </w:t>
      </w:r>
      <w:r>
        <w:t>o</w:t>
      </w:r>
      <w:r>
        <w:rPr>
          <w:spacing w:val="31"/>
        </w:rPr>
        <w:t xml:space="preserve"> </w:t>
      </w:r>
      <w:r>
        <w:t>takých</w:t>
      </w:r>
      <w:r>
        <w:rPr>
          <w:spacing w:val="27"/>
        </w:rPr>
        <w:t xml:space="preserve"> </w:t>
      </w:r>
      <w:r>
        <w:t>riešeniach,</w:t>
      </w:r>
      <w:r>
        <w:rPr>
          <w:spacing w:val="32"/>
        </w:rPr>
        <w:t xml:space="preserve"> </w:t>
      </w:r>
      <w:r>
        <w:t>o</w:t>
      </w:r>
      <w:r>
        <w:rPr>
          <w:spacing w:val="31"/>
        </w:rPr>
        <w:t xml:space="preserve"> </w:t>
      </w:r>
      <w:r>
        <w:t>vhodnosti</w:t>
      </w:r>
      <w:r>
        <w:rPr>
          <w:spacing w:val="29"/>
        </w:rPr>
        <w:t xml:space="preserve"> </w:t>
      </w:r>
      <w:r>
        <w:t>ktorých</w:t>
      </w:r>
      <w:r>
        <w:rPr>
          <w:spacing w:val="27"/>
        </w:rPr>
        <w:t xml:space="preserve"> </w:t>
      </w:r>
      <w:r>
        <w:t>k</w:t>
      </w:r>
      <w:r>
        <w:rPr>
          <w:spacing w:val="31"/>
        </w:rPr>
        <w:t xml:space="preserve"> </w:t>
      </w:r>
      <w:r>
        <w:t>opakovanému</w:t>
      </w:r>
      <w:r>
        <w:rPr>
          <w:spacing w:val="31"/>
        </w:rPr>
        <w:t xml:space="preserve"> </w:t>
      </w:r>
      <w:r>
        <w:t>použitiu</w:t>
      </w:r>
      <w:r>
        <w:rPr>
          <w:spacing w:val="31"/>
        </w:rPr>
        <w:t xml:space="preserve"> </w:t>
      </w:r>
      <w:r>
        <w:t>rozhodol</w:t>
      </w:r>
      <w:r>
        <w:rPr>
          <w:spacing w:val="27"/>
        </w:rPr>
        <w:t xml:space="preserve"> </w:t>
      </w:r>
      <w:r>
        <w:t>príslušný</w:t>
      </w:r>
    </w:p>
    <w:p w:rsidR="007127CB" w:rsidRDefault="007127CB" w:rsidP="006C6F8E">
      <w:pPr>
        <w:sectPr w:rsidR="007127CB" w:rsidSect="007127CB">
          <w:pgSz w:w="11900" w:h="16840"/>
          <w:pgMar w:top="960" w:right="1020" w:bottom="920" w:left="1240" w:header="571" w:footer="734" w:gutter="0"/>
          <w:cols w:space="708"/>
        </w:sectPr>
      </w:pPr>
    </w:p>
    <w:p w:rsidR="007127CB" w:rsidRDefault="007127CB" w:rsidP="006C6F8E">
      <w:pPr>
        <w:rPr>
          <w:sz w:val="15"/>
        </w:rPr>
      </w:pPr>
    </w:p>
    <w:p w:rsidR="007127CB" w:rsidRDefault="007127CB" w:rsidP="006C6F8E">
      <w:r>
        <w:t>ústredný</w:t>
      </w:r>
      <w:r>
        <w:rPr>
          <w:spacing w:val="1"/>
        </w:rPr>
        <w:t xml:space="preserve"> </w:t>
      </w:r>
      <w:r>
        <w:t>orgán,</w:t>
      </w:r>
      <w:r>
        <w:rPr>
          <w:spacing w:val="1"/>
        </w:rPr>
        <w:t xml:space="preserve"> </w:t>
      </w:r>
      <w:r>
        <w:t>alebo</w:t>
      </w:r>
      <w:r>
        <w:rPr>
          <w:spacing w:val="58"/>
        </w:rPr>
        <w:t xml:space="preserve"> </w:t>
      </w:r>
      <w:r>
        <w:t>ním</w:t>
      </w:r>
      <w:r>
        <w:rPr>
          <w:spacing w:val="58"/>
        </w:rPr>
        <w:t xml:space="preserve"> </w:t>
      </w:r>
      <w:r>
        <w:t>poverená</w:t>
      </w:r>
      <w:r>
        <w:rPr>
          <w:spacing w:val="59"/>
        </w:rPr>
        <w:t xml:space="preserve"> </w:t>
      </w:r>
      <w:r>
        <w:t>inštitúcia,</w:t>
      </w:r>
      <w:r>
        <w:rPr>
          <w:spacing w:val="58"/>
        </w:rPr>
        <w:t xml:space="preserve"> </w:t>
      </w:r>
      <w:r>
        <w:t>napr.</w:t>
      </w:r>
      <w:r>
        <w:rPr>
          <w:spacing w:val="59"/>
        </w:rPr>
        <w:t xml:space="preserve"> </w:t>
      </w:r>
      <w:r>
        <w:t>Národná</w:t>
      </w:r>
      <w:r>
        <w:rPr>
          <w:spacing w:val="58"/>
        </w:rPr>
        <w:t xml:space="preserve"> </w:t>
      </w:r>
      <w:r>
        <w:t>diaľničná</w:t>
      </w:r>
      <w:r>
        <w:rPr>
          <w:spacing w:val="59"/>
        </w:rPr>
        <w:t xml:space="preserve"> </w:t>
      </w:r>
      <w:r>
        <w:t>spoločnosť</w:t>
      </w:r>
      <w:r>
        <w:rPr>
          <w:spacing w:val="58"/>
        </w:rPr>
        <w:t xml:space="preserve"> </w:t>
      </w:r>
      <w:r>
        <w:t>(ďalej</w:t>
      </w:r>
      <w:r>
        <w:rPr>
          <w:spacing w:val="1"/>
        </w:rPr>
        <w:t xml:space="preserve"> </w:t>
      </w:r>
      <w:r>
        <w:t>len</w:t>
      </w:r>
      <w:r>
        <w:rPr>
          <w:spacing w:val="15"/>
        </w:rPr>
        <w:t xml:space="preserve"> </w:t>
      </w:r>
      <w:r>
        <w:t>„NDS“)</w:t>
      </w:r>
      <w:r>
        <w:rPr>
          <w:spacing w:val="18"/>
        </w:rPr>
        <w:t xml:space="preserve"> </w:t>
      </w:r>
      <w:r>
        <w:t>alebo</w:t>
      </w:r>
      <w:r>
        <w:rPr>
          <w:spacing w:val="15"/>
        </w:rPr>
        <w:t xml:space="preserve"> </w:t>
      </w:r>
      <w:r>
        <w:t>Slovenská</w:t>
      </w:r>
      <w:r>
        <w:rPr>
          <w:spacing w:val="16"/>
        </w:rPr>
        <w:t xml:space="preserve"> </w:t>
      </w:r>
      <w:r>
        <w:t>správa</w:t>
      </w:r>
      <w:r>
        <w:rPr>
          <w:spacing w:val="16"/>
        </w:rPr>
        <w:t xml:space="preserve"> </w:t>
      </w:r>
      <w:r>
        <w:t>ciest</w:t>
      </w:r>
      <w:r>
        <w:rPr>
          <w:spacing w:val="19"/>
        </w:rPr>
        <w:t xml:space="preserve"> </w:t>
      </w:r>
      <w:r>
        <w:t>(ďalej</w:t>
      </w:r>
      <w:r>
        <w:rPr>
          <w:spacing w:val="20"/>
        </w:rPr>
        <w:t xml:space="preserve"> </w:t>
      </w:r>
      <w:r>
        <w:t>len</w:t>
      </w:r>
      <w:r>
        <w:rPr>
          <w:spacing w:val="16"/>
        </w:rPr>
        <w:t xml:space="preserve"> </w:t>
      </w:r>
      <w:r>
        <w:t>„SSC“).</w:t>
      </w:r>
    </w:p>
    <w:p w:rsidR="007127CB" w:rsidRDefault="007127CB" w:rsidP="006C6F8E">
      <w:r>
        <w:t>Tieto</w:t>
      </w:r>
      <w:r>
        <w:rPr>
          <w:spacing w:val="1"/>
        </w:rPr>
        <w:t xml:space="preserve"> </w:t>
      </w:r>
      <w:r>
        <w:t>predpisy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ďalšie</w:t>
      </w:r>
      <w:r>
        <w:rPr>
          <w:spacing w:val="1"/>
        </w:rPr>
        <w:t xml:space="preserve"> </w:t>
      </w:r>
      <w:r>
        <w:t>rezortné</w:t>
      </w:r>
      <w:r>
        <w:rPr>
          <w:spacing w:val="1"/>
        </w:rPr>
        <w:t xml:space="preserve"> </w:t>
      </w:r>
      <w:r>
        <w:t>predpisy</w:t>
      </w:r>
      <w:r>
        <w:rPr>
          <w:spacing w:val="1"/>
        </w:rPr>
        <w:t xml:space="preserve"> </w:t>
      </w:r>
      <w:r>
        <w:t>normatívneho</w:t>
      </w:r>
      <w:r>
        <w:rPr>
          <w:spacing w:val="1"/>
        </w:rPr>
        <w:t xml:space="preserve"> </w:t>
      </w:r>
      <w:r>
        <w:t>charakteru,</w:t>
      </w:r>
      <w:r>
        <w:rPr>
          <w:spacing w:val="1"/>
        </w:rPr>
        <w:t xml:space="preserve"> </w:t>
      </w:r>
      <w:r>
        <w:t>schválené</w:t>
      </w:r>
      <w:r>
        <w:rPr>
          <w:spacing w:val="1"/>
        </w:rPr>
        <w:t xml:space="preserve"> </w:t>
      </w:r>
      <w:r>
        <w:t>ústredným</w:t>
      </w:r>
      <w:r>
        <w:rPr>
          <w:spacing w:val="1"/>
        </w:rPr>
        <w:t xml:space="preserve"> </w:t>
      </w:r>
      <w:r>
        <w:t>orgánom</w:t>
      </w:r>
      <w:r>
        <w:rPr>
          <w:spacing w:val="33"/>
        </w:rPr>
        <w:t xml:space="preserve"> </w:t>
      </w:r>
      <w:r>
        <w:t>štátnej</w:t>
      </w:r>
      <w:r>
        <w:rPr>
          <w:spacing w:val="34"/>
        </w:rPr>
        <w:t xml:space="preserve"> </w:t>
      </w:r>
      <w:r>
        <w:t>správy</w:t>
      </w:r>
      <w:r>
        <w:rPr>
          <w:spacing w:val="28"/>
        </w:rPr>
        <w:t xml:space="preserve"> </w:t>
      </w:r>
      <w:r>
        <w:t>pozemných</w:t>
      </w:r>
      <w:r>
        <w:rPr>
          <w:spacing w:val="32"/>
        </w:rPr>
        <w:t xml:space="preserve"> </w:t>
      </w:r>
      <w:r>
        <w:t>komunikácií</w:t>
      </w:r>
      <w:r>
        <w:rPr>
          <w:spacing w:val="33"/>
        </w:rPr>
        <w:t xml:space="preserve"> </w:t>
      </w:r>
      <w:r>
        <w:t>sú</w:t>
      </w:r>
      <w:r>
        <w:rPr>
          <w:spacing w:val="36"/>
        </w:rPr>
        <w:t xml:space="preserve"> </w:t>
      </w:r>
      <w:r>
        <w:t>záväzné</w:t>
      </w:r>
      <w:r>
        <w:rPr>
          <w:spacing w:val="35"/>
        </w:rPr>
        <w:t xml:space="preserve"> </w:t>
      </w:r>
      <w:r>
        <w:t>len</w:t>
      </w:r>
      <w:r>
        <w:rPr>
          <w:spacing w:val="35"/>
        </w:rPr>
        <w:t xml:space="preserve"> </w:t>
      </w:r>
      <w:r>
        <w:t>v</w:t>
      </w:r>
      <w:r>
        <w:rPr>
          <w:spacing w:val="28"/>
        </w:rPr>
        <w:t xml:space="preserve"> </w:t>
      </w:r>
      <w:r>
        <w:t>tých</w:t>
      </w:r>
      <w:r>
        <w:rPr>
          <w:spacing w:val="31"/>
        </w:rPr>
        <w:t xml:space="preserve"> </w:t>
      </w:r>
      <w:r>
        <w:t>bodoch,</w:t>
      </w:r>
      <w:r>
        <w:rPr>
          <w:spacing w:val="34"/>
        </w:rPr>
        <w:t xml:space="preserve"> </w:t>
      </w:r>
      <w:r>
        <w:t>ktoré</w:t>
      </w:r>
      <w:r>
        <w:rPr>
          <w:spacing w:val="31"/>
        </w:rPr>
        <w:t xml:space="preserve"> </w:t>
      </w:r>
      <w:r>
        <w:t>nie</w:t>
      </w:r>
      <w:r>
        <w:rPr>
          <w:spacing w:val="35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rozpore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požiadavkami</w:t>
      </w:r>
      <w:r>
        <w:rPr>
          <w:spacing w:val="1"/>
        </w:rPr>
        <w:t xml:space="preserve"> </w:t>
      </w:r>
      <w:r>
        <w:t>TKP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jednotlivých</w:t>
      </w:r>
      <w:r>
        <w:rPr>
          <w:spacing w:val="1"/>
        </w:rPr>
        <w:t xml:space="preserve"> </w:t>
      </w:r>
      <w:r>
        <w:t>častiach.</w:t>
      </w:r>
      <w:r>
        <w:rPr>
          <w:spacing w:val="1"/>
        </w:rPr>
        <w:t xml:space="preserve"> </w:t>
      </w:r>
      <w:r>
        <w:t>Nesmú</w:t>
      </w:r>
      <w:r>
        <w:rPr>
          <w:spacing w:val="1"/>
        </w:rPr>
        <w:t xml:space="preserve"> </w:t>
      </w:r>
      <w:r>
        <w:t>však</w:t>
      </w:r>
      <w:r>
        <w:rPr>
          <w:spacing w:val="1"/>
        </w:rPr>
        <w:t xml:space="preserve"> </w:t>
      </w:r>
      <w:r>
        <w:t>byť</w:t>
      </w:r>
      <w:r>
        <w:rPr>
          <w:spacing w:val="58"/>
        </w:rPr>
        <w:t xml:space="preserve"> </w:t>
      </w:r>
      <w:r>
        <w:t>tieto</w:t>
      </w:r>
      <w:r>
        <w:rPr>
          <w:spacing w:val="58"/>
        </w:rPr>
        <w:t xml:space="preserve"> </w:t>
      </w:r>
      <w:r>
        <w:t>predpisy</w:t>
      </w:r>
      <w:r>
        <w:rPr>
          <w:spacing w:val="59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rozpore s právnymi aktmi ES a ak sú špecificky prísnejšie v ukazovateľoch, parametroch a</w:t>
      </w:r>
      <w:r>
        <w:rPr>
          <w:spacing w:val="1"/>
        </w:rPr>
        <w:t xml:space="preserve"> </w:t>
      </w:r>
      <w:r>
        <w:t>kritériách ako stanovuje príslušná hEN, musia sa predložiť na notifikáciu európskej Komisii,</w:t>
      </w:r>
      <w:r>
        <w:rPr>
          <w:spacing w:val="1"/>
        </w:rPr>
        <w:t xml:space="preserve"> </w:t>
      </w:r>
      <w:r>
        <w:t>prostredníctvom útvaru na Úrade pre normalizáciu metrológiu a skúšobníctvo SR (ďalej len</w:t>
      </w:r>
      <w:r>
        <w:rPr>
          <w:spacing w:val="1"/>
        </w:rPr>
        <w:t xml:space="preserve"> </w:t>
      </w:r>
      <w:r>
        <w:t>ÚNMS</w:t>
      </w:r>
      <w:r>
        <w:rPr>
          <w:spacing w:val="18"/>
        </w:rPr>
        <w:t xml:space="preserve"> </w:t>
      </w:r>
      <w:r>
        <w:t>SR“)</w:t>
      </w:r>
      <w:r>
        <w:rPr>
          <w:spacing w:val="17"/>
        </w:rPr>
        <w:t xml:space="preserve"> </w:t>
      </w:r>
      <w:r>
        <w:t>do</w:t>
      </w:r>
      <w:r>
        <w:rPr>
          <w:spacing w:val="16"/>
        </w:rPr>
        <w:t xml:space="preserve"> </w:t>
      </w:r>
      <w:r>
        <w:t>Bruselu.</w:t>
      </w:r>
    </w:p>
    <w:p w:rsidR="007127CB" w:rsidRDefault="007127CB" w:rsidP="00FD0735">
      <w:pPr>
        <w:pStyle w:val="Nadpis3"/>
      </w:pPr>
      <w:bookmarkStart w:id="46" w:name="_TOC_250119"/>
      <w:bookmarkStart w:id="47" w:name="_Toc178188193"/>
      <w:r>
        <w:t>Vyhlásenie</w:t>
      </w:r>
      <w:r>
        <w:rPr>
          <w:spacing w:val="33"/>
        </w:rPr>
        <w:t xml:space="preserve"> </w:t>
      </w:r>
      <w:r>
        <w:t>zhody</w:t>
      </w:r>
      <w:r>
        <w:rPr>
          <w:spacing w:val="32"/>
        </w:rPr>
        <w:t xml:space="preserve"> </w:t>
      </w:r>
      <w:r>
        <w:t>a</w:t>
      </w:r>
      <w:r>
        <w:rPr>
          <w:spacing w:val="37"/>
        </w:rPr>
        <w:t xml:space="preserve"> </w:t>
      </w:r>
      <w:r>
        <w:t>podklady</w:t>
      </w:r>
      <w:r>
        <w:rPr>
          <w:spacing w:val="32"/>
        </w:rPr>
        <w:t xml:space="preserve"> </w:t>
      </w:r>
      <w:r>
        <w:t>nutné</w:t>
      </w:r>
      <w:r>
        <w:rPr>
          <w:spacing w:val="33"/>
        </w:rPr>
        <w:t xml:space="preserve"> </w:t>
      </w:r>
      <w:r>
        <w:t>k</w:t>
      </w:r>
      <w:r>
        <w:rPr>
          <w:spacing w:val="41"/>
        </w:rPr>
        <w:t xml:space="preserve"> </w:t>
      </w:r>
      <w:r>
        <w:t>jeho</w:t>
      </w:r>
      <w:r>
        <w:rPr>
          <w:spacing w:val="36"/>
        </w:rPr>
        <w:t xml:space="preserve"> </w:t>
      </w:r>
      <w:bookmarkEnd w:id="46"/>
      <w:r>
        <w:t>vydaniu</w:t>
      </w:r>
      <w:bookmarkEnd w:id="47"/>
    </w:p>
    <w:p w:rsidR="007127CB" w:rsidRDefault="007127CB" w:rsidP="006C6F8E">
      <w:r>
        <w:t>Právne relevantným dokladom pre zhotoviteľa i objednávateľa podľa ustanovení zákonov o</w:t>
      </w:r>
      <w:r>
        <w:rPr>
          <w:spacing w:val="1"/>
        </w:rPr>
        <w:t xml:space="preserve"> </w:t>
      </w:r>
      <w:r>
        <w:t>stavebných výrobkoch i zákona o technických požiadavkách na výrobky je Vyhlásenie zhody</w:t>
      </w:r>
      <w:r>
        <w:rPr>
          <w:spacing w:val="1"/>
        </w:rPr>
        <w:t xml:space="preserve"> </w:t>
      </w:r>
      <w:r>
        <w:t>(ďalej</w:t>
      </w:r>
      <w:r>
        <w:rPr>
          <w:spacing w:val="22"/>
        </w:rPr>
        <w:t xml:space="preserve"> </w:t>
      </w:r>
      <w:r>
        <w:t>len</w:t>
      </w:r>
      <w:r>
        <w:rPr>
          <w:spacing w:val="20"/>
        </w:rPr>
        <w:t xml:space="preserve"> </w:t>
      </w:r>
      <w:r>
        <w:t>„Vz“</w:t>
      </w:r>
      <w:r>
        <w:rPr>
          <w:spacing w:val="25"/>
        </w:rPr>
        <w:t xml:space="preserve"> </w:t>
      </w:r>
      <w:r>
        <w:t>alebo</w:t>
      </w:r>
      <w:r>
        <w:rPr>
          <w:spacing w:val="24"/>
        </w:rPr>
        <w:t xml:space="preserve"> </w:t>
      </w:r>
      <w:r>
        <w:t>vyhlásenie</w:t>
      </w:r>
      <w:r>
        <w:rPr>
          <w:spacing w:val="23"/>
        </w:rPr>
        <w:t xml:space="preserve"> </w:t>
      </w:r>
      <w:r>
        <w:t>zhody</w:t>
      </w:r>
      <w:r>
        <w:rPr>
          <w:spacing w:val="24"/>
        </w:rPr>
        <w:t xml:space="preserve"> </w:t>
      </w:r>
      <w:r>
        <w:t>v</w:t>
      </w:r>
      <w:r>
        <w:rPr>
          <w:spacing w:val="21"/>
        </w:rPr>
        <w:t xml:space="preserve"> </w:t>
      </w:r>
      <w:r>
        <w:t>ES</w:t>
      </w:r>
      <w:r>
        <w:rPr>
          <w:spacing w:val="20"/>
        </w:rPr>
        <w:t xml:space="preserve"> </w:t>
      </w:r>
      <w:r>
        <w:t>=</w:t>
      </w:r>
      <w:r>
        <w:rPr>
          <w:spacing w:val="22"/>
        </w:rPr>
        <w:t xml:space="preserve"> </w:t>
      </w:r>
      <w:r>
        <w:t>„ES</w:t>
      </w:r>
      <w:r>
        <w:rPr>
          <w:spacing w:val="22"/>
        </w:rPr>
        <w:t xml:space="preserve"> </w:t>
      </w:r>
      <w:r>
        <w:t>Vz“)</w:t>
      </w:r>
      <w:r>
        <w:rPr>
          <w:spacing w:val="25"/>
        </w:rPr>
        <w:t xml:space="preserve"> </w:t>
      </w:r>
      <w:r>
        <w:t>pre</w:t>
      </w:r>
      <w:r>
        <w:rPr>
          <w:spacing w:val="20"/>
        </w:rPr>
        <w:t xml:space="preserve"> </w:t>
      </w:r>
      <w:r>
        <w:t>tzv.</w:t>
      </w:r>
      <w:r>
        <w:rPr>
          <w:spacing w:val="23"/>
        </w:rPr>
        <w:t xml:space="preserve"> </w:t>
      </w:r>
      <w:r>
        <w:t>určené</w:t>
      </w:r>
      <w:r>
        <w:rPr>
          <w:spacing w:val="23"/>
        </w:rPr>
        <w:t xml:space="preserve"> </w:t>
      </w:r>
      <w:r>
        <w:t>výrobky..</w:t>
      </w:r>
    </w:p>
    <w:p w:rsidR="007127CB" w:rsidRDefault="007127CB" w:rsidP="006C6F8E">
      <w:r>
        <w:t>Vzhľadom</w:t>
      </w:r>
      <w:r>
        <w:rPr>
          <w:spacing w:val="1"/>
        </w:rPr>
        <w:t xml:space="preserve"> </w:t>
      </w:r>
      <w:r>
        <w:t>k</w:t>
      </w:r>
      <w:r>
        <w:rPr>
          <w:spacing w:val="1"/>
        </w:rPr>
        <w:t xml:space="preserve"> </w:t>
      </w:r>
      <w:r>
        <w:t>skutočnosti,</w:t>
      </w:r>
      <w:r>
        <w:rPr>
          <w:spacing w:val="1"/>
        </w:rPr>
        <w:t xml:space="preserve"> </w:t>
      </w:r>
      <w:r>
        <w:t>že</w:t>
      </w:r>
      <w:r>
        <w:rPr>
          <w:spacing w:val="1"/>
        </w:rPr>
        <w:t xml:space="preserve"> </w:t>
      </w:r>
      <w:r>
        <w:t>mnohé</w:t>
      </w:r>
      <w:r>
        <w:rPr>
          <w:spacing w:val="1"/>
        </w:rPr>
        <w:t xml:space="preserve"> </w:t>
      </w:r>
      <w:r>
        <w:t>stavebné</w:t>
      </w:r>
      <w:r>
        <w:rPr>
          <w:spacing w:val="1"/>
        </w:rPr>
        <w:t xml:space="preserve"> </w:t>
      </w:r>
      <w:r>
        <w:t>výrobky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napr.</w:t>
      </w:r>
      <w:r>
        <w:rPr>
          <w:spacing w:val="1"/>
        </w:rPr>
        <w:t xml:space="preserve"> </w:t>
      </w:r>
      <w:r>
        <w:t>betónové</w:t>
      </w:r>
      <w:r>
        <w:rPr>
          <w:spacing w:val="1"/>
        </w:rPr>
        <w:t xml:space="preserve"> </w:t>
      </w:r>
      <w:r>
        <w:t>prefabrikované</w:t>
      </w:r>
      <w:r>
        <w:rPr>
          <w:spacing w:val="1"/>
        </w:rPr>
        <w:t xml:space="preserve"> </w:t>
      </w:r>
      <w:r>
        <w:t>nosníky, priečne delené konštrukcie mostov, protihlukové steny, betónové zvodidlá, mostné</w:t>
      </w:r>
      <w:r>
        <w:rPr>
          <w:spacing w:val="1"/>
        </w:rPr>
        <w:t xml:space="preserve"> </w:t>
      </w:r>
      <w:r>
        <w:t>závery či portály dopravného značenia a iné stavebné výrobky sa začínajú vyrábať pre danú</w:t>
      </w:r>
      <w:r>
        <w:rPr>
          <w:spacing w:val="1"/>
        </w:rPr>
        <w:t xml:space="preserve"> </w:t>
      </w:r>
      <w:r>
        <w:t>stavbu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prefabrikáty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závode</w:t>
      </w:r>
      <w:r>
        <w:rPr>
          <w:spacing w:val="59"/>
        </w:rPr>
        <w:t xml:space="preserve"> </w:t>
      </w:r>
      <w:r>
        <w:t>podľa</w:t>
      </w:r>
      <w:r>
        <w:rPr>
          <w:spacing w:val="59"/>
        </w:rPr>
        <w:t xml:space="preserve"> </w:t>
      </w:r>
      <w:r>
        <w:t>projektovej</w:t>
      </w:r>
      <w:r>
        <w:rPr>
          <w:spacing w:val="59"/>
        </w:rPr>
        <w:t xml:space="preserve"> </w:t>
      </w:r>
      <w:r>
        <w:t>dokumentácie,</w:t>
      </w:r>
      <w:r>
        <w:rPr>
          <w:spacing w:val="59"/>
        </w:rPr>
        <w:t xml:space="preserve"> </w:t>
      </w:r>
      <w:r>
        <w:t>alebo</w:t>
      </w:r>
      <w:r>
        <w:rPr>
          <w:spacing w:val="59"/>
        </w:rPr>
        <w:t xml:space="preserve"> </w:t>
      </w:r>
      <w:r>
        <w:t>typových</w:t>
      </w:r>
      <w:r>
        <w:rPr>
          <w:spacing w:val="1"/>
        </w:rPr>
        <w:t xml:space="preserve"> </w:t>
      </w:r>
      <w:r>
        <w:t>podkladov</w:t>
      </w:r>
      <w:r>
        <w:rPr>
          <w:spacing w:val="1"/>
        </w:rPr>
        <w:t xml:space="preserve"> </w:t>
      </w:r>
      <w:r>
        <w:t>výrobcu,</w:t>
      </w:r>
      <w:r>
        <w:rPr>
          <w:spacing w:val="1"/>
        </w:rPr>
        <w:t xml:space="preserve"> </w:t>
      </w:r>
      <w:r>
        <w:t>odberateľ</w:t>
      </w:r>
      <w:r>
        <w:rPr>
          <w:spacing w:val="1"/>
        </w:rPr>
        <w:t xml:space="preserve"> </w:t>
      </w:r>
      <w:r>
        <w:t>stavebného</w:t>
      </w:r>
      <w:r>
        <w:rPr>
          <w:spacing w:val="1"/>
        </w:rPr>
        <w:t xml:space="preserve"> </w:t>
      </w:r>
      <w:r>
        <w:t>diela</w:t>
      </w:r>
      <w:r>
        <w:rPr>
          <w:spacing w:val="1"/>
        </w:rPr>
        <w:t xml:space="preserve"> </w:t>
      </w:r>
      <w:r>
        <w:t>má</w:t>
      </w:r>
      <w:r>
        <w:rPr>
          <w:spacing w:val="1"/>
        </w:rPr>
        <w:t xml:space="preserve"> </w:t>
      </w:r>
      <w:r>
        <w:t>vyžadovať</w:t>
      </w:r>
      <w:r>
        <w:rPr>
          <w:spacing w:val="1"/>
        </w:rPr>
        <w:t xml:space="preserve"> </w:t>
      </w:r>
      <w:r>
        <w:t>predloženie</w:t>
      </w:r>
      <w:r>
        <w:rPr>
          <w:spacing w:val="59"/>
        </w:rPr>
        <w:t xml:space="preserve"> </w:t>
      </w:r>
      <w:r>
        <w:t>príslušných</w:t>
      </w:r>
      <w:r>
        <w:rPr>
          <w:spacing w:val="1"/>
        </w:rPr>
        <w:t xml:space="preserve"> </w:t>
      </w:r>
      <w:r>
        <w:t>vyhlásení</w:t>
      </w:r>
      <w:r>
        <w:rPr>
          <w:spacing w:val="1"/>
        </w:rPr>
        <w:t xml:space="preserve"> </w:t>
      </w:r>
      <w:r>
        <w:t>zhody</w:t>
      </w:r>
      <w:r>
        <w:rPr>
          <w:spacing w:val="59"/>
        </w:rPr>
        <w:t xml:space="preserve"> </w:t>
      </w:r>
      <w:r>
        <w:t>pred</w:t>
      </w:r>
      <w:r>
        <w:rPr>
          <w:spacing w:val="59"/>
        </w:rPr>
        <w:t xml:space="preserve"> </w:t>
      </w:r>
      <w:r>
        <w:t>zabudovaním</w:t>
      </w:r>
      <w:r>
        <w:rPr>
          <w:spacing w:val="59"/>
        </w:rPr>
        <w:t xml:space="preserve"> </w:t>
      </w:r>
      <w:r>
        <w:t>do</w:t>
      </w:r>
      <w:r>
        <w:rPr>
          <w:spacing w:val="59"/>
        </w:rPr>
        <w:t xml:space="preserve"> </w:t>
      </w:r>
      <w:r>
        <w:t>konštrukcie</w:t>
      </w:r>
      <w:r>
        <w:rPr>
          <w:spacing w:val="59"/>
        </w:rPr>
        <w:t xml:space="preserve"> </w:t>
      </w:r>
      <w:r>
        <w:t>stavby,</w:t>
      </w:r>
      <w:r>
        <w:rPr>
          <w:spacing w:val="59"/>
        </w:rPr>
        <w:t xml:space="preserve"> </w:t>
      </w:r>
      <w:r>
        <w:t>najneskôr</w:t>
      </w:r>
      <w:r>
        <w:rPr>
          <w:spacing w:val="59"/>
        </w:rPr>
        <w:t xml:space="preserve"> </w:t>
      </w:r>
      <w:r>
        <w:t>však</w:t>
      </w:r>
      <w:r>
        <w:rPr>
          <w:spacing w:val="59"/>
        </w:rPr>
        <w:t xml:space="preserve"> </w:t>
      </w:r>
      <w:r>
        <w:t>ku</w:t>
      </w:r>
      <w:r>
        <w:rPr>
          <w:spacing w:val="1"/>
        </w:rPr>
        <w:t xml:space="preserve"> </w:t>
      </w:r>
      <w:r>
        <w:t>kolaudačnému</w:t>
      </w:r>
      <w:r>
        <w:rPr>
          <w:spacing w:val="46"/>
        </w:rPr>
        <w:t xml:space="preserve"> </w:t>
      </w:r>
      <w:r>
        <w:t>konaniu.</w:t>
      </w:r>
      <w:r>
        <w:rPr>
          <w:spacing w:val="47"/>
        </w:rPr>
        <w:t xml:space="preserve"> </w:t>
      </w:r>
      <w:r>
        <w:t>V</w:t>
      </w:r>
      <w:r>
        <w:rPr>
          <w:spacing w:val="45"/>
        </w:rPr>
        <w:t xml:space="preserve"> </w:t>
      </w:r>
      <w:r>
        <w:t>opačnom</w:t>
      </w:r>
      <w:r>
        <w:rPr>
          <w:spacing w:val="47"/>
        </w:rPr>
        <w:t xml:space="preserve"> </w:t>
      </w:r>
      <w:r>
        <w:t>prípade</w:t>
      </w:r>
      <w:r>
        <w:rPr>
          <w:spacing w:val="46"/>
        </w:rPr>
        <w:t xml:space="preserve"> </w:t>
      </w:r>
      <w:r>
        <w:t>nemôže</w:t>
      </w:r>
      <w:r>
        <w:rPr>
          <w:spacing w:val="46"/>
        </w:rPr>
        <w:t xml:space="preserve"> </w:t>
      </w:r>
      <w:r>
        <w:t>byť</w:t>
      </w:r>
      <w:r>
        <w:rPr>
          <w:spacing w:val="48"/>
        </w:rPr>
        <w:t xml:space="preserve"> </w:t>
      </w:r>
      <w:r>
        <w:t>stavba</w:t>
      </w:r>
      <w:r>
        <w:rPr>
          <w:spacing w:val="46"/>
        </w:rPr>
        <w:t xml:space="preserve"> </w:t>
      </w:r>
      <w:r>
        <w:t>prípadne</w:t>
      </w:r>
      <w:r>
        <w:rPr>
          <w:spacing w:val="44"/>
        </w:rPr>
        <w:t xml:space="preserve"> </w:t>
      </w:r>
      <w:r>
        <w:t>jej</w:t>
      </w:r>
      <w:r>
        <w:rPr>
          <w:spacing w:val="48"/>
        </w:rPr>
        <w:t xml:space="preserve"> </w:t>
      </w:r>
      <w:r>
        <w:t>časť</w:t>
      </w:r>
      <w:r>
        <w:rPr>
          <w:spacing w:val="47"/>
        </w:rPr>
        <w:t xml:space="preserve"> </w:t>
      </w:r>
      <w:r>
        <w:t>prevzatá</w:t>
      </w:r>
      <w:r>
        <w:rPr>
          <w:spacing w:val="1"/>
        </w:rPr>
        <w:t xml:space="preserve"> </w:t>
      </w:r>
      <w:r>
        <w:t>do</w:t>
      </w:r>
      <w:r>
        <w:rPr>
          <w:spacing w:val="13"/>
        </w:rPr>
        <w:t xml:space="preserve"> </w:t>
      </w:r>
      <w:r>
        <w:t>trvalého</w:t>
      </w:r>
      <w:r>
        <w:rPr>
          <w:spacing w:val="17"/>
        </w:rPr>
        <w:t xml:space="preserve"> </w:t>
      </w:r>
      <w:r>
        <w:t>užívania.</w:t>
      </w:r>
    </w:p>
    <w:p w:rsidR="007127CB" w:rsidRDefault="007127CB" w:rsidP="006C6F8E">
      <w:r>
        <w:t>Pojem</w:t>
      </w:r>
      <w:r>
        <w:rPr>
          <w:spacing w:val="1"/>
        </w:rPr>
        <w:t xml:space="preserve"> </w:t>
      </w:r>
      <w:r>
        <w:t>„uvádzanie</w:t>
      </w:r>
      <w:r>
        <w:rPr>
          <w:spacing w:val="1"/>
        </w:rPr>
        <w:t xml:space="preserve"> </w:t>
      </w:r>
      <w:r>
        <w:t>stavebného</w:t>
      </w:r>
      <w:r>
        <w:rPr>
          <w:spacing w:val="1"/>
        </w:rPr>
        <w:t xml:space="preserve"> </w:t>
      </w:r>
      <w:r>
        <w:t>výrobku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trh“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zákone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stavebných</w:t>
      </w:r>
      <w:r>
        <w:rPr>
          <w:spacing w:val="58"/>
        </w:rPr>
        <w:t xml:space="preserve"> </w:t>
      </w:r>
      <w:r>
        <w:t>výrobkoch</w:t>
      </w:r>
      <w:r>
        <w:rPr>
          <w:spacing w:val="58"/>
        </w:rPr>
        <w:t xml:space="preserve"> </w:t>
      </w:r>
      <w:r>
        <w:t>nie</w:t>
      </w:r>
      <w:r>
        <w:rPr>
          <w:spacing w:val="59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exaktne deklarovaný, preto jurisdikcia</w:t>
      </w:r>
      <w:r>
        <w:rPr>
          <w:vertAlign w:val="superscript"/>
        </w:rPr>
        <w:t>2</w:t>
      </w:r>
      <w:r>
        <w:t xml:space="preserve"> v slovenskom právnom systéme umožňuje použiť pri</w:t>
      </w:r>
      <w:r>
        <w:rPr>
          <w:spacing w:val="1"/>
        </w:rPr>
        <w:t xml:space="preserve"> </w:t>
      </w:r>
      <w:r>
        <w:t>vysvetľovaní</w:t>
      </w:r>
      <w:r>
        <w:rPr>
          <w:spacing w:val="1"/>
        </w:rPr>
        <w:t xml:space="preserve"> </w:t>
      </w:r>
      <w:r>
        <w:t>pojmov</w:t>
      </w:r>
      <w:r>
        <w:rPr>
          <w:spacing w:val="1"/>
        </w:rPr>
        <w:t xml:space="preserve"> </w:t>
      </w:r>
      <w:r>
        <w:t>nekontroverzné</w:t>
      </w:r>
      <w:r>
        <w:rPr>
          <w:spacing w:val="1"/>
        </w:rPr>
        <w:t xml:space="preserve"> </w:t>
      </w:r>
      <w:r>
        <w:t>vysvetlenie</w:t>
      </w:r>
      <w:r>
        <w:rPr>
          <w:spacing w:val="1"/>
        </w:rPr>
        <w:t xml:space="preserve"> </w:t>
      </w:r>
      <w:r>
        <w:t>zo</w:t>
      </w:r>
      <w:r>
        <w:rPr>
          <w:spacing w:val="1"/>
        </w:rPr>
        <w:t xml:space="preserve"> </w:t>
      </w:r>
      <w:r>
        <w:t>zákonných</w:t>
      </w:r>
      <w:r>
        <w:rPr>
          <w:spacing w:val="1"/>
        </w:rPr>
        <w:t xml:space="preserve"> </w:t>
      </w:r>
      <w:r>
        <w:t>noriem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iného</w:t>
      </w:r>
      <w:r>
        <w:rPr>
          <w:spacing w:val="1"/>
        </w:rPr>
        <w:t xml:space="preserve"> </w:t>
      </w:r>
      <w:r>
        <w:t>príbuzného</w:t>
      </w:r>
      <w:r>
        <w:rPr>
          <w:spacing w:val="1"/>
        </w:rPr>
        <w:t xml:space="preserve"> </w:t>
      </w:r>
      <w:r>
        <w:t>zákonného</w:t>
      </w:r>
      <w:r>
        <w:rPr>
          <w:spacing w:val="16"/>
        </w:rPr>
        <w:t xml:space="preserve"> </w:t>
      </w:r>
      <w:r>
        <w:t>predpisu</w:t>
      </w:r>
    </w:p>
    <w:p w:rsidR="007127CB" w:rsidRDefault="007127CB" w:rsidP="006C6F8E">
      <w:r>
        <w:t>V</w:t>
      </w:r>
      <w:r>
        <w:rPr>
          <w:spacing w:val="42"/>
        </w:rPr>
        <w:t xml:space="preserve"> </w:t>
      </w:r>
      <w:r>
        <w:t>súvislosti</w:t>
      </w:r>
      <w:r>
        <w:rPr>
          <w:spacing w:val="37"/>
        </w:rPr>
        <w:t xml:space="preserve"> </w:t>
      </w:r>
      <w:r>
        <w:t>s</w:t>
      </w:r>
      <w:r>
        <w:rPr>
          <w:spacing w:val="44"/>
        </w:rPr>
        <w:t xml:space="preserve"> </w:t>
      </w:r>
      <w:r>
        <w:t>vyhlásením</w:t>
      </w:r>
      <w:r>
        <w:rPr>
          <w:spacing w:val="45"/>
        </w:rPr>
        <w:t xml:space="preserve"> </w:t>
      </w:r>
      <w:r>
        <w:t>zhody</w:t>
      </w:r>
      <w:r>
        <w:rPr>
          <w:spacing w:val="36"/>
        </w:rPr>
        <w:t xml:space="preserve"> </w:t>
      </w:r>
      <w:r>
        <w:t>sa</w:t>
      </w:r>
      <w:r>
        <w:rPr>
          <w:spacing w:val="39"/>
        </w:rPr>
        <w:t xml:space="preserve"> </w:t>
      </w:r>
      <w:r>
        <w:t>používa</w:t>
      </w:r>
      <w:r>
        <w:rPr>
          <w:spacing w:val="44"/>
        </w:rPr>
        <w:t xml:space="preserve"> </w:t>
      </w:r>
      <w:r>
        <w:t>toto</w:t>
      </w:r>
      <w:r>
        <w:rPr>
          <w:spacing w:val="43"/>
        </w:rPr>
        <w:t xml:space="preserve"> </w:t>
      </w:r>
      <w:r>
        <w:t>názvoslovie:</w:t>
      </w:r>
    </w:p>
    <w:p w:rsidR="007127CB" w:rsidRDefault="007127CB" w:rsidP="00A7783C">
      <w:pPr>
        <w:pStyle w:val="Odsekzoznamu"/>
        <w:widowControl w:val="0"/>
        <w:numPr>
          <w:ilvl w:val="0"/>
          <w:numId w:val="3"/>
        </w:numPr>
        <w:tabs>
          <w:tab w:val="left" w:pos="899"/>
        </w:tabs>
        <w:autoSpaceDE w:val="0"/>
        <w:autoSpaceDN w:val="0"/>
        <w:spacing w:before="122" w:after="0" w:line="242" w:lineRule="auto"/>
        <w:ind w:right="106" w:hanging="360"/>
        <w:contextualSpacing w:val="0"/>
      </w:pPr>
      <w:r>
        <w:t>výrobok</w:t>
      </w:r>
      <w:r>
        <w:rPr>
          <w:spacing w:val="33"/>
        </w:rPr>
        <w:t xml:space="preserve"> </w:t>
      </w:r>
      <w:r>
        <w:t>je</w:t>
      </w:r>
      <w:r>
        <w:rPr>
          <w:spacing w:val="30"/>
        </w:rPr>
        <w:t xml:space="preserve"> </w:t>
      </w:r>
      <w:r>
        <w:t>každá</w:t>
      </w:r>
      <w:r>
        <w:rPr>
          <w:spacing w:val="32"/>
        </w:rPr>
        <w:t xml:space="preserve"> </w:t>
      </w:r>
      <w:r>
        <w:t>vec,</w:t>
      </w:r>
      <w:r>
        <w:rPr>
          <w:spacing w:val="31"/>
        </w:rPr>
        <w:t xml:space="preserve"> </w:t>
      </w:r>
      <w:r>
        <w:t>ktorá</w:t>
      </w:r>
      <w:r>
        <w:rPr>
          <w:spacing w:val="29"/>
        </w:rPr>
        <w:t xml:space="preserve"> </w:t>
      </w:r>
      <w:r>
        <w:t>bola</w:t>
      </w:r>
      <w:r>
        <w:rPr>
          <w:spacing w:val="32"/>
        </w:rPr>
        <w:t xml:space="preserve"> </w:t>
      </w:r>
      <w:r>
        <w:t>vyrobená,</w:t>
      </w:r>
      <w:r>
        <w:rPr>
          <w:spacing w:val="35"/>
        </w:rPr>
        <w:t xml:space="preserve"> </w:t>
      </w:r>
      <w:r>
        <w:t>vyťažená</w:t>
      </w:r>
      <w:r>
        <w:rPr>
          <w:spacing w:val="32"/>
        </w:rPr>
        <w:t xml:space="preserve"> </w:t>
      </w:r>
      <w:r>
        <w:t>alebo</w:t>
      </w:r>
      <w:r>
        <w:rPr>
          <w:spacing w:val="33"/>
        </w:rPr>
        <w:t xml:space="preserve"> </w:t>
      </w:r>
      <w:r>
        <w:t>inak</w:t>
      </w:r>
      <w:r>
        <w:rPr>
          <w:spacing w:val="33"/>
        </w:rPr>
        <w:t xml:space="preserve"> </w:t>
      </w:r>
      <w:r>
        <w:t>získaná,</w:t>
      </w:r>
      <w:r>
        <w:rPr>
          <w:spacing w:val="31"/>
        </w:rPr>
        <w:t xml:space="preserve"> </w:t>
      </w:r>
      <w:r>
        <w:t>bez</w:t>
      </w:r>
      <w:r>
        <w:rPr>
          <w:spacing w:val="30"/>
        </w:rPr>
        <w:t xml:space="preserve"> </w:t>
      </w:r>
      <w:r>
        <w:t>ohľadu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stupeň</w:t>
      </w:r>
      <w:r>
        <w:rPr>
          <w:spacing w:val="1"/>
        </w:rPr>
        <w:t xml:space="preserve"> </w:t>
      </w:r>
      <w:r>
        <w:t>jej</w:t>
      </w:r>
      <w:r>
        <w:rPr>
          <w:spacing w:val="1"/>
        </w:rPr>
        <w:t xml:space="preserve"> </w:t>
      </w:r>
      <w:r>
        <w:t>spracovania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určená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uvedenie</w:t>
      </w:r>
      <w:r>
        <w:rPr>
          <w:spacing w:val="58"/>
        </w:rPr>
        <w:t xml:space="preserve"> </w:t>
      </w:r>
      <w:r>
        <w:t>na</w:t>
      </w:r>
      <w:r>
        <w:rPr>
          <w:spacing w:val="58"/>
        </w:rPr>
        <w:t xml:space="preserve"> </w:t>
      </w:r>
      <w:r>
        <w:t>trh</w:t>
      </w:r>
      <w:r>
        <w:rPr>
          <w:spacing w:val="59"/>
        </w:rPr>
        <w:t xml:space="preserve"> </w:t>
      </w:r>
      <w:r>
        <w:t>alebo</w:t>
      </w:r>
      <w:r>
        <w:rPr>
          <w:spacing w:val="58"/>
        </w:rPr>
        <w:t xml:space="preserve"> </w:t>
      </w:r>
      <w:r>
        <w:t>uvedenie</w:t>
      </w:r>
      <w:r>
        <w:rPr>
          <w:spacing w:val="59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prevádzky</w:t>
      </w:r>
    </w:p>
    <w:p w:rsidR="007127CB" w:rsidRDefault="007127CB" w:rsidP="00A7783C">
      <w:pPr>
        <w:pStyle w:val="Odsekzoznamu"/>
        <w:widowControl w:val="0"/>
        <w:numPr>
          <w:ilvl w:val="0"/>
          <w:numId w:val="3"/>
        </w:numPr>
        <w:tabs>
          <w:tab w:val="left" w:pos="899"/>
        </w:tabs>
        <w:autoSpaceDE w:val="0"/>
        <w:autoSpaceDN w:val="0"/>
        <w:spacing w:after="0" w:line="242" w:lineRule="auto"/>
        <w:ind w:right="106" w:hanging="360"/>
        <w:contextualSpacing w:val="0"/>
      </w:pPr>
      <w:r>
        <w:t>výrobcom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podnikateľ,</w:t>
      </w:r>
      <w:r>
        <w:rPr>
          <w:spacing w:val="1"/>
        </w:rPr>
        <w:t xml:space="preserve"> </w:t>
      </w:r>
      <w:r>
        <w:t>ktorý</w:t>
      </w:r>
      <w:r>
        <w:rPr>
          <w:spacing w:val="1"/>
        </w:rPr>
        <w:t xml:space="preserve"> </w:t>
      </w:r>
      <w:r>
        <w:t>vyťažil,</w:t>
      </w:r>
      <w:r>
        <w:rPr>
          <w:spacing w:val="1"/>
        </w:rPr>
        <w:t xml:space="preserve"> </w:t>
      </w:r>
      <w:r>
        <w:t>vyrobil</w:t>
      </w:r>
      <w:r>
        <w:rPr>
          <w:spacing w:val="1"/>
        </w:rPr>
        <w:t xml:space="preserve"> </w:t>
      </w:r>
      <w:r>
        <w:t>alebo</w:t>
      </w:r>
      <w:r>
        <w:rPr>
          <w:spacing w:val="58"/>
        </w:rPr>
        <w:t xml:space="preserve"> </w:t>
      </w:r>
      <w:r>
        <w:t>iným</w:t>
      </w:r>
      <w:r>
        <w:rPr>
          <w:spacing w:val="58"/>
        </w:rPr>
        <w:t xml:space="preserve"> </w:t>
      </w:r>
      <w:r>
        <w:t>postupom</w:t>
      </w:r>
      <w:r>
        <w:rPr>
          <w:spacing w:val="59"/>
        </w:rPr>
        <w:t xml:space="preserve"> </w:t>
      </w:r>
      <w:r>
        <w:t>získal</w:t>
      </w:r>
      <w:r>
        <w:rPr>
          <w:spacing w:val="58"/>
        </w:rPr>
        <w:t xml:space="preserve"> </w:t>
      </w:r>
      <w:r>
        <w:t>výrobok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výrobcu</w:t>
      </w:r>
      <w:r>
        <w:rPr>
          <w:spacing w:val="1"/>
        </w:rPr>
        <w:t xml:space="preserve"> </w:t>
      </w:r>
      <w:r>
        <w:t>označuje</w:t>
      </w:r>
      <w:r>
        <w:rPr>
          <w:spacing w:val="1"/>
        </w:rPr>
        <w:t xml:space="preserve"> </w:t>
      </w:r>
      <w:r>
        <w:t>tým,</w:t>
      </w:r>
      <w:r>
        <w:rPr>
          <w:spacing w:val="1"/>
        </w:rPr>
        <w:t xml:space="preserve"> </w:t>
      </w:r>
      <w:r>
        <w:t>že</w:t>
      </w:r>
      <w:r>
        <w:rPr>
          <w:spacing w:val="1"/>
        </w:rPr>
        <w:t xml:space="preserve"> </w:t>
      </w:r>
      <w:r>
        <w:t>k</w:t>
      </w:r>
      <w:r>
        <w:rPr>
          <w:spacing w:val="1"/>
        </w:rPr>
        <w:t xml:space="preserve"> </w:t>
      </w:r>
      <w:r>
        <w:t>výrobku</w:t>
      </w:r>
      <w:r>
        <w:rPr>
          <w:spacing w:val="58"/>
        </w:rPr>
        <w:t xml:space="preserve"> </w:t>
      </w:r>
      <w:r>
        <w:t>pripája</w:t>
      </w:r>
      <w:r>
        <w:rPr>
          <w:spacing w:val="58"/>
        </w:rPr>
        <w:t xml:space="preserve"> </w:t>
      </w:r>
      <w:r>
        <w:t>svoje</w:t>
      </w:r>
      <w:r>
        <w:rPr>
          <w:spacing w:val="59"/>
        </w:rPr>
        <w:t xml:space="preserve"> </w:t>
      </w:r>
      <w:r>
        <w:t>obchodné</w:t>
      </w:r>
      <w:r>
        <w:rPr>
          <w:spacing w:val="58"/>
        </w:rPr>
        <w:t xml:space="preserve"> </w:t>
      </w:r>
      <w:r>
        <w:t>meno,</w:t>
      </w:r>
      <w:r>
        <w:rPr>
          <w:spacing w:val="1"/>
        </w:rPr>
        <w:t xml:space="preserve"> </w:t>
      </w:r>
      <w:r>
        <w:t>výrobnú</w:t>
      </w:r>
      <w:r>
        <w:rPr>
          <w:spacing w:val="1"/>
        </w:rPr>
        <w:t xml:space="preserve"> </w:t>
      </w:r>
      <w:r>
        <w:t>značku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iný</w:t>
      </w:r>
      <w:r>
        <w:rPr>
          <w:spacing w:val="1"/>
        </w:rPr>
        <w:t xml:space="preserve"> </w:t>
      </w:r>
      <w:r>
        <w:t>identifikačný</w:t>
      </w:r>
      <w:r>
        <w:rPr>
          <w:spacing w:val="1"/>
        </w:rPr>
        <w:t xml:space="preserve"> </w:t>
      </w:r>
      <w:r>
        <w:t>znak, ktorý ho</w:t>
      </w:r>
      <w:r>
        <w:rPr>
          <w:spacing w:val="1"/>
        </w:rPr>
        <w:t xml:space="preserve"> </w:t>
      </w:r>
      <w:r>
        <w:t>identifikuje ako výrobcu</w:t>
      </w:r>
      <w:r>
        <w:rPr>
          <w:spacing w:val="58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ktorý</w:t>
      </w:r>
      <w:r>
        <w:rPr>
          <w:spacing w:val="20"/>
        </w:rPr>
        <w:t xml:space="preserve"> </w:t>
      </w:r>
      <w:r>
        <w:t>ho</w:t>
      </w:r>
      <w:r>
        <w:rPr>
          <w:spacing w:val="22"/>
        </w:rPr>
        <w:t xml:space="preserve"> </w:t>
      </w:r>
      <w:r>
        <w:t>odlišuje</w:t>
      </w:r>
      <w:r>
        <w:rPr>
          <w:spacing w:val="19"/>
        </w:rPr>
        <w:t xml:space="preserve"> </w:t>
      </w:r>
      <w:r>
        <w:t>od</w:t>
      </w:r>
      <w:r>
        <w:rPr>
          <w:spacing w:val="22"/>
        </w:rPr>
        <w:t xml:space="preserve"> </w:t>
      </w:r>
      <w:r>
        <w:t>iného</w:t>
      </w:r>
      <w:r>
        <w:rPr>
          <w:spacing w:val="22"/>
        </w:rPr>
        <w:t xml:space="preserve"> </w:t>
      </w:r>
      <w:r>
        <w:t>výrobcu;</w:t>
      </w:r>
      <w:r>
        <w:rPr>
          <w:spacing w:val="23"/>
        </w:rPr>
        <w:t xml:space="preserve"> </w:t>
      </w:r>
      <w:r>
        <w:t>výrobcom</w:t>
      </w:r>
      <w:r>
        <w:rPr>
          <w:spacing w:val="20"/>
        </w:rPr>
        <w:t xml:space="preserve"> </w:t>
      </w:r>
      <w:r>
        <w:t>môže</w:t>
      </w:r>
      <w:r>
        <w:rPr>
          <w:spacing w:val="23"/>
        </w:rPr>
        <w:t xml:space="preserve"> </w:t>
      </w:r>
      <w:r>
        <w:t>byť</w:t>
      </w:r>
      <w:r>
        <w:rPr>
          <w:spacing w:val="21"/>
        </w:rPr>
        <w:t xml:space="preserve"> </w:t>
      </w:r>
      <w:r>
        <w:t>aj</w:t>
      </w:r>
      <w:r>
        <w:rPr>
          <w:spacing w:val="23"/>
        </w:rPr>
        <w:t xml:space="preserve"> </w:t>
      </w:r>
      <w:r>
        <w:t>dovozca</w:t>
      </w:r>
    </w:p>
    <w:p w:rsidR="007127CB" w:rsidRDefault="007127CB" w:rsidP="00A7783C">
      <w:pPr>
        <w:pStyle w:val="Odsekzoznamu"/>
        <w:widowControl w:val="0"/>
        <w:numPr>
          <w:ilvl w:val="0"/>
          <w:numId w:val="3"/>
        </w:numPr>
        <w:tabs>
          <w:tab w:val="left" w:pos="899"/>
        </w:tabs>
        <w:autoSpaceDE w:val="0"/>
        <w:autoSpaceDN w:val="0"/>
        <w:spacing w:after="0"/>
        <w:ind w:right="108" w:hanging="360"/>
        <w:contextualSpacing w:val="0"/>
      </w:pPr>
      <w:r>
        <w:t>dovozca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podnikateľ,</w:t>
      </w:r>
      <w:r>
        <w:rPr>
          <w:spacing w:val="1"/>
        </w:rPr>
        <w:t xml:space="preserve"> </w:t>
      </w:r>
      <w:r>
        <w:t>ktorý</w:t>
      </w:r>
      <w:r>
        <w:rPr>
          <w:spacing w:val="1"/>
        </w:rPr>
        <w:t xml:space="preserve"> </w:t>
      </w:r>
      <w:r>
        <w:t>uvedie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trh</w:t>
      </w:r>
      <w:r>
        <w:rPr>
          <w:spacing w:val="1"/>
        </w:rPr>
        <w:t xml:space="preserve"> </w:t>
      </w:r>
      <w:r>
        <w:t>výrobok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iného</w:t>
      </w:r>
      <w:r>
        <w:rPr>
          <w:spacing w:val="1"/>
        </w:rPr>
        <w:t xml:space="preserve"> </w:t>
      </w:r>
      <w:r>
        <w:t>štátu</w:t>
      </w:r>
      <w:r>
        <w:rPr>
          <w:spacing w:val="1"/>
        </w:rPr>
        <w:t xml:space="preserve"> </w:t>
      </w:r>
      <w:r>
        <w:t>alebo</w:t>
      </w:r>
      <w:r>
        <w:rPr>
          <w:spacing w:val="58"/>
        </w:rPr>
        <w:t xml:space="preserve"> </w:t>
      </w:r>
      <w:r>
        <w:t>uvedenie</w:t>
      </w:r>
      <w:r>
        <w:rPr>
          <w:spacing w:val="1"/>
        </w:rPr>
        <w:t xml:space="preserve"> </w:t>
      </w:r>
      <w:r>
        <w:t>takéhoto</w:t>
      </w:r>
      <w:r>
        <w:rPr>
          <w:spacing w:val="17"/>
        </w:rPr>
        <w:t xml:space="preserve"> </w:t>
      </w:r>
      <w:r>
        <w:t>výrobku</w:t>
      </w:r>
      <w:r>
        <w:rPr>
          <w:spacing w:val="18"/>
        </w:rPr>
        <w:t xml:space="preserve"> </w:t>
      </w:r>
      <w:r>
        <w:t>na</w:t>
      </w:r>
      <w:r>
        <w:rPr>
          <w:spacing w:val="15"/>
        </w:rPr>
        <w:t xml:space="preserve"> </w:t>
      </w:r>
      <w:r>
        <w:t>trh</w:t>
      </w:r>
      <w:r>
        <w:rPr>
          <w:spacing w:val="15"/>
        </w:rPr>
        <w:t xml:space="preserve"> </w:t>
      </w:r>
      <w:r>
        <w:t>sprostredkuje,</w:t>
      </w:r>
    </w:p>
    <w:p w:rsidR="007127CB" w:rsidRDefault="007127CB" w:rsidP="00A7783C">
      <w:pPr>
        <w:pStyle w:val="Odsekzoznamu"/>
        <w:widowControl w:val="0"/>
        <w:numPr>
          <w:ilvl w:val="0"/>
          <w:numId w:val="3"/>
        </w:numPr>
        <w:tabs>
          <w:tab w:val="left" w:pos="899"/>
        </w:tabs>
        <w:autoSpaceDE w:val="0"/>
        <w:autoSpaceDN w:val="0"/>
        <w:spacing w:before="2" w:after="0"/>
        <w:ind w:right="108" w:hanging="360"/>
        <w:contextualSpacing w:val="0"/>
      </w:pPr>
      <w:r>
        <w:t>splnomocnenec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právnická</w:t>
      </w:r>
      <w:r>
        <w:rPr>
          <w:spacing w:val="1"/>
        </w:rPr>
        <w:t xml:space="preserve"> </w:t>
      </w:r>
      <w:r>
        <w:t>osoba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fyzická</w:t>
      </w:r>
      <w:r>
        <w:rPr>
          <w:spacing w:val="1"/>
        </w:rPr>
        <w:t xml:space="preserve"> </w:t>
      </w:r>
      <w:r>
        <w:t>osoba,</w:t>
      </w:r>
      <w:r>
        <w:rPr>
          <w:spacing w:val="1"/>
        </w:rPr>
        <w:t xml:space="preserve"> </w:t>
      </w:r>
      <w:r>
        <w:t>ktorú</w:t>
      </w:r>
      <w:r>
        <w:rPr>
          <w:spacing w:val="1"/>
        </w:rPr>
        <w:t xml:space="preserve"> </w:t>
      </w:r>
      <w:r>
        <w:t>výrobca</w:t>
      </w:r>
      <w:r>
        <w:rPr>
          <w:spacing w:val="1"/>
        </w:rPr>
        <w:t xml:space="preserve"> </w:t>
      </w:r>
      <w:r>
        <w:t>poveril</w:t>
      </w:r>
      <w:r>
        <w:rPr>
          <w:spacing w:val="1"/>
        </w:rPr>
        <w:t xml:space="preserve"> </w:t>
      </w:r>
      <w:r>
        <w:t>zastupovaním</w:t>
      </w:r>
      <w:r>
        <w:rPr>
          <w:spacing w:val="38"/>
        </w:rPr>
        <w:t xml:space="preserve"> </w:t>
      </w:r>
      <w:r>
        <w:t>vo</w:t>
      </w:r>
      <w:r>
        <w:rPr>
          <w:spacing w:val="38"/>
        </w:rPr>
        <w:t xml:space="preserve"> </w:t>
      </w:r>
      <w:r>
        <w:t>veciach</w:t>
      </w:r>
      <w:r>
        <w:rPr>
          <w:spacing w:val="33"/>
        </w:rPr>
        <w:t xml:space="preserve"> </w:t>
      </w:r>
      <w:r>
        <w:t>týkajúcich</w:t>
      </w:r>
      <w:r>
        <w:rPr>
          <w:spacing w:val="38"/>
        </w:rPr>
        <w:t xml:space="preserve"> </w:t>
      </w:r>
      <w:r>
        <w:t>sa</w:t>
      </w:r>
      <w:r>
        <w:rPr>
          <w:spacing w:val="37"/>
        </w:rPr>
        <w:t xml:space="preserve"> </w:t>
      </w:r>
      <w:r>
        <w:t>povinností</w:t>
      </w:r>
      <w:r>
        <w:rPr>
          <w:spacing w:val="36"/>
        </w:rPr>
        <w:t xml:space="preserve"> </w:t>
      </w:r>
      <w:r>
        <w:t>vyplývajúcich</w:t>
      </w:r>
      <w:r>
        <w:rPr>
          <w:spacing w:val="38"/>
        </w:rPr>
        <w:t xml:space="preserve"> </w:t>
      </w:r>
      <w:r>
        <w:t>z</w:t>
      </w:r>
      <w:r>
        <w:rPr>
          <w:spacing w:val="35"/>
        </w:rPr>
        <w:t xml:space="preserve"> </w:t>
      </w:r>
      <w:r>
        <w:t>tohto</w:t>
      </w:r>
      <w:r>
        <w:rPr>
          <w:spacing w:val="37"/>
        </w:rPr>
        <w:t xml:space="preserve"> </w:t>
      </w:r>
      <w:r>
        <w:t>zákona,</w:t>
      </w:r>
    </w:p>
    <w:p w:rsidR="007127CB" w:rsidRDefault="007127CB" w:rsidP="00A7783C">
      <w:pPr>
        <w:pStyle w:val="Odsekzoznamu"/>
        <w:widowControl w:val="0"/>
        <w:numPr>
          <w:ilvl w:val="0"/>
          <w:numId w:val="3"/>
        </w:numPr>
        <w:tabs>
          <w:tab w:val="left" w:pos="899"/>
        </w:tabs>
        <w:autoSpaceDE w:val="0"/>
        <w:autoSpaceDN w:val="0"/>
        <w:spacing w:before="3" w:after="0" w:line="242" w:lineRule="auto"/>
        <w:ind w:right="106" w:hanging="360"/>
        <w:contextualSpacing w:val="0"/>
      </w:pPr>
      <w:r>
        <w:t>distribútor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podnikateľ,</w:t>
      </w:r>
      <w:r>
        <w:rPr>
          <w:spacing w:val="1"/>
        </w:rPr>
        <w:t xml:space="preserve"> </w:t>
      </w:r>
      <w:r>
        <w:t>ktorý</w:t>
      </w:r>
      <w:r>
        <w:rPr>
          <w:spacing w:val="1"/>
        </w:rPr>
        <w:t xml:space="preserve"> </w:t>
      </w:r>
      <w:r>
        <w:t>výrobky</w:t>
      </w:r>
      <w:r>
        <w:rPr>
          <w:spacing w:val="1"/>
        </w:rPr>
        <w:t xml:space="preserve"> </w:t>
      </w:r>
      <w:r>
        <w:t>predáva,</w:t>
      </w:r>
      <w:r>
        <w:rPr>
          <w:spacing w:val="1"/>
        </w:rPr>
        <w:t xml:space="preserve"> </w:t>
      </w:r>
      <w:r>
        <w:t>sprostredkúva</w:t>
      </w:r>
      <w:r>
        <w:rPr>
          <w:spacing w:val="1"/>
        </w:rPr>
        <w:t xml:space="preserve"> </w:t>
      </w:r>
      <w:r>
        <w:t>ich</w:t>
      </w:r>
      <w:r>
        <w:rPr>
          <w:spacing w:val="58"/>
        </w:rPr>
        <w:t xml:space="preserve"> </w:t>
      </w:r>
      <w:r>
        <w:t>predaj</w:t>
      </w:r>
      <w:r>
        <w:rPr>
          <w:spacing w:val="58"/>
        </w:rPr>
        <w:t xml:space="preserve"> </w:t>
      </w:r>
      <w:r>
        <w:t>alebo</w:t>
      </w:r>
      <w:r>
        <w:rPr>
          <w:spacing w:val="59"/>
        </w:rPr>
        <w:t xml:space="preserve"> </w:t>
      </w:r>
      <w:r>
        <w:t>ich</w:t>
      </w:r>
      <w:r>
        <w:rPr>
          <w:spacing w:val="-56"/>
        </w:rPr>
        <w:t xml:space="preserve"> </w:t>
      </w:r>
      <w:r>
        <w:t>iným</w:t>
      </w:r>
      <w:r>
        <w:rPr>
          <w:spacing w:val="1"/>
        </w:rPr>
        <w:t xml:space="preserve"> </w:t>
      </w:r>
      <w:r>
        <w:t>spôsobom</w:t>
      </w:r>
      <w:r>
        <w:rPr>
          <w:spacing w:val="1"/>
        </w:rPr>
        <w:t xml:space="preserve"> </w:t>
      </w:r>
      <w:r>
        <w:t>poskytuje</w:t>
      </w:r>
      <w:r>
        <w:rPr>
          <w:spacing w:val="1"/>
        </w:rPr>
        <w:t xml:space="preserve"> </w:t>
      </w:r>
      <w:r>
        <w:t>používateľom,</w:t>
      </w:r>
      <w:r>
        <w:rPr>
          <w:spacing w:val="1"/>
        </w:rPr>
        <w:t xml:space="preserve"> </w:t>
      </w:r>
      <w:r>
        <w:t>ale</w:t>
      </w:r>
      <w:r>
        <w:rPr>
          <w:spacing w:val="1"/>
        </w:rPr>
        <w:t xml:space="preserve"> </w:t>
      </w:r>
      <w:r>
        <w:t>svojou</w:t>
      </w:r>
      <w:r>
        <w:rPr>
          <w:spacing w:val="1"/>
        </w:rPr>
        <w:t xml:space="preserve"> </w:t>
      </w:r>
      <w:r>
        <w:t>činnosťou</w:t>
      </w:r>
      <w:r>
        <w:rPr>
          <w:spacing w:val="1"/>
        </w:rPr>
        <w:t xml:space="preserve"> </w:t>
      </w:r>
      <w:r>
        <w:t>priamo</w:t>
      </w:r>
      <w:r>
        <w:rPr>
          <w:spacing w:val="1"/>
        </w:rPr>
        <w:t xml:space="preserve"> </w:t>
      </w:r>
      <w:r>
        <w:t>neovplyvňuje</w:t>
      </w:r>
      <w:r>
        <w:rPr>
          <w:spacing w:val="1"/>
        </w:rPr>
        <w:t xml:space="preserve"> </w:t>
      </w:r>
      <w:r>
        <w:t>vlastnosti</w:t>
      </w:r>
      <w:r>
        <w:rPr>
          <w:spacing w:val="26"/>
        </w:rPr>
        <w:t xml:space="preserve"> </w:t>
      </w:r>
      <w:r>
        <w:t>výrobku</w:t>
      </w:r>
      <w:r>
        <w:rPr>
          <w:spacing w:val="23"/>
        </w:rPr>
        <w:t xml:space="preserve"> </w:t>
      </w:r>
      <w:r>
        <w:t>(ďalej</w:t>
      </w:r>
      <w:r>
        <w:rPr>
          <w:spacing w:val="29"/>
        </w:rPr>
        <w:t xml:space="preserve"> </w:t>
      </w:r>
      <w:r>
        <w:t>len</w:t>
      </w:r>
      <w:r>
        <w:rPr>
          <w:spacing w:val="23"/>
        </w:rPr>
        <w:t xml:space="preserve"> </w:t>
      </w:r>
      <w:r>
        <w:t>„distribuuje“);</w:t>
      </w:r>
      <w:r>
        <w:rPr>
          <w:spacing w:val="29"/>
        </w:rPr>
        <w:t xml:space="preserve"> </w:t>
      </w:r>
      <w:r>
        <w:t>distribútorom</w:t>
      </w:r>
      <w:r>
        <w:rPr>
          <w:spacing w:val="25"/>
        </w:rPr>
        <w:t xml:space="preserve"> </w:t>
      </w:r>
      <w:r>
        <w:t>je</w:t>
      </w:r>
      <w:r>
        <w:rPr>
          <w:spacing w:val="27"/>
        </w:rPr>
        <w:t xml:space="preserve"> </w:t>
      </w:r>
      <w:r>
        <w:t>aj</w:t>
      </w:r>
      <w:r>
        <w:rPr>
          <w:spacing w:val="26"/>
        </w:rPr>
        <w:t xml:space="preserve"> </w:t>
      </w:r>
      <w:r>
        <w:t>dodávateľ</w:t>
      </w:r>
      <w:r>
        <w:rPr>
          <w:vertAlign w:val="superscript"/>
        </w:rPr>
        <w:t>3</w:t>
      </w:r>
      <w:r>
        <w:t>,</w:t>
      </w:r>
    </w:p>
    <w:p w:rsidR="007127CB" w:rsidRDefault="007127CB" w:rsidP="00A7783C">
      <w:pPr>
        <w:pStyle w:val="Odsekzoznamu"/>
        <w:widowControl w:val="0"/>
        <w:numPr>
          <w:ilvl w:val="0"/>
          <w:numId w:val="3"/>
        </w:numPr>
        <w:tabs>
          <w:tab w:val="left" w:pos="899"/>
        </w:tabs>
        <w:autoSpaceDE w:val="0"/>
        <w:autoSpaceDN w:val="0"/>
        <w:spacing w:after="0" w:line="242" w:lineRule="auto"/>
        <w:ind w:right="106" w:hanging="360"/>
        <w:contextualSpacing w:val="0"/>
      </w:pPr>
      <w:r>
        <w:t>uvedenie výrobku na trh je okamih, keď výrobok prvýkrát prechádza odplatne alebo</w:t>
      </w:r>
      <w:r>
        <w:rPr>
          <w:spacing w:val="1"/>
        </w:rPr>
        <w:t xml:space="preserve"> </w:t>
      </w:r>
      <w:r>
        <w:t>bezodplatne</w:t>
      </w:r>
      <w:r>
        <w:rPr>
          <w:spacing w:val="1"/>
        </w:rPr>
        <w:t xml:space="preserve"> </w:t>
      </w:r>
      <w:r>
        <w:t>z etapy</w:t>
      </w:r>
      <w:r>
        <w:rPr>
          <w:spacing w:val="58"/>
        </w:rPr>
        <w:t xml:space="preserve"> </w:t>
      </w:r>
      <w:r>
        <w:t>výroby alebo</w:t>
      </w:r>
      <w:r>
        <w:rPr>
          <w:spacing w:val="58"/>
        </w:rPr>
        <w:t xml:space="preserve"> </w:t>
      </w:r>
      <w:r>
        <w:t>dovozu</w:t>
      </w:r>
      <w:r>
        <w:rPr>
          <w:spacing w:val="59"/>
        </w:rPr>
        <w:t xml:space="preserve"> </w:t>
      </w:r>
      <w:r>
        <w:t>do etapy distribúcie,</w:t>
      </w:r>
      <w:r>
        <w:rPr>
          <w:spacing w:val="58"/>
        </w:rPr>
        <w:t xml:space="preserve"> </w:t>
      </w:r>
      <w:r>
        <w:t>a to</w:t>
      </w:r>
      <w:r>
        <w:rPr>
          <w:spacing w:val="59"/>
        </w:rPr>
        <w:t xml:space="preserve"> </w:t>
      </w:r>
      <w:r>
        <w:t>aj</w:t>
      </w:r>
      <w:r>
        <w:rPr>
          <w:spacing w:val="58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prípade,</w:t>
      </w:r>
      <w:r>
        <w:rPr>
          <w:spacing w:val="58"/>
        </w:rPr>
        <w:t xml:space="preserve"> </w:t>
      </w:r>
      <w:r>
        <w:t>ak</w:t>
      </w:r>
      <w:r>
        <w:rPr>
          <w:spacing w:val="1"/>
        </w:rPr>
        <w:t xml:space="preserve"> </w:t>
      </w:r>
      <w:r>
        <w:t>je</w:t>
      </w:r>
      <w:r>
        <w:rPr>
          <w:spacing w:val="16"/>
        </w:rPr>
        <w:t xml:space="preserve"> </w:t>
      </w:r>
      <w:r>
        <w:t>určený</w:t>
      </w:r>
      <w:r>
        <w:rPr>
          <w:spacing w:val="15"/>
        </w:rPr>
        <w:t xml:space="preserve"> </w:t>
      </w:r>
      <w:r>
        <w:t>pre</w:t>
      </w:r>
      <w:r>
        <w:rPr>
          <w:spacing w:val="17"/>
        </w:rPr>
        <w:t xml:space="preserve"> </w:t>
      </w:r>
      <w:r>
        <w:t>vlastnú</w:t>
      </w:r>
      <w:r>
        <w:rPr>
          <w:spacing w:val="17"/>
        </w:rPr>
        <w:t xml:space="preserve"> </w:t>
      </w:r>
      <w:r>
        <w:t>potrebu,</w:t>
      </w:r>
    </w:p>
    <w:p w:rsidR="007127CB" w:rsidRDefault="007127CB" w:rsidP="00A7783C">
      <w:pPr>
        <w:pStyle w:val="Odsekzoznamu"/>
        <w:widowControl w:val="0"/>
        <w:numPr>
          <w:ilvl w:val="0"/>
          <w:numId w:val="3"/>
        </w:numPr>
        <w:tabs>
          <w:tab w:val="left" w:pos="899"/>
        </w:tabs>
        <w:autoSpaceDE w:val="0"/>
        <w:autoSpaceDN w:val="0"/>
        <w:spacing w:after="0" w:line="242" w:lineRule="auto"/>
        <w:ind w:right="104" w:hanging="360"/>
        <w:contextualSpacing w:val="0"/>
      </w:pPr>
      <w:r>
        <w:t>uvedenie výrobku do prevádzky je okamih, keď výrobok prvýkrát prechádza odplatne</w:t>
      </w:r>
      <w:r>
        <w:rPr>
          <w:spacing w:val="1"/>
        </w:rPr>
        <w:t xml:space="preserve"> </w:t>
      </w:r>
      <w:r>
        <w:t>alebo</w:t>
      </w:r>
      <w:r>
        <w:rPr>
          <w:spacing w:val="40"/>
        </w:rPr>
        <w:t xml:space="preserve"> </w:t>
      </w:r>
      <w:r>
        <w:t>bezodplatne</w:t>
      </w:r>
      <w:r>
        <w:rPr>
          <w:spacing w:val="44"/>
        </w:rPr>
        <w:t xml:space="preserve"> </w:t>
      </w:r>
      <w:r>
        <w:t>z</w:t>
      </w:r>
      <w:r>
        <w:rPr>
          <w:spacing w:val="37"/>
        </w:rPr>
        <w:t xml:space="preserve"> </w:t>
      </w:r>
      <w:r>
        <w:t>etapy</w:t>
      </w:r>
      <w:r>
        <w:rPr>
          <w:spacing w:val="42"/>
        </w:rPr>
        <w:t xml:space="preserve"> </w:t>
      </w:r>
      <w:r>
        <w:t>výroby</w:t>
      </w:r>
      <w:r>
        <w:rPr>
          <w:spacing w:val="41"/>
        </w:rPr>
        <w:t xml:space="preserve"> </w:t>
      </w:r>
      <w:r>
        <w:t>alebo</w:t>
      </w:r>
      <w:r>
        <w:rPr>
          <w:spacing w:val="40"/>
        </w:rPr>
        <w:t xml:space="preserve"> </w:t>
      </w:r>
      <w:r>
        <w:t>dovozu</w:t>
      </w:r>
      <w:r>
        <w:rPr>
          <w:spacing w:val="44"/>
        </w:rPr>
        <w:t xml:space="preserve"> </w:t>
      </w:r>
      <w:r>
        <w:t>do</w:t>
      </w:r>
      <w:r>
        <w:rPr>
          <w:spacing w:val="40"/>
        </w:rPr>
        <w:t xml:space="preserve"> </w:t>
      </w:r>
      <w:r>
        <w:t>etapy</w:t>
      </w:r>
      <w:r>
        <w:rPr>
          <w:spacing w:val="42"/>
        </w:rPr>
        <w:t xml:space="preserve"> </w:t>
      </w:r>
      <w:r>
        <w:t>prevádzky,</w:t>
      </w:r>
      <w:r>
        <w:rPr>
          <w:spacing w:val="42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to</w:t>
      </w:r>
      <w:r>
        <w:rPr>
          <w:spacing w:val="41"/>
        </w:rPr>
        <w:t xml:space="preserve"> </w:t>
      </w:r>
      <w:r>
        <w:t>najmä</w:t>
      </w:r>
      <w:r>
        <w:rPr>
          <w:spacing w:val="40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jeho</w:t>
      </w:r>
      <w:r>
        <w:rPr>
          <w:spacing w:val="1"/>
        </w:rPr>
        <w:t xml:space="preserve"> </w:t>
      </w:r>
      <w:r>
        <w:t>dokončenej</w:t>
      </w:r>
      <w:r>
        <w:rPr>
          <w:spacing w:val="1"/>
        </w:rPr>
        <w:t xml:space="preserve"> </w:t>
      </w:r>
      <w:r>
        <w:t>inštalácii,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etapy</w:t>
      </w:r>
      <w:r>
        <w:rPr>
          <w:spacing w:val="1"/>
        </w:rPr>
        <w:t xml:space="preserve"> </w:t>
      </w:r>
      <w:r>
        <w:t>používania,</w:t>
      </w:r>
      <w:r>
        <w:rPr>
          <w:spacing w:val="1"/>
        </w:rPr>
        <w:t xml:space="preserve"> </w:t>
      </w:r>
      <w:r>
        <w:t>či</w:t>
      </w:r>
      <w:r>
        <w:rPr>
          <w:spacing w:val="58"/>
        </w:rPr>
        <w:t xml:space="preserve"> </w:t>
      </w:r>
      <w:r>
        <w:t>už</w:t>
      </w:r>
      <w:r>
        <w:rPr>
          <w:spacing w:val="58"/>
        </w:rPr>
        <w:t xml:space="preserve"> </w:t>
      </w:r>
      <w:r>
        <w:t>je</w:t>
      </w:r>
      <w:r>
        <w:rPr>
          <w:spacing w:val="59"/>
        </w:rPr>
        <w:t xml:space="preserve"> </w:t>
      </w:r>
      <w:r>
        <w:t>určený</w:t>
      </w:r>
      <w:r>
        <w:rPr>
          <w:spacing w:val="58"/>
        </w:rPr>
        <w:t xml:space="preserve"> </w:t>
      </w:r>
      <w:r>
        <w:t>pre</w:t>
      </w:r>
      <w:r>
        <w:rPr>
          <w:spacing w:val="59"/>
        </w:rPr>
        <w:t xml:space="preserve"> </w:t>
      </w:r>
      <w:r>
        <w:t>potreby</w:t>
      </w:r>
      <w:r>
        <w:rPr>
          <w:spacing w:val="1"/>
        </w:rPr>
        <w:t xml:space="preserve"> </w:t>
      </w:r>
      <w:r>
        <w:t>iných</w:t>
      </w:r>
      <w:r>
        <w:rPr>
          <w:spacing w:val="14"/>
        </w:rPr>
        <w:t xml:space="preserve"> </w:t>
      </w:r>
      <w:r>
        <w:t>osôb</w:t>
      </w:r>
      <w:r>
        <w:rPr>
          <w:spacing w:val="17"/>
        </w:rPr>
        <w:t xml:space="preserve"> </w:t>
      </w:r>
      <w:r>
        <w:t>alebo</w:t>
      </w:r>
      <w:r>
        <w:rPr>
          <w:spacing w:val="18"/>
        </w:rPr>
        <w:t xml:space="preserve"> </w:t>
      </w:r>
      <w:r>
        <w:t>pre</w:t>
      </w:r>
      <w:r>
        <w:rPr>
          <w:spacing w:val="17"/>
        </w:rPr>
        <w:t xml:space="preserve"> </w:t>
      </w:r>
      <w:r>
        <w:t>vlastnú</w:t>
      </w:r>
      <w:r>
        <w:rPr>
          <w:spacing w:val="15"/>
        </w:rPr>
        <w:t xml:space="preserve"> </w:t>
      </w:r>
      <w:r>
        <w:t>potrebu.</w:t>
      </w:r>
    </w:p>
    <w:p w:rsidR="007127CB" w:rsidRDefault="007127CB" w:rsidP="007127CB">
      <w:pPr>
        <w:pStyle w:val="Zkladntext"/>
        <w:rPr>
          <w:sz w:val="20"/>
        </w:rPr>
      </w:pPr>
    </w:p>
    <w:p w:rsidR="007127CB" w:rsidRDefault="007127CB" w:rsidP="007127CB">
      <w:pPr>
        <w:pStyle w:val="Zkladntext"/>
        <w:spacing w:before="5"/>
        <w:rPr>
          <w:sz w:val="27"/>
        </w:rPr>
      </w:pPr>
      <w:r>
        <w:rPr>
          <w:noProof/>
          <w:lang w:eastAsia="sk-SK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69B54ED9" wp14:editId="3BCA7649">
                <wp:simplePos x="0" y="0"/>
                <wp:positionH relativeFrom="page">
                  <wp:posOffset>900430</wp:posOffset>
                </wp:positionH>
                <wp:positionV relativeFrom="paragraph">
                  <wp:posOffset>222250</wp:posOffset>
                </wp:positionV>
                <wp:extent cx="1828800" cy="7620"/>
                <wp:effectExtent l="0" t="635" r="4445" b="1270"/>
                <wp:wrapTopAndBottom/>
                <wp:docPr id="445334896" name="Obdĺžni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13524F" id="Obdĺžnik 4" o:spid="_x0000_s1026" style="position:absolute;margin-left:70.9pt;margin-top:17.5pt;width:2in;height:.6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" fillcolor="black" stroked="f">
                <w10:wrap type="topAndBottom" anchorx="page"/>
              </v:rect>
            </w:pict>
          </mc:Fallback>
        </mc:AlternateContent>
      </w:r>
    </w:p>
    <w:p w:rsidR="007127CB" w:rsidRDefault="007127CB" w:rsidP="007127CB">
      <w:pPr>
        <w:spacing w:before="73"/>
        <w:ind w:left="178"/>
        <w:rPr>
          <w:i/>
          <w:sz w:val="16"/>
        </w:rPr>
      </w:pPr>
      <w:r>
        <w:rPr>
          <w:sz w:val="16"/>
          <w:vertAlign w:val="superscript"/>
        </w:rPr>
        <w:t>2</w:t>
      </w:r>
      <w:r>
        <w:rPr>
          <w:spacing w:val="28"/>
          <w:sz w:val="16"/>
        </w:rPr>
        <w:t xml:space="preserve"> </w:t>
      </w:r>
      <w:r>
        <w:rPr>
          <w:i/>
          <w:sz w:val="16"/>
        </w:rPr>
        <w:t>judikatúra=</w:t>
      </w:r>
      <w:r>
        <w:rPr>
          <w:i/>
          <w:spacing w:val="35"/>
          <w:sz w:val="16"/>
        </w:rPr>
        <w:t xml:space="preserve"> </w:t>
      </w:r>
      <w:r>
        <w:rPr>
          <w:i/>
          <w:sz w:val="16"/>
        </w:rPr>
        <w:t>súdna</w:t>
      </w:r>
      <w:r>
        <w:rPr>
          <w:i/>
          <w:spacing w:val="34"/>
          <w:sz w:val="16"/>
        </w:rPr>
        <w:t xml:space="preserve"> </w:t>
      </w:r>
      <w:r>
        <w:rPr>
          <w:i/>
          <w:sz w:val="16"/>
        </w:rPr>
        <w:t xml:space="preserve">prax  </w:t>
      </w:r>
      <w:r>
        <w:rPr>
          <w:i/>
          <w:spacing w:val="21"/>
          <w:sz w:val="16"/>
        </w:rPr>
        <w:t xml:space="preserve"> </w:t>
      </w:r>
      <w:r>
        <w:rPr>
          <w:i/>
          <w:sz w:val="16"/>
        </w:rPr>
        <w:t>;</w:t>
      </w:r>
      <w:r>
        <w:rPr>
          <w:i/>
          <w:spacing w:val="37"/>
          <w:sz w:val="16"/>
        </w:rPr>
        <w:t xml:space="preserve"> </w:t>
      </w:r>
      <w:r>
        <w:rPr>
          <w:i/>
          <w:sz w:val="16"/>
        </w:rPr>
        <w:t>jurisdikcia</w:t>
      </w:r>
      <w:r>
        <w:rPr>
          <w:i/>
          <w:spacing w:val="34"/>
          <w:sz w:val="16"/>
        </w:rPr>
        <w:t xml:space="preserve"> </w:t>
      </w:r>
      <w:r>
        <w:rPr>
          <w:i/>
          <w:sz w:val="16"/>
        </w:rPr>
        <w:t>=</w:t>
      </w:r>
      <w:r>
        <w:rPr>
          <w:i/>
          <w:spacing w:val="34"/>
          <w:sz w:val="16"/>
        </w:rPr>
        <w:t xml:space="preserve"> </w:t>
      </w:r>
      <w:r>
        <w:rPr>
          <w:i/>
          <w:sz w:val="16"/>
        </w:rPr>
        <w:t>súdnictvo,</w:t>
      </w:r>
      <w:r>
        <w:rPr>
          <w:i/>
          <w:spacing w:val="38"/>
          <w:sz w:val="16"/>
        </w:rPr>
        <w:t xml:space="preserve"> </w:t>
      </w:r>
      <w:r>
        <w:rPr>
          <w:i/>
          <w:sz w:val="16"/>
        </w:rPr>
        <w:t>resp.</w:t>
      </w:r>
      <w:r>
        <w:rPr>
          <w:i/>
          <w:spacing w:val="37"/>
          <w:sz w:val="16"/>
        </w:rPr>
        <w:t xml:space="preserve"> </w:t>
      </w:r>
      <w:r>
        <w:rPr>
          <w:i/>
          <w:sz w:val="16"/>
        </w:rPr>
        <w:t>súdna</w:t>
      </w:r>
      <w:r>
        <w:rPr>
          <w:i/>
          <w:spacing w:val="37"/>
          <w:sz w:val="16"/>
        </w:rPr>
        <w:t xml:space="preserve"> </w:t>
      </w:r>
      <w:r>
        <w:rPr>
          <w:i/>
          <w:sz w:val="16"/>
        </w:rPr>
        <w:t>právomoc</w:t>
      </w:r>
    </w:p>
    <w:p w:rsidR="007127CB" w:rsidRDefault="007127CB" w:rsidP="007127CB">
      <w:pPr>
        <w:spacing w:before="120"/>
        <w:ind w:left="178" w:right="108"/>
        <w:rPr>
          <w:i/>
          <w:sz w:val="16"/>
        </w:rPr>
      </w:pPr>
      <w:r>
        <w:rPr>
          <w:sz w:val="16"/>
          <w:vertAlign w:val="superscript"/>
        </w:rPr>
        <w:t>3</w:t>
      </w:r>
      <w:r>
        <w:rPr>
          <w:spacing w:val="1"/>
          <w:sz w:val="16"/>
        </w:rPr>
        <w:t xml:space="preserve"> </w:t>
      </w:r>
      <w:r>
        <w:rPr>
          <w:i/>
          <w:sz w:val="16"/>
        </w:rPr>
        <w:t>§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2</w:t>
      </w:r>
      <w:r>
        <w:rPr>
          <w:i/>
          <w:spacing w:val="44"/>
          <w:sz w:val="16"/>
        </w:rPr>
        <w:t xml:space="preserve"> </w:t>
      </w:r>
      <w:r>
        <w:rPr>
          <w:i/>
          <w:sz w:val="16"/>
        </w:rPr>
        <w:t>písm.</w:t>
      </w:r>
      <w:r>
        <w:rPr>
          <w:i/>
          <w:spacing w:val="44"/>
          <w:sz w:val="16"/>
        </w:rPr>
        <w:t xml:space="preserve"> </w:t>
      </w:r>
      <w:r>
        <w:rPr>
          <w:i/>
          <w:sz w:val="16"/>
        </w:rPr>
        <w:t>e)</w:t>
      </w:r>
      <w:r>
        <w:rPr>
          <w:i/>
          <w:spacing w:val="45"/>
          <w:sz w:val="16"/>
        </w:rPr>
        <w:t xml:space="preserve"> 2</w:t>
      </w:r>
      <w:r>
        <w:rPr>
          <w:i/>
          <w:sz w:val="16"/>
        </w:rPr>
        <w:t>zákona</w:t>
      </w:r>
      <w:r>
        <w:rPr>
          <w:i/>
          <w:spacing w:val="44"/>
          <w:sz w:val="16"/>
        </w:rPr>
        <w:t xml:space="preserve"> </w:t>
      </w:r>
      <w:r>
        <w:rPr>
          <w:i/>
          <w:sz w:val="16"/>
        </w:rPr>
        <w:t>č.</w:t>
      </w:r>
      <w:r>
        <w:rPr>
          <w:i/>
          <w:spacing w:val="45"/>
          <w:sz w:val="16"/>
        </w:rPr>
        <w:t xml:space="preserve"> </w:t>
      </w:r>
      <w:r>
        <w:rPr>
          <w:i/>
          <w:sz w:val="16"/>
        </w:rPr>
        <w:t>250/2007 Z.z.</w:t>
      </w:r>
      <w:r>
        <w:rPr>
          <w:i/>
          <w:spacing w:val="45"/>
          <w:sz w:val="16"/>
        </w:rPr>
        <w:t xml:space="preserve"> </w:t>
      </w:r>
      <w:r>
        <w:rPr>
          <w:i/>
          <w:sz w:val="16"/>
        </w:rPr>
        <w:t>o</w:t>
      </w:r>
      <w:r>
        <w:rPr>
          <w:i/>
          <w:spacing w:val="44"/>
          <w:sz w:val="16"/>
        </w:rPr>
        <w:t xml:space="preserve"> </w:t>
      </w:r>
      <w:r>
        <w:rPr>
          <w:i/>
          <w:sz w:val="16"/>
        </w:rPr>
        <w:t>ochrane</w:t>
      </w:r>
      <w:r>
        <w:rPr>
          <w:i/>
          <w:spacing w:val="44"/>
          <w:sz w:val="16"/>
        </w:rPr>
        <w:t xml:space="preserve"> </w:t>
      </w:r>
      <w:r>
        <w:rPr>
          <w:i/>
          <w:sz w:val="16"/>
        </w:rPr>
        <w:t>spotrebiteľa</w:t>
      </w:r>
      <w:r>
        <w:rPr>
          <w:i/>
          <w:spacing w:val="45"/>
          <w:sz w:val="16"/>
        </w:rPr>
        <w:t xml:space="preserve"> </w:t>
      </w:r>
      <w:r>
        <w:rPr>
          <w:i/>
          <w:sz w:val="16"/>
        </w:rPr>
        <w:t>a o zmene</w:t>
      </w:r>
      <w:r>
        <w:rPr>
          <w:i/>
          <w:spacing w:val="45"/>
          <w:sz w:val="16"/>
        </w:rPr>
        <w:t xml:space="preserve"> </w:t>
      </w:r>
      <w:r>
        <w:rPr>
          <w:i/>
          <w:sz w:val="16"/>
        </w:rPr>
        <w:t>zákona</w:t>
      </w:r>
      <w:r>
        <w:rPr>
          <w:i/>
          <w:spacing w:val="44"/>
          <w:sz w:val="16"/>
        </w:rPr>
        <w:t xml:space="preserve"> </w:t>
      </w:r>
      <w:r>
        <w:rPr>
          <w:i/>
          <w:sz w:val="16"/>
        </w:rPr>
        <w:t>Slovenskej národnej</w:t>
      </w:r>
      <w:r>
        <w:rPr>
          <w:i/>
          <w:spacing w:val="45"/>
          <w:sz w:val="16"/>
        </w:rPr>
        <w:t xml:space="preserve"> </w:t>
      </w:r>
      <w:r>
        <w:rPr>
          <w:i/>
          <w:sz w:val="16"/>
        </w:rPr>
        <w:t>rady</w:t>
      </w:r>
      <w:r>
        <w:rPr>
          <w:i/>
          <w:spacing w:val="44"/>
          <w:sz w:val="16"/>
        </w:rPr>
        <w:t xml:space="preserve"> </w:t>
      </w:r>
      <w:r>
        <w:rPr>
          <w:i/>
          <w:spacing w:val="-42"/>
          <w:sz w:val="16"/>
        </w:rPr>
        <w:t xml:space="preserve"> </w:t>
      </w:r>
      <w:r>
        <w:rPr>
          <w:i/>
          <w:sz w:val="16"/>
        </w:rPr>
        <w:t>č.</w:t>
      </w:r>
      <w:r>
        <w:rPr>
          <w:i/>
          <w:spacing w:val="12"/>
          <w:sz w:val="16"/>
        </w:rPr>
        <w:t xml:space="preserve"> </w:t>
      </w:r>
      <w:r>
        <w:rPr>
          <w:i/>
          <w:sz w:val="16"/>
        </w:rPr>
        <w:t>372/1990</w:t>
      </w:r>
      <w:r>
        <w:rPr>
          <w:i/>
          <w:spacing w:val="11"/>
          <w:sz w:val="16"/>
        </w:rPr>
        <w:t xml:space="preserve"> </w:t>
      </w:r>
      <w:r>
        <w:rPr>
          <w:i/>
          <w:sz w:val="16"/>
        </w:rPr>
        <w:t>Zb.</w:t>
      </w:r>
      <w:r>
        <w:rPr>
          <w:i/>
          <w:spacing w:val="16"/>
          <w:sz w:val="16"/>
        </w:rPr>
        <w:t xml:space="preserve"> </w:t>
      </w:r>
      <w:r>
        <w:rPr>
          <w:i/>
          <w:sz w:val="16"/>
        </w:rPr>
        <w:t>o priestupkoch v znení neskorších predpisov</w:t>
      </w:r>
    </w:p>
    <w:p w:rsidR="007127CB" w:rsidRDefault="007127CB" w:rsidP="007127CB">
      <w:pPr>
        <w:rPr>
          <w:sz w:val="16"/>
        </w:rPr>
        <w:sectPr w:rsidR="007127CB" w:rsidSect="007127CB">
          <w:pgSz w:w="11900" w:h="16840"/>
          <w:pgMar w:top="960" w:right="1020" w:bottom="920" w:left="1240" w:header="571" w:footer="734" w:gutter="0"/>
          <w:cols w:space="708"/>
        </w:sectPr>
      </w:pPr>
    </w:p>
    <w:p w:rsidR="007127CB" w:rsidRPr="00BC79F7" w:rsidRDefault="007127CB" w:rsidP="007127CB">
      <w:pPr>
        <w:pStyle w:val="Zkladntext"/>
        <w:rPr>
          <w:sz w:val="15"/>
        </w:rPr>
      </w:pPr>
    </w:p>
    <w:p w:rsidR="007127CB" w:rsidRDefault="007127CB" w:rsidP="006C6F8E"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9ED497" wp14:editId="5DE66C01">
                <wp:simplePos x="0" y="0"/>
                <wp:positionH relativeFrom="page">
                  <wp:posOffset>5661660</wp:posOffset>
                </wp:positionH>
                <wp:positionV relativeFrom="paragraph">
                  <wp:posOffset>1009015</wp:posOffset>
                </wp:positionV>
                <wp:extent cx="42545" cy="10795"/>
                <wp:effectExtent l="3810" t="0" r="1270" b="1270"/>
                <wp:wrapNone/>
                <wp:docPr id="882437884" name="Obdĺžni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545" cy="1079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B3D2A7" id="Obdĺžnik 3" o:spid="_x0000_s1026" style="position:absolute;margin-left:445.8pt;margin-top:79.45pt;width:3.35pt;height:.8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" fillcolor="black" stroked="f">
                <w10:wrap anchorx="page"/>
              </v:rect>
            </w:pict>
          </mc:Fallback>
        </mc:AlternateContent>
      </w:r>
      <w:r>
        <w:t>V praxi však, pre úplnosť dokladov, môže odberateľ požadovať od zhotoviteľa aj fotokópie</w:t>
      </w:r>
      <w:r>
        <w:rPr>
          <w:spacing w:val="1"/>
        </w:rPr>
        <w:t xml:space="preserve"> </w:t>
      </w:r>
      <w:r>
        <w:t>protokolov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počiatočných</w:t>
      </w:r>
      <w:r>
        <w:rPr>
          <w:spacing w:val="1"/>
        </w:rPr>
        <w:t xml:space="preserve"> </w:t>
      </w:r>
      <w:r>
        <w:t>skúškach</w:t>
      </w:r>
      <w:r>
        <w:rPr>
          <w:spacing w:val="1"/>
        </w:rPr>
        <w:t xml:space="preserve"> </w:t>
      </w:r>
      <w:r>
        <w:t>typu,</w:t>
      </w:r>
      <w:r>
        <w:rPr>
          <w:spacing w:val="1"/>
        </w:rPr>
        <w:t xml:space="preserve"> </w:t>
      </w:r>
      <w:r>
        <w:t>správy</w:t>
      </w:r>
      <w:r>
        <w:rPr>
          <w:spacing w:val="1"/>
        </w:rPr>
        <w:t xml:space="preserve"> </w:t>
      </w:r>
      <w:r>
        <w:t>o</w:t>
      </w:r>
      <w:r>
        <w:rPr>
          <w:spacing w:val="58"/>
        </w:rPr>
        <w:t xml:space="preserve"> </w:t>
      </w:r>
      <w:r>
        <w:t>poslednej</w:t>
      </w:r>
      <w:r>
        <w:rPr>
          <w:spacing w:val="58"/>
        </w:rPr>
        <w:t xml:space="preserve"> </w:t>
      </w:r>
      <w:r>
        <w:t>inšpekcii,</w:t>
      </w:r>
      <w:r>
        <w:rPr>
          <w:spacing w:val="59"/>
        </w:rPr>
        <w:t xml:space="preserve"> </w:t>
      </w:r>
      <w:r>
        <w:t>ktorá</w:t>
      </w:r>
      <w:r>
        <w:rPr>
          <w:spacing w:val="58"/>
        </w:rPr>
        <w:t xml:space="preserve"> </w:t>
      </w:r>
      <w:r>
        <w:t>nemá</w:t>
      </w:r>
      <w:r>
        <w:rPr>
          <w:spacing w:val="59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staršia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12</w:t>
      </w:r>
      <w:r>
        <w:rPr>
          <w:spacing w:val="1"/>
        </w:rPr>
        <w:t xml:space="preserve"> </w:t>
      </w:r>
      <w:r>
        <w:t>mesiacov,</w:t>
      </w:r>
      <w:r>
        <w:rPr>
          <w:spacing w:val="1"/>
        </w:rPr>
        <w:t xml:space="preserve"> </w:t>
      </w:r>
      <w:r>
        <w:t>vydané</w:t>
      </w:r>
      <w:r>
        <w:rPr>
          <w:spacing w:val="58"/>
        </w:rPr>
        <w:t xml:space="preserve"> </w:t>
      </w:r>
      <w:r>
        <w:t>príslušnou</w:t>
      </w:r>
      <w:r>
        <w:rPr>
          <w:spacing w:val="58"/>
        </w:rPr>
        <w:t xml:space="preserve"> </w:t>
      </w:r>
      <w:r>
        <w:t>autorizovanou</w:t>
      </w:r>
      <w:r>
        <w:rPr>
          <w:spacing w:val="59"/>
        </w:rPr>
        <w:t xml:space="preserve"> </w:t>
      </w:r>
      <w:r>
        <w:t>osobou</w:t>
      </w:r>
      <w:r>
        <w:rPr>
          <w:spacing w:val="58"/>
        </w:rPr>
        <w:t xml:space="preserve"> </w:t>
      </w:r>
      <w:r>
        <w:t>(ďalej</w:t>
      </w:r>
      <w:r>
        <w:rPr>
          <w:spacing w:val="59"/>
        </w:rPr>
        <w:t xml:space="preserve"> </w:t>
      </w:r>
      <w:r>
        <w:t>len</w:t>
      </w:r>
      <w:r>
        <w:rPr>
          <w:spacing w:val="58"/>
        </w:rPr>
        <w:t xml:space="preserve"> </w:t>
      </w:r>
      <w:r>
        <w:t>„AO“)</w:t>
      </w:r>
      <w:r>
        <w:rPr>
          <w:spacing w:val="59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pre harmonizovanú oblasť technických špecifikácií - notifikovanou osobou (ďalej len „NO“).</w:t>
      </w:r>
      <w:r>
        <w:rPr>
          <w:spacing w:val="1"/>
        </w:rPr>
        <w:t xml:space="preserve"> </w:t>
      </w:r>
      <w:r>
        <w:t>Zoznam týchto uznaných -notifikovaných inštitúcii v rámci európskej únie je zverejnený na</w:t>
      </w:r>
      <w:r>
        <w:rPr>
          <w:spacing w:val="1"/>
        </w:rPr>
        <w:t xml:space="preserve"> </w:t>
      </w:r>
      <w:r>
        <w:t>elektronickej</w:t>
      </w:r>
      <w:r>
        <w:rPr>
          <w:spacing w:val="27"/>
        </w:rPr>
        <w:t xml:space="preserve"> </w:t>
      </w:r>
      <w:r>
        <w:t>adrese:</w:t>
      </w:r>
      <w:r>
        <w:rPr>
          <w:color w:val="0000FF"/>
          <w:spacing w:val="30"/>
        </w:rPr>
        <w:t xml:space="preserve"> </w:t>
      </w:r>
      <w:hyperlink r:id="rId24" w:anchor="/notified-bodies" w:history="1">
        <w:r w:rsidRPr="001C006D">
          <w:rPr>
            <w:rStyle w:val="Hypertextovprepojenie"/>
          </w:rPr>
          <w:t>https://webgate.ec.europa.eu/single-market-compliance-space/#/notified-bodies</w:t>
        </w:r>
      </w:hyperlink>
      <w:r>
        <w:rPr>
          <w:color w:val="0000FF"/>
          <w:spacing w:val="30"/>
        </w:rPr>
        <w:t xml:space="preserve"> </w:t>
      </w:r>
    </w:p>
    <w:p w:rsidR="007127CB" w:rsidRDefault="007127CB" w:rsidP="006C6F8E">
      <w:r>
        <w:t>Preukazovanie</w:t>
      </w:r>
      <w:r>
        <w:rPr>
          <w:spacing w:val="1"/>
        </w:rPr>
        <w:t xml:space="preserve"> </w:t>
      </w:r>
      <w:r>
        <w:t>zhody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stavebné</w:t>
      </w:r>
      <w:r>
        <w:rPr>
          <w:spacing w:val="1"/>
        </w:rPr>
        <w:t xml:space="preserve"> </w:t>
      </w:r>
      <w:r>
        <w:t>výrobky,</w:t>
      </w:r>
      <w:r>
        <w:rPr>
          <w:spacing w:val="59"/>
        </w:rPr>
        <w:t xml:space="preserve"> </w:t>
      </w:r>
      <w:r>
        <w:t>pre</w:t>
      </w:r>
      <w:r>
        <w:rPr>
          <w:spacing w:val="59"/>
        </w:rPr>
        <w:t xml:space="preserve"> </w:t>
      </w:r>
      <w:r>
        <w:t>ktoré</w:t>
      </w:r>
      <w:r>
        <w:rPr>
          <w:spacing w:val="59"/>
        </w:rPr>
        <w:t xml:space="preserve"> </w:t>
      </w:r>
      <w:r>
        <w:t>neexistuje</w:t>
      </w:r>
      <w:r>
        <w:rPr>
          <w:spacing w:val="59"/>
        </w:rPr>
        <w:t xml:space="preserve"> </w:t>
      </w:r>
      <w:r>
        <w:t>platná</w:t>
      </w:r>
      <w:r>
        <w:rPr>
          <w:spacing w:val="59"/>
        </w:rPr>
        <w:t xml:space="preserve"> </w:t>
      </w:r>
      <w:r>
        <w:t>alebo</w:t>
      </w:r>
      <w:r>
        <w:rPr>
          <w:spacing w:val="59"/>
        </w:rPr>
        <w:t xml:space="preserve"> </w:t>
      </w:r>
      <w:r>
        <w:t>úplná</w:t>
      </w:r>
      <w:r>
        <w:rPr>
          <w:spacing w:val="1"/>
        </w:rPr>
        <w:t xml:space="preserve"> </w:t>
      </w:r>
      <w:r>
        <w:t>európska</w:t>
      </w:r>
      <w:r>
        <w:rPr>
          <w:spacing w:val="47"/>
        </w:rPr>
        <w:t xml:space="preserve"> </w:t>
      </w:r>
      <w:r>
        <w:t>či</w:t>
      </w:r>
      <w:r>
        <w:rPr>
          <w:spacing w:val="43"/>
        </w:rPr>
        <w:t xml:space="preserve"> </w:t>
      </w:r>
      <w:r>
        <w:t>národná</w:t>
      </w:r>
      <w:r>
        <w:rPr>
          <w:spacing w:val="48"/>
        </w:rPr>
        <w:t xml:space="preserve"> </w:t>
      </w:r>
      <w:r>
        <w:t>oblasť</w:t>
      </w:r>
      <w:r>
        <w:rPr>
          <w:spacing w:val="46"/>
        </w:rPr>
        <w:t xml:space="preserve"> </w:t>
      </w:r>
      <w:r>
        <w:t>technických</w:t>
      </w:r>
      <w:r>
        <w:rPr>
          <w:spacing w:val="48"/>
        </w:rPr>
        <w:t xml:space="preserve"> </w:t>
      </w:r>
      <w:r>
        <w:t>špecifikácií,</w:t>
      </w:r>
      <w:r>
        <w:rPr>
          <w:spacing w:val="46"/>
        </w:rPr>
        <w:t xml:space="preserve"> </w:t>
      </w:r>
      <w:r>
        <w:t>je</w:t>
      </w:r>
      <w:r>
        <w:rPr>
          <w:spacing w:val="43"/>
        </w:rPr>
        <w:t xml:space="preserve"> </w:t>
      </w:r>
      <w:r>
        <w:t>riešené</w:t>
      </w:r>
      <w:r>
        <w:rPr>
          <w:spacing w:val="43"/>
        </w:rPr>
        <w:t xml:space="preserve"> </w:t>
      </w:r>
      <w:r>
        <w:t>technickým</w:t>
      </w:r>
      <w:r>
        <w:rPr>
          <w:spacing w:val="46"/>
        </w:rPr>
        <w:t xml:space="preserve"> </w:t>
      </w:r>
      <w:r>
        <w:t>osvedčovaním</w:t>
      </w:r>
      <w:r>
        <w:rPr>
          <w:spacing w:val="46"/>
        </w:rPr>
        <w:t xml:space="preserve"> </w:t>
      </w:r>
      <w:r>
        <w:t>(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národnej</w:t>
      </w:r>
      <w:r>
        <w:rPr>
          <w:spacing w:val="1"/>
        </w:rPr>
        <w:t xml:space="preserve"> </w:t>
      </w:r>
      <w:r>
        <w:t>oblasti</w:t>
      </w:r>
      <w:r>
        <w:rPr>
          <w:spacing w:val="1"/>
        </w:rPr>
        <w:t xml:space="preserve"> </w:t>
      </w:r>
      <w:r>
        <w:t>technických</w:t>
      </w:r>
      <w:r>
        <w:rPr>
          <w:spacing w:val="58"/>
        </w:rPr>
        <w:t xml:space="preserve"> </w:t>
      </w:r>
      <w:r>
        <w:t>špecifikácií</w:t>
      </w:r>
      <w:r>
        <w:rPr>
          <w:spacing w:val="58"/>
        </w:rPr>
        <w:t xml:space="preserve"> </w:t>
      </w:r>
      <w:r>
        <w:t>národným</w:t>
      </w:r>
      <w:r>
        <w:rPr>
          <w:spacing w:val="59"/>
        </w:rPr>
        <w:t xml:space="preserve"> </w:t>
      </w:r>
      <w:r>
        <w:t>osvedčením</w:t>
      </w:r>
      <w:r>
        <w:rPr>
          <w:spacing w:val="58"/>
        </w:rPr>
        <w:t xml:space="preserve"> </w:t>
      </w:r>
      <w:r>
        <w:t>platným</w:t>
      </w:r>
      <w:r>
        <w:rPr>
          <w:spacing w:val="59"/>
        </w:rPr>
        <w:t xml:space="preserve"> </w:t>
      </w:r>
      <w:r>
        <w:t>iba</w:t>
      </w:r>
      <w:r>
        <w:rPr>
          <w:spacing w:val="58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štáte</w:t>
      </w:r>
      <w:r>
        <w:rPr>
          <w:spacing w:val="1"/>
        </w:rPr>
        <w:t xml:space="preserve"> </w:t>
      </w:r>
      <w:r>
        <w:t>vydania (ďalej len „TO“) a v oblasti neúplných európskych noriem sú k dispozícii európske</w:t>
      </w:r>
      <w:r>
        <w:rPr>
          <w:spacing w:val="1"/>
        </w:rPr>
        <w:t xml:space="preserve"> </w:t>
      </w:r>
      <w:r>
        <w:t>technické osvedčenia (ďalej</w:t>
      </w:r>
      <w:r>
        <w:rPr>
          <w:spacing w:val="58"/>
        </w:rPr>
        <w:t xml:space="preserve"> </w:t>
      </w:r>
      <w:r>
        <w:t>len „ETA“),</w:t>
      </w:r>
      <w:r>
        <w:rPr>
          <w:spacing w:val="58"/>
        </w:rPr>
        <w:t xml:space="preserve"> </w:t>
      </w:r>
      <w:r>
        <w:t>ktoré smie</w:t>
      </w:r>
      <w:r>
        <w:rPr>
          <w:spacing w:val="59"/>
        </w:rPr>
        <w:t xml:space="preserve"> </w:t>
      </w:r>
      <w:r>
        <w:t>vydávať</w:t>
      </w:r>
      <w:r>
        <w:rPr>
          <w:spacing w:val="58"/>
        </w:rPr>
        <w:t xml:space="preserve"> </w:t>
      </w:r>
      <w:r>
        <w:t>iba člen európskej</w:t>
      </w:r>
      <w:r>
        <w:rPr>
          <w:spacing w:val="59"/>
        </w:rPr>
        <w:t xml:space="preserve"> </w:t>
      </w:r>
      <w:r>
        <w:t>organizácie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technické</w:t>
      </w:r>
      <w:r>
        <w:rPr>
          <w:spacing w:val="1"/>
        </w:rPr>
        <w:t xml:space="preserve"> </w:t>
      </w:r>
      <w:r>
        <w:t>osvedčovanie</w:t>
      </w:r>
      <w:r>
        <w:rPr>
          <w:spacing w:val="1"/>
        </w:rPr>
        <w:t xml:space="preserve"> </w:t>
      </w:r>
      <w:r>
        <w:t>(ďalej</w:t>
      </w:r>
      <w:r>
        <w:rPr>
          <w:spacing w:val="1"/>
        </w:rPr>
        <w:t xml:space="preserve"> </w:t>
      </w:r>
      <w:r>
        <w:t>len</w:t>
      </w:r>
      <w:r>
        <w:rPr>
          <w:spacing w:val="1"/>
        </w:rPr>
        <w:t xml:space="preserve"> </w:t>
      </w:r>
      <w:r>
        <w:t>člen</w:t>
      </w:r>
      <w:r>
        <w:rPr>
          <w:spacing w:val="58"/>
        </w:rPr>
        <w:t xml:space="preserve"> </w:t>
      </w:r>
      <w:r>
        <w:t>„EOTA“)</w:t>
      </w:r>
      <w:r>
        <w:rPr>
          <w:spacing w:val="58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základe</w:t>
      </w:r>
      <w:r>
        <w:rPr>
          <w:spacing w:val="58"/>
        </w:rPr>
        <w:t xml:space="preserve"> </w:t>
      </w:r>
      <w:r>
        <w:t>príslušného</w:t>
      </w:r>
      <w:r>
        <w:rPr>
          <w:spacing w:val="59"/>
        </w:rPr>
        <w:t xml:space="preserve"> </w:t>
      </w:r>
      <w:r>
        <w:t>usmernenia</w:t>
      </w:r>
      <w:r>
        <w:rPr>
          <w:spacing w:val="1"/>
        </w:rPr>
        <w:t xml:space="preserve"> </w:t>
      </w:r>
      <w:r>
        <w:t>(ďalej</w:t>
      </w:r>
      <w:r>
        <w:rPr>
          <w:spacing w:val="1"/>
        </w:rPr>
        <w:t xml:space="preserve"> </w:t>
      </w:r>
      <w:r>
        <w:t>len</w:t>
      </w:r>
      <w:r>
        <w:rPr>
          <w:spacing w:val="1"/>
        </w:rPr>
        <w:t xml:space="preserve"> </w:t>
      </w:r>
      <w:r>
        <w:t>Guideline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European</w:t>
      </w:r>
      <w:r>
        <w:rPr>
          <w:spacing w:val="1"/>
        </w:rPr>
        <w:t xml:space="preserve"> </w:t>
      </w:r>
      <w:r>
        <w:t>Technical</w:t>
      </w:r>
      <w:r>
        <w:rPr>
          <w:spacing w:val="1"/>
        </w:rPr>
        <w:t xml:space="preserve"> </w:t>
      </w:r>
      <w:r>
        <w:t>Approvall</w:t>
      </w:r>
      <w:r>
        <w:rPr>
          <w:spacing w:val="1"/>
        </w:rPr>
        <w:t xml:space="preserve"> </w:t>
      </w:r>
      <w:r>
        <w:t>„ETA</w:t>
      </w:r>
      <w:r>
        <w:rPr>
          <w:spacing w:val="59"/>
        </w:rPr>
        <w:t xml:space="preserve"> </w:t>
      </w:r>
      <w:r>
        <w:t>G“).</w:t>
      </w:r>
      <w:r>
        <w:rPr>
          <w:spacing w:val="59"/>
        </w:rPr>
        <w:t xml:space="preserve"> </w:t>
      </w:r>
      <w:r>
        <w:t>Zoznam</w:t>
      </w:r>
      <w:r>
        <w:rPr>
          <w:spacing w:val="59"/>
        </w:rPr>
        <w:t xml:space="preserve"> </w:t>
      </w:r>
      <w:r>
        <w:t>takýchto</w:t>
      </w:r>
      <w:r>
        <w:rPr>
          <w:spacing w:val="1"/>
        </w:rPr>
        <w:t xml:space="preserve"> </w:t>
      </w:r>
      <w:r>
        <w:t>oprávnených</w:t>
      </w:r>
      <w:r>
        <w:rPr>
          <w:spacing w:val="1"/>
        </w:rPr>
        <w:t xml:space="preserve"> </w:t>
      </w:r>
      <w:r>
        <w:t>inštitúcií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zverejnený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aktualizovaný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stránkach</w:t>
      </w:r>
      <w:r>
        <w:rPr>
          <w:spacing w:val="1"/>
        </w:rPr>
        <w:t xml:space="preserve"> </w:t>
      </w:r>
      <w:r>
        <w:t>.</w:t>
      </w:r>
      <w:r>
        <w:rPr>
          <w:spacing w:val="1"/>
        </w:rPr>
        <w:t xml:space="preserve"> </w:t>
      </w:r>
      <w:r>
        <w:t>Pre</w:t>
      </w:r>
      <w:r>
        <w:rPr>
          <w:spacing w:val="58"/>
        </w:rPr>
        <w:t xml:space="preserve"> </w:t>
      </w:r>
      <w:r>
        <w:t>SR</w:t>
      </w:r>
      <w:r>
        <w:rPr>
          <w:spacing w:val="58"/>
        </w:rPr>
        <w:t xml:space="preserve"> </w:t>
      </w:r>
      <w:r>
        <w:t>je</w:t>
      </w:r>
      <w:r>
        <w:rPr>
          <w:spacing w:val="59"/>
        </w:rPr>
        <w:t xml:space="preserve"> </w:t>
      </w:r>
      <w:r>
        <w:t>takouto</w:t>
      </w:r>
      <w:r>
        <w:rPr>
          <w:spacing w:val="1"/>
        </w:rPr>
        <w:t xml:space="preserve"> </w:t>
      </w:r>
      <w:r>
        <w:t>inštitúciou</w:t>
      </w:r>
      <w:r>
        <w:rPr>
          <w:spacing w:val="40"/>
        </w:rPr>
        <w:t xml:space="preserve"> </w:t>
      </w:r>
      <w:r>
        <w:t>pre</w:t>
      </w:r>
      <w:r>
        <w:rPr>
          <w:spacing w:val="38"/>
        </w:rPr>
        <w:t xml:space="preserve"> </w:t>
      </w:r>
      <w:r>
        <w:t>TO</w:t>
      </w:r>
      <w:r>
        <w:rPr>
          <w:spacing w:val="40"/>
        </w:rPr>
        <w:t xml:space="preserve"> </w:t>
      </w:r>
      <w:r>
        <w:t>-</w:t>
      </w:r>
      <w:r>
        <w:rPr>
          <w:spacing w:val="39"/>
        </w:rPr>
        <w:t xml:space="preserve"> </w:t>
      </w:r>
      <w:r>
        <w:t>Technický</w:t>
      </w:r>
      <w:r>
        <w:rPr>
          <w:spacing w:val="38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skúšobný</w:t>
      </w:r>
      <w:r>
        <w:rPr>
          <w:spacing w:val="38"/>
        </w:rPr>
        <w:t xml:space="preserve"> </w:t>
      </w:r>
      <w:r>
        <w:t>ústav</w:t>
      </w:r>
      <w:r>
        <w:rPr>
          <w:spacing w:val="42"/>
        </w:rPr>
        <w:t xml:space="preserve"> </w:t>
      </w:r>
      <w:r>
        <w:t>stavebný</w:t>
      </w:r>
      <w:r>
        <w:rPr>
          <w:spacing w:val="38"/>
        </w:rPr>
        <w:t xml:space="preserve"> </w:t>
      </w:r>
      <w:r>
        <w:rPr>
          <w:w w:val="160"/>
        </w:rPr>
        <w:t>–</w:t>
      </w:r>
      <w:r>
        <w:rPr>
          <w:spacing w:val="6"/>
          <w:w w:val="160"/>
        </w:rPr>
        <w:t xml:space="preserve"> </w:t>
      </w:r>
      <w:r>
        <w:t>TSÚS,</w:t>
      </w:r>
      <w:r>
        <w:rPr>
          <w:spacing w:val="43"/>
        </w:rPr>
        <w:t xml:space="preserve"> </w:t>
      </w:r>
      <w:r>
        <w:t>n.</w:t>
      </w:r>
      <w:r>
        <w:rPr>
          <w:spacing w:val="40"/>
        </w:rPr>
        <w:t xml:space="preserve"> </w:t>
      </w:r>
      <w:r>
        <w:t>o.</w:t>
      </w:r>
      <w:r>
        <w:rPr>
          <w:spacing w:val="45"/>
        </w:rPr>
        <w:t xml:space="preserve"> </w:t>
      </w:r>
      <w:r>
        <w:t>v</w:t>
      </w:r>
      <w:r>
        <w:rPr>
          <w:spacing w:val="39"/>
        </w:rPr>
        <w:t xml:space="preserve"> </w:t>
      </w:r>
      <w:r>
        <w:t>Bratislave.</w:t>
      </w:r>
      <w:r>
        <w:rPr>
          <w:spacing w:val="43"/>
        </w:rPr>
        <w:t xml:space="preserve"> </w:t>
      </w:r>
      <w:r>
        <w:t>ETA</w:t>
      </w:r>
      <w:r>
        <w:rPr>
          <w:spacing w:val="1"/>
        </w:rPr>
        <w:t xml:space="preserve"> </w:t>
      </w:r>
      <w:r>
        <w:t>je</w:t>
      </w:r>
      <w:r>
        <w:rPr>
          <w:spacing w:val="19"/>
        </w:rPr>
        <w:t xml:space="preserve"> </w:t>
      </w:r>
      <w:r>
        <w:t>platné</w:t>
      </w:r>
      <w:r>
        <w:rPr>
          <w:spacing w:val="20"/>
        </w:rPr>
        <w:t xml:space="preserve"> </w:t>
      </w:r>
      <w:r>
        <w:t>v</w:t>
      </w:r>
      <w:r>
        <w:rPr>
          <w:spacing w:val="18"/>
        </w:rPr>
        <w:t xml:space="preserve"> </w:t>
      </w:r>
      <w:r>
        <w:t>celom</w:t>
      </w:r>
      <w:r>
        <w:rPr>
          <w:spacing w:val="17"/>
        </w:rPr>
        <w:t xml:space="preserve"> </w:t>
      </w:r>
      <w:r>
        <w:t>ES</w:t>
      </w:r>
      <w:r>
        <w:rPr>
          <w:spacing w:val="17"/>
        </w:rPr>
        <w:t xml:space="preserve"> </w:t>
      </w:r>
      <w:r>
        <w:t>a</w:t>
      </w:r>
      <w:r>
        <w:rPr>
          <w:spacing w:val="16"/>
        </w:rPr>
        <w:t xml:space="preserve"> </w:t>
      </w:r>
      <w:r>
        <w:t>nahrádza</w:t>
      </w:r>
      <w:r>
        <w:rPr>
          <w:spacing w:val="17"/>
        </w:rPr>
        <w:t xml:space="preserve"> </w:t>
      </w:r>
      <w:r>
        <w:t>tak</w:t>
      </w:r>
      <w:r>
        <w:rPr>
          <w:spacing w:val="19"/>
        </w:rPr>
        <w:t xml:space="preserve"> </w:t>
      </w:r>
      <w:r>
        <w:t>nedostatky</w:t>
      </w:r>
      <w:r>
        <w:rPr>
          <w:spacing w:val="20"/>
        </w:rPr>
        <w:t xml:space="preserve"> </w:t>
      </w:r>
      <w:r>
        <w:t>spojené</w:t>
      </w:r>
      <w:r>
        <w:rPr>
          <w:spacing w:val="17"/>
        </w:rPr>
        <w:t xml:space="preserve"> </w:t>
      </w:r>
      <w:r>
        <w:t>s</w:t>
      </w:r>
      <w:r>
        <w:rPr>
          <w:spacing w:val="19"/>
        </w:rPr>
        <w:t xml:space="preserve"> </w:t>
      </w:r>
      <w:r>
        <w:t>hEN.</w:t>
      </w:r>
    </w:p>
    <w:p w:rsidR="007127CB" w:rsidRDefault="007127CB" w:rsidP="006C6F8E">
      <w:r>
        <w:t>Procesy</w:t>
      </w:r>
      <w:r>
        <w:rPr>
          <w:spacing w:val="1"/>
        </w:rPr>
        <w:t xml:space="preserve"> </w:t>
      </w:r>
      <w:r>
        <w:t>preukazovania</w:t>
      </w:r>
      <w:r>
        <w:rPr>
          <w:spacing w:val="1"/>
        </w:rPr>
        <w:t xml:space="preserve"> </w:t>
      </w:r>
      <w:r>
        <w:t>zhody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stavebné</w:t>
      </w:r>
      <w:r>
        <w:rPr>
          <w:spacing w:val="1"/>
        </w:rPr>
        <w:t xml:space="preserve"> </w:t>
      </w:r>
      <w:r>
        <w:t>výrobky</w:t>
      </w:r>
      <w:r>
        <w:rPr>
          <w:spacing w:val="58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požadované</w:t>
      </w:r>
      <w:r>
        <w:rPr>
          <w:spacing w:val="59"/>
        </w:rPr>
        <w:t xml:space="preserve"> </w:t>
      </w:r>
      <w:r>
        <w:t>postupy</w:t>
      </w:r>
      <w:r>
        <w:rPr>
          <w:spacing w:val="58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konaniach</w:t>
      </w:r>
      <w:r>
        <w:rPr>
          <w:spacing w:val="1"/>
        </w:rPr>
        <w:t xml:space="preserve"> </w:t>
      </w:r>
      <w:r>
        <w:t>riešia</w:t>
      </w:r>
      <w:r>
        <w:rPr>
          <w:spacing w:val="1"/>
        </w:rPr>
        <w:t xml:space="preserve"> </w:t>
      </w:r>
      <w:r>
        <w:t>príslušné</w:t>
      </w:r>
      <w:r>
        <w:rPr>
          <w:spacing w:val="1"/>
        </w:rPr>
        <w:t xml:space="preserve"> </w:t>
      </w:r>
      <w:r>
        <w:t>ustanovenia</w:t>
      </w:r>
      <w:r>
        <w:rPr>
          <w:spacing w:val="1"/>
        </w:rPr>
        <w:t xml:space="preserve"> </w:t>
      </w:r>
      <w:r>
        <w:t>zákona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stavebných</w:t>
      </w:r>
      <w:r>
        <w:rPr>
          <w:spacing w:val="1"/>
        </w:rPr>
        <w:t xml:space="preserve"> </w:t>
      </w:r>
      <w:r>
        <w:t>výrobkoch.</w:t>
      </w:r>
      <w:r>
        <w:rPr>
          <w:spacing w:val="59"/>
        </w:rPr>
        <w:t xml:space="preserve"> </w:t>
      </w:r>
      <w:r>
        <w:t>Odberateľ</w:t>
      </w:r>
      <w:r>
        <w:rPr>
          <w:spacing w:val="59"/>
        </w:rPr>
        <w:t xml:space="preserve"> </w:t>
      </w:r>
      <w:r>
        <w:t>tak</w:t>
      </w:r>
      <w:r>
        <w:rPr>
          <w:spacing w:val="59"/>
        </w:rPr>
        <w:t xml:space="preserve"> </w:t>
      </w:r>
      <w:r>
        <w:t>nemôže</w:t>
      </w:r>
      <w:r>
        <w:rPr>
          <w:spacing w:val="1"/>
        </w:rPr>
        <w:t xml:space="preserve"> </w:t>
      </w:r>
      <w:r>
        <w:t>požadovať od zhotoviteľa ani od</w:t>
      </w:r>
      <w:r>
        <w:rPr>
          <w:spacing w:val="58"/>
        </w:rPr>
        <w:t xml:space="preserve"> </w:t>
      </w:r>
      <w:r>
        <w:t>výrobcu stavebného</w:t>
      </w:r>
      <w:r>
        <w:rPr>
          <w:spacing w:val="58"/>
        </w:rPr>
        <w:t xml:space="preserve"> </w:t>
      </w:r>
      <w:r>
        <w:t>výrobku doklad o preukázaní zhody v</w:t>
      </w:r>
      <w:r>
        <w:rPr>
          <w:spacing w:val="1"/>
        </w:rPr>
        <w:t xml:space="preserve"> </w:t>
      </w:r>
      <w:r>
        <w:t>inom než EK</w:t>
      </w:r>
      <w:r>
        <w:rPr>
          <w:spacing w:val="1"/>
        </w:rPr>
        <w:t xml:space="preserve"> </w:t>
      </w:r>
      <w:r>
        <w:t>určenom</w:t>
      </w:r>
      <w:r>
        <w:rPr>
          <w:spacing w:val="1"/>
        </w:rPr>
        <w:t xml:space="preserve"> </w:t>
      </w:r>
      <w:r>
        <w:t>systéme (</w:t>
      </w:r>
      <w:r>
        <w:rPr>
          <w:spacing w:val="1"/>
        </w:rPr>
        <w:t xml:space="preserve"> </w:t>
      </w:r>
      <w:r>
        <w:t>1;1+;</w:t>
      </w:r>
      <w:r>
        <w:rPr>
          <w:spacing w:val="58"/>
        </w:rPr>
        <w:t xml:space="preserve"> </w:t>
      </w:r>
      <w:r>
        <w:t>2;</w:t>
      </w:r>
      <w:r>
        <w:rPr>
          <w:spacing w:val="58"/>
        </w:rPr>
        <w:t xml:space="preserve"> </w:t>
      </w:r>
      <w:r>
        <w:t>2+;</w:t>
      </w:r>
      <w:r>
        <w:rPr>
          <w:spacing w:val="59"/>
        </w:rPr>
        <w:t xml:space="preserve"> </w:t>
      </w:r>
      <w:r>
        <w:t>3 alebo</w:t>
      </w:r>
      <w:r>
        <w:rPr>
          <w:spacing w:val="58"/>
        </w:rPr>
        <w:t xml:space="preserve"> </w:t>
      </w:r>
      <w:r>
        <w:t>4) teda</w:t>
      </w:r>
      <w:r>
        <w:rPr>
          <w:spacing w:val="59"/>
        </w:rPr>
        <w:t xml:space="preserve"> </w:t>
      </w:r>
      <w:r>
        <w:t>len</w:t>
      </w:r>
      <w:r>
        <w:rPr>
          <w:spacing w:val="58"/>
        </w:rPr>
        <w:t xml:space="preserve"> </w:t>
      </w:r>
      <w:r>
        <w:t>taký, aký v</w:t>
      </w:r>
      <w:r>
        <w:rPr>
          <w:spacing w:val="59"/>
        </w:rPr>
        <w:t xml:space="preserve"> </w:t>
      </w:r>
      <w:r>
        <w:t>SR určuje</w:t>
      </w:r>
      <w:r>
        <w:rPr>
          <w:spacing w:val="1"/>
        </w:rPr>
        <w:t xml:space="preserve"> </w:t>
      </w:r>
      <w:r>
        <w:t>zákon.</w:t>
      </w:r>
      <w:r>
        <w:rPr>
          <w:spacing w:val="28"/>
        </w:rPr>
        <w:t xml:space="preserve"> </w:t>
      </w:r>
      <w:r>
        <w:t>Systém</w:t>
      </w:r>
      <w:r>
        <w:rPr>
          <w:spacing w:val="26"/>
        </w:rPr>
        <w:t xml:space="preserve"> </w:t>
      </w:r>
      <w:r>
        <w:t>preukázania</w:t>
      </w:r>
      <w:r>
        <w:rPr>
          <w:spacing w:val="27"/>
        </w:rPr>
        <w:t xml:space="preserve"> </w:t>
      </w:r>
      <w:r>
        <w:t>zhody</w:t>
      </w:r>
      <w:r>
        <w:rPr>
          <w:spacing w:val="22"/>
        </w:rPr>
        <w:t xml:space="preserve"> </w:t>
      </w:r>
      <w:r>
        <w:t>je</w:t>
      </w:r>
      <w:r>
        <w:rPr>
          <w:spacing w:val="24"/>
        </w:rPr>
        <w:t xml:space="preserve"> </w:t>
      </w:r>
      <w:r>
        <w:t>ustanovený</w:t>
      </w:r>
      <w:r>
        <w:rPr>
          <w:spacing w:val="26"/>
        </w:rPr>
        <w:t xml:space="preserve"> </w:t>
      </w:r>
      <w:r>
        <w:t>príslušným</w:t>
      </w:r>
      <w:r>
        <w:rPr>
          <w:spacing w:val="25"/>
        </w:rPr>
        <w:t xml:space="preserve"> </w:t>
      </w:r>
      <w:r>
        <w:t>rozhodnutím</w:t>
      </w:r>
      <w:r>
        <w:rPr>
          <w:spacing w:val="29"/>
        </w:rPr>
        <w:t xml:space="preserve"> </w:t>
      </w:r>
      <w:r>
        <w:t>EK.</w:t>
      </w:r>
    </w:p>
    <w:p w:rsidR="007127CB" w:rsidRPr="00FD0735" w:rsidRDefault="007127CB" w:rsidP="00FD0735">
      <w:pPr>
        <w:pStyle w:val="Nadpis2"/>
      </w:pPr>
      <w:bookmarkStart w:id="48" w:name="_TOC_250118"/>
      <w:bookmarkStart w:id="49" w:name="_Toc178188194"/>
      <w:r w:rsidRPr="00FD0735">
        <w:t xml:space="preserve">KVALITA STAVEBNÝCH </w:t>
      </w:r>
      <w:bookmarkEnd w:id="48"/>
      <w:r w:rsidRPr="00FD0735">
        <w:t>PRÁC</w:t>
      </w:r>
      <w:bookmarkEnd w:id="49"/>
    </w:p>
    <w:p w:rsidR="007127CB" w:rsidRDefault="007127CB" w:rsidP="00FD0735">
      <w:pPr>
        <w:pStyle w:val="Nadpis3"/>
      </w:pPr>
      <w:bookmarkStart w:id="50" w:name="_TOC_250117"/>
      <w:bookmarkStart w:id="51" w:name="_Toc178188195"/>
      <w:r>
        <w:t>Definícia</w:t>
      </w:r>
      <w:r>
        <w:rPr>
          <w:spacing w:val="51"/>
        </w:rPr>
        <w:t xml:space="preserve"> </w:t>
      </w:r>
      <w:bookmarkEnd w:id="50"/>
      <w:r>
        <w:t>kvality</w:t>
      </w:r>
      <w:bookmarkEnd w:id="51"/>
    </w:p>
    <w:p w:rsidR="007127CB" w:rsidRDefault="007127CB" w:rsidP="006C6F8E">
      <w:r>
        <w:t>Uplatnenie systému manažérstva kvality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projektoch (STN ISO</w:t>
      </w:r>
      <w:r>
        <w:rPr>
          <w:spacing w:val="58"/>
        </w:rPr>
        <w:t xml:space="preserve"> </w:t>
      </w:r>
      <w:r>
        <w:t>10006)</w:t>
      </w:r>
      <w:r>
        <w:rPr>
          <w:spacing w:val="58"/>
        </w:rPr>
        <w:t xml:space="preserve"> </w:t>
      </w:r>
      <w:r>
        <w:t>vytvára predpoklady</w:t>
      </w:r>
      <w:r>
        <w:rPr>
          <w:spacing w:val="1"/>
        </w:rPr>
        <w:t xml:space="preserve"> </w:t>
      </w:r>
      <w:r>
        <w:t>pre</w:t>
      </w:r>
      <w:r>
        <w:rPr>
          <w:spacing w:val="19"/>
        </w:rPr>
        <w:t xml:space="preserve"> </w:t>
      </w:r>
      <w:r>
        <w:t>spracovanie</w:t>
      </w:r>
      <w:r>
        <w:rPr>
          <w:spacing w:val="20"/>
        </w:rPr>
        <w:t xml:space="preserve"> </w:t>
      </w:r>
      <w:r>
        <w:t>plánu</w:t>
      </w:r>
      <w:r>
        <w:rPr>
          <w:spacing w:val="19"/>
        </w:rPr>
        <w:t xml:space="preserve"> </w:t>
      </w:r>
      <w:r>
        <w:t>kvality</w:t>
      </w:r>
      <w:r>
        <w:rPr>
          <w:spacing w:val="21"/>
        </w:rPr>
        <w:t xml:space="preserve"> </w:t>
      </w:r>
      <w:r>
        <w:t>podľa</w:t>
      </w:r>
      <w:r>
        <w:rPr>
          <w:spacing w:val="23"/>
        </w:rPr>
        <w:t xml:space="preserve"> </w:t>
      </w:r>
      <w:r>
        <w:t>STN</w:t>
      </w:r>
      <w:r>
        <w:rPr>
          <w:spacing w:val="20"/>
        </w:rPr>
        <w:t xml:space="preserve"> </w:t>
      </w:r>
      <w:r>
        <w:t>ISO</w:t>
      </w:r>
      <w:r>
        <w:rPr>
          <w:spacing w:val="21"/>
        </w:rPr>
        <w:t xml:space="preserve"> </w:t>
      </w:r>
      <w:r>
        <w:t>10005:2020-02</w:t>
      </w:r>
      <w:r>
        <w:rPr>
          <w:spacing w:val="20"/>
        </w:rPr>
        <w:t xml:space="preserve"> </w:t>
      </w:r>
      <w:r>
        <w:t>(01</w:t>
      </w:r>
      <w:r>
        <w:rPr>
          <w:spacing w:val="23"/>
        </w:rPr>
        <w:t xml:space="preserve"> </w:t>
      </w:r>
      <w:r>
        <w:t>0324)</w:t>
      </w:r>
    </w:p>
    <w:p w:rsidR="007127CB" w:rsidRDefault="007127CB" w:rsidP="006C6F8E">
      <w:r>
        <w:t>Kvalita stavebného diela je</w:t>
      </w:r>
      <w:r>
        <w:rPr>
          <w:spacing w:val="58"/>
        </w:rPr>
        <w:t xml:space="preserve"> </w:t>
      </w:r>
      <w:r>
        <w:t>vyjadrená súhrnom</w:t>
      </w:r>
      <w:r>
        <w:rPr>
          <w:spacing w:val="58"/>
        </w:rPr>
        <w:t xml:space="preserve"> </w:t>
      </w:r>
      <w:r>
        <w:t>všetkých jeho</w:t>
      </w:r>
      <w:r>
        <w:rPr>
          <w:spacing w:val="59"/>
        </w:rPr>
        <w:t xml:space="preserve"> </w:t>
      </w:r>
      <w:r>
        <w:t>vlastností,</w:t>
      </w:r>
      <w:r>
        <w:rPr>
          <w:spacing w:val="58"/>
        </w:rPr>
        <w:t xml:space="preserve"> </w:t>
      </w:r>
      <w:r>
        <w:t>ktoré sú meradlom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stanovenie</w:t>
      </w:r>
      <w:r>
        <w:rPr>
          <w:spacing w:val="1"/>
        </w:rPr>
        <w:t xml:space="preserve"> </w:t>
      </w:r>
      <w:r>
        <w:t>jeho</w:t>
      </w:r>
      <w:r>
        <w:rPr>
          <w:spacing w:val="1"/>
        </w:rPr>
        <w:t xml:space="preserve"> </w:t>
      </w:r>
      <w:r>
        <w:t>funkcie,</w:t>
      </w:r>
      <w:r>
        <w:rPr>
          <w:spacing w:val="1"/>
        </w:rPr>
        <w:t xml:space="preserve"> </w:t>
      </w:r>
      <w:r>
        <w:t>úžitkovej</w:t>
      </w:r>
      <w:r>
        <w:rPr>
          <w:spacing w:val="1"/>
        </w:rPr>
        <w:t xml:space="preserve"> </w:t>
      </w:r>
      <w:r>
        <w:t>hodnoty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jeho</w:t>
      </w:r>
      <w:r>
        <w:rPr>
          <w:spacing w:val="1"/>
        </w:rPr>
        <w:t xml:space="preserve"> </w:t>
      </w:r>
      <w:r>
        <w:t>životnosti.</w:t>
      </w:r>
      <w:r>
        <w:rPr>
          <w:spacing w:val="1"/>
        </w:rPr>
        <w:t xml:space="preserve"> </w:t>
      </w:r>
      <w:r>
        <w:t>Je</w:t>
      </w:r>
      <w:r>
        <w:rPr>
          <w:spacing w:val="58"/>
        </w:rPr>
        <w:t xml:space="preserve"> </w:t>
      </w:r>
      <w:r>
        <w:t>výsledkom</w:t>
      </w:r>
      <w:r>
        <w:rPr>
          <w:spacing w:val="58"/>
        </w:rPr>
        <w:t xml:space="preserve"> </w:t>
      </w:r>
      <w:r>
        <w:t>činnosti</w:t>
      </w:r>
      <w:r>
        <w:rPr>
          <w:spacing w:val="1"/>
        </w:rPr>
        <w:t xml:space="preserve"> </w:t>
      </w:r>
      <w:r>
        <w:t>všetkých</w:t>
      </w:r>
      <w:r>
        <w:rPr>
          <w:spacing w:val="15"/>
        </w:rPr>
        <w:t xml:space="preserve"> </w:t>
      </w:r>
      <w:r>
        <w:t>partnerov,</w:t>
      </w:r>
      <w:r>
        <w:rPr>
          <w:spacing w:val="21"/>
        </w:rPr>
        <w:t xml:space="preserve"> </w:t>
      </w:r>
      <w:r>
        <w:t>podieľajúcich</w:t>
      </w:r>
      <w:r>
        <w:rPr>
          <w:spacing w:val="16"/>
        </w:rPr>
        <w:t xml:space="preserve"> </w:t>
      </w:r>
      <w:r>
        <w:t>sa</w:t>
      </w:r>
      <w:r>
        <w:rPr>
          <w:spacing w:val="15"/>
        </w:rPr>
        <w:t xml:space="preserve"> </w:t>
      </w:r>
      <w:r>
        <w:t>na</w:t>
      </w:r>
      <w:r>
        <w:rPr>
          <w:spacing w:val="16"/>
        </w:rPr>
        <w:t xml:space="preserve"> </w:t>
      </w:r>
      <w:r>
        <w:t>jeho</w:t>
      </w:r>
      <w:r>
        <w:rPr>
          <w:spacing w:val="16"/>
        </w:rPr>
        <w:t xml:space="preserve"> </w:t>
      </w:r>
      <w:r>
        <w:t>tvorbe.</w:t>
      </w:r>
    </w:p>
    <w:p w:rsidR="007127CB" w:rsidRDefault="007127CB" w:rsidP="006C6F8E">
      <w:r>
        <w:t>Prvým</w:t>
      </w:r>
      <w:r>
        <w:rPr>
          <w:spacing w:val="1"/>
        </w:rPr>
        <w:t xml:space="preserve"> </w:t>
      </w:r>
      <w:r>
        <w:t>predpokladom</w:t>
      </w:r>
      <w:r>
        <w:rPr>
          <w:spacing w:val="1"/>
        </w:rPr>
        <w:t xml:space="preserve"> </w:t>
      </w:r>
      <w:r>
        <w:t>kvalitného</w:t>
      </w:r>
      <w:r>
        <w:rPr>
          <w:spacing w:val="1"/>
        </w:rPr>
        <w:t xml:space="preserve"> </w:t>
      </w:r>
      <w:r>
        <w:t>stavebného</w:t>
      </w:r>
      <w:r>
        <w:rPr>
          <w:spacing w:val="1"/>
        </w:rPr>
        <w:t xml:space="preserve"> </w:t>
      </w:r>
      <w:r>
        <w:t>diela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dokonalá</w:t>
      </w:r>
      <w:r>
        <w:rPr>
          <w:spacing w:val="1"/>
        </w:rPr>
        <w:t xml:space="preserve"> </w:t>
      </w:r>
      <w:r>
        <w:t>projektová</w:t>
      </w:r>
      <w:r>
        <w:rPr>
          <w:spacing w:val="1"/>
        </w:rPr>
        <w:t xml:space="preserve"> </w:t>
      </w:r>
      <w:r>
        <w:t>dokumentácia,</w:t>
      </w:r>
      <w:r>
        <w:rPr>
          <w:spacing w:val="1"/>
        </w:rPr>
        <w:t xml:space="preserve"> </w:t>
      </w:r>
      <w:r>
        <w:t>príprava</w:t>
      </w:r>
      <w:r>
        <w:rPr>
          <w:spacing w:val="1"/>
        </w:rPr>
        <w:t xml:space="preserve"> </w:t>
      </w:r>
      <w:r>
        <w:t>staveniska,</w:t>
      </w:r>
      <w:r>
        <w:rPr>
          <w:spacing w:val="1"/>
        </w:rPr>
        <w:t xml:space="preserve"> </w:t>
      </w:r>
      <w:r>
        <w:t>vytvorenie</w:t>
      </w:r>
      <w:r>
        <w:rPr>
          <w:spacing w:val="1"/>
        </w:rPr>
        <w:t xml:space="preserve"> </w:t>
      </w:r>
      <w:r>
        <w:t>potrebných</w:t>
      </w:r>
      <w:r>
        <w:rPr>
          <w:spacing w:val="59"/>
        </w:rPr>
        <w:t xml:space="preserve"> </w:t>
      </w:r>
      <w:r>
        <w:t>medziskládok,</w:t>
      </w:r>
      <w:r>
        <w:rPr>
          <w:spacing w:val="59"/>
        </w:rPr>
        <w:t xml:space="preserve"> </w:t>
      </w:r>
      <w:r>
        <w:t>dokonala</w:t>
      </w:r>
      <w:r>
        <w:rPr>
          <w:spacing w:val="59"/>
        </w:rPr>
        <w:t xml:space="preserve"> </w:t>
      </w:r>
      <w:r>
        <w:t>technická</w:t>
      </w:r>
      <w:r>
        <w:rPr>
          <w:spacing w:val="59"/>
        </w:rPr>
        <w:t xml:space="preserve"> </w:t>
      </w:r>
      <w:r>
        <w:t>príprava</w:t>
      </w:r>
      <w:r>
        <w:rPr>
          <w:spacing w:val="1"/>
        </w:rPr>
        <w:t xml:space="preserve"> </w:t>
      </w:r>
      <w:r>
        <w:t>výroby,</w:t>
      </w:r>
      <w:r>
        <w:rPr>
          <w:spacing w:val="1"/>
        </w:rPr>
        <w:t xml:space="preserve"> </w:t>
      </w:r>
      <w:r>
        <w:t>dobrá</w:t>
      </w:r>
      <w:r>
        <w:rPr>
          <w:spacing w:val="1"/>
        </w:rPr>
        <w:t xml:space="preserve"> </w:t>
      </w:r>
      <w:r>
        <w:t>spolupráca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podzhotoviteľmi,</w:t>
      </w:r>
      <w:r>
        <w:rPr>
          <w:spacing w:val="1"/>
        </w:rPr>
        <w:t xml:space="preserve"> </w:t>
      </w:r>
      <w:r>
        <w:t>stavebným</w:t>
      </w:r>
      <w:r>
        <w:rPr>
          <w:spacing w:val="1"/>
        </w:rPr>
        <w:t xml:space="preserve"> </w:t>
      </w:r>
      <w:r>
        <w:t>dozorom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nakoniec</w:t>
      </w:r>
      <w:r>
        <w:rPr>
          <w:spacing w:val="1"/>
        </w:rPr>
        <w:t xml:space="preserve"> </w:t>
      </w:r>
      <w:r>
        <w:t>dodržiavanie</w:t>
      </w:r>
      <w:r>
        <w:rPr>
          <w:spacing w:val="1"/>
        </w:rPr>
        <w:t xml:space="preserve"> </w:t>
      </w:r>
      <w:r>
        <w:t>harmonogramu</w:t>
      </w:r>
      <w:r>
        <w:rPr>
          <w:spacing w:val="1"/>
        </w:rPr>
        <w:t xml:space="preserve"> </w:t>
      </w:r>
      <w:r>
        <w:t>výstavby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spracovanie</w:t>
      </w:r>
      <w:r>
        <w:rPr>
          <w:spacing w:val="1"/>
        </w:rPr>
        <w:t xml:space="preserve"> </w:t>
      </w:r>
      <w:r>
        <w:t>realizačnej</w:t>
      </w:r>
      <w:r>
        <w:rPr>
          <w:spacing w:val="1"/>
        </w:rPr>
        <w:t xml:space="preserve"> </w:t>
      </w:r>
      <w:r>
        <w:t>dokumentácie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príslušných</w:t>
      </w:r>
      <w:r>
        <w:rPr>
          <w:spacing w:val="1"/>
        </w:rPr>
        <w:t xml:space="preserve"> </w:t>
      </w:r>
      <w:r>
        <w:t>manuálov na údržbu a opravy ako aj dokladov o preukázaní zhody a protokolov o odovzdaní</w:t>
      </w:r>
      <w:r>
        <w:rPr>
          <w:spacing w:val="1"/>
        </w:rPr>
        <w:t xml:space="preserve"> </w:t>
      </w:r>
      <w:r>
        <w:t>prác.</w:t>
      </w:r>
    </w:p>
    <w:p w:rsidR="007127CB" w:rsidRDefault="007127CB" w:rsidP="006C6F8E">
      <w:r>
        <w:t>Zhotoviteľ</w:t>
      </w:r>
      <w:r>
        <w:rPr>
          <w:spacing w:val="1"/>
        </w:rPr>
        <w:t xml:space="preserve"> </w:t>
      </w:r>
      <w:r>
        <w:t>stavebného</w:t>
      </w:r>
      <w:r>
        <w:rPr>
          <w:spacing w:val="1"/>
        </w:rPr>
        <w:t xml:space="preserve"> </w:t>
      </w:r>
      <w:r>
        <w:t>diela</w:t>
      </w:r>
      <w:r>
        <w:rPr>
          <w:spacing w:val="1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mal</w:t>
      </w:r>
      <w:r>
        <w:rPr>
          <w:spacing w:val="1"/>
        </w:rPr>
        <w:t xml:space="preserve"> </w:t>
      </w:r>
      <w:r>
        <w:t>mať</w:t>
      </w:r>
      <w:r>
        <w:rPr>
          <w:spacing w:val="59"/>
        </w:rPr>
        <w:t xml:space="preserve"> </w:t>
      </w:r>
      <w:r>
        <w:t>zavedené</w:t>
      </w:r>
      <w:r>
        <w:rPr>
          <w:spacing w:val="59"/>
        </w:rPr>
        <w:t xml:space="preserve"> </w:t>
      </w:r>
      <w:r>
        <w:t>manažérske</w:t>
      </w:r>
      <w:r>
        <w:rPr>
          <w:spacing w:val="59"/>
        </w:rPr>
        <w:t xml:space="preserve"> </w:t>
      </w:r>
      <w:r>
        <w:t>systémy</w:t>
      </w:r>
      <w:r>
        <w:rPr>
          <w:spacing w:val="59"/>
        </w:rPr>
        <w:t xml:space="preserve"> </w:t>
      </w:r>
      <w:r>
        <w:t>(kvality,</w:t>
      </w:r>
      <w:r>
        <w:rPr>
          <w:spacing w:val="1"/>
        </w:rPr>
        <w:t xml:space="preserve"> </w:t>
      </w:r>
      <w:r>
        <w:t>environmentu,</w:t>
      </w:r>
      <w:r>
        <w:rPr>
          <w:spacing w:val="1"/>
        </w:rPr>
        <w:t xml:space="preserve"> </w:t>
      </w:r>
      <w:r>
        <w:t>bezpečnosti a ochrany zdravia či</w:t>
      </w:r>
      <w:r>
        <w:rPr>
          <w:spacing w:val="1"/>
        </w:rPr>
        <w:t xml:space="preserve"> </w:t>
      </w:r>
      <w:r>
        <w:t>rizík),</w:t>
      </w:r>
      <w:r>
        <w:rPr>
          <w:spacing w:val="58"/>
        </w:rPr>
        <w:t xml:space="preserve"> </w:t>
      </w:r>
      <w:r>
        <w:t>napr.</w:t>
      </w:r>
      <w:r>
        <w:rPr>
          <w:spacing w:val="58"/>
        </w:rPr>
        <w:t xml:space="preserve"> </w:t>
      </w:r>
      <w:r>
        <w:t>podľa STN</w:t>
      </w:r>
      <w:r>
        <w:rPr>
          <w:spacing w:val="59"/>
        </w:rPr>
        <w:t xml:space="preserve"> </w:t>
      </w:r>
      <w:r>
        <w:t>EN ISO</w:t>
      </w:r>
      <w:r>
        <w:rPr>
          <w:spacing w:val="58"/>
        </w:rPr>
        <w:t xml:space="preserve"> </w:t>
      </w:r>
      <w:r>
        <w:t>9001,</w:t>
      </w:r>
      <w:r>
        <w:rPr>
          <w:spacing w:val="59"/>
        </w:rPr>
        <w:t xml:space="preserve"> </w:t>
      </w:r>
      <w:r>
        <w:t>STN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ISO</w:t>
      </w:r>
      <w:r>
        <w:rPr>
          <w:spacing w:val="1"/>
        </w:rPr>
        <w:t xml:space="preserve"> </w:t>
      </w:r>
      <w:r>
        <w:t>14001;</w:t>
      </w:r>
      <w:r>
        <w:rPr>
          <w:spacing w:val="1"/>
        </w:rPr>
        <w:t xml:space="preserve"> </w:t>
      </w:r>
      <w:r>
        <w:t>STN</w:t>
      </w:r>
      <w:r>
        <w:rPr>
          <w:spacing w:val="1"/>
        </w:rPr>
        <w:t xml:space="preserve"> EN </w:t>
      </w:r>
      <w:r>
        <w:t>ISO</w:t>
      </w:r>
      <w:r>
        <w:rPr>
          <w:spacing w:val="1"/>
        </w:rPr>
        <w:t xml:space="preserve"> </w:t>
      </w:r>
      <w:r>
        <w:t>45001:2024-03</w:t>
      </w:r>
      <w:r>
        <w:rPr>
          <w:spacing w:val="1"/>
        </w:rPr>
        <w:t xml:space="preserve"> </w:t>
      </w:r>
      <w:r>
        <w:t>(83</w:t>
      </w:r>
      <w:r>
        <w:rPr>
          <w:spacing w:val="1"/>
        </w:rPr>
        <w:t xml:space="preserve"> </w:t>
      </w:r>
      <w:r>
        <w:t>3000),</w:t>
      </w:r>
      <w:r>
        <w:rPr>
          <w:spacing w:val="1"/>
        </w:rPr>
        <w:t xml:space="preserve"> </w:t>
      </w:r>
      <w:r>
        <w:t>či</w:t>
      </w:r>
      <w:r>
        <w:rPr>
          <w:spacing w:val="1"/>
        </w:rPr>
        <w:t xml:space="preserve"> </w:t>
      </w:r>
      <w:r>
        <w:t>Zákona</w:t>
      </w:r>
      <w:r>
        <w:rPr>
          <w:spacing w:val="58"/>
        </w:rPr>
        <w:t xml:space="preserve"> </w:t>
      </w:r>
      <w:r>
        <w:t>o</w:t>
      </w:r>
      <w:r>
        <w:rPr>
          <w:spacing w:val="58"/>
        </w:rPr>
        <w:t xml:space="preserve"> </w:t>
      </w:r>
      <w:r>
        <w:t>ochrane</w:t>
      </w:r>
      <w:r>
        <w:rPr>
          <w:spacing w:val="59"/>
        </w:rPr>
        <w:t xml:space="preserve"> </w:t>
      </w:r>
      <w:r>
        <w:t>zdravia</w:t>
      </w:r>
      <w:r>
        <w:rPr>
          <w:spacing w:val="58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bezpečnosti pri práci a t. ď.. Takéto doklady zhotoviteľ predkladá deklarovaním príslušnými</w:t>
      </w:r>
      <w:r>
        <w:rPr>
          <w:spacing w:val="1"/>
        </w:rPr>
        <w:t xml:space="preserve"> </w:t>
      </w:r>
      <w:r>
        <w:t>certifikátmi</w:t>
      </w:r>
      <w:r>
        <w:rPr>
          <w:spacing w:val="1"/>
        </w:rPr>
        <w:t xml:space="preserve"> </w:t>
      </w:r>
      <w:r>
        <w:t>už</w:t>
      </w:r>
      <w:r>
        <w:rPr>
          <w:spacing w:val="1"/>
        </w:rPr>
        <w:t xml:space="preserve"> </w:t>
      </w:r>
      <w:r>
        <w:t>pri</w:t>
      </w:r>
      <w:r>
        <w:rPr>
          <w:spacing w:val="59"/>
        </w:rPr>
        <w:t xml:space="preserve"> </w:t>
      </w:r>
      <w:r>
        <w:t>výberových</w:t>
      </w:r>
      <w:r>
        <w:rPr>
          <w:spacing w:val="59"/>
        </w:rPr>
        <w:t xml:space="preserve"> </w:t>
      </w:r>
      <w:r>
        <w:t>konaniach.</w:t>
      </w:r>
      <w:r>
        <w:rPr>
          <w:spacing w:val="59"/>
        </w:rPr>
        <w:t xml:space="preserve"> </w:t>
      </w:r>
      <w:r>
        <w:t>Pri</w:t>
      </w:r>
      <w:r>
        <w:rPr>
          <w:spacing w:val="59"/>
        </w:rPr>
        <w:t xml:space="preserve"> </w:t>
      </w:r>
      <w:r>
        <w:t>realizácii</w:t>
      </w:r>
      <w:r>
        <w:rPr>
          <w:spacing w:val="59"/>
        </w:rPr>
        <w:t xml:space="preserve"> </w:t>
      </w:r>
      <w:r>
        <w:t>stavebného</w:t>
      </w:r>
      <w:r>
        <w:rPr>
          <w:spacing w:val="59"/>
        </w:rPr>
        <w:t xml:space="preserve"> </w:t>
      </w:r>
      <w:r>
        <w:t>diela</w:t>
      </w:r>
      <w:r>
        <w:rPr>
          <w:spacing w:val="59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tieto</w:t>
      </w:r>
      <w:r>
        <w:rPr>
          <w:spacing w:val="1"/>
        </w:rPr>
        <w:t xml:space="preserve"> </w:t>
      </w:r>
      <w:r>
        <w:t>deklaratórne</w:t>
      </w:r>
      <w:r>
        <w:rPr>
          <w:spacing w:val="1"/>
        </w:rPr>
        <w:t xml:space="preserve"> </w:t>
      </w:r>
      <w:r>
        <w:t>podklady</w:t>
      </w:r>
      <w:r>
        <w:rPr>
          <w:spacing w:val="1"/>
        </w:rPr>
        <w:t xml:space="preserve"> </w:t>
      </w:r>
      <w:r>
        <w:t>konkretizujú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personifikujú</w:t>
      </w:r>
      <w:r>
        <w:rPr>
          <w:spacing w:val="1"/>
        </w:rPr>
        <w:t xml:space="preserve"> </w:t>
      </w:r>
      <w:r>
        <w:t>napr.</w:t>
      </w:r>
      <w:r>
        <w:rPr>
          <w:spacing w:val="1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pláne</w:t>
      </w:r>
      <w:r>
        <w:rPr>
          <w:spacing w:val="58"/>
        </w:rPr>
        <w:t xml:space="preserve"> </w:t>
      </w:r>
      <w:r>
        <w:t>kvality</w:t>
      </w:r>
      <w:r>
        <w:rPr>
          <w:spacing w:val="59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pláne</w:t>
      </w:r>
      <w:r>
        <w:rPr>
          <w:spacing w:val="59"/>
        </w:rPr>
        <w:t xml:space="preserve"> </w:t>
      </w:r>
      <w:r>
        <w:t>kontroly</w:t>
      </w:r>
      <w:r>
        <w:rPr>
          <w:spacing w:val="1"/>
        </w:rPr>
        <w:t xml:space="preserve"> </w:t>
      </w:r>
      <w:r>
        <w:t>kvality</w:t>
      </w:r>
      <w:r>
        <w:rPr>
          <w:spacing w:val="15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skúšania</w:t>
      </w:r>
      <w:r>
        <w:rPr>
          <w:spacing w:val="15"/>
        </w:rPr>
        <w:t xml:space="preserve"> </w:t>
      </w:r>
      <w:r>
        <w:t>konkrétnej</w:t>
      </w:r>
      <w:r>
        <w:rPr>
          <w:spacing w:val="18"/>
        </w:rPr>
        <w:t xml:space="preserve"> </w:t>
      </w:r>
      <w:r>
        <w:t>stavby.</w:t>
      </w:r>
    </w:p>
    <w:p w:rsidR="007127CB" w:rsidRDefault="007127CB" w:rsidP="006C6F8E">
      <w:r>
        <w:t>Pre</w:t>
      </w:r>
      <w:r>
        <w:rPr>
          <w:spacing w:val="1"/>
        </w:rPr>
        <w:t xml:space="preserve"> </w:t>
      </w:r>
      <w:r>
        <w:t>oblasť</w:t>
      </w:r>
      <w:r>
        <w:rPr>
          <w:spacing w:val="1"/>
        </w:rPr>
        <w:t xml:space="preserve"> </w:t>
      </w:r>
      <w:r>
        <w:t>skúšobníctva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potrebné</w:t>
      </w:r>
      <w:r>
        <w:rPr>
          <w:spacing w:val="1"/>
        </w:rPr>
        <w:t xml:space="preserve"> </w:t>
      </w:r>
      <w:r>
        <w:t>využívať</w:t>
      </w:r>
      <w:r>
        <w:rPr>
          <w:spacing w:val="1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najväčšej</w:t>
      </w:r>
      <w:r>
        <w:rPr>
          <w:spacing w:val="58"/>
        </w:rPr>
        <w:t xml:space="preserve"> </w:t>
      </w:r>
      <w:r>
        <w:t>možnej</w:t>
      </w:r>
      <w:r>
        <w:rPr>
          <w:spacing w:val="59"/>
        </w:rPr>
        <w:t xml:space="preserve"> </w:t>
      </w:r>
      <w:r>
        <w:t>miere</w:t>
      </w:r>
      <w:r>
        <w:rPr>
          <w:spacing w:val="58"/>
        </w:rPr>
        <w:t xml:space="preserve"> </w:t>
      </w:r>
      <w:r>
        <w:t>akreditované</w:t>
      </w:r>
      <w:r>
        <w:rPr>
          <w:spacing w:val="1"/>
        </w:rPr>
        <w:t xml:space="preserve"> </w:t>
      </w:r>
      <w:r>
        <w:t>skúšobné</w:t>
      </w:r>
      <w:r>
        <w:rPr>
          <w:spacing w:val="1"/>
        </w:rPr>
        <w:t xml:space="preserve"> </w:t>
      </w:r>
      <w:r>
        <w:t>laboratória,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majú</w:t>
      </w:r>
      <w:r>
        <w:rPr>
          <w:spacing w:val="1"/>
        </w:rPr>
        <w:t xml:space="preserve"> </w:t>
      </w:r>
      <w:r>
        <w:t>zavedený</w:t>
      </w:r>
      <w:r>
        <w:rPr>
          <w:spacing w:val="1"/>
        </w:rPr>
        <w:t xml:space="preserve"> </w:t>
      </w:r>
      <w:r>
        <w:t>manažérsky</w:t>
      </w:r>
      <w:r>
        <w:rPr>
          <w:spacing w:val="1"/>
        </w:rPr>
        <w:t xml:space="preserve"> </w:t>
      </w:r>
      <w:r>
        <w:t>systém</w:t>
      </w:r>
      <w:r>
        <w:rPr>
          <w:spacing w:val="1"/>
        </w:rPr>
        <w:t xml:space="preserve"> </w:t>
      </w:r>
      <w:r>
        <w:t>riadenia</w:t>
      </w:r>
      <w:r>
        <w:rPr>
          <w:spacing w:val="1"/>
        </w:rPr>
        <w:t xml:space="preserve"> </w:t>
      </w:r>
      <w:r>
        <w:t>kvality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akreditované</w:t>
      </w:r>
      <w:r>
        <w:rPr>
          <w:spacing w:val="1"/>
        </w:rPr>
        <w:t xml:space="preserve"> </w:t>
      </w:r>
      <w:r>
        <w:t>aj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STN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ISO/IEC17025</w:t>
      </w:r>
      <w:r>
        <w:rPr>
          <w:spacing w:val="1"/>
        </w:rPr>
        <w:t xml:space="preserve"> </w:t>
      </w:r>
      <w:r>
        <w:t>Všeobecné</w:t>
      </w:r>
      <w:r>
        <w:rPr>
          <w:spacing w:val="1"/>
        </w:rPr>
        <w:t xml:space="preserve"> </w:t>
      </w:r>
      <w:r>
        <w:t>požiadavky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kompetentnosť</w:t>
      </w:r>
      <w:r>
        <w:rPr>
          <w:spacing w:val="1"/>
        </w:rPr>
        <w:t xml:space="preserve"> </w:t>
      </w:r>
      <w:r>
        <w:t>skúšobných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kalibračných</w:t>
      </w:r>
      <w:r>
        <w:rPr>
          <w:spacing w:val="1"/>
        </w:rPr>
        <w:t xml:space="preserve"> </w:t>
      </w:r>
      <w:r>
        <w:t>laboratórií. Pokiaľ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kooperuje</w:t>
      </w:r>
      <w:r>
        <w:rPr>
          <w:spacing w:val="58"/>
        </w:rPr>
        <w:t xml:space="preserve"> </w:t>
      </w:r>
      <w:r>
        <w:t>práce</w:t>
      </w:r>
      <w:r>
        <w:rPr>
          <w:spacing w:val="58"/>
        </w:rPr>
        <w:t xml:space="preserve"> </w:t>
      </w:r>
      <w:r>
        <w:t>s</w:t>
      </w:r>
      <w:r>
        <w:rPr>
          <w:spacing w:val="59"/>
        </w:rPr>
        <w:t xml:space="preserve"> </w:t>
      </w:r>
      <w:r>
        <w:t>podzhotoviteľmi,</w:t>
      </w:r>
      <w:r>
        <w:rPr>
          <w:spacing w:val="1"/>
        </w:rPr>
        <w:t xml:space="preserve"> </w:t>
      </w:r>
      <w:r>
        <w:t>ktorí</w:t>
      </w:r>
      <w:r>
        <w:rPr>
          <w:spacing w:val="1"/>
        </w:rPr>
        <w:t xml:space="preserve"> </w:t>
      </w:r>
      <w:r>
        <w:t>takéto</w:t>
      </w:r>
      <w:r>
        <w:rPr>
          <w:spacing w:val="1"/>
        </w:rPr>
        <w:t xml:space="preserve"> </w:t>
      </w:r>
      <w:r>
        <w:t>požiadavky</w:t>
      </w:r>
      <w:r>
        <w:rPr>
          <w:spacing w:val="1"/>
        </w:rPr>
        <w:t xml:space="preserve"> </w:t>
      </w:r>
      <w:r>
        <w:t>nesplňujú,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splňujú</w:t>
      </w:r>
      <w:r>
        <w:rPr>
          <w:spacing w:val="1"/>
        </w:rPr>
        <w:t xml:space="preserve"> </w:t>
      </w:r>
      <w:r>
        <w:t>čiastočne,</w:t>
      </w:r>
      <w:r>
        <w:rPr>
          <w:spacing w:val="1"/>
        </w:rPr>
        <w:t xml:space="preserve"> </w:t>
      </w:r>
      <w:r>
        <w:rPr>
          <w:u w:val="single"/>
        </w:rPr>
        <w:t>preberá</w:t>
      </w:r>
      <w:r>
        <w:rPr>
          <w:spacing w:val="1"/>
          <w:u w:val="single"/>
        </w:rPr>
        <w:t xml:space="preserve"> </w:t>
      </w:r>
      <w:r>
        <w:rPr>
          <w:u w:val="single"/>
        </w:rPr>
        <w:t>za</w:t>
      </w:r>
      <w:r>
        <w:rPr>
          <w:spacing w:val="1"/>
          <w:u w:val="single"/>
        </w:rPr>
        <w:t xml:space="preserve"> </w:t>
      </w:r>
      <w:r>
        <w:rPr>
          <w:u w:val="single"/>
        </w:rPr>
        <w:t>nich</w:t>
      </w:r>
      <w:r>
        <w:rPr>
          <w:spacing w:val="1"/>
          <w:u w:val="single"/>
        </w:rPr>
        <w:t xml:space="preserve"> </w:t>
      </w:r>
      <w:r>
        <w:rPr>
          <w:u w:val="single"/>
        </w:rPr>
        <w:t>na</w:t>
      </w:r>
      <w:r>
        <w:rPr>
          <w:spacing w:val="1"/>
          <w:u w:val="single"/>
        </w:rPr>
        <w:t xml:space="preserve"> </w:t>
      </w:r>
      <w:r>
        <w:rPr>
          <w:u w:val="single"/>
        </w:rPr>
        <w:t>seba</w:t>
      </w:r>
      <w:r>
        <w:rPr>
          <w:spacing w:val="1"/>
          <w:u w:val="single"/>
        </w:rPr>
        <w:t xml:space="preserve"> </w:t>
      </w:r>
      <w:r>
        <w:rPr>
          <w:u w:val="single"/>
        </w:rPr>
        <w:t>plnú</w:t>
      </w:r>
      <w:r>
        <w:rPr>
          <w:spacing w:val="1"/>
        </w:rPr>
        <w:t xml:space="preserve"> </w:t>
      </w:r>
      <w:r>
        <w:rPr>
          <w:u w:val="single"/>
        </w:rPr>
        <w:t>zodpovednosť</w:t>
      </w:r>
      <w:r>
        <w:rPr>
          <w:spacing w:val="18"/>
          <w:u w:val="single"/>
        </w:rPr>
        <w:t xml:space="preserve"> </w:t>
      </w:r>
      <w:r>
        <w:rPr>
          <w:u w:val="single"/>
        </w:rPr>
        <w:t>voči</w:t>
      </w:r>
      <w:r>
        <w:rPr>
          <w:spacing w:val="13"/>
          <w:u w:val="single"/>
        </w:rPr>
        <w:t xml:space="preserve"> </w:t>
      </w:r>
      <w:r>
        <w:rPr>
          <w:u w:val="single"/>
        </w:rPr>
        <w:t>odberateľovi</w:t>
      </w:r>
      <w:r>
        <w:t>.</w:t>
      </w:r>
    </w:p>
    <w:p w:rsidR="007127CB" w:rsidRDefault="007127CB" w:rsidP="006C6F8E">
      <w:r>
        <w:t>Kvalitu</w:t>
      </w:r>
      <w:r>
        <w:rPr>
          <w:spacing w:val="1"/>
        </w:rPr>
        <w:t xml:space="preserve"> </w:t>
      </w:r>
      <w:r>
        <w:t>cestného</w:t>
      </w:r>
      <w:r>
        <w:rPr>
          <w:spacing w:val="1"/>
        </w:rPr>
        <w:t xml:space="preserve"> </w:t>
      </w:r>
      <w:r>
        <w:t>vybavenia</w:t>
      </w:r>
      <w:r>
        <w:rPr>
          <w:spacing w:val="58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telematiky,</w:t>
      </w:r>
      <w:r>
        <w:rPr>
          <w:spacing w:val="59"/>
        </w:rPr>
        <w:t xml:space="preserve"> </w:t>
      </w:r>
      <w:r>
        <w:t>ktoré</w:t>
      </w:r>
      <w:r>
        <w:rPr>
          <w:spacing w:val="58"/>
        </w:rPr>
        <w:t xml:space="preserve"> </w:t>
      </w:r>
      <w:r>
        <w:t>sú</w:t>
      </w:r>
      <w:r>
        <w:rPr>
          <w:spacing w:val="59"/>
        </w:rPr>
        <w:t xml:space="preserve"> </w:t>
      </w:r>
      <w:r>
        <w:t>súčasťou</w:t>
      </w:r>
      <w:r>
        <w:rPr>
          <w:spacing w:val="58"/>
        </w:rPr>
        <w:t xml:space="preserve"> </w:t>
      </w:r>
      <w:r>
        <w:t>projektovaného</w:t>
      </w:r>
      <w:r>
        <w:rPr>
          <w:spacing w:val="59"/>
        </w:rPr>
        <w:t xml:space="preserve"> </w:t>
      </w:r>
      <w:r>
        <w:t>stavebného</w:t>
      </w:r>
      <w:r>
        <w:rPr>
          <w:spacing w:val="1"/>
        </w:rPr>
        <w:t xml:space="preserve"> </w:t>
      </w:r>
      <w:r>
        <w:t>diela</w:t>
      </w:r>
      <w:r>
        <w:rPr>
          <w:spacing w:val="1"/>
        </w:rPr>
        <w:t xml:space="preserve"> </w:t>
      </w:r>
      <w:r>
        <w:t>(napr.,</w:t>
      </w:r>
      <w:r>
        <w:rPr>
          <w:spacing w:val="1"/>
        </w:rPr>
        <w:t xml:space="preserve"> </w:t>
      </w:r>
      <w:r>
        <w:t>informačný</w:t>
      </w:r>
      <w:r>
        <w:rPr>
          <w:spacing w:val="1"/>
        </w:rPr>
        <w:t xml:space="preserve"> </w:t>
      </w:r>
      <w:r>
        <w:t>systém</w:t>
      </w:r>
      <w:r>
        <w:rPr>
          <w:spacing w:val="1"/>
        </w:rPr>
        <w:t xml:space="preserve"> </w:t>
      </w:r>
      <w:r>
        <w:t>diaľnic,</w:t>
      </w:r>
      <w:r>
        <w:rPr>
          <w:spacing w:val="1"/>
        </w:rPr>
        <w:t xml:space="preserve"> </w:t>
      </w:r>
      <w:r>
        <w:t>technologické</w:t>
      </w:r>
      <w:r>
        <w:rPr>
          <w:spacing w:val="1"/>
        </w:rPr>
        <w:t xml:space="preserve"> </w:t>
      </w:r>
      <w:r>
        <w:t>vybavenie</w:t>
      </w:r>
      <w:r>
        <w:rPr>
          <w:spacing w:val="1"/>
        </w:rPr>
        <w:t xml:space="preserve"> </w:t>
      </w:r>
      <w:r>
        <w:t>tunelov</w:t>
      </w:r>
      <w:r>
        <w:rPr>
          <w:spacing w:val="59"/>
        </w:rPr>
        <w:t xml:space="preserve"> </w:t>
      </w:r>
      <w:r>
        <w:t>ap.)</w:t>
      </w:r>
      <w:r>
        <w:rPr>
          <w:spacing w:val="59"/>
        </w:rPr>
        <w:t xml:space="preserve"> </w:t>
      </w:r>
      <w:r>
        <w:t>určujú</w:t>
      </w:r>
      <w:r>
        <w:rPr>
          <w:spacing w:val="1"/>
        </w:rPr>
        <w:t xml:space="preserve"> </w:t>
      </w:r>
      <w:r>
        <w:t>samostatné</w:t>
      </w:r>
      <w:r>
        <w:rPr>
          <w:spacing w:val="23"/>
        </w:rPr>
        <w:t xml:space="preserve"> </w:t>
      </w:r>
      <w:r>
        <w:t>TKP,</w:t>
      </w:r>
      <w:r>
        <w:rPr>
          <w:spacing w:val="26"/>
        </w:rPr>
        <w:t xml:space="preserve"> </w:t>
      </w:r>
      <w:r>
        <w:t>ZTKP,</w:t>
      </w:r>
      <w:r>
        <w:rPr>
          <w:spacing w:val="26"/>
        </w:rPr>
        <w:t xml:space="preserve"> </w:t>
      </w:r>
      <w:r>
        <w:t>prípadne</w:t>
      </w:r>
      <w:r>
        <w:rPr>
          <w:spacing w:val="27"/>
        </w:rPr>
        <w:t xml:space="preserve"> </w:t>
      </w:r>
      <w:r>
        <w:t>iné</w:t>
      </w:r>
      <w:r>
        <w:rPr>
          <w:spacing w:val="24"/>
        </w:rPr>
        <w:t xml:space="preserve"> </w:t>
      </w:r>
      <w:r>
        <w:t>projektové</w:t>
      </w:r>
      <w:r>
        <w:rPr>
          <w:spacing w:val="27"/>
        </w:rPr>
        <w:t xml:space="preserve"> </w:t>
      </w:r>
      <w:r>
        <w:t>a</w:t>
      </w:r>
      <w:r>
        <w:rPr>
          <w:spacing w:val="24"/>
        </w:rPr>
        <w:t xml:space="preserve"> </w:t>
      </w:r>
      <w:r>
        <w:t>technické</w:t>
      </w:r>
      <w:r>
        <w:rPr>
          <w:spacing w:val="23"/>
        </w:rPr>
        <w:t xml:space="preserve"> </w:t>
      </w:r>
      <w:r>
        <w:t>predpisy</w:t>
      </w:r>
      <w:r>
        <w:rPr>
          <w:spacing w:val="22"/>
        </w:rPr>
        <w:t xml:space="preserve"> </w:t>
      </w:r>
      <w:r>
        <w:t>a</w:t>
      </w:r>
      <w:r>
        <w:rPr>
          <w:spacing w:val="27"/>
        </w:rPr>
        <w:t xml:space="preserve"> </w:t>
      </w:r>
      <w:r>
        <w:t>normy.</w:t>
      </w:r>
    </w:p>
    <w:p w:rsidR="007127CB" w:rsidRDefault="007127CB" w:rsidP="007127CB">
      <w:pPr>
        <w:spacing w:line="244" w:lineRule="auto"/>
        <w:sectPr w:rsidR="007127CB" w:rsidSect="007127CB">
          <w:pgSz w:w="11900" w:h="16840"/>
          <w:pgMar w:top="960" w:right="1020" w:bottom="920" w:left="1240" w:header="571" w:footer="734" w:gutter="0"/>
          <w:cols w:space="708"/>
        </w:sectPr>
      </w:pPr>
    </w:p>
    <w:p w:rsidR="007127CB" w:rsidRDefault="007127CB" w:rsidP="007127CB">
      <w:pPr>
        <w:pStyle w:val="Zkladntext"/>
        <w:spacing w:before="5"/>
        <w:rPr>
          <w:sz w:val="15"/>
        </w:rPr>
      </w:pPr>
    </w:p>
    <w:p w:rsidR="007127CB" w:rsidRDefault="007127CB" w:rsidP="00FD0735">
      <w:pPr>
        <w:pStyle w:val="Nadpis3"/>
      </w:pPr>
      <w:bookmarkStart w:id="52" w:name="_TOC_250116"/>
      <w:bookmarkStart w:id="53" w:name="_Toc178188196"/>
      <w:r>
        <w:t>Technologická</w:t>
      </w:r>
      <w:r>
        <w:rPr>
          <w:spacing w:val="70"/>
        </w:rPr>
        <w:t xml:space="preserve"> </w:t>
      </w:r>
      <w:bookmarkEnd w:id="52"/>
      <w:r>
        <w:t>disciplína</w:t>
      </w:r>
      <w:bookmarkEnd w:id="53"/>
    </w:p>
    <w:p w:rsidR="007127CB" w:rsidRDefault="007127CB" w:rsidP="008746EB">
      <w:r>
        <w:t>Všetky</w:t>
      </w:r>
      <w:r>
        <w:rPr>
          <w:spacing w:val="1"/>
        </w:rPr>
        <w:t xml:space="preserve"> </w:t>
      </w:r>
      <w:r>
        <w:t>stavebné</w:t>
      </w:r>
      <w:r>
        <w:rPr>
          <w:spacing w:val="1"/>
        </w:rPr>
        <w:t xml:space="preserve"> </w:t>
      </w:r>
      <w:r>
        <w:t>práce</w:t>
      </w:r>
      <w:r>
        <w:rPr>
          <w:spacing w:val="58"/>
        </w:rPr>
        <w:t xml:space="preserve"> </w:t>
      </w:r>
      <w:r>
        <w:t>musia</w:t>
      </w:r>
      <w:r>
        <w:rPr>
          <w:spacing w:val="58"/>
        </w:rPr>
        <w:t xml:space="preserve"> </w:t>
      </w:r>
      <w:r>
        <w:t>byť</w:t>
      </w:r>
      <w:r>
        <w:rPr>
          <w:spacing w:val="59"/>
        </w:rPr>
        <w:t xml:space="preserve"> </w:t>
      </w:r>
      <w:r>
        <w:t>vykonané</w:t>
      </w:r>
      <w:r>
        <w:rPr>
          <w:spacing w:val="58"/>
        </w:rPr>
        <w:t xml:space="preserve"> </w:t>
      </w:r>
      <w:r>
        <w:t>podľa</w:t>
      </w:r>
      <w:r>
        <w:rPr>
          <w:spacing w:val="59"/>
        </w:rPr>
        <w:t xml:space="preserve"> </w:t>
      </w:r>
      <w:r>
        <w:t>schválenej</w:t>
      </w:r>
      <w:r>
        <w:rPr>
          <w:spacing w:val="58"/>
        </w:rPr>
        <w:t xml:space="preserve"> </w:t>
      </w:r>
      <w:r>
        <w:t>projektovej</w:t>
      </w:r>
      <w:r>
        <w:rPr>
          <w:spacing w:val="59"/>
        </w:rPr>
        <w:t xml:space="preserve"> </w:t>
      </w:r>
      <w:r>
        <w:t>dokumentácie</w:t>
      </w:r>
      <w:r>
        <w:rPr>
          <w:spacing w:val="1"/>
        </w:rPr>
        <w:t xml:space="preserve"> </w:t>
      </w:r>
      <w:r>
        <w:t>(PD)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technologických</w:t>
      </w:r>
      <w:r>
        <w:rPr>
          <w:spacing w:val="1"/>
        </w:rPr>
        <w:t xml:space="preserve"> </w:t>
      </w:r>
      <w:r>
        <w:t>postupov,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diela</w:t>
      </w:r>
      <w:r>
        <w:rPr>
          <w:spacing w:val="1"/>
        </w:rPr>
        <w:t xml:space="preserve"> </w:t>
      </w:r>
      <w:r>
        <w:t>uplatnil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ponuke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iných</w:t>
      </w:r>
      <w:r>
        <w:rPr>
          <w:spacing w:val="1"/>
        </w:rPr>
        <w:t xml:space="preserve"> </w:t>
      </w:r>
      <w:r>
        <w:t>normách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predpisoch,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TKP</w:t>
      </w:r>
      <w:r>
        <w:rPr>
          <w:spacing w:val="1"/>
        </w:rPr>
        <w:t xml:space="preserve"> </w:t>
      </w:r>
      <w:r>
        <w:t>odvolávajú.</w:t>
      </w:r>
      <w:r>
        <w:rPr>
          <w:spacing w:val="1"/>
        </w:rPr>
        <w:t xml:space="preserve"> </w:t>
      </w:r>
      <w:r>
        <w:t>Technologické</w:t>
      </w:r>
      <w:r>
        <w:rPr>
          <w:spacing w:val="1"/>
        </w:rPr>
        <w:t xml:space="preserve"> </w:t>
      </w:r>
      <w:r>
        <w:t>postupy</w:t>
      </w:r>
      <w:r>
        <w:rPr>
          <w:spacing w:val="1"/>
        </w:rPr>
        <w:t xml:space="preserve"> </w:t>
      </w:r>
      <w:r>
        <w:t>musia</w:t>
      </w:r>
      <w:r>
        <w:rPr>
          <w:spacing w:val="58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schválené stavebným dozorom. Predpisom sa taktiež rozumejú pokyny výrobcu pre použitie</w:t>
      </w:r>
      <w:r>
        <w:rPr>
          <w:spacing w:val="1"/>
        </w:rPr>
        <w:t xml:space="preserve"> </w:t>
      </w:r>
      <w:r>
        <w:t>materiálov,</w:t>
      </w:r>
      <w:r>
        <w:rPr>
          <w:spacing w:val="1"/>
        </w:rPr>
        <w:t xml:space="preserve"> </w:t>
      </w:r>
      <w:r>
        <w:t>výrobkov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mechanizmov,</w:t>
      </w:r>
      <w:r>
        <w:rPr>
          <w:spacing w:val="1"/>
        </w:rPr>
        <w:t xml:space="preserve"> </w:t>
      </w:r>
      <w:r>
        <w:t>uvedené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obaloch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dokladoch,</w:t>
      </w:r>
      <w:r>
        <w:rPr>
          <w:spacing w:val="1"/>
        </w:rPr>
        <w:t xml:space="preserve"> </w:t>
      </w:r>
      <w:r>
        <w:t>ktoré</w:t>
      </w:r>
      <w:r>
        <w:rPr>
          <w:spacing w:val="58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súčasťou</w:t>
      </w:r>
      <w:r>
        <w:rPr>
          <w:spacing w:val="1"/>
        </w:rPr>
        <w:t xml:space="preserve"> </w:t>
      </w:r>
      <w:r>
        <w:t>dodávky.</w:t>
      </w:r>
      <w:r>
        <w:rPr>
          <w:spacing w:val="1"/>
        </w:rPr>
        <w:t xml:space="preserve"> </w:t>
      </w:r>
      <w:r>
        <w:t>Pokiaľ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niektoré</w:t>
      </w:r>
      <w:r>
        <w:rPr>
          <w:spacing w:val="1"/>
        </w:rPr>
        <w:t xml:space="preserve"> </w:t>
      </w:r>
      <w:r>
        <w:t>konštrukcie</w:t>
      </w:r>
      <w:r>
        <w:rPr>
          <w:spacing w:val="1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technológie</w:t>
      </w:r>
      <w:r>
        <w:rPr>
          <w:spacing w:val="58"/>
        </w:rPr>
        <w:t xml:space="preserve"> </w:t>
      </w:r>
      <w:r>
        <w:t>alebo</w:t>
      </w:r>
      <w:r>
        <w:rPr>
          <w:spacing w:val="59"/>
        </w:rPr>
        <w:t xml:space="preserve"> </w:t>
      </w:r>
      <w:r>
        <w:t>pre</w:t>
      </w:r>
      <w:r>
        <w:rPr>
          <w:spacing w:val="59"/>
        </w:rPr>
        <w:t xml:space="preserve"> </w:t>
      </w:r>
      <w:r>
        <w:t>aplikáciu</w:t>
      </w:r>
      <w:r>
        <w:rPr>
          <w:spacing w:val="1"/>
        </w:rPr>
        <w:t xml:space="preserve"> </w:t>
      </w:r>
      <w:r>
        <w:t>materiálov nie sú v dokumentácii ani v TKP stanovené platné normy alebo iné technické a</w:t>
      </w:r>
      <w:r>
        <w:rPr>
          <w:spacing w:val="1"/>
        </w:rPr>
        <w:t xml:space="preserve"> </w:t>
      </w:r>
      <w:r>
        <w:t>technologické</w:t>
      </w:r>
      <w:r>
        <w:rPr>
          <w:spacing w:val="1"/>
        </w:rPr>
        <w:t xml:space="preserve"> </w:t>
      </w:r>
      <w:r>
        <w:t>predpisy,</w:t>
      </w:r>
      <w:r>
        <w:rPr>
          <w:spacing w:val="1"/>
        </w:rPr>
        <w:t xml:space="preserve"> </w:t>
      </w:r>
      <w:r>
        <w:t>podrobne</w:t>
      </w:r>
      <w:r>
        <w:rPr>
          <w:spacing w:val="1"/>
        </w:rPr>
        <w:t xml:space="preserve"> </w:t>
      </w:r>
      <w:r>
        <w:t>popisujúce</w:t>
      </w:r>
      <w:r>
        <w:rPr>
          <w:spacing w:val="1"/>
        </w:rPr>
        <w:t xml:space="preserve"> </w:t>
      </w:r>
      <w:r>
        <w:t>technológiu</w:t>
      </w:r>
      <w:r>
        <w:rPr>
          <w:spacing w:val="1"/>
        </w:rPr>
        <w:t xml:space="preserve"> </w:t>
      </w:r>
      <w:r>
        <w:t>prác,</w:t>
      </w:r>
      <w:r>
        <w:rPr>
          <w:spacing w:val="1"/>
        </w:rPr>
        <w:t xml:space="preserve"> </w:t>
      </w:r>
      <w:r>
        <w:t>prípravu,</w:t>
      </w:r>
      <w:r>
        <w:rPr>
          <w:spacing w:val="1"/>
        </w:rPr>
        <w:t xml:space="preserve"> </w:t>
      </w:r>
      <w:r>
        <w:t>skladovanie,</w:t>
      </w:r>
      <w:r>
        <w:rPr>
          <w:spacing w:val="1"/>
        </w:rPr>
        <w:t xml:space="preserve"> </w:t>
      </w:r>
      <w:r>
        <w:t>ošetrovanie atď., nie sú stanovené ani kvalitatívne parametre a kontrola kvality, je zhotoviteľ</w:t>
      </w:r>
      <w:r>
        <w:rPr>
          <w:spacing w:val="1"/>
        </w:rPr>
        <w:t xml:space="preserve"> </w:t>
      </w:r>
      <w:r>
        <w:t>povinný príslušné podklady spracovať a predložiť stavebnému dozoru pred začatím prác na</w:t>
      </w:r>
      <w:r>
        <w:rPr>
          <w:spacing w:val="1"/>
        </w:rPr>
        <w:t xml:space="preserve"> </w:t>
      </w:r>
      <w:r>
        <w:t>schválenie.</w:t>
      </w:r>
    </w:p>
    <w:p w:rsidR="007127CB" w:rsidRDefault="007127CB" w:rsidP="008746EB">
      <w:r>
        <w:rPr>
          <w:u w:val="single"/>
        </w:rPr>
        <w:t>Zhotoviteľ</w:t>
      </w:r>
      <w:r>
        <w:rPr>
          <w:spacing w:val="1"/>
          <w:u w:val="single"/>
        </w:rPr>
        <w:t xml:space="preserve"> </w:t>
      </w:r>
      <w:r>
        <w:rPr>
          <w:u w:val="single"/>
        </w:rPr>
        <w:t>do</w:t>
      </w:r>
      <w:r>
        <w:rPr>
          <w:spacing w:val="1"/>
          <w:u w:val="single"/>
        </w:rPr>
        <w:t xml:space="preserve"> </w:t>
      </w:r>
      <w:r>
        <w:rPr>
          <w:u w:val="single"/>
        </w:rPr>
        <w:t>28-tich</w:t>
      </w:r>
      <w:r>
        <w:rPr>
          <w:spacing w:val="1"/>
        </w:rPr>
        <w:t xml:space="preserve"> </w:t>
      </w:r>
      <w:r>
        <w:t>dní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podpísania</w:t>
      </w:r>
      <w:r>
        <w:rPr>
          <w:spacing w:val="1"/>
        </w:rPr>
        <w:t xml:space="preserve"> </w:t>
      </w:r>
      <w:r>
        <w:t>zmluvy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dielo</w:t>
      </w:r>
      <w:r>
        <w:rPr>
          <w:spacing w:val="1"/>
        </w:rPr>
        <w:t xml:space="preserve"> </w:t>
      </w:r>
      <w:r>
        <w:t>predloží</w:t>
      </w:r>
      <w:r>
        <w:rPr>
          <w:spacing w:val="59"/>
        </w:rPr>
        <w:t xml:space="preserve"> </w:t>
      </w:r>
      <w:r>
        <w:t>objednávateľovi</w:t>
      </w:r>
      <w:r>
        <w:rPr>
          <w:spacing w:val="59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odsúhlasenie</w:t>
      </w:r>
      <w:r>
        <w:rPr>
          <w:spacing w:val="1"/>
        </w:rPr>
        <w:t xml:space="preserve"> </w:t>
      </w:r>
      <w:r>
        <w:t>„kontrolný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skúšobný</w:t>
      </w:r>
      <w:r>
        <w:rPr>
          <w:spacing w:val="1"/>
        </w:rPr>
        <w:t xml:space="preserve"> </w:t>
      </w:r>
      <w:r>
        <w:t>plán</w:t>
      </w:r>
      <w:r>
        <w:rPr>
          <w:spacing w:val="1"/>
        </w:rPr>
        <w:t xml:space="preserve"> </w:t>
      </w:r>
      <w:r>
        <w:t>stavby“</w:t>
      </w:r>
      <w:r>
        <w:rPr>
          <w:spacing w:val="1"/>
        </w:rPr>
        <w:t xml:space="preserve"> </w:t>
      </w:r>
      <w:r>
        <w:t>Akékoľvek</w:t>
      </w:r>
      <w:r>
        <w:rPr>
          <w:spacing w:val="1"/>
        </w:rPr>
        <w:t xml:space="preserve"> </w:t>
      </w:r>
      <w:r>
        <w:t>doplňovania</w:t>
      </w:r>
      <w:r>
        <w:rPr>
          <w:spacing w:val="58"/>
        </w:rPr>
        <w:t xml:space="preserve"> </w:t>
      </w:r>
      <w:r>
        <w:t>alebo</w:t>
      </w:r>
      <w:r>
        <w:rPr>
          <w:spacing w:val="58"/>
        </w:rPr>
        <w:t xml:space="preserve"> </w:t>
      </w:r>
      <w:r>
        <w:t>vyvolané</w:t>
      </w:r>
      <w:r>
        <w:rPr>
          <w:spacing w:val="1"/>
        </w:rPr>
        <w:t xml:space="preserve"> </w:t>
      </w:r>
      <w:r>
        <w:t>zmeny</w:t>
      </w:r>
      <w:r>
        <w:rPr>
          <w:spacing w:val="36"/>
        </w:rPr>
        <w:t xml:space="preserve"> </w:t>
      </w:r>
      <w:r>
        <w:t>musia</w:t>
      </w:r>
      <w:r>
        <w:rPr>
          <w:spacing w:val="40"/>
        </w:rPr>
        <w:t xml:space="preserve"> </w:t>
      </w:r>
      <w:r>
        <w:t>byť</w:t>
      </w:r>
      <w:r>
        <w:rPr>
          <w:spacing w:val="45"/>
        </w:rPr>
        <w:t xml:space="preserve"> </w:t>
      </w:r>
      <w:r>
        <w:t>schválené</w:t>
      </w:r>
      <w:r>
        <w:rPr>
          <w:spacing w:val="44"/>
        </w:rPr>
        <w:t xml:space="preserve"> </w:t>
      </w:r>
      <w:r>
        <w:t>dozorom</w:t>
      </w:r>
      <w:r>
        <w:rPr>
          <w:spacing w:val="41"/>
        </w:rPr>
        <w:t xml:space="preserve"> </w:t>
      </w:r>
      <w:r>
        <w:t>stavby</w:t>
      </w:r>
      <w:r>
        <w:rPr>
          <w:spacing w:val="41"/>
        </w:rPr>
        <w:t xml:space="preserve"> </w:t>
      </w:r>
      <w:r>
        <w:t>a</w:t>
      </w:r>
      <w:r>
        <w:rPr>
          <w:spacing w:val="39"/>
        </w:rPr>
        <w:t xml:space="preserve"> </w:t>
      </w:r>
      <w:r>
        <w:t>príslušným</w:t>
      </w:r>
      <w:r>
        <w:rPr>
          <w:spacing w:val="46"/>
        </w:rPr>
        <w:t xml:space="preserve"> </w:t>
      </w:r>
      <w:r>
        <w:t>útvarom</w:t>
      </w:r>
      <w:r>
        <w:rPr>
          <w:spacing w:val="41"/>
        </w:rPr>
        <w:t xml:space="preserve"> </w:t>
      </w:r>
      <w:r>
        <w:t>kvality</w:t>
      </w:r>
      <w:r>
        <w:rPr>
          <w:spacing w:val="36"/>
        </w:rPr>
        <w:t xml:space="preserve"> </w:t>
      </w:r>
      <w:r>
        <w:t>objednávateľa.</w:t>
      </w:r>
    </w:p>
    <w:p w:rsidR="007127CB" w:rsidRDefault="007127CB" w:rsidP="008746EB">
      <w:r>
        <w:rPr>
          <w:u w:val="single"/>
        </w:rPr>
        <w:t>Zhotoviteľ</w:t>
      </w:r>
      <w:r>
        <w:rPr>
          <w:spacing w:val="107"/>
          <w:u w:val="single"/>
        </w:rPr>
        <w:t xml:space="preserve"> </w:t>
      </w:r>
      <w:r>
        <w:rPr>
          <w:u w:val="single"/>
        </w:rPr>
        <w:t xml:space="preserve">do  </w:t>
      </w:r>
      <w:r>
        <w:rPr>
          <w:spacing w:val="46"/>
          <w:u w:val="single"/>
        </w:rPr>
        <w:t xml:space="preserve"> </w:t>
      </w:r>
      <w:r>
        <w:rPr>
          <w:u w:val="single"/>
        </w:rPr>
        <w:t>28-tich</w:t>
      </w:r>
      <w:r>
        <w:t xml:space="preserve">  </w:t>
      </w:r>
      <w:r>
        <w:rPr>
          <w:spacing w:val="46"/>
        </w:rPr>
        <w:t xml:space="preserve"> </w:t>
      </w:r>
      <w:r>
        <w:t xml:space="preserve">dní  </w:t>
      </w:r>
      <w:r>
        <w:rPr>
          <w:spacing w:val="45"/>
        </w:rPr>
        <w:t xml:space="preserve"> </w:t>
      </w:r>
      <w:r>
        <w:t xml:space="preserve">od  </w:t>
      </w:r>
      <w:r>
        <w:rPr>
          <w:spacing w:val="48"/>
        </w:rPr>
        <w:t xml:space="preserve"> </w:t>
      </w:r>
      <w:r>
        <w:t xml:space="preserve">podpísania  </w:t>
      </w:r>
      <w:r>
        <w:rPr>
          <w:spacing w:val="46"/>
        </w:rPr>
        <w:t xml:space="preserve"> </w:t>
      </w:r>
      <w:r>
        <w:t xml:space="preserve">zmluvy  </w:t>
      </w:r>
      <w:r>
        <w:rPr>
          <w:spacing w:val="44"/>
        </w:rPr>
        <w:t xml:space="preserve"> </w:t>
      </w:r>
      <w:r>
        <w:t xml:space="preserve">o  </w:t>
      </w:r>
      <w:r>
        <w:rPr>
          <w:spacing w:val="49"/>
        </w:rPr>
        <w:t xml:space="preserve"> </w:t>
      </w:r>
      <w:r>
        <w:t xml:space="preserve">dielo  </w:t>
      </w:r>
      <w:r>
        <w:rPr>
          <w:spacing w:val="48"/>
        </w:rPr>
        <w:t xml:space="preserve"> </w:t>
      </w:r>
      <w:r>
        <w:t xml:space="preserve">predloží  </w:t>
      </w:r>
      <w:r>
        <w:rPr>
          <w:spacing w:val="47"/>
        </w:rPr>
        <w:t xml:space="preserve"> </w:t>
      </w:r>
      <w:r>
        <w:t>objednávateľovi</w:t>
      </w:r>
      <w:r w:rsidR="0029074A">
        <w:t xml:space="preserve"> </w:t>
      </w:r>
      <w:r>
        <w:t>„protipovodňový plán stavby“ odsúhlasený správcom toku a príslušným</w:t>
      </w:r>
      <w:r>
        <w:rPr>
          <w:spacing w:val="1"/>
        </w:rPr>
        <w:t xml:space="preserve"> </w:t>
      </w:r>
      <w:r>
        <w:t>vodohospodárskym</w:t>
      </w:r>
      <w:r>
        <w:rPr>
          <w:spacing w:val="1"/>
        </w:rPr>
        <w:t xml:space="preserve"> </w:t>
      </w:r>
      <w:r>
        <w:t>orgánom</w:t>
      </w:r>
      <w:r>
        <w:rPr>
          <w:spacing w:val="17"/>
        </w:rPr>
        <w:t xml:space="preserve"> </w:t>
      </w:r>
      <w:r>
        <w:t>štátnej</w:t>
      </w:r>
      <w:r>
        <w:rPr>
          <w:spacing w:val="16"/>
        </w:rPr>
        <w:t xml:space="preserve"> </w:t>
      </w:r>
      <w:r>
        <w:t>správy.</w:t>
      </w:r>
    </w:p>
    <w:p w:rsidR="007127CB" w:rsidRDefault="007127CB" w:rsidP="00FD0735">
      <w:pPr>
        <w:pStyle w:val="Nadpis3"/>
      </w:pPr>
      <w:bookmarkStart w:id="54" w:name="_TOC_250115"/>
      <w:bookmarkStart w:id="55" w:name="_Toc178188197"/>
      <w:r>
        <w:t>Spôsobilosť</w:t>
      </w:r>
      <w:r>
        <w:rPr>
          <w:spacing w:val="44"/>
        </w:rPr>
        <w:t xml:space="preserve"> </w:t>
      </w:r>
      <w:r>
        <w:t>na</w:t>
      </w:r>
      <w:r>
        <w:rPr>
          <w:spacing w:val="49"/>
        </w:rPr>
        <w:t xml:space="preserve"> </w:t>
      </w:r>
      <w:r>
        <w:t>vykonávanie</w:t>
      </w:r>
      <w:r>
        <w:rPr>
          <w:spacing w:val="42"/>
        </w:rPr>
        <w:t xml:space="preserve"> </w:t>
      </w:r>
      <w:bookmarkEnd w:id="54"/>
      <w:r>
        <w:t>prác</w:t>
      </w:r>
      <w:bookmarkEnd w:id="55"/>
    </w:p>
    <w:p w:rsidR="007127CB" w:rsidRDefault="007127CB" w:rsidP="00FD0735">
      <w:r>
        <w:t>Pri</w:t>
      </w:r>
      <w:r>
        <w:rPr>
          <w:spacing w:val="1"/>
        </w:rPr>
        <w:t xml:space="preserve"> </w:t>
      </w:r>
      <w:r>
        <w:t>výberových</w:t>
      </w:r>
      <w:r>
        <w:rPr>
          <w:spacing w:val="1"/>
        </w:rPr>
        <w:t xml:space="preserve"> </w:t>
      </w:r>
      <w:r>
        <w:t>konaniach</w:t>
      </w:r>
      <w:r>
        <w:rPr>
          <w:spacing w:val="58"/>
        </w:rPr>
        <w:t xml:space="preserve"> </w:t>
      </w:r>
      <w:r>
        <w:t>na</w:t>
      </w:r>
      <w:r>
        <w:rPr>
          <w:spacing w:val="58"/>
        </w:rPr>
        <w:t xml:space="preserve"> </w:t>
      </w:r>
      <w:r>
        <w:t>zabezpečenie</w:t>
      </w:r>
      <w:r>
        <w:rPr>
          <w:spacing w:val="59"/>
        </w:rPr>
        <w:t xml:space="preserve"> </w:t>
      </w:r>
      <w:r>
        <w:t>stavebných</w:t>
      </w:r>
      <w:r>
        <w:rPr>
          <w:spacing w:val="58"/>
        </w:rPr>
        <w:t xml:space="preserve"> </w:t>
      </w:r>
      <w:r>
        <w:t>prác</w:t>
      </w:r>
      <w:r>
        <w:rPr>
          <w:spacing w:val="59"/>
        </w:rPr>
        <w:t xml:space="preserve"> </w:t>
      </w:r>
      <w:r>
        <w:t>sa</w:t>
      </w:r>
      <w:r>
        <w:rPr>
          <w:spacing w:val="58"/>
        </w:rPr>
        <w:t xml:space="preserve"> </w:t>
      </w:r>
      <w:r>
        <w:t>podľa</w:t>
      </w:r>
      <w:r>
        <w:rPr>
          <w:spacing w:val="59"/>
        </w:rPr>
        <w:t xml:space="preserve"> </w:t>
      </w:r>
      <w:r>
        <w:t>ustanovenia</w:t>
      </w:r>
      <w:r>
        <w:rPr>
          <w:spacing w:val="58"/>
        </w:rPr>
        <w:t xml:space="preserve"> </w:t>
      </w:r>
      <w:r>
        <w:t>§</w:t>
      </w:r>
      <w:r>
        <w:rPr>
          <w:spacing w:val="58"/>
        </w:rPr>
        <w:t xml:space="preserve"> </w:t>
      </w:r>
      <w:r>
        <w:t>108</w:t>
      </w:r>
      <w:r>
        <w:rPr>
          <w:spacing w:val="1"/>
        </w:rPr>
        <w:t xml:space="preserve"> </w:t>
      </w:r>
      <w:r>
        <w:t>až</w:t>
      </w:r>
      <w:r>
        <w:rPr>
          <w:spacing w:val="1"/>
        </w:rPr>
        <w:t xml:space="preserve"> </w:t>
      </w:r>
      <w:r>
        <w:t>116</w:t>
      </w:r>
      <w:r>
        <w:rPr>
          <w:spacing w:val="1"/>
        </w:rPr>
        <w:t xml:space="preserve"> </w:t>
      </w:r>
      <w:r>
        <w:t>zákona</w:t>
      </w:r>
      <w:r>
        <w:rPr>
          <w:spacing w:val="1"/>
        </w:rPr>
        <w:t xml:space="preserve"> </w:t>
      </w:r>
      <w:r>
        <w:t>č.</w:t>
      </w:r>
      <w:r>
        <w:rPr>
          <w:spacing w:val="1"/>
        </w:rPr>
        <w:t xml:space="preserve"> </w:t>
      </w:r>
      <w:r>
        <w:t>343/2015</w:t>
      </w:r>
      <w:r>
        <w:rPr>
          <w:spacing w:val="1"/>
        </w:rPr>
        <w:t xml:space="preserve"> </w:t>
      </w:r>
      <w:r>
        <w:t>Z.</w:t>
      </w:r>
      <w:r>
        <w:rPr>
          <w:spacing w:val="1"/>
        </w:rPr>
        <w:t xml:space="preserve"> </w:t>
      </w:r>
      <w:r>
        <w:t>z.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verejnom</w:t>
      </w:r>
      <w:r>
        <w:rPr>
          <w:spacing w:val="1"/>
        </w:rPr>
        <w:t xml:space="preserve"> </w:t>
      </w:r>
      <w:r>
        <w:t>obstarávaní</w:t>
      </w:r>
      <w:r>
        <w:rPr>
          <w:spacing w:val="1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znení</w:t>
      </w:r>
      <w:r>
        <w:rPr>
          <w:spacing w:val="58"/>
        </w:rPr>
        <w:t xml:space="preserve"> </w:t>
      </w:r>
      <w:r>
        <w:t>neskorších</w:t>
      </w:r>
      <w:r>
        <w:rPr>
          <w:spacing w:val="59"/>
        </w:rPr>
        <w:t xml:space="preserve"> </w:t>
      </w:r>
      <w:r>
        <w:t>predpisov</w:t>
      </w:r>
      <w:r>
        <w:rPr>
          <w:spacing w:val="1"/>
        </w:rPr>
        <w:t xml:space="preserve"> </w:t>
      </w:r>
      <w:r>
        <w:t>vyžaduje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predkladateľov</w:t>
      </w:r>
      <w:r>
        <w:rPr>
          <w:spacing w:val="1"/>
        </w:rPr>
        <w:t xml:space="preserve"> </w:t>
      </w:r>
      <w:r>
        <w:t>doklad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spôsobilosti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vykonávanie</w:t>
      </w:r>
      <w:r>
        <w:rPr>
          <w:spacing w:val="1"/>
        </w:rPr>
        <w:t xml:space="preserve"> </w:t>
      </w:r>
      <w:r>
        <w:t>týchto</w:t>
      </w:r>
      <w:r>
        <w:rPr>
          <w:spacing w:val="1"/>
        </w:rPr>
        <w:t xml:space="preserve"> </w:t>
      </w:r>
      <w:r>
        <w:t>prác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súlade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ustanoveniami</w:t>
      </w:r>
      <w:r>
        <w:rPr>
          <w:spacing w:val="1"/>
        </w:rPr>
        <w:t xml:space="preserve"> </w:t>
      </w:r>
      <w:r>
        <w:t>zákona</w:t>
      </w:r>
      <w:r>
        <w:rPr>
          <w:spacing w:val="1"/>
        </w:rPr>
        <w:t xml:space="preserve"> </w:t>
      </w:r>
      <w:r>
        <w:t>455/1991</w:t>
      </w:r>
      <w:r>
        <w:rPr>
          <w:spacing w:val="1"/>
        </w:rPr>
        <w:t xml:space="preserve"> </w:t>
      </w:r>
      <w:r>
        <w:t>Zb.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živnostenskom</w:t>
      </w:r>
      <w:r>
        <w:rPr>
          <w:spacing w:val="1"/>
        </w:rPr>
        <w:t xml:space="preserve"> </w:t>
      </w:r>
      <w:r>
        <w:t>podnikaní</w:t>
      </w:r>
      <w:r>
        <w:rPr>
          <w:spacing w:val="1"/>
        </w:rPr>
        <w:t xml:space="preserve"> </w:t>
      </w:r>
      <w:r>
        <w:t>(živnostenský</w:t>
      </w:r>
      <w:r>
        <w:rPr>
          <w:spacing w:val="1"/>
        </w:rPr>
        <w:t xml:space="preserve"> </w:t>
      </w:r>
      <w:r>
        <w:t>zákon)</w:t>
      </w:r>
      <w:r w:rsidRPr="00462A15">
        <w:t xml:space="preserve"> </w:t>
      </w:r>
      <w:r>
        <w:t>v</w:t>
      </w:r>
      <w:r>
        <w:rPr>
          <w:spacing w:val="59"/>
        </w:rPr>
        <w:t xml:space="preserve"> </w:t>
      </w:r>
      <w:r>
        <w:t>znení</w:t>
      </w:r>
      <w:r>
        <w:rPr>
          <w:spacing w:val="-56"/>
        </w:rPr>
        <w:t xml:space="preserve"> </w:t>
      </w:r>
      <w:r>
        <w:t>neskorších</w:t>
      </w:r>
      <w:r>
        <w:rPr>
          <w:spacing w:val="1"/>
        </w:rPr>
        <w:t xml:space="preserve"> </w:t>
      </w:r>
      <w:r>
        <w:t>predpisov.</w:t>
      </w:r>
      <w:r>
        <w:rPr>
          <w:spacing w:val="1"/>
        </w:rPr>
        <w:t xml:space="preserve"> </w:t>
      </w:r>
      <w:r>
        <w:t>Ustanovenia</w:t>
      </w:r>
      <w:r>
        <w:rPr>
          <w:spacing w:val="26"/>
        </w:rPr>
        <w:t xml:space="preserve"> </w:t>
      </w:r>
      <w:r>
        <w:t>§</w:t>
      </w:r>
      <w:r>
        <w:rPr>
          <w:spacing w:val="29"/>
        </w:rPr>
        <w:t xml:space="preserve"> </w:t>
      </w:r>
      <w:r>
        <w:t>7a,</w:t>
      </w:r>
      <w:r>
        <w:rPr>
          <w:spacing w:val="28"/>
        </w:rPr>
        <w:t xml:space="preserve"> </w:t>
      </w:r>
      <w:r>
        <w:t>§</w:t>
      </w:r>
      <w:r>
        <w:rPr>
          <w:spacing w:val="30"/>
        </w:rPr>
        <w:t xml:space="preserve"> </w:t>
      </w:r>
      <w:r>
        <w:t>19,</w:t>
      </w:r>
      <w:r>
        <w:rPr>
          <w:spacing w:val="28"/>
        </w:rPr>
        <w:t xml:space="preserve"> </w:t>
      </w:r>
      <w:r>
        <w:t>§</w:t>
      </w:r>
      <w:r>
        <w:rPr>
          <w:spacing w:val="29"/>
        </w:rPr>
        <w:t xml:space="preserve"> </w:t>
      </w:r>
      <w:r>
        <w:t>20,</w:t>
      </w:r>
      <w:r>
        <w:rPr>
          <w:spacing w:val="28"/>
        </w:rPr>
        <w:t xml:space="preserve"> </w:t>
      </w:r>
      <w:r>
        <w:t>§23</w:t>
      </w:r>
      <w:r>
        <w:rPr>
          <w:spacing w:val="29"/>
        </w:rPr>
        <w:t xml:space="preserve"> </w:t>
      </w:r>
      <w:r>
        <w:t>a</w:t>
      </w:r>
      <w:r>
        <w:rPr>
          <w:spacing w:val="27"/>
        </w:rPr>
        <w:t xml:space="preserve"> </w:t>
      </w:r>
      <w:r>
        <w:t>§25</w:t>
      </w:r>
      <w:r>
        <w:rPr>
          <w:spacing w:val="26"/>
        </w:rPr>
        <w:t xml:space="preserve"> </w:t>
      </w:r>
      <w:r>
        <w:t>predmetného</w:t>
      </w:r>
      <w:r>
        <w:rPr>
          <w:spacing w:val="30"/>
        </w:rPr>
        <w:t xml:space="preserve"> </w:t>
      </w:r>
      <w:r>
        <w:t>zákona</w:t>
      </w:r>
      <w:r>
        <w:rPr>
          <w:spacing w:val="26"/>
        </w:rPr>
        <w:t xml:space="preserve"> </w:t>
      </w:r>
      <w:r>
        <w:t>upravujú</w:t>
      </w:r>
      <w:r>
        <w:rPr>
          <w:spacing w:val="29"/>
        </w:rPr>
        <w:t xml:space="preserve"> </w:t>
      </w:r>
      <w:r>
        <w:t>podmienky</w:t>
      </w:r>
      <w:r>
        <w:rPr>
          <w:spacing w:val="27"/>
        </w:rPr>
        <w:t xml:space="preserve"> </w:t>
      </w:r>
      <w:r>
        <w:t>živností.</w:t>
      </w:r>
      <w:r>
        <w:rPr>
          <w:spacing w:val="1"/>
        </w:rPr>
        <w:t xml:space="preserve"> </w:t>
      </w:r>
      <w:r>
        <w:t>Ide</w:t>
      </w:r>
      <w:r>
        <w:rPr>
          <w:spacing w:val="1"/>
        </w:rPr>
        <w:t xml:space="preserve"> </w:t>
      </w:r>
      <w:r>
        <w:t>predovšetkým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viazané,</w:t>
      </w:r>
      <w:r>
        <w:rPr>
          <w:spacing w:val="1"/>
        </w:rPr>
        <w:t xml:space="preserve"> </w:t>
      </w:r>
      <w:r>
        <w:t>voľné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remeselné</w:t>
      </w:r>
      <w:r>
        <w:rPr>
          <w:spacing w:val="1"/>
        </w:rPr>
        <w:t xml:space="preserve"> </w:t>
      </w:r>
      <w:r>
        <w:t>živnosti,</w:t>
      </w:r>
      <w:r>
        <w:rPr>
          <w:spacing w:val="1"/>
        </w:rPr>
        <w:t xml:space="preserve"> </w:t>
      </w:r>
      <w:r>
        <w:t>vykonávané</w:t>
      </w:r>
      <w:r>
        <w:rPr>
          <w:spacing w:val="1"/>
        </w:rPr>
        <w:t xml:space="preserve"> </w:t>
      </w:r>
      <w:r>
        <w:t>priamo</w:t>
      </w:r>
      <w:r>
        <w:rPr>
          <w:spacing w:val="1"/>
        </w:rPr>
        <w:t xml:space="preserve"> </w:t>
      </w:r>
      <w:r>
        <w:t>budúcim</w:t>
      </w:r>
      <w:r>
        <w:rPr>
          <w:spacing w:val="1"/>
        </w:rPr>
        <w:t xml:space="preserve"> </w:t>
      </w:r>
      <w:r>
        <w:t>zhotoviteľom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neskôr</w:t>
      </w:r>
      <w:r>
        <w:rPr>
          <w:spacing w:val="1"/>
        </w:rPr>
        <w:t xml:space="preserve"> </w:t>
      </w:r>
      <w:r>
        <w:t>zmluvne</w:t>
      </w:r>
      <w:r>
        <w:rPr>
          <w:spacing w:val="1"/>
        </w:rPr>
        <w:t xml:space="preserve"> </w:t>
      </w:r>
      <w:r>
        <w:t>zabezpečovaným</w:t>
      </w:r>
      <w:r>
        <w:rPr>
          <w:spacing w:val="1"/>
        </w:rPr>
        <w:t xml:space="preserve"> </w:t>
      </w:r>
      <w:r>
        <w:t>podzhotoviteľom</w:t>
      </w:r>
      <w:r>
        <w:rPr>
          <w:spacing w:val="1"/>
        </w:rPr>
        <w:t xml:space="preserve"> </w:t>
      </w:r>
      <w:r>
        <w:t>príslušnej</w:t>
      </w:r>
      <w:r>
        <w:rPr>
          <w:spacing w:val="1"/>
        </w:rPr>
        <w:t xml:space="preserve"> </w:t>
      </w:r>
      <w:r>
        <w:t>časti</w:t>
      </w:r>
      <w:r>
        <w:rPr>
          <w:spacing w:val="1"/>
        </w:rPr>
        <w:t xml:space="preserve"> </w:t>
      </w:r>
      <w:r>
        <w:t>stavebného</w:t>
      </w:r>
      <w:r>
        <w:rPr>
          <w:spacing w:val="1"/>
        </w:rPr>
        <w:t xml:space="preserve"> </w:t>
      </w:r>
      <w:r>
        <w:t>diela.</w:t>
      </w:r>
      <w:r>
        <w:rPr>
          <w:spacing w:val="1"/>
        </w:rPr>
        <w:t xml:space="preserve"> </w:t>
      </w:r>
      <w:r>
        <w:t>Živnostenské</w:t>
      </w:r>
      <w:r>
        <w:rPr>
          <w:spacing w:val="1"/>
        </w:rPr>
        <w:t xml:space="preserve"> </w:t>
      </w:r>
      <w:r>
        <w:t>oprávnenie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§10</w:t>
      </w:r>
      <w:r>
        <w:rPr>
          <w:spacing w:val="1"/>
        </w:rPr>
        <w:t xml:space="preserve"> </w:t>
      </w:r>
      <w:r>
        <w:t>zákona</w:t>
      </w:r>
      <w:r>
        <w:rPr>
          <w:spacing w:val="1"/>
        </w:rPr>
        <w:t xml:space="preserve"> </w:t>
      </w:r>
      <w:r>
        <w:t>455/1991</w:t>
      </w:r>
      <w:r>
        <w:rPr>
          <w:spacing w:val="59"/>
        </w:rPr>
        <w:t xml:space="preserve"> </w:t>
      </w:r>
      <w:r>
        <w:t>Zb.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znení</w:t>
      </w:r>
      <w:r>
        <w:rPr>
          <w:spacing w:val="-56"/>
        </w:rPr>
        <w:t xml:space="preserve"> </w:t>
      </w:r>
      <w:r>
        <w:t>neskorších</w:t>
      </w:r>
      <w:r>
        <w:rPr>
          <w:spacing w:val="1"/>
        </w:rPr>
        <w:t xml:space="preserve"> </w:t>
      </w:r>
      <w:r>
        <w:t>predpisov</w:t>
      </w:r>
      <w:r>
        <w:rPr>
          <w:spacing w:val="58"/>
        </w:rPr>
        <w:t xml:space="preserve"> </w:t>
      </w:r>
      <w:r>
        <w:t>tak</w:t>
      </w:r>
      <w:r>
        <w:rPr>
          <w:spacing w:val="59"/>
        </w:rPr>
        <w:t xml:space="preserve"> </w:t>
      </w:r>
      <w:r>
        <w:t>predkladá</w:t>
      </w:r>
      <w:r>
        <w:rPr>
          <w:spacing w:val="59"/>
        </w:rPr>
        <w:t xml:space="preserve"> </w:t>
      </w:r>
      <w:r>
        <w:t>zhotoviteľovi</w:t>
      </w:r>
      <w:r>
        <w:rPr>
          <w:spacing w:val="59"/>
        </w:rPr>
        <w:t xml:space="preserve"> </w:t>
      </w:r>
      <w:r>
        <w:t>ucelenej</w:t>
      </w:r>
      <w:r>
        <w:rPr>
          <w:spacing w:val="59"/>
        </w:rPr>
        <w:t xml:space="preserve"> </w:t>
      </w:r>
      <w:r>
        <w:t>časti</w:t>
      </w:r>
      <w:r>
        <w:rPr>
          <w:spacing w:val="58"/>
        </w:rPr>
        <w:t xml:space="preserve"> </w:t>
      </w:r>
      <w:r>
        <w:t>stavebného</w:t>
      </w:r>
      <w:r>
        <w:rPr>
          <w:spacing w:val="59"/>
        </w:rPr>
        <w:t xml:space="preserve"> </w:t>
      </w:r>
      <w:r>
        <w:t>diela</w:t>
      </w:r>
      <w:r>
        <w:rPr>
          <w:spacing w:val="59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prílohu</w:t>
      </w:r>
      <w:r>
        <w:rPr>
          <w:spacing w:val="14"/>
        </w:rPr>
        <w:t xml:space="preserve"> </w:t>
      </w:r>
      <w:r>
        <w:t>napr.</w:t>
      </w:r>
      <w:r>
        <w:rPr>
          <w:spacing w:val="16"/>
        </w:rPr>
        <w:t xml:space="preserve"> </w:t>
      </w:r>
      <w:r>
        <w:t>k</w:t>
      </w:r>
      <w:r>
        <w:rPr>
          <w:spacing w:val="20"/>
        </w:rPr>
        <w:t xml:space="preserve"> </w:t>
      </w:r>
      <w:r>
        <w:t>zmluve</w:t>
      </w:r>
      <w:r>
        <w:rPr>
          <w:spacing w:val="14"/>
        </w:rPr>
        <w:t xml:space="preserve"> </w:t>
      </w:r>
      <w:r>
        <w:t>o</w:t>
      </w:r>
      <w:r>
        <w:rPr>
          <w:spacing w:val="18"/>
        </w:rPr>
        <w:t xml:space="preserve"> </w:t>
      </w:r>
      <w:r>
        <w:t>budúcej</w:t>
      </w:r>
      <w:r>
        <w:rPr>
          <w:spacing w:val="19"/>
        </w:rPr>
        <w:t xml:space="preserve"> </w:t>
      </w:r>
      <w:r>
        <w:t>zmluve.</w:t>
      </w:r>
    </w:p>
    <w:p w:rsidR="007127CB" w:rsidRDefault="007127CB" w:rsidP="00FD0735">
      <w:r>
        <w:t>Každý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žiadosť</w:t>
      </w:r>
      <w:r>
        <w:rPr>
          <w:spacing w:val="1"/>
        </w:rPr>
        <w:t xml:space="preserve"> </w:t>
      </w:r>
      <w:r>
        <w:t>stavebného</w:t>
      </w:r>
      <w:r>
        <w:rPr>
          <w:spacing w:val="1"/>
        </w:rPr>
        <w:t xml:space="preserve"> </w:t>
      </w:r>
      <w:r>
        <w:t>dozoru</w:t>
      </w:r>
      <w:r>
        <w:rPr>
          <w:spacing w:val="1"/>
        </w:rPr>
        <w:t xml:space="preserve"> </w:t>
      </w:r>
      <w:r>
        <w:t>preukázať</w:t>
      </w:r>
      <w:r>
        <w:rPr>
          <w:spacing w:val="1"/>
        </w:rPr>
        <w:t xml:space="preserve"> </w:t>
      </w:r>
      <w:r>
        <w:t>svoju</w:t>
      </w:r>
      <w:r>
        <w:rPr>
          <w:spacing w:val="1"/>
        </w:rPr>
        <w:t xml:space="preserve"> </w:t>
      </w:r>
      <w:r>
        <w:t>spôsobilosť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vykonávanie</w:t>
      </w:r>
      <w:r>
        <w:rPr>
          <w:spacing w:val="58"/>
        </w:rPr>
        <w:t xml:space="preserve"> </w:t>
      </w:r>
      <w:r>
        <w:t>objednaných</w:t>
      </w:r>
      <w:r>
        <w:rPr>
          <w:spacing w:val="58"/>
        </w:rPr>
        <w:t xml:space="preserve"> </w:t>
      </w:r>
      <w:r>
        <w:t>prác tak,</w:t>
      </w:r>
      <w:r>
        <w:rPr>
          <w:spacing w:val="59"/>
        </w:rPr>
        <w:t xml:space="preserve"> </w:t>
      </w:r>
      <w:r>
        <w:t>aby boli</w:t>
      </w:r>
      <w:r>
        <w:rPr>
          <w:spacing w:val="58"/>
        </w:rPr>
        <w:t xml:space="preserve"> </w:t>
      </w:r>
      <w:r>
        <w:t>splnené</w:t>
      </w:r>
      <w:r>
        <w:rPr>
          <w:spacing w:val="59"/>
        </w:rPr>
        <w:t xml:space="preserve"> </w:t>
      </w:r>
      <w:r>
        <w:t>všetky požiadavky,</w:t>
      </w:r>
      <w:r>
        <w:rPr>
          <w:spacing w:val="58"/>
        </w:rPr>
        <w:t xml:space="preserve"> </w:t>
      </w:r>
      <w:r>
        <w:t>uvedené</w:t>
      </w:r>
      <w:r>
        <w:rPr>
          <w:spacing w:val="59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zmluve</w:t>
      </w:r>
      <w:r>
        <w:rPr>
          <w:spacing w:val="1"/>
        </w:rPr>
        <w:t xml:space="preserve"> </w:t>
      </w:r>
      <w:r>
        <w:t>o dielo alebo v jej prílohách (v dokumentácii, v týchto TKP, ZTKP, v normách a ostatných</w:t>
      </w:r>
      <w:r>
        <w:rPr>
          <w:spacing w:val="1"/>
        </w:rPr>
        <w:t xml:space="preserve"> </w:t>
      </w:r>
      <w:r>
        <w:t>záväzných</w:t>
      </w:r>
      <w:r>
        <w:rPr>
          <w:spacing w:val="13"/>
        </w:rPr>
        <w:t xml:space="preserve"> </w:t>
      </w:r>
      <w:r>
        <w:t>predpisoch).</w:t>
      </w:r>
    </w:p>
    <w:p w:rsidR="007127CB" w:rsidRDefault="007127CB" w:rsidP="00FD0735">
      <w:pPr>
        <w:pStyle w:val="Nadpis3"/>
      </w:pPr>
      <w:bookmarkStart w:id="56" w:name="_TOC_250114"/>
      <w:bookmarkStart w:id="57" w:name="_Toc178188198"/>
      <w:r>
        <w:t>Kvalita</w:t>
      </w:r>
      <w:r>
        <w:rPr>
          <w:spacing w:val="51"/>
        </w:rPr>
        <w:t xml:space="preserve"> </w:t>
      </w:r>
      <w:r>
        <w:t>vykonávaných</w:t>
      </w:r>
      <w:r>
        <w:rPr>
          <w:spacing w:val="48"/>
        </w:rPr>
        <w:t xml:space="preserve"> </w:t>
      </w:r>
      <w:bookmarkEnd w:id="56"/>
      <w:r>
        <w:t>prác</w:t>
      </w:r>
      <w:bookmarkEnd w:id="57"/>
    </w:p>
    <w:p w:rsidR="007127CB" w:rsidRDefault="007127CB" w:rsidP="00FD0735">
      <w:r>
        <w:t>Vykonané</w:t>
      </w:r>
      <w:r>
        <w:rPr>
          <w:spacing w:val="35"/>
        </w:rPr>
        <w:t xml:space="preserve"> </w:t>
      </w:r>
      <w:r>
        <w:t>práce</w:t>
      </w:r>
      <w:r>
        <w:rPr>
          <w:spacing w:val="35"/>
        </w:rPr>
        <w:t xml:space="preserve"> </w:t>
      </w:r>
      <w:r>
        <w:t>a</w:t>
      </w:r>
      <w:r>
        <w:rPr>
          <w:spacing w:val="30"/>
        </w:rPr>
        <w:t xml:space="preserve"> </w:t>
      </w:r>
      <w:r>
        <w:t>jednotlivé</w:t>
      </w:r>
      <w:r>
        <w:rPr>
          <w:spacing w:val="36"/>
        </w:rPr>
        <w:t xml:space="preserve"> </w:t>
      </w:r>
      <w:r>
        <w:t>stavebné</w:t>
      </w:r>
      <w:r>
        <w:rPr>
          <w:spacing w:val="35"/>
        </w:rPr>
        <w:t xml:space="preserve"> </w:t>
      </w:r>
      <w:r>
        <w:t>látky,</w:t>
      </w:r>
      <w:r>
        <w:rPr>
          <w:spacing w:val="36"/>
        </w:rPr>
        <w:t xml:space="preserve"> </w:t>
      </w:r>
      <w:r>
        <w:t>dielce</w:t>
      </w:r>
      <w:r>
        <w:rPr>
          <w:spacing w:val="35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zariadenia,</w:t>
      </w:r>
      <w:r>
        <w:rPr>
          <w:spacing w:val="34"/>
        </w:rPr>
        <w:t xml:space="preserve"> </w:t>
      </w:r>
      <w:r>
        <w:t>stavebne</w:t>
      </w:r>
      <w:r>
        <w:rPr>
          <w:spacing w:val="35"/>
        </w:rPr>
        <w:t xml:space="preserve"> </w:t>
      </w:r>
      <w:r>
        <w:t>montované</w:t>
      </w:r>
      <w:r>
        <w:rPr>
          <w:spacing w:val="35"/>
        </w:rPr>
        <w:t xml:space="preserve"> </w:t>
      </w:r>
      <w:r>
        <w:t>celky</w:t>
      </w:r>
      <w:r>
        <w:rPr>
          <w:spacing w:val="1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súbory</w:t>
      </w:r>
      <w:r>
        <w:rPr>
          <w:spacing w:val="32"/>
        </w:rPr>
        <w:t xml:space="preserve"> </w:t>
      </w:r>
      <w:r>
        <w:t>takýchto</w:t>
      </w:r>
      <w:r>
        <w:rPr>
          <w:spacing w:val="39"/>
        </w:rPr>
        <w:t xml:space="preserve"> </w:t>
      </w:r>
      <w:r>
        <w:t>látok</w:t>
      </w:r>
      <w:r>
        <w:rPr>
          <w:spacing w:val="35"/>
        </w:rPr>
        <w:t xml:space="preserve"> </w:t>
      </w:r>
      <w:r>
        <w:t>a</w:t>
      </w:r>
      <w:r>
        <w:rPr>
          <w:spacing w:val="39"/>
        </w:rPr>
        <w:t xml:space="preserve"> </w:t>
      </w:r>
      <w:r>
        <w:t>dielcov,</w:t>
      </w:r>
      <w:r>
        <w:rPr>
          <w:spacing w:val="37"/>
        </w:rPr>
        <w:t xml:space="preserve"> </w:t>
      </w:r>
      <w:r>
        <w:t>musia</w:t>
      </w:r>
      <w:r>
        <w:rPr>
          <w:spacing w:val="38"/>
        </w:rPr>
        <w:t xml:space="preserve"> </w:t>
      </w:r>
      <w:r>
        <w:t>zodpovedať</w:t>
      </w:r>
      <w:r>
        <w:rPr>
          <w:spacing w:val="37"/>
        </w:rPr>
        <w:t xml:space="preserve"> </w:t>
      </w:r>
      <w:r>
        <w:t>kvalitatívnym</w:t>
      </w:r>
      <w:r>
        <w:rPr>
          <w:spacing w:val="40"/>
        </w:rPr>
        <w:t xml:space="preserve"> </w:t>
      </w:r>
      <w:r>
        <w:t>požiadavkám,</w:t>
      </w:r>
      <w:r>
        <w:rPr>
          <w:spacing w:val="37"/>
        </w:rPr>
        <w:t xml:space="preserve"> </w:t>
      </w:r>
      <w:r>
        <w:t>uvedeným</w:t>
      </w:r>
      <w:r>
        <w:rPr>
          <w:spacing w:val="1"/>
        </w:rPr>
        <w:t xml:space="preserve"> </w:t>
      </w:r>
      <w:r>
        <w:t>v jednotlivých častiach TKP, ZTKP, prípadne v technických normách a ostatných všeobecne</w:t>
      </w:r>
      <w:r>
        <w:rPr>
          <w:spacing w:val="1"/>
        </w:rPr>
        <w:t xml:space="preserve"> </w:t>
      </w:r>
      <w:r>
        <w:t>záväzných</w:t>
      </w:r>
      <w:r>
        <w:rPr>
          <w:spacing w:val="1"/>
        </w:rPr>
        <w:t xml:space="preserve"> </w:t>
      </w:r>
      <w:r>
        <w:t>predpisoch</w:t>
      </w:r>
      <w:r>
        <w:rPr>
          <w:spacing w:val="1"/>
        </w:rPr>
        <w:t xml:space="preserve"> </w:t>
      </w:r>
      <w:r>
        <w:t>(ďalej</w:t>
      </w:r>
      <w:r>
        <w:rPr>
          <w:spacing w:val="1"/>
        </w:rPr>
        <w:t xml:space="preserve"> </w:t>
      </w:r>
      <w:r>
        <w:t>len</w:t>
      </w:r>
      <w:r>
        <w:rPr>
          <w:spacing w:val="1"/>
        </w:rPr>
        <w:t xml:space="preserve"> </w:t>
      </w:r>
      <w:r>
        <w:t>„VZP“),</w:t>
      </w:r>
      <w:r>
        <w:rPr>
          <w:spacing w:val="1"/>
        </w:rPr>
        <w:t xml:space="preserve"> </w:t>
      </w:r>
      <w:r>
        <w:t>v smerniciach,</w:t>
      </w:r>
      <w:r>
        <w:rPr>
          <w:spacing w:val="1"/>
        </w:rPr>
        <w:t xml:space="preserve"> </w:t>
      </w:r>
      <w:r>
        <w:t>v súťažných podkladoch</w:t>
      </w:r>
      <w:r>
        <w:rPr>
          <w:spacing w:val="58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DSP,</w:t>
      </w:r>
      <w:r>
        <w:rPr>
          <w:spacing w:val="1"/>
        </w:rPr>
        <w:t xml:space="preserve"> </w:t>
      </w:r>
      <w:r>
        <w:t>DRS a VTD.</w:t>
      </w:r>
      <w:r>
        <w:rPr>
          <w:spacing w:val="58"/>
        </w:rPr>
        <w:t xml:space="preserve"> </w:t>
      </w:r>
      <w:r>
        <w:t>V prípade,</w:t>
      </w:r>
      <w:r>
        <w:rPr>
          <w:spacing w:val="58"/>
        </w:rPr>
        <w:t xml:space="preserve"> </w:t>
      </w:r>
      <w:r>
        <w:t>že kvalitatívne parametre</w:t>
      </w:r>
      <w:r>
        <w:rPr>
          <w:spacing w:val="59"/>
        </w:rPr>
        <w:t xml:space="preserve"> </w:t>
      </w:r>
      <w:r>
        <w:t>vykonávaných prác a materiálov nie sú</w:t>
      </w:r>
      <w:r>
        <w:rPr>
          <w:spacing w:val="1"/>
        </w:rPr>
        <w:t xml:space="preserve"> </w:t>
      </w:r>
      <w:r>
        <w:t>zvlášť</w:t>
      </w:r>
      <w:r>
        <w:rPr>
          <w:spacing w:val="1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TKP</w:t>
      </w:r>
      <w:r>
        <w:rPr>
          <w:spacing w:val="59"/>
        </w:rPr>
        <w:t xml:space="preserve"> </w:t>
      </w:r>
      <w:r>
        <w:t>uvedené,</w:t>
      </w:r>
      <w:r>
        <w:rPr>
          <w:spacing w:val="59"/>
        </w:rPr>
        <w:t xml:space="preserve"> </w:t>
      </w:r>
      <w:r>
        <w:t>musia</w:t>
      </w:r>
      <w:r>
        <w:rPr>
          <w:spacing w:val="59"/>
        </w:rPr>
        <w:t xml:space="preserve"> </w:t>
      </w:r>
      <w:r>
        <w:t>minimálne</w:t>
      </w:r>
      <w:r>
        <w:rPr>
          <w:spacing w:val="59"/>
        </w:rPr>
        <w:t xml:space="preserve"> </w:t>
      </w:r>
      <w:r>
        <w:t>spĺňať</w:t>
      </w:r>
      <w:r>
        <w:rPr>
          <w:spacing w:val="59"/>
        </w:rPr>
        <w:t xml:space="preserve"> </w:t>
      </w:r>
      <w:r>
        <w:t>požiadavky</w:t>
      </w:r>
      <w:r>
        <w:rPr>
          <w:spacing w:val="59"/>
        </w:rPr>
        <w:t xml:space="preserve"> </w:t>
      </w:r>
      <w:r>
        <w:t>príslušných</w:t>
      </w:r>
      <w:r>
        <w:rPr>
          <w:spacing w:val="59"/>
        </w:rPr>
        <w:t xml:space="preserve"> </w:t>
      </w:r>
      <w:r>
        <w:t>platných</w:t>
      </w:r>
      <w:r>
        <w:rPr>
          <w:spacing w:val="1"/>
        </w:rPr>
        <w:t xml:space="preserve"> </w:t>
      </w:r>
      <w:r>
        <w:t>technických</w:t>
      </w:r>
      <w:r>
        <w:rPr>
          <w:spacing w:val="1"/>
        </w:rPr>
        <w:t xml:space="preserve"> </w:t>
      </w:r>
      <w:r>
        <w:t>noriem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predpisov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mať</w:t>
      </w:r>
      <w:r>
        <w:rPr>
          <w:spacing w:val="1"/>
        </w:rPr>
        <w:t xml:space="preserve"> </w:t>
      </w:r>
      <w:r>
        <w:t>vlastnosti</w:t>
      </w:r>
      <w:r>
        <w:rPr>
          <w:spacing w:val="1"/>
        </w:rPr>
        <w:t xml:space="preserve"> </w:t>
      </w:r>
      <w:r>
        <w:t>obvyklé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danú</w:t>
      </w:r>
      <w:r>
        <w:rPr>
          <w:spacing w:val="1"/>
        </w:rPr>
        <w:t xml:space="preserve"> </w:t>
      </w:r>
      <w:r>
        <w:t>konštrukciu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prihliadnutím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účel</w:t>
      </w:r>
      <w:r>
        <w:rPr>
          <w:spacing w:val="1"/>
        </w:rPr>
        <w:t xml:space="preserve"> </w:t>
      </w:r>
      <w:r>
        <w:t>použitia,</w:t>
      </w:r>
      <w:r>
        <w:rPr>
          <w:spacing w:val="1"/>
        </w:rPr>
        <w:t xml:space="preserve"> </w:t>
      </w:r>
      <w:r>
        <w:t>životnosti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prostredia,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ktorom</w:t>
      </w:r>
      <w:r>
        <w:rPr>
          <w:spacing w:val="58"/>
        </w:rPr>
        <w:t xml:space="preserve"> </w:t>
      </w:r>
      <w:r>
        <w:t>budú</w:t>
      </w:r>
      <w:r>
        <w:rPr>
          <w:spacing w:val="58"/>
        </w:rPr>
        <w:t xml:space="preserve"> </w:t>
      </w:r>
      <w:r>
        <w:t>zabudované.</w:t>
      </w:r>
      <w:r>
        <w:rPr>
          <w:spacing w:val="59"/>
        </w:rPr>
        <w:t xml:space="preserve"> </w:t>
      </w:r>
      <w:r>
        <w:t>Plán</w:t>
      </w:r>
      <w:r>
        <w:rPr>
          <w:spacing w:val="1"/>
        </w:rPr>
        <w:t xml:space="preserve"> </w:t>
      </w:r>
      <w:r>
        <w:t>kontroly kvality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skúšok</w:t>
      </w:r>
      <w:r>
        <w:rPr>
          <w:spacing w:val="1"/>
        </w:rPr>
        <w:t xml:space="preserve"> </w:t>
      </w:r>
      <w:r>
        <w:t>danej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má</w:t>
      </w:r>
      <w:r>
        <w:rPr>
          <w:spacing w:val="58"/>
        </w:rPr>
        <w:t xml:space="preserve"> </w:t>
      </w:r>
      <w:r>
        <w:t>byť</w:t>
      </w:r>
      <w:r>
        <w:rPr>
          <w:spacing w:val="58"/>
        </w:rPr>
        <w:t xml:space="preserve"> </w:t>
      </w:r>
      <w:r>
        <w:t>komplexný</w:t>
      </w:r>
      <w:r>
        <w:rPr>
          <w:spacing w:val="59"/>
        </w:rPr>
        <w:t xml:space="preserve"> </w:t>
      </w:r>
      <w:r>
        <w:t>pre</w:t>
      </w:r>
      <w:r>
        <w:rPr>
          <w:spacing w:val="58"/>
        </w:rPr>
        <w:t xml:space="preserve"> </w:t>
      </w:r>
      <w:r>
        <w:t>celú</w:t>
      </w:r>
      <w:r>
        <w:rPr>
          <w:spacing w:val="59"/>
        </w:rPr>
        <w:t xml:space="preserve"> </w:t>
      </w:r>
      <w:r>
        <w:t>etapu</w:t>
      </w:r>
      <w:r>
        <w:rPr>
          <w:spacing w:val="58"/>
        </w:rPr>
        <w:t xml:space="preserve"> </w:t>
      </w:r>
      <w:r>
        <w:t>výstavby.</w:t>
      </w:r>
      <w:r>
        <w:rPr>
          <w:spacing w:val="59"/>
        </w:rPr>
        <w:t xml:space="preserve"> </w:t>
      </w:r>
      <w:r>
        <w:t>Má</w:t>
      </w:r>
      <w:r>
        <w:rPr>
          <w:spacing w:val="58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sebe</w:t>
      </w:r>
      <w:r>
        <w:rPr>
          <w:spacing w:val="1"/>
        </w:rPr>
        <w:t xml:space="preserve"> </w:t>
      </w:r>
      <w:r>
        <w:t>zahrňovať</w:t>
      </w:r>
      <w:r>
        <w:rPr>
          <w:spacing w:val="1"/>
        </w:rPr>
        <w:t xml:space="preserve"> </w:t>
      </w:r>
      <w:r>
        <w:t>čiastkové</w:t>
      </w:r>
      <w:r>
        <w:rPr>
          <w:spacing w:val="1"/>
        </w:rPr>
        <w:t xml:space="preserve"> </w:t>
      </w:r>
      <w:r>
        <w:t>plány</w:t>
      </w:r>
      <w:r>
        <w:rPr>
          <w:spacing w:val="1"/>
        </w:rPr>
        <w:t xml:space="preserve"> </w:t>
      </w:r>
      <w:r>
        <w:t>objektov,</w:t>
      </w:r>
      <w:r>
        <w:rPr>
          <w:spacing w:val="1"/>
        </w:rPr>
        <w:t xml:space="preserve"> </w:t>
      </w:r>
      <w:r>
        <w:t>pokiaľ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rozsahu</w:t>
      </w:r>
      <w:r>
        <w:rPr>
          <w:spacing w:val="1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komplikovanosti</w:t>
      </w:r>
      <w:r>
        <w:rPr>
          <w:spacing w:val="58"/>
        </w:rPr>
        <w:t xml:space="preserve"> </w:t>
      </w:r>
      <w:r>
        <w:t>resp.</w:t>
      </w:r>
      <w:r>
        <w:rPr>
          <w:spacing w:val="1"/>
        </w:rPr>
        <w:t xml:space="preserve"> </w:t>
      </w:r>
      <w:r>
        <w:t>náročnosti</w:t>
      </w:r>
      <w:r>
        <w:rPr>
          <w:spacing w:val="1"/>
        </w:rPr>
        <w:t xml:space="preserve"> </w:t>
      </w:r>
      <w:r>
        <w:t>stavebného</w:t>
      </w:r>
      <w:r>
        <w:rPr>
          <w:spacing w:val="1"/>
        </w:rPr>
        <w:t xml:space="preserve"> </w:t>
      </w:r>
      <w:r>
        <w:t>diela</w:t>
      </w:r>
      <w:r>
        <w:rPr>
          <w:spacing w:val="1"/>
        </w:rPr>
        <w:t xml:space="preserve"> </w:t>
      </w:r>
      <w:r>
        <w:t>vyplýva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tiež</w:t>
      </w:r>
      <w:r>
        <w:rPr>
          <w:spacing w:val="1"/>
        </w:rPr>
        <w:t xml:space="preserve"> </w:t>
      </w:r>
      <w:r>
        <w:t>podzostavu</w:t>
      </w:r>
      <w:r>
        <w:rPr>
          <w:spacing w:val="1"/>
        </w:rPr>
        <w:t xml:space="preserve"> </w:t>
      </w:r>
      <w:r>
        <w:t>plánu</w:t>
      </w:r>
      <w:r>
        <w:rPr>
          <w:spacing w:val="1"/>
        </w:rPr>
        <w:t xml:space="preserve"> </w:t>
      </w:r>
      <w:r>
        <w:t>skúšok</w:t>
      </w:r>
      <w:r>
        <w:rPr>
          <w:spacing w:val="1"/>
        </w:rPr>
        <w:t xml:space="preserve"> </w:t>
      </w:r>
      <w:r>
        <w:t>vykonávaných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jednotlivých</w:t>
      </w:r>
      <w:r>
        <w:rPr>
          <w:spacing w:val="14"/>
        </w:rPr>
        <w:t xml:space="preserve"> </w:t>
      </w:r>
      <w:r>
        <w:t>objektoch</w:t>
      </w:r>
      <w:r>
        <w:rPr>
          <w:spacing w:val="14"/>
        </w:rPr>
        <w:t xml:space="preserve"> </w:t>
      </w:r>
      <w:r>
        <w:t>stavby.</w:t>
      </w:r>
    </w:p>
    <w:p w:rsidR="007127CB" w:rsidRDefault="007127CB" w:rsidP="00FD0735">
      <w:pPr>
        <w:pStyle w:val="Nadpis3"/>
      </w:pPr>
      <w:bookmarkStart w:id="58" w:name="_TOC_250113"/>
      <w:bookmarkStart w:id="59" w:name="_Toc178188199"/>
      <w:r>
        <w:t>Kontrola</w:t>
      </w:r>
      <w:r>
        <w:rPr>
          <w:spacing w:val="62"/>
        </w:rPr>
        <w:t xml:space="preserve"> </w:t>
      </w:r>
      <w:r>
        <w:t>kvality</w:t>
      </w:r>
      <w:r>
        <w:rPr>
          <w:spacing w:val="59"/>
        </w:rPr>
        <w:t xml:space="preserve"> </w:t>
      </w:r>
      <w:r>
        <w:t>vykonávaných</w:t>
      </w:r>
      <w:r>
        <w:rPr>
          <w:spacing w:val="64"/>
        </w:rPr>
        <w:t xml:space="preserve"> </w:t>
      </w:r>
      <w:bookmarkEnd w:id="58"/>
      <w:r>
        <w:t>prác</w:t>
      </w:r>
      <w:bookmarkEnd w:id="59"/>
    </w:p>
    <w:p w:rsidR="007127CB" w:rsidRDefault="007127CB" w:rsidP="00FD0735">
      <w:r>
        <w:t>Zhotoviteľ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pred</w:t>
      </w:r>
      <w:r>
        <w:rPr>
          <w:spacing w:val="59"/>
        </w:rPr>
        <w:t xml:space="preserve"> </w:t>
      </w:r>
      <w:r>
        <w:t>začatím</w:t>
      </w:r>
      <w:r>
        <w:rPr>
          <w:spacing w:val="59"/>
        </w:rPr>
        <w:t xml:space="preserve"> </w:t>
      </w:r>
      <w:r>
        <w:t>prác</w:t>
      </w:r>
      <w:r>
        <w:rPr>
          <w:spacing w:val="59"/>
        </w:rPr>
        <w:t xml:space="preserve"> </w:t>
      </w:r>
      <w:r>
        <w:t>predložiť</w:t>
      </w:r>
      <w:r>
        <w:rPr>
          <w:spacing w:val="59"/>
        </w:rPr>
        <w:t xml:space="preserve"> </w:t>
      </w:r>
      <w:r>
        <w:t>objednávateľovi</w:t>
      </w:r>
      <w:r>
        <w:rPr>
          <w:spacing w:val="59"/>
        </w:rPr>
        <w:t xml:space="preserve"> </w:t>
      </w:r>
      <w:r>
        <w:rPr>
          <w:b/>
          <w:u w:val="thick"/>
        </w:rPr>
        <w:t>plán</w:t>
      </w:r>
      <w:r>
        <w:rPr>
          <w:b/>
          <w:spacing w:val="61"/>
          <w:u w:val="thick"/>
        </w:rPr>
        <w:t xml:space="preserve"> </w:t>
      </w:r>
      <w:r>
        <w:rPr>
          <w:b/>
          <w:u w:val="thick"/>
        </w:rPr>
        <w:t>kontroly</w:t>
      </w:r>
      <w:r>
        <w:rPr>
          <w:b/>
          <w:spacing w:val="61"/>
          <w:u w:val="thick"/>
        </w:rPr>
        <w:t xml:space="preserve"> </w:t>
      </w:r>
      <w:r>
        <w:rPr>
          <w:b/>
          <w:u w:val="thick"/>
        </w:rPr>
        <w:t>kvality</w:t>
      </w:r>
      <w:r>
        <w:rPr>
          <w:b/>
          <w:spacing w:val="61"/>
          <w:u w:val="thick"/>
        </w:rPr>
        <w:t xml:space="preserve"> </w:t>
      </w:r>
      <w:r>
        <w:rPr>
          <w:b/>
          <w:u w:val="thick"/>
        </w:rPr>
        <w:t>a</w:t>
      </w:r>
      <w:r>
        <w:rPr>
          <w:b/>
          <w:spacing w:val="1"/>
        </w:rPr>
        <w:t xml:space="preserve"> </w:t>
      </w:r>
      <w:r>
        <w:rPr>
          <w:b/>
          <w:u w:val="thick"/>
        </w:rPr>
        <w:t>skúšok</w:t>
      </w:r>
      <w:r>
        <w:rPr>
          <w:b/>
          <w:spacing w:val="1"/>
        </w:rPr>
        <w:t xml:space="preserve"> </w:t>
      </w:r>
      <w:r>
        <w:t>podpísaný</w:t>
      </w:r>
      <w:r>
        <w:rPr>
          <w:spacing w:val="1"/>
        </w:rPr>
        <w:t xml:space="preserve"> </w:t>
      </w:r>
      <w:r>
        <w:t>štatutárnym</w:t>
      </w:r>
      <w:r>
        <w:rPr>
          <w:spacing w:val="59"/>
        </w:rPr>
        <w:t xml:space="preserve"> </w:t>
      </w:r>
      <w:r>
        <w:t>predstaviteľom</w:t>
      </w:r>
      <w:r>
        <w:rPr>
          <w:spacing w:val="59"/>
        </w:rPr>
        <w:t xml:space="preserve"> </w:t>
      </w:r>
      <w:r>
        <w:t>zhotoviteľa</w:t>
      </w:r>
      <w:r>
        <w:rPr>
          <w:spacing w:val="59"/>
        </w:rPr>
        <w:t xml:space="preserve"> </w:t>
      </w:r>
      <w:r>
        <w:t>alebo</w:t>
      </w:r>
      <w:r>
        <w:rPr>
          <w:spacing w:val="59"/>
        </w:rPr>
        <w:t xml:space="preserve"> </w:t>
      </w:r>
      <w:r>
        <w:t>splnomocneným</w:t>
      </w:r>
      <w:r>
        <w:rPr>
          <w:spacing w:val="1"/>
        </w:rPr>
        <w:t xml:space="preserve"> </w:t>
      </w:r>
      <w:r>
        <w:t>pracovníkom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základe</w:t>
      </w:r>
      <w:r>
        <w:rPr>
          <w:spacing w:val="1"/>
        </w:rPr>
        <w:t xml:space="preserve"> </w:t>
      </w:r>
      <w:r>
        <w:t>písomne</w:t>
      </w:r>
      <w:r>
        <w:rPr>
          <w:spacing w:val="1"/>
        </w:rPr>
        <w:t xml:space="preserve"> </w:t>
      </w:r>
      <w:r>
        <w:t>danej</w:t>
      </w:r>
      <w:r>
        <w:rPr>
          <w:spacing w:val="1"/>
        </w:rPr>
        <w:t xml:space="preserve"> </w:t>
      </w:r>
      <w:r>
        <w:t>plnej</w:t>
      </w:r>
      <w:r>
        <w:rPr>
          <w:spacing w:val="1"/>
        </w:rPr>
        <w:t xml:space="preserve"> </w:t>
      </w:r>
      <w:r>
        <w:t>moci</w:t>
      </w:r>
      <w:r>
        <w:rPr>
          <w:spacing w:val="1"/>
        </w:rPr>
        <w:t xml:space="preserve"> </w:t>
      </w:r>
      <w:r>
        <w:t>(napríklad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organizačnej</w:t>
      </w:r>
      <w:r>
        <w:rPr>
          <w:spacing w:val="59"/>
        </w:rPr>
        <w:t xml:space="preserve"> </w:t>
      </w:r>
      <w:r>
        <w:t>norme</w:t>
      </w:r>
      <w:r>
        <w:rPr>
          <w:spacing w:val="1"/>
        </w:rPr>
        <w:t xml:space="preserve"> </w:t>
      </w:r>
      <w:r>
        <w:t>zhotoviteľa.</w:t>
      </w:r>
      <w:r>
        <w:rPr>
          <w:spacing w:val="25"/>
        </w:rPr>
        <w:t xml:space="preserve"> </w:t>
      </w:r>
      <w:r>
        <w:t>Na</w:t>
      </w:r>
      <w:r>
        <w:rPr>
          <w:spacing w:val="20"/>
        </w:rPr>
        <w:t xml:space="preserve"> </w:t>
      </w:r>
      <w:r>
        <w:t>túto</w:t>
      </w:r>
      <w:r>
        <w:rPr>
          <w:spacing w:val="24"/>
        </w:rPr>
        <w:t xml:space="preserve"> </w:t>
      </w:r>
      <w:r>
        <w:t>organizačnú</w:t>
      </w:r>
      <w:r>
        <w:rPr>
          <w:spacing w:val="24"/>
        </w:rPr>
        <w:t xml:space="preserve"> </w:t>
      </w:r>
      <w:r>
        <w:t>normu</w:t>
      </w:r>
      <w:r>
        <w:rPr>
          <w:spacing w:val="20"/>
        </w:rPr>
        <w:t xml:space="preserve"> </w:t>
      </w:r>
      <w:r>
        <w:t>musí</w:t>
      </w:r>
      <w:r>
        <w:rPr>
          <w:spacing w:val="19"/>
        </w:rPr>
        <w:t xml:space="preserve"> </w:t>
      </w:r>
      <w:r>
        <w:t>byť</w:t>
      </w:r>
      <w:r>
        <w:rPr>
          <w:spacing w:val="23"/>
        </w:rPr>
        <w:t xml:space="preserve"> </w:t>
      </w:r>
      <w:r>
        <w:t>odkaz</w:t>
      </w:r>
      <w:r>
        <w:rPr>
          <w:spacing w:val="22"/>
        </w:rPr>
        <w:t xml:space="preserve"> </w:t>
      </w:r>
      <w:r>
        <w:t>v</w:t>
      </w:r>
      <w:r>
        <w:rPr>
          <w:spacing w:val="18"/>
        </w:rPr>
        <w:t xml:space="preserve"> </w:t>
      </w:r>
      <w:r>
        <w:t>predkladanom</w:t>
      </w:r>
      <w:r>
        <w:rPr>
          <w:spacing w:val="25"/>
        </w:rPr>
        <w:t xml:space="preserve"> </w:t>
      </w:r>
      <w:r>
        <w:t>pláne</w:t>
      </w:r>
      <w:r>
        <w:rPr>
          <w:spacing w:val="20"/>
        </w:rPr>
        <w:t xml:space="preserve"> </w:t>
      </w:r>
      <w:r>
        <w:t>kontroly</w:t>
      </w:r>
    </w:p>
    <w:p w:rsidR="007127CB" w:rsidRDefault="007127CB" w:rsidP="00FD0735">
      <w:pPr>
        <w:sectPr w:rsidR="007127CB" w:rsidSect="007127CB">
          <w:pgSz w:w="11900" w:h="16840"/>
          <w:pgMar w:top="960" w:right="1020" w:bottom="920" w:left="1240" w:header="571" w:footer="734" w:gutter="0"/>
          <w:cols w:space="708"/>
        </w:sectPr>
      </w:pPr>
    </w:p>
    <w:p w:rsidR="007127CB" w:rsidRDefault="007127CB" w:rsidP="00FD0735">
      <w:pPr>
        <w:rPr>
          <w:sz w:val="15"/>
        </w:rPr>
      </w:pPr>
    </w:p>
    <w:p w:rsidR="007127CB" w:rsidRDefault="007127CB" w:rsidP="00FD0735">
      <w:r>
        <w:t>kvality a skúšok).Tento dokument</w:t>
      </w:r>
      <w:r>
        <w:rPr>
          <w:spacing w:val="1"/>
        </w:rPr>
        <w:t xml:space="preserve"> </w:t>
      </w:r>
      <w:r>
        <w:t>preberá</w:t>
      </w:r>
      <w:r>
        <w:rPr>
          <w:spacing w:val="1"/>
        </w:rPr>
        <w:t xml:space="preserve"> </w:t>
      </w:r>
      <w:r>
        <w:t>objednávateľ</w:t>
      </w:r>
      <w:r>
        <w:rPr>
          <w:spacing w:val="1"/>
        </w:rPr>
        <w:t xml:space="preserve"> </w:t>
      </w:r>
      <w:r>
        <w:t>prostredníctvom</w:t>
      </w:r>
      <w:r>
        <w:rPr>
          <w:spacing w:val="1"/>
        </w:rPr>
        <w:t xml:space="preserve"> </w:t>
      </w:r>
      <w:r>
        <w:t>svojho</w:t>
      </w:r>
      <w:r>
        <w:rPr>
          <w:spacing w:val="1"/>
        </w:rPr>
        <w:t xml:space="preserve"> </w:t>
      </w:r>
      <w:r>
        <w:t>odborného</w:t>
      </w:r>
      <w:r>
        <w:rPr>
          <w:spacing w:val="1"/>
        </w:rPr>
        <w:t xml:space="preserve"> </w:t>
      </w:r>
      <w:r>
        <w:t>útvaru</w:t>
      </w:r>
      <w:r>
        <w:rPr>
          <w:spacing w:val="1"/>
        </w:rPr>
        <w:t xml:space="preserve"> </w:t>
      </w:r>
      <w:r>
        <w:t>kontroly</w:t>
      </w:r>
      <w:r>
        <w:rPr>
          <w:spacing w:val="1"/>
        </w:rPr>
        <w:t xml:space="preserve"> </w:t>
      </w:r>
      <w:r>
        <w:t>kvality.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jeho</w:t>
      </w:r>
      <w:r>
        <w:rPr>
          <w:spacing w:val="1"/>
        </w:rPr>
        <w:t xml:space="preserve"> </w:t>
      </w:r>
      <w:r>
        <w:t>potvrdení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základným</w:t>
      </w:r>
      <w:r>
        <w:rPr>
          <w:spacing w:val="58"/>
        </w:rPr>
        <w:t xml:space="preserve"> </w:t>
      </w:r>
      <w:r>
        <w:t>dokumentom</w:t>
      </w:r>
      <w:r>
        <w:rPr>
          <w:spacing w:val="58"/>
        </w:rPr>
        <w:t xml:space="preserve"> </w:t>
      </w:r>
      <w:r>
        <w:t>pre</w:t>
      </w:r>
      <w:r>
        <w:rPr>
          <w:spacing w:val="59"/>
        </w:rPr>
        <w:t xml:space="preserve"> </w:t>
      </w:r>
      <w:r>
        <w:t>stavebný</w:t>
      </w:r>
      <w:r>
        <w:rPr>
          <w:spacing w:val="58"/>
        </w:rPr>
        <w:t xml:space="preserve"> </w:t>
      </w:r>
      <w:r>
        <w:t>dozor</w:t>
      </w:r>
      <w:r>
        <w:rPr>
          <w:spacing w:val="1"/>
        </w:rPr>
        <w:t xml:space="preserve"> </w:t>
      </w:r>
      <w:r>
        <w:t>počas</w:t>
      </w:r>
      <w:r>
        <w:rPr>
          <w:spacing w:val="17"/>
        </w:rPr>
        <w:t xml:space="preserve"> </w:t>
      </w:r>
      <w:r>
        <w:t>výstavby</w:t>
      </w:r>
      <w:r>
        <w:rPr>
          <w:spacing w:val="16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pri</w:t>
      </w:r>
      <w:r>
        <w:rPr>
          <w:spacing w:val="13"/>
        </w:rPr>
        <w:t xml:space="preserve"> </w:t>
      </w:r>
      <w:r>
        <w:t>preberacom</w:t>
      </w:r>
      <w:r>
        <w:rPr>
          <w:spacing w:val="16"/>
        </w:rPr>
        <w:t xml:space="preserve"> </w:t>
      </w:r>
      <w:r>
        <w:t>konaní.</w:t>
      </w:r>
    </w:p>
    <w:p w:rsidR="007127CB" w:rsidRDefault="007127CB" w:rsidP="00FD0735">
      <w:r>
        <w:t>Každý</w:t>
      </w:r>
      <w:r>
        <w:rPr>
          <w:spacing w:val="1"/>
        </w:rPr>
        <w:t xml:space="preserve"> </w:t>
      </w:r>
      <w:r>
        <w:t>materiál,</w:t>
      </w:r>
      <w:r>
        <w:rPr>
          <w:spacing w:val="1"/>
        </w:rPr>
        <w:t xml:space="preserve"> </w:t>
      </w:r>
      <w:r>
        <w:t>stavebná</w:t>
      </w:r>
      <w:r>
        <w:rPr>
          <w:spacing w:val="1"/>
        </w:rPr>
        <w:t xml:space="preserve"> </w:t>
      </w:r>
      <w:r>
        <w:t>látka,</w:t>
      </w:r>
      <w:r>
        <w:rPr>
          <w:spacing w:val="1"/>
        </w:rPr>
        <w:t xml:space="preserve"> </w:t>
      </w:r>
      <w:r>
        <w:t>dielec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zariadenie,</w:t>
      </w:r>
      <w:r>
        <w:rPr>
          <w:spacing w:val="1"/>
        </w:rPr>
        <w:t xml:space="preserve"> </w:t>
      </w:r>
      <w:r>
        <w:t>stavebný</w:t>
      </w:r>
      <w:r>
        <w:rPr>
          <w:spacing w:val="1"/>
        </w:rPr>
        <w:t xml:space="preserve"> </w:t>
      </w:r>
      <w:r>
        <w:t>montovaný</w:t>
      </w:r>
      <w:r>
        <w:rPr>
          <w:spacing w:val="1"/>
        </w:rPr>
        <w:t xml:space="preserve"> </w:t>
      </w:r>
      <w:r>
        <w:t>celok</w:t>
      </w:r>
      <w:r>
        <w:rPr>
          <w:spacing w:val="58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súbor</w:t>
      </w:r>
      <w:r>
        <w:rPr>
          <w:spacing w:val="1"/>
        </w:rPr>
        <w:t xml:space="preserve"> </w:t>
      </w:r>
      <w:r>
        <w:t>takýchto</w:t>
      </w:r>
      <w:r>
        <w:rPr>
          <w:spacing w:val="1"/>
        </w:rPr>
        <w:t xml:space="preserve"> </w:t>
      </w:r>
      <w:r>
        <w:t>látok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dielcov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ostatné</w:t>
      </w:r>
      <w:r>
        <w:rPr>
          <w:spacing w:val="1"/>
        </w:rPr>
        <w:t xml:space="preserve"> </w:t>
      </w:r>
      <w:r>
        <w:t>konštrukčné</w:t>
      </w:r>
      <w:r>
        <w:rPr>
          <w:spacing w:val="1"/>
        </w:rPr>
        <w:t xml:space="preserve"> </w:t>
      </w:r>
      <w:r>
        <w:t>prvky,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hľadiska</w:t>
      </w:r>
      <w:r>
        <w:rPr>
          <w:spacing w:val="1"/>
        </w:rPr>
        <w:t xml:space="preserve"> </w:t>
      </w:r>
      <w:r>
        <w:t>kvalitatívnych</w:t>
      </w:r>
      <w:r>
        <w:rPr>
          <w:spacing w:val="1"/>
        </w:rPr>
        <w:t xml:space="preserve"> </w:t>
      </w:r>
      <w:r>
        <w:t>parametrov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presnejšie</w:t>
      </w:r>
      <w:r>
        <w:rPr>
          <w:spacing w:val="1"/>
        </w:rPr>
        <w:t xml:space="preserve"> </w:t>
      </w:r>
      <w:r>
        <w:t>špecifikované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majú</w:t>
      </w:r>
      <w:r>
        <w:rPr>
          <w:spacing w:val="59"/>
        </w:rPr>
        <w:t xml:space="preserve"> </w:t>
      </w:r>
      <w:r>
        <w:t>odlišné</w:t>
      </w:r>
      <w:r>
        <w:rPr>
          <w:spacing w:val="59"/>
        </w:rPr>
        <w:t xml:space="preserve"> </w:t>
      </w:r>
      <w:r>
        <w:t>vlastnosti</w:t>
      </w:r>
      <w:r>
        <w:rPr>
          <w:spacing w:val="59"/>
        </w:rPr>
        <w:t xml:space="preserve"> </w:t>
      </w:r>
      <w:r>
        <w:t>ako</w:t>
      </w:r>
      <w:r>
        <w:rPr>
          <w:spacing w:val="59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špecifikované</w:t>
      </w:r>
      <w:r>
        <w:rPr>
          <w:spacing w:val="1"/>
        </w:rPr>
        <w:t xml:space="preserve"> </w:t>
      </w:r>
      <w:r>
        <w:t>v TKP, môžu byť použité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zabudované len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základe písomného súhlasu</w:t>
      </w:r>
      <w:r>
        <w:rPr>
          <w:spacing w:val="1"/>
        </w:rPr>
        <w:t xml:space="preserve"> </w:t>
      </w:r>
      <w:r>
        <w:t>stavebného</w:t>
      </w:r>
      <w:r>
        <w:rPr>
          <w:spacing w:val="13"/>
        </w:rPr>
        <w:t xml:space="preserve"> </w:t>
      </w:r>
      <w:r>
        <w:t>dozoru.</w:t>
      </w:r>
    </w:p>
    <w:p w:rsidR="007127CB" w:rsidRDefault="007127CB" w:rsidP="00FD0735">
      <w:r>
        <w:t>Všetky vykonávané práce sú podrobované skúškam podľa plánu kontroly kvality a skúšania</w:t>
      </w:r>
      <w:r>
        <w:rPr>
          <w:spacing w:val="1"/>
        </w:rPr>
        <w:t xml:space="preserve"> </w:t>
      </w:r>
      <w:r>
        <w:t>predmetnej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špecifického</w:t>
      </w:r>
      <w:r>
        <w:rPr>
          <w:spacing w:val="1"/>
        </w:rPr>
        <w:t xml:space="preserve"> </w:t>
      </w:r>
      <w:r>
        <w:t>objektu.</w:t>
      </w:r>
      <w:r>
        <w:rPr>
          <w:spacing w:val="1"/>
        </w:rPr>
        <w:t xml:space="preserve"> </w:t>
      </w:r>
      <w:r>
        <w:t>Povinnosťou</w:t>
      </w:r>
      <w:r>
        <w:rPr>
          <w:spacing w:val="1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pred</w:t>
      </w:r>
      <w:r>
        <w:rPr>
          <w:spacing w:val="1"/>
        </w:rPr>
        <w:t xml:space="preserve"> </w:t>
      </w:r>
      <w:r>
        <w:t>začatím</w:t>
      </w:r>
      <w:r>
        <w:rPr>
          <w:spacing w:val="1"/>
        </w:rPr>
        <w:t xml:space="preserve"> </w:t>
      </w:r>
      <w:r>
        <w:t>príslušných</w:t>
      </w:r>
      <w:r>
        <w:rPr>
          <w:spacing w:val="1"/>
        </w:rPr>
        <w:t xml:space="preserve"> </w:t>
      </w:r>
      <w:r>
        <w:t>stavebných</w:t>
      </w:r>
      <w:r>
        <w:rPr>
          <w:spacing w:val="1"/>
        </w:rPr>
        <w:t xml:space="preserve"> </w:t>
      </w:r>
      <w:r>
        <w:t>prác</w:t>
      </w:r>
      <w:r>
        <w:rPr>
          <w:spacing w:val="1"/>
        </w:rPr>
        <w:t xml:space="preserve"> </w:t>
      </w:r>
      <w:r>
        <w:t>predložiť</w:t>
      </w:r>
      <w:r>
        <w:rPr>
          <w:spacing w:val="1"/>
        </w:rPr>
        <w:t xml:space="preserve"> </w:t>
      </w:r>
      <w:r>
        <w:t>výsledky</w:t>
      </w:r>
      <w:r>
        <w:rPr>
          <w:spacing w:val="1"/>
        </w:rPr>
        <w:t xml:space="preserve"> </w:t>
      </w:r>
      <w:r>
        <w:t>preukazovania</w:t>
      </w:r>
      <w:r>
        <w:rPr>
          <w:spacing w:val="1"/>
        </w:rPr>
        <w:t xml:space="preserve"> </w:t>
      </w:r>
      <w:r>
        <w:t>zhody</w:t>
      </w:r>
      <w:r>
        <w:rPr>
          <w:spacing w:val="1"/>
        </w:rPr>
        <w:t xml:space="preserve"> </w:t>
      </w:r>
      <w:r>
        <w:t>všetkých</w:t>
      </w:r>
      <w:r>
        <w:rPr>
          <w:spacing w:val="58"/>
        </w:rPr>
        <w:t xml:space="preserve"> </w:t>
      </w:r>
      <w:r>
        <w:t>stavebných</w:t>
      </w:r>
      <w:r>
        <w:rPr>
          <w:spacing w:val="1"/>
        </w:rPr>
        <w:t xml:space="preserve"> </w:t>
      </w:r>
      <w:r>
        <w:t>látok,</w:t>
      </w:r>
      <w:r>
        <w:rPr>
          <w:spacing w:val="1"/>
        </w:rPr>
        <w:t xml:space="preserve"> </w:t>
      </w:r>
      <w:r>
        <w:t>dielcov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zariadení,</w:t>
      </w:r>
      <w:r>
        <w:rPr>
          <w:spacing w:val="58"/>
        </w:rPr>
        <w:t xml:space="preserve"> </w:t>
      </w:r>
      <w:r>
        <w:t>stavebných</w:t>
      </w:r>
      <w:r>
        <w:rPr>
          <w:spacing w:val="58"/>
        </w:rPr>
        <w:t xml:space="preserve"> </w:t>
      </w:r>
      <w:r>
        <w:t>montovaných</w:t>
      </w:r>
      <w:r>
        <w:rPr>
          <w:spacing w:val="59"/>
        </w:rPr>
        <w:t xml:space="preserve"> </w:t>
      </w:r>
      <w:r>
        <w:t>celkov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súbory</w:t>
      </w:r>
      <w:r>
        <w:rPr>
          <w:spacing w:val="58"/>
        </w:rPr>
        <w:t xml:space="preserve"> </w:t>
      </w:r>
      <w:r>
        <w:t>takýchto</w:t>
      </w:r>
      <w:r>
        <w:rPr>
          <w:spacing w:val="59"/>
        </w:rPr>
        <w:t xml:space="preserve"> </w:t>
      </w:r>
      <w:r>
        <w:t>látok</w:t>
      </w:r>
      <w:r>
        <w:rPr>
          <w:spacing w:val="58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dielcov, v súlade s ustanoveniami zákona č. 133/2013 Z. z. stavebnému dozoru v lehotách</w:t>
      </w:r>
      <w:r>
        <w:rPr>
          <w:spacing w:val="1"/>
        </w:rPr>
        <w:t xml:space="preserve"> </w:t>
      </w:r>
      <w:r>
        <w:t>stanovených zákonom č. 133/2013 Z. z. resp. v spresnených lehotách v TKP, alebo ZTKP.</w:t>
      </w:r>
      <w:r>
        <w:rPr>
          <w:spacing w:val="1"/>
        </w:rPr>
        <w:t xml:space="preserve"> </w:t>
      </w:r>
      <w:r>
        <w:t>Rozsah skúšok je špecifikovaný v pláne kontroly kvality a skúšok, na základe technických</w:t>
      </w:r>
      <w:r>
        <w:rPr>
          <w:spacing w:val="1"/>
        </w:rPr>
        <w:t xml:space="preserve"> </w:t>
      </w:r>
      <w:r>
        <w:t>špecifikácií ako minimálne požiadavky a podrobnejšie špecifikovaný v jednotlivých častiach</w:t>
      </w:r>
      <w:r>
        <w:rPr>
          <w:spacing w:val="1"/>
        </w:rPr>
        <w:t xml:space="preserve"> </w:t>
      </w:r>
      <w:r>
        <w:t>týchto</w:t>
      </w:r>
      <w:r>
        <w:rPr>
          <w:spacing w:val="19"/>
        </w:rPr>
        <w:t xml:space="preserve"> </w:t>
      </w:r>
      <w:r>
        <w:t>TKP,</w:t>
      </w:r>
      <w:r>
        <w:rPr>
          <w:spacing w:val="23"/>
        </w:rPr>
        <w:t xml:space="preserve"> </w:t>
      </w:r>
      <w:r>
        <w:t>alebo</w:t>
      </w:r>
      <w:r>
        <w:rPr>
          <w:spacing w:val="19"/>
        </w:rPr>
        <w:t xml:space="preserve"> </w:t>
      </w:r>
      <w:r>
        <w:t>sa</w:t>
      </w:r>
      <w:r>
        <w:rPr>
          <w:spacing w:val="19"/>
        </w:rPr>
        <w:t xml:space="preserve"> </w:t>
      </w:r>
      <w:r>
        <w:t>musí</w:t>
      </w:r>
      <w:r>
        <w:rPr>
          <w:spacing w:val="18"/>
        </w:rPr>
        <w:t xml:space="preserve"> </w:t>
      </w:r>
      <w:r>
        <w:t>špecifikovať</w:t>
      </w:r>
      <w:r>
        <w:rPr>
          <w:spacing w:val="21"/>
        </w:rPr>
        <w:t xml:space="preserve"> </w:t>
      </w:r>
      <w:r>
        <w:t>pre</w:t>
      </w:r>
      <w:r>
        <w:rPr>
          <w:spacing w:val="19"/>
        </w:rPr>
        <w:t xml:space="preserve"> </w:t>
      </w:r>
      <w:r>
        <w:t>jednotlivé</w:t>
      </w:r>
      <w:r>
        <w:rPr>
          <w:spacing w:val="23"/>
        </w:rPr>
        <w:t xml:space="preserve"> </w:t>
      </w:r>
      <w:r>
        <w:t>stavby</w:t>
      </w:r>
      <w:r>
        <w:rPr>
          <w:spacing w:val="20"/>
        </w:rPr>
        <w:t xml:space="preserve"> </w:t>
      </w:r>
      <w:r>
        <w:t>v</w:t>
      </w:r>
      <w:r>
        <w:rPr>
          <w:spacing w:val="20"/>
        </w:rPr>
        <w:t xml:space="preserve"> </w:t>
      </w:r>
      <w:r>
        <w:t>ZTKP.</w:t>
      </w:r>
    </w:p>
    <w:p w:rsidR="007127CB" w:rsidRDefault="007127CB" w:rsidP="00FD0735">
      <w:r>
        <w:t>Na</w:t>
      </w:r>
      <w:r>
        <w:rPr>
          <w:spacing w:val="1"/>
        </w:rPr>
        <w:t xml:space="preserve"> </w:t>
      </w:r>
      <w:r>
        <w:t>overovanie</w:t>
      </w:r>
      <w:r>
        <w:rPr>
          <w:spacing w:val="59"/>
        </w:rPr>
        <w:t xml:space="preserve"> </w:t>
      </w:r>
      <w:r>
        <w:t>kvality</w:t>
      </w:r>
      <w:r>
        <w:rPr>
          <w:spacing w:val="59"/>
        </w:rPr>
        <w:t xml:space="preserve"> </w:t>
      </w:r>
      <w:r>
        <w:t>prác</w:t>
      </w:r>
      <w:r>
        <w:rPr>
          <w:spacing w:val="59"/>
        </w:rPr>
        <w:t xml:space="preserve"> </w:t>
      </w:r>
      <w:r>
        <w:t>je</w:t>
      </w:r>
      <w:r>
        <w:rPr>
          <w:spacing w:val="59"/>
        </w:rPr>
        <w:t xml:space="preserve"> </w:t>
      </w:r>
      <w:r>
        <w:t>objednávateľ</w:t>
      </w:r>
      <w:r>
        <w:rPr>
          <w:spacing w:val="59"/>
        </w:rPr>
        <w:t xml:space="preserve"> </w:t>
      </w:r>
      <w:r>
        <w:t>oprávnený</w:t>
      </w:r>
      <w:r>
        <w:rPr>
          <w:spacing w:val="59"/>
        </w:rPr>
        <w:t xml:space="preserve"> </w:t>
      </w:r>
      <w:r>
        <w:t>vykonávať</w:t>
      </w:r>
      <w:r>
        <w:rPr>
          <w:spacing w:val="59"/>
        </w:rPr>
        <w:t xml:space="preserve"> </w:t>
      </w:r>
      <w:r>
        <w:t>potrebné</w:t>
      </w:r>
      <w:r>
        <w:rPr>
          <w:spacing w:val="59"/>
        </w:rPr>
        <w:t xml:space="preserve"> </w:t>
      </w:r>
      <w:r>
        <w:t>inšpekcie,</w:t>
      </w:r>
      <w:r>
        <w:rPr>
          <w:spacing w:val="-56"/>
        </w:rPr>
        <w:t xml:space="preserve"> </w:t>
      </w:r>
      <w:r>
        <w:t>skúšky</w:t>
      </w:r>
      <w:r>
        <w:rPr>
          <w:spacing w:val="24"/>
        </w:rPr>
        <w:t xml:space="preserve"> </w:t>
      </w:r>
      <w:r>
        <w:t>a</w:t>
      </w:r>
      <w:r>
        <w:rPr>
          <w:spacing w:val="24"/>
        </w:rPr>
        <w:t xml:space="preserve"> </w:t>
      </w:r>
      <w:r>
        <w:t>merania</w:t>
      </w:r>
      <w:r>
        <w:rPr>
          <w:spacing w:val="31"/>
        </w:rPr>
        <w:t xml:space="preserve"> </w:t>
      </w:r>
      <w:r>
        <w:t>v</w:t>
      </w:r>
      <w:r>
        <w:rPr>
          <w:spacing w:val="25"/>
        </w:rPr>
        <w:t xml:space="preserve"> </w:t>
      </w:r>
      <w:r>
        <w:t>priebehu</w:t>
      </w:r>
      <w:r>
        <w:rPr>
          <w:spacing w:val="28"/>
        </w:rPr>
        <w:t xml:space="preserve"> </w:t>
      </w:r>
      <w:r>
        <w:t>vykonávania</w:t>
      </w:r>
      <w:r>
        <w:rPr>
          <w:spacing w:val="27"/>
        </w:rPr>
        <w:t xml:space="preserve"> </w:t>
      </w:r>
      <w:r>
        <w:t>stavebných</w:t>
      </w:r>
      <w:r>
        <w:rPr>
          <w:spacing w:val="28"/>
        </w:rPr>
        <w:t xml:space="preserve"> </w:t>
      </w:r>
      <w:r>
        <w:t>prác</w:t>
      </w:r>
      <w:r>
        <w:rPr>
          <w:spacing w:val="28"/>
        </w:rPr>
        <w:t xml:space="preserve"> </w:t>
      </w:r>
      <w:r>
        <w:t>alebo</w:t>
      </w:r>
      <w:r>
        <w:rPr>
          <w:spacing w:val="24"/>
        </w:rPr>
        <w:t xml:space="preserve"> </w:t>
      </w:r>
      <w:r>
        <w:t>na</w:t>
      </w:r>
      <w:r>
        <w:rPr>
          <w:spacing w:val="28"/>
        </w:rPr>
        <w:t xml:space="preserve"> </w:t>
      </w:r>
      <w:r>
        <w:t>dokončených</w:t>
      </w:r>
      <w:r>
        <w:rPr>
          <w:spacing w:val="28"/>
        </w:rPr>
        <w:t xml:space="preserve"> </w:t>
      </w:r>
      <w:r>
        <w:t>objektoch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konštrukciách</w:t>
      </w:r>
      <w:r>
        <w:rPr>
          <w:spacing w:val="1"/>
        </w:rPr>
        <w:t xml:space="preserve"> </w:t>
      </w:r>
      <w:r>
        <w:t>prostredníctvom</w:t>
      </w:r>
      <w:r>
        <w:rPr>
          <w:spacing w:val="1"/>
        </w:rPr>
        <w:t xml:space="preserve"> </w:t>
      </w:r>
      <w:r>
        <w:t>svojich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iných</w:t>
      </w:r>
      <w:r>
        <w:rPr>
          <w:spacing w:val="1"/>
        </w:rPr>
        <w:t xml:space="preserve"> </w:t>
      </w:r>
      <w:r>
        <w:t>odborných</w:t>
      </w:r>
      <w:r>
        <w:rPr>
          <w:spacing w:val="1"/>
        </w:rPr>
        <w:t xml:space="preserve"> </w:t>
      </w:r>
      <w:r>
        <w:t>ústavov,</w:t>
      </w:r>
      <w:r>
        <w:rPr>
          <w:spacing w:val="1"/>
        </w:rPr>
        <w:t xml:space="preserve"> </w:t>
      </w:r>
      <w:r>
        <w:t>akreditovaných</w:t>
      </w:r>
      <w:r>
        <w:rPr>
          <w:spacing w:val="1"/>
        </w:rPr>
        <w:t xml:space="preserve"> </w:t>
      </w:r>
      <w:r>
        <w:t>laboratórií a pod. Na tento účel je zhotoviteľ povinný umožniť im prístup na stavenisko, do</w:t>
      </w:r>
      <w:r>
        <w:rPr>
          <w:spacing w:val="1"/>
        </w:rPr>
        <w:t xml:space="preserve"> </w:t>
      </w:r>
      <w:r>
        <w:t>výrobní</w:t>
      </w:r>
      <w:r>
        <w:rPr>
          <w:spacing w:val="1"/>
        </w:rPr>
        <w:t xml:space="preserve"> </w:t>
      </w:r>
      <w:r>
        <w:t>asfaltových</w:t>
      </w:r>
      <w:r>
        <w:rPr>
          <w:spacing w:val="1"/>
        </w:rPr>
        <w:t xml:space="preserve"> </w:t>
      </w:r>
      <w:r>
        <w:t>zmesí,</w:t>
      </w:r>
      <w:r>
        <w:rPr>
          <w:spacing w:val="1"/>
        </w:rPr>
        <w:t xml:space="preserve"> </w:t>
      </w:r>
      <w:r>
        <w:t>betónu,</w:t>
      </w:r>
      <w:r>
        <w:rPr>
          <w:spacing w:val="1"/>
        </w:rPr>
        <w:t xml:space="preserve"> </w:t>
      </w:r>
      <w:r>
        <w:t>laboratórií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pod.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poskytnúť</w:t>
      </w:r>
      <w:r>
        <w:rPr>
          <w:spacing w:val="1"/>
        </w:rPr>
        <w:t xml:space="preserve"> </w:t>
      </w:r>
      <w:r>
        <w:t>im</w:t>
      </w:r>
      <w:r>
        <w:rPr>
          <w:spacing w:val="1"/>
        </w:rPr>
        <w:t xml:space="preserve"> </w:t>
      </w:r>
      <w:r>
        <w:t>potrebné</w:t>
      </w:r>
      <w:r>
        <w:rPr>
          <w:spacing w:val="58"/>
        </w:rPr>
        <w:t xml:space="preserve"> </w:t>
      </w:r>
      <w:r>
        <w:t>písomné</w:t>
      </w:r>
      <w:r>
        <w:rPr>
          <w:spacing w:val="1"/>
        </w:rPr>
        <w:t xml:space="preserve"> </w:t>
      </w:r>
      <w:r>
        <w:t>podklady.</w:t>
      </w:r>
    </w:p>
    <w:p w:rsidR="007127CB" w:rsidRDefault="007127CB" w:rsidP="00FD0735">
      <w:r>
        <w:t>Kontrola</w:t>
      </w:r>
      <w:r>
        <w:rPr>
          <w:spacing w:val="1"/>
        </w:rPr>
        <w:t xml:space="preserve"> </w:t>
      </w:r>
      <w:r>
        <w:t>prác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nadväznými</w:t>
      </w:r>
      <w:r>
        <w:rPr>
          <w:spacing w:val="1"/>
        </w:rPr>
        <w:t xml:space="preserve"> </w:t>
      </w:r>
      <w:r>
        <w:t>činnosťami</w:t>
      </w:r>
      <w:r>
        <w:rPr>
          <w:spacing w:val="1"/>
        </w:rPr>
        <w:t xml:space="preserve"> </w:t>
      </w:r>
      <w:r>
        <w:t>zabudované</w:t>
      </w:r>
      <w:r>
        <w:rPr>
          <w:spacing w:val="58"/>
        </w:rPr>
        <w:t xml:space="preserve"> </w:t>
      </w:r>
      <w:r>
        <w:t>tak,</w:t>
      </w:r>
      <w:r>
        <w:rPr>
          <w:spacing w:val="58"/>
        </w:rPr>
        <w:t xml:space="preserve"> </w:t>
      </w:r>
      <w:r>
        <w:t>že</w:t>
      </w:r>
      <w:r>
        <w:rPr>
          <w:spacing w:val="59"/>
        </w:rPr>
        <w:t xml:space="preserve"> </w:t>
      </w:r>
      <w:r>
        <w:t>sú</w:t>
      </w:r>
      <w:r>
        <w:rPr>
          <w:spacing w:val="58"/>
        </w:rPr>
        <w:t xml:space="preserve"> </w:t>
      </w:r>
      <w:r>
        <w:t>zakryté.</w:t>
      </w:r>
      <w:r>
        <w:rPr>
          <w:spacing w:val="59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umožniť</w:t>
      </w:r>
      <w:r>
        <w:rPr>
          <w:spacing w:val="1"/>
        </w:rPr>
        <w:t xml:space="preserve"> </w:t>
      </w:r>
      <w:r>
        <w:t>stavebnému</w:t>
      </w:r>
      <w:r>
        <w:rPr>
          <w:spacing w:val="1"/>
        </w:rPr>
        <w:t xml:space="preserve"> </w:t>
      </w:r>
      <w:r>
        <w:t>dozoru</w:t>
      </w:r>
      <w:r>
        <w:rPr>
          <w:spacing w:val="1"/>
        </w:rPr>
        <w:t xml:space="preserve"> </w:t>
      </w:r>
      <w:r>
        <w:t>skontrolovať</w:t>
      </w:r>
      <w:r>
        <w:rPr>
          <w:spacing w:val="1"/>
        </w:rPr>
        <w:t xml:space="preserve"> </w:t>
      </w:r>
      <w:r>
        <w:t>akúkoľvek</w:t>
      </w:r>
      <w:r>
        <w:rPr>
          <w:spacing w:val="1"/>
        </w:rPr>
        <w:t xml:space="preserve"> </w:t>
      </w:r>
      <w:r>
        <w:t>časť</w:t>
      </w:r>
      <w:r>
        <w:rPr>
          <w:spacing w:val="1"/>
        </w:rPr>
        <w:t xml:space="preserve"> </w:t>
      </w:r>
      <w:r>
        <w:t>práce,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činnosť</w:t>
      </w:r>
      <w:r>
        <w:rPr>
          <w:spacing w:val="1"/>
        </w:rPr>
        <w:t xml:space="preserve"> </w:t>
      </w:r>
      <w:r>
        <w:t>ktorá</w:t>
      </w:r>
      <w:r>
        <w:rPr>
          <w:spacing w:val="1"/>
        </w:rPr>
        <w:t xml:space="preserve"> </w:t>
      </w:r>
      <w:r>
        <w:t>nadväzným</w:t>
      </w:r>
      <w:r>
        <w:rPr>
          <w:spacing w:val="1"/>
        </w:rPr>
        <w:t xml:space="preserve"> </w:t>
      </w:r>
      <w:r>
        <w:t>konaním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stavebným</w:t>
      </w:r>
      <w:r>
        <w:rPr>
          <w:spacing w:val="1"/>
        </w:rPr>
        <w:t xml:space="preserve"> </w:t>
      </w:r>
      <w:r>
        <w:t>postupom</w:t>
      </w:r>
      <w:r>
        <w:rPr>
          <w:spacing w:val="1"/>
        </w:rPr>
        <w:t xml:space="preserve"> </w:t>
      </w:r>
      <w:r>
        <w:t>zakryje</w:t>
      </w:r>
      <w:r>
        <w:rPr>
          <w:spacing w:val="1"/>
        </w:rPr>
        <w:t xml:space="preserve"> </w:t>
      </w:r>
      <w:r>
        <w:t>činnosť</w:t>
      </w:r>
      <w:r>
        <w:rPr>
          <w:spacing w:val="1"/>
        </w:rPr>
        <w:t xml:space="preserve"> </w:t>
      </w:r>
      <w:r>
        <w:t>predchádzajúcu.</w:t>
      </w:r>
      <w:r>
        <w:rPr>
          <w:spacing w:val="1"/>
        </w:rPr>
        <w:t xml:space="preserve"> </w:t>
      </w:r>
      <w:r>
        <w:t>Bez</w:t>
      </w:r>
      <w:r>
        <w:rPr>
          <w:spacing w:val="1"/>
        </w:rPr>
        <w:t xml:space="preserve"> </w:t>
      </w:r>
      <w:r>
        <w:t>predloženia</w:t>
      </w:r>
      <w:r>
        <w:rPr>
          <w:spacing w:val="1"/>
        </w:rPr>
        <w:t xml:space="preserve"> </w:t>
      </w:r>
      <w:r>
        <w:t>príslušných</w:t>
      </w:r>
      <w:r>
        <w:rPr>
          <w:spacing w:val="1"/>
        </w:rPr>
        <w:t xml:space="preserve"> </w:t>
      </w:r>
      <w:r>
        <w:t>protokolov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skúškach,</w:t>
      </w:r>
      <w:r>
        <w:rPr>
          <w:spacing w:val="1"/>
        </w:rPr>
        <w:t xml:space="preserve"> </w:t>
      </w:r>
      <w:r>
        <w:t>odskúšania,</w:t>
      </w:r>
      <w:r>
        <w:rPr>
          <w:spacing w:val="1"/>
        </w:rPr>
        <w:t xml:space="preserve"> </w:t>
      </w:r>
      <w:r>
        <w:t>skontrolovania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súhlasu</w:t>
      </w:r>
      <w:r>
        <w:rPr>
          <w:spacing w:val="1"/>
        </w:rPr>
        <w:t xml:space="preserve"> </w:t>
      </w:r>
      <w:r>
        <w:t>stavebného</w:t>
      </w:r>
      <w:r>
        <w:rPr>
          <w:spacing w:val="18"/>
        </w:rPr>
        <w:t xml:space="preserve"> </w:t>
      </w:r>
      <w:r>
        <w:t>dozoru</w:t>
      </w:r>
      <w:r>
        <w:rPr>
          <w:spacing w:val="22"/>
        </w:rPr>
        <w:t xml:space="preserve"> </w:t>
      </w:r>
      <w:r>
        <w:t>nie</w:t>
      </w:r>
      <w:r>
        <w:rPr>
          <w:spacing w:val="19"/>
        </w:rPr>
        <w:t xml:space="preserve"> </w:t>
      </w:r>
      <w:r>
        <w:t>je</w:t>
      </w:r>
      <w:r>
        <w:rPr>
          <w:spacing w:val="19"/>
        </w:rPr>
        <w:t xml:space="preserve"> </w:t>
      </w:r>
      <w:r>
        <w:t>možno</w:t>
      </w:r>
      <w:r>
        <w:rPr>
          <w:spacing w:val="22"/>
        </w:rPr>
        <w:t xml:space="preserve"> </w:t>
      </w:r>
      <w:r>
        <w:t>v</w:t>
      </w:r>
      <w:r>
        <w:rPr>
          <w:spacing w:val="20"/>
        </w:rPr>
        <w:t xml:space="preserve"> </w:t>
      </w:r>
      <w:r>
        <w:t>nadväzných</w:t>
      </w:r>
      <w:r>
        <w:rPr>
          <w:spacing w:val="19"/>
        </w:rPr>
        <w:t xml:space="preserve"> </w:t>
      </w:r>
      <w:r>
        <w:t>prácach</w:t>
      </w:r>
      <w:r>
        <w:rPr>
          <w:spacing w:val="19"/>
        </w:rPr>
        <w:t xml:space="preserve"> </w:t>
      </w:r>
      <w:r>
        <w:t>pokračovať.</w:t>
      </w:r>
    </w:p>
    <w:p w:rsidR="007127CB" w:rsidRDefault="007127CB" w:rsidP="007127CB">
      <w:pPr>
        <w:pStyle w:val="Zkladntext"/>
        <w:spacing w:before="1"/>
        <w:rPr>
          <w:sz w:val="31"/>
        </w:rPr>
      </w:pPr>
    </w:p>
    <w:p w:rsidR="007127CB" w:rsidRPr="00FD0735" w:rsidRDefault="007127CB" w:rsidP="00FD0735">
      <w:pPr>
        <w:pStyle w:val="Nadpis2"/>
      </w:pPr>
      <w:bookmarkStart w:id="60" w:name="_TOC_250112"/>
      <w:bookmarkStart w:id="61" w:name="_Toc178188200"/>
      <w:r w:rsidRPr="00FD0735">
        <w:t xml:space="preserve">PREBERANIE DODÁVANÝCH STAVEBNÝCH VÝROBKOV (STAVEBNÝCH LÁTOK, DIELCOV A ZARIADENÍ, STAVEBNÝCH MONTOVANÝCH CELKOV A SÚBOROV TAKÝCHTO LÁTOK, DIELCOV) A </w:t>
      </w:r>
      <w:bookmarkEnd w:id="60"/>
      <w:r w:rsidRPr="00FD0735">
        <w:t>KONŠTRUKCIÍ</w:t>
      </w:r>
      <w:bookmarkEnd w:id="61"/>
    </w:p>
    <w:p w:rsidR="007127CB" w:rsidRDefault="007127CB" w:rsidP="007127CB">
      <w:pPr>
        <w:pStyle w:val="Zkladntext"/>
        <w:spacing w:before="10"/>
        <w:rPr>
          <w:b/>
          <w:sz w:val="20"/>
        </w:rPr>
      </w:pPr>
    </w:p>
    <w:p w:rsidR="007127CB" w:rsidRDefault="007127CB" w:rsidP="00FD0735">
      <w:pPr>
        <w:pStyle w:val="Nadpis3"/>
      </w:pPr>
      <w:bookmarkStart w:id="62" w:name="_TOC_250111"/>
      <w:bookmarkStart w:id="63" w:name="_Toc178188201"/>
      <w:r>
        <w:t>Preberanie</w:t>
      </w:r>
      <w:r>
        <w:rPr>
          <w:spacing w:val="58"/>
        </w:rPr>
        <w:t xml:space="preserve"> </w:t>
      </w:r>
      <w:bookmarkEnd w:id="62"/>
      <w:r>
        <w:t>zásielky</w:t>
      </w:r>
      <w:bookmarkEnd w:id="63"/>
    </w:p>
    <w:p w:rsidR="007127CB" w:rsidRDefault="007127CB" w:rsidP="00FD0735">
      <w:r>
        <w:t>Preberaním</w:t>
      </w:r>
      <w:r>
        <w:rPr>
          <w:spacing w:val="55"/>
        </w:rPr>
        <w:t xml:space="preserve"> </w:t>
      </w:r>
      <w:r>
        <w:t>zásielky</w:t>
      </w:r>
      <w:r>
        <w:rPr>
          <w:spacing w:val="47"/>
        </w:rPr>
        <w:t xml:space="preserve"> </w:t>
      </w:r>
      <w:r>
        <w:t>sa</w:t>
      </w:r>
      <w:r>
        <w:rPr>
          <w:spacing w:val="50"/>
        </w:rPr>
        <w:t xml:space="preserve"> </w:t>
      </w:r>
      <w:r>
        <w:t>rozumie</w:t>
      </w:r>
      <w:r>
        <w:rPr>
          <w:spacing w:val="50"/>
        </w:rPr>
        <w:t xml:space="preserve"> </w:t>
      </w:r>
      <w:r>
        <w:t>jej</w:t>
      </w:r>
      <w:r>
        <w:rPr>
          <w:spacing w:val="52"/>
        </w:rPr>
        <w:t xml:space="preserve"> </w:t>
      </w:r>
      <w:r>
        <w:t>prevzatie</w:t>
      </w:r>
      <w:r>
        <w:rPr>
          <w:spacing w:val="57"/>
        </w:rPr>
        <w:t xml:space="preserve"> </w:t>
      </w:r>
      <w:r>
        <w:t>zhotoviteľom</w:t>
      </w:r>
      <w:r>
        <w:rPr>
          <w:spacing w:val="56"/>
        </w:rPr>
        <w:t xml:space="preserve"> </w:t>
      </w:r>
      <w:r>
        <w:t>vo</w:t>
      </w:r>
      <w:r>
        <w:rPr>
          <w:spacing w:val="54"/>
        </w:rPr>
        <w:t xml:space="preserve"> </w:t>
      </w:r>
      <w:r>
        <w:t>výrobni</w:t>
      </w:r>
      <w:r>
        <w:rPr>
          <w:spacing w:val="50"/>
        </w:rPr>
        <w:t xml:space="preserve"> </w:t>
      </w:r>
      <w:r>
        <w:t>alebo</w:t>
      </w:r>
      <w:r>
        <w:rPr>
          <w:spacing w:val="49"/>
        </w:rPr>
        <w:t xml:space="preserve"> </w:t>
      </w:r>
      <w:r>
        <w:t>od</w:t>
      </w:r>
      <w:r>
        <w:rPr>
          <w:spacing w:val="50"/>
        </w:rPr>
        <w:t xml:space="preserve"> </w:t>
      </w:r>
      <w:r>
        <w:t>prepravcu.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prepravcu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preberá</w:t>
      </w:r>
      <w:r>
        <w:rPr>
          <w:spacing w:val="1"/>
        </w:rPr>
        <w:t xml:space="preserve"> </w:t>
      </w:r>
      <w:r>
        <w:t>zásielku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základe</w:t>
      </w:r>
      <w:r>
        <w:rPr>
          <w:spacing w:val="1"/>
        </w:rPr>
        <w:t xml:space="preserve"> </w:t>
      </w:r>
      <w:r>
        <w:t>sprievodného</w:t>
      </w:r>
      <w:r>
        <w:rPr>
          <w:spacing w:val="58"/>
        </w:rPr>
        <w:t xml:space="preserve"> </w:t>
      </w:r>
      <w:r>
        <w:t>dokladu.</w:t>
      </w:r>
      <w:r>
        <w:rPr>
          <w:spacing w:val="58"/>
        </w:rPr>
        <w:t xml:space="preserve"> </w:t>
      </w:r>
      <w:r>
        <w:t>Zisťuje,</w:t>
      </w:r>
      <w:r>
        <w:rPr>
          <w:spacing w:val="59"/>
        </w:rPr>
        <w:t xml:space="preserve"> </w:t>
      </w:r>
      <w:r>
        <w:t>či</w:t>
      </w:r>
      <w:r>
        <w:rPr>
          <w:spacing w:val="1"/>
        </w:rPr>
        <w:t xml:space="preserve"> </w:t>
      </w:r>
      <w:r>
        <w:t>zásielka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poškodená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neúplná,</w:t>
      </w:r>
      <w:r>
        <w:rPr>
          <w:spacing w:val="1"/>
        </w:rPr>
        <w:t xml:space="preserve"> </w:t>
      </w:r>
      <w:r>
        <w:t>či</w:t>
      </w:r>
      <w:r>
        <w:rPr>
          <w:spacing w:val="1"/>
        </w:rPr>
        <w:t xml:space="preserve"> </w:t>
      </w:r>
      <w:r>
        <w:t>dodané</w:t>
      </w:r>
      <w:r>
        <w:rPr>
          <w:spacing w:val="1"/>
        </w:rPr>
        <w:t xml:space="preserve"> </w:t>
      </w:r>
      <w:r>
        <w:t>množstvo,</w:t>
      </w:r>
      <w:r>
        <w:rPr>
          <w:spacing w:val="1"/>
        </w:rPr>
        <w:t xml:space="preserve"> </w:t>
      </w:r>
      <w:r>
        <w:t>druh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kvalita</w:t>
      </w:r>
      <w:r>
        <w:rPr>
          <w:spacing w:val="1"/>
        </w:rPr>
        <w:t xml:space="preserve"> </w:t>
      </w:r>
      <w:r>
        <w:t>súhlasí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uvedenými</w:t>
      </w:r>
      <w:r>
        <w:rPr>
          <w:spacing w:val="12"/>
        </w:rPr>
        <w:t xml:space="preserve"> </w:t>
      </w:r>
      <w:r>
        <w:t>údajmi.</w:t>
      </w:r>
    </w:p>
    <w:p w:rsidR="007127CB" w:rsidRDefault="007127CB" w:rsidP="00FD0735">
      <w:r>
        <w:t>Je na rozhodnutí objednávateľa alebo ním určeného stavebného dozoru či a ako sa zúčastní</w:t>
      </w:r>
      <w:r>
        <w:rPr>
          <w:spacing w:val="1"/>
        </w:rPr>
        <w:t xml:space="preserve"> </w:t>
      </w:r>
      <w:r>
        <w:t>preberania</w:t>
      </w:r>
    </w:p>
    <w:p w:rsidR="007127CB" w:rsidRDefault="007127CB" w:rsidP="00FD0735">
      <w:r>
        <w:t>(o čom vždy urobí zápis v stavebnom denníku), dodávky vybraných materiálov, stavebných</w:t>
      </w:r>
      <w:r>
        <w:rPr>
          <w:spacing w:val="1"/>
        </w:rPr>
        <w:t xml:space="preserve"> </w:t>
      </w:r>
      <w:r>
        <w:t>prvkov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konštrukcií,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definované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TKP,</w:t>
      </w:r>
      <w:r>
        <w:rPr>
          <w:spacing w:val="1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ZTKP</w:t>
      </w:r>
      <w:r>
        <w:rPr>
          <w:spacing w:val="58"/>
        </w:rPr>
        <w:t xml:space="preserve"> </w:t>
      </w:r>
      <w:r>
        <w:t>alebo</w:t>
      </w:r>
      <w:r>
        <w:rPr>
          <w:spacing w:val="59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prípadoch,</w:t>
      </w:r>
      <w:r>
        <w:rPr>
          <w:spacing w:val="59"/>
        </w:rPr>
        <w:t xml:space="preserve"> </w:t>
      </w:r>
      <w:r>
        <w:t>kde</w:t>
      </w:r>
      <w:r>
        <w:rPr>
          <w:spacing w:val="58"/>
        </w:rPr>
        <w:t xml:space="preserve"> </w:t>
      </w:r>
      <w:r>
        <w:t>si</w:t>
      </w:r>
      <w:r>
        <w:rPr>
          <w:spacing w:val="59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vyhradí.</w:t>
      </w:r>
    </w:p>
    <w:p w:rsidR="007127CB" w:rsidRDefault="007127CB" w:rsidP="00FD0735">
      <w:r>
        <w:t>Pri</w:t>
      </w:r>
      <w:r>
        <w:rPr>
          <w:spacing w:val="1"/>
        </w:rPr>
        <w:t xml:space="preserve"> </w:t>
      </w:r>
      <w:r>
        <w:t>preberaní</w:t>
      </w:r>
      <w:r>
        <w:rPr>
          <w:spacing w:val="1"/>
        </w:rPr>
        <w:t xml:space="preserve"> </w:t>
      </w:r>
      <w:r>
        <w:t>zásielky</w:t>
      </w:r>
      <w:r>
        <w:rPr>
          <w:spacing w:val="1"/>
        </w:rPr>
        <w:t xml:space="preserve"> </w:t>
      </w:r>
      <w:r>
        <w:t>stavebných</w:t>
      </w:r>
      <w:r>
        <w:rPr>
          <w:spacing w:val="1"/>
        </w:rPr>
        <w:t xml:space="preserve"> </w:t>
      </w:r>
      <w:r>
        <w:t>výrobkov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ustanovení</w:t>
      </w:r>
      <w:r>
        <w:rPr>
          <w:spacing w:val="1"/>
        </w:rPr>
        <w:t xml:space="preserve"> </w:t>
      </w:r>
      <w:r>
        <w:t>zákona</w:t>
      </w:r>
      <w:r>
        <w:rPr>
          <w:spacing w:val="1"/>
        </w:rPr>
        <w:t xml:space="preserve"> </w:t>
      </w:r>
      <w:r>
        <w:t>č.</w:t>
      </w:r>
      <w:r>
        <w:rPr>
          <w:spacing w:val="1"/>
        </w:rPr>
        <w:t xml:space="preserve"> </w:t>
      </w:r>
      <w:r>
        <w:t>133/2013</w:t>
      </w:r>
      <w:r>
        <w:rPr>
          <w:spacing w:val="1"/>
        </w:rPr>
        <w:t xml:space="preserve"> </w:t>
      </w:r>
      <w:r>
        <w:t>Z.</w:t>
      </w:r>
      <w:r>
        <w:rPr>
          <w:spacing w:val="1"/>
        </w:rPr>
        <w:t xml:space="preserve"> </w:t>
      </w:r>
      <w:r>
        <w:t>z.</w:t>
      </w:r>
      <w:r>
        <w:rPr>
          <w:spacing w:val="1"/>
        </w:rPr>
        <w:t xml:space="preserve"> </w:t>
      </w:r>
      <w:r>
        <w:t>principiálne</w:t>
      </w:r>
      <w:r>
        <w:rPr>
          <w:spacing w:val="1"/>
        </w:rPr>
        <w:t xml:space="preserve"> </w:t>
      </w:r>
      <w:r>
        <w:t>postačujú</w:t>
      </w:r>
      <w:r>
        <w:rPr>
          <w:spacing w:val="1"/>
        </w:rPr>
        <w:t xml:space="preserve"> </w:t>
      </w:r>
      <w:r>
        <w:t>vyhlásenia</w:t>
      </w:r>
      <w:r>
        <w:rPr>
          <w:spacing w:val="1"/>
        </w:rPr>
        <w:t xml:space="preserve"> </w:t>
      </w:r>
      <w:r>
        <w:t>zhody,</w:t>
      </w:r>
      <w:r>
        <w:rPr>
          <w:spacing w:val="1"/>
        </w:rPr>
        <w:t xml:space="preserve"> </w:t>
      </w:r>
      <w:r>
        <w:t>ktoré sú jediným trestnoprávnym</w:t>
      </w:r>
      <w:r>
        <w:rPr>
          <w:spacing w:val="1"/>
        </w:rPr>
        <w:t xml:space="preserve"> </w:t>
      </w:r>
      <w:r>
        <w:t>dokumentom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reklamáciách</w:t>
      </w:r>
      <w:r>
        <w:rPr>
          <w:spacing w:val="1"/>
        </w:rPr>
        <w:t xml:space="preserve"> </w:t>
      </w:r>
      <w:r>
        <w:t>či</w:t>
      </w:r>
      <w:r>
        <w:rPr>
          <w:spacing w:val="1"/>
        </w:rPr>
        <w:t xml:space="preserve"> </w:t>
      </w:r>
      <w:r>
        <w:t>sporoch,</w:t>
      </w:r>
      <w:r>
        <w:rPr>
          <w:spacing w:val="1"/>
        </w:rPr>
        <w:t xml:space="preserve"> </w:t>
      </w:r>
      <w:r>
        <w:t>resp.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opakovaných</w:t>
      </w:r>
      <w:r>
        <w:rPr>
          <w:spacing w:val="1"/>
        </w:rPr>
        <w:t xml:space="preserve"> </w:t>
      </w:r>
      <w:r>
        <w:t>dodávkach</w:t>
      </w:r>
      <w:r>
        <w:rPr>
          <w:spacing w:val="1"/>
        </w:rPr>
        <w:t xml:space="preserve"> </w:t>
      </w:r>
      <w:r>
        <w:t>(napr.</w:t>
      </w:r>
      <w:r>
        <w:rPr>
          <w:spacing w:val="1"/>
        </w:rPr>
        <w:t xml:space="preserve"> </w:t>
      </w:r>
      <w:r>
        <w:t>prefabrikáty)</w:t>
      </w:r>
      <w:r>
        <w:rPr>
          <w:spacing w:val="1"/>
        </w:rPr>
        <w:t xml:space="preserve"> </w:t>
      </w:r>
      <w:r>
        <w:t>odkaz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príslušné</w:t>
      </w:r>
      <w:r>
        <w:rPr>
          <w:spacing w:val="17"/>
        </w:rPr>
        <w:t xml:space="preserve"> </w:t>
      </w:r>
      <w:r>
        <w:t>Vz</w:t>
      </w:r>
      <w:r>
        <w:rPr>
          <w:spacing w:val="15"/>
        </w:rPr>
        <w:t xml:space="preserve"> </w:t>
      </w:r>
      <w:r>
        <w:t>na</w:t>
      </w:r>
      <w:r>
        <w:rPr>
          <w:spacing w:val="15"/>
        </w:rPr>
        <w:t xml:space="preserve"> </w:t>
      </w:r>
      <w:r>
        <w:t>každom</w:t>
      </w:r>
      <w:r>
        <w:rPr>
          <w:spacing w:val="15"/>
        </w:rPr>
        <w:t xml:space="preserve"> </w:t>
      </w:r>
      <w:r>
        <w:t>dodacom</w:t>
      </w:r>
      <w:r>
        <w:rPr>
          <w:spacing w:val="16"/>
        </w:rPr>
        <w:t xml:space="preserve"> </w:t>
      </w:r>
      <w:r>
        <w:t>liste.</w:t>
      </w:r>
    </w:p>
    <w:p w:rsidR="007127CB" w:rsidRDefault="007127CB" w:rsidP="00FD0735">
      <w:r>
        <w:t>Primerane</w:t>
      </w:r>
      <w:r>
        <w:rPr>
          <w:spacing w:val="1"/>
        </w:rPr>
        <w:t xml:space="preserve"> </w:t>
      </w:r>
      <w:r>
        <w:t>možno</w:t>
      </w:r>
      <w:r>
        <w:rPr>
          <w:spacing w:val="59"/>
        </w:rPr>
        <w:t xml:space="preserve"> </w:t>
      </w:r>
      <w:r>
        <w:t>uplatniť</w:t>
      </w:r>
      <w:r>
        <w:rPr>
          <w:spacing w:val="59"/>
        </w:rPr>
        <w:t xml:space="preserve"> </w:t>
      </w:r>
      <w:r>
        <w:t>terminológiu</w:t>
      </w:r>
      <w:r>
        <w:rPr>
          <w:spacing w:val="59"/>
        </w:rPr>
        <w:t xml:space="preserve"> </w:t>
      </w:r>
      <w:r>
        <w:t>jednotlivých</w:t>
      </w:r>
      <w:r>
        <w:rPr>
          <w:spacing w:val="59"/>
        </w:rPr>
        <w:t xml:space="preserve"> </w:t>
      </w:r>
      <w:r>
        <w:t>skúšok</w:t>
      </w:r>
      <w:r>
        <w:rPr>
          <w:spacing w:val="59"/>
        </w:rPr>
        <w:t xml:space="preserve"> </w:t>
      </w:r>
      <w:r>
        <w:t>z</w:t>
      </w:r>
      <w:r>
        <w:rPr>
          <w:spacing w:val="59"/>
        </w:rPr>
        <w:t xml:space="preserve"> </w:t>
      </w:r>
      <w:r>
        <w:t>ustanovení</w:t>
      </w:r>
      <w:r>
        <w:rPr>
          <w:spacing w:val="59"/>
        </w:rPr>
        <w:t xml:space="preserve"> </w:t>
      </w:r>
      <w:r>
        <w:t>zákona</w:t>
      </w:r>
      <w:r>
        <w:rPr>
          <w:spacing w:val="59"/>
        </w:rPr>
        <w:t xml:space="preserve"> </w:t>
      </w:r>
      <w:r>
        <w:t>č.</w:t>
      </w:r>
      <w:r>
        <w:rPr>
          <w:spacing w:val="1"/>
        </w:rPr>
        <w:t xml:space="preserve"> </w:t>
      </w:r>
      <w:r>
        <w:t>133/2013 Z. z. aj na ostatné materiály, stavebné prvky látky, dielce a zariadenia, stavebne</w:t>
      </w:r>
      <w:r>
        <w:rPr>
          <w:spacing w:val="1"/>
        </w:rPr>
        <w:t xml:space="preserve"> </w:t>
      </w:r>
      <w:r>
        <w:t>montované</w:t>
      </w:r>
      <w:r>
        <w:rPr>
          <w:spacing w:val="1"/>
        </w:rPr>
        <w:t xml:space="preserve"> </w:t>
      </w:r>
      <w:r>
        <w:t>celky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lastRenderedPageBreak/>
        <w:t>súbory</w:t>
      </w:r>
      <w:r>
        <w:rPr>
          <w:spacing w:val="1"/>
        </w:rPr>
        <w:t xml:space="preserve"> </w:t>
      </w:r>
      <w:r>
        <w:t>takýchto</w:t>
      </w:r>
      <w:r>
        <w:rPr>
          <w:spacing w:val="1"/>
        </w:rPr>
        <w:t xml:space="preserve"> </w:t>
      </w:r>
      <w:r>
        <w:t>látok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dielcov,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aj</w:t>
      </w:r>
      <w:r>
        <w:rPr>
          <w:spacing w:val="58"/>
        </w:rPr>
        <w:t xml:space="preserve"> </w:t>
      </w:r>
      <w:r>
        <w:t>konštrukčné</w:t>
      </w:r>
      <w:r>
        <w:rPr>
          <w:spacing w:val="58"/>
        </w:rPr>
        <w:t xml:space="preserve"> </w:t>
      </w:r>
      <w:r>
        <w:t>celky</w:t>
      </w:r>
      <w:r>
        <w:rPr>
          <w:spacing w:val="59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komponenty</w:t>
      </w:r>
      <w:r>
        <w:rPr>
          <w:spacing w:val="15"/>
        </w:rPr>
        <w:t xml:space="preserve"> </w:t>
      </w:r>
      <w:r>
        <w:t>z</w:t>
      </w:r>
      <w:r>
        <w:rPr>
          <w:spacing w:val="17"/>
        </w:rPr>
        <w:t xml:space="preserve"> </w:t>
      </w:r>
      <w:r>
        <w:t>ich,</w:t>
      </w:r>
      <w:r>
        <w:rPr>
          <w:spacing w:val="18"/>
        </w:rPr>
        <w:t xml:space="preserve"> </w:t>
      </w:r>
      <w:r>
        <w:t>uvedené</w:t>
      </w:r>
      <w:r>
        <w:rPr>
          <w:spacing w:val="18"/>
        </w:rPr>
        <w:t xml:space="preserve"> </w:t>
      </w:r>
      <w:r>
        <w:t>v</w:t>
      </w:r>
      <w:r>
        <w:rPr>
          <w:spacing w:val="15"/>
        </w:rPr>
        <w:t xml:space="preserve"> </w:t>
      </w:r>
      <w:r>
        <w:t>TKP</w:t>
      </w:r>
      <w:r>
        <w:rPr>
          <w:spacing w:val="14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ZTKP.</w:t>
      </w:r>
    </w:p>
    <w:p w:rsidR="007127CB" w:rsidRDefault="007127CB" w:rsidP="00935448">
      <w:pPr>
        <w:pStyle w:val="Nadpis3"/>
      </w:pPr>
      <w:bookmarkStart w:id="64" w:name="_TOC_250110"/>
      <w:bookmarkStart w:id="65" w:name="_Toc178188202"/>
      <w:r>
        <w:t>Posudzovanie</w:t>
      </w:r>
      <w:r>
        <w:rPr>
          <w:rFonts w:ascii="Times New Roman" w:hAnsi="Times New Roman"/>
        </w:rPr>
        <w:tab/>
      </w:r>
      <w:r>
        <w:t>kvantitatívnych</w:t>
      </w:r>
      <w:r>
        <w:rPr>
          <w:rFonts w:ascii="Times New Roman" w:hAnsi="Times New Roman"/>
        </w:rPr>
        <w:tab/>
      </w:r>
      <w:r>
        <w:t>a</w:t>
      </w:r>
      <w:r>
        <w:rPr>
          <w:rFonts w:ascii="Times New Roman" w:hAnsi="Times New Roman"/>
        </w:rPr>
        <w:tab/>
      </w:r>
      <w:r>
        <w:t>kvalitatívnych</w:t>
      </w:r>
      <w:r>
        <w:rPr>
          <w:spacing w:val="1"/>
        </w:rPr>
        <w:t xml:space="preserve"> </w:t>
      </w:r>
      <w:r>
        <w:t>parametrov</w:t>
      </w:r>
      <w:r>
        <w:rPr>
          <w:spacing w:val="13"/>
        </w:rPr>
        <w:t xml:space="preserve"> </w:t>
      </w:r>
      <w:r>
        <w:t>a</w:t>
      </w:r>
      <w:r>
        <w:rPr>
          <w:spacing w:val="20"/>
        </w:rPr>
        <w:t xml:space="preserve"> </w:t>
      </w:r>
      <w:r>
        <w:t>ukazovateľov</w:t>
      </w:r>
      <w:r>
        <w:rPr>
          <w:spacing w:val="16"/>
        </w:rPr>
        <w:t xml:space="preserve"> </w:t>
      </w:r>
      <w:r>
        <w:t>pri</w:t>
      </w:r>
      <w:r>
        <w:rPr>
          <w:spacing w:val="18"/>
        </w:rPr>
        <w:t xml:space="preserve"> </w:t>
      </w:r>
      <w:bookmarkEnd w:id="64"/>
      <w:r>
        <w:t>preberaní</w:t>
      </w:r>
      <w:bookmarkEnd w:id="65"/>
    </w:p>
    <w:p w:rsidR="007127CB" w:rsidRDefault="007127CB" w:rsidP="00935448">
      <w:r>
        <w:t>Kvantitatívne</w:t>
      </w:r>
      <w:r>
        <w:rPr>
          <w:spacing w:val="1"/>
        </w:rPr>
        <w:t xml:space="preserve"> </w:t>
      </w:r>
      <w:r>
        <w:t>preberanie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vykonáva</w:t>
      </w:r>
      <w:r>
        <w:rPr>
          <w:spacing w:val="1"/>
        </w:rPr>
        <w:t xml:space="preserve"> </w:t>
      </w:r>
      <w:r>
        <w:t>prepočtom</w:t>
      </w:r>
      <w:r>
        <w:rPr>
          <w:spacing w:val="1"/>
        </w:rPr>
        <w:t xml:space="preserve"> </w:t>
      </w:r>
      <w:r>
        <w:t>kusov,</w:t>
      </w:r>
      <w:r>
        <w:rPr>
          <w:spacing w:val="1"/>
        </w:rPr>
        <w:t xml:space="preserve"> </w:t>
      </w:r>
      <w:r>
        <w:t>objemov,</w:t>
      </w:r>
      <w:r>
        <w:rPr>
          <w:spacing w:val="58"/>
        </w:rPr>
        <w:t xml:space="preserve"> </w:t>
      </w:r>
      <w:r>
        <w:t>hmotnosti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druhov</w:t>
      </w:r>
      <w:r>
        <w:rPr>
          <w:spacing w:val="1"/>
        </w:rPr>
        <w:t xml:space="preserve"> </w:t>
      </w:r>
      <w:r>
        <w:t>výrobkov</w:t>
      </w:r>
      <w:r>
        <w:rPr>
          <w:spacing w:val="16"/>
        </w:rPr>
        <w:t xml:space="preserve"> </w:t>
      </w:r>
      <w:r>
        <w:t>podľa</w:t>
      </w:r>
      <w:r>
        <w:rPr>
          <w:spacing w:val="20"/>
        </w:rPr>
        <w:t xml:space="preserve"> </w:t>
      </w:r>
      <w:r>
        <w:t>dodacieho</w:t>
      </w:r>
      <w:r>
        <w:rPr>
          <w:spacing w:val="22"/>
        </w:rPr>
        <w:t xml:space="preserve"> </w:t>
      </w:r>
      <w:r>
        <w:t>listu,</w:t>
      </w:r>
      <w:r>
        <w:rPr>
          <w:spacing w:val="21"/>
        </w:rPr>
        <w:t xml:space="preserve"> </w:t>
      </w:r>
      <w:r>
        <w:t>ktorý</w:t>
      </w:r>
      <w:r>
        <w:rPr>
          <w:spacing w:val="17"/>
        </w:rPr>
        <w:t xml:space="preserve"> </w:t>
      </w:r>
      <w:r>
        <w:t>musí</w:t>
      </w:r>
      <w:r>
        <w:rPr>
          <w:spacing w:val="18"/>
        </w:rPr>
        <w:t xml:space="preserve"> </w:t>
      </w:r>
      <w:r>
        <w:t>byť</w:t>
      </w:r>
      <w:r>
        <w:rPr>
          <w:spacing w:val="21"/>
        </w:rPr>
        <w:t xml:space="preserve"> </w:t>
      </w:r>
      <w:r>
        <w:t>k</w:t>
      </w:r>
      <w:r>
        <w:rPr>
          <w:spacing w:val="23"/>
        </w:rPr>
        <w:t xml:space="preserve"> </w:t>
      </w:r>
      <w:r>
        <w:t>zásielke</w:t>
      </w:r>
      <w:r>
        <w:rPr>
          <w:spacing w:val="19"/>
        </w:rPr>
        <w:t xml:space="preserve"> </w:t>
      </w:r>
      <w:r>
        <w:t>priložený.</w:t>
      </w:r>
    </w:p>
    <w:p w:rsidR="007127CB" w:rsidRDefault="007127CB" w:rsidP="00935448">
      <w:r>
        <w:t>Kvalitatívnym</w:t>
      </w:r>
      <w:r>
        <w:rPr>
          <w:spacing w:val="1"/>
        </w:rPr>
        <w:t xml:space="preserve"> </w:t>
      </w:r>
      <w:r>
        <w:t>preberaním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zisťuje,</w:t>
      </w:r>
      <w:r>
        <w:rPr>
          <w:spacing w:val="59"/>
        </w:rPr>
        <w:t xml:space="preserve"> </w:t>
      </w:r>
      <w:r>
        <w:t>či</w:t>
      </w:r>
      <w:r>
        <w:rPr>
          <w:spacing w:val="59"/>
        </w:rPr>
        <w:t xml:space="preserve"> </w:t>
      </w:r>
      <w:r>
        <w:t>preberaný</w:t>
      </w:r>
      <w:r>
        <w:rPr>
          <w:spacing w:val="59"/>
        </w:rPr>
        <w:t xml:space="preserve"> </w:t>
      </w:r>
      <w:r>
        <w:t>materiál</w:t>
      </w:r>
      <w:r>
        <w:rPr>
          <w:spacing w:val="59"/>
        </w:rPr>
        <w:t xml:space="preserve"> </w:t>
      </w:r>
      <w:r>
        <w:t>nemá</w:t>
      </w:r>
      <w:r>
        <w:rPr>
          <w:spacing w:val="59"/>
        </w:rPr>
        <w:t xml:space="preserve"> </w:t>
      </w:r>
      <w:r>
        <w:t>výrazné</w:t>
      </w:r>
      <w:r>
        <w:rPr>
          <w:spacing w:val="59"/>
        </w:rPr>
        <w:t xml:space="preserve"> </w:t>
      </w:r>
      <w:r>
        <w:t>chyby</w:t>
      </w:r>
      <w:r>
        <w:rPr>
          <w:spacing w:val="59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nedostatky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kvalite.</w:t>
      </w:r>
      <w:r>
        <w:rPr>
          <w:spacing w:val="1"/>
        </w:rPr>
        <w:t xml:space="preserve"> </w:t>
      </w:r>
      <w:r>
        <w:t>Zároveň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sleduje</w:t>
      </w:r>
      <w:r>
        <w:rPr>
          <w:spacing w:val="1"/>
        </w:rPr>
        <w:t xml:space="preserve"> </w:t>
      </w:r>
      <w:r>
        <w:t>kompletnosť,</w:t>
      </w:r>
      <w:r>
        <w:rPr>
          <w:spacing w:val="1"/>
        </w:rPr>
        <w:t xml:space="preserve"> </w:t>
      </w:r>
      <w:r>
        <w:t>neporušenosť</w:t>
      </w:r>
      <w:r>
        <w:rPr>
          <w:spacing w:val="58"/>
        </w:rPr>
        <w:t xml:space="preserve"> </w:t>
      </w:r>
      <w:r>
        <w:t>obalov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funkcia</w:t>
      </w:r>
      <w:r>
        <w:rPr>
          <w:spacing w:val="1"/>
        </w:rPr>
        <w:t xml:space="preserve"> </w:t>
      </w:r>
      <w:r>
        <w:t>výrobkov, ktoré možno preveriť</w:t>
      </w:r>
      <w:r>
        <w:rPr>
          <w:spacing w:val="1"/>
        </w:rPr>
        <w:t xml:space="preserve"> </w:t>
      </w:r>
      <w:r>
        <w:t>len</w:t>
      </w:r>
      <w:r>
        <w:rPr>
          <w:spacing w:val="58"/>
        </w:rPr>
        <w:t xml:space="preserve"> </w:t>
      </w:r>
      <w:r>
        <w:t>podrobnou</w:t>
      </w:r>
      <w:r>
        <w:rPr>
          <w:spacing w:val="58"/>
        </w:rPr>
        <w:t xml:space="preserve"> </w:t>
      </w:r>
      <w:r>
        <w:t>prehliadkou.</w:t>
      </w:r>
      <w:r>
        <w:rPr>
          <w:spacing w:val="59"/>
        </w:rPr>
        <w:t xml:space="preserve"> </w:t>
      </w:r>
      <w:r>
        <w:t>Keď</w:t>
      </w:r>
      <w:r>
        <w:rPr>
          <w:spacing w:val="58"/>
        </w:rPr>
        <w:t xml:space="preserve"> </w:t>
      </w:r>
      <w:r>
        <w:t>zistí zodpovedný pracovník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preberaní</w:t>
      </w:r>
      <w:r>
        <w:rPr>
          <w:spacing w:val="1"/>
        </w:rPr>
        <w:t xml:space="preserve"> </w:t>
      </w:r>
      <w:r>
        <w:t>zásielky za</w:t>
      </w:r>
      <w:r>
        <w:rPr>
          <w:spacing w:val="1"/>
        </w:rPr>
        <w:t xml:space="preserve"> </w:t>
      </w:r>
      <w:r>
        <w:t>prítomnosti</w:t>
      </w:r>
      <w:r>
        <w:rPr>
          <w:spacing w:val="1"/>
        </w:rPr>
        <w:t xml:space="preserve"> </w:t>
      </w:r>
      <w:r>
        <w:t>zástupcu zhotoviteľa alebo prepravcu nezrovnalosti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množstve,</w:t>
      </w:r>
      <w:r>
        <w:rPr>
          <w:spacing w:val="1"/>
        </w:rPr>
        <w:t xml:space="preserve"> </w:t>
      </w:r>
      <w:r>
        <w:t>kvalite,</w:t>
      </w:r>
      <w:r>
        <w:rPr>
          <w:spacing w:val="1"/>
        </w:rPr>
        <w:t xml:space="preserve"> </w:t>
      </w:r>
      <w:r>
        <w:t>viditeľnú</w:t>
      </w:r>
      <w:r>
        <w:rPr>
          <w:spacing w:val="1"/>
        </w:rPr>
        <w:t xml:space="preserve"> </w:t>
      </w:r>
      <w:r>
        <w:t>porušenosť</w:t>
      </w:r>
      <w:r>
        <w:rPr>
          <w:spacing w:val="1"/>
        </w:rPr>
        <w:t xml:space="preserve"> </w:t>
      </w:r>
      <w:r>
        <w:t>alebo</w:t>
      </w:r>
      <w:r>
        <w:rPr>
          <w:spacing w:val="59"/>
        </w:rPr>
        <w:t xml:space="preserve"> </w:t>
      </w:r>
      <w:r>
        <w:t>neúplnosť</w:t>
      </w:r>
      <w:r>
        <w:rPr>
          <w:spacing w:val="59"/>
        </w:rPr>
        <w:t xml:space="preserve"> </w:t>
      </w:r>
      <w:r>
        <w:t>dodávky,</w:t>
      </w:r>
      <w:r>
        <w:rPr>
          <w:spacing w:val="59"/>
        </w:rPr>
        <w:t xml:space="preserve"> </w:t>
      </w:r>
      <w:r>
        <w:t>napíšu</w:t>
      </w:r>
      <w:r>
        <w:rPr>
          <w:spacing w:val="59"/>
        </w:rPr>
        <w:t xml:space="preserve"> </w:t>
      </w:r>
      <w:r>
        <w:t>spolu</w:t>
      </w:r>
      <w:r>
        <w:rPr>
          <w:spacing w:val="59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pracovníkom</w:t>
      </w:r>
      <w:r>
        <w:rPr>
          <w:spacing w:val="47"/>
        </w:rPr>
        <w:t xml:space="preserve"> </w:t>
      </w:r>
      <w:r>
        <w:t>odovzdávajúcej</w:t>
      </w:r>
      <w:r>
        <w:rPr>
          <w:spacing w:val="43"/>
        </w:rPr>
        <w:t xml:space="preserve"> </w:t>
      </w:r>
      <w:r>
        <w:t>organizácie</w:t>
      </w:r>
      <w:r>
        <w:rPr>
          <w:spacing w:val="43"/>
        </w:rPr>
        <w:t xml:space="preserve"> </w:t>
      </w:r>
      <w:r>
        <w:t>o</w:t>
      </w:r>
      <w:r>
        <w:rPr>
          <w:spacing w:val="42"/>
        </w:rPr>
        <w:t xml:space="preserve"> </w:t>
      </w:r>
      <w:r>
        <w:t>týchto</w:t>
      </w:r>
      <w:r>
        <w:rPr>
          <w:spacing w:val="42"/>
        </w:rPr>
        <w:t xml:space="preserve"> </w:t>
      </w:r>
      <w:r>
        <w:t>skutočnostiach</w:t>
      </w:r>
      <w:r>
        <w:rPr>
          <w:spacing w:val="46"/>
        </w:rPr>
        <w:t xml:space="preserve"> </w:t>
      </w:r>
      <w:r>
        <w:t>zápis,</w:t>
      </w:r>
      <w:r>
        <w:rPr>
          <w:spacing w:val="44"/>
        </w:rPr>
        <w:t xml:space="preserve"> </w:t>
      </w:r>
      <w:r>
        <w:t>ktorý</w:t>
      </w:r>
      <w:r>
        <w:rPr>
          <w:spacing w:val="37"/>
        </w:rPr>
        <w:t xml:space="preserve"> </w:t>
      </w:r>
      <w:r>
        <w:t>je</w:t>
      </w:r>
      <w:r>
        <w:rPr>
          <w:spacing w:val="42"/>
        </w:rPr>
        <w:t xml:space="preserve"> </w:t>
      </w:r>
      <w:r>
        <w:t>podkladom</w:t>
      </w:r>
      <w:r>
        <w:rPr>
          <w:spacing w:val="1"/>
        </w:rPr>
        <w:t xml:space="preserve"> </w:t>
      </w:r>
      <w:r>
        <w:t>na</w:t>
      </w:r>
      <w:r>
        <w:rPr>
          <w:spacing w:val="13"/>
        </w:rPr>
        <w:t xml:space="preserve"> </w:t>
      </w:r>
      <w:r>
        <w:t>reklamačné</w:t>
      </w:r>
      <w:r>
        <w:rPr>
          <w:spacing w:val="13"/>
        </w:rPr>
        <w:t xml:space="preserve"> </w:t>
      </w:r>
      <w:r>
        <w:t>konanie.</w:t>
      </w:r>
    </w:p>
    <w:p w:rsidR="007127CB" w:rsidRDefault="007127CB" w:rsidP="00935448">
      <w:pPr>
        <w:pStyle w:val="Nadpis3"/>
      </w:pPr>
      <w:bookmarkStart w:id="66" w:name="_TOC_250109"/>
      <w:bookmarkStart w:id="67" w:name="_Toc178188203"/>
      <w:r>
        <w:t>Uskladnenie</w:t>
      </w:r>
      <w:r>
        <w:rPr>
          <w:spacing w:val="64"/>
        </w:rPr>
        <w:t xml:space="preserve"> </w:t>
      </w:r>
      <w:bookmarkEnd w:id="66"/>
      <w:r>
        <w:t>materiálov</w:t>
      </w:r>
      <w:bookmarkEnd w:id="67"/>
    </w:p>
    <w:p w:rsidR="007127CB" w:rsidRDefault="007127CB" w:rsidP="00935448">
      <w:r>
        <w:t>Forma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spôsob</w:t>
      </w:r>
      <w:r>
        <w:rPr>
          <w:spacing w:val="1"/>
        </w:rPr>
        <w:t xml:space="preserve"> </w:t>
      </w:r>
      <w:r>
        <w:t>uskladnenia</w:t>
      </w:r>
      <w:r>
        <w:rPr>
          <w:spacing w:val="1"/>
        </w:rPr>
        <w:t xml:space="preserve"> </w:t>
      </w:r>
      <w:r>
        <w:t>jednotlivých</w:t>
      </w:r>
      <w:r>
        <w:rPr>
          <w:spacing w:val="1"/>
        </w:rPr>
        <w:t xml:space="preserve"> </w:t>
      </w:r>
      <w:r>
        <w:t>stavebných</w:t>
      </w:r>
      <w:r>
        <w:rPr>
          <w:spacing w:val="1"/>
        </w:rPr>
        <w:t xml:space="preserve"> </w:t>
      </w:r>
      <w:r>
        <w:t>výrobkov,</w:t>
      </w:r>
      <w:r>
        <w:rPr>
          <w:spacing w:val="1"/>
        </w:rPr>
        <w:t xml:space="preserve"> </w:t>
      </w:r>
      <w:r>
        <w:t>materiálov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ostatných</w:t>
      </w:r>
      <w:r>
        <w:rPr>
          <w:spacing w:val="1"/>
        </w:rPr>
        <w:t xml:space="preserve"> </w:t>
      </w:r>
      <w:r>
        <w:t>výrobkov,</w:t>
      </w:r>
      <w:r>
        <w:rPr>
          <w:spacing w:val="1"/>
        </w:rPr>
        <w:t xml:space="preserve"> </w:t>
      </w:r>
      <w:r>
        <w:t>dielcov,</w:t>
      </w:r>
      <w:r>
        <w:rPr>
          <w:spacing w:val="1"/>
        </w:rPr>
        <w:t xml:space="preserve"> </w:t>
      </w:r>
      <w:r>
        <w:t>skupín</w:t>
      </w:r>
      <w:r>
        <w:rPr>
          <w:spacing w:val="1"/>
        </w:rPr>
        <w:t xml:space="preserve"> </w:t>
      </w:r>
      <w:r>
        <w:t>či</w:t>
      </w:r>
      <w:r>
        <w:rPr>
          <w:spacing w:val="1"/>
        </w:rPr>
        <w:t xml:space="preserve"> </w:t>
      </w:r>
      <w:r>
        <w:t>montážnych</w:t>
      </w:r>
      <w:r>
        <w:rPr>
          <w:spacing w:val="1"/>
        </w:rPr>
        <w:t xml:space="preserve"> </w:t>
      </w:r>
      <w:r>
        <w:t>celkov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uvedený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príslušných</w:t>
      </w:r>
      <w:r>
        <w:rPr>
          <w:spacing w:val="1"/>
        </w:rPr>
        <w:t xml:space="preserve"> </w:t>
      </w:r>
      <w:r>
        <w:t>častiach</w:t>
      </w:r>
      <w:r>
        <w:rPr>
          <w:spacing w:val="1"/>
        </w:rPr>
        <w:t xml:space="preserve"> </w:t>
      </w:r>
      <w:r>
        <w:t>TKP.</w:t>
      </w:r>
      <w:r>
        <w:rPr>
          <w:spacing w:val="1"/>
        </w:rPr>
        <w:t xml:space="preserve"> </w:t>
      </w:r>
      <w:r>
        <w:t>Zhotoviteľ</w:t>
      </w:r>
      <w:r>
        <w:rPr>
          <w:spacing w:val="48"/>
        </w:rPr>
        <w:t xml:space="preserve"> </w:t>
      </w:r>
      <w:r>
        <w:t>zodpovedá</w:t>
      </w:r>
      <w:r>
        <w:rPr>
          <w:spacing w:val="49"/>
        </w:rPr>
        <w:t xml:space="preserve"> </w:t>
      </w:r>
      <w:r>
        <w:t>za</w:t>
      </w:r>
      <w:r>
        <w:rPr>
          <w:spacing w:val="47"/>
        </w:rPr>
        <w:t xml:space="preserve"> </w:t>
      </w:r>
      <w:r>
        <w:t>správne</w:t>
      </w:r>
      <w:r>
        <w:rPr>
          <w:spacing w:val="44"/>
        </w:rPr>
        <w:t xml:space="preserve"> </w:t>
      </w:r>
      <w:r>
        <w:t>uskladnenie</w:t>
      </w:r>
      <w:r>
        <w:rPr>
          <w:spacing w:val="44"/>
        </w:rPr>
        <w:t xml:space="preserve"> </w:t>
      </w:r>
      <w:r>
        <w:t>materiálov</w:t>
      </w:r>
      <w:r>
        <w:rPr>
          <w:spacing w:val="44"/>
        </w:rPr>
        <w:t xml:space="preserve"> </w:t>
      </w:r>
      <w:r>
        <w:t>a</w:t>
      </w:r>
      <w:r>
        <w:rPr>
          <w:spacing w:val="47"/>
        </w:rPr>
        <w:t xml:space="preserve"> </w:t>
      </w:r>
      <w:r>
        <w:t>výrobkov,</w:t>
      </w:r>
      <w:r>
        <w:rPr>
          <w:spacing w:val="45"/>
        </w:rPr>
        <w:t xml:space="preserve"> </w:t>
      </w:r>
      <w:r>
        <w:t>ako</w:t>
      </w:r>
      <w:r>
        <w:rPr>
          <w:spacing w:val="50"/>
        </w:rPr>
        <w:t xml:space="preserve"> </w:t>
      </w:r>
      <w:r>
        <w:t>i</w:t>
      </w:r>
      <w:r>
        <w:rPr>
          <w:spacing w:val="45"/>
        </w:rPr>
        <w:t xml:space="preserve"> </w:t>
      </w:r>
      <w:r>
        <w:t>za</w:t>
      </w:r>
      <w:r>
        <w:rPr>
          <w:spacing w:val="44"/>
        </w:rPr>
        <w:t xml:space="preserve"> </w:t>
      </w:r>
      <w:r>
        <w:t>manipuláciu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nimi</w:t>
      </w:r>
      <w:r>
        <w:rPr>
          <w:spacing w:val="1"/>
        </w:rPr>
        <w:t xml:space="preserve"> </w:t>
      </w:r>
      <w:r>
        <w:t>tak,</w:t>
      </w:r>
      <w:r>
        <w:rPr>
          <w:spacing w:val="1"/>
        </w:rPr>
        <w:t xml:space="preserve"> </w:t>
      </w:r>
      <w:r>
        <w:t>aby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zabránilo</w:t>
      </w:r>
      <w:r>
        <w:rPr>
          <w:spacing w:val="1"/>
        </w:rPr>
        <w:t xml:space="preserve"> </w:t>
      </w:r>
      <w:r>
        <w:t>ich</w:t>
      </w:r>
      <w:r>
        <w:rPr>
          <w:spacing w:val="59"/>
        </w:rPr>
        <w:t xml:space="preserve"> </w:t>
      </w:r>
      <w:r>
        <w:t>poškodeniu,</w:t>
      </w:r>
      <w:r>
        <w:rPr>
          <w:spacing w:val="59"/>
        </w:rPr>
        <w:t xml:space="preserve"> </w:t>
      </w:r>
      <w:r>
        <w:t>znehodnoteniu</w:t>
      </w:r>
      <w:r>
        <w:rPr>
          <w:spacing w:val="59"/>
        </w:rPr>
        <w:t xml:space="preserve"> </w:t>
      </w:r>
      <w:r>
        <w:t>alebo</w:t>
      </w:r>
      <w:r>
        <w:rPr>
          <w:spacing w:val="59"/>
        </w:rPr>
        <w:t xml:space="preserve"> </w:t>
      </w:r>
      <w:r>
        <w:t>zámene,</w:t>
      </w:r>
      <w:r>
        <w:rPr>
          <w:spacing w:val="59"/>
        </w:rPr>
        <w:t xml:space="preserve"> </w:t>
      </w:r>
      <w:r>
        <w:t>ako</w:t>
      </w:r>
      <w:r>
        <w:rPr>
          <w:spacing w:val="59"/>
        </w:rPr>
        <w:t xml:space="preserve"> </w:t>
      </w:r>
      <w:r>
        <w:t>aj</w:t>
      </w:r>
      <w:r>
        <w:rPr>
          <w:spacing w:val="1"/>
        </w:rPr>
        <w:t xml:space="preserve"> </w:t>
      </w:r>
      <w:r>
        <w:t>poškodeniu</w:t>
      </w:r>
      <w:r>
        <w:rPr>
          <w:spacing w:val="21"/>
        </w:rPr>
        <w:t xml:space="preserve"> </w:t>
      </w:r>
      <w:r>
        <w:t>životného</w:t>
      </w:r>
      <w:r>
        <w:rPr>
          <w:spacing w:val="18"/>
        </w:rPr>
        <w:t xml:space="preserve"> </w:t>
      </w:r>
      <w:r>
        <w:t>prostredia</w:t>
      </w:r>
      <w:r>
        <w:rPr>
          <w:spacing w:val="18"/>
        </w:rPr>
        <w:t xml:space="preserve"> </w:t>
      </w:r>
      <w:r>
        <w:t>týmito</w:t>
      </w:r>
      <w:r>
        <w:rPr>
          <w:spacing w:val="19"/>
        </w:rPr>
        <w:t xml:space="preserve"> </w:t>
      </w:r>
      <w:r>
        <w:t>materiálmi</w:t>
      </w:r>
      <w:r>
        <w:rPr>
          <w:spacing w:val="17"/>
        </w:rPr>
        <w:t xml:space="preserve"> </w:t>
      </w:r>
      <w:r>
        <w:t>a</w:t>
      </w:r>
      <w:r>
        <w:rPr>
          <w:spacing w:val="21"/>
        </w:rPr>
        <w:t xml:space="preserve"> </w:t>
      </w:r>
      <w:r>
        <w:t>výrobkami.</w:t>
      </w:r>
    </w:p>
    <w:p w:rsidR="007127CB" w:rsidRDefault="007127CB" w:rsidP="00935448">
      <w:pPr>
        <w:pStyle w:val="Nadpis3"/>
      </w:pPr>
      <w:bookmarkStart w:id="68" w:name="_Toc178188204"/>
      <w:r>
        <w:t>Doklady</w:t>
      </w:r>
      <w:r>
        <w:rPr>
          <w:spacing w:val="30"/>
        </w:rPr>
        <w:t xml:space="preserve"> </w:t>
      </w:r>
      <w:r>
        <w:t>zhotoviteľa</w:t>
      </w:r>
      <w:r>
        <w:rPr>
          <w:spacing w:val="35"/>
        </w:rPr>
        <w:t xml:space="preserve"> </w:t>
      </w:r>
      <w:r>
        <w:t>pre</w:t>
      </w:r>
      <w:r>
        <w:rPr>
          <w:spacing w:val="35"/>
        </w:rPr>
        <w:t xml:space="preserve"> </w:t>
      </w:r>
      <w:r>
        <w:t>riadne</w:t>
      </w:r>
      <w:r>
        <w:rPr>
          <w:spacing w:val="38"/>
        </w:rPr>
        <w:t xml:space="preserve"> </w:t>
      </w:r>
      <w:r>
        <w:t>užívanie,</w:t>
      </w:r>
      <w:r>
        <w:rPr>
          <w:spacing w:val="34"/>
        </w:rPr>
        <w:t xml:space="preserve"> </w:t>
      </w:r>
      <w:r>
        <w:t>údržbu</w:t>
      </w:r>
      <w:r>
        <w:rPr>
          <w:spacing w:val="32"/>
        </w:rPr>
        <w:t xml:space="preserve"> </w:t>
      </w:r>
      <w:r>
        <w:t>a</w:t>
      </w:r>
      <w:r>
        <w:rPr>
          <w:spacing w:val="38"/>
        </w:rPr>
        <w:t> </w:t>
      </w:r>
      <w:r>
        <w:t>opravy – príručky - manuály</w:t>
      </w:r>
      <w:bookmarkEnd w:id="68"/>
    </w:p>
    <w:p w:rsidR="007127CB" w:rsidRDefault="007127CB" w:rsidP="00935448">
      <w:r>
        <w:t>Výrobca</w:t>
      </w:r>
      <w:r>
        <w:rPr>
          <w:spacing w:val="1"/>
        </w:rPr>
        <w:t xml:space="preserve"> </w:t>
      </w:r>
      <w:r>
        <w:t>predkladá</w:t>
      </w:r>
      <w:r>
        <w:rPr>
          <w:spacing w:val="1"/>
        </w:rPr>
        <w:t xml:space="preserve"> </w:t>
      </w:r>
      <w:r>
        <w:t>odberateľovi</w:t>
      </w:r>
      <w:r>
        <w:rPr>
          <w:spacing w:val="1"/>
        </w:rPr>
        <w:t xml:space="preserve"> </w:t>
      </w:r>
      <w:r>
        <w:t>príručky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manuály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stavebné</w:t>
      </w:r>
      <w:r>
        <w:rPr>
          <w:spacing w:val="58"/>
        </w:rPr>
        <w:t xml:space="preserve"> </w:t>
      </w:r>
      <w:r>
        <w:t>výrobky,</w:t>
      </w:r>
      <w:r>
        <w:rPr>
          <w:spacing w:val="58"/>
        </w:rPr>
        <w:t xml:space="preserve"> </w:t>
      </w:r>
      <w:r>
        <w:t>ktoré</w:t>
      </w:r>
      <w:r>
        <w:rPr>
          <w:spacing w:val="59"/>
        </w:rPr>
        <w:t xml:space="preserve"> </w:t>
      </w:r>
      <w:r>
        <w:t>počas</w:t>
      </w:r>
      <w:r>
        <w:rPr>
          <w:spacing w:val="1"/>
        </w:rPr>
        <w:t xml:space="preserve"> </w:t>
      </w:r>
      <w:r>
        <w:t>životnosti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predovšetkým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ponúkanej</w:t>
      </w:r>
      <w:r>
        <w:rPr>
          <w:spacing w:val="59"/>
        </w:rPr>
        <w:t xml:space="preserve"> </w:t>
      </w:r>
      <w:r>
        <w:t>záručnej</w:t>
      </w:r>
      <w:r>
        <w:rPr>
          <w:spacing w:val="59"/>
        </w:rPr>
        <w:t xml:space="preserve"> </w:t>
      </w:r>
      <w:r>
        <w:t>dobe</w:t>
      </w:r>
      <w:r>
        <w:rPr>
          <w:spacing w:val="59"/>
        </w:rPr>
        <w:t xml:space="preserve"> </w:t>
      </w:r>
      <w:r>
        <w:t>vyžadujú</w:t>
      </w:r>
      <w:r>
        <w:rPr>
          <w:spacing w:val="59"/>
        </w:rPr>
        <w:t xml:space="preserve"> </w:t>
      </w:r>
      <w:r>
        <w:t>pravidelné</w:t>
      </w:r>
      <w:r>
        <w:rPr>
          <w:spacing w:val="1"/>
        </w:rPr>
        <w:t xml:space="preserve"> </w:t>
      </w:r>
      <w:r>
        <w:t>prehliadky,</w:t>
      </w:r>
      <w:r>
        <w:rPr>
          <w:spacing w:val="1"/>
        </w:rPr>
        <w:t xml:space="preserve"> </w:t>
      </w:r>
      <w:r>
        <w:t>drobnú</w:t>
      </w:r>
      <w:r>
        <w:rPr>
          <w:spacing w:val="1"/>
        </w:rPr>
        <w:t xml:space="preserve"> </w:t>
      </w:r>
      <w:r>
        <w:t>údržbu</w:t>
      </w:r>
      <w:r>
        <w:rPr>
          <w:spacing w:val="59"/>
        </w:rPr>
        <w:t xml:space="preserve"> </w:t>
      </w:r>
      <w:r>
        <w:t>alebo</w:t>
      </w:r>
      <w:r>
        <w:rPr>
          <w:spacing w:val="59"/>
        </w:rPr>
        <w:t xml:space="preserve"> </w:t>
      </w:r>
      <w:r>
        <w:t>plánované</w:t>
      </w:r>
      <w:r>
        <w:rPr>
          <w:spacing w:val="59"/>
        </w:rPr>
        <w:t xml:space="preserve"> </w:t>
      </w:r>
      <w:r>
        <w:t>opravy.</w:t>
      </w:r>
      <w:r>
        <w:rPr>
          <w:spacing w:val="59"/>
        </w:rPr>
        <w:t xml:space="preserve"> </w:t>
      </w:r>
      <w:r>
        <w:t>Prevzatie</w:t>
      </w:r>
      <w:r>
        <w:rPr>
          <w:spacing w:val="59"/>
        </w:rPr>
        <w:t xml:space="preserve"> </w:t>
      </w:r>
      <w:r>
        <w:t>týchto</w:t>
      </w:r>
      <w:r>
        <w:rPr>
          <w:spacing w:val="59"/>
        </w:rPr>
        <w:t xml:space="preserve"> </w:t>
      </w:r>
      <w:r>
        <w:t>príručiek</w:t>
      </w:r>
      <w:r>
        <w:rPr>
          <w:spacing w:val="59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preberacom</w:t>
      </w:r>
      <w:r>
        <w:rPr>
          <w:spacing w:val="22"/>
        </w:rPr>
        <w:t xml:space="preserve"> </w:t>
      </w:r>
      <w:r>
        <w:t>konaní</w:t>
      </w:r>
      <w:r>
        <w:rPr>
          <w:spacing w:val="23"/>
        </w:rPr>
        <w:t xml:space="preserve"> </w:t>
      </w:r>
      <w:r>
        <w:t>potvrdzuje</w:t>
      </w:r>
      <w:r>
        <w:rPr>
          <w:spacing w:val="21"/>
        </w:rPr>
        <w:t xml:space="preserve"> </w:t>
      </w:r>
      <w:r>
        <w:t>odberateľ</w:t>
      </w:r>
      <w:r>
        <w:rPr>
          <w:spacing w:val="24"/>
        </w:rPr>
        <w:t xml:space="preserve"> </w:t>
      </w:r>
      <w:r>
        <w:t>a</w:t>
      </w:r>
      <w:r>
        <w:rPr>
          <w:spacing w:val="21"/>
        </w:rPr>
        <w:t xml:space="preserve"> </w:t>
      </w:r>
      <w:r>
        <w:t>slúžia</w:t>
      </w:r>
      <w:r>
        <w:rPr>
          <w:spacing w:val="24"/>
        </w:rPr>
        <w:t xml:space="preserve"> </w:t>
      </w:r>
      <w:r>
        <w:t>ako</w:t>
      </w:r>
      <w:r>
        <w:rPr>
          <w:spacing w:val="21"/>
        </w:rPr>
        <w:t xml:space="preserve"> </w:t>
      </w:r>
      <w:r>
        <w:t>podmienky</w:t>
      </w:r>
      <w:r>
        <w:rPr>
          <w:spacing w:val="22"/>
        </w:rPr>
        <w:t xml:space="preserve"> </w:t>
      </w:r>
      <w:r>
        <w:t>záruky.</w:t>
      </w:r>
    </w:p>
    <w:p w:rsidR="007127CB" w:rsidRDefault="007127CB" w:rsidP="00935448">
      <w:r>
        <w:t>Objednávateľ</w:t>
      </w:r>
      <w:r>
        <w:rPr>
          <w:spacing w:val="1"/>
        </w:rPr>
        <w:t xml:space="preserve"> </w:t>
      </w:r>
      <w:r>
        <w:t>vyžaduje</w:t>
      </w:r>
      <w:r>
        <w:rPr>
          <w:spacing w:val="1"/>
        </w:rPr>
        <w:t xml:space="preserve"> </w:t>
      </w:r>
      <w:r>
        <w:t>príručky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jednoznačnosť</w:t>
      </w:r>
      <w:r>
        <w:rPr>
          <w:spacing w:val="1"/>
        </w:rPr>
        <w:t xml:space="preserve"> </w:t>
      </w:r>
      <w:r>
        <w:t>správneho</w:t>
      </w:r>
      <w:r>
        <w:rPr>
          <w:spacing w:val="1"/>
        </w:rPr>
        <w:t xml:space="preserve"> </w:t>
      </w:r>
      <w:r>
        <w:t>užívania</w:t>
      </w:r>
      <w:r>
        <w:rPr>
          <w:spacing w:val="1"/>
        </w:rPr>
        <w:t xml:space="preserve"> </w:t>
      </w:r>
      <w:r>
        <w:t>udržiavania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zabezpečenia</w:t>
      </w:r>
      <w:r>
        <w:rPr>
          <w:spacing w:val="39"/>
        </w:rPr>
        <w:t xml:space="preserve"> </w:t>
      </w:r>
      <w:r>
        <w:t>pravidelných</w:t>
      </w:r>
      <w:r>
        <w:rPr>
          <w:spacing w:val="42"/>
        </w:rPr>
        <w:t xml:space="preserve"> </w:t>
      </w:r>
      <w:r>
        <w:t>obhliadok</w:t>
      </w:r>
      <w:r>
        <w:rPr>
          <w:spacing w:val="43"/>
        </w:rPr>
        <w:t xml:space="preserve"> </w:t>
      </w:r>
      <w:r>
        <w:t>spresnených</w:t>
      </w:r>
      <w:r>
        <w:rPr>
          <w:spacing w:val="42"/>
        </w:rPr>
        <w:t xml:space="preserve"> </w:t>
      </w:r>
      <w:r>
        <w:t>v</w:t>
      </w:r>
      <w:r>
        <w:rPr>
          <w:spacing w:val="40"/>
        </w:rPr>
        <w:t xml:space="preserve"> </w:t>
      </w:r>
      <w:r>
        <w:t>častiach</w:t>
      </w:r>
      <w:r>
        <w:rPr>
          <w:spacing w:val="39"/>
        </w:rPr>
        <w:t xml:space="preserve"> 1.</w:t>
      </w:r>
      <w:r w:rsidRPr="00C43CA5">
        <w:t>6.</w:t>
      </w:r>
      <w:r w:rsidRPr="00C43CA5">
        <w:rPr>
          <w:spacing w:val="45"/>
        </w:rPr>
        <w:t xml:space="preserve"> </w:t>
      </w:r>
      <w:r w:rsidRPr="00C43CA5">
        <w:t>a</w:t>
      </w:r>
      <w:r w:rsidRPr="00C43CA5">
        <w:rPr>
          <w:spacing w:val="39"/>
        </w:rPr>
        <w:t> 1.</w:t>
      </w:r>
      <w:r w:rsidRPr="00C43CA5">
        <w:t>7.</w:t>
      </w:r>
      <w:r w:rsidRPr="00C43CA5">
        <w:rPr>
          <w:spacing w:val="41"/>
        </w:rPr>
        <w:t xml:space="preserve"> </w:t>
      </w:r>
      <w:r w:rsidRPr="00C43CA5">
        <w:t>týchto</w:t>
      </w:r>
      <w:r w:rsidRPr="00C43CA5">
        <w:rPr>
          <w:spacing w:val="39"/>
        </w:rPr>
        <w:t xml:space="preserve"> </w:t>
      </w:r>
      <w:r w:rsidRPr="00C43CA5">
        <w:t>TKP</w:t>
      </w:r>
      <w:r>
        <w:t>.</w:t>
      </w:r>
      <w:r>
        <w:rPr>
          <w:spacing w:val="45"/>
        </w:rPr>
        <w:t xml:space="preserve"> </w:t>
      </w:r>
      <w:r>
        <w:t>Vytvárajú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tak</w:t>
      </w:r>
      <w:r>
        <w:rPr>
          <w:spacing w:val="1"/>
        </w:rPr>
        <w:t xml:space="preserve"> </w:t>
      </w:r>
      <w:r>
        <w:t>predpoklady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riešenie</w:t>
      </w:r>
      <w:r>
        <w:rPr>
          <w:spacing w:val="1"/>
        </w:rPr>
        <w:t xml:space="preserve"> </w:t>
      </w:r>
      <w:r>
        <w:t>prípadných</w:t>
      </w:r>
      <w:r>
        <w:rPr>
          <w:spacing w:val="1"/>
        </w:rPr>
        <w:t xml:space="preserve"> </w:t>
      </w:r>
      <w:r>
        <w:t>ustanovení</w:t>
      </w:r>
      <w:r>
        <w:rPr>
          <w:spacing w:val="1"/>
        </w:rPr>
        <w:t xml:space="preserve"> </w:t>
      </w:r>
      <w:r>
        <w:t>zákona</w:t>
      </w:r>
      <w:r>
        <w:rPr>
          <w:spacing w:val="1"/>
        </w:rPr>
        <w:t xml:space="preserve"> </w:t>
      </w:r>
      <w:r>
        <w:rPr>
          <w:u w:val="single"/>
        </w:rPr>
        <w:t>108/2024</w:t>
      </w:r>
      <w:r>
        <w:rPr>
          <w:spacing w:val="1"/>
          <w:u w:val="single"/>
        </w:rPr>
        <w:t xml:space="preserve"> </w:t>
      </w:r>
      <w:r>
        <w:rPr>
          <w:u w:val="single"/>
        </w:rPr>
        <w:t>Z.</w:t>
      </w:r>
      <w:r>
        <w:rPr>
          <w:spacing w:val="1"/>
          <w:u w:val="single"/>
        </w:rPr>
        <w:t xml:space="preserve"> </w:t>
      </w:r>
      <w:r>
        <w:rPr>
          <w:u w:val="single"/>
        </w:rPr>
        <w:t>z.</w:t>
      </w:r>
      <w:r>
        <w:rPr>
          <w:spacing w:val="1"/>
          <w:u w:val="single"/>
        </w:rPr>
        <w:t xml:space="preserve"> </w:t>
      </w:r>
      <w:r>
        <w:rPr>
          <w:u w:val="single"/>
        </w:rPr>
        <w:t>o</w:t>
      </w:r>
      <w:r>
        <w:rPr>
          <w:spacing w:val="1"/>
          <w:u w:val="single"/>
        </w:rPr>
        <w:t xml:space="preserve"> </w:t>
      </w:r>
      <w:r>
        <w:rPr>
          <w:u w:val="single"/>
        </w:rPr>
        <w:t>ochrane</w:t>
      </w:r>
      <w:r>
        <w:rPr>
          <w:spacing w:val="1"/>
        </w:rPr>
        <w:t xml:space="preserve"> </w:t>
      </w:r>
      <w:r>
        <w:rPr>
          <w:u w:val="single"/>
        </w:rPr>
        <w:t>spotrebiteľa</w:t>
      </w:r>
      <w:r>
        <w:t xml:space="preserve"> v znení neskorších predpisov (bezpečný výrobok) a zákona č. </w:t>
      </w:r>
      <w:r>
        <w:rPr>
          <w:u w:val="single"/>
        </w:rPr>
        <w:t>294/1999 Z. z. o</w:t>
      </w:r>
      <w:r w:rsidRPr="00C43CA5">
        <w:rPr>
          <w:spacing w:val="1"/>
          <w:u w:val="single"/>
        </w:rPr>
        <w:t xml:space="preserve"> </w:t>
      </w:r>
      <w:r>
        <w:rPr>
          <w:u w:val="single"/>
        </w:rPr>
        <w:t>zodpovednosti</w:t>
      </w:r>
      <w:r>
        <w:rPr>
          <w:spacing w:val="1"/>
          <w:u w:val="single"/>
        </w:rPr>
        <w:t xml:space="preserve"> </w:t>
      </w:r>
      <w:r>
        <w:rPr>
          <w:u w:val="single"/>
        </w:rPr>
        <w:t>za</w:t>
      </w:r>
      <w:r>
        <w:rPr>
          <w:spacing w:val="1"/>
          <w:u w:val="single"/>
        </w:rPr>
        <w:t xml:space="preserve"> </w:t>
      </w:r>
      <w:r>
        <w:rPr>
          <w:u w:val="single"/>
        </w:rPr>
        <w:t>škodu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znení</w:t>
      </w:r>
      <w:r>
        <w:rPr>
          <w:spacing w:val="1"/>
        </w:rPr>
        <w:t xml:space="preserve"> </w:t>
      </w:r>
      <w:r>
        <w:t>neskorších</w:t>
      </w:r>
      <w:r>
        <w:rPr>
          <w:spacing w:val="1"/>
        </w:rPr>
        <w:t xml:space="preserve"> </w:t>
      </w:r>
      <w:r>
        <w:t>predpisov.</w:t>
      </w:r>
      <w:r>
        <w:rPr>
          <w:spacing w:val="59"/>
        </w:rPr>
        <w:t xml:space="preserve"> </w:t>
      </w:r>
      <w:r>
        <w:t>Tieto</w:t>
      </w:r>
      <w:r>
        <w:rPr>
          <w:spacing w:val="59"/>
        </w:rPr>
        <w:t xml:space="preserve"> </w:t>
      </w:r>
      <w:r>
        <w:t>príručky</w:t>
      </w:r>
      <w:r>
        <w:rPr>
          <w:spacing w:val="59"/>
        </w:rPr>
        <w:t xml:space="preserve"> </w:t>
      </w:r>
      <w:r>
        <w:rPr>
          <w:w w:val="160"/>
        </w:rPr>
        <w:t xml:space="preserve">– </w:t>
      </w:r>
      <w:r>
        <w:t>manuály</w:t>
      </w:r>
      <w:r>
        <w:rPr>
          <w:spacing w:val="59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podkladom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záručnej</w:t>
      </w:r>
      <w:r>
        <w:rPr>
          <w:spacing w:val="1"/>
        </w:rPr>
        <w:t xml:space="preserve"> </w:t>
      </w:r>
      <w:r>
        <w:t>dobe</w:t>
      </w:r>
      <w:r>
        <w:rPr>
          <w:spacing w:val="1"/>
        </w:rPr>
        <w:t xml:space="preserve"> </w:t>
      </w:r>
      <w:r>
        <w:t>ale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uplynutí</w:t>
      </w:r>
      <w:r>
        <w:rPr>
          <w:spacing w:val="1"/>
        </w:rPr>
        <w:t xml:space="preserve"> </w:t>
      </w:r>
      <w:r>
        <w:t>záruky.</w:t>
      </w:r>
      <w:r>
        <w:rPr>
          <w:spacing w:val="1"/>
        </w:rPr>
        <w:t xml:space="preserve"> </w:t>
      </w:r>
      <w:r>
        <w:t>Predkladané</w:t>
      </w:r>
      <w:r>
        <w:rPr>
          <w:spacing w:val="1"/>
        </w:rPr>
        <w:t xml:space="preserve"> </w:t>
      </w:r>
      <w:r>
        <w:t>manuály</w:t>
      </w:r>
      <w:r>
        <w:rPr>
          <w:spacing w:val="58"/>
        </w:rPr>
        <w:t xml:space="preserve"> </w:t>
      </w:r>
      <w:r>
        <w:t>poslúžia</w:t>
      </w:r>
      <w:r>
        <w:rPr>
          <w:spacing w:val="58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podklad</w:t>
      </w:r>
      <w:r>
        <w:rPr>
          <w:spacing w:val="1"/>
        </w:rPr>
        <w:t xml:space="preserve"> </w:t>
      </w:r>
      <w:r>
        <w:t>k</w:t>
      </w:r>
      <w:r>
        <w:rPr>
          <w:spacing w:val="1"/>
        </w:rPr>
        <w:t xml:space="preserve"> </w:t>
      </w:r>
      <w:r>
        <w:t>rokovaniam</w:t>
      </w:r>
      <w:r>
        <w:rPr>
          <w:spacing w:val="1"/>
        </w:rPr>
        <w:t xml:space="preserve"> </w:t>
      </w:r>
      <w:r>
        <w:t>či</w:t>
      </w:r>
      <w:r>
        <w:rPr>
          <w:spacing w:val="1"/>
        </w:rPr>
        <w:t xml:space="preserve"> </w:t>
      </w:r>
      <w:r>
        <w:t>prípadnému</w:t>
      </w:r>
      <w:r>
        <w:rPr>
          <w:spacing w:val="1"/>
        </w:rPr>
        <w:t xml:space="preserve"> </w:t>
      </w:r>
      <w:r>
        <w:t>overeniu</w:t>
      </w:r>
      <w:r>
        <w:rPr>
          <w:spacing w:val="1"/>
        </w:rPr>
        <w:t xml:space="preserve"> </w:t>
      </w:r>
      <w:r>
        <w:t>správnosti</w:t>
      </w:r>
      <w:r>
        <w:rPr>
          <w:spacing w:val="1"/>
        </w:rPr>
        <w:t xml:space="preserve"> </w:t>
      </w:r>
      <w:r>
        <w:t>účelu</w:t>
      </w:r>
      <w:r>
        <w:rPr>
          <w:spacing w:val="1"/>
        </w:rPr>
        <w:t xml:space="preserve"> </w:t>
      </w:r>
      <w:r>
        <w:t>použitia</w:t>
      </w:r>
      <w:r>
        <w:rPr>
          <w:spacing w:val="59"/>
        </w:rPr>
        <w:t xml:space="preserve"> </w:t>
      </w:r>
      <w:r>
        <w:t>výrobkov</w:t>
      </w:r>
      <w:r>
        <w:rPr>
          <w:spacing w:val="1"/>
        </w:rPr>
        <w:t xml:space="preserve"> </w:t>
      </w:r>
      <w:r>
        <w:t>zabudovaných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konštrukcie</w:t>
      </w:r>
      <w:r>
        <w:rPr>
          <w:spacing w:val="1"/>
        </w:rPr>
        <w:t xml:space="preserve"> </w:t>
      </w:r>
      <w:r>
        <w:t>stavby na</w:t>
      </w:r>
      <w:r>
        <w:rPr>
          <w:spacing w:val="1"/>
        </w:rPr>
        <w:t xml:space="preserve"> </w:t>
      </w:r>
      <w:r>
        <w:t>základe</w:t>
      </w:r>
      <w:r>
        <w:rPr>
          <w:spacing w:val="1"/>
        </w:rPr>
        <w:t xml:space="preserve"> </w:t>
      </w:r>
      <w:r>
        <w:t>deklarovaného</w:t>
      </w:r>
      <w:r>
        <w:rPr>
          <w:spacing w:val="1"/>
        </w:rPr>
        <w:t xml:space="preserve"> </w:t>
      </w:r>
      <w:r>
        <w:t>spôsobu</w:t>
      </w:r>
      <w:r>
        <w:rPr>
          <w:spacing w:val="1"/>
        </w:rPr>
        <w:t xml:space="preserve"> </w:t>
      </w:r>
      <w:r>
        <w:t>použitia.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tiež</w:t>
      </w:r>
      <w:r>
        <w:rPr>
          <w:spacing w:val="1"/>
        </w:rPr>
        <w:t xml:space="preserve"> </w:t>
      </w:r>
      <w:r>
        <w:t>podkladom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rozhodovaní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možnostiach</w:t>
      </w:r>
      <w:r>
        <w:rPr>
          <w:spacing w:val="1"/>
        </w:rPr>
        <w:t xml:space="preserve"> </w:t>
      </w:r>
      <w:r>
        <w:t>predĺženia</w:t>
      </w:r>
      <w:r>
        <w:rPr>
          <w:spacing w:val="1"/>
        </w:rPr>
        <w:t xml:space="preserve"> </w:t>
      </w:r>
      <w:r>
        <w:t>záručnej</w:t>
      </w:r>
      <w:r>
        <w:rPr>
          <w:spacing w:val="1"/>
        </w:rPr>
        <w:t xml:space="preserve"> </w:t>
      </w:r>
      <w:r>
        <w:t>doby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vyjadrená</w:t>
      </w:r>
      <w:r>
        <w:rPr>
          <w:spacing w:val="58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článkoch</w:t>
      </w:r>
      <w:r>
        <w:rPr>
          <w:spacing w:val="17"/>
        </w:rPr>
        <w:t xml:space="preserve"> </w:t>
      </w:r>
      <w:r>
        <w:t>1.1.3.10</w:t>
      </w:r>
      <w:r>
        <w:rPr>
          <w:spacing w:val="20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11.12</w:t>
      </w:r>
      <w:r>
        <w:rPr>
          <w:spacing w:val="17"/>
        </w:rPr>
        <w:t xml:space="preserve"> </w:t>
      </w:r>
      <w:r>
        <w:t>Osobitných</w:t>
      </w:r>
      <w:r>
        <w:rPr>
          <w:spacing w:val="21"/>
        </w:rPr>
        <w:t xml:space="preserve"> </w:t>
      </w:r>
      <w:r>
        <w:t>zmluvných</w:t>
      </w:r>
      <w:r>
        <w:rPr>
          <w:spacing w:val="17"/>
        </w:rPr>
        <w:t xml:space="preserve"> </w:t>
      </w:r>
      <w:r>
        <w:t>podmienok.</w:t>
      </w:r>
    </w:p>
    <w:p w:rsidR="007127CB" w:rsidRPr="00A470AD" w:rsidRDefault="007127CB" w:rsidP="00A470AD">
      <w:pPr>
        <w:pStyle w:val="Nadpis2"/>
      </w:pPr>
      <w:bookmarkStart w:id="69" w:name="_TOC_250108"/>
      <w:bookmarkStart w:id="70" w:name="_Toc178188205"/>
      <w:r w:rsidRPr="00A470AD">
        <w:t xml:space="preserve">SKÚŠKY A </w:t>
      </w:r>
      <w:bookmarkEnd w:id="69"/>
      <w:r w:rsidRPr="00A470AD">
        <w:t>MERANIA</w:t>
      </w:r>
      <w:bookmarkEnd w:id="70"/>
    </w:p>
    <w:p w:rsidR="007127CB" w:rsidRDefault="007127CB" w:rsidP="007127CB">
      <w:pPr>
        <w:pStyle w:val="Zkladntext"/>
        <w:spacing w:before="10"/>
        <w:rPr>
          <w:b/>
          <w:sz w:val="20"/>
        </w:rPr>
      </w:pPr>
    </w:p>
    <w:p w:rsidR="007127CB" w:rsidRDefault="007127CB" w:rsidP="00A470AD">
      <w:pPr>
        <w:pStyle w:val="Nadpis3"/>
      </w:pPr>
      <w:bookmarkStart w:id="71" w:name="_TOC_250107"/>
      <w:bookmarkStart w:id="72" w:name="_Toc178188206"/>
      <w:r>
        <w:t>Druhy</w:t>
      </w:r>
      <w:r>
        <w:rPr>
          <w:spacing w:val="33"/>
        </w:rPr>
        <w:t xml:space="preserve"> </w:t>
      </w:r>
      <w:bookmarkEnd w:id="71"/>
      <w:r>
        <w:t>skúšok</w:t>
      </w:r>
      <w:bookmarkEnd w:id="72"/>
    </w:p>
    <w:p w:rsidR="007127CB" w:rsidRDefault="007127CB" w:rsidP="00A470AD">
      <w:r>
        <w:t>Skúškami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preukazujú</w:t>
      </w:r>
      <w:r>
        <w:rPr>
          <w:spacing w:val="1"/>
        </w:rPr>
        <w:t xml:space="preserve"> </w:t>
      </w:r>
      <w:r>
        <w:t>vlastnosti</w:t>
      </w:r>
      <w:r>
        <w:rPr>
          <w:spacing w:val="1"/>
        </w:rPr>
        <w:t xml:space="preserve"> </w:t>
      </w:r>
      <w:r>
        <w:t>stavebných</w:t>
      </w:r>
      <w:r>
        <w:rPr>
          <w:spacing w:val="1"/>
        </w:rPr>
        <w:t xml:space="preserve"> </w:t>
      </w:r>
      <w:r>
        <w:t>výrobkov,</w:t>
      </w:r>
      <w:r>
        <w:rPr>
          <w:spacing w:val="59"/>
        </w:rPr>
        <w:t xml:space="preserve"> </w:t>
      </w:r>
      <w:r>
        <w:t>stavebných</w:t>
      </w:r>
      <w:r>
        <w:rPr>
          <w:spacing w:val="59"/>
        </w:rPr>
        <w:t xml:space="preserve"> </w:t>
      </w:r>
      <w:r>
        <w:t>látok,</w:t>
      </w:r>
      <w:r>
        <w:rPr>
          <w:spacing w:val="59"/>
        </w:rPr>
        <w:t xml:space="preserve"> </w:t>
      </w:r>
      <w:r>
        <w:t>dielcov</w:t>
      </w:r>
      <w:r>
        <w:rPr>
          <w:spacing w:val="59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zariadení,</w:t>
      </w:r>
      <w:r>
        <w:rPr>
          <w:spacing w:val="58"/>
        </w:rPr>
        <w:t xml:space="preserve"> </w:t>
      </w:r>
      <w:r>
        <w:t>stavebných</w:t>
      </w:r>
      <w:r>
        <w:rPr>
          <w:spacing w:val="58"/>
        </w:rPr>
        <w:t xml:space="preserve"> </w:t>
      </w:r>
      <w:r>
        <w:t>montovaných</w:t>
      </w:r>
      <w:r>
        <w:rPr>
          <w:spacing w:val="59"/>
        </w:rPr>
        <w:t xml:space="preserve"> </w:t>
      </w:r>
      <w:r>
        <w:t>celkov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súborov</w:t>
      </w:r>
      <w:r>
        <w:rPr>
          <w:spacing w:val="58"/>
        </w:rPr>
        <w:t xml:space="preserve"> </w:t>
      </w:r>
      <w:r>
        <w:t>takýchto</w:t>
      </w:r>
      <w:r>
        <w:rPr>
          <w:spacing w:val="59"/>
        </w:rPr>
        <w:t xml:space="preserve"> </w:t>
      </w:r>
      <w:r>
        <w:t>látok,</w:t>
      </w:r>
      <w:r>
        <w:rPr>
          <w:spacing w:val="58"/>
        </w:rPr>
        <w:t xml:space="preserve"> </w:t>
      </w:r>
      <w:r>
        <w:t>dielcov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konštrukcií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stavebných prác</w:t>
      </w:r>
      <w:r>
        <w:rPr>
          <w:spacing w:val="1"/>
        </w:rPr>
        <w:t xml:space="preserve"> </w:t>
      </w:r>
      <w:r>
        <w:t xml:space="preserve">vykonaných podľa ustanovení </w:t>
      </w:r>
      <w:r>
        <w:rPr>
          <w:u w:val="single"/>
        </w:rPr>
        <w:t>zákona č.</w:t>
      </w:r>
      <w:r>
        <w:rPr>
          <w:spacing w:val="1"/>
          <w:u w:val="single"/>
        </w:rPr>
        <w:t xml:space="preserve"> </w:t>
      </w:r>
      <w:r>
        <w:rPr>
          <w:u w:val="single"/>
        </w:rPr>
        <w:t>133/2013</w:t>
      </w:r>
      <w:r>
        <w:rPr>
          <w:spacing w:val="58"/>
          <w:u w:val="single"/>
        </w:rPr>
        <w:t xml:space="preserve"> </w:t>
      </w:r>
      <w:r>
        <w:rPr>
          <w:u w:val="single"/>
        </w:rPr>
        <w:t>Z.</w:t>
      </w:r>
      <w:r>
        <w:rPr>
          <w:spacing w:val="58"/>
          <w:u w:val="single"/>
        </w:rPr>
        <w:t xml:space="preserve"> </w:t>
      </w:r>
      <w:r>
        <w:rPr>
          <w:u w:val="single"/>
        </w:rPr>
        <w:t>z.</w:t>
      </w:r>
      <w:r>
        <w:t xml:space="preserve"> a schválených</w:t>
      </w:r>
      <w:r>
        <w:rPr>
          <w:spacing w:val="1"/>
        </w:rPr>
        <w:t xml:space="preserve"> </w:t>
      </w:r>
      <w:r>
        <w:t>(TKP),</w:t>
      </w:r>
      <w:r>
        <w:rPr>
          <w:spacing w:val="49"/>
        </w:rPr>
        <w:t xml:space="preserve"> </w:t>
      </w:r>
      <w:r>
        <w:t>technických</w:t>
      </w:r>
      <w:r>
        <w:rPr>
          <w:spacing w:val="48"/>
        </w:rPr>
        <w:t xml:space="preserve"> </w:t>
      </w:r>
      <w:r>
        <w:t>noriem</w:t>
      </w:r>
      <w:r>
        <w:rPr>
          <w:spacing w:val="52"/>
        </w:rPr>
        <w:t xml:space="preserve"> </w:t>
      </w:r>
      <w:r>
        <w:t>a</w:t>
      </w:r>
      <w:r>
        <w:rPr>
          <w:spacing w:val="50"/>
        </w:rPr>
        <w:t xml:space="preserve"> </w:t>
      </w:r>
      <w:r>
        <w:t>v</w:t>
      </w:r>
      <w:r>
        <w:rPr>
          <w:spacing w:val="46"/>
        </w:rPr>
        <w:t xml:space="preserve"> </w:t>
      </w:r>
      <w:r>
        <w:t>súlade</w:t>
      </w:r>
      <w:r>
        <w:rPr>
          <w:spacing w:val="48"/>
        </w:rPr>
        <w:t xml:space="preserve"> </w:t>
      </w:r>
      <w:r>
        <w:t>so</w:t>
      </w:r>
      <w:r>
        <w:rPr>
          <w:spacing w:val="51"/>
        </w:rPr>
        <w:t xml:space="preserve"> </w:t>
      </w:r>
      <w:r>
        <w:t>zmluvou</w:t>
      </w:r>
      <w:r>
        <w:rPr>
          <w:spacing w:val="50"/>
        </w:rPr>
        <w:t xml:space="preserve"> </w:t>
      </w:r>
      <w:r>
        <w:t>o</w:t>
      </w:r>
      <w:r>
        <w:rPr>
          <w:spacing w:val="49"/>
        </w:rPr>
        <w:t xml:space="preserve"> </w:t>
      </w:r>
      <w:r>
        <w:t>dielo.</w:t>
      </w:r>
      <w:r>
        <w:rPr>
          <w:spacing w:val="49"/>
        </w:rPr>
        <w:t xml:space="preserve"> </w:t>
      </w:r>
      <w:r>
        <w:t>Z</w:t>
      </w:r>
      <w:r>
        <w:rPr>
          <w:spacing w:val="48"/>
        </w:rPr>
        <w:t xml:space="preserve"> </w:t>
      </w:r>
      <w:r>
        <w:t>dôvodu</w:t>
      </w:r>
      <w:r>
        <w:rPr>
          <w:spacing w:val="47"/>
        </w:rPr>
        <w:t xml:space="preserve"> </w:t>
      </w:r>
      <w:r>
        <w:t>jednotnosti</w:t>
      </w:r>
      <w:r>
        <w:rPr>
          <w:spacing w:val="47"/>
        </w:rPr>
        <w:t xml:space="preserve"> </w:t>
      </w:r>
      <w:r>
        <w:t>pojmov</w:t>
      </w:r>
      <w:r>
        <w:rPr>
          <w:spacing w:val="48"/>
        </w:rPr>
        <w:t xml:space="preserve"> </w:t>
      </w:r>
      <w:r>
        <w:t>a</w:t>
      </w:r>
      <w:r>
        <w:rPr>
          <w:spacing w:val="-56"/>
        </w:rPr>
        <w:t xml:space="preserve"> </w:t>
      </w:r>
      <w:r>
        <w:t>ich obsahu primerane použijeme niektoré pojmy ako aj protokoly o skúškach z ustanovení</w:t>
      </w:r>
      <w:r>
        <w:rPr>
          <w:spacing w:val="1"/>
        </w:rPr>
        <w:t xml:space="preserve"> </w:t>
      </w:r>
      <w:r>
        <w:t>zákona o stavebných výrobkoch a uplatníme ich pre daný účel použitia výrobku v konštrukcii</w:t>
      </w:r>
      <w:r>
        <w:rPr>
          <w:spacing w:val="1"/>
        </w:rPr>
        <w:t xml:space="preserve"> </w:t>
      </w:r>
      <w:r>
        <w:t>stavby.</w:t>
      </w:r>
    </w:p>
    <w:p w:rsidR="007127CB" w:rsidRDefault="007127CB" w:rsidP="00A470AD">
      <w:r>
        <w:t>Stavebné výrobky vyrábané mimo objekt stavby podliehajú režimu preukazovania zhody zo</w:t>
      </w:r>
      <w:r>
        <w:rPr>
          <w:spacing w:val="1"/>
        </w:rPr>
        <w:t xml:space="preserve"> </w:t>
      </w:r>
      <w:r>
        <w:t>zákona</w:t>
      </w:r>
      <w:r>
        <w:rPr>
          <w:spacing w:val="43"/>
        </w:rPr>
        <w:t xml:space="preserve"> </w:t>
      </w:r>
      <w:r>
        <w:t>a</w:t>
      </w:r>
      <w:r>
        <w:rPr>
          <w:spacing w:val="46"/>
        </w:rPr>
        <w:t xml:space="preserve"> </w:t>
      </w:r>
      <w:r>
        <w:t>ich</w:t>
      </w:r>
      <w:r>
        <w:rPr>
          <w:spacing w:val="47"/>
        </w:rPr>
        <w:t xml:space="preserve"> </w:t>
      </w:r>
      <w:r>
        <w:t>výstupným</w:t>
      </w:r>
      <w:r>
        <w:rPr>
          <w:spacing w:val="44"/>
        </w:rPr>
        <w:t xml:space="preserve"> </w:t>
      </w:r>
      <w:r>
        <w:t>dokladom</w:t>
      </w:r>
      <w:r>
        <w:rPr>
          <w:spacing w:val="48"/>
        </w:rPr>
        <w:t xml:space="preserve"> </w:t>
      </w:r>
      <w:r>
        <w:t>pri</w:t>
      </w:r>
      <w:r>
        <w:rPr>
          <w:spacing w:val="42"/>
        </w:rPr>
        <w:t xml:space="preserve"> </w:t>
      </w:r>
      <w:r>
        <w:t>preberaní</w:t>
      </w:r>
      <w:r>
        <w:rPr>
          <w:spacing w:val="45"/>
        </w:rPr>
        <w:t xml:space="preserve"> </w:t>
      </w:r>
      <w:r>
        <w:t>v</w:t>
      </w:r>
      <w:r>
        <w:rPr>
          <w:spacing w:val="44"/>
        </w:rPr>
        <w:t xml:space="preserve"> </w:t>
      </w:r>
      <w:r>
        <w:t>objektoch</w:t>
      </w:r>
      <w:r>
        <w:rPr>
          <w:spacing w:val="43"/>
        </w:rPr>
        <w:t xml:space="preserve"> </w:t>
      </w:r>
      <w:r>
        <w:t>stavby</w:t>
      </w:r>
      <w:r>
        <w:rPr>
          <w:spacing w:val="41"/>
        </w:rPr>
        <w:t xml:space="preserve"> </w:t>
      </w:r>
      <w:r>
        <w:t>alebo</w:t>
      </w:r>
      <w:r>
        <w:rPr>
          <w:spacing w:val="46"/>
        </w:rPr>
        <w:t xml:space="preserve"> </w:t>
      </w:r>
      <w:r>
        <w:t>zariadení</w:t>
      </w:r>
      <w:r>
        <w:rPr>
          <w:spacing w:val="45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(čl.</w:t>
      </w:r>
      <w:r>
        <w:rPr>
          <w:spacing w:val="14"/>
        </w:rPr>
        <w:t xml:space="preserve"> </w:t>
      </w:r>
      <w:r>
        <w:t>4.</w:t>
      </w:r>
      <w:r>
        <w:rPr>
          <w:spacing w:val="14"/>
        </w:rPr>
        <w:t xml:space="preserve"> </w:t>
      </w:r>
      <w:r>
        <w:t>týchto</w:t>
      </w:r>
      <w:r>
        <w:rPr>
          <w:spacing w:val="12"/>
        </w:rPr>
        <w:t xml:space="preserve"> </w:t>
      </w:r>
      <w:r>
        <w:t>TKP)</w:t>
      </w:r>
      <w:r>
        <w:rPr>
          <w:spacing w:val="14"/>
        </w:rPr>
        <w:t xml:space="preserve"> </w:t>
      </w:r>
      <w:r>
        <w:t>sú</w:t>
      </w:r>
      <w:r>
        <w:rPr>
          <w:spacing w:val="9"/>
        </w:rPr>
        <w:t xml:space="preserve"> </w:t>
      </w:r>
      <w:r>
        <w:t>okrem</w:t>
      </w:r>
      <w:r>
        <w:rPr>
          <w:spacing w:val="14"/>
        </w:rPr>
        <w:t xml:space="preserve"> </w:t>
      </w:r>
      <w:r>
        <w:t>dodacieho</w:t>
      </w:r>
      <w:r>
        <w:rPr>
          <w:spacing w:val="15"/>
        </w:rPr>
        <w:t xml:space="preserve"> </w:t>
      </w:r>
      <w:r>
        <w:t>listu</w:t>
      </w:r>
      <w:r>
        <w:rPr>
          <w:spacing w:val="9"/>
        </w:rPr>
        <w:t xml:space="preserve"> </w:t>
      </w:r>
      <w:r>
        <w:t>aj</w:t>
      </w:r>
      <w:r>
        <w:rPr>
          <w:spacing w:val="18"/>
        </w:rPr>
        <w:t xml:space="preserve"> </w:t>
      </w:r>
      <w:r>
        <w:t>príslušné</w:t>
      </w:r>
      <w:r>
        <w:rPr>
          <w:spacing w:val="15"/>
        </w:rPr>
        <w:t xml:space="preserve"> </w:t>
      </w:r>
      <w:r>
        <w:t>vyhlásenia</w:t>
      </w:r>
      <w:r>
        <w:rPr>
          <w:spacing w:val="15"/>
        </w:rPr>
        <w:t xml:space="preserve"> </w:t>
      </w:r>
      <w:r>
        <w:t>zhody.</w:t>
      </w:r>
      <w:r>
        <w:rPr>
          <w:spacing w:val="14"/>
        </w:rPr>
        <w:t xml:space="preserve"> </w:t>
      </w:r>
      <w:r>
        <w:t>Samostatné</w:t>
      </w:r>
    </w:p>
    <w:p w:rsidR="007127CB" w:rsidRDefault="007127CB" w:rsidP="007127CB">
      <w:pPr>
        <w:spacing w:line="244" w:lineRule="auto"/>
        <w:sectPr w:rsidR="007127CB" w:rsidSect="007127CB">
          <w:pgSz w:w="11900" w:h="16840"/>
          <w:pgMar w:top="960" w:right="1020" w:bottom="920" w:left="1240" w:header="571" w:footer="734" w:gutter="0"/>
          <w:cols w:space="708"/>
        </w:sectPr>
      </w:pPr>
    </w:p>
    <w:p w:rsidR="007127CB" w:rsidRDefault="007127CB" w:rsidP="007127CB">
      <w:pPr>
        <w:pStyle w:val="Zkladntext"/>
        <w:spacing w:before="9"/>
        <w:rPr>
          <w:sz w:val="14"/>
        </w:rPr>
      </w:pPr>
    </w:p>
    <w:p w:rsidR="007127CB" w:rsidRDefault="007127CB" w:rsidP="00A470AD">
      <w:r>
        <w:t>počiatočné</w:t>
      </w:r>
      <w:r>
        <w:rPr>
          <w:spacing w:val="1"/>
        </w:rPr>
        <w:t xml:space="preserve"> </w:t>
      </w:r>
      <w:r>
        <w:t>skúšky,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zo</w:t>
      </w:r>
      <w:r>
        <w:rPr>
          <w:spacing w:val="1"/>
        </w:rPr>
        <w:t xml:space="preserve"> </w:t>
      </w:r>
      <w:r>
        <w:t>zákona</w:t>
      </w:r>
      <w:r>
        <w:rPr>
          <w:spacing w:val="1"/>
        </w:rPr>
        <w:t xml:space="preserve"> </w:t>
      </w:r>
      <w:r>
        <w:t>platia</w:t>
      </w:r>
      <w:r>
        <w:rPr>
          <w:spacing w:val="1"/>
        </w:rPr>
        <w:t xml:space="preserve"> </w:t>
      </w:r>
      <w:r>
        <w:t>aj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varianty</w:t>
      </w:r>
      <w:r>
        <w:rPr>
          <w:vertAlign w:val="superscript"/>
        </w:rPr>
        <w:t>4</w:t>
      </w:r>
      <w:r>
        <w:rPr>
          <w:spacing w:val="58"/>
        </w:rPr>
        <w:t xml:space="preserve"> </w:t>
      </w:r>
      <w:r>
        <w:t>skúšaného</w:t>
      </w:r>
      <w:r>
        <w:rPr>
          <w:spacing w:val="58"/>
        </w:rPr>
        <w:t xml:space="preserve"> </w:t>
      </w:r>
      <w:r>
        <w:t>typu</w:t>
      </w:r>
      <w:r>
        <w:rPr>
          <w:vertAlign w:val="superscript"/>
        </w:rPr>
        <w:t>5</w:t>
      </w:r>
      <w:r>
        <w:rPr>
          <w:spacing w:val="59"/>
        </w:rPr>
        <w:t xml:space="preserve"> </w:t>
      </w:r>
      <w:r>
        <w:t>stavebného</w:t>
      </w:r>
      <w:r>
        <w:rPr>
          <w:spacing w:val="1"/>
        </w:rPr>
        <w:t xml:space="preserve"> </w:t>
      </w:r>
      <w:r>
        <w:t>výrobku,</w:t>
      </w:r>
      <w:r>
        <w:rPr>
          <w:spacing w:val="1"/>
        </w:rPr>
        <w:t xml:space="preserve"> </w:t>
      </w:r>
      <w:r>
        <w:t>môže</w:t>
      </w:r>
      <w:r>
        <w:rPr>
          <w:spacing w:val="1"/>
        </w:rPr>
        <w:t xml:space="preserve"> </w:t>
      </w:r>
      <w:r>
        <w:t>objednávateľ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dodávateľa</w:t>
      </w:r>
      <w:r>
        <w:rPr>
          <w:spacing w:val="1"/>
        </w:rPr>
        <w:t xml:space="preserve"> </w:t>
      </w:r>
      <w:r>
        <w:t>vyžadovať</w:t>
      </w:r>
      <w:r>
        <w:rPr>
          <w:spacing w:val="1"/>
        </w:rPr>
        <w:t xml:space="preserve"> </w:t>
      </w:r>
      <w:r>
        <w:t>iba</w:t>
      </w:r>
      <w:r>
        <w:rPr>
          <w:spacing w:val="58"/>
        </w:rPr>
        <w:t xml:space="preserve"> </w:t>
      </w:r>
      <w:r>
        <w:t>ak</w:t>
      </w:r>
      <w:r>
        <w:rPr>
          <w:spacing w:val="58"/>
        </w:rPr>
        <w:t xml:space="preserve"> </w:t>
      </w:r>
      <w:r>
        <w:t>sú</w:t>
      </w:r>
      <w:r>
        <w:rPr>
          <w:spacing w:val="59"/>
        </w:rPr>
        <w:t xml:space="preserve"> </w:t>
      </w:r>
      <w:r>
        <w:t>predmetom</w:t>
      </w:r>
      <w:r>
        <w:rPr>
          <w:spacing w:val="58"/>
        </w:rPr>
        <w:t xml:space="preserve"> </w:t>
      </w:r>
      <w:r>
        <w:t>TKP</w:t>
      </w:r>
      <w:r>
        <w:rPr>
          <w:spacing w:val="59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ZTKP.</w:t>
      </w:r>
    </w:p>
    <w:p w:rsidR="007127CB" w:rsidRDefault="007127CB" w:rsidP="00A470AD">
      <w:r>
        <w:t>Počiatočné</w:t>
      </w:r>
      <w:r>
        <w:rPr>
          <w:spacing w:val="1"/>
        </w:rPr>
        <w:t xml:space="preserve"> </w:t>
      </w:r>
      <w:r>
        <w:t>skúšky</w:t>
      </w:r>
      <w:r>
        <w:rPr>
          <w:spacing w:val="1"/>
        </w:rPr>
        <w:t xml:space="preserve"> </w:t>
      </w:r>
      <w:r>
        <w:t>typu,</w:t>
      </w:r>
      <w:r>
        <w:rPr>
          <w:spacing w:val="1"/>
        </w:rPr>
        <w:t xml:space="preserve"> </w:t>
      </w:r>
      <w:r>
        <w:t>plánované</w:t>
      </w:r>
      <w:r>
        <w:rPr>
          <w:spacing w:val="1"/>
        </w:rPr>
        <w:t xml:space="preserve"> </w:t>
      </w:r>
      <w:r>
        <w:t>skúšky,</w:t>
      </w:r>
      <w:r>
        <w:rPr>
          <w:spacing w:val="1"/>
        </w:rPr>
        <w:t xml:space="preserve"> </w:t>
      </w:r>
      <w:r>
        <w:t>kontrolné</w:t>
      </w:r>
      <w:r>
        <w:rPr>
          <w:spacing w:val="1"/>
        </w:rPr>
        <w:t xml:space="preserve"> </w:t>
      </w:r>
      <w:r>
        <w:t>skúšky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osvedčovacie</w:t>
      </w:r>
      <w:r>
        <w:rPr>
          <w:spacing w:val="1"/>
        </w:rPr>
        <w:t xml:space="preserve"> </w:t>
      </w:r>
      <w:r>
        <w:t>skúšky</w:t>
      </w:r>
      <w:r>
        <w:rPr>
          <w:spacing w:val="1"/>
        </w:rPr>
        <w:t xml:space="preserve"> </w:t>
      </w:r>
      <w:r>
        <w:t>zabezpečuje</w:t>
      </w:r>
      <w:r>
        <w:rPr>
          <w:spacing w:val="1"/>
        </w:rPr>
        <w:t xml:space="preserve"> </w:t>
      </w:r>
      <w:r>
        <w:t>výrobca</w:t>
      </w:r>
      <w:r>
        <w:rPr>
          <w:spacing w:val="1"/>
        </w:rPr>
        <w:t xml:space="preserve"> </w:t>
      </w:r>
      <w:r>
        <w:t>pred</w:t>
      </w:r>
      <w:r>
        <w:rPr>
          <w:spacing w:val="1"/>
        </w:rPr>
        <w:t xml:space="preserve"> </w:t>
      </w:r>
      <w:r>
        <w:t>uvedením</w:t>
      </w:r>
      <w:r>
        <w:rPr>
          <w:spacing w:val="1"/>
        </w:rPr>
        <w:t xml:space="preserve"> </w:t>
      </w:r>
      <w:r>
        <w:t>stavebného</w:t>
      </w:r>
      <w:r>
        <w:rPr>
          <w:spacing w:val="59"/>
        </w:rPr>
        <w:t xml:space="preserve"> </w:t>
      </w:r>
      <w:r>
        <w:t>výrobku</w:t>
      </w:r>
      <w:r>
        <w:rPr>
          <w:spacing w:val="59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trh</w:t>
      </w:r>
      <w:r>
        <w:rPr>
          <w:spacing w:val="59"/>
        </w:rPr>
        <w:t xml:space="preserve"> </w:t>
      </w:r>
      <w:r>
        <w:t>resp.</w:t>
      </w:r>
      <w:r>
        <w:rPr>
          <w:spacing w:val="59"/>
        </w:rPr>
        <w:t xml:space="preserve"> </w:t>
      </w:r>
      <w:r>
        <w:t>pred</w:t>
      </w:r>
      <w:r>
        <w:rPr>
          <w:spacing w:val="59"/>
        </w:rPr>
        <w:t xml:space="preserve"> </w:t>
      </w:r>
      <w:r>
        <w:t>jeho</w:t>
      </w:r>
      <w:r>
        <w:rPr>
          <w:spacing w:val="1"/>
        </w:rPr>
        <w:t xml:space="preserve"> </w:t>
      </w:r>
      <w:r>
        <w:t>zabudovaním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konštrukcie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základe</w:t>
      </w:r>
      <w:r>
        <w:rPr>
          <w:spacing w:val="1"/>
        </w:rPr>
        <w:t xml:space="preserve"> </w:t>
      </w:r>
      <w:r>
        <w:t>povinností</w:t>
      </w:r>
      <w:r>
        <w:rPr>
          <w:spacing w:val="1"/>
        </w:rPr>
        <w:t xml:space="preserve"> </w:t>
      </w:r>
      <w:r>
        <w:t>stanovených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technických</w:t>
      </w:r>
      <w:r>
        <w:rPr>
          <w:spacing w:val="1"/>
        </w:rPr>
        <w:t xml:space="preserve"> </w:t>
      </w:r>
      <w:r>
        <w:t>špecifikáciách.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účely</w:t>
      </w:r>
      <w:r>
        <w:rPr>
          <w:spacing w:val="1"/>
        </w:rPr>
        <w:t xml:space="preserve"> </w:t>
      </w:r>
      <w:r>
        <w:t>týchto</w:t>
      </w:r>
      <w:r>
        <w:rPr>
          <w:spacing w:val="1"/>
        </w:rPr>
        <w:t xml:space="preserve"> </w:t>
      </w:r>
      <w:r>
        <w:t>TKP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konkretizujú</w:t>
      </w:r>
      <w:r>
        <w:rPr>
          <w:spacing w:val="1"/>
        </w:rPr>
        <w:t xml:space="preserve"> </w:t>
      </w:r>
      <w:r>
        <w:t>jednotlivé</w:t>
      </w:r>
      <w:r>
        <w:rPr>
          <w:spacing w:val="1"/>
        </w:rPr>
        <w:t xml:space="preserve"> </w:t>
      </w:r>
      <w:r>
        <w:t>druhy</w:t>
      </w:r>
      <w:r>
        <w:rPr>
          <w:spacing w:val="1"/>
        </w:rPr>
        <w:t xml:space="preserve"> </w:t>
      </w:r>
      <w:r>
        <w:t>skúšok</w:t>
      </w:r>
      <w:r>
        <w:rPr>
          <w:spacing w:val="1"/>
        </w:rPr>
        <w:t xml:space="preserve"> </w:t>
      </w:r>
      <w:r>
        <w:t>podľa</w:t>
      </w:r>
      <w:r>
        <w:rPr>
          <w:spacing w:val="58"/>
        </w:rPr>
        <w:t xml:space="preserve"> </w:t>
      </w:r>
      <w:r>
        <w:t>účelu</w:t>
      </w:r>
      <w:r>
        <w:rPr>
          <w:spacing w:val="1"/>
        </w:rPr>
        <w:t xml:space="preserve"> </w:t>
      </w:r>
      <w:r>
        <w:t>použitia</w:t>
      </w:r>
      <w:r>
        <w:rPr>
          <w:spacing w:val="16"/>
        </w:rPr>
        <w:t xml:space="preserve"> </w:t>
      </w:r>
      <w:r>
        <w:t>v</w:t>
      </w:r>
      <w:r>
        <w:rPr>
          <w:spacing w:val="12"/>
        </w:rPr>
        <w:t xml:space="preserve"> </w:t>
      </w:r>
      <w:r>
        <w:t>konštrukcii</w:t>
      </w:r>
      <w:r>
        <w:rPr>
          <w:spacing w:val="13"/>
        </w:rPr>
        <w:t xml:space="preserve"> </w:t>
      </w:r>
      <w:r>
        <w:t>stavby.</w:t>
      </w:r>
    </w:p>
    <w:p w:rsidR="007127CB" w:rsidRDefault="007127CB" w:rsidP="00A470AD">
      <w:r>
        <w:t>Stavebné látky, zmesi, konštrukčné prvky (prefabrikáty, protihlukové steny, ložiská, mostné</w:t>
      </w:r>
      <w:r>
        <w:rPr>
          <w:spacing w:val="1"/>
        </w:rPr>
        <w:t xml:space="preserve"> </w:t>
      </w:r>
      <w:r>
        <w:t>závery,</w:t>
      </w:r>
      <w:r>
        <w:rPr>
          <w:spacing w:val="49"/>
        </w:rPr>
        <w:t xml:space="preserve"> </w:t>
      </w:r>
      <w:r>
        <w:t>zvodidlá,</w:t>
      </w:r>
      <w:r>
        <w:rPr>
          <w:spacing w:val="49"/>
        </w:rPr>
        <w:t xml:space="preserve"> </w:t>
      </w:r>
      <w:r>
        <w:t>portály</w:t>
      </w:r>
      <w:r>
        <w:rPr>
          <w:spacing w:val="47"/>
        </w:rPr>
        <w:t xml:space="preserve"> </w:t>
      </w:r>
      <w:r>
        <w:t>dopravného</w:t>
      </w:r>
      <w:r>
        <w:rPr>
          <w:spacing w:val="46"/>
        </w:rPr>
        <w:t xml:space="preserve"> </w:t>
      </w:r>
      <w:r>
        <w:t>značenia</w:t>
      </w:r>
      <w:r>
        <w:rPr>
          <w:spacing w:val="42"/>
        </w:rPr>
        <w:t xml:space="preserve"> </w:t>
      </w:r>
      <w:r>
        <w:t>dopravné</w:t>
      </w:r>
      <w:r>
        <w:rPr>
          <w:spacing w:val="46"/>
        </w:rPr>
        <w:t xml:space="preserve"> </w:t>
      </w:r>
      <w:r>
        <w:t>značky,</w:t>
      </w:r>
      <w:r>
        <w:rPr>
          <w:spacing w:val="45"/>
        </w:rPr>
        <w:t xml:space="preserve"> </w:t>
      </w:r>
      <w:r>
        <w:t>predpínacie</w:t>
      </w:r>
      <w:r>
        <w:rPr>
          <w:spacing w:val="42"/>
        </w:rPr>
        <w:t xml:space="preserve"> </w:t>
      </w:r>
      <w:r>
        <w:t>technológie</w:t>
      </w:r>
      <w:r>
        <w:rPr>
          <w:spacing w:val="43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iné</w:t>
      </w:r>
      <w:r>
        <w:rPr>
          <w:spacing w:val="1"/>
        </w:rPr>
        <w:t xml:space="preserve"> </w:t>
      </w:r>
      <w:r>
        <w:t>diely</w:t>
      </w:r>
      <w:r w:rsidR="0029074A">
        <w:t>)</w:t>
      </w:r>
      <w:r>
        <w:t>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dodávajú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stavbu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kompletizačné</w:t>
      </w:r>
      <w:r>
        <w:rPr>
          <w:spacing w:val="1"/>
        </w:rPr>
        <w:t xml:space="preserve"> </w:t>
      </w:r>
      <w:r>
        <w:t>diely,</w:t>
      </w:r>
      <w:r>
        <w:rPr>
          <w:spacing w:val="1"/>
        </w:rPr>
        <w:t xml:space="preserve"> </w:t>
      </w:r>
      <w:r>
        <w:t>aj</w:t>
      </w:r>
      <w:r>
        <w:rPr>
          <w:spacing w:val="1"/>
        </w:rPr>
        <w:t xml:space="preserve"> </w:t>
      </w:r>
      <w:r>
        <w:t>keď</w:t>
      </w:r>
      <w:r>
        <w:rPr>
          <w:spacing w:val="58"/>
        </w:rPr>
        <w:t xml:space="preserve"> </w:t>
      </w:r>
      <w:r>
        <w:t>sú</w:t>
      </w:r>
      <w:r>
        <w:rPr>
          <w:spacing w:val="58"/>
        </w:rPr>
        <w:t xml:space="preserve"> </w:t>
      </w:r>
      <w:r>
        <w:t>stavebnými</w:t>
      </w:r>
      <w:r>
        <w:rPr>
          <w:spacing w:val="1"/>
        </w:rPr>
        <w:t xml:space="preserve"> </w:t>
      </w:r>
      <w:r>
        <w:t>výrobkami</w:t>
      </w:r>
      <w:r>
        <w:rPr>
          <w:spacing w:val="1"/>
        </w:rPr>
        <w:t xml:space="preserve"> </w:t>
      </w:r>
      <w:r>
        <w:t>zo</w:t>
      </w:r>
      <w:r>
        <w:rPr>
          <w:spacing w:val="1"/>
        </w:rPr>
        <w:t xml:space="preserve"> </w:t>
      </w:r>
      <w:r>
        <w:t>zákona,</w:t>
      </w:r>
      <w:r>
        <w:rPr>
          <w:spacing w:val="1"/>
        </w:rPr>
        <w:t xml:space="preserve"> </w:t>
      </w:r>
      <w:r>
        <w:t>podliehajú</w:t>
      </w:r>
      <w:r>
        <w:rPr>
          <w:spacing w:val="59"/>
        </w:rPr>
        <w:t xml:space="preserve"> </w:t>
      </w:r>
      <w:r>
        <w:t>režimu</w:t>
      </w:r>
      <w:r>
        <w:rPr>
          <w:spacing w:val="59"/>
        </w:rPr>
        <w:t xml:space="preserve"> </w:t>
      </w:r>
      <w:r>
        <w:t>týchto</w:t>
      </w:r>
      <w:r>
        <w:rPr>
          <w:spacing w:val="59"/>
        </w:rPr>
        <w:t xml:space="preserve"> </w:t>
      </w:r>
      <w:r>
        <w:t>TKP,</w:t>
      </w:r>
      <w:r>
        <w:rPr>
          <w:spacing w:val="59"/>
        </w:rPr>
        <w:t xml:space="preserve"> </w:t>
      </w:r>
      <w:r>
        <w:t>pretože</w:t>
      </w:r>
      <w:r>
        <w:rPr>
          <w:spacing w:val="59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zabudovávajú</w:t>
      </w:r>
      <w:r>
        <w:rPr>
          <w:spacing w:val="59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konštrukcie</w:t>
      </w:r>
      <w:r>
        <w:rPr>
          <w:spacing w:val="1"/>
        </w:rPr>
        <w:t xml:space="preserve"> </w:t>
      </w:r>
      <w:r>
        <w:t>stavby.</w:t>
      </w:r>
      <w:r>
        <w:rPr>
          <w:spacing w:val="1"/>
        </w:rPr>
        <w:t xml:space="preserve"> </w:t>
      </w:r>
      <w:r>
        <w:t>Príslušný</w:t>
      </w:r>
      <w:r>
        <w:rPr>
          <w:spacing w:val="1"/>
        </w:rPr>
        <w:t xml:space="preserve"> </w:t>
      </w:r>
      <w:r>
        <w:t>druh</w:t>
      </w:r>
      <w:r>
        <w:rPr>
          <w:spacing w:val="1"/>
        </w:rPr>
        <w:t xml:space="preserve"> </w:t>
      </w:r>
      <w:r>
        <w:t>skúšky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konkretizovaný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jednotlivých</w:t>
      </w:r>
      <w:r>
        <w:rPr>
          <w:spacing w:val="59"/>
        </w:rPr>
        <w:t xml:space="preserve"> </w:t>
      </w:r>
      <w:r>
        <w:t>častiach</w:t>
      </w:r>
      <w:r>
        <w:rPr>
          <w:spacing w:val="1"/>
        </w:rPr>
        <w:t xml:space="preserve"> </w:t>
      </w:r>
      <w:r>
        <w:t>(kapitolách)</w:t>
      </w:r>
      <w:r>
        <w:rPr>
          <w:spacing w:val="14"/>
        </w:rPr>
        <w:t xml:space="preserve"> </w:t>
      </w:r>
      <w:r>
        <w:t>TKP.</w:t>
      </w:r>
    </w:p>
    <w:p w:rsidR="007127CB" w:rsidRDefault="007127CB" w:rsidP="00A7783C">
      <w:pPr>
        <w:pStyle w:val="Odsekzoznamu"/>
        <w:widowControl w:val="0"/>
        <w:numPr>
          <w:ilvl w:val="0"/>
          <w:numId w:val="34"/>
        </w:numPr>
        <w:tabs>
          <w:tab w:val="left" w:pos="899"/>
        </w:tabs>
        <w:autoSpaceDE w:val="0"/>
        <w:autoSpaceDN w:val="0"/>
        <w:spacing w:before="113" w:after="0"/>
        <w:contextualSpacing w:val="0"/>
      </w:pPr>
      <w:r>
        <w:t>Počiatočné</w:t>
      </w:r>
      <w:r>
        <w:rPr>
          <w:spacing w:val="44"/>
        </w:rPr>
        <w:t xml:space="preserve"> </w:t>
      </w:r>
      <w:r>
        <w:t>skúšky</w:t>
      </w:r>
      <w:r>
        <w:rPr>
          <w:spacing w:val="43"/>
        </w:rPr>
        <w:t xml:space="preserve"> </w:t>
      </w:r>
      <w:r>
        <w:t>typu</w:t>
      </w:r>
    </w:p>
    <w:p w:rsidR="007127CB" w:rsidRDefault="007127CB" w:rsidP="00A470AD">
      <w:r>
        <w:t>Počiatočné</w:t>
      </w:r>
      <w:r>
        <w:rPr>
          <w:spacing w:val="1"/>
        </w:rPr>
        <w:t xml:space="preserve"> </w:t>
      </w:r>
      <w:r>
        <w:t>skúšky typu,</w:t>
      </w:r>
      <w:r>
        <w:rPr>
          <w:spacing w:val="1"/>
        </w:rPr>
        <w:t xml:space="preserve"> </w:t>
      </w:r>
      <w:r>
        <w:t>počiatočné</w:t>
      </w:r>
      <w:r>
        <w:rPr>
          <w:spacing w:val="1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priebežné</w:t>
      </w:r>
      <w:r>
        <w:rPr>
          <w:spacing w:val="58"/>
        </w:rPr>
        <w:t xml:space="preserve"> </w:t>
      </w:r>
      <w:r>
        <w:t>inšpekcie</w:t>
      </w:r>
      <w:r>
        <w:rPr>
          <w:spacing w:val="59"/>
        </w:rPr>
        <w:t xml:space="preserve"> </w:t>
      </w:r>
      <w:r>
        <w:t>pre</w:t>
      </w:r>
      <w:r>
        <w:rPr>
          <w:spacing w:val="58"/>
        </w:rPr>
        <w:t xml:space="preserve"> </w:t>
      </w:r>
      <w:r>
        <w:t>stavebné</w:t>
      </w:r>
      <w:r>
        <w:rPr>
          <w:spacing w:val="59"/>
        </w:rPr>
        <w:t xml:space="preserve"> </w:t>
      </w:r>
      <w:r>
        <w:t>výrobky</w:t>
      </w:r>
      <w:r>
        <w:rPr>
          <w:spacing w:val="58"/>
        </w:rPr>
        <w:t xml:space="preserve"> </w:t>
      </w:r>
      <w:r>
        <w:t>vyrábané</w:t>
      </w:r>
      <w:r>
        <w:rPr>
          <w:spacing w:val="-56"/>
        </w:rPr>
        <w:t xml:space="preserve"> </w:t>
      </w:r>
      <w:r>
        <w:t>na</w:t>
      </w:r>
      <w:r>
        <w:rPr>
          <w:spacing w:val="46"/>
        </w:rPr>
        <w:t xml:space="preserve"> </w:t>
      </w:r>
      <w:r>
        <w:t>stavbe</w:t>
      </w:r>
      <w:r>
        <w:rPr>
          <w:spacing w:val="46"/>
        </w:rPr>
        <w:t xml:space="preserve"> </w:t>
      </w:r>
      <w:r>
        <w:t>podliehajú</w:t>
      </w:r>
      <w:r>
        <w:rPr>
          <w:spacing w:val="46"/>
        </w:rPr>
        <w:t xml:space="preserve"> </w:t>
      </w:r>
      <w:r>
        <w:t>ustanoveniam</w:t>
      </w:r>
      <w:r>
        <w:rPr>
          <w:spacing w:val="48"/>
        </w:rPr>
        <w:t xml:space="preserve"> </w:t>
      </w:r>
      <w:r>
        <w:t>stavebného</w:t>
      </w:r>
      <w:r>
        <w:rPr>
          <w:spacing w:val="49"/>
        </w:rPr>
        <w:t xml:space="preserve"> </w:t>
      </w:r>
      <w:r>
        <w:t>zákona</w:t>
      </w:r>
      <w:r>
        <w:rPr>
          <w:spacing w:val="46"/>
        </w:rPr>
        <w:t xml:space="preserve"> </w:t>
      </w:r>
      <w:r>
        <w:t>č.</w:t>
      </w:r>
      <w:r>
        <w:rPr>
          <w:spacing w:val="48"/>
        </w:rPr>
        <w:t xml:space="preserve"> </w:t>
      </w:r>
      <w:r>
        <w:t>50/1976</w:t>
      </w:r>
      <w:r>
        <w:rPr>
          <w:spacing w:val="46"/>
        </w:rPr>
        <w:t xml:space="preserve"> </w:t>
      </w:r>
      <w:r>
        <w:t>Zb.,</w:t>
      </w:r>
      <w:r>
        <w:rPr>
          <w:spacing w:val="48"/>
        </w:rPr>
        <w:t xml:space="preserve"> </w:t>
      </w:r>
      <w:r>
        <w:t>avšak</w:t>
      </w:r>
      <w:r>
        <w:rPr>
          <w:spacing w:val="49"/>
        </w:rPr>
        <w:t xml:space="preserve"> </w:t>
      </w:r>
      <w:r>
        <w:t>ustanovenie</w:t>
      </w:r>
    </w:p>
    <w:p w:rsidR="007127CB" w:rsidRDefault="007127CB" w:rsidP="00A470AD">
      <w:r>
        <w:rPr>
          <w:u w:val="single"/>
        </w:rPr>
        <w:t>§ 43f zákona č. 50/1976 Zb.</w:t>
      </w:r>
      <w:r>
        <w:t xml:space="preserve"> v znení neskorších predpisov určuje, že na uskutočnenie stavby</w:t>
      </w:r>
      <w:r>
        <w:rPr>
          <w:spacing w:val="1"/>
        </w:rPr>
        <w:t xml:space="preserve"> </w:t>
      </w:r>
      <w:r>
        <w:t>možno</w:t>
      </w:r>
      <w:r>
        <w:rPr>
          <w:spacing w:val="1"/>
        </w:rPr>
        <w:t xml:space="preserve"> </w:t>
      </w:r>
      <w:r>
        <w:t>navrhnúť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použiť</w:t>
      </w:r>
      <w:r>
        <w:rPr>
          <w:spacing w:val="1"/>
        </w:rPr>
        <w:t xml:space="preserve"> </w:t>
      </w:r>
      <w:r>
        <w:t>iba</w:t>
      </w:r>
      <w:r>
        <w:rPr>
          <w:spacing w:val="58"/>
        </w:rPr>
        <w:t xml:space="preserve"> </w:t>
      </w:r>
      <w:r>
        <w:t>stavebné</w:t>
      </w:r>
      <w:r>
        <w:rPr>
          <w:spacing w:val="58"/>
        </w:rPr>
        <w:t xml:space="preserve"> </w:t>
      </w:r>
      <w:r>
        <w:t>výrobky,</w:t>
      </w:r>
      <w:r>
        <w:rPr>
          <w:spacing w:val="59"/>
        </w:rPr>
        <w:t xml:space="preserve"> </w:t>
      </w:r>
      <w:r>
        <w:t>ktoré</w:t>
      </w:r>
      <w:r>
        <w:rPr>
          <w:spacing w:val="58"/>
        </w:rPr>
        <w:t xml:space="preserve"> </w:t>
      </w:r>
      <w:r>
        <w:t>spĺňajú</w:t>
      </w:r>
      <w:r>
        <w:rPr>
          <w:spacing w:val="59"/>
        </w:rPr>
        <w:t xml:space="preserve"> </w:t>
      </w:r>
      <w:r>
        <w:t>požiadavky</w:t>
      </w:r>
      <w:r>
        <w:rPr>
          <w:spacing w:val="58"/>
        </w:rPr>
        <w:t xml:space="preserve"> </w:t>
      </w:r>
      <w:r>
        <w:t>zákona</w:t>
      </w:r>
      <w:r>
        <w:rPr>
          <w:spacing w:val="59"/>
        </w:rPr>
        <w:t xml:space="preserve"> </w:t>
      </w:r>
      <w:r>
        <w:t>č.</w:t>
      </w:r>
      <w:r>
        <w:rPr>
          <w:spacing w:val="1"/>
        </w:rPr>
        <w:t xml:space="preserve"> </w:t>
      </w:r>
      <w:r>
        <w:t>133/2013</w:t>
      </w:r>
      <w:r>
        <w:rPr>
          <w:spacing w:val="17"/>
        </w:rPr>
        <w:t xml:space="preserve"> </w:t>
      </w:r>
      <w:r>
        <w:t>Z.</w:t>
      </w:r>
      <w:r>
        <w:rPr>
          <w:spacing w:val="18"/>
        </w:rPr>
        <w:t xml:space="preserve"> </w:t>
      </w:r>
      <w:r>
        <w:t>z.</w:t>
      </w:r>
      <w:r>
        <w:rPr>
          <w:spacing w:val="18"/>
        </w:rPr>
        <w:t xml:space="preserve"> </w:t>
      </w:r>
      <w:r>
        <w:t>o</w:t>
      </w:r>
      <w:r>
        <w:rPr>
          <w:spacing w:val="15"/>
        </w:rPr>
        <w:t xml:space="preserve"> </w:t>
      </w:r>
      <w:r>
        <w:t>stavebných</w:t>
      </w:r>
      <w:r>
        <w:rPr>
          <w:spacing w:val="17"/>
        </w:rPr>
        <w:t xml:space="preserve"> </w:t>
      </w:r>
      <w:r>
        <w:t>výrobkoch.</w:t>
      </w:r>
    </w:p>
    <w:p w:rsidR="007127CB" w:rsidRDefault="007127CB" w:rsidP="00A470AD">
      <w:r>
        <w:t>Výrobca</w:t>
      </w:r>
      <w:r>
        <w:rPr>
          <w:spacing w:val="1"/>
        </w:rPr>
        <w:t xml:space="preserve"> </w:t>
      </w:r>
      <w:r>
        <w:rPr>
          <w:u w:val="single"/>
        </w:rPr>
        <w:t>stavebného</w:t>
      </w:r>
      <w:r>
        <w:rPr>
          <w:spacing w:val="1"/>
          <w:u w:val="single"/>
        </w:rPr>
        <w:t xml:space="preserve"> </w:t>
      </w:r>
      <w:r>
        <w:rPr>
          <w:u w:val="single"/>
        </w:rPr>
        <w:t>výrobku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určeného</w:t>
      </w:r>
      <w:r>
        <w:rPr>
          <w:spacing w:val="1"/>
        </w:rPr>
        <w:t xml:space="preserve"> </w:t>
      </w:r>
      <w:r>
        <w:t>systému</w:t>
      </w:r>
      <w:r>
        <w:rPr>
          <w:spacing w:val="1"/>
        </w:rPr>
        <w:t xml:space="preserve"> </w:t>
      </w:r>
      <w:r>
        <w:t>preukázania</w:t>
      </w:r>
      <w:r>
        <w:rPr>
          <w:spacing w:val="1"/>
        </w:rPr>
        <w:t xml:space="preserve"> </w:t>
      </w:r>
      <w:r>
        <w:t>zhody</w:t>
      </w:r>
      <w:r>
        <w:rPr>
          <w:spacing w:val="1"/>
        </w:rPr>
        <w:t xml:space="preserve"> </w:t>
      </w:r>
      <w:r>
        <w:t>sám,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prostredníctvom</w:t>
      </w:r>
      <w:r>
        <w:rPr>
          <w:spacing w:val="1"/>
        </w:rPr>
        <w:t xml:space="preserve"> </w:t>
      </w:r>
      <w:r>
        <w:t>tzv.</w:t>
      </w:r>
      <w:r>
        <w:rPr>
          <w:spacing w:val="1"/>
        </w:rPr>
        <w:t xml:space="preserve"> </w:t>
      </w:r>
      <w:r>
        <w:t>tretej</w:t>
      </w:r>
      <w:r>
        <w:rPr>
          <w:spacing w:val="1"/>
        </w:rPr>
        <w:t xml:space="preserve"> </w:t>
      </w:r>
      <w:r>
        <w:t>strany</w:t>
      </w:r>
      <w:r>
        <w:rPr>
          <w:spacing w:val="1"/>
        </w:rPr>
        <w:t xml:space="preserve"> </w:t>
      </w:r>
      <w:r>
        <w:t>(autorizovanej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notifikovanej</w:t>
      </w:r>
      <w:r>
        <w:rPr>
          <w:spacing w:val="1"/>
        </w:rPr>
        <w:t xml:space="preserve"> </w:t>
      </w:r>
      <w:r>
        <w:t>osoby)</w:t>
      </w:r>
      <w:r>
        <w:rPr>
          <w:spacing w:val="1"/>
        </w:rPr>
        <w:t xml:space="preserve"> </w:t>
      </w:r>
      <w:r>
        <w:t>zabezpečuje</w:t>
      </w:r>
      <w:r>
        <w:rPr>
          <w:spacing w:val="1"/>
        </w:rPr>
        <w:t xml:space="preserve"> </w:t>
      </w:r>
      <w:r>
        <w:t>kontrolné,</w:t>
      </w:r>
      <w:r>
        <w:rPr>
          <w:spacing w:val="25"/>
        </w:rPr>
        <w:t xml:space="preserve"> </w:t>
      </w:r>
      <w:r>
        <w:t>plánované</w:t>
      </w:r>
      <w:r>
        <w:rPr>
          <w:spacing w:val="27"/>
        </w:rPr>
        <w:t xml:space="preserve"> </w:t>
      </w:r>
      <w:r>
        <w:t>alebo</w:t>
      </w:r>
      <w:r>
        <w:rPr>
          <w:spacing w:val="26"/>
        </w:rPr>
        <w:t xml:space="preserve"> </w:t>
      </w:r>
      <w:r>
        <w:t>osvedčovacie</w:t>
      </w:r>
      <w:r>
        <w:rPr>
          <w:spacing w:val="24"/>
        </w:rPr>
        <w:t xml:space="preserve"> </w:t>
      </w:r>
      <w:r>
        <w:t>skúšky</w:t>
      </w:r>
      <w:r>
        <w:rPr>
          <w:spacing w:val="21"/>
        </w:rPr>
        <w:t xml:space="preserve"> </w:t>
      </w:r>
      <w:r>
        <w:t>alebo</w:t>
      </w:r>
      <w:r>
        <w:rPr>
          <w:spacing w:val="26"/>
        </w:rPr>
        <w:t xml:space="preserve"> </w:t>
      </w:r>
      <w:r>
        <w:t>priebežné</w:t>
      </w:r>
      <w:r>
        <w:rPr>
          <w:spacing w:val="24"/>
        </w:rPr>
        <w:t xml:space="preserve"> </w:t>
      </w:r>
      <w:r>
        <w:t>inšpekcie.</w:t>
      </w:r>
    </w:p>
    <w:p w:rsidR="007127CB" w:rsidRDefault="007127CB" w:rsidP="00A7783C">
      <w:pPr>
        <w:pStyle w:val="Odsekzoznamu"/>
        <w:widowControl w:val="0"/>
        <w:numPr>
          <w:ilvl w:val="0"/>
          <w:numId w:val="34"/>
        </w:numPr>
        <w:tabs>
          <w:tab w:val="left" w:pos="899"/>
        </w:tabs>
        <w:autoSpaceDE w:val="0"/>
        <w:autoSpaceDN w:val="0"/>
        <w:spacing w:before="117" w:after="0"/>
        <w:contextualSpacing w:val="0"/>
      </w:pPr>
      <w:r>
        <w:t>Kontrolné</w:t>
      </w:r>
      <w:r>
        <w:rPr>
          <w:spacing w:val="48"/>
        </w:rPr>
        <w:t xml:space="preserve"> </w:t>
      </w:r>
      <w:r>
        <w:t>skúšky</w:t>
      </w:r>
    </w:p>
    <w:p w:rsidR="007127CB" w:rsidRDefault="007127CB" w:rsidP="00A470AD">
      <w:r>
        <w:t>V</w:t>
      </w:r>
      <w:r>
        <w:rPr>
          <w:spacing w:val="1"/>
        </w:rPr>
        <w:t xml:space="preserve"> </w:t>
      </w:r>
      <w:r>
        <w:t>priebehu</w:t>
      </w:r>
      <w:r>
        <w:rPr>
          <w:spacing w:val="1"/>
        </w:rPr>
        <w:t xml:space="preserve"> </w:t>
      </w:r>
      <w:r>
        <w:t>stavebných</w:t>
      </w:r>
      <w:r>
        <w:rPr>
          <w:spacing w:val="1"/>
        </w:rPr>
        <w:t xml:space="preserve"> </w:t>
      </w:r>
      <w:r>
        <w:t>prác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základe</w:t>
      </w:r>
      <w:r>
        <w:rPr>
          <w:spacing w:val="1"/>
        </w:rPr>
        <w:t xml:space="preserve"> </w:t>
      </w:r>
      <w:r>
        <w:t>plánu</w:t>
      </w:r>
      <w:r>
        <w:rPr>
          <w:spacing w:val="58"/>
        </w:rPr>
        <w:t xml:space="preserve"> </w:t>
      </w:r>
      <w:r>
        <w:t>kontroly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skúšania</w:t>
      </w:r>
      <w:r>
        <w:rPr>
          <w:spacing w:val="58"/>
        </w:rPr>
        <w:t xml:space="preserve"> </w:t>
      </w:r>
      <w:r>
        <w:t>pre</w:t>
      </w:r>
      <w:r>
        <w:rPr>
          <w:spacing w:val="59"/>
        </w:rPr>
        <w:t xml:space="preserve"> </w:t>
      </w:r>
      <w:r>
        <w:t>danú</w:t>
      </w:r>
      <w:r>
        <w:rPr>
          <w:spacing w:val="58"/>
        </w:rPr>
        <w:t xml:space="preserve"> </w:t>
      </w:r>
      <w:r>
        <w:t>stavbu</w:t>
      </w:r>
      <w:r>
        <w:rPr>
          <w:spacing w:val="1"/>
        </w:rPr>
        <w:t xml:space="preserve"> </w:t>
      </w:r>
      <w:r>
        <w:t>overujú</w:t>
      </w:r>
      <w:r>
        <w:rPr>
          <w:spacing w:val="1"/>
        </w:rPr>
        <w:t xml:space="preserve"> </w:t>
      </w:r>
      <w:r>
        <w:t>výsledky počiatočných</w:t>
      </w:r>
      <w:r>
        <w:rPr>
          <w:spacing w:val="1"/>
        </w:rPr>
        <w:t xml:space="preserve"> </w:t>
      </w:r>
      <w:r>
        <w:t>skúšok</w:t>
      </w:r>
      <w:r>
        <w:rPr>
          <w:spacing w:val="58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ďalšie</w:t>
      </w:r>
      <w:r>
        <w:rPr>
          <w:spacing w:val="59"/>
        </w:rPr>
        <w:t xml:space="preserve"> </w:t>
      </w:r>
      <w:r>
        <w:t>vlastností</w:t>
      </w:r>
      <w:r>
        <w:rPr>
          <w:spacing w:val="58"/>
        </w:rPr>
        <w:t xml:space="preserve"> </w:t>
      </w:r>
      <w:r>
        <w:t>predpísané</w:t>
      </w:r>
      <w:r>
        <w:rPr>
          <w:spacing w:val="59"/>
        </w:rPr>
        <w:t xml:space="preserve"> </w:t>
      </w:r>
      <w:r>
        <w:t>v pláne kontroly kvality</w:t>
      </w:r>
      <w:r>
        <w:rPr>
          <w:spacing w:val="-56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skúšok</w:t>
      </w:r>
      <w:r>
        <w:rPr>
          <w:spacing w:val="1"/>
        </w:rPr>
        <w:t xml:space="preserve"> </w:t>
      </w:r>
      <w:r>
        <w:t>zmluvy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dielo</w:t>
      </w:r>
      <w:r>
        <w:rPr>
          <w:spacing w:val="1"/>
        </w:rPr>
        <w:t xml:space="preserve"> </w:t>
      </w:r>
      <w:r>
        <w:t>resp.</w:t>
      </w:r>
      <w:r>
        <w:rPr>
          <w:spacing w:val="1"/>
        </w:rPr>
        <w:t xml:space="preserve"> </w:t>
      </w:r>
      <w:r>
        <w:t>nad</w:t>
      </w:r>
      <w:r>
        <w:rPr>
          <w:spacing w:val="1"/>
        </w:rPr>
        <w:t xml:space="preserve"> </w:t>
      </w:r>
      <w:r>
        <w:t>rámec</w:t>
      </w:r>
      <w:r>
        <w:rPr>
          <w:spacing w:val="1"/>
        </w:rPr>
        <w:t xml:space="preserve"> </w:t>
      </w:r>
      <w:r>
        <w:t>zákona</w:t>
      </w:r>
      <w:r>
        <w:rPr>
          <w:spacing w:val="58"/>
        </w:rPr>
        <w:t xml:space="preserve"> </w:t>
      </w:r>
      <w:r>
        <w:t>z</w:t>
      </w:r>
      <w:r>
        <w:rPr>
          <w:spacing w:val="58"/>
        </w:rPr>
        <w:t xml:space="preserve"> </w:t>
      </w:r>
      <w:r>
        <w:t>TKP</w:t>
      </w:r>
      <w:r>
        <w:rPr>
          <w:spacing w:val="59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ZTKP.</w:t>
      </w:r>
      <w:r>
        <w:rPr>
          <w:spacing w:val="59"/>
        </w:rPr>
        <w:t xml:space="preserve"> </w:t>
      </w:r>
      <w:r>
        <w:t>Minimálny</w:t>
      </w:r>
      <w:r>
        <w:rPr>
          <w:spacing w:val="58"/>
        </w:rPr>
        <w:t xml:space="preserve"> </w:t>
      </w:r>
      <w:r>
        <w:t>počet</w:t>
      </w:r>
      <w:r>
        <w:rPr>
          <w:spacing w:val="1"/>
        </w:rPr>
        <w:t xml:space="preserve"> </w:t>
      </w:r>
      <w:r>
        <w:t>kontrolných</w:t>
      </w:r>
      <w:r>
        <w:rPr>
          <w:spacing w:val="1"/>
        </w:rPr>
        <w:t xml:space="preserve"> </w:t>
      </w:r>
      <w:r>
        <w:t>skúšok</w:t>
      </w:r>
      <w:r>
        <w:rPr>
          <w:spacing w:val="58"/>
        </w:rPr>
        <w:t xml:space="preserve"> </w:t>
      </w:r>
      <w:r>
        <w:t>je</w:t>
      </w:r>
      <w:r>
        <w:rPr>
          <w:spacing w:val="58"/>
        </w:rPr>
        <w:t xml:space="preserve"> </w:t>
      </w:r>
      <w:r>
        <w:t>daný príslušnou</w:t>
      </w:r>
      <w:r>
        <w:rPr>
          <w:spacing w:val="59"/>
        </w:rPr>
        <w:t xml:space="preserve"> </w:t>
      </w:r>
      <w:r>
        <w:t>technickou</w:t>
      </w:r>
      <w:r>
        <w:rPr>
          <w:spacing w:val="58"/>
        </w:rPr>
        <w:t xml:space="preserve"> </w:t>
      </w:r>
      <w:r>
        <w:t>špecifikáciou</w:t>
      </w:r>
      <w:r>
        <w:rPr>
          <w:spacing w:val="59"/>
        </w:rPr>
        <w:t xml:space="preserve"> </w:t>
      </w:r>
      <w:r>
        <w:t>alebo</w:t>
      </w:r>
      <w:r>
        <w:rPr>
          <w:spacing w:val="58"/>
        </w:rPr>
        <w:t xml:space="preserve"> </w:t>
      </w:r>
      <w:r>
        <w:t>špecificky ustanovený</w:t>
      </w:r>
      <w:r>
        <w:rPr>
          <w:spacing w:val="-56"/>
        </w:rPr>
        <w:t xml:space="preserve"> </w:t>
      </w:r>
      <w:r>
        <w:t>v</w:t>
      </w:r>
      <w:r>
        <w:rPr>
          <w:spacing w:val="20"/>
        </w:rPr>
        <w:t xml:space="preserve"> </w:t>
      </w:r>
      <w:r>
        <w:t>TKP</w:t>
      </w:r>
      <w:r>
        <w:rPr>
          <w:spacing w:val="20"/>
        </w:rPr>
        <w:t xml:space="preserve"> </w:t>
      </w:r>
      <w:r>
        <w:t>či</w:t>
      </w:r>
      <w:r>
        <w:rPr>
          <w:spacing w:val="21"/>
        </w:rPr>
        <w:t xml:space="preserve"> </w:t>
      </w:r>
      <w:r>
        <w:t>ZTKP</w:t>
      </w:r>
      <w:r>
        <w:rPr>
          <w:spacing w:val="20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nadväzne</w:t>
      </w:r>
      <w:r>
        <w:rPr>
          <w:spacing w:val="23"/>
        </w:rPr>
        <w:t xml:space="preserve"> </w:t>
      </w:r>
      <w:r>
        <w:t>v</w:t>
      </w:r>
      <w:r>
        <w:rPr>
          <w:spacing w:val="21"/>
        </w:rPr>
        <w:t xml:space="preserve"> </w:t>
      </w:r>
      <w:r>
        <w:t>predloženom</w:t>
      </w:r>
      <w:r>
        <w:rPr>
          <w:spacing w:val="24"/>
        </w:rPr>
        <w:t xml:space="preserve"> </w:t>
      </w:r>
      <w:r>
        <w:t>pláne</w:t>
      </w:r>
      <w:r>
        <w:rPr>
          <w:spacing w:val="19"/>
        </w:rPr>
        <w:t xml:space="preserve"> </w:t>
      </w:r>
      <w:r>
        <w:t>kontroly</w:t>
      </w:r>
      <w:r>
        <w:rPr>
          <w:spacing w:val="17"/>
        </w:rPr>
        <w:t xml:space="preserve"> </w:t>
      </w:r>
      <w:r>
        <w:t>kvality</w:t>
      </w:r>
      <w:r>
        <w:rPr>
          <w:spacing w:val="21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skúšok.</w:t>
      </w:r>
    </w:p>
    <w:p w:rsidR="007127CB" w:rsidRDefault="007127CB" w:rsidP="00A7783C">
      <w:pPr>
        <w:pStyle w:val="Odsekzoznamu"/>
        <w:widowControl w:val="0"/>
        <w:numPr>
          <w:ilvl w:val="0"/>
          <w:numId w:val="34"/>
        </w:numPr>
        <w:tabs>
          <w:tab w:val="left" w:pos="899"/>
        </w:tabs>
        <w:autoSpaceDE w:val="0"/>
        <w:autoSpaceDN w:val="0"/>
        <w:spacing w:before="115" w:after="0"/>
        <w:contextualSpacing w:val="0"/>
      </w:pPr>
      <w:r>
        <w:t>Plánované</w:t>
      </w:r>
      <w:r>
        <w:rPr>
          <w:spacing w:val="48"/>
        </w:rPr>
        <w:t xml:space="preserve"> </w:t>
      </w:r>
      <w:r>
        <w:t>skúšky</w:t>
      </w:r>
    </w:p>
    <w:p w:rsidR="007127CB" w:rsidRDefault="007127CB" w:rsidP="00A470AD">
      <w:r>
        <w:t>V</w:t>
      </w:r>
      <w:r>
        <w:rPr>
          <w:spacing w:val="1"/>
        </w:rPr>
        <w:t xml:space="preserve"> </w:t>
      </w:r>
      <w:r>
        <w:t>priebehu</w:t>
      </w:r>
      <w:r>
        <w:rPr>
          <w:spacing w:val="1"/>
        </w:rPr>
        <w:t xml:space="preserve"> </w:t>
      </w:r>
      <w:r>
        <w:t>stavebných</w:t>
      </w:r>
      <w:r>
        <w:rPr>
          <w:spacing w:val="1"/>
        </w:rPr>
        <w:t xml:space="preserve"> </w:t>
      </w:r>
      <w:r>
        <w:t>prác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základe</w:t>
      </w:r>
      <w:r>
        <w:rPr>
          <w:spacing w:val="1"/>
        </w:rPr>
        <w:t xml:space="preserve"> </w:t>
      </w:r>
      <w:r>
        <w:t>plánu</w:t>
      </w:r>
      <w:r>
        <w:rPr>
          <w:spacing w:val="58"/>
        </w:rPr>
        <w:t xml:space="preserve"> </w:t>
      </w:r>
      <w:r>
        <w:t>kontroly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skúšania</w:t>
      </w:r>
      <w:r>
        <w:rPr>
          <w:spacing w:val="58"/>
        </w:rPr>
        <w:t xml:space="preserve"> </w:t>
      </w:r>
      <w:r>
        <w:t>pre</w:t>
      </w:r>
      <w:r>
        <w:rPr>
          <w:spacing w:val="59"/>
        </w:rPr>
        <w:t xml:space="preserve"> </w:t>
      </w:r>
      <w:r>
        <w:t>danú</w:t>
      </w:r>
      <w:r>
        <w:rPr>
          <w:spacing w:val="58"/>
        </w:rPr>
        <w:t xml:space="preserve"> </w:t>
      </w:r>
      <w:r>
        <w:t>stavbu</w:t>
      </w:r>
      <w:r>
        <w:rPr>
          <w:spacing w:val="1"/>
        </w:rPr>
        <w:t xml:space="preserve"> </w:t>
      </w:r>
      <w:r>
        <w:t>overujú</w:t>
      </w:r>
      <w:r>
        <w:rPr>
          <w:spacing w:val="1"/>
        </w:rPr>
        <w:t xml:space="preserve"> </w:t>
      </w:r>
      <w:r>
        <w:t>výsledky počiatočných</w:t>
      </w:r>
      <w:r>
        <w:rPr>
          <w:spacing w:val="1"/>
        </w:rPr>
        <w:t xml:space="preserve"> </w:t>
      </w:r>
      <w:r>
        <w:t>skúšok</w:t>
      </w:r>
      <w:r>
        <w:rPr>
          <w:spacing w:val="1"/>
        </w:rPr>
        <w:t xml:space="preserve"> </w:t>
      </w:r>
      <w:r>
        <w:t>a ďalšie</w:t>
      </w:r>
      <w:r>
        <w:rPr>
          <w:spacing w:val="1"/>
        </w:rPr>
        <w:t xml:space="preserve"> </w:t>
      </w:r>
      <w:r>
        <w:t>vlastností</w:t>
      </w:r>
      <w:r>
        <w:rPr>
          <w:spacing w:val="1"/>
        </w:rPr>
        <w:t xml:space="preserve"> </w:t>
      </w:r>
      <w:r>
        <w:t>predpísané</w:t>
      </w:r>
      <w:r>
        <w:rPr>
          <w:spacing w:val="58"/>
        </w:rPr>
        <w:t xml:space="preserve"> </w:t>
      </w:r>
      <w:r>
        <w:t>v zmluve</w:t>
      </w:r>
      <w:r>
        <w:rPr>
          <w:spacing w:val="58"/>
        </w:rPr>
        <w:t xml:space="preserve"> </w:t>
      </w:r>
      <w:r>
        <w:t>o</w:t>
      </w:r>
      <w:r>
        <w:rPr>
          <w:spacing w:val="59"/>
        </w:rPr>
        <w:t xml:space="preserve"> </w:t>
      </w:r>
      <w:r>
        <w:t>dielo resp.</w:t>
      </w:r>
      <w:r>
        <w:rPr>
          <w:spacing w:val="-56"/>
        </w:rPr>
        <w:t xml:space="preserve"> </w:t>
      </w:r>
      <w:r>
        <w:t>nad rámec zákona, z TKP a ZTKP. Minimálny počet skúšok je daný príslušnou technickou</w:t>
      </w:r>
      <w:r>
        <w:rPr>
          <w:spacing w:val="1"/>
        </w:rPr>
        <w:t xml:space="preserve"> </w:t>
      </w:r>
      <w:r>
        <w:t>špecifikáciou alebo špecificky ustanovený v TKP či ZTKP a nadväzne v predloženom pláne</w:t>
      </w:r>
      <w:r>
        <w:rPr>
          <w:spacing w:val="1"/>
        </w:rPr>
        <w:t xml:space="preserve"> </w:t>
      </w:r>
      <w:r>
        <w:t>kontroly</w:t>
      </w:r>
      <w:r>
        <w:rPr>
          <w:spacing w:val="11"/>
        </w:rPr>
        <w:t xml:space="preserve"> </w:t>
      </w:r>
      <w:r>
        <w:t>kvality</w:t>
      </w:r>
      <w:r>
        <w:rPr>
          <w:spacing w:val="15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skúšok.</w:t>
      </w:r>
    </w:p>
    <w:p w:rsidR="007127CB" w:rsidRDefault="007127CB" w:rsidP="00A7783C">
      <w:pPr>
        <w:pStyle w:val="Odsekzoznamu"/>
        <w:widowControl w:val="0"/>
        <w:numPr>
          <w:ilvl w:val="0"/>
          <w:numId w:val="34"/>
        </w:numPr>
        <w:tabs>
          <w:tab w:val="left" w:pos="899"/>
        </w:tabs>
        <w:autoSpaceDE w:val="0"/>
        <w:autoSpaceDN w:val="0"/>
        <w:spacing w:before="127" w:after="0"/>
        <w:contextualSpacing w:val="0"/>
      </w:pPr>
      <w:r>
        <w:t>Osvedčovacie</w:t>
      </w:r>
      <w:r>
        <w:rPr>
          <w:spacing w:val="56"/>
        </w:rPr>
        <w:t xml:space="preserve"> </w:t>
      </w:r>
      <w:r>
        <w:t>skúšky</w:t>
      </w:r>
    </w:p>
    <w:p w:rsidR="007127CB" w:rsidRDefault="007127CB" w:rsidP="00A470AD">
      <w:r>
        <w:t>Tento</w:t>
      </w:r>
      <w:r>
        <w:rPr>
          <w:spacing w:val="1"/>
        </w:rPr>
        <w:t xml:space="preserve"> </w:t>
      </w:r>
      <w:r>
        <w:t>druh</w:t>
      </w:r>
      <w:r>
        <w:rPr>
          <w:spacing w:val="1"/>
        </w:rPr>
        <w:t xml:space="preserve"> </w:t>
      </w:r>
      <w:r>
        <w:t>skúšok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uplatní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prípade</w:t>
      </w:r>
      <w:r>
        <w:rPr>
          <w:spacing w:val="1"/>
        </w:rPr>
        <w:t xml:space="preserve"> </w:t>
      </w:r>
      <w:r>
        <w:t>stavebného</w:t>
      </w:r>
      <w:r>
        <w:rPr>
          <w:spacing w:val="58"/>
        </w:rPr>
        <w:t xml:space="preserve"> </w:t>
      </w:r>
      <w:r>
        <w:t>výrobku,</w:t>
      </w:r>
      <w:r>
        <w:rPr>
          <w:spacing w:val="58"/>
        </w:rPr>
        <w:t xml:space="preserve"> </w:t>
      </w:r>
      <w:r>
        <w:t>pre</w:t>
      </w:r>
      <w:r>
        <w:rPr>
          <w:spacing w:val="59"/>
        </w:rPr>
        <w:t xml:space="preserve"> </w:t>
      </w:r>
      <w:r>
        <w:t>ktorý</w:t>
      </w:r>
      <w:r>
        <w:rPr>
          <w:spacing w:val="58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technickom</w:t>
      </w:r>
      <w:r>
        <w:rPr>
          <w:spacing w:val="1"/>
        </w:rPr>
        <w:t xml:space="preserve"> </w:t>
      </w:r>
      <w:r>
        <w:t>osvedčení</w:t>
      </w:r>
      <w:r>
        <w:rPr>
          <w:spacing w:val="22"/>
        </w:rPr>
        <w:t xml:space="preserve"> </w:t>
      </w:r>
      <w:r>
        <w:t>podľa</w:t>
      </w:r>
      <w:r>
        <w:rPr>
          <w:spacing w:val="23"/>
        </w:rPr>
        <w:t xml:space="preserve"> </w:t>
      </w:r>
      <w:r>
        <w:t>zákona</w:t>
      </w:r>
      <w:r>
        <w:rPr>
          <w:spacing w:val="23"/>
        </w:rPr>
        <w:t xml:space="preserve"> </w:t>
      </w:r>
      <w:r>
        <w:t>č.</w:t>
      </w:r>
      <w:r>
        <w:rPr>
          <w:spacing w:val="22"/>
        </w:rPr>
        <w:t xml:space="preserve"> </w:t>
      </w:r>
      <w:r>
        <w:t>133/2013</w:t>
      </w:r>
      <w:r>
        <w:rPr>
          <w:spacing w:val="24"/>
        </w:rPr>
        <w:t xml:space="preserve"> </w:t>
      </w:r>
      <w:r>
        <w:t>Z.z.</w:t>
      </w:r>
      <w:r>
        <w:rPr>
          <w:spacing w:val="22"/>
        </w:rPr>
        <w:t xml:space="preserve"> </w:t>
      </w:r>
      <w:r>
        <w:t>sú</w:t>
      </w:r>
      <w:r>
        <w:rPr>
          <w:spacing w:val="20"/>
        </w:rPr>
        <w:t xml:space="preserve"> </w:t>
      </w:r>
      <w:r>
        <w:t>takéto</w:t>
      </w:r>
      <w:r>
        <w:rPr>
          <w:spacing w:val="23"/>
        </w:rPr>
        <w:t xml:space="preserve"> </w:t>
      </w:r>
      <w:r>
        <w:t>skúšky</w:t>
      </w:r>
      <w:r>
        <w:rPr>
          <w:spacing w:val="21"/>
        </w:rPr>
        <w:t xml:space="preserve"> </w:t>
      </w:r>
      <w:r>
        <w:t>vyžadované.</w:t>
      </w:r>
    </w:p>
    <w:p w:rsidR="007127CB" w:rsidRDefault="007127CB" w:rsidP="00A7783C">
      <w:pPr>
        <w:pStyle w:val="Odsekzoznamu"/>
        <w:widowControl w:val="0"/>
        <w:numPr>
          <w:ilvl w:val="0"/>
          <w:numId w:val="34"/>
        </w:numPr>
        <w:tabs>
          <w:tab w:val="left" w:pos="899"/>
        </w:tabs>
        <w:autoSpaceDE w:val="0"/>
        <w:autoSpaceDN w:val="0"/>
        <w:spacing w:before="119" w:after="0"/>
        <w:contextualSpacing w:val="0"/>
      </w:pPr>
      <w:r>
        <w:t>Preberacie</w:t>
      </w:r>
      <w:r>
        <w:rPr>
          <w:spacing w:val="54"/>
        </w:rPr>
        <w:t xml:space="preserve"> </w:t>
      </w:r>
      <w:r>
        <w:t>skúšky</w:t>
      </w:r>
    </w:p>
    <w:p w:rsidR="007127CB" w:rsidRDefault="007127CB" w:rsidP="00A470AD">
      <w:r>
        <w:t>Pojmy</w:t>
      </w:r>
      <w:r>
        <w:rPr>
          <w:spacing w:val="1"/>
        </w:rPr>
        <w:t xml:space="preserve"> </w:t>
      </w:r>
      <w:r>
        <w:t>preberacie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rozhodcovské</w:t>
      </w:r>
      <w:r>
        <w:rPr>
          <w:spacing w:val="1"/>
        </w:rPr>
        <w:t xml:space="preserve"> </w:t>
      </w:r>
      <w:r>
        <w:t>skúšky</w:t>
      </w:r>
      <w:r>
        <w:rPr>
          <w:spacing w:val="1"/>
        </w:rPr>
        <w:t xml:space="preserve"> </w:t>
      </w:r>
      <w:r>
        <w:t>uvádzané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nasledujúcich</w:t>
      </w:r>
      <w:r>
        <w:rPr>
          <w:spacing w:val="1"/>
        </w:rPr>
        <w:t xml:space="preserve"> </w:t>
      </w:r>
      <w:r>
        <w:t>odsekoch</w:t>
      </w:r>
      <w:r>
        <w:rPr>
          <w:spacing w:val="1"/>
        </w:rPr>
        <w:t xml:space="preserve"> </w:t>
      </w:r>
      <w:r>
        <w:t>zákon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stavebných</w:t>
      </w:r>
      <w:r>
        <w:rPr>
          <w:spacing w:val="1"/>
        </w:rPr>
        <w:t xml:space="preserve"> </w:t>
      </w:r>
      <w:r>
        <w:t>výrobkoch</w:t>
      </w:r>
      <w:r>
        <w:rPr>
          <w:spacing w:val="1"/>
        </w:rPr>
        <w:t xml:space="preserve"> </w:t>
      </w:r>
      <w:r>
        <w:t>nepozná,</w:t>
      </w:r>
      <w:r>
        <w:rPr>
          <w:spacing w:val="1"/>
        </w:rPr>
        <w:t xml:space="preserve"> </w:t>
      </w:r>
      <w:r>
        <w:t>uplatnia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špecifickom</w:t>
      </w:r>
      <w:r>
        <w:rPr>
          <w:spacing w:val="1"/>
        </w:rPr>
        <w:t xml:space="preserve"> </w:t>
      </w:r>
      <w:r>
        <w:t>prípade,</w:t>
      </w:r>
      <w:r>
        <w:rPr>
          <w:spacing w:val="1"/>
        </w:rPr>
        <w:t xml:space="preserve"> </w:t>
      </w:r>
      <w:r>
        <w:t>ak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príslušné</w:t>
      </w:r>
      <w:r>
        <w:rPr>
          <w:spacing w:val="1"/>
        </w:rPr>
        <w:t xml:space="preserve"> </w:t>
      </w:r>
      <w:r>
        <w:t>ustanovenia</w:t>
      </w:r>
      <w:r>
        <w:rPr>
          <w:spacing w:val="23"/>
        </w:rPr>
        <w:t xml:space="preserve"> </w:t>
      </w:r>
      <w:r>
        <w:t>v</w:t>
      </w:r>
      <w:r>
        <w:rPr>
          <w:spacing w:val="18"/>
        </w:rPr>
        <w:t xml:space="preserve"> </w:t>
      </w:r>
      <w:r>
        <w:t>jednotlivých</w:t>
      </w:r>
      <w:r>
        <w:rPr>
          <w:spacing w:val="20"/>
        </w:rPr>
        <w:t xml:space="preserve"> </w:t>
      </w:r>
      <w:r>
        <w:t>kapitolách</w:t>
      </w:r>
      <w:r>
        <w:rPr>
          <w:spacing w:val="20"/>
        </w:rPr>
        <w:t xml:space="preserve"> </w:t>
      </w:r>
      <w:r>
        <w:t>týchto</w:t>
      </w:r>
      <w:r>
        <w:rPr>
          <w:spacing w:val="20"/>
        </w:rPr>
        <w:t xml:space="preserve"> </w:t>
      </w:r>
      <w:r>
        <w:t>TKP</w:t>
      </w:r>
      <w:r>
        <w:rPr>
          <w:spacing w:val="23"/>
        </w:rPr>
        <w:t xml:space="preserve"> </w:t>
      </w:r>
      <w:r>
        <w:t>alebo</w:t>
      </w:r>
      <w:r>
        <w:rPr>
          <w:spacing w:val="23"/>
        </w:rPr>
        <w:t xml:space="preserve"> </w:t>
      </w:r>
      <w:r>
        <w:t>ZTKP</w:t>
      </w:r>
      <w:r>
        <w:rPr>
          <w:spacing w:val="22"/>
        </w:rPr>
        <w:t xml:space="preserve"> </w:t>
      </w:r>
      <w:r>
        <w:t>vyžadujú.</w:t>
      </w:r>
    </w:p>
    <w:p w:rsidR="007127CB" w:rsidRDefault="007127CB" w:rsidP="00A470AD">
      <w:r>
        <w:t>Tento</w:t>
      </w:r>
      <w:r>
        <w:rPr>
          <w:spacing w:val="1"/>
        </w:rPr>
        <w:t xml:space="preserve"> </w:t>
      </w:r>
      <w:r>
        <w:t>druh</w:t>
      </w:r>
      <w:r>
        <w:rPr>
          <w:spacing w:val="1"/>
        </w:rPr>
        <w:t xml:space="preserve"> </w:t>
      </w:r>
      <w:r>
        <w:t>skúšok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však</w:t>
      </w:r>
      <w:r>
        <w:rPr>
          <w:spacing w:val="1"/>
        </w:rPr>
        <w:t xml:space="preserve"> </w:t>
      </w:r>
      <w:r>
        <w:t>uvedený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popise</w:t>
      </w:r>
      <w:r>
        <w:rPr>
          <w:spacing w:val="1"/>
        </w:rPr>
        <w:t xml:space="preserve"> </w:t>
      </w:r>
      <w:r>
        <w:t>prác</w:t>
      </w:r>
      <w:r>
        <w:rPr>
          <w:spacing w:val="1"/>
        </w:rPr>
        <w:t xml:space="preserve"> </w:t>
      </w:r>
      <w:r>
        <w:t>stavby,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iné</w:t>
      </w:r>
      <w:r>
        <w:rPr>
          <w:spacing w:val="1"/>
        </w:rPr>
        <w:t xml:space="preserve"> </w:t>
      </w:r>
      <w:r>
        <w:t>skúšky</w:t>
      </w:r>
      <w:r>
        <w:rPr>
          <w:spacing w:val="1"/>
        </w:rPr>
        <w:t xml:space="preserve"> </w:t>
      </w:r>
      <w:r>
        <w:t>odsúhlasené</w:t>
      </w:r>
      <w:r>
        <w:rPr>
          <w:spacing w:val="1"/>
        </w:rPr>
        <w:t xml:space="preserve"> </w:t>
      </w:r>
      <w:r>
        <w:t>stavebným</w:t>
      </w:r>
      <w:r>
        <w:rPr>
          <w:spacing w:val="1"/>
        </w:rPr>
        <w:t xml:space="preserve"> </w:t>
      </w:r>
      <w:r>
        <w:t>dozorom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zhotoviteľom</w:t>
      </w:r>
      <w:r>
        <w:rPr>
          <w:spacing w:val="1"/>
        </w:rPr>
        <w:t xml:space="preserve"> </w:t>
      </w:r>
      <w:r>
        <w:t>pred</w:t>
      </w:r>
      <w:r>
        <w:rPr>
          <w:spacing w:val="1"/>
        </w:rPr>
        <w:t xml:space="preserve"> </w:t>
      </w:r>
      <w:r>
        <w:t>prebratím</w:t>
      </w:r>
      <w:r>
        <w:rPr>
          <w:spacing w:val="1"/>
        </w:rPr>
        <w:t xml:space="preserve"> </w:t>
      </w:r>
      <w:r>
        <w:t>stavby,</w:t>
      </w:r>
      <w:r>
        <w:rPr>
          <w:spacing w:val="1"/>
        </w:rPr>
        <w:t xml:space="preserve"> </w:t>
      </w:r>
      <w:r>
        <w:t>objektu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jeho</w:t>
      </w:r>
      <w:r>
        <w:rPr>
          <w:spacing w:val="1"/>
        </w:rPr>
        <w:t xml:space="preserve"> </w:t>
      </w:r>
      <w:r>
        <w:t>časti,</w:t>
      </w:r>
      <w:r>
        <w:rPr>
          <w:spacing w:val="1"/>
        </w:rPr>
        <w:t xml:space="preserve"> </w:t>
      </w:r>
      <w:r>
        <w:t>objednávateľom</w:t>
      </w:r>
      <w:r>
        <w:rPr>
          <w:spacing w:val="27"/>
        </w:rPr>
        <w:t xml:space="preserve"> </w:t>
      </w:r>
      <w:r>
        <w:t>v</w:t>
      </w:r>
      <w:r>
        <w:rPr>
          <w:spacing w:val="21"/>
        </w:rPr>
        <w:t xml:space="preserve"> </w:t>
      </w:r>
      <w:r>
        <w:t>súlade</w:t>
      </w:r>
      <w:r>
        <w:rPr>
          <w:spacing w:val="23"/>
        </w:rPr>
        <w:t xml:space="preserve"> </w:t>
      </w:r>
      <w:r>
        <w:t>s</w:t>
      </w:r>
      <w:r>
        <w:rPr>
          <w:spacing w:val="26"/>
        </w:rPr>
        <w:t xml:space="preserve"> </w:t>
      </w:r>
      <w:r>
        <w:t>plánom</w:t>
      </w:r>
      <w:r>
        <w:rPr>
          <w:spacing w:val="24"/>
        </w:rPr>
        <w:t xml:space="preserve"> </w:t>
      </w:r>
      <w:r>
        <w:t>kontroly</w:t>
      </w:r>
      <w:r>
        <w:rPr>
          <w:spacing w:val="21"/>
        </w:rPr>
        <w:t xml:space="preserve"> </w:t>
      </w:r>
      <w:r>
        <w:t>kvality</w:t>
      </w:r>
      <w:r>
        <w:rPr>
          <w:spacing w:val="24"/>
        </w:rPr>
        <w:t xml:space="preserve"> </w:t>
      </w:r>
      <w:r>
        <w:t>a</w:t>
      </w:r>
      <w:r>
        <w:rPr>
          <w:spacing w:val="23"/>
        </w:rPr>
        <w:t xml:space="preserve"> </w:t>
      </w:r>
      <w:r>
        <w:t>skúšania</w:t>
      </w:r>
      <w:r>
        <w:rPr>
          <w:spacing w:val="23"/>
        </w:rPr>
        <w:t xml:space="preserve"> </w:t>
      </w:r>
      <w:r>
        <w:t>pre</w:t>
      </w:r>
      <w:r>
        <w:rPr>
          <w:spacing w:val="23"/>
        </w:rPr>
        <w:t xml:space="preserve"> </w:t>
      </w:r>
      <w:r>
        <w:t>danú</w:t>
      </w:r>
      <w:r>
        <w:rPr>
          <w:spacing w:val="27"/>
        </w:rPr>
        <w:t xml:space="preserve"> </w:t>
      </w:r>
      <w:r>
        <w:t>stavbu.</w:t>
      </w:r>
    </w:p>
    <w:p w:rsidR="007127CB" w:rsidRDefault="007127CB" w:rsidP="007127CB">
      <w:pPr>
        <w:pStyle w:val="Zkladntext"/>
        <w:rPr>
          <w:sz w:val="20"/>
        </w:rPr>
      </w:pPr>
    </w:p>
    <w:p w:rsidR="007127CB" w:rsidRDefault="007127CB" w:rsidP="007127CB">
      <w:pPr>
        <w:pStyle w:val="Zkladntext"/>
        <w:spacing w:before="3"/>
        <w:rPr>
          <w:sz w:val="25"/>
        </w:rPr>
      </w:pPr>
      <w:r>
        <w:rPr>
          <w:noProof/>
          <w:lang w:eastAsia="sk-SK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474E8510" wp14:editId="13773F98">
                <wp:simplePos x="0" y="0"/>
                <wp:positionH relativeFrom="page">
                  <wp:posOffset>900430</wp:posOffset>
                </wp:positionH>
                <wp:positionV relativeFrom="paragraph">
                  <wp:posOffset>207010</wp:posOffset>
                </wp:positionV>
                <wp:extent cx="1828800" cy="7620"/>
                <wp:effectExtent l="0" t="0" r="4445" b="0"/>
                <wp:wrapTopAndBottom/>
                <wp:docPr id="1055144295" name="Obdĺžni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88C9D6" id="Obdĺžnik 2" o:spid="_x0000_s1026" style="position:absolute;margin-left:70.9pt;margin-top:16.3pt;width:2in;height:.6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" fillcolor="black" stroked="f">
                <w10:wrap type="topAndBottom" anchorx="page"/>
              </v:rect>
            </w:pict>
          </mc:Fallback>
        </mc:AlternateContent>
      </w:r>
    </w:p>
    <w:p w:rsidR="007127CB" w:rsidRDefault="007127CB" w:rsidP="007127CB">
      <w:pPr>
        <w:spacing w:before="73"/>
        <w:ind w:left="178"/>
        <w:rPr>
          <w:i/>
          <w:sz w:val="16"/>
        </w:rPr>
      </w:pPr>
      <w:r>
        <w:rPr>
          <w:sz w:val="16"/>
          <w:vertAlign w:val="superscript"/>
        </w:rPr>
        <w:t>4</w:t>
      </w:r>
      <w:r>
        <w:rPr>
          <w:spacing w:val="33"/>
          <w:sz w:val="16"/>
        </w:rPr>
        <w:t xml:space="preserve"> </w:t>
      </w:r>
      <w:r>
        <w:rPr>
          <w:b/>
          <w:i/>
          <w:sz w:val="16"/>
        </w:rPr>
        <w:t>VARIANT“</w:t>
      </w:r>
      <w:r>
        <w:rPr>
          <w:b/>
          <w:i/>
          <w:spacing w:val="42"/>
          <w:sz w:val="16"/>
        </w:rPr>
        <w:t xml:space="preserve"> </w:t>
      </w:r>
      <w:r>
        <w:rPr>
          <w:i/>
          <w:sz w:val="16"/>
        </w:rPr>
        <w:t>odchýlna</w:t>
      </w:r>
      <w:r>
        <w:rPr>
          <w:i/>
          <w:spacing w:val="39"/>
          <w:sz w:val="16"/>
        </w:rPr>
        <w:t xml:space="preserve"> </w:t>
      </w:r>
      <w:r>
        <w:rPr>
          <w:i/>
          <w:sz w:val="16"/>
        </w:rPr>
        <w:t>podoba,</w:t>
      </w:r>
      <w:r>
        <w:rPr>
          <w:i/>
          <w:spacing w:val="46"/>
          <w:sz w:val="16"/>
        </w:rPr>
        <w:t xml:space="preserve"> </w:t>
      </w:r>
      <w:r>
        <w:rPr>
          <w:i/>
          <w:sz w:val="16"/>
        </w:rPr>
        <w:t>obmena“</w:t>
      </w:r>
    </w:p>
    <w:p w:rsidR="007127CB" w:rsidRDefault="007127CB" w:rsidP="007127CB">
      <w:pPr>
        <w:spacing w:before="120"/>
        <w:ind w:left="178"/>
        <w:rPr>
          <w:i/>
          <w:sz w:val="16"/>
        </w:rPr>
      </w:pPr>
      <w:r>
        <w:rPr>
          <w:sz w:val="16"/>
          <w:vertAlign w:val="superscript"/>
        </w:rPr>
        <w:t>5</w:t>
      </w:r>
      <w:r>
        <w:rPr>
          <w:spacing w:val="29"/>
          <w:sz w:val="16"/>
        </w:rPr>
        <w:t xml:space="preserve"> </w:t>
      </w:r>
      <w:r>
        <w:rPr>
          <w:b/>
          <w:i/>
          <w:sz w:val="16"/>
        </w:rPr>
        <w:t>TYP“</w:t>
      </w:r>
      <w:r>
        <w:rPr>
          <w:b/>
          <w:i/>
          <w:spacing w:val="38"/>
          <w:sz w:val="16"/>
        </w:rPr>
        <w:t xml:space="preserve"> </w:t>
      </w:r>
      <w:r>
        <w:rPr>
          <w:i/>
          <w:sz w:val="16"/>
        </w:rPr>
        <w:t>výrobok</w:t>
      </w:r>
      <w:r>
        <w:rPr>
          <w:i/>
          <w:spacing w:val="40"/>
          <w:sz w:val="16"/>
        </w:rPr>
        <w:t xml:space="preserve"> </w:t>
      </w:r>
      <w:r>
        <w:rPr>
          <w:i/>
          <w:sz w:val="16"/>
        </w:rPr>
        <w:t>ako</w:t>
      </w:r>
      <w:r>
        <w:rPr>
          <w:i/>
          <w:spacing w:val="38"/>
          <w:sz w:val="16"/>
        </w:rPr>
        <w:t xml:space="preserve"> </w:t>
      </w:r>
      <w:r>
        <w:rPr>
          <w:i/>
          <w:sz w:val="16"/>
        </w:rPr>
        <w:t>predstaviteľ</w:t>
      </w:r>
      <w:r>
        <w:rPr>
          <w:i/>
          <w:spacing w:val="37"/>
          <w:sz w:val="16"/>
        </w:rPr>
        <w:t xml:space="preserve"> </w:t>
      </w:r>
      <w:r>
        <w:rPr>
          <w:i/>
          <w:sz w:val="16"/>
        </w:rPr>
        <w:t>celej</w:t>
      </w:r>
      <w:r>
        <w:rPr>
          <w:i/>
          <w:spacing w:val="36"/>
          <w:sz w:val="16"/>
        </w:rPr>
        <w:t xml:space="preserve"> </w:t>
      </w:r>
      <w:r>
        <w:rPr>
          <w:i/>
          <w:sz w:val="16"/>
        </w:rPr>
        <w:t>série“</w:t>
      </w:r>
    </w:p>
    <w:p w:rsidR="007127CB" w:rsidRDefault="007127CB" w:rsidP="007127CB">
      <w:pPr>
        <w:rPr>
          <w:sz w:val="16"/>
        </w:rPr>
        <w:sectPr w:rsidR="007127CB" w:rsidSect="007127CB">
          <w:pgSz w:w="11900" w:h="16840"/>
          <w:pgMar w:top="960" w:right="1020" w:bottom="920" w:left="1240" w:header="571" w:footer="734" w:gutter="0"/>
          <w:cols w:space="708"/>
        </w:sectPr>
      </w:pPr>
    </w:p>
    <w:p w:rsidR="007127CB" w:rsidRDefault="007127CB" w:rsidP="007127CB">
      <w:pPr>
        <w:pStyle w:val="Zkladntext"/>
        <w:rPr>
          <w:i/>
          <w:sz w:val="15"/>
        </w:rPr>
      </w:pPr>
    </w:p>
    <w:p w:rsidR="007127CB" w:rsidRDefault="007127CB" w:rsidP="00A470AD">
      <w:r>
        <w:t>Preberacími</w:t>
      </w:r>
      <w:r>
        <w:rPr>
          <w:spacing w:val="1"/>
        </w:rPr>
        <w:t xml:space="preserve"> </w:t>
      </w:r>
      <w:r>
        <w:t>skúškami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preveruje</w:t>
      </w:r>
      <w:r>
        <w:rPr>
          <w:spacing w:val="1"/>
        </w:rPr>
        <w:t xml:space="preserve"> </w:t>
      </w:r>
      <w:r>
        <w:t>aj</w:t>
      </w:r>
      <w:r>
        <w:rPr>
          <w:spacing w:val="1"/>
        </w:rPr>
        <w:t xml:space="preserve"> </w:t>
      </w:r>
      <w:r>
        <w:t>kvalita</w:t>
      </w:r>
      <w:r>
        <w:rPr>
          <w:spacing w:val="1"/>
        </w:rPr>
        <w:t xml:space="preserve"> </w:t>
      </w:r>
      <w:r>
        <w:t>hotových</w:t>
      </w:r>
      <w:r>
        <w:rPr>
          <w:spacing w:val="1"/>
        </w:rPr>
        <w:t xml:space="preserve"> </w:t>
      </w:r>
      <w:r>
        <w:t>konštrukcií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ucelených</w:t>
      </w:r>
      <w:r>
        <w:rPr>
          <w:spacing w:val="1"/>
        </w:rPr>
        <w:t xml:space="preserve"> </w:t>
      </w:r>
      <w:r>
        <w:t>častí</w:t>
      </w:r>
      <w:r>
        <w:rPr>
          <w:spacing w:val="1"/>
        </w:rPr>
        <w:t xml:space="preserve"> </w:t>
      </w:r>
      <w:r>
        <w:t>vykonaných</w:t>
      </w:r>
      <w:r>
        <w:rPr>
          <w:spacing w:val="1"/>
        </w:rPr>
        <w:t xml:space="preserve"> </w:t>
      </w:r>
      <w:r>
        <w:t>prác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ďalej</w:t>
      </w:r>
      <w:r>
        <w:rPr>
          <w:spacing w:val="1"/>
        </w:rPr>
        <w:t xml:space="preserve"> </w:t>
      </w:r>
      <w:r>
        <w:t>podkladom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vykonanie</w:t>
      </w:r>
      <w:r>
        <w:rPr>
          <w:spacing w:val="1"/>
        </w:rPr>
        <w:t xml:space="preserve"> </w:t>
      </w:r>
      <w:r>
        <w:t>preberania</w:t>
      </w:r>
      <w:r>
        <w:rPr>
          <w:spacing w:val="58"/>
        </w:rPr>
        <w:t xml:space="preserve"> </w:t>
      </w:r>
      <w:r>
        <w:t>úseku,</w:t>
      </w:r>
      <w:r>
        <w:rPr>
          <w:spacing w:val="58"/>
        </w:rPr>
        <w:t xml:space="preserve"> </w:t>
      </w:r>
      <w:r>
        <w:t>objektu</w:t>
      </w:r>
      <w:r>
        <w:rPr>
          <w:spacing w:val="59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všetkých</w:t>
      </w:r>
      <w:r>
        <w:rPr>
          <w:spacing w:val="1"/>
        </w:rPr>
        <w:t xml:space="preserve"> </w:t>
      </w:r>
      <w:r>
        <w:t>dokončených</w:t>
      </w:r>
      <w:r>
        <w:rPr>
          <w:spacing w:val="1"/>
        </w:rPr>
        <w:t xml:space="preserve"> </w:t>
      </w:r>
      <w:r>
        <w:t>prác,</w:t>
      </w:r>
      <w:r>
        <w:rPr>
          <w:spacing w:val="1"/>
        </w:rPr>
        <w:t xml:space="preserve"> </w:t>
      </w:r>
      <w:r>
        <w:t>predpísaných</w:t>
      </w:r>
      <w:r>
        <w:rPr>
          <w:spacing w:val="59"/>
        </w:rPr>
        <w:t xml:space="preserve"> </w:t>
      </w:r>
      <w:r>
        <w:t>zmluvou</w:t>
      </w:r>
      <w:r>
        <w:rPr>
          <w:spacing w:val="59"/>
        </w:rPr>
        <w:t xml:space="preserve"> </w:t>
      </w:r>
      <w:r>
        <w:t>o</w:t>
      </w:r>
      <w:r>
        <w:rPr>
          <w:spacing w:val="59"/>
        </w:rPr>
        <w:t xml:space="preserve"> </w:t>
      </w:r>
      <w:r>
        <w:t>dielo.</w:t>
      </w:r>
      <w:r>
        <w:rPr>
          <w:spacing w:val="59"/>
        </w:rPr>
        <w:t xml:space="preserve"> </w:t>
      </w:r>
      <w:r>
        <w:t>Sem</w:t>
      </w:r>
      <w:r>
        <w:rPr>
          <w:spacing w:val="59"/>
        </w:rPr>
        <w:t xml:space="preserve"> </w:t>
      </w:r>
      <w:r>
        <w:t>patria</w:t>
      </w:r>
      <w:r>
        <w:rPr>
          <w:spacing w:val="59"/>
        </w:rPr>
        <w:t xml:space="preserve"> </w:t>
      </w:r>
      <w:r>
        <w:t>napríklad</w:t>
      </w:r>
      <w:r>
        <w:rPr>
          <w:spacing w:val="1"/>
        </w:rPr>
        <w:t xml:space="preserve"> </w:t>
      </w:r>
      <w:r>
        <w:t>zaťažovanie</w:t>
      </w:r>
      <w:r>
        <w:rPr>
          <w:spacing w:val="1"/>
        </w:rPr>
        <w:t xml:space="preserve"> </w:t>
      </w:r>
      <w:r>
        <w:t>skúšky,</w:t>
      </w:r>
      <w:r>
        <w:rPr>
          <w:spacing w:val="1"/>
        </w:rPr>
        <w:t xml:space="preserve"> </w:t>
      </w:r>
      <w:r>
        <w:t>skúšky</w:t>
      </w:r>
      <w:r>
        <w:rPr>
          <w:spacing w:val="1"/>
        </w:rPr>
        <w:t xml:space="preserve"> </w:t>
      </w:r>
      <w:r>
        <w:t>krytu</w:t>
      </w:r>
      <w:r>
        <w:rPr>
          <w:spacing w:val="1"/>
        </w:rPr>
        <w:t xml:space="preserve"> </w:t>
      </w:r>
      <w:r>
        <w:t>vozoviek,</w:t>
      </w:r>
      <w:r>
        <w:rPr>
          <w:spacing w:val="1"/>
        </w:rPr>
        <w:t xml:space="preserve"> </w:t>
      </w:r>
      <w:r>
        <w:t>tlakové</w:t>
      </w:r>
      <w:r>
        <w:rPr>
          <w:spacing w:val="1"/>
        </w:rPr>
        <w:t xml:space="preserve"> </w:t>
      </w:r>
      <w:r>
        <w:t>skúšky</w:t>
      </w:r>
      <w:r>
        <w:rPr>
          <w:spacing w:val="1"/>
        </w:rPr>
        <w:t xml:space="preserve"> </w:t>
      </w:r>
      <w:r>
        <w:t>plynovodného</w:t>
      </w:r>
      <w:r>
        <w:rPr>
          <w:spacing w:val="1"/>
        </w:rPr>
        <w:t xml:space="preserve"> </w:t>
      </w:r>
      <w:r>
        <w:t>potrubia,</w:t>
      </w:r>
      <w:r>
        <w:rPr>
          <w:spacing w:val="1"/>
        </w:rPr>
        <w:t xml:space="preserve"> </w:t>
      </w:r>
      <w:r>
        <w:t>vodovodného</w:t>
      </w:r>
      <w:r>
        <w:rPr>
          <w:spacing w:val="1"/>
        </w:rPr>
        <w:t xml:space="preserve"> </w:t>
      </w:r>
      <w:r>
        <w:t>potrubia,</w:t>
      </w:r>
      <w:r>
        <w:rPr>
          <w:spacing w:val="1"/>
        </w:rPr>
        <w:t xml:space="preserve"> </w:t>
      </w:r>
      <w:r>
        <w:t>skúšky</w:t>
      </w:r>
      <w:r>
        <w:rPr>
          <w:spacing w:val="1"/>
        </w:rPr>
        <w:t xml:space="preserve"> </w:t>
      </w:r>
      <w:r>
        <w:t>tesnosti</w:t>
      </w:r>
      <w:r>
        <w:rPr>
          <w:spacing w:val="1"/>
        </w:rPr>
        <w:t xml:space="preserve"> </w:t>
      </w:r>
      <w:r>
        <w:t>nádrží,</w:t>
      </w:r>
      <w:r>
        <w:rPr>
          <w:spacing w:val="1"/>
        </w:rPr>
        <w:t xml:space="preserve"> </w:t>
      </w:r>
      <w:r>
        <w:t>odborné</w:t>
      </w:r>
      <w:r>
        <w:rPr>
          <w:spacing w:val="1"/>
        </w:rPr>
        <w:t xml:space="preserve"> </w:t>
      </w:r>
      <w:r>
        <w:t>prehliadky</w:t>
      </w:r>
      <w:r>
        <w:rPr>
          <w:spacing w:val="58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skúšky</w:t>
      </w:r>
      <w:r>
        <w:rPr>
          <w:spacing w:val="59"/>
        </w:rPr>
        <w:t xml:space="preserve"> </w:t>
      </w:r>
      <w:r>
        <w:t>elektrických</w:t>
      </w:r>
      <w:r>
        <w:rPr>
          <w:spacing w:val="1"/>
        </w:rPr>
        <w:t xml:space="preserve"> </w:t>
      </w:r>
      <w:r>
        <w:t>vedení</w:t>
      </w:r>
      <w:r>
        <w:rPr>
          <w:spacing w:val="15"/>
        </w:rPr>
        <w:t xml:space="preserve"> </w:t>
      </w:r>
      <w:r>
        <w:t>a</w:t>
      </w:r>
      <w:r>
        <w:rPr>
          <w:spacing w:val="13"/>
        </w:rPr>
        <w:t xml:space="preserve"> </w:t>
      </w:r>
      <w:r>
        <w:t>pod.</w:t>
      </w:r>
    </w:p>
    <w:p w:rsidR="007127CB" w:rsidRDefault="007127CB" w:rsidP="00A470AD">
      <w:r>
        <w:t>Náklady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skúšky,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menovite</w:t>
      </w:r>
      <w:r>
        <w:rPr>
          <w:spacing w:val="1"/>
        </w:rPr>
        <w:t xml:space="preserve"> </w:t>
      </w:r>
      <w:r>
        <w:t>vyžadované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jednotlivých</w:t>
      </w:r>
      <w:r>
        <w:rPr>
          <w:spacing w:val="1"/>
        </w:rPr>
        <w:t xml:space="preserve"> </w:t>
      </w:r>
      <w:r>
        <w:t>častiach</w:t>
      </w:r>
      <w:r>
        <w:rPr>
          <w:spacing w:val="1"/>
        </w:rPr>
        <w:t xml:space="preserve"> </w:t>
      </w:r>
      <w:r>
        <w:t>TKP</w:t>
      </w:r>
      <w:r>
        <w:rPr>
          <w:spacing w:val="1"/>
        </w:rPr>
        <w:t xml:space="preserve"> </w:t>
      </w:r>
      <w:r>
        <w:t>zahrňuje</w:t>
      </w:r>
      <w:r>
        <w:rPr>
          <w:spacing w:val="1"/>
        </w:rPr>
        <w:t xml:space="preserve"> </w:t>
      </w:r>
      <w:r>
        <w:t>zhotoviteľ</w:t>
      </w:r>
      <w:r>
        <w:rPr>
          <w:spacing w:val="15"/>
        </w:rPr>
        <w:t xml:space="preserve"> </w:t>
      </w:r>
      <w:r>
        <w:t>do</w:t>
      </w:r>
      <w:r>
        <w:rPr>
          <w:spacing w:val="15"/>
        </w:rPr>
        <w:t xml:space="preserve"> </w:t>
      </w:r>
      <w:r>
        <w:t>položkových</w:t>
      </w:r>
      <w:r>
        <w:rPr>
          <w:spacing w:val="15"/>
        </w:rPr>
        <w:t xml:space="preserve"> </w:t>
      </w:r>
      <w:r>
        <w:t>cien</w:t>
      </w:r>
      <w:r>
        <w:rPr>
          <w:spacing w:val="18"/>
        </w:rPr>
        <w:t xml:space="preserve"> </w:t>
      </w:r>
      <w:r>
        <w:t>výkazu</w:t>
      </w:r>
      <w:r>
        <w:rPr>
          <w:spacing w:val="18"/>
        </w:rPr>
        <w:t xml:space="preserve"> </w:t>
      </w:r>
      <w:r>
        <w:t>prác.</w:t>
      </w:r>
    </w:p>
    <w:p w:rsidR="007127CB" w:rsidRDefault="007127CB" w:rsidP="00A470AD">
      <w:r>
        <w:t>Preberacie</w:t>
      </w:r>
      <w:r>
        <w:rPr>
          <w:spacing w:val="1"/>
        </w:rPr>
        <w:t xml:space="preserve"> </w:t>
      </w:r>
      <w:r>
        <w:t>skúšky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rozpočtujú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samostatné</w:t>
      </w:r>
      <w:r>
        <w:rPr>
          <w:spacing w:val="1"/>
        </w:rPr>
        <w:t xml:space="preserve"> </w:t>
      </w:r>
      <w:r>
        <w:t>položky</w:t>
      </w:r>
      <w:r>
        <w:rPr>
          <w:spacing w:val="1"/>
        </w:rPr>
        <w:t xml:space="preserve"> </w:t>
      </w:r>
      <w:r>
        <w:t>vo</w:t>
      </w:r>
      <w:r>
        <w:rPr>
          <w:spacing w:val="1"/>
        </w:rPr>
        <w:t xml:space="preserve"> </w:t>
      </w:r>
      <w:r>
        <w:t>výkaze</w:t>
      </w:r>
      <w:r>
        <w:rPr>
          <w:spacing w:val="1"/>
        </w:rPr>
        <w:t xml:space="preserve"> </w:t>
      </w:r>
      <w:r>
        <w:t>prác,</w:t>
      </w:r>
      <w:r>
        <w:rPr>
          <w:spacing w:val="1"/>
        </w:rPr>
        <w:t xml:space="preserve"> </w:t>
      </w:r>
      <w:r>
        <w:t>pokiaľ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jednotlivých</w:t>
      </w:r>
      <w:r>
        <w:rPr>
          <w:spacing w:val="15"/>
        </w:rPr>
        <w:t xml:space="preserve"> </w:t>
      </w:r>
      <w:r>
        <w:t>častiach</w:t>
      </w:r>
      <w:r>
        <w:rPr>
          <w:spacing w:val="16"/>
        </w:rPr>
        <w:t xml:space="preserve"> </w:t>
      </w:r>
      <w:r>
        <w:t>TKP</w:t>
      </w:r>
      <w:r>
        <w:rPr>
          <w:spacing w:val="18"/>
        </w:rPr>
        <w:t xml:space="preserve"> </w:t>
      </w:r>
      <w:r>
        <w:t>a</w:t>
      </w:r>
      <w:r>
        <w:rPr>
          <w:spacing w:val="16"/>
        </w:rPr>
        <w:t xml:space="preserve"> </w:t>
      </w:r>
      <w:r>
        <w:t>ZTKP</w:t>
      </w:r>
      <w:r>
        <w:rPr>
          <w:spacing w:val="15"/>
        </w:rPr>
        <w:t xml:space="preserve"> </w:t>
      </w:r>
      <w:r>
        <w:t>nestanovuje</w:t>
      </w:r>
      <w:r>
        <w:rPr>
          <w:spacing w:val="19"/>
        </w:rPr>
        <w:t xml:space="preserve"> </w:t>
      </w:r>
      <w:r>
        <w:t>inak.</w:t>
      </w:r>
    </w:p>
    <w:p w:rsidR="007127CB" w:rsidRDefault="007127CB" w:rsidP="00A7783C">
      <w:pPr>
        <w:pStyle w:val="Odsekzoznamu"/>
        <w:widowControl w:val="0"/>
        <w:numPr>
          <w:ilvl w:val="0"/>
          <w:numId w:val="34"/>
        </w:numPr>
        <w:tabs>
          <w:tab w:val="left" w:pos="899"/>
        </w:tabs>
        <w:autoSpaceDE w:val="0"/>
        <w:autoSpaceDN w:val="0"/>
        <w:spacing w:before="123" w:after="0"/>
        <w:contextualSpacing w:val="0"/>
      </w:pPr>
      <w:r>
        <w:t>Skúšky</w:t>
      </w:r>
      <w:r>
        <w:rPr>
          <w:spacing w:val="55"/>
        </w:rPr>
        <w:t xml:space="preserve"> </w:t>
      </w:r>
      <w:r>
        <w:t>rozhodcovské</w:t>
      </w:r>
    </w:p>
    <w:p w:rsidR="007127CB" w:rsidRDefault="007127CB" w:rsidP="00A470AD">
      <w:r>
        <w:t>Rozhodcovské</w:t>
      </w:r>
      <w:r>
        <w:rPr>
          <w:spacing w:val="45"/>
        </w:rPr>
        <w:t xml:space="preserve"> </w:t>
      </w:r>
      <w:r>
        <w:t>skúšky</w:t>
      </w:r>
      <w:r>
        <w:rPr>
          <w:spacing w:val="39"/>
        </w:rPr>
        <w:t xml:space="preserve"> </w:t>
      </w:r>
      <w:r>
        <w:t>sa</w:t>
      </w:r>
      <w:r>
        <w:rPr>
          <w:spacing w:val="46"/>
        </w:rPr>
        <w:t xml:space="preserve"> </w:t>
      </w:r>
      <w:r>
        <w:t>vykonajú</w:t>
      </w:r>
      <w:r>
        <w:rPr>
          <w:spacing w:val="46"/>
        </w:rPr>
        <w:t xml:space="preserve"> </w:t>
      </w:r>
      <w:r>
        <w:t>v</w:t>
      </w:r>
      <w:r>
        <w:rPr>
          <w:spacing w:val="39"/>
        </w:rPr>
        <w:t xml:space="preserve"> </w:t>
      </w:r>
      <w:r>
        <w:t>prípade</w:t>
      </w:r>
      <w:r>
        <w:rPr>
          <w:spacing w:val="46"/>
        </w:rPr>
        <w:t xml:space="preserve"> </w:t>
      </w:r>
      <w:r>
        <w:t>sporov.</w:t>
      </w:r>
    </w:p>
    <w:p w:rsidR="007127CB" w:rsidRDefault="007127CB" w:rsidP="00A470AD">
      <w:r>
        <w:t>Náklady</w:t>
      </w:r>
      <w:r>
        <w:rPr>
          <w:spacing w:val="39"/>
        </w:rPr>
        <w:t xml:space="preserve"> </w:t>
      </w:r>
      <w:r>
        <w:t>na</w:t>
      </w:r>
      <w:r>
        <w:rPr>
          <w:spacing w:val="40"/>
        </w:rPr>
        <w:t xml:space="preserve"> </w:t>
      </w:r>
      <w:r>
        <w:t>rozhodcovské</w:t>
      </w:r>
      <w:r>
        <w:rPr>
          <w:spacing w:val="39"/>
        </w:rPr>
        <w:t xml:space="preserve"> </w:t>
      </w:r>
      <w:r>
        <w:t>skúšky,</w:t>
      </w:r>
      <w:r>
        <w:rPr>
          <w:spacing w:val="46"/>
        </w:rPr>
        <w:t xml:space="preserve"> </w:t>
      </w:r>
      <w:r>
        <w:t>vrátane</w:t>
      </w:r>
      <w:r>
        <w:rPr>
          <w:spacing w:val="42"/>
        </w:rPr>
        <w:t xml:space="preserve"> </w:t>
      </w:r>
      <w:r>
        <w:t>všetkých</w:t>
      </w:r>
      <w:r>
        <w:rPr>
          <w:spacing w:val="43"/>
        </w:rPr>
        <w:t xml:space="preserve"> </w:t>
      </w:r>
      <w:r>
        <w:t>vedľajších</w:t>
      </w:r>
      <w:r>
        <w:rPr>
          <w:spacing w:val="42"/>
        </w:rPr>
        <w:t xml:space="preserve"> </w:t>
      </w:r>
      <w:r>
        <w:t>výdavkov,</w:t>
      </w:r>
      <w:r>
        <w:rPr>
          <w:spacing w:val="42"/>
        </w:rPr>
        <w:t xml:space="preserve"> </w:t>
      </w:r>
      <w:r>
        <w:t>hradí</w:t>
      </w:r>
      <w:r>
        <w:rPr>
          <w:spacing w:val="34"/>
        </w:rPr>
        <w:t xml:space="preserve"> </w:t>
      </w:r>
      <w:r>
        <w:t>ten</w:t>
      </w:r>
      <w:r>
        <w:rPr>
          <w:spacing w:val="43"/>
        </w:rPr>
        <w:t xml:space="preserve"> </w:t>
      </w:r>
      <w:r>
        <w:t>zmluvný</w:t>
      </w:r>
      <w:r>
        <w:rPr>
          <w:spacing w:val="1"/>
        </w:rPr>
        <w:t xml:space="preserve"> </w:t>
      </w:r>
      <w:r>
        <w:t>partner,</w:t>
      </w:r>
      <w:r>
        <w:rPr>
          <w:spacing w:val="19"/>
        </w:rPr>
        <w:t xml:space="preserve"> </w:t>
      </w:r>
      <w:r>
        <w:t>v</w:t>
      </w:r>
      <w:r>
        <w:rPr>
          <w:spacing w:val="14"/>
        </w:rPr>
        <w:t xml:space="preserve"> </w:t>
      </w:r>
      <w:r>
        <w:t>ktorého</w:t>
      </w:r>
      <w:r>
        <w:rPr>
          <w:spacing w:val="18"/>
        </w:rPr>
        <w:t xml:space="preserve"> </w:t>
      </w:r>
      <w:r>
        <w:t>neprospech</w:t>
      </w:r>
      <w:r>
        <w:rPr>
          <w:spacing w:val="19"/>
        </w:rPr>
        <w:t xml:space="preserve"> </w:t>
      </w:r>
      <w:r>
        <w:t>vyznel</w:t>
      </w:r>
      <w:r>
        <w:rPr>
          <w:spacing w:val="18"/>
        </w:rPr>
        <w:t xml:space="preserve"> </w:t>
      </w:r>
      <w:r>
        <w:t>ich</w:t>
      </w:r>
      <w:r>
        <w:rPr>
          <w:spacing w:val="18"/>
        </w:rPr>
        <w:t xml:space="preserve"> </w:t>
      </w:r>
      <w:r>
        <w:t>výsledok.</w:t>
      </w:r>
    </w:p>
    <w:p w:rsidR="007127CB" w:rsidRDefault="007127CB" w:rsidP="00A470AD">
      <w:r>
        <w:t>Po</w:t>
      </w:r>
      <w:r>
        <w:rPr>
          <w:spacing w:val="24"/>
        </w:rPr>
        <w:t xml:space="preserve"> </w:t>
      </w:r>
      <w:r>
        <w:t>vykonaní</w:t>
      </w:r>
      <w:r>
        <w:rPr>
          <w:spacing w:val="23"/>
        </w:rPr>
        <w:t xml:space="preserve"> </w:t>
      </w:r>
      <w:r>
        <w:t>všetkých</w:t>
      </w:r>
      <w:r>
        <w:rPr>
          <w:spacing w:val="20"/>
        </w:rPr>
        <w:t xml:space="preserve"> </w:t>
      </w:r>
      <w:r>
        <w:t>druhov</w:t>
      </w:r>
      <w:r>
        <w:rPr>
          <w:spacing w:val="21"/>
        </w:rPr>
        <w:t xml:space="preserve"> </w:t>
      </w:r>
      <w:r>
        <w:t>skúšok</w:t>
      </w:r>
      <w:r>
        <w:rPr>
          <w:spacing w:val="24"/>
        </w:rPr>
        <w:t xml:space="preserve"> </w:t>
      </w:r>
      <w:r>
        <w:t>je</w:t>
      </w:r>
      <w:r>
        <w:rPr>
          <w:spacing w:val="26"/>
        </w:rPr>
        <w:t xml:space="preserve"> </w:t>
      </w:r>
      <w:r>
        <w:t>zhotoviteľ</w:t>
      </w:r>
      <w:r>
        <w:rPr>
          <w:spacing w:val="24"/>
        </w:rPr>
        <w:t xml:space="preserve"> </w:t>
      </w:r>
      <w:r>
        <w:t>povinný</w:t>
      </w:r>
      <w:r>
        <w:rPr>
          <w:spacing w:val="21"/>
        </w:rPr>
        <w:t xml:space="preserve"> </w:t>
      </w:r>
      <w:r>
        <w:t>urobiť</w:t>
      </w:r>
      <w:r>
        <w:rPr>
          <w:spacing w:val="23"/>
        </w:rPr>
        <w:t xml:space="preserve"> </w:t>
      </w:r>
      <w:r>
        <w:t>opravy</w:t>
      </w:r>
      <w:r>
        <w:rPr>
          <w:spacing w:val="21"/>
        </w:rPr>
        <w:t xml:space="preserve"> </w:t>
      </w:r>
      <w:r>
        <w:t>nedostatkov</w:t>
      </w:r>
      <w:r>
        <w:rPr>
          <w:spacing w:val="18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nedorobkov</w:t>
      </w:r>
      <w:r>
        <w:rPr>
          <w:spacing w:val="15"/>
        </w:rPr>
        <w:t xml:space="preserve"> </w:t>
      </w:r>
      <w:r>
        <w:t>vyplývajúcich</w:t>
      </w:r>
      <w:r>
        <w:rPr>
          <w:spacing w:val="17"/>
        </w:rPr>
        <w:t xml:space="preserve"> </w:t>
      </w:r>
      <w:r>
        <w:t>zo</w:t>
      </w:r>
      <w:r>
        <w:rPr>
          <w:spacing w:val="15"/>
        </w:rPr>
        <w:t xml:space="preserve"> </w:t>
      </w:r>
      <w:r>
        <w:t>skúšok.</w:t>
      </w:r>
    </w:p>
    <w:p w:rsidR="007127CB" w:rsidRDefault="007127CB" w:rsidP="00F86B6A">
      <w:pPr>
        <w:pStyle w:val="Nadpis3"/>
      </w:pPr>
      <w:bookmarkStart w:id="73" w:name="_TOC_250106"/>
      <w:bookmarkStart w:id="74" w:name="_Toc178188207"/>
      <w:r>
        <w:t>Odborná</w:t>
      </w:r>
      <w:r>
        <w:rPr>
          <w:rFonts w:ascii="Times New Roman" w:hAnsi="Times New Roman"/>
        </w:rPr>
        <w:tab/>
      </w:r>
      <w:r>
        <w:t>spôsobilosť</w:t>
      </w:r>
      <w:r>
        <w:rPr>
          <w:rFonts w:ascii="Times New Roman" w:hAnsi="Times New Roman"/>
        </w:rPr>
        <w:tab/>
      </w:r>
      <w:r>
        <w:t>skúšobní</w:t>
      </w:r>
      <w:r>
        <w:rPr>
          <w:rFonts w:ascii="Times New Roman" w:hAnsi="Times New Roman"/>
        </w:rPr>
        <w:tab/>
      </w:r>
      <w:r>
        <w:t>a</w:t>
      </w:r>
      <w:r>
        <w:rPr>
          <w:rFonts w:ascii="Times New Roman" w:hAnsi="Times New Roman"/>
        </w:rPr>
        <w:tab/>
      </w:r>
      <w:r>
        <w:t>pracovníkov,</w:t>
      </w:r>
      <w:r>
        <w:rPr>
          <w:rFonts w:ascii="Times New Roman" w:hAnsi="Times New Roman"/>
        </w:rPr>
        <w:tab/>
      </w:r>
      <w:r>
        <w:t>na</w:t>
      </w:r>
      <w:r>
        <w:rPr>
          <w:spacing w:val="-64"/>
        </w:rPr>
        <w:t xml:space="preserve"> </w:t>
      </w:r>
      <w:r>
        <w:t>vykonávanie</w:t>
      </w:r>
      <w:r>
        <w:rPr>
          <w:spacing w:val="12"/>
        </w:rPr>
        <w:t xml:space="preserve"> </w:t>
      </w:r>
      <w:r>
        <w:t>skúšok</w:t>
      </w:r>
      <w:r>
        <w:rPr>
          <w:spacing w:val="13"/>
        </w:rPr>
        <w:t xml:space="preserve"> </w:t>
      </w:r>
      <w:r>
        <w:t>a</w:t>
      </w:r>
      <w:r>
        <w:rPr>
          <w:spacing w:val="16"/>
        </w:rPr>
        <w:t xml:space="preserve"> </w:t>
      </w:r>
      <w:bookmarkEnd w:id="73"/>
      <w:r>
        <w:t>meraní</w:t>
      </w:r>
      <w:bookmarkEnd w:id="74"/>
    </w:p>
    <w:p w:rsidR="007127CB" w:rsidRDefault="007127CB" w:rsidP="00F86B6A">
      <w:r>
        <w:t>Zhotoviteľ je povinný zabezpečiť operatívne a odborné vykonávanie predpísaných skúšok a</w:t>
      </w:r>
      <w:r>
        <w:rPr>
          <w:spacing w:val="1"/>
        </w:rPr>
        <w:t xml:space="preserve"> </w:t>
      </w:r>
      <w:r>
        <w:t>meraní</w:t>
      </w:r>
      <w:r>
        <w:rPr>
          <w:spacing w:val="24"/>
        </w:rPr>
        <w:t xml:space="preserve"> </w:t>
      </w:r>
      <w:r>
        <w:t>v</w:t>
      </w:r>
      <w:r>
        <w:rPr>
          <w:spacing w:val="23"/>
        </w:rPr>
        <w:t xml:space="preserve"> </w:t>
      </w:r>
      <w:r>
        <w:t>súlade</w:t>
      </w:r>
      <w:r>
        <w:rPr>
          <w:spacing w:val="23"/>
        </w:rPr>
        <w:t xml:space="preserve"> </w:t>
      </w:r>
      <w:r>
        <w:t>so</w:t>
      </w:r>
      <w:r>
        <w:rPr>
          <w:spacing w:val="26"/>
        </w:rPr>
        <w:t xml:space="preserve"> </w:t>
      </w:r>
      <w:r>
        <w:t>systémom</w:t>
      </w:r>
      <w:r>
        <w:rPr>
          <w:spacing w:val="25"/>
        </w:rPr>
        <w:t xml:space="preserve"> </w:t>
      </w:r>
      <w:r>
        <w:t>kvality,</w:t>
      </w:r>
      <w:r>
        <w:rPr>
          <w:spacing w:val="24"/>
        </w:rPr>
        <w:t xml:space="preserve"> </w:t>
      </w:r>
      <w:r>
        <w:t>plánom</w:t>
      </w:r>
      <w:r>
        <w:rPr>
          <w:spacing w:val="25"/>
        </w:rPr>
        <w:t xml:space="preserve"> </w:t>
      </w:r>
      <w:r>
        <w:t>kontroly</w:t>
      </w:r>
      <w:r>
        <w:rPr>
          <w:spacing w:val="23"/>
        </w:rPr>
        <w:t xml:space="preserve"> </w:t>
      </w:r>
      <w:r>
        <w:t>kvality</w:t>
      </w:r>
      <w:r>
        <w:rPr>
          <w:spacing w:val="23"/>
        </w:rPr>
        <w:t xml:space="preserve"> </w:t>
      </w:r>
      <w:r>
        <w:t>a</w:t>
      </w:r>
      <w:r>
        <w:rPr>
          <w:spacing w:val="23"/>
        </w:rPr>
        <w:t xml:space="preserve"> </w:t>
      </w:r>
      <w:r>
        <w:t>skúšok</w:t>
      </w:r>
      <w:r>
        <w:rPr>
          <w:spacing w:val="23"/>
        </w:rPr>
        <w:t xml:space="preserve"> </w:t>
      </w:r>
      <w:r>
        <w:t>a</w:t>
      </w:r>
      <w:r>
        <w:rPr>
          <w:spacing w:val="26"/>
        </w:rPr>
        <w:t xml:space="preserve"> </w:t>
      </w:r>
      <w:r>
        <w:t>požiadavkami</w:t>
      </w:r>
      <w:r>
        <w:rPr>
          <w:spacing w:val="21"/>
        </w:rPr>
        <w:t xml:space="preserve"> </w:t>
      </w:r>
      <w:r>
        <w:t>TKP.</w:t>
      </w:r>
    </w:p>
    <w:p w:rsidR="007127CB" w:rsidRDefault="007127CB" w:rsidP="00F86B6A">
      <w:r>
        <w:t>Pre</w:t>
      </w:r>
      <w:r>
        <w:rPr>
          <w:spacing w:val="1"/>
        </w:rPr>
        <w:t xml:space="preserve"> </w:t>
      </w:r>
      <w:r>
        <w:t>oblasť</w:t>
      </w:r>
      <w:r>
        <w:rPr>
          <w:spacing w:val="1"/>
        </w:rPr>
        <w:t xml:space="preserve"> </w:t>
      </w:r>
      <w:r>
        <w:t>stavebných výrobkov sú ustanovené</w:t>
      </w:r>
      <w:r>
        <w:rPr>
          <w:spacing w:val="1"/>
        </w:rPr>
        <w:t xml:space="preserve"> </w:t>
      </w:r>
      <w:r>
        <w:t>podmienky</w:t>
      </w:r>
      <w:r>
        <w:rPr>
          <w:spacing w:val="1"/>
        </w:rPr>
        <w:t xml:space="preserve"> </w:t>
      </w:r>
      <w:r>
        <w:t>pre spôsobilosť</w:t>
      </w:r>
      <w:r>
        <w:rPr>
          <w:spacing w:val="58"/>
        </w:rPr>
        <w:t xml:space="preserve"> </w:t>
      </w:r>
      <w:r>
        <w:t>autorizovaných</w:t>
      </w:r>
      <w:r>
        <w:rPr>
          <w:spacing w:val="1"/>
        </w:rPr>
        <w:t xml:space="preserve"> </w:t>
      </w:r>
      <w:r>
        <w:t>osôb</w:t>
      </w:r>
      <w:r>
        <w:rPr>
          <w:spacing w:val="1"/>
        </w:rPr>
        <w:t xml:space="preserve"> </w:t>
      </w:r>
      <w:r>
        <w:t>na</w:t>
      </w:r>
      <w:r>
        <w:rPr>
          <w:spacing w:val="58"/>
        </w:rPr>
        <w:t xml:space="preserve"> </w:t>
      </w:r>
      <w:r>
        <w:t>vykonávanie</w:t>
      </w:r>
      <w:r>
        <w:rPr>
          <w:spacing w:val="58"/>
        </w:rPr>
        <w:t xml:space="preserve"> </w:t>
      </w:r>
      <w:r>
        <w:t>činností</w:t>
      </w:r>
      <w:r>
        <w:rPr>
          <w:spacing w:val="59"/>
        </w:rPr>
        <w:t xml:space="preserve"> </w:t>
      </w:r>
      <w:r>
        <w:t>preukazovania</w:t>
      </w:r>
      <w:r>
        <w:rPr>
          <w:spacing w:val="58"/>
        </w:rPr>
        <w:t xml:space="preserve"> </w:t>
      </w:r>
      <w:r>
        <w:t>zhody.</w:t>
      </w:r>
      <w:r>
        <w:rPr>
          <w:spacing w:val="59"/>
        </w:rPr>
        <w:t xml:space="preserve"> </w:t>
      </w:r>
      <w:r>
        <w:t>Pri</w:t>
      </w:r>
      <w:r>
        <w:rPr>
          <w:spacing w:val="58"/>
        </w:rPr>
        <w:t xml:space="preserve"> </w:t>
      </w:r>
      <w:r>
        <w:t>autorizácii</w:t>
      </w:r>
      <w:r>
        <w:rPr>
          <w:spacing w:val="59"/>
        </w:rPr>
        <w:t xml:space="preserve"> </w:t>
      </w:r>
      <w:r>
        <w:t>skúšobných</w:t>
      </w:r>
      <w:r>
        <w:rPr>
          <w:spacing w:val="58"/>
        </w:rPr>
        <w:t xml:space="preserve"> </w:t>
      </w:r>
      <w:r>
        <w:t>laboratórií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akreditácia</w:t>
      </w:r>
      <w:r>
        <w:rPr>
          <w:spacing w:val="1"/>
        </w:rPr>
        <w:t xml:space="preserve"> </w:t>
      </w:r>
      <w:r>
        <w:t>uplatňuje</w:t>
      </w:r>
      <w:r>
        <w:rPr>
          <w:spacing w:val="58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súlade</w:t>
      </w:r>
      <w:r>
        <w:rPr>
          <w:spacing w:val="59"/>
        </w:rPr>
        <w:t xml:space="preserve"> </w:t>
      </w:r>
      <w:r>
        <w:t>s</w:t>
      </w:r>
      <w:r>
        <w:rPr>
          <w:spacing w:val="58"/>
        </w:rPr>
        <w:t xml:space="preserve"> </w:t>
      </w:r>
      <w:r>
        <w:t>požiadavkami</w:t>
      </w:r>
      <w:r>
        <w:rPr>
          <w:spacing w:val="59"/>
        </w:rPr>
        <w:t xml:space="preserve"> </w:t>
      </w:r>
      <w:r>
        <w:t>základných</w:t>
      </w:r>
      <w:r>
        <w:rPr>
          <w:spacing w:val="58"/>
        </w:rPr>
        <w:t xml:space="preserve"> </w:t>
      </w:r>
      <w:r>
        <w:t>európskych</w:t>
      </w:r>
      <w:r>
        <w:rPr>
          <w:spacing w:val="59"/>
        </w:rPr>
        <w:t xml:space="preserve"> </w:t>
      </w:r>
      <w:r>
        <w:t>technických</w:t>
      </w:r>
      <w:r>
        <w:rPr>
          <w:spacing w:val="1"/>
        </w:rPr>
        <w:t xml:space="preserve"> </w:t>
      </w:r>
      <w:r>
        <w:t>noriem</w:t>
      </w:r>
      <w:r>
        <w:rPr>
          <w:spacing w:val="1"/>
        </w:rPr>
        <w:t xml:space="preserve"> </w:t>
      </w:r>
      <w:r>
        <w:t>STN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 xml:space="preserve">ISO/IEC17025 </w:t>
      </w:r>
      <w:r>
        <w:rPr>
          <w:spacing w:val="59"/>
        </w:rPr>
        <w:t xml:space="preserve"> </w:t>
      </w:r>
      <w:r>
        <w:t>Všeobecné</w:t>
      </w:r>
      <w:r>
        <w:rPr>
          <w:spacing w:val="59"/>
        </w:rPr>
        <w:t xml:space="preserve"> </w:t>
      </w:r>
      <w:r>
        <w:t>požiadavky</w:t>
      </w:r>
      <w:r>
        <w:rPr>
          <w:spacing w:val="59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kompetentnosť</w:t>
      </w:r>
      <w:r>
        <w:rPr>
          <w:spacing w:val="59"/>
        </w:rPr>
        <w:t xml:space="preserve"> </w:t>
      </w:r>
      <w:r>
        <w:t>skúšobných</w:t>
      </w:r>
      <w:r>
        <w:rPr>
          <w:spacing w:val="59"/>
        </w:rPr>
        <w:t xml:space="preserve"> </w:t>
      </w:r>
      <w:r>
        <w:t>a</w:t>
      </w:r>
      <w:r>
        <w:rPr>
          <w:spacing w:val="-56"/>
        </w:rPr>
        <w:t xml:space="preserve"> </w:t>
      </w:r>
      <w:r>
        <w:t>kalibračných</w:t>
      </w:r>
      <w:r>
        <w:rPr>
          <w:spacing w:val="16"/>
        </w:rPr>
        <w:t xml:space="preserve"> </w:t>
      </w:r>
      <w:r>
        <w:t>laboratórií</w:t>
      </w:r>
      <w:r>
        <w:rPr>
          <w:spacing w:val="16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tiež</w:t>
      </w:r>
      <w:r>
        <w:rPr>
          <w:spacing w:val="18"/>
        </w:rPr>
        <w:t xml:space="preserve"> </w:t>
      </w:r>
      <w:r>
        <w:t>STN</w:t>
      </w:r>
      <w:r>
        <w:rPr>
          <w:spacing w:val="19"/>
        </w:rPr>
        <w:t xml:space="preserve"> </w:t>
      </w:r>
      <w:r>
        <w:t>EN</w:t>
      </w:r>
      <w:r>
        <w:rPr>
          <w:spacing w:val="17"/>
        </w:rPr>
        <w:t xml:space="preserve"> </w:t>
      </w:r>
      <w:r>
        <w:t>ISO</w:t>
      </w:r>
      <w:r>
        <w:rPr>
          <w:spacing w:val="20"/>
        </w:rPr>
        <w:t xml:space="preserve"> </w:t>
      </w:r>
      <w:r>
        <w:t>9001/O1:2018.</w:t>
      </w:r>
    </w:p>
    <w:p w:rsidR="007127CB" w:rsidRDefault="007127CB" w:rsidP="00F86B6A">
      <w:r>
        <w:t>Skúšky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môžu</w:t>
      </w:r>
      <w:r>
        <w:rPr>
          <w:spacing w:val="1"/>
        </w:rPr>
        <w:t xml:space="preserve"> </w:t>
      </w:r>
      <w:r>
        <w:t>vykonávať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staveniskových</w:t>
      </w:r>
      <w:r>
        <w:rPr>
          <w:spacing w:val="1"/>
        </w:rPr>
        <w:t xml:space="preserve"> </w:t>
      </w:r>
      <w:r>
        <w:t>laboratóriách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iných</w:t>
      </w:r>
      <w:r>
        <w:rPr>
          <w:spacing w:val="59"/>
        </w:rPr>
        <w:t xml:space="preserve"> </w:t>
      </w:r>
      <w:r>
        <w:t>technických</w:t>
      </w:r>
      <w:r>
        <w:rPr>
          <w:spacing w:val="1"/>
        </w:rPr>
        <w:t xml:space="preserve"> </w:t>
      </w:r>
      <w:r>
        <w:t>zariadeniach s odborne spôsobilými osobami, prípadne po dohode so stavebným</w:t>
      </w:r>
      <w:r>
        <w:rPr>
          <w:spacing w:val="58"/>
        </w:rPr>
        <w:t xml:space="preserve"> </w:t>
      </w:r>
      <w:r>
        <w:t>dozorom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priamo</w:t>
      </w:r>
      <w:r>
        <w:rPr>
          <w:spacing w:val="1"/>
        </w:rPr>
        <w:t xml:space="preserve"> </w:t>
      </w:r>
      <w:r>
        <w:t>objednávateľom,</w:t>
      </w:r>
      <w:r>
        <w:rPr>
          <w:spacing w:val="1"/>
        </w:rPr>
        <w:t xml:space="preserve"> </w:t>
      </w:r>
      <w:r>
        <w:t>vo</w:t>
      </w:r>
      <w:r>
        <w:rPr>
          <w:spacing w:val="1"/>
        </w:rPr>
        <w:t xml:space="preserve"> </w:t>
      </w:r>
      <w:r>
        <w:t>vybraných</w:t>
      </w:r>
      <w:r>
        <w:rPr>
          <w:spacing w:val="1"/>
        </w:rPr>
        <w:t xml:space="preserve"> </w:t>
      </w:r>
      <w:r>
        <w:t>laboratóriách.</w:t>
      </w:r>
      <w:r>
        <w:rPr>
          <w:spacing w:val="1"/>
        </w:rPr>
        <w:t xml:space="preserve"> </w:t>
      </w:r>
      <w:r>
        <w:t>Miesta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spôsob</w:t>
      </w:r>
      <w:r>
        <w:rPr>
          <w:spacing w:val="1"/>
        </w:rPr>
        <w:t xml:space="preserve"> </w:t>
      </w:r>
      <w:r>
        <w:t>vykonania</w:t>
      </w:r>
      <w:r>
        <w:rPr>
          <w:spacing w:val="1"/>
        </w:rPr>
        <w:t xml:space="preserve"> </w:t>
      </w:r>
      <w:r>
        <w:t>jednotlivých</w:t>
      </w:r>
      <w:r>
        <w:rPr>
          <w:spacing w:val="1"/>
        </w:rPr>
        <w:t xml:space="preserve"> </w:t>
      </w:r>
      <w:r>
        <w:t>skúšok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konkretizované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príslušných</w:t>
      </w:r>
      <w:r>
        <w:rPr>
          <w:spacing w:val="1"/>
        </w:rPr>
        <w:t xml:space="preserve"> </w:t>
      </w:r>
      <w:r>
        <w:t>kapitolách</w:t>
      </w:r>
      <w:r>
        <w:rPr>
          <w:spacing w:val="1"/>
        </w:rPr>
        <w:t xml:space="preserve"> </w:t>
      </w:r>
      <w:r>
        <w:t>TKP.</w:t>
      </w:r>
      <w:r>
        <w:rPr>
          <w:spacing w:val="58"/>
        </w:rPr>
        <w:t xml:space="preserve"> </w:t>
      </w:r>
      <w:r>
        <w:t>Zhotoviteľ</w:t>
      </w:r>
      <w:r>
        <w:rPr>
          <w:spacing w:val="58"/>
        </w:rPr>
        <w:t xml:space="preserve"> </w:t>
      </w:r>
      <w:r>
        <w:t>zriadi</w:t>
      </w:r>
      <w:r>
        <w:rPr>
          <w:spacing w:val="59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stavbe</w:t>
      </w:r>
      <w:r>
        <w:rPr>
          <w:spacing w:val="1"/>
        </w:rPr>
        <w:t xml:space="preserve"> </w:t>
      </w:r>
      <w:r>
        <w:t>cestné</w:t>
      </w:r>
      <w:r>
        <w:rPr>
          <w:spacing w:val="1"/>
        </w:rPr>
        <w:t xml:space="preserve"> </w:t>
      </w:r>
      <w:r>
        <w:t>laboratórium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účely</w:t>
      </w:r>
      <w:r>
        <w:rPr>
          <w:spacing w:val="1"/>
        </w:rPr>
        <w:t xml:space="preserve"> </w:t>
      </w:r>
      <w:r>
        <w:t>odberu</w:t>
      </w:r>
      <w:r>
        <w:rPr>
          <w:spacing w:val="1"/>
        </w:rPr>
        <w:t xml:space="preserve"> </w:t>
      </w:r>
      <w:r>
        <w:t>vzoriek,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prvotnej</w:t>
      </w:r>
      <w:r>
        <w:rPr>
          <w:spacing w:val="1"/>
        </w:rPr>
        <w:t xml:space="preserve"> </w:t>
      </w:r>
      <w:r>
        <w:t>evidencie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vykonanie</w:t>
      </w:r>
      <w:r>
        <w:rPr>
          <w:spacing w:val="1"/>
        </w:rPr>
        <w:t xml:space="preserve"> </w:t>
      </w:r>
      <w:r>
        <w:t>najdôležitejších</w:t>
      </w:r>
      <w:r>
        <w:rPr>
          <w:spacing w:val="1"/>
        </w:rPr>
        <w:t xml:space="preserve"> </w:t>
      </w:r>
      <w:r>
        <w:t>skúšok</w:t>
      </w:r>
      <w:r>
        <w:rPr>
          <w:spacing w:val="1"/>
        </w:rPr>
        <w:t xml:space="preserve"> </w:t>
      </w:r>
      <w:r>
        <w:t>zemín,</w:t>
      </w:r>
      <w:r>
        <w:rPr>
          <w:spacing w:val="1"/>
        </w:rPr>
        <w:t xml:space="preserve"> </w:t>
      </w:r>
      <w:r>
        <w:t>kameniva,</w:t>
      </w:r>
      <w:r>
        <w:rPr>
          <w:spacing w:val="1"/>
        </w:rPr>
        <w:t xml:space="preserve"> </w:t>
      </w:r>
      <w:r>
        <w:t>asfaltov,</w:t>
      </w:r>
      <w:r>
        <w:rPr>
          <w:spacing w:val="1"/>
        </w:rPr>
        <w:t xml:space="preserve"> </w:t>
      </w:r>
      <w:r>
        <w:t>asfaltových</w:t>
      </w:r>
      <w:r>
        <w:rPr>
          <w:spacing w:val="1"/>
        </w:rPr>
        <w:t xml:space="preserve"> </w:t>
      </w:r>
      <w:r>
        <w:t>zmesí,</w:t>
      </w:r>
      <w:r>
        <w:rPr>
          <w:spacing w:val="1"/>
        </w:rPr>
        <w:t xml:space="preserve"> </w:t>
      </w:r>
      <w:r>
        <w:t>betónových</w:t>
      </w:r>
      <w:r>
        <w:rPr>
          <w:spacing w:val="1"/>
        </w:rPr>
        <w:t xml:space="preserve"> </w:t>
      </w:r>
      <w:r>
        <w:t>zmesí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hotových</w:t>
      </w:r>
      <w:r>
        <w:rPr>
          <w:spacing w:val="1"/>
        </w:rPr>
        <w:t xml:space="preserve"> </w:t>
      </w:r>
      <w:r>
        <w:t>konštrukcií</w:t>
      </w:r>
      <w:r>
        <w:rPr>
          <w:spacing w:val="1"/>
        </w:rPr>
        <w:t xml:space="preserve"> </w:t>
      </w:r>
      <w:r>
        <w:t>stavby.</w:t>
      </w:r>
      <w:r>
        <w:rPr>
          <w:spacing w:val="1"/>
        </w:rPr>
        <w:t xml:space="preserve"> </w:t>
      </w:r>
      <w:r>
        <w:t>Skúšky,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nemôžu</w:t>
      </w:r>
      <w:r>
        <w:rPr>
          <w:spacing w:val="1"/>
        </w:rPr>
        <w:t xml:space="preserve"> </w:t>
      </w:r>
      <w:r>
        <w:t>vykonať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laboratóriu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stavbe,</w:t>
      </w:r>
      <w:r>
        <w:rPr>
          <w:spacing w:val="1"/>
        </w:rPr>
        <w:t xml:space="preserve"> </w:t>
      </w:r>
      <w:r>
        <w:t>zabezpečí</w:t>
      </w:r>
      <w:r>
        <w:rPr>
          <w:spacing w:val="22"/>
        </w:rPr>
        <w:t xml:space="preserve"> </w:t>
      </w:r>
      <w:r>
        <w:t>zhotoviteľ</w:t>
      </w:r>
      <w:r>
        <w:rPr>
          <w:spacing w:val="24"/>
        </w:rPr>
        <w:t xml:space="preserve"> </w:t>
      </w:r>
      <w:r>
        <w:t>v</w:t>
      </w:r>
      <w:r>
        <w:rPr>
          <w:spacing w:val="18"/>
        </w:rPr>
        <w:t xml:space="preserve"> </w:t>
      </w:r>
      <w:r>
        <w:t>akreditovanej</w:t>
      </w:r>
      <w:r>
        <w:rPr>
          <w:spacing w:val="23"/>
        </w:rPr>
        <w:t xml:space="preserve"> </w:t>
      </w:r>
      <w:r>
        <w:t>skúšobni</w:t>
      </w:r>
      <w:r>
        <w:rPr>
          <w:spacing w:val="19"/>
        </w:rPr>
        <w:t xml:space="preserve"> </w:t>
      </w:r>
      <w:r>
        <w:t>v</w:t>
      </w:r>
      <w:r>
        <w:rPr>
          <w:spacing w:val="24"/>
        </w:rPr>
        <w:t xml:space="preserve"> </w:t>
      </w:r>
      <w:r>
        <w:t>blízkom</w:t>
      </w:r>
      <w:r>
        <w:rPr>
          <w:spacing w:val="21"/>
        </w:rPr>
        <w:t xml:space="preserve"> </w:t>
      </w:r>
      <w:r>
        <w:t>okolí</w:t>
      </w:r>
      <w:r>
        <w:rPr>
          <w:spacing w:val="20"/>
        </w:rPr>
        <w:t xml:space="preserve"> </w:t>
      </w:r>
      <w:r>
        <w:t>stavby.</w:t>
      </w:r>
    </w:p>
    <w:p w:rsidR="007127CB" w:rsidRDefault="007127CB" w:rsidP="00F86B6A">
      <w:r>
        <w:t>Zhotoviteľ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dať</w:t>
      </w:r>
      <w:r>
        <w:rPr>
          <w:spacing w:val="1"/>
        </w:rPr>
        <w:t xml:space="preserve"> </w:t>
      </w:r>
      <w:r>
        <w:t>k</w:t>
      </w:r>
      <w:r>
        <w:rPr>
          <w:spacing w:val="1"/>
        </w:rPr>
        <w:t xml:space="preserve"> </w:t>
      </w:r>
      <w:r>
        <w:t>dispozícii</w:t>
      </w:r>
      <w:r>
        <w:rPr>
          <w:spacing w:val="1"/>
        </w:rPr>
        <w:t xml:space="preserve"> </w:t>
      </w:r>
      <w:r>
        <w:t>pracovníkov,</w:t>
      </w:r>
      <w:r>
        <w:rPr>
          <w:spacing w:val="1"/>
        </w:rPr>
        <w:t xml:space="preserve"> </w:t>
      </w:r>
      <w:r>
        <w:t>energie,</w:t>
      </w:r>
      <w:r>
        <w:rPr>
          <w:spacing w:val="1"/>
        </w:rPr>
        <w:t xml:space="preserve"> </w:t>
      </w:r>
      <w:r>
        <w:t>pohonné</w:t>
      </w:r>
      <w:r>
        <w:rPr>
          <w:spacing w:val="1"/>
        </w:rPr>
        <w:t xml:space="preserve"> </w:t>
      </w:r>
      <w:r>
        <w:t>látky,</w:t>
      </w:r>
      <w:r>
        <w:rPr>
          <w:spacing w:val="1"/>
        </w:rPr>
        <w:t xml:space="preserve"> </w:t>
      </w:r>
      <w:r>
        <w:t>sklady,</w:t>
      </w:r>
      <w:r>
        <w:rPr>
          <w:spacing w:val="1"/>
        </w:rPr>
        <w:t xml:space="preserve"> </w:t>
      </w:r>
      <w:r>
        <w:t>vybavenie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prístroje,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potrebné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odber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dodanie</w:t>
      </w:r>
      <w:r>
        <w:rPr>
          <w:spacing w:val="58"/>
        </w:rPr>
        <w:t xml:space="preserve"> </w:t>
      </w:r>
      <w:r>
        <w:t>vzoriek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na</w:t>
      </w:r>
      <w:r>
        <w:rPr>
          <w:spacing w:val="58"/>
        </w:rPr>
        <w:t xml:space="preserve"> </w:t>
      </w:r>
      <w:r>
        <w:t>vykonanie</w:t>
      </w:r>
      <w:r>
        <w:rPr>
          <w:spacing w:val="59"/>
        </w:rPr>
        <w:t xml:space="preserve"> </w:t>
      </w:r>
      <w:r>
        <w:t>požadovaných</w:t>
      </w:r>
      <w:r>
        <w:rPr>
          <w:spacing w:val="1"/>
        </w:rPr>
        <w:t xml:space="preserve"> </w:t>
      </w:r>
      <w:r>
        <w:t>skúšok.</w:t>
      </w:r>
      <w:r>
        <w:rPr>
          <w:spacing w:val="1"/>
        </w:rPr>
        <w:t xml:space="preserve"> </w:t>
      </w:r>
      <w:r>
        <w:t>Vzorky materiálov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odskúšanie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dodať</w:t>
      </w:r>
      <w:r>
        <w:rPr>
          <w:spacing w:val="1"/>
        </w:rPr>
        <w:t xml:space="preserve"> </w:t>
      </w:r>
      <w:r>
        <w:t>ešte</w:t>
      </w:r>
      <w:r>
        <w:rPr>
          <w:spacing w:val="1"/>
        </w:rPr>
        <w:t xml:space="preserve"> </w:t>
      </w:r>
      <w:r>
        <w:t>pred</w:t>
      </w:r>
      <w:r>
        <w:rPr>
          <w:spacing w:val="1"/>
        </w:rPr>
        <w:t xml:space="preserve"> </w:t>
      </w:r>
      <w:r>
        <w:t>zabudovaním</w:t>
      </w:r>
      <w:r>
        <w:rPr>
          <w:spacing w:val="1"/>
        </w:rPr>
        <w:t xml:space="preserve"> </w:t>
      </w:r>
      <w:r>
        <w:t>výrobkov</w:t>
      </w:r>
      <w:r>
        <w:rPr>
          <w:spacing w:val="58"/>
        </w:rPr>
        <w:t xml:space="preserve"> </w:t>
      </w:r>
      <w:r>
        <w:t>či</w:t>
      </w:r>
      <w:r>
        <w:rPr>
          <w:spacing w:val="1"/>
        </w:rPr>
        <w:t xml:space="preserve"> </w:t>
      </w:r>
      <w:r>
        <w:t>celkov alebo systémov do konštrukcie stavby. Staveniskové laboratórium a jeho prístrojové</w:t>
      </w:r>
      <w:r>
        <w:rPr>
          <w:spacing w:val="1"/>
        </w:rPr>
        <w:t xml:space="preserve"> </w:t>
      </w:r>
      <w:r>
        <w:t>vybavenie,</w:t>
      </w:r>
      <w:r>
        <w:rPr>
          <w:spacing w:val="1"/>
        </w:rPr>
        <w:t xml:space="preserve"> </w:t>
      </w:r>
      <w:r>
        <w:t>vrátane</w:t>
      </w:r>
      <w:r>
        <w:rPr>
          <w:spacing w:val="1"/>
        </w:rPr>
        <w:t xml:space="preserve"> </w:t>
      </w:r>
      <w:r>
        <w:t>personálneho</w:t>
      </w:r>
      <w:r>
        <w:rPr>
          <w:spacing w:val="59"/>
        </w:rPr>
        <w:t xml:space="preserve"> </w:t>
      </w:r>
      <w:r>
        <w:t>obsadenia</w:t>
      </w:r>
      <w:r>
        <w:rPr>
          <w:spacing w:val="59"/>
        </w:rPr>
        <w:t xml:space="preserve"> </w:t>
      </w:r>
      <w:r>
        <w:t>musí</w:t>
      </w:r>
      <w:r>
        <w:rPr>
          <w:spacing w:val="59"/>
        </w:rPr>
        <w:t xml:space="preserve"> </w:t>
      </w:r>
      <w:r>
        <w:t>byť</w:t>
      </w:r>
      <w:r>
        <w:rPr>
          <w:spacing w:val="59"/>
        </w:rPr>
        <w:t xml:space="preserve"> </w:t>
      </w:r>
      <w:r>
        <w:t>schválené</w:t>
      </w:r>
      <w:r>
        <w:rPr>
          <w:spacing w:val="59"/>
        </w:rPr>
        <w:t xml:space="preserve"> </w:t>
      </w:r>
      <w:r>
        <w:t>stavebným</w:t>
      </w:r>
      <w:r>
        <w:rPr>
          <w:spacing w:val="59"/>
        </w:rPr>
        <w:t xml:space="preserve"> </w:t>
      </w:r>
      <w:r>
        <w:t>dozorom.</w:t>
      </w:r>
      <w:r>
        <w:rPr>
          <w:spacing w:val="1"/>
        </w:rPr>
        <w:t xml:space="preserve"> </w:t>
      </w:r>
      <w:r>
        <w:t>Všetky</w:t>
      </w:r>
      <w:r>
        <w:rPr>
          <w:spacing w:val="1"/>
        </w:rPr>
        <w:t xml:space="preserve"> </w:t>
      </w:r>
      <w:r>
        <w:t>vzorky budú dodávané</w:t>
      </w:r>
      <w:r>
        <w:rPr>
          <w:spacing w:val="58"/>
        </w:rPr>
        <w:t xml:space="preserve"> </w:t>
      </w:r>
      <w:r>
        <w:t>zhotoviteľom</w:t>
      </w:r>
      <w:r>
        <w:rPr>
          <w:spacing w:val="58"/>
        </w:rPr>
        <w:t xml:space="preserve"> </w:t>
      </w:r>
      <w:r>
        <w:t>na jeho</w:t>
      </w:r>
      <w:r>
        <w:rPr>
          <w:spacing w:val="59"/>
        </w:rPr>
        <w:t xml:space="preserve"> </w:t>
      </w:r>
      <w:r>
        <w:t>náklady,</w:t>
      </w:r>
      <w:r>
        <w:rPr>
          <w:spacing w:val="58"/>
        </w:rPr>
        <w:t xml:space="preserve"> </w:t>
      </w:r>
      <w:r>
        <w:t>pokiaľ</w:t>
      </w:r>
      <w:r>
        <w:rPr>
          <w:spacing w:val="59"/>
        </w:rPr>
        <w:t xml:space="preserve"> </w:t>
      </w:r>
      <w:r>
        <w:t>je odber</w:t>
      </w:r>
      <w:r>
        <w:rPr>
          <w:spacing w:val="58"/>
        </w:rPr>
        <w:t xml:space="preserve"> </w:t>
      </w:r>
      <w:r>
        <w:t>vzoriek</w:t>
      </w:r>
      <w:r>
        <w:rPr>
          <w:spacing w:val="59"/>
        </w:rPr>
        <w:t xml:space="preserve"> </w:t>
      </w:r>
      <w:r>
        <w:t>určený</w:t>
      </w:r>
      <w:r>
        <w:rPr>
          <w:spacing w:val="-56"/>
        </w:rPr>
        <w:t xml:space="preserve"> </w:t>
      </w:r>
      <w:r>
        <w:t>v</w:t>
      </w:r>
      <w:r>
        <w:rPr>
          <w:spacing w:val="15"/>
        </w:rPr>
        <w:t xml:space="preserve"> </w:t>
      </w:r>
      <w:r>
        <w:t>TKP</w:t>
      </w:r>
      <w:r>
        <w:rPr>
          <w:spacing w:val="16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v</w:t>
      </w:r>
      <w:r>
        <w:rPr>
          <w:spacing w:val="12"/>
        </w:rPr>
        <w:t xml:space="preserve"> </w:t>
      </w:r>
      <w:r>
        <w:t>pláne</w:t>
      </w:r>
      <w:r>
        <w:rPr>
          <w:spacing w:val="14"/>
        </w:rPr>
        <w:t xml:space="preserve"> </w:t>
      </w:r>
      <w:r>
        <w:t>kontroly</w:t>
      </w:r>
      <w:r>
        <w:rPr>
          <w:spacing w:val="16"/>
        </w:rPr>
        <w:t xml:space="preserve"> </w:t>
      </w:r>
      <w:r>
        <w:t>kvality</w:t>
      </w:r>
      <w:r>
        <w:rPr>
          <w:spacing w:val="15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skúšok.</w:t>
      </w:r>
    </w:p>
    <w:p w:rsidR="007127CB" w:rsidRDefault="007127CB" w:rsidP="00F86B6A">
      <w:r>
        <w:t>Zhotoviteľ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odsúhlasí</w:t>
      </w:r>
      <w:r>
        <w:rPr>
          <w:spacing w:val="1"/>
        </w:rPr>
        <w:t xml:space="preserve"> </w:t>
      </w:r>
      <w:r>
        <w:t>so</w:t>
      </w:r>
      <w:r>
        <w:rPr>
          <w:spacing w:val="1"/>
        </w:rPr>
        <w:t xml:space="preserve"> </w:t>
      </w:r>
      <w:r>
        <w:t>stavebným</w:t>
      </w:r>
      <w:r>
        <w:rPr>
          <w:spacing w:val="1"/>
        </w:rPr>
        <w:t xml:space="preserve"> </w:t>
      </w:r>
      <w:r>
        <w:t>dozorom</w:t>
      </w:r>
      <w:r>
        <w:rPr>
          <w:spacing w:val="59"/>
        </w:rPr>
        <w:t xml:space="preserve"> </w:t>
      </w:r>
      <w:r>
        <w:t>čas</w:t>
      </w:r>
      <w:r>
        <w:rPr>
          <w:spacing w:val="59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miesto</w:t>
      </w:r>
      <w:r>
        <w:rPr>
          <w:spacing w:val="59"/>
        </w:rPr>
        <w:t xml:space="preserve"> </w:t>
      </w:r>
      <w:r>
        <w:t>skúšok</w:t>
      </w:r>
      <w:r>
        <w:rPr>
          <w:spacing w:val="59"/>
        </w:rPr>
        <w:t xml:space="preserve"> </w:t>
      </w:r>
      <w:r>
        <w:t>alebo</w:t>
      </w:r>
      <w:r>
        <w:rPr>
          <w:spacing w:val="59"/>
        </w:rPr>
        <w:t xml:space="preserve"> </w:t>
      </w:r>
      <w:r>
        <w:t>kontroly</w:t>
      </w:r>
      <w:r>
        <w:rPr>
          <w:spacing w:val="1"/>
        </w:rPr>
        <w:t xml:space="preserve"> </w:t>
      </w:r>
      <w:r>
        <w:t>materiálov. Objednávateľ oznámi zhotoviteľovi najmenej 24 hod. vopred, že sa chce skúšky</w:t>
      </w:r>
      <w:r>
        <w:rPr>
          <w:spacing w:val="1"/>
        </w:rPr>
        <w:t xml:space="preserve"> </w:t>
      </w:r>
      <w:r>
        <w:t>zúčastniť. Keď sa objednávateľ k skúške alebo kontrole nedostaví, môže zhotoviteľ vykonať</w:t>
      </w:r>
      <w:r>
        <w:rPr>
          <w:spacing w:val="1"/>
        </w:rPr>
        <w:t xml:space="preserve"> </w:t>
      </w:r>
      <w:r>
        <w:t>skúšku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tam</w:t>
      </w:r>
      <w:r>
        <w:rPr>
          <w:spacing w:val="1"/>
        </w:rPr>
        <w:t xml:space="preserve"> </w:t>
      </w:r>
      <w:r>
        <w:t>bol,</w:t>
      </w:r>
      <w:r>
        <w:rPr>
          <w:spacing w:val="1"/>
        </w:rPr>
        <w:t xml:space="preserve"> </w:t>
      </w:r>
      <w:r>
        <w:t>pokiaľ</w:t>
      </w:r>
      <w:r>
        <w:rPr>
          <w:spacing w:val="1"/>
        </w:rPr>
        <w:t xml:space="preserve"> </w:t>
      </w:r>
      <w:r>
        <w:t>objednávateľ</w:t>
      </w:r>
      <w:r>
        <w:rPr>
          <w:spacing w:val="1"/>
        </w:rPr>
        <w:t xml:space="preserve"> </w:t>
      </w:r>
      <w:r>
        <w:t>nenariadi</w:t>
      </w:r>
      <w:r>
        <w:rPr>
          <w:spacing w:val="1"/>
        </w:rPr>
        <w:t xml:space="preserve"> </w:t>
      </w:r>
      <w:r>
        <w:t>inak.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potom</w:t>
      </w:r>
      <w:r>
        <w:rPr>
          <w:spacing w:val="1"/>
        </w:rPr>
        <w:t xml:space="preserve"> </w:t>
      </w:r>
      <w:r>
        <w:t>odovzdá</w:t>
      </w:r>
      <w:r>
        <w:rPr>
          <w:spacing w:val="1"/>
        </w:rPr>
        <w:t xml:space="preserve"> </w:t>
      </w:r>
      <w:r>
        <w:t>stavebnému</w:t>
      </w:r>
      <w:r>
        <w:rPr>
          <w:spacing w:val="31"/>
        </w:rPr>
        <w:t xml:space="preserve"> </w:t>
      </w:r>
      <w:r>
        <w:t>dozoru</w:t>
      </w:r>
      <w:r>
        <w:rPr>
          <w:spacing w:val="31"/>
        </w:rPr>
        <w:t xml:space="preserve"> </w:t>
      </w:r>
      <w:r>
        <w:t>výsledky</w:t>
      </w:r>
      <w:r>
        <w:rPr>
          <w:spacing w:val="26"/>
        </w:rPr>
        <w:t xml:space="preserve"> </w:t>
      </w:r>
      <w:r>
        <w:t>skúšok</w:t>
      </w:r>
      <w:r>
        <w:rPr>
          <w:spacing w:val="31"/>
        </w:rPr>
        <w:t xml:space="preserve"> </w:t>
      </w:r>
      <w:r>
        <w:t>písomne</w:t>
      </w:r>
      <w:r>
        <w:rPr>
          <w:spacing w:val="28"/>
        </w:rPr>
        <w:t xml:space="preserve"> </w:t>
      </w:r>
      <w:r>
        <w:t>a</w:t>
      </w:r>
      <w:r>
        <w:rPr>
          <w:spacing w:val="28"/>
        </w:rPr>
        <w:t xml:space="preserve"> </w:t>
      </w:r>
      <w:r>
        <w:t>ten</w:t>
      </w:r>
      <w:r>
        <w:rPr>
          <w:spacing w:val="31"/>
        </w:rPr>
        <w:t xml:space="preserve"> </w:t>
      </w:r>
      <w:r>
        <w:t>ich</w:t>
      </w:r>
      <w:r>
        <w:rPr>
          <w:spacing w:val="28"/>
        </w:rPr>
        <w:t xml:space="preserve"> </w:t>
      </w:r>
      <w:r>
        <w:t>musí</w:t>
      </w:r>
      <w:r>
        <w:rPr>
          <w:spacing w:val="27"/>
        </w:rPr>
        <w:t xml:space="preserve"> </w:t>
      </w:r>
      <w:r>
        <w:t>považovať</w:t>
      </w:r>
      <w:r>
        <w:rPr>
          <w:spacing w:val="33"/>
        </w:rPr>
        <w:t xml:space="preserve"> </w:t>
      </w:r>
      <w:r>
        <w:t>za</w:t>
      </w:r>
      <w:r>
        <w:rPr>
          <w:spacing w:val="27"/>
        </w:rPr>
        <w:t xml:space="preserve"> </w:t>
      </w:r>
      <w:r>
        <w:t>správne.</w:t>
      </w:r>
    </w:p>
    <w:p w:rsidR="007127CB" w:rsidRDefault="007127CB" w:rsidP="00F86B6A">
      <w:r>
        <w:t>Všeobecne možno základné požiadavky na staveniskové laboratórium, jeho personál zhrnúť</w:t>
      </w:r>
      <w:r>
        <w:rPr>
          <w:spacing w:val="1"/>
        </w:rPr>
        <w:t xml:space="preserve"> </w:t>
      </w:r>
      <w:r>
        <w:t>takto:</w:t>
      </w:r>
      <w:r>
        <w:rPr>
          <w:spacing w:val="1"/>
        </w:rPr>
        <w:t xml:space="preserve"> </w:t>
      </w:r>
      <w:r>
        <w:t>Pracovníci</w:t>
      </w:r>
      <w:r>
        <w:rPr>
          <w:spacing w:val="1"/>
        </w:rPr>
        <w:t xml:space="preserve"> </w:t>
      </w:r>
      <w:r>
        <w:t>staveniskových</w:t>
      </w:r>
      <w:r>
        <w:rPr>
          <w:spacing w:val="59"/>
        </w:rPr>
        <w:t xml:space="preserve"> </w:t>
      </w:r>
      <w:r>
        <w:t>laboratórií</w:t>
      </w:r>
      <w:r>
        <w:rPr>
          <w:spacing w:val="59"/>
        </w:rPr>
        <w:t xml:space="preserve"> </w:t>
      </w:r>
      <w:r>
        <w:t>musia</w:t>
      </w:r>
      <w:r>
        <w:rPr>
          <w:spacing w:val="59"/>
        </w:rPr>
        <w:t xml:space="preserve"> </w:t>
      </w:r>
      <w:r>
        <w:t>mať</w:t>
      </w:r>
      <w:r>
        <w:rPr>
          <w:spacing w:val="59"/>
        </w:rPr>
        <w:t xml:space="preserve"> </w:t>
      </w:r>
      <w:r>
        <w:t>odbornú</w:t>
      </w:r>
      <w:r>
        <w:rPr>
          <w:spacing w:val="59"/>
        </w:rPr>
        <w:t xml:space="preserve"> </w:t>
      </w:r>
      <w:r>
        <w:t>spôsobilosť,</w:t>
      </w:r>
      <w:r>
        <w:rPr>
          <w:spacing w:val="59"/>
        </w:rPr>
        <w:t xml:space="preserve"> </w:t>
      </w:r>
      <w:r>
        <w:t>výcvik,</w:t>
      </w:r>
      <w:r>
        <w:rPr>
          <w:spacing w:val="1"/>
        </w:rPr>
        <w:t xml:space="preserve"> </w:t>
      </w:r>
      <w:r>
        <w:t>technické</w:t>
      </w:r>
      <w:r>
        <w:rPr>
          <w:spacing w:val="1"/>
        </w:rPr>
        <w:t xml:space="preserve"> </w:t>
      </w:r>
      <w:r>
        <w:t>znalosti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skúsenosti</w:t>
      </w:r>
      <w:r>
        <w:rPr>
          <w:spacing w:val="1"/>
        </w:rPr>
        <w:t xml:space="preserve"> </w:t>
      </w:r>
      <w:r>
        <w:t>na</w:t>
      </w:r>
      <w:r>
        <w:rPr>
          <w:spacing w:val="58"/>
        </w:rPr>
        <w:t xml:space="preserve"> </w:t>
      </w:r>
      <w:r>
        <w:t>plnenie</w:t>
      </w:r>
      <w:r>
        <w:rPr>
          <w:spacing w:val="58"/>
        </w:rPr>
        <w:t xml:space="preserve"> </w:t>
      </w:r>
      <w:r>
        <w:t>svojich</w:t>
      </w:r>
      <w:r>
        <w:rPr>
          <w:spacing w:val="59"/>
        </w:rPr>
        <w:t xml:space="preserve"> </w:t>
      </w:r>
      <w:r>
        <w:t>funkcií.</w:t>
      </w:r>
      <w:r>
        <w:rPr>
          <w:spacing w:val="58"/>
        </w:rPr>
        <w:t xml:space="preserve"> </w:t>
      </w:r>
      <w:r>
        <w:t>Laboratórne</w:t>
      </w:r>
      <w:r>
        <w:rPr>
          <w:spacing w:val="59"/>
        </w:rPr>
        <w:t xml:space="preserve"> </w:t>
      </w:r>
      <w:r>
        <w:t>zariadenie</w:t>
      </w:r>
      <w:r>
        <w:rPr>
          <w:spacing w:val="58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 xml:space="preserve">spĺňať požiadavky </w:t>
      </w:r>
      <w:r>
        <w:lastRenderedPageBreak/>
        <w:t>príslušných</w:t>
      </w:r>
      <w:r>
        <w:rPr>
          <w:spacing w:val="1"/>
        </w:rPr>
        <w:t xml:space="preserve"> </w:t>
      </w:r>
      <w:r>
        <w:t>technických</w:t>
      </w:r>
      <w:r>
        <w:rPr>
          <w:spacing w:val="1"/>
        </w:rPr>
        <w:t xml:space="preserve"> </w:t>
      </w:r>
      <w:r>
        <w:t>noriem</w:t>
      </w:r>
      <w:r>
        <w:rPr>
          <w:spacing w:val="58"/>
        </w:rPr>
        <w:t xml:space="preserve"> </w:t>
      </w:r>
      <w:r>
        <w:t>STN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ISO/IEC17025 a</w:t>
      </w:r>
      <w:r>
        <w:rPr>
          <w:spacing w:val="58"/>
        </w:rPr>
        <w:t xml:space="preserve"> </w:t>
      </w:r>
      <w:r>
        <w:t>vhodné</w:t>
      </w:r>
      <w:r>
        <w:rPr>
          <w:spacing w:val="59"/>
        </w:rPr>
        <w:t xml:space="preserve"> </w:t>
      </w:r>
      <w:r>
        <w:t>je tiež STN EN</w:t>
      </w:r>
      <w:r>
        <w:rPr>
          <w:spacing w:val="1"/>
        </w:rPr>
        <w:t xml:space="preserve"> </w:t>
      </w:r>
      <w:r>
        <w:t>ISO</w:t>
      </w:r>
      <w:r>
        <w:rPr>
          <w:spacing w:val="6"/>
        </w:rPr>
        <w:t xml:space="preserve"> </w:t>
      </w:r>
      <w:r>
        <w:t>9001/O1:2018.</w:t>
      </w:r>
      <w:r>
        <w:rPr>
          <w:spacing w:val="8"/>
        </w:rPr>
        <w:t xml:space="preserve"> </w:t>
      </w:r>
      <w:r>
        <w:t>Meracie</w:t>
      </w:r>
      <w:r>
        <w:rPr>
          <w:spacing w:val="7"/>
        </w:rPr>
        <w:t xml:space="preserve"> </w:t>
      </w:r>
      <w:r>
        <w:t>zariadenia</w:t>
      </w:r>
      <w:r>
        <w:rPr>
          <w:spacing w:val="3"/>
        </w:rPr>
        <w:t xml:space="preserve"> </w:t>
      </w:r>
      <w:r>
        <w:t>musia</w:t>
      </w:r>
      <w:r>
        <w:rPr>
          <w:spacing w:val="3"/>
        </w:rPr>
        <w:t xml:space="preserve"> </w:t>
      </w:r>
      <w:r>
        <w:t>byť</w:t>
      </w:r>
      <w:r>
        <w:rPr>
          <w:spacing w:val="6"/>
        </w:rPr>
        <w:t xml:space="preserve"> </w:t>
      </w:r>
      <w:r>
        <w:t>metrologicky</w:t>
      </w:r>
      <w:r>
        <w:rPr>
          <w:spacing w:val="1"/>
        </w:rPr>
        <w:t xml:space="preserve"> </w:t>
      </w:r>
      <w:r>
        <w:t>riadne</w:t>
      </w:r>
      <w:r>
        <w:rPr>
          <w:spacing w:val="3"/>
        </w:rPr>
        <w:t xml:space="preserve"> </w:t>
      </w:r>
      <w:r>
        <w:t>ošetrené,</w:t>
      </w:r>
      <w:r>
        <w:rPr>
          <w:spacing w:val="6"/>
        </w:rPr>
        <w:t xml:space="preserve"> </w:t>
      </w:r>
      <w:r>
        <w:t>mať</w:t>
      </w:r>
      <w:r w:rsidR="00F86B6A">
        <w:t xml:space="preserve"> </w:t>
      </w:r>
      <w:r>
        <w:t>vedenú</w:t>
      </w:r>
      <w:r>
        <w:rPr>
          <w:spacing w:val="1"/>
        </w:rPr>
        <w:t xml:space="preserve"> </w:t>
      </w:r>
      <w:r>
        <w:t>evidenciu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kalibrácii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overení</w:t>
      </w:r>
      <w:r>
        <w:rPr>
          <w:spacing w:val="1"/>
        </w:rPr>
        <w:t xml:space="preserve"> </w:t>
      </w:r>
      <w:r>
        <w:t>prístrojov.</w:t>
      </w:r>
      <w:r>
        <w:rPr>
          <w:spacing w:val="1"/>
        </w:rPr>
        <w:t xml:space="preserve"> </w:t>
      </w:r>
      <w:r>
        <w:t>Laboratórium</w:t>
      </w:r>
      <w:r>
        <w:rPr>
          <w:spacing w:val="58"/>
        </w:rPr>
        <w:t xml:space="preserve"> </w:t>
      </w:r>
      <w:r>
        <w:t>musí</w:t>
      </w:r>
      <w:r>
        <w:rPr>
          <w:spacing w:val="58"/>
        </w:rPr>
        <w:t xml:space="preserve"> </w:t>
      </w:r>
      <w:r>
        <w:t>byť</w:t>
      </w:r>
      <w:r>
        <w:rPr>
          <w:spacing w:val="59"/>
        </w:rPr>
        <w:t xml:space="preserve"> </w:t>
      </w:r>
      <w:r>
        <w:t>umiestnené</w:t>
      </w:r>
      <w:r>
        <w:rPr>
          <w:spacing w:val="58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objekte,</w:t>
      </w:r>
      <w:r>
        <w:rPr>
          <w:spacing w:val="48"/>
        </w:rPr>
        <w:t xml:space="preserve"> </w:t>
      </w:r>
      <w:r>
        <w:t>umožňujúcom</w:t>
      </w:r>
      <w:r>
        <w:rPr>
          <w:spacing w:val="44"/>
        </w:rPr>
        <w:t xml:space="preserve"> </w:t>
      </w:r>
      <w:r>
        <w:t>udržovanie</w:t>
      </w:r>
      <w:r>
        <w:rPr>
          <w:spacing w:val="47"/>
        </w:rPr>
        <w:t xml:space="preserve"> </w:t>
      </w:r>
      <w:r>
        <w:t>predpísaného</w:t>
      </w:r>
      <w:r>
        <w:rPr>
          <w:spacing w:val="43"/>
        </w:rPr>
        <w:t xml:space="preserve"> </w:t>
      </w:r>
      <w:r>
        <w:t>normálneho</w:t>
      </w:r>
      <w:r>
        <w:rPr>
          <w:spacing w:val="47"/>
        </w:rPr>
        <w:t xml:space="preserve"> </w:t>
      </w:r>
      <w:r>
        <w:t>laboratórneho</w:t>
      </w:r>
      <w:r>
        <w:rPr>
          <w:spacing w:val="43"/>
        </w:rPr>
        <w:t xml:space="preserve"> </w:t>
      </w:r>
      <w:r>
        <w:t>prostredia.</w:t>
      </w:r>
    </w:p>
    <w:p w:rsidR="007127CB" w:rsidRDefault="007127CB" w:rsidP="00F86B6A">
      <w:r>
        <w:t>Rozhodcovské skúšky vykonáva na základe dohody zmluvných strán iná autorizovaná alebo</w:t>
      </w:r>
      <w:r>
        <w:rPr>
          <w:spacing w:val="1"/>
        </w:rPr>
        <w:t xml:space="preserve"> </w:t>
      </w:r>
      <w:r>
        <w:t>notifikovaná</w:t>
      </w:r>
      <w:r>
        <w:rPr>
          <w:spacing w:val="1"/>
        </w:rPr>
        <w:t xml:space="preserve"> </w:t>
      </w:r>
      <w:r>
        <w:t>osoba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spochybneniach</w:t>
      </w:r>
      <w:r>
        <w:rPr>
          <w:spacing w:val="1"/>
        </w:rPr>
        <w:t xml:space="preserve"> </w:t>
      </w:r>
      <w:r>
        <w:t>výsledkov</w:t>
      </w:r>
      <w:r>
        <w:rPr>
          <w:spacing w:val="1"/>
        </w:rPr>
        <w:t xml:space="preserve"> </w:t>
      </w:r>
      <w:r>
        <w:t>vyhlásenia</w:t>
      </w:r>
      <w:r>
        <w:rPr>
          <w:spacing w:val="1"/>
        </w:rPr>
        <w:t xml:space="preserve"> </w:t>
      </w:r>
      <w:r>
        <w:t>zhody.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ostatné</w:t>
      </w:r>
      <w:r>
        <w:rPr>
          <w:spacing w:val="1"/>
        </w:rPr>
        <w:t xml:space="preserve"> </w:t>
      </w:r>
      <w:r>
        <w:t>výrobky,</w:t>
      </w:r>
      <w:r>
        <w:rPr>
          <w:spacing w:val="1"/>
        </w:rPr>
        <w:t xml:space="preserve"> </w:t>
      </w:r>
      <w:r>
        <w:t>stavebné látky alebo práce a činnosti ako služby, iná nezávislá, odborne uznávaná inštitúcia</w:t>
      </w:r>
      <w:r>
        <w:rPr>
          <w:spacing w:val="1"/>
        </w:rPr>
        <w:t xml:space="preserve"> </w:t>
      </w:r>
      <w:r>
        <w:t>napr.</w:t>
      </w:r>
      <w:r>
        <w:rPr>
          <w:spacing w:val="1"/>
        </w:rPr>
        <w:t xml:space="preserve"> </w:t>
      </w:r>
      <w:r>
        <w:t>skúšobné</w:t>
      </w:r>
      <w:r>
        <w:rPr>
          <w:spacing w:val="1"/>
        </w:rPr>
        <w:t xml:space="preserve"> </w:t>
      </w:r>
      <w:r>
        <w:t>laboratórium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má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danú</w:t>
      </w:r>
      <w:r>
        <w:rPr>
          <w:spacing w:val="58"/>
        </w:rPr>
        <w:t xml:space="preserve"> </w:t>
      </w:r>
      <w:r>
        <w:t>oblasť</w:t>
      </w:r>
      <w:r>
        <w:rPr>
          <w:spacing w:val="58"/>
        </w:rPr>
        <w:t xml:space="preserve"> </w:t>
      </w:r>
      <w:r>
        <w:t>akreditáciu</w:t>
      </w:r>
      <w:r>
        <w:rPr>
          <w:spacing w:val="59"/>
        </w:rPr>
        <w:t xml:space="preserve"> </w:t>
      </w:r>
      <w:r>
        <w:t>(nie</w:t>
      </w:r>
      <w:r>
        <w:rPr>
          <w:spacing w:val="58"/>
        </w:rPr>
        <w:t xml:space="preserve"> </w:t>
      </w:r>
      <w:r>
        <w:t>staršiu</w:t>
      </w:r>
      <w:r>
        <w:rPr>
          <w:spacing w:val="59"/>
        </w:rPr>
        <w:t xml:space="preserve"> </w:t>
      </w:r>
      <w:r>
        <w:t>ako</w:t>
      </w:r>
      <w:r>
        <w:rPr>
          <w:spacing w:val="58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uvedené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podmienkach</w:t>
      </w:r>
      <w:r>
        <w:rPr>
          <w:spacing w:val="1"/>
        </w:rPr>
        <w:t xml:space="preserve"> </w:t>
      </w:r>
      <w:r>
        <w:t>akreditačného</w:t>
      </w:r>
      <w:r>
        <w:rPr>
          <w:spacing w:val="1"/>
        </w:rPr>
        <w:t xml:space="preserve"> </w:t>
      </w:r>
      <w:r>
        <w:t>orgánu)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nepodieľa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vykonávaní</w:t>
      </w:r>
      <w:r>
        <w:rPr>
          <w:spacing w:val="1"/>
        </w:rPr>
        <w:t xml:space="preserve"> </w:t>
      </w:r>
      <w:r>
        <w:t>skúšok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realizačnej</w:t>
      </w:r>
      <w:r>
        <w:rPr>
          <w:spacing w:val="1"/>
        </w:rPr>
        <w:t xml:space="preserve"> </w:t>
      </w:r>
      <w:r>
        <w:t>fáze</w:t>
      </w:r>
      <w:r>
        <w:rPr>
          <w:spacing w:val="1"/>
        </w:rPr>
        <w:t xml:space="preserve"> </w:t>
      </w:r>
      <w:r>
        <w:t>výstavby</w:t>
      </w:r>
      <w:r>
        <w:rPr>
          <w:spacing w:val="1"/>
        </w:rPr>
        <w:t xml:space="preserve"> </w:t>
      </w:r>
      <w:r>
        <w:t>predmetného</w:t>
      </w:r>
      <w:r>
        <w:rPr>
          <w:spacing w:val="58"/>
        </w:rPr>
        <w:t xml:space="preserve"> </w:t>
      </w:r>
      <w:r>
        <w:t>stavebného</w:t>
      </w:r>
      <w:r>
        <w:rPr>
          <w:spacing w:val="58"/>
        </w:rPr>
        <w:t xml:space="preserve"> </w:t>
      </w:r>
      <w:r>
        <w:t>diela,</w:t>
      </w:r>
      <w:r>
        <w:rPr>
          <w:spacing w:val="59"/>
        </w:rPr>
        <w:t xml:space="preserve"> </w:t>
      </w:r>
      <w:r>
        <w:t>či</w:t>
      </w:r>
      <w:r>
        <w:rPr>
          <w:spacing w:val="58"/>
        </w:rPr>
        <w:t xml:space="preserve"> </w:t>
      </w:r>
      <w:r>
        <w:t>(skúšobňa</w:t>
      </w:r>
      <w:r>
        <w:rPr>
          <w:spacing w:val="59"/>
        </w:rPr>
        <w:t xml:space="preserve"> </w:t>
      </w:r>
      <w:r>
        <w:t>ústavu,</w:t>
      </w:r>
      <w:r>
        <w:rPr>
          <w:spacing w:val="58"/>
        </w:rPr>
        <w:t xml:space="preserve"> </w:t>
      </w:r>
      <w:r>
        <w:t>vysokej</w:t>
      </w:r>
      <w:r>
        <w:rPr>
          <w:spacing w:val="1"/>
        </w:rPr>
        <w:t xml:space="preserve"> </w:t>
      </w:r>
      <w:r>
        <w:t>školy)</w:t>
      </w:r>
      <w:r>
        <w:rPr>
          <w:spacing w:val="28"/>
        </w:rPr>
        <w:t xml:space="preserve"> </w:t>
      </w:r>
      <w:r>
        <w:t>a</w:t>
      </w:r>
      <w:r>
        <w:rPr>
          <w:spacing w:val="24"/>
        </w:rPr>
        <w:t xml:space="preserve"> </w:t>
      </w:r>
      <w:r>
        <w:t>ktorá</w:t>
      </w:r>
      <w:r>
        <w:rPr>
          <w:spacing w:val="24"/>
        </w:rPr>
        <w:t xml:space="preserve"> </w:t>
      </w:r>
      <w:r>
        <w:t>sa</w:t>
      </w:r>
      <w:r>
        <w:rPr>
          <w:spacing w:val="24"/>
        </w:rPr>
        <w:t xml:space="preserve"> </w:t>
      </w:r>
      <w:r>
        <w:t>nepodieľala</w:t>
      </w:r>
      <w:r>
        <w:rPr>
          <w:spacing w:val="28"/>
        </w:rPr>
        <w:t xml:space="preserve"> </w:t>
      </w:r>
      <w:r>
        <w:t>na</w:t>
      </w:r>
      <w:r>
        <w:rPr>
          <w:spacing w:val="27"/>
        </w:rPr>
        <w:t xml:space="preserve"> </w:t>
      </w:r>
      <w:r>
        <w:t>vykonaní</w:t>
      </w:r>
      <w:r>
        <w:rPr>
          <w:spacing w:val="26"/>
        </w:rPr>
        <w:t xml:space="preserve"> </w:t>
      </w:r>
      <w:r>
        <w:t>skúšok,</w:t>
      </w:r>
      <w:r>
        <w:rPr>
          <w:spacing w:val="27"/>
        </w:rPr>
        <w:t xml:space="preserve"> </w:t>
      </w:r>
      <w:r>
        <w:t>ktorých</w:t>
      </w:r>
      <w:r>
        <w:rPr>
          <w:spacing w:val="27"/>
        </w:rPr>
        <w:t xml:space="preserve"> </w:t>
      </w:r>
      <w:r>
        <w:t>výsledky</w:t>
      </w:r>
      <w:r>
        <w:rPr>
          <w:spacing w:val="25"/>
        </w:rPr>
        <w:t xml:space="preserve"> </w:t>
      </w:r>
      <w:r>
        <w:t>sú</w:t>
      </w:r>
      <w:r>
        <w:rPr>
          <w:spacing w:val="28"/>
        </w:rPr>
        <w:t xml:space="preserve"> </w:t>
      </w:r>
      <w:r>
        <w:t>v</w:t>
      </w:r>
      <w:r>
        <w:rPr>
          <w:spacing w:val="22"/>
        </w:rPr>
        <w:t xml:space="preserve"> </w:t>
      </w:r>
      <w:r>
        <w:t>rozpore.</w:t>
      </w:r>
    </w:p>
    <w:p w:rsidR="007127CB" w:rsidRDefault="007127CB" w:rsidP="0029074A">
      <w:pPr>
        <w:pStyle w:val="Nadpis3"/>
      </w:pPr>
      <w:bookmarkStart w:id="75" w:name="_TOC_250105"/>
      <w:bookmarkStart w:id="76" w:name="_Toc178188208"/>
      <w:r>
        <w:t>Prípustné</w:t>
      </w:r>
      <w:r>
        <w:rPr>
          <w:rFonts w:ascii="Times New Roman" w:hAnsi="Times New Roman"/>
        </w:rPr>
        <w:tab/>
      </w:r>
      <w:r>
        <w:t>odchýlky</w:t>
      </w:r>
      <w:r>
        <w:rPr>
          <w:rFonts w:ascii="Times New Roman" w:hAnsi="Times New Roman"/>
        </w:rPr>
        <w:tab/>
      </w:r>
      <w:r>
        <w:t>a</w:t>
      </w:r>
      <w:r>
        <w:rPr>
          <w:rFonts w:ascii="Times New Roman" w:hAnsi="Times New Roman"/>
        </w:rPr>
        <w:tab/>
      </w:r>
      <w:r>
        <w:t>zmeny</w:t>
      </w:r>
      <w:r>
        <w:rPr>
          <w:rFonts w:ascii="Times New Roman" w:hAnsi="Times New Roman"/>
        </w:rPr>
        <w:tab/>
      </w:r>
      <w:r>
        <w:t>v</w:t>
      </w:r>
      <w:r>
        <w:rPr>
          <w:rFonts w:ascii="Times New Roman" w:hAnsi="Times New Roman"/>
        </w:rPr>
        <w:tab/>
      </w:r>
      <w:r>
        <w:t>technických</w:t>
      </w:r>
      <w:r>
        <w:rPr>
          <w:spacing w:val="-64"/>
        </w:rPr>
        <w:t xml:space="preserve"> </w:t>
      </w:r>
      <w:r>
        <w:t>špecifikáciách</w:t>
      </w:r>
      <w:r>
        <w:rPr>
          <w:spacing w:val="14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ostatných</w:t>
      </w:r>
      <w:r>
        <w:rPr>
          <w:spacing w:val="18"/>
        </w:rPr>
        <w:t xml:space="preserve"> </w:t>
      </w:r>
      <w:bookmarkEnd w:id="75"/>
      <w:r>
        <w:t>predpisoch</w:t>
      </w:r>
      <w:bookmarkEnd w:id="76"/>
    </w:p>
    <w:p w:rsidR="007127CB" w:rsidRDefault="007127CB" w:rsidP="00F86B6A">
      <w:r>
        <w:t>Všetky</w:t>
      </w:r>
      <w:r>
        <w:rPr>
          <w:spacing w:val="1"/>
        </w:rPr>
        <w:t xml:space="preserve"> </w:t>
      </w:r>
      <w:r>
        <w:t>STN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ďalšie</w:t>
      </w:r>
      <w:r>
        <w:rPr>
          <w:spacing w:val="1"/>
        </w:rPr>
        <w:t xml:space="preserve"> </w:t>
      </w:r>
      <w:r>
        <w:t>technické</w:t>
      </w:r>
      <w:r>
        <w:rPr>
          <w:spacing w:val="1"/>
        </w:rPr>
        <w:t xml:space="preserve"> </w:t>
      </w:r>
      <w:r>
        <w:t>predpisy,</w:t>
      </w:r>
      <w:r>
        <w:rPr>
          <w:spacing w:val="1"/>
        </w:rPr>
        <w:t xml:space="preserve"> </w:t>
      </w:r>
      <w:r>
        <w:t>uvedené</w:t>
      </w:r>
      <w:r>
        <w:rPr>
          <w:spacing w:val="1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TKP</w:t>
      </w:r>
      <w:r>
        <w:rPr>
          <w:spacing w:val="58"/>
        </w:rPr>
        <w:t xml:space="preserve"> </w:t>
      </w:r>
      <w:r>
        <w:t>sú</w:t>
      </w:r>
      <w:r>
        <w:rPr>
          <w:spacing w:val="59"/>
        </w:rPr>
        <w:t xml:space="preserve"> </w:t>
      </w:r>
      <w:r>
        <w:t>podpísaním</w:t>
      </w:r>
      <w:r>
        <w:rPr>
          <w:spacing w:val="59"/>
        </w:rPr>
        <w:t xml:space="preserve"> </w:t>
      </w:r>
      <w:r>
        <w:t>zmluvných</w:t>
      </w:r>
      <w:r>
        <w:rPr>
          <w:spacing w:val="1"/>
        </w:rPr>
        <w:t xml:space="preserve"> </w:t>
      </w:r>
      <w:r>
        <w:t>podmienok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ZP</w:t>
      </w:r>
      <w:r>
        <w:rPr>
          <w:spacing w:val="1"/>
        </w:rPr>
        <w:t xml:space="preserve"> </w:t>
      </w:r>
      <w:r>
        <w:t>záväzné,</w:t>
      </w:r>
      <w:r>
        <w:rPr>
          <w:spacing w:val="58"/>
        </w:rPr>
        <w:t xml:space="preserve"> </w:t>
      </w:r>
      <w:r>
        <w:t>ak</w:t>
      </w:r>
      <w:r>
        <w:rPr>
          <w:spacing w:val="58"/>
        </w:rPr>
        <w:t xml:space="preserve"> </w:t>
      </w:r>
      <w:r>
        <w:t>tieto</w:t>
      </w:r>
      <w:r>
        <w:rPr>
          <w:spacing w:val="59"/>
        </w:rPr>
        <w:t xml:space="preserve"> </w:t>
      </w:r>
      <w:r>
        <w:t>normy a</w:t>
      </w:r>
      <w:r>
        <w:rPr>
          <w:spacing w:val="58"/>
        </w:rPr>
        <w:t xml:space="preserve"> </w:t>
      </w:r>
      <w:r>
        <w:t>predpisy boli</w:t>
      </w:r>
      <w:r>
        <w:rPr>
          <w:spacing w:val="59"/>
        </w:rPr>
        <w:t xml:space="preserve"> </w:t>
      </w:r>
      <w:r>
        <w:t>platné</w:t>
      </w:r>
      <w:r>
        <w:rPr>
          <w:spacing w:val="58"/>
        </w:rPr>
        <w:t xml:space="preserve"> </w:t>
      </w:r>
      <w:r>
        <w:t>v čase</w:t>
      </w:r>
      <w:r>
        <w:rPr>
          <w:spacing w:val="59"/>
        </w:rPr>
        <w:t xml:space="preserve"> </w:t>
      </w:r>
      <w:r>
        <w:t>uzatvárania</w:t>
      </w:r>
      <w:r>
        <w:rPr>
          <w:spacing w:val="58"/>
        </w:rPr>
        <w:t xml:space="preserve"> </w:t>
      </w:r>
      <w:r>
        <w:t>zmluvy</w:t>
      </w:r>
      <w:r>
        <w:rPr>
          <w:spacing w:val="-56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zhotovenie</w:t>
      </w:r>
      <w:r>
        <w:rPr>
          <w:spacing w:val="1"/>
        </w:rPr>
        <w:t xml:space="preserve"> </w:t>
      </w:r>
      <w:r>
        <w:t>dokumentácie,</w:t>
      </w:r>
      <w:r>
        <w:rPr>
          <w:spacing w:val="1"/>
        </w:rPr>
        <w:t xml:space="preserve"> </w:t>
      </w:r>
      <w:r>
        <w:t>prípadne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(výnimku</w:t>
      </w:r>
      <w:r>
        <w:rPr>
          <w:spacing w:val="1"/>
        </w:rPr>
        <w:t xml:space="preserve"> </w:t>
      </w:r>
      <w:r>
        <w:t>tvoria</w:t>
      </w:r>
      <w:r>
        <w:rPr>
          <w:spacing w:val="1"/>
        </w:rPr>
        <w:t xml:space="preserve"> </w:t>
      </w:r>
      <w:r>
        <w:t>technické</w:t>
      </w:r>
      <w:r>
        <w:rPr>
          <w:spacing w:val="1"/>
        </w:rPr>
        <w:t xml:space="preserve"> </w:t>
      </w:r>
      <w:r>
        <w:t>špecifikácie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stavebné výrobky, na ktoré sa vzťahujú ustanovenia zákona). Možné odchýlky a zmeny sú</w:t>
      </w:r>
      <w:r>
        <w:rPr>
          <w:spacing w:val="1"/>
        </w:rPr>
        <w:t xml:space="preserve"> </w:t>
      </w:r>
      <w:r>
        <w:t>uvedené</w:t>
      </w:r>
      <w:r>
        <w:rPr>
          <w:spacing w:val="17"/>
        </w:rPr>
        <w:t xml:space="preserve"> </w:t>
      </w:r>
      <w:r>
        <w:t>v</w:t>
      </w:r>
      <w:r>
        <w:rPr>
          <w:spacing w:val="15"/>
        </w:rPr>
        <w:t xml:space="preserve"> </w:t>
      </w:r>
      <w:r>
        <w:t>odseku</w:t>
      </w:r>
      <w:r>
        <w:rPr>
          <w:spacing w:val="18"/>
        </w:rPr>
        <w:t xml:space="preserve"> 1.</w:t>
      </w:r>
      <w:r>
        <w:t>3.2</w:t>
      </w:r>
      <w:r>
        <w:rPr>
          <w:spacing w:val="14"/>
        </w:rPr>
        <w:t xml:space="preserve"> </w:t>
      </w:r>
      <w:r>
        <w:t>a</w:t>
      </w:r>
      <w:r>
        <w:rPr>
          <w:spacing w:val="18"/>
        </w:rPr>
        <w:t> 1.</w:t>
      </w:r>
      <w:r>
        <w:t>3.3</w:t>
      </w:r>
      <w:r>
        <w:rPr>
          <w:spacing w:val="14"/>
        </w:rPr>
        <w:t xml:space="preserve"> </w:t>
      </w:r>
      <w:r>
        <w:t>tejto</w:t>
      </w:r>
      <w:r>
        <w:rPr>
          <w:spacing w:val="15"/>
        </w:rPr>
        <w:t xml:space="preserve"> </w:t>
      </w:r>
      <w:r>
        <w:t>časti</w:t>
      </w:r>
      <w:r>
        <w:rPr>
          <w:spacing w:val="16"/>
        </w:rPr>
        <w:t xml:space="preserve"> </w:t>
      </w:r>
      <w:r>
        <w:t>TKP.</w:t>
      </w:r>
    </w:p>
    <w:p w:rsidR="007127CB" w:rsidRDefault="007127CB" w:rsidP="00F86B6A">
      <w:pPr>
        <w:pStyle w:val="Nadpis3"/>
      </w:pPr>
      <w:bookmarkStart w:id="77" w:name="_TOC_250104"/>
      <w:bookmarkStart w:id="78" w:name="_Toc178188209"/>
      <w:r>
        <w:t>Nevyhovujúce</w:t>
      </w:r>
      <w:r>
        <w:rPr>
          <w:spacing w:val="57"/>
        </w:rPr>
        <w:t xml:space="preserve"> </w:t>
      </w:r>
      <w:r>
        <w:t>konštrukčné</w:t>
      </w:r>
      <w:r>
        <w:rPr>
          <w:spacing w:val="61"/>
        </w:rPr>
        <w:t xml:space="preserve"> </w:t>
      </w:r>
      <w:bookmarkEnd w:id="77"/>
      <w:r>
        <w:t>prvky</w:t>
      </w:r>
      <w:bookmarkEnd w:id="78"/>
    </w:p>
    <w:p w:rsidR="007127CB" w:rsidRDefault="007127CB" w:rsidP="00F86B6A">
      <w:r>
        <w:t>V</w:t>
      </w:r>
      <w:r>
        <w:rPr>
          <w:spacing w:val="1"/>
        </w:rPr>
        <w:t xml:space="preserve"> </w:t>
      </w:r>
      <w:r>
        <w:t>prípade,</w:t>
      </w:r>
      <w:r>
        <w:rPr>
          <w:spacing w:val="1"/>
        </w:rPr>
        <w:t xml:space="preserve"> </w:t>
      </w:r>
      <w:r>
        <w:t>že</w:t>
      </w:r>
      <w:r>
        <w:rPr>
          <w:spacing w:val="1"/>
        </w:rPr>
        <w:t xml:space="preserve"> </w:t>
      </w:r>
      <w:r>
        <w:t>konštrukčný</w:t>
      </w:r>
      <w:r>
        <w:rPr>
          <w:spacing w:val="1"/>
        </w:rPr>
        <w:t xml:space="preserve"> </w:t>
      </w:r>
      <w:r>
        <w:t>prvok</w:t>
      </w:r>
      <w:r>
        <w:rPr>
          <w:spacing w:val="1"/>
        </w:rPr>
        <w:t xml:space="preserve"> </w:t>
      </w:r>
      <w:r>
        <w:t>nevyhovuje</w:t>
      </w:r>
      <w:r>
        <w:rPr>
          <w:spacing w:val="1"/>
        </w:rPr>
        <w:t xml:space="preserve"> </w:t>
      </w:r>
      <w:r>
        <w:t>požadovaným</w:t>
      </w:r>
      <w:r>
        <w:rPr>
          <w:spacing w:val="1"/>
        </w:rPr>
        <w:t xml:space="preserve"> </w:t>
      </w:r>
      <w:r>
        <w:t>parametrom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sa</w:t>
      </w:r>
      <w:r>
        <w:rPr>
          <w:spacing w:val="58"/>
        </w:rPr>
        <w:t xml:space="preserve"> </w:t>
      </w:r>
      <w:r>
        <w:t>nahradiť</w:t>
      </w:r>
      <w:r>
        <w:rPr>
          <w:spacing w:val="1"/>
        </w:rPr>
        <w:t xml:space="preserve"> </w:t>
      </w:r>
      <w:r>
        <w:t>novým</w:t>
      </w:r>
      <w:r>
        <w:rPr>
          <w:spacing w:val="17"/>
        </w:rPr>
        <w:t xml:space="preserve"> </w:t>
      </w:r>
      <w:r>
        <w:t>vyhovujúcim.</w:t>
      </w:r>
    </w:p>
    <w:p w:rsidR="007127CB" w:rsidRDefault="007127CB" w:rsidP="00F86B6A">
      <w:pPr>
        <w:pStyle w:val="Nadpis3"/>
      </w:pPr>
      <w:bookmarkStart w:id="79" w:name="_Toc178188210"/>
      <w:r>
        <w:t>Geodetické</w:t>
      </w:r>
      <w:r>
        <w:rPr>
          <w:spacing w:val="56"/>
        </w:rPr>
        <w:t xml:space="preserve"> </w:t>
      </w:r>
      <w:r>
        <w:t>sledovanie</w:t>
      </w:r>
      <w:r>
        <w:rPr>
          <w:spacing w:val="57"/>
        </w:rPr>
        <w:t xml:space="preserve"> </w:t>
      </w:r>
      <w:r>
        <w:t>posunov</w:t>
      </w:r>
      <w:r>
        <w:rPr>
          <w:spacing w:val="51"/>
        </w:rPr>
        <w:t xml:space="preserve"> </w:t>
      </w:r>
      <w:r>
        <w:t>a</w:t>
      </w:r>
      <w:r>
        <w:rPr>
          <w:spacing w:val="57"/>
        </w:rPr>
        <w:t xml:space="preserve"> </w:t>
      </w:r>
      <w:r>
        <w:t>deformácii</w:t>
      </w:r>
      <w:r>
        <w:rPr>
          <w:spacing w:val="-64"/>
        </w:rPr>
        <w:t xml:space="preserve"> </w:t>
      </w:r>
      <w:r>
        <w:t>stavebných</w:t>
      </w:r>
      <w:r>
        <w:rPr>
          <w:spacing w:val="14"/>
        </w:rPr>
        <w:t xml:space="preserve"> </w:t>
      </w:r>
      <w:r>
        <w:t>objektov</w:t>
      </w:r>
      <w:bookmarkEnd w:id="79"/>
    </w:p>
    <w:p w:rsidR="007127CB" w:rsidRDefault="007127CB" w:rsidP="00F86B6A">
      <w:r>
        <w:t>Účelom</w:t>
      </w:r>
      <w:r>
        <w:rPr>
          <w:spacing w:val="1"/>
        </w:rPr>
        <w:t xml:space="preserve"> </w:t>
      </w:r>
      <w:r>
        <w:t>merania</w:t>
      </w:r>
      <w:r>
        <w:rPr>
          <w:spacing w:val="1"/>
        </w:rPr>
        <w:t xml:space="preserve"> </w:t>
      </w:r>
      <w:r>
        <w:t>posunov</w:t>
      </w:r>
      <w:r>
        <w:rPr>
          <w:spacing w:val="1"/>
        </w:rPr>
        <w:t xml:space="preserve"> </w:t>
      </w:r>
      <w:r>
        <w:t>a deformácií</w:t>
      </w:r>
      <w:r>
        <w:rPr>
          <w:spacing w:val="1"/>
        </w:rPr>
        <w:t xml:space="preserve"> </w:t>
      </w:r>
      <w:r>
        <w:t>stavebných</w:t>
      </w:r>
      <w:r>
        <w:rPr>
          <w:spacing w:val="1"/>
        </w:rPr>
        <w:t xml:space="preserve"> </w:t>
      </w:r>
      <w:r>
        <w:t>objektov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rámci</w:t>
      </w:r>
      <w:r>
        <w:rPr>
          <w:spacing w:val="59"/>
        </w:rPr>
        <w:t xml:space="preserve"> </w:t>
      </w:r>
      <w:r>
        <w:t>geodetickej</w:t>
      </w:r>
      <w:r>
        <w:rPr>
          <w:spacing w:val="1"/>
        </w:rPr>
        <w:t xml:space="preserve"> </w:t>
      </w:r>
      <w:r>
        <w:t>dokumentácie</w:t>
      </w:r>
      <w:r>
        <w:rPr>
          <w:spacing w:val="1"/>
        </w:rPr>
        <w:t xml:space="preserve"> </w:t>
      </w:r>
      <w:r>
        <w:t>v súlade s</w:t>
      </w:r>
      <w:r>
        <w:rPr>
          <w:spacing w:val="1"/>
        </w:rPr>
        <w:t xml:space="preserve"> </w:t>
      </w:r>
      <w:r>
        <w:t>výkonmi</w:t>
      </w:r>
      <w:r>
        <w:rPr>
          <w:spacing w:val="1"/>
        </w:rPr>
        <w:t xml:space="preserve"> </w:t>
      </w:r>
      <w:r>
        <w:t>súvisiacich nevyhnutných geodetických</w:t>
      </w:r>
      <w:r>
        <w:rPr>
          <w:spacing w:val="58"/>
        </w:rPr>
        <w:t xml:space="preserve"> </w:t>
      </w:r>
      <w:r>
        <w:t>prác,</w:t>
      </w:r>
      <w:r>
        <w:rPr>
          <w:spacing w:val="58"/>
        </w:rPr>
        <w:t xml:space="preserve"> </w:t>
      </w:r>
      <w:r>
        <w:t>podľa</w:t>
      </w:r>
      <w:r>
        <w:rPr>
          <w:spacing w:val="59"/>
        </w:rPr>
        <w:t xml:space="preserve"> </w:t>
      </w:r>
      <w:r>
        <w:rPr>
          <w:u w:val="single"/>
        </w:rPr>
        <w:t>§ 6</w:t>
      </w:r>
      <w:r>
        <w:rPr>
          <w:spacing w:val="1"/>
        </w:rPr>
        <w:t xml:space="preserve"> </w:t>
      </w:r>
      <w:r>
        <w:rPr>
          <w:u w:val="single"/>
        </w:rPr>
        <w:t>písm.</w:t>
      </w:r>
      <w:r>
        <w:rPr>
          <w:spacing w:val="33"/>
          <w:u w:val="single"/>
        </w:rPr>
        <w:t xml:space="preserve"> </w:t>
      </w:r>
      <w:r>
        <w:rPr>
          <w:u w:val="single"/>
        </w:rPr>
        <w:t>h)</w:t>
      </w:r>
      <w:r>
        <w:rPr>
          <w:spacing w:val="37"/>
          <w:u w:val="single"/>
        </w:rPr>
        <w:t xml:space="preserve"> </w:t>
      </w:r>
      <w:r>
        <w:rPr>
          <w:u w:val="single"/>
        </w:rPr>
        <w:t>zákona</w:t>
      </w:r>
      <w:r>
        <w:rPr>
          <w:spacing w:val="31"/>
          <w:u w:val="single"/>
        </w:rPr>
        <w:t xml:space="preserve"> </w:t>
      </w:r>
      <w:r>
        <w:rPr>
          <w:u w:val="single"/>
        </w:rPr>
        <w:t>č.</w:t>
      </w:r>
      <w:r>
        <w:rPr>
          <w:spacing w:val="34"/>
          <w:u w:val="single"/>
        </w:rPr>
        <w:t xml:space="preserve"> </w:t>
      </w:r>
      <w:r>
        <w:rPr>
          <w:u w:val="single"/>
        </w:rPr>
        <w:t>215/1995</w:t>
      </w:r>
      <w:r>
        <w:rPr>
          <w:spacing w:val="31"/>
          <w:u w:val="single"/>
        </w:rPr>
        <w:t xml:space="preserve"> </w:t>
      </w:r>
      <w:r>
        <w:rPr>
          <w:u w:val="single"/>
        </w:rPr>
        <w:t>Z.z.</w:t>
      </w:r>
      <w:r>
        <w:rPr>
          <w:spacing w:val="34"/>
        </w:rPr>
        <w:t xml:space="preserve"> </w:t>
      </w:r>
      <w:r>
        <w:t>o</w:t>
      </w:r>
      <w:r>
        <w:rPr>
          <w:spacing w:val="31"/>
        </w:rPr>
        <w:t xml:space="preserve"> </w:t>
      </w:r>
      <w:r>
        <w:t>geodézii</w:t>
      </w:r>
      <w:r>
        <w:rPr>
          <w:spacing w:val="30"/>
        </w:rPr>
        <w:t xml:space="preserve"> </w:t>
      </w:r>
      <w:r>
        <w:t>a</w:t>
      </w:r>
      <w:r>
        <w:rPr>
          <w:spacing w:val="31"/>
        </w:rPr>
        <w:t xml:space="preserve"> </w:t>
      </w:r>
      <w:r>
        <w:t>kartografii</w:t>
      </w:r>
      <w:r>
        <w:rPr>
          <w:spacing w:val="34"/>
        </w:rPr>
        <w:t xml:space="preserve"> </w:t>
      </w:r>
      <w:r>
        <w:t>v</w:t>
      </w:r>
      <w:r>
        <w:rPr>
          <w:spacing w:val="33"/>
        </w:rPr>
        <w:t xml:space="preserve"> </w:t>
      </w:r>
      <w:r>
        <w:t>znení</w:t>
      </w:r>
      <w:r>
        <w:rPr>
          <w:spacing w:val="33"/>
        </w:rPr>
        <w:t xml:space="preserve"> </w:t>
      </w:r>
      <w:r>
        <w:t>neskorších</w:t>
      </w:r>
      <w:r>
        <w:rPr>
          <w:spacing w:val="32"/>
        </w:rPr>
        <w:t xml:space="preserve"> </w:t>
      </w:r>
      <w:r>
        <w:t>predpisov:</w:t>
      </w:r>
    </w:p>
    <w:p w:rsidR="007127CB" w:rsidRDefault="007127CB" w:rsidP="00A7783C">
      <w:pPr>
        <w:pStyle w:val="Odsekzoznamu"/>
        <w:widowControl w:val="0"/>
        <w:numPr>
          <w:ilvl w:val="0"/>
          <w:numId w:val="2"/>
        </w:numPr>
        <w:tabs>
          <w:tab w:val="left" w:pos="898"/>
          <w:tab w:val="left" w:pos="899"/>
        </w:tabs>
        <w:autoSpaceDE w:val="0"/>
        <w:autoSpaceDN w:val="0"/>
        <w:spacing w:before="115" w:after="0"/>
        <w:ind w:right="108" w:hanging="360"/>
        <w:contextualSpacing w:val="0"/>
        <w:jc w:val="left"/>
      </w:pPr>
      <w:r>
        <w:t>získať</w:t>
      </w:r>
      <w:r>
        <w:rPr>
          <w:spacing w:val="14"/>
        </w:rPr>
        <w:t xml:space="preserve"> </w:t>
      </w:r>
      <w:r>
        <w:t>podklady</w:t>
      </w:r>
      <w:r>
        <w:rPr>
          <w:spacing w:val="9"/>
        </w:rPr>
        <w:t xml:space="preserve"> </w:t>
      </w:r>
      <w:r>
        <w:t>na</w:t>
      </w:r>
      <w:r>
        <w:rPr>
          <w:spacing w:val="11"/>
        </w:rPr>
        <w:t xml:space="preserve"> </w:t>
      </w:r>
      <w:r>
        <w:t>posúdenie</w:t>
      </w:r>
      <w:r>
        <w:rPr>
          <w:spacing w:val="11"/>
        </w:rPr>
        <w:t xml:space="preserve"> </w:t>
      </w:r>
      <w:r>
        <w:t>vzájomného</w:t>
      </w:r>
      <w:r>
        <w:rPr>
          <w:spacing w:val="11"/>
        </w:rPr>
        <w:t xml:space="preserve"> </w:t>
      </w:r>
      <w:r>
        <w:t>vplyvu</w:t>
      </w:r>
      <w:r>
        <w:rPr>
          <w:spacing w:val="15"/>
        </w:rPr>
        <w:t xml:space="preserve"> </w:t>
      </w:r>
      <w:r>
        <w:t>základovej</w:t>
      </w:r>
      <w:r>
        <w:rPr>
          <w:spacing w:val="11"/>
        </w:rPr>
        <w:t xml:space="preserve"> </w:t>
      </w:r>
      <w:r>
        <w:t>pôdy</w:t>
      </w:r>
      <w:r>
        <w:rPr>
          <w:spacing w:val="9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stavby</w:t>
      </w:r>
      <w:r>
        <w:rPr>
          <w:spacing w:val="9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na</w:t>
      </w:r>
      <w:r>
        <w:rPr>
          <w:spacing w:val="-56"/>
        </w:rPr>
        <w:t xml:space="preserve"> </w:t>
      </w:r>
      <w:r>
        <w:t>pôsobenie</w:t>
      </w:r>
      <w:r>
        <w:rPr>
          <w:spacing w:val="16"/>
        </w:rPr>
        <w:t xml:space="preserve"> </w:t>
      </w:r>
      <w:r>
        <w:t>stavebného</w:t>
      </w:r>
      <w:r>
        <w:rPr>
          <w:spacing w:val="16"/>
        </w:rPr>
        <w:t xml:space="preserve"> </w:t>
      </w:r>
      <w:r>
        <w:t>objektu</w:t>
      </w:r>
      <w:r>
        <w:rPr>
          <w:spacing w:val="19"/>
        </w:rPr>
        <w:t xml:space="preserve"> </w:t>
      </w:r>
      <w:r>
        <w:t>na</w:t>
      </w:r>
      <w:r>
        <w:rPr>
          <w:spacing w:val="20"/>
        </w:rPr>
        <w:t xml:space="preserve"> </w:t>
      </w:r>
      <w:r>
        <w:t>blízke</w:t>
      </w:r>
      <w:r>
        <w:rPr>
          <w:spacing w:val="16"/>
        </w:rPr>
        <w:t xml:space="preserve"> </w:t>
      </w:r>
      <w:r>
        <w:t>objekty,</w:t>
      </w:r>
    </w:p>
    <w:p w:rsidR="007127CB" w:rsidRDefault="007127CB" w:rsidP="00A7783C">
      <w:pPr>
        <w:pStyle w:val="Odsekzoznamu"/>
        <w:widowControl w:val="0"/>
        <w:numPr>
          <w:ilvl w:val="0"/>
          <w:numId w:val="2"/>
        </w:numPr>
        <w:tabs>
          <w:tab w:val="left" w:pos="898"/>
          <w:tab w:val="left" w:pos="899"/>
        </w:tabs>
        <w:autoSpaceDE w:val="0"/>
        <w:autoSpaceDN w:val="0"/>
        <w:spacing w:before="2" w:after="0" w:line="268" w:lineRule="exact"/>
        <w:contextualSpacing w:val="0"/>
        <w:jc w:val="left"/>
      </w:pPr>
      <w:r>
        <w:t>porovnávať</w:t>
      </w:r>
      <w:r>
        <w:rPr>
          <w:spacing w:val="51"/>
        </w:rPr>
        <w:t xml:space="preserve"> </w:t>
      </w:r>
      <w:r>
        <w:t>skutočné</w:t>
      </w:r>
      <w:r>
        <w:rPr>
          <w:spacing w:val="54"/>
        </w:rPr>
        <w:t xml:space="preserve"> </w:t>
      </w:r>
      <w:r>
        <w:t>hodnoty</w:t>
      </w:r>
      <w:r>
        <w:rPr>
          <w:spacing w:val="50"/>
        </w:rPr>
        <w:t xml:space="preserve"> </w:t>
      </w:r>
      <w:r>
        <w:t>posunov</w:t>
      </w:r>
      <w:r>
        <w:rPr>
          <w:spacing w:val="50"/>
        </w:rPr>
        <w:t xml:space="preserve"> </w:t>
      </w:r>
      <w:r>
        <w:t>s</w:t>
      </w:r>
      <w:r>
        <w:rPr>
          <w:spacing w:val="50"/>
        </w:rPr>
        <w:t xml:space="preserve"> </w:t>
      </w:r>
      <w:r>
        <w:t>očakávanými</w:t>
      </w:r>
      <w:r>
        <w:rPr>
          <w:spacing w:val="48"/>
        </w:rPr>
        <w:t xml:space="preserve"> </w:t>
      </w:r>
      <w:r>
        <w:t>hodnotami,</w:t>
      </w:r>
    </w:p>
    <w:p w:rsidR="007127CB" w:rsidRDefault="007127CB" w:rsidP="00A7783C">
      <w:pPr>
        <w:pStyle w:val="Odsekzoznamu"/>
        <w:widowControl w:val="0"/>
        <w:numPr>
          <w:ilvl w:val="0"/>
          <w:numId w:val="2"/>
        </w:numPr>
        <w:tabs>
          <w:tab w:val="left" w:pos="898"/>
          <w:tab w:val="left" w:pos="899"/>
        </w:tabs>
        <w:autoSpaceDE w:val="0"/>
        <w:autoSpaceDN w:val="0"/>
        <w:spacing w:after="0" w:line="268" w:lineRule="exact"/>
        <w:contextualSpacing w:val="0"/>
        <w:jc w:val="left"/>
      </w:pPr>
      <w:r>
        <w:t>sledovať</w:t>
      </w:r>
      <w:r>
        <w:rPr>
          <w:spacing w:val="50"/>
        </w:rPr>
        <w:t xml:space="preserve"> </w:t>
      </w:r>
      <w:r>
        <w:t>stav,</w:t>
      </w:r>
      <w:r>
        <w:rPr>
          <w:spacing w:val="49"/>
        </w:rPr>
        <w:t xml:space="preserve"> </w:t>
      </w:r>
      <w:r>
        <w:t>funkciu</w:t>
      </w:r>
      <w:r>
        <w:rPr>
          <w:spacing w:val="49"/>
        </w:rPr>
        <w:t xml:space="preserve"> </w:t>
      </w:r>
      <w:r>
        <w:t>a</w:t>
      </w:r>
      <w:r>
        <w:rPr>
          <w:spacing w:val="45"/>
        </w:rPr>
        <w:t xml:space="preserve"> </w:t>
      </w:r>
      <w:r>
        <w:t>bezpečnosť</w:t>
      </w:r>
      <w:r>
        <w:rPr>
          <w:spacing w:val="48"/>
        </w:rPr>
        <w:t xml:space="preserve"> </w:t>
      </w:r>
      <w:r>
        <w:t>stavebných</w:t>
      </w:r>
      <w:r>
        <w:rPr>
          <w:spacing w:val="50"/>
        </w:rPr>
        <w:t xml:space="preserve"> </w:t>
      </w:r>
      <w:r>
        <w:t>objektov,</w:t>
      </w:r>
    </w:p>
    <w:p w:rsidR="007127CB" w:rsidRDefault="007127CB" w:rsidP="00A7783C">
      <w:pPr>
        <w:pStyle w:val="Odsekzoznamu"/>
        <w:widowControl w:val="0"/>
        <w:numPr>
          <w:ilvl w:val="0"/>
          <w:numId w:val="2"/>
        </w:numPr>
        <w:tabs>
          <w:tab w:val="left" w:pos="898"/>
          <w:tab w:val="left" w:pos="899"/>
        </w:tabs>
        <w:autoSpaceDE w:val="0"/>
        <w:autoSpaceDN w:val="0"/>
        <w:spacing w:after="0"/>
        <w:ind w:right="108" w:hanging="360"/>
        <w:contextualSpacing w:val="0"/>
        <w:jc w:val="left"/>
      </w:pPr>
      <w:r>
        <w:t>sledovať</w:t>
      </w:r>
      <w:r>
        <w:rPr>
          <w:spacing w:val="1"/>
        </w:rPr>
        <w:t xml:space="preserve"> </w:t>
      </w:r>
      <w:r>
        <w:t>stav,</w:t>
      </w:r>
      <w:r>
        <w:rPr>
          <w:spacing w:val="1"/>
        </w:rPr>
        <w:t xml:space="preserve"> </w:t>
      </w:r>
      <w:r>
        <w:t>funkciu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bezpečnosť</w:t>
      </w:r>
      <w:r>
        <w:rPr>
          <w:spacing w:val="1"/>
        </w:rPr>
        <w:t xml:space="preserve"> </w:t>
      </w:r>
      <w:r>
        <w:t>dočasných</w:t>
      </w:r>
      <w:r>
        <w:rPr>
          <w:spacing w:val="1"/>
        </w:rPr>
        <w:t xml:space="preserve"> </w:t>
      </w:r>
      <w:r>
        <w:t>stavebných</w:t>
      </w:r>
      <w:r>
        <w:rPr>
          <w:spacing w:val="1"/>
        </w:rPr>
        <w:t xml:space="preserve"> </w:t>
      </w:r>
      <w:r>
        <w:t>objektov,</w:t>
      </w:r>
      <w:r>
        <w:rPr>
          <w:spacing w:val="1"/>
        </w:rPr>
        <w:t xml:space="preserve"> </w:t>
      </w:r>
      <w:r>
        <w:t>ovplyvnených</w:t>
      </w:r>
      <w:r>
        <w:rPr>
          <w:spacing w:val="-56"/>
        </w:rPr>
        <w:t xml:space="preserve"> </w:t>
      </w:r>
      <w:r>
        <w:t>stavebnou</w:t>
      </w:r>
      <w:r>
        <w:rPr>
          <w:spacing w:val="14"/>
        </w:rPr>
        <w:t xml:space="preserve"> </w:t>
      </w:r>
      <w:r>
        <w:t>činnosťou</w:t>
      </w:r>
      <w:r>
        <w:rPr>
          <w:spacing w:val="17"/>
        </w:rPr>
        <w:t xml:space="preserve"> </w:t>
      </w:r>
      <w:r>
        <w:t>v</w:t>
      </w:r>
      <w:r>
        <w:rPr>
          <w:spacing w:val="15"/>
        </w:rPr>
        <w:t xml:space="preserve"> </w:t>
      </w:r>
      <w:r>
        <w:t>okolí.</w:t>
      </w:r>
    </w:p>
    <w:p w:rsidR="007127CB" w:rsidRDefault="007127CB" w:rsidP="00F86B6A"/>
    <w:p w:rsidR="007127CB" w:rsidRDefault="007127CB" w:rsidP="00F86B6A">
      <w:r>
        <w:t>Posuny a pretvorenia stavebných objektov sa merajú počas výstavby a po jej dokončení v</w:t>
      </w:r>
      <w:r>
        <w:rPr>
          <w:spacing w:val="1"/>
        </w:rPr>
        <w:t xml:space="preserve"> </w:t>
      </w:r>
      <w:r>
        <w:t>prípadoch,</w:t>
      </w:r>
      <w:r>
        <w:rPr>
          <w:spacing w:val="1"/>
        </w:rPr>
        <w:t xml:space="preserve"> </w:t>
      </w:r>
      <w:r>
        <w:t>uvedených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STN</w:t>
      </w:r>
      <w:r>
        <w:rPr>
          <w:spacing w:val="1"/>
        </w:rPr>
        <w:t xml:space="preserve"> </w:t>
      </w:r>
      <w:r>
        <w:t>73</w:t>
      </w:r>
      <w:r>
        <w:rPr>
          <w:spacing w:val="1"/>
        </w:rPr>
        <w:t xml:space="preserve"> </w:t>
      </w:r>
      <w:r>
        <w:t>0405:</w:t>
      </w:r>
      <w:r>
        <w:rPr>
          <w:spacing w:val="1"/>
        </w:rPr>
        <w:t xml:space="preserve"> </w:t>
      </w:r>
      <w:r>
        <w:t>2022</w:t>
      </w:r>
      <w:r>
        <w:rPr>
          <w:spacing w:val="1"/>
        </w:rPr>
        <w:t xml:space="preserve"> </w:t>
      </w:r>
      <w:r>
        <w:t>Meranie</w:t>
      </w:r>
      <w:r>
        <w:rPr>
          <w:spacing w:val="1"/>
        </w:rPr>
        <w:t xml:space="preserve"> </w:t>
      </w:r>
      <w:r>
        <w:t>posunov</w:t>
      </w:r>
      <w:r>
        <w:rPr>
          <w:spacing w:val="1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pretvorení</w:t>
      </w:r>
      <w:r>
        <w:rPr>
          <w:spacing w:val="58"/>
        </w:rPr>
        <w:t xml:space="preserve"> </w:t>
      </w:r>
      <w:r>
        <w:t>stavebných</w:t>
      </w:r>
      <w:r>
        <w:rPr>
          <w:spacing w:val="1"/>
        </w:rPr>
        <w:t xml:space="preserve"> </w:t>
      </w:r>
      <w:r>
        <w:t>objektov.</w:t>
      </w:r>
    </w:p>
    <w:p w:rsidR="007127CB" w:rsidRDefault="007127CB" w:rsidP="00F86B6A">
      <w:r>
        <w:t>Pre</w:t>
      </w:r>
      <w:r>
        <w:rPr>
          <w:spacing w:val="54"/>
        </w:rPr>
        <w:t xml:space="preserve"> </w:t>
      </w:r>
      <w:r>
        <w:t>každý</w:t>
      </w:r>
      <w:r>
        <w:rPr>
          <w:spacing w:val="53"/>
        </w:rPr>
        <w:t xml:space="preserve"> </w:t>
      </w:r>
      <w:r>
        <w:t>stavebný</w:t>
      </w:r>
      <w:r>
        <w:rPr>
          <w:spacing w:val="52"/>
        </w:rPr>
        <w:t xml:space="preserve"> </w:t>
      </w:r>
      <w:r>
        <w:t>objekt</w:t>
      </w:r>
      <w:r>
        <w:rPr>
          <w:spacing w:val="56"/>
        </w:rPr>
        <w:t xml:space="preserve"> </w:t>
      </w:r>
      <w:r>
        <w:t>alebo</w:t>
      </w:r>
      <w:r>
        <w:rPr>
          <w:spacing w:val="52"/>
        </w:rPr>
        <w:t xml:space="preserve"> </w:t>
      </w:r>
      <w:r>
        <w:t>jeho</w:t>
      </w:r>
      <w:r>
        <w:rPr>
          <w:spacing w:val="52"/>
        </w:rPr>
        <w:t xml:space="preserve"> </w:t>
      </w:r>
      <w:r>
        <w:t>časť,</w:t>
      </w:r>
      <w:r>
        <w:rPr>
          <w:spacing w:val="54"/>
        </w:rPr>
        <w:t xml:space="preserve"> </w:t>
      </w:r>
      <w:r>
        <w:t>ktorého</w:t>
      </w:r>
      <w:r>
        <w:rPr>
          <w:spacing w:val="55"/>
        </w:rPr>
        <w:t xml:space="preserve"> </w:t>
      </w:r>
      <w:r>
        <w:t>posuny</w:t>
      </w:r>
      <w:r>
        <w:rPr>
          <w:spacing w:val="52"/>
        </w:rPr>
        <w:t xml:space="preserve"> </w:t>
      </w:r>
      <w:r>
        <w:t>a</w:t>
      </w:r>
      <w:r>
        <w:rPr>
          <w:spacing w:val="55"/>
        </w:rPr>
        <w:t xml:space="preserve"> </w:t>
      </w:r>
      <w:r>
        <w:t>pretvorenia</w:t>
      </w:r>
      <w:r>
        <w:rPr>
          <w:spacing w:val="55"/>
        </w:rPr>
        <w:t xml:space="preserve"> </w:t>
      </w:r>
      <w:r>
        <w:t>sa</w:t>
      </w:r>
      <w:r>
        <w:rPr>
          <w:spacing w:val="52"/>
        </w:rPr>
        <w:t xml:space="preserve"> </w:t>
      </w:r>
      <w:r>
        <w:t>majú</w:t>
      </w:r>
      <w:r>
        <w:rPr>
          <w:spacing w:val="53"/>
        </w:rPr>
        <w:t xml:space="preserve"> </w:t>
      </w:r>
      <w:r>
        <w:t>merať,</w:t>
      </w:r>
      <w:r>
        <w:rPr>
          <w:spacing w:val="1"/>
        </w:rPr>
        <w:t xml:space="preserve"> </w:t>
      </w:r>
      <w:r>
        <w:t>sa    v    rámci    projektovej    dokumentácie    stavby    vypracuje    projekt    merania    posunov</w:t>
      </w:r>
      <w:r>
        <w:rPr>
          <w:spacing w:val="1"/>
        </w:rPr>
        <w:t xml:space="preserve"> </w:t>
      </w:r>
      <w:r>
        <w:t>a deformácií</w:t>
      </w:r>
      <w:r>
        <w:rPr>
          <w:spacing w:val="1"/>
        </w:rPr>
        <w:t xml:space="preserve"> </w:t>
      </w:r>
      <w:r>
        <w:t>stavebných</w:t>
      </w:r>
      <w:r>
        <w:rPr>
          <w:spacing w:val="1"/>
        </w:rPr>
        <w:t xml:space="preserve"> </w:t>
      </w:r>
      <w:r>
        <w:t>objektov.</w:t>
      </w:r>
      <w:r>
        <w:rPr>
          <w:spacing w:val="1"/>
        </w:rPr>
        <w:t xml:space="preserve"> </w:t>
      </w:r>
      <w:r>
        <w:t>Obsah</w:t>
      </w:r>
      <w:r>
        <w:rPr>
          <w:spacing w:val="58"/>
        </w:rPr>
        <w:t xml:space="preserve"> </w:t>
      </w:r>
      <w:r>
        <w:t>tejto</w:t>
      </w:r>
      <w:r>
        <w:rPr>
          <w:spacing w:val="58"/>
        </w:rPr>
        <w:t xml:space="preserve"> </w:t>
      </w:r>
      <w:r>
        <w:t>dokumentácie</w:t>
      </w:r>
      <w:r>
        <w:rPr>
          <w:spacing w:val="59"/>
        </w:rPr>
        <w:t xml:space="preserve"> </w:t>
      </w:r>
      <w:r>
        <w:t>meraní</w:t>
      </w:r>
      <w:r>
        <w:rPr>
          <w:spacing w:val="58"/>
        </w:rPr>
        <w:t xml:space="preserve"> </w:t>
      </w:r>
      <w:r>
        <w:t>stanovuje</w:t>
      </w:r>
      <w:r>
        <w:rPr>
          <w:spacing w:val="59"/>
        </w:rPr>
        <w:t xml:space="preserve"> </w:t>
      </w:r>
      <w:r>
        <w:t>STN</w:t>
      </w:r>
      <w:r>
        <w:rPr>
          <w:spacing w:val="58"/>
        </w:rPr>
        <w:t xml:space="preserve"> </w:t>
      </w:r>
      <w:r>
        <w:t>73</w:t>
      </w:r>
      <w:r>
        <w:rPr>
          <w:spacing w:val="1"/>
        </w:rPr>
        <w:t xml:space="preserve"> </w:t>
      </w:r>
      <w:r>
        <w:t>0405.</w:t>
      </w:r>
      <w:r>
        <w:rPr>
          <w:spacing w:val="1"/>
        </w:rPr>
        <w:t xml:space="preserve"> </w:t>
      </w:r>
      <w:r>
        <w:t>Meranie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vykoná podľa odd.</w:t>
      </w:r>
      <w:r>
        <w:rPr>
          <w:spacing w:val="1"/>
        </w:rPr>
        <w:t xml:space="preserve"> </w:t>
      </w:r>
      <w:r>
        <w:t>II.</w:t>
      </w:r>
      <w:r>
        <w:rPr>
          <w:spacing w:val="1"/>
        </w:rPr>
        <w:t xml:space="preserve"> </w:t>
      </w:r>
      <w:r>
        <w:t>citovanej</w:t>
      </w:r>
      <w:r>
        <w:rPr>
          <w:spacing w:val="58"/>
        </w:rPr>
        <w:t xml:space="preserve"> </w:t>
      </w:r>
      <w:r>
        <w:t>STN a</w:t>
      </w:r>
      <w:r>
        <w:rPr>
          <w:spacing w:val="58"/>
        </w:rPr>
        <w:t xml:space="preserve"> </w:t>
      </w:r>
      <w:r>
        <w:t>výsledky merania</w:t>
      </w:r>
      <w:r>
        <w:rPr>
          <w:spacing w:val="59"/>
        </w:rPr>
        <w:t xml:space="preserve"> </w:t>
      </w:r>
      <w:r>
        <w:t>sa</w:t>
      </w:r>
      <w:r>
        <w:rPr>
          <w:spacing w:val="58"/>
        </w:rPr>
        <w:t xml:space="preserve"> </w:t>
      </w:r>
      <w:r>
        <w:t>vyhodnotia</w:t>
      </w:r>
      <w:r>
        <w:rPr>
          <w:spacing w:val="1"/>
        </w:rPr>
        <w:t xml:space="preserve"> </w:t>
      </w:r>
      <w:r>
        <w:t>podľa</w:t>
      </w:r>
      <w:r>
        <w:rPr>
          <w:spacing w:val="16"/>
        </w:rPr>
        <w:t xml:space="preserve"> </w:t>
      </w:r>
      <w:r>
        <w:t>odd.</w:t>
      </w:r>
      <w:r>
        <w:rPr>
          <w:spacing w:val="16"/>
        </w:rPr>
        <w:t xml:space="preserve"> </w:t>
      </w:r>
      <w:r>
        <w:t>III.,</w:t>
      </w:r>
      <w:r>
        <w:rPr>
          <w:spacing w:val="15"/>
        </w:rPr>
        <w:t xml:space="preserve"> </w:t>
      </w:r>
      <w:r>
        <w:t>STN</w:t>
      </w:r>
      <w:r>
        <w:rPr>
          <w:spacing w:val="16"/>
        </w:rPr>
        <w:t xml:space="preserve"> </w:t>
      </w:r>
      <w:r>
        <w:t>73</w:t>
      </w:r>
      <w:r>
        <w:rPr>
          <w:spacing w:val="14"/>
        </w:rPr>
        <w:t xml:space="preserve"> </w:t>
      </w:r>
      <w:r>
        <w:t>0405.</w:t>
      </w:r>
    </w:p>
    <w:p w:rsidR="007127CB" w:rsidRDefault="007127CB" w:rsidP="00F86B6A">
      <w:r>
        <w:t>Objekty,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ktorých</w:t>
      </w:r>
      <w:r>
        <w:rPr>
          <w:spacing w:val="1"/>
        </w:rPr>
        <w:t xml:space="preserve"> </w:t>
      </w:r>
      <w:r>
        <w:t>bude</w:t>
      </w:r>
      <w:r>
        <w:rPr>
          <w:spacing w:val="1"/>
        </w:rPr>
        <w:t xml:space="preserve"> </w:t>
      </w:r>
      <w:r>
        <w:t>vykonané</w:t>
      </w:r>
      <w:r>
        <w:rPr>
          <w:spacing w:val="1"/>
        </w:rPr>
        <w:t xml:space="preserve"> </w:t>
      </w:r>
      <w:r>
        <w:t>sledovanie</w:t>
      </w:r>
      <w:r>
        <w:rPr>
          <w:spacing w:val="1"/>
        </w:rPr>
        <w:t xml:space="preserve"> </w:t>
      </w:r>
      <w:r>
        <w:t>posunov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deformácií,</w:t>
      </w:r>
      <w:r>
        <w:rPr>
          <w:spacing w:val="1"/>
        </w:rPr>
        <w:t xml:space="preserve"> </w:t>
      </w:r>
      <w:r>
        <w:t>budú</w:t>
      </w:r>
      <w:r>
        <w:rPr>
          <w:spacing w:val="58"/>
        </w:rPr>
        <w:t xml:space="preserve"> </w:t>
      </w:r>
      <w:r>
        <w:t>určené</w:t>
      </w:r>
      <w:r>
        <w:rPr>
          <w:spacing w:val="58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projektovej</w:t>
      </w:r>
      <w:r>
        <w:rPr>
          <w:spacing w:val="1"/>
        </w:rPr>
        <w:t xml:space="preserve"> </w:t>
      </w:r>
      <w:r>
        <w:t>dokumentácii</w:t>
      </w:r>
      <w:r>
        <w:rPr>
          <w:spacing w:val="1"/>
        </w:rPr>
        <w:t xml:space="preserve"> </w:t>
      </w:r>
      <w:r>
        <w:t>stavby alebo</w:t>
      </w:r>
      <w:r>
        <w:rPr>
          <w:spacing w:val="1"/>
        </w:rPr>
        <w:t xml:space="preserve"> </w:t>
      </w:r>
      <w:r>
        <w:t>v ZTKP a</w:t>
      </w:r>
      <w:r>
        <w:rPr>
          <w:spacing w:val="1"/>
        </w:rPr>
        <w:t xml:space="preserve"> </w:t>
      </w:r>
      <w:r>
        <w:t>ocenenie týchto</w:t>
      </w:r>
      <w:r>
        <w:rPr>
          <w:spacing w:val="58"/>
        </w:rPr>
        <w:t xml:space="preserve"> </w:t>
      </w:r>
      <w:r>
        <w:t>prác sa uvedie</w:t>
      </w:r>
      <w:r>
        <w:rPr>
          <w:spacing w:val="58"/>
        </w:rPr>
        <w:t xml:space="preserve"> </w:t>
      </w:r>
      <w:r>
        <w:t>vo</w:t>
      </w:r>
      <w:r>
        <w:rPr>
          <w:spacing w:val="59"/>
        </w:rPr>
        <w:t xml:space="preserve"> </w:t>
      </w:r>
      <w:r>
        <w:t>výkaze</w:t>
      </w:r>
      <w:r>
        <w:rPr>
          <w:spacing w:val="1"/>
        </w:rPr>
        <w:t xml:space="preserve"> </w:t>
      </w:r>
      <w:r>
        <w:t>prác</w:t>
      </w:r>
      <w:r>
        <w:rPr>
          <w:spacing w:val="15"/>
        </w:rPr>
        <w:t xml:space="preserve"> </w:t>
      </w:r>
      <w:r>
        <w:t>stavby.</w:t>
      </w:r>
    </w:p>
    <w:p w:rsidR="007127CB" w:rsidRPr="00F86B6A" w:rsidRDefault="007127CB" w:rsidP="00F86B6A">
      <w:pPr>
        <w:pStyle w:val="Nadpis2"/>
      </w:pPr>
      <w:bookmarkStart w:id="80" w:name="_Toc178188211"/>
      <w:r w:rsidRPr="00F86B6A">
        <w:t>PREBERACIE KONANIE</w:t>
      </w:r>
      <w:bookmarkEnd w:id="80"/>
    </w:p>
    <w:p w:rsidR="007127CB" w:rsidRDefault="007127CB" w:rsidP="00F86B6A">
      <w:pPr>
        <w:pStyle w:val="Nadpis3"/>
      </w:pPr>
      <w:bookmarkStart w:id="81" w:name="_TOC_250103"/>
      <w:bookmarkStart w:id="82" w:name="_Toc178188212"/>
      <w:r>
        <w:t>Podmienky</w:t>
      </w:r>
      <w:r>
        <w:rPr>
          <w:spacing w:val="43"/>
        </w:rPr>
        <w:t xml:space="preserve"> </w:t>
      </w:r>
      <w:r>
        <w:t>prevzatia</w:t>
      </w:r>
      <w:r>
        <w:rPr>
          <w:spacing w:val="51"/>
        </w:rPr>
        <w:t xml:space="preserve"> </w:t>
      </w:r>
      <w:bookmarkEnd w:id="81"/>
      <w:r>
        <w:t>prác</w:t>
      </w:r>
      <w:bookmarkEnd w:id="82"/>
    </w:p>
    <w:p w:rsidR="007127CB" w:rsidRDefault="007127CB" w:rsidP="00F86B6A">
      <w:r>
        <w:t>Preberanie</w:t>
      </w:r>
      <w:r>
        <w:rPr>
          <w:spacing w:val="26"/>
        </w:rPr>
        <w:t xml:space="preserve"> </w:t>
      </w:r>
      <w:r>
        <w:t>prác</w:t>
      </w:r>
      <w:r>
        <w:rPr>
          <w:spacing w:val="23"/>
        </w:rPr>
        <w:t xml:space="preserve"> </w:t>
      </w:r>
      <w:r>
        <w:t>sa</w:t>
      </w:r>
      <w:r>
        <w:rPr>
          <w:spacing w:val="23"/>
        </w:rPr>
        <w:t xml:space="preserve"> </w:t>
      </w:r>
      <w:r>
        <w:t>uskutočňuje</w:t>
      </w:r>
      <w:r>
        <w:rPr>
          <w:spacing w:val="27"/>
        </w:rPr>
        <w:t xml:space="preserve"> </w:t>
      </w:r>
      <w:r>
        <w:t>v</w:t>
      </w:r>
      <w:r>
        <w:rPr>
          <w:spacing w:val="20"/>
        </w:rPr>
        <w:t xml:space="preserve"> </w:t>
      </w:r>
      <w:r>
        <w:t>súlade</w:t>
      </w:r>
      <w:r>
        <w:rPr>
          <w:spacing w:val="26"/>
        </w:rPr>
        <w:t xml:space="preserve"> </w:t>
      </w:r>
      <w:r>
        <w:t>s</w:t>
      </w:r>
      <w:r>
        <w:rPr>
          <w:spacing w:val="24"/>
        </w:rPr>
        <w:t xml:space="preserve"> </w:t>
      </w:r>
      <w:r>
        <w:t>podčlánkami</w:t>
      </w:r>
      <w:r>
        <w:rPr>
          <w:spacing w:val="22"/>
        </w:rPr>
        <w:t xml:space="preserve"> </w:t>
      </w:r>
      <w:r>
        <w:t>č.</w:t>
      </w:r>
      <w:r>
        <w:rPr>
          <w:spacing w:val="29"/>
        </w:rPr>
        <w:t xml:space="preserve"> </w:t>
      </w:r>
      <w:r>
        <w:t>5.5,</w:t>
      </w:r>
      <w:r>
        <w:rPr>
          <w:spacing w:val="28"/>
        </w:rPr>
        <w:t xml:space="preserve"> </w:t>
      </w:r>
      <w:r>
        <w:t>5.6,</w:t>
      </w:r>
      <w:r>
        <w:rPr>
          <w:spacing w:val="29"/>
        </w:rPr>
        <w:t xml:space="preserve"> </w:t>
      </w:r>
      <w:r>
        <w:t>5.7,</w:t>
      </w:r>
      <w:r>
        <w:rPr>
          <w:spacing w:val="25"/>
        </w:rPr>
        <w:t xml:space="preserve"> </w:t>
      </w:r>
      <w:r>
        <w:rPr>
          <w:u w:val="single"/>
        </w:rPr>
        <w:t>čl.</w:t>
      </w:r>
      <w:r>
        <w:rPr>
          <w:spacing w:val="28"/>
          <w:u w:val="single"/>
        </w:rPr>
        <w:t xml:space="preserve"> </w:t>
      </w:r>
      <w:r>
        <w:rPr>
          <w:u w:val="single"/>
        </w:rPr>
        <w:t>9</w:t>
      </w:r>
      <w:r>
        <w:rPr>
          <w:spacing w:val="24"/>
          <w:u w:val="single"/>
        </w:rPr>
        <w:t xml:space="preserve"> </w:t>
      </w:r>
      <w:r>
        <w:rPr>
          <w:u w:val="single"/>
        </w:rPr>
        <w:t>resp.</w:t>
      </w:r>
      <w:r>
        <w:rPr>
          <w:spacing w:val="28"/>
          <w:u w:val="single"/>
        </w:rPr>
        <w:t xml:space="preserve"> </w:t>
      </w:r>
      <w:r>
        <w:rPr>
          <w:u w:val="single"/>
        </w:rPr>
        <w:t>10</w:t>
      </w:r>
      <w:r>
        <w:rPr>
          <w:spacing w:val="26"/>
          <w:u w:val="single"/>
        </w:rPr>
        <w:t xml:space="preserve"> </w:t>
      </w:r>
      <w:r>
        <w:rPr>
          <w:u w:val="single"/>
        </w:rPr>
        <w:t>FIDIC</w:t>
      </w:r>
    </w:p>
    <w:p w:rsidR="007127CB" w:rsidRDefault="007127CB" w:rsidP="00F86B6A">
      <w:r>
        <w:t>a</w:t>
      </w:r>
      <w:r>
        <w:rPr>
          <w:spacing w:val="44"/>
        </w:rPr>
        <w:t xml:space="preserve"> </w:t>
      </w:r>
      <w:r>
        <w:t>predovšetkým</w:t>
      </w:r>
      <w:r>
        <w:rPr>
          <w:spacing w:val="46"/>
        </w:rPr>
        <w:t xml:space="preserve"> </w:t>
      </w:r>
      <w:r>
        <w:t>ustanoveniami</w:t>
      </w:r>
      <w:r>
        <w:rPr>
          <w:spacing w:val="44"/>
        </w:rPr>
        <w:t xml:space="preserve"> </w:t>
      </w:r>
      <w:r>
        <w:t>zmluvných</w:t>
      </w:r>
      <w:r>
        <w:rPr>
          <w:spacing w:val="45"/>
        </w:rPr>
        <w:t xml:space="preserve"> </w:t>
      </w:r>
      <w:r>
        <w:t>podmienok</w:t>
      </w:r>
      <w:r>
        <w:rPr>
          <w:spacing w:val="44"/>
        </w:rPr>
        <w:t xml:space="preserve"> </w:t>
      </w:r>
      <w:r>
        <w:t>pre</w:t>
      </w:r>
      <w:r>
        <w:rPr>
          <w:spacing w:val="41"/>
        </w:rPr>
        <w:t xml:space="preserve"> </w:t>
      </w:r>
      <w:r>
        <w:t>stavbu,</w:t>
      </w:r>
      <w:r>
        <w:rPr>
          <w:spacing w:val="43"/>
        </w:rPr>
        <w:t xml:space="preserve"> </w:t>
      </w:r>
      <w:r>
        <w:t>resp.</w:t>
      </w:r>
      <w:r>
        <w:rPr>
          <w:spacing w:val="44"/>
        </w:rPr>
        <w:t xml:space="preserve"> </w:t>
      </w:r>
      <w:r>
        <w:t>Zmluvy</w:t>
      </w:r>
      <w:r>
        <w:rPr>
          <w:spacing w:val="45"/>
        </w:rPr>
        <w:t xml:space="preserve"> </w:t>
      </w:r>
      <w:r>
        <w:t>o</w:t>
      </w:r>
      <w:r>
        <w:rPr>
          <w:spacing w:val="40"/>
        </w:rPr>
        <w:t xml:space="preserve"> </w:t>
      </w:r>
      <w:r>
        <w:t>dielo.</w:t>
      </w:r>
    </w:p>
    <w:p w:rsidR="007127CB" w:rsidRDefault="007127CB" w:rsidP="00F86B6A">
      <w:r>
        <w:lastRenderedPageBreak/>
        <w:t>Zhotoviteľ</w:t>
      </w:r>
      <w:r>
        <w:rPr>
          <w:spacing w:val="36"/>
        </w:rPr>
        <w:t xml:space="preserve"> </w:t>
      </w:r>
      <w:r>
        <w:t>je</w:t>
      </w:r>
      <w:r>
        <w:rPr>
          <w:spacing w:val="38"/>
        </w:rPr>
        <w:t xml:space="preserve"> </w:t>
      </w:r>
      <w:r>
        <w:t>povinný</w:t>
      </w:r>
      <w:r>
        <w:rPr>
          <w:spacing w:val="36"/>
        </w:rPr>
        <w:t xml:space="preserve"> </w:t>
      </w:r>
      <w:r>
        <w:t>v</w:t>
      </w:r>
      <w:r>
        <w:rPr>
          <w:spacing w:val="38"/>
        </w:rPr>
        <w:t xml:space="preserve"> </w:t>
      </w:r>
      <w:r>
        <w:t>súlade</w:t>
      </w:r>
      <w:r>
        <w:rPr>
          <w:spacing w:val="38"/>
        </w:rPr>
        <w:t xml:space="preserve"> </w:t>
      </w:r>
      <w:r>
        <w:t>so</w:t>
      </w:r>
      <w:r>
        <w:rPr>
          <w:spacing w:val="41"/>
        </w:rPr>
        <w:t xml:space="preserve"> </w:t>
      </w:r>
      <w:r>
        <w:t>zmluvnými</w:t>
      </w:r>
      <w:r>
        <w:rPr>
          <w:spacing w:val="41"/>
        </w:rPr>
        <w:t xml:space="preserve"> </w:t>
      </w:r>
      <w:r>
        <w:t>podmienkami,</w:t>
      </w:r>
      <w:r>
        <w:rPr>
          <w:spacing w:val="37"/>
        </w:rPr>
        <w:t xml:space="preserve"> </w:t>
      </w:r>
      <w:r>
        <w:t>resp.</w:t>
      </w:r>
      <w:r>
        <w:rPr>
          <w:spacing w:val="37"/>
        </w:rPr>
        <w:t xml:space="preserve"> </w:t>
      </w:r>
      <w:r>
        <w:t>pokynmi</w:t>
      </w:r>
      <w:r>
        <w:rPr>
          <w:spacing w:val="37"/>
        </w:rPr>
        <w:t xml:space="preserve"> </w:t>
      </w:r>
      <w:r>
        <w:t>stavebného</w:t>
      </w:r>
      <w:r>
        <w:rPr>
          <w:spacing w:val="-56"/>
        </w:rPr>
        <w:t xml:space="preserve"> </w:t>
      </w:r>
      <w:r>
        <w:t>dozoru</w:t>
      </w:r>
      <w:r>
        <w:rPr>
          <w:spacing w:val="27"/>
        </w:rPr>
        <w:t xml:space="preserve"> </w:t>
      </w:r>
      <w:r>
        <w:t>(</w:t>
      </w:r>
      <w:r>
        <w:rPr>
          <w:u w:val="single"/>
        </w:rPr>
        <w:t>§</w:t>
      </w:r>
      <w:r>
        <w:rPr>
          <w:spacing w:val="28"/>
          <w:u w:val="single"/>
        </w:rPr>
        <w:t xml:space="preserve"> </w:t>
      </w:r>
      <w:r>
        <w:rPr>
          <w:u w:val="single"/>
        </w:rPr>
        <w:t>46b</w:t>
      </w:r>
      <w:r>
        <w:rPr>
          <w:spacing w:val="34"/>
          <w:u w:val="single"/>
        </w:rPr>
        <w:t xml:space="preserve"> </w:t>
      </w:r>
      <w:r>
        <w:rPr>
          <w:u w:val="single"/>
        </w:rPr>
        <w:t>zákona</w:t>
      </w:r>
      <w:r>
        <w:rPr>
          <w:spacing w:val="31"/>
          <w:u w:val="single"/>
        </w:rPr>
        <w:t xml:space="preserve"> </w:t>
      </w:r>
      <w:r>
        <w:rPr>
          <w:u w:val="single"/>
        </w:rPr>
        <w:t>č.</w:t>
      </w:r>
      <w:r>
        <w:rPr>
          <w:spacing w:val="32"/>
          <w:u w:val="single"/>
        </w:rPr>
        <w:t xml:space="preserve"> </w:t>
      </w:r>
      <w:r>
        <w:rPr>
          <w:u w:val="single"/>
        </w:rPr>
        <w:t>50/1976</w:t>
      </w:r>
      <w:r>
        <w:rPr>
          <w:spacing w:val="31"/>
          <w:u w:val="single"/>
        </w:rPr>
        <w:t xml:space="preserve"> </w:t>
      </w:r>
      <w:r>
        <w:rPr>
          <w:u w:val="single"/>
        </w:rPr>
        <w:t>Zb.</w:t>
      </w:r>
      <w:r>
        <w:rPr>
          <w:spacing w:val="32"/>
        </w:rPr>
        <w:t xml:space="preserve"> </w:t>
      </w:r>
      <w:r>
        <w:t>v</w:t>
      </w:r>
      <w:r>
        <w:rPr>
          <w:spacing w:val="31"/>
        </w:rPr>
        <w:t xml:space="preserve"> </w:t>
      </w:r>
      <w:r>
        <w:t>znení</w:t>
      </w:r>
      <w:r>
        <w:rPr>
          <w:spacing w:val="29"/>
        </w:rPr>
        <w:t xml:space="preserve"> </w:t>
      </w:r>
      <w:r>
        <w:t>neskorších</w:t>
      </w:r>
      <w:r>
        <w:rPr>
          <w:spacing w:val="28"/>
        </w:rPr>
        <w:t xml:space="preserve"> </w:t>
      </w:r>
      <w:r>
        <w:t>predpisov)</w:t>
      </w:r>
      <w:r>
        <w:rPr>
          <w:spacing w:val="32"/>
        </w:rPr>
        <w:t xml:space="preserve"> </w:t>
      </w:r>
      <w:r>
        <w:t>odstrániť</w:t>
      </w:r>
      <w:r>
        <w:rPr>
          <w:spacing w:val="34"/>
        </w:rPr>
        <w:t xml:space="preserve"> </w:t>
      </w:r>
      <w:r>
        <w:t>na</w:t>
      </w:r>
      <w:r>
        <w:rPr>
          <w:spacing w:val="31"/>
        </w:rPr>
        <w:t xml:space="preserve"> </w:t>
      </w:r>
      <w:r>
        <w:t>stavebnom</w:t>
      </w:r>
      <w:r w:rsidR="00F86B6A">
        <w:t xml:space="preserve"> </w:t>
      </w:r>
      <w:r>
        <w:t>diele</w:t>
      </w:r>
      <w:r>
        <w:rPr>
          <w:spacing w:val="1"/>
        </w:rPr>
        <w:t xml:space="preserve"> </w:t>
      </w:r>
      <w:r>
        <w:t>akékoľvek</w:t>
      </w:r>
      <w:r>
        <w:rPr>
          <w:spacing w:val="1"/>
        </w:rPr>
        <w:t xml:space="preserve"> </w:t>
      </w:r>
      <w:r>
        <w:t>chyby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nedostatky,</w:t>
      </w:r>
      <w:r>
        <w:rPr>
          <w:spacing w:val="1"/>
        </w:rPr>
        <w:t xml:space="preserve"> </w:t>
      </w:r>
      <w:r>
        <w:t>či</w:t>
      </w:r>
      <w:r>
        <w:rPr>
          <w:spacing w:val="1"/>
        </w:rPr>
        <w:t xml:space="preserve"> </w:t>
      </w:r>
      <w:r>
        <w:t>nedorobky.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povinný</w:t>
      </w:r>
      <w:r>
        <w:rPr>
          <w:spacing w:val="1"/>
        </w:rPr>
        <w:t xml:space="preserve"> </w:t>
      </w:r>
      <w:r>
        <w:t>zabezpečiť</w:t>
      </w:r>
      <w:r>
        <w:rPr>
          <w:spacing w:val="1"/>
        </w:rPr>
        <w:t xml:space="preserve"> </w:t>
      </w:r>
      <w:r>
        <w:t>technologické</w:t>
      </w:r>
      <w:r>
        <w:rPr>
          <w:spacing w:val="1"/>
        </w:rPr>
        <w:t xml:space="preserve"> </w:t>
      </w:r>
      <w:r>
        <w:t>zariadenia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dokumentáciu</w:t>
      </w:r>
      <w:r>
        <w:rPr>
          <w:spacing w:val="1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tak</w:t>
      </w:r>
      <w:r>
        <w:rPr>
          <w:spacing w:val="59"/>
        </w:rPr>
        <w:t xml:space="preserve"> </w:t>
      </w:r>
      <w:r>
        <w:t>ako</w:t>
      </w:r>
      <w:r>
        <w:rPr>
          <w:spacing w:val="59"/>
        </w:rPr>
        <w:t xml:space="preserve"> </w:t>
      </w:r>
      <w:r>
        <w:t>sú</w:t>
      </w:r>
      <w:r>
        <w:rPr>
          <w:spacing w:val="59"/>
        </w:rPr>
        <w:t xml:space="preserve"> </w:t>
      </w:r>
      <w:r>
        <w:t>uvedené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zmluve.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povinný</w:t>
      </w:r>
      <w:r>
        <w:rPr>
          <w:spacing w:val="1"/>
        </w:rPr>
        <w:t xml:space="preserve"> </w:t>
      </w:r>
      <w:r>
        <w:t>predložiť</w:t>
      </w:r>
      <w:r>
        <w:rPr>
          <w:spacing w:val="1"/>
        </w:rPr>
        <w:t xml:space="preserve"> </w:t>
      </w:r>
      <w:r>
        <w:t>podrobnosti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opatreniach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metódach,</w:t>
      </w:r>
      <w:r>
        <w:rPr>
          <w:spacing w:val="58"/>
        </w:rPr>
        <w:t xml:space="preserve"> </w:t>
      </w:r>
      <w:r>
        <w:t>ktoré</w:t>
      </w:r>
      <w:r>
        <w:rPr>
          <w:spacing w:val="58"/>
        </w:rPr>
        <w:t xml:space="preserve"> </w:t>
      </w:r>
      <w:r>
        <w:t>navrhuje</w:t>
      </w:r>
      <w:r>
        <w:rPr>
          <w:spacing w:val="1"/>
        </w:rPr>
        <w:t xml:space="preserve"> </w:t>
      </w:r>
      <w:r>
        <w:t>uskutočniť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vyhotovenie</w:t>
      </w:r>
      <w:r>
        <w:rPr>
          <w:spacing w:val="1"/>
        </w:rPr>
        <w:t xml:space="preserve"> </w:t>
      </w:r>
      <w:r>
        <w:t>stavebného</w:t>
      </w:r>
      <w:r>
        <w:rPr>
          <w:spacing w:val="58"/>
        </w:rPr>
        <w:t xml:space="preserve"> </w:t>
      </w:r>
      <w:r>
        <w:t>diela,</w:t>
      </w:r>
      <w:r>
        <w:rPr>
          <w:spacing w:val="58"/>
        </w:rPr>
        <w:t xml:space="preserve"> </w:t>
      </w:r>
      <w:r>
        <w:t>kedykoľvek</w:t>
      </w:r>
      <w:r>
        <w:rPr>
          <w:spacing w:val="59"/>
        </w:rPr>
        <w:t xml:space="preserve"> </w:t>
      </w:r>
      <w:r>
        <w:t>ho o to</w:t>
      </w:r>
      <w:r>
        <w:rPr>
          <w:spacing w:val="58"/>
        </w:rPr>
        <w:t xml:space="preserve"> </w:t>
      </w:r>
      <w:r>
        <w:t>stavebný dozor</w:t>
      </w:r>
      <w:r>
        <w:rPr>
          <w:spacing w:val="59"/>
        </w:rPr>
        <w:t xml:space="preserve"> </w:t>
      </w:r>
      <w:r>
        <w:t>požiada.</w:t>
      </w:r>
      <w:r>
        <w:rPr>
          <w:spacing w:val="1"/>
        </w:rPr>
        <w:t xml:space="preserve"> </w:t>
      </w:r>
      <w:r>
        <w:t>Bez</w:t>
      </w:r>
      <w:r>
        <w:rPr>
          <w:spacing w:val="1"/>
        </w:rPr>
        <w:t xml:space="preserve"> </w:t>
      </w:r>
      <w:r>
        <w:t>predchádzajúceho</w:t>
      </w:r>
      <w:r>
        <w:rPr>
          <w:spacing w:val="59"/>
        </w:rPr>
        <w:t xml:space="preserve"> </w:t>
      </w:r>
      <w:r>
        <w:t>upozornenia</w:t>
      </w:r>
      <w:r>
        <w:rPr>
          <w:spacing w:val="59"/>
        </w:rPr>
        <w:t xml:space="preserve"> </w:t>
      </w:r>
      <w:r>
        <w:t>stavebného</w:t>
      </w:r>
      <w:r>
        <w:rPr>
          <w:spacing w:val="59"/>
        </w:rPr>
        <w:t xml:space="preserve"> </w:t>
      </w:r>
      <w:r>
        <w:t>dozoru</w:t>
      </w:r>
      <w:r>
        <w:rPr>
          <w:spacing w:val="59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nesmie</w:t>
      </w:r>
      <w:r>
        <w:rPr>
          <w:spacing w:val="59"/>
        </w:rPr>
        <w:t xml:space="preserve"> </w:t>
      </w:r>
      <w:r>
        <w:t>vykonať</w:t>
      </w:r>
      <w:r>
        <w:rPr>
          <w:spacing w:val="59"/>
        </w:rPr>
        <w:t xml:space="preserve"> </w:t>
      </w:r>
      <w:r>
        <w:t>žiadna</w:t>
      </w:r>
      <w:r>
        <w:rPr>
          <w:spacing w:val="1"/>
        </w:rPr>
        <w:t xml:space="preserve"> </w:t>
      </w:r>
      <w:r>
        <w:t>podstatná</w:t>
      </w:r>
      <w:r>
        <w:rPr>
          <w:spacing w:val="17"/>
        </w:rPr>
        <w:t xml:space="preserve"> </w:t>
      </w:r>
      <w:r>
        <w:t>zmena</w:t>
      </w:r>
      <w:r>
        <w:rPr>
          <w:spacing w:val="15"/>
        </w:rPr>
        <w:t xml:space="preserve"> </w:t>
      </w:r>
      <w:r>
        <w:t>týchto</w:t>
      </w:r>
      <w:r>
        <w:rPr>
          <w:spacing w:val="18"/>
        </w:rPr>
        <w:t xml:space="preserve"> </w:t>
      </w:r>
      <w:r>
        <w:t>opatrení</w:t>
      </w:r>
      <w:r>
        <w:rPr>
          <w:spacing w:val="14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metód.</w:t>
      </w:r>
    </w:p>
    <w:p w:rsidR="007127CB" w:rsidRDefault="007127CB" w:rsidP="0075520B">
      <w:pPr>
        <w:pStyle w:val="Nadpis3"/>
      </w:pPr>
      <w:bookmarkStart w:id="83" w:name="_TOC_250102"/>
      <w:bookmarkStart w:id="84" w:name="_Toc178188213"/>
      <w:r>
        <w:t>Doklady</w:t>
      </w:r>
      <w:r>
        <w:rPr>
          <w:spacing w:val="33"/>
        </w:rPr>
        <w:t xml:space="preserve"> </w:t>
      </w:r>
      <w:r>
        <w:t>nutné</w:t>
      </w:r>
      <w:r>
        <w:rPr>
          <w:spacing w:val="36"/>
        </w:rPr>
        <w:t xml:space="preserve"> </w:t>
      </w:r>
      <w:r>
        <w:t>na</w:t>
      </w:r>
      <w:r>
        <w:rPr>
          <w:spacing w:val="37"/>
        </w:rPr>
        <w:t xml:space="preserve"> </w:t>
      </w:r>
      <w:r>
        <w:t>prevzatie</w:t>
      </w:r>
      <w:r>
        <w:rPr>
          <w:spacing w:val="40"/>
        </w:rPr>
        <w:t xml:space="preserve"> </w:t>
      </w:r>
      <w:bookmarkEnd w:id="83"/>
      <w:r>
        <w:t>prác</w:t>
      </w:r>
      <w:bookmarkEnd w:id="84"/>
    </w:p>
    <w:p w:rsidR="007127CB" w:rsidRDefault="007127CB" w:rsidP="0075520B">
      <w:r>
        <w:t>Na prevzatie prác je potrebné vždy zo strany zhotoviteľa predložiť 14 dní pred preberacím</w:t>
      </w:r>
      <w:r>
        <w:rPr>
          <w:spacing w:val="1"/>
        </w:rPr>
        <w:t xml:space="preserve"> </w:t>
      </w:r>
      <w:r>
        <w:t>konaním</w:t>
      </w:r>
      <w:r>
        <w:rPr>
          <w:spacing w:val="15"/>
        </w:rPr>
        <w:t xml:space="preserve"> </w:t>
      </w:r>
      <w:r>
        <w:t>tieto</w:t>
      </w:r>
      <w:r>
        <w:rPr>
          <w:spacing w:val="17"/>
        </w:rPr>
        <w:t xml:space="preserve"> </w:t>
      </w:r>
      <w:r>
        <w:t>základné</w:t>
      </w:r>
      <w:r>
        <w:rPr>
          <w:spacing w:val="14"/>
        </w:rPr>
        <w:t xml:space="preserve"> </w:t>
      </w:r>
      <w:r>
        <w:t>doklady:</w:t>
      </w:r>
    </w:p>
    <w:p w:rsidR="007127CB" w:rsidRDefault="007127CB" w:rsidP="00DC0804">
      <w:pPr>
        <w:pStyle w:val="Odsekzoznamu"/>
        <w:widowControl w:val="0"/>
        <w:numPr>
          <w:ilvl w:val="1"/>
          <w:numId w:val="33"/>
        </w:numPr>
        <w:tabs>
          <w:tab w:val="left" w:pos="899"/>
        </w:tabs>
        <w:autoSpaceDE w:val="0"/>
        <w:autoSpaceDN w:val="0"/>
        <w:spacing w:before="120" w:after="0" w:line="269" w:lineRule="exact"/>
        <w:contextualSpacing w:val="0"/>
      </w:pPr>
      <w:r>
        <w:t>dokumentáciu</w:t>
      </w:r>
      <w:r>
        <w:rPr>
          <w:spacing w:val="43"/>
        </w:rPr>
        <w:t xml:space="preserve"> </w:t>
      </w:r>
      <w:r w:rsidRPr="000A1AFD">
        <w:t>na stavebné povolenie</w:t>
      </w:r>
      <w:r>
        <w:t xml:space="preserve"> v podrobnosti dokumentácie na</w:t>
      </w:r>
      <w:r>
        <w:rPr>
          <w:spacing w:val="44"/>
        </w:rPr>
        <w:t xml:space="preserve"> </w:t>
      </w:r>
      <w:r>
        <w:t>realizáciu</w:t>
      </w:r>
      <w:r>
        <w:rPr>
          <w:spacing w:val="43"/>
        </w:rPr>
        <w:t xml:space="preserve"> </w:t>
      </w:r>
      <w:r>
        <w:t>stavby</w:t>
      </w:r>
      <w:r>
        <w:rPr>
          <w:spacing w:val="45"/>
        </w:rPr>
        <w:t xml:space="preserve"> (</w:t>
      </w:r>
      <w:r>
        <w:t>DSP v podrobnosti DRS)</w:t>
      </w:r>
      <w:r>
        <w:rPr>
          <w:spacing w:val="44"/>
        </w:rPr>
        <w:t xml:space="preserve"> </w:t>
      </w:r>
      <w:r>
        <w:t>s</w:t>
      </w:r>
      <w:r>
        <w:rPr>
          <w:spacing w:val="48"/>
        </w:rPr>
        <w:t xml:space="preserve"> </w:t>
      </w:r>
      <w:r>
        <w:t>vyznačením</w:t>
      </w:r>
      <w:r>
        <w:rPr>
          <w:spacing w:val="49"/>
        </w:rPr>
        <w:t xml:space="preserve"> </w:t>
      </w:r>
      <w:r>
        <w:t>všetkých</w:t>
      </w:r>
      <w:r>
        <w:rPr>
          <w:spacing w:val="48"/>
        </w:rPr>
        <w:t xml:space="preserve"> </w:t>
      </w:r>
      <w:r>
        <w:t>vykonaných</w:t>
      </w:r>
      <w:r>
        <w:rPr>
          <w:spacing w:val="48"/>
        </w:rPr>
        <w:t xml:space="preserve"> </w:t>
      </w:r>
      <w:r>
        <w:t>zmien,</w:t>
      </w:r>
    </w:p>
    <w:p w:rsidR="007127CB" w:rsidRDefault="007127CB" w:rsidP="00DC0804">
      <w:pPr>
        <w:pStyle w:val="Odsekzoznamu"/>
        <w:widowControl w:val="0"/>
        <w:numPr>
          <w:ilvl w:val="1"/>
          <w:numId w:val="33"/>
        </w:numPr>
        <w:tabs>
          <w:tab w:val="left" w:pos="899"/>
        </w:tabs>
        <w:autoSpaceDE w:val="0"/>
        <w:autoSpaceDN w:val="0"/>
        <w:spacing w:after="0" w:line="242" w:lineRule="auto"/>
        <w:ind w:right="106" w:hanging="360"/>
        <w:contextualSpacing w:val="0"/>
      </w:pPr>
      <w:r>
        <w:t>dokumentáciu</w:t>
      </w:r>
      <w:r>
        <w:rPr>
          <w:spacing w:val="1"/>
        </w:rPr>
        <w:t xml:space="preserve"> </w:t>
      </w:r>
      <w:r>
        <w:t>skutočného</w:t>
      </w:r>
      <w:r>
        <w:rPr>
          <w:spacing w:val="1"/>
        </w:rPr>
        <w:t xml:space="preserve"> </w:t>
      </w:r>
      <w:r>
        <w:t>realizovania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(DSRS),</w:t>
      </w:r>
      <w:r>
        <w:rPr>
          <w:spacing w:val="1"/>
        </w:rPr>
        <w:t xml:space="preserve"> </w:t>
      </w:r>
      <w:r>
        <w:t>spolu</w:t>
      </w:r>
      <w:r>
        <w:rPr>
          <w:spacing w:val="58"/>
        </w:rPr>
        <w:t xml:space="preserve"> </w:t>
      </w:r>
      <w:r>
        <w:t>s</w:t>
      </w:r>
      <w:r>
        <w:rPr>
          <w:spacing w:val="58"/>
        </w:rPr>
        <w:t xml:space="preserve"> </w:t>
      </w:r>
      <w:r>
        <w:t>dokumentáciou</w:t>
      </w:r>
      <w:r>
        <w:rPr>
          <w:spacing w:val="59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kvalite</w:t>
      </w:r>
      <w:r>
        <w:rPr>
          <w:spacing w:val="1"/>
        </w:rPr>
        <w:t xml:space="preserve"> </w:t>
      </w:r>
      <w:r>
        <w:t>zabudovaných</w:t>
      </w:r>
      <w:r>
        <w:rPr>
          <w:spacing w:val="1"/>
        </w:rPr>
        <w:t xml:space="preserve"> </w:t>
      </w:r>
      <w:r>
        <w:t>materiálov,</w:t>
      </w:r>
      <w:r>
        <w:rPr>
          <w:spacing w:val="1"/>
        </w:rPr>
        <w:t xml:space="preserve"> </w:t>
      </w:r>
      <w:r>
        <w:t>zmesí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jednotlivé</w:t>
      </w:r>
      <w:r>
        <w:rPr>
          <w:spacing w:val="58"/>
        </w:rPr>
        <w:t xml:space="preserve"> </w:t>
      </w:r>
      <w:r>
        <w:t>hotové</w:t>
      </w:r>
      <w:r>
        <w:rPr>
          <w:spacing w:val="58"/>
        </w:rPr>
        <w:t xml:space="preserve"> </w:t>
      </w:r>
      <w:r>
        <w:t>objekty</w:t>
      </w:r>
      <w:r>
        <w:rPr>
          <w:spacing w:val="59"/>
        </w:rPr>
        <w:t xml:space="preserve"> </w:t>
      </w:r>
      <w:r>
        <w:t>stavby,</w:t>
      </w:r>
      <w:r>
        <w:rPr>
          <w:spacing w:val="1"/>
        </w:rPr>
        <w:t xml:space="preserve"> </w:t>
      </w:r>
      <w:r>
        <w:t>súčasťou</w:t>
      </w:r>
      <w:r>
        <w:rPr>
          <w:spacing w:val="1"/>
        </w:rPr>
        <w:t xml:space="preserve"> </w:t>
      </w:r>
      <w:r>
        <w:t>tejto</w:t>
      </w:r>
      <w:r>
        <w:rPr>
          <w:spacing w:val="1"/>
        </w:rPr>
        <w:t xml:space="preserve"> </w:t>
      </w:r>
      <w:r>
        <w:t>dokumentácie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záverečná</w:t>
      </w:r>
      <w:r>
        <w:rPr>
          <w:spacing w:val="1"/>
        </w:rPr>
        <w:t xml:space="preserve"> </w:t>
      </w:r>
      <w:r>
        <w:t>správa</w:t>
      </w:r>
      <w:r>
        <w:rPr>
          <w:spacing w:val="58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vyhodnotenie</w:t>
      </w:r>
      <w:r>
        <w:rPr>
          <w:spacing w:val="59"/>
        </w:rPr>
        <w:t xml:space="preserve"> </w:t>
      </w:r>
      <w:r>
        <w:t>plánu</w:t>
      </w:r>
      <w:r>
        <w:rPr>
          <w:spacing w:val="58"/>
        </w:rPr>
        <w:t xml:space="preserve"> </w:t>
      </w:r>
      <w:r>
        <w:t>kontroly</w:t>
      </w:r>
      <w:r>
        <w:rPr>
          <w:spacing w:val="1"/>
        </w:rPr>
        <w:t xml:space="preserve"> </w:t>
      </w:r>
      <w:r>
        <w:t>kvality</w:t>
      </w:r>
      <w:r>
        <w:rPr>
          <w:spacing w:val="14"/>
        </w:rPr>
        <w:t xml:space="preserve"> </w:t>
      </w:r>
      <w:r>
        <w:t>a</w:t>
      </w:r>
      <w:r>
        <w:rPr>
          <w:spacing w:val="13"/>
        </w:rPr>
        <w:t xml:space="preserve"> </w:t>
      </w:r>
      <w:r>
        <w:t>skúšok,</w:t>
      </w:r>
    </w:p>
    <w:p w:rsidR="007127CB" w:rsidRDefault="007127CB" w:rsidP="00DC0804">
      <w:pPr>
        <w:pStyle w:val="Odsekzoznamu"/>
        <w:widowControl w:val="0"/>
        <w:numPr>
          <w:ilvl w:val="1"/>
          <w:numId w:val="33"/>
        </w:numPr>
        <w:tabs>
          <w:tab w:val="left" w:pos="898"/>
          <w:tab w:val="left" w:pos="899"/>
        </w:tabs>
        <w:autoSpaceDE w:val="0"/>
        <w:autoSpaceDN w:val="0"/>
        <w:spacing w:after="0"/>
        <w:ind w:right="106" w:hanging="360"/>
        <w:contextualSpacing w:val="0"/>
        <w:jc w:val="left"/>
      </w:pPr>
      <w:r>
        <w:t>špeciálne</w:t>
      </w:r>
      <w:r>
        <w:rPr>
          <w:spacing w:val="17"/>
        </w:rPr>
        <w:t xml:space="preserve"> </w:t>
      </w:r>
      <w:r>
        <w:t>doklady,</w:t>
      </w:r>
      <w:r>
        <w:rPr>
          <w:spacing w:val="16"/>
        </w:rPr>
        <w:t xml:space="preserve"> </w:t>
      </w:r>
      <w:r>
        <w:t>uvedené</w:t>
      </w:r>
      <w:r>
        <w:rPr>
          <w:spacing w:val="19"/>
        </w:rPr>
        <w:t xml:space="preserve"> </w:t>
      </w:r>
      <w:r>
        <w:t>v</w:t>
      </w:r>
      <w:r>
        <w:rPr>
          <w:spacing w:val="15"/>
        </w:rPr>
        <w:t xml:space="preserve"> </w:t>
      </w:r>
      <w:r>
        <w:t>zmluve</w:t>
      </w:r>
      <w:r>
        <w:rPr>
          <w:spacing w:val="14"/>
        </w:rPr>
        <w:t xml:space="preserve"> </w:t>
      </w:r>
      <w:r>
        <w:t>o</w:t>
      </w:r>
      <w:r>
        <w:rPr>
          <w:spacing w:val="17"/>
        </w:rPr>
        <w:t xml:space="preserve"> </w:t>
      </w:r>
      <w:r>
        <w:t>dielo</w:t>
      </w:r>
      <w:r>
        <w:rPr>
          <w:spacing w:val="17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doklady</w:t>
      </w:r>
      <w:r>
        <w:rPr>
          <w:spacing w:val="73"/>
        </w:rPr>
        <w:t xml:space="preserve"> </w:t>
      </w:r>
      <w:r>
        <w:t>podľa</w:t>
      </w:r>
      <w:r>
        <w:rPr>
          <w:spacing w:val="75"/>
        </w:rPr>
        <w:t xml:space="preserve"> </w:t>
      </w:r>
      <w:r>
        <w:t>špecializácie</w:t>
      </w:r>
      <w:r>
        <w:rPr>
          <w:spacing w:val="-56"/>
        </w:rPr>
        <w:t xml:space="preserve"> </w:t>
      </w:r>
      <w:r>
        <w:t>jednotlivých</w:t>
      </w:r>
      <w:r>
        <w:rPr>
          <w:spacing w:val="19"/>
        </w:rPr>
        <w:t xml:space="preserve"> </w:t>
      </w:r>
      <w:r>
        <w:t>prác,</w:t>
      </w:r>
      <w:r>
        <w:rPr>
          <w:spacing w:val="22"/>
        </w:rPr>
        <w:t xml:space="preserve"> </w:t>
      </w:r>
      <w:r>
        <w:t>ktoré</w:t>
      </w:r>
      <w:r>
        <w:rPr>
          <w:spacing w:val="20"/>
        </w:rPr>
        <w:t xml:space="preserve"> </w:t>
      </w:r>
      <w:r>
        <w:t>sú</w:t>
      </w:r>
      <w:r>
        <w:rPr>
          <w:spacing w:val="19"/>
        </w:rPr>
        <w:t xml:space="preserve"> </w:t>
      </w:r>
      <w:r>
        <w:t>uvedené</w:t>
      </w:r>
      <w:r>
        <w:rPr>
          <w:spacing w:val="23"/>
        </w:rPr>
        <w:t xml:space="preserve"> </w:t>
      </w:r>
      <w:r>
        <w:t>v</w:t>
      </w:r>
      <w:r>
        <w:rPr>
          <w:spacing w:val="18"/>
        </w:rPr>
        <w:t xml:space="preserve"> </w:t>
      </w:r>
      <w:r>
        <w:t>jednotlivých</w:t>
      </w:r>
      <w:r>
        <w:rPr>
          <w:spacing w:val="19"/>
        </w:rPr>
        <w:t xml:space="preserve"> </w:t>
      </w:r>
      <w:r>
        <w:t>častiach</w:t>
      </w:r>
      <w:r>
        <w:rPr>
          <w:spacing w:val="20"/>
        </w:rPr>
        <w:t xml:space="preserve"> </w:t>
      </w:r>
      <w:r>
        <w:t>TKP,</w:t>
      </w:r>
    </w:p>
    <w:p w:rsidR="007127CB" w:rsidRDefault="007127CB" w:rsidP="00DC0804">
      <w:pPr>
        <w:pStyle w:val="Odsekzoznamu"/>
        <w:widowControl w:val="0"/>
        <w:numPr>
          <w:ilvl w:val="1"/>
          <w:numId w:val="33"/>
        </w:numPr>
        <w:tabs>
          <w:tab w:val="left" w:pos="898"/>
          <w:tab w:val="left" w:pos="899"/>
        </w:tabs>
        <w:autoSpaceDE w:val="0"/>
        <w:autoSpaceDN w:val="0"/>
        <w:spacing w:before="2" w:after="0"/>
        <w:ind w:right="108" w:hanging="360"/>
        <w:contextualSpacing w:val="0"/>
        <w:jc w:val="left"/>
      </w:pPr>
      <w:r>
        <w:t>zápisy</w:t>
      </w:r>
      <w:r>
        <w:rPr>
          <w:spacing w:val="4"/>
        </w:rPr>
        <w:t xml:space="preserve"> </w:t>
      </w:r>
      <w:r>
        <w:t>o</w:t>
      </w:r>
      <w:r>
        <w:rPr>
          <w:spacing w:val="6"/>
        </w:rPr>
        <w:t xml:space="preserve"> </w:t>
      </w:r>
      <w:r>
        <w:t>odsúhlasení</w:t>
      </w:r>
      <w:r>
        <w:rPr>
          <w:spacing w:val="5"/>
        </w:rPr>
        <w:t xml:space="preserve"> </w:t>
      </w:r>
      <w:r>
        <w:t>stavebným</w:t>
      </w:r>
      <w:r>
        <w:rPr>
          <w:spacing w:val="12"/>
        </w:rPr>
        <w:t xml:space="preserve"> </w:t>
      </w:r>
      <w:r>
        <w:t>dozorom</w:t>
      </w:r>
      <w:r>
        <w:rPr>
          <w:spacing w:val="8"/>
        </w:rPr>
        <w:t xml:space="preserve"> </w:t>
      </w:r>
      <w:r>
        <w:t>následne</w:t>
      </w:r>
      <w:r>
        <w:rPr>
          <w:spacing w:val="11"/>
        </w:rPr>
        <w:t xml:space="preserve"> </w:t>
      </w:r>
      <w:r>
        <w:t>zakrytých</w:t>
      </w:r>
      <w:r>
        <w:rPr>
          <w:spacing w:val="6"/>
        </w:rPr>
        <w:t xml:space="preserve"> </w:t>
      </w:r>
      <w:r>
        <w:t>alebo</w:t>
      </w:r>
      <w:r>
        <w:rPr>
          <w:spacing w:val="61"/>
        </w:rPr>
        <w:t xml:space="preserve"> </w:t>
      </w:r>
      <w:r>
        <w:t>neprístupných</w:t>
      </w:r>
      <w:r>
        <w:rPr>
          <w:spacing w:val="1"/>
        </w:rPr>
        <w:t xml:space="preserve"> </w:t>
      </w:r>
      <w:r>
        <w:t>prác,</w:t>
      </w:r>
      <w:r>
        <w:rPr>
          <w:spacing w:val="16"/>
        </w:rPr>
        <w:t xml:space="preserve"> </w:t>
      </w:r>
      <w:r>
        <w:t>konštrukcií</w:t>
      </w:r>
      <w:r>
        <w:rPr>
          <w:spacing w:val="14"/>
        </w:rPr>
        <w:t xml:space="preserve"> </w:t>
      </w:r>
      <w:r>
        <w:t>alebo</w:t>
      </w:r>
      <w:r>
        <w:rPr>
          <w:spacing w:val="15"/>
        </w:rPr>
        <w:t xml:space="preserve"> </w:t>
      </w:r>
      <w:r>
        <w:t>zariadení,</w:t>
      </w:r>
    </w:p>
    <w:p w:rsidR="007127CB" w:rsidRDefault="007127CB" w:rsidP="00DC0804">
      <w:pPr>
        <w:pStyle w:val="Odsekzoznamu"/>
        <w:widowControl w:val="0"/>
        <w:numPr>
          <w:ilvl w:val="1"/>
          <w:numId w:val="33"/>
        </w:numPr>
        <w:tabs>
          <w:tab w:val="left" w:pos="898"/>
          <w:tab w:val="left" w:pos="899"/>
        </w:tabs>
        <w:autoSpaceDE w:val="0"/>
        <w:autoSpaceDN w:val="0"/>
        <w:spacing w:before="2" w:after="0"/>
        <w:ind w:right="108" w:hanging="360"/>
        <w:contextualSpacing w:val="0"/>
        <w:jc w:val="left"/>
      </w:pPr>
      <w:r>
        <w:t>zápisy</w:t>
      </w:r>
      <w:r>
        <w:rPr>
          <w:spacing w:val="7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protokoly</w:t>
      </w:r>
      <w:r>
        <w:rPr>
          <w:spacing w:val="7"/>
        </w:rPr>
        <w:t xml:space="preserve"> </w:t>
      </w:r>
      <w:r>
        <w:t>o</w:t>
      </w:r>
      <w:r>
        <w:rPr>
          <w:spacing w:val="10"/>
        </w:rPr>
        <w:t xml:space="preserve"> </w:t>
      </w:r>
      <w:r>
        <w:t>skúškach,</w:t>
      </w:r>
      <w:r>
        <w:rPr>
          <w:spacing w:val="12"/>
        </w:rPr>
        <w:t xml:space="preserve"> </w:t>
      </w:r>
      <w:r>
        <w:t>meraniach</w:t>
      </w:r>
      <w:r>
        <w:rPr>
          <w:spacing w:val="10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odskúšaní</w:t>
      </w:r>
      <w:r>
        <w:rPr>
          <w:spacing w:val="8"/>
        </w:rPr>
        <w:t xml:space="preserve"> </w:t>
      </w:r>
      <w:r>
        <w:t>zmontovaných</w:t>
      </w:r>
      <w:r>
        <w:rPr>
          <w:spacing w:val="14"/>
        </w:rPr>
        <w:t xml:space="preserve"> </w:t>
      </w:r>
      <w:r>
        <w:t>zariadení</w:t>
      </w:r>
      <w:r>
        <w:rPr>
          <w:spacing w:val="6"/>
        </w:rPr>
        <w:t xml:space="preserve"> </w:t>
      </w:r>
      <w:r>
        <w:t>a</w:t>
      </w:r>
      <w:r>
        <w:rPr>
          <w:spacing w:val="-56"/>
        </w:rPr>
        <w:t xml:space="preserve"> </w:t>
      </w:r>
      <w:r>
        <w:t>objektov,</w:t>
      </w:r>
    </w:p>
    <w:p w:rsidR="007127CB" w:rsidRDefault="007127CB" w:rsidP="00DC0804">
      <w:pPr>
        <w:pStyle w:val="Odsekzoznamu"/>
        <w:widowControl w:val="0"/>
        <w:numPr>
          <w:ilvl w:val="1"/>
          <w:numId w:val="33"/>
        </w:numPr>
        <w:tabs>
          <w:tab w:val="left" w:pos="898"/>
          <w:tab w:val="left" w:pos="899"/>
        </w:tabs>
        <w:autoSpaceDE w:val="0"/>
        <w:autoSpaceDN w:val="0"/>
        <w:spacing w:before="2" w:after="0"/>
        <w:ind w:right="110" w:hanging="360"/>
        <w:contextualSpacing w:val="0"/>
        <w:jc w:val="left"/>
      </w:pPr>
      <w:r>
        <w:t>vstupné</w:t>
      </w:r>
      <w:r>
        <w:rPr>
          <w:spacing w:val="1"/>
        </w:rPr>
        <w:t xml:space="preserve"> </w:t>
      </w:r>
      <w:r>
        <w:t>technické</w:t>
      </w:r>
      <w:r>
        <w:rPr>
          <w:spacing w:val="1"/>
        </w:rPr>
        <w:t xml:space="preserve"> </w:t>
      </w:r>
      <w:r>
        <w:t>prehliadky a</w:t>
      </w:r>
      <w:r>
        <w:rPr>
          <w:spacing w:val="1"/>
        </w:rPr>
        <w:t xml:space="preserve"> </w:t>
      </w:r>
      <w:r>
        <w:t>správy,</w:t>
      </w:r>
      <w:r>
        <w:rPr>
          <w:spacing w:val="1"/>
        </w:rPr>
        <w:t xml:space="preserve"> </w:t>
      </w:r>
      <w:r>
        <w:t>vypracované</w:t>
      </w:r>
      <w:r>
        <w:rPr>
          <w:spacing w:val="1"/>
        </w:rPr>
        <w:t xml:space="preserve"> </w:t>
      </w:r>
      <w:r>
        <w:t>povereným</w:t>
      </w:r>
      <w:r>
        <w:rPr>
          <w:spacing w:val="1"/>
        </w:rPr>
        <w:t xml:space="preserve"> </w:t>
      </w:r>
      <w:r>
        <w:t>inštitútom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danom</w:t>
      </w:r>
      <w:r>
        <w:rPr>
          <w:spacing w:val="-56"/>
        </w:rPr>
        <w:t xml:space="preserve"> </w:t>
      </w:r>
      <w:r>
        <w:t>odbore,</w:t>
      </w:r>
    </w:p>
    <w:p w:rsidR="007127CB" w:rsidRDefault="007127CB" w:rsidP="00DC0804">
      <w:pPr>
        <w:pStyle w:val="Odsekzoznamu"/>
        <w:widowControl w:val="0"/>
        <w:numPr>
          <w:ilvl w:val="1"/>
          <w:numId w:val="33"/>
        </w:numPr>
        <w:tabs>
          <w:tab w:val="left" w:pos="898"/>
          <w:tab w:val="left" w:pos="899"/>
        </w:tabs>
        <w:autoSpaceDE w:val="0"/>
        <w:autoSpaceDN w:val="0"/>
        <w:spacing w:before="3" w:after="0"/>
        <w:contextualSpacing w:val="0"/>
        <w:jc w:val="left"/>
      </w:pPr>
      <w:r>
        <w:t>všetky</w:t>
      </w:r>
      <w:r>
        <w:rPr>
          <w:spacing w:val="41"/>
        </w:rPr>
        <w:t xml:space="preserve"> </w:t>
      </w:r>
      <w:r>
        <w:t>ďalšie</w:t>
      </w:r>
      <w:r>
        <w:rPr>
          <w:spacing w:val="44"/>
        </w:rPr>
        <w:t xml:space="preserve"> </w:t>
      </w:r>
      <w:r>
        <w:t>doklady,</w:t>
      </w:r>
      <w:r>
        <w:rPr>
          <w:spacing w:val="48"/>
        </w:rPr>
        <w:t xml:space="preserve"> </w:t>
      </w:r>
      <w:r>
        <w:t>ktoré</w:t>
      </w:r>
      <w:r>
        <w:rPr>
          <w:spacing w:val="48"/>
        </w:rPr>
        <w:t xml:space="preserve"> </w:t>
      </w:r>
      <w:r>
        <w:t>objednávateľ</w:t>
      </w:r>
      <w:r>
        <w:rPr>
          <w:spacing w:val="46"/>
        </w:rPr>
        <w:t xml:space="preserve"> </w:t>
      </w:r>
      <w:r>
        <w:t>požadoval</w:t>
      </w:r>
      <w:r>
        <w:rPr>
          <w:spacing w:val="48"/>
        </w:rPr>
        <w:t xml:space="preserve"> </w:t>
      </w:r>
      <w:r>
        <w:t>počas</w:t>
      </w:r>
      <w:r>
        <w:rPr>
          <w:spacing w:val="48"/>
        </w:rPr>
        <w:t xml:space="preserve"> </w:t>
      </w:r>
      <w:r>
        <w:t>stavby.</w:t>
      </w:r>
    </w:p>
    <w:p w:rsidR="007127CB" w:rsidRDefault="007127CB" w:rsidP="007127CB">
      <w:pPr>
        <w:pStyle w:val="Zkladntext"/>
        <w:spacing w:before="6"/>
        <w:rPr>
          <w:sz w:val="31"/>
        </w:rPr>
      </w:pPr>
    </w:p>
    <w:p w:rsidR="007127CB" w:rsidRPr="0075520B" w:rsidRDefault="007127CB" w:rsidP="0075520B">
      <w:pPr>
        <w:pStyle w:val="Nadpis2"/>
      </w:pPr>
      <w:bookmarkStart w:id="85" w:name="_TOC_250101"/>
      <w:bookmarkStart w:id="86" w:name="_Toc178188214"/>
      <w:r w:rsidRPr="0075520B">
        <w:t xml:space="preserve">KONTROLA PREMENNÝCH PARAMETROV CESTNÉHO TELESA A JEHO ČASTI PRED UKONČENÍM ZÁRUČNEJ </w:t>
      </w:r>
      <w:bookmarkEnd w:id="85"/>
      <w:r w:rsidRPr="0075520B">
        <w:t>DOBY</w:t>
      </w:r>
      <w:bookmarkEnd w:id="86"/>
    </w:p>
    <w:p w:rsidR="007127CB" w:rsidRDefault="007127CB" w:rsidP="007127CB">
      <w:pPr>
        <w:pStyle w:val="Zkladntext"/>
        <w:spacing w:before="10"/>
        <w:rPr>
          <w:b/>
          <w:sz w:val="20"/>
        </w:rPr>
      </w:pPr>
    </w:p>
    <w:p w:rsidR="007127CB" w:rsidRDefault="007127CB" w:rsidP="0075520B">
      <w:pPr>
        <w:pStyle w:val="Nadpis3"/>
      </w:pPr>
      <w:bookmarkStart w:id="87" w:name="_TOC_250100"/>
      <w:bookmarkStart w:id="88" w:name="_Toc178188215"/>
      <w:r>
        <w:t>Kontrola</w:t>
      </w:r>
      <w:r>
        <w:rPr>
          <w:spacing w:val="1"/>
        </w:rPr>
        <w:t xml:space="preserve"> </w:t>
      </w:r>
      <w:r>
        <w:t>parametrov</w:t>
      </w:r>
      <w:r>
        <w:rPr>
          <w:spacing w:val="1"/>
        </w:rPr>
        <w:t xml:space="preserve"> </w:t>
      </w:r>
      <w:r>
        <w:t>kompletizačných</w:t>
      </w:r>
      <w:r>
        <w:rPr>
          <w:spacing w:val="1"/>
        </w:rPr>
        <w:t xml:space="preserve"> </w:t>
      </w:r>
      <w:r>
        <w:t>prvkov</w:t>
      </w:r>
      <w:r>
        <w:rPr>
          <w:spacing w:val="1"/>
        </w:rPr>
        <w:t xml:space="preserve"> </w:t>
      </w:r>
      <w:r>
        <w:t>navrhovaných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platných</w:t>
      </w:r>
      <w:r>
        <w:rPr>
          <w:spacing w:val="1"/>
        </w:rPr>
        <w:t xml:space="preserve"> </w:t>
      </w:r>
      <w:r>
        <w:t>noriem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systémov</w:t>
      </w:r>
      <w:r>
        <w:rPr>
          <w:spacing w:val="1"/>
        </w:rPr>
        <w:t xml:space="preserve"> </w:t>
      </w:r>
      <w:r>
        <w:t>zabudovaných</w:t>
      </w:r>
      <w:r>
        <w:rPr>
          <w:spacing w:val="17"/>
        </w:rPr>
        <w:t xml:space="preserve"> </w:t>
      </w:r>
      <w:r>
        <w:t>do</w:t>
      </w:r>
      <w:r>
        <w:rPr>
          <w:spacing w:val="16"/>
        </w:rPr>
        <w:t xml:space="preserve"> </w:t>
      </w:r>
      <w:r>
        <w:t>objektu</w:t>
      </w:r>
      <w:r>
        <w:rPr>
          <w:spacing w:val="13"/>
        </w:rPr>
        <w:t xml:space="preserve"> </w:t>
      </w:r>
      <w:bookmarkEnd w:id="87"/>
      <w:r>
        <w:t>stavby</w:t>
      </w:r>
      <w:bookmarkEnd w:id="88"/>
    </w:p>
    <w:p w:rsidR="007127CB" w:rsidRDefault="007127CB" w:rsidP="0075520B">
      <w:r>
        <w:t>Táto</w:t>
      </w:r>
      <w:r>
        <w:rPr>
          <w:spacing w:val="1"/>
        </w:rPr>
        <w:t xml:space="preserve"> </w:t>
      </w:r>
      <w:r>
        <w:t>kapitola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týka</w:t>
      </w:r>
      <w:r>
        <w:rPr>
          <w:spacing w:val="1"/>
        </w:rPr>
        <w:t xml:space="preserve"> </w:t>
      </w:r>
      <w:r>
        <w:t>kompletizačných</w:t>
      </w:r>
      <w:r>
        <w:rPr>
          <w:spacing w:val="1"/>
        </w:rPr>
        <w:t xml:space="preserve"> </w:t>
      </w:r>
      <w:r>
        <w:t>prvkov</w:t>
      </w:r>
      <w:r>
        <w:rPr>
          <w:spacing w:val="1"/>
        </w:rPr>
        <w:t xml:space="preserve"> </w:t>
      </w:r>
      <w:r>
        <w:t>navrhovaných</w:t>
      </w:r>
      <w:r>
        <w:rPr>
          <w:spacing w:val="59"/>
        </w:rPr>
        <w:t xml:space="preserve"> </w:t>
      </w:r>
      <w:r>
        <w:t>podľa</w:t>
      </w:r>
      <w:r>
        <w:rPr>
          <w:spacing w:val="59"/>
        </w:rPr>
        <w:t xml:space="preserve"> </w:t>
      </w:r>
      <w:r>
        <w:t>platných</w:t>
      </w:r>
      <w:r>
        <w:rPr>
          <w:spacing w:val="59"/>
        </w:rPr>
        <w:t xml:space="preserve"> </w:t>
      </w:r>
      <w:r>
        <w:t>noriem</w:t>
      </w:r>
      <w:r>
        <w:rPr>
          <w:spacing w:val="59"/>
        </w:rPr>
        <w:t xml:space="preserve"> </w:t>
      </w:r>
      <w:r>
        <w:t>a</w:t>
      </w:r>
      <w:r>
        <w:rPr>
          <w:spacing w:val="-56"/>
        </w:rPr>
        <w:t xml:space="preserve"> </w:t>
      </w:r>
      <w:r>
        <w:t>systémov</w:t>
      </w:r>
      <w:r>
        <w:rPr>
          <w:spacing w:val="17"/>
        </w:rPr>
        <w:t xml:space="preserve"> </w:t>
      </w:r>
      <w:r>
        <w:t>zabudovaných</w:t>
      </w:r>
      <w:r>
        <w:rPr>
          <w:spacing w:val="19"/>
        </w:rPr>
        <w:t xml:space="preserve"> </w:t>
      </w:r>
      <w:r>
        <w:t>do</w:t>
      </w:r>
      <w:r>
        <w:rPr>
          <w:spacing w:val="19"/>
        </w:rPr>
        <w:t xml:space="preserve"> </w:t>
      </w:r>
      <w:r>
        <w:t>objektu</w:t>
      </w:r>
      <w:r>
        <w:rPr>
          <w:spacing w:val="17"/>
        </w:rPr>
        <w:t xml:space="preserve"> </w:t>
      </w:r>
      <w:r>
        <w:t>stavby,</w:t>
      </w:r>
      <w:r>
        <w:rPr>
          <w:spacing w:val="18"/>
        </w:rPr>
        <w:t xml:space="preserve"> </w:t>
      </w:r>
      <w:r>
        <w:t>ktorými</w:t>
      </w:r>
      <w:r>
        <w:rPr>
          <w:spacing w:val="15"/>
        </w:rPr>
        <w:t xml:space="preserve"> </w:t>
      </w:r>
      <w:r>
        <w:t>sú:</w:t>
      </w:r>
    </w:p>
    <w:p w:rsidR="007127CB" w:rsidRDefault="007127CB" w:rsidP="00DC0804">
      <w:pPr>
        <w:pStyle w:val="Odsekzoznamu"/>
        <w:widowControl w:val="0"/>
        <w:numPr>
          <w:ilvl w:val="0"/>
          <w:numId w:val="32"/>
        </w:numPr>
        <w:tabs>
          <w:tab w:val="left" w:pos="898"/>
          <w:tab w:val="left" w:pos="899"/>
        </w:tabs>
        <w:autoSpaceDE w:val="0"/>
        <w:autoSpaceDN w:val="0"/>
        <w:spacing w:before="119" w:after="0" w:line="269" w:lineRule="exact"/>
        <w:contextualSpacing w:val="0"/>
        <w:jc w:val="left"/>
      </w:pPr>
      <w:r>
        <w:t>ložiská</w:t>
      </w:r>
      <w:r>
        <w:rPr>
          <w:spacing w:val="45"/>
        </w:rPr>
        <w:t xml:space="preserve"> </w:t>
      </w:r>
      <w:r>
        <w:t>mostov,</w:t>
      </w:r>
      <w:r>
        <w:rPr>
          <w:spacing w:val="51"/>
        </w:rPr>
        <w:t xml:space="preserve"> </w:t>
      </w:r>
      <w:r>
        <w:t>odvodňovací</w:t>
      </w:r>
      <w:r>
        <w:rPr>
          <w:spacing w:val="43"/>
        </w:rPr>
        <w:t xml:space="preserve"> </w:t>
      </w:r>
      <w:r>
        <w:t>systém</w:t>
      </w:r>
      <w:r>
        <w:rPr>
          <w:spacing w:val="47"/>
        </w:rPr>
        <w:t xml:space="preserve"> </w:t>
      </w:r>
      <w:r>
        <w:t>mostov</w:t>
      </w:r>
      <w:r>
        <w:rPr>
          <w:spacing w:val="46"/>
        </w:rPr>
        <w:t xml:space="preserve"> </w:t>
      </w:r>
      <w:r>
        <w:t>a</w:t>
      </w:r>
      <w:r>
        <w:rPr>
          <w:spacing w:val="45"/>
        </w:rPr>
        <w:t xml:space="preserve"> </w:t>
      </w:r>
      <w:r>
        <w:t>protidotykové</w:t>
      </w:r>
      <w:r>
        <w:rPr>
          <w:spacing w:val="50"/>
        </w:rPr>
        <w:t xml:space="preserve"> </w:t>
      </w:r>
      <w:r>
        <w:t>zábrany</w:t>
      </w:r>
      <w:r>
        <w:rPr>
          <w:spacing w:val="42"/>
        </w:rPr>
        <w:t xml:space="preserve"> </w:t>
      </w:r>
      <w:r>
        <w:t>nad</w:t>
      </w:r>
      <w:r>
        <w:rPr>
          <w:spacing w:val="45"/>
        </w:rPr>
        <w:t xml:space="preserve"> </w:t>
      </w:r>
      <w:r>
        <w:t>traťou</w:t>
      </w:r>
    </w:p>
    <w:p w:rsidR="007127CB" w:rsidRDefault="007127CB" w:rsidP="00DC0804">
      <w:pPr>
        <w:pStyle w:val="Odsekzoznamu"/>
        <w:widowControl w:val="0"/>
        <w:numPr>
          <w:ilvl w:val="0"/>
          <w:numId w:val="32"/>
        </w:numPr>
        <w:tabs>
          <w:tab w:val="left" w:pos="898"/>
          <w:tab w:val="left" w:pos="899"/>
        </w:tabs>
        <w:autoSpaceDE w:val="0"/>
        <w:autoSpaceDN w:val="0"/>
        <w:spacing w:after="0" w:line="268" w:lineRule="exact"/>
        <w:contextualSpacing w:val="0"/>
        <w:jc w:val="left"/>
      </w:pPr>
      <w:r>
        <w:t>mostné</w:t>
      </w:r>
      <w:r>
        <w:rPr>
          <w:spacing w:val="44"/>
        </w:rPr>
        <w:t xml:space="preserve"> </w:t>
      </w:r>
      <w:r>
        <w:t>závery,</w:t>
      </w:r>
    </w:p>
    <w:p w:rsidR="007127CB" w:rsidRDefault="007127CB" w:rsidP="00DC0804">
      <w:pPr>
        <w:pStyle w:val="Odsekzoznamu"/>
        <w:widowControl w:val="0"/>
        <w:numPr>
          <w:ilvl w:val="0"/>
          <w:numId w:val="32"/>
        </w:numPr>
        <w:tabs>
          <w:tab w:val="left" w:pos="898"/>
          <w:tab w:val="left" w:pos="899"/>
        </w:tabs>
        <w:autoSpaceDE w:val="0"/>
        <w:autoSpaceDN w:val="0"/>
        <w:spacing w:after="0" w:line="268" w:lineRule="exact"/>
        <w:contextualSpacing w:val="0"/>
        <w:jc w:val="left"/>
      </w:pPr>
      <w:r>
        <w:t>oporné</w:t>
      </w:r>
      <w:r>
        <w:rPr>
          <w:spacing w:val="39"/>
        </w:rPr>
        <w:t xml:space="preserve"> </w:t>
      </w:r>
      <w:r>
        <w:t>múry,</w:t>
      </w:r>
      <w:r>
        <w:rPr>
          <w:spacing w:val="44"/>
        </w:rPr>
        <w:t xml:space="preserve"> </w:t>
      </w:r>
      <w:r>
        <w:t>protihlukové</w:t>
      </w:r>
      <w:r>
        <w:rPr>
          <w:spacing w:val="43"/>
        </w:rPr>
        <w:t xml:space="preserve"> </w:t>
      </w:r>
      <w:r>
        <w:t>steny</w:t>
      </w:r>
      <w:r>
        <w:rPr>
          <w:spacing w:val="40"/>
        </w:rPr>
        <w:t xml:space="preserve"> </w:t>
      </w:r>
      <w:r>
        <w:t>a</w:t>
      </w:r>
      <w:r>
        <w:rPr>
          <w:spacing w:val="39"/>
        </w:rPr>
        <w:t xml:space="preserve"> </w:t>
      </w:r>
      <w:r>
        <w:t>steny</w:t>
      </w:r>
      <w:r>
        <w:rPr>
          <w:spacing w:val="41"/>
        </w:rPr>
        <w:t xml:space="preserve"> </w:t>
      </w:r>
      <w:r>
        <w:t>proti</w:t>
      </w:r>
      <w:r>
        <w:rPr>
          <w:spacing w:val="42"/>
        </w:rPr>
        <w:t xml:space="preserve"> </w:t>
      </w:r>
      <w:r>
        <w:t>oslneniu,</w:t>
      </w:r>
    </w:p>
    <w:p w:rsidR="007127CB" w:rsidRDefault="007127CB" w:rsidP="00DC0804">
      <w:pPr>
        <w:pStyle w:val="Odsekzoznamu"/>
        <w:widowControl w:val="0"/>
        <w:numPr>
          <w:ilvl w:val="0"/>
          <w:numId w:val="32"/>
        </w:numPr>
        <w:tabs>
          <w:tab w:val="left" w:pos="898"/>
          <w:tab w:val="left" w:pos="899"/>
        </w:tabs>
        <w:autoSpaceDE w:val="0"/>
        <w:autoSpaceDN w:val="0"/>
        <w:spacing w:after="0" w:line="268" w:lineRule="exact"/>
        <w:contextualSpacing w:val="0"/>
        <w:jc w:val="left"/>
      </w:pPr>
      <w:r>
        <w:t>dopravné</w:t>
      </w:r>
      <w:r>
        <w:rPr>
          <w:spacing w:val="45"/>
        </w:rPr>
        <w:t xml:space="preserve"> </w:t>
      </w:r>
      <w:r>
        <w:t>značky</w:t>
      </w:r>
      <w:r>
        <w:rPr>
          <w:spacing w:val="39"/>
        </w:rPr>
        <w:t xml:space="preserve"> </w:t>
      </w:r>
      <w:r>
        <w:t>a</w:t>
      </w:r>
      <w:r>
        <w:rPr>
          <w:spacing w:val="42"/>
        </w:rPr>
        <w:t xml:space="preserve"> </w:t>
      </w:r>
      <w:r>
        <w:t>dopravné</w:t>
      </w:r>
      <w:r>
        <w:rPr>
          <w:spacing w:val="45"/>
        </w:rPr>
        <w:t xml:space="preserve"> </w:t>
      </w:r>
      <w:r>
        <w:t>značenie,</w:t>
      </w:r>
    </w:p>
    <w:p w:rsidR="007127CB" w:rsidRDefault="007127CB" w:rsidP="00DC0804">
      <w:pPr>
        <w:pStyle w:val="Odsekzoznamu"/>
        <w:widowControl w:val="0"/>
        <w:numPr>
          <w:ilvl w:val="0"/>
          <w:numId w:val="32"/>
        </w:numPr>
        <w:tabs>
          <w:tab w:val="left" w:pos="898"/>
          <w:tab w:val="left" w:pos="899"/>
        </w:tabs>
        <w:autoSpaceDE w:val="0"/>
        <w:autoSpaceDN w:val="0"/>
        <w:spacing w:after="0" w:line="268" w:lineRule="exact"/>
        <w:contextualSpacing w:val="0"/>
        <w:jc w:val="left"/>
      </w:pPr>
      <w:r>
        <w:t>zábradlia</w:t>
      </w:r>
      <w:r>
        <w:rPr>
          <w:spacing w:val="49"/>
        </w:rPr>
        <w:t xml:space="preserve"> </w:t>
      </w:r>
      <w:r>
        <w:t>mostov,</w:t>
      </w:r>
    </w:p>
    <w:p w:rsidR="007127CB" w:rsidRDefault="007127CB" w:rsidP="00DC0804">
      <w:pPr>
        <w:pStyle w:val="Odsekzoznamu"/>
        <w:widowControl w:val="0"/>
        <w:numPr>
          <w:ilvl w:val="0"/>
          <w:numId w:val="32"/>
        </w:numPr>
        <w:tabs>
          <w:tab w:val="left" w:pos="898"/>
          <w:tab w:val="left" w:pos="899"/>
        </w:tabs>
        <w:autoSpaceDE w:val="0"/>
        <w:autoSpaceDN w:val="0"/>
        <w:spacing w:after="0" w:line="269" w:lineRule="exact"/>
        <w:contextualSpacing w:val="0"/>
        <w:jc w:val="left"/>
      </w:pPr>
      <w:r>
        <w:t>zvodidlá,</w:t>
      </w:r>
    </w:p>
    <w:p w:rsidR="007127CB" w:rsidRDefault="007127CB" w:rsidP="00DC0804">
      <w:pPr>
        <w:pStyle w:val="Odsekzoznamu"/>
        <w:widowControl w:val="0"/>
        <w:numPr>
          <w:ilvl w:val="0"/>
          <w:numId w:val="32"/>
        </w:numPr>
        <w:tabs>
          <w:tab w:val="left" w:pos="898"/>
          <w:tab w:val="left" w:pos="899"/>
        </w:tabs>
        <w:autoSpaceDE w:val="0"/>
        <w:autoSpaceDN w:val="0"/>
        <w:spacing w:after="0" w:line="268" w:lineRule="exact"/>
        <w:contextualSpacing w:val="0"/>
        <w:jc w:val="left"/>
      </w:pPr>
      <w:r>
        <w:t>portály</w:t>
      </w:r>
      <w:r>
        <w:rPr>
          <w:spacing w:val="53"/>
        </w:rPr>
        <w:t xml:space="preserve"> </w:t>
      </w:r>
      <w:r>
        <w:t>dopravného</w:t>
      </w:r>
      <w:r>
        <w:rPr>
          <w:spacing w:val="57"/>
        </w:rPr>
        <w:t xml:space="preserve"> </w:t>
      </w:r>
      <w:r>
        <w:t>značenia,</w:t>
      </w:r>
    </w:p>
    <w:p w:rsidR="007127CB" w:rsidRDefault="007127CB" w:rsidP="00DC0804">
      <w:pPr>
        <w:pStyle w:val="Odsekzoznamu"/>
        <w:widowControl w:val="0"/>
        <w:numPr>
          <w:ilvl w:val="0"/>
          <w:numId w:val="32"/>
        </w:numPr>
        <w:tabs>
          <w:tab w:val="left" w:pos="898"/>
          <w:tab w:val="left" w:pos="899"/>
        </w:tabs>
        <w:autoSpaceDE w:val="0"/>
        <w:autoSpaceDN w:val="0"/>
        <w:spacing w:after="0" w:line="268" w:lineRule="exact"/>
        <w:contextualSpacing w:val="0"/>
        <w:jc w:val="left"/>
      </w:pPr>
      <w:r>
        <w:rPr>
          <w:w w:val="105"/>
        </w:rPr>
        <w:t>opakované</w:t>
      </w:r>
      <w:r>
        <w:rPr>
          <w:spacing w:val="14"/>
          <w:w w:val="105"/>
        </w:rPr>
        <w:t xml:space="preserve"> </w:t>
      </w:r>
      <w:r>
        <w:rPr>
          <w:w w:val="105"/>
        </w:rPr>
        <w:t>zaťažovacie</w:t>
      </w:r>
      <w:r>
        <w:rPr>
          <w:spacing w:val="12"/>
          <w:w w:val="105"/>
        </w:rPr>
        <w:t xml:space="preserve"> </w:t>
      </w:r>
      <w:r>
        <w:rPr>
          <w:w w:val="105"/>
        </w:rPr>
        <w:t>skúšky</w:t>
      </w:r>
      <w:r>
        <w:rPr>
          <w:spacing w:val="10"/>
          <w:w w:val="105"/>
        </w:rPr>
        <w:t xml:space="preserve"> </w:t>
      </w:r>
      <w:r>
        <w:rPr>
          <w:w w:val="105"/>
        </w:rPr>
        <w:t>mostov</w:t>
      </w:r>
      <w:r>
        <w:rPr>
          <w:spacing w:val="12"/>
          <w:w w:val="105"/>
        </w:rPr>
        <w:t xml:space="preserve"> </w:t>
      </w:r>
      <w:r>
        <w:rPr>
          <w:w w:val="105"/>
        </w:rPr>
        <w:t>–</w:t>
      </w:r>
      <w:r>
        <w:rPr>
          <w:spacing w:val="15"/>
          <w:w w:val="105"/>
        </w:rPr>
        <w:t xml:space="preserve"> </w:t>
      </w:r>
      <w:r>
        <w:rPr>
          <w:w w:val="105"/>
        </w:rPr>
        <w:t>ak</w:t>
      </w:r>
      <w:r>
        <w:rPr>
          <w:spacing w:val="15"/>
          <w:w w:val="105"/>
        </w:rPr>
        <w:t xml:space="preserve"> </w:t>
      </w:r>
      <w:r>
        <w:rPr>
          <w:w w:val="105"/>
        </w:rPr>
        <w:t>sú</w:t>
      </w:r>
      <w:r>
        <w:rPr>
          <w:spacing w:val="12"/>
          <w:w w:val="105"/>
        </w:rPr>
        <w:t xml:space="preserve"> </w:t>
      </w:r>
      <w:r>
        <w:rPr>
          <w:w w:val="105"/>
        </w:rPr>
        <w:t>potrebné.</w:t>
      </w:r>
    </w:p>
    <w:p w:rsidR="007127CB" w:rsidRDefault="007127CB" w:rsidP="007127CB">
      <w:pPr>
        <w:pStyle w:val="Zkladntext"/>
        <w:spacing w:before="3"/>
        <w:rPr>
          <w:sz w:val="21"/>
        </w:rPr>
      </w:pPr>
    </w:p>
    <w:p w:rsidR="007127CB" w:rsidRDefault="007127CB" w:rsidP="0075520B">
      <w:r>
        <w:t>Pre uvedené kompletizačné diely stavby (uvedené v bode a) až h) predložil zhotoviteľ diela</w:t>
      </w:r>
      <w:r>
        <w:rPr>
          <w:spacing w:val="1"/>
        </w:rPr>
        <w:t xml:space="preserve"> </w:t>
      </w:r>
      <w:r>
        <w:t>príručky</w:t>
      </w:r>
      <w:r>
        <w:rPr>
          <w:spacing w:val="1"/>
        </w:rPr>
        <w:t xml:space="preserve"> </w:t>
      </w:r>
      <w:r>
        <w:t>(manuály)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kontrolu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údržbu.</w:t>
      </w:r>
      <w:r>
        <w:rPr>
          <w:spacing w:val="1"/>
        </w:rPr>
        <w:t xml:space="preserve"> </w:t>
      </w:r>
      <w:r>
        <w:t>Kontrola</w:t>
      </w:r>
      <w:r>
        <w:rPr>
          <w:spacing w:val="1"/>
        </w:rPr>
        <w:t xml:space="preserve"> </w:t>
      </w:r>
      <w:r>
        <w:t>stavu</w:t>
      </w:r>
      <w:r>
        <w:rPr>
          <w:spacing w:val="58"/>
        </w:rPr>
        <w:t xml:space="preserve"> </w:t>
      </w:r>
      <w:r>
        <w:t>týchto</w:t>
      </w:r>
      <w:r>
        <w:rPr>
          <w:spacing w:val="58"/>
        </w:rPr>
        <w:t xml:space="preserve"> </w:t>
      </w:r>
      <w:r>
        <w:t>častí</w:t>
      </w:r>
      <w:r>
        <w:rPr>
          <w:spacing w:val="59"/>
        </w:rPr>
        <w:t xml:space="preserve"> </w:t>
      </w:r>
      <w:r>
        <w:t>stavby</w:t>
      </w:r>
      <w:r>
        <w:rPr>
          <w:spacing w:val="58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uskutoční</w:t>
      </w:r>
      <w:r>
        <w:rPr>
          <w:spacing w:val="1"/>
        </w:rPr>
        <w:t xml:space="preserve"> </w:t>
      </w:r>
      <w:r>
        <w:t>podľa</w:t>
      </w:r>
      <w:r>
        <w:rPr>
          <w:spacing w:val="30"/>
        </w:rPr>
        <w:t xml:space="preserve"> </w:t>
      </w:r>
      <w:r>
        <w:t>potvrdených</w:t>
      </w:r>
      <w:r>
        <w:rPr>
          <w:spacing w:val="26"/>
        </w:rPr>
        <w:t xml:space="preserve"> </w:t>
      </w:r>
      <w:r>
        <w:t>manuálov</w:t>
      </w:r>
      <w:r>
        <w:rPr>
          <w:spacing w:val="28"/>
        </w:rPr>
        <w:t xml:space="preserve"> </w:t>
      </w:r>
      <w:r>
        <w:t>pri</w:t>
      </w:r>
      <w:r>
        <w:rPr>
          <w:spacing w:val="25"/>
        </w:rPr>
        <w:t xml:space="preserve"> </w:t>
      </w:r>
      <w:r>
        <w:t>odovzdaní</w:t>
      </w:r>
      <w:r>
        <w:rPr>
          <w:spacing w:val="26"/>
        </w:rPr>
        <w:t xml:space="preserve"> </w:t>
      </w:r>
      <w:r>
        <w:t>stavby</w:t>
      </w:r>
      <w:r>
        <w:rPr>
          <w:spacing w:val="30"/>
        </w:rPr>
        <w:t xml:space="preserve"> </w:t>
      </w:r>
      <w:r>
        <w:t>v</w:t>
      </w:r>
      <w:r>
        <w:rPr>
          <w:spacing w:val="24"/>
        </w:rPr>
        <w:t xml:space="preserve"> </w:t>
      </w:r>
      <w:r>
        <w:t>rámci</w:t>
      </w:r>
      <w:r>
        <w:rPr>
          <w:spacing w:val="25"/>
        </w:rPr>
        <w:t xml:space="preserve"> </w:t>
      </w:r>
      <w:r>
        <w:t>preberacieho</w:t>
      </w:r>
      <w:r>
        <w:rPr>
          <w:spacing w:val="27"/>
        </w:rPr>
        <w:t xml:space="preserve"> </w:t>
      </w:r>
      <w:r>
        <w:t>konania.</w:t>
      </w:r>
    </w:p>
    <w:p w:rsidR="007127CB" w:rsidRDefault="007127CB" w:rsidP="0075520B">
      <w:pPr>
        <w:pStyle w:val="Nadpis3"/>
      </w:pPr>
      <w:bookmarkStart w:id="89" w:name="_TOC_250099"/>
      <w:bookmarkStart w:id="90" w:name="_Toc178188216"/>
      <w:r>
        <w:t>Kontrola</w:t>
      </w:r>
      <w:r>
        <w:rPr>
          <w:spacing w:val="48"/>
        </w:rPr>
        <w:t xml:space="preserve"> </w:t>
      </w:r>
      <w:r>
        <w:t>povrchu</w:t>
      </w:r>
      <w:r>
        <w:rPr>
          <w:spacing w:val="51"/>
        </w:rPr>
        <w:t xml:space="preserve"> </w:t>
      </w:r>
      <w:bookmarkEnd w:id="89"/>
      <w:r>
        <w:t>vozovky</w:t>
      </w:r>
      <w:bookmarkEnd w:id="90"/>
    </w:p>
    <w:p w:rsidR="007127CB" w:rsidRDefault="007127CB" w:rsidP="0075520B">
      <w:r>
        <w:t>Pred</w:t>
      </w:r>
      <w:r>
        <w:rPr>
          <w:spacing w:val="44"/>
        </w:rPr>
        <w:t xml:space="preserve"> </w:t>
      </w:r>
      <w:r>
        <w:t>ukončením</w:t>
      </w:r>
      <w:r>
        <w:rPr>
          <w:spacing w:val="50"/>
        </w:rPr>
        <w:t xml:space="preserve"> </w:t>
      </w:r>
      <w:r>
        <w:t>záručnej</w:t>
      </w:r>
      <w:r>
        <w:rPr>
          <w:spacing w:val="50"/>
        </w:rPr>
        <w:t xml:space="preserve"> </w:t>
      </w:r>
      <w:r>
        <w:t>doby</w:t>
      </w:r>
      <w:r>
        <w:rPr>
          <w:spacing w:val="42"/>
        </w:rPr>
        <w:t xml:space="preserve"> </w:t>
      </w:r>
      <w:r>
        <w:t>sa</w:t>
      </w:r>
      <w:r>
        <w:rPr>
          <w:spacing w:val="44"/>
        </w:rPr>
        <w:t xml:space="preserve"> </w:t>
      </w:r>
      <w:r>
        <w:t>kontrolujú</w:t>
      </w:r>
      <w:r>
        <w:rPr>
          <w:spacing w:val="45"/>
        </w:rPr>
        <w:t xml:space="preserve"> </w:t>
      </w:r>
      <w:r>
        <w:t>tieto</w:t>
      </w:r>
      <w:r>
        <w:rPr>
          <w:spacing w:val="44"/>
        </w:rPr>
        <w:t xml:space="preserve"> </w:t>
      </w:r>
      <w:r>
        <w:t>premenné</w:t>
      </w:r>
      <w:r>
        <w:rPr>
          <w:spacing w:val="45"/>
        </w:rPr>
        <w:t xml:space="preserve"> </w:t>
      </w:r>
      <w:r>
        <w:t>parametre:</w:t>
      </w:r>
    </w:p>
    <w:p w:rsidR="007127CB" w:rsidRDefault="007127CB" w:rsidP="005E6518">
      <w:pPr>
        <w:pStyle w:val="Odsekzoznamu"/>
        <w:widowControl w:val="0"/>
        <w:numPr>
          <w:ilvl w:val="0"/>
          <w:numId w:val="32"/>
        </w:numPr>
        <w:tabs>
          <w:tab w:val="left" w:pos="898"/>
          <w:tab w:val="left" w:pos="899"/>
        </w:tabs>
        <w:autoSpaceDE w:val="0"/>
        <w:autoSpaceDN w:val="0"/>
        <w:spacing w:before="121" w:after="0" w:line="269" w:lineRule="exact"/>
        <w:contextualSpacing w:val="0"/>
        <w:jc w:val="left"/>
      </w:pPr>
      <w:r>
        <w:t>únosnosť,</w:t>
      </w:r>
    </w:p>
    <w:p w:rsidR="007127CB" w:rsidRDefault="007127CB" w:rsidP="005E6518">
      <w:pPr>
        <w:pStyle w:val="Odsekzoznamu"/>
        <w:widowControl w:val="0"/>
        <w:numPr>
          <w:ilvl w:val="0"/>
          <w:numId w:val="32"/>
        </w:numPr>
        <w:tabs>
          <w:tab w:val="left" w:pos="898"/>
          <w:tab w:val="left" w:pos="899"/>
        </w:tabs>
        <w:autoSpaceDE w:val="0"/>
        <w:autoSpaceDN w:val="0"/>
        <w:spacing w:after="0" w:line="269" w:lineRule="exact"/>
        <w:contextualSpacing w:val="0"/>
        <w:jc w:val="left"/>
      </w:pPr>
      <w:r>
        <w:t>nerovnosť</w:t>
      </w:r>
      <w:r>
        <w:rPr>
          <w:spacing w:val="44"/>
        </w:rPr>
        <w:t xml:space="preserve"> </w:t>
      </w:r>
      <w:r>
        <w:t>v</w:t>
      </w:r>
      <w:r>
        <w:rPr>
          <w:spacing w:val="40"/>
        </w:rPr>
        <w:t xml:space="preserve"> </w:t>
      </w:r>
      <w:r>
        <w:t>priečnom</w:t>
      </w:r>
      <w:r>
        <w:rPr>
          <w:spacing w:val="45"/>
        </w:rPr>
        <w:t xml:space="preserve"> </w:t>
      </w:r>
      <w:r>
        <w:t>smere,</w:t>
      </w:r>
    </w:p>
    <w:p w:rsidR="007127CB" w:rsidRDefault="007127CB" w:rsidP="005E6518">
      <w:pPr>
        <w:pStyle w:val="Odsekzoznamu"/>
        <w:widowControl w:val="0"/>
        <w:numPr>
          <w:ilvl w:val="0"/>
          <w:numId w:val="32"/>
        </w:numPr>
        <w:tabs>
          <w:tab w:val="left" w:pos="898"/>
          <w:tab w:val="left" w:pos="899"/>
        </w:tabs>
        <w:autoSpaceDE w:val="0"/>
        <w:autoSpaceDN w:val="0"/>
        <w:spacing w:after="0" w:line="268" w:lineRule="exact"/>
        <w:contextualSpacing w:val="0"/>
        <w:jc w:val="left"/>
      </w:pPr>
      <w:r>
        <w:lastRenderedPageBreak/>
        <w:t>nerovnosť</w:t>
      </w:r>
      <w:r>
        <w:rPr>
          <w:spacing w:val="45"/>
        </w:rPr>
        <w:t xml:space="preserve"> </w:t>
      </w:r>
      <w:r>
        <w:t>v</w:t>
      </w:r>
      <w:r>
        <w:rPr>
          <w:spacing w:val="42"/>
        </w:rPr>
        <w:t xml:space="preserve"> </w:t>
      </w:r>
      <w:r>
        <w:t>pozdĺžnom</w:t>
      </w:r>
      <w:r>
        <w:rPr>
          <w:spacing w:val="42"/>
        </w:rPr>
        <w:t xml:space="preserve"> </w:t>
      </w:r>
      <w:r>
        <w:t>smere,</w:t>
      </w:r>
    </w:p>
    <w:p w:rsidR="007127CB" w:rsidRPr="0075520B" w:rsidRDefault="007127CB" w:rsidP="005E6518">
      <w:pPr>
        <w:pStyle w:val="Odsekzoznamu"/>
        <w:widowControl w:val="0"/>
        <w:numPr>
          <w:ilvl w:val="0"/>
          <w:numId w:val="32"/>
        </w:numPr>
        <w:tabs>
          <w:tab w:val="left" w:pos="898"/>
          <w:tab w:val="left" w:pos="899"/>
        </w:tabs>
        <w:autoSpaceDE w:val="0"/>
        <w:autoSpaceDN w:val="0"/>
        <w:spacing w:before="7" w:after="0" w:line="268" w:lineRule="exact"/>
        <w:contextualSpacing w:val="0"/>
        <w:jc w:val="left"/>
        <w:rPr>
          <w:sz w:val="14"/>
        </w:rPr>
      </w:pPr>
      <w:r>
        <w:t>drsnosť,</w:t>
      </w:r>
    </w:p>
    <w:p w:rsidR="007127CB" w:rsidRDefault="007127CB" w:rsidP="005E6518">
      <w:pPr>
        <w:pStyle w:val="Odsekzoznamu"/>
        <w:widowControl w:val="0"/>
        <w:numPr>
          <w:ilvl w:val="0"/>
          <w:numId w:val="32"/>
        </w:numPr>
        <w:tabs>
          <w:tab w:val="left" w:pos="899"/>
        </w:tabs>
        <w:autoSpaceDE w:val="0"/>
        <w:autoSpaceDN w:val="0"/>
        <w:spacing w:before="101" w:after="0"/>
        <w:contextualSpacing w:val="0"/>
      </w:pPr>
      <w:r>
        <w:t>iné</w:t>
      </w:r>
      <w:r>
        <w:rPr>
          <w:spacing w:val="41"/>
        </w:rPr>
        <w:t xml:space="preserve"> </w:t>
      </w:r>
      <w:r>
        <w:t>vlastnosti</w:t>
      </w:r>
      <w:r>
        <w:rPr>
          <w:spacing w:val="36"/>
        </w:rPr>
        <w:t xml:space="preserve"> </w:t>
      </w:r>
      <w:r>
        <w:t>napr.</w:t>
      </w:r>
      <w:r>
        <w:rPr>
          <w:spacing w:val="41"/>
        </w:rPr>
        <w:t xml:space="preserve"> </w:t>
      </w:r>
      <w:r>
        <w:t>trhliny</w:t>
      </w:r>
      <w:r>
        <w:rPr>
          <w:spacing w:val="39"/>
        </w:rPr>
        <w:t xml:space="preserve"> </w:t>
      </w:r>
      <w:r>
        <w:t>na</w:t>
      </w:r>
      <w:r>
        <w:rPr>
          <w:spacing w:val="37"/>
        </w:rPr>
        <w:t xml:space="preserve"> </w:t>
      </w:r>
      <w:r>
        <w:t>povrchu.</w:t>
      </w:r>
    </w:p>
    <w:p w:rsidR="007127CB" w:rsidRDefault="007127CB" w:rsidP="007127CB">
      <w:pPr>
        <w:pStyle w:val="Zkladntext"/>
        <w:spacing w:before="2"/>
        <w:rPr>
          <w:sz w:val="21"/>
        </w:rPr>
      </w:pPr>
    </w:p>
    <w:p w:rsidR="007127CB" w:rsidRDefault="007127CB" w:rsidP="0075520B">
      <w:r>
        <w:t>Kritéria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kontrolu</w:t>
      </w:r>
      <w:r>
        <w:rPr>
          <w:spacing w:val="1"/>
        </w:rPr>
        <w:t xml:space="preserve"> </w:t>
      </w:r>
      <w:r>
        <w:t>premenných</w:t>
      </w:r>
      <w:r>
        <w:rPr>
          <w:spacing w:val="1"/>
        </w:rPr>
        <w:t xml:space="preserve"> </w:t>
      </w:r>
      <w:r>
        <w:t>parametrov</w:t>
      </w:r>
      <w:r>
        <w:rPr>
          <w:spacing w:val="1"/>
        </w:rPr>
        <w:t xml:space="preserve"> </w:t>
      </w:r>
      <w:r>
        <w:t>vozovky</w:t>
      </w:r>
      <w:r>
        <w:rPr>
          <w:spacing w:val="1"/>
        </w:rPr>
        <w:t xml:space="preserve"> </w:t>
      </w:r>
      <w:r>
        <w:t>pred</w:t>
      </w:r>
      <w:r>
        <w:rPr>
          <w:spacing w:val="1"/>
        </w:rPr>
        <w:t xml:space="preserve"> </w:t>
      </w:r>
      <w:r>
        <w:t>ukončením</w:t>
      </w:r>
      <w:r>
        <w:rPr>
          <w:spacing w:val="1"/>
        </w:rPr>
        <w:t xml:space="preserve"> </w:t>
      </w:r>
      <w:r>
        <w:t>záručnej</w:t>
      </w:r>
      <w:r>
        <w:rPr>
          <w:spacing w:val="1"/>
        </w:rPr>
        <w:t xml:space="preserve"> </w:t>
      </w:r>
      <w:r>
        <w:t>doby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stanovené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predpokladu</w:t>
      </w:r>
      <w:r>
        <w:rPr>
          <w:spacing w:val="59"/>
        </w:rPr>
        <w:t xml:space="preserve"> </w:t>
      </w:r>
      <w:r>
        <w:t>správneho</w:t>
      </w:r>
      <w:r>
        <w:rPr>
          <w:spacing w:val="59"/>
        </w:rPr>
        <w:t xml:space="preserve"> </w:t>
      </w:r>
      <w:r>
        <w:t>návrhu</w:t>
      </w:r>
      <w:r>
        <w:rPr>
          <w:spacing w:val="59"/>
        </w:rPr>
        <w:t xml:space="preserve"> </w:t>
      </w:r>
      <w:r>
        <w:t>vozovky</w:t>
      </w:r>
      <w:r>
        <w:rPr>
          <w:spacing w:val="59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realizovaného</w:t>
      </w:r>
      <w:r>
        <w:rPr>
          <w:spacing w:val="59"/>
        </w:rPr>
        <w:t xml:space="preserve"> </w:t>
      </w:r>
      <w:r>
        <w:t>dopravného</w:t>
      </w:r>
      <w:r>
        <w:rPr>
          <w:spacing w:val="1"/>
        </w:rPr>
        <w:t xml:space="preserve"> </w:t>
      </w:r>
      <w:r>
        <w:t>zaťaženia na vozovke, ktoré je zhodné s predpokladaným dopravným zaťažením vo výpočte</w:t>
      </w:r>
      <w:r>
        <w:rPr>
          <w:spacing w:val="1"/>
        </w:rPr>
        <w:t xml:space="preserve"> </w:t>
      </w:r>
      <w:r>
        <w:t>vozovky.</w:t>
      </w:r>
    </w:p>
    <w:p w:rsidR="007127CB" w:rsidRDefault="007127CB" w:rsidP="0075520B">
      <w:r>
        <w:t>Záväzné</w:t>
      </w:r>
      <w:r>
        <w:rPr>
          <w:spacing w:val="43"/>
        </w:rPr>
        <w:t xml:space="preserve"> </w:t>
      </w:r>
      <w:r>
        <w:t>požiadavky</w:t>
      </w:r>
      <w:r>
        <w:rPr>
          <w:spacing w:val="41"/>
        </w:rPr>
        <w:t xml:space="preserve"> </w:t>
      </w:r>
      <w:r>
        <w:t>na</w:t>
      </w:r>
      <w:r>
        <w:rPr>
          <w:spacing w:val="44"/>
        </w:rPr>
        <w:t xml:space="preserve"> </w:t>
      </w:r>
      <w:r>
        <w:t>parametre</w:t>
      </w:r>
      <w:r>
        <w:rPr>
          <w:spacing w:val="46"/>
        </w:rPr>
        <w:t xml:space="preserve"> </w:t>
      </w:r>
      <w:r>
        <w:t>CB-krytov</w:t>
      </w:r>
      <w:r>
        <w:rPr>
          <w:spacing w:val="44"/>
        </w:rPr>
        <w:t xml:space="preserve"> </w:t>
      </w:r>
      <w:r>
        <w:t>vozoviek</w:t>
      </w:r>
      <w:r>
        <w:rPr>
          <w:spacing w:val="46"/>
        </w:rPr>
        <w:t xml:space="preserve"> </w:t>
      </w:r>
      <w:r>
        <w:t>na</w:t>
      </w:r>
      <w:r>
        <w:rPr>
          <w:spacing w:val="44"/>
        </w:rPr>
        <w:t xml:space="preserve"> </w:t>
      </w:r>
      <w:r>
        <w:t>konci</w:t>
      </w:r>
      <w:r>
        <w:rPr>
          <w:spacing w:val="45"/>
        </w:rPr>
        <w:t xml:space="preserve"> </w:t>
      </w:r>
      <w:r>
        <w:t>záručnej</w:t>
      </w:r>
      <w:r>
        <w:rPr>
          <w:spacing w:val="45"/>
        </w:rPr>
        <w:t xml:space="preserve"> </w:t>
      </w:r>
      <w:r>
        <w:t>doby</w:t>
      </w:r>
      <w:r>
        <w:rPr>
          <w:spacing w:val="43"/>
        </w:rPr>
        <w:t xml:space="preserve"> </w:t>
      </w:r>
      <w:r>
        <w:t>sú</w:t>
      </w:r>
      <w:r>
        <w:rPr>
          <w:spacing w:val="44"/>
        </w:rPr>
        <w:t xml:space="preserve"> </w:t>
      </w:r>
      <w:r>
        <w:t>uvedené</w:t>
      </w:r>
      <w:r>
        <w:rPr>
          <w:spacing w:val="1"/>
        </w:rPr>
        <w:t xml:space="preserve"> </w:t>
      </w:r>
      <w:r>
        <w:t>v</w:t>
      </w:r>
      <w:r>
        <w:rPr>
          <w:spacing w:val="15"/>
        </w:rPr>
        <w:t xml:space="preserve"> </w:t>
      </w:r>
      <w:r>
        <w:t>TKP</w:t>
      </w:r>
      <w:r>
        <w:rPr>
          <w:spacing w:val="15"/>
        </w:rPr>
        <w:t xml:space="preserve"> </w:t>
      </w:r>
      <w:r>
        <w:t>časť</w:t>
      </w:r>
      <w:r>
        <w:rPr>
          <w:spacing w:val="19"/>
        </w:rPr>
        <w:t xml:space="preserve"> </w:t>
      </w:r>
      <w:r>
        <w:t>8</w:t>
      </w:r>
      <w:r>
        <w:rPr>
          <w:spacing w:val="15"/>
        </w:rPr>
        <w:t xml:space="preserve"> </w:t>
      </w:r>
      <w:r>
        <w:t>Cementobetónový</w:t>
      </w:r>
      <w:r>
        <w:rPr>
          <w:spacing w:val="16"/>
        </w:rPr>
        <w:t xml:space="preserve"> </w:t>
      </w:r>
      <w:r>
        <w:t>kryt</w:t>
      </w:r>
      <w:r>
        <w:rPr>
          <w:spacing w:val="19"/>
        </w:rPr>
        <w:t xml:space="preserve"> </w:t>
      </w:r>
      <w:r>
        <w:t>vozoviek.</w:t>
      </w:r>
    </w:p>
    <w:p w:rsidR="007127CB" w:rsidRDefault="007127CB" w:rsidP="005E6518">
      <w:pPr>
        <w:pStyle w:val="Odsekzoznamu"/>
        <w:widowControl w:val="0"/>
        <w:numPr>
          <w:ilvl w:val="0"/>
          <w:numId w:val="31"/>
        </w:numPr>
        <w:tabs>
          <w:tab w:val="left" w:pos="899"/>
        </w:tabs>
        <w:autoSpaceDE w:val="0"/>
        <w:autoSpaceDN w:val="0"/>
        <w:spacing w:before="120" w:after="0"/>
        <w:contextualSpacing w:val="0"/>
      </w:pPr>
      <w:r>
        <w:t>Únosnosť</w:t>
      </w:r>
    </w:p>
    <w:p w:rsidR="007127CB" w:rsidRDefault="007127CB" w:rsidP="0075520B">
      <w:pPr>
        <w:pStyle w:val="Zkladntext"/>
        <w:spacing w:before="123"/>
      </w:pPr>
      <w:r>
        <w:t>Únosnosť</w:t>
      </w:r>
      <w:r>
        <w:rPr>
          <w:spacing w:val="68"/>
        </w:rPr>
        <w:t xml:space="preserve"> </w:t>
      </w:r>
      <w:r>
        <w:t>vozovky</w:t>
      </w:r>
      <w:r>
        <w:rPr>
          <w:spacing w:val="60"/>
        </w:rPr>
        <w:t xml:space="preserve"> </w:t>
      </w:r>
      <w:r>
        <w:t>sa</w:t>
      </w:r>
      <w:r>
        <w:rPr>
          <w:spacing w:val="63"/>
        </w:rPr>
        <w:t xml:space="preserve"> </w:t>
      </w:r>
      <w:r>
        <w:t>kontroluje</w:t>
      </w:r>
      <w:r>
        <w:rPr>
          <w:spacing w:val="63"/>
        </w:rPr>
        <w:t xml:space="preserve"> </w:t>
      </w:r>
      <w:r>
        <w:t>meraním</w:t>
      </w:r>
      <w:r>
        <w:rPr>
          <w:spacing w:val="65"/>
        </w:rPr>
        <w:t xml:space="preserve"> </w:t>
      </w:r>
      <w:r>
        <w:t>deflektometrom</w:t>
      </w:r>
      <w:r>
        <w:rPr>
          <w:spacing w:val="64"/>
        </w:rPr>
        <w:t xml:space="preserve"> </w:t>
      </w:r>
      <w:r>
        <w:t>podľa</w:t>
      </w:r>
      <w:r>
        <w:rPr>
          <w:spacing w:val="63"/>
        </w:rPr>
        <w:t xml:space="preserve"> </w:t>
      </w:r>
      <w:r>
        <w:t>predpisu</w:t>
      </w:r>
      <w:r>
        <w:rPr>
          <w:spacing w:val="66"/>
        </w:rPr>
        <w:t xml:space="preserve"> </w:t>
      </w:r>
      <w:r>
        <w:t>MD</w:t>
      </w:r>
      <w:r>
        <w:rPr>
          <w:spacing w:val="61"/>
        </w:rPr>
        <w:t xml:space="preserve"> </w:t>
      </w:r>
      <w:r>
        <w:t>SR</w:t>
      </w:r>
      <w:r>
        <w:rPr>
          <w:spacing w:val="62"/>
        </w:rPr>
        <w:t xml:space="preserve"> </w:t>
      </w:r>
      <w:r>
        <w:t>č.</w:t>
      </w:r>
      <w:r>
        <w:rPr>
          <w:spacing w:val="64"/>
        </w:rPr>
        <w:t xml:space="preserve"> </w:t>
      </w:r>
      <w:r>
        <w:t>TP</w:t>
      </w:r>
      <w:r w:rsidR="0075520B">
        <w:t xml:space="preserve"> 31 </w:t>
      </w:r>
      <w:r>
        <w:t>Výsledkom merania a hodnotenia podľa tohto predpisu je ekvivalentný modul pružnosti</w:t>
      </w:r>
      <w:r>
        <w:rPr>
          <w:spacing w:val="1"/>
        </w:rPr>
        <w:t xml:space="preserve"> </w:t>
      </w:r>
      <w:r>
        <w:t>Eekv</w:t>
      </w:r>
      <w:r>
        <w:rPr>
          <w:spacing w:val="1"/>
        </w:rPr>
        <w:t xml:space="preserve"> </w:t>
      </w:r>
      <w:r>
        <w:t>vyjadrený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MPa.</w:t>
      </w:r>
      <w:r>
        <w:rPr>
          <w:spacing w:val="1"/>
        </w:rPr>
        <w:t xml:space="preserve"> </w:t>
      </w:r>
      <w:r>
        <w:t>Kontrolovaná</w:t>
      </w:r>
      <w:r>
        <w:rPr>
          <w:spacing w:val="1"/>
        </w:rPr>
        <w:t xml:space="preserve"> </w:t>
      </w:r>
      <w:r>
        <w:t>vozovka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meria</w:t>
      </w:r>
      <w:r>
        <w:rPr>
          <w:spacing w:val="1"/>
        </w:rPr>
        <w:t xml:space="preserve"> </w:t>
      </w:r>
      <w:r>
        <w:t>s</w:t>
      </w:r>
      <w:r>
        <w:rPr>
          <w:spacing w:val="58"/>
        </w:rPr>
        <w:t xml:space="preserve"> </w:t>
      </w:r>
      <w:r>
        <w:t>krokom</w:t>
      </w:r>
      <w:r>
        <w:rPr>
          <w:spacing w:val="58"/>
        </w:rPr>
        <w:t xml:space="preserve"> </w:t>
      </w:r>
      <w:r>
        <w:t>100</w:t>
      </w:r>
      <w:r>
        <w:rPr>
          <w:spacing w:val="59"/>
        </w:rPr>
        <w:t xml:space="preserve"> </w:t>
      </w:r>
      <w:r>
        <w:t>m,</w:t>
      </w:r>
      <w:r>
        <w:rPr>
          <w:spacing w:val="58"/>
        </w:rPr>
        <w:t xml:space="preserve"> </w:t>
      </w:r>
      <w:r>
        <w:t>pričom</w:t>
      </w:r>
      <w:r>
        <w:rPr>
          <w:spacing w:val="59"/>
        </w:rPr>
        <w:t xml:space="preserve"> </w:t>
      </w:r>
      <w:r>
        <w:t>každý</w:t>
      </w:r>
      <w:r>
        <w:rPr>
          <w:spacing w:val="1"/>
        </w:rPr>
        <w:t xml:space="preserve"> </w:t>
      </w:r>
      <w:r>
        <w:t>meraný bod musí mať požadované hodnoty únosnosti. Z hodnotenia sa vynechávajú body</w:t>
      </w:r>
      <w:r>
        <w:rPr>
          <w:spacing w:val="1"/>
        </w:rPr>
        <w:t xml:space="preserve"> </w:t>
      </w:r>
      <w:r>
        <w:t>merané</w:t>
      </w:r>
      <w:r>
        <w:rPr>
          <w:spacing w:val="19"/>
        </w:rPr>
        <w:t xml:space="preserve"> </w:t>
      </w:r>
      <w:r>
        <w:t>na</w:t>
      </w:r>
      <w:r>
        <w:rPr>
          <w:spacing w:val="20"/>
        </w:rPr>
        <w:t xml:space="preserve"> </w:t>
      </w:r>
      <w:r>
        <w:t>prechodových</w:t>
      </w:r>
      <w:r>
        <w:rPr>
          <w:spacing w:val="19"/>
        </w:rPr>
        <w:t xml:space="preserve"> </w:t>
      </w:r>
      <w:r>
        <w:t>doskách,</w:t>
      </w:r>
      <w:r>
        <w:rPr>
          <w:spacing w:val="22"/>
        </w:rPr>
        <w:t xml:space="preserve"> </w:t>
      </w:r>
      <w:r>
        <w:t>mostoch,</w:t>
      </w:r>
      <w:r>
        <w:rPr>
          <w:spacing w:val="22"/>
        </w:rPr>
        <w:t xml:space="preserve"> </w:t>
      </w:r>
      <w:r>
        <w:t>trhlinách</w:t>
      </w:r>
      <w:r>
        <w:rPr>
          <w:spacing w:val="19"/>
        </w:rPr>
        <w:t xml:space="preserve"> </w:t>
      </w:r>
      <w:r>
        <w:t>a</w:t>
      </w:r>
      <w:r>
        <w:rPr>
          <w:spacing w:val="23"/>
        </w:rPr>
        <w:t xml:space="preserve"> </w:t>
      </w:r>
      <w:r>
        <w:t>priepustoch.</w:t>
      </w:r>
    </w:p>
    <w:p w:rsidR="007127CB" w:rsidRDefault="007127CB" w:rsidP="007127CB">
      <w:pPr>
        <w:pStyle w:val="Zkladntext"/>
        <w:spacing w:before="117" w:line="244" w:lineRule="auto"/>
        <w:ind w:right="106"/>
      </w:pPr>
      <w:r>
        <w:t>Pre</w:t>
      </w:r>
      <w:r>
        <w:rPr>
          <w:spacing w:val="1"/>
        </w:rPr>
        <w:t xml:space="preserve"> </w:t>
      </w:r>
      <w:r>
        <w:t>triedu</w:t>
      </w:r>
      <w:r>
        <w:rPr>
          <w:spacing w:val="1"/>
        </w:rPr>
        <w:t xml:space="preserve"> </w:t>
      </w:r>
      <w:r>
        <w:t>dopravného</w:t>
      </w:r>
      <w:r>
        <w:rPr>
          <w:spacing w:val="1"/>
        </w:rPr>
        <w:t xml:space="preserve"> </w:t>
      </w:r>
      <w:r>
        <w:t>zaťaženia</w:t>
      </w:r>
      <w:r>
        <w:rPr>
          <w:spacing w:val="1"/>
        </w:rPr>
        <w:t xml:space="preserve"> </w:t>
      </w:r>
      <w:r>
        <w:t>I.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II.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celoročný</w:t>
      </w:r>
      <w:r>
        <w:rPr>
          <w:spacing w:val="1"/>
        </w:rPr>
        <w:t xml:space="preserve"> </w:t>
      </w:r>
      <w:r>
        <w:t>priemer</w:t>
      </w:r>
      <w:r>
        <w:rPr>
          <w:spacing w:val="1"/>
        </w:rPr>
        <w:t xml:space="preserve"> </w:t>
      </w:r>
      <w:r>
        <w:t>počtu</w:t>
      </w:r>
      <w:r>
        <w:rPr>
          <w:spacing w:val="1"/>
        </w:rPr>
        <w:t xml:space="preserve"> </w:t>
      </w:r>
      <w:r>
        <w:t>prejazdov</w:t>
      </w:r>
      <w:r>
        <w:rPr>
          <w:spacing w:val="58"/>
        </w:rPr>
        <w:t xml:space="preserve"> </w:t>
      </w:r>
      <w:r>
        <w:t>ťažkých</w:t>
      </w:r>
      <w:r>
        <w:rPr>
          <w:spacing w:val="1"/>
        </w:rPr>
        <w:t xml:space="preserve"> </w:t>
      </w:r>
      <w:r>
        <w:t>nákladných</w:t>
      </w:r>
      <w:r>
        <w:rPr>
          <w:spacing w:val="1"/>
        </w:rPr>
        <w:t xml:space="preserve"> </w:t>
      </w:r>
      <w:r>
        <w:t>vozidiel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oboch</w:t>
      </w:r>
      <w:r>
        <w:rPr>
          <w:spacing w:val="1"/>
        </w:rPr>
        <w:t xml:space="preserve"> </w:t>
      </w:r>
      <w:r>
        <w:t>smeroch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24</w:t>
      </w:r>
      <w:r>
        <w:rPr>
          <w:spacing w:val="1"/>
        </w:rPr>
        <w:t xml:space="preserve"> </w:t>
      </w:r>
      <w:r>
        <w:t>hodín</w:t>
      </w:r>
      <w:r>
        <w:rPr>
          <w:spacing w:val="1"/>
        </w:rPr>
        <w:t xml:space="preserve"> </w:t>
      </w:r>
      <w:r>
        <w:t>TNV</w:t>
      </w:r>
      <w:r>
        <w:rPr>
          <w:spacing w:val="58"/>
        </w:rPr>
        <w:t xml:space="preserve"> </w:t>
      </w:r>
      <w:r>
        <w:t>&gt;</w:t>
      </w:r>
      <w:r>
        <w:rPr>
          <w:spacing w:val="58"/>
        </w:rPr>
        <w:t xml:space="preserve"> </w:t>
      </w:r>
      <w:r>
        <w:t>1501</w:t>
      </w:r>
      <w:r>
        <w:rPr>
          <w:spacing w:val="59"/>
        </w:rPr>
        <w:t xml:space="preserve"> </w:t>
      </w:r>
      <w:r>
        <w:t>musia</w:t>
      </w:r>
      <w:r>
        <w:rPr>
          <w:spacing w:val="58"/>
        </w:rPr>
        <w:t xml:space="preserve"> </w:t>
      </w:r>
      <w:r>
        <w:t>byť</w:t>
      </w:r>
      <w:r>
        <w:rPr>
          <w:spacing w:val="59"/>
        </w:rPr>
        <w:t xml:space="preserve"> </w:t>
      </w:r>
      <w:r>
        <w:t>splnené</w:t>
      </w:r>
      <w:r>
        <w:rPr>
          <w:spacing w:val="1"/>
        </w:rPr>
        <w:t xml:space="preserve"> </w:t>
      </w:r>
      <w:r>
        <w:t>nasledujúce</w:t>
      </w:r>
      <w:r>
        <w:rPr>
          <w:spacing w:val="13"/>
        </w:rPr>
        <w:t xml:space="preserve"> </w:t>
      </w:r>
      <w:r>
        <w:t>kritériá:</w:t>
      </w:r>
    </w:p>
    <w:p w:rsidR="007127CB" w:rsidRDefault="007127CB" w:rsidP="005E6518">
      <w:pPr>
        <w:pStyle w:val="Odsekzoznamu"/>
        <w:widowControl w:val="0"/>
        <w:numPr>
          <w:ilvl w:val="1"/>
          <w:numId w:val="30"/>
        </w:numPr>
        <w:tabs>
          <w:tab w:val="left" w:pos="899"/>
        </w:tabs>
        <w:autoSpaceDE w:val="0"/>
        <w:autoSpaceDN w:val="0"/>
        <w:spacing w:before="115" w:after="0" w:line="242" w:lineRule="auto"/>
        <w:ind w:right="108" w:hanging="360"/>
        <w:contextualSpacing w:val="0"/>
      </w:pPr>
      <w:r>
        <w:t>asfaltové netuhé vozovky, kde nosná vrstva je zhotovená z nestmeleného materiálu</w:t>
      </w:r>
      <w:r>
        <w:rPr>
          <w:spacing w:val="1"/>
        </w:rPr>
        <w:t xml:space="preserve"> </w:t>
      </w:r>
      <w:r>
        <w:t>musia mať modul pružnosti Eekv &gt; 500 MPa, ostatné asfaltové netuhé vozovky musia</w:t>
      </w:r>
      <w:r>
        <w:rPr>
          <w:spacing w:val="1"/>
        </w:rPr>
        <w:t xml:space="preserve"> </w:t>
      </w:r>
      <w:r>
        <w:t>mať</w:t>
      </w:r>
      <w:r>
        <w:rPr>
          <w:spacing w:val="16"/>
        </w:rPr>
        <w:t xml:space="preserve"> </w:t>
      </w:r>
      <w:r>
        <w:t>modul</w:t>
      </w:r>
      <w:r>
        <w:rPr>
          <w:spacing w:val="16"/>
        </w:rPr>
        <w:t xml:space="preserve"> </w:t>
      </w:r>
      <w:r>
        <w:t>pružnosti</w:t>
      </w:r>
      <w:r>
        <w:rPr>
          <w:spacing w:val="13"/>
        </w:rPr>
        <w:t xml:space="preserve"> </w:t>
      </w:r>
      <w:r>
        <w:t>Eekv</w:t>
      </w:r>
      <w:r>
        <w:rPr>
          <w:spacing w:val="13"/>
        </w:rPr>
        <w:t xml:space="preserve"> </w:t>
      </w:r>
      <w:r>
        <w:t>&gt;</w:t>
      </w:r>
      <w:r>
        <w:rPr>
          <w:spacing w:val="18"/>
        </w:rPr>
        <w:t xml:space="preserve"> </w:t>
      </w:r>
      <w:r>
        <w:t>700</w:t>
      </w:r>
      <w:r>
        <w:rPr>
          <w:spacing w:val="17"/>
        </w:rPr>
        <w:t xml:space="preserve"> </w:t>
      </w:r>
      <w:r>
        <w:t>MPa;</w:t>
      </w:r>
    </w:p>
    <w:p w:rsidR="007127CB" w:rsidRDefault="007127CB" w:rsidP="005E6518">
      <w:pPr>
        <w:pStyle w:val="Odsekzoznamu"/>
        <w:widowControl w:val="0"/>
        <w:numPr>
          <w:ilvl w:val="1"/>
          <w:numId w:val="30"/>
        </w:numPr>
        <w:tabs>
          <w:tab w:val="left" w:pos="899"/>
        </w:tabs>
        <w:autoSpaceDE w:val="0"/>
        <w:autoSpaceDN w:val="0"/>
        <w:spacing w:after="0"/>
        <w:ind w:right="104" w:hanging="360"/>
        <w:contextualSpacing w:val="0"/>
      </w:pPr>
      <w:r>
        <w:t>asfaltové</w:t>
      </w:r>
      <w:r>
        <w:rPr>
          <w:spacing w:val="1"/>
        </w:rPr>
        <w:t xml:space="preserve"> </w:t>
      </w:r>
      <w:r>
        <w:t>polotuhé</w:t>
      </w:r>
      <w:r>
        <w:rPr>
          <w:spacing w:val="1"/>
        </w:rPr>
        <w:t xml:space="preserve"> </w:t>
      </w:r>
      <w:r>
        <w:t>vozovky,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ktorých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nosná</w:t>
      </w:r>
      <w:r>
        <w:rPr>
          <w:spacing w:val="1"/>
        </w:rPr>
        <w:t xml:space="preserve"> </w:t>
      </w:r>
      <w:r>
        <w:t>vrstva</w:t>
      </w:r>
      <w:r>
        <w:rPr>
          <w:spacing w:val="1"/>
        </w:rPr>
        <w:t xml:space="preserve"> </w:t>
      </w:r>
      <w:r>
        <w:t>zhotovená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hydraulicky</w:t>
      </w:r>
      <w:r>
        <w:rPr>
          <w:spacing w:val="1"/>
        </w:rPr>
        <w:t xml:space="preserve"> </w:t>
      </w:r>
      <w:r>
        <w:t>stmeleného</w:t>
      </w:r>
      <w:r>
        <w:rPr>
          <w:spacing w:val="19"/>
        </w:rPr>
        <w:t xml:space="preserve"> </w:t>
      </w:r>
      <w:r>
        <w:t>materiálu,</w:t>
      </w:r>
      <w:r>
        <w:rPr>
          <w:spacing w:val="22"/>
        </w:rPr>
        <w:t xml:space="preserve"> </w:t>
      </w:r>
      <w:r>
        <w:t>musia</w:t>
      </w:r>
      <w:r>
        <w:rPr>
          <w:spacing w:val="20"/>
        </w:rPr>
        <w:t xml:space="preserve"> </w:t>
      </w:r>
      <w:r>
        <w:t>mať</w:t>
      </w:r>
      <w:r>
        <w:rPr>
          <w:spacing w:val="22"/>
        </w:rPr>
        <w:t xml:space="preserve"> </w:t>
      </w:r>
      <w:r>
        <w:t>modul</w:t>
      </w:r>
      <w:r>
        <w:rPr>
          <w:spacing w:val="23"/>
        </w:rPr>
        <w:t xml:space="preserve"> </w:t>
      </w:r>
      <w:r>
        <w:t>pružnosti</w:t>
      </w:r>
      <w:r>
        <w:rPr>
          <w:spacing w:val="18"/>
        </w:rPr>
        <w:t xml:space="preserve"> </w:t>
      </w:r>
      <w:r>
        <w:t>Eekv</w:t>
      </w:r>
      <w:r>
        <w:rPr>
          <w:spacing w:val="18"/>
        </w:rPr>
        <w:t xml:space="preserve"> </w:t>
      </w:r>
      <w:r>
        <w:t>&gt;</w:t>
      </w:r>
      <w:r>
        <w:rPr>
          <w:spacing w:val="24"/>
        </w:rPr>
        <w:t xml:space="preserve"> </w:t>
      </w:r>
      <w:r>
        <w:t>950</w:t>
      </w:r>
      <w:r>
        <w:rPr>
          <w:spacing w:val="23"/>
        </w:rPr>
        <w:t xml:space="preserve"> </w:t>
      </w:r>
      <w:r>
        <w:t>MPa.</w:t>
      </w:r>
    </w:p>
    <w:p w:rsidR="007127CB" w:rsidRDefault="007127CB" w:rsidP="007127CB">
      <w:pPr>
        <w:pStyle w:val="Zkladntext"/>
        <w:spacing w:before="6"/>
        <w:rPr>
          <w:sz w:val="21"/>
        </w:rPr>
      </w:pPr>
    </w:p>
    <w:p w:rsidR="007127CB" w:rsidRDefault="007127CB" w:rsidP="005E6518">
      <w:pPr>
        <w:pStyle w:val="Odsekzoznamu"/>
        <w:widowControl w:val="0"/>
        <w:numPr>
          <w:ilvl w:val="0"/>
          <w:numId w:val="31"/>
        </w:numPr>
        <w:tabs>
          <w:tab w:val="left" w:pos="899"/>
        </w:tabs>
        <w:autoSpaceDE w:val="0"/>
        <w:autoSpaceDN w:val="0"/>
        <w:spacing w:after="0"/>
        <w:contextualSpacing w:val="0"/>
      </w:pPr>
      <w:r>
        <w:t>c)</w:t>
      </w:r>
      <w:r>
        <w:rPr>
          <w:spacing w:val="39"/>
        </w:rPr>
        <w:t xml:space="preserve"> </w:t>
      </w:r>
      <w:r>
        <w:t>Nerovnosť</w:t>
      </w:r>
      <w:r>
        <w:rPr>
          <w:spacing w:val="39"/>
        </w:rPr>
        <w:t xml:space="preserve"> </w:t>
      </w:r>
      <w:r>
        <w:t>v</w:t>
      </w:r>
      <w:r>
        <w:rPr>
          <w:spacing w:val="31"/>
        </w:rPr>
        <w:t xml:space="preserve"> </w:t>
      </w:r>
      <w:r>
        <w:t>priečnom</w:t>
      </w:r>
      <w:r>
        <w:rPr>
          <w:spacing w:val="35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pozdĺžnom</w:t>
      </w:r>
      <w:r>
        <w:rPr>
          <w:spacing w:val="36"/>
        </w:rPr>
        <w:t xml:space="preserve"> </w:t>
      </w:r>
      <w:r>
        <w:t>smere</w:t>
      </w:r>
    </w:p>
    <w:p w:rsidR="007127CB" w:rsidRDefault="007127CB" w:rsidP="0075520B">
      <w:r>
        <w:t>Nerovnosť v priečnom i pozdĺžnom smere sa meria najjednoduchšie pomocou laty, pomocou</w:t>
      </w:r>
      <w:r>
        <w:rPr>
          <w:spacing w:val="1"/>
        </w:rPr>
        <w:t xml:space="preserve"> </w:t>
      </w:r>
      <w:r>
        <w:t>diagnostického</w:t>
      </w:r>
      <w:r>
        <w:rPr>
          <w:spacing w:val="1"/>
        </w:rPr>
        <w:t xml:space="preserve"> </w:t>
      </w:r>
      <w:r>
        <w:t>zariadenia</w:t>
      </w:r>
      <w:r>
        <w:rPr>
          <w:spacing w:val="1"/>
        </w:rPr>
        <w:t xml:space="preserve"> </w:t>
      </w:r>
      <w:r>
        <w:t>PROFILOGRAF</w:t>
      </w:r>
      <w:r>
        <w:rPr>
          <w:spacing w:val="59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pod.</w:t>
      </w:r>
      <w:r>
        <w:rPr>
          <w:spacing w:val="59"/>
        </w:rPr>
        <w:t xml:space="preserve"> </w:t>
      </w:r>
      <w:r>
        <w:t>(podľa</w:t>
      </w:r>
      <w:r>
        <w:rPr>
          <w:spacing w:val="59"/>
        </w:rPr>
        <w:t xml:space="preserve"> </w:t>
      </w:r>
      <w:r>
        <w:t>metód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príslušných</w:t>
      </w:r>
      <w:r>
        <w:rPr>
          <w:spacing w:val="59"/>
        </w:rPr>
        <w:t xml:space="preserve"> </w:t>
      </w:r>
      <w:r>
        <w:t>STN).</w:t>
      </w:r>
      <w:r>
        <w:rPr>
          <w:spacing w:val="1"/>
        </w:rPr>
        <w:t xml:space="preserve"> </w:t>
      </w:r>
      <w:r>
        <w:t>Meranie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hodnotenie</w:t>
      </w:r>
      <w:r>
        <w:rPr>
          <w:spacing w:val="1"/>
        </w:rPr>
        <w:t xml:space="preserve"> </w:t>
      </w:r>
      <w:r>
        <w:t>nerovnosti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uskutočňuje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TP</w:t>
      </w:r>
      <w:r>
        <w:rPr>
          <w:spacing w:val="58"/>
        </w:rPr>
        <w:t xml:space="preserve"> </w:t>
      </w:r>
      <w:r>
        <w:t>056.</w:t>
      </w:r>
      <w:r>
        <w:rPr>
          <w:spacing w:val="58"/>
        </w:rPr>
        <w:t xml:space="preserve"> </w:t>
      </w:r>
      <w:r>
        <w:t>Vyjazdené</w:t>
      </w:r>
      <w:r>
        <w:rPr>
          <w:spacing w:val="59"/>
        </w:rPr>
        <w:t xml:space="preserve"> </w:t>
      </w:r>
      <w:r>
        <w:t>koľaje</w:t>
      </w:r>
      <w:r>
        <w:rPr>
          <w:spacing w:val="58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hodnotené pre 1 m úseky. Každý 1 m úsek musí spĺňať požadované hodnoty za podmienky</w:t>
      </w:r>
      <w:r>
        <w:rPr>
          <w:spacing w:val="1"/>
        </w:rPr>
        <w:t xml:space="preserve"> </w:t>
      </w:r>
      <w:r>
        <w:t>správneho</w:t>
      </w:r>
      <w:r>
        <w:rPr>
          <w:spacing w:val="3"/>
        </w:rPr>
        <w:t xml:space="preserve"> </w:t>
      </w:r>
      <w:r>
        <w:t>návrhu</w:t>
      </w:r>
      <w:r>
        <w:rPr>
          <w:spacing w:val="6"/>
        </w:rPr>
        <w:t xml:space="preserve"> </w:t>
      </w:r>
      <w:r>
        <w:t>vozovky.</w:t>
      </w:r>
      <w:r>
        <w:rPr>
          <w:spacing w:val="8"/>
        </w:rPr>
        <w:t xml:space="preserve"> </w:t>
      </w:r>
      <w:r>
        <w:t>Správne</w:t>
      </w:r>
      <w:r>
        <w:rPr>
          <w:spacing w:val="6"/>
        </w:rPr>
        <w:t xml:space="preserve"> </w:t>
      </w:r>
      <w:r>
        <w:t>navrhnutá</w:t>
      </w:r>
      <w:r>
        <w:rPr>
          <w:spacing w:val="10"/>
        </w:rPr>
        <w:t xml:space="preserve"> </w:t>
      </w:r>
      <w:r>
        <w:t>vozovka</w:t>
      </w:r>
      <w:r>
        <w:rPr>
          <w:spacing w:val="6"/>
        </w:rPr>
        <w:t xml:space="preserve"> </w:t>
      </w:r>
      <w:r>
        <w:t>triedy</w:t>
      </w:r>
      <w:r>
        <w:rPr>
          <w:spacing w:val="3"/>
        </w:rPr>
        <w:t xml:space="preserve"> </w:t>
      </w:r>
      <w:r>
        <w:t>dopravného</w:t>
      </w:r>
      <w:r>
        <w:rPr>
          <w:spacing w:val="6"/>
        </w:rPr>
        <w:t xml:space="preserve"> </w:t>
      </w:r>
      <w:r>
        <w:t>zaťaženia</w:t>
      </w:r>
      <w:r>
        <w:rPr>
          <w:spacing w:val="3"/>
        </w:rPr>
        <w:t xml:space="preserve"> </w:t>
      </w:r>
      <w:r>
        <w:t>I.</w:t>
      </w:r>
      <w:r>
        <w:rPr>
          <w:spacing w:val="8"/>
        </w:rPr>
        <w:t xml:space="preserve"> </w:t>
      </w:r>
      <w:r>
        <w:t>a</w:t>
      </w:r>
    </w:p>
    <w:p w:rsidR="007127CB" w:rsidRDefault="007127CB" w:rsidP="0075520B">
      <w:r>
        <w:t>II. a vozovka s celoročným priemerom počtu prejazdov ťažkých nákladných vozidiel v oboch</w:t>
      </w:r>
      <w:r>
        <w:rPr>
          <w:spacing w:val="1"/>
        </w:rPr>
        <w:t xml:space="preserve"> </w:t>
      </w:r>
      <w:r>
        <w:t>smeroch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24</w:t>
      </w:r>
      <w:r>
        <w:rPr>
          <w:spacing w:val="1"/>
        </w:rPr>
        <w:t xml:space="preserve"> </w:t>
      </w:r>
      <w:r>
        <w:t>hodín</w:t>
      </w:r>
      <w:r>
        <w:rPr>
          <w:spacing w:val="1"/>
        </w:rPr>
        <w:t xml:space="preserve"> </w:t>
      </w:r>
      <w:r>
        <w:t>TNV</w:t>
      </w:r>
      <w:r>
        <w:rPr>
          <w:spacing w:val="1"/>
        </w:rPr>
        <w:t xml:space="preserve"> </w:t>
      </w:r>
      <w:r>
        <w:t>&gt;</w:t>
      </w:r>
      <w:r>
        <w:rPr>
          <w:spacing w:val="1"/>
        </w:rPr>
        <w:t xml:space="preserve"> </w:t>
      </w:r>
      <w:r>
        <w:t>1501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charakterizuje</w:t>
      </w:r>
      <w:r>
        <w:rPr>
          <w:spacing w:val="1"/>
        </w:rPr>
        <w:t xml:space="preserve"> </w:t>
      </w:r>
      <w:r>
        <w:t>výpočtom</w:t>
      </w:r>
      <w:r>
        <w:rPr>
          <w:spacing w:val="1"/>
        </w:rPr>
        <w:t xml:space="preserve"> </w:t>
      </w:r>
      <w:r>
        <w:t>trvalých</w:t>
      </w:r>
      <w:r>
        <w:rPr>
          <w:spacing w:val="1"/>
        </w:rPr>
        <w:t xml:space="preserve"> </w:t>
      </w:r>
      <w:r>
        <w:t>deformácií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metodiky</w:t>
      </w:r>
      <w:r>
        <w:rPr>
          <w:spacing w:val="1"/>
        </w:rPr>
        <w:t xml:space="preserve"> </w:t>
      </w:r>
      <w:r>
        <w:t>stanovenej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Katalógu</w:t>
      </w:r>
      <w:r>
        <w:rPr>
          <w:spacing w:val="1"/>
        </w:rPr>
        <w:t xml:space="preserve"> </w:t>
      </w:r>
      <w:r>
        <w:t>vozoviek</w:t>
      </w:r>
      <w:r>
        <w:rPr>
          <w:spacing w:val="1"/>
        </w:rPr>
        <w:t xml:space="preserve"> </w:t>
      </w:r>
      <w:r>
        <w:t>miestnych</w:t>
      </w:r>
      <w:r>
        <w:rPr>
          <w:spacing w:val="58"/>
        </w:rPr>
        <w:t xml:space="preserve"> </w:t>
      </w:r>
      <w:r>
        <w:t>komunikácií</w:t>
      </w:r>
      <w:r>
        <w:rPr>
          <w:spacing w:val="58"/>
        </w:rPr>
        <w:t xml:space="preserve"> </w:t>
      </w:r>
      <w:r>
        <w:t>z</w:t>
      </w:r>
      <w:r>
        <w:rPr>
          <w:spacing w:val="59"/>
        </w:rPr>
        <w:t xml:space="preserve"> </w:t>
      </w:r>
      <w:r>
        <w:t>roku</w:t>
      </w:r>
      <w:r>
        <w:rPr>
          <w:spacing w:val="58"/>
        </w:rPr>
        <w:t xml:space="preserve"> </w:t>
      </w:r>
      <w:r>
        <w:t>1987,</w:t>
      </w:r>
      <w:r>
        <w:rPr>
          <w:spacing w:val="59"/>
        </w:rPr>
        <w:t xml:space="preserve"> </w:t>
      </w:r>
      <w:r>
        <w:t>pričom</w:t>
      </w:r>
      <w:r>
        <w:rPr>
          <w:spacing w:val="1"/>
        </w:rPr>
        <w:t xml:space="preserve"> </w:t>
      </w:r>
      <w:r>
        <w:t>kritériom</w:t>
      </w:r>
      <w:r>
        <w:rPr>
          <w:spacing w:val="47"/>
        </w:rPr>
        <w:t xml:space="preserve"> </w:t>
      </w:r>
      <w:r>
        <w:t>správneho</w:t>
      </w:r>
      <w:r>
        <w:rPr>
          <w:spacing w:val="48"/>
        </w:rPr>
        <w:t xml:space="preserve"> </w:t>
      </w:r>
      <w:r>
        <w:t>návrhu</w:t>
      </w:r>
      <w:r>
        <w:rPr>
          <w:spacing w:val="45"/>
        </w:rPr>
        <w:t xml:space="preserve"> </w:t>
      </w:r>
      <w:r>
        <w:t>je</w:t>
      </w:r>
      <w:r>
        <w:rPr>
          <w:spacing w:val="44"/>
        </w:rPr>
        <w:t xml:space="preserve"> </w:t>
      </w:r>
      <w:r>
        <w:t>trvalá</w:t>
      </w:r>
      <w:r>
        <w:rPr>
          <w:spacing w:val="48"/>
        </w:rPr>
        <w:t xml:space="preserve"> </w:t>
      </w:r>
      <w:r>
        <w:t>deformácia</w:t>
      </w:r>
      <w:r>
        <w:rPr>
          <w:spacing w:val="45"/>
        </w:rPr>
        <w:t xml:space="preserve"> </w:t>
      </w:r>
      <w:r>
        <w:t>TD</w:t>
      </w:r>
      <w:r>
        <w:rPr>
          <w:spacing w:val="44"/>
        </w:rPr>
        <w:t xml:space="preserve"> </w:t>
      </w:r>
      <w:r>
        <w:t>I,</w:t>
      </w:r>
      <w:r>
        <w:rPr>
          <w:spacing w:val="47"/>
        </w:rPr>
        <w:t xml:space="preserve"> </w:t>
      </w:r>
      <w:r>
        <w:t>ktorej</w:t>
      </w:r>
      <w:r>
        <w:rPr>
          <w:spacing w:val="48"/>
        </w:rPr>
        <w:t xml:space="preserve"> </w:t>
      </w:r>
      <w:r>
        <w:t>hodnota</w:t>
      </w:r>
      <w:r>
        <w:rPr>
          <w:spacing w:val="44"/>
        </w:rPr>
        <w:t xml:space="preserve"> </w:t>
      </w:r>
      <w:r>
        <w:t>musí</w:t>
      </w:r>
      <w:r>
        <w:rPr>
          <w:spacing w:val="43"/>
        </w:rPr>
        <w:t xml:space="preserve"> </w:t>
      </w:r>
      <w:r>
        <w:t>byť</w:t>
      </w:r>
      <w:r>
        <w:rPr>
          <w:spacing w:val="47"/>
        </w:rPr>
        <w:t xml:space="preserve"> </w:t>
      </w:r>
      <w:r>
        <w:t>menšia</w:t>
      </w:r>
      <w:r>
        <w:rPr>
          <w:spacing w:val="49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12</w:t>
      </w:r>
      <w:r>
        <w:rPr>
          <w:spacing w:val="12"/>
        </w:rPr>
        <w:t xml:space="preserve"> </w:t>
      </w:r>
      <w:r>
        <w:t>mm.</w:t>
      </w:r>
    </w:p>
    <w:p w:rsidR="007127CB" w:rsidRDefault="007127CB" w:rsidP="0075520B">
      <w:r>
        <w:t>Táto</w:t>
      </w:r>
      <w:r>
        <w:rPr>
          <w:spacing w:val="39"/>
        </w:rPr>
        <w:t xml:space="preserve"> </w:t>
      </w:r>
      <w:r>
        <w:t>vozovka</w:t>
      </w:r>
      <w:r>
        <w:rPr>
          <w:spacing w:val="39"/>
        </w:rPr>
        <w:t xml:space="preserve"> </w:t>
      </w:r>
      <w:r>
        <w:t>za</w:t>
      </w:r>
      <w:r>
        <w:rPr>
          <w:spacing w:val="39"/>
        </w:rPr>
        <w:t xml:space="preserve"> </w:t>
      </w:r>
      <w:r>
        <w:t>vyššie</w:t>
      </w:r>
      <w:r>
        <w:rPr>
          <w:spacing w:val="35"/>
        </w:rPr>
        <w:t xml:space="preserve"> </w:t>
      </w:r>
      <w:r>
        <w:t>uvedenej</w:t>
      </w:r>
      <w:r>
        <w:rPr>
          <w:spacing w:val="41"/>
        </w:rPr>
        <w:t xml:space="preserve"> </w:t>
      </w:r>
      <w:r>
        <w:t>podmienky</w:t>
      </w:r>
      <w:r>
        <w:rPr>
          <w:spacing w:val="32"/>
        </w:rPr>
        <w:t xml:space="preserve"> </w:t>
      </w:r>
      <w:r>
        <w:t>musí</w:t>
      </w:r>
      <w:r>
        <w:rPr>
          <w:spacing w:val="34"/>
        </w:rPr>
        <w:t xml:space="preserve"> </w:t>
      </w:r>
      <w:r>
        <w:t>spĺňať</w:t>
      </w:r>
      <w:r>
        <w:rPr>
          <w:spacing w:val="38"/>
        </w:rPr>
        <w:t xml:space="preserve"> </w:t>
      </w:r>
      <w:r>
        <w:t>kritériá</w:t>
      </w:r>
      <w:r>
        <w:rPr>
          <w:spacing w:val="39"/>
        </w:rPr>
        <w:t xml:space="preserve"> </w:t>
      </w:r>
      <w:r>
        <w:t>v</w:t>
      </w:r>
      <w:r>
        <w:rPr>
          <w:spacing w:val="36"/>
        </w:rPr>
        <w:t xml:space="preserve"> </w:t>
      </w:r>
      <w:r>
        <w:t>tabuľke</w:t>
      </w:r>
      <w:r>
        <w:rPr>
          <w:spacing w:val="36"/>
        </w:rPr>
        <w:t xml:space="preserve"> </w:t>
      </w:r>
      <w:r>
        <w:t>č.</w:t>
      </w:r>
      <w:r>
        <w:rPr>
          <w:spacing w:val="37"/>
        </w:rPr>
        <w:t xml:space="preserve"> </w:t>
      </w:r>
      <w:r>
        <w:t>1.</w:t>
      </w:r>
    </w:p>
    <w:p w:rsidR="007127CB" w:rsidRDefault="007127CB" w:rsidP="007127CB">
      <w:pPr>
        <w:spacing w:before="127"/>
        <w:ind w:right="816"/>
        <w:jc w:val="right"/>
        <w:rPr>
          <w:sz w:val="20"/>
        </w:rPr>
      </w:pPr>
      <w:r>
        <w:rPr>
          <w:sz w:val="20"/>
        </w:rPr>
        <w:t>Tabuľka</w:t>
      </w:r>
      <w:r>
        <w:rPr>
          <w:spacing w:val="25"/>
          <w:sz w:val="20"/>
        </w:rPr>
        <w:t xml:space="preserve"> </w:t>
      </w:r>
      <w:r>
        <w:rPr>
          <w:sz w:val="20"/>
        </w:rPr>
        <w:t>č.</w:t>
      </w:r>
      <w:r>
        <w:rPr>
          <w:spacing w:val="30"/>
          <w:sz w:val="20"/>
        </w:rPr>
        <w:t xml:space="preserve"> </w:t>
      </w:r>
      <w:r>
        <w:rPr>
          <w:sz w:val="20"/>
        </w:rPr>
        <w:t>1</w:t>
      </w:r>
    </w:p>
    <w:p w:rsidR="007127CB" w:rsidRDefault="007127CB" w:rsidP="007127CB">
      <w:pPr>
        <w:pStyle w:val="Zkladntext"/>
        <w:spacing w:before="5"/>
        <w:rPr>
          <w:sz w:val="10"/>
        </w:rPr>
      </w:pPr>
    </w:p>
    <w:tbl>
      <w:tblPr>
        <w:tblStyle w:val="TableNormal"/>
        <w:tblW w:w="0" w:type="auto"/>
        <w:tblInd w:w="25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9"/>
        <w:gridCol w:w="1135"/>
        <w:gridCol w:w="991"/>
        <w:gridCol w:w="993"/>
        <w:gridCol w:w="991"/>
        <w:gridCol w:w="993"/>
        <w:gridCol w:w="1132"/>
      </w:tblGrid>
      <w:tr w:rsidR="007127CB" w:rsidTr="00E46487">
        <w:trPr>
          <w:trHeight w:val="351"/>
        </w:trPr>
        <w:tc>
          <w:tcPr>
            <w:tcW w:w="2419" w:type="dxa"/>
          </w:tcPr>
          <w:p w:rsidR="007127CB" w:rsidRDefault="007127CB" w:rsidP="00E46487">
            <w:pPr>
              <w:pStyle w:val="TableParagraph"/>
              <w:spacing w:before="4"/>
              <w:ind w:left="69"/>
              <w:rPr>
                <w:sz w:val="20"/>
              </w:rPr>
            </w:pPr>
            <w:r>
              <w:rPr>
                <w:sz w:val="20"/>
              </w:rPr>
              <w:t>Parameter</w:t>
            </w:r>
          </w:p>
        </w:tc>
        <w:tc>
          <w:tcPr>
            <w:tcW w:w="1135" w:type="dxa"/>
            <w:tcBorders>
              <w:right w:val="single" w:sz="8" w:space="0" w:color="000000"/>
            </w:tcBorders>
          </w:tcPr>
          <w:p w:rsidR="007127CB" w:rsidRDefault="007127CB" w:rsidP="00E46487">
            <w:pPr>
              <w:pStyle w:val="TableParagraph"/>
              <w:spacing w:before="4"/>
              <w:ind w:left="125" w:right="110"/>
              <w:jc w:val="center"/>
              <w:rPr>
                <w:sz w:val="20"/>
              </w:rPr>
            </w:pPr>
            <w:r>
              <w:rPr>
                <w:sz w:val="20"/>
              </w:rPr>
              <w:t>Prevzatie</w:t>
            </w:r>
          </w:p>
        </w:tc>
        <w:tc>
          <w:tcPr>
            <w:tcW w:w="991" w:type="dxa"/>
            <w:tcBorders>
              <w:left w:val="single" w:sz="8" w:space="0" w:color="000000"/>
              <w:right w:val="single" w:sz="8" w:space="0" w:color="000000"/>
            </w:tcBorders>
          </w:tcPr>
          <w:p w:rsidR="007127CB" w:rsidRDefault="007127CB" w:rsidP="00E46487">
            <w:pPr>
              <w:pStyle w:val="TableParagraph"/>
              <w:spacing w:before="4"/>
              <w:ind w:left="189" w:right="168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rok</w:t>
            </w:r>
          </w:p>
        </w:tc>
        <w:tc>
          <w:tcPr>
            <w:tcW w:w="993" w:type="dxa"/>
            <w:tcBorders>
              <w:left w:val="single" w:sz="8" w:space="0" w:color="000000"/>
              <w:right w:val="single" w:sz="8" w:space="0" w:color="000000"/>
            </w:tcBorders>
          </w:tcPr>
          <w:p w:rsidR="007127CB" w:rsidRDefault="007127CB" w:rsidP="00E46487">
            <w:pPr>
              <w:pStyle w:val="TableParagraph"/>
              <w:spacing w:before="4"/>
              <w:ind w:left="197" w:right="168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roky</w:t>
            </w:r>
          </w:p>
        </w:tc>
        <w:tc>
          <w:tcPr>
            <w:tcW w:w="991" w:type="dxa"/>
            <w:tcBorders>
              <w:left w:val="single" w:sz="8" w:space="0" w:color="000000"/>
              <w:right w:val="single" w:sz="8" w:space="0" w:color="000000"/>
            </w:tcBorders>
          </w:tcPr>
          <w:p w:rsidR="007127CB" w:rsidRDefault="007127CB" w:rsidP="00E46487">
            <w:pPr>
              <w:pStyle w:val="TableParagraph"/>
              <w:spacing w:before="4"/>
              <w:ind w:left="195" w:right="168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roky</w:t>
            </w:r>
          </w:p>
        </w:tc>
        <w:tc>
          <w:tcPr>
            <w:tcW w:w="993" w:type="dxa"/>
            <w:tcBorders>
              <w:left w:val="single" w:sz="8" w:space="0" w:color="000000"/>
              <w:right w:val="single" w:sz="8" w:space="0" w:color="000000"/>
            </w:tcBorders>
          </w:tcPr>
          <w:p w:rsidR="007127CB" w:rsidRDefault="007127CB" w:rsidP="00E46487">
            <w:pPr>
              <w:pStyle w:val="TableParagraph"/>
              <w:spacing w:before="4"/>
              <w:ind w:left="209"/>
              <w:rPr>
                <w:sz w:val="20"/>
              </w:rPr>
            </w:pPr>
            <w:r>
              <w:rPr>
                <w:sz w:val="20"/>
              </w:rPr>
              <w:t>4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roky</w:t>
            </w:r>
          </w:p>
        </w:tc>
        <w:tc>
          <w:tcPr>
            <w:tcW w:w="1132" w:type="dxa"/>
            <w:tcBorders>
              <w:left w:val="single" w:sz="8" w:space="0" w:color="000000"/>
            </w:tcBorders>
          </w:tcPr>
          <w:p w:rsidR="007127CB" w:rsidRDefault="007127CB" w:rsidP="00E46487">
            <w:pPr>
              <w:pStyle w:val="TableParagraph"/>
              <w:spacing w:before="4"/>
              <w:ind w:left="0" w:right="185"/>
              <w:jc w:val="right"/>
              <w:rPr>
                <w:sz w:val="20"/>
              </w:rPr>
            </w:pPr>
            <w:r>
              <w:rPr>
                <w:sz w:val="20"/>
              </w:rPr>
              <w:t>5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rokov</w:t>
            </w:r>
          </w:p>
        </w:tc>
      </w:tr>
      <w:tr w:rsidR="007127CB" w:rsidTr="00E46487">
        <w:trPr>
          <w:trHeight w:val="349"/>
        </w:trPr>
        <w:tc>
          <w:tcPr>
            <w:tcW w:w="2419" w:type="dxa"/>
            <w:tcBorders>
              <w:bottom w:val="single" w:sz="8" w:space="0" w:color="000000"/>
            </w:tcBorders>
          </w:tcPr>
          <w:p w:rsidR="007127CB" w:rsidRDefault="007127CB" w:rsidP="00E46487">
            <w:pPr>
              <w:pStyle w:val="TableParagraph"/>
              <w:spacing w:before="2"/>
              <w:ind w:left="69"/>
              <w:rPr>
                <w:sz w:val="20"/>
              </w:rPr>
            </w:pPr>
            <w:r>
              <w:rPr>
                <w:sz w:val="20"/>
              </w:rPr>
              <w:t>Vyjazdené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koľaje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(mm)</w:t>
            </w:r>
          </w:p>
        </w:tc>
        <w:tc>
          <w:tcPr>
            <w:tcW w:w="1135" w:type="dxa"/>
            <w:tcBorders>
              <w:bottom w:val="single" w:sz="8" w:space="0" w:color="000000"/>
              <w:right w:val="single" w:sz="8" w:space="0" w:color="000000"/>
            </w:tcBorders>
          </w:tcPr>
          <w:p w:rsidR="007127CB" w:rsidRDefault="007127CB" w:rsidP="00E46487">
            <w:pPr>
              <w:pStyle w:val="TableParagraph"/>
              <w:spacing w:before="2"/>
              <w:ind w:left="125" w:right="106"/>
              <w:jc w:val="center"/>
              <w:rPr>
                <w:sz w:val="20"/>
              </w:rPr>
            </w:pPr>
            <w:r>
              <w:rPr>
                <w:sz w:val="20"/>
              </w:rPr>
              <w:t>≤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5,0</w:t>
            </w:r>
          </w:p>
        </w:tc>
        <w:tc>
          <w:tcPr>
            <w:tcW w:w="99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27CB" w:rsidRDefault="007127CB" w:rsidP="00E46487">
            <w:pPr>
              <w:pStyle w:val="TableParagraph"/>
              <w:spacing w:before="2"/>
              <w:ind w:left="193" w:right="168"/>
              <w:jc w:val="center"/>
              <w:rPr>
                <w:sz w:val="20"/>
              </w:rPr>
            </w:pPr>
            <w:r>
              <w:rPr>
                <w:sz w:val="20"/>
              </w:rPr>
              <w:t>≤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6,0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27CB" w:rsidRDefault="007127CB" w:rsidP="00E46487">
            <w:pPr>
              <w:pStyle w:val="TableParagraph"/>
              <w:spacing w:before="2"/>
              <w:ind w:left="191" w:right="168"/>
              <w:jc w:val="center"/>
              <w:rPr>
                <w:sz w:val="20"/>
              </w:rPr>
            </w:pPr>
            <w:r>
              <w:rPr>
                <w:sz w:val="20"/>
              </w:rPr>
              <w:t>≤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7,0</w:t>
            </w:r>
          </w:p>
        </w:tc>
        <w:tc>
          <w:tcPr>
            <w:tcW w:w="99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27CB" w:rsidRDefault="007127CB" w:rsidP="00E46487">
            <w:pPr>
              <w:pStyle w:val="TableParagraph"/>
              <w:spacing w:before="2"/>
              <w:ind w:left="195" w:right="168"/>
              <w:jc w:val="center"/>
              <w:rPr>
                <w:sz w:val="20"/>
              </w:rPr>
            </w:pPr>
            <w:r>
              <w:rPr>
                <w:sz w:val="20"/>
              </w:rPr>
              <w:t>≤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8,0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27CB" w:rsidRDefault="007127CB" w:rsidP="00E46487">
            <w:pPr>
              <w:pStyle w:val="TableParagraph"/>
              <w:spacing w:before="2"/>
              <w:ind w:left="265"/>
              <w:rPr>
                <w:sz w:val="20"/>
              </w:rPr>
            </w:pPr>
            <w:r>
              <w:rPr>
                <w:sz w:val="20"/>
              </w:rPr>
              <w:t>≤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9,0</w:t>
            </w:r>
          </w:p>
        </w:tc>
        <w:tc>
          <w:tcPr>
            <w:tcW w:w="1132" w:type="dxa"/>
            <w:tcBorders>
              <w:left w:val="single" w:sz="8" w:space="0" w:color="000000"/>
              <w:bottom w:val="single" w:sz="8" w:space="0" w:color="000000"/>
            </w:tcBorders>
          </w:tcPr>
          <w:p w:rsidR="007127CB" w:rsidRDefault="007127CB" w:rsidP="00E46487">
            <w:pPr>
              <w:pStyle w:val="TableParagraph"/>
              <w:spacing w:before="2"/>
              <w:ind w:left="0" w:right="241"/>
              <w:jc w:val="right"/>
              <w:rPr>
                <w:sz w:val="20"/>
              </w:rPr>
            </w:pPr>
            <w:r>
              <w:rPr>
                <w:sz w:val="20"/>
              </w:rPr>
              <w:t>≤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10,0</w:t>
            </w:r>
          </w:p>
        </w:tc>
      </w:tr>
      <w:tr w:rsidR="007127CB" w:rsidTr="00E46487">
        <w:trPr>
          <w:trHeight w:val="375"/>
        </w:trPr>
        <w:tc>
          <w:tcPr>
            <w:tcW w:w="2419" w:type="dxa"/>
            <w:tcBorders>
              <w:top w:val="single" w:sz="8" w:space="0" w:color="000000"/>
            </w:tcBorders>
          </w:tcPr>
          <w:p w:rsidR="007127CB" w:rsidRDefault="007127CB" w:rsidP="00E46487">
            <w:pPr>
              <w:pStyle w:val="TableParagraph"/>
              <w:spacing w:before="2"/>
              <w:ind w:left="69"/>
              <w:rPr>
                <w:sz w:val="20"/>
              </w:rPr>
            </w:pPr>
            <w:r>
              <w:rPr>
                <w:sz w:val="20"/>
              </w:rPr>
              <w:t>Index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IRI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(m.km</w:t>
            </w:r>
            <w:r>
              <w:rPr>
                <w:position w:val="6"/>
                <w:sz w:val="13"/>
              </w:rPr>
              <w:t>-1</w:t>
            </w:r>
            <w:r>
              <w:rPr>
                <w:sz w:val="20"/>
              </w:rPr>
              <w:t>)</w:t>
            </w:r>
          </w:p>
        </w:tc>
        <w:tc>
          <w:tcPr>
            <w:tcW w:w="1135" w:type="dxa"/>
            <w:tcBorders>
              <w:top w:val="single" w:sz="8" w:space="0" w:color="000000"/>
              <w:right w:val="single" w:sz="8" w:space="0" w:color="000000"/>
            </w:tcBorders>
          </w:tcPr>
          <w:p w:rsidR="007127CB" w:rsidRDefault="007127CB" w:rsidP="00E46487">
            <w:pPr>
              <w:pStyle w:val="TableParagraph"/>
              <w:spacing w:before="2"/>
              <w:ind w:left="125" w:right="106"/>
              <w:jc w:val="center"/>
              <w:rPr>
                <w:sz w:val="20"/>
              </w:rPr>
            </w:pPr>
            <w:r>
              <w:rPr>
                <w:sz w:val="20"/>
              </w:rPr>
              <w:t>≤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1,9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127CB" w:rsidRDefault="007127CB" w:rsidP="00E46487">
            <w:pPr>
              <w:pStyle w:val="TableParagraph"/>
              <w:spacing w:before="2"/>
              <w:ind w:left="193" w:right="168"/>
              <w:jc w:val="center"/>
              <w:rPr>
                <w:sz w:val="20"/>
              </w:rPr>
            </w:pPr>
            <w:r>
              <w:rPr>
                <w:sz w:val="20"/>
              </w:rPr>
              <w:t>≤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2,2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127CB" w:rsidRDefault="007127CB" w:rsidP="00E46487">
            <w:pPr>
              <w:pStyle w:val="TableParagraph"/>
              <w:spacing w:before="2"/>
              <w:ind w:left="191" w:right="168"/>
              <w:jc w:val="center"/>
              <w:rPr>
                <w:sz w:val="20"/>
              </w:rPr>
            </w:pPr>
            <w:r>
              <w:rPr>
                <w:sz w:val="20"/>
              </w:rPr>
              <w:t>≤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2,5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127CB" w:rsidRDefault="007127CB" w:rsidP="00E46487">
            <w:pPr>
              <w:pStyle w:val="TableParagraph"/>
              <w:spacing w:before="2"/>
              <w:ind w:left="195" w:right="168"/>
              <w:jc w:val="center"/>
              <w:rPr>
                <w:sz w:val="20"/>
              </w:rPr>
            </w:pPr>
            <w:r>
              <w:rPr>
                <w:sz w:val="20"/>
              </w:rPr>
              <w:t>≤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2,8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7127CB" w:rsidRDefault="007127CB" w:rsidP="00E46487">
            <w:pPr>
              <w:pStyle w:val="TableParagraph"/>
              <w:spacing w:before="2"/>
              <w:ind w:left="265"/>
              <w:rPr>
                <w:sz w:val="20"/>
              </w:rPr>
            </w:pPr>
            <w:r>
              <w:rPr>
                <w:sz w:val="20"/>
              </w:rPr>
              <w:t>≤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3,1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</w:tcBorders>
          </w:tcPr>
          <w:p w:rsidR="007127CB" w:rsidRDefault="007127CB" w:rsidP="00E46487">
            <w:pPr>
              <w:pStyle w:val="TableParagraph"/>
              <w:spacing w:before="2"/>
              <w:ind w:left="0" w:right="298"/>
              <w:jc w:val="right"/>
              <w:rPr>
                <w:sz w:val="20"/>
              </w:rPr>
            </w:pPr>
            <w:r>
              <w:rPr>
                <w:sz w:val="20"/>
              </w:rPr>
              <w:t>≤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3,3</w:t>
            </w:r>
          </w:p>
        </w:tc>
      </w:tr>
    </w:tbl>
    <w:p w:rsidR="007127CB" w:rsidRDefault="007127CB" w:rsidP="007127CB">
      <w:pPr>
        <w:pStyle w:val="Zkladntext"/>
        <w:spacing w:before="3"/>
        <w:rPr>
          <w:sz w:val="21"/>
        </w:rPr>
      </w:pPr>
    </w:p>
    <w:p w:rsidR="007127CB" w:rsidRDefault="007127CB" w:rsidP="0075520B">
      <w:r>
        <w:t>Nerovnosť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pozdĺžnom</w:t>
      </w:r>
      <w:r>
        <w:rPr>
          <w:spacing w:val="1"/>
        </w:rPr>
        <w:t xml:space="preserve"> </w:t>
      </w:r>
      <w:r>
        <w:t>smere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vyjadruje</w:t>
      </w:r>
      <w:r>
        <w:rPr>
          <w:spacing w:val="1"/>
        </w:rPr>
        <w:t xml:space="preserve"> </w:t>
      </w:r>
      <w:r>
        <w:t>pomocou</w:t>
      </w:r>
      <w:r>
        <w:rPr>
          <w:spacing w:val="1"/>
        </w:rPr>
        <w:t xml:space="preserve"> </w:t>
      </w:r>
      <w:r>
        <w:t>indexu</w:t>
      </w:r>
      <w:r>
        <w:rPr>
          <w:spacing w:val="1"/>
        </w:rPr>
        <w:t xml:space="preserve"> </w:t>
      </w:r>
      <w:r>
        <w:t>IRI.</w:t>
      </w:r>
      <w:r>
        <w:rPr>
          <w:spacing w:val="1"/>
        </w:rPr>
        <w:t xml:space="preserve"> </w:t>
      </w:r>
      <w:r>
        <w:t>Index</w:t>
      </w:r>
      <w:r>
        <w:rPr>
          <w:spacing w:val="1"/>
        </w:rPr>
        <w:t xml:space="preserve"> </w:t>
      </w:r>
      <w:r>
        <w:t>IRI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podmienky</w:t>
      </w:r>
      <w:r>
        <w:rPr>
          <w:spacing w:val="-56"/>
        </w:rPr>
        <w:t xml:space="preserve"> </w:t>
      </w:r>
      <w:r>
        <w:t>správneho</w:t>
      </w:r>
      <w:r>
        <w:rPr>
          <w:spacing w:val="28"/>
        </w:rPr>
        <w:t xml:space="preserve"> </w:t>
      </w:r>
      <w:r>
        <w:t>návrhu</w:t>
      </w:r>
      <w:r>
        <w:rPr>
          <w:spacing w:val="32"/>
        </w:rPr>
        <w:t xml:space="preserve"> </w:t>
      </w:r>
      <w:r>
        <w:t>vozovky</w:t>
      </w:r>
      <w:r>
        <w:rPr>
          <w:spacing w:val="26"/>
        </w:rPr>
        <w:t xml:space="preserve"> </w:t>
      </w:r>
      <w:r>
        <w:t>musí</w:t>
      </w:r>
      <w:r>
        <w:rPr>
          <w:spacing w:val="28"/>
        </w:rPr>
        <w:t xml:space="preserve"> </w:t>
      </w:r>
      <w:r>
        <w:t>spĺňať</w:t>
      </w:r>
      <w:r>
        <w:rPr>
          <w:spacing w:val="33"/>
        </w:rPr>
        <w:t xml:space="preserve"> </w:t>
      </w:r>
      <w:r>
        <w:t>požadované</w:t>
      </w:r>
      <w:r>
        <w:rPr>
          <w:spacing w:val="28"/>
        </w:rPr>
        <w:t xml:space="preserve"> </w:t>
      </w:r>
      <w:r>
        <w:t>hodnoty</w:t>
      </w:r>
      <w:r>
        <w:rPr>
          <w:spacing w:val="30"/>
        </w:rPr>
        <w:t xml:space="preserve"> </w:t>
      </w:r>
      <w:r>
        <w:t>uvedené</w:t>
      </w:r>
      <w:r>
        <w:rPr>
          <w:spacing w:val="29"/>
        </w:rPr>
        <w:t xml:space="preserve"> </w:t>
      </w:r>
      <w:r>
        <w:t>v</w:t>
      </w:r>
      <w:r>
        <w:rPr>
          <w:spacing w:val="29"/>
        </w:rPr>
        <w:t xml:space="preserve"> </w:t>
      </w:r>
      <w:r>
        <w:t>tabuľke</w:t>
      </w:r>
      <w:r>
        <w:rPr>
          <w:spacing w:val="29"/>
        </w:rPr>
        <w:t xml:space="preserve"> </w:t>
      </w:r>
      <w:r>
        <w:t>č.</w:t>
      </w:r>
      <w:r>
        <w:rPr>
          <w:spacing w:val="33"/>
        </w:rPr>
        <w:t xml:space="preserve"> </w:t>
      </w:r>
      <w:r>
        <w:t>1.</w:t>
      </w:r>
    </w:p>
    <w:p w:rsidR="007127CB" w:rsidRDefault="007127CB" w:rsidP="005E6518">
      <w:pPr>
        <w:pStyle w:val="Odsekzoznamu"/>
        <w:widowControl w:val="0"/>
        <w:numPr>
          <w:ilvl w:val="0"/>
          <w:numId w:val="29"/>
        </w:numPr>
        <w:tabs>
          <w:tab w:val="left" w:pos="899"/>
        </w:tabs>
        <w:autoSpaceDE w:val="0"/>
        <w:autoSpaceDN w:val="0"/>
        <w:spacing w:before="119" w:after="0"/>
        <w:contextualSpacing w:val="0"/>
        <w:jc w:val="left"/>
      </w:pPr>
      <w:r>
        <w:t>Drsnosť</w:t>
      </w:r>
    </w:p>
    <w:p w:rsidR="007127CB" w:rsidRDefault="007127CB" w:rsidP="007127CB">
      <w:pPr>
        <w:pStyle w:val="Zkladntext"/>
        <w:spacing w:before="123" w:line="244" w:lineRule="auto"/>
        <w:ind w:right="525"/>
      </w:pPr>
      <w:r>
        <w:t>Drsnosť</w:t>
      </w:r>
      <w:r>
        <w:rPr>
          <w:spacing w:val="1"/>
        </w:rPr>
        <w:t xml:space="preserve"> </w:t>
      </w:r>
      <w:r>
        <w:t>vozovky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kontrolovaná</w:t>
      </w:r>
      <w:r>
        <w:rPr>
          <w:spacing w:val="1"/>
        </w:rPr>
        <w:t xml:space="preserve"> </w:t>
      </w:r>
      <w:r>
        <w:t>napr.</w:t>
      </w:r>
      <w:r>
        <w:rPr>
          <w:spacing w:val="59"/>
        </w:rPr>
        <w:t xml:space="preserve"> </w:t>
      </w:r>
      <w:r>
        <w:t>pomocou</w:t>
      </w:r>
      <w:r>
        <w:rPr>
          <w:spacing w:val="59"/>
        </w:rPr>
        <w:t xml:space="preserve"> </w:t>
      </w:r>
      <w:r>
        <w:t>zariadenia</w:t>
      </w:r>
      <w:r>
        <w:rPr>
          <w:spacing w:val="59"/>
        </w:rPr>
        <w:t xml:space="preserve"> </w:t>
      </w:r>
      <w:r>
        <w:t>SKIDDOMETER.</w:t>
      </w:r>
      <w:r>
        <w:rPr>
          <w:spacing w:val="59"/>
        </w:rPr>
        <w:t xml:space="preserve"> </w:t>
      </w:r>
      <w:r>
        <w:t>Meranie</w:t>
      </w:r>
      <w:r>
        <w:rPr>
          <w:spacing w:val="-56"/>
        </w:rPr>
        <w:t xml:space="preserve"> </w:t>
      </w:r>
      <w:r>
        <w:t>drsnosti</w:t>
      </w:r>
      <w:r>
        <w:rPr>
          <w:spacing w:val="20"/>
        </w:rPr>
        <w:t xml:space="preserve"> </w:t>
      </w:r>
      <w:r>
        <w:t>sa</w:t>
      </w:r>
      <w:r>
        <w:rPr>
          <w:spacing w:val="22"/>
        </w:rPr>
        <w:t xml:space="preserve"> </w:t>
      </w:r>
      <w:r>
        <w:t>uskutočňuje</w:t>
      </w:r>
      <w:r>
        <w:rPr>
          <w:spacing w:val="22"/>
        </w:rPr>
        <w:t xml:space="preserve"> </w:t>
      </w:r>
      <w:r>
        <w:t>podľa</w:t>
      </w:r>
      <w:r>
        <w:rPr>
          <w:spacing w:val="22"/>
        </w:rPr>
        <w:t xml:space="preserve"> </w:t>
      </w:r>
      <w:r>
        <w:t>TP</w:t>
      </w:r>
      <w:r>
        <w:rPr>
          <w:spacing w:val="24"/>
        </w:rPr>
        <w:t xml:space="preserve"> </w:t>
      </w:r>
      <w:r>
        <w:t>025.</w:t>
      </w:r>
      <w:r>
        <w:rPr>
          <w:spacing w:val="24"/>
        </w:rPr>
        <w:t xml:space="preserve"> </w:t>
      </w:r>
      <w:r>
        <w:t>Drsnosť</w:t>
      </w:r>
      <w:r>
        <w:rPr>
          <w:spacing w:val="24"/>
        </w:rPr>
        <w:t xml:space="preserve"> </w:t>
      </w:r>
      <w:r>
        <w:t>sa</w:t>
      </w:r>
      <w:r>
        <w:rPr>
          <w:spacing w:val="25"/>
        </w:rPr>
        <w:t xml:space="preserve"> </w:t>
      </w:r>
      <w:r>
        <w:t>vyjadruje</w:t>
      </w:r>
      <w:r>
        <w:rPr>
          <w:spacing w:val="25"/>
        </w:rPr>
        <w:t xml:space="preserve"> </w:t>
      </w:r>
      <w:r>
        <w:t>parametrom</w:t>
      </w:r>
      <w:r>
        <w:rPr>
          <w:spacing w:val="27"/>
        </w:rPr>
        <w:t xml:space="preserve"> </w:t>
      </w:r>
      <w:r>
        <w:t>Mu.</w:t>
      </w:r>
    </w:p>
    <w:p w:rsidR="007127CB" w:rsidRDefault="007127CB" w:rsidP="0075520B">
      <w:r>
        <w:lastRenderedPageBreak/>
        <w:t>Hodnota</w:t>
      </w:r>
      <w:r>
        <w:rPr>
          <w:spacing w:val="19"/>
        </w:rPr>
        <w:t xml:space="preserve"> </w:t>
      </w:r>
      <w:r>
        <w:t>drsnosti</w:t>
      </w:r>
      <w:r>
        <w:rPr>
          <w:spacing w:val="21"/>
        </w:rPr>
        <w:t xml:space="preserve"> </w:t>
      </w:r>
      <w:r>
        <w:t>Mu</w:t>
      </w:r>
      <w:r>
        <w:rPr>
          <w:spacing w:val="19"/>
        </w:rPr>
        <w:t xml:space="preserve"> </w:t>
      </w:r>
      <w:r>
        <w:t>musí</w:t>
      </w:r>
      <w:r>
        <w:rPr>
          <w:spacing w:val="17"/>
        </w:rPr>
        <w:t xml:space="preserve"> </w:t>
      </w:r>
      <w:r>
        <w:t>spĺňať</w:t>
      </w:r>
      <w:r>
        <w:rPr>
          <w:spacing w:val="21"/>
        </w:rPr>
        <w:t xml:space="preserve"> </w:t>
      </w:r>
      <w:r>
        <w:t>pre</w:t>
      </w:r>
      <w:r>
        <w:rPr>
          <w:spacing w:val="19"/>
        </w:rPr>
        <w:t xml:space="preserve"> </w:t>
      </w:r>
      <w:r>
        <w:t>rýchlosť</w:t>
      </w:r>
      <w:r>
        <w:rPr>
          <w:spacing w:val="21"/>
        </w:rPr>
        <w:t xml:space="preserve"> </w:t>
      </w:r>
      <w:r>
        <w:t>&gt;</w:t>
      </w:r>
      <w:r>
        <w:rPr>
          <w:spacing w:val="20"/>
        </w:rPr>
        <w:t xml:space="preserve"> </w:t>
      </w:r>
      <w:r>
        <w:t>80</w:t>
      </w:r>
      <w:r>
        <w:rPr>
          <w:spacing w:val="19"/>
        </w:rPr>
        <w:t xml:space="preserve"> </w:t>
      </w:r>
      <w:r>
        <w:t>km/h</w:t>
      </w:r>
      <w:r>
        <w:rPr>
          <w:spacing w:val="19"/>
        </w:rPr>
        <w:t xml:space="preserve"> </w:t>
      </w:r>
      <w:r>
        <w:t>požiadavku</w:t>
      </w:r>
      <w:r>
        <w:rPr>
          <w:spacing w:val="22"/>
        </w:rPr>
        <w:t xml:space="preserve"> </w:t>
      </w:r>
      <w:r>
        <w:t>Mu</w:t>
      </w:r>
      <w:r>
        <w:rPr>
          <w:spacing w:val="19"/>
        </w:rPr>
        <w:t xml:space="preserve"> </w:t>
      </w:r>
      <w:r>
        <w:t>&gt;</w:t>
      </w:r>
      <w:r>
        <w:rPr>
          <w:spacing w:val="20"/>
        </w:rPr>
        <w:t xml:space="preserve"> </w:t>
      </w:r>
      <w:r>
        <w:t>0,66.</w:t>
      </w:r>
      <w:r>
        <w:rPr>
          <w:spacing w:val="21"/>
        </w:rPr>
        <w:t xml:space="preserve"> </w:t>
      </w:r>
      <w:r>
        <w:t>Táto</w:t>
      </w:r>
      <w:r>
        <w:rPr>
          <w:spacing w:val="-56"/>
        </w:rPr>
        <w:t xml:space="preserve"> </w:t>
      </w:r>
      <w:r>
        <w:t>podmienka</w:t>
      </w:r>
      <w:r>
        <w:rPr>
          <w:spacing w:val="17"/>
        </w:rPr>
        <w:t xml:space="preserve"> </w:t>
      </w:r>
      <w:r>
        <w:t>platí</w:t>
      </w:r>
      <w:r>
        <w:rPr>
          <w:spacing w:val="17"/>
        </w:rPr>
        <w:t xml:space="preserve"> </w:t>
      </w:r>
      <w:r>
        <w:t>pre</w:t>
      </w:r>
      <w:r>
        <w:rPr>
          <w:spacing w:val="18"/>
        </w:rPr>
        <w:t xml:space="preserve"> </w:t>
      </w:r>
      <w:r>
        <w:t>diaľnice,</w:t>
      </w:r>
      <w:r>
        <w:rPr>
          <w:spacing w:val="20"/>
        </w:rPr>
        <w:t xml:space="preserve"> </w:t>
      </w:r>
      <w:r>
        <w:t>rýchlostné</w:t>
      </w:r>
      <w:r>
        <w:rPr>
          <w:spacing w:val="18"/>
        </w:rPr>
        <w:t xml:space="preserve"> </w:t>
      </w:r>
      <w:r>
        <w:t>cesty</w:t>
      </w:r>
      <w:r>
        <w:rPr>
          <w:spacing w:val="19"/>
        </w:rPr>
        <w:t xml:space="preserve"> </w:t>
      </w:r>
      <w:r>
        <w:t>a</w:t>
      </w:r>
      <w:r>
        <w:rPr>
          <w:spacing w:val="21"/>
        </w:rPr>
        <w:t xml:space="preserve"> </w:t>
      </w:r>
      <w:r>
        <w:t>cesty</w:t>
      </w:r>
      <w:r>
        <w:rPr>
          <w:spacing w:val="16"/>
        </w:rPr>
        <w:t xml:space="preserve"> </w:t>
      </w:r>
      <w:r>
        <w:t>I.</w:t>
      </w:r>
      <w:r>
        <w:rPr>
          <w:spacing w:val="20"/>
        </w:rPr>
        <w:t xml:space="preserve"> </w:t>
      </w:r>
      <w:r>
        <w:t>triedy.</w:t>
      </w:r>
    </w:p>
    <w:p w:rsidR="007127CB" w:rsidRDefault="007127CB" w:rsidP="005E6518">
      <w:pPr>
        <w:pStyle w:val="Odsekzoznamu"/>
        <w:widowControl w:val="0"/>
        <w:numPr>
          <w:ilvl w:val="0"/>
          <w:numId w:val="29"/>
        </w:numPr>
        <w:tabs>
          <w:tab w:val="left" w:pos="899"/>
        </w:tabs>
        <w:autoSpaceDE w:val="0"/>
        <w:autoSpaceDN w:val="0"/>
        <w:spacing w:before="118" w:after="0"/>
        <w:contextualSpacing w:val="0"/>
        <w:jc w:val="left"/>
      </w:pPr>
      <w:r>
        <w:t>Iné</w:t>
      </w:r>
      <w:r>
        <w:rPr>
          <w:spacing w:val="38"/>
        </w:rPr>
        <w:t xml:space="preserve"> </w:t>
      </w:r>
      <w:r>
        <w:t>nedostatky,</w:t>
      </w:r>
      <w:r>
        <w:rPr>
          <w:spacing w:val="45"/>
        </w:rPr>
        <w:t xml:space="preserve"> </w:t>
      </w:r>
      <w:r>
        <w:t>napr.</w:t>
      </w:r>
      <w:r>
        <w:rPr>
          <w:spacing w:val="41"/>
        </w:rPr>
        <w:t xml:space="preserve"> </w:t>
      </w:r>
      <w:r>
        <w:t>trhliny</w:t>
      </w:r>
      <w:r>
        <w:rPr>
          <w:spacing w:val="36"/>
        </w:rPr>
        <w:t xml:space="preserve"> </w:t>
      </w:r>
      <w:r>
        <w:t>na</w:t>
      </w:r>
      <w:r>
        <w:rPr>
          <w:spacing w:val="39"/>
        </w:rPr>
        <w:t xml:space="preserve"> </w:t>
      </w:r>
      <w:r>
        <w:t>povrchu</w:t>
      </w:r>
    </w:p>
    <w:p w:rsidR="0075520B" w:rsidRDefault="0075520B" w:rsidP="0075520B"/>
    <w:p w:rsidR="007127CB" w:rsidRDefault="007127CB" w:rsidP="0075520B">
      <w:r>
        <w:t>Iné</w:t>
      </w:r>
      <w:r>
        <w:rPr>
          <w:spacing w:val="1"/>
        </w:rPr>
        <w:t xml:space="preserve"> </w:t>
      </w:r>
      <w:r>
        <w:t>prípadné</w:t>
      </w:r>
      <w:r>
        <w:rPr>
          <w:spacing w:val="1"/>
        </w:rPr>
        <w:t xml:space="preserve"> </w:t>
      </w:r>
      <w:r>
        <w:t>nedostatky</w:t>
      </w:r>
      <w:r>
        <w:rPr>
          <w:spacing w:val="1"/>
        </w:rPr>
        <w:t xml:space="preserve"> </w:t>
      </w:r>
      <w:r>
        <w:t>vlastností</w:t>
      </w:r>
      <w:r>
        <w:rPr>
          <w:spacing w:val="1"/>
        </w:rPr>
        <w:t xml:space="preserve"> </w:t>
      </w:r>
      <w:r>
        <w:t>povrchu</w:t>
      </w:r>
      <w:r>
        <w:rPr>
          <w:spacing w:val="1"/>
        </w:rPr>
        <w:t xml:space="preserve"> </w:t>
      </w:r>
      <w:r>
        <w:t>vozovky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doplnkových</w:t>
      </w:r>
      <w:r>
        <w:rPr>
          <w:spacing w:val="1"/>
        </w:rPr>
        <w:t xml:space="preserve"> </w:t>
      </w:r>
      <w:r>
        <w:t>zariadení</w:t>
      </w:r>
      <w:r>
        <w:rPr>
          <w:spacing w:val="1"/>
        </w:rPr>
        <w:t xml:space="preserve"> </w:t>
      </w:r>
      <w:r>
        <w:t>pevne</w:t>
      </w:r>
      <w:r>
        <w:rPr>
          <w:spacing w:val="1"/>
        </w:rPr>
        <w:t xml:space="preserve"> </w:t>
      </w:r>
      <w:r>
        <w:t>zabudovaných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vozovke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v jej</w:t>
      </w:r>
      <w:r>
        <w:rPr>
          <w:spacing w:val="1"/>
        </w:rPr>
        <w:t xml:space="preserve"> </w:t>
      </w:r>
      <w:r>
        <w:t>bezprostrednej</w:t>
      </w:r>
      <w:r>
        <w:rPr>
          <w:spacing w:val="1"/>
        </w:rPr>
        <w:t xml:space="preserve"> </w:t>
      </w:r>
      <w:r>
        <w:t>blízkosti sú definované</w:t>
      </w:r>
      <w:r>
        <w:rPr>
          <w:spacing w:val="1"/>
        </w:rPr>
        <w:t xml:space="preserve"> </w:t>
      </w:r>
      <w:r>
        <w:t>v ZP alebo</w:t>
      </w:r>
      <w:r>
        <w:rPr>
          <w:spacing w:val="58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ZTKP.</w:t>
      </w:r>
      <w:r>
        <w:rPr>
          <w:spacing w:val="1"/>
        </w:rPr>
        <w:t xml:space="preserve"> </w:t>
      </w:r>
      <w:r>
        <w:t>Náprava</w:t>
      </w:r>
      <w:r>
        <w:rPr>
          <w:spacing w:val="1"/>
        </w:rPr>
        <w:t xml:space="preserve"> </w:t>
      </w:r>
      <w:r>
        <w:t>iných</w:t>
      </w:r>
      <w:r>
        <w:rPr>
          <w:spacing w:val="1"/>
        </w:rPr>
        <w:t xml:space="preserve"> </w:t>
      </w:r>
      <w:r>
        <w:t>nedostatkov</w:t>
      </w:r>
      <w:r>
        <w:rPr>
          <w:spacing w:val="1"/>
        </w:rPr>
        <w:t xml:space="preserve"> </w:t>
      </w:r>
      <w:r>
        <w:t>(ktorými</w:t>
      </w:r>
      <w:r>
        <w:rPr>
          <w:spacing w:val="1"/>
        </w:rPr>
        <w:t xml:space="preserve"> </w:t>
      </w:r>
      <w:r>
        <w:t>môžu</w:t>
      </w:r>
      <w:r>
        <w:rPr>
          <w:spacing w:val="1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trhliny</w:t>
      </w:r>
      <w:r>
        <w:rPr>
          <w:spacing w:val="58"/>
        </w:rPr>
        <w:t xml:space="preserve"> </w:t>
      </w:r>
      <w:r>
        <w:t>na</w:t>
      </w:r>
      <w:r>
        <w:rPr>
          <w:spacing w:val="58"/>
        </w:rPr>
        <w:t xml:space="preserve"> </w:t>
      </w:r>
      <w:r>
        <w:t>povrchoch</w:t>
      </w:r>
      <w:r>
        <w:rPr>
          <w:spacing w:val="59"/>
        </w:rPr>
        <w:t xml:space="preserve"> </w:t>
      </w:r>
      <w:r>
        <w:t>vozovky,</w:t>
      </w:r>
      <w:r>
        <w:rPr>
          <w:spacing w:val="58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žľaboch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rímsach,</w:t>
      </w:r>
      <w:r>
        <w:rPr>
          <w:spacing w:val="59"/>
        </w:rPr>
        <w:t xml:space="preserve"> </w:t>
      </w:r>
      <w:r>
        <w:t>poruchy</w:t>
      </w:r>
      <w:r>
        <w:rPr>
          <w:spacing w:val="59"/>
        </w:rPr>
        <w:t xml:space="preserve"> </w:t>
      </w:r>
      <w:r>
        <w:t>povrchových</w:t>
      </w:r>
      <w:r>
        <w:rPr>
          <w:spacing w:val="59"/>
        </w:rPr>
        <w:t xml:space="preserve"> </w:t>
      </w:r>
      <w:r>
        <w:t>úprav</w:t>
      </w:r>
      <w:r>
        <w:rPr>
          <w:spacing w:val="59"/>
        </w:rPr>
        <w:t xml:space="preserve"> </w:t>
      </w:r>
      <w:r>
        <w:t>zábradlia,</w:t>
      </w:r>
      <w:r>
        <w:rPr>
          <w:spacing w:val="59"/>
        </w:rPr>
        <w:t xml:space="preserve"> </w:t>
      </w:r>
      <w:r>
        <w:t>portálov</w:t>
      </w:r>
      <w:r>
        <w:rPr>
          <w:spacing w:val="59"/>
        </w:rPr>
        <w:t xml:space="preserve"> </w:t>
      </w:r>
      <w:r>
        <w:t>dopravného</w:t>
      </w:r>
      <w:r>
        <w:rPr>
          <w:spacing w:val="1"/>
        </w:rPr>
        <w:t xml:space="preserve"> </w:t>
      </w:r>
      <w:r>
        <w:t>značenia,</w:t>
      </w:r>
      <w:r>
        <w:rPr>
          <w:spacing w:val="1"/>
        </w:rPr>
        <w:t xml:space="preserve"> </w:t>
      </w:r>
      <w:r>
        <w:t>zvodidiel,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pod.)</w:t>
      </w:r>
      <w:r>
        <w:rPr>
          <w:spacing w:val="1"/>
        </w:rPr>
        <w:t xml:space="preserve"> </w:t>
      </w:r>
      <w:r>
        <w:t>bude</w:t>
      </w:r>
      <w:r>
        <w:rPr>
          <w:spacing w:val="1"/>
        </w:rPr>
        <w:t xml:space="preserve"> </w:t>
      </w:r>
      <w:r>
        <w:t>stanovená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príslušnom</w:t>
      </w:r>
      <w:r>
        <w:rPr>
          <w:spacing w:val="59"/>
        </w:rPr>
        <w:t xml:space="preserve"> </w:t>
      </w:r>
      <w:r>
        <w:t>technologickom</w:t>
      </w:r>
      <w:r>
        <w:rPr>
          <w:spacing w:val="59"/>
        </w:rPr>
        <w:t xml:space="preserve"> </w:t>
      </w:r>
      <w:r>
        <w:t>predpise</w:t>
      </w:r>
      <w:r>
        <w:rPr>
          <w:spacing w:val="1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zdokladovaná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preberacom</w:t>
      </w:r>
      <w:r>
        <w:rPr>
          <w:spacing w:val="1"/>
        </w:rPr>
        <w:t xml:space="preserve"> </w:t>
      </w:r>
      <w:r>
        <w:t>konaní</w:t>
      </w:r>
      <w:r>
        <w:rPr>
          <w:spacing w:val="1"/>
        </w:rPr>
        <w:t xml:space="preserve"> </w:t>
      </w:r>
      <w:r>
        <w:t>napr.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manuáli</w:t>
      </w:r>
      <w:r>
        <w:rPr>
          <w:spacing w:val="1"/>
        </w:rPr>
        <w:t xml:space="preserve"> </w:t>
      </w:r>
      <w:r>
        <w:t>užívania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prevádzkovom</w:t>
      </w:r>
      <w:r>
        <w:rPr>
          <w:spacing w:val="23"/>
        </w:rPr>
        <w:t xml:space="preserve"> </w:t>
      </w:r>
      <w:r>
        <w:t>poriadku,</w:t>
      </w:r>
      <w:r>
        <w:rPr>
          <w:spacing w:val="23"/>
        </w:rPr>
        <w:t xml:space="preserve"> </w:t>
      </w:r>
      <w:r>
        <w:t>potvrdenom</w:t>
      </w:r>
      <w:r>
        <w:rPr>
          <w:spacing w:val="24"/>
        </w:rPr>
        <w:t xml:space="preserve"> </w:t>
      </w:r>
      <w:r>
        <w:t>zhotoviteľom</w:t>
      </w:r>
      <w:r>
        <w:rPr>
          <w:spacing w:val="23"/>
        </w:rPr>
        <w:t xml:space="preserve"> </w:t>
      </w:r>
      <w:r>
        <w:t>aj</w:t>
      </w:r>
      <w:r>
        <w:rPr>
          <w:spacing w:val="21"/>
        </w:rPr>
        <w:t xml:space="preserve"> </w:t>
      </w:r>
      <w:r>
        <w:t>odberateľom.</w:t>
      </w:r>
    </w:p>
    <w:p w:rsidR="007127CB" w:rsidRPr="0075520B" w:rsidRDefault="007127CB" w:rsidP="0075520B">
      <w:pPr>
        <w:pStyle w:val="Nadpis2"/>
      </w:pPr>
      <w:bookmarkStart w:id="91" w:name="_TOC_250098"/>
      <w:bookmarkStart w:id="92" w:name="_Toc178188217"/>
      <w:bookmarkEnd w:id="91"/>
      <w:r w:rsidRPr="0075520B">
        <w:t>STAVENISKO</w:t>
      </w:r>
      <w:bookmarkEnd w:id="92"/>
    </w:p>
    <w:p w:rsidR="007127CB" w:rsidRDefault="007127CB" w:rsidP="0075520B">
      <w:r>
        <w:t>Podľa</w:t>
      </w:r>
      <w:r>
        <w:rPr>
          <w:spacing w:val="53"/>
        </w:rPr>
        <w:t xml:space="preserve"> </w:t>
      </w:r>
      <w:r>
        <w:t>ustanovení</w:t>
      </w:r>
      <w:r>
        <w:rPr>
          <w:spacing w:val="53"/>
        </w:rPr>
        <w:t xml:space="preserve"> </w:t>
      </w:r>
      <w:r>
        <w:t>v</w:t>
      </w:r>
      <w:r>
        <w:rPr>
          <w:spacing w:val="51"/>
        </w:rPr>
        <w:t xml:space="preserve"> </w:t>
      </w:r>
      <w:r>
        <w:rPr>
          <w:u w:val="single"/>
        </w:rPr>
        <w:t>§</w:t>
      </w:r>
      <w:r>
        <w:rPr>
          <w:spacing w:val="51"/>
          <w:u w:val="single"/>
        </w:rPr>
        <w:t xml:space="preserve"> </w:t>
      </w:r>
      <w:r>
        <w:rPr>
          <w:u w:val="single"/>
        </w:rPr>
        <w:t>43i</w:t>
      </w:r>
      <w:r>
        <w:rPr>
          <w:spacing w:val="53"/>
          <w:u w:val="single"/>
        </w:rPr>
        <w:t xml:space="preserve"> </w:t>
      </w:r>
      <w:r>
        <w:rPr>
          <w:u w:val="single"/>
        </w:rPr>
        <w:t>zákona</w:t>
      </w:r>
      <w:r>
        <w:rPr>
          <w:spacing w:val="51"/>
          <w:u w:val="single"/>
        </w:rPr>
        <w:t xml:space="preserve"> </w:t>
      </w:r>
      <w:r>
        <w:rPr>
          <w:u w:val="single"/>
        </w:rPr>
        <w:t>č.</w:t>
      </w:r>
      <w:r>
        <w:rPr>
          <w:spacing w:val="55"/>
          <w:u w:val="single"/>
        </w:rPr>
        <w:t xml:space="preserve"> </w:t>
      </w:r>
      <w:r>
        <w:rPr>
          <w:u w:val="single"/>
        </w:rPr>
        <w:t>50/1976</w:t>
      </w:r>
      <w:r>
        <w:rPr>
          <w:spacing w:val="54"/>
          <w:u w:val="single"/>
        </w:rPr>
        <w:t xml:space="preserve"> </w:t>
      </w:r>
      <w:r>
        <w:rPr>
          <w:u w:val="single"/>
        </w:rPr>
        <w:t>Zb.</w:t>
      </w:r>
      <w:r>
        <w:rPr>
          <w:spacing w:val="53"/>
        </w:rPr>
        <w:t xml:space="preserve"> </w:t>
      </w:r>
      <w:r>
        <w:t>má</w:t>
      </w:r>
      <w:r>
        <w:rPr>
          <w:spacing w:val="51"/>
        </w:rPr>
        <w:t xml:space="preserve"> </w:t>
      </w:r>
      <w:r>
        <w:t>byť</w:t>
      </w:r>
      <w:r>
        <w:rPr>
          <w:spacing w:val="56"/>
        </w:rPr>
        <w:t xml:space="preserve"> </w:t>
      </w:r>
      <w:r>
        <w:t>priestor</w:t>
      </w:r>
      <w:r>
        <w:rPr>
          <w:spacing w:val="53"/>
        </w:rPr>
        <w:t xml:space="preserve"> </w:t>
      </w:r>
      <w:r>
        <w:t>staveniska</w:t>
      </w:r>
      <w:r>
        <w:rPr>
          <w:spacing w:val="54"/>
        </w:rPr>
        <w:t xml:space="preserve"> </w:t>
      </w:r>
      <w:r>
        <w:t>zabezpečený</w:t>
      </w:r>
      <w:r>
        <w:rPr>
          <w:spacing w:val="-56"/>
        </w:rPr>
        <w:t xml:space="preserve"> </w:t>
      </w:r>
      <w:r>
        <w:t>podľa</w:t>
      </w:r>
      <w:r>
        <w:rPr>
          <w:spacing w:val="17"/>
        </w:rPr>
        <w:t xml:space="preserve"> </w:t>
      </w:r>
      <w:r>
        <w:t>nasledovných</w:t>
      </w:r>
      <w:r>
        <w:rPr>
          <w:spacing w:val="14"/>
        </w:rPr>
        <w:t xml:space="preserve"> </w:t>
      </w:r>
      <w:r>
        <w:t>požiadaviek:</w:t>
      </w:r>
    </w:p>
    <w:p w:rsidR="007127CB" w:rsidRDefault="007127CB" w:rsidP="005E6518">
      <w:pPr>
        <w:pStyle w:val="Odsekzoznamu"/>
        <w:widowControl w:val="0"/>
        <w:numPr>
          <w:ilvl w:val="0"/>
          <w:numId w:val="28"/>
        </w:numPr>
        <w:tabs>
          <w:tab w:val="left" w:pos="899"/>
        </w:tabs>
        <w:autoSpaceDE w:val="0"/>
        <w:autoSpaceDN w:val="0"/>
        <w:spacing w:before="117" w:after="0" w:line="242" w:lineRule="auto"/>
        <w:ind w:right="106" w:hanging="360"/>
        <w:contextualSpacing w:val="0"/>
      </w:pPr>
      <w:r>
        <w:t>objednávateľ</w:t>
      </w:r>
      <w:r>
        <w:rPr>
          <w:spacing w:val="1"/>
        </w:rPr>
        <w:t xml:space="preserve"> </w:t>
      </w:r>
      <w:r>
        <w:t>ešte</w:t>
      </w:r>
      <w:r>
        <w:rPr>
          <w:spacing w:val="1"/>
        </w:rPr>
        <w:t xml:space="preserve"> </w:t>
      </w:r>
      <w:r>
        <w:t>pred</w:t>
      </w:r>
      <w:r>
        <w:rPr>
          <w:spacing w:val="1"/>
        </w:rPr>
        <w:t xml:space="preserve"> </w:t>
      </w:r>
      <w:r>
        <w:t>základným</w:t>
      </w:r>
      <w:r>
        <w:rPr>
          <w:spacing w:val="58"/>
        </w:rPr>
        <w:t xml:space="preserve"> </w:t>
      </w:r>
      <w:r>
        <w:t>dátumom</w:t>
      </w:r>
      <w:r>
        <w:rPr>
          <w:spacing w:val="58"/>
        </w:rPr>
        <w:t xml:space="preserve"> </w:t>
      </w:r>
      <w:r>
        <w:t>(</w:t>
      </w:r>
      <w:r>
        <w:rPr>
          <w:u w:val="single"/>
        </w:rPr>
        <w:t>pojem</w:t>
      </w:r>
      <w:r>
        <w:rPr>
          <w:spacing w:val="59"/>
          <w:u w:val="single"/>
        </w:rPr>
        <w:t xml:space="preserve"> </w:t>
      </w:r>
      <w:r>
        <w:rPr>
          <w:u w:val="single"/>
        </w:rPr>
        <w:t>podľa</w:t>
      </w:r>
      <w:r>
        <w:rPr>
          <w:spacing w:val="58"/>
          <w:u w:val="single"/>
        </w:rPr>
        <w:t xml:space="preserve"> </w:t>
      </w:r>
      <w:r>
        <w:rPr>
          <w:u w:val="single"/>
        </w:rPr>
        <w:t>čl.</w:t>
      </w:r>
      <w:r>
        <w:rPr>
          <w:spacing w:val="59"/>
          <w:u w:val="single"/>
        </w:rPr>
        <w:t xml:space="preserve"> </w:t>
      </w:r>
      <w:r>
        <w:rPr>
          <w:u w:val="single"/>
        </w:rPr>
        <w:t>1.1.3.1</w:t>
      </w:r>
      <w:r>
        <w:rPr>
          <w:spacing w:val="58"/>
          <w:u w:val="single"/>
        </w:rPr>
        <w:t xml:space="preserve"> </w:t>
      </w:r>
      <w:r>
        <w:rPr>
          <w:u w:val="single"/>
        </w:rPr>
        <w:t>FIDIC</w:t>
      </w:r>
      <w:r>
        <w:rPr>
          <w:spacing w:val="59"/>
        </w:rPr>
        <w:t xml:space="preserve"> </w:t>
      </w:r>
      <w:r>
        <w:t>t.j.</w:t>
      </w:r>
      <w:r>
        <w:rPr>
          <w:spacing w:val="58"/>
        </w:rPr>
        <w:t xml:space="preserve"> </w:t>
      </w:r>
      <w:r>
        <w:t>28</w:t>
      </w:r>
      <w:r>
        <w:rPr>
          <w:spacing w:val="1"/>
        </w:rPr>
        <w:t xml:space="preserve"> </w:t>
      </w:r>
      <w:r>
        <w:t>dní</w:t>
      </w:r>
      <w:r>
        <w:rPr>
          <w:spacing w:val="1"/>
        </w:rPr>
        <w:t xml:space="preserve"> </w:t>
      </w:r>
      <w:r>
        <w:t>pred</w:t>
      </w:r>
      <w:r>
        <w:rPr>
          <w:spacing w:val="1"/>
        </w:rPr>
        <w:t xml:space="preserve"> </w:t>
      </w:r>
      <w:r>
        <w:t>posledným</w:t>
      </w:r>
      <w:r>
        <w:rPr>
          <w:spacing w:val="1"/>
        </w:rPr>
        <w:t xml:space="preserve"> </w:t>
      </w:r>
      <w:r>
        <w:t>dňom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predloženie</w:t>
      </w:r>
      <w:r>
        <w:rPr>
          <w:spacing w:val="1"/>
        </w:rPr>
        <w:t xml:space="preserve"> </w:t>
      </w:r>
      <w:r>
        <w:t>ponuky)</w:t>
      </w:r>
      <w:r>
        <w:rPr>
          <w:spacing w:val="1"/>
        </w:rPr>
        <w:t xml:space="preserve"> </w:t>
      </w:r>
      <w:r>
        <w:t>poskytne</w:t>
      </w:r>
      <w:r>
        <w:rPr>
          <w:spacing w:val="1"/>
        </w:rPr>
        <w:t xml:space="preserve"> </w:t>
      </w:r>
      <w:r>
        <w:t>zhotoviteľovi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jeho</w:t>
      </w:r>
      <w:r>
        <w:rPr>
          <w:spacing w:val="1"/>
        </w:rPr>
        <w:t xml:space="preserve"> </w:t>
      </w:r>
      <w:r>
        <w:t>informáciu</w:t>
      </w:r>
      <w:r>
        <w:rPr>
          <w:spacing w:val="1"/>
        </w:rPr>
        <w:t xml:space="preserve"> </w:t>
      </w:r>
      <w:r>
        <w:t>všetky</w:t>
      </w:r>
      <w:r>
        <w:rPr>
          <w:spacing w:val="1"/>
        </w:rPr>
        <w:t xml:space="preserve"> </w:t>
      </w:r>
      <w:r>
        <w:t>dôležité</w:t>
      </w:r>
      <w:r>
        <w:rPr>
          <w:spacing w:val="1"/>
        </w:rPr>
        <w:t xml:space="preserve"> </w:t>
      </w:r>
      <w:r>
        <w:t>údaje,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má</w:t>
      </w:r>
      <w:r>
        <w:rPr>
          <w:spacing w:val="1"/>
        </w:rPr>
        <w:t xml:space="preserve"> </w:t>
      </w:r>
      <w:r>
        <w:t>k</w:t>
      </w:r>
      <w:r>
        <w:rPr>
          <w:spacing w:val="1"/>
        </w:rPr>
        <w:t xml:space="preserve"> </w:t>
      </w:r>
      <w:r>
        <w:t>dispozícii</w:t>
      </w:r>
      <w:r>
        <w:rPr>
          <w:spacing w:val="1"/>
        </w:rPr>
        <w:t xml:space="preserve"> </w:t>
      </w:r>
      <w:r>
        <w:t>o</w:t>
      </w:r>
      <w:r>
        <w:rPr>
          <w:spacing w:val="58"/>
        </w:rPr>
        <w:t xml:space="preserve"> </w:t>
      </w:r>
      <w:r>
        <w:t>stavenisku</w:t>
      </w:r>
      <w:r>
        <w:rPr>
          <w:spacing w:val="58"/>
        </w:rPr>
        <w:t xml:space="preserve"> </w:t>
      </w:r>
      <w:r>
        <w:t>(</w:t>
      </w:r>
      <w:r>
        <w:rPr>
          <w:u w:val="single"/>
        </w:rPr>
        <w:t>pojem</w:t>
      </w:r>
      <w:r>
        <w:rPr>
          <w:spacing w:val="59"/>
          <w:u w:val="single"/>
        </w:rPr>
        <w:t xml:space="preserve"> </w:t>
      </w:r>
      <w:r>
        <w:rPr>
          <w:u w:val="single"/>
        </w:rPr>
        <w:t>podľa</w:t>
      </w:r>
      <w:r>
        <w:rPr>
          <w:spacing w:val="1"/>
        </w:rPr>
        <w:t xml:space="preserve"> </w:t>
      </w:r>
      <w:r>
        <w:rPr>
          <w:u w:val="single"/>
        </w:rPr>
        <w:t>1.1.6.7</w:t>
      </w:r>
      <w:r>
        <w:rPr>
          <w:spacing w:val="1"/>
          <w:u w:val="single"/>
        </w:rPr>
        <w:t xml:space="preserve"> </w:t>
      </w:r>
      <w:r>
        <w:rPr>
          <w:u w:val="single"/>
        </w:rPr>
        <w:t>FIDIC</w:t>
      </w:r>
      <w:r>
        <w:t>),</w:t>
      </w:r>
      <w:r>
        <w:rPr>
          <w:spacing w:val="1"/>
        </w:rPr>
        <w:t xml:space="preserve"> </w:t>
      </w:r>
      <w:r>
        <w:t>predovšetkým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hydrologických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geologických</w:t>
      </w:r>
      <w:r>
        <w:rPr>
          <w:spacing w:val="59"/>
        </w:rPr>
        <w:t xml:space="preserve"> </w:t>
      </w:r>
      <w:r>
        <w:t>pomeroch</w:t>
      </w:r>
      <w:r>
        <w:rPr>
          <w:spacing w:val="59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stavenisku,</w:t>
      </w:r>
      <w:r>
        <w:rPr>
          <w:spacing w:val="1"/>
        </w:rPr>
        <w:t xml:space="preserve"> </w:t>
      </w:r>
      <w:r>
        <w:t>vrátane</w:t>
      </w:r>
      <w:r>
        <w:rPr>
          <w:spacing w:val="1"/>
        </w:rPr>
        <w:t xml:space="preserve"> </w:t>
      </w:r>
      <w:r>
        <w:t>ekologických</w:t>
      </w:r>
      <w:r>
        <w:rPr>
          <w:spacing w:val="1"/>
        </w:rPr>
        <w:t xml:space="preserve"> </w:t>
      </w:r>
      <w:r>
        <w:t>hľadísk;</w:t>
      </w:r>
      <w:r>
        <w:rPr>
          <w:spacing w:val="1"/>
        </w:rPr>
        <w:t xml:space="preserve"> </w:t>
      </w:r>
      <w:r>
        <w:t>objednávateľ</w:t>
      </w:r>
      <w:r>
        <w:rPr>
          <w:spacing w:val="1"/>
        </w:rPr>
        <w:t xml:space="preserve"> </w:t>
      </w:r>
      <w:r>
        <w:t>dá</w:t>
      </w:r>
      <w:r>
        <w:rPr>
          <w:spacing w:val="1"/>
        </w:rPr>
        <w:t xml:space="preserve"> </w:t>
      </w:r>
      <w:r>
        <w:t>podobným</w:t>
      </w:r>
      <w:r>
        <w:rPr>
          <w:spacing w:val="1"/>
        </w:rPr>
        <w:t xml:space="preserve"> </w:t>
      </w:r>
      <w:r>
        <w:t>spôsobom</w:t>
      </w:r>
      <w:r>
        <w:rPr>
          <w:spacing w:val="1"/>
        </w:rPr>
        <w:t xml:space="preserve"> </w:t>
      </w:r>
      <w:r>
        <w:t>k</w:t>
      </w:r>
      <w:r>
        <w:rPr>
          <w:spacing w:val="1"/>
        </w:rPr>
        <w:t xml:space="preserve"> </w:t>
      </w:r>
      <w:r>
        <w:t>dispozícii</w:t>
      </w:r>
      <w:r>
        <w:rPr>
          <w:spacing w:val="26"/>
        </w:rPr>
        <w:t xml:space="preserve"> </w:t>
      </w:r>
      <w:r>
        <w:t>zhotoviteľovi</w:t>
      </w:r>
      <w:r>
        <w:rPr>
          <w:spacing w:val="23"/>
        </w:rPr>
        <w:t xml:space="preserve"> </w:t>
      </w:r>
      <w:r>
        <w:t>i</w:t>
      </w:r>
      <w:r>
        <w:rPr>
          <w:spacing w:val="29"/>
        </w:rPr>
        <w:t xml:space="preserve"> </w:t>
      </w:r>
      <w:r>
        <w:t>všetky</w:t>
      </w:r>
      <w:r>
        <w:rPr>
          <w:spacing w:val="22"/>
        </w:rPr>
        <w:t xml:space="preserve"> </w:t>
      </w:r>
      <w:r>
        <w:t>údaje,</w:t>
      </w:r>
      <w:r>
        <w:rPr>
          <w:spacing w:val="27"/>
        </w:rPr>
        <w:t xml:space="preserve"> </w:t>
      </w:r>
      <w:r>
        <w:t>ktoré</w:t>
      </w:r>
      <w:r>
        <w:rPr>
          <w:spacing w:val="27"/>
        </w:rPr>
        <w:t xml:space="preserve"> </w:t>
      </w:r>
      <w:r>
        <w:t>získa</w:t>
      </w:r>
      <w:r>
        <w:rPr>
          <w:spacing w:val="25"/>
        </w:rPr>
        <w:t xml:space="preserve"> </w:t>
      </w:r>
      <w:r>
        <w:t>po</w:t>
      </w:r>
      <w:r>
        <w:rPr>
          <w:spacing w:val="27"/>
        </w:rPr>
        <w:t xml:space="preserve"> </w:t>
      </w:r>
      <w:r>
        <w:t>základnom</w:t>
      </w:r>
      <w:r>
        <w:rPr>
          <w:spacing w:val="26"/>
        </w:rPr>
        <w:t xml:space="preserve"> </w:t>
      </w:r>
      <w:r>
        <w:t>dátume.</w:t>
      </w:r>
    </w:p>
    <w:p w:rsidR="007127CB" w:rsidRDefault="007127CB" w:rsidP="005E6518">
      <w:pPr>
        <w:pStyle w:val="Odsekzoznamu"/>
        <w:widowControl w:val="0"/>
        <w:numPr>
          <w:ilvl w:val="0"/>
          <w:numId w:val="28"/>
        </w:numPr>
        <w:tabs>
          <w:tab w:val="left" w:pos="899"/>
        </w:tabs>
        <w:autoSpaceDE w:val="0"/>
        <w:autoSpaceDN w:val="0"/>
        <w:spacing w:before="1" w:after="0" w:line="242" w:lineRule="auto"/>
        <w:ind w:right="106" w:hanging="360"/>
        <w:contextualSpacing w:val="0"/>
      </w:pPr>
      <w:r>
        <w:t>zhotoviteľ</w:t>
      </w:r>
      <w:r>
        <w:rPr>
          <w:spacing w:val="1"/>
        </w:rPr>
        <w:t xml:space="preserve"> </w:t>
      </w:r>
      <w:r>
        <w:t>je</w:t>
      </w:r>
      <w:r>
        <w:rPr>
          <w:spacing w:val="58"/>
        </w:rPr>
        <w:t xml:space="preserve"> </w:t>
      </w:r>
      <w:r>
        <w:t>zodpovedný</w:t>
      </w:r>
      <w:r>
        <w:rPr>
          <w:spacing w:val="58"/>
        </w:rPr>
        <w:t xml:space="preserve"> </w:t>
      </w:r>
      <w:r>
        <w:t>za</w:t>
      </w:r>
      <w:r>
        <w:rPr>
          <w:spacing w:val="59"/>
        </w:rPr>
        <w:t xml:space="preserve"> </w:t>
      </w:r>
      <w:r>
        <w:t>interpretáciu</w:t>
      </w:r>
      <w:r>
        <w:rPr>
          <w:spacing w:val="58"/>
        </w:rPr>
        <w:t xml:space="preserve"> </w:t>
      </w:r>
      <w:r>
        <w:t>všetkých</w:t>
      </w:r>
      <w:r>
        <w:rPr>
          <w:spacing w:val="59"/>
        </w:rPr>
        <w:t xml:space="preserve"> </w:t>
      </w:r>
      <w:r>
        <w:t>týchto</w:t>
      </w:r>
      <w:r>
        <w:rPr>
          <w:spacing w:val="58"/>
        </w:rPr>
        <w:t xml:space="preserve"> </w:t>
      </w:r>
      <w:r>
        <w:t>údajov;</w:t>
      </w:r>
      <w:r>
        <w:rPr>
          <w:spacing w:val="59"/>
        </w:rPr>
        <w:t xml:space="preserve"> </w:t>
      </w:r>
      <w:r>
        <w:t>predpokladá</w:t>
      </w:r>
      <w:r>
        <w:rPr>
          <w:spacing w:val="58"/>
        </w:rPr>
        <w:t xml:space="preserve"> </w:t>
      </w:r>
      <w:r>
        <w:t>sa,</w:t>
      </w:r>
      <w:r>
        <w:rPr>
          <w:spacing w:val="1"/>
        </w:rPr>
        <w:t xml:space="preserve"> </w:t>
      </w:r>
      <w:r>
        <w:t>že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má</w:t>
      </w:r>
      <w:r>
        <w:rPr>
          <w:spacing w:val="59"/>
        </w:rPr>
        <w:t xml:space="preserve"> </w:t>
      </w:r>
      <w:r>
        <w:t>všetky</w:t>
      </w:r>
      <w:r>
        <w:rPr>
          <w:spacing w:val="59"/>
        </w:rPr>
        <w:t xml:space="preserve"> </w:t>
      </w:r>
      <w:r>
        <w:t>potrebné</w:t>
      </w:r>
      <w:r>
        <w:rPr>
          <w:spacing w:val="59"/>
        </w:rPr>
        <w:t xml:space="preserve"> </w:t>
      </w:r>
      <w:r>
        <w:t>informácie</w:t>
      </w:r>
      <w:r>
        <w:rPr>
          <w:spacing w:val="59"/>
        </w:rPr>
        <w:t xml:space="preserve"> </w:t>
      </w:r>
      <w:r>
        <w:t>ohľadom</w:t>
      </w:r>
      <w:r>
        <w:rPr>
          <w:spacing w:val="59"/>
        </w:rPr>
        <w:t xml:space="preserve"> </w:t>
      </w:r>
      <w:r>
        <w:t>rizík,</w:t>
      </w:r>
      <w:r>
        <w:rPr>
          <w:spacing w:val="59"/>
        </w:rPr>
        <w:t xml:space="preserve"> </w:t>
      </w:r>
      <w:r>
        <w:t>nepredvídateľných</w:t>
      </w:r>
      <w:r>
        <w:rPr>
          <w:spacing w:val="1"/>
        </w:rPr>
        <w:t xml:space="preserve"> </w:t>
      </w:r>
      <w:r>
        <w:t>udalostí</w:t>
      </w:r>
      <w:r>
        <w:rPr>
          <w:spacing w:val="1"/>
        </w:rPr>
        <w:t xml:space="preserve"> </w:t>
      </w:r>
      <w:r>
        <w:t>a ďalších</w:t>
      </w:r>
      <w:r>
        <w:rPr>
          <w:spacing w:val="1"/>
        </w:rPr>
        <w:t xml:space="preserve"> </w:t>
      </w:r>
      <w:r>
        <w:t>okolností,</w:t>
      </w:r>
      <w:r>
        <w:rPr>
          <w:spacing w:val="58"/>
        </w:rPr>
        <w:t xml:space="preserve"> </w:t>
      </w:r>
      <w:r>
        <w:t>ktoré môžu</w:t>
      </w:r>
      <w:r>
        <w:rPr>
          <w:spacing w:val="58"/>
        </w:rPr>
        <w:t xml:space="preserve"> </w:t>
      </w:r>
      <w:r>
        <w:t>ovplyvniť</w:t>
      </w:r>
      <w:r>
        <w:rPr>
          <w:spacing w:val="59"/>
        </w:rPr>
        <w:t xml:space="preserve"> </w:t>
      </w:r>
      <w:r>
        <w:t>jeho</w:t>
      </w:r>
      <w:r>
        <w:rPr>
          <w:spacing w:val="58"/>
        </w:rPr>
        <w:t xml:space="preserve"> </w:t>
      </w:r>
      <w:r>
        <w:t>ponuku</w:t>
      </w:r>
      <w:r>
        <w:rPr>
          <w:spacing w:val="59"/>
        </w:rPr>
        <w:t xml:space="preserve"> </w:t>
      </w:r>
      <w:r>
        <w:t>alebo dielo;</w:t>
      </w:r>
      <w:r>
        <w:rPr>
          <w:spacing w:val="58"/>
        </w:rPr>
        <w:t xml:space="preserve"> </w:t>
      </w:r>
      <w:r>
        <w:t>rovnako</w:t>
      </w:r>
      <w:r>
        <w:rPr>
          <w:spacing w:val="1"/>
        </w:rPr>
        <w:t xml:space="preserve"> </w:t>
      </w:r>
      <w:r>
        <w:t>sa predpokladá, že zhotoviteľ prehliadol a preskúmal stavenisko, jeho okolie, vyššie</w:t>
      </w:r>
      <w:r>
        <w:rPr>
          <w:spacing w:val="1"/>
        </w:rPr>
        <w:t xml:space="preserve"> </w:t>
      </w:r>
      <w:r>
        <w:t>uvedené údaje a ďalšie dostupné informácie a bol uspokojený ešte pred predložením</w:t>
      </w:r>
      <w:r>
        <w:rPr>
          <w:spacing w:val="1"/>
        </w:rPr>
        <w:t xml:space="preserve"> </w:t>
      </w:r>
      <w:r>
        <w:t>ponuky,</w:t>
      </w:r>
      <w:r>
        <w:rPr>
          <w:spacing w:val="27"/>
        </w:rPr>
        <w:t xml:space="preserve"> </w:t>
      </w:r>
      <w:r>
        <w:t>pokiaľ</w:t>
      </w:r>
      <w:r>
        <w:rPr>
          <w:spacing w:val="29"/>
        </w:rPr>
        <w:t xml:space="preserve"> </w:t>
      </w:r>
      <w:r>
        <w:t>ide</w:t>
      </w:r>
      <w:r>
        <w:rPr>
          <w:spacing w:val="28"/>
        </w:rPr>
        <w:t xml:space="preserve"> </w:t>
      </w:r>
      <w:r>
        <w:t>o</w:t>
      </w:r>
      <w:r>
        <w:rPr>
          <w:spacing w:val="29"/>
        </w:rPr>
        <w:t xml:space="preserve"> </w:t>
      </w:r>
      <w:r>
        <w:t>všetky</w:t>
      </w:r>
      <w:r>
        <w:rPr>
          <w:spacing w:val="27"/>
        </w:rPr>
        <w:t xml:space="preserve"> </w:t>
      </w:r>
      <w:r>
        <w:t>závažné</w:t>
      </w:r>
      <w:r>
        <w:rPr>
          <w:spacing w:val="28"/>
        </w:rPr>
        <w:t xml:space="preserve"> </w:t>
      </w:r>
      <w:r>
        <w:t>záležitosti,</w:t>
      </w:r>
      <w:r>
        <w:rPr>
          <w:spacing w:val="30"/>
        </w:rPr>
        <w:t xml:space="preserve"> </w:t>
      </w:r>
      <w:r>
        <w:t>vrátane</w:t>
      </w:r>
      <w:r>
        <w:rPr>
          <w:spacing w:val="25"/>
        </w:rPr>
        <w:t xml:space="preserve"> </w:t>
      </w:r>
      <w:r>
        <w:t>(bez</w:t>
      </w:r>
      <w:r>
        <w:rPr>
          <w:spacing w:val="27"/>
        </w:rPr>
        <w:t xml:space="preserve"> </w:t>
      </w:r>
      <w:r>
        <w:t>obmedzenia):</w:t>
      </w:r>
    </w:p>
    <w:p w:rsidR="007127CB" w:rsidRDefault="007127CB" w:rsidP="005E6518">
      <w:pPr>
        <w:pStyle w:val="Odsekzoznamu"/>
        <w:widowControl w:val="0"/>
        <w:numPr>
          <w:ilvl w:val="0"/>
          <w:numId w:val="27"/>
        </w:numPr>
        <w:tabs>
          <w:tab w:val="left" w:pos="1312"/>
        </w:tabs>
        <w:autoSpaceDE w:val="0"/>
        <w:autoSpaceDN w:val="0"/>
        <w:spacing w:before="6" w:after="0" w:line="244" w:lineRule="auto"/>
        <w:ind w:right="107" w:hanging="360"/>
        <w:contextualSpacing w:val="0"/>
      </w:pPr>
      <w:r>
        <w:t>tvaru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charakteristiky</w:t>
      </w:r>
      <w:r>
        <w:rPr>
          <w:spacing w:val="1"/>
        </w:rPr>
        <w:t xml:space="preserve"> </w:t>
      </w:r>
      <w:r>
        <w:t>staveniska,</w:t>
      </w:r>
      <w:r>
        <w:rPr>
          <w:spacing w:val="59"/>
        </w:rPr>
        <w:t xml:space="preserve"> </w:t>
      </w:r>
      <w:r>
        <w:t>vrátane</w:t>
      </w:r>
      <w:r>
        <w:rPr>
          <w:spacing w:val="59"/>
        </w:rPr>
        <w:t xml:space="preserve"> </w:t>
      </w:r>
      <w:r>
        <w:t>geologických</w:t>
      </w:r>
      <w:r>
        <w:rPr>
          <w:spacing w:val="59"/>
        </w:rPr>
        <w:t xml:space="preserve"> </w:t>
      </w:r>
      <w:r>
        <w:t>podmienok,</w:t>
      </w:r>
      <w:r>
        <w:rPr>
          <w:spacing w:val="1"/>
        </w:rPr>
        <w:t xml:space="preserve"> </w:t>
      </w:r>
      <w:r>
        <w:t>hydrologických</w:t>
      </w:r>
      <w:r>
        <w:rPr>
          <w:spacing w:val="18"/>
        </w:rPr>
        <w:t xml:space="preserve"> </w:t>
      </w:r>
      <w:r>
        <w:t>a</w:t>
      </w:r>
      <w:r>
        <w:rPr>
          <w:spacing w:val="16"/>
        </w:rPr>
        <w:t xml:space="preserve"> </w:t>
      </w:r>
      <w:r>
        <w:t>klimatických</w:t>
      </w:r>
      <w:r>
        <w:rPr>
          <w:spacing w:val="15"/>
        </w:rPr>
        <w:t xml:space="preserve"> </w:t>
      </w:r>
      <w:r>
        <w:t>podmienok;</w:t>
      </w:r>
    </w:p>
    <w:p w:rsidR="007127CB" w:rsidRDefault="007127CB" w:rsidP="005E6518">
      <w:pPr>
        <w:pStyle w:val="Odsekzoznamu"/>
        <w:widowControl w:val="0"/>
        <w:numPr>
          <w:ilvl w:val="0"/>
          <w:numId w:val="27"/>
        </w:numPr>
        <w:tabs>
          <w:tab w:val="left" w:pos="1312"/>
        </w:tabs>
        <w:autoSpaceDE w:val="0"/>
        <w:autoSpaceDN w:val="0"/>
        <w:spacing w:after="0" w:line="244" w:lineRule="auto"/>
        <w:ind w:right="110" w:hanging="360"/>
        <w:contextualSpacing w:val="0"/>
      </w:pPr>
      <w:r>
        <w:t>požiadaviek</w:t>
      </w:r>
      <w:r>
        <w:rPr>
          <w:spacing w:val="1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prístup,</w:t>
      </w:r>
      <w:r>
        <w:rPr>
          <w:spacing w:val="1"/>
        </w:rPr>
        <w:t xml:space="preserve"> </w:t>
      </w:r>
      <w:r>
        <w:t>ubytovanie,</w:t>
      </w:r>
      <w:r>
        <w:rPr>
          <w:spacing w:val="1"/>
        </w:rPr>
        <w:t xml:space="preserve"> </w:t>
      </w:r>
      <w:r>
        <w:t>zariadenia</w:t>
      </w:r>
      <w:r>
        <w:rPr>
          <w:spacing w:val="1"/>
        </w:rPr>
        <w:t xml:space="preserve"> </w:t>
      </w:r>
      <w:r>
        <w:t>zhotoviteľa,</w:t>
      </w:r>
      <w:r>
        <w:rPr>
          <w:spacing w:val="1"/>
        </w:rPr>
        <w:t xml:space="preserve"> </w:t>
      </w:r>
      <w:r>
        <w:t>zamestnancov,</w:t>
      </w:r>
      <w:r>
        <w:rPr>
          <w:spacing w:val="21"/>
        </w:rPr>
        <w:t xml:space="preserve"> </w:t>
      </w:r>
      <w:r>
        <w:t>energiu,</w:t>
      </w:r>
      <w:r>
        <w:rPr>
          <w:spacing w:val="19"/>
        </w:rPr>
        <w:t xml:space="preserve"> </w:t>
      </w:r>
      <w:r>
        <w:t>dopravu,</w:t>
      </w:r>
      <w:r>
        <w:rPr>
          <w:spacing w:val="22"/>
        </w:rPr>
        <w:t xml:space="preserve"> </w:t>
      </w:r>
      <w:r>
        <w:t>vodu</w:t>
      </w:r>
      <w:r>
        <w:rPr>
          <w:spacing w:val="20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ďalšie</w:t>
      </w:r>
      <w:r>
        <w:rPr>
          <w:spacing w:val="21"/>
        </w:rPr>
        <w:t xml:space="preserve"> </w:t>
      </w:r>
      <w:r>
        <w:t>služby.</w:t>
      </w:r>
    </w:p>
    <w:p w:rsidR="007127CB" w:rsidRDefault="007127CB" w:rsidP="0075520B">
      <w:pPr>
        <w:pStyle w:val="Nadpis3"/>
      </w:pPr>
      <w:bookmarkStart w:id="93" w:name="_TOC_250097"/>
      <w:bookmarkStart w:id="94" w:name="_Toc178188218"/>
      <w:r>
        <w:t>Odovzdanie</w:t>
      </w:r>
      <w:r>
        <w:rPr>
          <w:spacing w:val="110"/>
        </w:rPr>
        <w:t xml:space="preserve"> </w:t>
      </w:r>
      <w:bookmarkEnd w:id="93"/>
      <w:r>
        <w:t>staveniska</w:t>
      </w:r>
      <w:bookmarkEnd w:id="94"/>
    </w:p>
    <w:p w:rsidR="007127CB" w:rsidRDefault="007127CB" w:rsidP="0075520B">
      <w:r>
        <w:t>Problematika</w:t>
      </w:r>
      <w:r>
        <w:rPr>
          <w:spacing w:val="1"/>
        </w:rPr>
        <w:t xml:space="preserve"> </w:t>
      </w:r>
      <w:r>
        <w:t>odovzdania</w:t>
      </w:r>
      <w:r>
        <w:rPr>
          <w:spacing w:val="1"/>
        </w:rPr>
        <w:t xml:space="preserve"> </w:t>
      </w:r>
      <w:r>
        <w:t>staveniska</w:t>
      </w:r>
      <w:r>
        <w:rPr>
          <w:spacing w:val="58"/>
        </w:rPr>
        <w:t xml:space="preserve"> </w:t>
      </w:r>
      <w:r>
        <w:t>je</w:t>
      </w:r>
      <w:r>
        <w:rPr>
          <w:spacing w:val="58"/>
        </w:rPr>
        <w:t xml:space="preserve"> </w:t>
      </w:r>
      <w:r>
        <w:t>rozpracovaná</w:t>
      </w:r>
      <w:r>
        <w:rPr>
          <w:spacing w:val="59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súlade</w:t>
      </w:r>
      <w:r>
        <w:rPr>
          <w:spacing w:val="59"/>
        </w:rPr>
        <w:t xml:space="preserve"> </w:t>
      </w:r>
      <w:r>
        <w:t>s</w:t>
      </w:r>
      <w:r>
        <w:rPr>
          <w:spacing w:val="58"/>
        </w:rPr>
        <w:t xml:space="preserve"> </w:t>
      </w:r>
      <w:r>
        <w:t>ustanoveniami</w:t>
      </w:r>
      <w:r>
        <w:rPr>
          <w:spacing w:val="59"/>
        </w:rPr>
        <w:t xml:space="preserve"> </w:t>
      </w:r>
      <w:r>
        <w:rPr>
          <w:u w:val="single"/>
        </w:rPr>
        <w:t>čl.</w:t>
      </w:r>
      <w:r>
        <w:rPr>
          <w:spacing w:val="58"/>
          <w:u w:val="single"/>
        </w:rPr>
        <w:t xml:space="preserve"> </w:t>
      </w:r>
      <w:r>
        <w:rPr>
          <w:u w:val="single"/>
        </w:rPr>
        <w:t>2.1</w:t>
      </w:r>
      <w:r>
        <w:rPr>
          <w:spacing w:val="1"/>
        </w:rPr>
        <w:t xml:space="preserve"> </w:t>
      </w:r>
      <w:r>
        <w:rPr>
          <w:u w:val="single"/>
        </w:rPr>
        <w:t>FIDIC</w:t>
      </w:r>
      <w:r>
        <w:rPr>
          <w:spacing w:val="17"/>
        </w:rPr>
        <w:t xml:space="preserve"> </w:t>
      </w:r>
      <w:r>
        <w:t>a</w:t>
      </w:r>
      <w:r>
        <w:rPr>
          <w:spacing w:val="21"/>
        </w:rPr>
        <w:t xml:space="preserve"> </w:t>
      </w:r>
      <w:r>
        <w:t>podrobne</w:t>
      </w:r>
      <w:r>
        <w:rPr>
          <w:spacing w:val="18"/>
        </w:rPr>
        <w:t xml:space="preserve"> </w:t>
      </w:r>
      <w:r>
        <w:t>obsiahnutá</w:t>
      </w:r>
      <w:r>
        <w:rPr>
          <w:spacing w:val="21"/>
        </w:rPr>
        <w:t xml:space="preserve"> </w:t>
      </w:r>
      <w:r>
        <w:t>v</w:t>
      </w:r>
      <w:r>
        <w:rPr>
          <w:spacing w:val="21"/>
        </w:rPr>
        <w:t xml:space="preserve"> </w:t>
      </w:r>
      <w:r>
        <w:t>zmluvných</w:t>
      </w:r>
      <w:r>
        <w:rPr>
          <w:spacing w:val="21"/>
        </w:rPr>
        <w:t xml:space="preserve"> </w:t>
      </w:r>
      <w:r>
        <w:t>podmienkach</w:t>
      </w:r>
      <w:r>
        <w:rPr>
          <w:spacing w:val="17"/>
        </w:rPr>
        <w:t xml:space="preserve"> </w:t>
      </w:r>
      <w:r>
        <w:t>stavby.</w:t>
      </w:r>
    </w:p>
    <w:p w:rsidR="007127CB" w:rsidRDefault="007127CB" w:rsidP="0075520B">
      <w:pPr>
        <w:pStyle w:val="Nadpis3"/>
      </w:pPr>
      <w:bookmarkStart w:id="95" w:name="_TOC_250096"/>
      <w:bookmarkStart w:id="96" w:name="_Toc178188219"/>
      <w:r>
        <w:t>Objekty</w:t>
      </w:r>
      <w:r>
        <w:rPr>
          <w:spacing w:val="40"/>
        </w:rPr>
        <w:t xml:space="preserve"> </w:t>
      </w:r>
      <w:r>
        <w:t>a</w:t>
      </w:r>
      <w:r>
        <w:rPr>
          <w:spacing w:val="50"/>
        </w:rPr>
        <w:t xml:space="preserve"> </w:t>
      </w:r>
      <w:r>
        <w:t>zariadenia</w:t>
      </w:r>
      <w:r>
        <w:rPr>
          <w:spacing w:val="48"/>
        </w:rPr>
        <w:t xml:space="preserve"> </w:t>
      </w:r>
      <w:r>
        <w:t>pre</w:t>
      </w:r>
      <w:r>
        <w:rPr>
          <w:spacing w:val="47"/>
        </w:rPr>
        <w:t xml:space="preserve"> </w:t>
      </w:r>
      <w:r>
        <w:t>objednávateľa</w:t>
      </w:r>
      <w:r>
        <w:rPr>
          <w:spacing w:val="47"/>
        </w:rPr>
        <w:t xml:space="preserve"> </w:t>
      </w:r>
      <w:r>
        <w:t>(stavebný</w:t>
      </w:r>
      <w:r>
        <w:rPr>
          <w:spacing w:val="41"/>
        </w:rPr>
        <w:t xml:space="preserve"> </w:t>
      </w:r>
      <w:bookmarkEnd w:id="95"/>
      <w:r>
        <w:t>dozor)</w:t>
      </w:r>
      <w:bookmarkEnd w:id="96"/>
    </w:p>
    <w:p w:rsidR="007127CB" w:rsidRDefault="007127CB" w:rsidP="0075520B">
      <w:r>
        <w:t>Objekty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zariadenie</w:t>
      </w:r>
      <w:r>
        <w:rPr>
          <w:spacing w:val="59"/>
        </w:rPr>
        <w:t xml:space="preserve"> </w:t>
      </w:r>
      <w:r>
        <w:t>pre</w:t>
      </w:r>
      <w:r>
        <w:rPr>
          <w:spacing w:val="59"/>
        </w:rPr>
        <w:t xml:space="preserve"> </w:t>
      </w:r>
      <w:r>
        <w:t>Objednávateľa</w:t>
      </w:r>
      <w:r>
        <w:rPr>
          <w:spacing w:val="59"/>
        </w:rPr>
        <w:t xml:space="preserve"> </w:t>
      </w:r>
      <w:r>
        <w:t>zabezpečuje</w:t>
      </w:r>
      <w:r>
        <w:rPr>
          <w:spacing w:val="59"/>
        </w:rPr>
        <w:t xml:space="preserve"> </w:t>
      </w:r>
      <w:r>
        <w:t>Zhotoviteľ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zmysle</w:t>
      </w:r>
      <w:r>
        <w:rPr>
          <w:spacing w:val="59"/>
        </w:rPr>
        <w:t xml:space="preserve"> </w:t>
      </w:r>
      <w:r>
        <w:t>ustanovení</w:t>
      </w:r>
      <w:r>
        <w:rPr>
          <w:spacing w:val="1"/>
        </w:rPr>
        <w:t xml:space="preserve"> </w:t>
      </w:r>
      <w:r>
        <w:t xml:space="preserve">kapitoly </w:t>
      </w:r>
      <w:r w:rsidRPr="00B75C7B">
        <w:t>5.1 a 6.1</w:t>
      </w:r>
      <w:r>
        <w:t xml:space="preserve"> vo Zväzku 3, časť 1. </w:t>
      </w:r>
      <w:del w:id="97" w:author="Rajská Radoslava" w:date="2025-01-23T07:53:00Z">
        <w:r w:rsidDel="00590863">
          <w:delText>Objekty a zariadenia pre Stavebný dozor Zhotoviteľ</w:delText>
        </w:r>
        <w:r w:rsidDel="00590863">
          <w:rPr>
            <w:spacing w:val="1"/>
          </w:rPr>
          <w:delText xml:space="preserve"> </w:delText>
        </w:r>
        <w:r w:rsidDel="00590863">
          <w:delText>nezabezpečuje.</w:delText>
        </w:r>
      </w:del>
    </w:p>
    <w:p w:rsidR="007127CB" w:rsidRDefault="007127CB" w:rsidP="0075520B">
      <w:pPr>
        <w:pStyle w:val="Nadpis3"/>
      </w:pPr>
      <w:bookmarkStart w:id="98" w:name="_TOC_250095"/>
      <w:bookmarkStart w:id="99" w:name="_Toc178188220"/>
      <w:r>
        <w:t>Informačné</w:t>
      </w:r>
      <w:r>
        <w:rPr>
          <w:spacing w:val="40"/>
        </w:rPr>
        <w:t xml:space="preserve"> </w:t>
      </w:r>
      <w:r>
        <w:t>tabule</w:t>
      </w:r>
      <w:r>
        <w:rPr>
          <w:spacing w:val="41"/>
        </w:rPr>
        <w:t xml:space="preserve"> </w:t>
      </w:r>
      <w:r>
        <w:t>o</w:t>
      </w:r>
      <w:r>
        <w:rPr>
          <w:spacing w:val="35"/>
        </w:rPr>
        <w:t xml:space="preserve"> </w:t>
      </w:r>
      <w:bookmarkEnd w:id="98"/>
      <w:r>
        <w:t>stavbe</w:t>
      </w:r>
      <w:bookmarkEnd w:id="99"/>
    </w:p>
    <w:p w:rsidR="007127CB" w:rsidRDefault="007127CB" w:rsidP="0075520B">
      <w:r>
        <w:t>Informačné</w:t>
      </w:r>
      <w:r>
        <w:rPr>
          <w:spacing w:val="51"/>
        </w:rPr>
        <w:t xml:space="preserve"> </w:t>
      </w:r>
      <w:r>
        <w:t>tabule</w:t>
      </w:r>
      <w:r>
        <w:rPr>
          <w:spacing w:val="52"/>
        </w:rPr>
        <w:t xml:space="preserve"> </w:t>
      </w:r>
      <w:r>
        <w:t>obsahujú</w:t>
      </w:r>
      <w:r>
        <w:rPr>
          <w:spacing w:val="52"/>
        </w:rPr>
        <w:t xml:space="preserve"> </w:t>
      </w:r>
      <w:r>
        <w:t>podľa</w:t>
      </w:r>
      <w:r>
        <w:rPr>
          <w:spacing w:val="52"/>
        </w:rPr>
        <w:t xml:space="preserve"> </w:t>
      </w:r>
      <w:r>
        <w:t>ustanovenia</w:t>
      </w:r>
      <w:r>
        <w:rPr>
          <w:spacing w:val="54"/>
        </w:rPr>
        <w:t xml:space="preserve"> </w:t>
      </w:r>
      <w:r>
        <w:rPr>
          <w:i/>
        </w:rPr>
        <w:t>§</w:t>
      </w:r>
      <w:r>
        <w:rPr>
          <w:i/>
          <w:spacing w:val="49"/>
        </w:rPr>
        <w:t xml:space="preserve"> </w:t>
      </w:r>
      <w:r>
        <w:rPr>
          <w:i/>
        </w:rPr>
        <w:t>43i</w:t>
      </w:r>
      <w:r>
        <w:rPr>
          <w:i/>
          <w:spacing w:val="48"/>
        </w:rPr>
        <w:t xml:space="preserve"> </w:t>
      </w:r>
      <w:r>
        <w:rPr>
          <w:i/>
        </w:rPr>
        <w:t>ods.</w:t>
      </w:r>
      <w:r>
        <w:rPr>
          <w:i/>
          <w:spacing w:val="50"/>
        </w:rPr>
        <w:t xml:space="preserve"> </w:t>
      </w:r>
      <w:r>
        <w:rPr>
          <w:i/>
        </w:rPr>
        <w:t>3</w:t>
      </w:r>
      <w:r>
        <w:rPr>
          <w:i/>
          <w:spacing w:val="49"/>
        </w:rPr>
        <w:t xml:space="preserve"> </w:t>
      </w:r>
      <w:r>
        <w:rPr>
          <w:i/>
        </w:rPr>
        <w:t>písm.</w:t>
      </w:r>
      <w:r>
        <w:rPr>
          <w:i/>
          <w:spacing w:val="51"/>
        </w:rPr>
        <w:t xml:space="preserve"> </w:t>
      </w:r>
      <w:r>
        <w:rPr>
          <w:i/>
        </w:rPr>
        <w:t>b)</w:t>
      </w:r>
      <w:r>
        <w:rPr>
          <w:i/>
          <w:spacing w:val="54"/>
        </w:rPr>
        <w:t xml:space="preserve"> </w:t>
      </w:r>
      <w:r>
        <w:rPr>
          <w:i/>
        </w:rPr>
        <w:t>zákona</w:t>
      </w:r>
      <w:r>
        <w:rPr>
          <w:i/>
          <w:spacing w:val="49"/>
        </w:rPr>
        <w:t xml:space="preserve"> </w:t>
      </w:r>
      <w:r>
        <w:rPr>
          <w:i/>
        </w:rPr>
        <w:t>50/1976</w:t>
      </w:r>
      <w:r>
        <w:rPr>
          <w:i/>
          <w:spacing w:val="49"/>
        </w:rPr>
        <w:t xml:space="preserve"> </w:t>
      </w:r>
      <w:r>
        <w:rPr>
          <w:i/>
        </w:rPr>
        <w:t>Zb.</w:t>
      </w:r>
      <w:r w:rsidR="0075520B">
        <w:rPr>
          <w:i/>
        </w:rPr>
        <w:t xml:space="preserve"> </w:t>
      </w:r>
      <w:r>
        <w:t>nasledovné</w:t>
      </w:r>
      <w:r>
        <w:rPr>
          <w:spacing w:val="49"/>
        </w:rPr>
        <w:t xml:space="preserve"> </w:t>
      </w:r>
      <w:r>
        <w:t>údaje:</w:t>
      </w:r>
    </w:p>
    <w:p w:rsidR="007127CB" w:rsidRDefault="007127CB" w:rsidP="00D55DDB">
      <w:pPr>
        <w:pStyle w:val="Odsekzoznamu"/>
        <w:widowControl w:val="0"/>
        <w:numPr>
          <w:ilvl w:val="0"/>
          <w:numId w:val="28"/>
        </w:numPr>
        <w:tabs>
          <w:tab w:val="left" w:pos="898"/>
          <w:tab w:val="left" w:pos="899"/>
        </w:tabs>
        <w:autoSpaceDE w:val="0"/>
        <w:autoSpaceDN w:val="0"/>
        <w:spacing w:before="122" w:after="0" w:line="268" w:lineRule="exact"/>
        <w:contextualSpacing w:val="0"/>
        <w:jc w:val="left"/>
      </w:pPr>
      <w:r>
        <w:t>Názov</w:t>
      </w:r>
      <w:r>
        <w:rPr>
          <w:spacing w:val="38"/>
        </w:rPr>
        <w:t xml:space="preserve"> </w:t>
      </w:r>
      <w:r>
        <w:t>stavby</w:t>
      </w:r>
    </w:p>
    <w:p w:rsidR="007127CB" w:rsidRDefault="007127CB" w:rsidP="00D55DDB">
      <w:pPr>
        <w:pStyle w:val="Odsekzoznamu"/>
        <w:widowControl w:val="0"/>
        <w:numPr>
          <w:ilvl w:val="0"/>
          <w:numId w:val="28"/>
        </w:numPr>
        <w:tabs>
          <w:tab w:val="left" w:pos="898"/>
          <w:tab w:val="left" w:pos="899"/>
        </w:tabs>
        <w:autoSpaceDE w:val="0"/>
        <w:autoSpaceDN w:val="0"/>
        <w:spacing w:after="0" w:line="268" w:lineRule="exact"/>
        <w:contextualSpacing w:val="0"/>
        <w:jc w:val="left"/>
      </w:pPr>
      <w:r>
        <w:t>Objednávateľ</w:t>
      </w:r>
      <w:r>
        <w:rPr>
          <w:spacing w:val="66"/>
        </w:rPr>
        <w:t xml:space="preserve"> </w:t>
      </w:r>
      <w:r>
        <w:t>(investor)</w:t>
      </w:r>
    </w:p>
    <w:p w:rsidR="007127CB" w:rsidRDefault="007127CB" w:rsidP="00D55DDB">
      <w:pPr>
        <w:pStyle w:val="Odsekzoznamu"/>
        <w:widowControl w:val="0"/>
        <w:numPr>
          <w:ilvl w:val="0"/>
          <w:numId w:val="28"/>
        </w:numPr>
        <w:tabs>
          <w:tab w:val="left" w:pos="898"/>
          <w:tab w:val="left" w:pos="899"/>
        </w:tabs>
        <w:autoSpaceDE w:val="0"/>
        <w:autoSpaceDN w:val="0"/>
        <w:spacing w:after="0" w:line="268" w:lineRule="exact"/>
        <w:contextualSpacing w:val="0"/>
        <w:jc w:val="left"/>
      </w:pPr>
      <w:r>
        <w:t>Stavebný</w:t>
      </w:r>
      <w:r>
        <w:rPr>
          <w:spacing w:val="43"/>
        </w:rPr>
        <w:t xml:space="preserve"> </w:t>
      </w:r>
      <w:r>
        <w:t>dozor</w:t>
      </w:r>
      <w:bookmarkStart w:id="100" w:name="_GoBack"/>
      <w:bookmarkEnd w:id="100"/>
    </w:p>
    <w:p w:rsidR="007127CB" w:rsidRDefault="007127CB" w:rsidP="00D55DDB">
      <w:pPr>
        <w:pStyle w:val="Odsekzoznamu"/>
        <w:widowControl w:val="0"/>
        <w:numPr>
          <w:ilvl w:val="0"/>
          <w:numId w:val="28"/>
        </w:numPr>
        <w:tabs>
          <w:tab w:val="left" w:pos="898"/>
          <w:tab w:val="left" w:pos="899"/>
        </w:tabs>
        <w:autoSpaceDE w:val="0"/>
        <w:autoSpaceDN w:val="0"/>
        <w:spacing w:after="0" w:line="268" w:lineRule="exact"/>
        <w:contextualSpacing w:val="0"/>
        <w:jc w:val="left"/>
      </w:pPr>
      <w:r>
        <w:t>Zhotoviteľ</w:t>
      </w:r>
    </w:p>
    <w:p w:rsidR="007127CB" w:rsidRDefault="007127CB" w:rsidP="00D55DDB">
      <w:pPr>
        <w:pStyle w:val="Odsekzoznamu"/>
        <w:widowControl w:val="0"/>
        <w:numPr>
          <w:ilvl w:val="0"/>
          <w:numId w:val="28"/>
        </w:numPr>
        <w:tabs>
          <w:tab w:val="left" w:pos="898"/>
          <w:tab w:val="left" w:pos="899"/>
        </w:tabs>
        <w:autoSpaceDE w:val="0"/>
        <w:autoSpaceDN w:val="0"/>
        <w:spacing w:after="0" w:line="268" w:lineRule="exact"/>
        <w:contextualSpacing w:val="0"/>
        <w:jc w:val="left"/>
      </w:pPr>
      <w:r>
        <w:t>Deň</w:t>
      </w:r>
      <w:r>
        <w:rPr>
          <w:spacing w:val="38"/>
        </w:rPr>
        <w:t xml:space="preserve"> </w:t>
      </w:r>
      <w:r>
        <w:t>začatia</w:t>
      </w:r>
      <w:r>
        <w:rPr>
          <w:spacing w:val="34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ukončenia</w:t>
      </w:r>
      <w:r>
        <w:rPr>
          <w:spacing w:val="38"/>
        </w:rPr>
        <w:t xml:space="preserve"> </w:t>
      </w:r>
      <w:r>
        <w:t>stavby</w:t>
      </w:r>
    </w:p>
    <w:p w:rsidR="007127CB" w:rsidRDefault="007127CB" w:rsidP="00D55DDB">
      <w:pPr>
        <w:pStyle w:val="Odsekzoznamu"/>
        <w:widowControl w:val="0"/>
        <w:numPr>
          <w:ilvl w:val="0"/>
          <w:numId w:val="28"/>
        </w:numPr>
        <w:tabs>
          <w:tab w:val="left" w:pos="898"/>
          <w:tab w:val="left" w:pos="899"/>
        </w:tabs>
        <w:autoSpaceDE w:val="0"/>
        <w:autoSpaceDN w:val="0"/>
        <w:spacing w:after="0" w:line="268" w:lineRule="exact"/>
        <w:contextualSpacing w:val="0"/>
        <w:jc w:val="left"/>
      </w:pPr>
      <w:r>
        <w:t>Meno</w:t>
      </w:r>
      <w:r>
        <w:rPr>
          <w:spacing w:val="49"/>
        </w:rPr>
        <w:t xml:space="preserve"> </w:t>
      </w:r>
      <w:r>
        <w:t>stavbyvedúceho</w:t>
      </w:r>
      <w:r>
        <w:rPr>
          <w:spacing w:val="45"/>
        </w:rPr>
        <w:t xml:space="preserve"> </w:t>
      </w:r>
      <w:r>
        <w:t>a</w:t>
      </w:r>
      <w:r>
        <w:rPr>
          <w:spacing w:val="45"/>
        </w:rPr>
        <w:t xml:space="preserve"> </w:t>
      </w:r>
      <w:r>
        <w:t>telefónne</w:t>
      </w:r>
      <w:r>
        <w:rPr>
          <w:spacing w:val="45"/>
        </w:rPr>
        <w:t xml:space="preserve"> </w:t>
      </w:r>
      <w:r>
        <w:t>číslo</w:t>
      </w:r>
      <w:r>
        <w:rPr>
          <w:spacing w:val="44"/>
        </w:rPr>
        <w:t xml:space="preserve"> </w:t>
      </w:r>
      <w:r>
        <w:t>stavby.</w:t>
      </w:r>
    </w:p>
    <w:p w:rsidR="007127CB" w:rsidRDefault="007127CB" w:rsidP="00D55DDB">
      <w:pPr>
        <w:pStyle w:val="Odsekzoznamu"/>
        <w:widowControl w:val="0"/>
        <w:numPr>
          <w:ilvl w:val="0"/>
          <w:numId w:val="28"/>
        </w:numPr>
        <w:tabs>
          <w:tab w:val="left" w:pos="898"/>
          <w:tab w:val="left" w:pos="899"/>
        </w:tabs>
        <w:autoSpaceDE w:val="0"/>
        <w:autoSpaceDN w:val="0"/>
        <w:spacing w:after="0" w:line="269" w:lineRule="exact"/>
        <w:contextualSpacing w:val="0"/>
        <w:jc w:val="left"/>
      </w:pPr>
      <w:r>
        <w:t>Generálny</w:t>
      </w:r>
      <w:r>
        <w:rPr>
          <w:spacing w:val="58"/>
        </w:rPr>
        <w:t xml:space="preserve"> </w:t>
      </w:r>
      <w:r>
        <w:t>projektant</w:t>
      </w:r>
    </w:p>
    <w:p w:rsidR="007127CB" w:rsidRDefault="007127CB" w:rsidP="007127CB">
      <w:pPr>
        <w:pStyle w:val="Zkladntext"/>
        <w:spacing w:before="3"/>
        <w:rPr>
          <w:sz w:val="21"/>
        </w:rPr>
      </w:pPr>
    </w:p>
    <w:p w:rsidR="007127CB" w:rsidRDefault="007127CB" w:rsidP="0075520B">
      <w:r>
        <w:t>Informačné</w:t>
      </w:r>
      <w:r>
        <w:rPr>
          <w:spacing w:val="1"/>
        </w:rPr>
        <w:t xml:space="preserve"> </w:t>
      </w:r>
      <w:r>
        <w:t>tabule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umiestnia</w:t>
      </w:r>
      <w:r>
        <w:rPr>
          <w:spacing w:val="1"/>
        </w:rPr>
        <w:t xml:space="preserve"> </w:t>
      </w:r>
      <w:r>
        <w:t>na</w:t>
      </w:r>
      <w:r>
        <w:rPr>
          <w:spacing w:val="58"/>
        </w:rPr>
        <w:t xml:space="preserve"> </w:t>
      </w:r>
      <w:r>
        <w:t>stavenisku,</w:t>
      </w:r>
      <w:r>
        <w:rPr>
          <w:spacing w:val="58"/>
        </w:rPr>
        <w:t xml:space="preserve"> </w:t>
      </w:r>
      <w:r>
        <w:t>príp.</w:t>
      </w:r>
      <w:r>
        <w:rPr>
          <w:spacing w:val="59"/>
        </w:rPr>
        <w:t xml:space="preserve"> </w:t>
      </w:r>
      <w:r>
        <w:t>na</w:t>
      </w:r>
      <w:r>
        <w:rPr>
          <w:spacing w:val="58"/>
        </w:rPr>
        <w:t xml:space="preserve"> </w:t>
      </w:r>
      <w:r>
        <w:t>ploche</w:t>
      </w:r>
      <w:r>
        <w:rPr>
          <w:spacing w:val="59"/>
        </w:rPr>
        <w:t xml:space="preserve"> </w:t>
      </w:r>
      <w:r>
        <w:t>zariadenia</w:t>
      </w:r>
      <w:r>
        <w:rPr>
          <w:spacing w:val="58"/>
        </w:rPr>
        <w:t xml:space="preserve"> </w:t>
      </w:r>
      <w:r>
        <w:t>staveniska</w:t>
      </w:r>
      <w:r>
        <w:rPr>
          <w:spacing w:val="59"/>
        </w:rPr>
        <w:t xml:space="preserve"> </w:t>
      </w:r>
      <w:r>
        <w:t>tak,</w:t>
      </w:r>
      <w:r>
        <w:rPr>
          <w:spacing w:val="1"/>
        </w:rPr>
        <w:t xml:space="preserve"> </w:t>
      </w:r>
      <w:r>
        <w:t>aby</w:t>
      </w:r>
      <w:r>
        <w:rPr>
          <w:spacing w:val="1"/>
        </w:rPr>
        <w:t xml:space="preserve"> </w:t>
      </w:r>
      <w:r>
        <w:t>boli</w:t>
      </w:r>
      <w:r>
        <w:rPr>
          <w:spacing w:val="1"/>
        </w:rPr>
        <w:t xml:space="preserve"> </w:t>
      </w:r>
      <w:r>
        <w:t>viditeľné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verejne</w:t>
      </w:r>
      <w:r>
        <w:rPr>
          <w:spacing w:val="1"/>
        </w:rPr>
        <w:t xml:space="preserve"> </w:t>
      </w:r>
      <w:r>
        <w:t>prístupného</w:t>
      </w:r>
      <w:r>
        <w:rPr>
          <w:spacing w:val="1"/>
        </w:rPr>
        <w:t xml:space="preserve"> </w:t>
      </w:r>
      <w:r>
        <w:t>priestoru</w:t>
      </w:r>
      <w:r>
        <w:rPr>
          <w:spacing w:val="1"/>
        </w:rPr>
        <w:t xml:space="preserve"> </w:t>
      </w:r>
      <w:r>
        <w:t>mimo</w:t>
      </w:r>
      <w:r>
        <w:rPr>
          <w:spacing w:val="1"/>
        </w:rPr>
        <w:t xml:space="preserve"> </w:t>
      </w:r>
      <w:r>
        <w:t>staveniska.</w:t>
      </w:r>
      <w:r>
        <w:rPr>
          <w:spacing w:val="1"/>
        </w:rPr>
        <w:t xml:space="preserve"> </w:t>
      </w:r>
      <w:r>
        <w:t>Rozmery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spôsob</w:t>
      </w:r>
      <w:r>
        <w:rPr>
          <w:spacing w:val="1"/>
        </w:rPr>
        <w:t xml:space="preserve"> </w:t>
      </w:r>
      <w:r>
        <w:t>spracovania</w:t>
      </w:r>
      <w:r>
        <w:rPr>
          <w:spacing w:val="38"/>
        </w:rPr>
        <w:t xml:space="preserve"> </w:t>
      </w:r>
      <w:r>
        <w:t>sú</w:t>
      </w:r>
      <w:r>
        <w:rPr>
          <w:spacing w:val="38"/>
        </w:rPr>
        <w:t xml:space="preserve"> </w:t>
      </w:r>
      <w:r>
        <w:lastRenderedPageBreak/>
        <w:t>bližšie</w:t>
      </w:r>
      <w:r>
        <w:rPr>
          <w:spacing w:val="38"/>
        </w:rPr>
        <w:t xml:space="preserve"> </w:t>
      </w:r>
      <w:r>
        <w:t>špecifikované</w:t>
      </w:r>
      <w:r>
        <w:rPr>
          <w:spacing w:val="41"/>
        </w:rPr>
        <w:t xml:space="preserve"> </w:t>
      </w:r>
      <w:r>
        <w:t>v</w:t>
      </w:r>
      <w:r>
        <w:rPr>
          <w:spacing w:val="36"/>
        </w:rPr>
        <w:t xml:space="preserve"> </w:t>
      </w:r>
      <w:r w:rsidRPr="00B75C7B">
        <w:t>čl.</w:t>
      </w:r>
      <w:r w:rsidRPr="00B75C7B">
        <w:rPr>
          <w:spacing w:val="40"/>
        </w:rPr>
        <w:t xml:space="preserve"> </w:t>
      </w:r>
      <w:r w:rsidRPr="00B75C7B">
        <w:t>6.2</w:t>
      </w:r>
      <w:r w:rsidRPr="00B75C7B">
        <w:rPr>
          <w:spacing w:val="38"/>
        </w:rPr>
        <w:t xml:space="preserve"> </w:t>
      </w:r>
      <w:r w:rsidRPr="00B75C7B">
        <w:t>Informačné</w:t>
      </w:r>
      <w:r w:rsidRPr="00B75C7B">
        <w:rPr>
          <w:spacing w:val="38"/>
        </w:rPr>
        <w:t xml:space="preserve"> </w:t>
      </w:r>
      <w:r w:rsidRPr="00B75C7B">
        <w:t>a</w:t>
      </w:r>
      <w:r w:rsidRPr="00B75C7B">
        <w:rPr>
          <w:spacing w:val="38"/>
        </w:rPr>
        <w:t xml:space="preserve"> </w:t>
      </w:r>
      <w:r w:rsidRPr="00B75C7B">
        <w:t>pamätné</w:t>
      </w:r>
      <w:r w:rsidRPr="00B75C7B">
        <w:rPr>
          <w:spacing w:val="41"/>
        </w:rPr>
        <w:t xml:space="preserve"> </w:t>
      </w:r>
      <w:r w:rsidRPr="00B75C7B">
        <w:t>tabule</w:t>
      </w:r>
      <w:r>
        <w:rPr>
          <w:spacing w:val="75"/>
        </w:rPr>
        <w:t xml:space="preserve"> </w:t>
      </w:r>
      <w:r>
        <w:t>Zväzku</w:t>
      </w:r>
      <w:r>
        <w:rPr>
          <w:spacing w:val="41"/>
        </w:rPr>
        <w:t xml:space="preserve"> </w:t>
      </w:r>
      <w:r>
        <w:t>3</w:t>
      </w:r>
      <w:r>
        <w:rPr>
          <w:spacing w:val="41"/>
        </w:rPr>
        <w:t xml:space="preserve"> </w:t>
      </w:r>
      <w:r>
        <w:t>časť</w:t>
      </w:r>
      <w:r>
        <w:rPr>
          <w:spacing w:val="-57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Požiadavky objednávateľa.</w:t>
      </w:r>
      <w:r>
        <w:rPr>
          <w:spacing w:val="1"/>
        </w:rPr>
        <w:t xml:space="preserve"> </w:t>
      </w:r>
      <w:r>
        <w:t>Na</w:t>
      </w:r>
      <w:r>
        <w:rPr>
          <w:spacing w:val="58"/>
        </w:rPr>
        <w:t xml:space="preserve"> </w:t>
      </w:r>
      <w:r>
        <w:t>líniových stavbách sa tabule umiestňujú na</w:t>
      </w:r>
      <w:r>
        <w:rPr>
          <w:spacing w:val="58"/>
        </w:rPr>
        <w:t xml:space="preserve"> </w:t>
      </w:r>
      <w:r>
        <w:t>začiatku a na</w:t>
      </w:r>
      <w:r>
        <w:rPr>
          <w:spacing w:val="1"/>
        </w:rPr>
        <w:t xml:space="preserve"> </w:t>
      </w:r>
      <w:r>
        <w:t>konci</w:t>
      </w:r>
      <w:r>
        <w:rPr>
          <w:spacing w:val="12"/>
        </w:rPr>
        <w:t xml:space="preserve"> </w:t>
      </w:r>
      <w:r>
        <w:t>stavby.</w:t>
      </w:r>
    </w:p>
    <w:p w:rsidR="007127CB" w:rsidRPr="0075520B" w:rsidRDefault="007127CB" w:rsidP="0075520B">
      <w:pPr>
        <w:pStyle w:val="Nadpis3"/>
      </w:pPr>
      <w:bookmarkStart w:id="101" w:name="_TOC_250094"/>
      <w:bookmarkStart w:id="102" w:name="_Toc178188221"/>
      <w:r w:rsidRPr="0075520B">
        <w:t xml:space="preserve">Vytýčenie </w:t>
      </w:r>
      <w:bookmarkEnd w:id="101"/>
      <w:r w:rsidRPr="0075520B">
        <w:t>Diela</w:t>
      </w:r>
      <w:bookmarkEnd w:id="102"/>
    </w:p>
    <w:p w:rsidR="007127CB" w:rsidRDefault="007127CB" w:rsidP="0075520B">
      <w:r>
        <w:t>Vytýčenie</w:t>
      </w:r>
      <w:r>
        <w:rPr>
          <w:spacing w:val="1"/>
        </w:rPr>
        <w:t xml:space="preserve"> </w:t>
      </w:r>
      <w:r>
        <w:t>Diela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definované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čl.</w:t>
      </w:r>
      <w:r>
        <w:rPr>
          <w:spacing w:val="1"/>
        </w:rPr>
        <w:t xml:space="preserve"> </w:t>
      </w:r>
      <w:r>
        <w:t>4.7</w:t>
      </w:r>
      <w:r>
        <w:rPr>
          <w:spacing w:val="1"/>
        </w:rPr>
        <w:t xml:space="preserve"> </w:t>
      </w:r>
      <w:r>
        <w:t>FIDIC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upravené</w:t>
      </w:r>
      <w:r>
        <w:rPr>
          <w:spacing w:val="1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Osobitných</w:t>
      </w:r>
      <w:r>
        <w:rPr>
          <w:spacing w:val="59"/>
        </w:rPr>
        <w:t xml:space="preserve"> </w:t>
      </w:r>
      <w:r>
        <w:t>zmluvných</w:t>
      </w:r>
      <w:r>
        <w:rPr>
          <w:spacing w:val="1"/>
        </w:rPr>
        <w:t xml:space="preserve"> </w:t>
      </w:r>
      <w:r>
        <w:t>podmienkach.</w:t>
      </w:r>
      <w:r>
        <w:rPr>
          <w:spacing w:val="59"/>
        </w:rPr>
        <w:t xml:space="preserve"> </w:t>
      </w:r>
      <w:r>
        <w:t>Je</w:t>
      </w:r>
      <w:r>
        <w:rPr>
          <w:spacing w:val="59"/>
        </w:rPr>
        <w:t xml:space="preserve"> </w:t>
      </w:r>
      <w:r>
        <w:t>definované</w:t>
      </w:r>
      <w:r>
        <w:rPr>
          <w:spacing w:val="59"/>
        </w:rPr>
        <w:t xml:space="preserve"> </w:t>
      </w:r>
      <w:r>
        <w:t>predovšetkým</w:t>
      </w:r>
      <w:r>
        <w:rPr>
          <w:spacing w:val="59"/>
        </w:rPr>
        <w:t xml:space="preserve"> </w:t>
      </w:r>
      <w:r>
        <w:t>stabilizáciou</w:t>
      </w:r>
      <w:r>
        <w:rPr>
          <w:spacing w:val="59"/>
        </w:rPr>
        <w:t xml:space="preserve"> </w:t>
      </w:r>
      <w:r>
        <w:t>Základnej</w:t>
      </w:r>
      <w:r>
        <w:rPr>
          <w:spacing w:val="59"/>
        </w:rPr>
        <w:t xml:space="preserve"> </w:t>
      </w:r>
      <w:r>
        <w:t>vytyčovacej</w:t>
      </w:r>
      <w:r>
        <w:rPr>
          <w:spacing w:val="59"/>
        </w:rPr>
        <w:t xml:space="preserve"> </w:t>
      </w:r>
      <w:r>
        <w:t>siete</w:t>
      </w:r>
      <w:r>
        <w:rPr>
          <w:spacing w:val="1"/>
        </w:rPr>
        <w:t xml:space="preserve"> </w:t>
      </w:r>
      <w:r>
        <w:t>diaľnice</w:t>
      </w:r>
      <w:r>
        <w:rPr>
          <w:spacing w:val="20"/>
        </w:rPr>
        <w:t xml:space="preserve"> </w:t>
      </w:r>
      <w:r>
        <w:t>(ďalej</w:t>
      </w:r>
      <w:r>
        <w:rPr>
          <w:spacing w:val="23"/>
        </w:rPr>
        <w:t xml:space="preserve"> </w:t>
      </w:r>
      <w:r>
        <w:t>len</w:t>
      </w:r>
      <w:r>
        <w:rPr>
          <w:spacing w:val="21"/>
        </w:rPr>
        <w:t xml:space="preserve"> </w:t>
      </w:r>
      <w:r>
        <w:t>ZVSD)</w:t>
      </w:r>
      <w:r>
        <w:rPr>
          <w:spacing w:val="22"/>
        </w:rPr>
        <w:t xml:space="preserve"> </w:t>
      </w:r>
      <w:r>
        <w:t>a</w:t>
      </w:r>
      <w:r>
        <w:rPr>
          <w:spacing w:val="21"/>
        </w:rPr>
        <w:t xml:space="preserve"> </w:t>
      </w:r>
      <w:r>
        <w:t>jej</w:t>
      </w:r>
      <w:r>
        <w:rPr>
          <w:spacing w:val="26"/>
        </w:rPr>
        <w:t xml:space="preserve"> </w:t>
      </w:r>
      <w:r>
        <w:t>zameraním,</w:t>
      </w:r>
      <w:r>
        <w:rPr>
          <w:spacing w:val="22"/>
        </w:rPr>
        <w:t xml:space="preserve"> </w:t>
      </w:r>
      <w:r>
        <w:t>podľa</w:t>
      </w:r>
      <w:r>
        <w:rPr>
          <w:spacing w:val="21"/>
        </w:rPr>
        <w:t xml:space="preserve"> </w:t>
      </w:r>
      <w:r>
        <w:t>návrhu</w:t>
      </w:r>
      <w:r>
        <w:rPr>
          <w:spacing w:val="24"/>
        </w:rPr>
        <w:t xml:space="preserve"> </w:t>
      </w:r>
      <w:r>
        <w:t>v</w:t>
      </w:r>
      <w:r>
        <w:rPr>
          <w:spacing w:val="18"/>
        </w:rPr>
        <w:t xml:space="preserve"> </w:t>
      </w:r>
      <w:r>
        <w:t>projektovej</w:t>
      </w:r>
      <w:r>
        <w:rPr>
          <w:spacing w:val="19"/>
        </w:rPr>
        <w:t xml:space="preserve"> </w:t>
      </w:r>
      <w:r>
        <w:t>dokumentácii</w:t>
      </w:r>
      <w:r>
        <w:rPr>
          <w:spacing w:val="20"/>
        </w:rPr>
        <w:t xml:space="preserve"> </w:t>
      </w:r>
      <w:r>
        <w:t>stavby.</w:t>
      </w:r>
    </w:p>
    <w:p w:rsidR="007127CB" w:rsidRDefault="007127CB" w:rsidP="0075520B">
      <w:r>
        <w:t>Zhotoviteľ</w:t>
      </w:r>
      <w:r>
        <w:rPr>
          <w:spacing w:val="1"/>
        </w:rPr>
        <w:t xml:space="preserve"> </w:t>
      </w:r>
      <w:r>
        <w:t>prevezme</w:t>
      </w:r>
      <w:r>
        <w:rPr>
          <w:spacing w:val="1"/>
        </w:rPr>
        <w:t xml:space="preserve"> </w:t>
      </w:r>
      <w:r>
        <w:t>vytyčovaciu</w:t>
      </w:r>
      <w:r>
        <w:rPr>
          <w:spacing w:val="1"/>
        </w:rPr>
        <w:t xml:space="preserve"> </w:t>
      </w:r>
      <w:r>
        <w:t>polohopisnú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výškopisnú</w:t>
      </w:r>
      <w:r>
        <w:rPr>
          <w:spacing w:val="1"/>
        </w:rPr>
        <w:t xml:space="preserve"> </w:t>
      </w:r>
      <w:r>
        <w:t>sieť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objednávateľa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podľa</w:t>
      </w:r>
      <w:r>
        <w:rPr>
          <w:spacing w:val="-56"/>
        </w:rPr>
        <w:t xml:space="preserve"> </w:t>
      </w:r>
      <w:r>
        <w:t>potreby ju</w:t>
      </w:r>
      <w:r>
        <w:rPr>
          <w:spacing w:val="1"/>
        </w:rPr>
        <w:t xml:space="preserve"> </w:t>
      </w:r>
      <w:r>
        <w:t>opraví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doplní.</w:t>
      </w:r>
      <w:r>
        <w:rPr>
          <w:spacing w:val="1"/>
        </w:rPr>
        <w:t xml:space="preserve"> </w:t>
      </w:r>
      <w:r>
        <w:t>Body</w:t>
      </w:r>
      <w:r>
        <w:rPr>
          <w:spacing w:val="1"/>
        </w:rPr>
        <w:t xml:space="preserve"> </w:t>
      </w:r>
      <w:r>
        <w:t>ZVSD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počas</w:t>
      </w:r>
      <w:r>
        <w:rPr>
          <w:spacing w:val="1"/>
        </w:rPr>
        <w:t xml:space="preserve"> </w:t>
      </w:r>
      <w:r>
        <w:t>trvania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chrániť</w:t>
      </w:r>
      <w:r>
        <w:rPr>
          <w:spacing w:val="1"/>
        </w:rPr>
        <w:t xml:space="preserve"> </w:t>
      </w:r>
      <w:r>
        <w:t>pred</w:t>
      </w:r>
      <w:r>
        <w:rPr>
          <w:spacing w:val="1"/>
        </w:rPr>
        <w:t xml:space="preserve"> </w:t>
      </w:r>
      <w:r>
        <w:t>poškodením</w:t>
      </w:r>
      <w:r>
        <w:rPr>
          <w:spacing w:val="17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zničením.</w:t>
      </w:r>
    </w:p>
    <w:p w:rsidR="007127CB" w:rsidRDefault="007127CB" w:rsidP="0075520B">
      <w:r>
        <w:t>Po skončení stavby objednávateľ prevezme od zhotoviteľa body ZVSD a tiež</w:t>
      </w:r>
      <w:r>
        <w:rPr>
          <w:spacing w:val="1"/>
        </w:rPr>
        <w:t xml:space="preserve"> </w:t>
      </w:r>
      <w:r>
        <w:t>vzťažné body,</w:t>
      </w:r>
      <w:r>
        <w:rPr>
          <w:spacing w:val="1"/>
        </w:rPr>
        <w:t xml:space="preserve"> </w:t>
      </w:r>
      <w:r>
        <w:t>dôležité</w:t>
      </w:r>
      <w:r>
        <w:rPr>
          <w:spacing w:val="33"/>
        </w:rPr>
        <w:t xml:space="preserve"> </w:t>
      </w:r>
      <w:r>
        <w:t>na</w:t>
      </w:r>
      <w:r>
        <w:rPr>
          <w:spacing w:val="33"/>
        </w:rPr>
        <w:t xml:space="preserve"> </w:t>
      </w:r>
      <w:r>
        <w:t>ďalšie</w:t>
      </w:r>
      <w:r>
        <w:rPr>
          <w:spacing w:val="33"/>
        </w:rPr>
        <w:t xml:space="preserve"> </w:t>
      </w:r>
      <w:r>
        <w:t>meranie</w:t>
      </w:r>
      <w:r>
        <w:rPr>
          <w:spacing w:val="33"/>
        </w:rPr>
        <w:t xml:space="preserve"> </w:t>
      </w:r>
      <w:r>
        <w:t>(napr.</w:t>
      </w:r>
      <w:r>
        <w:rPr>
          <w:spacing w:val="35"/>
        </w:rPr>
        <w:t xml:space="preserve"> </w:t>
      </w:r>
      <w:r>
        <w:t>na</w:t>
      </w:r>
      <w:r>
        <w:rPr>
          <w:spacing w:val="33"/>
        </w:rPr>
        <w:t xml:space="preserve"> </w:t>
      </w:r>
      <w:r>
        <w:t>sledovanie</w:t>
      </w:r>
      <w:r>
        <w:rPr>
          <w:spacing w:val="34"/>
        </w:rPr>
        <w:t xml:space="preserve"> </w:t>
      </w:r>
      <w:r>
        <w:t>priebehu</w:t>
      </w:r>
      <w:r>
        <w:rPr>
          <w:spacing w:val="33"/>
        </w:rPr>
        <w:t xml:space="preserve"> </w:t>
      </w:r>
      <w:r>
        <w:t>sadania</w:t>
      </w:r>
      <w:r>
        <w:rPr>
          <w:spacing w:val="33"/>
        </w:rPr>
        <w:t xml:space="preserve"> </w:t>
      </w:r>
      <w:r>
        <w:t>telesa</w:t>
      </w:r>
      <w:r>
        <w:rPr>
          <w:spacing w:val="33"/>
        </w:rPr>
        <w:t xml:space="preserve"> </w:t>
      </w:r>
      <w:r>
        <w:t>alebo</w:t>
      </w:r>
      <w:r>
        <w:rPr>
          <w:spacing w:val="34"/>
        </w:rPr>
        <w:t xml:space="preserve"> </w:t>
      </w:r>
      <w:r>
        <w:t>konštrukcie).</w:t>
      </w:r>
    </w:p>
    <w:p w:rsidR="007127CB" w:rsidRDefault="007127CB" w:rsidP="0075520B">
      <w:r>
        <w:t>Zhotoviteľ</w:t>
      </w:r>
      <w:r>
        <w:rPr>
          <w:spacing w:val="1"/>
        </w:rPr>
        <w:t xml:space="preserve"> </w:t>
      </w:r>
      <w:r>
        <w:t>vykoná</w:t>
      </w:r>
      <w:r>
        <w:rPr>
          <w:spacing w:val="1"/>
        </w:rPr>
        <w:t xml:space="preserve"> </w:t>
      </w:r>
      <w:r>
        <w:t>vytýčenie</w:t>
      </w:r>
      <w:r>
        <w:rPr>
          <w:spacing w:val="1"/>
        </w:rPr>
        <w:t xml:space="preserve"> </w:t>
      </w:r>
      <w:r>
        <w:t>jednotlivých</w:t>
      </w:r>
      <w:r>
        <w:rPr>
          <w:spacing w:val="1"/>
        </w:rPr>
        <w:t xml:space="preserve"> </w:t>
      </w:r>
      <w:r>
        <w:t>objektov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zmluvných</w:t>
      </w:r>
      <w:r>
        <w:rPr>
          <w:spacing w:val="1"/>
        </w:rPr>
        <w:t xml:space="preserve"> </w:t>
      </w:r>
      <w:r>
        <w:t>podmienok.</w:t>
      </w:r>
      <w:r>
        <w:rPr>
          <w:spacing w:val="1"/>
        </w:rPr>
        <w:t xml:space="preserve"> </w:t>
      </w:r>
      <w:r>
        <w:t>Presnosť</w:t>
      </w:r>
      <w:r>
        <w:rPr>
          <w:spacing w:val="1"/>
        </w:rPr>
        <w:t xml:space="preserve"> </w:t>
      </w:r>
      <w:r>
        <w:t>vytyčovania</w:t>
      </w:r>
      <w:r>
        <w:rPr>
          <w:spacing w:val="1"/>
        </w:rPr>
        <w:t xml:space="preserve"> </w:t>
      </w:r>
      <w:r>
        <w:t>jednotlivých</w:t>
      </w:r>
      <w:r>
        <w:rPr>
          <w:spacing w:val="58"/>
        </w:rPr>
        <w:t xml:space="preserve"> </w:t>
      </w:r>
      <w:r>
        <w:t>objektov</w:t>
      </w:r>
      <w:r>
        <w:rPr>
          <w:spacing w:val="58"/>
        </w:rPr>
        <w:t xml:space="preserve"> </w:t>
      </w:r>
      <w:r>
        <w:t>určuje</w:t>
      </w:r>
      <w:r>
        <w:rPr>
          <w:spacing w:val="59"/>
        </w:rPr>
        <w:t xml:space="preserve"> </w:t>
      </w:r>
      <w:r>
        <w:t>STN</w:t>
      </w:r>
      <w:r>
        <w:rPr>
          <w:spacing w:val="58"/>
        </w:rPr>
        <w:t xml:space="preserve"> </w:t>
      </w:r>
      <w:r>
        <w:t>ISO</w:t>
      </w:r>
      <w:r>
        <w:rPr>
          <w:spacing w:val="59"/>
        </w:rPr>
        <w:t xml:space="preserve"> </w:t>
      </w:r>
      <w:r>
        <w:t>4463-3:2002</w:t>
      </w:r>
      <w:r>
        <w:rPr>
          <w:spacing w:val="58"/>
        </w:rPr>
        <w:t xml:space="preserve"> </w:t>
      </w:r>
      <w:r>
        <w:t>(73</w:t>
      </w:r>
      <w:r>
        <w:rPr>
          <w:spacing w:val="59"/>
        </w:rPr>
        <w:t xml:space="preserve"> </w:t>
      </w:r>
      <w:r>
        <w:t>0423)</w:t>
      </w:r>
      <w:r>
        <w:rPr>
          <w:spacing w:val="58"/>
        </w:rPr>
        <w:t xml:space="preserve"> </w:t>
      </w:r>
      <w:r>
        <w:t>Metódy</w:t>
      </w:r>
      <w:r>
        <w:rPr>
          <w:spacing w:val="58"/>
        </w:rPr>
        <w:t xml:space="preserve"> </w:t>
      </w:r>
      <w:r>
        <w:t>merania</w:t>
      </w:r>
      <w:r>
        <w:rPr>
          <w:spacing w:val="-56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stavebníctve.</w:t>
      </w:r>
      <w:r>
        <w:rPr>
          <w:spacing w:val="1"/>
        </w:rPr>
        <w:t xml:space="preserve"> </w:t>
      </w:r>
      <w:r>
        <w:t>Vytyčovanie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meranie</w:t>
      </w:r>
      <w:r>
        <w:rPr>
          <w:spacing w:val="1"/>
        </w:rPr>
        <w:t xml:space="preserve"> </w:t>
      </w:r>
      <w:r>
        <w:t>Časť</w:t>
      </w:r>
      <w:r>
        <w:rPr>
          <w:spacing w:val="1"/>
        </w:rPr>
        <w:t xml:space="preserve"> </w:t>
      </w:r>
      <w:r>
        <w:t>3-Zoznam</w:t>
      </w:r>
      <w:r>
        <w:rPr>
          <w:spacing w:val="1"/>
        </w:rPr>
        <w:t xml:space="preserve"> </w:t>
      </w:r>
      <w:r>
        <w:t>geodetických</w:t>
      </w:r>
      <w:r>
        <w:rPr>
          <w:spacing w:val="1"/>
        </w:rPr>
        <w:t xml:space="preserve"> </w:t>
      </w:r>
      <w:r>
        <w:t>činností,</w:t>
      </w:r>
      <w:r>
        <w:rPr>
          <w:spacing w:val="1"/>
        </w:rPr>
        <w:t xml:space="preserve"> </w:t>
      </w:r>
      <w:r>
        <w:t>STN</w:t>
      </w:r>
      <w:r>
        <w:rPr>
          <w:spacing w:val="1"/>
        </w:rPr>
        <w:t xml:space="preserve"> </w:t>
      </w:r>
      <w:r>
        <w:t>ISO</w:t>
      </w:r>
      <w:r>
        <w:rPr>
          <w:spacing w:val="1"/>
        </w:rPr>
        <w:t xml:space="preserve"> </w:t>
      </w:r>
      <w:r>
        <w:t>4463-1:2002</w:t>
      </w:r>
      <w:r>
        <w:rPr>
          <w:spacing w:val="1"/>
        </w:rPr>
        <w:t xml:space="preserve"> </w:t>
      </w:r>
      <w:r>
        <w:t>(73</w:t>
      </w:r>
      <w:r>
        <w:rPr>
          <w:spacing w:val="1"/>
        </w:rPr>
        <w:t xml:space="preserve"> </w:t>
      </w:r>
      <w:r>
        <w:t>0423)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STN</w:t>
      </w:r>
      <w:r>
        <w:rPr>
          <w:spacing w:val="1"/>
        </w:rPr>
        <w:t xml:space="preserve"> </w:t>
      </w:r>
      <w:r>
        <w:t>73</w:t>
      </w:r>
      <w:r>
        <w:rPr>
          <w:spacing w:val="1"/>
        </w:rPr>
        <w:t xml:space="preserve"> </w:t>
      </w:r>
      <w:r>
        <w:t>0422:1986+Z1:1999</w:t>
      </w:r>
      <w:r>
        <w:rPr>
          <w:spacing w:val="1"/>
        </w:rPr>
        <w:t xml:space="preserve"> </w:t>
      </w:r>
      <w:r>
        <w:t>Presnosť</w:t>
      </w:r>
      <w:r>
        <w:rPr>
          <w:spacing w:val="1"/>
        </w:rPr>
        <w:t xml:space="preserve"> </w:t>
      </w:r>
      <w:r>
        <w:t>vytyčovania</w:t>
      </w:r>
      <w:r>
        <w:rPr>
          <w:spacing w:val="1"/>
        </w:rPr>
        <w:t xml:space="preserve"> </w:t>
      </w:r>
      <w:r>
        <w:t>líniových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plošných</w:t>
      </w:r>
      <w:r>
        <w:rPr>
          <w:spacing w:val="14"/>
        </w:rPr>
        <w:t xml:space="preserve"> </w:t>
      </w:r>
      <w:r>
        <w:t>stavebných</w:t>
      </w:r>
      <w:r>
        <w:rPr>
          <w:spacing w:val="14"/>
        </w:rPr>
        <w:t xml:space="preserve"> </w:t>
      </w:r>
      <w:r>
        <w:t>objektov.</w:t>
      </w:r>
    </w:p>
    <w:p w:rsidR="007127CB" w:rsidRDefault="007127CB" w:rsidP="0075520B">
      <w:pPr>
        <w:pStyle w:val="Nadpis3"/>
      </w:pPr>
      <w:bookmarkStart w:id="103" w:name="_TOC_250093"/>
      <w:bookmarkStart w:id="104" w:name="_Toc178188222"/>
      <w:r>
        <w:t>Zameranie</w:t>
      </w:r>
      <w:r>
        <w:rPr>
          <w:spacing w:val="52"/>
        </w:rPr>
        <w:t xml:space="preserve"> </w:t>
      </w:r>
      <w:r>
        <w:t>pôvodného</w:t>
      </w:r>
      <w:r>
        <w:rPr>
          <w:spacing w:val="52"/>
        </w:rPr>
        <w:t xml:space="preserve"> </w:t>
      </w:r>
      <w:bookmarkEnd w:id="103"/>
      <w:r>
        <w:t>terénu</w:t>
      </w:r>
      <w:bookmarkEnd w:id="104"/>
    </w:p>
    <w:p w:rsidR="007127CB" w:rsidRDefault="007127CB" w:rsidP="0075520B">
      <w:r>
        <w:t>Zameranie</w:t>
      </w:r>
      <w:r>
        <w:rPr>
          <w:spacing w:val="1"/>
        </w:rPr>
        <w:t xml:space="preserve"> </w:t>
      </w:r>
      <w:r>
        <w:t>pôvodného</w:t>
      </w:r>
      <w:r>
        <w:rPr>
          <w:spacing w:val="1"/>
        </w:rPr>
        <w:t xml:space="preserve"> </w:t>
      </w:r>
      <w:r>
        <w:t>terénu,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podkladom</w:t>
      </w:r>
      <w:r>
        <w:rPr>
          <w:spacing w:val="58"/>
        </w:rPr>
        <w:t xml:space="preserve"> </w:t>
      </w:r>
      <w:r>
        <w:t>na</w:t>
      </w:r>
      <w:r>
        <w:rPr>
          <w:spacing w:val="58"/>
        </w:rPr>
        <w:t xml:space="preserve"> </w:t>
      </w:r>
      <w:r>
        <w:t>určenie</w:t>
      </w:r>
      <w:r>
        <w:rPr>
          <w:spacing w:val="59"/>
        </w:rPr>
        <w:t xml:space="preserve"> </w:t>
      </w:r>
      <w:r>
        <w:t>východiskových</w:t>
      </w:r>
      <w:r>
        <w:rPr>
          <w:spacing w:val="58"/>
        </w:rPr>
        <w:t xml:space="preserve"> </w:t>
      </w:r>
      <w:r>
        <w:t>výmer</w:t>
      </w:r>
      <w:r>
        <w:rPr>
          <w:spacing w:val="59"/>
        </w:rPr>
        <w:t xml:space="preserve"> </w:t>
      </w:r>
      <w:r>
        <w:t>zemných</w:t>
      </w:r>
      <w:r>
        <w:rPr>
          <w:spacing w:val="1"/>
        </w:rPr>
        <w:t xml:space="preserve"> </w:t>
      </w:r>
      <w:r>
        <w:t>prác.</w:t>
      </w:r>
      <w:r>
        <w:rPr>
          <w:spacing w:val="39"/>
        </w:rPr>
        <w:t xml:space="preserve"> </w:t>
      </w:r>
      <w:r>
        <w:t>Pred</w:t>
      </w:r>
      <w:r>
        <w:rPr>
          <w:spacing w:val="37"/>
        </w:rPr>
        <w:t xml:space="preserve"> </w:t>
      </w:r>
      <w:r>
        <w:t>začatím</w:t>
      </w:r>
      <w:r>
        <w:rPr>
          <w:spacing w:val="39"/>
        </w:rPr>
        <w:t xml:space="preserve"> </w:t>
      </w:r>
      <w:r>
        <w:t>zemných</w:t>
      </w:r>
      <w:r>
        <w:rPr>
          <w:spacing w:val="33"/>
        </w:rPr>
        <w:t xml:space="preserve"> </w:t>
      </w:r>
      <w:r>
        <w:t>prác</w:t>
      </w:r>
      <w:r>
        <w:rPr>
          <w:spacing w:val="38"/>
        </w:rPr>
        <w:t xml:space="preserve"> </w:t>
      </w:r>
      <w:r>
        <w:t>vykoná</w:t>
      </w:r>
      <w:r>
        <w:rPr>
          <w:spacing w:val="38"/>
        </w:rPr>
        <w:t xml:space="preserve"> </w:t>
      </w:r>
      <w:r>
        <w:t>Zhotoviteľ</w:t>
      </w:r>
      <w:r>
        <w:rPr>
          <w:spacing w:val="34"/>
        </w:rPr>
        <w:t xml:space="preserve"> </w:t>
      </w:r>
      <w:r>
        <w:t>kontrolné</w:t>
      </w:r>
      <w:r>
        <w:rPr>
          <w:spacing w:val="38"/>
        </w:rPr>
        <w:t xml:space="preserve"> </w:t>
      </w:r>
      <w:r>
        <w:t>zameranie</w:t>
      </w:r>
      <w:r>
        <w:rPr>
          <w:spacing w:val="37"/>
        </w:rPr>
        <w:t xml:space="preserve"> </w:t>
      </w:r>
      <w:r>
        <w:t>pôvodného</w:t>
      </w:r>
      <w:r>
        <w:rPr>
          <w:spacing w:val="33"/>
        </w:rPr>
        <w:t xml:space="preserve"> </w:t>
      </w:r>
      <w:r>
        <w:t>terénu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účasti</w:t>
      </w:r>
      <w:r>
        <w:rPr>
          <w:spacing w:val="1"/>
        </w:rPr>
        <w:t xml:space="preserve"> </w:t>
      </w:r>
      <w:r>
        <w:t>objednávateľa</w:t>
      </w:r>
      <w:r>
        <w:rPr>
          <w:spacing w:val="58"/>
        </w:rPr>
        <w:t xml:space="preserve"> </w:t>
      </w:r>
      <w:r>
        <w:t>(stavebnotechnického</w:t>
      </w:r>
      <w:r>
        <w:rPr>
          <w:spacing w:val="58"/>
        </w:rPr>
        <w:t xml:space="preserve"> </w:t>
      </w:r>
      <w:r>
        <w:t>dozoru).</w:t>
      </w:r>
      <w:r>
        <w:rPr>
          <w:spacing w:val="59"/>
        </w:rPr>
        <w:t xml:space="preserve"> </w:t>
      </w:r>
      <w:r>
        <w:t>Zameraný</w:t>
      </w:r>
      <w:r>
        <w:rPr>
          <w:spacing w:val="58"/>
        </w:rPr>
        <w:t xml:space="preserve"> </w:t>
      </w:r>
      <w:r>
        <w:t>terén</w:t>
      </w:r>
      <w:r>
        <w:rPr>
          <w:spacing w:val="59"/>
        </w:rPr>
        <w:t xml:space="preserve"> </w:t>
      </w:r>
      <w:r>
        <w:t>slúži</w:t>
      </w:r>
      <w:r>
        <w:rPr>
          <w:spacing w:val="58"/>
        </w:rPr>
        <w:t xml:space="preserve"> </w:t>
      </w:r>
      <w:r>
        <w:t>ako</w:t>
      </w:r>
      <w:r>
        <w:rPr>
          <w:spacing w:val="59"/>
        </w:rPr>
        <w:t xml:space="preserve"> </w:t>
      </w:r>
      <w:r>
        <w:t>podklad</w:t>
      </w:r>
      <w:r>
        <w:rPr>
          <w:spacing w:val="1"/>
        </w:rPr>
        <w:t xml:space="preserve"> </w:t>
      </w:r>
      <w:r>
        <w:t>na fakturáciu. Množstvo vykonaných zemných prác bude mesačne (alebo podľa požiadavky</w:t>
      </w:r>
      <w:r>
        <w:rPr>
          <w:spacing w:val="1"/>
        </w:rPr>
        <w:t xml:space="preserve"> </w:t>
      </w:r>
      <w:r>
        <w:t>stavebnotechnického</w:t>
      </w:r>
      <w:r>
        <w:rPr>
          <w:spacing w:val="1"/>
        </w:rPr>
        <w:t xml:space="preserve"> </w:t>
      </w:r>
      <w:r>
        <w:t>dozoru)</w:t>
      </w:r>
      <w:r>
        <w:rPr>
          <w:spacing w:val="1"/>
        </w:rPr>
        <w:t xml:space="preserve"> </w:t>
      </w:r>
      <w:r>
        <w:t>zamerané</w:t>
      </w:r>
      <w:r>
        <w:rPr>
          <w:spacing w:val="1"/>
        </w:rPr>
        <w:t xml:space="preserve"> </w:t>
      </w:r>
      <w:r>
        <w:t>zhotoviteľom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potvrdené</w:t>
      </w:r>
      <w:r>
        <w:rPr>
          <w:spacing w:val="1"/>
        </w:rPr>
        <w:t xml:space="preserve"> </w:t>
      </w:r>
      <w:r>
        <w:t>stavebnotechnickým</w:t>
      </w:r>
      <w:r>
        <w:rPr>
          <w:spacing w:val="1"/>
        </w:rPr>
        <w:t xml:space="preserve"> </w:t>
      </w:r>
      <w:r>
        <w:t>dozorom.</w:t>
      </w:r>
    </w:p>
    <w:p w:rsidR="007127CB" w:rsidRDefault="007127CB" w:rsidP="0075520B">
      <w:pPr>
        <w:pStyle w:val="Nadpis3"/>
      </w:pPr>
      <w:bookmarkStart w:id="105" w:name="_TOC_250092"/>
      <w:bookmarkStart w:id="106" w:name="_Toc178188223"/>
      <w:r>
        <w:t>Inžinierske</w:t>
      </w:r>
      <w:r>
        <w:rPr>
          <w:spacing w:val="51"/>
        </w:rPr>
        <w:t xml:space="preserve"> </w:t>
      </w:r>
      <w:bookmarkEnd w:id="105"/>
      <w:r>
        <w:t>siete</w:t>
      </w:r>
      <w:bookmarkEnd w:id="106"/>
    </w:p>
    <w:p w:rsidR="007127CB" w:rsidRDefault="007127CB" w:rsidP="0075520B">
      <w:r>
        <w:t>Rozsah inžinierskych sietí na stavenisku určuje Dokumentácia poskytnutá Objednávateľom</w:t>
      </w:r>
      <w:r>
        <w:rPr>
          <w:spacing w:val="1"/>
        </w:rPr>
        <w:t xml:space="preserve"> </w:t>
      </w:r>
      <w:r>
        <w:t xml:space="preserve">(ďalej iba DPO). Pre potreby predmetnej stavby to je Dokumentácia na </w:t>
      </w:r>
      <w:r w:rsidR="00D16F0C">
        <w:t>stavebné povolenie v podrobnostiach DRS</w:t>
      </w:r>
      <w:r w:rsidRPr="00D54AD2">
        <w:t xml:space="preserve"> </w:t>
      </w:r>
      <w:r>
        <w:t>(ďalej</w:t>
      </w:r>
      <w:r>
        <w:rPr>
          <w:spacing w:val="1"/>
        </w:rPr>
        <w:t xml:space="preserve"> </w:t>
      </w:r>
      <w:r>
        <w:t>iba</w:t>
      </w:r>
      <w:r>
        <w:rPr>
          <w:spacing w:val="1"/>
        </w:rPr>
        <w:t xml:space="preserve"> </w:t>
      </w:r>
      <w:r w:rsidR="00D16F0C">
        <w:t>DSP(DRS)</w:t>
      </w:r>
      <w:r>
        <w:t>)</w:t>
      </w:r>
      <w:r>
        <w:rPr>
          <w:spacing w:val="59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ďalšie</w:t>
      </w:r>
      <w:r>
        <w:rPr>
          <w:spacing w:val="59"/>
        </w:rPr>
        <w:t xml:space="preserve"> </w:t>
      </w:r>
      <w:r>
        <w:t>doklady,</w:t>
      </w:r>
      <w:r>
        <w:rPr>
          <w:spacing w:val="58"/>
        </w:rPr>
        <w:t xml:space="preserve"> </w:t>
      </w:r>
      <w:r>
        <w:t>ktoré</w:t>
      </w:r>
      <w:r>
        <w:rPr>
          <w:spacing w:val="59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obsahom</w:t>
      </w:r>
      <w:r>
        <w:rPr>
          <w:spacing w:val="35"/>
        </w:rPr>
        <w:t xml:space="preserve"> </w:t>
      </w:r>
      <w:r>
        <w:t>Zväzku</w:t>
      </w:r>
      <w:r>
        <w:rPr>
          <w:spacing w:val="35"/>
        </w:rPr>
        <w:t xml:space="preserve"> </w:t>
      </w:r>
      <w:r>
        <w:t>5.</w:t>
      </w:r>
      <w:r>
        <w:rPr>
          <w:spacing w:val="40"/>
        </w:rPr>
        <w:t xml:space="preserve"> </w:t>
      </w:r>
      <w:r>
        <w:t>Dokumentácia</w:t>
      </w:r>
      <w:r>
        <w:rPr>
          <w:spacing w:val="35"/>
        </w:rPr>
        <w:t xml:space="preserve"> </w:t>
      </w:r>
      <w:r>
        <w:t>stanovuje</w:t>
      </w:r>
      <w:r>
        <w:rPr>
          <w:spacing w:val="37"/>
        </w:rPr>
        <w:t xml:space="preserve"> </w:t>
      </w:r>
      <w:r>
        <w:t>zároveň</w:t>
      </w:r>
      <w:r>
        <w:rPr>
          <w:spacing w:val="38"/>
        </w:rPr>
        <w:t xml:space="preserve"> </w:t>
      </w:r>
      <w:r>
        <w:t>dotknuté</w:t>
      </w:r>
      <w:r>
        <w:rPr>
          <w:spacing w:val="34"/>
        </w:rPr>
        <w:t xml:space="preserve"> </w:t>
      </w:r>
      <w:r>
        <w:t>siete</w:t>
      </w:r>
      <w:r>
        <w:rPr>
          <w:spacing w:val="35"/>
        </w:rPr>
        <w:t xml:space="preserve"> </w:t>
      </w:r>
      <w:r>
        <w:t>a</w:t>
      </w:r>
      <w:r>
        <w:rPr>
          <w:spacing w:val="34"/>
        </w:rPr>
        <w:t xml:space="preserve"> </w:t>
      </w:r>
      <w:r>
        <w:t>rozsah</w:t>
      </w:r>
      <w:r>
        <w:rPr>
          <w:spacing w:val="38"/>
        </w:rPr>
        <w:t xml:space="preserve"> </w:t>
      </w:r>
      <w:r>
        <w:t>ich</w:t>
      </w:r>
      <w:r>
        <w:rPr>
          <w:spacing w:val="34"/>
        </w:rPr>
        <w:t xml:space="preserve"> </w:t>
      </w:r>
      <w:r>
        <w:t>preložiek.</w:t>
      </w:r>
    </w:p>
    <w:p w:rsidR="007127CB" w:rsidRDefault="007127CB" w:rsidP="0075520B">
      <w:r>
        <w:t>Zhotoviteľ</w:t>
      </w:r>
      <w:r>
        <w:rPr>
          <w:spacing w:val="1"/>
        </w:rPr>
        <w:t xml:space="preserve"> </w:t>
      </w:r>
      <w:r>
        <w:t>zabezpečí</w:t>
      </w:r>
      <w:r>
        <w:rPr>
          <w:spacing w:val="1"/>
        </w:rPr>
        <w:t xml:space="preserve"> </w:t>
      </w:r>
      <w:r>
        <w:t>u správcu</w:t>
      </w:r>
      <w:r>
        <w:rPr>
          <w:spacing w:val="1"/>
        </w:rPr>
        <w:t xml:space="preserve"> </w:t>
      </w:r>
      <w:r>
        <w:t>vytýčenie</w:t>
      </w:r>
      <w:r>
        <w:rPr>
          <w:spacing w:val="1"/>
        </w:rPr>
        <w:t xml:space="preserve"> </w:t>
      </w:r>
      <w:r>
        <w:t>podzemných</w:t>
      </w:r>
      <w:r>
        <w:rPr>
          <w:spacing w:val="58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nadzemných</w:t>
      </w:r>
      <w:r>
        <w:rPr>
          <w:spacing w:val="59"/>
        </w:rPr>
        <w:t xml:space="preserve"> </w:t>
      </w:r>
      <w:r>
        <w:t>vedení</w:t>
      </w:r>
      <w:r>
        <w:rPr>
          <w:spacing w:val="58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súlade</w:t>
      </w:r>
      <w:r>
        <w:rPr>
          <w:spacing w:val="58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DPO a preverí ich funkčnosť. Vytýčenie a funkčnosť zaznamená písomnou formou a nechá</w:t>
      </w:r>
      <w:r>
        <w:rPr>
          <w:spacing w:val="1"/>
        </w:rPr>
        <w:t xml:space="preserve"> </w:t>
      </w:r>
      <w:r>
        <w:t>potvrdiť</w:t>
      </w:r>
      <w:r>
        <w:rPr>
          <w:spacing w:val="1"/>
        </w:rPr>
        <w:t xml:space="preserve"> </w:t>
      </w:r>
      <w:r>
        <w:t>správcom</w:t>
      </w:r>
      <w:r>
        <w:rPr>
          <w:spacing w:val="1"/>
        </w:rPr>
        <w:t xml:space="preserve"> </w:t>
      </w:r>
      <w:r>
        <w:t>vedenia.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prípade</w:t>
      </w:r>
      <w:r>
        <w:rPr>
          <w:spacing w:val="59"/>
        </w:rPr>
        <w:t xml:space="preserve"> </w:t>
      </w:r>
      <w:r>
        <w:t>prerušenia</w:t>
      </w:r>
      <w:r>
        <w:rPr>
          <w:spacing w:val="59"/>
        </w:rPr>
        <w:t xml:space="preserve"> </w:t>
      </w:r>
      <w:r>
        <w:t>inžinierskych</w:t>
      </w:r>
      <w:r>
        <w:rPr>
          <w:spacing w:val="59"/>
        </w:rPr>
        <w:t xml:space="preserve"> </w:t>
      </w:r>
      <w:r>
        <w:t>sietí</w:t>
      </w:r>
      <w:r>
        <w:rPr>
          <w:spacing w:val="59"/>
        </w:rPr>
        <w:t xml:space="preserve"> </w:t>
      </w:r>
      <w:r>
        <w:t>zariadi</w:t>
      </w:r>
      <w:r>
        <w:rPr>
          <w:spacing w:val="59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okamžite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provizórne</w:t>
      </w:r>
      <w:r>
        <w:rPr>
          <w:spacing w:val="1"/>
        </w:rPr>
        <w:t xml:space="preserve"> </w:t>
      </w:r>
      <w:r>
        <w:t>preložky,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riadne</w:t>
      </w:r>
      <w:r>
        <w:rPr>
          <w:spacing w:val="1"/>
        </w:rPr>
        <w:t xml:space="preserve"> </w:t>
      </w:r>
      <w:r>
        <w:t>udržovať.</w:t>
      </w:r>
      <w:r>
        <w:rPr>
          <w:spacing w:val="1"/>
        </w:rPr>
        <w:t xml:space="preserve"> </w:t>
      </w:r>
      <w:r>
        <w:t>Keď</w:t>
      </w:r>
      <w:r>
        <w:rPr>
          <w:spacing w:val="1"/>
        </w:rPr>
        <w:t xml:space="preserve"> </w:t>
      </w:r>
      <w:r>
        <w:t>dôjde</w:t>
      </w:r>
      <w:r>
        <w:rPr>
          <w:spacing w:val="1"/>
        </w:rPr>
        <w:t xml:space="preserve"> </w:t>
      </w:r>
      <w:r>
        <w:t>k</w:t>
      </w:r>
      <w:r>
        <w:rPr>
          <w:spacing w:val="1"/>
        </w:rPr>
        <w:t xml:space="preserve"> </w:t>
      </w:r>
      <w:r>
        <w:t>prerušeniu</w:t>
      </w:r>
      <w:r>
        <w:rPr>
          <w:spacing w:val="1"/>
        </w:rPr>
        <w:t xml:space="preserve"> </w:t>
      </w:r>
      <w:r>
        <w:t>inžinierskych</w:t>
      </w:r>
      <w:r>
        <w:rPr>
          <w:spacing w:val="42"/>
        </w:rPr>
        <w:t xml:space="preserve"> </w:t>
      </w:r>
      <w:r>
        <w:t>sietí,</w:t>
      </w:r>
      <w:r>
        <w:rPr>
          <w:spacing w:val="43"/>
        </w:rPr>
        <w:t xml:space="preserve"> </w:t>
      </w:r>
      <w:r>
        <w:t>ktoré</w:t>
      </w:r>
      <w:r>
        <w:rPr>
          <w:spacing w:val="45"/>
        </w:rPr>
        <w:t xml:space="preserve"> </w:t>
      </w:r>
      <w:r>
        <w:t>boli</w:t>
      </w:r>
      <w:r>
        <w:rPr>
          <w:spacing w:val="41"/>
        </w:rPr>
        <w:t xml:space="preserve"> </w:t>
      </w:r>
      <w:r>
        <w:t>riadne</w:t>
      </w:r>
      <w:r>
        <w:rPr>
          <w:spacing w:val="45"/>
        </w:rPr>
        <w:t xml:space="preserve"> </w:t>
      </w:r>
      <w:r>
        <w:t>vyznačené</w:t>
      </w:r>
      <w:r>
        <w:rPr>
          <w:spacing w:val="45"/>
        </w:rPr>
        <w:t xml:space="preserve"> </w:t>
      </w:r>
      <w:r>
        <w:t>v</w:t>
      </w:r>
      <w:r>
        <w:rPr>
          <w:spacing w:val="42"/>
        </w:rPr>
        <w:t xml:space="preserve"> </w:t>
      </w:r>
      <w:r>
        <w:t>DPO</w:t>
      </w:r>
      <w:r>
        <w:rPr>
          <w:spacing w:val="43"/>
        </w:rPr>
        <w:t xml:space="preserve"> </w:t>
      </w:r>
      <w:r>
        <w:t>a</w:t>
      </w:r>
      <w:r>
        <w:rPr>
          <w:spacing w:val="42"/>
        </w:rPr>
        <w:t xml:space="preserve"> </w:t>
      </w:r>
      <w:r>
        <w:t>o</w:t>
      </w:r>
      <w:r>
        <w:rPr>
          <w:spacing w:val="43"/>
        </w:rPr>
        <w:t xml:space="preserve"> </w:t>
      </w:r>
      <w:r>
        <w:t>ktorých</w:t>
      </w:r>
      <w:r>
        <w:rPr>
          <w:spacing w:val="44"/>
        </w:rPr>
        <w:t xml:space="preserve"> </w:t>
      </w:r>
      <w:r>
        <w:t>zhotoviteľ</w:t>
      </w:r>
      <w:r>
        <w:rPr>
          <w:spacing w:val="47"/>
        </w:rPr>
        <w:t xml:space="preserve"> </w:t>
      </w:r>
      <w:r>
        <w:t>vedel</w:t>
      </w:r>
      <w:r>
        <w:rPr>
          <w:spacing w:val="44"/>
        </w:rPr>
        <w:t xml:space="preserve"> </w:t>
      </w:r>
      <w:r>
        <w:t>vopred,</w:t>
      </w:r>
      <w:r>
        <w:rPr>
          <w:spacing w:val="1"/>
        </w:rPr>
        <w:t xml:space="preserve"> </w:t>
      </w:r>
      <w:r>
        <w:t>hradí</w:t>
      </w:r>
      <w:r>
        <w:rPr>
          <w:spacing w:val="1"/>
        </w:rPr>
        <w:t xml:space="preserve"> </w:t>
      </w:r>
      <w:r>
        <w:t>všetky</w:t>
      </w:r>
      <w:r>
        <w:rPr>
          <w:spacing w:val="1"/>
        </w:rPr>
        <w:t xml:space="preserve"> </w:t>
      </w:r>
      <w:r>
        <w:t>náklady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zriadenie</w:t>
      </w:r>
      <w:r>
        <w:rPr>
          <w:spacing w:val="1"/>
        </w:rPr>
        <w:t xml:space="preserve"> </w:t>
      </w:r>
      <w:r>
        <w:t>preložiek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údržbu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náhrady</w:t>
      </w:r>
      <w:r>
        <w:rPr>
          <w:spacing w:val="1"/>
        </w:rPr>
        <w:t xml:space="preserve"> </w:t>
      </w:r>
      <w:r>
        <w:t>škôd,</w:t>
      </w:r>
      <w:r>
        <w:rPr>
          <w:spacing w:val="1"/>
        </w:rPr>
        <w:t xml:space="preserve"> </w:t>
      </w:r>
      <w:r>
        <w:t>vzniknutých</w:t>
      </w:r>
      <w:r>
        <w:rPr>
          <w:spacing w:val="1"/>
        </w:rPr>
        <w:t xml:space="preserve"> </w:t>
      </w:r>
      <w:r>
        <w:t>poškodením,</w:t>
      </w:r>
      <w:r>
        <w:rPr>
          <w:spacing w:val="17"/>
        </w:rPr>
        <w:t xml:space="preserve"> </w:t>
      </w:r>
      <w:r>
        <w:t>zhotoviteľ.</w:t>
      </w:r>
    </w:p>
    <w:p w:rsidR="007127CB" w:rsidRDefault="007127CB" w:rsidP="0075520B">
      <w:r>
        <w:t>Zhotoviteľ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povinný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overiť</w:t>
      </w:r>
      <w:r>
        <w:rPr>
          <w:spacing w:val="1"/>
        </w:rPr>
        <w:t xml:space="preserve"> </w:t>
      </w:r>
      <w:r>
        <w:t>u</w:t>
      </w:r>
      <w:r>
        <w:rPr>
          <w:spacing w:val="1"/>
        </w:rPr>
        <w:t xml:space="preserve"> </w:t>
      </w:r>
      <w:r>
        <w:t>správcov</w:t>
      </w:r>
      <w:r>
        <w:rPr>
          <w:spacing w:val="1"/>
        </w:rPr>
        <w:t xml:space="preserve"> </w:t>
      </w:r>
      <w:r>
        <w:t>inžinierskych</w:t>
      </w:r>
      <w:r>
        <w:rPr>
          <w:spacing w:val="1"/>
        </w:rPr>
        <w:t xml:space="preserve"> </w:t>
      </w:r>
      <w:r>
        <w:t>sietí</w:t>
      </w:r>
      <w:r>
        <w:rPr>
          <w:spacing w:val="1"/>
        </w:rPr>
        <w:t xml:space="preserve"> </w:t>
      </w:r>
      <w:r>
        <w:t>existenciu</w:t>
      </w:r>
      <w:r>
        <w:rPr>
          <w:spacing w:val="1"/>
        </w:rPr>
        <w:t xml:space="preserve"> </w:t>
      </w:r>
      <w:r>
        <w:t>prípadných</w:t>
      </w:r>
      <w:r>
        <w:rPr>
          <w:spacing w:val="1"/>
        </w:rPr>
        <w:t xml:space="preserve"> </w:t>
      </w:r>
      <w:r>
        <w:t>sietí,</w:t>
      </w:r>
      <w:r>
        <w:rPr>
          <w:spacing w:val="1"/>
        </w:rPr>
        <w:t xml:space="preserve"> </w:t>
      </w:r>
      <w:r>
        <w:t>položených</w:t>
      </w:r>
      <w:r>
        <w:rPr>
          <w:spacing w:val="17"/>
        </w:rPr>
        <w:t xml:space="preserve"> </w:t>
      </w:r>
      <w:r>
        <w:t>v</w:t>
      </w:r>
      <w:r>
        <w:rPr>
          <w:spacing w:val="16"/>
        </w:rPr>
        <w:t xml:space="preserve"> </w:t>
      </w:r>
      <w:r>
        <w:t>období</w:t>
      </w:r>
      <w:r>
        <w:rPr>
          <w:spacing w:val="17"/>
        </w:rPr>
        <w:t xml:space="preserve"> </w:t>
      </w:r>
      <w:r>
        <w:t>po</w:t>
      </w:r>
      <w:r>
        <w:rPr>
          <w:spacing w:val="14"/>
        </w:rPr>
        <w:t xml:space="preserve"> </w:t>
      </w:r>
      <w:r>
        <w:t>dokončení</w:t>
      </w:r>
      <w:r>
        <w:rPr>
          <w:spacing w:val="14"/>
        </w:rPr>
        <w:t xml:space="preserve"> </w:t>
      </w:r>
      <w:r>
        <w:t>DPO.</w:t>
      </w:r>
    </w:p>
    <w:p w:rsidR="007127CB" w:rsidRDefault="007127CB" w:rsidP="0075520B">
      <w:r>
        <w:t>Zhotoviteľ</w:t>
      </w:r>
      <w:r>
        <w:rPr>
          <w:spacing w:val="1"/>
        </w:rPr>
        <w:t xml:space="preserve"> </w:t>
      </w:r>
      <w:r>
        <w:t>bol</w:t>
      </w:r>
      <w:r>
        <w:rPr>
          <w:spacing w:val="1"/>
        </w:rPr>
        <w:t xml:space="preserve"> </w:t>
      </w:r>
      <w:r>
        <w:t>uspokojený,</w:t>
      </w:r>
      <w:r>
        <w:rPr>
          <w:spacing w:val="1"/>
        </w:rPr>
        <w:t xml:space="preserve"> </w:t>
      </w:r>
      <w:r>
        <w:t>pokiaľ</w:t>
      </w:r>
      <w:r>
        <w:rPr>
          <w:spacing w:val="1"/>
        </w:rPr>
        <w:t xml:space="preserve"> </w:t>
      </w:r>
      <w:r>
        <w:t>ide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vhodnosť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dostupnosť</w:t>
      </w:r>
      <w:r>
        <w:rPr>
          <w:spacing w:val="58"/>
        </w:rPr>
        <w:t xml:space="preserve"> </w:t>
      </w:r>
      <w:r>
        <w:t>prístupových</w:t>
      </w:r>
      <w:r>
        <w:rPr>
          <w:spacing w:val="58"/>
        </w:rPr>
        <w:t xml:space="preserve"> </w:t>
      </w:r>
      <w:r>
        <w:t>ciest</w:t>
      </w:r>
      <w:r>
        <w:rPr>
          <w:spacing w:val="59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stavenisko</w:t>
      </w:r>
      <w:r>
        <w:rPr>
          <w:spacing w:val="1"/>
        </w:rPr>
        <w:t xml:space="preserve"> </w:t>
      </w:r>
      <w:r>
        <w:t>(prístupové</w:t>
      </w:r>
      <w:r>
        <w:rPr>
          <w:spacing w:val="1"/>
        </w:rPr>
        <w:t xml:space="preserve"> </w:t>
      </w:r>
      <w:r>
        <w:t>cesty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rPr>
          <w:u w:val="single"/>
        </w:rPr>
        <w:t>§</w:t>
      </w:r>
      <w:r>
        <w:rPr>
          <w:spacing w:val="1"/>
          <w:u w:val="single"/>
        </w:rPr>
        <w:t xml:space="preserve"> </w:t>
      </w:r>
      <w:r>
        <w:rPr>
          <w:u w:val="single"/>
        </w:rPr>
        <w:t>43i</w:t>
      </w:r>
      <w:r>
        <w:rPr>
          <w:spacing w:val="1"/>
          <w:u w:val="single"/>
        </w:rPr>
        <w:t xml:space="preserve"> </w:t>
      </w:r>
      <w:r>
        <w:rPr>
          <w:u w:val="single"/>
        </w:rPr>
        <w:t>ods.</w:t>
      </w:r>
      <w:r>
        <w:rPr>
          <w:spacing w:val="1"/>
          <w:u w:val="single"/>
        </w:rPr>
        <w:t xml:space="preserve"> </w:t>
      </w:r>
      <w:r>
        <w:rPr>
          <w:u w:val="single"/>
        </w:rPr>
        <w:t>3</w:t>
      </w:r>
      <w:r>
        <w:rPr>
          <w:spacing w:val="1"/>
          <w:u w:val="single"/>
        </w:rPr>
        <w:t xml:space="preserve"> </w:t>
      </w:r>
      <w:r>
        <w:rPr>
          <w:u w:val="single"/>
        </w:rPr>
        <w:t>písm.</w:t>
      </w:r>
      <w:r>
        <w:rPr>
          <w:spacing w:val="1"/>
          <w:u w:val="single"/>
        </w:rPr>
        <w:t xml:space="preserve"> </w:t>
      </w:r>
      <w:r>
        <w:rPr>
          <w:u w:val="single"/>
        </w:rPr>
        <w:t>c)</w:t>
      </w:r>
      <w:r>
        <w:rPr>
          <w:spacing w:val="1"/>
          <w:u w:val="single"/>
        </w:rPr>
        <w:t xml:space="preserve"> </w:t>
      </w:r>
      <w:r>
        <w:rPr>
          <w:u w:val="single"/>
        </w:rPr>
        <w:t>zákona</w:t>
      </w:r>
      <w:r>
        <w:rPr>
          <w:spacing w:val="1"/>
          <w:u w:val="single"/>
        </w:rPr>
        <w:t xml:space="preserve"> </w:t>
      </w:r>
      <w:r>
        <w:rPr>
          <w:u w:val="single"/>
        </w:rPr>
        <w:t>50/1976</w:t>
      </w:r>
      <w:r>
        <w:rPr>
          <w:spacing w:val="1"/>
          <w:u w:val="single"/>
        </w:rPr>
        <w:t xml:space="preserve"> </w:t>
      </w:r>
      <w:r>
        <w:rPr>
          <w:u w:val="single"/>
        </w:rPr>
        <w:t>Zb.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ustanovenia</w:t>
      </w:r>
      <w:r>
        <w:rPr>
          <w:spacing w:val="1"/>
        </w:rPr>
        <w:t xml:space="preserve"> </w:t>
      </w:r>
      <w:r>
        <w:rPr>
          <w:u w:val="single"/>
        </w:rPr>
        <w:t>čl.</w:t>
      </w:r>
      <w:r>
        <w:rPr>
          <w:spacing w:val="1"/>
          <w:u w:val="single"/>
        </w:rPr>
        <w:t xml:space="preserve"> </w:t>
      </w:r>
      <w:r>
        <w:rPr>
          <w:u w:val="single"/>
        </w:rPr>
        <w:t>4.15</w:t>
      </w:r>
      <w:r>
        <w:rPr>
          <w:spacing w:val="1"/>
          <w:u w:val="single"/>
        </w:rPr>
        <w:t xml:space="preserve"> </w:t>
      </w:r>
      <w:r>
        <w:rPr>
          <w:u w:val="single"/>
        </w:rPr>
        <w:t>FIDIC</w:t>
      </w:r>
      <w:r>
        <w:t>).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vynaloží</w:t>
      </w:r>
      <w:r>
        <w:rPr>
          <w:spacing w:val="1"/>
        </w:rPr>
        <w:t xml:space="preserve"> </w:t>
      </w:r>
      <w:r>
        <w:t>primerané</w:t>
      </w:r>
      <w:r>
        <w:rPr>
          <w:spacing w:val="1"/>
        </w:rPr>
        <w:t xml:space="preserve"> </w:t>
      </w:r>
      <w:r>
        <w:t>úsilie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to,</w:t>
      </w:r>
      <w:r>
        <w:rPr>
          <w:spacing w:val="1"/>
        </w:rPr>
        <w:t xml:space="preserve"> </w:t>
      </w:r>
      <w:r>
        <w:t>aby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zabránilo</w:t>
      </w:r>
      <w:r>
        <w:rPr>
          <w:spacing w:val="1"/>
        </w:rPr>
        <w:t xml:space="preserve"> </w:t>
      </w:r>
      <w:r>
        <w:t>poškodeniu</w:t>
      </w:r>
      <w:r>
        <w:rPr>
          <w:spacing w:val="1"/>
        </w:rPr>
        <w:t xml:space="preserve"> </w:t>
      </w:r>
      <w:r>
        <w:t>všetkých</w:t>
      </w:r>
      <w:r>
        <w:rPr>
          <w:spacing w:val="1"/>
        </w:rPr>
        <w:t xml:space="preserve"> </w:t>
      </w:r>
      <w:r>
        <w:t>ciest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mostov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dôsledku</w:t>
      </w:r>
      <w:r>
        <w:rPr>
          <w:spacing w:val="1"/>
        </w:rPr>
        <w:t xml:space="preserve"> </w:t>
      </w:r>
      <w:r>
        <w:t>dopravy</w:t>
      </w:r>
      <w:r>
        <w:rPr>
          <w:spacing w:val="1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jeho</w:t>
      </w:r>
      <w:r>
        <w:rPr>
          <w:spacing w:val="1"/>
        </w:rPr>
        <w:t xml:space="preserve"> </w:t>
      </w:r>
      <w:r>
        <w:t>zamestnancov.</w:t>
      </w:r>
      <w:r>
        <w:rPr>
          <w:spacing w:val="22"/>
        </w:rPr>
        <w:t xml:space="preserve"> </w:t>
      </w:r>
      <w:r>
        <w:t>Toto</w:t>
      </w:r>
      <w:r>
        <w:rPr>
          <w:spacing w:val="23"/>
        </w:rPr>
        <w:t xml:space="preserve"> </w:t>
      </w:r>
      <w:r>
        <w:t>úsilie</w:t>
      </w:r>
      <w:r>
        <w:rPr>
          <w:spacing w:val="23"/>
        </w:rPr>
        <w:t xml:space="preserve"> </w:t>
      </w:r>
      <w:r>
        <w:t>zahŕňa</w:t>
      </w:r>
      <w:r>
        <w:rPr>
          <w:spacing w:val="23"/>
        </w:rPr>
        <w:t xml:space="preserve"> </w:t>
      </w:r>
      <w:r>
        <w:t>používanie</w:t>
      </w:r>
      <w:r>
        <w:rPr>
          <w:spacing w:val="23"/>
        </w:rPr>
        <w:t xml:space="preserve"> </w:t>
      </w:r>
      <w:r>
        <w:t>vhodných</w:t>
      </w:r>
      <w:r>
        <w:rPr>
          <w:spacing w:val="24"/>
        </w:rPr>
        <w:t xml:space="preserve"> </w:t>
      </w:r>
      <w:r>
        <w:t>vozidiel</w:t>
      </w:r>
      <w:r>
        <w:rPr>
          <w:spacing w:val="18"/>
        </w:rPr>
        <w:t xml:space="preserve"> </w:t>
      </w:r>
      <w:r>
        <w:t>a</w:t>
      </w:r>
      <w:r>
        <w:rPr>
          <w:spacing w:val="20"/>
        </w:rPr>
        <w:t xml:space="preserve"> </w:t>
      </w:r>
      <w:r>
        <w:t>trás.</w:t>
      </w:r>
    </w:p>
    <w:p w:rsidR="007127CB" w:rsidRDefault="007127CB" w:rsidP="0075520B">
      <w:r>
        <w:t>Pokiaľ</w:t>
      </w:r>
      <w:r>
        <w:rPr>
          <w:spacing w:val="38"/>
        </w:rPr>
        <w:t xml:space="preserve"> </w:t>
      </w:r>
      <w:r>
        <w:t>nie</w:t>
      </w:r>
      <w:r>
        <w:rPr>
          <w:spacing w:val="35"/>
        </w:rPr>
        <w:t xml:space="preserve"> </w:t>
      </w:r>
      <w:r>
        <w:t>je</w:t>
      </w:r>
      <w:r>
        <w:rPr>
          <w:spacing w:val="38"/>
        </w:rPr>
        <w:t xml:space="preserve"> </w:t>
      </w:r>
      <w:r>
        <w:t>v</w:t>
      </w:r>
      <w:r>
        <w:rPr>
          <w:spacing w:val="32"/>
        </w:rPr>
        <w:t xml:space="preserve"> </w:t>
      </w:r>
      <w:r>
        <w:t>týchto</w:t>
      </w:r>
      <w:r>
        <w:rPr>
          <w:spacing w:val="35"/>
        </w:rPr>
        <w:t xml:space="preserve"> </w:t>
      </w:r>
      <w:r>
        <w:t>podmienkach</w:t>
      </w:r>
      <w:r>
        <w:rPr>
          <w:spacing w:val="38"/>
        </w:rPr>
        <w:t xml:space="preserve"> </w:t>
      </w:r>
      <w:r>
        <w:t>uvedené</w:t>
      </w:r>
      <w:r>
        <w:rPr>
          <w:spacing w:val="35"/>
        </w:rPr>
        <w:t xml:space="preserve"> </w:t>
      </w:r>
      <w:r>
        <w:t>inak:</w:t>
      </w:r>
    </w:p>
    <w:p w:rsidR="007127CB" w:rsidRDefault="007127CB" w:rsidP="00D55DDB">
      <w:pPr>
        <w:pStyle w:val="Odsekzoznamu"/>
        <w:widowControl w:val="0"/>
        <w:numPr>
          <w:ilvl w:val="0"/>
          <w:numId w:val="28"/>
        </w:numPr>
        <w:tabs>
          <w:tab w:val="left" w:pos="899"/>
        </w:tabs>
        <w:autoSpaceDE w:val="0"/>
        <w:autoSpaceDN w:val="0"/>
        <w:spacing w:before="121" w:after="0"/>
        <w:ind w:right="106" w:hanging="360"/>
        <w:contextualSpacing w:val="0"/>
      </w:pPr>
      <w:r>
        <w:t>zhotoviteľ</w:t>
      </w:r>
      <w:r>
        <w:rPr>
          <w:spacing w:val="1"/>
        </w:rPr>
        <w:t xml:space="preserve"> </w:t>
      </w:r>
      <w:r>
        <w:t>bude</w:t>
      </w:r>
      <w:r>
        <w:rPr>
          <w:spacing w:val="1"/>
        </w:rPr>
        <w:t xml:space="preserve"> </w:t>
      </w:r>
      <w:r>
        <w:t>(rovnako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to</w:t>
      </w:r>
      <w:r>
        <w:rPr>
          <w:spacing w:val="58"/>
        </w:rPr>
        <w:t xml:space="preserve"> </w:t>
      </w:r>
      <w:r>
        <w:t>medzi</w:t>
      </w:r>
      <w:r>
        <w:rPr>
          <w:spacing w:val="58"/>
        </w:rPr>
        <w:t xml:space="preserve"> </w:t>
      </w:r>
      <w:r>
        <w:t>stranami)</w:t>
      </w:r>
      <w:r>
        <w:rPr>
          <w:spacing w:val="59"/>
        </w:rPr>
        <w:t xml:space="preserve"> </w:t>
      </w:r>
      <w:r>
        <w:t>zodpovedný</w:t>
      </w:r>
      <w:r>
        <w:rPr>
          <w:spacing w:val="58"/>
        </w:rPr>
        <w:t xml:space="preserve"> </w:t>
      </w:r>
      <w:r>
        <w:t>za</w:t>
      </w:r>
      <w:r>
        <w:rPr>
          <w:spacing w:val="59"/>
        </w:rPr>
        <w:t xml:space="preserve"> </w:t>
      </w:r>
      <w:r>
        <w:t>údržbu,</w:t>
      </w:r>
      <w:r>
        <w:rPr>
          <w:spacing w:val="58"/>
        </w:rPr>
        <w:t xml:space="preserve"> </w:t>
      </w:r>
      <w:r>
        <w:t>ktorá</w:t>
      </w:r>
      <w:r>
        <w:rPr>
          <w:spacing w:val="1"/>
        </w:rPr>
        <w:t xml:space="preserve"> </w:t>
      </w:r>
      <w:r>
        <w:t>môže</w:t>
      </w:r>
      <w:r>
        <w:rPr>
          <w:spacing w:val="21"/>
        </w:rPr>
        <w:t xml:space="preserve"> </w:t>
      </w:r>
      <w:r>
        <w:t>byť</w:t>
      </w:r>
      <w:r>
        <w:rPr>
          <w:spacing w:val="21"/>
        </w:rPr>
        <w:t xml:space="preserve"> </w:t>
      </w:r>
      <w:r>
        <w:t>požadovaná</w:t>
      </w:r>
      <w:r>
        <w:rPr>
          <w:spacing w:val="18"/>
        </w:rPr>
        <w:t xml:space="preserve"> </w:t>
      </w:r>
      <w:r>
        <w:t>preto,</w:t>
      </w:r>
      <w:r>
        <w:rPr>
          <w:spacing w:val="22"/>
        </w:rPr>
        <w:t xml:space="preserve"> </w:t>
      </w:r>
      <w:r>
        <w:t>lebo</w:t>
      </w:r>
      <w:r>
        <w:rPr>
          <w:spacing w:val="19"/>
        </w:rPr>
        <w:t xml:space="preserve"> </w:t>
      </w:r>
      <w:r>
        <w:t>používa</w:t>
      </w:r>
      <w:r>
        <w:rPr>
          <w:spacing w:val="24"/>
        </w:rPr>
        <w:t xml:space="preserve"> </w:t>
      </w:r>
      <w:r>
        <w:t>prístupové</w:t>
      </w:r>
      <w:r>
        <w:rPr>
          <w:spacing w:val="21"/>
        </w:rPr>
        <w:t xml:space="preserve"> </w:t>
      </w:r>
      <w:r>
        <w:t>cesty,</w:t>
      </w:r>
    </w:p>
    <w:p w:rsidR="007127CB" w:rsidRDefault="007127CB" w:rsidP="00D55DDB">
      <w:pPr>
        <w:pStyle w:val="Odsekzoznamu"/>
        <w:widowControl w:val="0"/>
        <w:numPr>
          <w:ilvl w:val="0"/>
          <w:numId w:val="28"/>
        </w:numPr>
        <w:tabs>
          <w:tab w:val="left" w:pos="899"/>
        </w:tabs>
        <w:autoSpaceDE w:val="0"/>
        <w:autoSpaceDN w:val="0"/>
        <w:spacing w:before="3" w:after="0" w:line="242" w:lineRule="auto"/>
        <w:ind w:right="105" w:hanging="360"/>
        <w:contextualSpacing w:val="0"/>
      </w:pPr>
      <w:r>
        <w:t>zhotoviteľ</w:t>
      </w:r>
      <w:r>
        <w:rPr>
          <w:spacing w:val="1"/>
        </w:rPr>
        <w:t xml:space="preserve"> </w:t>
      </w:r>
      <w:r>
        <w:t>poskytne</w:t>
      </w:r>
      <w:r>
        <w:rPr>
          <w:spacing w:val="58"/>
        </w:rPr>
        <w:t xml:space="preserve"> </w:t>
      </w:r>
      <w:r>
        <w:t>všetky potrebné</w:t>
      </w:r>
      <w:r>
        <w:rPr>
          <w:spacing w:val="58"/>
        </w:rPr>
        <w:t xml:space="preserve"> </w:t>
      </w:r>
      <w:r>
        <w:t>značky alebo</w:t>
      </w:r>
      <w:r>
        <w:rPr>
          <w:spacing w:val="59"/>
        </w:rPr>
        <w:t xml:space="preserve"> </w:t>
      </w:r>
      <w:r>
        <w:t>smerovky na</w:t>
      </w:r>
      <w:r>
        <w:rPr>
          <w:spacing w:val="58"/>
        </w:rPr>
        <w:t xml:space="preserve"> </w:t>
      </w:r>
      <w:r>
        <w:t>prístupových</w:t>
      </w:r>
      <w:r>
        <w:rPr>
          <w:spacing w:val="59"/>
        </w:rPr>
        <w:t xml:space="preserve"> </w:t>
      </w:r>
      <w:r>
        <w:t>cestách</w:t>
      </w:r>
      <w:r>
        <w:rPr>
          <w:spacing w:val="-56"/>
        </w:rPr>
        <w:t xml:space="preserve"> </w:t>
      </w:r>
      <w:r>
        <w:t>a získa všetky povolenia, ktoré sú požadované príslušnými úradmi na to aby mohol</w:t>
      </w:r>
      <w:r>
        <w:rPr>
          <w:spacing w:val="1"/>
        </w:rPr>
        <w:t xml:space="preserve"> </w:t>
      </w:r>
      <w:r>
        <w:t>používať</w:t>
      </w:r>
      <w:r>
        <w:rPr>
          <w:spacing w:val="18"/>
        </w:rPr>
        <w:t xml:space="preserve"> </w:t>
      </w:r>
      <w:r>
        <w:t>cesty,</w:t>
      </w:r>
      <w:r>
        <w:rPr>
          <w:spacing w:val="19"/>
        </w:rPr>
        <w:t xml:space="preserve"> </w:t>
      </w:r>
      <w:r>
        <w:t>značky</w:t>
      </w:r>
      <w:r>
        <w:rPr>
          <w:spacing w:val="12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smerovky,</w:t>
      </w:r>
    </w:p>
    <w:p w:rsidR="007127CB" w:rsidRDefault="007127CB" w:rsidP="00D55DDB">
      <w:pPr>
        <w:pStyle w:val="Odsekzoznamu"/>
        <w:widowControl w:val="0"/>
        <w:numPr>
          <w:ilvl w:val="0"/>
          <w:numId w:val="28"/>
        </w:numPr>
        <w:tabs>
          <w:tab w:val="left" w:pos="899"/>
        </w:tabs>
        <w:autoSpaceDE w:val="0"/>
        <w:autoSpaceDN w:val="0"/>
        <w:spacing w:after="0"/>
        <w:ind w:right="104" w:hanging="360"/>
        <w:contextualSpacing w:val="0"/>
      </w:pPr>
      <w:r>
        <w:t>objednávateľ</w:t>
      </w:r>
      <w:r>
        <w:rPr>
          <w:spacing w:val="1"/>
        </w:rPr>
        <w:t xml:space="preserve"> </w:t>
      </w:r>
      <w:r>
        <w:t>nebude</w:t>
      </w:r>
      <w:r>
        <w:rPr>
          <w:spacing w:val="1"/>
        </w:rPr>
        <w:t xml:space="preserve"> </w:t>
      </w:r>
      <w:r>
        <w:t>zodpovedný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žiadne</w:t>
      </w:r>
      <w:r>
        <w:rPr>
          <w:spacing w:val="1"/>
        </w:rPr>
        <w:t xml:space="preserve"> </w:t>
      </w:r>
      <w:r>
        <w:t>požiadavky,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môžu</w:t>
      </w:r>
      <w:r>
        <w:rPr>
          <w:spacing w:val="1"/>
        </w:rPr>
        <w:t xml:space="preserve"> </w:t>
      </w:r>
      <w:r>
        <w:t>vzniknúť</w:t>
      </w:r>
      <w:r>
        <w:rPr>
          <w:spacing w:val="58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dôsledku</w:t>
      </w:r>
      <w:r>
        <w:rPr>
          <w:spacing w:val="15"/>
        </w:rPr>
        <w:t xml:space="preserve"> </w:t>
      </w:r>
      <w:r>
        <w:lastRenderedPageBreak/>
        <w:t>používania</w:t>
      </w:r>
      <w:r>
        <w:rPr>
          <w:spacing w:val="19"/>
        </w:rPr>
        <w:t xml:space="preserve"> </w:t>
      </w:r>
      <w:r>
        <w:t>prístupových</w:t>
      </w:r>
      <w:r>
        <w:rPr>
          <w:spacing w:val="18"/>
        </w:rPr>
        <w:t xml:space="preserve"> </w:t>
      </w:r>
      <w:r>
        <w:t>ciest,</w:t>
      </w:r>
      <w:r>
        <w:rPr>
          <w:spacing w:val="20"/>
        </w:rPr>
        <w:t xml:space="preserve"> </w:t>
      </w:r>
      <w:r>
        <w:t>a</w:t>
      </w:r>
    </w:p>
    <w:p w:rsidR="007127CB" w:rsidRDefault="007127CB" w:rsidP="00D55DDB">
      <w:pPr>
        <w:pStyle w:val="Odsekzoznamu"/>
        <w:widowControl w:val="0"/>
        <w:numPr>
          <w:ilvl w:val="0"/>
          <w:numId w:val="28"/>
        </w:numPr>
        <w:tabs>
          <w:tab w:val="left" w:pos="899"/>
        </w:tabs>
        <w:autoSpaceDE w:val="0"/>
        <w:autoSpaceDN w:val="0"/>
        <w:spacing w:before="101" w:after="0" w:line="242" w:lineRule="auto"/>
        <w:ind w:right="106" w:hanging="360"/>
        <w:contextualSpacing w:val="0"/>
      </w:pPr>
      <w:r>
        <w:t>objednávateľ</w:t>
      </w:r>
      <w:r>
        <w:rPr>
          <w:spacing w:val="1"/>
        </w:rPr>
        <w:t xml:space="preserve"> </w:t>
      </w:r>
      <w:r>
        <w:t>neručí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vhodnosť</w:t>
      </w:r>
      <w:r>
        <w:rPr>
          <w:spacing w:val="59"/>
        </w:rPr>
        <w:t xml:space="preserve"> </w:t>
      </w:r>
      <w:r>
        <w:t>ani</w:t>
      </w:r>
      <w:r>
        <w:rPr>
          <w:spacing w:val="58"/>
        </w:rPr>
        <w:t xml:space="preserve"> </w:t>
      </w:r>
      <w:r>
        <w:t>dostupnosť</w:t>
      </w:r>
      <w:r>
        <w:rPr>
          <w:spacing w:val="59"/>
        </w:rPr>
        <w:t xml:space="preserve"> </w:t>
      </w:r>
      <w:r>
        <w:t>určitých</w:t>
      </w:r>
      <w:r>
        <w:rPr>
          <w:spacing w:val="59"/>
        </w:rPr>
        <w:t xml:space="preserve"> </w:t>
      </w:r>
      <w:r>
        <w:t>prístupových</w:t>
      </w:r>
      <w:r>
        <w:rPr>
          <w:spacing w:val="59"/>
        </w:rPr>
        <w:t xml:space="preserve"> </w:t>
      </w:r>
      <w:r>
        <w:t>ciest,</w:t>
      </w:r>
      <w:r>
        <w:rPr>
          <w:spacing w:val="59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náklady</w:t>
      </w:r>
      <w:r>
        <w:rPr>
          <w:spacing w:val="1"/>
        </w:rPr>
        <w:t xml:space="preserve"> </w:t>
      </w:r>
      <w:r>
        <w:t>spôsobené</w:t>
      </w:r>
      <w:r>
        <w:rPr>
          <w:spacing w:val="1"/>
        </w:rPr>
        <w:t xml:space="preserve"> </w:t>
      </w:r>
      <w:r>
        <w:t>nevhodnosťou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nedostupnosťou</w:t>
      </w:r>
      <w:r>
        <w:rPr>
          <w:spacing w:val="1"/>
        </w:rPr>
        <w:t xml:space="preserve"> </w:t>
      </w:r>
      <w:r>
        <w:t>prístupových</w:t>
      </w:r>
      <w:r>
        <w:rPr>
          <w:spacing w:val="1"/>
        </w:rPr>
        <w:t xml:space="preserve"> </w:t>
      </w:r>
      <w:r>
        <w:t>ciest</w:t>
      </w:r>
      <w:r>
        <w:rPr>
          <w:spacing w:val="1"/>
        </w:rPr>
        <w:t xml:space="preserve"> </w:t>
      </w:r>
      <w:r>
        <w:t>(pre</w:t>
      </w:r>
      <w:r>
        <w:rPr>
          <w:spacing w:val="1"/>
        </w:rPr>
        <w:t xml:space="preserve"> </w:t>
      </w:r>
      <w:r>
        <w:t>používanie)</w:t>
      </w:r>
      <w:r>
        <w:rPr>
          <w:spacing w:val="25"/>
        </w:rPr>
        <w:t xml:space="preserve"> </w:t>
      </w:r>
      <w:r>
        <w:t>požadovaných</w:t>
      </w:r>
      <w:r>
        <w:rPr>
          <w:spacing w:val="24"/>
        </w:rPr>
        <w:t xml:space="preserve"> </w:t>
      </w:r>
      <w:r>
        <w:t>zhotoviteľom</w:t>
      </w:r>
      <w:r>
        <w:rPr>
          <w:spacing w:val="25"/>
        </w:rPr>
        <w:t xml:space="preserve"> </w:t>
      </w:r>
      <w:r>
        <w:t>bude</w:t>
      </w:r>
      <w:r>
        <w:rPr>
          <w:spacing w:val="20"/>
        </w:rPr>
        <w:t xml:space="preserve"> </w:t>
      </w:r>
      <w:r>
        <w:t>znášať</w:t>
      </w:r>
      <w:r>
        <w:rPr>
          <w:spacing w:val="25"/>
        </w:rPr>
        <w:t xml:space="preserve"> </w:t>
      </w:r>
      <w:r>
        <w:t>zhotoviteľ.</w:t>
      </w:r>
    </w:p>
    <w:p w:rsidR="007127CB" w:rsidRDefault="007127CB" w:rsidP="0075520B">
      <w:pPr>
        <w:pStyle w:val="Nadpis3"/>
      </w:pPr>
      <w:bookmarkStart w:id="107" w:name="_TOC_250091"/>
      <w:bookmarkStart w:id="108" w:name="_Toc178188224"/>
      <w:r>
        <w:t>Organizácia</w:t>
      </w:r>
      <w:r>
        <w:rPr>
          <w:spacing w:val="46"/>
        </w:rPr>
        <w:t xml:space="preserve"> </w:t>
      </w:r>
      <w:r>
        <w:t>prác</w:t>
      </w:r>
      <w:r>
        <w:rPr>
          <w:spacing w:val="46"/>
        </w:rPr>
        <w:t xml:space="preserve"> </w:t>
      </w:r>
      <w:r>
        <w:t>počas</w:t>
      </w:r>
      <w:r>
        <w:rPr>
          <w:spacing w:val="49"/>
        </w:rPr>
        <w:t xml:space="preserve"> </w:t>
      </w:r>
      <w:r>
        <w:t>verejnej</w:t>
      </w:r>
      <w:r>
        <w:rPr>
          <w:spacing w:val="45"/>
        </w:rPr>
        <w:t xml:space="preserve"> </w:t>
      </w:r>
      <w:bookmarkEnd w:id="107"/>
      <w:r>
        <w:t>premávky</w:t>
      </w:r>
      <w:bookmarkEnd w:id="108"/>
    </w:p>
    <w:p w:rsidR="007127CB" w:rsidRDefault="007127CB" w:rsidP="0075520B">
      <w:r>
        <w:t>Stavebné</w:t>
      </w:r>
      <w:r>
        <w:rPr>
          <w:spacing w:val="4"/>
        </w:rPr>
        <w:t xml:space="preserve"> </w:t>
      </w:r>
      <w:r>
        <w:t>práce</w:t>
      </w:r>
      <w:r>
        <w:rPr>
          <w:spacing w:val="4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pozemných</w:t>
      </w:r>
      <w:r>
        <w:rPr>
          <w:spacing w:val="1"/>
        </w:rPr>
        <w:t xml:space="preserve"> </w:t>
      </w:r>
      <w:r>
        <w:t>komunikáciách</w:t>
      </w:r>
      <w:r>
        <w:rPr>
          <w:spacing w:val="4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môžu</w:t>
      </w:r>
      <w:r>
        <w:rPr>
          <w:spacing w:val="4"/>
        </w:rPr>
        <w:t xml:space="preserve"> </w:t>
      </w:r>
      <w:r>
        <w:t>vo</w:t>
      </w:r>
      <w:r>
        <w:rPr>
          <w:spacing w:val="4"/>
        </w:rPr>
        <w:t xml:space="preserve"> </w:t>
      </w:r>
      <w:r>
        <w:t>výnimočných</w:t>
      </w:r>
      <w:r>
        <w:rPr>
          <w:spacing w:val="4"/>
        </w:rPr>
        <w:t xml:space="preserve"> </w:t>
      </w:r>
      <w:r>
        <w:t>prípadoch,</w:t>
      </w:r>
      <w:r>
        <w:rPr>
          <w:spacing w:val="60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určuje</w:t>
      </w:r>
      <w:r>
        <w:rPr>
          <w:spacing w:val="17"/>
        </w:rPr>
        <w:t xml:space="preserve"> </w:t>
      </w:r>
      <w:r>
        <w:rPr>
          <w:spacing w:val="23"/>
        </w:rPr>
        <w:t>PD</w:t>
      </w:r>
      <w:r w:rsidR="00CA5E93">
        <w:rPr>
          <w:spacing w:val="23"/>
        </w:rPr>
        <w:t xml:space="preserve"> </w:t>
      </w:r>
      <w:r>
        <w:t>vykonávať</w:t>
      </w:r>
      <w:r>
        <w:rPr>
          <w:spacing w:val="19"/>
        </w:rPr>
        <w:t xml:space="preserve"> </w:t>
      </w:r>
      <w:r>
        <w:t>počas</w:t>
      </w:r>
      <w:r>
        <w:rPr>
          <w:spacing w:val="22"/>
        </w:rPr>
        <w:t xml:space="preserve"> </w:t>
      </w:r>
      <w:r>
        <w:t>verejnej</w:t>
      </w:r>
      <w:r>
        <w:rPr>
          <w:spacing w:val="22"/>
        </w:rPr>
        <w:t xml:space="preserve"> </w:t>
      </w:r>
      <w:r>
        <w:t>premávky,</w:t>
      </w:r>
      <w:r>
        <w:rPr>
          <w:spacing w:val="20"/>
        </w:rPr>
        <w:t xml:space="preserve"> </w:t>
      </w:r>
      <w:r>
        <w:t>ktorá</w:t>
      </w:r>
      <w:r>
        <w:rPr>
          <w:spacing w:val="18"/>
        </w:rPr>
        <w:t xml:space="preserve"> </w:t>
      </w:r>
      <w:r>
        <w:t>môže</w:t>
      </w:r>
      <w:r>
        <w:rPr>
          <w:spacing w:val="17"/>
        </w:rPr>
        <w:t xml:space="preserve"> </w:t>
      </w:r>
      <w:r>
        <w:t>byť:</w:t>
      </w:r>
    </w:p>
    <w:p w:rsidR="007127CB" w:rsidRDefault="007127CB" w:rsidP="00D55DDB">
      <w:pPr>
        <w:pStyle w:val="Odsekzoznamu"/>
        <w:widowControl w:val="0"/>
        <w:numPr>
          <w:ilvl w:val="0"/>
          <w:numId w:val="26"/>
        </w:numPr>
        <w:tabs>
          <w:tab w:val="left" w:pos="899"/>
        </w:tabs>
        <w:autoSpaceDE w:val="0"/>
        <w:autoSpaceDN w:val="0"/>
        <w:spacing w:before="124" w:after="0"/>
        <w:contextualSpacing w:val="0"/>
        <w:jc w:val="left"/>
      </w:pPr>
      <w:r>
        <w:t>cestná,</w:t>
      </w:r>
    </w:p>
    <w:p w:rsidR="007127CB" w:rsidRDefault="007127CB" w:rsidP="00D55DDB">
      <w:pPr>
        <w:pStyle w:val="Odsekzoznamu"/>
        <w:widowControl w:val="0"/>
        <w:numPr>
          <w:ilvl w:val="0"/>
          <w:numId w:val="26"/>
        </w:numPr>
        <w:tabs>
          <w:tab w:val="left" w:pos="899"/>
        </w:tabs>
        <w:autoSpaceDE w:val="0"/>
        <w:autoSpaceDN w:val="0"/>
        <w:spacing w:before="3" w:after="0"/>
        <w:contextualSpacing w:val="0"/>
        <w:jc w:val="left"/>
      </w:pPr>
      <w:r>
        <w:t>železničná,</w:t>
      </w:r>
    </w:p>
    <w:p w:rsidR="007127CB" w:rsidRDefault="007127CB" w:rsidP="00D55DDB">
      <w:pPr>
        <w:pStyle w:val="Odsekzoznamu"/>
        <w:widowControl w:val="0"/>
        <w:numPr>
          <w:ilvl w:val="0"/>
          <w:numId w:val="26"/>
        </w:numPr>
        <w:tabs>
          <w:tab w:val="left" w:pos="892"/>
        </w:tabs>
        <w:autoSpaceDE w:val="0"/>
        <w:autoSpaceDN w:val="0"/>
        <w:spacing w:before="5" w:after="0"/>
        <w:ind w:left="891" w:hanging="356"/>
        <w:contextualSpacing w:val="0"/>
        <w:jc w:val="left"/>
      </w:pPr>
      <w:r>
        <w:t>pešia.</w:t>
      </w:r>
    </w:p>
    <w:p w:rsidR="007127CB" w:rsidRDefault="007127CB" w:rsidP="0075520B">
      <w:r>
        <w:t>Na</w:t>
      </w:r>
      <w:r>
        <w:rPr>
          <w:spacing w:val="1"/>
        </w:rPr>
        <w:t xml:space="preserve"> </w:t>
      </w:r>
      <w:r>
        <w:t>vykonávanie</w:t>
      </w:r>
      <w:r>
        <w:rPr>
          <w:spacing w:val="1"/>
        </w:rPr>
        <w:t xml:space="preserve"> </w:t>
      </w:r>
      <w:r>
        <w:t>prác</w:t>
      </w:r>
      <w:r>
        <w:rPr>
          <w:spacing w:val="1"/>
        </w:rPr>
        <w:t xml:space="preserve"> </w:t>
      </w:r>
      <w:r>
        <w:t>počas</w:t>
      </w:r>
      <w:r>
        <w:rPr>
          <w:spacing w:val="1"/>
        </w:rPr>
        <w:t xml:space="preserve"> </w:t>
      </w:r>
      <w:r>
        <w:t>verejnej</w:t>
      </w:r>
      <w:r>
        <w:rPr>
          <w:spacing w:val="59"/>
        </w:rPr>
        <w:t xml:space="preserve"> </w:t>
      </w:r>
      <w:r>
        <w:t>cestnej</w:t>
      </w:r>
      <w:r>
        <w:rPr>
          <w:spacing w:val="59"/>
        </w:rPr>
        <w:t xml:space="preserve"> </w:t>
      </w:r>
      <w:r>
        <w:t>premávky</w:t>
      </w:r>
      <w:r>
        <w:rPr>
          <w:spacing w:val="58"/>
        </w:rPr>
        <w:t xml:space="preserve"> </w:t>
      </w:r>
      <w:r>
        <w:t>je</w:t>
      </w:r>
      <w:r>
        <w:rPr>
          <w:spacing w:val="59"/>
        </w:rPr>
        <w:t xml:space="preserve"> </w:t>
      </w:r>
      <w:r>
        <w:t>potrebné</w:t>
      </w:r>
      <w:r>
        <w:rPr>
          <w:spacing w:val="59"/>
        </w:rPr>
        <w:t xml:space="preserve"> </w:t>
      </w:r>
      <w:r>
        <w:t>upraviť</w:t>
      </w:r>
      <w:r>
        <w:rPr>
          <w:spacing w:val="59"/>
        </w:rPr>
        <w:t xml:space="preserve"> </w:t>
      </w:r>
      <w:r>
        <w:t>dopravné</w:t>
      </w:r>
      <w:r>
        <w:rPr>
          <w:spacing w:val="1"/>
        </w:rPr>
        <w:t xml:space="preserve"> </w:t>
      </w:r>
      <w:r>
        <w:t>značenie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usmerniť</w:t>
      </w:r>
      <w:r>
        <w:rPr>
          <w:spacing w:val="1"/>
        </w:rPr>
        <w:t xml:space="preserve"> </w:t>
      </w:r>
      <w:r>
        <w:t>premávku,</w:t>
      </w:r>
      <w:r>
        <w:rPr>
          <w:spacing w:val="1"/>
        </w:rPr>
        <w:t xml:space="preserve"> </w:t>
      </w:r>
      <w:r>
        <w:t>aby</w:t>
      </w:r>
      <w:r>
        <w:rPr>
          <w:spacing w:val="1"/>
        </w:rPr>
        <w:t xml:space="preserve"> </w:t>
      </w:r>
      <w:r>
        <w:t>užívatelia</w:t>
      </w:r>
      <w:r>
        <w:rPr>
          <w:spacing w:val="1"/>
        </w:rPr>
        <w:t xml:space="preserve"> </w:t>
      </w:r>
      <w:r>
        <w:t>komunikácie</w:t>
      </w:r>
      <w:r>
        <w:rPr>
          <w:spacing w:val="1"/>
        </w:rPr>
        <w:t xml:space="preserve"> </w:t>
      </w:r>
      <w:r>
        <w:t>boli</w:t>
      </w:r>
      <w:r>
        <w:rPr>
          <w:spacing w:val="1"/>
        </w:rPr>
        <w:t xml:space="preserve"> </w:t>
      </w:r>
      <w:r>
        <w:t>oboznámení</w:t>
      </w:r>
      <w:r>
        <w:rPr>
          <w:spacing w:val="1"/>
        </w:rPr>
        <w:t xml:space="preserve"> </w:t>
      </w:r>
      <w:r>
        <w:t>so</w:t>
      </w:r>
      <w:r>
        <w:rPr>
          <w:spacing w:val="1"/>
        </w:rPr>
        <w:t xml:space="preserve"> </w:t>
      </w:r>
      <w:r>
        <w:t>stupňom</w:t>
      </w:r>
      <w:r>
        <w:rPr>
          <w:spacing w:val="1"/>
        </w:rPr>
        <w:t xml:space="preserve"> </w:t>
      </w:r>
      <w:r>
        <w:t>obmedzenia</w:t>
      </w:r>
      <w:r>
        <w:rPr>
          <w:spacing w:val="1"/>
        </w:rPr>
        <w:t xml:space="preserve"> </w:t>
      </w:r>
      <w:r>
        <w:t>premávky.</w:t>
      </w:r>
      <w:r>
        <w:rPr>
          <w:spacing w:val="1"/>
        </w:rPr>
        <w:t xml:space="preserve"> </w:t>
      </w:r>
      <w:r>
        <w:t>Dopravné</w:t>
      </w:r>
      <w:r>
        <w:rPr>
          <w:spacing w:val="1"/>
        </w:rPr>
        <w:t xml:space="preserve"> </w:t>
      </w:r>
      <w:r>
        <w:t>značenie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usmernenie</w:t>
      </w:r>
      <w:r>
        <w:rPr>
          <w:spacing w:val="1"/>
        </w:rPr>
        <w:t xml:space="preserve"> </w:t>
      </w:r>
      <w:r>
        <w:t>premávky</w:t>
      </w:r>
      <w:r>
        <w:rPr>
          <w:spacing w:val="1"/>
        </w:rPr>
        <w:t xml:space="preserve"> </w:t>
      </w:r>
      <w:r>
        <w:t>stanoví</w:t>
      </w:r>
      <w:r>
        <w:rPr>
          <w:spacing w:val="1"/>
        </w:rPr>
        <w:t xml:space="preserve"> </w:t>
      </w:r>
      <w:r>
        <w:t>PD,</w:t>
      </w:r>
      <w:r>
        <w:rPr>
          <w:spacing w:val="1"/>
        </w:rPr>
        <w:t xml:space="preserve"> </w:t>
      </w:r>
      <w:r>
        <w:t>ktorá</w:t>
      </w:r>
      <w:r>
        <w:rPr>
          <w:spacing w:val="1"/>
        </w:rPr>
        <w:t xml:space="preserve"> </w:t>
      </w:r>
      <w:r>
        <w:t>podlieha</w:t>
      </w:r>
      <w:r>
        <w:rPr>
          <w:spacing w:val="21"/>
        </w:rPr>
        <w:t xml:space="preserve"> </w:t>
      </w:r>
      <w:r>
        <w:t>schváleniu</w:t>
      </w:r>
      <w:r>
        <w:rPr>
          <w:spacing w:val="22"/>
        </w:rPr>
        <w:t xml:space="preserve"> </w:t>
      </w:r>
      <w:r>
        <w:t>príslušným</w:t>
      </w:r>
      <w:r>
        <w:rPr>
          <w:spacing w:val="23"/>
        </w:rPr>
        <w:t xml:space="preserve"> </w:t>
      </w:r>
      <w:r>
        <w:t>cestným</w:t>
      </w:r>
      <w:r>
        <w:rPr>
          <w:spacing w:val="22"/>
        </w:rPr>
        <w:t xml:space="preserve"> </w:t>
      </w:r>
      <w:r>
        <w:t>správnym</w:t>
      </w:r>
      <w:r>
        <w:rPr>
          <w:spacing w:val="23"/>
        </w:rPr>
        <w:t xml:space="preserve"> </w:t>
      </w:r>
      <w:r>
        <w:t>orgánom</w:t>
      </w:r>
      <w:r>
        <w:rPr>
          <w:spacing w:val="23"/>
        </w:rPr>
        <w:t xml:space="preserve"> </w:t>
      </w:r>
      <w:r>
        <w:t>a</w:t>
      </w:r>
      <w:r>
        <w:rPr>
          <w:spacing w:val="25"/>
        </w:rPr>
        <w:t xml:space="preserve"> </w:t>
      </w:r>
      <w:r>
        <w:t>Polície</w:t>
      </w:r>
      <w:r>
        <w:rPr>
          <w:spacing w:val="21"/>
        </w:rPr>
        <w:t xml:space="preserve"> </w:t>
      </w:r>
      <w:r>
        <w:t>SR.</w:t>
      </w:r>
    </w:p>
    <w:p w:rsidR="007127CB" w:rsidRDefault="007127CB" w:rsidP="0075520B">
      <w:r>
        <w:t>Vykonanie</w:t>
      </w:r>
      <w:r>
        <w:rPr>
          <w:spacing w:val="1"/>
        </w:rPr>
        <w:t xml:space="preserve"> </w:t>
      </w:r>
      <w:r>
        <w:t>prác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ochrannom</w:t>
      </w:r>
      <w:r>
        <w:rPr>
          <w:spacing w:val="1"/>
        </w:rPr>
        <w:t xml:space="preserve"> </w:t>
      </w:r>
      <w:r>
        <w:t>pásme</w:t>
      </w:r>
      <w:r>
        <w:rPr>
          <w:spacing w:val="1"/>
        </w:rPr>
        <w:t xml:space="preserve"> </w:t>
      </w:r>
      <w:r>
        <w:t>železnice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riadi</w:t>
      </w:r>
      <w:r>
        <w:rPr>
          <w:spacing w:val="58"/>
        </w:rPr>
        <w:t xml:space="preserve"> </w:t>
      </w:r>
      <w:r>
        <w:t>podmienkami,</w:t>
      </w:r>
      <w:r>
        <w:rPr>
          <w:spacing w:val="58"/>
        </w:rPr>
        <w:t xml:space="preserve"> </w:t>
      </w:r>
      <w:r>
        <w:t>stanovenými</w:t>
      </w:r>
      <w:r>
        <w:rPr>
          <w:spacing w:val="59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rozhodnutí</w:t>
      </w:r>
      <w:r>
        <w:rPr>
          <w:spacing w:val="34"/>
        </w:rPr>
        <w:t xml:space="preserve"> </w:t>
      </w:r>
      <w:r>
        <w:t>správneho</w:t>
      </w:r>
      <w:r>
        <w:rPr>
          <w:spacing w:val="32"/>
        </w:rPr>
        <w:t xml:space="preserve"> </w:t>
      </w:r>
      <w:r>
        <w:t>orgánu</w:t>
      </w:r>
      <w:r>
        <w:rPr>
          <w:spacing w:val="36"/>
        </w:rPr>
        <w:t xml:space="preserve"> </w:t>
      </w:r>
      <w:r>
        <w:t>železníc</w:t>
      </w:r>
      <w:r>
        <w:rPr>
          <w:spacing w:val="36"/>
        </w:rPr>
        <w:t xml:space="preserve"> </w:t>
      </w:r>
      <w:r>
        <w:t>SR</w:t>
      </w:r>
      <w:r>
        <w:rPr>
          <w:spacing w:val="32"/>
        </w:rPr>
        <w:t xml:space="preserve"> </w:t>
      </w:r>
      <w:r>
        <w:t>-</w:t>
      </w:r>
      <w:r>
        <w:rPr>
          <w:spacing w:val="34"/>
        </w:rPr>
        <w:t xml:space="preserve"> </w:t>
      </w:r>
      <w:r>
        <w:t>ŽSR.</w:t>
      </w:r>
    </w:p>
    <w:p w:rsidR="007127CB" w:rsidRDefault="007127CB" w:rsidP="0075520B">
      <w:r>
        <w:t>Vykonanie</w:t>
      </w:r>
      <w:r>
        <w:rPr>
          <w:spacing w:val="37"/>
        </w:rPr>
        <w:t xml:space="preserve"> </w:t>
      </w:r>
      <w:r>
        <w:t>prác</w:t>
      </w:r>
      <w:r>
        <w:rPr>
          <w:spacing w:val="39"/>
        </w:rPr>
        <w:t xml:space="preserve"> </w:t>
      </w:r>
      <w:r>
        <w:t>počas</w:t>
      </w:r>
      <w:r>
        <w:rPr>
          <w:spacing w:val="39"/>
        </w:rPr>
        <w:t xml:space="preserve"> </w:t>
      </w:r>
      <w:r>
        <w:t>pešej</w:t>
      </w:r>
      <w:r>
        <w:rPr>
          <w:spacing w:val="41"/>
        </w:rPr>
        <w:t xml:space="preserve"> </w:t>
      </w:r>
      <w:r>
        <w:t>premávky</w:t>
      </w:r>
      <w:r>
        <w:rPr>
          <w:spacing w:val="35"/>
        </w:rPr>
        <w:t xml:space="preserve"> </w:t>
      </w:r>
      <w:r>
        <w:t>stanoví</w:t>
      </w:r>
      <w:r>
        <w:rPr>
          <w:spacing w:val="40"/>
        </w:rPr>
        <w:t xml:space="preserve"> </w:t>
      </w:r>
      <w:r>
        <w:t>PD</w:t>
      </w:r>
      <w:r>
        <w:rPr>
          <w:spacing w:val="43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riadi</w:t>
      </w:r>
      <w:r>
        <w:rPr>
          <w:spacing w:val="40"/>
        </w:rPr>
        <w:t xml:space="preserve"> </w:t>
      </w:r>
      <w:r>
        <w:t>sa</w:t>
      </w:r>
      <w:r>
        <w:rPr>
          <w:spacing w:val="38"/>
        </w:rPr>
        <w:t xml:space="preserve"> </w:t>
      </w:r>
      <w:r>
        <w:t>týmito</w:t>
      </w:r>
      <w:r>
        <w:rPr>
          <w:spacing w:val="38"/>
        </w:rPr>
        <w:t xml:space="preserve"> </w:t>
      </w:r>
      <w:r>
        <w:t>hlavnými</w:t>
      </w:r>
      <w:r>
        <w:rPr>
          <w:spacing w:val="40"/>
        </w:rPr>
        <w:t xml:space="preserve"> </w:t>
      </w:r>
      <w:r>
        <w:t>zásadami:</w:t>
      </w:r>
    </w:p>
    <w:p w:rsidR="007127CB" w:rsidRDefault="007127CB" w:rsidP="00D55DDB">
      <w:pPr>
        <w:pStyle w:val="Odsekzoznamu"/>
        <w:widowControl w:val="0"/>
        <w:numPr>
          <w:ilvl w:val="0"/>
          <w:numId w:val="28"/>
        </w:numPr>
        <w:tabs>
          <w:tab w:val="left" w:pos="899"/>
        </w:tabs>
        <w:autoSpaceDE w:val="0"/>
        <w:autoSpaceDN w:val="0"/>
        <w:spacing w:before="61" w:after="0"/>
        <w:ind w:right="108" w:hanging="360"/>
        <w:contextualSpacing w:val="0"/>
      </w:pPr>
      <w:r>
        <w:t>komunikácie pre peších na stavenisku musia byť vyznačené, spevnené a priebežne</w:t>
      </w:r>
      <w:r>
        <w:rPr>
          <w:spacing w:val="1"/>
        </w:rPr>
        <w:t xml:space="preserve"> </w:t>
      </w:r>
      <w:r>
        <w:t>čistené,</w:t>
      </w:r>
    </w:p>
    <w:p w:rsidR="007127CB" w:rsidRDefault="007127CB" w:rsidP="00D55DDB">
      <w:pPr>
        <w:pStyle w:val="Odsekzoznamu"/>
        <w:widowControl w:val="0"/>
        <w:numPr>
          <w:ilvl w:val="0"/>
          <w:numId w:val="28"/>
        </w:numPr>
        <w:tabs>
          <w:tab w:val="left" w:pos="899"/>
        </w:tabs>
        <w:autoSpaceDE w:val="0"/>
        <w:autoSpaceDN w:val="0"/>
        <w:spacing w:before="2" w:after="0"/>
        <w:ind w:right="106" w:hanging="360"/>
        <w:contextualSpacing w:val="0"/>
      </w:pPr>
      <w:r>
        <w:t>všetky</w:t>
      </w:r>
      <w:r>
        <w:rPr>
          <w:spacing w:val="1"/>
        </w:rPr>
        <w:t xml:space="preserve"> </w:t>
      </w:r>
      <w:r>
        <w:t>výkopy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blízkosti</w:t>
      </w:r>
      <w:r>
        <w:rPr>
          <w:spacing w:val="1"/>
        </w:rPr>
        <w:t xml:space="preserve"> </w:t>
      </w:r>
      <w:r>
        <w:t>peších</w:t>
      </w:r>
      <w:r>
        <w:rPr>
          <w:spacing w:val="1"/>
        </w:rPr>
        <w:t xml:space="preserve"> </w:t>
      </w:r>
      <w:r>
        <w:t>trás</w:t>
      </w:r>
      <w:r>
        <w:rPr>
          <w:spacing w:val="1"/>
        </w:rPr>
        <w:t xml:space="preserve"> </w:t>
      </w:r>
      <w:r>
        <w:t>musia</w:t>
      </w:r>
      <w:r>
        <w:rPr>
          <w:spacing w:val="1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označené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zabezpečené</w:t>
      </w:r>
      <w:r>
        <w:rPr>
          <w:spacing w:val="1"/>
        </w:rPr>
        <w:t xml:space="preserve"> </w:t>
      </w:r>
      <w:r>
        <w:t>tak,</w:t>
      </w:r>
      <w:r>
        <w:rPr>
          <w:spacing w:val="1"/>
        </w:rPr>
        <w:t xml:space="preserve"> </w:t>
      </w:r>
      <w:r>
        <w:t>aby</w:t>
      </w:r>
      <w:r>
        <w:rPr>
          <w:spacing w:val="-56"/>
        </w:rPr>
        <w:t xml:space="preserve"> </w:t>
      </w:r>
      <w:r>
        <w:t>nemohlo</w:t>
      </w:r>
      <w:r>
        <w:rPr>
          <w:spacing w:val="17"/>
        </w:rPr>
        <w:t xml:space="preserve"> </w:t>
      </w:r>
      <w:r>
        <w:t>dôjsť</w:t>
      </w:r>
      <w:r>
        <w:rPr>
          <w:spacing w:val="17"/>
        </w:rPr>
        <w:t xml:space="preserve"> </w:t>
      </w:r>
      <w:r>
        <w:t>k</w:t>
      </w:r>
      <w:r>
        <w:rPr>
          <w:spacing w:val="18"/>
        </w:rPr>
        <w:t xml:space="preserve"> </w:t>
      </w:r>
      <w:r>
        <w:t>pádu</w:t>
      </w:r>
      <w:r>
        <w:rPr>
          <w:spacing w:val="17"/>
        </w:rPr>
        <w:t xml:space="preserve"> </w:t>
      </w:r>
      <w:r>
        <w:t>chodcov</w:t>
      </w:r>
      <w:r>
        <w:rPr>
          <w:spacing w:val="16"/>
        </w:rPr>
        <w:t xml:space="preserve"> </w:t>
      </w:r>
      <w:r>
        <w:t>do</w:t>
      </w:r>
      <w:r>
        <w:rPr>
          <w:spacing w:val="18"/>
        </w:rPr>
        <w:t xml:space="preserve"> </w:t>
      </w:r>
      <w:r>
        <w:t>výkopu,</w:t>
      </w:r>
    </w:p>
    <w:p w:rsidR="007127CB" w:rsidRDefault="007127CB" w:rsidP="00D55DDB">
      <w:pPr>
        <w:pStyle w:val="Odsekzoznamu"/>
        <w:widowControl w:val="0"/>
        <w:numPr>
          <w:ilvl w:val="0"/>
          <w:numId w:val="28"/>
        </w:numPr>
        <w:tabs>
          <w:tab w:val="left" w:pos="899"/>
        </w:tabs>
        <w:autoSpaceDE w:val="0"/>
        <w:autoSpaceDN w:val="0"/>
        <w:spacing w:before="3" w:after="0" w:line="242" w:lineRule="auto"/>
        <w:ind w:right="106" w:hanging="360"/>
        <w:contextualSpacing w:val="0"/>
      </w:pPr>
      <w:r>
        <w:t>pri vykonávaní prác vo výškach v blízkosti peších trás (napr. na mostoch) musia byť</w:t>
      </w:r>
      <w:r>
        <w:rPr>
          <w:spacing w:val="1"/>
        </w:rPr>
        <w:t xml:space="preserve"> </w:t>
      </w:r>
      <w:r>
        <w:t>zriadené</w:t>
      </w:r>
      <w:r>
        <w:rPr>
          <w:spacing w:val="1"/>
        </w:rPr>
        <w:t xml:space="preserve"> </w:t>
      </w:r>
      <w:r>
        <w:t>konštrukcie,</w:t>
      </w:r>
      <w:r>
        <w:rPr>
          <w:spacing w:val="1"/>
        </w:rPr>
        <w:t xml:space="preserve"> </w:t>
      </w:r>
      <w:r>
        <w:t>záchytné</w:t>
      </w:r>
      <w:r>
        <w:rPr>
          <w:spacing w:val="1"/>
        </w:rPr>
        <w:t xml:space="preserve"> </w:t>
      </w:r>
      <w:r>
        <w:t>siete</w:t>
      </w:r>
      <w:r>
        <w:rPr>
          <w:spacing w:val="58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pod.</w:t>
      </w:r>
      <w:r>
        <w:rPr>
          <w:spacing w:val="59"/>
        </w:rPr>
        <w:t xml:space="preserve"> </w:t>
      </w:r>
      <w:r>
        <w:t>na</w:t>
      </w:r>
      <w:r>
        <w:rPr>
          <w:spacing w:val="58"/>
        </w:rPr>
        <w:t xml:space="preserve"> </w:t>
      </w:r>
      <w:r>
        <w:t>zachytenie</w:t>
      </w:r>
      <w:r>
        <w:rPr>
          <w:spacing w:val="59"/>
        </w:rPr>
        <w:t xml:space="preserve"> </w:t>
      </w:r>
      <w:r>
        <w:t>padajúceho</w:t>
      </w:r>
      <w:r>
        <w:rPr>
          <w:spacing w:val="58"/>
        </w:rPr>
        <w:t xml:space="preserve"> </w:t>
      </w:r>
      <w:r>
        <w:t>materiálu</w:t>
      </w:r>
      <w:r>
        <w:rPr>
          <w:spacing w:val="1"/>
        </w:rPr>
        <w:t xml:space="preserve"> </w:t>
      </w:r>
      <w:r>
        <w:t>alebo</w:t>
      </w:r>
      <w:r>
        <w:rPr>
          <w:spacing w:val="13"/>
        </w:rPr>
        <w:t xml:space="preserve"> </w:t>
      </w:r>
      <w:r>
        <w:t>náradia.</w:t>
      </w:r>
    </w:p>
    <w:p w:rsidR="007127CB" w:rsidRDefault="007127CB" w:rsidP="00D55DDB">
      <w:pPr>
        <w:pStyle w:val="Odsekzoznamu"/>
        <w:widowControl w:val="0"/>
        <w:numPr>
          <w:ilvl w:val="0"/>
          <w:numId w:val="28"/>
        </w:numPr>
        <w:tabs>
          <w:tab w:val="left" w:pos="899"/>
        </w:tabs>
        <w:autoSpaceDE w:val="0"/>
        <w:autoSpaceDN w:val="0"/>
        <w:spacing w:after="0"/>
        <w:contextualSpacing w:val="0"/>
      </w:pPr>
      <w:r>
        <w:t>Dokumentáciu</w:t>
      </w:r>
      <w:r>
        <w:rPr>
          <w:spacing w:val="53"/>
        </w:rPr>
        <w:t xml:space="preserve"> </w:t>
      </w:r>
      <w:r>
        <w:t>konštrukcií</w:t>
      </w:r>
      <w:r>
        <w:rPr>
          <w:spacing w:val="57"/>
        </w:rPr>
        <w:t xml:space="preserve"> </w:t>
      </w:r>
      <w:r>
        <w:t>zabezpečí</w:t>
      </w:r>
      <w:r>
        <w:rPr>
          <w:spacing w:val="57"/>
        </w:rPr>
        <w:t xml:space="preserve"> </w:t>
      </w:r>
      <w:r>
        <w:t>zhotoviteľ</w:t>
      </w:r>
      <w:r>
        <w:rPr>
          <w:spacing w:val="56"/>
        </w:rPr>
        <w:t xml:space="preserve"> </w:t>
      </w:r>
      <w:r>
        <w:t>podľa</w:t>
      </w:r>
      <w:r>
        <w:rPr>
          <w:spacing w:val="58"/>
        </w:rPr>
        <w:t xml:space="preserve"> </w:t>
      </w:r>
      <w:r>
        <w:t>odseku</w:t>
      </w:r>
      <w:r w:rsidRPr="00C43CA5">
        <w:t xml:space="preserve"> 1.</w:t>
      </w:r>
      <w:r>
        <w:t>10.3.</w:t>
      </w:r>
    </w:p>
    <w:p w:rsidR="007127CB" w:rsidRDefault="007127CB" w:rsidP="0075520B">
      <w:pPr>
        <w:pStyle w:val="Nadpis3"/>
      </w:pPr>
      <w:bookmarkStart w:id="109" w:name="_TOC_250090"/>
      <w:bookmarkStart w:id="110" w:name="_Toc178188225"/>
      <w:bookmarkEnd w:id="109"/>
      <w:r>
        <w:t>Obchádzky</w:t>
      </w:r>
      <w:bookmarkEnd w:id="110"/>
    </w:p>
    <w:p w:rsidR="007127CB" w:rsidRDefault="007127CB" w:rsidP="0075520B">
      <w:r>
        <w:t>V</w:t>
      </w:r>
      <w:r>
        <w:rPr>
          <w:spacing w:val="1"/>
        </w:rPr>
        <w:t xml:space="preserve"> </w:t>
      </w:r>
      <w:r>
        <w:t>prípade</w:t>
      </w:r>
      <w:r>
        <w:rPr>
          <w:spacing w:val="1"/>
        </w:rPr>
        <w:t xml:space="preserve"> </w:t>
      </w:r>
      <w:r>
        <w:t>nutnosti</w:t>
      </w:r>
      <w:r>
        <w:rPr>
          <w:spacing w:val="1"/>
        </w:rPr>
        <w:t xml:space="preserve"> </w:t>
      </w:r>
      <w:r>
        <w:t>úplnej</w:t>
      </w:r>
      <w:r>
        <w:rPr>
          <w:spacing w:val="1"/>
        </w:rPr>
        <w:t xml:space="preserve"> </w:t>
      </w:r>
      <w:r>
        <w:t>uzávierky</w:t>
      </w:r>
      <w:r>
        <w:rPr>
          <w:spacing w:val="1"/>
        </w:rPr>
        <w:t xml:space="preserve"> </w:t>
      </w:r>
      <w:r>
        <w:t>navrhne</w:t>
      </w:r>
      <w:r>
        <w:rPr>
          <w:spacing w:val="1"/>
        </w:rPr>
        <w:t xml:space="preserve"> </w:t>
      </w:r>
      <w:r>
        <w:t>zhotoviteľ</w:t>
      </w:r>
      <w:r>
        <w:rPr>
          <w:spacing w:val="58"/>
        </w:rPr>
        <w:t xml:space="preserve"> </w:t>
      </w:r>
      <w:r>
        <w:t>obchádzku,</w:t>
      </w:r>
      <w:r>
        <w:rPr>
          <w:spacing w:val="58"/>
        </w:rPr>
        <w:t xml:space="preserve"> </w:t>
      </w:r>
      <w:r>
        <w:t>ak</w:t>
      </w:r>
      <w:r>
        <w:rPr>
          <w:spacing w:val="59"/>
        </w:rPr>
        <w:t xml:space="preserve"> </w:t>
      </w:r>
      <w:r>
        <w:t>nie</w:t>
      </w:r>
      <w:r>
        <w:rPr>
          <w:spacing w:val="58"/>
        </w:rPr>
        <w:t xml:space="preserve"> </w:t>
      </w:r>
      <w:r>
        <w:t>je</w:t>
      </w:r>
      <w:r>
        <w:rPr>
          <w:spacing w:val="59"/>
        </w:rPr>
        <w:t xml:space="preserve"> </w:t>
      </w:r>
      <w:r>
        <w:t>návrh</w:t>
      </w:r>
      <w:r>
        <w:rPr>
          <w:spacing w:val="58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dopravné</w:t>
      </w:r>
      <w:r>
        <w:rPr>
          <w:spacing w:val="18"/>
        </w:rPr>
        <w:t xml:space="preserve"> </w:t>
      </w:r>
      <w:r>
        <w:t>značenie</w:t>
      </w:r>
      <w:r>
        <w:rPr>
          <w:spacing w:val="14"/>
        </w:rPr>
        <w:t xml:space="preserve"> </w:t>
      </w:r>
      <w:r>
        <w:t>takejto</w:t>
      </w:r>
      <w:r>
        <w:rPr>
          <w:spacing w:val="15"/>
        </w:rPr>
        <w:t xml:space="preserve"> </w:t>
      </w:r>
      <w:r>
        <w:t>obchádzky</w:t>
      </w:r>
      <w:r>
        <w:rPr>
          <w:spacing w:val="16"/>
        </w:rPr>
        <w:t xml:space="preserve"> </w:t>
      </w:r>
      <w:r>
        <w:t>v</w:t>
      </w:r>
      <w:r>
        <w:rPr>
          <w:spacing w:val="16"/>
        </w:rPr>
        <w:t xml:space="preserve"> </w:t>
      </w:r>
      <w:r>
        <w:t>DPO.</w:t>
      </w:r>
    </w:p>
    <w:p w:rsidR="007127CB" w:rsidRDefault="007127CB" w:rsidP="0075520B">
      <w:r>
        <w:t>O povolenie uzávierky cesty požiada zhotoviteľ príslušný cestný správny orgán. Na základe</w:t>
      </w:r>
      <w:r>
        <w:rPr>
          <w:spacing w:val="1"/>
        </w:rPr>
        <w:t xml:space="preserve"> </w:t>
      </w:r>
      <w:r>
        <w:t>vydaného povolenia</w:t>
      </w:r>
      <w:r>
        <w:rPr>
          <w:spacing w:val="1"/>
        </w:rPr>
        <w:t xml:space="preserve"> </w:t>
      </w:r>
      <w:r>
        <w:t>a jeho</w:t>
      </w:r>
      <w:r>
        <w:rPr>
          <w:spacing w:val="1"/>
        </w:rPr>
        <w:t xml:space="preserve"> </w:t>
      </w:r>
      <w:r>
        <w:t>podmienok</w:t>
      </w:r>
      <w:r>
        <w:rPr>
          <w:spacing w:val="1"/>
        </w:rPr>
        <w:t xml:space="preserve"> </w:t>
      </w:r>
      <w:r>
        <w:t>vykoná</w:t>
      </w:r>
      <w:r>
        <w:rPr>
          <w:spacing w:val="58"/>
        </w:rPr>
        <w:t xml:space="preserve"> </w:t>
      </w:r>
      <w:r>
        <w:t>uzávierku</w:t>
      </w:r>
      <w:r>
        <w:rPr>
          <w:spacing w:val="58"/>
        </w:rPr>
        <w:t xml:space="preserve"> </w:t>
      </w:r>
      <w:r>
        <w:t>cesty</w:t>
      </w:r>
      <w:r>
        <w:rPr>
          <w:spacing w:val="59"/>
        </w:rPr>
        <w:t xml:space="preserve"> </w:t>
      </w:r>
      <w:r>
        <w:t>zhotoviteľ</w:t>
      </w:r>
      <w:r>
        <w:rPr>
          <w:spacing w:val="58"/>
        </w:rPr>
        <w:t xml:space="preserve"> </w:t>
      </w:r>
      <w:r>
        <w:t>spolu</w:t>
      </w:r>
      <w:r>
        <w:rPr>
          <w:spacing w:val="59"/>
        </w:rPr>
        <w:t xml:space="preserve"> </w:t>
      </w:r>
      <w:r>
        <w:t>s</w:t>
      </w:r>
      <w:r>
        <w:rPr>
          <w:spacing w:val="58"/>
        </w:rPr>
        <w:t xml:space="preserve"> </w:t>
      </w:r>
      <w:r>
        <w:t>Políciou</w:t>
      </w:r>
      <w:r>
        <w:rPr>
          <w:spacing w:val="1"/>
        </w:rPr>
        <w:t xml:space="preserve"> </w:t>
      </w:r>
      <w:r>
        <w:t>SR.</w:t>
      </w:r>
    </w:p>
    <w:p w:rsidR="007127CB" w:rsidRDefault="007127CB" w:rsidP="0075520B">
      <w:r>
        <w:t>Zhotoviteľ</w:t>
      </w:r>
      <w:r>
        <w:rPr>
          <w:spacing w:val="1"/>
        </w:rPr>
        <w:t xml:space="preserve"> </w:t>
      </w:r>
      <w:r>
        <w:t>vykoná,</w:t>
      </w:r>
      <w:r>
        <w:rPr>
          <w:spacing w:val="1"/>
        </w:rPr>
        <w:t xml:space="preserve"> </w:t>
      </w:r>
      <w:r>
        <w:t>pred</w:t>
      </w:r>
      <w:r>
        <w:rPr>
          <w:spacing w:val="1"/>
        </w:rPr>
        <w:t xml:space="preserve"> </w:t>
      </w:r>
      <w:r>
        <w:t>uvedením</w:t>
      </w:r>
      <w:r>
        <w:rPr>
          <w:spacing w:val="1"/>
        </w:rPr>
        <w:t xml:space="preserve"> </w:t>
      </w:r>
      <w:r>
        <w:t>obchádzky</w:t>
      </w:r>
      <w:r>
        <w:rPr>
          <w:spacing w:val="59"/>
        </w:rPr>
        <w:t xml:space="preserve"> </w:t>
      </w:r>
      <w:r>
        <w:t>do</w:t>
      </w:r>
      <w:r>
        <w:rPr>
          <w:spacing w:val="59"/>
        </w:rPr>
        <w:t xml:space="preserve"> </w:t>
      </w:r>
      <w:r>
        <w:t>prevádzky,</w:t>
      </w:r>
      <w:r>
        <w:rPr>
          <w:spacing w:val="59"/>
        </w:rPr>
        <w:t xml:space="preserve"> </w:t>
      </w:r>
      <w:r>
        <w:t>všetky</w:t>
      </w:r>
      <w:r>
        <w:rPr>
          <w:spacing w:val="59"/>
        </w:rPr>
        <w:t xml:space="preserve"> </w:t>
      </w:r>
      <w:r>
        <w:t>dokumentáciou</w:t>
      </w:r>
      <w:r>
        <w:rPr>
          <w:spacing w:val="1"/>
        </w:rPr>
        <w:t xml:space="preserve"> </w:t>
      </w:r>
      <w:r>
        <w:t>predpísané</w:t>
      </w:r>
      <w:r>
        <w:rPr>
          <w:spacing w:val="1"/>
        </w:rPr>
        <w:t xml:space="preserve"> </w:t>
      </w:r>
      <w:r>
        <w:t>práce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komunikáciách</w:t>
      </w:r>
      <w:r>
        <w:rPr>
          <w:spacing w:val="1"/>
        </w:rPr>
        <w:t xml:space="preserve"> </w:t>
      </w:r>
      <w:r>
        <w:t>obchádzkovej</w:t>
      </w:r>
      <w:r>
        <w:rPr>
          <w:spacing w:val="1"/>
        </w:rPr>
        <w:t xml:space="preserve"> </w:t>
      </w:r>
      <w:r>
        <w:t>trasy</w:t>
      </w:r>
      <w:r>
        <w:rPr>
          <w:spacing w:val="1"/>
        </w:rPr>
        <w:t xml:space="preserve"> </w:t>
      </w:r>
      <w:r>
        <w:t>(napr.</w:t>
      </w:r>
      <w:r>
        <w:rPr>
          <w:spacing w:val="1"/>
        </w:rPr>
        <w:t xml:space="preserve"> </w:t>
      </w:r>
      <w:r>
        <w:t>oprava</w:t>
      </w:r>
      <w:r>
        <w:rPr>
          <w:spacing w:val="1"/>
        </w:rPr>
        <w:t xml:space="preserve"> </w:t>
      </w:r>
      <w:r>
        <w:t>výtlkov,</w:t>
      </w:r>
      <w:r>
        <w:rPr>
          <w:spacing w:val="58"/>
        </w:rPr>
        <w:t xml:space="preserve"> </w:t>
      </w:r>
      <w:r>
        <w:t>zosilnenie</w:t>
      </w:r>
      <w:r>
        <w:rPr>
          <w:spacing w:val="1"/>
        </w:rPr>
        <w:t xml:space="preserve"> </w:t>
      </w:r>
      <w:r>
        <w:t>cesty).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prípade,</w:t>
      </w:r>
      <w:r>
        <w:rPr>
          <w:spacing w:val="1"/>
        </w:rPr>
        <w:t xml:space="preserve"> </w:t>
      </w:r>
      <w:r>
        <w:t>že</w:t>
      </w:r>
      <w:r>
        <w:rPr>
          <w:spacing w:val="1"/>
        </w:rPr>
        <w:t xml:space="preserve"> </w:t>
      </w:r>
      <w:r>
        <w:t>to tak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určené</w:t>
      </w:r>
      <w:r>
        <w:rPr>
          <w:spacing w:val="58"/>
        </w:rPr>
        <w:t xml:space="preserve"> </w:t>
      </w:r>
      <w:r>
        <w:t>v dokumentácii, je</w:t>
      </w:r>
      <w:r>
        <w:rPr>
          <w:spacing w:val="58"/>
        </w:rPr>
        <w:t xml:space="preserve"> </w:t>
      </w:r>
      <w:r>
        <w:t>zhotoviteľ</w:t>
      </w:r>
      <w:r>
        <w:rPr>
          <w:spacing w:val="59"/>
        </w:rPr>
        <w:t xml:space="preserve"> </w:t>
      </w:r>
      <w:r>
        <w:t>povinný</w:t>
      </w:r>
      <w:r>
        <w:rPr>
          <w:spacing w:val="58"/>
        </w:rPr>
        <w:t xml:space="preserve"> </w:t>
      </w:r>
      <w:r>
        <w:t>vypracovať</w:t>
      </w:r>
      <w:r>
        <w:rPr>
          <w:spacing w:val="-56"/>
        </w:rPr>
        <w:t xml:space="preserve"> </w:t>
      </w:r>
      <w:r>
        <w:t>tento návrh sám. Odporúča sa komisionálne posúdenie stavu obchádzkovej trasy za účasti</w:t>
      </w:r>
      <w:r>
        <w:rPr>
          <w:spacing w:val="1"/>
        </w:rPr>
        <w:t xml:space="preserve"> </w:t>
      </w:r>
      <w:r>
        <w:t>objednávateľa,</w:t>
      </w:r>
      <w:r>
        <w:rPr>
          <w:spacing w:val="1"/>
        </w:rPr>
        <w:t xml:space="preserve"> </w:t>
      </w:r>
      <w:r>
        <w:t>zhotoviteľa,</w:t>
      </w:r>
      <w:r>
        <w:rPr>
          <w:spacing w:val="1"/>
        </w:rPr>
        <w:t xml:space="preserve"> </w:t>
      </w:r>
      <w:r>
        <w:t>správcu</w:t>
      </w:r>
      <w:r>
        <w:rPr>
          <w:spacing w:val="1"/>
        </w:rPr>
        <w:t xml:space="preserve"> </w:t>
      </w:r>
      <w:r>
        <w:t>komunikácie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cestného</w:t>
      </w:r>
      <w:r>
        <w:rPr>
          <w:spacing w:val="1"/>
        </w:rPr>
        <w:t xml:space="preserve"> </w:t>
      </w:r>
      <w:r>
        <w:t>správneho</w:t>
      </w:r>
      <w:r>
        <w:rPr>
          <w:spacing w:val="1"/>
        </w:rPr>
        <w:t xml:space="preserve"> </w:t>
      </w:r>
      <w:r>
        <w:t>orgánu</w:t>
      </w:r>
      <w:r>
        <w:rPr>
          <w:spacing w:val="1"/>
        </w:rPr>
        <w:t xml:space="preserve"> </w:t>
      </w:r>
      <w:r>
        <w:t>pred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skončení</w:t>
      </w:r>
      <w:r>
        <w:rPr>
          <w:spacing w:val="1"/>
        </w:rPr>
        <w:t xml:space="preserve"> </w:t>
      </w:r>
      <w:r>
        <w:t>obchádzky,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stanovenie</w:t>
      </w:r>
      <w:r>
        <w:rPr>
          <w:spacing w:val="1"/>
        </w:rPr>
        <w:t xml:space="preserve"> </w:t>
      </w:r>
      <w:r>
        <w:t>prípadných</w:t>
      </w:r>
      <w:r>
        <w:rPr>
          <w:spacing w:val="1"/>
        </w:rPr>
        <w:t xml:space="preserve"> </w:t>
      </w:r>
      <w:r>
        <w:t>opráv</w:t>
      </w:r>
      <w:r>
        <w:rPr>
          <w:spacing w:val="58"/>
        </w:rPr>
        <w:t xml:space="preserve"> </w:t>
      </w:r>
      <w:r>
        <w:t>poškodenia</w:t>
      </w:r>
      <w:r>
        <w:rPr>
          <w:spacing w:val="58"/>
        </w:rPr>
        <w:t xml:space="preserve"> </w:t>
      </w:r>
      <w:r>
        <w:t>vozovky</w:t>
      </w:r>
      <w:r>
        <w:rPr>
          <w:spacing w:val="59"/>
        </w:rPr>
        <w:t xml:space="preserve"> </w:t>
      </w:r>
      <w:r>
        <w:t>obchádzkovej</w:t>
      </w:r>
      <w:r>
        <w:rPr>
          <w:spacing w:val="1"/>
        </w:rPr>
        <w:t xml:space="preserve"> </w:t>
      </w:r>
      <w:r>
        <w:t>trasy,</w:t>
      </w:r>
      <w:r>
        <w:rPr>
          <w:spacing w:val="21"/>
        </w:rPr>
        <w:t xml:space="preserve"> </w:t>
      </w:r>
      <w:r>
        <w:t>vzniknutých</w:t>
      </w:r>
      <w:r>
        <w:rPr>
          <w:spacing w:val="16"/>
        </w:rPr>
        <w:t xml:space="preserve"> </w:t>
      </w:r>
      <w:r>
        <w:t>cestnou</w:t>
      </w:r>
      <w:r>
        <w:rPr>
          <w:spacing w:val="20"/>
        </w:rPr>
        <w:t xml:space="preserve"> </w:t>
      </w:r>
      <w:r>
        <w:t>premávkou</w:t>
      </w:r>
      <w:r>
        <w:rPr>
          <w:spacing w:val="20"/>
        </w:rPr>
        <w:t xml:space="preserve"> </w:t>
      </w:r>
      <w:r>
        <w:t>po</w:t>
      </w:r>
      <w:r>
        <w:rPr>
          <w:spacing w:val="20"/>
        </w:rPr>
        <w:t xml:space="preserve"> </w:t>
      </w:r>
      <w:r>
        <w:t>dobu</w:t>
      </w:r>
      <w:r>
        <w:rPr>
          <w:spacing w:val="20"/>
        </w:rPr>
        <w:t xml:space="preserve"> </w:t>
      </w:r>
      <w:r>
        <w:t>obchádzky.</w:t>
      </w:r>
    </w:p>
    <w:p w:rsidR="007127CB" w:rsidRDefault="007127CB" w:rsidP="0075520B">
      <w:r>
        <w:t>Po</w:t>
      </w:r>
      <w:r>
        <w:rPr>
          <w:spacing w:val="1"/>
        </w:rPr>
        <w:t xml:space="preserve"> </w:t>
      </w:r>
      <w:r>
        <w:t>skončení</w:t>
      </w:r>
      <w:r>
        <w:rPr>
          <w:spacing w:val="1"/>
        </w:rPr>
        <w:t xml:space="preserve"> </w:t>
      </w:r>
      <w:r>
        <w:t>uzávierky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urýchlene</w:t>
      </w:r>
      <w:r>
        <w:rPr>
          <w:spacing w:val="1"/>
        </w:rPr>
        <w:t xml:space="preserve"> </w:t>
      </w:r>
      <w:r>
        <w:t>odstráni</w:t>
      </w:r>
      <w:r>
        <w:rPr>
          <w:spacing w:val="59"/>
        </w:rPr>
        <w:t xml:space="preserve"> </w:t>
      </w:r>
      <w:r>
        <w:t>dopravné</w:t>
      </w:r>
      <w:r>
        <w:rPr>
          <w:spacing w:val="59"/>
        </w:rPr>
        <w:t xml:space="preserve"> </w:t>
      </w:r>
      <w:r>
        <w:t>značenie</w:t>
      </w:r>
      <w:r>
        <w:rPr>
          <w:spacing w:val="59"/>
        </w:rPr>
        <w:t xml:space="preserve"> </w:t>
      </w:r>
      <w:r>
        <w:t>obchádzky</w:t>
      </w:r>
      <w:r>
        <w:rPr>
          <w:spacing w:val="59"/>
        </w:rPr>
        <w:t xml:space="preserve"> </w:t>
      </w:r>
      <w:r>
        <w:t>a</w:t>
      </w:r>
      <w:r>
        <w:rPr>
          <w:spacing w:val="-56"/>
        </w:rPr>
        <w:t xml:space="preserve"> </w:t>
      </w:r>
      <w:r>
        <w:t>dopravné</w:t>
      </w:r>
      <w:r>
        <w:rPr>
          <w:spacing w:val="1"/>
        </w:rPr>
        <w:t xml:space="preserve"> </w:t>
      </w:r>
      <w:r>
        <w:t>značenie</w:t>
      </w:r>
      <w:r>
        <w:rPr>
          <w:spacing w:val="1"/>
        </w:rPr>
        <w:t xml:space="preserve"> </w:t>
      </w:r>
      <w:r>
        <w:t>komunikácií,</w:t>
      </w:r>
      <w:r>
        <w:rPr>
          <w:spacing w:val="1"/>
        </w:rPr>
        <w:t xml:space="preserve"> </w:t>
      </w:r>
      <w:r>
        <w:t>slúžiacich</w:t>
      </w:r>
      <w:r>
        <w:rPr>
          <w:spacing w:val="58"/>
        </w:rPr>
        <w:t xml:space="preserve"> </w:t>
      </w:r>
      <w:r>
        <w:t>pre</w:t>
      </w:r>
      <w:r>
        <w:rPr>
          <w:spacing w:val="58"/>
        </w:rPr>
        <w:t xml:space="preserve"> </w:t>
      </w:r>
      <w:r>
        <w:t>obchádzku,</w:t>
      </w:r>
      <w:r>
        <w:rPr>
          <w:spacing w:val="59"/>
        </w:rPr>
        <w:t xml:space="preserve"> </w:t>
      </w:r>
      <w:r>
        <w:t>uvedie</w:t>
      </w:r>
      <w:r>
        <w:rPr>
          <w:spacing w:val="58"/>
        </w:rPr>
        <w:t xml:space="preserve"> </w:t>
      </w:r>
      <w:r>
        <w:t>cestu</w:t>
      </w:r>
      <w:r>
        <w:rPr>
          <w:spacing w:val="59"/>
        </w:rPr>
        <w:t xml:space="preserve"> </w:t>
      </w:r>
      <w:r>
        <w:t>do</w:t>
      </w:r>
      <w:r>
        <w:rPr>
          <w:spacing w:val="58"/>
        </w:rPr>
        <w:t xml:space="preserve"> </w:t>
      </w:r>
      <w:r>
        <w:t>pôvodného</w:t>
      </w:r>
      <w:r>
        <w:rPr>
          <w:spacing w:val="1"/>
        </w:rPr>
        <w:t xml:space="preserve"> </w:t>
      </w:r>
      <w:r>
        <w:t>stavu,</w:t>
      </w:r>
      <w:r>
        <w:rPr>
          <w:spacing w:val="22"/>
        </w:rPr>
        <w:t xml:space="preserve"> </w:t>
      </w:r>
      <w:r>
        <w:t>pokiaľ</w:t>
      </w:r>
      <w:r>
        <w:rPr>
          <w:spacing w:val="25"/>
        </w:rPr>
        <w:t xml:space="preserve"> </w:t>
      </w:r>
      <w:r>
        <w:t>nie</w:t>
      </w:r>
      <w:r>
        <w:rPr>
          <w:spacing w:val="20"/>
        </w:rPr>
        <w:t xml:space="preserve"> </w:t>
      </w:r>
      <w:r>
        <w:t>je</w:t>
      </w:r>
      <w:r>
        <w:rPr>
          <w:spacing w:val="24"/>
        </w:rPr>
        <w:t xml:space="preserve"> </w:t>
      </w:r>
      <w:r>
        <w:t>v</w:t>
      </w:r>
      <w:r>
        <w:rPr>
          <w:spacing w:val="19"/>
        </w:rPr>
        <w:t xml:space="preserve"> </w:t>
      </w:r>
      <w:r>
        <w:t>dokumentácii</w:t>
      </w:r>
      <w:r>
        <w:rPr>
          <w:spacing w:val="23"/>
        </w:rPr>
        <w:t xml:space="preserve"> </w:t>
      </w:r>
      <w:r>
        <w:t>alebo</w:t>
      </w:r>
      <w:r>
        <w:rPr>
          <w:spacing w:val="21"/>
        </w:rPr>
        <w:t xml:space="preserve"> </w:t>
      </w:r>
      <w:r>
        <w:t>objednávateľom</w:t>
      </w:r>
      <w:r>
        <w:rPr>
          <w:spacing w:val="21"/>
        </w:rPr>
        <w:t xml:space="preserve"> </w:t>
      </w:r>
      <w:r>
        <w:t>stanovené</w:t>
      </w:r>
      <w:r>
        <w:rPr>
          <w:spacing w:val="25"/>
        </w:rPr>
        <w:t xml:space="preserve"> </w:t>
      </w:r>
      <w:r>
        <w:t>inak.</w:t>
      </w:r>
    </w:p>
    <w:p w:rsidR="007127CB" w:rsidRPr="0075520B" w:rsidRDefault="007127CB" w:rsidP="0075520B">
      <w:pPr>
        <w:pStyle w:val="Nadpis2"/>
      </w:pPr>
      <w:bookmarkStart w:id="111" w:name="_TOC_250089"/>
      <w:bookmarkStart w:id="112" w:name="_Toc178188226"/>
      <w:r w:rsidRPr="0075520B">
        <w:t xml:space="preserve">PROJEKTOVÁ DOKUMENTÁCIA </w:t>
      </w:r>
      <w:bookmarkEnd w:id="111"/>
      <w:r w:rsidRPr="0075520B">
        <w:t>STAVBY</w:t>
      </w:r>
      <w:bookmarkEnd w:id="112"/>
    </w:p>
    <w:p w:rsidR="007127CB" w:rsidRDefault="007127CB" w:rsidP="007127CB">
      <w:pPr>
        <w:pStyle w:val="Zkladntext"/>
        <w:spacing w:before="1"/>
        <w:rPr>
          <w:b/>
          <w:sz w:val="21"/>
        </w:rPr>
      </w:pPr>
    </w:p>
    <w:p w:rsidR="007127CB" w:rsidRDefault="007127CB" w:rsidP="0075520B">
      <w:r>
        <w:t>Projektová</w:t>
      </w:r>
      <w:r>
        <w:rPr>
          <w:spacing w:val="1"/>
        </w:rPr>
        <w:t xml:space="preserve"> </w:t>
      </w:r>
      <w:r>
        <w:t>dokumentácia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súhrnom</w:t>
      </w:r>
      <w:r>
        <w:rPr>
          <w:spacing w:val="1"/>
        </w:rPr>
        <w:t xml:space="preserve"> </w:t>
      </w:r>
      <w:r>
        <w:t>všetkých</w:t>
      </w:r>
      <w:r>
        <w:rPr>
          <w:spacing w:val="1"/>
        </w:rPr>
        <w:t xml:space="preserve"> </w:t>
      </w:r>
      <w:r>
        <w:t>výkresov,</w:t>
      </w:r>
      <w:r>
        <w:rPr>
          <w:spacing w:val="1"/>
        </w:rPr>
        <w:t xml:space="preserve"> </w:t>
      </w:r>
      <w:r>
        <w:t>výpočtov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technických</w:t>
      </w:r>
      <w:r>
        <w:rPr>
          <w:spacing w:val="1"/>
        </w:rPr>
        <w:t xml:space="preserve"> </w:t>
      </w:r>
      <w:r>
        <w:t>informácií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ďalších</w:t>
      </w:r>
      <w:r>
        <w:rPr>
          <w:spacing w:val="1"/>
        </w:rPr>
        <w:t xml:space="preserve"> </w:t>
      </w:r>
      <w:r>
        <w:t>dokumentov</w:t>
      </w:r>
      <w:r>
        <w:rPr>
          <w:spacing w:val="1"/>
        </w:rPr>
        <w:t xml:space="preserve"> </w:t>
      </w:r>
      <w:r>
        <w:t>technickej</w:t>
      </w:r>
      <w:r>
        <w:rPr>
          <w:spacing w:val="1"/>
        </w:rPr>
        <w:t xml:space="preserve"> </w:t>
      </w:r>
      <w:r>
        <w:t>povahy</w:t>
      </w:r>
      <w:r>
        <w:rPr>
          <w:spacing w:val="1"/>
        </w:rPr>
        <w:t xml:space="preserve"> </w:t>
      </w:r>
      <w:r>
        <w:t>týkajúcich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stavby,</w:t>
      </w:r>
      <w:r>
        <w:rPr>
          <w:spacing w:val="1"/>
        </w:rPr>
        <w:t xml:space="preserve"> </w:t>
      </w:r>
      <w:r>
        <w:t>odovzdaných</w:t>
      </w:r>
      <w:r>
        <w:rPr>
          <w:spacing w:val="1"/>
        </w:rPr>
        <w:t xml:space="preserve"> </w:t>
      </w:r>
      <w:r>
        <w:t>objednávateľom</w:t>
      </w:r>
      <w:r>
        <w:rPr>
          <w:spacing w:val="1"/>
        </w:rPr>
        <w:t xml:space="preserve"> </w:t>
      </w:r>
      <w:r>
        <w:t>zhotoviteľovi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podklad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projektové</w:t>
      </w:r>
      <w:r>
        <w:rPr>
          <w:spacing w:val="1"/>
        </w:rPr>
        <w:t xml:space="preserve"> </w:t>
      </w:r>
      <w:r>
        <w:t>práce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následnú</w:t>
      </w:r>
      <w:r>
        <w:rPr>
          <w:spacing w:val="58"/>
        </w:rPr>
        <w:t xml:space="preserve"> </w:t>
      </w:r>
      <w:r>
        <w:t>realizáciu</w:t>
      </w:r>
      <w:r>
        <w:rPr>
          <w:spacing w:val="58"/>
        </w:rPr>
        <w:t xml:space="preserve"> </w:t>
      </w:r>
      <w:r>
        <w:t>prác</w:t>
      </w:r>
      <w:r>
        <w:rPr>
          <w:spacing w:val="1"/>
        </w:rPr>
        <w:t xml:space="preserve"> </w:t>
      </w:r>
      <w:r>
        <w:t>podľa</w:t>
      </w:r>
      <w:r>
        <w:rPr>
          <w:spacing w:val="13"/>
        </w:rPr>
        <w:t xml:space="preserve"> </w:t>
      </w:r>
      <w:r>
        <w:t>Zmluvy</w:t>
      </w:r>
      <w:r>
        <w:rPr>
          <w:spacing w:val="10"/>
        </w:rPr>
        <w:t xml:space="preserve"> </w:t>
      </w:r>
      <w:r>
        <w:t>o</w:t>
      </w:r>
      <w:r>
        <w:rPr>
          <w:spacing w:val="9"/>
        </w:rPr>
        <w:t xml:space="preserve"> </w:t>
      </w:r>
      <w:r>
        <w:t>dielo</w:t>
      </w:r>
      <w:r>
        <w:rPr>
          <w:spacing w:val="13"/>
        </w:rPr>
        <w:t xml:space="preserve"> </w:t>
      </w:r>
      <w:r>
        <w:t>a</w:t>
      </w:r>
      <w:r>
        <w:rPr>
          <w:spacing w:val="13"/>
        </w:rPr>
        <w:t xml:space="preserve"> </w:t>
      </w:r>
      <w:r>
        <w:t>všetkých</w:t>
      </w:r>
      <w:r>
        <w:rPr>
          <w:spacing w:val="13"/>
        </w:rPr>
        <w:t xml:space="preserve"> </w:t>
      </w:r>
      <w:r>
        <w:t>výkresov,</w:t>
      </w:r>
      <w:r>
        <w:rPr>
          <w:spacing w:val="14"/>
        </w:rPr>
        <w:t xml:space="preserve"> </w:t>
      </w:r>
      <w:r>
        <w:t>výpočtov,</w:t>
      </w:r>
      <w:r>
        <w:rPr>
          <w:spacing w:val="14"/>
        </w:rPr>
        <w:t xml:space="preserve"> </w:t>
      </w:r>
      <w:r>
        <w:t>diagramov,</w:t>
      </w:r>
      <w:r>
        <w:rPr>
          <w:spacing w:val="12"/>
        </w:rPr>
        <w:t xml:space="preserve"> </w:t>
      </w:r>
      <w:r>
        <w:t>popisov</w:t>
      </w:r>
      <w:r>
        <w:rPr>
          <w:spacing w:val="13"/>
        </w:rPr>
        <w:t xml:space="preserve"> </w:t>
      </w:r>
      <w:r>
        <w:t>zhotovovaných</w:t>
      </w:r>
    </w:p>
    <w:p w:rsidR="007127CB" w:rsidRDefault="007127CB" w:rsidP="0075520B">
      <w:pPr>
        <w:sectPr w:rsidR="007127CB" w:rsidSect="007127CB">
          <w:pgSz w:w="11900" w:h="16840"/>
          <w:pgMar w:top="960" w:right="1020" w:bottom="920" w:left="1240" w:header="571" w:footer="734" w:gutter="0"/>
          <w:cols w:space="708"/>
        </w:sectPr>
      </w:pPr>
    </w:p>
    <w:p w:rsidR="007127CB" w:rsidRDefault="007127CB" w:rsidP="0075520B">
      <w:pPr>
        <w:rPr>
          <w:sz w:val="15"/>
        </w:rPr>
      </w:pPr>
    </w:p>
    <w:p w:rsidR="007127CB" w:rsidRDefault="007127CB" w:rsidP="0075520B">
      <w:r>
        <w:t>postupov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ďalších</w:t>
      </w:r>
      <w:r>
        <w:rPr>
          <w:spacing w:val="1"/>
        </w:rPr>
        <w:t xml:space="preserve"> </w:t>
      </w:r>
      <w:r>
        <w:t>technických</w:t>
      </w:r>
      <w:r>
        <w:rPr>
          <w:spacing w:val="1"/>
        </w:rPr>
        <w:t xml:space="preserve"> </w:t>
      </w:r>
      <w:r>
        <w:t>dokumentov</w:t>
      </w:r>
      <w:r>
        <w:rPr>
          <w:spacing w:val="1"/>
        </w:rPr>
        <w:t xml:space="preserve"> </w:t>
      </w:r>
      <w:r>
        <w:t>príslušného</w:t>
      </w:r>
      <w:r>
        <w:rPr>
          <w:spacing w:val="1"/>
        </w:rPr>
        <w:t xml:space="preserve"> </w:t>
      </w:r>
      <w:r>
        <w:t>charakteru,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dodané</w:t>
      </w:r>
      <w:r>
        <w:rPr>
          <w:spacing w:val="1"/>
        </w:rPr>
        <w:t xml:space="preserve"> </w:t>
      </w:r>
      <w:r>
        <w:t>Zhotoviteľom,</w:t>
      </w:r>
      <w:r>
        <w:rPr>
          <w:spacing w:val="17"/>
        </w:rPr>
        <w:t xml:space="preserve"> </w:t>
      </w:r>
      <w:r>
        <w:t>podľa</w:t>
      </w:r>
      <w:r>
        <w:rPr>
          <w:spacing w:val="17"/>
        </w:rPr>
        <w:t xml:space="preserve"> </w:t>
      </w:r>
      <w:r>
        <w:t>Zmluvy</w:t>
      </w:r>
      <w:r>
        <w:rPr>
          <w:vertAlign w:val="superscript"/>
        </w:rPr>
        <w:t>6</w:t>
      </w:r>
      <w:r>
        <w:t>.</w:t>
      </w:r>
    </w:p>
    <w:p w:rsidR="007127CB" w:rsidRDefault="007127CB" w:rsidP="0075520B">
      <w:r>
        <w:t>Na</w:t>
      </w:r>
      <w:r>
        <w:rPr>
          <w:spacing w:val="1"/>
        </w:rPr>
        <w:t xml:space="preserve"> </w:t>
      </w:r>
      <w:r>
        <w:t>realizačnú</w:t>
      </w:r>
      <w:r>
        <w:rPr>
          <w:spacing w:val="1"/>
        </w:rPr>
        <w:t xml:space="preserve"> </w:t>
      </w:r>
      <w:r>
        <w:t>fázu</w:t>
      </w:r>
      <w:r>
        <w:rPr>
          <w:spacing w:val="1"/>
        </w:rPr>
        <w:t xml:space="preserve"> </w:t>
      </w:r>
      <w:r>
        <w:t>výstavby</w:t>
      </w:r>
      <w:r>
        <w:rPr>
          <w:spacing w:val="1"/>
        </w:rPr>
        <w:t xml:space="preserve"> </w:t>
      </w:r>
      <w:r>
        <w:t>slúži</w:t>
      </w:r>
      <w:r>
        <w:rPr>
          <w:spacing w:val="1"/>
        </w:rPr>
        <w:t xml:space="preserve"> </w:t>
      </w:r>
      <w:r>
        <w:rPr>
          <w:b/>
        </w:rPr>
        <w:t>technická</w:t>
      </w:r>
      <w:r>
        <w:rPr>
          <w:b/>
          <w:spacing w:val="1"/>
        </w:rPr>
        <w:t xml:space="preserve"> </w:t>
      </w:r>
      <w:r>
        <w:rPr>
          <w:b/>
        </w:rPr>
        <w:t>dokumentácia,</w:t>
      </w:r>
      <w:r>
        <w:rPr>
          <w:b/>
          <w:spacing w:val="1"/>
        </w:rPr>
        <w:t xml:space="preserve"> </w:t>
      </w:r>
      <w:r>
        <w:rPr>
          <w:b/>
        </w:rPr>
        <w:t>ktorá</w:t>
      </w:r>
      <w:r>
        <w:rPr>
          <w:b/>
          <w:spacing w:val="1"/>
        </w:rPr>
        <w:t xml:space="preserve"> </w:t>
      </w:r>
      <w:r>
        <w:rPr>
          <w:b/>
        </w:rPr>
        <w:t>je</w:t>
      </w:r>
      <w:r>
        <w:rPr>
          <w:b/>
          <w:spacing w:val="62"/>
        </w:rPr>
        <w:t xml:space="preserve"> </w:t>
      </w:r>
      <w:r>
        <w:rPr>
          <w:b/>
        </w:rPr>
        <w:t>súčasťou</w:t>
      </w:r>
      <w:r>
        <w:rPr>
          <w:b/>
          <w:spacing w:val="1"/>
        </w:rPr>
        <w:t xml:space="preserve"> </w:t>
      </w:r>
      <w:r>
        <w:rPr>
          <w:b/>
        </w:rPr>
        <w:t>Dokumentácie</w:t>
      </w:r>
      <w:r>
        <w:rPr>
          <w:b/>
          <w:spacing w:val="11"/>
        </w:rPr>
        <w:t xml:space="preserve"> </w:t>
      </w:r>
      <w:r>
        <w:rPr>
          <w:b/>
        </w:rPr>
        <w:t>Zhotoviteľa</w:t>
      </w:r>
      <w:r>
        <w:t>.</w:t>
      </w:r>
    </w:p>
    <w:p w:rsidR="007127CB" w:rsidRDefault="007127CB" w:rsidP="0075520B">
      <w:r>
        <w:t>Pokiaľ</w:t>
      </w:r>
      <w:r>
        <w:rPr>
          <w:spacing w:val="31"/>
        </w:rPr>
        <w:t xml:space="preserve"> </w:t>
      </w:r>
      <w:r>
        <w:t>sa</w:t>
      </w:r>
      <w:r>
        <w:rPr>
          <w:spacing w:val="33"/>
        </w:rPr>
        <w:t xml:space="preserve"> </w:t>
      </w:r>
      <w:r>
        <w:t>v</w:t>
      </w:r>
      <w:r>
        <w:rPr>
          <w:spacing w:val="31"/>
        </w:rPr>
        <w:t xml:space="preserve"> </w:t>
      </w:r>
      <w:r>
        <w:t>TKP</w:t>
      </w:r>
      <w:r>
        <w:rPr>
          <w:spacing w:val="33"/>
        </w:rPr>
        <w:t xml:space="preserve"> </w:t>
      </w:r>
      <w:r>
        <w:t>alebo</w:t>
      </w:r>
      <w:r>
        <w:rPr>
          <w:spacing w:val="31"/>
        </w:rPr>
        <w:t xml:space="preserve"> </w:t>
      </w:r>
      <w:r>
        <w:t>v</w:t>
      </w:r>
      <w:r>
        <w:rPr>
          <w:spacing w:val="30"/>
        </w:rPr>
        <w:t xml:space="preserve"> </w:t>
      </w:r>
      <w:r>
        <w:t>týchto</w:t>
      </w:r>
      <w:r>
        <w:rPr>
          <w:spacing w:val="33"/>
        </w:rPr>
        <w:t xml:space="preserve"> </w:t>
      </w:r>
      <w:r>
        <w:t>ZTKP</w:t>
      </w:r>
      <w:r>
        <w:rPr>
          <w:spacing w:val="36"/>
        </w:rPr>
        <w:t xml:space="preserve"> </w:t>
      </w:r>
      <w:r>
        <w:t>vyskytujú</w:t>
      </w:r>
      <w:r>
        <w:rPr>
          <w:spacing w:val="33"/>
        </w:rPr>
        <w:t xml:space="preserve"> </w:t>
      </w:r>
      <w:r>
        <w:t>pokyny</w:t>
      </w:r>
      <w:r>
        <w:rPr>
          <w:spacing w:val="31"/>
        </w:rPr>
        <w:t xml:space="preserve"> </w:t>
      </w:r>
      <w:r>
        <w:t>pre</w:t>
      </w:r>
      <w:r>
        <w:rPr>
          <w:spacing w:val="33"/>
        </w:rPr>
        <w:t xml:space="preserve"> </w:t>
      </w:r>
      <w:r>
        <w:t>projektanta,</w:t>
      </w:r>
      <w:r>
        <w:rPr>
          <w:spacing w:val="34"/>
        </w:rPr>
        <w:t xml:space="preserve"> </w:t>
      </w:r>
      <w:r>
        <w:t>je</w:t>
      </w:r>
      <w:r>
        <w:rPr>
          <w:spacing w:val="31"/>
        </w:rPr>
        <w:t xml:space="preserve"> </w:t>
      </w:r>
      <w:r>
        <w:t>nutné</w:t>
      </w:r>
      <w:r>
        <w:rPr>
          <w:spacing w:val="33"/>
        </w:rPr>
        <w:t xml:space="preserve"> </w:t>
      </w:r>
      <w:r>
        <w:t>ich</w:t>
      </w:r>
      <w:r>
        <w:rPr>
          <w:spacing w:val="30"/>
        </w:rPr>
        <w:t xml:space="preserve"> </w:t>
      </w:r>
      <w:r>
        <w:t>chápať</w:t>
      </w:r>
      <w:r w:rsidR="00F951AF">
        <w:t xml:space="preserve"> </w:t>
      </w:r>
      <w:r>
        <w:rPr>
          <w:spacing w:val="-56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pokyny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spracovateľa</w:t>
      </w:r>
      <w:r>
        <w:rPr>
          <w:spacing w:val="1"/>
        </w:rPr>
        <w:t xml:space="preserve"> </w:t>
      </w:r>
      <w:r>
        <w:t>technickej</w:t>
      </w:r>
      <w:r>
        <w:rPr>
          <w:spacing w:val="1"/>
        </w:rPr>
        <w:t xml:space="preserve"> </w:t>
      </w:r>
      <w:r>
        <w:t>dokumentácie</w:t>
      </w:r>
      <w:r>
        <w:rPr>
          <w:spacing w:val="1"/>
        </w:rPr>
        <w:t xml:space="preserve"> </w:t>
      </w:r>
      <w:r>
        <w:t>Zhotoviteľa,</w:t>
      </w:r>
      <w:r>
        <w:rPr>
          <w:spacing w:val="1"/>
        </w:rPr>
        <w:t xml:space="preserve"> </w:t>
      </w:r>
      <w:r>
        <w:t>ktorá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súčasťou</w:t>
      </w:r>
      <w:r>
        <w:rPr>
          <w:spacing w:val="1"/>
        </w:rPr>
        <w:t xml:space="preserve"> </w:t>
      </w:r>
      <w:r>
        <w:t>Dokumentácie</w:t>
      </w:r>
      <w:r>
        <w:rPr>
          <w:spacing w:val="13"/>
        </w:rPr>
        <w:t xml:space="preserve"> </w:t>
      </w:r>
      <w:r>
        <w:t>Zhotoviteľa.</w:t>
      </w:r>
    </w:p>
    <w:p w:rsidR="007127CB" w:rsidRPr="0075520B" w:rsidRDefault="007127CB" w:rsidP="0075520B">
      <w:pPr>
        <w:pStyle w:val="Nadpis3"/>
      </w:pPr>
      <w:bookmarkStart w:id="113" w:name="_TOC_250088"/>
      <w:bookmarkStart w:id="114" w:name="_Toc178188227"/>
      <w:r w:rsidRPr="0075520B">
        <w:t xml:space="preserve">Dokumentácia poskytnutá Objednávateľom </w:t>
      </w:r>
      <w:bookmarkEnd w:id="113"/>
      <w:r w:rsidRPr="0075520B">
        <w:t>(DPO)</w:t>
      </w:r>
      <w:bookmarkEnd w:id="114"/>
    </w:p>
    <w:p w:rsidR="007127CB" w:rsidRDefault="007127CB" w:rsidP="0075520B">
      <w:r>
        <w:t>Je</w:t>
      </w:r>
      <w:r>
        <w:rPr>
          <w:spacing w:val="57"/>
        </w:rPr>
        <w:t xml:space="preserve"> </w:t>
      </w:r>
      <w:r>
        <w:t>základná</w:t>
      </w:r>
      <w:r>
        <w:rPr>
          <w:spacing w:val="52"/>
        </w:rPr>
        <w:t xml:space="preserve"> </w:t>
      </w:r>
      <w:r>
        <w:t>dokumentácia,</w:t>
      </w:r>
      <w:r>
        <w:rPr>
          <w:spacing w:val="56"/>
        </w:rPr>
        <w:t xml:space="preserve"> </w:t>
      </w:r>
      <w:r>
        <w:t>ktorú</w:t>
      </w:r>
      <w:r>
        <w:rPr>
          <w:spacing w:val="57"/>
        </w:rPr>
        <w:t xml:space="preserve"> </w:t>
      </w:r>
      <w:r>
        <w:t>zabezpečuje</w:t>
      </w:r>
      <w:r>
        <w:rPr>
          <w:spacing w:val="53"/>
        </w:rPr>
        <w:t xml:space="preserve"> </w:t>
      </w:r>
      <w:r>
        <w:t>objednávateľ.</w:t>
      </w:r>
    </w:p>
    <w:p w:rsidR="007127CB" w:rsidRDefault="007127CB" w:rsidP="0075520B">
      <w:r w:rsidRPr="00C51DF5">
        <w:t xml:space="preserve">Súčasťou DPO je </w:t>
      </w:r>
      <w:r w:rsidRPr="00C51DF5">
        <w:rPr>
          <w:b/>
        </w:rPr>
        <w:t xml:space="preserve">Dokumentácia na </w:t>
      </w:r>
      <w:r w:rsidR="00CA5E93">
        <w:rPr>
          <w:b/>
        </w:rPr>
        <w:t xml:space="preserve">stavebné povolenie v podrobnostiach dokumentácie na realizáciu </w:t>
      </w:r>
      <w:r w:rsidR="00CA5E93" w:rsidRPr="002F1E28">
        <w:rPr>
          <w:b/>
        </w:rPr>
        <w:t>stavby</w:t>
      </w:r>
      <w:r w:rsidR="003614B4">
        <w:rPr>
          <w:b/>
        </w:rPr>
        <w:t>,</w:t>
      </w:r>
      <w:r w:rsidR="002F1E28">
        <w:rPr>
          <w:b/>
        </w:rPr>
        <w:t xml:space="preserve"> </w:t>
      </w:r>
      <w:r w:rsidR="002F1E28" w:rsidRPr="002F1E28">
        <w:rPr>
          <w:bCs/>
        </w:rPr>
        <w:t xml:space="preserve">ďalej </w:t>
      </w:r>
      <w:r w:rsidR="00CA5E93" w:rsidRPr="002F1E28">
        <w:rPr>
          <w:bCs/>
        </w:rPr>
        <w:t>DSP(DRS)</w:t>
      </w:r>
      <w:r w:rsidRPr="002F1E28">
        <w:rPr>
          <w:bCs/>
        </w:rPr>
        <w:t>.</w:t>
      </w:r>
      <w:r>
        <w:rPr>
          <w:spacing w:val="58"/>
        </w:rPr>
        <w:t xml:space="preserve"> </w:t>
      </w:r>
      <w:r>
        <w:t>Objednávateľ</w:t>
      </w:r>
      <w:r>
        <w:rPr>
          <w:spacing w:val="1"/>
        </w:rPr>
        <w:t xml:space="preserve"> </w:t>
      </w:r>
      <w:r>
        <w:t>poskytne</w:t>
      </w:r>
      <w:r>
        <w:rPr>
          <w:spacing w:val="1"/>
        </w:rPr>
        <w:t xml:space="preserve"> </w:t>
      </w:r>
      <w:r>
        <w:t>uchádzačom</w:t>
      </w:r>
      <w:r>
        <w:rPr>
          <w:spacing w:val="1"/>
        </w:rPr>
        <w:t xml:space="preserve"> </w:t>
      </w:r>
      <w:r>
        <w:t>počas</w:t>
      </w:r>
      <w:r>
        <w:rPr>
          <w:spacing w:val="1"/>
        </w:rPr>
        <w:t xml:space="preserve"> </w:t>
      </w:r>
      <w:r>
        <w:t>verejnej</w:t>
      </w:r>
      <w:r>
        <w:rPr>
          <w:spacing w:val="1"/>
        </w:rPr>
        <w:t xml:space="preserve"> </w:t>
      </w:r>
      <w:r>
        <w:t>súťaže</w:t>
      </w:r>
      <w:r>
        <w:rPr>
          <w:spacing w:val="1"/>
        </w:rPr>
        <w:t xml:space="preserve"> </w:t>
      </w:r>
      <w:r>
        <w:t>DPO,</w:t>
      </w:r>
      <w:r>
        <w:rPr>
          <w:spacing w:val="1"/>
        </w:rPr>
        <w:t xml:space="preserve"> </w:t>
      </w:r>
      <w:r>
        <w:t>ktorá</w:t>
      </w:r>
      <w:r>
        <w:rPr>
          <w:spacing w:val="1"/>
        </w:rPr>
        <w:t xml:space="preserve"> </w:t>
      </w:r>
      <w:r>
        <w:t>tvorí</w:t>
      </w:r>
      <w:r>
        <w:rPr>
          <w:spacing w:val="1"/>
        </w:rPr>
        <w:t xml:space="preserve"> </w:t>
      </w:r>
      <w:r>
        <w:t>Zväzok</w:t>
      </w:r>
      <w:r>
        <w:rPr>
          <w:spacing w:val="1"/>
        </w:rPr>
        <w:t xml:space="preserve"> </w:t>
      </w:r>
      <w:r>
        <w:t>č.</w:t>
      </w:r>
      <w:r>
        <w:rPr>
          <w:spacing w:val="1"/>
        </w:rPr>
        <w:t xml:space="preserve"> </w:t>
      </w:r>
      <w:r>
        <w:t>5</w:t>
      </w:r>
      <w:r>
        <w:rPr>
          <w:spacing w:val="58"/>
        </w:rPr>
        <w:t xml:space="preserve"> </w:t>
      </w:r>
      <w:r>
        <w:t>súťažných</w:t>
      </w:r>
      <w:r>
        <w:rPr>
          <w:spacing w:val="1"/>
        </w:rPr>
        <w:t xml:space="preserve"> </w:t>
      </w:r>
      <w:r>
        <w:t>podkladov.</w:t>
      </w:r>
    </w:p>
    <w:p w:rsidR="007127CB" w:rsidRDefault="007127CB" w:rsidP="0075520B">
      <w:r>
        <w:t>Dokumentácia</w:t>
      </w:r>
      <w:r>
        <w:rPr>
          <w:spacing w:val="1"/>
        </w:rPr>
        <w:t xml:space="preserve"> </w:t>
      </w:r>
      <w:r>
        <w:t>poskytnutá</w:t>
      </w:r>
      <w:r>
        <w:rPr>
          <w:spacing w:val="1"/>
        </w:rPr>
        <w:t xml:space="preserve"> </w:t>
      </w:r>
      <w:r>
        <w:t>Objednávateľom,</w:t>
      </w:r>
      <w:r>
        <w:rPr>
          <w:spacing w:val="1"/>
        </w:rPr>
        <w:t xml:space="preserve"> </w:t>
      </w:r>
      <w:r>
        <w:t>ktorá</w:t>
      </w:r>
      <w:r>
        <w:rPr>
          <w:spacing w:val="1"/>
        </w:rPr>
        <w:t xml:space="preserve"> </w:t>
      </w:r>
      <w:r>
        <w:t>spolu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Požiadavkami</w:t>
      </w:r>
      <w:r>
        <w:rPr>
          <w:spacing w:val="1"/>
        </w:rPr>
        <w:t xml:space="preserve"> </w:t>
      </w:r>
      <w:r>
        <w:t>Objednávateľa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ostatnými prílohami Zmluvy definuje stavbu predmet obstarávania a predmet zmluvy o dielo,</w:t>
      </w:r>
      <w:r>
        <w:rPr>
          <w:spacing w:val="1"/>
        </w:rPr>
        <w:t xml:space="preserve"> </w:t>
      </w:r>
      <w:r>
        <w:t>uzatváranej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vybraným</w:t>
      </w:r>
      <w:r>
        <w:rPr>
          <w:spacing w:val="1"/>
        </w:rPr>
        <w:t xml:space="preserve"> </w:t>
      </w:r>
      <w:r>
        <w:t>zhotoviteľom</w:t>
      </w:r>
      <w:r>
        <w:rPr>
          <w:spacing w:val="1"/>
        </w:rPr>
        <w:t xml:space="preserve"> </w:t>
      </w:r>
      <w:r>
        <w:t>stavby a</w:t>
      </w:r>
      <w:r>
        <w:rPr>
          <w:spacing w:val="1"/>
        </w:rPr>
        <w:t xml:space="preserve"> </w:t>
      </w:r>
      <w:r>
        <w:t>slúži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vypracovanie</w:t>
      </w:r>
      <w:r>
        <w:rPr>
          <w:spacing w:val="1"/>
        </w:rPr>
        <w:t xml:space="preserve"> </w:t>
      </w:r>
      <w:r>
        <w:t>ponuky uchádzačov.</w:t>
      </w:r>
      <w:r>
        <w:rPr>
          <w:spacing w:val="1"/>
        </w:rPr>
        <w:t xml:space="preserve"> </w:t>
      </w:r>
      <w:r>
        <w:t>Svojimi záväznými časťami alebo údajmi spolu s Požiadavkami Objednávateľa a ostatnými</w:t>
      </w:r>
      <w:r>
        <w:rPr>
          <w:spacing w:val="1"/>
        </w:rPr>
        <w:t xml:space="preserve"> </w:t>
      </w:r>
      <w:r>
        <w:t>prílohami Zmluvy je podkladom na vypracovanie technickej dokumentácie, ktorá je súčasťou</w:t>
      </w:r>
      <w:r>
        <w:rPr>
          <w:spacing w:val="1"/>
        </w:rPr>
        <w:t xml:space="preserve"> </w:t>
      </w:r>
      <w:r>
        <w:t>Dokumentácie</w:t>
      </w:r>
      <w:r>
        <w:rPr>
          <w:spacing w:val="13"/>
        </w:rPr>
        <w:t xml:space="preserve"> </w:t>
      </w:r>
      <w:r>
        <w:t>Zhotoviteľa.</w:t>
      </w:r>
    </w:p>
    <w:p w:rsidR="007127CB" w:rsidRDefault="007127CB" w:rsidP="0075520B">
      <w:r>
        <w:t>S</w:t>
      </w:r>
      <w:r>
        <w:rPr>
          <w:spacing w:val="1"/>
        </w:rPr>
        <w:t xml:space="preserve"> </w:t>
      </w:r>
      <w:r>
        <w:t>ohľadom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technické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ekonomické</w:t>
      </w:r>
      <w:r>
        <w:rPr>
          <w:spacing w:val="1"/>
        </w:rPr>
        <w:t xml:space="preserve"> </w:t>
      </w:r>
      <w:r>
        <w:t>dôvody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ochranu</w:t>
      </w:r>
      <w:r>
        <w:rPr>
          <w:spacing w:val="1"/>
        </w:rPr>
        <w:t xml:space="preserve"> </w:t>
      </w:r>
      <w:r>
        <w:t>životného</w:t>
      </w:r>
      <w:r>
        <w:rPr>
          <w:spacing w:val="1"/>
        </w:rPr>
        <w:t xml:space="preserve"> </w:t>
      </w:r>
      <w:r>
        <w:t>prostredia</w:t>
      </w:r>
      <w:r>
        <w:rPr>
          <w:spacing w:val="1"/>
        </w:rPr>
        <w:t xml:space="preserve"> </w:t>
      </w:r>
      <w:r>
        <w:t>vyžaduje</w:t>
      </w:r>
      <w:r>
        <w:rPr>
          <w:spacing w:val="1"/>
        </w:rPr>
        <w:t xml:space="preserve"> </w:t>
      </w:r>
      <w:r>
        <w:t>zhotovenie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obvykle</w:t>
      </w:r>
      <w:r>
        <w:rPr>
          <w:spacing w:val="1"/>
        </w:rPr>
        <w:t xml:space="preserve"> </w:t>
      </w:r>
      <w:r>
        <w:t>viac</w:t>
      </w:r>
      <w:r>
        <w:rPr>
          <w:spacing w:val="1"/>
        </w:rPr>
        <w:t xml:space="preserve"> </w:t>
      </w:r>
      <w:r>
        <w:t>podrobností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uvedené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DPO.</w:t>
      </w:r>
      <w:r>
        <w:rPr>
          <w:spacing w:val="1"/>
        </w:rPr>
        <w:t xml:space="preserve"> </w:t>
      </w:r>
      <w:r>
        <w:t>Jedná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hlavne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podrobnosti,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podmienené</w:t>
      </w:r>
      <w:r>
        <w:rPr>
          <w:spacing w:val="1"/>
        </w:rPr>
        <w:t xml:space="preserve"> </w:t>
      </w:r>
      <w:r>
        <w:t>možnosťami,</w:t>
      </w:r>
      <w:r>
        <w:rPr>
          <w:spacing w:val="1"/>
        </w:rPr>
        <w:t xml:space="preserve"> </w:t>
      </w:r>
      <w:r>
        <w:t>stavebným</w:t>
      </w:r>
      <w:r>
        <w:rPr>
          <w:spacing w:val="1"/>
        </w:rPr>
        <w:t xml:space="preserve"> </w:t>
      </w:r>
      <w:r>
        <w:t>vybavením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používanými</w:t>
      </w:r>
      <w:r>
        <w:rPr>
          <w:spacing w:val="1"/>
        </w:rPr>
        <w:t xml:space="preserve"> </w:t>
      </w:r>
      <w:r>
        <w:t>technológiami</w:t>
      </w:r>
      <w:r>
        <w:rPr>
          <w:spacing w:val="1"/>
        </w:rPr>
        <w:t xml:space="preserve"> </w:t>
      </w:r>
      <w:r>
        <w:t>budúceho</w:t>
      </w:r>
      <w:r>
        <w:rPr>
          <w:spacing w:val="1"/>
        </w:rPr>
        <w:t xml:space="preserve"> </w:t>
      </w:r>
      <w:r>
        <w:t>zhotoviteľa,</w:t>
      </w:r>
      <w:r>
        <w:rPr>
          <w:spacing w:val="1"/>
        </w:rPr>
        <w:t xml:space="preserve"> </w:t>
      </w:r>
      <w:r>
        <w:t>skutočným</w:t>
      </w:r>
      <w:r>
        <w:rPr>
          <w:spacing w:val="1"/>
        </w:rPr>
        <w:t xml:space="preserve"> </w:t>
      </w:r>
      <w:r>
        <w:t>postupom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organizáciou</w:t>
      </w:r>
      <w:r>
        <w:rPr>
          <w:spacing w:val="1"/>
        </w:rPr>
        <w:t xml:space="preserve"> </w:t>
      </w:r>
      <w:r>
        <w:t>prác,</w:t>
      </w:r>
      <w:r>
        <w:rPr>
          <w:spacing w:val="1"/>
        </w:rPr>
        <w:t xml:space="preserve"> </w:t>
      </w:r>
      <w:r>
        <w:t>použitým</w:t>
      </w:r>
      <w:r>
        <w:rPr>
          <w:spacing w:val="1"/>
        </w:rPr>
        <w:t xml:space="preserve"> </w:t>
      </w:r>
      <w:r>
        <w:t>materiálom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pod.</w:t>
      </w:r>
      <w:r>
        <w:rPr>
          <w:spacing w:val="1"/>
        </w:rPr>
        <w:t xml:space="preserve"> </w:t>
      </w:r>
      <w:r>
        <w:t>Tieto</w:t>
      </w:r>
      <w:r>
        <w:rPr>
          <w:spacing w:val="1"/>
        </w:rPr>
        <w:t xml:space="preserve"> </w:t>
      </w:r>
      <w:r>
        <w:t>podrobnosti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predmetom</w:t>
      </w:r>
      <w:r>
        <w:rPr>
          <w:spacing w:val="1"/>
        </w:rPr>
        <w:t xml:space="preserve"> </w:t>
      </w:r>
      <w:r>
        <w:t>technickej</w:t>
      </w:r>
      <w:r>
        <w:rPr>
          <w:spacing w:val="58"/>
        </w:rPr>
        <w:t xml:space="preserve"> </w:t>
      </w:r>
      <w:r>
        <w:t>dokumentácie,</w:t>
      </w:r>
      <w:r>
        <w:rPr>
          <w:spacing w:val="58"/>
        </w:rPr>
        <w:t xml:space="preserve"> </w:t>
      </w:r>
      <w:r>
        <w:t>ktorá</w:t>
      </w:r>
      <w:r>
        <w:rPr>
          <w:spacing w:val="59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súčasťou</w:t>
      </w:r>
      <w:r>
        <w:rPr>
          <w:spacing w:val="1"/>
        </w:rPr>
        <w:t xml:space="preserve"> </w:t>
      </w:r>
      <w:r>
        <w:t>Dokumentácie</w:t>
      </w:r>
      <w:r>
        <w:rPr>
          <w:spacing w:val="1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ktorú</w:t>
      </w:r>
      <w:r>
        <w:rPr>
          <w:spacing w:val="1"/>
        </w:rPr>
        <w:t xml:space="preserve"> </w:t>
      </w:r>
      <w:r>
        <w:t>zabezpečuje</w:t>
      </w:r>
      <w:r>
        <w:rPr>
          <w:spacing w:val="58"/>
        </w:rPr>
        <w:t xml:space="preserve"> </w:t>
      </w:r>
      <w:r>
        <w:t>zhotoviteľ</w:t>
      </w:r>
      <w:r>
        <w:rPr>
          <w:spacing w:val="58"/>
        </w:rPr>
        <w:t xml:space="preserve"> </w:t>
      </w:r>
      <w:r>
        <w:t>ako</w:t>
      </w:r>
      <w:r>
        <w:rPr>
          <w:spacing w:val="59"/>
        </w:rPr>
        <w:t xml:space="preserve"> </w:t>
      </w:r>
      <w:r>
        <w:t>súčasť</w:t>
      </w:r>
      <w:r>
        <w:rPr>
          <w:spacing w:val="58"/>
        </w:rPr>
        <w:t xml:space="preserve"> </w:t>
      </w:r>
      <w:r>
        <w:t>prípravy</w:t>
      </w:r>
      <w:r>
        <w:rPr>
          <w:spacing w:val="1"/>
        </w:rPr>
        <w:t xml:space="preserve"> </w:t>
      </w:r>
      <w:r>
        <w:t>stavby</w:t>
      </w:r>
      <w:r>
        <w:rPr>
          <w:spacing w:val="16"/>
        </w:rPr>
        <w:t xml:space="preserve"> </w:t>
      </w:r>
      <w:r>
        <w:t>v</w:t>
      </w:r>
      <w:r>
        <w:rPr>
          <w:spacing w:val="13"/>
        </w:rPr>
        <w:t xml:space="preserve"> </w:t>
      </w:r>
      <w:r>
        <w:t>rámci</w:t>
      </w:r>
      <w:r>
        <w:rPr>
          <w:spacing w:val="14"/>
        </w:rPr>
        <w:t xml:space="preserve"> </w:t>
      </w:r>
      <w:r>
        <w:t>svojho</w:t>
      </w:r>
      <w:r>
        <w:rPr>
          <w:spacing w:val="18"/>
        </w:rPr>
        <w:t xml:space="preserve"> </w:t>
      </w:r>
      <w:r>
        <w:t>záväzku</w:t>
      </w:r>
      <w:r>
        <w:rPr>
          <w:spacing w:val="18"/>
        </w:rPr>
        <w:t xml:space="preserve"> </w:t>
      </w:r>
      <w:r>
        <w:t>zhotoviť</w:t>
      </w:r>
      <w:r>
        <w:rPr>
          <w:spacing w:val="20"/>
        </w:rPr>
        <w:t xml:space="preserve"> </w:t>
      </w:r>
      <w:r>
        <w:t>stavbu.</w:t>
      </w:r>
    </w:p>
    <w:p w:rsidR="007127CB" w:rsidRDefault="007127CB" w:rsidP="0075520B">
      <w:pPr>
        <w:pStyle w:val="Nadpis3"/>
      </w:pPr>
      <w:bookmarkStart w:id="115" w:name="_TOC_250087"/>
      <w:bookmarkStart w:id="116" w:name="_Toc178188228"/>
      <w:r>
        <w:t>Dokumentácia</w:t>
      </w:r>
      <w:r>
        <w:rPr>
          <w:spacing w:val="67"/>
        </w:rPr>
        <w:t xml:space="preserve"> </w:t>
      </w:r>
      <w:bookmarkEnd w:id="115"/>
      <w:r>
        <w:t>Zhotoviteľa</w:t>
      </w:r>
      <w:bookmarkEnd w:id="116"/>
    </w:p>
    <w:p w:rsidR="007127CB" w:rsidRDefault="007127CB" w:rsidP="0075520B">
      <w:r>
        <w:t>Dokumentácia</w:t>
      </w:r>
      <w:r>
        <w:rPr>
          <w:spacing w:val="1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znamená</w:t>
      </w:r>
      <w:r>
        <w:rPr>
          <w:spacing w:val="1"/>
        </w:rPr>
        <w:t xml:space="preserve"> </w:t>
      </w:r>
      <w:r>
        <w:t>všetky</w:t>
      </w:r>
      <w:r>
        <w:rPr>
          <w:spacing w:val="1"/>
        </w:rPr>
        <w:t xml:space="preserve"> </w:t>
      </w:r>
      <w:r>
        <w:t>výpočty,</w:t>
      </w:r>
      <w:r>
        <w:rPr>
          <w:spacing w:val="59"/>
        </w:rPr>
        <w:t xml:space="preserve"> </w:t>
      </w:r>
      <w:r>
        <w:t>počítačové</w:t>
      </w:r>
      <w:r>
        <w:rPr>
          <w:spacing w:val="59"/>
        </w:rPr>
        <w:t xml:space="preserve"> </w:t>
      </w:r>
      <w:r>
        <w:t>programy</w:t>
      </w:r>
      <w:r>
        <w:rPr>
          <w:spacing w:val="59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ďalšie</w:t>
      </w:r>
      <w:r>
        <w:rPr>
          <w:spacing w:val="1"/>
        </w:rPr>
        <w:t xml:space="preserve"> </w:t>
      </w:r>
      <w:r>
        <w:t>programové vybavenie (software), výkresy, príručky, modely a ďalšie dokumenty technickej</w:t>
      </w:r>
      <w:r>
        <w:rPr>
          <w:spacing w:val="1"/>
        </w:rPr>
        <w:t xml:space="preserve"> </w:t>
      </w:r>
      <w:r>
        <w:t>povahy</w:t>
      </w:r>
      <w:r>
        <w:rPr>
          <w:spacing w:val="15"/>
        </w:rPr>
        <w:t xml:space="preserve"> </w:t>
      </w:r>
      <w:r>
        <w:t>(ak</w:t>
      </w:r>
      <w:r>
        <w:rPr>
          <w:spacing w:val="17"/>
        </w:rPr>
        <w:t xml:space="preserve"> </w:t>
      </w:r>
      <w:r>
        <w:t>sú)</w:t>
      </w:r>
      <w:r>
        <w:rPr>
          <w:spacing w:val="18"/>
        </w:rPr>
        <w:t xml:space="preserve"> </w:t>
      </w:r>
      <w:r>
        <w:t>dodané</w:t>
      </w:r>
      <w:r>
        <w:rPr>
          <w:spacing w:val="15"/>
        </w:rPr>
        <w:t xml:space="preserve"> </w:t>
      </w:r>
      <w:r>
        <w:t>Zhotoviteľom.</w:t>
      </w:r>
    </w:p>
    <w:p w:rsidR="007127CB" w:rsidRDefault="007127CB" w:rsidP="0075520B">
      <w:r>
        <w:t>Dokumentácia</w:t>
      </w:r>
      <w:r>
        <w:rPr>
          <w:spacing w:val="1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bude</w:t>
      </w:r>
      <w:r>
        <w:rPr>
          <w:spacing w:val="1"/>
        </w:rPr>
        <w:t xml:space="preserve"> </w:t>
      </w:r>
      <w:r>
        <w:t>pozostávať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technickej</w:t>
      </w:r>
      <w:r>
        <w:rPr>
          <w:spacing w:val="1"/>
        </w:rPr>
        <w:t xml:space="preserve"> </w:t>
      </w:r>
      <w:r>
        <w:t>dokumentácie</w:t>
      </w:r>
      <w:r>
        <w:rPr>
          <w:spacing w:val="1"/>
        </w:rPr>
        <w:t xml:space="preserve"> </w:t>
      </w:r>
      <w:r>
        <w:t>špecifikovanej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Požiadavkách</w:t>
      </w:r>
      <w:r>
        <w:rPr>
          <w:spacing w:val="1"/>
        </w:rPr>
        <w:t xml:space="preserve"> </w:t>
      </w:r>
      <w:r>
        <w:t>Objednávateľa,</w:t>
      </w:r>
      <w:r>
        <w:rPr>
          <w:spacing w:val="1"/>
        </w:rPr>
        <w:t xml:space="preserve"> </w:t>
      </w:r>
      <w:r>
        <w:t>dokumentov</w:t>
      </w:r>
      <w:r>
        <w:rPr>
          <w:spacing w:val="1"/>
        </w:rPr>
        <w:t xml:space="preserve"> </w:t>
      </w:r>
      <w:r>
        <w:t>potrebných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splnenie</w:t>
      </w:r>
      <w:r>
        <w:rPr>
          <w:spacing w:val="1"/>
        </w:rPr>
        <w:t xml:space="preserve"> </w:t>
      </w:r>
      <w:r>
        <w:t>všetkých</w:t>
      </w:r>
      <w:r>
        <w:rPr>
          <w:spacing w:val="59"/>
        </w:rPr>
        <w:t xml:space="preserve"> </w:t>
      </w:r>
      <w:r>
        <w:t>úradných</w:t>
      </w:r>
      <w:r>
        <w:rPr>
          <w:spacing w:val="1"/>
        </w:rPr>
        <w:t xml:space="preserve"> </w:t>
      </w:r>
      <w:r>
        <w:t>schválení</w:t>
      </w:r>
      <w:r>
        <w:rPr>
          <w:spacing w:val="1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dokumentov</w:t>
      </w:r>
      <w:r>
        <w:rPr>
          <w:spacing w:val="58"/>
        </w:rPr>
        <w:t xml:space="preserve"> </w:t>
      </w:r>
      <w:r>
        <w:t>(Dokumentácia</w:t>
      </w:r>
      <w:r>
        <w:rPr>
          <w:spacing w:val="59"/>
        </w:rPr>
        <w:t xml:space="preserve"> </w:t>
      </w:r>
      <w:r>
        <w:t>skutočného</w:t>
      </w:r>
      <w:r>
        <w:rPr>
          <w:spacing w:val="58"/>
        </w:rPr>
        <w:t xml:space="preserve"> </w:t>
      </w:r>
      <w:r>
        <w:t>vyhotovenia</w:t>
      </w:r>
      <w:r>
        <w:rPr>
          <w:spacing w:val="59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príručky</w:t>
      </w:r>
      <w:r>
        <w:rPr>
          <w:spacing w:val="59"/>
        </w:rPr>
        <w:t xml:space="preserve"> </w:t>
      </w:r>
      <w:r>
        <w:t>pre</w:t>
      </w:r>
      <w:r>
        <w:rPr>
          <w:spacing w:val="58"/>
        </w:rPr>
        <w:t xml:space="preserve"> </w:t>
      </w:r>
      <w:r>
        <w:t>prevádzku</w:t>
      </w:r>
      <w:r>
        <w:rPr>
          <w:spacing w:val="-56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údržbu).</w:t>
      </w:r>
      <w:r>
        <w:rPr>
          <w:spacing w:val="1"/>
        </w:rPr>
        <w:t xml:space="preserve"> </w:t>
      </w:r>
      <w:r>
        <w:t>Pokiaľ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uvedené</w:t>
      </w:r>
      <w:r>
        <w:rPr>
          <w:spacing w:val="1"/>
        </w:rPr>
        <w:t xml:space="preserve"> </w:t>
      </w:r>
      <w:r>
        <w:t>inak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Požiadavkách</w:t>
      </w:r>
      <w:r>
        <w:rPr>
          <w:spacing w:val="58"/>
        </w:rPr>
        <w:t xml:space="preserve"> </w:t>
      </w:r>
      <w:r>
        <w:t>Objednávateľa</w:t>
      </w:r>
      <w:r>
        <w:rPr>
          <w:spacing w:val="58"/>
        </w:rPr>
        <w:t xml:space="preserve"> </w:t>
      </w:r>
      <w:r>
        <w:t>Dokumentácia</w:t>
      </w:r>
      <w:r>
        <w:rPr>
          <w:spacing w:val="1"/>
        </w:rPr>
        <w:t xml:space="preserve"> </w:t>
      </w:r>
      <w:r>
        <w:t>Zhotoviteľa</w:t>
      </w:r>
      <w:r>
        <w:rPr>
          <w:spacing w:val="30"/>
        </w:rPr>
        <w:t xml:space="preserve"> </w:t>
      </w:r>
      <w:r>
        <w:t>bude</w:t>
      </w:r>
      <w:r>
        <w:rPr>
          <w:spacing w:val="30"/>
        </w:rPr>
        <w:t xml:space="preserve"> </w:t>
      </w:r>
      <w:r>
        <w:t>vyhotovená</w:t>
      </w:r>
      <w:r>
        <w:rPr>
          <w:spacing w:val="30"/>
        </w:rPr>
        <w:t xml:space="preserve"> </w:t>
      </w:r>
      <w:r>
        <w:t>v</w:t>
      </w:r>
      <w:r>
        <w:rPr>
          <w:spacing w:val="26"/>
        </w:rPr>
        <w:t xml:space="preserve"> </w:t>
      </w:r>
      <w:r>
        <w:t>jazyku</w:t>
      </w:r>
      <w:r>
        <w:rPr>
          <w:spacing w:val="31"/>
        </w:rPr>
        <w:t xml:space="preserve"> </w:t>
      </w:r>
      <w:r>
        <w:t>pre</w:t>
      </w:r>
      <w:r>
        <w:rPr>
          <w:spacing w:val="26"/>
        </w:rPr>
        <w:t xml:space="preserve"> </w:t>
      </w:r>
      <w:r>
        <w:t>komunikáciu,</w:t>
      </w:r>
      <w:r>
        <w:rPr>
          <w:spacing w:val="29"/>
        </w:rPr>
        <w:t xml:space="preserve"> </w:t>
      </w:r>
      <w:r>
        <w:t>ktorým</w:t>
      </w:r>
      <w:r>
        <w:rPr>
          <w:spacing w:val="28"/>
        </w:rPr>
        <w:t xml:space="preserve"> </w:t>
      </w:r>
      <w:r>
        <w:t>je</w:t>
      </w:r>
      <w:r>
        <w:rPr>
          <w:spacing w:val="26"/>
        </w:rPr>
        <w:t xml:space="preserve"> </w:t>
      </w:r>
      <w:r>
        <w:t>Slovenský</w:t>
      </w:r>
      <w:r>
        <w:rPr>
          <w:spacing w:val="25"/>
        </w:rPr>
        <w:t xml:space="preserve"> </w:t>
      </w:r>
      <w:r>
        <w:t>jazyk.</w:t>
      </w:r>
    </w:p>
    <w:p w:rsidR="007127CB" w:rsidRDefault="007127CB" w:rsidP="0075520B">
      <w:r>
        <w:t>Dokumentácia</w:t>
      </w:r>
      <w:r>
        <w:rPr>
          <w:spacing w:val="1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zabezpečuje</w:t>
      </w:r>
      <w:r>
        <w:rPr>
          <w:spacing w:val="1"/>
        </w:rPr>
        <w:t xml:space="preserve"> </w:t>
      </w:r>
      <w:r>
        <w:t>v súlade</w:t>
      </w:r>
      <w:r>
        <w:rPr>
          <w:spacing w:val="1"/>
        </w:rPr>
        <w:t xml:space="preserve"> </w:t>
      </w:r>
      <w:r>
        <w:t>so</w:t>
      </w:r>
      <w:r>
        <w:rPr>
          <w:spacing w:val="1"/>
        </w:rPr>
        <w:t xml:space="preserve"> </w:t>
      </w:r>
      <w:r>
        <w:t>všeobecnými</w:t>
      </w:r>
      <w:r>
        <w:rPr>
          <w:spacing w:val="1"/>
        </w:rPr>
        <w:t xml:space="preserve"> </w:t>
      </w:r>
      <w:r>
        <w:t>ustanoveniami</w:t>
      </w:r>
      <w:r>
        <w:rPr>
          <w:spacing w:val="1"/>
        </w:rPr>
        <w:t xml:space="preserve"> </w:t>
      </w:r>
      <w:r>
        <w:rPr>
          <w:u w:val="single"/>
        </w:rPr>
        <w:t>podčl.</w:t>
      </w:r>
      <w:r>
        <w:rPr>
          <w:spacing w:val="1"/>
        </w:rPr>
        <w:t xml:space="preserve"> </w:t>
      </w:r>
      <w:r>
        <w:rPr>
          <w:u w:val="single"/>
        </w:rPr>
        <w:t>1.1.6.1</w:t>
      </w:r>
      <w:r>
        <w:rPr>
          <w:spacing w:val="20"/>
          <w:u w:val="single"/>
        </w:rPr>
        <w:t xml:space="preserve"> </w:t>
      </w:r>
      <w:r>
        <w:rPr>
          <w:u w:val="single"/>
        </w:rPr>
        <w:t>FIDIC</w:t>
      </w:r>
      <w:r>
        <w:rPr>
          <w:spacing w:val="23"/>
        </w:rPr>
        <w:t xml:space="preserve"> </w:t>
      </w:r>
      <w:r>
        <w:t>a</w:t>
      </w:r>
      <w:r>
        <w:rPr>
          <w:spacing w:val="20"/>
        </w:rPr>
        <w:t xml:space="preserve"> </w:t>
      </w:r>
      <w:r>
        <w:t>tiež</w:t>
      </w:r>
      <w:r>
        <w:rPr>
          <w:spacing w:val="18"/>
        </w:rPr>
        <w:t xml:space="preserve"> </w:t>
      </w:r>
      <w:r>
        <w:t>podmienok</w:t>
      </w:r>
      <w:r>
        <w:rPr>
          <w:spacing w:val="24"/>
        </w:rPr>
        <w:t xml:space="preserve"> </w:t>
      </w:r>
      <w:r>
        <w:t>uvedených</w:t>
      </w:r>
      <w:r>
        <w:rPr>
          <w:spacing w:val="24"/>
        </w:rPr>
        <w:t xml:space="preserve"> </w:t>
      </w:r>
      <w:r w:rsidRPr="00843001">
        <w:t>v</w:t>
      </w:r>
      <w:r w:rsidRPr="00843001">
        <w:rPr>
          <w:spacing w:val="18"/>
        </w:rPr>
        <w:t xml:space="preserve"> </w:t>
      </w:r>
      <w:r w:rsidRPr="00843001">
        <w:t>časti</w:t>
      </w:r>
      <w:r w:rsidRPr="00843001">
        <w:rPr>
          <w:spacing w:val="19"/>
        </w:rPr>
        <w:t xml:space="preserve"> </w:t>
      </w:r>
      <w:r>
        <w:rPr>
          <w:spacing w:val="19"/>
        </w:rPr>
        <w:t>1.</w:t>
      </w:r>
      <w:r w:rsidRPr="00843001">
        <w:t>7</w:t>
      </w:r>
      <w:r w:rsidRPr="00843001">
        <w:rPr>
          <w:spacing w:val="20"/>
        </w:rPr>
        <w:t xml:space="preserve"> </w:t>
      </w:r>
      <w:r w:rsidRPr="00843001">
        <w:t>týchto</w:t>
      </w:r>
      <w:r w:rsidRPr="00843001">
        <w:rPr>
          <w:spacing w:val="20"/>
        </w:rPr>
        <w:t xml:space="preserve"> </w:t>
      </w:r>
      <w:r w:rsidRPr="00843001">
        <w:t>ZTKP</w:t>
      </w:r>
      <w:r>
        <w:rPr>
          <w:spacing w:val="20"/>
        </w:rPr>
        <w:t xml:space="preserve"> </w:t>
      </w:r>
      <w:r>
        <w:t>a</w:t>
      </w:r>
      <w:r>
        <w:rPr>
          <w:spacing w:val="25"/>
        </w:rPr>
        <w:t xml:space="preserve"> </w:t>
      </w:r>
      <w:r>
        <w:t>v</w:t>
      </w:r>
      <w:r>
        <w:rPr>
          <w:spacing w:val="17"/>
        </w:rPr>
        <w:t xml:space="preserve"> </w:t>
      </w:r>
      <w:r>
        <w:t>súlade</w:t>
      </w:r>
      <w:r>
        <w:rPr>
          <w:spacing w:val="21"/>
        </w:rPr>
        <w:t xml:space="preserve"> </w:t>
      </w:r>
      <w:r>
        <w:t>s</w:t>
      </w:r>
      <w:r>
        <w:rPr>
          <w:spacing w:val="24"/>
        </w:rPr>
        <w:t xml:space="preserve"> </w:t>
      </w:r>
      <w:r>
        <w:t>ustanoveniami</w:t>
      </w:r>
    </w:p>
    <w:p w:rsidR="007127CB" w:rsidRDefault="007127CB" w:rsidP="0075520B">
      <w:r>
        <w:rPr>
          <w:u w:val="single"/>
        </w:rPr>
        <w:t>§</w:t>
      </w:r>
      <w:r>
        <w:rPr>
          <w:spacing w:val="36"/>
          <w:u w:val="single"/>
        </w:rPr>
        <w:t xml:space="preserve"> </w:t>
      </w:r>
      <w:r>
        <w:rPr>
          <w:u w:val="single"/>
        </w:rPr>
        <w:t>45</w:t>
      </w:r>
      <w:r>
        <w:rPr>
          <w:spacing w:val="36"/>
          <w:u w:val="single"/>
        </w:rPr>
        <w:t xml:space="preserve"> </w:t>
      </w:r>
      <w:r>
        <w:rPr>
          <w:u w:val="single"/>
        </w:rPr>
        <w:t>ods.2</w:t>
      </w:r>
      <w:r>
        <w:rPr>
          <w:spacing w:val="36"/>
          <w:u w:val="single"/>
        </w:rPr>
        <w:t xml:space="preserve"> </w:t>
      </w:r>
      <w:r>
        <w:rPr>
          <w:u w:val="single"/>
        </w:rPr>
        <w:t>písm.</w:t>
      </w:r>
      <w:r>
        <w:rPr>
          <w:spacing w:val="35"/>
          <w:u w:val="single"/>
        </w:rPr>
        <w:t xml:space="preserve"> </w:t>
      </w:r>
      <w:r>
        <w:rPr>
          <w:u w:val="single"/>
        </w:rPr>
        <w:t>b);</w:t>
      </w:r>
      <w:r>
        <w:rPr>
          <w:spacing w:val="38"/>
          <w:u w:val="single"/>
        </w:rPr>
        <w:t xml:space="preserve"> </w:t>
      </w:r>
      <w:r>
        <w:rPr>
          <w:u w:val="single"/>
        </w:rPr>
        <w:t>c)</w:t>
      </w:r>
      <w:r>
        <w:rPr>
          <w:spacing w:val="33"/>
          <w:u w:val="single"/>
        </w:rPr>
        <w:t xml:space="preserve"> </w:t>
      </w:r>
      <w:r>
        <w:rPr>
          <w:u w:val="single"/>
        </w:rPr>
        <w:t>zákona</w:t>
      </w:r>
      <w:r>
        <w:rPr>
          <w:spacing w:val="33"/>
          <w:u w:val="single"/>
        </w:rPr>
        <w:t xml:space="preserve"> </w:t>
      </w:r>
      <w:r>
        <w:rPr>
          <w:u w:val="single"/>
        </w:rPr>
        <w:t>č.</w:t>
      </w:r>
      <w:r>
        <w:rPr>
          <w:spacing w:val="34"/>
          <w:u w:val="single"/>
        </w:rPr>
        <w:t xml:space="preserve"> </w:t>
      </w:r>
      <w:r>
        <w:rPr>
          <w:u w:val="single"/>
        </w:rPr>
        <w:t>50/1976</w:t>
      </w:r>
      <w:r>
        <w:rPr>
          <w:spacing w:val="33"/>
          <w:u w:val="single"/>
        </w:rPr>
        <w:t xml:space="preserve"> </w:t>
      </w:r>
      <w:r>
        <w:rPr>
          <w:u w:val="single"/>
        </w:rPr>
        <w:t>Zb.</w:t>
      </w:r>
      <w:r>
        <w:rPr>
          <w:spacing w:val="35"/>
        </w:rPr>
        <w:t xml:space="preserve"> </w:t>
      </w:r>
      <w:r>
        <w:t>v</w:t>
      </w:r>
      <w:r>
        <w:rPr>
          <w:spacing w:val="36"/>
        </w:rPr>
        <w:t xml:space="preserve"> </w:t>
      </w:r>
      <w:r>
        <w:t>znení</w:t>
      </w:r>
      <w:r>
        <w:rPr>
          <w:spacing w:val="35"/>
        </w:rPr>
        <w:t xml:space="preserve"> </w:t>
      </w:r>
      <w:r>
        <w:t>neskorších</w:t>
      </w:r>
      <w:r>
        <w:rPr>
          <w:spacing w:val="36"/>
        </w:rPr>
        <w:t xml:space="preserve"> </w:t>
      </w:r>
      <w:r>
        <w:t>predpisov.</w:t>
      </w:r>
    </w:p>
    <w:p w:rsidR="007127CB" w:rsidRDefault="007127CB" w:rsidP="007127CB">
      <w:pPr>
        <w:pStyle w:val="Zkladntext"/>
        <w:spacing w:before="2"/>
        <w:rPr>
          <w:sz w:val="13"/>
        </w:rPr>
      </w:pPr>
      <w:r>
        <w:rPr>
          <w:noProof/>
          <w:lang w:eastAsia="sk-SK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2A539958" wp14:editId="077DF375">
                <wp:simplePos x="0" y="0"/>
                <wp:positionH relativeFrom="page">
                  <wp:posOffset>900430</wp:posOffset>
                </wp:positionH>
                <wp:positionV relativeFrom="paragraph">
                  <wp:posOffset>119380</wp:posOffset>
                </wp:positionV>
                <wp:extent cx="1828800" cy="7620"/>
                <wp:effectExtent l="0" t="4445" r="4445" b="0"/>
                <wp:wrapTopAndBottom/>
                <wp:docPr id="1591114200" name="Obdĺžni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C6F1E3" id="Obdĺžnik 1" o:spid="_x0000_s1026" style="position:absolute;margin-left:70.9pt;margin-top:9.4pt;width:2in;height:.6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" fillcolor="black" stroked="f">
                <w10:wrap type="topAndBottom" anchorx="page"/>
              </v:rect>
            </w:pict>
          </mc:Fallback>
        </mc:AlternateContent>
      </w:r>
    </w:p>
    <w:p w:rsidR="007127CB" w:rsidRDefault="007127CB" w:rsidP="007127CB">
      <w:pPr>
        <w:spacing w:before="73" w:line="244" w:lineRule="auto"/>
        <w:ind w:left="178" w:right="105"/>
        <w:rPr>
          <w:sz w:val="16"/>
        </w:rPr>
      </w:pPr>
      <w:r>
        <w:rPr>
          <w:sz w:val="16"/>
          <w:vertAlign w:val="superscript"/>
        </w:rPr>
        <w:t>6</w:t>
      </w:r>
      <w:r>
        <w:rPr>
          <w:sz w:val="16"/>
        </w:rPr>
        <w:t xml:space="preserve"> POZNÁMKA: Projektová činnosť je vybranou činnosťou vo výstavbe (§ 45 ods. 1 písm. a) zákona č. 50/1976 Z. z. v znení</w:t>
      </w:r>
      <w:r>
        <w:rPr>
          <w:spacing w:val="1"/>
          <w:sz w:val="16"/>
        </w:rPr>
        <w:t xml:space="preserve"> </w:t>
      </w:r>
      <w:r>
        <w:rPr>
          <w:sz w:val="16"/>
        </w:rPr>
        <w:t>neskorších</w:t>
      </w:r>
      <w:r>
        <w:rPr>
          <w:spacing w:val="1"/>
          <w:sz w:val="16"/>
        </w:rPr>
        <w:t xml:space="preserve"> </w:t>
      </w:r>
      <w:r>
        <w:rPr>
          <w:sz w:val="16"/>
        </w:rPr>
        <w:t>predpisov,</w:t>
      </w:r>
      <w:r>
        <w:rPr>
          <w:spacing w:val="1"/>
          <w:sz w:val="16"/>
        </w:rPr>
        <w:t xml:space="preserve"> </w:t>
      </w:r>
      <w:r>
        <w:rPr>
          <w:sz w:val="16"/>
        </w:rPr>
        <w:t>ktorá</w:t>
      </w:r>
      <w:r>
        <w:rPr>
          <w:spacing w:val="1"/>
          <w:sz w:val="16"/>
        </w:rPr>
        <w:t xml:space="preserve"> </w:t>
      </w:r>
      <w:r>
        <w:rPr>
          <w:sz w:val="16"/>
        </w:rPr>
        <w:t>je</w:t>
      </w:r>
      <w:r>
        <w:rPr>
          <w:spacing w:val="1"/>
          <w:sz w:val="16"/>
        </w:rPr>
        <w:t xml:space="preserve"> </w:t>
      </w:r>
      <w:r>
        <w:rPr>
          <w:sz w:val="16"/>
        </w:rPr>
        <w:t>spracovaná</w:t>
      </w:r>
      <w:r>
        <w:rPr>
          <w:spacing w:val="1"/>
          <w:sz w:val="16"/>
        </w:rPr>
        <w:t xml:space="preserve"> </w:t>
      </w:r>
      <w:r>
        <w:rPr>
          <w:sz w:val="16"/>
        </w:rPr>
        <w:t>vykonávaná</w:t>
      </w:r>
      <w:r>
        <w:rPr>
          <w:spacing w:val="1"/>
          <w:sz w:val="16"/>
        </w:rPr>
        <w:t xml:space="preserve"> </w:t>
      </w:r>
      <w:r>
        <w:rPr>
          <w:sz w:val="16"/>
        </w:rPr>
        <w:t>odborne</w:t>
      </w:r>
      <w:r>
        <w:rPr>
          <w:spacing w:val="1"/>
          <w:sz w:val="16"/>
        </w:rPr>
        <w:t xml:space="preserve"> </w:t>
      </w:r>
      <w:r>
        <w:rPr>
          <w:sz w:val="16"/>
        </w:rPr>
        <w:t>spôsobilým</w:t>
      </w:r>
      <w:r>
        <w:rPr>
          <w:spacing w:val="1"/>
          <w:sz w:val="16"/>
        </w:rPr>
        <w:t xml:space="preserve"> </w:t>
      </w:r>
      <w:r>
        <w:rPr>
          <w:sz w:val="16"/>
        </w:rPr>
        <w:t>inžinierom</w:t>
      </w:r>
      <w:r>
        <w:rPr>
          <w:spacing w:val="1"/>
          <w:sz w:val="16"/>
        </w:rPr>
        <w:t xml:space="preserve"> </w:t>
      </w:r>
      <w:r>
        <w:rPr>
          <w:sz w:val="16"/>
        </w:rPr>
        <w:t>samostatne</w:t>
      </w:r>
      <w:r>
        <w:rPr>
          <w:spacing w:val="1"/>
          <w:sz w:val="16"/>
        </w:rPr>
        <w:t xml:space="preserve"> </w:t>
      </w:r>
      <w:r>
        <w:rPr>
          <w:sz w:val="16"/>
        </w:rPr>
        <w:t>vo</w:t>
      </w:r>
      <w:r>
        <w:rPr>
          <w:spacing w:val="42"/>
          <w:sz w:val="16"/>
        </w:rPr>
        <w:t xml:space="preserve"> </w:t>
      </w:r>
      <w:r>
        <w:rPr>
          <w:sz w:val="16"/>
        </w:rPr>
        <w:t>vlastnom</w:t>
      </w:r>
      <w:r>
        <w:rPr>
          <w:spacing w:val="43"/>
          <w:sz w:val="16"/>
        </w:rPr>
        <w:t xml:space="preserve"> </w:t>
      </w:r>
      <w:r>
        <w:rPr>
          <w:sz w:val="16"/>
        </w:rPr>
        <w:t>mene</w:t>
      </w:r>
      <w:r>
        <w:rPr>
          <w:spacing w:val="42"/>
          <w:sz w:val="16"/>
        </w:rPr>
        <w:t xml:space="preserve"> </w:t>
      </w:r>
      <w:r>
        <w:rPr>
          <w:sz w:val="16"/>
        </w:rPr>
        <w:t>a</w:t>
      </w:r>
      <w:r>
        <w:rPr>
          <w:spacing w:val="43"/>
          <w:sz w:val="16"/>
        </w:rPr>
        <w:t xml:space="preserve"> </w:t>
      </w:r>
      <w:r>
        <w:rPr>
          <w:sz w:val="16"/>
        </w:rPr>
        <w:t>na</w:t>
      </w:r>
      <w:r>
        <w:rPr>
          <w:spacing w:val="1"/>
          <w:sz w:val="16"/>
        </w:rPr>
        <w:t xml:space="preserve"> </w:t>
      </w:r>
      <w:r>
        <w:rPr>
          <w:sz w:val="16"/>
        </w:rPr>
        <w:t>vlastnú</w:t>
      </w:r>
      <w:r>
        <w:rPr>
          <w:spacing w:val="1"/>
          <w:sz w:val="16"/>
        </w:rPr>
        <w:t xml:space="preserve"> </w:t>
      </w:r>
      <w:r>
        <w:rPr>
          <w:sz w:val="16"/>
        </w:rPr>
        <w:t>zodpovednosť</w:t>
      </w:r>
      <w:r>
        <w:rPr>
          <w:spacing w:val="1"/>
          <w:sz w:val="16"/>
        </w:rPr>
        <w:t xml:space="preserve"> </w:t>
      </w:r>
      <w:r>
        <w:rPr>
          <w:sz w:val="16"/>
        </w:rPr>
        <w:t>alebo</w:t>
      </w:r>
      <w:r>
        <w:rPr>
          <w:spacing w:val="1"/>
          <w:sz w:val="16"/>
        </w:rPr>
        <w:t xml:space="preserve"> </w:t>
      </w:r>
      <w:r>
        <w:rPr>
          <w:sz w:val="16"/>
        </w:rPr>
        <w:t>v</w:t>
      </w:r>
      <w:r>
        <w:rPr>
          <w:spacing w:val="1"/>
          <w:sz w:val="16"/>
        </w:rPr>
        <w:t xml:space="preserve"> </w:t>
      </w:r>
      <w:r>
        <w:rPr>
          <w:sz w:val="16"/>
        </w:rPr>
        <w:t>mene</w:t>
      </w:r>
      <w:r>
        <w:rPr>
          <w:spacing w:val="1"/>
          <w:sz w:val="16"/>
        </w:rPr>
        <w:t xml:space="preserve"> </w:t>
      </w:r>
      <w:r>
        <w:rPr>
          <w:sz w:val="16"/>
        </w:rPr>
        <w:t>a</w:t>
      </w:r>
      <w:r>
        <w:rPr>
          <w:spacing w:val="1"/>
          <w:sz w:val="16"/>
        </w:rPr>
        <w:t xml:space="preserve"> </w:t>
      </w:r>
      <w:r>
        <w:rPr>
          <w:sz w:val="16"/>
        </w:rPr>
        <w:t>na</w:t>
      </w:r>
      <w:r>
        <w:rPr>
          <w:spacing w:val="1"/>
          <w:sz w:val="16"/>
        </w:rPr>
        <w:t xml:space="preserve"> </w:t>
      </w:r>
      <w:r>
        <w:rPr>
          <w:sz w:val="16"/>
        </w:rPr>
        <w:t>zodpovednosť</w:t>
      </w:r>
      <w:r>
        <w:rPr>
          <w:spacing w:val="42"/>
          <w:sz w:val="16"/>
        </w:rPr>
        <w:t xml:space="preserve"> </w:t>
      </w:r>
      <w:r>
        <w:rPr>
          <w:sz w:val="16"/>
        </w:rPr>
        <w:t>právnickej</w:t>
      </w:r>
      <w:r>
        <w:rPr>
          <w:spacing w:val="43"/>
          <w:sz w:val="16"/>
        </w:rPr>
        <w:t xml:space="preserve"> </w:t>
      </w:r>
      <w:r>
        <w:rPr>
          <w:sz w:val="16"/>
        </w:rPr>
        <w:t>osoby</w:t>
      </w:r>
      <w:r>
        <w:rPr>
          <w:spacing w:val="42"/>
          <w:sz w:val="16"/>
        </w:rPr>
        <w:t xml:space="preserve"> </w:t>
      </w:r>
      <w:r>
        <w:rPr>
          <w:sz w:val="16"/>
        </w:rPr>
        <w:t>alebo</w:t>
      </w:r>
      <w:r>
        <w:rPr>
          <w:spacing w:val="43"/>
          <w:sz w:val="16"/>
        </w:rPr>
        <w:t xml:space="preserve"> </w:t>
      </w:r>
      <w:r>
        <w:rPr>
          <w:sz w:val="16"/>
        </w:rPr>
        <w:t>fyzickej</w:t>
      </w:r>
      <w:r>
        <w:rPr>
          <w:spacing w:val="42"/>
          <w:sz w:val="16"/>
        </w:rPr>
        <w:t xml:space="preserve"> </w:t>
      </w:r>
      <w:r>
        <w:rPr>
          <w:sz w:val="16"/>
        </w:rPr>
        <w:t>osoby</w:t>
      </w:r>
      <w:r>
        <w:rPr>
          <w:spacing w:val="43"/>
          <w:sz w:val="16"/>
        </w:rPr>
        <w:t xml:space="preserve"> </w:t>
      </w:r>
      <w:r>
        <w:rPr>
          <w:sz w:val="16"/>
        </w:rPr>
        <w:t>oprávnenej</w:t>
      </w:r>
      <w:r>
        <w:rPr>
          <w:spacing w:val="42"/>
          <w:sz w:val="16"/>
        </w:rPr>
        <w:t xml:space="preserve"> </w:t>
      </w:r>
      <w:r>
        <w:rPr>
          <w:sz w:val="16"/>
        </w:rPr>
        <w:t>podnikať</w:t>
      </w:r>
      <w:r>
        <w:rPr>
          <w:spacing w:val="43"/>
          <w:sz w:val="16"/>
        </w:rPr>
        <w:t xml:space="preserve"> </w:t>
      </w:r>
      <w:r>
        <w:rPr>
          <w:sz w:val="16"/>
        </w:rPr>
        <w:t>vo</w:t>
      </w:r>
      <w:r>
        <w:rPr>
          <w:spacing w:val="1"/>
          <w:sz w:val="16"/>
        </w:rPr>
        <w:t xml:space="preserve"> </w:t>
      </w:r>
      <w:r>
        <w:rPr>
          <w:sz w:val="16"/>
        </w:rPr>
        <w:t>výstavbe.</w:t>
      </w:r>
    </w:p>
    <w:p w:rsidR="007127CB" w:rsidRDefault="007127CB" w:rsidP="007127CB">
      <w:pPr>
        <w:spacing w:line="244" w:lineRule="auto"/>
        <w:rPr>
          <w:sz w:val="16"/>
        </w:rPr>
        <w:sectPr w:rsidR="007127CB" w:rsidSect="007127CB">
          <w:pgSz w:w="11900" w:h="16840"/>
          <w:pgMar w:top="960" w:right="1020" w:bottom="920" w:left="1240" w:header="571" w:footer="734" w:gutter="0"/>
          <w:cols w:space="708"/>
        </w:sectPr>
      </w:pPr>
    </w:p>
    <w:p w:rsidR="007127CB" w:rsidRDefault="007127CB" w:rsidP="007127CB">
      <w:pPr>
        <w:pStyle w:val="Zkladntext"/>
        <w:spacing w:before="3"/>
        <w:rPr>
          <w:sz w:val="15"/>
        </w:rPr>
      </w:pPr>
    </w:p>
    <w:p w:rsidR="007127CB" w:rsidRDefault="007127CB" w:rsidP="0075520B">
      <w:r>
        <w:t>Dokumentácia</w:t>
      </w:r>
      <w:r>
        <w:rPr>
          <w:spacing w:val="1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predloží</w:t>
      </w:r>
      <w:r>
        <w:rPr>
          <w:spacing w:val="1"/>
        </w:rPr>
        <w:t xml:space="preserve"> </w:t>
      </w:r>
      <w:r>
        <w:t>Stavebnému</w:t>
      </w:r>
      <w:r>
        <w:rPr>
          <w:spacing w:val="59"/>
        </w:rPr>
        <w:t xml:space="preserve"> </w:t>
      </w:r>
      <w:r>
        <w:t>dozoru</w:t>
      </w:r>
      <w:r>
        <w:rPr>
          <w:spacing w:val="59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preskúmanie</w:t>
      </w:r>
      <w:r>
        <w:rPr>
          <w:spacing w:val="59"/>
        </w:rPr>
        <w:t xml:space="preserve"> </w:t>
      </w:r>
      <w:r>
        <w:t>a/alebo</w:t>
      </w:r>
      <w:r>
        <w:rPr>
          <w:spacing w:val="1"/>
        </w:rPr>
        <w:t xml:space="preserve"> </w:t>
      </w:r>
      <w:r>
        <w:t>schválenie</w:t>
      </w:r>
      <w:r>
        <w:rPr>
          <w:spacing w:val="1"/>
        </w:rPr>
        <w:t xml:space="preserve"> </w:t>
      </w:r>
      <w:r>
        <w:t>spolu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oznámením.</w:t>
      </w:r>
      <w:r>
        <w:rPr>
          <w:spacing w:val="1"/>
        </w:rPr>
        <w:t xml:space="preserve"> </w:t>
      </w:r>
      <w:r>
        <w:t>Spôsob</w:t>
      </w:r>
      <w:r>
        <w:rPr>
          <w:spacing w:val="1"/>
        </w:rPr>
        <w:t xml:space="preserve"> </w:t>
      </w:r>
      <w:r>
        <w:t>preskúmania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schválenia</w:t>
      </w:r>
      <w:r>
        <w:rPr>
          <w:spacing w:val="1"/>
        </w:rPr>
        <w:t xml:space="preserve"> </w:t>
      </w:r>
      <w:r>
        <w:t>vrátane</w:t>
      </w:r>
      <w:r>
        <w:rPr>
          <w:spacing w:val="1"/>
        </w:rPr>
        <w:t xml:space="preserve"> </w:t>
      </w:r>
      <w:r>
        <w:t>lehoty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preskúmanie</w:t>
      </w:r>
      <w:r>
        <w:rPr>
          <w:spacing w:val="19"/>
        </w:rPr>
        <w:t xml:space="preserve"> </w:t>
      </w:r>
      <w:r>
        <w:t>sú</w:t>
      </w:r>
      <w:r>
        <w:rPr>
          <w:spacing w:val="20"/>
        </w:rPr>
        <w:t xml:space="preserve"> </w:t>
      </w:r>
      <w:r>
        <w:t>uvedené</w:t>
      </w:r>
      <w:r>
        <w:rPr>
          <w:spacing w:val="20"/>
        </w:rPr>
        <w:t xml:space="preserve"> </w:t>
      </w:r>
      <w:r>
        <w:t>v</w:t>
      </w:r>
      <w:r>
        <w:rPr>
          <w:spacing w:val="17"/>
        </w:rPr>
        <w:t xml:space="preserve"> </w:t>
      </w:r>
      <w:r>
        <w:t>Požiadavkách</w:t>
      </w:r>
      <w:r>
        <w:rPr>
          <w:spacing w:val="17"/>
        </w:rPr>
        <w:t xml:space="preserve"> </w:t>
      </w:r>
      <w:r>
        <w:t>Objednávateľa.</w:t>
      </w:r>
    </w:p>
    <w:p w:rsidR="007127CB" w:rsidRDefault="007127CB" w:rsidP="003614B4">
      <w:pPr>
        <w:pStyle w:val="Bezriadkovania"/>
      </w:pPr>
      <w:r>
        <w:t>Technická</w:t>
      </w:r>
      <w:r w:rsidRPr="003614B4">
        <w:t xml:space="preserve"> </w:t>
      </w:r>
      <w:r>
        <w:t>dokumentácia</w:t>
      </w:r>
      <w:r w:rsidRPr="003614B4">
        <w:t xml:space="preserve"> </w:t>
      </w:r>
      <w:r>
        <w:t>ako</w:t>
      </w:r>
      <w:r w:rsidRPr="003614B4">
        <w:t xml:space="preserve"> </w:t>
      </w:r>
      <w:r>
        <w:t>súčasť</w:t>
      </w:r>
      <w:r w:rsidRPr="003614B4">
        <w:t xml:space="preserve"> </w:t>
      </w:r>
      <w:r>
        <w:t>Dokumentácie</w:t>
      </w:r>
      <w:r w:rsidRPr="003614B4">
        <w:t xml:space="preserve"> </w:t>
      </w:r>
      <w:r>
        <w:t>Zhotoviteľa</w:t>
      </w:r>
      <w:r w:rsidRPr="003614B4">
        <w:t xml:space="preserve"> </w:t>
      </w:r>
      <w:r>
        <w:t>predstavuje</w:t>
      </w:r>
      <w:r w:rsidR="005E4562">
        <w:t xml:space="preserve"> dokumentácia na vykonanie prác (DVP) a</w:t>
      </w:r>
      <w:r w:rsidR="003614B4" w:rsidRPr="003614B4">
        <w:t xml:space="preserve"> výrobno</w:t>
      </w:r>
      <w:r>
        <w:t>-technická</w:t>
      </w:r>
      <w:r w:rsidR="003614B4">
        <w:t xml:space="preserve"> </w:t>
      </w:r>
      <w:r>
        <w:t>dokumentácia</w:t>
      </w:r>
      <w:r w:rsidRPr="003614B4">
        <w:t xml:space="preserve"> </w:t>
      </w:r>
      <w:r>
        <w:t>(VTD).</w:t>
      </w:r>
    </w:p>
    <w:p w:rsidR="007127CB" w:rsidRDefault="007127CB" w:rsidP="0075520B">
      <w:pPr>
        <w:pStyle w:val="Nadpis3"/>
      </w:pPr>
      <w:bookmarkStart w:id="117" w:name="_TOC_250086"/>
      <w:bookmarkStart w:id="118" w:name="_Toc178188229"/>
      <w:r>
        <w:t>Dokumentácia</w:t>
      </w:r>
      <w:r>
        <w:rPr>
          <w:spacing w:val="44"/>
        </w:rPr>
        <w:t xml:space="preserve"> </w:t>
      </w:r>
      <w:r w:rsidRPr="002B1092">
        <w:t>na</w:t>
      </w:r>
      <w:r>
        <w:rPr>
          <w:spacing w:val="1"/>
        </w:rPr>
        <w:t xml:space="preserve"> stavebné povolenie v podrobnosti dokumentácie </w:t>
      </w:r>
      <w:r>
        <w:t>na</w:t>
      </w:r>
      <w:r>
        <w:rPr>
          <w:spacing w:val="44"/>
        </w:rPr>
        <w:t xml:space="preserve"> </w:t>
      </w:r>
      <w:r>
        <w:t>realizáciu</w:t>
      </w:r>
      <w:r>
        <w:rPr>
          <w:spacing w:val="47"/>
        </w:rPr>
        <w:t xml:space="preserve"> </w:t>
      </w:r>
      <w:r>
        <w:t>stavby</w:t>
      </w:r>
      <w:r>
        <w:rPr>
          <w:spacing w:val="42"/>
        </w:rPr>
        <w:t xml:space="preserve"> </w:t>
      </w:r>
      <w:bookmarkEnd w:id="117"/>
      <w:r>
        <w:t>(DSP v podrobnosti DRS)</w:t>
      </w:r>
      <w:bookmarkEnd w:id="118"/>
    </w:p>
    <w:p w:rsidR="007127CB" w:rsidRDefault="00A66113" w:rsidP="0075520B">
      <w:r w:rsidRPr="00A66113">
        <w:rPr>
          <w:bCs/>
        </w:rPr>
        <w:t>Dokumentácia na stavebné povolenie v podrobnostiach dokumentácie na realizáciu stavby (DSP</w:t>
      </w:r>
      <w:r w:rsidRPr="002F1E28">
        <w:rPr>
          <w:bCs/>
        </w:rPr>
        <w:t>(DRS)</w:t>
      </w:r>
      <w:r w:rsidR="00F951AF">
        <w:rPr>
          <w:bCs/>
        </w:rPr>
        <w:t>)</w:t>
      </w:r>
      <w:r>
        <w:rPr>
          <w:bCs/>
        </w:rPr>
        <w:t>, je súčasťou DPO a Zväzku č.5.</w:t>
      </w:r>
    </w:p>
    <w:p w:rsidR="007127CB" w:rsidRDefault="007127CB" w:rsidP="0075520B">
      <w:pPr>
        <w:pStyle w:val="Nadpis3"/>
      </w:pPr>
      <w:bookmarkStart w:id="119" w:name="_TOC_250085"/>
      <w:bookmarkStart w:id="120" w:name="_Toc178188230"/>
      <w:r>
        <w:t>Výrobno-technická</w:t>
      </w:r>
      <w:r>
        <w:rPr>
          <w:spacing w:val="66"/>
        </w:rPr>
        <w:t xml:space="preserve"> </w:t>
      </w:r>
      <w:r>
        <w:t>dokumentácia</w:t>
      </w:r>
      <w:r>
        <w:rPr>
          <w:spacing w:val="75"/>
        </w:rPr>
        <w:t xml:space="preserve"> </w:t>
      </w:r>
      <w:bookmarkEnd w:id="119"/>
      <w:r>
        <w:t>(VTD)</w:t>
      </w:r>
      <w:bookmarkEnd w:id="120"/>
    </w:p>
    <w:p w:rsidR="007127CB" w:rsidRDefault="007127CB" w:rsidP="0075520B">
      <w:r>
        <w:t>Výrobno-technickú</w:t>
      </w:r>
      <w:r>
        <w:rPr>
          <w:spacing w:val="59"/>
        </w:rPr>
        <w:t xml:space="preserve"> </w:t>
      </w:r>
      <w:r>
        <w:t>dokumentáciu</w:t>
      </w:r>
      <w:r>
        <w:rPr>
          <w:spacing w:val="59"/>
        </w:rPr>
        <w:t xml:space="preserve"> </w:t>
      </w:r>
      <w:r>
        <w:t>tvorí</w:t>
      </w:r>
      <w:r>
        <w:rPr>
          <w:spacing w:val="59"/>
        </w:rPr>
        <w:t xml:space="preserve"> </w:t>
      </w:r>
      <w:r>
        <w:t>súbor</w:t>
      </w:r>
      <w:r>
        <w:rPr>
          <w:spacing w:val="59"/>
        </w:rPr>
        <w:t xml:space="preserve"> </w:t>
      </w:r>
      <w:r>
        <w:t>dokumentov,</w:t>
      </w:r>
      <w:r>
        <w:rPr>
          <w:spacing w:val="59"/>
        </w:rPr>
        <w:t xml:space="preserve"> </w:t>
      </w:r>
      <w:r>
        <w:t>ktoré</w:t>
      </w:r>
      <w:r>
        <w:rPr>
          <w:spacing w:val="59"/>
        </w:rPr>
        <w:t xml:space="preserve"> </w:t>
      </w:r>
      <w:r>
        <w:t>sú</w:t>
      </w:r>
      <w:r>
        <w:rPr>
          <w:spacing w:val="59"/>
        </w:rPr>
        <w:t xml:space="preserve"> </w:t>
      </w:r>
      <w:r>
        <w:t>potrebné</w:t>
      </w:r>
      <w:r>
        <w:rPr>
          <w:spacing w:val="59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vyhotovenie</w:t>
      </w:r>
      <w:r>
        <w:rPr>
          <w:spacing w:val="58"/>
        </w:rPr>
        <w:t xml:space="preserve"> </w:t>
      </w:r>
      <w:r>
        <w:t>konštrukcií</w:t>
      </w:r>
      <w:r>
        <w:rPr>
          <w:spacing w:val="58"/>
        </w:rPr>
        <w:t xml:space="preserve"> </w:t>
      </w:r>
      <w:r>
        <w:t>alebo</w:t>
      </w:r>
      <w:r>
        <w:rPr>
          <w:spacing w:val="59"/>
        </w:rPr>
        <w:t xml:space="preserve"> </w:t>
      </w:r>
      <w:r>
        <w:t>iných</w:t>
      </w:r>
      <w:r>
        <w:rPr>
          <w:spacing w:val="58"/>
        </w:rPr>
        <w:t xml:space="preserve"> </w:t>
      </w:r>
      <w:r>
        <w:t>dielcov,</w:t>
      </w:r>
      <w:r>
        <w:rPr>
          <w:spacing w:val="59"/>
        </w:rPr>
        <w:t xml:space="preserve"> </w:t>
      </w:r>
      <w:r>
        <w:t>prípadne</w:t>
      </w:r>
      <w:r>
        <w:rPr>
          <w:spacing w:val="58"/>
        </w:rPr>
        <w:t xml:space="preserve"> </w:t>
      </w:r>
      <w:r>
        <w:t>jednotlivých</w:t>
      </w:r>
      <w:r>
        <w:rPr>
          <w:spacing w:val="59"/>
        </w:rPr>
        <w:t xml:space="preserve"> </w:t>
      </w:r>
      <w:r>
        <w:t>druhov</w:t>
      </w:r>
      <w:r>
        <w:rPr>
          <w:spacing w:val="58"/>
        </w:rPr>
        <w:t xml:space="preserve"> </w:t>
      </w:r>
      <w:r>
        <w:t>prác</w:t>
      </w:r>
      <w:r>
        <w:rPr>
          <w:spacing w:val="58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stavbe.</w:t>
      </w:r>
      <w:r>
        <w:rPr>
          <w:spacing w:val="1"/>
        </w:rPr>
        <w:t xml:space="preserve"> </w:t>
      </w:r>
      <w:r>
        <w:t>V praxi to znamená, že pri dodaní stavebného výrobku ktorý je zabudovaný do konštrukcie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okrem</w:t>
      </w:r>
      <w:r>
        <w:rPr>
          <w:spacing w:val="1"/>
        </w:rPr>
        <w:t xml:space="preserve"> </w:t>
      </w:r>
      <w:r>
        <w:t>dokladu</w:t>
      </w:r>
      <w:r>
        <w:rPr>
          <w:spacing w:val="1"/>
        </w:rPr>
        <w:t xml:space="preserve"> </w:t>
      </w:r>
      <w:r>
        <w:t>vyhlásenia</w:t>
      </w:r>
      <w:r>
        <w:rPr>
          <w:spacing w:val="58"/>
        </w:rPr>
        <w:t xml:space="preserve"> </w:t>
      </w:r>
      <w:r>
        <w:t>zhody</w:t>
      </w:r>
      <w:r>
        <w:rPr>
          <w:spacing w:val="58"/>
        </w:rPr>
        <w:t xml:space="preserve"> </w:t>
      </w:r>
      <w:r>
        <w:t>potrebný</w:t>
      </w:r>
      <w:r>
        <w:rPr>
          <w:spacing w:val="59"/>
        </w:rPr>
        <w:t xml:space="preserve"> </w:t>
      </w:r>
      <w:r>
        <w:t>aj</w:t>
      </w:r>
      <w:r>
        <w:rPr>
          <w:spacing w:val="58"/>
        </w:rPr>
        <w:t xml:space="preserve"> </w:t>
      </w:r>
      <w:r>
        <w:t>technologický</w:t>
      </w:r>
      <w:r>
        <w:rPr>
          <w:spacing w:val="59"/>
        </w:rPr>
        <w:t xml:space="preserve"> </w:t>
      </w:r>
      <w:r>
        <w:t>predpis</w:t>
      </w:r>
      <w:r>
        <w:rPr>
          <w:spacing w:val="58"/>
        </w:rPr>
        <w:t xml:space="preserve"> </w:t>
      </w:r>
      <w:r>
        <w:t>-</w:t>
      </w:r>
      <w:r>
        <w:rPr>
          <w:spacing w:val="59"/>
        </w:rPr>
        <w:t xml:space="preserve"> </w:t>
      </w:r>
      <w:r>
        <w:t>TchP</w:t>
      </w:r>
      <w:r>
        <w:rPr>
          <w:spacing w:val="1"/>
        </w:rPr>
        <w:t xml:space="preserve"> </w:t>
      </w:r>
      <w:r>
        <w:t>montáže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zabudovanie</w:t>
      </w:r>
      <w:r>
        <w:rPr>
          <w:spacing w:val="1"/>
        </w:rPr>
        <w:t xml:space="preserve"> </w:t>
      </w:r>
      <w:r>
        <w:t>daného</w:t>
      </w:r>
      <w:r>
        <w:rPr>
          <w:spacing w:val="1"/>
        </w:rPr>
        <w:t xml:space="preserve"> </w:t>
      </w:r>
      <w:r>
        <w:t>výrobku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konštrukcie</w:t>
      </w:r>
      <w:r>
        <w:rPr>
          <w:spacing w:val="1"/>
        </w:rPr>
        <w:t xml:space="preserve"> </w:t>
      </w:r>
      <w:r>
        <w:t>stavby</w:t>
      </w:r>
      <w:r>
        <w:rPr>
          <w:spacing w:val="58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jeho</w:t>
      </w:r>
      <w:r>
        <w:rPr>
          <w:spacing w:val="59"/>
        </w:rPr>
        <w:t xml:space="preserve"> </w:t>
      </w:r>
      <w:r>
        <w:t>ošetrovania</w:t>
      </w:r>
      <w:r>
        <w:rPr>
          <w:spacing w:val="58"/>
        </w:rPr>
        <w:t xml:space="preserve"> </w:t>
      </w:r>
      <w:r>
        <w:t>či</w:t>
      </w:r>
      <w:r>
        <w:rPr>
          <w:spacing w:val="1"/>
        </w:rPr>
        <w:t xml:space="preserve"> </w:t>
      </w:r>
      <w:r>
        <w:t>údržbu.</w:t>
      </w:r>
    </w:p>
    <w:p w:rsidR="007127CB" w:rsidRDefault="007127CB" w:rsidP="0075520B">
      <w:r>
        <w:t>Výrobno-technická</w:t>
      </w:r>
      <w:r>
        <w:rPr>
          <w:spacing w:val="58"/>
        </w:rPr>
        <w:t xml:space="preserve"> </w:t>
      </w:r>
      <w:r>
        <w:t>dokumentácia</w:t>
      </w:r>
      <w:r>
        <w:rPr>
          <w:spacing w:val="58"/>
        </w:rPr>
        <w:t xml:space="preserve"> </w:t>
      </w:r>
      <w:r>
        <w:t>pre</w:t>
      </w:r>
      <w:r>
        <w:rPr>
          <w:spacing w:val="59"/>
        </w:rPr>
        <w:t xml:space="preserve"> </w:t>
      </w:r>
      <w:r>
        <w:t>výrobky,</w:t>
      </w:r>
      <w:r>
        <w:rPr>
          <w:spacing w:val="58"/>
        </w:rPr>
        <w:t xml:space="preserve"> </w:t>
      </w:r>
      <w:r>
        <w:t>diely</w:t>
      </w:r>
      <w:r>
        <w:rPr>
          <w:spacing w:val="59"/>
        </w:rPr>
        <w:t xml:space="preserve"> </w:t>
      </w:r>
      <w:r>
        <w:t>alebo</w:t>
      </w:r>
      <w:r>
        <w:rPr>
          <w:spacing w:val="58"/>
        </w:rPr>
        <w:t xml:space="preserve"> </w:t>
      </w:r>
      <w:r>
        <w:t>kompletizačné</w:t>
      </w:r>
      <w:r>
        <w:rPr>
          <w:spacing w:val="59"/>
        </w:rPr>
        <w:t xml:space="preserve"> </w:t>
      </w:r>
      <w:r>
        <w:t>súbory</w:t>
      </w:r>
      <w:r>
        <w:rPr>
          <w:spacing w:val="58"/>
        </w:rPr>
        <w:t xml:space="preserve"> </w:t>
      </w:r>
      <w:r>
        <w:t>vyrábané</w:t>
      </w:r>
      <w:r>
        <w:rPr>
          <w:spacing w:val="1"/>
        </w:rPr>
        <w:t xml:space="preserve"> </w:t>
      </w:r>
      <w:r>
        <w:t>a</w:t>
      </w:r>
      <w:r>
        <w:rPr>
          <w:spacing w:val="22"/>
        </w:rPr>
        <w:t xml:space="preserve"> </w:t>
      </w:r>
      <w:r>
        <w:t>realizované</w:t>
      </w:r>
      <w:r>
        <w:rPr>
          <w:spacing w:val="26"/>
        </w:rPr>
        <w:t xml:space="preserve"> </w:t>
      </w:r>
      <w:r>
        <w:t>v</w:t>
      </w:r>
      <w:r>
        <w:rPr>
          <w:spacing w:val="24"/>
        </w:rPr>
        <w:t xml:space="preserve"> </w:t>
      </w:r>
      <w:r>
        <w:t>objektoch</w:t>
      </w:r>
      <w:r>
        <w:rPr>
          <w:spacing w:val="22"/>
        </w:rPr>
        <w:t xml:space="preserve"> </w:t>
      </w:r>
      <w:r>
        <w:t>staveniska</w:t>
      </w:r>
      <w:r>
        <w:rPr>
          <w:spacing w:val="23"/>
        </w:rPr>
        <w:t xml:space="preserve"> </w:t>
      </w:r>
      <w:r>
        <w:t>či</w:t>
      </w:r>
      <w:r>
        <w:rPr>
          <w:spacing w:val="25"/>
        </w:rPr>
        <w:t xml:space="preserve"> </w:t>
      </w:r>
      <w:r>
        <w:t>na</w:t>
      </w:r>
      <w:r>
        <w:rPr>
          <w:spacing w:val="22"/>
        </w:rPr>
        <w:t xml:space="preserve"> </w:t>
      </w:r>
      <w:r>
        <w:t>stavbe</w:t>
      </w:r>
      <w:r>
        <w:rPr>
          <w:spacing w:val="26"/>
        </w:rPr>
        <w:t xml:space="preserve"> </w:t>
      </w:r>
      <w:r>
        <w:t>priamo</w:t>
      </w:r>
      <w:r>
        <w:rPr>
          <w:spacing w:val="26"/>
        </w:rPr>
        <w:t xml:space="preserve"> </w:t>
      </w:r>
      <w:r>
        <w:t>sa</w:t>
      </w:r>
      <w:r>
        <w:rPr>
          <w:spacing w:val="26"/>
        </w:rPr>
        <w:t xml:space="preserve"> </w:t>
      </w:r>
      <w:r>
        <w:t>člení</w:t>
      </w:r>
      <w:r>
        <w:rPr>
          <w:spacing w:val="25"/>
        </w:rPr>
        <w:t xml:space="preserve"> </w:t>
      </w:r>
      <w:r>
        <w:t>nasledovne:</w:t>
      </w:r>
    </w:p>
    <w:p w:rsidR="007127CB" w:rsidRDefault="007127CB" w:rsidP="00F10DB0">
      <w:pPr>
        <w:pStyle w:val="Odsekzoznamu"/>
        <w:widowControl w:val="0"/>
        <w:numPr>
          <w:ilvl w:val="0"/>
          <w:numId w:val="25"/>
        </w:numPr>
        <w:tabs>
          <w:tab w:val="left" w:pos="973"/>
        </w:tabs>
        <w:autoSpaceDE w:val="0"/>
        <w:autoSpaceDN w:val="0"/>
        <w:spacing w:before="90" w:after="0"/>
        <w:ind w:left="975" w:hanging="363"/>
        <w:contextualSpacing w:val="0"/>
      </w:pPr>
      <w:r>
        <w:t>konštrukčná</w:t>
      </w:r>
      <w:r>
        <w:rPr>
          <w:spacing w:val="70"/>
        </w:rPr>
        <w:t xml:space="preserve"> </w:t>
      </w:r>
      <w:r>
        <w:t>dokumentácia:</w:t>
      </w:r>
    </w:p>
    <w:p w:rsidR="007127CB" w:rsidRDefault="007127CB" w:rsidP="00F10DB0">
      <w:pPr>
        <w:pStyle w:val="Odsekzoznamu"/>
        <w:widowControl w:val="0"/>
        <w:numPr>
          <w:ilvl w:val="1"/>
          <w:numId w:val="25"/>
        </w:numPr>
        <w:tabs>
          <w:tab w:val="left" w:pos="1311"/>
          <w:tab w:val="left" w:pos="1312"/>
        </w:tabs>
        <w:autoSpaceDE w:val="0"/>
        <w:autoSpaceDN w:val="0"/>
        <w:spacing w:before="120" w:after="0"/>
        <w:contextualSpacing w:val="0"/>
        <w:jc w:val="left"/>
      </w:pPr>
      <w:r>
        <w:t>výrobné</w:t>
      </w:r>
      <w:r>
        <w:rPr>
          <w:spacing w:val="51"/>
        </w:rPr>
        <w:t xml:space="preserve"> </w:t>
      </w:r>
      <w:r>
        <w:t>(dielenské)</w:t>
      </w:r>
      <w:r>
        <w:rPr>
          <w:spacing w:val="57"/>
        </w:rPr>
        <w:t xml:space="preserve"> </w:t>
      </w:r>
      <w:r>
        <w:t>výkresy,</w:t>
      </w:r>
    </w:p>
    <w:p w:rsidR="007127CB" w:rsidRDefault="007127CB" w:rsidP="00F10DB0">
      <w:pPr>
        <w:pStyle w:val="Odsekzoznamu"/>
        <w:widowControl w:val="0"/>
        <w:numPr>
          <w:ilvl w:val="1"/>
          <w:numId w:val="25"/>
        </w:numPr>
        <w:tabs>
          <w:tab w:val="left" w:pos="1311"/>
          <w:tab w:val="left" w:pos="1312"/>
        </w:tabs>
        <w:autoSpaceDE w:val="0"/>
        <w:autoSpaceDN w:val="0"/>
        <w:spacing w:before="3" w:after="0"/>
        <w:contextualSpacing w:val="0"/>
        <w:jc w:val="left"/>
      </w:pPr>
      <w:r>
        <w:t>statické</w:t>
      </w:r>
      <w:r>
        <w:rPr>
          <w:spacing w:val="37"/>
        </w:rPr>
        <w:t xml:space="preserve"> </w:t>
      </w:r>
      <w:r>
        <w:t>a</w:t>
      </w:r>
      <w:r>
        <w:rPr>
          <w:spacing w:val="41"/>
        </w:rPr>
        <w:t xml:space="preserve"> </w:t>
      </w:r>
      <w:r>
        <w:t>iné</w:t>
      </w:r>
      <w:r>
        <w:rPr>
          <w:spacing w:val="42"/>
        </w:rPr>
        <w:t xml:space="preserve"> </w:t>
      </w:r>
      <w:r>
        <w:t>výpočty</w:t>
      </w:r>
      <w:r>
        <w:rPr>
          <w:spacing w:val="35"/>
        </w:rPr>
        <w:t xml:space="preserve"> </w:t>
      </w:r>
      <w:r>
        <w:t>(napr.</w:t>
      </w:r>
      <w:r>
        <w:rPr>
          <w:spacing w:val="42"/>
        </w:rPr>
        <w:t xml:space="preserve"> </w:t>
      </w:r>
      <w:r>
        <w:t>výpočet</w:t>
      </w:r>
      <w:r>
        <w:rPr>
          <w:spacing w:val="43"/>
        </w:rPr>
        <w:t xml:space="preserve"> </w:t>
      </w:r>
      <w:r>
        <w:t>vozovky),</w:t>
      </w:r>
    </w:p>
    <w:p w:rsidR="007127CB" w:rsidRDefault="007127CB" w:rsidP="00F10DB0">
      <w:pPr>
        <w:pStyle w:val="Odsekzoznamu"/>
        <w:widowControl w:val="0"/>
        <w:numPr>
          <w:ilvl w:val="1"/>
          <w:numId w:val="25"/>
        </w:numPr>
        <w:tabs>
          <w:tab w:val="left" w:pos="1311"/>
          <w:tab w:val="left" w:pos="1312"/>
        </w:tabs>
        <w:autoSpaceDE w:val="0"/>
        <w:autoSpaceDN w:val="0"/>
        <w:spacing w:before="3" w:after="0"/>
        <w:contextualSpacing w:val="0"/>
        <w:jc w:val="left"/>
      </w:pPr>
      <w:r>
        <w:t>výkaz</w:t>
      </w:r>
      <w:r>
        <w:rPr>
          <w:spacing w:val="87"/>
        </w:rPr>
        <w:t xml:space="preserve"> </w:t>
      </w:r>
      <w:r>
        <w:t>materiálov,</w:t>
      </w:r>
    </w:p>
    <w:p w:rsidR="007127CB" w:rsidRDefault="007127CB" w:rsidP="00F10DB0">
      <w:pPr>
        <w:pStyle w:val="Odsekzoznamu"/>
        <w:widowControl w:val="0"/>
        <w:numPr>
          <w:ilvl w:val="1"/>
          <w:numId w:val="25"/>
        </w:numPr>
        <w:tabs>
          <w:tab w:val="left" w:pos="1311"/>
          <w:tab w:val="left" w:pos="1312"/>
        </w:tabs>
        <w:autoSpaceDE w:val="0"/>
        <w:autoSpaceDN w:val="0"/>
        <w:spacing w:before="6" w:after="0"/>
        <w:contextualSpacing w:val="0"/>
        <w:jc w:val="left"/>
      </w:pPr>
      <w:r>
        <w:t>dielenský</w:t>
      </w:r>
      <w:r>
        <w:rPr>
          <w:spacing w:val="97"/>
        </w:rPr>
        <w:t xml:space="preserve"> </w:t>
      </w:r>
      <w:r>
        <w:t>denník,</w:t>
      </w:r>
    </w:p>
    <w:p w:rsidR="007127CB" w:rsidRDefault="007127CB" w:rsidP="00F10DB0">
      <w:pPr>
        <w:pStyle w:val="Odsekzoznamu"/>
        <w:widowControl w:val="0"/>
        <w:numPr>
          <w:ilvl w:val="1"/>
          <w:numId w:val="25"/>
        </w:numPr>
        <w:tabs>
          <w:tab w:val="left" w:pos="1311"/>
          <w:tab w:val="left" w:pos="1312"/>
        </w:tabs>
        <w:autoSpaceDE w:val="0"/>
        <w:autoSpaceDN w:val="0"/>
        <w:spacing w:before="3" w:after="0"/>
        <w:contextualSpacing w:val="0"/>
        <w:jc w:val="left"/>
      </w:pPr>
      <w:r>
        <w:t>technické</w:t>
      </w:r>
      <w:r>
        <w:rPr>
          <w:spacing w:val="61"/>
        </w:rPr>
        <w:t xml:space="preserve"> </w:t>
      </w:r>
      <w:r>
        <w:t>prijímacie</w:t>
      </w:r>
      <w:r>
        <w:rPr>
          <w:spacing w:val="62"/>
        </w:rPr>
        <w:t xml:space="preserve"> </w:t>
      </w:r>
      <w:r>
        <w:t>podmienky,</w:t>
      </w:r>
    </w:p>
    <w:p w:rsidR="007127CB" w:rsidRDefault="007127CB" w:rsidP="00F10DB0">
      <w:pPr>
        <w:pStyle w:val="Odsekzoznamu"/>
        <w:widowControl w:val="0"/>
        <w:numPr>
          <w:ilvl w:val="0"/>
          <w:numId w:val="25"/>
        </w:numPr>
        <w:tabs>
          <w:tab w:val="left" w:pos="972"/>
          <w:tab w:val="left" w:pos="973"/>
        </w:tabs>
        <w:autoSpaceDE w:val="0"/>
        <w:autoSpaceDN w:val="0"/>
        <w:spacing w:before="90" w:after="0"/>
        <w:ind w:left="975" w:hanging="363"/>
        <w:contextualSpacing w:val="0"/>
        <w:jc w:val="left"/>
      </w:pPr>
      <w:r>
        <w:t>technologická</w:t>
      </w:r>
      <w:r>
        <w:rPr>
          <w:spacing w:val="78"/>
        </w:rPr>
        <w:t xml:space="preserve"> </w:t>
      </w:r>
      <w:r>
        <w:t>dokumentácia:</w:t>
      </w:r>
    </w:p>
    <w:p w:rsidR="007127CB" w:rsidRDefault="007127CB" w:rsidP="00F10DB0">
      <w:pPr>
        <w:pStyle w:val="Odsekzoznamu"/>
        <w:widowControl w:val="0"/>
        <w:numPr>
          <w:ilvl w:val="1"/>
          <w:numId w:val="25"/>
        </w:numPr>
        <w:tabs>
          <w:tab w:val="left" w:pos="1311"/>
          <w:tab w:val="left" w:pos="1312"/>
        </w:tabs>
        <w:autoSpaceDE w:val="0"/>
        <w:autoSpaceDN w:val="0"/>
        <w:spacing w:before="118" w:after="0"/>
        <w:contextualSpacing w:val="0"/>
        <w:jc w:val="left"/>
      </w:pPr>
      <w:r>
        <w:t>technický</w:t>
      </w:r>
      <w:r>
        <w:rPr>
          <w:spacing w:val="45"/>
        </w:rPr>
        <w:t xml:space="preserve"> </w:t>
      </w:r>
      <w:r>
        <w:t>predpis</w:t>
      </w:r>
      <w:r>
        <w:rPr>
          <w:spacing w:val="53"/>
        </w:rPr>
        <w:t xml:space="preserve"> </w:t>
      </w:r>
      <w:r>
        <w:t>výroby</w:t>
      </w:r>
      <w:r>
        <w:rPr>
          <w:spacing w:val="51"/>
        </w:rPr>
        <w:t xml:space="preserve"> </w:t>
      </w:r>
      <w:r>
        <w:t>(výrobný</w:t>
      </w:r>
      <w:r>
        <w:rPr>
          <w:spacing w:val="50"/>
        </w:rPr>
        <w:t xml:space="preserve"> </w:t>
      </w:r>
      <w:r>
        <w:t>predpis),</w:t>
      </w:r>
    </w:p>
    <w:p w:rsidR="007127CB" w:rsidRDefault="007127CB" w:rsidP="00F10DB0">
      <w:pPr>
        <w:pStyle w:val="Odsekzoznamu"/>
        <w:widowControl w:val="0"/>
        <w:numPr>
          <w:ilvl w:val="1"/>
          <w:numId w:val="25"/>
        </w:numPr>
        <w:tabs>
          <w:tab w:val="left" w:pos="1311"/>
          <w:tab w:val="left" w:pos="1312"/>
        </w:tabs>
        <w:autoSpaceDE w:val="0"/>
        <w:autoSpaceDN w:val="0"/>
        <w:spacing w:before="6" w:after="0"/>
        <w:contextualSpacing w:val="0"/>
        <w:jc w:val="left"/>
      </w:pPr>
      <w:r>
        <w:t>výkresy</w:t>
      </w:r>
      <w:r>
        <w:rPr>
          <w:spacing w:val="59"/>
        </w:rPr>
        <w:t xml:space="preserve"> </w:t>
      </w:r>
      <w:r>
        <w:t>výrobných</w:t>
      </w:r>
      <w:r>
        <w:rPr>
          <w:spacing w:val="63"/>
        </w:rPr>
        <w:t xml:space="preserve"> </w:t>
      </w:r>
      <w:r>
        <w:t>prípravkov,</w:t>
      </w:r>
    </w:p>
    <w:p w:rsidR="007127CB" w:rsidRDefault="007127CB" w:rsidP="00F10DB0">
      <w:pPr>
        <w:pStyle w:val="Odsekzoznamu"/>
        <w:widowControl w:val="0"/>
        <w:numPr>
          <w:ilvl w:val="0"/>
          <w:numId w:val="25"/>
        </w:numPr>
        <w:tabs>
          <w:tab w:val="left" w:pos="972"/>
          <w:tab w:val="left" w:pos="973"/>
        </w:tabs>
        <w:autoSpaceDE w:val="0"/>
        <w:autoSpaceDN w:val="0"/>
        <w:spacing w:before="90" w:after="0"/>
        <w:ind w:left="975" w:hanging="363"/>
        <w:contextualSpacing w:val="0"/>
        <w:jc w:val="left"/>
      </w:pPr>
      <w:r>
        <w:t>montážna</w:t>
      </w:r>
      <w:r>
        <w:rPr>
          <w:spacing w:val="60"/>
        </w:rPr>
        <w:t xml:space="preserve"> </w:t>
      </w:r>
      <w:r>
        <w:t>dokumentácia</w:t>
      </w:r>
    </w:p>
    <w:p w:rsidR="007127CB" w:rsidRDefault="007127CB" w:rsidP="00F10DB0">
      <w:pPr>
        <w:pStyle w:val="Odsekzoznamu"/>
        <w:widowControl w:val="0"/>
        <w:numPr>
          <w:ilvl w:val="1"/>
          <w:numId w:val="25"/>
        </w:numPr>
        <w:tabs>
          <w:tab w:val="left" w:pos="1311"/>
          <w:tab w:val="left" w:pos="1312"/>
        </w:tabs>
        <w:autoSpaceDE w:val="0"/>
        <w:autoSpaceDN w:val="0"/>
        <w:spacing w:before="121" w:after="0"/>
        <w:contextualSpacing w:val="0"/>
        <w:jc w:val="left"/>
      </w:pPr>
      <w:r>
        <w:t>montážne</w:t>
      </w:r>
      <w:r>
        <w:rPr>
          <w:spacing w:val="52"/>
        </w:rPr>
        <w:t xml:space="preserve"> </w:t>
      </w:r>
      <w:r>
        <w:t>výkresy,</w:t>
      </w:r>
    </w:p>
    <w:p w:rsidR="007127CB" w:rsidRDefault="007127CB" w:rsidP="00F10DB0">
      <w:pPr>
        <w:pStyle w:val="Odsekzoznamu"/>
        <w:widowControl w:val="0"/>
        <w:numPr>
          <w:ilvl w:val="1"/>
          <w:numId w:val="25"/>
        </w:numPr>
        <w:tabs>
          <w:tab w:val="left" w:pos="1311"/>
          <w:tab w:val="left" w:pos="1312"/>
        </w:tabs>
        <w:autoSpaceDE w:val="0"/>
        <w:autoSpaceDN w:val="0"/>
        <w:spacing w:before="3" w:after="0"/>
        <w:contextualSpacing w:val="0"/>
        <w:jc w:val="left"/>
      </w:pPr>
      <w:r>
        <w:t>technologický</w:t>
      </w:r>
      <w:r>
        <w:rPr>
          <w:spacing w:val="52"/>
        </w:rPr>
        <w:t xml:space="preserve"> </w:t>
      </w:r>
      <w:r>
        <w:t>postup</w:t>
      </w:r>
      <w:r>
        <w:rPr>
          <w:spacing w:val="55"/>
        </w:rPr>
        <w:t xml:space="preserve"> </w:t>
      </w:r>
      <w:r>
        <w:t>montáže,</w:t>
      </w:r>
    </w:p>
    <w:p w:rsidR="007127CB" w:rsidRDefault="007127CB" w:rsidP="00F10DB0">
      <w:pPr>
        <w:pStyle w:val="Odsekzoznamu"/>
        <w:widowControl w:val="0"/>
        <w:numPr>
          <w:ilvl w:val="1"/>
          <w:numId w:val="25"/>
        </w:numPr>
        <w:tabs>
          <w:tab w:val="left" w:pos="1311"/>
          <w:tab w:val="left" w:pos="1312"/>
        </w:tabs>
        <w:autoSpaceDE w:val="0"/>
        <w:autoSpaceDN w:val="0"/>
        <w:spacing w:before="3" w:after="0"/>
        <w:contextualSpacing w:val="0"/>
        <w:jc w:val="left"/>
      </w:pPr>
      <w:r>
        <w:t>montážny</w:t>
      </w:r>
      <w:r>
        <w:rPr>
          <w:spacing w:val="54"/>
        </w:rPr>
        <w:t xml:space="preserve"> </w:t>
      </w:r>
      <w:r>
        <w:t>denník,</w:t>
      </w:r>
    </w:p>
    <w:p w:rsidR="007127CB" w:rsidRDefault="007127CB" w:rsidP="00F10DB0">
      <w:pPr>
        <w:pStyle w:val="Odsekzoznamu"/>
        <w:widowControl w:val="0"/>
        <w:numPr>
          <w:ilvl w:val="0"/>
          <w:numId w:val="25"/>
        </w:numPr>
        <w:tabs>
          <w:tab w:val="left" w:pos="972"/>
          <w:tab w:val="left" w:pos="973"/>
        </w:tabs>
        <w:autoSpaceDE w:val="0"/>
        <w:autoSpaceDN w:val="0"/>
        <w:spacing w:before="90" w:after="0"/>
        <w:ind w:left="975" w:hanging="363"/>
        <w:contextualSpacing w:val="0"/>
        <w:jc w:val="left"/>
      </w:pPr>
      <w:r>
        <w:t>technologický</w:t>
      </w:r>
      <w:r>
        <w:rPr>
          <w:spacing w:val="59"/>
        </w:rPr>
        <w:t xml:space="preserve"> </w:t>
      </w:r>
      <w:r>
        <w:t>predpis:</w:t>
      </w:r>
    </w:p>
    <w:p w:rsidR="007127CB" w:rsidRDefault="007127CB" w:rsidP="00F10DB0">
      <w:pPr>
        <w:pStyle w:val="Odsekzoznamu"/>
        <w:widowControl w:val="0"/>
        <w:numPr>
          <w:ilvl w:val="1"/>
          <w:numId w:val="25"/>
        </w:numPr>
        <w:tabs>
          <w:tab w:val="left" w:pos="1311"/>
          <w:tab w:val="left" w:pos="1312"/>
        </w:tabs>
        <w:autoSpaceDE w:val="0"/>
        <w:autoSpaceDN w:val="0"/>
        <w:spacing w:before="119" w:after="0" w:line="244" w:lineRule="auto"/>
        <w:ind w:right="106" w:hanging="360"/>
        <w:contextualSpacing w:val="0"/>
        <w:jc w:val="left"/>
      </w:pPr>
      <w:r>
        <w:t>súbor</w:t>
      </w:r>
      <w:r>
        <w:rPr>
          <w:spacing w:val="37"/>
        </w:rPr>
        <w:t xml:space="preserve"> </w:t>
      </w:r>
      <w:r>
        <w:t>technologických</w:t>
      </w:r>
      <w:r>
        <w:rPr>
          <w:spacing w:val="38"/>
        </w:rPr>
        <w:t xml:space="preserve"> </w:t>
      </w:r>
      <w:r>
        <w:t>postupov,</w:t>
      </w:r>
      <w:r>
        <w:rPr>
          <w:spacing w:val="37"/>
        </w:rPr>
        <w:t xml:space="preserve"> </w:t>
      </w:r>
      <w:r>
        <w:t>metód</w:t>
      </w:r>
      <w:r>
        <w:rPr>
          <w:spacing w:val="35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úloh</w:t>
      </w:r>
      <w:r>
        <w:rPr>
          <w:spacing w:val="38"/>
        </w:rPr>
        <w:t xml:space="preserve"> </w:t>
      </w:r>
      <w:r>
        <w:t>na</w:t>
      </w:r>
      <w:r>
        <w:rPr>
          <w:spacing w:val="38"/>
        </w:rPr>
        <w:t xml:space="preserve"> </w:t>
      </w:r>
      <w:r>
        <w:t>zhotovenie</w:t>
      </w:r>
      <w:r>
        <w:rPr>
          <w:spacing w:val="35"/>
        </w:rPr>
        <w:t xml:space="preserve"> </w:t>
      </w:r>
      <w:r>
        <w:t>alebo</w:t>
      </w:r>
      <w:r>
        <w:rPr>
          <w:spacing w:val="38"/>
        </w:rPr>
        <w:t xml:space="preserve"> </w:t>
      </w:r>
      <w:r>
        <w:t>montáž</w:t>
      </w:r>
      <w:r>
        <w:rPr>
          <w:spacing w:val="-56"/>
        </w:rPr>
        <w:t xml:space="preserve"> </w:t>
      </w:r>
      <w:r>
        <w:t>konštrukcie</w:t>
      </w:r>
      <w:r>
        <w:rPr>
          <w:spacing w:val="17"/>
        </w:rPr>
        <w:t xml:space="preserve"> </w:t>
      </w:r>
      <w:r>
        <w:t>alebo</w:t>
      </w:r>
      <w:r>
        <w:rPr>
          <w:spacing w:val="15"/>
        </w:rPr>
        <w:t xml:space="preserve"> </w:t>
      </w:r>
      <w:r>
        <w:t>jednotlivých</w:t>
      </w:r>
      <w:r>
        <w:rPr>
          <w:spacing w:val="18"/>
        </w:rPr>
        <w:t xml:space="preserve"> </w:t>
      </w:r>
      <w:r>
        <w:t>prác.</w:t>
      </w:r>
    </w:p>
    <w:p w:rsidR="007127CB" w:rsidRDefault="007127CB" w:rsidP="0075520B">
      <w:r>
        <w:t>Výrobno-technická</w:t>
      </w:r>
      <w:r>
        <w:rPr>
          <w:spacing w:val="62"/>
        </w:rPr>
        <w:t xml:space="preserve"> </w:t>
      </w:r>
      <w:r>
        <w:t>dokumentácia</w:t>
      </w:r>
      <w:r>
        <w:rPr>
          <w:spacing w:val="67"/>
        </w:rPr>
        <w:t xml:space="preserve"> </w:t>
      </w:r>
      <w:r>
        <w:t>zahrňuje</w:t>
      </w:r>
      <w:r>
        <w:rPr>
          <w:spacing w:val="67"/>
        </w:rPr>
        <w:t xml:space="preserve"> </w:t>
      </w:r>
      <w:r>
        <w:t>najmä:</w:t>
      </w:r>
    </w:p>
    <w:p w:rsidR="007127CB" w:rsidRDefault="007127CB" w:rsidP="00F10DB0">
      <w:pPr>
        <w:pStyle w:val="Odsekzoznamu"/>
        <w:widowControl w:val="0"/>
        <w:numPr>
          <w:ilvl w:val="0"/>
          <w:numId w:val="24"/>
        </w:numPr>
        <w:tabs>
          <w:tab w:val="left" w:pos="899"/>
        </w:tabs>
        <w:autoSpaceDE w:val="0"/>
        <w:autoSpaceDN w:val="0"/>
        <w:spacing w:before="90" w:after="0" w:line="242" w:lineRule="auto"/>
        <w:ind w:left="896" w:right="108" w:hanging="357"/>
        <w:contextualSpacing w:val="0"/>
      </w:pPr>
      <w:r>
        <w:t>výrobné</w:t>
      </w:r>
      <w:r>
        <w:rPr>
          <w:spacing w:val="1"/>
        </w:rPr>
        <w:t xml:space="preserve"> </w:t>
      </w:r>
      <w:r>
        <w:t>(dielenské)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montážne</w:t>
      </w:r>
      <w:r>
        <w:rPr>
          <w:spacing w:val="1"/>
        </w:rPr>
        <w:t xml:space="preserve"> </w:t>
      </w:r>
      <w:r>
        <w:t>výkresy</w:t>
      </w:r>
      <w:r>
        <w:rPr>
          <w:spacing w:val="1"/>
        </w:rPr>
        <w:t xml:space="preserve"> </w:t>
      </w:r>
      <w:r>
        <w:t>kovových,</w:t>
      </w:r>
      <w:r>
        <w:rPr>
          <w:spacing w:val="1"/>
        </w:rPr>
        <w:t xml:space="preserve"> </w:t>
      </w:r>
      <w:r>
        <w:t>drevených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špeciálnych</w:t>
      </w:r>
      <w:r>
        <w:rPr>
          <w:spacing w:val="1"/>
        </w:rPr>
        <w:t xml:space="preserve"> </w:t>
      </w:r>
      <w:r>
        <w:t>konštrukcií</w:t>
      </w:r>
      <w:r>
        <w:rPr>
          <w:spacing w:val="1"/>
        </w:rPr>
        <w:t xml:space="preserve"> </w:t>
      </w:r>
      <w:r>
        <w:t>(montážne</w:t>
      </w:r>
      <w:r>
        <w:rPr>
          <w:spacing w:val="58"/>
        </w:rPr>
        <w:t xml:space="preserve"> </w:t>
      </w:r>
      <w:r>
        <w:t>výkresy</w:t>
      </w:r>
      <w:r>
        <w:rPr>
          <w:spacing w:val="58"/>
        </w:rPr>
        <w:t xml:space="preserve"> </w:t>
      </w:r>
      <w:r>
        <w:t>mostných</w:t>
      </w:r>
      <w:r>
        <w:rPr>
          <w:spacing w:val="59"/>
        </w:rPr>
        <w:t xml:space="preserve"> </w:t>
      </w:r>
      <w:r>
        <w:t>záverov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ložísk),</w:t>
      </w:r>
      <w:r>
        <w:rPr>
          <w:spacing w:val="58"/>
        </w:rPr>
        <w:t xml:space="preserve"> </w:t>
      </w:r>
      <w:r>
        <w:t>atypických</w:t>
      </w:r>
      <w:r>
        <w:rPr>
          <w:spacing w:val="59"/>
        </w:rPr>
        <w:t xml:space="preserve"> </w:t>
      </w:r>
      <w:r>
        <w:t>prefabrikátov</w:t>
      </w:r>
      <w:r>
        <w:rPr>
          <w:spacing w:val="-56"/>
        </w:rPr>
        <w:t xml:space="preserve"> </w:t>
      </w:r>
      <w:r>
        <w:t>a</w:t>
      </w:r>
      <w:r>
        <w:rPr>
          <w:spacing w:val="21"/>
        </w:rPr>
        <w:t xml:space="preserve"> </w:t>
      </w:r>
      <w:r>
        <w:t>zámočníckych,</w:t>
      </w:r>
      <w:r>
        <w:rPr>
          <w:spacing w:val="22"/>
        </w:rPr>
        <w:t xml:space="preserve"> </w:t>
      </w:r>
      <w:r>
        <w:t>stolárskych,</w:t>
      </w:r>
      <w:r>
        <w:rPr>
          <w:spacing w:val="20"/>
        </w:rPr>
        <w:t xml:space="preserve"> </w:t>
      </w:r>
      <w:r>
        <w:t>tesárskych</w:t>
      </w:r>
      <w:r>
        <w:rPr>
          <w:spacing w:val="18"/>
        </w:rPr>
        <w:t xml:space="preserve"> </w:t>
      </w:r>
      <w:r>
        <w:t>a</w:t>
      </w:r>
      <w:r>
        <w:rPr>
          <w:spacing w:val="21"/>
        </w:rPr>
        <w:t xml:space="preserve"> </w:t>
      </w:r>
      <w:r>
        <w:t>pod.</w:t>
      </w:r>
      <w:r>
        <w:rPr>
          <w:spacing w:val="22"/>
        </w:rPr>
        <w:t xml:space="preserve"> </w:t>
      </w:r>
      <w:r>
        <w:t>výrobkov,</w:t>
      </w:r>
    </w:p>
    <w:p w:rsidR="007127CB" w:rsidRDefault="007127CB" w:rsidP="00F10DB0">
      <w:pPr>
        <w:pStyle w:val="Odsekzoznamu"/>
        <w:widowControl w:val="0"/>
        <w:numPr>
          <w:ilvl w:val="0"/>
          <w:numId w:val="24"/>
        </w:numPr>
        <w:tabs>
          <w:tab w:val="left" w:pos="899"/>
        </w:tabs>
        <w:autoSpaceDE w:val="0"/>
        <w:autoSpaceDN w:val="0"/>
        <w:spacing w:before="101" w:after="0"/>
        <w:ind w:right="107" w:hanging="360"/>
        <w:contextualSpacing w:val="0"/>
      </w:pPr>
      <w:r>
        <w:t>podrobné</w:t>
      </w:r>
      <w:r>
        <w:rPr>
          <w:spacing w:val="1"/>
        </w:rPr>
        <w:t xml:space="preserve"> </w:t>
      </w:r>
      <w:r>
        <w:t>výkresy</w:t>
      </w:r>
      <w:r>
        <w:rPr>
          <w:spacing w:val="1"/>
        </w:rPr>
        <w:t xml:space="preserve"> </w:t>
      </w:r>
      <w:r>
        <w:t>debnenia,</w:t>
      </w:r>
      <w:r>
        <w:rPr>
          <w:spacing w:val="1"/>
        </w:rPr>
        <w:t xml:space="preserve"> </w:t>
      </w:r>
      <w:r>
        <w:t>výstuže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postupov</w:t>
      </w:r>
      <w:r>
        <w:rPr>
          <w:spacing w:val="1"/>
        </w:rPr>
        <w:t xml:space="preserve"> </w:t>
      </w:r>
      <w:r>
        <w:t>betonáže</w:t>
      </w:r>
      <w:r>
        <w:rPr>
          <w:spacing w:val="1"/>
        </w:rPr>
        <w:t xml:space="preserve"> </w:t>
      </w:r>
      <w:r>
        <w:t>pre</w:t>
      </w:r>
      <w:r>
        <w:rPr>
          <w:spacing w:val="59"/>
        </w:rPr>
        <w:t xml:space="preserve"> </w:t>
      </w:r>
      <w:r>
        <w:t>betónové,</w:t>
      </w:r>
      <w:r>
        <w:rPr>
          <w:spacing w:val="1"/>
        </w:rPr>
        <w:t xml:space="preserve"> </w:t>
      </w:r>
      <w:r>
        <w:t>železobetónové</w:t>
      </w:r>
      <w:r>
        <w:rPr>
          <w:spacing w:val="35"/>
        </w:rPr>
        <w:t xml:space="preserve"> </w:t>
      </w:r>
      <w:r>
        <w:t>a</w:t>
      </w:r>
      <w:r>
        <w:rPr>
          <w:spacing w:val="31"/>
        </w:rPr>
        <w:t xml:space="preserve"> </w:t>
      </w:r>
      <w:r>
        <w:t>predpäté</w:t>
      </w:r>
      <w:r>
        <w:rPr>
          <w:spacing w:val="31"/>
        </w:rPr>
        <w:t xml:space="preserve"> </w:t>
      </w:r>
      <w:r>
        <w:t>konštrukcie,</w:t>
      </w:r>
      <w:r>
        <w:rPr>
          <w:spacing w:val="37"/>
        </w:rPr>
        <w:t xml:space="preserve"> </w:t>
      </w:r>
      <w:r>
        <w:t>vrátane</w:t>
      </w:r>
      <w:r>
        <w:rPr>
          <w:spacing w:val="31"/>
        </w:rPr>
        <w:t xml:space="preserve"> </w:t>
      </w:r>
      <w:r>
        <w:t>nutných</w:t>
      </w:r>
      <w:r>
        <w:rPr>
          <w:spacing w:val="31"/>
        </w:rPr>
        <w:t xml:space="preserve"> </w:t>
      </w:r>
      <w:r>
        <w:t>statických</w:t>
      </w:r>
      <w:r>
        <w:rPr>
          <w:spacing w:val="35"/>
        </w:rPr>
        <w:t xml:space="preserve"> </w:t>
      </w:r>
      <w:r>
        <w:t>výpočtov,</w:t>
      </w:r>
    </w:p>
    <w:p w:rsidR="007127CB" w:rsidRDefault="007127CB" w:rsidP="00F10DB0">
      <w:pPr>
        <w:pStyle w:val="Odsekzoznamu"/>
        <w:widowControl w:val="0"/>
        <w:numPr>
          <w:ilvl w:val="0"/>
          <w:numId w:val="24"/>
        </w:numPr>
        <w:tabs>
          <w:tab w:val="left" w:pos="899"/>
        </w:tabs>
        <w:autoSpaceDE w:val="0"/>
        <w:autoSpaceDN w:val="0"/>
        <w:spacing w:before="2" w:after="0" w:line="242" w:lineRule="auto"/>
        <w:ind w:right="108" w:hanging="360"/>
        <w:contextualSpacing w:val="0"/>
      </w:pPr>
      <w:r>
        <w:t>dokumentácia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statické</w:t>
      </w:r>
      <w:r>
        <w:rPr>
          <w:spacing w:val="1"/>
        </w:rPr>
        <w:t xml:space="preserve"> </w:t>
      </w:r>
      <w:r>
        <w:t>výpočty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pomocné</w:t>
      </w:r>
      <w:r>
        <w:rPr>
          <w:spacing w:val="1"/>
        </w:rPr>
        <w:t xml:space="preserve"> </w:t>
      </w:r>
      <w:r>
        <w:t>konštrukcie,</w:t>
      </w:r>
      <w:r>
        <w:rPr>
          <w:spacing w:val="1"/>
        </w:rPr>
        <w:t xml:space="preserve"> </w:t>
      </w:r>
      <w:r>
        <w:t>stavebné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montážne</w:t>
      </w:r>
      <w:r>
        <w:rPr>
          <w:spacing w:val="1"/>
        </w:rPr>
        <w:t xml:space="preserve"> </w:t>
      </w:r>
      <w:r>
        <w:t>zariadenia a paženia, pre rozopretie či iné zaistenie rýh, stavebných jám a ohrádzok</w:t>
      </w:r>
      <w:r>
        <w:rPr>
          <w:spacing w:val="1"/>
        </w:rPr>
        <w:t xml:space="preserve"> </w:t>
      </w:r>
      <w:r>
        <w:t>(štetové</w:t>
      </w:r>
      <w:r>
        <w:rPr>
          <w:spacing w:val="14"/>
        </w:rPr>
        <w:t xml:space="preserve"> </w:t>
      </w:r>
      <w:r>
        <w:t>steny,</w:t>
      </w:r>
      <w:r>
        <w:rPr>
          <w:spacing w:val="16"/>
        </w:rPr>
        <w:t xml:space="preserve"> </w:t>
      </w:r>
      <w:r>
        <w:t>mikropiloty</w:t>
      </w:r>
      <w:r>
        <w:rPr>
          <w:spacing w:val="16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pod.),</w:t>
      </w:r>
    </w:p>
    <w:p w:rsidR="007127CB" w:rsidRDefault="007127CB" w:rsidP="00F10DB0">
      <w:pPr>
        <w:pStyle w:val="Odsekzoznamu"/>
        <w:widowControl w:val="0"/>
        <w:numPr>
          <w:ilvl w:val="0"/>
          <w:numId w:val="24"/>
        </w:numPr>
        <w:tabs>
          <w:tab w:val="left" w:pos="898"/>
          <w:tab w:val="left" w:pos="899"/>
        </w:tabs>
        <w:autoSpaceDE w:val="0"/>
        <w:autoSpaceDN w:val="0"/>
        <w:spacing w:after="0"/>
        <w:ind w:right="108" w:hanging="360"/>
        <w:contextualSpacing w:val="0"/>
        <w:jc w:val="left"/>
      </w:pPr>
      <w:r>
        <w:t>výkresy</w:t>
      </w:r>
      <w:r>
        <w:rPr>
          <w:spacing w:val="30"/>
        </w:rPr>
        <w:t xml:space="preserve"> </w:t>
      </w:r>
      <w:r>
        <w:t>a</w:t>
      </w:r>
      <w:r>
        <w:rPr>
          <w:spacing w:val="34"/>
        </w:rPr>
        <w:t xml:space="preserve"> </w:t>
      </w:r>
      <w:r>
        <w:t>špecifikáciu</w:t>
      </w:r>
      <w:r>
        <w:rPr>
          <w:spacing w:val="33"/>
        </w:rPr>
        <w:t xml:space="preserve"> </w:t>
      </w:r>
      <w:r>
        <w:t>prvkov</w:t>
      </w:r>
      <w:r>
        <w:rPr>
          <w:spacing w:val="31"/>
        </w:rPr>
        <w:t xml:space="preserve"> </w:t>
      </w:r>
      <w:r>
        <w:t>a</w:t>
      </w:r>
      <w:r>
        <w:rPr>
          <w:spacing w:val="33"/>
        </w:rPr>
        <w:t xml:space="preserve"> </w:t>
      </w:r>
      <w:r>
        <w:t>spojovacieho</w:t>
      </w:r>
      <w:r>
        <w:rPr>
          <w:spacing w:val="34"/>
        </w:rPr>
        <w:t xml:space="preserve"> </w:t>
      </w:r>
      <w:r>
        <w:t>materiálu</w:t>
      </w:r>
      <w:r>
        <w:rPr>
          <w:spacing w:val="33"/>
        </w:rPr>
        <w:t xml:space="preserve"> </w:t>
      </w:r>
      <w:r>
        <w:t>ľahkej</w:t>
      </w:r>
      <w:r>
        <w:rPr>
          <w:spacing w:val="37"/>
        </w:rPr>
        <w:t xml:space="preserve"> </w:t>
      </w:r>
      <w:r>
        <w:t>prefabrikácie</w:t>
      </w:r>
      <w:r>
        <w:rPr>
          <w:spacing w:val="34"/>
        </w:rPr>
        <w:t xml:space="preserve"> </w:t>
      </w:r>
      <w:r>
        <w:t>a</w:t>
      </w:r>
      <w:r>
        <w:rPr>
          <w:spacing w:val="33"/>
        </w:rPr>
        <w:t xml:space="preserve"> </w:t>
      </w:r>
      <w:r>
        <w:t>ďalších</w:t>
      </w:r>
      <w:r>
        <w:rPr>
          <w:spacing w:val="1"/>
        </w:rPr>
        <w:t xml:space="preserve"> </w:t>
      </w:r>
      <w:r>
        <w:t>drobných</w:t>
      </w:r>
      <w:r>
        <w:rPr>
          <w:spacing w:val="16"/>
        </w:rPr>
        <w:t xml:space="preserve"> </w:t>
      </w:r>
      <w:r>
        <w:t>častí</w:t>
      </w:r>
      <w:r>
        <w:rPr>
          <w:spacing w:val="19"/>
        </w:rPr>
        <w:t xml:space="preserve"> </w:t>
      </w:r>
      <w:r>
        <w:t>stavby,</w:t>
      </w:r>
      <w:r>
        <w:rPr>
          <w:spacing w:val="19"/>
        </w:rPr>
        <w:t xml:space="preserve"> </w:t>
      </w:r>
      <w:r>
        <w:t>stykov</w:t>
      </w:r>
      <w:r>
        <w:rPr>
          <w:spacing w:val="17"/>
        </w:rPr>
        <w:t xml:space="preserve"> </w:t>
      </w:r>
      <w:r>
        <w:t>prefabrikátov</w:t>
      </w:r>
      <w:r>
        <w:rPr>
          <w:spacing w:val="18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pod.,</w:t>
      </w:r>
    </w:p>
    <w:p w:rsidR="007127CB" w:rsidRDefault="007127CB" w:rsidP="00F10DB0">
      <w:pPr>
        <w:pStyle w:val="Odsekzoznamu"/>
        <w:widowControl w:val="0"/>
        <w:numPr>
          <w:ilvl w:val="0"/>
          <w:numId w:val="24"/>
        </w:numPr>
        <w:tabs>
          <w:tab w:val="left" w:pos="898"/>
          <w:tab w:val="left" w:pos="899"/>
        </w:tabs>
        <w:autoSpaceDE w:val="0"/>
        <w:autoSpaceDN w:val="0"/>
        <w:spacing w:before="2" w:after="0"/>
        <w:ind w:right="106" w:hanging="360"/>
        <w:contextualSpacing w:val="0"/>
        <w:jc w:val="left"/>
      </w:pPr>
      <w:r>
        <w:t>výkresy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statické</w:t>
      </w:r>
      <w:r>
        <w:rPr>
          <w:spacing w:val="1"/>
        </w:rPr>
        <w:t xml:space="preserve"> </w:t>
      </w:r>
      <w:r>
        <w:t>výpočty</w:t>
      </w:r>
      <w:r>
        <w:rPr>
          <w:spacing w:val="1"/>
        </w:rPr>
        <w:t xml:space="preserve"> </w:t>
      </w:r>
      <w:r>
        <w:t>podporovacích</w:t>
      </w:r>
      <w:r>
        <w:rPr>
          <w:spacing w:val="1"/>
        </w:rPr>
        <w:t xml:space="preserve"> </w:t>
      </w:r>
      <w:r>
        <w:t>lešení,</w:t>
      </w:r>
      <w:r>
        <w:rPr>
          <w:spacing w:val="1"/>
        </w:rPr>
        <w:t xml:space="preserve"> </w:t>
      </w:r>
      <w:r>
        <w:t>skruží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montážnych</w:t>
      </w:r>
      <w:r>
        <w:rPr>
          <w:spacing w:val="1"/>
        </w:rPr>
        <w:t xml:space="preserve"> </w:t>
      </w:r>
      <w:r>
        <w:t>konštrukcií a</w:t>
      </w:r>
      <w:r>
        <w:rPr>
          <w:spacing w:val="-56"/>
        </w:rPr>
        <w:t xml:space="preserve"> </w:t>
      </w:r>
      <w:r>
        <w:t>pomocné</w:t>
      </w:r>
      <w:r>
        <w:rPr>
          <w:spacing w:val="14"/>
        </w:rPr>
        <w:t xml:space="preserve"> </w:t>
      </w:r>
      <w:r>
        <w:t>konštrukcie</w:t>
      </w:r>
      <w:r>
        <w:rPr>
          <w:spacing w:val="15"/>
        </w:rPr>
        <w:t xml:space="preserve"> </w:t>
      </w:r>
      <w:r>
        <w:t>pre</w:t>
      </w:r>
      <w:r>
        <w:rPr>
          <w:spacing w:val="18"/>
        </w:rPr>
        <w:t xml:space="preserve"> </w:t>
      </w:r>
      <w:r>
        <w:t>zakladanie,</w:t>
      </w:r>
    </w:p>
    <w:p w:rsidR="007127CB" w:rsidRDefault="007127CB" w:rsidP="00F10DB0">
      <w:pPr>
        <w:pStyle w:val="Odsekzoznamu"/>
        <w:widowControl w:val="0"/>
        <w:numPr>
          <w:ilvl w:val="0"/>
          <w:numId w:val="24"/>
        </w:numPr>
        <w:tabs>
          <w:tab w:val="left" w:pos="898"/>
          <w:tab w:val="left" w:pos="899"/>
        </w:tabs>
        <w:autoSpaceDE w:val="0"/>
        <w:autoSpaceDN w:val="0"/>
        <w:spacing w:before="2" w:after="0"/>
        <w:ind w:right="108" w:hanging="360"/>
        <w:contextualSpacing w:val="0"/>
        <w:jc w:val="left"/>
      </w:pPr>
      <w:r>
        <w:lastRenderedPageBreak/>
        <w:t>dokumentáciu</w:t>
      </w:r>
      <w:r>
        <w:rPr>
          <w:spacing w:val="39"/>
        </w:rPr>
        <w:t xml:space="preserve"> </w:t>
      </w:r>
      <w:r>
        <w:t>pomocných</w:t>
      </w:r>
      <w:r>
        <w:rPr>
          <w:spacing w:val="39"/>
        </w:rPr>
        <w:t xml:space="preserve"> </w:t>
      </w:r>
      <w:r>
        <w:t>ciest</w:t>
      </w:r>
      <w:r>
        <w:rPr>
          <w:spacing w:val="43"/>
        </w:rPr>
        <w:t xml:space="preserve"> </w:t>
      </w:r>
      <w:r>
        <w:t>(pre</w:t>
      </w:r>
      <w:r>
        <w:rPr>
          <w:spacing w:val="44"/>
        </w:rPr>
        <w:t xml:space="preserve"> </w:t>
      </w:r>
      <w:r>
        <w:t>dopravu)</w:t>
      </w:r>
      <w:r>
        <w:rPr>
          <w:spacing w:val="45"/>
        </w:rPr>
        <w:t xml:space="preserve"> </w:t>
      </w:r>
      <w:r>
        <w:t>a</w:t>
      </w:r>
      <w:r>
        <w:rPr>
          <w:spacing w:val="44"/>
        </w:rPr>
        <w:t xml:space="preserve"> </w:t>
      </w:r>
      <w:r>
        <w:t>zabezpečenie</w:t>
      </w:r>
      <w:r>
        <w:rPr>
          <w:spacing w:val="44"/>
        </w:rPr>
        <w:t xml:space="preserve"> </w:t>
      </w:r>
      <w:r>
        <w:t>verejnej</w:t>
      </w:r>
      <w:r>
        <w:rPr>
          <w:spacing w:val="43"/>
        </w:rPr>
        <w:t xml:space="preserve"> </w:t>
      </w:r>
      <w:r>
        <w:t>premávky</w:t>
      </w:r>
      <w:r>
        <w:rPr>
          <w:spacing w:val="40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týchto</w:t>
      </w:r>
      <w:r>
        <w:rPr>
          <w:spacing w:val="13"/>
        </w:rPr>
        <w:t xml:space="preserve"> </w:t>
      </w:r>
      <w:r>
        <w:t>cestách,</w:t>
      </w:r>
    </w:p>
    <w:p w:rsidR="007127CB" w:rsidRDefault="007127CB" w:rsidP="00F10DB0">
      <w:pPr>
        <w:pStyle w:val="Odsekzoznamu"/>
        <w:widowControl w:val="0"/>
        <w:numPr>
          <w:ilvl w:val="0"/>
          <w:numId w:val="24"/>
        </w:numPr>
        <w:tabs>
          <w:tab w:val="left" w:pos="899"/>
        </w:tabs>
        <w:autoSpaceDE w:val="0"/>
        <w:autoSpaceDN w:val="0"/>
        <w:spacing w:before="3" w:after="0" w:line="242" w:lineRule="auto"/>
        <w:ind w:right="106" w:hanging="360"/>
        <w:contextualSpacing w:val="0"/>
      </w:pPr>
      <w:r>
        <w:t>technické predpisy výroby (výroba stavebných zmesí a dielcov, zhutňovacie pokusy,</w:t>
      </w:r>
      <w:r>
        <w:rPr>
          <w:spacing w:val="1"/>
        </w:rPr>
        <w:t xml:space="preserve"> </w:t>
      </w:r>
      <w:r>
        <w:t>spôsob a postup zvárania, atď.) a technologické predpisy (zabudovanie stavebných</w:t>
      </w:r>
      <w:r>
        <w:rPr>
          <w:spacing w:val="1"/>
        </w:rPr>
        <w:t xml:space="preserve"> </w:t>
      </w:r>
      <w:r>
        <w:t>zmesí,</w:t>
      </w:r>
      <w:r>
        <w:rPr>
          <w:spacing w:val="1"/>
        </w:rPr>
        <w:t xml:space="preserve"> </w:t>
      </w:r>
      <w:r>
        <w:t>zhotovenie</w:t>
      </w:r>
      <w:r>
        <w:rPr>
          <w:spacing w:val="1"/>
        </w:rPr>
        <w:t xml:space="preserve"> </w:t>
      </w:r>
      <w:r>
        <w:t>zárezových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násypových</w:t>
      </w:r>
      <w:r>
        <w:rPr>
          <w:spacing w:val="1"/>
        </w:rPr>
        <w:t xml:space="preserve"> </w:t>
      </w:r>
      <w:r>
        <w:t>častí</w:t>
      </w:r>
      <w:r>
        <w:rPr>
          <w:spacing w:val="1"/>
        </w:rPr>
        <w:t xml:space="preserve"> </w:t>
      </w:r>
      <w:r>
        <w:t>cestného</w:t>
      </w:r>
      <w:r>
        <w:rPr>
          <w:spacing w:val="1"/>
        </w:rPr>
        <w:t xml:space="preserve"> </w:t>
      </w:r>
      <w:r>
        <w:t>telesa,</w:t>
      </w:r>
      <w:r>
        <w:rPr>
          <w:spacing w:val="1"/>
        </w:rPr>
        <w:t xml:space="preserve"> </w:t>
      </w:r>
      <w:r>
        <w:t>vybudovanie</w:t>
      </w:r>
      <w:r>
        <w:rPr>
          <w:spacing w:val="1"/>
        </w:rPr>
        <w:t xml:space="preserve"> </w:t>
      </w:r>
      <w:r>
        <w:t>izolačných</w:t>
      </w:r>
      <w:r>
        <w:rPr>
          <w:spacing w:val="13"/>
        </w:rPr>
        <w:t xml:space="preserve"> </w:t>
      </w:r>
      <w:r>
        <w:t>systémov</w:t>
      </w:r>
      <w:r>
        <w:rPr>
          <w:spacing w:val="15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pod.),</w:t>
      </w:r>
    </w:p>
    <w:p w:rsidR="007127CB" w:rsidRDefault="007127CB" w:rsidP="00F10DB0">
      <w:pPr>
        <w:pStyle w:val="Odsekzoznamu"/>
        <w:widowControl w:val="0"/>
        <w:numPr>
          <w:ilvl w:val="0"/>
          <w:numId w:val="24"/>
        </w:numPr>
        <w:tabs>
          <w:tab w:val="left" w:pos="899"/>
        </w:tabs>
        <w:autoSpaceDE w:val="0"/>
        <w:autoSpaceDN w:val="0"/>
        <w:spacing w:after="0"/>
        <w:ind w:right="110" w:hanging="360"/>
        <w:contextualSpacing w:val="0"/>
      </w:pPr>
      <w:r>
        <w:t>výkresy podrobného vytýčenia stavby zhotoviteľom na základe vytýčenia priestorovej</w:t>
      </w:r>
      <w:r>
        <w:rPr>
          <w:spacing w:val="1"/>
        </w:rPr>
        <w:t xml:space="preserve"> </w:t>
      </w:r>
      <w:r>
        <w:t>polohy</w:t>
      </w:r>
      <w:r>
        <w:rPr>
          <w:spacing w:val="12"/>
        </w:rPr>
        <w:t xml:space="preserve"> </w:t>
      </w:r>
      <w:r>
        <w:t>stavby</w:t>
      </w:r>
      <w:r>
        <w:rPr>
          <w:spacing w:val="15"/>
        </w:rPr>
        <w:t xml:space="preserve"> </w:t>
      </w:r>
      <w:r>
        <w:t>objednávateľom.</w:t>
      </w:r>
    </w:p>
    <w:p w:rsidR="007127CB" w:rsidRDefault="007127CB" w:rsidP="0075520B">
      <w:r>
        <w:t>Rozmery,</w:t>
      </w:r>
      <w:r>
        <w:rPr>
          <w:spacing w:val="36"/>
        </w:rPr>
        <w:t xml:space="preserve"> </w:t>
      </w:r>
      <w:r>
        <w:t>umiestnenie</w:t>
      </w:r>
      <w:r>
        <w:rPr>
          <w:spacing w:val="35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druhy</w:t>
      </w:r>
      <w:r>
        <w:rPr>
          <w:spacing w:val="32"/>
        </w:rPr>
        <w:t xml:space="preserve"> </w:t>
      </w:r>
      <w:r>
        <w:t>konštrukcií</w:t>
      </w:r>
      <w:r>
        <w:rPr>
          <w:spacing w:val="34"/>
        </w:rPr>
        <w:t xml:space="preserve"> </w:t>
      </w:r>
      <w:r>
        <w:t>sa</w:t>
      </w:r>
      <w:r>
        <w:rPr>
          <w:spacing w:val="38"/>
        </w:rPr>
        <w:t xml:space="preserve"> </w:t>
      </w:r>
      <w:r>
        <w:t>vykonajú</w:t>
      </w:r>
      <w:r>
        <w:rPr>
          <w:spacing w:val="35"/>
        </w:rPr>
        <w:t xml:space="preserve"> </w:t>
      </w:r>
      <w:r>
        <w:t>tak,</w:t>
      </w:r>
      <w:r>
        <w:rPr>
          <w:spacing w:val="37"/>
        </w:rPr>
        <w:t xml:space="preserve"> </w:t>
      </w:r>
      <w:r>
        <w:t>ako</w:t>
      </w:r>
      <w:r>
        <w:rPr>
          <w:spacing w:val="35"/>
        </w:rPr>
        <w:t xml:space="preserve"> </w:t>
      </w:r>
      <w:r>
        <w:t>určuje</w:t>
      </w:r>
      <w:r>
        <w:rPr>
          <w:spacing w:val="30"/>
        </w:rPr>
        <w:t xml:space="preserve"> </w:t>
      </w:r>
      <w:r>
        <w:t>dokumentácia</w:t>
      </w:r>
      <w:r>
        <w:rPr>
          <w:spacing w:val="35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podľa</w:t>
      </w:r>
      <w:r>
        <w:rPr>
          <w:spacing w:val="14"/>
        </w:rPr>
        <w:t xml:space="preserve"> </w:t>
      </w:r>
      <w:r>
        <w:t>rozhodnutí</w:t>
      </w:r>
      <w:r>
        <w:rPr>
          <w:spacing w:val="14"/>
        </w:rPr>
        <w:t xml:space="preserve"> </w:t>
      </w:r>
      <w:r>
        <w:t>objednávateľa.</w:t>
      </w:r>
    </w:p>
    <w:p w:rsidR="007127CB" w:rsidRDefault="007127CB" w:rsidP="0075520B">
      <w:pPr>
        <w:pStyle w:val="Nadpis3"/>
      </w:pPr>
      <w:bookmarkStart w:id="121" w:name="_TOC_250084"/>
      <w:bookmarkStart w:id="122" w:name="_Toc178188231"/>
      <w:r>
        <w:t>Zmeny</w:t>
      </w:r>
      <w:r>
        <w:rPr>
          <w:spacing w:val="43"/>
        </w:rPr>
        <w:t xml:space="preserve"> </w:t>
      </w:r>
      <w:r>
        <w:t>a</w:t>
      </w:r>
      <w:r>
        <w:rPr>
          <w:spacing w:val="50"/>
        </w:rPr>
        <w:t xml:space="preserve"> </w:t>
      </w:r>
      <w:r>
        <w:t>doplnky</w:t>
      </w:r>
      <w:r>
        <w:rPr>
          <w:spacing w:val="43"/>
        </w:rPr>
        <w:t xml:space="preserve"> </w:t>
      </w:r>
      <w:r>
        <w:t>projektovej</w:t>
      </w:r>
      <w:r>
        <w:rPr>
          <w:spacing w:val="46"/>
        </w:rPr>
        <w:t xml:space="preserve"> </w:t>
      </w:r>
      <w:r>
        <w:t>dokumentácie</w:t>
      </w:r>
      <w:r>
        <w:rPr>
          <w:spacing w:val="46"/>
        </w:rPr>
        <w:t xml:space="preserve"> </w:t>
      </w:r>
      <w:bookmarkEnd w:id="121"/>
      <w:r>
        <w:t>stavby</w:t>
      </w:r>
      <w:bookmarkEnd w:id="122"/>
    </w:p>
    <w:p w:rsidR="007127CB" w:rsidRDefault="007127CB" w:rsidP="0075520B">
      <w:r>
        <w:t>Ak</w:t>
      </w:r>
      <w:r>
        <w:rPr>
          <w:spacing w:val="34"/>
        </w:rPr>
        <w:t xml:space="preserve"> </w:t>
      </w:r>
      <w:r>
        <w:t>Stavebný</w:t>
      </w:r>
      <w:r>
        <w:rPr>
          <w:spacing w:val="29"/>
        </w:rPr>
        <w:t xml:space="preserve"> </w:t>
      </w:r>
      <w:r>
        <w:t>dozor</w:t>
      </w:r>
      <w:r>
        <w:rPr>
          <w:spacing w:val="33"/>
        </w:rPr>
        <w:t xml:space="preserve"> </w:t>
      </w:r>
      <w:r>
        <w:t>vydá</w:t>
      </w:r>
      <w:r>
        <w:rPr>
          <w:spacing w:val="31"/>
        </w:rPr>
        <w:t xml:space="preserve"> </w:t>
      </w:r>
      <w:r>
        <w:t>pokyn,</w:t>
      </w:r>
      <w:r>
        <w:rPr>
          <w:spacing w:val="33"/>
        </w:rPr>
        <w:t xml:space="preserve"> </w:t>
      </w:r>
      <w:r>
        <w:t>že</w:t>
      </w:r>
      <w:r>
        <w:rPr>
          <w:spacing w:val="32"/>
        </w:rPr>
        <w:t xml:space="preserve"> </w:t>
      </w:r>
      <w:r>
        <w:t>sa</w:t>
      </w:r>
      <w:r>
        <w:rPr>
          <w:spacing w:val="32"/>
        </w:rPr>
        <w:t xml:space="preserve"> </w:t>
      </w:r>
      <w:r>
        <w:t>vyžaduje</w:t>
      </w:r>
      <w:r>
        <w:rPr>
          <w:spacing w:val="27"/>
        </w:rPr>
        <w:t xml:space="preserve"> </w:t>
      </w:r>
      <w:r>
        <w:t>ďalšia</w:t>
      </w:r>
      <w:r>
        <w:rPr>
          <w:spacing w:val="31"/>
        </w:rPr>
        <w:t xml:space="preserve"> </w:t>
      </w:r>
      <w:r>
        <w:t>Dokumentácia</w:t>
      </w:r>
      <w:r>
        <w:rPr>
          <w:spacing w:val="32"/>
        </w:rPr>
        <w:t xml:space="preserve"> </w:t>
      </w:r>
      <w:r>
        <w:t>Zhotoviteľa,</w:t>
      </w:r>
      <w:r>
        <w:rPr>
          <w:spacing w:val="30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ju</w:t>
      </w:r>
      <w:r>
        <w:rPr>
          <w:spacing w:val="16"/>
        </w:rPr>
        <w:t xml:space="preserve"> </w:t>
      </w:r>
      <w:r>
        <w:t>bez</w:t>
      </w:r>
      <w:r>
        <w:rPr>
          <w:spacing w:val="15"/>
        </w:rPr>
        <w:t xml:space="preserve"> </w:t>
      </w:r>
      <w:r>
        <w:t>odkladu</w:t>
      </w:r>
      <w:r>
        <w:rPr>
          <w:spacing w:val="16"/>
        </w:rPr>
        <w:t xml:space="preserve"> </w:t>
      </w:r>
      <w:r>
        <w:t>vypracuje.</w:t>
      </w:r>
    </w:p>
    <w:p w:rsidR="007127CB" w:rsidRDefault="007127CB" w:rsidP="0075520B">
      <w:r>
        <w:t>Ak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želá</w:t>
      </w:r>
      <w:r>
        <w:rPr>
          <w:spacing w:val="1"/>
        </w:rPr>
        <w:t xml:space="preserve"> </w:t>
      </w:r>
      <w:r>
        <w:t>pozmeniť</w:t>
      </w:r>
      <w:r>
        <w:rPr>
          <w:spacing w:val="1"/>
        </w:rPr>
        <w:t xml:space="preserve"> </w:t>
      </w:r>
      <w:r>
        <w:t>ktorýkoľvek</w:t>
      </w:r>
      <w:r>
        <w:rPr>
          <w:spacing w:val="1"/>
        </w:rPr>
        <w:t xml:space="preserve"> </w:t>
      </w:r>
      <w:r>
        <w:t>návrh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dokument,</w:t>
      </w:r>
      <w:r>
        <w:rPr>
          <w:spacing w:val="1"/>
        </w:rPr>
        <w:t xml:space="preserve"> </w:t>
      </w:r>
      <w:r>
        <w:t>ktorý</w:t>
      </w:r>
      <w:r>
        <w:rPr>
          <w:spacing w:val="1"/>
        </w:rPr>
        <w:t xml:space="preserve"> </w:t>
      </w:r>
      <w:r>
        <w:t>už</w:t>
      </w:r>
      <w:r>
        <w:rPr>
          <w:spacing w:val="1"/>
        </w:rPr>
        <w:t xml:space="preserve"> </w:t>
      </w:r>
      <w:r>
        <w:t>bol</w:t>
      </w:r>
      <w:r>
        <w:rPr>
          <w:spacing w:val="1"/>
        </w:rPr>
        <w:t xml:space="preserve"> </w:t>
      </w:r>
      <w:r>
        <w:t>predtým</w:t>
      </w:r>
      <w:r>
        <w:rPr>
          <w:spacing w:val="1"/>
        </w:rPr>
        <w:t xml:space="preserve"> </w:t>
      </w:r>
      <w:r>
        <w:t>predložený na preskúmanie a schválenie, zhotoviteľ vydá okamžite oznámenie stavebnému</w:t>
      </w:r>
      <w:r>
        <w:rPr>
          <w:spacing w:val="1"/>
        </w:rPr>
        <w:t xml:space="preserve"> </w:t>
      </w:r>
      <w:r>
        <w:t>dozoru.</w:t>
      </w:r>
      <w:r>
        <w:rPr>
          <w:spacing w:val="1"/>
        </w:rPr>
        <w:t xml:space="preserve"> </w:t>
      </w:r>
      <w:r>
        <w:t>Následne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predloží</w:t>
      </w:r>
      <w:r>
        <w:rPr>
          <w:spacing w:val="1"/>
        </w:rPr>
        <w:t xml:space="preserve"> </w:t>
      </w:r>
      <w:r>
        <w:t>stavebnému</w:t>
      </w:r>
      <w:r>
        <w:rPr>
          <w:spacing w:val="1"/>
        </w:rPr>
        <w:t xml:space="preserve"> </w:t>
      </w:r>
      <w:r>
        <w:t>dozoru</w:t>
      </w:r>
      <w:r>
        <w:rPr>
          <w:spacing w:val="1"/>
        </w:rPr>
        <w:t xml:space="preserve"> </w:t>
      </w:r>
      <w:r>
        <w:t>upravené</w:t>
      </w:r>
      <w:r>
        <w:rPr>
          <w:spacing w:val="1"/>
        </w:rPr>
        <w:t xml:space="preserve"> </w:t>
      </w:r>
      <w:r>
        <w:t>dokumenty</w:t>
      </w:r>
      <w:r>
        <w:rPr>
          <w:spacing w:val="1"/>
        </w:rPr>
        <w:t xml:space="preserve"> </w:t>
      </w:r>
      <w:r>
        <w:t>rovnakým</w:t>
      </w:r>
      <w:r>
        <w:rPr>
          <w:spacing w:val="1"/>
        </w:rPr>
        <w:t xml:space="preserve"> </w:t>
      </w:r>
      <w:r>
        <w:t>spôsobom,</w:t>
      </w:r>
      <w:r>
        <w:rPr>
          <w:spacing w:val="17"/>
        </w:rPr>
        <w:t xml:space="preserve"> </w:t>
      </w:r>
      <w:r>
        <w:t>ako</w:t>
      </w:r>
      <w:r>
        <w:rPr>
          <w:spacing w:val="19"/>
        </w:rPr>
        <w:t xml:space="preserve"> </w:t>
      </w:r>
      <w:r>
        <w:t>bol</w:t>
      </w:r>
      <w:r>
        <w:rPr>
          <w:spacing w:val="14"/>
        </w:rPr>
        <w:t xml:space="preserve"> </w:t>
      </w:r>
      <w:r>
        <w:t>predložený</w:t>
      </w:r>
      <w:r>
        <w:rPr>
          <w:spacing w:val="17"/>
        </w:rPr>
        <w:t xml:space="preserve"> </w:t>
      </w:r>
      <w:r>
        <w:t>pôvodný</w:t>
      </w:r>
      <w:r>
        <w:rPr>
          <w:spacing w:val="16"/>
        </w:rPr>
        <w:t xml:space="preserve"> </w:t>
      </w:r>
      <w:r>
        <w:t>dokument.</w:t>
      </w:r>
    </w:p>
    <w:p w:rsidR="007127CB" w:rsidRDefault="007127CB" w:rsidP="0075520B">
      <w:pPr>
        <w:pStyle w:val="Nadpis3"/>
      </w:pPr>
      <w:bookmarkStart w:id="123" w:name="_TOC_250083"/>
      <w:bookmarkStart w:id="124" w:name="_Toc178188232"/>
      <w:r>
        <w:t>Dokumentácia</w:t>
      </w:r>
      <w:r>
        <w:rPr>
          <w:spacing w:val="64"/>
        </w:rPr>
        <w:t xml:space="preserve"> </w:t>
      </w:r>
      <w:r>
        <w:t>skutočného</w:t>
      </w:r>
      <w:r>
        <w:rPr>
          <w:spacing w:val="69"/>
        </w:rPr>
        <w:t xml:space="preserve"> </w:t>
      </w:r>
      <w:bookmarkEnd w:id="123"/>
      <w:r>
        <w:t>vyhotovenia</w:t>
      </w:r>
      <w:bookmarkEnd w:id="124"/>
    </w:p>
    <w:p w:rsidR="007127CB" w:rsidRDefault="007127CB" w:rsidP="0075520B">
      <w:r>
        <w:t>Dokumentáciou</w:t>
      </w:r>
      <w:r>
        <w:rPr>
          <w:spacing w:val="1"/>
        </w:rPr>
        <w:t xml:space="preserve"> </w:t>
      </w:r>
      <w:r>
        <w:t>skutočného</w:t>
      </w:r>
      <w:r>
        <w:rPr>
          <w:spacing w:val="1"/>
        </w:rPr>
        <w:t xml:space="preserve"> </w:t>
      </w:r>
      <w:r>
        <w:t>vyhotovenia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rozumie</w:t>
      </w:r>
      <w:r>
        <w:rPr>
          <w:spacing w:val="59"/>
        </w:rPr>
        <w:t xml:space="preserve"> </w:t>
      </w:r>
      <w:r>
        <w:t>kompletná</w:t>
      </w:r>
      <w:r>
        <w:rPr>
          <w:spacing w:val="59"/>
        </w:rPr>
        <w:t xml:space="preserve"> </w:t>
      </w:r>
      <w:r>
        <w:t>súprava</w:t>
      </w:r>
      <w:r>
        <w:rPr>
          <w:spacing w:val="59"/>
        </w:rPr>
        <w:t xml:space="preserve"> </w:t>
      </w:r>
      <w:r>
        <w:t>záznamov</w:t>
      </w:r>
      <w:r>
        <w:rPr>
          <w:spacing w:val="1"/>
        </w:rPr>
        <w:t xml:space="preserve"> </w:t>
      </w:r>
      <w:r>
        <w:t>skutočného</w:t>
      </w:r>
      <w:r>
        <w:rPr>
          <w:spacing w:val="1"/>
        </w:rPr>
        <w:t xml:space="preserve"> </w:t>
      </w:r>
      <w:r>
        <w:t>vyhotovenia</w:t>
      </w:r>
      <w:r>
        <w:rPr>
          <w:spacing w:val="1"/>
        </w:rPr>
        <w:t xml:space="preserve"> </w:t>
      </w:r>
      <w:r>
        <w:t>realizácie</w:t>
      </w:r>
      <w:r>
        <w:rPr>
          <w:spacing w:val="1"/>
        </w:rPr>
        <w:t xml:space="preserve"> </w:t>
      </w:r>
      <w:r>
        <w:t>Diela,</w:t>
      </w:r>
      <w:r>
        <w:rPr>
          <w:spacing w:val="1"/>
        </w:rPr>
        <w:t xml:space="preserve"> </w:t>
      </w:r>
      <w:r>
        <w:t>resp.</w:t>
      </w:r>
      <w:r>
        <w:rPr>
          <w:spacing w:val="1"/>
        </w:rPr>
        <w:t xml:space="preserve"> </w:t>
      </w:r>
      <w:r>
        <w:t>časti</w:t>
      </w:r>
      <w:r>
        <w:rPr>
          <w:spacing w:val="1"/>
        </w:rPr>
        <w:t xml:space="preserve"> </w:t>
      </w:r>
      <w:r>
        <w:t>Diela,</w:t>
      </w:r>
      <w:r>
        <w:rPr>
          <w:spacing w:val="1"/>
        </w:rPr>
        <w:t xml:space="preserve"> </w:t>
      </w:r>
      <w:r>
        <w:t>ktorá</w:t>
      </w:r>
      <w:r>
        <w:rPr>
          <w:spacing w:val="1"/>
        </w:rPr>
        <w:t xml:space="preserve"> </w:t>
      </w:r>
      <w:r>
        <w:t>bude</w:t>
      </w:r>
      <w:r>
        <w:rPr>
          <w:spacing w:val="58"/>
        </w:rPr>
        <w:t xml:space="preserve"> </w:t>
      </w:r>
      <w:r>
        <w:t>obsahovať</w:t>
      </w:r>
      <w:r>
        <w:rPr>
          <w:spacing w:val="58"/>
        </w:rPr>
        <w:t xml:space="preserve"> </w:t>
      </w:r>
      <w:r>
        <w:t>presné</w:t>
      </w:r>
      <w:r>
        <w:rPr>
          <w:spacing w:val="1"/>
        </w:rPr>
        <w:t xml:space="preserve"> </w:t>
      </w:r>
      <w:r>
        <w:t>polohy, rozmery a podrobnosti prác tak, ako boli vykonané. Tieto záznamy budú držané na</w:t>
      </w:r>
      <w:r>
        <w:rPr>
          <w:spacing w:val="1"/>
        </w:rPr>
        <w:t xml:space="preserve"> </w:t>
      </w:r>
      <w:r>
        <w:t>stavenisku</w:t>
      </w:r>
      <w:r>
        <w:rPr>
          <w:spacing w:val="37"/>
        </w:rPr>
        <w:t xml:space="preserve"> </w:t>
      </w:r>
      <w:r>
        <w:t>a</w:t>
      </w:r>
      <w:r>
        <w:rPr>
          <w:spacing w:val="34"/>
        </w:rPr>
        <w:t xml:space="preserve"> </w:t>
      </w:r>
      <w:r>
        <w:t>budú</w:t>
      </w:r>
      <w:r>
        <w:rPr>
          <w:spacing w:val="38"/>
        </w:rPr>
        <w:t xml:space="preserve"> </w:t>
      </w:r>
      <w:r>
        <w:t>použité</w:t>
      </w:r>
      <w:r>
        <w:rPr>
          <w:spacing w:val="38"/>
        </w:rPr>
        <w:t xml:space="preserve"> </w:t>
      </w:r>
      <w:r>
        <w:t>výlučne</w:t>
      </w:r>
      <w:r>
        <w:rPr>
          <w:spacing w:val="34"/>
        </w:rPr>
        <w:t xml:space="preserve"> </w:t>
      </w:r>
      <w:r>
        <w:t>pre</w:t>
      </w:r>
      <w:r>
        <w:rPr>
          <w:spacing w:val="34"/>
        </w:rPr>
        <w:t xml:space="preserve"> </w:t>
      </w:r>
      <w:r>
        <w:t>potreby</w:t>
      </w:r>
      <w:r>
        <w:rPr>
          <w:spacing w:val="31"/>
        </w:rPr>
        <w:t xml:space="preserve"> </w:t>
      </w:r>
      <w:r>
        <w:t>dokumentácie</w:t>
      </w:r>
      <w:r>
        <w:rPr>
          <w:spacing w:val="34"/>
        </w:rPr>
        <w:t xml:space="preserve"> </w:t>
      </w:r>
      <w:r>
        <w:t>skutočného</w:t>
      </w:r>
      <w:r>
        <w:rPr>
          <w:spacing w:val="38"/>
        </w:rPr>
        <w:t xml:space="preserve"> </w:t>
      </w:r>
      <w:r>
        <w:t>vyhotovenia.</w:t>
      </w:r>
    </w:p>
    <w:p w:rsidR="007127CB" w:rsidRDefault="007127CB" w:rsidP="0075520B">
      <w:r>
        <w:t>Súčasťou</w:t>
      </w:r>
      <w:r>
        <w:rPr>
          <w:spacing w:val="1"/>
        </w:rPr>
        <w:t xml:space="preserve"> </w:t>
      </w:r>
      <w:r>
        <w:t>dokumentácie</w:t>
      </w:r>
      <w:r>
        <w:rPr>
          <w:spacing w:val="1"/>
        </w:rPr>
        <w:t xml:space="preserve"> </w:t>
      </w:r>
      <w:r>
        <w:t>skutočného</w:t>
      </w:r>
      <w:r>
        <w:rPr>
          <w:spacing w:val="59"/>
        </w:rPr>
        <w:t xml:space="preserve"> </w:t>
      </w:r>
      <w:r>
        <w:t>vyhotovenia</w:t>
      </w:r>
      <w:r>
        <w:rPr>
          <w:spacing w:val="59"/>
        </w:rPr>
        <w:t xml:space="preserve"> </w:t>
      </w:r>
      <w:r>
        <w:t>bude</w:t>
      </w:r>
      <w:r>
        <w:rPr>
          <w:spacing w:val="59"/>
        </w:rPr>
        <w:t xml:space="preserve"> </w:t>
      </w:r>
      <w:r>
        <w:t>Dokumentácia</w:t>
      </w:r>
      <w:r>
        <w:rPr>
          <w:spacing w:val="59"/>
        </w:rPr>
        <w:t xml:space="preserve"> </w:t>
      </w:r>
      <w:r>
        <w:t>skutočného</w:t>
      </w:r>
      <w:r>
        <w:rPr>
          <w:spacing w:val="1"/>
        </w:rPr>
        <w:t xml:space="preserve"> </w:t>
      </w:r>
      <w:r>
        <w:t>realizovania</w:t>
      </w:r>
      <w:r>
        <w:rPr>
          <w:spacing w:val="1"/>
        </w:rPr>
        <w:t xml:space="preserve"> </w:t>
      </w:r>
      <w:r>
        <w:t>stavby</w:t>
      </w:r>
      <w:r>
        <w:rPr>
          <w:spacing w:val="58"/>
        </w:rPr>
        <w:t xml:space="preserve"> </w:t>
      </w:r>
      <w:r>
        <w:t>(DSRS).</w:t>
      </w:r>
      <w:r>
        <w:rPr>
          <w:spacing w:val="58"/>
        </w:rPr>
        <w:t xml:space="preserve"> </w:t>
      </w:r>
      <w:r>
        <w:t>Skutočné</w:t>
      </w:r>
      <w:r>
        <w:rPr>
          <w:spacing w:val="59"/>
        </w:rPr>
        <w:t xml:space="preserve"> </w:t>
      </w:r>
      <w:r>
        <w:t>vyhotovenie</w:t>
      </w:r>
      <w:r>
        <w:rPr>
          <w:spacing w:val="58"/>
        </w:rPr>
        <w:t xml:space="preserve"> </w:t>
      </w:r>
      <w:r>
        <w:t>diela</w:t>
      </w:r>
      <w:r>
        <w:rPr>
          <w:spacing w:val="59"/>
        </w:rPr>
        <w:t xml:space="preserve"> </w:t>
      </w:r>
      <w:r>
        <w:t>bude</w:t>
      </w:r>
      <w:r>
        <w:rPr>
          <w:spacing w:val="58"/>
        </w:rPr>
        <w:t xml:space="preserve"> </w:t>
      </w:r>
      <w:r>
        <w:t>priebežne</w:t>
      </w:r>
      <w:r>
        <w:rPr>
          <w:spacing w:val="59"/>
        </w:rPr>
        <w:t xml:space="preserve"> </w:t>
      </w:r>
      <w:r>
        <w:t>zaznačované</w:t>
      </w:r>
      <w:r>
        <w:rPr>
          <w:spacing w:val="58"/>
        </w:rPr>
        <w:t xml:space="preserve"> </w:t>
      </w:r>
      <w:r>
        <w:t>aj</w:t>
      </w:r>
      <w:r>
        <w:rPr>
          <w:spacing w:val="1"/>
        </w:rPr>
        <w:t xml:space="preserve"> </w:t>
      </w:r>
      <w:r>
        <w:t>do jednej súpravy DSP v podrobnosti DRS, ktorá bude na stavenisku a bude slúžiť ako jeden z podkladov na</w:t>
      </w:r>
      <w:r>
        <w:rPr>
          <w:spacing w:val="1"/>
        </w:rPr>
        <w:t xml:space="preserve"> </w:t>
      </w:r>
      <w:r>
        <w:t>vyhotovenie</w:t>
      </w:r>
      <w:r>
        <w:rPr>
          <w:spacing w:val="13"/>
        </w:rPr>
        <w:t xml:space="preserve"> </w:t>
      </w:r>
      <w:r>
        <w:t>DSRS.</w:t>
      </w:r>
    </w:p>
    <w:p w:rsidR="007127CB" w:rsidRDefault="007127CB" w:rsidP="0075520B">
      <w:pPr>
        <w:pStyle w:val="Nadpis3"/>
      </w:pPr>
      <w:bookmarkStart w:id="125" w:name="_TOC_250082"/>
      <w:bookmarkStart w:id="126" w:name="_Toc178188233"/>
      <w:r>
        <w:t>Dokumentácia</w:t>
      </w:r>
      <w:r>
        <w:rPr>
          <w:spacing w:val="57"/>
        </w:rPr>
        <w:t xml:space="preserve"> </w:t>
      </w:r>
      <w:r>
        <w:t>skutočného</w:t>
      </w:r>
      <w:r>
        <w:rPr>
          <w:spacing w:val="60"/>
        </w:rPr>
        <w:t xml:space="preserve"> </w:t>
      </w:r>
      <w:r>
        <w:t>realizovania</w:t>
      </w:r>
      <w:r>
        <w:rPr>
          <w:spacing w:val="57"/>
        </w:rPr>
        <w:t xml:space="preserve"> </w:t>
      </w:r>
      <w:r>
        <w:t>stavby</w:t>
      </w:r>
      <w:r>
        <w:rPr>
          <w:spacing w:val="54"/>
        </w:rPr>
        <w:t xml:space="preserve"> </w:t>
      </w:r>
      <w:bookmarkEnd w:id="125"/>
      <w:r>
        <w:t>(DSRS)</w:t>
      </w:r>
      <w:bookmarkEnd w:id="126"/>
    </w:p>
    <w:p w:rsidR="007127CB" w:rsidRDefault="007127CB" w:rsidP="0075520B">
      <w:r>
        <w:t>Dokumentáciou</w:t>
      </w:r>
      <w:r>
        <w:rPr>
          <w:spacing w:val="1"/>
        </w:rPr>
        <w:t xml:space="preserve"> </w:t>
      </w:r>
      <w:r>
        <w:t>skutočného</w:t>
      </w:r>
      <w:r>
        <w:rPr>
          <w:spacing w:val="1"/>
        </w:rPr>
        <w:t xml:space="preserve"> </w:t>
      </w:r>
      <w:r>
        <w:t>realizovania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rozumie</w:t>
      </w:r>
      <w:r>
        <w:rPr>
          <w:spacing w:val="58"/>
        </w:rPr>
        <w:t xml:space="preserve"> </w:t>
      </w:r>
      <w:r>
        <w:t>dokumentácia,</w:t>
      </w:r>
      <w:r>
        <w:rPr>
          <w:spacing w:val="58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ktorej</w:t>
      </w:r>
      <w:r>
        <w:rPr>
          <w:spacing w:val="58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uvedené</w:t>
      </w:r>
      <w:r>
        <w:rPr>
          <w:spacing w:val="83"/>
        </w:rPr>
        <w:t xml:space="preserve"> </w:t>
      </w:r>
      <w:r>
        <w:t>všetky</w:t>
      </w:r>
      <w:r>
        <w:rPr>
          <w:spacing w:val="82"/>
        </w:rPr>
        <w:t xml:space="preserve"> </w:t>
      </w:r>
      <w:r>
        <w:t>zmeny,</w:t>
      </w:r>
      <w:r>
        <w:rPr>
          <w:spacing w:val="82"/>
        </w:rPr>
        <w:t xml:space="preserve"> </w:t>
      </w:r>
      <w:r>
        <w:t>ku</w:t>
      </w:r>
      <w:r>
        <w:rPr>
          <w:spacing w:val="81"/>
        </w:rPr>
        <w:t xml:space="preserve"> </w:t>
      </w:r>
      <w:r>
        <w:t>ktorým</w:t>
      </w:r>
      <w:r>
        <w:rPr>
          <w:spacing w:val="87"/>
        </w:rPr>
        <w:t xml:space="preserve"> </w:t>
      </w:r>
      <w:r>
        <w:t>došlo</w:t>
      </w:r>
      <w:r>
        <w:rPr>
          <w:spacing w:val="81"/>
        </w:rPr>
        <w:t xml:space="preserve"> </w:t>
      </w:r>
      <w:r>
        <w:t>pri</w:t>
      </w:r>
      <w:r>
        <w:rPr>
          <w:spacing w:val="80"/>
        </w:rPr>
        <w:t xml:space="preserve"> </w:t>
      </w:r>
      <w:r>
        <w:t>realizácii</w:t>
      </w:r>
      <w:r>
        <w:rPr>
          <w:spacing w:val="80"/>
        </w:rPr>
        <w:t xml:space="preserve"> </w:t>
      </w:r>
      <w:r>
        <w:t>stavby.</w:t>
      </w:r>
      <w:r>
        <w:rPr>
          <w:spacing w:val="82"/>
        </w:rPr>
        <w:t xml:space="preserve"> </w:t>
      </w:r>
      <w:r>
        <w:t>DSRS</w:t>
      </w:r>
      <w:r>
        <w:rPr>
          <w:spacing w:val="84"/>
        </w:rPr>
        <w:t xml:space="preserve"> </w:t>
      </w:r>
      <w:r>
        <w:t>bude</w:t>
      </w:r>
      <w:r>
        <w:rPr>
          <w:spacing w:val="84"/>
        </w:rPr>
        <w:t xml:space="preserve"> </w:t>
      </w:r>
      <w:r>
        <w:t>vypracovaná</w:t>
      </w:r>
      <w:r>
        <w:rPr>
          <w:spacing w:val="1"/>
        </w:rPr>
        <w:t xml:space="preserve"> </w:t>
      </w:r>
      <w:r>
        <w:t>v rozsahu</w:t>
      </w:r>
      <w:r>
        <w:rPr>
          <w:spacing w:val="1"/>
        </w:rPr>
        <w:t xml:space="preserve"> </w:t>
      </w:r>
      <w:r>
        <w:t>dokumentácie,</w:t>
      </w:r>
      <w:r>
        <w:rPr>
          <w:spacing w:val="1"/>
        </w:rPr>
        <w:t xml:space="preserve"> </w:t>
      </w:r>
      <w:r>
        <w:t>ktorá</w:t>
      </w:r>
      <w:r>
        <w:rPr>
          <w:spacing w:val="1"/>
        </w:rPr>
        <w:t xml:space="preserve"> </w:t>
      </w:r>
      <w:r>
        <w:t>slúžila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vyhotovenie</w:t>
      </w:r>
      <w:r>
        <w:rPr>
          <w:spacing w:val="1"/>
        </w:rPr>
        <w:t xml:space="preserve"> </w:t>
      </w:r>
      <w:r>
        <w:t>diela.</w:t>
      </w:r>
      <w:r>
        <w:rPr>
          <w:spacing w:val="1"/>
        </w:rPr>
        <w:t xml:space="preserve"> </w:t>
      </w:r>
      <w:r>
        <w:t>Bude</w:t>
      </w:r>
      <w:r>
        <w:rPr>
          <w:spacing w:val="1"/>
        </w:rPr>
        <w:t xml:space="preserve"> </w:t>
      </w:r>
      <w:r>
        <w:t>pozostávať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výkresov</w:t>
      </w:r>
      <w:r>
        <w:rPr>
          <w:spacing w:val="1"/>
        </w:rPr>
        <w:t xml:space="preserve"> </w:t>
      </w:r>
      <w:r>
        <w:t>písomností</w:t>
      </w:r>
      <w:r>
        <w:rPr>
          <w:spacing w:val="14"/>
        </w:rPr>
        <w:t xml:space="preserve"> </w:t>
      </w:r>
      <w:r>
        <w:t>(technická</w:t>
      </w:r>
      <w:r>
        <w:rPr>
          <w:spacing w:val="15"/>
        </w:rPr>
        <w:t xml:space="preserve"> </w:t>
      </w:r>
      <w:r>
        <w:t>správa</w:t>
      </w:r>
      <w:r>
        <w:rPr>
          <w:spacing w:val="16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výkaz</w:t>
      </w:r>
      <w:r>
        <w:rPr>
          <w:spacing w:val="17"/>
        </w:rPr>
        <w:t xml:space="preserve"> </w:t>
      </w:r>
      <w:r>
        <w:t>výmer).</w:t>
      </w:r>
    </w:p>
    <w:p w:rsidR="007127CB" w:rsidRDefault="007127CB" w:rsidP="0075520B">
      <w:r>
        <w:t>Súčasťou DSRS budú aj DSRS – geodetická časť, výpočty, statický výpočet, hydrotechnické</w:t>
      </w:r>
      <w:r>
        <w:rPr>
          <w:spacing w:val="1"/>
        </w:rPr>
        <w:t xml:space="preserve"> </w:t>
      </w:r>
      <w:r>
        <w:rPr>
          <w:w w:val="105"/>
        </w:rPr>
        <w:t>výpočty</w:t>
      </w:r>
      <w:r>
        <w:rPr>
          <w:spacing w:val="9"/>
          <w:w w:val="105"/>
        </w:rPr>
        <w:t xml:space="preserve"> </w:t>
      </w:r>
      <w:r>
        <w:rPr>
          <w:w w:val="105"/>
        </w:rPr>
        <w:t>a</w:t>
      </w:r>
      <w:r>
        <w:rPr>
          <w:spacing w:val="11"/>
          <w:w w:val="105"/>
        </w:rPr>
        <w:t xml:space="preserve"> </w:t>
      </w:r>
      <w:r>
        <w:rPr>
          <w:w w:val="105"/>
        </w:rPr>
        <w:t>iné</w:t>
      </w:r>
      <w:r>
        <w:rPr>
          <w:spacing w:val="11"/>
          <w:w w:val="105"/>
        </w:rPr>
        <w:t xml:space="preserve"> </w:t>
      </w:r>
      <w:r>
        <w:rPr>
          <w:w w:val="105"/>
        </w:rPr>
        <w:t>výpočty,</w:t>
      </w:r>
      <w:r>
        <w:rPr>
          <w:spacing w:val="11"/>
          <w:w w:val="105"/>
        </w:rPr>
        <w:t xml:space="preserve"> </w:t>
      </w:r>
      <w:r>
        <w:rPr>
          <w:w w:val="105"/>
        </w:rPr>
        <w:t>ktoré</w:t>
      </w:r>
      <w:r>
        <w:rPr>
          <w:spacing w:val="11"/>
          <w:w w:val="105"/>
        </w:rPr>
        <w:t xml:space="preserve"> </w:t>
      </w:r>
      <w:r>
        <w:rPr>
          <w:w w:val="105"/>
        </w:rPr>
        <w:t>boli</w:t>
      </w:r>
      <w:r>
        <w:rPr>
          <w:spacing w:val="10"/>
          <w:w w:val="105"/>
        </w:rPr>
        <w:t xml:space="preserve"> </w:t>
      </w:r>
      <w:r>
        <w:rPr>
          <w:w w:val="105"/>
        </w:rPr>
        <w:t>vyhotovené</w:t>
      </w:r>
      <w:r>
        <w:rPr>
          <w:spacing w:val="9"/>
          <w:w w:val="105"/>
        </w:rPr>
        <w:t xml:space="preserve"> </w:t>
      </w:r>
      <w:r>
        <w:rPr>
          <w:w w:val="105"/>
        </w:rPr>
        <w:t>ako</w:t>
      </w:r>
      <w:r>
        <w:rPr>
          <w:spacing w:val="8"/>
          <w:w w:val="105"/>
        </w:rPr>
        <w:t xml:space="preserve"> </w:t>
      </w:r>
      <w:r>
        <w:rPr>
          <w:w w:val="105"/>
        </w:rPr>
        <w:t>súčasť</w:t>
      </w:r>
      <w:r>
        <w:rPr>
          <w:spacing w:val="10"/>
          <w:w w:val="105"/>
        </w:rPr>
        <w:t xml:space="preserve"> </w:t>
      </w:r>
      <w:r>
        <w:rPr>
          <w:w w:val="105"/>
        </w:rPr>
        <w:t>dokumentácie.</w:t>
      </w:r>
    </w:p>
    <w:p w:rsidR="007127CB" w:rsidRDefault="007127CB" w:rsidP="0075520B">
      <w:r>
        <w:t>Dokumentácia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odovzdáva</w:t>
      </w:r>
      <w:r>
        <w:rPr>
          <w:spacing w:val="1"/>
        </w:rPr>
        <w:t xml:space="preserve"> </w:t>
      </w:r>
      <w:r>
        <w:t>aj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digitálnej</w:t>
      </w:r>
      <w:r>
        <w:rPr>
          <w:spacing w:val="1"/>
        </w:rPr>
        <w:t xml:space="preserve"> </w:t>
      </w:r>
      <w:r>
        <w:t>forme,</w:t>
      </w:r>
      <w:r>
        <w:rPr>
          <w:spacing w:val="1"/>
        </w:rPr>
        <w:t xml:space="preserve"> </w:t>
      </w:r>
      <w:r>
        <w:t>výkresy</w:t>
      </w:r>
      <w:r>
        <w:rPr>
          <w:spacing w:val="58"/>
        </w:rPr>
        <w:t xml:space="preserve"> </w:t>
      </w:r>
      <w:r>
        <w:t>vo</w:t>
      </w:r>
      <w:r>
        <w:rPr>
          <w:spacing w:val="58"/>
        </w:rPr>
        <w:t xml:space="preserve"> </w:t>
      </w:r>
      <w:r>
        <w:t>formáte</w:t>
      </w:r>
      <w:r>
        <w:rPr>
          <w:spacing w:val="59"/>
        </w:rPr>
        <w:t xml:space="preserve"> </w:t>
      </w:r>
      <w:r>
        <w:t>PDF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DGN,</w:t>
      </w:r>
      <w:r>
        <w:rPr>
          <w:spacing w:val="1"/>
        </w:rPr>
        <w:t xml:space="preserve"> </w:t>
      </w:r>
      <w:r>
        <w:t>písomnosti vo formáte PDF, DOC a XLS, vrátane výpočtov, ktoré budú dodané aj vo formáte</w:t>
      </w:r>
      <w:r>
        <w:rPr>
          <w:spacing w:val="1"/>
        </w:rPr>
        <w:t xml:space="preserve"> </w:t>
      </w:r>
      <w:r>
        <w:t>PDF.</w:t>
      </w:r>
    </w:p>
    <w:p w:rsidR="007127CB" w:rsidRDefault="007127CB" w:rsidP="0075520B">
      <w:r>
        <w:t>Vypracovanú DSRS je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povinný odovzdať</w:t>
      </w:r>
      <w:r>
        <w:rPr>
          <w:spacing w:val="58"/>
        </w:rPr>
        <w:t xml:space="preserve"> </w:t>
      </w:r>
      <w:r>
        <w:t>objednávateľovi</w:t>
      </w:r>
      <w:r>
        <w:rPr>
          <w:spacing w:val="58"/>
        </w:rPr>
        <w:t xml:space="preserve"> </w:t>
      </w:r>
      <w:r>
        <w:t>pri prevzatí prác,</w:t>
      </w:r>
      <w:r>
        <w:rPr>
          <w:spacing w:val="59"/>
        </w:rPr>
        <w:t xml:space="preserve"> </w:t>
      </w:r>
      <w:r>
        <w:t>pokiaľ</w:t>
      </w:r>
      <w:r>
        <w:rPr>
          <w:spacing w:val="1"/>
        </w:rPr>
        <w:t xml:space="preserve"> </w:t>
      </w:r>
      <w:r>
        <w:t>nie</w:t>
      </w:r>
      <w:r>
        <w:rPr>
          <w:spacing w:val="13"/>
        </w:rPr>
        <w:t xml:space="preserve"> </w:t>
      </w:r>
      <w:r>
        <w:t>je</w:t>
      </w:r>
      <w:r>
        <w:rPr>
          <w:spacing w:val="17"/>
        </w:rPr>
        <w:t xml:space="preserve"> </w:t>
      </w:r>
      <w:r>
        <w:t>v</w:t>
      </w:r>
      <w:r>
        <w:rPr>
          <w:spacing w:val="14"/>
        </w:rPr>
        <w:t xml:space="preserve"> </w:t>
      </w:r>
      <w:r>
        <w:t>zmluve</w:t>
      </w:r>
      <w:r>
        <w:rPr>
          <w:spacing w:val="14"/>
        </w:rPr>
        <w:t xml:space="preserve"> </w:t>
      </w:r>
      <w:r>
        <w:t>uvedené</w:t>
      </w:r>
      <w:r>
        <w:rPr>
          <w:spacing w:val="17"/>
        </w:rPr>
        <w:t xml:space="preserve"> </w:t>
      </w:r>
      <w:r>
        <w:t>inak.</w:t>
      </w:r>
    </w:p>
    <w:p w:rsidR="007127CB" w:rsidRDefault="007127CB" w:rsidP="00E21C07">
      <w:r>
        <w:t>Zhotoviteľ</w:t>
      </w:r>
      <w:r>
        <w:rPr>
          <w:spacing w:val="1"/>
        </w:rPr>
        <w:t xml:space="preserve"> </w:t>
      </w:r>
      <w:r>
        <w:t>zabezpečuje</w:t>
      </w:r>
      <w:r>
        <w:rPr>
          <w:spacing w:val="58"/>
        </w:rPr>
        <w:t xml:space="preserve"> </w:t>
      </w:r>
      <w:r>
        <w:t>odborný</w:t>
      </w:r>
      <w:r>
        <w:rPr>
          <w:spacing w:val="58"/>
        </w:rPr>
        <w:t xml:space="preserve"> </w:t>
      </w:r>
      <w:r>
        <w:t>výkon</w:t>
      </w:r>
      <w:r>
        <w:rPr>
          <w:spacing w:val="59"/>
        </w:rPr>
        <w:t xml:space="preserve"> </w:t>
      </w:r>
      <w:r>
        <w:t>súvisiaci</w:t>
      </w:r>
      <w:r>
        <w:rPr>
          <w:spacing w:val="58"/>
        </w:rPr>
        <w:t xml:space="preserve"> </w:t>
      </w:r>
      <w:r>
        <w:t>s</w:t>
      </w:r>
      <w:r>
        <w:rPr>
          <w:spacing w:val="59"/>
        </w:rPr>
        <w:t xml:space="preserve"> </w:t>
      </w:r>
      <w:r>
        <w:t>nevyhnutnými</w:t>
      </w:r>
      <w:r>
        <w:rPr>
          <w:spacing w:val="58"/>
        </w:rPr>
        <w:t xml:space="preserve"> </w:t>
      </w:r>
      <w:r>
        <w:t>geodetickými</w:t>
      </w:r>
      <w:r>
        <w:rPr>
          <w:spacing w:val="59"/>
        </w:rPr>
        <w:t xml:space="preserve"> </w:t>
      </w:r>
      <w:r>
        <w:t>prácami</w:t>
      </w:r>
      <w:r>
        <w:rPr>
          <w:spacing w:val="1"/>
        </w:rPr>
        <w:t xml:space="preserve"> </w:t>
      </w:r>
      <w:r>
        <w:t>podľa</w:t>
      </w:r>
      <w:r>
        <w:rPr>
          <w:spacing w:val="44"/>
        </w:rPr>
        <w:t xml:space="preserve"> </w:t>
      </w:r>
      <w:r>
        <w:t>zákona</w:t>
      </w:r>
      <w:r>
        <w:rPr>
          <w:spacing w:val="41"/>
        </w:rPr>
        <w:t xml:space="preserve"> </w:t>
      </w:r>
      <w:r>
        <w:t>č.</w:t>
      </w:r>
      <w:r>
        <w:rPr>
          <w:spacing w:val="43"/>
        </w:rPr>
        <w:t xml:space="preserve"> </w:t>
      </w:r>
      <w:r>
        <w:t>215/1995</w:t>
      </w:r>
      <w:r>
        <w:rPr>
          <w:spacing w:val="41"/>
        </w:rPr>
        <w:t xml:space="preserve"> </w:t>
      </w:r>
      <w:r>
        <w:t>Z.</w:t>
      </w:r>
      <w:r>
        <w:rPr>
          <w:spacing w:val="44"/>
        </w:rPr>
        <w:t xml:space="preserve"> </w:t>
      </w:r>
      <w:r>
        <w:t>z.</w:t>
      </w:r>
      <w:r>
        <w:rPr>
          <w:spacing w:val="39"/>
        </w:rPr>
        <w:t xml:space="preserve"> </w:t>
      </w:r>
      <w:r>
        <w:t>o</w:t>
      </w:r>
      <w:r>
        <w:rPr>
          <w:spacing w:val="41"/>
        </w:rPr>
        <w:t xml:space="preserve"> </w:t>
      </w:r>
      <w:r>
        <w:t>geodézii</w:t>
      </w:r>
      <w:r>
        <w:rPr>
          <w:spacing w:val="41"/>
        </w:rPr>
        <w:t xml:space="preserve"> </w:t>
      </w:r>
      <w:r>
        <w:t>a</w:t>
      </w:r>
      <w:r>
        <w:rPr>
          <w:spacing w:val="41"/>
        </w:rPr>
        <w:t xml:space="preserve"> </w:t>
      </w:r>
      <w:r>
        <w:t>kartografii</w:t>
      </w:r>
      <w:r>
        <w:rPr>
          <w:spacing w:val="43"/>
        </w:rPr>
        <w:t xml:space="preserve"> </w:t>
      </w:r>
      <w:r>
        <w:t>v</w:t>
      </w:r>
      <w:r>
        <w:rPr>
          <w:spacing w:val="38"/>
        </w:rPr>
        <w:t xml:space="preserve"> </w:t>
      </w:r>
      <w:r>
        <w:t>znení</w:t>
      </w:r>
      <w:r>
        <w:rPr>
          <w:spacing w:val="40"/>
        </w:rPr>
        <w:t xml:space="preserve"> </w:t>
      </w:r>
      <w:r>
        <w:t>neskorších</w:t>
      </w:r>
      <w:r>
        <w:rPr>
          <w:spacing w:val="41"/>
        </w:rPr>
        <w:t xml:space="preserve"> </w:t>
      </w:r>
      <w:r>
        <w:t>predpisov</w:t>
      </w:r>
      <w:r>
        <w:rPr>
          <w:spacing w:val="38"/>
        </w:rPr>
        <w:t xml:space="preserve"> </w:t>
      </w:r>
      <w:r>
        <w:t>a</w:t>
      </w:r>
      <w:r>
        <w:rPr>
          <w:spacing w:val="41"/>
        </w:rPr>
        <w:t xml:space="preserve"> </w:t>
      </w:r>
      <w:r>
        <w:t>TP</w:t>
      </w:r>
      <w:r>
        <w:rPr>
          <w:spacing w:val="1"/>
        </w:rPr>
        <w:t xml:space="preserve"> </w:t>
      </w:r>
      <w:r>
        <w:t>038</w:t>
      </w:r>
      <w:r>
        <w:rPr>
          <w:spacing w:val="13"/>
        </w:rPr>
        <w:t xml:space="preserve"> </w:t>
      </w:r>
      <w:r>
        <w:t>-</w:t>
      </w:r>
      <w:r>
        <w:rPr>
          <w:spacing w:val="12"/>
        </w:rPr>
        <w:t xml:space="preserve"> </w:t>
      </w:r>
      <w:r>
        <w:t>Základná</w:t>
      </w:r>
      <w:r>
        <w:rPr>
          <w:spacing w:val="9"/>
        </w:rPr>
        <w:t xml:space="preserve"> </w:t>
      </w:r>
      <w:r>
        <w:t>mapa</w:t>
      </w:r>
      <w:r>
        <w:rPr>
          <w:spacing w:val="13"/>
        </w:rPr>
        <w:t xml:space="preserve"> </w:t>
      </w:r>
      <w:r>
        <w:t>diaľnice.</w:t>
      </w:r>
      <w:r>
        <w:rPr>
          <w:spacing w:val="14"/>
        </w:rPr>
        <w:t xml:space="preserve"> </w:t>
      </w:r>
      <w:r>
        <w:t>Vyhotovenie,</w:t>
      </w:r>
      <w:r>
        <w:rPr>
          <w:spacing w:val="14"/>
        </w:rPr>
        <w:t xml:space="preserve"> </w:t>
      </w:r>
      <w:r>
        <w:t>údržba</w:t>
      </w:r>
      <w:r>
        <w:rPr>
          <w:spacing w:val="9"/>
        </w:rPr>
        <w:t xml:space="preserve"> </w:t>
      </w:r>
      <w:r>
        <w:t>a</w:t>
      </w:r>
      <w:r>
        <w:rPr>
          <w:spacing w:val="13"/>
        </w:rPr>
        <w:t xml:space="preserve"> </w:t>
      </w:r>
      <w:r>
        <w:t>obnova.</w:t>
      </w:r>
      <w:r>
        <w:rPr>
          <w:spacing w:val="14"/>
        </w:rPr>
        <w:t xml:space="preserve"> </w:t>
      </w:r>
      <w:r>
        <w:t>V</w:t>
      </w:r>
      <w:r>
        <w:rPr>
          <w:spacing w:val="9"/>
        </w:rPr>
        <w:t xml:space="preserve"> </w:t>
      </w:r>
      <w:r>
        <w:t>súlade</w:t>
      </w:r>
      <w:r>
        <w:rPr>
          <w:spacing w:val="13"/>
        </w:rPr>
        <w:t xml:space="preserve"> </w:t>
      </w:r>
      <w:r>
        <w:t>s</w:t>
      </w:r>
      <w:r w:rsidR="00E21C07">
        <w:rPr>
          <w:spacing w:val="11"/>
        </w:rPr>
        <w:t> </w:t>
      </w:r>
      <w:r>
        <w:t>týmito</w:t>
      </w:r>
      <w:r w:rsidR="00E21C07">
        <w:t xml:space="preserve"> </w:t>
      </w:r>
      <w:r>
        <w:t xml:space="preserve">požiadavkami  </w:t>
      </w:r>
      <w:r>
        <w:rPr>
          <w:spacing w:val="29"/>
        </w:rPr>
        <w:t xml:space="preserve"> </w:t>
      </w:r>
      <w:r>
        <w:t xml:space="preserve">vykonáva   </w:t>
      </w:r>
      <w:r>
        <w:rPr>
          <w:spacing w:val="32"/>
        </w:rPr>
        <w:t xml:space="preserve"> </w:t>
      </w:r>
      <w:r>
        <w:t xml:space="preserve">zhotoviteľ   </w:t>
      </w:r>
      <w:r>
        <w:rPr>
          <w:spacing w:val="26"/>
        </w:rPr>
        <w:t xml:space="preserve"> </w:t>
      </w:r>
      <w:r>
        <w:t xml:space="preserve">prostredníctvom   </w:t>
      </w:r>
      <w:r>
        <w:rPr>
          <w:spacing w:val="29"/>
        </w:rPr>
        <w:t xml:space="preserve"> </w:t>
      </w:r>
      <w:r>
        <w:t xml:space="preserve">svojho   </w:t>
      </w:r>
      <w:r>
        <w:rPr>
          <w:spacing w:val="25"/>
        </w:rPr>
        <w:t xml:space="preserve"> </w:t>
      </w:r>
      <w:r>
        <w:t xml:space="preserve">autorizovaného   </w:t>
      </w:r>
      <w:r>
        <w:rPr>
          <w:spacing w:val="26"/>
        </w:rPr>
        <w:t xml:space="preserve"> </w:t>
      </w:r>
      <w:r>
        <w:t>geodeta</w:t>
      </w:r>
      <w:r>
        <w:rPr>
          <w:spacing w:val="1"/>
        </w:rPr>
        <w:t xml:space="preserve"> </w:t>
      </w:r>
      <w:r>
        <w:t>a kartografa</w:t>
      </w:r>
      <w:r>
        <w:rPr>
          <w:spacing w:val="1"/>
        </w:rPr>
        <w:t xml:space="preserve"> </w:t>
      </w:r>
      <w:r>
        <w:t>zameriavanie</w:t>
      </w:r>
      <w:r>
        <w:rPr>
          <w:spacing w:val="1"/>
        </w:rPr>
        <w:t xml:space="preserve"> </w:t>
      </w:r>
      <w:r>
        <w:t>skutočného</w:t>
      </w:r>
      <w:r>
        <w:rPr>
          <w:spacing w:val="1"/>
        </w:rPr>
        <w:t xml:space="preserve"> </w:t>
      </w:r>
      <w:r>
        <w:t>vyhotovenia</w:t>
      </w:r>
      <w:r>
        <w:rPr>
          <w:spacing w:val="1"/>
        </w:rPr>
        <w:t xml:space="preserve"> </w:t>
      </w:r>
      <w:r>
        <w:t>objektu,</w:t>
      </w:r>
      <w:r>
        <w:rPr>
          <w:spacing w:val="1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S-JTSK</w:t>
      </w:r>
      <w:r>
        <w:rPr>
          <w:spacing w:val="59"/>
        </w:rPr>
        <w:t xml:space="preserve"> </w:t>
      </w:r>
      <w:r>
        <w:t>aj</w:t>
      </w:r>
      <w:r>
        <w:rPr>
          <w:spacing w:val="58"/>
        </w:rPr>
        <w:t xml:space="preserve"> </w:t>
      </w:r>
      <w:r>
        <w:t>vrátane</w:t>
      </w:r>
      <w:r>
        <w:rPr>
          <w:spacing w:val="59"/>
        </w:rPr>
        <w:t xml:space="preserve"> </w:t>
      </w:r>
      <w:r>
        <w:t>telesa</w:t>
      </w:r>
      <w:r>
        <w:rPr>
          <w:spacing w:val="1"/>
        </w:rPr>
        <w:t xml:space="preserve"> </w:t>
      </w:r>
      <w:r>
        <w:t>cestnej</w:t>
      </w:r>
      <w:r>
        <w:rPr>
          <w:spacing w:val="1"/>
        </w:rPr>
        <w:t xml:space="preserve"> </w:t>
      </w:r>
      <w:r>
        <w:t>komunikácie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vyvolaných</w:t>
      </w:r>
      <w:r>
        <w:rPr>
          <w:spacing w:val="59"/>
        </w:rPr>
        <w:t xml:space="preserve"> </w:t>
      </w:r>
      <w:r>
        <w:t>investícií.</w:t>
      </w:r>
      <w:r>
        <w:rPr>
          <w:spacing w:val="59"/>
        </w:rPr>
        <w:t xml:space="preserve"> </w:t>
      </w:r>
      <w:r>
        <w:t>Toto</w:t>
      </w:r>
      <w:r>
        <w:rPr>
          <w:spacing w:val="59"/>
        </w:rPr>
        <w:t xml:space="preserve"> </w:t>
      </w:r>
      <w:r>
        <w:t>meranie</w:t>
      </w:r>
      <w:r>
        <w:rPr>
          <w:spacing w:val="59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vykonáva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rozsahu,</w:t>
      </w:r>
      <w:r>
        <w:rPr>
          <w:spacing w:val="1"/>
        </w:rPr>
        <w:t xml:space="preserve"> </w:t>
      </w:r>
      <w:r>
        <w:t>uvedenom</w:t>
      </w:r>
      <w:r>
        <w:rPr>
          <w:spacing w:val="79"/>
        </w:rPr>
        <w:t xml:space="preserve"> </w:t>
      </w:r>
      <w:r>
        <w:t xml:space="preserve">v  </w:t>
      </w:r>
      <w:r>
        <w:rPr>
          <w:spacing w:val="18"/>
        </w:rPr>
        <w:t xml:space="preserve"> </w:t>
      </w:r>
      <w:r>
        <w:t xml:space="preserve">zmluve  </w:t>
      </w:r>
      <w:r>
        <w:rPr>
          <w:spacing w:val="18"/>
        </w:rPr>
        <w:t xml:space="preserve"> </w:t>
      </w:r>
      <w:r>
        <w:t xml:space="preserve">o  </w:t>
      </w:r>
      <w:r>
        <w:rPr>
          <w:spacing w:val="18"/>
        </w:rPr>
        <w:t xml:space="preserve"> </w:t>
      </w:r>
      <w:r>
        <w:t xml:space="preserve">dielo.  </w:t>
      </w:r>
      <w:r>
        <w:rPr>
          <w:spacing w:val="20"/>
        </w:rPr>
        <w:t xml:space="preserve"> </w:t>
      </w:r>
      <w:r>
        <w:t xml:space="preserve">Výsledky  </w:t>
      </w:r>
      <w:r>
        <w:rPr>
          <w:spacing w:val="13"/>
        </w:rPr>
        <w:t xml:space="preserve"> </w:t>
      </w:r>
      <w:r>
        <w:t xml:space="preserve">týchto  </w:t>
      </w:r>
      <w:r>
        <w:rPr>
          <w:spacing w:val="15"/>
        </w:rPr>
        <w:t xml:space="preserve"> </w:t>
      </w:r>
      <w:r>
        <w:t xml:space="preserve">meraní  </w:t>
      </w:r>
      <w:r>
        <w:rPr>
          <w:spacing w:val="14"/>
        </w:rPr>
        <w:t xml:space="preserve"> </w:t>
      </w:r>
      <w:r>
        <w:t xml:space="preserve">odovzdá  </w:t>
      </w:r>
      <w:r>
        <w:rPr>
          <w:spacing w:val="15"/>
        </w:rPr>
        <w:t xml:space="preserve"> </w:t>
      </w:r>
      <w:r>
        <w:t xml:space="preserve">autorizovaný  </w:t>
      </w:r>
      <w:r>
        <w:rPr>
          <w:spacing w:val="16"/>
        </w:rPr>
        <w:t xml:space="preserve"> </w:t>
      </w:r>
      <w:r>
        <w:t>geodet</w:t>
      </w:r>
      <w:r>
        <w:rPr>
          <w:spacing w:val="-57"/>
        </w:rPr>
        <w:t xml:space="preserve"> </w:t>
      </w:r>
      <w:r>
        <w:t>a kartograf</w:t>
      </w:r>
      <w:r>
        <w:rPr>
          <w:spacing w:val="1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autorizovanému</w:t>
      </w:r>
      <w:r>
        <w:rPr>
          <w:spacing w:val="1"/>
        </w:rPr>
        <w:t xml:space="preserve"> </w:t>
      </w:r>
      <w:r>
        <w:t>geodetovi</w:t>
      </w:r>
      <w:r>
        <w:rPr>
          <w:spacing w:val="1"/>
        </w:rPr>
        <w:t xml:space="preserve"> </w:t>
      </w:r>
      <w:r>
        <w:t>a kartografovi</w:t>
      </w:r>
      <w:r>
        <w:rPr>
          <w:spacing w:val="1"/>
        </w:rPr>
        <w:t xml:space="preserve"> </w:t>
      </w:r>
      <w:r>
        <w:t>objednávateľa,</w:t>
      </w:r>
      <w:r>
        <w:rPr>
          <w:spacing w:val="1"/>
        </w:rPr>
        <w:t xml:space="preserve"> </w:t>
      </w:r>
      <w:r>
        <w:t>ktorý</w:t>
      </w:r>
      <w:r>
        <w:rPr>
          <w:spacing w:val="58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kontrole</w:t>
      </w:r>
      <w:r>
        <w:rPr>
          <w:spacing w:val="17"/>
        </w:rPr>
        <w:t xml:space="preserve"> </w:t>
      </w:r>
      <w:r>
        <w:t>správnosti</w:t>
      </w:r>
      <w:r>
        <w:rPr>
          <w:spacing w:val="17"/>
        </w:rPr>
        <w:t xml:space="preserve"> </w:t>
      </w:r>
      <w:r>
        <w:t>odovzdá</w:t>
      </w:r>
      <w:r>
        <w:rPr>
          <w:spacing w:val="21"/>
        </w:rPr>
        <w:t xml:space="preserve"> </w:t>
      </w:r>
      <w:r>
        <w:t>dokumentáciu</w:t>
      </w:r>
      <w:r>
        <w:rPr>
          <w:spacing w:val="21"/>
        </w:rPr>
        <w:t xml:space="preserve"> </w:t>
      </w:r>
      <w:r>
        <w:t>objednávateľovi.</w:t>
      </w:r>
    </w:p>
    <w:p w:rsidR="007127CB" w:rsidRDefault="007127CB" w:rsidP="00E21C07">
      <w:r>
        <w:t>Pred</w:t>
      </w:r>
      <w:r>
        <w:rPr>
          <w:spacing w:val="1"/>
        </w:rPr>
        <w:t xml:space="preserve"> </w:t>
      </w:r>
      <w:r>
        <w:t>zakrytím</w:t>
      </w:r>
      <w:r>
        <w:rPr>
          <w:spacing w:val="1"/>
        </w:rPr>
        <w:t xml:space="preserve"> </w:t>
      </w:r>
      <w:r>
        <w:t>ďalšou</w:t>
      </w:r>
      <w:r>
        <w:rPr>
          <w:spacing w:val="1"/>
        </w:rPr>
        <w:t xml:space="preserve"> </w:t>
      </w:r>
      <w:r>
        <w:t>vrstvou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pokračovaním</w:t>
      </w:r>
      <w:r>
        <w:rPr>
          <w:spacing w:val="1"/>
        </w:rPr>
        <w:t xml:space="preserve"> </w:t>
      </w:r>
      <w:r>
        <w:t>ďalších</w:t>
      </w:r>
      <w:r>
        <w:rPr>
          <w:spacing w:val="1"/>
        </w:rPr>
        <w:t xml:space="preserve"> </w:t>
      </w:r>
      <w:r>
        <w:t>prác</w:t>
      </w:r>
      <w:r>
        <w:rPr>
          <w:spacing w:val="1"/>
        </w:rPr>
        <w:t xml:space="preserve"> </w:t>
      </w:r>
      <w:r>
        <w:t>odovzdá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objednávateľovi</w:t>
      </w:r>
      <w:r>
        <w:rPr>
          <w:spacing w:val="18"/>
        </w:rPr>
        <w:t xml:space="preserve"> </w:t>
      </w:r>
      <w:r>
        <w:t>porealizačné</w:t>
      </w:r>
      <w:r>
        <w:rPr>
          <w:spacing w:val="23"/>
        </w:rPr>
        <w:t xml:space="preserve"> </w:t>
      </w:r>
      <w:r>
        <w:t>polohopisné</w:t>
      </w:r>
      <w:r>
        <w:rPr>
          <w:spacing w:val="36"/>
        </w:rPr>
        <w:t xml:space="preserve"> </w:t>
      </w:r>
      <w:r>
        <w:t>a</w:t>
      </w:r>
      <w:r>
        <w:rPr>
          <w:spacing w:val="23"/>
        </w:rPr>
        <w:t xml:space="preserve"> </w:t>
      </w:r>
      <w:r>
        <w:t>výškopisné</w:t>
      </w:r>
      <w:r>
        <w:rPr>
          <w:spacing w:val="23"/>
        </w:rPr>
        <w:t xml:space="preserve"> </w:t>
      </w:r>
      <w:r>
        <w:t>zameranie:</w:t>
      </w:r>
    </w:p>
    <w:p w:rsidR="007127CB" w:rsidRDefault="007127CB" w:rsidP="00F10DB0">
      <w:pPr>
        <w:pStyle w:val="Odsekzoznamu"/>
        <w:widowControl w:val="0"/>
        <w:numPr>
          <w:ilvl w:val="0"/>
          <w:numId w:val="24"/>
        </w:numPr>
        <w:tabs>
          <w:tab w:val="left" w:pos="898"/>
          <w:tab w:val="left" w:pos="899"/>
        </w:tabs>
        <w:autoSpaceDE w:val="0"/>
        <w:autoSpaceDN w:val="0"/>
        <w:spacing w:before="120" w:after="0" w:line="269" w:lineRule="exact"/>
        <w:contextualSpacing w:val="0"/>
        <w:jc w:val="left"/>
      </w:pPr>
      <w:r>
        <w:lastRenderedPageBreak/>
        <w:t>jednotlivých</w:t>
      </w:r>
      <w:r>
        <w:rPr>
          <w:spacing w:val="67"/>
        </w:rPr>
        <w:t xml:space="preserve"> </w:t>
      </w:r>
      <w:r>
        <w:t>inžinierskych</w:t>
      </w:r>
      <w:r>
        <w:rPr>
          <w:spacing w:val="63"/>
        </w:rPr>
        <w:t xml:space="preserve"> </w:t>
      </w:r>
      <w:r>
        <w:t>sietí,</w:t>
      </w:r>
    </w:p>
    <w:p w:rsidR="007127CB" w:rsidRDefault="007127CB" w:rsidP="00F10DB0">
      <w:pPr>
        <w:pStyle w:val="Odsekzoznamu"/>
        <w:widowControl w:val="0"/>
        <w:numPr>
          <w:ilvl w:val="0"/>
          <w:numId w:val="24"/>
        </w:numPr>
        <w:tabs>
          <w:tab w:val="left" w:pos="898"/>
          <w:tab w:val="left" w:pos="899"/>
        </w:tabs>
        <w:autoSpaceDE w:val="0"/>
        <w:autoSpaceDN w:val="0"/>
        <w:spacing w:after="0"/>
        <w:ind w:right="106" w:hanging="360"/>
        <w:contextualSpacing w:val="0"/>
        <w:jc w:val="left"/>
      </w:pPr>
      <w:r>
        <w:t>základov</w:t>
      </w:r>
      <w:r>
        <w:rPr>
          <w:spacing w:val="14"/>
        </w:rPr>
        <w:t xml:space="preserve"> </w:t>
      </w:r>
      <w:r>
        <w:t>podpier,</w:t>
      </w:r>
      <w:r>
        <w:rPr>
          <w:spacing w:val="15"/>
        </w:rPr>
        <w:t xml:space="preserve"> </w:t>
      </w:r>
      <w:r>
        <w:t>úložných</w:t>
      </w:r>
      <w:r>
        <w:rPr>
          <w:spacing w:val="14"/>
        </w:rPr>
        <w:t xml:space="preserve"> </w:t>
      </w:r>
      <w:r>
        <w:t>prahov,</w:t>
      </w:r>
      <w:r>
        <w:rPr>
          <w:spacing w:val="15"/>
        </w:rPr>
        <w:t xml:space="preserve"> </w:t>
      </w:r>
      <w:r>
        <w:t>ložísk,</w:t>
      </w:r>
      <w:r>
        <w:rPr>
          <w:spacing w:val="15"/>
        </w:rPr>
        <w:t xml:space="preserve"> </w:t>
      </w:r>
      <w:r>
        <w:t>pilót,</w:t>
      </w:r>
      <w:r>
        <w:rPr>
          <w:spacing w:val="19"/>
        </w:rPr>
        <w:t xml:space="preserve"> </w:t>
      </w:r>
      <w:r>
        <w:t>nosných</w:t>
      </w:r>
      <w:r>
        <w:rPr>
          <w:spacing w:val="14"/>
        </w:rPr>
        <w:t xml:space="preserve"> </w:t>
      </w:r>
      <w:r>
        <w:t>konštrukcií</w:t>
      </w:r>
      <w:r>
        <w:rPr>
          <w:spacing w:val="8"/>
        </w:rPr>
        <w:t xml:space="preserve"> </w:t>
      </w:r>
      <w:r>
        <w:t>na</w:t>
      </w:r>
      <w:r>
        <w:rPr>
          <w:spacing w:val="14"/>
        </w:rPr>
        <w:t xml:space="preserve"> </w:t>
      </w:r>
      <w:r>
        <w:t>mostných</w:t>
      </w:r>
      <w:r>
        <w:rPr>
          <w:spacing w:val="1"/>
        </w:rPr>
        <w:t xml:space="preserve"> </w:t>
      </w:r>
      <w:r>
        <w:t>objektoch,</w:t>
      </w:r>
    </w:p>
    <w:p w:rsidR="007127CB" w:rsidRDefault="007127CB" w:rsidP="00F10DB0">
      <w:pPr>
        <w:pStyle w:val="Odsekzoznamu"/>
        <w:widowControl w:val="0"/>
        <w:numPr>
          <w:ilvl w:val="0"/>
          <w:numId w:val="24"/>
        </w:numPr>
        <w:tabs>
          <w:tab w:val="left" w:pos="898"/>
          <w:tab w:val="left" w:pos="899"/>
        </w:tabs>
        <w:autoSpaceDE w:val="0"/>
        <w:autoSpaceDN w:val="0"/>
        <w:spacing w:before="1" w:after="0" w:line="269" w:lineRule="exact"/>
        <w:contextualSpacing w:val="0"/>
        <w:jc w:val="left"/>
      </w:pPr>
      <w:r>
        <w:t>pláne,</w:t>
      </w:r>
      <w:r>
        <w:rPr>
          <w:spacing w:val="47"/>
        </w:rPr>
        <w:t xml:space="preserve"> </w:t>
      </w:r>
      <w:r>
        <w:t>konštrukčných</w:t>
      </w:r>
      <w:r>
        <w:rPr>
          <w:spacing w:val="49"/>
        </w:rPr>
        <w:t xml:space="preserve"> </w:t>
      </w:r>
      <w:r>
        <w:t>vrstiev</w:t>
      </w:r>
      <w:r>
        <w:rPr>
          <w:spacing w:val="41"/>
        </w:rPr>
        <w:t xml:space="preserve"> </w:t>
      </w:r>
      <w:r>
        <w:t>krytov</w:t>
      </w:r>
      <w:r>
        <w:rPr>
          <w:spacing w:val="46"/>
        </w:rPr>
        <w:t xml:space="preserve"> </w:t>
      </w:r>
      <w:r>
        <w:t>a</w:t>
      </w:r>
      <w:r>
        <w:rPr>
          <w:spacing w:val="49"/>
        </w:rPr>
        <w:t xml:space="preserve"> </w:t>
      </w:r>
      <w:r>
        <w:t>vozoviek,</w:t>
      </w:r>
    </w:p>
    <w:p w:rsidR="007127CB" w:rsidRDefault="007127CB" w:rsidP="00F10DB0">
      <w:pPr>
        <w:pStyle w:val="Odsekzoznamu"/>
        <w:widowControl w:val="0"/>
        <w:numPr>
          <w:ilvl w:val="0"/>
          <w:numId w:val="24"/>
        </w:numPr>
        <w:tabs>
          <w:tab w:val="left" w:pos="898"/>
          <w:tab w:val="left" w:pos="899"/>
        </w:tabs>
        <w:autoSpaceDE w:val="0"/>
        <w:autoSpaceDN w:val="0"/>
        <w:spacing w:after="0" w:line="268" w:lineRule="exact"/>
        <w:contextualSpacing w:val="0"/>
        <w:jc w:val="left"/>
      </w:pPr>
      <w:r>
        <w:t>oporných</w:t>
      </w:r>
      <w:r>
        <w:rPr>
          <w:spacing w:val="48"/>
        </w:rPr>
        <w:t xml:space="preserve"> </w:t>
      </w:r>
      <w:r>
        <w:t>múrov,</w:t>
      </w:r>
      <w:r>
        <w:rPr>
          <w:spacing w:val="55"/>
        </w:rPr>
        <w:t xml:space="preserve"> </w:t>
      </w:r>
      <w:r>
        <w:t>prípadne</w:t>
      </w:r>
      <w:r>
        <w:rPr>
          <w:spacing w:val="48"/>
        </w:rPr>
        <w:t xml:space="preserve"> </w:t>
      </w:r>
      <w:r>
        <w:t>drobných</w:t>
      </w:r>
      <w:r>
        <w:rPr>
          <w:spacing w:val="53"/>
        </w:rPr>
        <w:t xml:space="preserve"> </w:t>
      </w:r>
      <w:r>
        <w:t>objektov</w:t>
      </w:r>
      <w:r>
        <w:rPr>
          <w:spacing w:val="51"/>
        </w:rPr>
        <w:t xml:space="preserve"> </w:t>
      </w:r>
      <w:r>
        <w:t>stavby,</w:t>
      </w:r>
    </w:p>
    <w:p w:rsidR="007127CB" w:rsidRDefault="007127CB" w:rsidP="00F10DB0">
      <w:pPr>
        <w:pStyle w:val="Odsekzoznamu"/>
        <w:widowControl w:val="0"/>
        <w:numPr>
          <w:ilvl w:val="0"/>
          <w:numId w:val="24"/>
        </w:numPr>
        <w:tabs>
          <w:tab w:val="left" w:pos="898"/>
          <w:tab w:val="left" w:pos="899"/>
        </w:tabs>
        <w:autoSpaceDE w:val="0"/>
        <w:autoSpaceDN w:val="0"/>
        <w:spacing w:after="0" w:line="268" w:lineRule="exact"/>
        <w:contextualSpacing w:val="0"/>
        <w:jc w:val="left"/>
      </w:pPr>
      <w:r>
        <w:t>ďalších</w:t>
      </w:r>
      <w:r>
        <w:rPr>
          <w:spacing w:val="51"/>
        </w:rPr>
        <w:t xml:space="preserve"> </w:t>
      </w:r>
      <w:r>
        <w:t>prác</w:t>
      </w:r>
      <w:r>
        <w:rPr>
          <w:spacing w:val="49"/>
        </w:rPr>
        <w:t xml:space="preserve"> </w:t>
      </w:r>
      <w:r>
        <w:t>podľa</w:t>
      </w:r>
      <w:r>
        <w:rPr>
          <w:spacing w:val="48"/>
        </w:rPr>
        <w:t xml:space="preserve"> </w:t>
      </w:r>
      <w:r>
        <w:t>pokynov</w:t>
      </w:r>
      <w:r>
        <w:rPr>
          <w:spacing w:val="49"/>
        </w:rPr>
        <w:t xml:space="preserve"> </w:t>
      </w:r>
      <w:r>
        <w:t>objednávateľa.</w:t>
      </w:r>
    </w:p>
    <w:p w:rsidR="007127CB" w:rsidRDefault="007127CB" w:rsidP="007127CB">
      <w:pPr>
        <w:pStyle w:val="Zkladntext"/>
        <w:spacing w:before="3"/>
        <w:rPr>
          <w:sz w:val="21"/>
        </w:rPr>
      </w:pPr>
    </w:p>
    <w:p w:rsidR="007127CB" w:rsidRDefault="007127CB" w:rsidP="00E21C07">
      <w:r>
        <w:t>DSRS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obsahom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prílohy</w:t>
      </w:r>
      <w:r>
        <w:rPr>
          <w:spacing w:val="1"/>
        </w:rPr>
        <w:t xml:space="preserve"> </w:t>
      </w:r>
      <w:r>
        <w:t>č.</w:t>
      </w:r>
      <w:r>
        <w:rPr>
          <w:spacing w:val="1"/>
        </w:rPr>
        <w:t xml:space="preserve"> </w:t>
      </w:r>
      <w:r>
        <w:t>13,</w:t>
      </w:r>
      <w:r>
        <w:rPr>
          <w:spacing w:val="58"/>
        </w:rPr>
        <w:t xml:space="preserve"> </w:t>
      </w:r>
      <w:r>
        <w:t>TP</w:t>
      </w:r>
      <w:r>
        <w:rPr>
          <w:spacing w:val="58"/>
        </w:rPr>
        <w:t xml:space="preserve"> </w:t>
      </w:r>
      <w:r>
        <w:t>019</w:t>
      </w:r>
      <w:r>
        <w:rPr>
          <w:spacing w:val="59"/>
        </w:rPr>
        <w:t xml:space="preserve"> </w:t>
      </w:r>
      <w:r>
        <w:t>Dokumentácia</w:t>
      </w:r>
      <w:r>
        <w:rPr>
          <w:spacing w:val="58"/>
        </w:rPr>
        <w:t xml:space="preserve"> </w:t>
      </w:r>
      <w:r>
        <w:t>stavieb</w:t>
      </w:r>
      <w:r>
        <w:rPr>
          <w:spacing w:val="59"/>
        </w:rPr>
        <w:t xml:space="preserve"> </w:t>
      </w:r>
      <w:r>
        <w:t>ciest,</w:t>
      </w:r>
      <w:r>
        <w:rPr>
          <w:spacing w:val="58"/>
        </w:rPr>
        <w:t xml:space="preserve"> </w:t>
      </w:r>
      <w:r>
        <w:t>odovzdá</w:t>
      </w:r>
      <w:r>
        <w:rPr>
          <w:spacing w:val="1"/>
        </w:rPr>
        <w:t xml:space="preserve"> </w:t>
      </w:r>
      <w:r>
        <w:t>stavebník</w:t>
      </w:r>
      <w:r>
        <w:rPr>
          <w:spacing w:val="32"/>
        </w:rPr>
        <w:t xml:space="preserve"> </w:t>
      </w:r>
      <w:r>
        <w:t>na</w:t>
      </w:r>
      <w:r>
        <w:rPr>
          <w:spacing w:val="28"/>
        </w:rPr>
        <w:t xml:space="preserve"> </w:t>
      </w:r>
      <w:r>
        <w:t>archivovanie</w:t>
      </w:r>
      <w:r>
        <w:rPr>
          <w:spacing w:val="31"/>
        </w:rPr>
        <w:t xml:space="preserve"> </w:t>
      </w:r>
      <w:r>
        <w:t>v</w:t>
      </w:r>
      <w:r>
        <w:rPr>
          <w:spacing w:val="28"/>
        </w:rPr>
        <w:t xml:space="preserve"> </w:t>
      </w:r>
      <w:r>
        <w:t>zhode</w:t>
      </w:r>
      <w:r>
        <w:rPr>
          <w:spacing w:val="29"/>
        </w:rPr>
        <w:t xml:space="preserve"> </w:t>
      </w:r>
      <w:r>
        <w:t>s</w:t>
      </w:r>
      <w:r>
        <w:rPr>
          <w:spacing w:val="28"/>
        </w:rPr>
        <w:t xml:space="preserve"> </w:t>
      </w:r>
      <w:r>
        <w:t>platnými</w:t>
      </w:r>
      <w:r>
        <w:rPr>
          <w:spacing w:val="26"/>
        </w:rPr>
        <w:t xml:space="preserve"> </w:t>
      </w:r>
      <w:r>
        <w:t>predpismi</w:t>
      </w:r>
      <w:r>
        <w:rPr>
          <w:spacing w:val="30"/>
        </w:rPr>
        <w:t xml:space="preserve"> </w:t>
      </w:r>
      <w:r>
        <w:t>na</w:t>
      </w:r>
      <w:r>
        <w:rPr>
          <w:spacing w:val="28"/>
        </w:rPr>
        <w:t xml:space="preserve"> </w:t>
      </w:r>
      <w:r>
        <w:t>archivovanie</w:t>
      </w:r>
      <w:r>
        <w:rPr>
          <w:spacing w:val="31"/>
        </w:rPr>
        <w:t xml:space="preserve"> </w:t>
      </w:r>
      <w:r>
        <w:t>dokumentácie</w:t>
      </w:r>
      <w:r>
        <w:rPr>
          <w:spacing w:val="28"/>
        </w:rPr>
        <w:t xml:space="preserve"> </w:t>
      </w:r>
      <w:r>
        <w:t>ciest</w:t>
      </w:r>
      <w:r>
        <w:rPr>
          <w:spacing w:val="1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diaľnic.</w:t>
      </w:r>
    </w:p>
    <w:p w:rsidR="007127CB" w:rsidRDefault="007127CB" w:rsidP="00E21C07">
      <w:pPr>
        <w:pStyle w:val="Nadpis3"/>
      </w:pPr>
      <w:bookmarkStart w:id="127" w:name="_TOC_250081"/>
      <w:bookmarkStart w:id="128" w:name="_Toc178188234"/>
      <w:r>
        <w:t>Fotografická</w:t>
      </w:r>
      <w:r>
        <w:rPr>
          <w:spacing w:val="61"/>
        </w:rPr>
        <w:t xml:space="preserve"> </w:t>
      </w:r>
      <w:r>
        <w:t>dokumentácia</w:t>
      </w:r>
      <w:r>
        <w:rPr>
          <w:spacing w:val="61"/>
        </w:rPr>
        <w:t xml:space="preserve"> </w:t>
      </w:r>
      <w:r>
        <w:t>stavebných</w:t>
      </w:r>
      <w:r>
        <w:rPr>
          <w:spacing w:val="59"/>
        </w:rPr>
        <w:t xml:space="preserve"> </w:t>
      </w:r>
      <w:bookmarkEnd w:id="127"/>
      <w:r>
        <w:t>prác</w:t>
      </w:r>
      <w:bookmarkEnd w:id="128"/>
    </w:p>
    <w:p w:rsidR="007127CB" w:rsidRDefault="007127CB" w:rsidP="00E21C07">
      <w:r>
        <w:t>Keď je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zmluve</w:t>
      </w:r>
      <w:r>
        <w:rPr>
          <w:spacing w:val="58"/>
        </w:rPr>
        <w:t xml:space="preserve"> </w:t>
      </w:r>
      <w:r>
        <w:t>o</w:t>
      </w:r>
      <w:r>
        <w:rPr>
          <w:spacing w:val="58"/>
        </w:rPr>
        <w:t xml:space="preserve"> </w:t>
      </w:r>
      <w:r>
        <w:t>dielo</w:t>
      </w:r>
      <w:r>
        <w:rPr>
          <w:spacing w:val="59"/>
        </w:rPr>
        <w:t xml:space="preserve"> </w:t>
      </w:r>
      <w:r>
        <w:t>dohodnuté</w:t>
      </w:r>
      <w:r>
        <w:rPr>
          <w:spacing w:val="58"/>
        </w:rPr>
        <w:t xml:space="preserve"> </w:t>
      </w:r>
      <w:r>
        <w:t>zhotovenie fotodokumentácie,</w:t>
      </w:r>
      <w:r>
        <w:rPr>
          <w:spacing w:val="59"/>
        </w:rPr>
        <w:t xml:space="preserve"> </w:t>
      </w:r>
      <w:r>
        <w:t>potom</w:t>
      </w:r>
      <w:r>
        <w:rPr>
          <w:spacing w:val="58"/>
        </w:rPr>
        <w:t xml:space="preserve"> </w:t>
      </w:r>
      <w:r>
        <w:t>zachytí zhotoviteľ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fotografiách</w:t>
      </w:r>
      <w:r>
        <w:rPr>
          <w:spacing w:val="1"/>
        </w:rPr>
        <w:t xml:space="preserve"> </w:t>
      </w:r>
      <w:r>
        <w:t>postup</w:t>
      </w:r>
      <w:r>
        <w:rPr>
          <w:spacing w:val="1"/>
        </w:rPr>
        <w:t xml:space="preserve"> </w:t>
      </w:r>
      <w:r>
        <w:t>prác</w:t>
      </w:r>
      <w:r>
        <w:rPr>
          <w:spacing w:val="1"/>
        </w:rPr>
        <w:t xml:space="preserve"> </w:t>
      </w:r>
      <w:r>
        <w:t>každý</w:t>
      </w:r>
      <w:r>
        <w:rPr>
          <w:spacing w:val="1"/>
        </w:rPr>
        <w:t xml:space="preserve"> </w:t>
      </w:r>
      <w:r>
        <w:t>mesiac,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dokumentujú</w:t>
      </w:r>
      <w:r>
        <w:rPr>
          <w:spacing w:val="1"/>
        </w:rPr>
        <w:t xml:space="preserve"> </w:t>
      </w:r>
      <w:r>
        <w:t>všetky</w:t>
      </w:r>
      <w:r>
        <w:rPr>
          <w:spacing w:val="1"/>
        </w:rPr>
        <w:t xml:space="preserve"> </w:t>
      </w:r>
      <w:r>
        <w:t>dokončené</w:t>
      </w:r>
      <w:r>
        <w:rPr>
          <w:spacing w:val="1"/>
        </w:rPr>
        <w:t xml:space="preserve"> </w:t>
      </w:r>
      <w:r>
        <w:t>práce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konštrukcie, ktoré budú predmetom ďalšieho postupu prác. Náklady spojené s vyhotovením</w:t>
      </w:r>
      <w:r>
        <w:rPr>
          <w:spacing w:val="1"/>
        </w:rPr>
        <w:t xml:space="preserve"> </w:t>
      </w:r>
      <w:r>
        <w:t>fotografickej</w:t>
      </w:r>
      <w:r>
        <w:rPr>
          <w:spacing w:val="1"/>
        </w:rPr>
        <w:t xml:space="preserve"> </w:t>
      </w:r>
      <w:r>
        <w:t>dokumentácie,</w:t>
      </w:r>
      <w:r>
        <w:rPr>
          <w:spacing w:val="1"/>
        </w:rPr>
        <w:t xml:space="preserve"> </w:t>
      </w:r>
      <w:r>
        <w:t>hradí</w:t>
      </w:r>
      <w:r>
        <w:rPr>
          <w:spacing w:val="1"/>
        </w:rPr>
        <w:t xml:space="preserve"> </w:t>
      </w:r>
      <w:r>
        <w:t>objednávateľ,</w:t>
      </w:r>
      <w:r>
        <w:rPr>
          <w:spacing w:val="1"/>
        </w:rPr>
        <w:t xml:space="preserve"> </w:t>
      </w:r>
      <w:r>
        <w:t>pokiaľ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zmluve</w:t>
      </w:r>
      <w:r>
        <w:rPr>
          <w:spacing w:val="58"/>
        </w:rPr>
        <w:t xml:space="preserve"> </w:t>
      </w:r>
      <w:r>
        <w:t>o</w:t>
      </w:r>
      <w:r>
        <w:rPr>
          <w:spacing w:val="58"/>
        </w:rPr>
        <w:t xml:space="preserve"> </w:t>
      </w:r>
      <w:r>
        <w:t>dielo</w:t>
      </w:r>
      <w:r>
        <w:rPr>
          <w:spacing w:val="59"/>
        </w:rPr>
        <w:t xml:space="preserve"> </w:t>
      </w:r>
      <w:r>
        <w:t>nebolo</w:t>
      </w:r>
      <w:r>
        <w:rPr>
          <w:spacing w:val="58"/>
        </w:rPr>
        <w:t xml:space="preserve"> </w:t>
      </w:r>
      <w:r>
        <w:t>stanovené</w:t>
      </w:r>
      <w:r>
        <w:rPr>
          <w:spacing w:val="1"/>
        </w:rPr>
        <w:t xml:space="preserve"> </w:t>
      </w:r>
      <w:r>
        <w:t>inak.</w:t>
      </w:r>
    </w:p>
    <w:p w:rsidR="007127CB" w:rsidRDefault="007127CB" w:rsidP="00E21C07">
      <w:r>
        <w:t>V</w:t>
      </w:r>
      <w:r>
        <w:rPr>
          <w:spacing w:val="1"/>
        </w:rPr>
        <w:t xml:space="preserve"> </w:t>
      </w:r>
      <w:r>
        <w:t>prípade</w:t>
      </w:r>
      <w:r>
        <w:rPr>
          <w:spacing w:val="1"/>
        </w:rPr>
        <w:t xml:space="preserve"> </w:t>
      </w:r>
      <w:r>
        <w:t>nepredvídaných</w:t>
      </w:r>
      <w:r>
        <w:rPr>
          <w:spacing w:val="1"/>
        </w:rPr>
        <w:t xml:space="preserve"> </w:t>
      </w:r>
      <w:r>
        <w:t>udalostí,</w:t>
      </w:r>
      <w:r>
        <w:rPr>
          <w:spacing w:val="1"/>
        </w:rPr>
        <w:t xml:space="preserve"> </w:t>
      </w:r>
      <w:r>
        <w:t>havárií</w:t>
      </w:r>
      <w:r>
        <w:rPr>
          <w:spacing w:val="1"/>
        </w:rPr>
        <w:t xml:space="preserve"> </w:t>
      </w:r>
      <w:r>
        <w:t>stavebných</w:t>
      </w:r>
      <w:r>
        <w:rPr>
          <w:spacing w:val="1"/>
        </w:rPr>
        <w:t xml:space="preserve"> </w:t>
      </w:r>
      <w:r>
        <w:t>konštrukcií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poškodenia</w:t>
      </w:r>
      <w:r>
        <w:rPr>
          <w:spacing w:val="1"/>
        </w:rPr>
        <w:t xml:space="preserve"> </w:t>
      </w:r>
      <w:r>
        <w:t>inžinierskych</w:t>
      </w:r>
      <w:r>
        <w:rPr>
          <w:spacing w:val="1"/>
        </w:rPr>
        <w:t xml:space="preserve"> </w:t>
      </w:r>
      <w:r>
        <w:t>sietí,</w:t>
      </w:r>
      <w:r>
        <w:rPr>
          <w:spacing w:val="59"/>
        </w:rPr>
        <w:t xml:space="preserve"> </w:t>
      </w:r>
      <w:r>
        <w:t>vyhotovujú</w:t>
      </w:r>
      <w:r>
        <w:rPr>
          <w:spacing w:val="59"/>
        </w:rPr>
        <w:t xml:space="preserve"> </w:t>
      </w:r>
      <w:r>
        <w:t>fotografickú</w:t>
      </w:r>
      <w:r>
        <w:rPr>
          <w:spacing w:val="59"/>
        </w:rPr>
        <w:t xml:space="preserve"> </w:t>
      </w:r>
      <w:r>
        <w:t>dokumentáciu</w:t>
      </w:r>
      <w:r>
        <w:rPr>
          <w:spacing w:val="59"/>
        </w:rPr>
        <w:t xml:space="preserve"> </w:t>
      </w:r>
      <w:r>
        <w:t>objednávateľ</w:t>
      </w:r>
      <w:r>
        <w:rPr>
          <w:spacing w:val="59"/>
        </w:rPr>
        <w:t xml:space="preserve"> </w:t>
      </w:r>
      <w:r>
        <w:t>i</w:t>
      </w:r>
      <w:r>
        <w:rPr>
          <w:spacing w:val="59"/>
        </w:rPr>
        <w:t xml:space="preserve"> </w:t>
      </w:r>
      <w:r>
        <w:t>zhotoviteľ</w:t>
      </w:r>
      <w:r>
        <w:rPr>
          <w:spacing w:val="59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vlastné náklady. Táto fotografická dokumentácia slúži ako podklad pre riešenie prípadných</w:t>
      </w:r>
      <w:r>
        <w:rPr>
          <w:spacing w:val="1"/>
        </w:rPr>
        <w:t xml:space="preserve"> </w:t>
      </w:r>
      <w:r>
        <w:t>sporov a miery</w:t>
      </w:r>
      <w:r>
        <w:rPr>
          <w:spacing w:val="1"/>
        </w:rPr>
        <w:t xml:space="preserve"> </w:t>
      </w:r>
      <w:r>
        <w:t>zavinenia.</w:t>
      </w:r>
      <w:r>
        <w:rPr>
          <w:spacing w:val="1"/>
        </w:rPr>
        <w:t xml:space="preserve"> </w:t>
      </w:r>
      <w:r>
        <w:t>V prípade,</w:t>
      </w:r>
      <w:r>
        <w:rPr>
          <w:spacing w:val="1"/>
        </w:rPr>
        <w:t xml:space="preserve"> </w:t>
      </w:r>
      <w:r>
        <w:t>že stavebné</w:t>
      </w:r>
      <w:r>
        <w:rPr>
          <w:spacing w:val="1"/>
        </w:rPr>
        <w:t xml:space="preserve"> </w:t>
      </w:r>
      <w:r>
        <w:t>práce</w:t>
      </w:r>
      <w:r>
        <w:rPr>
          <w:spacing w:val="58"/>
        </w:rPr>
        <w:t xml:space="preserve"> </w:t>
      </w:r>
      <w:r>
        <w:t>sa</w:t>
      </w:r>
      <w:r>
        <w:rPr>
          <w:spacing w:val="58"/>
        </w:rPr>
        <w:t xml:space="preserve"> </w:t>
      </w:r>
      <w:r>
        <w:t>konajú</w:t>
      </w:r>
      <w:r>
        <w:rPr>
          <w:spacing w:val="59"/>
        </w:rPr>
        <w:t xml:space="preserve"> </w:t>
      </w:r>
      <w:r>
        <w:t>v blízkosti budov alebo</w:t>
      </w:r>
      <w:r>
        <w:rPr>
          <w:spacing w:val="1"/>
        </w:rPr>
        <w:t xml:space="preserve"> </w:t>
      </w:r>
      <w:r>
        <w:t>okolo</w:t>
      </w:r>
      <w:r>
        <w:rPr>
          <w:spacing w:val="1"/>
        </w:rPr>
        <w:t xml:space="preserve"> </w:t>
      </w:r>
      <w:r>
        <w:t>týchto</w:t>
      </w:r>
      <w:r>
        <w:rPr>
          <w:spacing w:val="1"/>
        </w:rPr>
        <w:t xml:space="preserve"> </w:t>
      </w:r>
      <w:r>
        <w:t>budov</w:t>
      </w:r>
      <w:r>
        <w:rPr>
          <w:spacing w:val="1"/>
        </w:rPr>
        <w:t xml:space="preserve"> </w:t>
      </w:r>
      <w:r>
        <w:t>bude</w:t>
      </w:r>
      <w:r>
        <w:rPr>
          <w:spacing w:val="1"/>
        </w:rPr>
        <w:t xml:space="preserve"> </w:t>
      </w:r>
      <w:r>
        <w:t>prebiehať</w:t>
      </w:r>
      <w:r>
        <w:rPr>
          <w:spacing w:val="1"/>
        </w:rPr>
        <w:t xml:space="preserve"> </w:t>
      </w:r>
      <w:r>
        <w:t>premávka</w:t>
      </w:r>
      <w:r>
        <w:rPr>
          <w:spacing w:val="1"/>
        </w:rPr>
        <w:t xml:space="preserve"> </w:t>
      </w:r>
      <w:r>
        <w:t>ťažkých</w:t>
      </w:r>
      <w:r>
        <w:rPr>
          <w:spacing w:val="1"/>
        </w:rPr>
        <w:t xml:space="preserve"> </w:t>
      </w:r>
      <w:r>
        <w:t>vozidiel</w:t>
      </w:r>
      <w:r>
        <w:rPr>
          <w:spacing w:val="1"/>
        </w:rPr>
        <w:t xml:space="preserve"> </w:t>
      </w:r>
      <w:r>
        <w:t>stavby,</w:t>
      </w:r>
      <w:r>
        <w:rPr>
          <w:spacing w:val="1"/>
        </w:rPr>
        <w:t xml:space="preserve"> </w:t>
      </w:r>
      <w:r>
        <w:t>zaistí</w:t>
      </w:r>
      <w:r>
        <w:rPr>
          <w:spacing w:val="1"/>
        </w:rPr>
        <w:t xml:space="preserve"> </w:t>
      </w:r>
      <w:r>
        <w:t>objednávateľ</w:t>
      </w:r>
      <w:r>
        <w:rPr>
          <w:spacing w:val="1"/>
        </w:rPr>
        <w:t xml:space="preserve"> </w:t>
      </w:r>
      <w:r>
        <w:t>(zhotoviteľ)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vlastný náklad</w:t>
      </w:r>
      <w:r>
        <w:rPr>
          <w:spacing w:val="1"/>
        </w:rPr>
        <w:t xml:space="preserve"> </w:t>
      </w:r>
      <w:r>
        <w:t>fotografickú</w:t>
      </w:r>
      <w:r>
        <w:rPr>
          <w:spacing w:val="1"/>
        </w:rPr>
        <w:t xml:space="preserve"> </w:t>
      </w:r>
      <w:r>
        <w:t>dokumentáciu</w:t>
      </w:r>
      <w:r>
        <w:rPr>
          <w:spacing w:val="58"/>
        </w:rPr>
        <w:t xml:space="preserve"> </w:t>
      </w:r>
      <w:r>
        <w:t>pôvodného</w:t>
      </w:r>
      <w:r>
        <w:rPr>
          <w:spacing w:val="58"/>
        </w:rPr>
        <w:t xml:space="preserve"> </w:t>
      </w:r>
      <w:r>
        <w:t>stavu</w:t>
      </w:r>
      <w:r>
        <w:rPr>
          <w:spacing w:val="59"/>
        </w:rPr>
        <w:t xml:space="preserve"> </w:t>
      </w:r>
      <w:r>
        <w:t>týchto</w:t>
      </w:r>
      <w:r>
        <w:rPr>
          <w:spacing w:val="58"/>
        </w:rPr>
        <w:t xml:space="preserve"> </w:t>
      </w:r>
      <w:r>
        <w:t>objektov,</w:t>
      </w:r>
      <w:r>
        <w:rPr>
          <w:spacing w:val="1"/>
        </w:rPr>
        <w:t xml:space="preserve"> </w:t>
      </w:r>
      <w:r>
        <w:t>ako doklad k prípadnému riešeniu nárokov majiteľov budov uplatňujúcich nárok na náhradu</w:t>
      </w:r>
      <w:r>
        <w:rPr>
          <w:spacing w:val="1"/>
        </w:rPr>
        <w:t xml:space="preserve"> </w:t>
      </w:r>
      <w:r>
        <w:t>škody,</w:t>
      </w:r>
      <w:r>
        <w:rPr>
          <w:spacing w:val="26"/>
        </w:rPr>
        <w:t xml:space="preserve"> </w:t>
      </w:r>
      <w:r>
        <w:t>spôsobenej</w:t>
      </w:r>
      <w:r>
        <w:rPr>
          <w:spacing w:val="26"/>
        </w:rPr>
        <w:t xml:space="preserve"> </w:t>
      </w:r>
      <w:r>
        <w:t>prevádzkou</w:t>
      </w:r>
      <w:r>
        <w:rPr>
          <w:spacing w:val="24"/>
        </w:rPr>
        <w:t xml:space="preserve"> </w:t>
      </w:r>
      <w:r>
        <w:t>stavebných</w:t>
      </w:r>
      <w:r>
        <w:rPr>
          <w:spacing w:val="28"/>
        </w:rPr>
        <w:t xml:space="preserve"> </w:t>
      </w:r>
      <w:r>
        <w:t>strojov</w:t>
      </w:r>
      <w:r>
        <w:rPr>
          <w:spacing w:val="25"/>
        </w:rPr>
        <w:t xml:space="preserve"> </w:t>
      </w:r>
      <w:r>
        <w:t>alebo</w:t>
      </w:r>
      <w:r>
        <w:rPr>
          <w:spacing w:val="24"/>
        </w:rPr>
        <w:t xml:space="preserve"> </w:t>
      </w:r>
      <w:r>
        <w:t>motorových</w:t>
      </w:r>
      <w:r>
        <w:rPr>
          <w:spacing w:val="28"/>
        </w:rPr>
        <w:t xml:space="preserve"> </w:t>
      </w:r>
      <w:r>
        <w:t>vozidiel.</w:t>
      </w:r>
    </w:p>
    <w:p w:rsidR="007127CB" w:rsidRDefault="007127CB" w:rsidP="00E21C07">
      <w:pPr>
        <w:pStyle w:val="Nadpis3"/>
      </w:pPr>
      <w:bookmarkStart w:id="129" w:name="_TOC_250080"/>
      <w:bookmarkStart w:id="130" w:name="_Toc178188235"/>
      <w:r>
        <w:t>Geodetická</w:t>
      </w:r>
      <w:r>
        <w:rPr>
          <w:spacing w:val="68"/>
        </w:rPr>
        <w:t xml:space="preserve"> </w:t>
      </w:r>
      <w:bookmarkEnd w:id="129"/>
      <w:r>
        <w:t>dokumentácia</w:t>
      </w:r>
      <w:bookmarkEnd w:id="130"/>
    </w:p>
    <w:p w:rsidR="007127CB" w:rsidRDefault="007127CB" w:rsidP="0028706A">
      <w:pPr>
        <w:pStyle w:val="Odsekzoznamu"/>
        <w:widowControl w:val="0"/>
        <w:numPr>
          <w:ilvl w:val="3"/>
          <w:numId w:val="23"/>
        </w:numPr>
        <w:tabs>
          <w:tab w:val="left" w:pos="2446"/>
          <w:tab w:val="left" w:pos="2447"/>
        </w:tabs>
        <w:autoSpaceDE w:val="0"/>
        <w:autoSpaceDN w:val="0"/>
        <w:spacing w:before="123" w:after="0"/>
        <w:ind w:hanging="1703"/>
        <w:contextualSpacing w:val="0"/>
        <w:rPr>
          <w:sz w:val="24"/>
        </w:rPr>
      </w:pPr>
      <w:r>
        <w:rPr>
          <w:sz w:val="24"/>
        </w:rPr>
        <w:t>Pôvodný</w:t>
      </w:r>
      <w:r>
        <w:rPr>
          <w:spacing w:val="42"/>
          <w:sz w:val="24"/>
        </w:rPr>
        <w:t xml:space="preserve"> </w:t>
      </w:r>
      <w:r>
        <w:rPr>
          <w:sz w:val="24"/>
        </w:rPr>
        <w:t>-</w:t>
      </w:r>
      <w:r>
        <w:rPr>
          <w:spacing w:val="41"/>
          <w:sz w:val="24"/>
        </w:rPr>
        <w:t xml:space="preserve"> </w:t>
      </w:r>
      <w:r>
        <w:rPr>
          <w:sz w:val="24"/>
        </w:rPr>
        <w:t>východiskový</w:t>
      </w:r>
      <w:r>
        <w:rPr>
          <w:spacing w:val="43"/>
          <w:sz w:val="24"/>
        </w:rPr>
        <w:t xml:space="preserve"> </w:t>
      </w:r>
      <w:r>
        <w:rPr>
          <w:sz w:val="24"/>
        </w:rPr>
        <w:t>stav</w:t>
      </w:r>
    </w:p>
    <w:p w:rsidR="007127CB" w:rsidRDefault="007127CB" w:rsidP="00920A9E">
      <w:r>
        <w:t>Zameranie</w:t>
      </w:r>
      <w:r>
        <w:rPr>
          <w:spacing w:val="1"/>
        </w:rPr>
        <w:t xml:space="preserve"> </w:t>
      </w:r>
      <w:r>
        <w:t>jestvujúceho</w:t>
      </w:r>
      <w:r>
        <w:rPr>
          <w:spacing w:val="1"/>
        </w:rPr>
        <w:t xml:space="preserve"> </w:t>
      </w:r>
      <w:r>
        <w:t>stavu</w:t>
      </w:r>
      <w:r>
        <w:rPr>
          <w:spacing w:val="1"/>
        </w:rPr>
        <w:t xml:space="preserve"> </w:t>
      </w:r>
      <w:r>
        <w:t>terénu</w:t>
      </w:r>
      <w:r>
        <w:rPr>
          <w:spacing w:val="1"/>
        </w:rPr>
        <w:t xml:space="preserve"> </w:t>
      </w:r>
      <w:r>
        <w:t>bude</w:t>
      </w:r>
      <w:r>
        <w:rPr>
          <w:spacing w:val="1"/>
        </w:rPr>
        <w:t xml:space="preserve"> </w:t>
      </w:r>
      <w:r>
        <w:t>súčasťou</w:t>
      </w:r>
      <w:r>
        <w:rPr>
          <w:spacing w:val="1"/>
        </w:rPr>
        <w:t xml:space="preserve"> </w:t>
      </w:r>
      <w:r>
        <w:t>Dokumentácie</w:t>
      </w:r>
      <w:r>
        <w:rPr>
          <w:spacing w:val="1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bude</w:t>
      </w:r>
      <w:r>
        <w:rPr>
          <w:spacing w:val="1"/>
        </w:rPr>
        <w:t xml:space="preserve"> </w:t>
      </w:r>
      <w:r>
        <w:t>východiskovým</w:t>
      </w:r>
      <w:r>
        <w:rPr>
          <w:spacing w:val="17"/>
        </w:rPr>
        <w:t xml:space="preserve"> </w:t>
      </w:r>
      <w:r>
        <w:t>podkladom</w:t>
      </w:r>
      <w:r>
        <w:rPr>
          <w:spacing w:val="19"/>
        </w:rPr>
        <w:t xml:space="preserve"> </w:t>
      </w:r>
      <w:r>
        <w:t>na</w:t>
      </w:r>
      <w:r>
        <w:rPr>
          <w:spacing w:val="19"/>
        </w:rPr>
        <w:t xml:space="preserve"> </w:t>
      </w:r>
      <w:r>
        <w:t>spracovanie</w:t>
      </w:r>
      <w:r w:rsidRPr="008706F5">
        <w:t xml:space="preserve"> DSP v podrobnosti </w:t>
      </w:r>
      <w:r>
        <w:t>DRS.</w:t>
      </w:r>
    </w:p>
    <w:p w:rsidR="007127CB" w:rsidRDefault="007127CB" w:rsidP="0028706A">
      <w:pPr>
        <w:pStyle w:val="Odsekzoznamu"/>
        <w:widowControl w:val="0"/>
        <w:numPr>
          <w:ilvl w:val="3"/>
          <w:numId w:val="23"/>
        </w:numPr>
        <w:tabs>
          <w:tab w:val="left" w:pos="2446"/>
          <w:tab w:val="left" w:pos="2447"/>
        </w:tabs>
        <w:autoSpaceDE w:val="0"/>
        <w:autoSpaceDN w:val="0"/>
        <w:spacing w:before="122" w:after="0"/>
        <w:ind w:hanging="1703"/>
        <w:contextualSpacing w:val="0"/>
        <w:rPr>
          <w:sz w:val="24"/>
        </w:rPr>
      </w:pPr>
      <w:r>
        <w:rPr>
          <w:sz w:val="24"/>
        </w:rPr>
        <w:t>Vytyčovacie</w:t>
      </w:r>
      <w:r>
        <w:rPr>
          <w:spacing w:val="50"/>
          <w:sz w:val="24"/>
        </w:rPr>
        <w:t xml:space="preserve"> </w:t>
      </w:r>
      <w:r>
        <w:rPr>
          <w:sz w:val="24"/>
        </w:rPr>
        <w:t>práce</w:t>
      </w:r>
    </w:p>
    <w:p w:rsidR="007127CB" w:rsidRDefault="007127CB" w:rsidP="00920A9E">
      <w:r>
        <w:t>Zhotoviteľ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zodpovedný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presné</w:t>
      </w:r>
      <w:r>
        <w:rPr>
          <w:spacing w:val="1"/>
        </w:rPr>
        <w:t xml:space="preserve"> </w:t>
      </w:r>
      <w:r>
        <w:t>vytýčenie</w:t>
      </w:r>
      <w:r>
        <w:rPr>
          <w:spacing w:val="1"/>
        </w:rPr>
        <w:t xml:space="preserve"> </w:t>
      </w:r>
      <w:r>
        <w:t>všetkých</w:t>
      </w:r>
      <w:r>
        <w:rPr>
          <w:spacing w:val="1"/>
        </w:rPr>
        <w:t xml:space="preserve"> </w:t>
      </w:r>
      <w:r>
        <w:t>prác,</w:t>
      </w:r>
      <w:r>
        <w:rPr>
          <w:spacing w:val="1"/>
        </w:rPr>
        <w:t xml:space="preserve"> </w:t>
      </w:r>
      <w:r>
        <w:t>správnosť</w:t>
      </w:r>
      <w:r>
        <w:rPr>
          <w:spacing w:val="1"/>
        </w:rPr>
        <w:t xml:space="preserve"> </w:t>
      </w:r>
      <w:r>
        <w:t>polohy,</w:t>
      </w:r>
      <w:r>
        <w:rPr>
          <w:spacing w:val="58"/>
        </w:rPr>
        <w:t xml:space="preserve"> </w:t>
      </w:r>
      <w:r>
        <w:t>výšok,</w:t>
      </w:r>
      <w:r>
        <w:rPr>
          <w:spacing w:val="1"/>
        </w:rPr>
        <w:t xml:space="preserve"> </w:t>
      </w:r>
      <w:r>
        <w:t>rozmerov</w:t>
      </w:r>
      <w:r>
        <w:rPr>
          <w:spacing w:val="1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umiestnení</w:t>
      </w:r>
      <w:r>
        <w:rPr>
          <w:spacing w:val="59"/>
        </w:rPr>
        <w:t xml:space="preserve"> </w:t>
      </w:r>
      <w:r>
        <w:t>všetkých</w:t>
      </w:r>
      <w:r>
        <w:rPr>
          <w:spacing w:val="59"/>
        </w:rPr>
        <w:t xml:space="preserve"> </w:t>
      </w:r>
      <w:r>
        <w:t>častí</w:t>
      </w:r>
      <w:r>
        <w:rPr>
          <w:spacing w:val="59"/>
        </w:rPr>
        <w:t xml:space="preserve"> </w:t>
      </w:r>
      <w:r>
        <w:t>budúcich</w:t>
      </w:r>
      <w:r>
        <w:rPr>
          <w:spacing w:val="59"/>
        </w:rPr>
        <w:t xml:space="preserve"> </w:t>
      </w:r>
      <w:r>
        <w:t>prác.</w:t>
      </w:r>
      <w:r>
        <w:rPr>
          <w:spacing w:val="59"/>
        </w:rPr>
        <w:t xml:space="preserve"> </w:t>
      </w:r>
      <w:r>
        <w:t>Zodpovednosti</w:t>
      </w:r>
      <w:r>
        <w:rPr>
          <w:spacing w:val="59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povinnosti</w:t>
      </w:r>
      <w:r>
        <w:rPr>
          <w:spacing w:val="1"/>
        </w:rPr>
        <w:t xml:space="preserve"> </w:t>
      </w:r>
      <w:r>
        <w:t>zhotoviteľa</w:t>
      </w:r>
      <w:r>
        <w:rPr>
          <w:spacing w:val="40"/>
        </w:rPr>
        <w:t xml:space="preserve"> </w:t>
      </w:r>
      <w:r>
        <w:t>pri</w:t>
      </w:r>
      <w:r>
        <w:rPr>
          <w:spacing w:val="39"/>
        </w:rPr>
        <w:t xml:space="preserve"> </w:t>
      </w:r>
      <w:r>
        <w:t>vytyčovacích</w:t>
      </w:r>
      <w:r>
        <w:rPr>
          <w:spacing w:val="41"/>
        </w:rPr>
        <w:t xml:space="preserve"> </w:t>
      </w:r>
      <w:r>
        <w:t>prácach</w:t>
      </w:r>
      <w:r>
        <w:rPr>
          <w:spacing w:val="36"/>
        </w:rPr>
        <w:t xml:space="preserve"> </w:t>
      </w:r>
      <w:r>
        <w:t>sú</w:t>
      </w:r>
      <w:r>
        <w:rPr>
          <w:spacing w:val="37"/>
        </w:rPr>
        <w:t xml:space="preserve"> </w:t>
      </w:r>
      <w:r>
        <w:t>podrobne</w:t>
      </w:r>
      <w:r>
        <w:rPr>
          <w:spacing w:val="36"/>
        </w:rPr>
        <w:t xml:space="preserve"> </w:t>
      </w:r>
      <w:r>
        <w:t>popísané</w:t>
      </w:r>
      <w:r>
        <w:rPr>
          <w:spacing w:val="41"/>
        </w:rPr>
        <w:t xml:space="preserve"> </w:t>
      </w:r>
      <w:r>
        <w:t>v</w:t>
      </w:r>
      <w:r>
        <w:rPr>
          <w:spacing w:val="38"/>
        </w:rPr>
        <w:t xml:space="preserve"> </w:t>
      </w:r>
      <w:r>
        <w:t>zmluvných</w:t>
      </w:r>
      <w:r>
        <w:rPr>
          <w:spacing w:val="36"/>
        </w:rPr>
        <w:t xml:space="preserve"> </w:t>
      </w:r>
      <w:r>
        <w:t>podmienkach.</w:t>
      </w:r>
    </w:p>
    <w:p w:rsidR="007127CB" w:rsidRDefault="007127CB" w:rsidP="0028706A">
      <w:pPr>
        <w:pStyle w:val="Odsekzoznamu"/>
        <w:widowControl w:val="0"/>
        <w:numPr>
          <w:ilvl w:val="3"/>
          <w:numId w:val="23"/>
        </w:numPr>
        <w:tabs>
          <w:tab w:val="left" w:pos="2446"/>
          <w:tab w:val="left" w:pos="2447"/>
        </w:tabs>
        <w:autoSpaceDE w:val="0"/>
        <w:autoSpaceDN w:val="0"/>
        <w:spacing w:before="120" w:after="0"/>
        <w:ind w:hanging="1703"/>
        <w:contextualSpacing w:val="0"/>
        <w:rPr>
          <w:sz w:val="24"/>
        </w:rPr>
      </w:pPr>
      <w:r>
        <w:rPr>
          <w:sz w:val="24"/>
        </w:rPr>
        <w:t>Meranie</w:t>
      </w:r>
      <w:r>
        <w:rPr>
          <w:spacing w:val="42"/>
          <w:sz w:val="24"/>
        </w:rPr>
        <w:t xml:space="preserve"> </w:t>
      </w:r>
      <w:r>
        <w:rPr>
          <w:sz w:val="24"/>
        </w:rPr>
        <w:t>množstva</w:t>
      </w:r>
      <w:r>
        <w:rPr>
          <w:spacing w:val="43"/>
          <w:sz w:val="24"/>
        </w:rPr>
        <w:t xml:space="preserve"> </w:t>
      </w:r>
      <w:r>
        <w:rPr>
          <w:sz w:val="24"/>
        </w:rPr>
        <w:t>prác</w:t>
      </w:r>
    </w:p>
    <w:p w:rsidR="007127CB" w:rsidRDefault="007127CB" w:rsidP="00920A9E">
      <w:r>
        <w:t>Zameranie východiskového stavu zabezpečí zhotoviteľ</w:t>
      </w:r>
      <w:r>
        <w:rPr>
          <w:spacing w:val="1"/>
        </w:rPr>
        <w:t xml:space="preserve"> </w:t>
      </w:r>
      <w:r>
        <w:t>za účasti objednávateľa. Zameranie</w:t>
      </w:r>
      <w:r>
        <w:rPr>
          <w:spacing w:val="1"/>
        </w:rPr>
        <w:t xml:space="preserve"> </w:t>
      </w:r>
      <w:r>
        <w:t>množstiev</w:t>
      </w:r>
      <w:r>
        <w:rPr>
          <w:spacing w:val="36"/>
        </w:rPr>
        <w:t xml:space="preserve"> </w:t>
      </w:r>
      <w:r>
        <w:t>vykonaných</w:t>
      </w:r>
      <w:r>
        <w:rPr>
          <w:spacing w:val="36"/>
        </w:rPr>
        <w:t xml:space="preserve"> </w:t>
      </w:r>
      <w:r>
        <w:t>prác</w:t>
      </w:r>
      <w:r>
        <w:rPr>
          <w:spacing w:val="39"/>
        </w:rPr>
        <w:t xml:space="preserve"> </w:t>
      </w:r>
      <w:r>
        <w:t>na</w:t>
      </w:r>
      <w:r>
        <w:rPr>
          <w:spacing w:val="36"/>
        </w:rPr>
        <w:t xml:space="preserve"> </w:t>
      </w:r>
      <w:r>
        <w:t>fakturáciu</w:t>
      </w:r>
      <w:r>
        <w:rPr>
          <w:spacing w:val="35"/>
        </w:rPr>
        <w:t xml:space="preserve"> </w:t>
      </w:r>
      <w:r>
        <w:t>musí</w:t>
      </w:r>
      <w:r>
        <w:rPr>
          <w:spacing w:val="34"/>
        </w:rPr>
        <w:t xml:space="preserve"> </w:t>
      </w:r>
      <w:r>
        <w:t>byť</w:t>
      </w:r>
      <w:r>
        <w:rPr>
          <w:spacing w:val="38"/>
        </w:rPr>
        <w:t xml:space="preserve"> </w:t>
      </w:r>
      <w:r>
        <w:t>skontrolované</w:t>
      </w:r>
      <w:r>
        <w:rPr>
          <w:spacing w:val="36"/>
        </w:rPr>
        <w:t xml:space="preserve"> </w:t>
      </w:r>
      <w:r>
        <w:t>stavebným</w:t>
      </w:r>
      <w:r>
        <w:rPr>
          <w:spacing w:val="36"/>
        </w:rPr>
        <w:t xml:space="preserve"> </w:t>
      </w:r>
      <w:r>
        <w:t>dozorom.</w:t>
      </w:r>
    </w:p>
    <w:p w:rsidR="007127CB" w:rsidRDefault="007127CB" w:rsidP="0028706A">
      <w:pPr>
        <w:pStyle w:val="Odsekzoznamu"/>
        <w:widowControl w:val="0"/>
        <w:numPr>
          <w:ilvl w:val="3"/>
          <w:numId w:val="23"/>
        </w:numPr>
        <w:autoSpaceDE w:val="0"/>
        <w:autoSpaceDN w:val="0"/>
        <w:spacing w:before="120" w:after="0"/>
        <w:ind w:left="2444" w:hanging="1701"/>
        <w:contextualSpacing w:val="0"/>
        <w:jc w:val="left"/>
        <w:rPr>
          <w:sz w:val="24"/>
        </w:rPr>
      </w:pPr>
      <w:r w:rsidRPr="00F21F32">
        <w:rPr>
          <w:sz w:val="24"/>
        </w:rPr>
        <w:t>Meranie posunov</w:t>
      </w:r>
    </w:p>
    <w:p w:rsidR="007127CB" w:rsidRPr="00BF4691" w:rsidRDefault="007127CB" w:rsidP="00920A9E">
      <w:pPr>
        <w:rPr>
          <w:strike/>
        </w:rPr>
      </w:pPr>
      <w:r w:rsidRPr="00D54AD2">
        <w:t xml:space="preserve">Účel merania posunov a pretvorení stavebných objektov a ich častí je popísaný v </w:t>
      </w:r>
      <w:r>
        <w:t>dokumentácii</w:t>
      </w:r>
      <w:r w:rsidRPr="00D54AD2">
        <w:t>. Ak sa počas výstavby objavia známky porušenia objektu alebo jeho časti a objednávateľ nariadi sledovať jeho stav, funkciu a bezpečnosť, je zhotoviteľ taktiež povinný tieto práce zabezpečiť. Náklady na toto meranie hradí zhotoviteľ</w:t>
      </w:r>
      <w:r>
        <w:t>.</w:t>
      </w:r>
    </w:p>
    <w:p w:rsidR="007127CB" w:rsidRPr="00F21F32" w:rsidRDefault="007127CB" w:rsidP="007127CB">
      <w:pPr>
        <w:spacing w:before="120"/>
        <w:rPr>
          <w:sz w:val="15"/>
          <w:szCs w:val="15"/>
        </w:rPr>
      </w:pPr>
    </w:p>
    <w:p w:rsidR="007127CB" w:rsidRDefault="007127CB" w:rsidP="0028706A">
      <w:pPr>
        <w:pStyle w:val="Odsekzoznamu"/>
        <w:widowControl w:val="0"/>
        <w:numPr>
          <w:ilvl w:val="3"/>
          <w:numId w:val="23"/>
        </w:numPr>
        <w:tabs>
          <w:tab w:val="left" w:pos="2446"/>
          <w:tab w:val="left" w:pos="2447"/>
        </w:tabs>
        <w:autoSpaceDE w:val="0"/>
        <w:autoSpaceDN w:val="0"/>
        <w:spacing w:before="124" w:after="0"/>
        <w:ind w:hanging="1703"/>
        <w:contextualSpacing w:val="0"/>
        <w:rPr>
          <w:sz w:val="24"/>
        </w:rPr>
      </w:pPr>
      <w:r>
        <w:rPr>
          <w:sz w:val="24"/>
        </w:rPr>
        <w:t>Meranie</w:t>
      </w:r>
      <w:r>
        <w:rPr>
          <w:spacing w:val="38"/>
          <w:sz w:val="24"/>
        </w:rPr>
        <w:t xml:space="preserve"> </w:t>
      </w:r>
      <w:r>
        <w:rPr>
          <w:sz w:val="24"/>
        </w:rPr>
        <w:t>stavu</w:t>
      </w:r>
      <w:r>
        <w:rPr>
          <w:spacing w:val="39"/>
          <w:sz w:val="24"/>
        </w:rPr>
        <w:t xml:space="preserve"> </w:t>
      </w:r>
      <w:r>
        <w:rPr>
          <w:sz w:val="24"/>
        </w:rPr>
        <w:t>vody</w:t>
      </w:r>
      <w:r>
        <w:rPr>
          <w:spacing w:val="34"/>
          <w:sz w:val="24"/>
        </w:rPr>
        <w:t xml:space="preserve"> </w:t>
      </w:r>
      <w:r>
        <w:rPr>
          <w:sz w:val="24"/>
        </w:rPr>
        <w:t>v</w:t>
      </w:r>
      <w:r>
        <w:rPr>
          <w:spacing w:val="37"/>
          <w:sz w:val="24"/>
        </w:rPr>
        <w:t xml:space="preserve"> </w:t>
      </w:r>
      <w:r>
        <w:rPr>
          <w:sz w:val="24"/>
        </w:rPr>
        <w:t>studniach</w:t>
      </w:r>
    </w:p>
    <w:p w:rsidR="007127CB" w:rsidRDefault="007127CB" w:rsidP="00920A9E">
      <w:pPr>
        <w:rPr>
          <w:sz w:val="15"/>
        </w:rPr>
      </w:pPr>
      <w:r>
        <w:t>Počas</w:t>
      </w:r>
      <w:r>
        <w:rPr>
          <w:spacing w:val="1"/>
        </w:rPr>
        <w:t xml:space="preserve"> </w:t>
      </w:r>
      <w:r>
        <w:t>spracovania</w:t>
      </w:r>
      <w:r>
        <w:rPr>
          <w:spacing w:val="1"/>
        </w:rPr>
        <w:t xml:space="preserve"> </w:t>
      </w:r>
      <w:r>
        <w:t>projektovej</w:t>
      </w:r>
      <w:r>
        <w:rPr>
          <w:spacing w:val="1"/>
        </w:rPr>
        <w:t xml:space="preserve"> </w:t>
      </w:r>
      <w:r>
        <w:t>dokumentácie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popíše</w:t>
      </w:r>
      <w:r>
        <w:rPr>
          <w:spacing w:val="1"/>
        </w:rPr>
        <w:t xml:space="preserve"> </w:t>
      </w:r>
      <w:r>
        <w:t>projektant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základe</w:t>
      </w:r>
      <w:r>
        <w:rPr>
          <w:spacing w:val="1"/>
        </w:rPr>
        <w:t xml:space="preserve"> </w:t>
      </w:r>
      <w:r>
        <w:t>hydrogeologického</w:t>
      </w:r>
      <w:r>
        <w:rPr>
          <w:spacing w:val="1"/>
        </w:rPr>
        <w:t xml:space="preserve"> </w:t>
      </w:r>
      <w:r>
        <w:t>prieskumu</w:t>
      </w:r>
      <w:r>
        <w:rPr>
          <w:spacing w:val="1"/>
        </w:rPr>
        <w:t xml:space="preserve"> </w:t>
      </w:r>
      <w:r>
        <w:t>lokality,</w:t>
      </w:r>
      <w:r>
        <w:rPr>
          <w:spacing w:val="1"/>
        </w:rPr>
        <w:t xml:space="preserve"> </w:t>
      </w:r>
      <w:r>
        <w:t>kde</w:t>
      </w:r>
      <w:r>
        <w:rPr>
          <w:spacing w:val="1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mohla</w:t>
      </w:r>
      <w:r>
        <w:rPr>
          <w:spacing w:val="1"/>
        </w:rPr>
        <w:t xml:space="preserve"> </w:t>
      </w:r>
      <w:r>
        <w:t>byť</w:t>
      </w:r>
      <w:r>
        <w:rPr>
          <w:spacing w:val="58"/>
        </w:rPr>
        <w:t xml:space="preserve"> </w:t>
      </w:r>
      <w:r>
        <w:t>stavebnou</w:t>
      </w:r>
      <w:r>
        <w:rPr>
          <w:spacing w:val="58"/>
        </w:rPr>
        <w:t xml:space="preserve"> </w:t>
      </w:r>
      <w:r>
        <w:t>činnosťou</w:t>
      </w:r>
      <w:r>
        <w:rPr>
          <w:spacing w:val="59"/>
        </w:rPr>
        <w:t xml:space="preserve"> </w:t>
      </w:r>
      <w:r>
        <w:t>ohrozená</w:t>
      </w:r>
      <w:r>
        <w:rPr>
          <w:spacing w:val="1"/>
        </w:rPr>
        <w:t xml:space="preserve"> </w:t>
      </w:r>
      <w:r>
        <w:t>hladina spodných vôd v studniach. Zhotoviteľ zadá spracovanie dokumentácie meraní stavu</w:t>
      </w:r>
      <w:r>
        <w:rPr>
          <w:spacing w:val="1"/>
        </w:rPr>
        <w:t xml:space="preserve"> </w:t>
      </w:r>
      <w:r>
        <w:t>vody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studniach</w:t>
      </w:r>
      <w:r>
        <w:rPr>
          <w:spacing w:val="1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ohrozených</w:t>
      </w:r>
      <w:r>
        <w:rPr>
          <w:spacing w:val="59"/>
        </w:rPr>
        <w:t xml:space="preserve"> </w:t>
      </w:r>
      <w:r>
        <w:t>lokalitách</w:t>
      </w:r>
      <w:r>
        <w:rPr>
          <w:spacing w:val="59"/>
        </w:rPr>
        <w:t xml:space="preserve"> </w:t>
      </w:r>
      <w:r>
        <w:t>počas</w:t>
      </w:r>
      <w:r>
        <w:rPr>
          <w:spacing w:val="59"/>
        </w:rPr>
        <w:t xml:space="preserve"> </w:t>
      </w:r>
      <w:r>
        <w:t>stavby</w:t>
      </w:r>
      <w:r>
        <w:rPr>
          <w:spacing w:val="59"/>
        </w:rPr>
        <w:t xml:space="preserve"> </w:t>
      </w:r>
      <w:r>
        <w:t>odbornej</w:t>
      </w:r>
      <w:r>
        <w:rPr>
          <w:spacing w:val="59"/>
        </w:rPr>
        <w:t xml:space="preserve"> </w:t>
      </w:r>
      <w:r>
        <w:t>firme,</w:t>
      </w:r>
      <w:r>
        <w:rPr>
          <w:spacing w:val="59"/>
        </w:rPr>
        <w:t xml:space="preserve"> </w:t>
      </w:r>
      <w:r>
        <w:t>buď</w:t>
      </w:r>
      <w:r>
        <w:rPr>
          <w:spacing w:val="1"/>
        </w:rPr>
        <w:t xml:space="preserve"> </w:t>
      </w:r>
      <w:r>
        <w:t>prostredníctvom</w:t>
      </w:r>
      <w:r>
        <w:rPr>
          <w:spacing w:val="18"/>
        </w:rPr>
        <w:t xml:space="preserve"> </w:t>
      </w:r>
      <w:r>
        <w:t>projektanta</w:t>
      </w:r>
      <w:r>
        <w:rPr>
          <w:spacing w:val="21"/>
        </w:rPr>
        <w:t xml:space="preserve"> </w:t>
      </w:r>
      <w:r>
        <w:t>alebo</w:t>
      </w:r>
      <w:r>
        <w:rPr>
          <w:spacing w:val="22"/>
        </w:rPr>
        <w:t xml:space="preserve"> </w:t>
      </w:r>
      <w:r>
        <w:t>ako</w:t>
      </w:r>
      <w:r>
        <w:rPr>
          <w:spacing w:val="17"/>
        </w:rPr>
        <w:t xml:space="preserve"> </w:t>
      </w:r>
      <w:r>
        <w:t>svoju</w:t>
      </w:r>
      <w:r>
        <w:rPr>
          <w:spacing w:val="18"/>
        </w:rPr>
        <w:t xml:space="preserve"> </w:t>
      </w:r>
      <w:r>
        <w:t>priamu</w:t>
      </w:r>
      <w:r>
        <w:rPr>
          <w:spacing w:val="18"/>
        </w:rPr>
        <w:t xml:space="preserve"> </w:t>
      </w:r>
      <w:r>
        <w:t>dodávku.</w:t>
      </w:r>
    </w:p>
    <w:p w:rsidR="007127CB" w:rsidRDefault="007127CB" w:rsidP="00920A9E">
      <w:r>
        <w:t>Pokiaľ</w:t>
      </w:r>
      <w:r>
        <w:rPr>
          <w:spacing w:val="1"/>
        </w:rPr>
        <w:t xml:space="preserve"> </w:t>
      </w:r>
      <w:r>
        <w:t>dokumentácia</w:t>
      </w:r>
      <w:r>
        <w:rPr>
          <w:spacing w:val="1"/>
        </w:rPr>
        <w:t xml:space="preserve"> </w:t>
      </w:r>
      <w:r>
        <w:t>sledovania</w:t>
      </w:r>
      <w:r>
        <w:rPr>
          <w:spacing w:val="1"/>
        </w:rPr>
        <w:t xml:space="preserve"> </w:t>
      </w:r>
      <w:r>
        <w:t>hladín</w:t>
      </w:r>
      <w:r>
        <w:rPr>
          <w:spacing w:val="59"/>
        </w:rPr>
        <w:t xml:space="preserve"> </w:t>
      </w:r>
      <w:r>
        <w:t>vody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studniach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ohrozených</w:t>
      </w:r>
      <w:r>
        <w:rPr>
          <w:spacing w:val="59"/>
        </w:rPr>
        <w:t xml:space="preserve"> </w:t>
      </w:r>
      <w:r>
        <w:t>lokalitách</w:t>
      </w:r>
      <w:r>
        <w:rPr>
          <w:spacing w:val="59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súčasťou</w:t>
      </w:r>
      <w:r>
        <w:rPr>
          <w:spacing w:val="34"/>
        </w:rPr>
        <w:t xml:space="preserve"> </w:t>
      </w:r>
      <w:r>
        <w:t>DPO</w:t>
      </w:r>
      <w:r>
        <w:rPr>
          <w:spacing w:val="34"/>
        </w:rPr>
        <w:t xml:space="preserve"> </w:t>
      </w:r>
      <w:r>
        <w:t>alebo</w:t>
      </w:r>
      <w:r>
        <w:rPr>
          <w:spacing w:val="31"/>
        </w:rPr>
        <w:t xml:space="preserve"> </w:t>
      </w:r>
      <w:r>
        <w:t>je</w:t>
      </w:r>
      <w:r>
        <w:rPr>
          <w:spacing w:val="31"/>
        </w:rPr>
        <w:t xml:space="preserve"> </w:t>
      </w:r>
      <w:r>
        <w:t>uvedená</w:t>
      </w:r>
      <w:r>
        <w:rPr>
          <w:spacing w:val="34"/>
        </w:rPr>
        <w:t xml:space="preserve"> </w:t>
      </w:r>
      <w:r>
        <w:t>v</w:t>
      </w:r>
      <w:r>
        <w:rPr>
          <w:spacing w:val="33"/>
        </w:rPr>
        <w:t xml:space="preserve"> </w:t>
      </w:r>
      <w:r>
        <w:t>ZTKP,</w:t>
      </w:r>
      <w:r>
        <w:rPr>
          <w:spacing w:val="32"/>
        </w:rPr>
        <w:t xml:space="preserve"> </w:t>
      </w:r>
      <w:r>
        <w:t>je</w:t>
      </w:r>
      <w:r>
        <w:rPr>
          <w:spacing w:val="35"/>
        </w:rPr>
        <w:t xml:space="preserve"> </w:t>
      </w:r>
      <w:r>
        <w:t>zhotoviteľ</w:t>
      </w:r>
      <w:r>
        <w:rPr>
          <w:spacing w:val="32"/>
        </w:rPr>
        <w:t xml:space="preserve"> </w:t>
      </w:r>
      <w:r>
        <w:t>povinný</w:t>
      </w:r>
      <w:r>
        <w:rPr>
          <w:spacing w:val="28"/>
        </w:rPr>
        <w:t xml:space="preserve"> </w:t>
      </w:r>
      <w:r>
        <w:t>túto</w:t>
      </w:r>
      <w:r>
        <w:rPr>
          <w:spacing w:val="31"/>
        </w:rPr>
        <w:t xml:space="preserve"> </w:t>
      </w:r>
      <w:r>
        <w:t>činnosť</w:t>
      </w:r>
      <w:r>
        <w:rPr>
          <w:spacing w:val="36"/>
        </w:rPr>
        <w:t xml:space="preserve"> </w:t>
      </w:r>
      <w:r>
        <w:t>zabezpečiť.</w:t>
      </w:r>
    </w:p>
    <w:p w:rsidR="007127CB" w:rsidRDefault="007127CB" w:rsidP="00920A9E">
      <w:pPr>
        <w:pStyle w:val="Nadpis3"/>
      </w:pPr>
      <w:bookmarkStart w:id="131" w:name="_TOC_250079"/>
      <w:bookmarkStart w:id="132" w:name="_Toc178188236"/>
      <w:r>
        <w:lastRenderedPageBreak/>
        <w:t>Environmentálny</w:t>
      </w:r>
      <w:r>
        <w:rPr>
          <w:spacing w:val="53"/>
        </w:rPr>
        <w:t xml:space="preserve"> </w:t>
      </w:r>
      <w:r>
        <w:t>plán</w:t>
      </w:r>
      <w:r>
        <w:rPr>
          <w:spacing w:val="61"/>
        </w:rPr>
        <w:t xml:space="preserve"> </w:t>
      </w:r>
      <w:bookmarkEnd w:id="131"/>
      <w:r>
        <w:t>výstavby</w:t>
      </w:r>
      <w:bookmarkEnd w:id="132"/>
    </w:p>
    <w:p w:rsidR="007127CB" w:rsidRDefault="007127CB" w:rsidP="00920A9E">
      <w:r>
        <w:t>Zhotoviteľ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povinný</w:t>
      </w:r>
      <w:r>
        <w:rPr>
          <w:spacing w:val="59"/>
        </w:rPr>
        <w:t xml:space="preserve"> </w:t>
      </w:r>
      <w:r>
        <w:t>vypracovať</w:t>
      </w:r>
      <w:r>
        <w:rPr>
          <w:spacing w:val="59"/>
        </w:rPr>
        <w:t xml:space="preserve"> </w:t>
      </w:r>
      <w:r>
        <w:t>environmentálny</w:t>
      </w:r>
      <w:r>
        <w:rPr>
          <w:spacing w:val="59"/>
        </w:rPr>
        <w:t xml:space="preserve"> </w:t>
      </w:r>
      <w:r>
        <w:t>plán</w:t>
      </w:r>
      <w:r>
        <w:rPr>
          <w:spacing w:val="59"/>
        </w:rPr>
        <w:t xml:space="preserve"> </w:t>
      </w:r>
      <w:r>
        <w:t>výstavby</w:t>
      </w:r>
      <w:r>
        <w:rPr>
          <w:spacing w:val="59"/>
        </w:rPr>
        <w:t xml:space="preserve"> </w:t>
      </w:r>
      <w:r>
        <w:t>(ďalej aj „EPV“),</w:t>
      </w:r>
      <w:r>
        <w:rPr>
          <w:spacing w:val="59"/>
        </w:rPr>
        <w:t xml:space="preserve"> </w:t>
      </w:r>
      <w:r>
        <w:t>ktorý</w:t>
      </w:r>
      <w:r>
        <w:rPr>
          <w:spacing w:val="1"/>
        </w:rPr>
        <w:t xml:space="preserve"> </w:t>
      </w:r>
      <w:r>
        <w:t>zahrňuje</w:t>
      </w:r>
      <w:r>
        <w:rPr>
          <w:spacing w:val="32"/>
        </w:rPr>
        <w:t xml:space="preserve"> </w:t>
      </w:r>
      <w:r>
        <w:t>zásady</w:t>
      </w:r>
      <w:r>
        <w:rPr>
          <w:spacing w:val="29"/>
        </w:rPr>
        <w:t xml:space="preserve"> </w:t>
      </w:r>
      <w:r>
        <w:t>výstavby</w:t>
      </w:r>
      <w:r>
        <w:rPr>
          <w:spacing w:val="34"/>
        </w:rPr>
        <w:t xml:space="preserve"> </w:t>
      </w:r>
      <w:r>
        <w:t>vo</w:t>
      </w:r>
      <w:r>
        <w:rPr>
          <w:spacing w:val="33"/>
        </w:rPr>
        <w:t xml:space="preserve"> </w:t>
      </w:r>
      <w:r>
        <w:t>vzťahu</w:t>
      </w:r>
      <w:r>
        <w:rPr>
          <w:spacing w:val="29"/>
        </w:rPr>
        <w:t xml:space="preserve"> </w:t>
      </w:r>
      <w:r>
        <w:t>k</w:t>
      </w:r>
      <w:r>
        <w:rPr>
          <w:spacing w:val="34"/>
        </w:rPr>
        <w:t xml:space="preserve"> </w:t>
      </w:r>
      <w:r>
        <w:t>životnému</w:t>
      </w:r>
      <w:r>
        <w:rPr>
          <w:spacing w:val="33"/>
        </w:rPr>
        <w:t xml:space="preserve"> </w:t>
      </w:r>
      <w:r>
        <w:t>prostrediu,</w:t>
      </w:r>
      <w:r>
        <w:rPr>
          <w:spacing w:val="31"/>
        </w:rPr>
        <w:t xml:space="preserve"> </w:t>
      </w:r>
      <w:r>
        <w:t>chráneným</w:t>
      </w:r>
      <w:r>
        <w:rPr>
          <w:spacing w:val="31"/>
        </w:rPr>
        <w:t xml:space="preserve"> </w:t>
      </w:r>
      <w:r>
        <w:t>krajinným</w:t>
      </w:r>
      <w:r>
        <w:rPr>
          <w:spacing w:val="31"/>
        </w:rPr>
        <w:t xml:space="preserve"> </w:t>
      </w:r>
      <w:r>
        <w:t>územiam</w:t>
      </w:r>
      <w:r>
        <w:rPr>
          <w:spacing w:val="1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návrh</w:t>
      </w:r>
      <w:r>
        <w:rPr>
          <w:spacing w:val="14"/>
        </w:rPr>
        <w:t xml:space="preserve"> </w:t>
      </w:r>
      <w:r>
        <w:t>kontroly</w:t>
      </w:r>
      <w:r>
        <w:rPr>
          <w:spacing w:val="15"/>
        </w:rPr>
        <w:t xml:space="preserve"> </w:t>
      </w:r>
      <w:r>
        <w:t>ich</w:t>
      </w:r>
      <w:r>
        <w:rPr>
          <w:spacing w:val="14"/>
        </w:rPr>
        <w:t xml:space="preserve"> </w:t>
      </w:r>
      <w:r>
        <w:t>dodržiavania.</w:t>
      </w:r>
    </w:p>
    <w:p w:rsidR="007127CB" w:rsidRDefault="007127CB" w:rsidP="00920A9E">
      <w:r>
        <w:t>EPV</w:t>
      </w:r>
      <w:r>
        <w:rPr>
          <w:spacing w:val="34"/>
        </w:rPr>
        <w:t xml:space="preserve"> </w:t>
      </w:r>
      <w:r>
        <w:t>musí</w:t>
      </w:r>
      <w:r>
        <w:rPr>
          <w:spacing w:val="34"/>
        </w:rPr>
        <w:t xml:space="preserve"> </w:t>
      </w:r>
      <w:r>
        <w:t>obsahovať</w:t>
      </w:r>
      <w:r>
        <w:rPr>
          <w:spacing w:val="37"/>
        </w:rPr>
        <w:t xml:space="preserve"> </w:t>
      </w:r>
      <w:r>
        <w:t>:</w:t>
      </w:r>
    </w:p>
    <w:p w:rsidR="007127CB" w:rsidRDefault="007127CB" w:rsidP="0028706A">
      <w:pPr>
        <w:pStyle w:val="Odsekzoznamu"/>
        <w:widowControl w:val="0"/>
        <w:numPr>
          <w:ilvl w:val="0"/>
          <w:numId w:val="22"/>
        </w:numPr>
        <w:tabs>
          <w:tab w:val="left" w:pos="606"/>
        </w:tabs>
        <w:autoSpaceDE w:val="0"/>
        <w:autoSpaceDN w:val="0"/>
        <w:spacing w:before="123" w:after="0"/>
        <w:contextualSpacing w:val="0"/>
      </w:pPr>
      <w:r>
        <w:t>Zásadné</w:t>
      </w:r>
      <w:r>
        <w:rPr>
          <w:spacing w:val="48"/>
        </w:rPr>
        <w:t xml:space="preserve"> </w:t>
      </w:r>
      <w:r>
        <w:t>spôsoby</w:t>
      </w:r>
      <w:r>
        <w:rPr>
          <w:spacing w:val="45"/>
        </w:rPr>
        <w:t xml:space="preserve"> </w:t>
      </w:r>
      <w:r>
        <w:t>akými</w:t>
      </w:r>
      <w:r>
        <w:rPr>
          <w:spacing w:val="47"/>
        </w:rPr>
        <w:t xml:space="preserve"> </w:t>
      </w:r>
      <w:r>
        <w:t>sa</w:t>
      </w:r>
      <w:r>
        <w:rPr>
          <w:spacing w:val="48"/>
        </w:rPr>
        <w:t xml:space="preserve"> </w:t>
      </w:r>
      <w:r>
        <w:t>zabezpečí</w:t>
      </w:r>
      <w:r>
        <w:rPr>
          <w:spacing w:val="43"/>
        </w:rPr>
        <w:t xml:space="preserve"> </w:t>
      </w:r>
      <w:r>
        <w:t>nezhoršenie</w:t>
      </w:r>
      <w:r>
        <w:rPr>
          <w:spacing w:val="48"/>
        </w:rPr>
        <w:t xml:space="preserve"> </w:t>
      </w:r>
      <w:r>
        <w:t>súčasného</w:t>
      </w:r>
      <w:r>
        <w:rPr>
          <w:spacing w:val="48"/>
        </w:rPr>
        <w:t xml:space="preserve"> </w:t>
      </w:r>
      <w:r>
        <w:t>stavu</w:t>
      </w:r>
      <w:r>
        <w:rPr>
          <w:spacing w:val="44"/>
        </w:rPr>
        <w:t xml:space="preserve"> </w:t>
      </w:r>
      <w:r>
        <w:t>počas</w:t>
      </w:r>
      <w:r>
        <w:rPr>
          <w:spacing w:val="48"/>
        </w:rPr>
        <w:t xml:space="preserve"> </w:t>
      </w:r>
      <w:r>
        <w:t>výstavby:</w:t>
      </w:r>
    </w:p>
    <w:p w:rsidR="007127CB" w:rsidRDefault="007127CB" w:rsidP="0028706A">
      <w:pPr>
        <w:pStyle w:val="Odsekzoznamu"/>
        <w:widowControl w:val="0"/>
        <w:numPr>
          <w:ilvl w:val="1"/>
          <w:numId w:val="22"/>
        </w:numPr>
        <w:tabs>
          <w:tab w:val="left" w:pos="898"/>
          <w:tab w:val="left" w:pos="899"/>
        </w:tabs>
        <w:autoSpaceDE w:val="0"/>
        <w:autoSpaceDN w:val="0"/>
        <w:spacing w:before="121" w:after="0" w:line="269" w:lineRule="exact"/>
        <w:contextualSpacing w:val="0"/>
        <w:jc w:val="left"/>
      </w:pPr>
      <w:r>
        <w:t>podmienok</w:t>
      </w:r>
      <w:r>
        <w:rPr>
          <w:spacing w:val="48"/>
        </w:rPr>
        <w:t xml:space="preserve"> </w:t>
      </w:r>
      <w:r>
        <w:t>života</w:t>
      </w:r>
      <w:r>
        <w:rPr>
          <w:spacing w:val="49"/>
        </w:rPr>
        <w:t xml:space="preserve"> </w:t>
      </w:r>
      <w:r>
        <w:t>obyvateľov</w:t>
      </w:r>
      <w:r>
        <w:rPr>
          <w:spacing w:val="45"/>
        </w:rPr>
        <w:t xml:space="preserve"> </w:t>
      </w:r>
      <w:r>
        <w:t>v</w:t>
      </w:r>
      <w:r>
        <w:rPr>
          <w:spacing w:val="46"/>
        </w:rPr>
        <w:t xml:space="preserve"> </w:t>
      </w:r>
      <w:r>
        <w:t>sídlach,</w:t>
      </w:r>
    </w:p>
    <w:p w:rsidR="007127CB" w:rsidRDefault="007127CB" w:rsidP="0028706A">
      <w:pPr>
        <w:pStyle w:val="Odsekzoznamu"/>
        <w:widowControl w:val="0"/>
        <w:numPr>
          <w:ilvl w:val="1"/>
          <w:numId w:val="22"/>
        </w:numPr>
        <w:tabs>
          <w:tab w:val="left" w:pos="898"/>
          <w:tab w:val="left" w:pos="899"/>
        </w:tabs>
        <w:autoSpaceDE w:val="0"/>
        <w:autoSpaceDN w:val="0"/>
        <w:spacing w:after="0" w:line="268" w:lineRule="exact"/>
        <w:contextualSpacing w:val="0"/>
        <w:jc w:val="left"/>
      </w:pPr>
      <w:r>
        <w:t>podzemných</w:t>
      </w:r>
      <w:r>
        <w:rPr>
          <w:spacing w:val="41"/>
        </w:rPr>
        <w:t xml:space="preserve"> </w:t>
      </w:r>
      <w:r>
        <w:t>a</w:t>
      </w:r>
      <w:r>
        <w:rPr>
          <w:spacing w:val="45"/>
        </w:rPr>
        <w:t xml:space="preserve"> </w:t>
      </w:r>
      <w:r>
        <w:t>povrchových</w:t>
      </w:r>
      <w:r>
        <w:rPr>
          <w:spacing w:val="46"/>
        </w:rPr>
        <w:t xml:space="preserve"> </w:t>
      </w:r>
      <w:r>
        <w:t>vôd,</w:t>
      </w:r>
    </w:p>
    <w:p w:rsidR="007127CB" w:rsidRDefault="007127CB" w:rsidP="0028706A">
      <w:pPr>
        <w:pStyle w:val="Odsekzoznamu"/>
        <w:widowControl w:val="0"/>
        <w:numPr>
          <w:ilvl w:val="1"/>
          <w:numId w:val="22"/>
        </w:numPr>
        <w:tabs>
          <w:tab w:val="left" w:pos="898"/>
          <w:tab w:val="left" w:pos="899"/>
        </w:tabs>
        <w:autoSpaceDE w:val="0"/>
        <w:autoSpaceDN w:val="0"/>
        <w:spacing w:after="0" w:line="268" w:lineRule="exact"/>
        <w:contextualSpacing w:val="0"/>
        <w:jc w:val="left"/>
      </w:pPr>
      <w:r>
        <w:t>ovzdušia,</w:t>
      </w:r>
    </w:p>
    <w:p w:rsidR="007127CB" w:rsidRDefault="007127CB" w:rsidP="0028706A">
      <w:pPr>
        <w:pStyle w:val="Odsekzoznamu"/>
        <w:widowControl w:val="0"/>
        <w:numPr>
          <w:ilvl w:val="1"/>
          <w:numId w:val="22"/>
        </w:numPr>
        <w:tabs>
          <w:tab w:val="left" w:pos="898"/>
          <w:tab w:val="left" w:pos="899"/>
        </w:tabs>
        <w:autoSpaceDE w:val="0"/>
        <w:autoSpaceDN w:val="0"/>
        <w:spacing w:after="0" w:line="269" w:lineRule="exact"/>
        <w:contextualSpacing w:val="0"/>
        <w:jc w:val="left"/>
      </w:pPr>
      <w:r>
        <w:t>geologického</w:t>
      </w:r>
      <w:r>
        <w:rPr>
          <w:spacing w:val="69"/>
        </w:rPr>
        <w:t xml:space="preserve"> </w:t>
      </w:r>
      <w:r>
        <w:t>prostredia</w:t>
      </w:r>
      <w:r>
        <w:rPr>
          <w:spacing w:val="64"/>
        </w:rPr>
        <w:t xml:space="preserve"> </w:t>
      </w:r>
      <w:r>
        <w:t>(stabilita).</w:t>
      </w:r>
    </w:p>
    <w:p w:rsidR="007127CB" w:rsidRDefault="007127CB" w:rsidP="0028706A">
      <w:pPr>
        <w:pStyle w:val="Odsekzoznamu"/>
        <w:widowControl w:val="0"/>
        <w:numPr>
          <w:ilvl w:val="0"/>
          <w:numId w:val="22"/>
        </w:numPr>
        <w:tabs>
          <w:tab w:val="left" w:pos="606"/>
        </w:tabs>
        <w:autoSpaceDE w:val="0"/>
        <w:autoSpaceDN w:val="0"/>
        <w:spacing w:before="120" w:after="0" w:line="242" w:lineRule="auto"/>
        <w:ind w:left="601" w:right="108" w:hanging="357"/>
        <w:contextualSpacing w:val="0"/>
        <w:jc w:val="left"/>
      </w:pPr>
      <w:r>
        <w:t>Návrh</w:t>
      </w:r>
      <w:r>
        <w:rPr>
          <w:spacing w:val="15"/>
        </w:rPr>
        <w:t xml:space="preserve"> </w:t>
      </w:r>
      <w:r>
        <w:t>technických</w:t>
      </w:r>
      <w:r>
        <w:rPr>
          <w:spacing w:val="15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organizačných</w:t>
      </w:r>
      <w:r>
        <w:rPr>
          <w:spacing w:val="15"/>
        </w:rPr>
        <w:t xml:space="preserve"> </w:t>
      </w:r>
      <w:r>
        <w:t>opatrení</w:t>
      </w:r>
      <w:r>
        <w:rPr>
          <w:spacing w:val="17"/>
        </w:rPr>
        <w:t xml:space="preserve"> </w:t>
      </w:r>
      <w:r>
        <w:t>na</w:t>
      </w:r>
      <w:r>
        <w:rPr>
          <w:spacing w:val="15"/>
        </w:rPr>
        <w:t xml:space="preserve"> </w:t>
      </w:r>
      <w:r>
        <w:t>ochranu</w:t>
      </w:r>
      <w:r>
        <w:rPr>
          <w:spacing w:val="77"/>
        </w:rPr>
        <w:t xml:space="preserve"> </w:t>
      </w:r>
      <w:r>
        <w:t>životného</w:t>
      </w:r>
      <w:r>
        <w:rPr>
          <w:spacing w:val="73"/>
        </w:rPr>
        <w:t xml:space="preserve"> </w:t>
      </w:r>
      <w:r>
        <w:t>prostredia.</w:t>
      </w:r>
    </w:p>
    <w:p w:rsidR="007127CB" w:rsidRDefault="007127CB" w:rsidP="0028706A">
      <w:pPr>
        <w:pStyle w:val="Odsekzoznamu"/>
        <w:widowControl w:val="0"/>
        <w:numPr>
          <w:ilvl w:val="0"/>
          <w:numId w:val="22"/>
        </w:numPr>
        <w:tabs>
          <w:tab w:val="left" w:pos="606"/>
        </w:tabs>
        <w:autoSpaceDE w:val="0"/>
        <w:autoSpaceDN w:val="0"/>
        <w:spacing w:before="120" w:after="0"/>
        <w:ind w:left="607" w:hanging="363"/>
        <w:contextualSpacing w:val="0"/>
        <w:jc w:val="left"/>
      </w:pPr>
      <w:r>
        <w:t>Návrh</w:t>
      </w:r>
      <w:r>
        <w:rPr>
          <w:spacing w:val="48"/>
        </w:rPr>
        <w:t xml:space="preserve"> </w:t>
      </w:r>
      <w:r>
        <w:t>opatrení</w:t>
      </w:r>
      <w:r>
        <w:rPr>
          <w:spacing w:val="51"/>
        </w:rPr>
        <w:t xml:space="preserve"> </w:t>
      </w:r>
      <w:r>
        <w:t>na</w:t>
      </w:r>
      <w:r>
        <w:rPr>
          <w:spacing w:val="49"/>
        </w:rPr>
        <w:t xml:space="preserve"> </w:t>
      </w:r>
      <w:r>
        <w:t>riešenie</w:t>
      </w:r>
      <w:r>
        <w:rPr>
          <w:spacing w:val="48"/>
        </w:rPr>
        <w:t xml:space="preserve"> </w:t>
      </w:r>
      <w:r>
        <w:t>krátkodobých</w:t>
      </w:r>
      <w:r>
        <w:rPr>
          <w:spacing w:val="53"/>
        </w:rPr>
        <w:t xml:space="preserve"> </w:t>
      </w:r>
      <w:r>
        <w:t>zhoršení</w:t>
      </w:r>
      <w:r>
        <w:rPr>
          <w:spacing w:val="47"/>
        </w:rPr>
        <w:t xml:space="preserve"> </w:t>
      </w:r>
      <w:r>
        <w:t>stavu</w:t>
      </w:r>
      <w:r>
        <w:rPr>
          <w:spacing w:val="53"/>
        </w:rPr>
        <w:t xml:space="preserve"> </w:t>
      </w:r>
      <w:r>
        <w:t>zložiek</w:t>
      </w:r>
      <w:r>
        <w:rPr>
          <w:spacing w:val="56"/>
        </w:rPr>
        <w:t xml:space="preserve"> </w:t>
      </w:r>
      <w:r>
        <w:t>životného</w:t>
      </w:r>
      <w:r>
        <w:rPr>
          <w:spacing w:val="53"/>
        </w:rPr>
        <w:t xml:space="preserve"> </w:t>
      </w:r>
      <w:r>
        <w:t>prostredia.</w:t>
      </w:r>
    </w:p>
    <w:p w:rsidR="007127CB" w:rsidRDefault="007127CB" w:rsidP="0028706A">
      <w:pPr>
        <w:pStyle w:val="Odsekzoznamu"/>
        <w:widowControl w:val="0"/>
        <w:numPr>
          <w:ilvl w:val="0"/>
          <w:numId w:val="22"/>
        </w:numPr>
        <w:tabs>
          <w:tab w:val="left" w:pos="606"/>
        </w:tabs>
        <w:autoSpaceDE w:val="0"/>
        <w:autoSpaceDN w:val="0"/>
        <w:spacing w:before="123" w:after="0" w:line="242" w:lineRule="auto"/>
        <w:ind w:right="106" w:hanging="360"/>
        <w:contextualSpacing w:val="0"/>
        <w:jc w:val="left"/>
      </w:pPr>
      <w:r>
        <w:t>Plán</w:t>
      </w:r>
      <w:r>
        <w:rPr>
          <w:spacing w:val="1"/>
        </w:rPr>
        <w:t xml:space="preserve"> </w:t>
      </w:r>
      <w:r>
        <w:t>ochranných</w:t>
      </w:r>
      <w:r>
        <w:rPr>
          <w:spacing w:val="1"/>
        </w:rPr>
        <w:t xml:space="preserve"> </w:t>
      </w:r>
      <w:r>
        <w:t>opatrení</w:t>
      </w:r>
      <w:r>
        <w:rPr>
          <w:spacing w:val="1"/>
        </w:rPr>
        <w:t xml:space="preserve"> </w:t>
      </w:r>
      <w:r>
        <w:t>počas</w:t>
      </w:r>
      <w:r>
        <w:rPr>
          <w:spacing w:val="1"/>
        </w:rPr>
        <w:t xml:space="preserve"> </w:t>
      </w:r>
      <w:r>
        <w:t>havárií,</w:t>
      </w:r>
      <w:r>
        <w:rPr>
          <w:spacing w:val="1"/>
        </w:rPr>
        <w:t xml:space="preserve"> </w:t>
      </w:r>
      <w:r>
        <w:t>nehôd,</w:t>
      </w:r>
      <w:r>
        <w:rPr>
          <w:spacing w:val="1"/>
        </w:rPr>
        <w:t xml:space="preserve"> </w:t>
      </w:r>
      <w:r>
        <w:t>požiarov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návrh</w:t>
      </w:r>
      <w:r>
        <w:rPr>
          <w:spacing w:val="1"/>
        </w:rPr>
        <w:t xml:space="preserve"> </w:t>
      </w:r>
      <w:r>
        <w:t>postupu</w:t>
      </w:r>
      <w:r>
        <w:rPr>
          <w:spacing w:val="1"/>
        </w:rPr>
        <w:t xml:space="preserve"> </w:t>
      </w:r>
      <w:r>
        <w:t>sanácie</w:t>
      </w:r>
      <w:r>
        <w:rPr>
          <w:spacing w:val="-56"/>
        </w:rPr>
        <w:t xml:space="preserve"> </w:t>
      </w:r>
      <w:r>
        <w:t>vzniknutých</w:t>
      </w:r>
      <w:r>
        <w:rPr>
          <w:spacing w:val="16"/>
        </w:rPr>
        <w:t xml:space="preserve"> </w:t>
      </w:r>
      <w:r>
        <w:t>škôd.</w:t>
      </w:r>
    </w:p>
    <w:p w:rsidR="007127CB" w:rsidRDefault="007127CB" w:rsidP="0028706A">
      <w:pPr>
        <w:pStyle w:val="Odsekzoznamu"/>
        <w:widowControl w:val="0"/>
        <w:numPr>
          <w:ilvl w:val="0"/>
          <w:numId w:val="22"/>
        </w:numPr>
        <w:tabs>
          <w:tab w:val="left" w:pos="606"/>
        </w:tabs>
        <w:autoSpaceDE w:val="0"/>
        <w:autoSpaceDN w:val="0"/>
        <w:spacing w:before="123" w:after="0" w:line="242" w:lineRule="auto"/>
        <w:ind w:right="106" w:hanging="360"/>
        <w:contextualSpacing w:val="0"/>
        <w:jc w:val="left"/>
      </w:pPr>
      <w:r>
        <w:t>Povodňový</w:t>
      </w:r>
      <w:r>
        <w:rPr>
          <w:spacing w:val="1"/>
        </w:rPr>
        <w:t xml:space="preserve"> </w:t>
      </w:r>
      <w:r>
        <w:t>plán s</w:t>
      </w:r>
      <w:r>
        <w:rPr>
          <w:spacing w:val="1"/>
        </w:rPr>
        <w:t xml:space="preserve"> </w:t>
      </w:r>
      <w:r>
        <w:t>obsahom</w:t>
      </w:r>
      <w:r>
        <w:rPr>
          <w:spacing w:val="1"/>
        </w:rPr>
        <w:t xml:space="preserve"> </w:t>
      </w:r>
      <w:r>
        <w:t>obdobným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v predchádzajúcom</w:t>
      </w:r>
      <w:r>
        <w:rPr>
          <w:spacing w:val="1"/>
        </w:rPr>
        <w:t xml:space="preserve"> </w:t>
      </w:r>
      <w:r>
        <w:t>bode,</w:t>
      </w:r>
      <w:r>
        <w:rPr>
          <w:spacing w:val="1"/>
        </w:rPr>
        <w:t xml:space="preserve"> </w:t>
      </w:r>
      <w:r>
        <w:t>ak</w:t>
      </w:r>
      <w:r>
        <w:rPr>
          <w:spacing w:val="1"/>
        </w:rPr>
        <w:t xml:space="preserve"> </w:t>
      </w:r>
      <w:r>
        <w:t>sa stavenisko</w:t>
      </w:r>
      <w:r>
        <w:rPr>
          <w:spacing w:val="-56"/>
        </w:rPr>
        <w:t xml:space="preserve"> </w:t>
      </w:r>
      <w:r>
        <w:t>nachádza</w:t>
      </w:r>
      <w:r>
        <w:rPr>
          <w:spacing w:val="17"/>
        </w:rPr>
        <w:t xml:space="preserve"> </w:t>
      </w:r>
      <w:r>
        <w:t>v</w:t>
      </w:r>
      <w:r>
        <w:rPr>
          <w:spacing w:val="15"/>
        </w:rPr>
        <w:t xml:space="preserve"> </w:t>
      </w:r>
      <w:r>
        <w:t>inundačnom</w:t>
      </w:r>
      <w:r>
        <w:rPr>
          <w:spacing w:val="15"/>
        </w:rPr>
        <w:t xml:space="preserve"> </w:t>
      </w:r>
      <w:r>
        <w:t>území.</w:t>
      </w:r>
    </w:p>
    <w:p w:rsidR="007127CB" w:rsidRDefault="007127CB" w:rsidP="0028706A">
      <w:pPr>
        <w:pStyle w:val="Odsekzoznamu"/>
        <w:widowControl w:val="0"/>
        <w:numPr>
          <w:ilvl w:val="0"/>
          <w:numId w:val="22"/>
        </w:numPr>
        <w:tabs>
          <w:tab w:val="left" w:pos="606"/>
        </w:tabs>
        <w:autoSpaceDE w:val="0"/>
        <w:autoSpaceDN w:val="0"/>
        <w:spacing w:before="124" w:after="0"/>
        <w:contextualSpacing w:val="0"/>
        <w:jc w:val="left"/>
      </w:pPr>
      <w:r>
        <w:t>Nakladanie</w:t>
      </w:r>
      <w:r>
        <w:rPr>
          <w:spacing w:val="44"/>
        </w:rPr>
        <w:t xml:space="preserve"> </w:t>
      </w:r>
      <w:r>
        <w:t>s</w:t>
      </w:r>
      <w:r>
        <w:rPr>
          <w:spacing w:val="46"/>
        </w:rPr>
        <w:t xml:space="preserve"> </w:t>
      </w:r>
      <w:r>
        <w:t>odpadmi</w:t>
      </w:r>
      <w:r>
        <w:rPr>
          <w:spacing w:val="43"/>
        </w:rPr>
        <w:t xml:space="preserve"> </w:t>
      </w:r>
      <w:r>
        <w:t>vzniknutými</w:t>
      </w:r>
      <w:r>
        <w:rPr>
          <w:spacing w:val="47"/>
        </w:rPr>
        <w:t xml:space="preserve"> </w:t>
      </w:r>
      <w:r>
        <w:t>počas</w:t>
      </w:r>
      <w:r>
        <w:rPr>
          <w:spacing w:val="49"/>
        </w:rPr>
        <w:t xml:space="preserve"> </w:t>
      </w:r>
      <w:r>
        <w:t>výstavby.</w:t>
      </w:r>
    </w:p>
    <w:p w:rsidR="007127CB" w:rsidRDefault="007127CB" w:rsidP="0028706A">
      <w:pPr>
        <w:pStyle w:val="Odsekzoznamu"/>
        <w:widowControl w:val="0"/>
        <w:numPr>
          <w:ilvl w:val="0"/>
          <w:numId w:val="22"/>
        </w:numPr>
        <w:tabs>
          <w:tab w:val="left" w:pos="606"/>
        </w:tabs>
        <w:autoSpaceDE w:val="0"/>
        <w:autoSpaceDN w:val="0"/>
        <w:spacing w:before="123" w:after="0" w:line="242" w:lineRule="auto"/>
        <w:ind w:right="106" w:hanging="360"/>
        <w:contextualSpacing w:val="0"/>
        <w:jc w:val="left"/>
      </w:pPr>
      <w:r>
        <w:t>Zakreslenie</w:t>
      </w:r>
      <w:r>
        <w:rPr>
          <w:spacing w:val="7"/>
        </w:rPr>
        <w:t xml:space="preserve"> </w:t>
      </w:r>
      <w:r>
        <w:t>významných</w:t>
      </w:r>
      <w:r>
        <w:rPr>
          <w:spacing w:val="5"/>
        </w:rPr>
        <w:t xml:space="preserve"> </w:t>
      </w:r>
      <w:r>
        <w:t>biotopov</w:t>
      </w:r>
      <w:r>
        <w:rPr>
          <w:spacing w:val="5"/>
        </w:rPr>
        <w:t xml:space="preserve"> </w:t>
      </w:r>
      <w:r>
        <w:t>a</w:t>
      </w:r>
      <w:r>
        <w:rPr>
          <w:spacing w:val="5"/>
        </w:rPr>
        <w:t xml:space="preserve"> </w:t>
      </w:r>
      <w:r>
        <w:t>genofondových</w:t>
      </w:r>
      <w:r>
        <w:rPr>
          <w:spacing w:val="5"/>
        </w:rPr>
        <w:t xml:space="preserve"> </w:t>
      </w:r>
      <w:r>
        <w:t>lokalít,</w:t>
      </w:r>
      <w:r>
        <w:rPr>
          <w:spacing w:val="6"/>
        </w:rPr>
        <w:t xml:space="preserve"> </w:t>
      </w:r>
      <w:r>
        <w:t>ktoré</w:t>
      </w:r>
      <w:r>
        <w:rPr>
          <w:spacing w:val="5"/>
        </w:rPr>
        <w:t xml:space="preserve"> </w:t>
      </w:r>
      <w:r>
        <w:t>môžu</w:t>
      </w:r>
      <w:r>
        <w:rPr>
          <w:spacing w:val="7"/>
        </w:rPr>
        <w:t xml:space="preserve"> </w:t>
      </w:r>
      <w:r>
        <w:t>byť</w:t>
      </w:r>
      <w:r>
        <w:rPr>
          <w:spacing w:val="10"/>
        </w:rPr>
        <w:t xml:space="preserve"> </w:t>
      </w:r>
      <w:r>
        <w:t>výstavbou</w:t>
      </w:r>
      <w:r>
        <w:rPr>
          <w:spacing w:val="1"/>
        </w:rPr>
        <w:t xml:space="preserve"> </w:t>
      </w:r>
      <w:r>
        <w:t>ohrozené,</w:t>
      </w:r>
      <w:r>
        <w:rPr>
          <w:spacing w:val="17"/>
        </w:rPr>
        <w:t xml:space="preserve"> </w:t>
      </w:r>
      <w:r>
        <w:t>návrh</w:t>
      </w:r>
      <w:r>
        <w:rPr>
          <w:spacing w:val="14"/>
        </w:rPr>
        <w:t xml:space="preserve"> </w:t>
      </w:r>
      <w:r>
        <w:t>opatrení.</w:t>
      </w:r>
    </w:p>
    <w:p w:rsidR="007127CB" w:rsidRDefault="007127CB" w:rsidP="003D17C3">
      <w:pPr>
        <w:tabs>
          <w:tab w:val="left" w:pos="606"/>
        </w:tabs>
        <w:spacing w:before="123"/>
      </w:pPr>
      <w:r>
        <w:t>Okrem uvedeného sa pre EPV ďalej požaduje:</w:t>
      </w:r>
    </w:p>
    <w:p w:rsidR="007127CB" w:rsidRDefault="007127CB" w:rsidP="0028706A">
      <w:pPr>
        <w:pStyle w:val="Odsekzoznamu"/>
        <w:widowControl w:val="0"/>
        <w:numPr>
          <w:ilvl w:val="0"/>
          <w:numId w:val="37"/>
        </w:numPr>
        <w:tabs>
          <w:tab w:val="left" w:pos="606"/>
        </w:tabs>
        <w:autoSpaceDE w:val="0"/>
        <w:autoSpaceDN w:val="0"/>
        <w:spacing w:before="123" w:after="0"/>
        <w:contextualSpacing w:val="0"/>
      </w:pPr>
      <w:r>
        <w:t xml:space="preserve">Požaduje sa, aby dokument obsahoval uvedenie všetkých záväzných podmienok zo stanovísk a rozhodnutí, ktoré boli alebo budú vydané k predmetnému úseku/stavbe (napr. Záverečné stanovisko, rozhodnutia zo zisťovacieho konania 8a, ÚR, SP, atď.). Zohľadnené a premietnuté do dokumentu by mali byť minimálne všetky záväzné podmienky, ktoré majú dôležitosť pre obdobie výstavby, a ktoré budú určené v rámci stavebného povolenia. </w:t>
      </w:r>
    </w:p>
    <w:p w:rsidR="007127CB" w:rsidRDefault="007127CB" w:rsidP="0028706A">
      <w:pPr>
        <w:pStyle w:val="Odsekzoznamu"/>
        <w:widowControl w:val="0"/>
        <w:numPr>
          <w:ilvl w:val="0"/>
          <w:numId w:val="37"/>
        </w:numPr>
        <w:tabs>
          <w:tab w:val="left" w:pos="606"/>
        </w:tabs>
        <w:autoSpaceDE w:val="0"/>
        <w:autoSpaceDN w:val="0"/>
        <w:spacing w:before="123" w:after="0"/>
        <w:contextualSpacing w:val="0"/>
      </w:pPr>
      <w:r>
        <w:t>V prvej fáze spracovania EPV sa požaduje zhromaždiť všetky relevantné dokumenty obsahujúce podmienky, ktoré musia byť v rámci prípravy, realizácie a prevádzky stavby splnené pre nadobudnutie ich platnosti.</w:t>
      </w:r>
    </w:p>
    <w:p w:rsidR="007127CB" w:rsidRDefault="007127CB" w:rsidP="0028706A">
      <w:pPr>
        <w:pStyle w:val="Odsekzoznamu"/>
        <w:widowControl w:val="0"/>
        <w:numPr>
          <w:ilvl w:val="0"/>
          <w:numId w:val="37"/>
        </w:numPr>
        <w:tabs>
          <w:tab w:val="left" w:pos="606"/>
        </w:tabs>
        <w:autoSpaceDE w:val="0"/>
        <w:autoSpaceDN w:val="0"/>
        <w:spacing w:before="123" w:after="0"/>
        <w:contextualSpacing w:val="0"/>
      </w:pPr>
      <w:bookmarkStart w:id="133" w:name="_Hlk179380109"/>
      <w:r>
        <w:t>Požaduje sa, aby EPV obsahovalo návrh monitoringu zložiek životného prostredia</w:t>
      </w:r>
      <w:r w:rsidR="001D4094">
        <w:t xml:space="preserve"> rešpektujúc aktuálnu Projektovú dokumentáciu (aktuálny projekt monitoringu a operatívny monitoring)</w:t>
      </w:r>
      <w:r>
        <w:t>.</w:t>
      </w:r>
    </w:p>
    <w:bookmarkEnd w:id="133"/>
    <w:p w:rsidR="007127CB" w:rsidRDefault="007127CB" w:rsidP="0028706A">
      <w:pPr>
        <w:pStyle w:val="Odsekzoznamu"/>
        <w:widowControl w:val="0"/>
        <w:numPr>
          <w:ilvl w:val="0"/>
          <w:numId w:val="37"/>
        </w:numPr>
        <w:tabs>
          <w:tab w:val="left" w:pos="606"/>
        </w:tabs>
        <w:autoSpaceDE w:val="0"/>
        <w:autoSpaceDN w:val="0"/>
        <w:spacing w:before="123" w:after="0"/>
        <w:contextualSpacing w:val="0"/>
      </w:pPr>
      <w:r>
        <w:t xml:space="preserve">V rámci spracovania EPV sa požaduje zohľadniť všetky štúdie, ktoré boli, resp. budú spracované v rámci projektovania ako napr. hluková štúdia, emisná štúdia, hydrogeologický prieskum, inventarizácia biotopov a drevín, primerané posúdenie vplyvov na územia Natura 2000, Migračná štúdia a pod. </w:t>
      </w:r>
    </w:p>
    <w:p w:rsidR="007127CB" w:rsidRDefault="007127CB" w:rsidP="0028706A">
      <w:pPr>
        <w:pStyle w:val="Odsekzoznamu"/>
        <w:widowControl w:val="0"/>
        <w:numPr>
          <w:ilvl w:val="0"/>
          <w:numId w:val="37"/>
        </w:numPr>
        <w:tabs>
          <w:tab w:val="left" w:pos="606"/>
        </w:tabs>
        <w:autoSpaceDE w:val="0"/>
        <w:autoSpaceDN w:val="0"/>
        <w:spacing w:before="123" w:after="0"/>
        <w:contextualSpacing w:val="0"/>
      </w:pPr>
      <w:r>
        <w:t>V EPV musia byť uvedené aj všetky opatrenia na ochranu zložiek životného prostredia počas výstavby.</w:t>
      </w:r>
    </w:p>
    <w:p w:rsidR="007127CB" w:rsidRDefault="007127CB" w:rsidP="0028706A">
      <w:pPr>
        <w:pStyle w:val="Odsekzoznamu"/>
        <w:widowControl w:val="0"/>
        <w:numPr>
          <w:ilvl w:val="0"/>
          <w:numId w:val="37"/>
        </w:numPr>
        <w:tabs>
          <w:tab w:val="left" w:pos="606"/>
        </w:tabs>
        <w:autoSpaceDE w:val="0"/>
        <w:autoSpaceDN w:val="0"/>
        <w:spacing w:before="123" w:after="0"/>
        <w:contextualSpacing w:val="0"/>
      </w:pPr>
      <w:r>
        <w:t>EPV musí obsahovať tabuľkové spracovanie matice zodpovednosti, aby bolo z EPV jasné, komu prislúchajú aké povinnosti a kompetencie pri kontrole jeho dodržiavania,</w:t>
      </w:r>
    </w:p>
    <w:p w:rsidR="007127CB" w:rsidRPr="00BC79F7" w:rsidRDefault="007127CB" w:rsidP="007127CB">
      <w:pPr>
        <w:pStyle w:val="Odsekzoznamu"/>
        <w:tabs>
          <w:tab w:val="left" w:pos="606"/>
        </w:tabs>
        <w:ind w:left="964"/>
        <w:rPr>
          <w:sz w:val="15"/>
          <w:szCs w:val="15"/>
        </w:rPr>
      </w:pPr>
    </w:p>
    <w:p w:rsidR="007127CB" w:rsidRPr="00BC79F7" w:rsidDel="00A161E0" w:rsidRDefault="007127CB" w:rsidP="007127CB">
      <w:pPr>
        <w:pStyle w:val="Odsekzoznamu"/>
        <w:tabs>
          <w:tab w:val="left" w:pos="606"/>
        </w:tabs>
        <w:ind w:left="964"/>
        <w:rPr>
          <w:del w:id="134" w:author="Agócsová Ágnes" w:date="2024-10-09T14:34:00Z"/>
          <w:sz w:val="15"/>
          <w:szCs w:val="15"/>
        </w:rPr>
      </w:pPr>
    </w:p>
    <w:p w:rsidR="007127CB" w:rsidRDefault="007127CB" w:rsidP="0028706A">
      <w:pPr>
        <w:pStyle w:val="Odsekzoznamu"/>
        <w:widowControl w:val="0"/>
        <w:numPr>
          <w:ilvl w:val="0"/>
          <w:numId w:val="37"/>
        </w:numPr>
        <w:tabs>
          <w:tab w:val="left" w:pos="606"/>
        </w:tabs>
        <w:autoSpaceDE w:val="0"/>
        <w:autoSpaceDN w:val="0"/>
        <w:spacing w:before="123" w:after="0"/>
        <w:contextualSpacing w:val="0"/>
      </w:pPr>
      <w:r>
        <w:t>Požaduje sa pravidelná aktualizácia EPV. Pri aktualizácii a kontrole jeho dodržiavania je potrebné vychádzať z aktuálneho stavu podkladov o stavbe, vydaných vyjadrení a stanovísk, z aktuálneho stavu životného prostredia v plánovanom území umiestnenia stavby a aktuálne platných právnych predpisov, tzn. že pri zmenách v rámci realizácie stavby a pri nových podmienkach, ktoré budú záväzné pre zhotoviteľa stavby bude potrebné EPV vždy aktualizovať.</w:t>
      </w:r>
    </w:p>
    <w:p w:rsidR="007127CB" w:rsidRDefault="007127CB" w:rsidP="007127CB">
      <w:pPr>
        <w:pStyle w:val="Zkladntext"/>
        <w:spacing w:before="9"/>
        <w:rPr>
          <w:sz w:val="31"/>
        </w:rPr>
      </w:pPr>
    </w:p>
    <w:p w:rsidR="007127CB" w:rsidRPr="00920A9E" w:rsidRDefault="007127CB" w:rsidP="00920A9E">
      <w:pPr>
        <w:pStyle w:val="Nadpis2"/>
      </w:pPr>
      <w:bookmarkStart w:id="135" w:name="_TOC_250078"/>
      <w:bookmarkStart w:id="136" w:name="_Toc178188237"/>
      <w:r w:rsidRPr="00920A9E">
        <w:t xml:space="preserve">ŽIVOTNÉ </w:t>
      </w:r>
      <w:bookmarkEnd w:id="135"/>
      <w:r w:rsidRPr="00920A9E">
        <w:t>PROSTREDIE</w:t>
      </w:r>
      <w:bookmarkEnd w:id="136"/>
    </w:p>
    <w:p w:rsidR="007127CB" w:rsidRDefault="007127CB" w:rsidP="007127CB">
      <w:pPr>
        <w:pStyle w:val="Zkladntext"/>
        <w:spacing w:before="2"/>
        <w:rPr>
          <w:b/>
          <w:sz w:val="21"/>
        </w:rPr>
      </w:pPr>
    </w:p>
    <w:p w:rsidR="007127CB" w:rsidRDefault="007127CB" w:rsidP="00920A9E">
      <w:r>
        <w:t>Túto</w:t>
      </w:r>
      <w:r>
        <w:rPr>
          <w:spacing w:val="1"/>
        </w:rPr>
        <w:t xml:space="preserve"> </w:t>
      </w:r>
      <w:r>
        <w:t>problematiku</w:t>
      </w:r>
      <w:r>
        <w:rPr>
          <w:spacing w:val="1"/>
        </w:rPr>
        <w:t xml:space="preserve"> </w:t>
      </w:r>
      <w:r>
        <w:t>rieši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celok</w:t>
      </w:r>
      <w:r>
        <w:rPr>
          <w:spacing w:val="1"/>
        </w:rPr>
        <w:t xml:space="preserve"> </w:t>
      </w:r>
      <w:r w:rsidRPr="003D4830">
        <w:t>zákon</w:t>
      </w:r>
      <w:r w:rsidRPr="003D4830">
        <w:rPr>
          <w:spacing w:val="58"/>
        </w:rPr>
        <w:t xml:space="preserve"> </w:t>
      </w:r>
      <w:r w:rsidRPr="003D17C3">
        <w:t>č.</w:t>
      </w:r>
      <w:r w:rsidRPr="003D17C3">
        <w:rPr>
          <w:spacing w:val="59"/>
        </w:rPr>
        <w:t xml:space="preserve"> </w:t>
      </w:r>
      <w:r w:rsidRPr="003D17C3">
        <w:t>17/1992</w:t>
      </w:r>
      <w:r w:rsidRPr="003D17C3">
        <w:rPr>
          <w:spacing w:val="58"/>
        </w:rPr>
        <w:t xml:space="preserve"> </w:t>
      </w:r>
      <w:r w:rsidRPr="003D17C3">
        <w:t>Zb.</w:t>
      </w:r>
      <w:r>
        <w:rPr>
          <w:spacing w:val="59"/>
        </w:rPr>
        <w:t xml:space="preserve"> </w:t>
      </w:r>
      <w:r>
        <w:t>o</w:t>
      </w:r>
      <w:r>
        <w:rPr>
          <w:spacing w:val="59"/>
        </w:rPr>
        <w:t xml:space="preserve"> </w:t>
      </w:r>
      <w:r>
        <w:t>životnom</w:t>
      </w:r>
      <w:r>
        <w:rPr>
          <w:spacing w:val="59"/>
        </w:rPr>
        <w:t xml:space="preserve"> </w:t>
      </w:r>
      <w:r>
        <w:t>prostredí,</w:t>
      </w:r>
      <w:r>
        <w:rPr>
          <w:spacing w:val="59"/>
        </w:rPr>
        <w:t xml:space="preserve"> </w:t>
      </w:r>
      <w:r>
        <w:t>ktorý</w:t>
      </w:r>
      <w:r>
        <w:rPr>
          <w:spacing w:val="1"/>
        </w:rPr>
        <w:t xml:space="preserve"> </w:t>
      </w:r>
      <w:r>
        <w:t>vymedzuje</w:t>
      </w:r>
      <w:r>
        <w:rPr>
          <w:spacing w:val="1"/>
        </w:rPr>
        <w:t xml:space="preserve"> </w:t>
      </w:r>
      <w:r>
        <w:t>základné</w:t>
      </w:r>
      <w:r>
        <w:rPr>
          <w:spacing w:val="1"/>
        </w:rPr>
        <w:t xml:space="preserve"> </w:t>
      </w:r>
      <w:r>
        <w:t>pojmy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stanovuje</w:t>
      </w:r>
      <w:r>
        <w:rPr>
          <w:spacing w:val="1"/>
        </w:rPr>
        <w:t xml:space="preserve"> </w:t>
      </w:r>
      <w:r>
        <w:t>základné</w:t>
      </w:r>
      <w:r>
        <w:rPr>
          <w:spacing w:val="1"/>
        </w:rPr>
        <w:t xml:space="preserve"> </w:t>
      </w:r>
      <w:r>
        <w:t>zásady</w:t>
      </w:r>
      <w:r>
        <w:rPr>
          <w:spacing w:val="1"/>
        </w:rPr>
        <w:t xml:space="preserve"> </w:t>
      </w:r>
      <w:r>
        <w:t>ochrany</w:t>
      </w:r>
      <w:r>
        <w:rPr>
          <w:spacing w:val="1"/>
        </w:rPr>
        <w:t xml:space="preserve"> </w:t>
      </w:r>
      <w:r>
        <w:t>životného</w:t>
      </w:r>
      <w:r>
        <w:rPr>
          <w:spacing w:val="1"/>
        </w:rPr>
        <w:t xml:space="preserve"> </w:t>
      </w:r>
      <w:r>
        <w:t>prostredia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povinnosti</w:t>
      </w:r>
      <w:r>
        <w:rPr>
          <w:spacing w:val="1"/>
        </w:rPr>
        <w:t xml:space="preserve"> </w:t>
      </w:r>
      <w:r>
        <w:t>účastníkov</w:t>
      </w:r>
      <w:r>
        <w:rPr>
          <w:spacing w:val="1"/>
        </w:rPr>
        <w:t xml:space="preserve"> </w:t>
      </w:r>
      <w:r>
        <w:t>výstavby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ochrane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zlepšovaní</w:t>
      </w:r>
      <w:r>
        <w:rPr>
          <w:spacing w:val="1"/>
        </w:rPr>
        <w:t xml:space="preserve"> </w:t>
      </w:r>
      <w:r>
        <w:t>stavu</w:t>
      </w:r>
      <w:r>
        <w:rPr>
          <w:spacing w:val="1"/>
        </w:rPr>
        <w:t xml:space="preserve"> </w:t>
      </w:r>
      <w:r>
        <w:t>životného</w:t>
      </w:r>
      <w:r>
        <w:rPr>
          <w:spacing w:val="1"/>
        </w:rPr>
        <w:t xml:space="preserve"> </w:t>
      </w:r>
      <w:r>
        <w:t>prostredia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využívaní</w:t>
      </w:r>
      <w:r>
        <w:rPr>
          <w:spacing w:val="1"/>
        </w:rPr>
        <w:t xml:space="preserve"> </w:t>
      </w:r>
      <w:r>
        <w:t>prírodných</w:t>
      </w:r>
      <w:r>
        <w:rPr>
          <w:spacing w:val="1"/>
        </w:rPr>
        <w:t xml:space="preserve"> </w:t>
      </w:r>
      <w:r>
        <w:t>zdrojov.</w:t>
      </w:r>
      <w:r>
        <w:rPr>
          <w:spacing w:val="1"/>
        </w:rPr>
        <w:t xml:space="preserve"> </w:t>
      </w:r>
      <w:r>
        <w:t xml:space="preserve">Obecne je potrebné riadiť sa príslušným právnym predpisom, v súčasnosti je to zákon </w:t>
      </w:r>
      <w:r w:rsidRPr="003D17C3">
        <w:t>č. 543/2002 Z. z.</w:t>
      </w:r>
      <w:r w:rsidRPr="003D4830">
        <w:t xml:space="preserve"> o</w:t>
      </w:r>
      <w:r>
        <w:rPr>
          <w:spacing w:val="1"/>
        </w:rPr>
        <w:t xml:space="preserve"> </w:t>
      </w:r>
      <w:r>
        <w:t>ochrane prírody a krajiny v znení neskorších predpisov. Vplyv</w:t>
      </w:r>
      <w:r>
        <w:rPr>
          <w:spacing w:val="58"/>
        </w:rPr>
        <w:t xml:space="preserve"> </w:t>
      </w:r>
      <w:r>
        <w:t>stavby,</w:t>
      </w:r>
      <w:r>
        <w:rPr>
          <w:spacing w:val="58"/>
        </w:rPr>
        <w:t xml:space="preserve"> </w:t>
      </w:r>
      <w:r>
        <w:t>činnosti</w:t>
      </w:r>
      <w:r>
        <w:rPr>
          <w:spacing w:val="59"/>
        </w:rPr>
        <w:t xml:space="preserve"> </w:t>
      </w:r>
      <w:r>
        <w:t>alebo</w:t>
      </w:r>
      <w:r>
        <w:rPr>
          <w:spacing w:val="58"/>
        </w:rPr>
        <w:t xml:space="preserve"> </w:t>
      </w:r>
      <w:r>
        <w:t>technológie</w:t>
      </w:r>
      <w:r>
        <w:rPr>
          <w:spacing w:val="59"/>
        </w:rPr>
        <w:t xml:space="preserve"> </w:t>
      </w:r>
      <w:r>
        <w:t>sa</w:t>
      </w:r>
      <w:r>
        <w:rPr>
          <w:spacing w:val="58"/>
        </w:rPr>
        <w:t xml:space="preserve"> </w:t>
      </w:r>
      <w:r>
        <w:t>posudzuje</w:t>
      </w:r>
      <w:r>
        <w:rPr>
          <w:spacing w:val="59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období</w:t>
      </w:r>
      <w:r>
        <w:rPr>
          <w:spacing w:val="23"/>
        </w:rPr>
        <w:t xml:space="preserve"> </w:t>
      </w:r>
      <w:r>
        <w:t>jej</w:t>
      </w:r>
      <w:r>
        <w:rPr>
          <w:spacing w:val="26"/>
        </w:rPr>
        <w:t xml:space="preserve"> </w:t>
      </w:r>
      <w:r>
        <w:t>prípravy,</w:t>
      </w:r>
      <w:r>
        <w:rPr>
          <w:spacing w:val="27"/>
        </w:rPr>
        <w:t xml:space="preserve"> </w:t>
      </w:r>
      <w:r>
        <w:t>počas</w:t>
      </w:r>
      <w:r>
        <w:rPr>
          <w:spacing w:val="28"/>
        </w:rPr>
        <w:t xml:space="preserve"> </w:t>
      </w:r>
      <w:r>
        <w:t>výstavby</w:t>
      </w:r>
      <w:r>
        <w:rPr>
          <w:spacing w:val="25"/>
        </w:rPr>
        <w:t xml:space="preserve"> </w:t>
      </w:r>
      <w:r>
        <w:t>a</w:t>
      </w:r>
      <w:r>
        <w:rPr>
          <w:spacing w:val="24"/>
        </w:rPr>
        <w:t xml:space="preserve"> </w:t>
      </w:r>
      <w:r>
        <w:t>pri</w:t>
      </w:r>
      <w:r>
        <w:rPr>
          <w:spacing w:val="23"/>
        </w:rPr>
        <w:t xml:space="preserve"> </w:t>
      </w:r>
      <w:r>
        <w:t>jej</w:t>
      </w:r>
      <w:r>
        <w:rPr>
          <w:spacing w:val="27"/>
        </w:rPr>
        <w:t xml:space="preserve"> </w:t>
      </w:r>
      <w:r>
        <w:t>užívaní</w:t>
      </w:r>
      <w:r>
        <w:rPr>
          <w:spacing w:val="27"/>
        </w:rPr>
        <w:t xml:space="preserve"> </w:t>
      </w:r>
      <w:r>
        <w:t>podľa</w:t>
      </w:r>
      <w:r>
        <w:rPr>
          <w:spacing w:val="27"/>
        </w:rPr>
        <w:t xml:space="preserve"> </w:t>
      </w:r>
      <w:r>
        <w:t>zákona</w:t>
      </w:r>
      <w:r>
        <w:rPr>
          <w:spacing w:val="25"/>
        </w:rPr>
        <w:t xml:space="preserve"> </w:t>
      </w:r>
      <w:r>
        <w:t>č.</w:t>
      </w:r>
      <w:r>
        <w:rPr>
          <w:spacing w:val="28"/>
        </w:rPr>
        <w:t xml:space="preserve"> </w:t>
      </w:r>
      <w:r>
        <w:t>24/2006</w:t>
      </w:r>
      <w:r>
        <w:rPr>
          <w:spacing w:val="28"/>
        </w:rPr>
        <w:t xml:space="preserve"> </w:t>
      </w:r>
      <w:r>
        <w:t>Z.</w:t>
      </w:r>
      <w:r>
        <w:rPr>
          <w:spacing w:val="29"/>
        </w:rPr>
        <w:t xml:space="preserve"> </w:t>
      </w:r>
      <w:r>
        <w:t>z</w:t>
      </w:r>
      <w:r w:rsidR="005C6DC5">
        <w:t xml:space="preserve"> </w:t>
      </w:r>
      <w:r w:rsidR="005C6DC5" w:rsidRPr="005C6DC5">
        <w:t>o posudzovaní vplyvov na životné prostredie a o zmene a doplnení niektorých zákonov</w:t>
      </w:r>
      <w:r>
        <w:t>.</w:t>
      </w:r>
    </w:p>
    <w:p w:rsidR="007127CB" w:rsidRDefault="007127CB" w:rsidP="00920A9E">
      <w:r>
        <w:t>Všetky požiadavky na zhotoviteľa súvisiace so životným prostredím sú súčasne okrem nižšie uvedeného podrobnejšie špecifikované v príslušných zväzkoch, častiach a ich prílohách týchto súťažných podkladov.</w:t>
      </w:r>
    </w:p>
    <w:p w:rsidR="007127CB" w:rsidRPr="00920A9E" w:rsidRDefault="007127CB" w:rsidP="00920A9E">
      <w:pPr>
        <w:pStyle w:val="Nadpis3"/>
      </w:pPr>
      <w:bookmarkStart w:id="137" w:name="_TOC_250077"/>
      <w:bookmarkStart w:id="138" w:name="_Toc178188238"/>
      <w:r w:rsidRPr="00920A9E">
        <w:t xml:space="preserve">Hluk a </w:t>
      </w:r>
      <w:bookmarkEnd w:id="137"/>
      <w:r w:rsidRPr="00920A9E">
        <w:t>vibrácie</w:t>
      </w:r>
      <w:bookmarkEnd w:id="138"/>
    </w:p>
    <w:p w:rsidR="007127CB" w:rsidRPr="00695E33" w:rsidRDefault="007127CB" w:rsidP="00920A9E">
      <w:pPr>
        <w:rPr>
          <w:sz w:val="15"/>
          <w:szCs w:val="15"/>
        </w:rPr>
      </w:pPr>
      <w:r>
        <w:t xml:space="preserve">Vykonávacím predpisom je zákon č. 355/2007 Z.z. </w:t>
      </w:r>
      <w:r w:rsidRPr="00BA22D5">
        <w:t>o ochrane, podpore a rozvoji verejného zdravia a o zmene a doplnení niektorých</w:t>
      </w:r>
      <w:r>
        <w:t xml:space="preserve"> zákonov</w:t>
      </w:r>
      <w:r w:rsidR="004E7561">
        <w:t xml:space="preserve"> v znení neskorších predpisov</w:t>
      </w:r>
      <w:r>
        <w:t>.</w:t>
      </w:r>
      <w:r>
        <w:rPr>
          <w:spacing w:val="1"/>
        </w:rPr>
        <w:t xml:space="preserve"> Príslušnými </w:t>
      </w:r>
      <w:r>
        <w:t>nariadeniami</w:t>
      </w:r>
      <w:r>
        <w:rPr>
          <w:spacing w:val="1"/>
        </w:rPr>
        <w:t xml:space="preserve"> </w:t>
      </w:r>
      <w:r>
        <w:t>vlády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stanovené</w:t>
      </w:r>
      <w:r>
        <w:rPr>
          <w:spacing w:val="1"/>
        </w:rPr>
        <w:t xml:space="preserve"> </w:t>
      </w:r>
      <w:r>
        <w:t>aj</w:t>
      </w:r>
      <w:r>
        <w:rPr>
          <w:spacing w:val="1"/>
        </w:rPr>
        <w:t xml:space="preserve"> </w:t>
      </w:r>
      <w:r>
        <w:t>povinnosti</w:t>
      </w:r>
      <w:r>
        <w:rPr>
          <w:spacing w:val="1"/>
        </w:rPr>
        <w:t xml:space="preserve"> </w:t>
      </w:r>
      <w:r>
        <w:t>vykonávať</w:t>
      </w:r>
      <w:r>
        <w:rPr>
          <w:spacing w:val="1"/>
        </w:rPr>
        <w:t xml:space="preserve"> </w:t>
      </w:r>
      <w:r>
        <w:t>potrebné</w:t>
      </w:r>
      <w:r>
        <w:rPr>
          <w:spacing w:val="1"/>
        </w:rPr>
        <w:t xml:space="preserve"> </w:t>
      </w:r>
      <w:r>
        <w:t>opatrenia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zníženie</w:t>
      </w:r>
      <w:r>
        <w:rPr>
          <w:spacing w:val="59"/>
        </w:rPr>
        <w:t xml:space="preserve"> </w:t>
      </w:r>
      <w:r>
        <w:t>nepriaznivých</w:t>
      </w:r>
      <w:r>
        <w:rPr>
          <w:spacing w:val="59"/>
        </w:rPr>
        <w:t xml:space="preserve"> </w:t>
      </w:r>
      <w:r>
        <w:t>účinkov hluku a vibrácií,</w:t>
      </w:r>
      <w:r>
        <w:rPr>
          <w:spacing w:val="59"/>
        </w:rPr>
        <w:t xml:space="preserve"> </w:t>
      </w:r>
      <w:r>
        <w:t>pri</w:t>
      </w:r>
      <w:r>
        <w:rPr>
          <w:spacing w:val="59"/>
        </w:rPr>
        <w:t xml:space="preserve"> </w:t>
      </w:r>
      <w:r>
        <w:t>rešpektovaní</w:t>
      </w:r>
      <w:r>
        <w:rPr>
          <w:spacing w:val="59"/>
        </w:rPr>
        <w:t xml:space="preserve"> </w:t>
      </w:r>
      <w:r>
        <w:t>podmienok,</w:t>
      </w:r>
      <w:r>
        <w:rPr>
          <w:spacing w:val="1"/>
        </w:rPr>
        <w:t xml:space="preserve"> </w:t>
      </w:r>
      <w:r>
        <w:t>stanovených</w:t>
      </w:r>
      <w:r>
        <w:rPr>
          <w:spacing w:val="1"/>
        </w:rPr>
        <w:t xml:space="preserve"> </w:t>
      </w:r>
      <w:r>
        <w:t>orgánom</w:t>
      </w:r>
      <w:r>
        <w:rPr>
          <w:spacing w:val="59"/>
        </w:rPr>
        <w:t xml:space="preserve"> </w:t>
      </w:r>
      <w:r>
        <w:t>hygienickej</w:t>
      </w:r>
      <w:r>
        <w:rPr>
          <w:spacing w:val="59"/>
        </w:rPr>
        <w:t xml:space="preserve"> </w:t>
      </w:r>
      <w:r>
        <w:t>služby</w:t>
      </w:r>
      <w:r>
        <w:rPr>
          <w:spacing w:val="59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realizáciu</w:t>
      </w:r>
      <w:r>
        <w:rPr>
          <w:spacing w:val="59"/>
        </w:rPr>
        <w:t xml:space="preserve"> </w:t>
      </w:r>
      <w:r>
        <w:t>konkrétnej</w:t>
      </w:r>
      <w:r>
        <w:rPr>
          <w:spacing w:val="59"/>
        </w:rPr>
        <w:t xml:space="preserve"> </w:t>
      </w:r>
      <w:r>
        <w:t>stavby.</w:t>
      </w:r>
      <w:r>
        <w:rPr>
          <w:spacing w:val="59"/>
        </w:rPr>
        <w:t xml:space="preserve"> </w:t>
      </w:r>
      <w:r w:rsidRPr="005F4D11">
        <w:t xml:space="preserve">Zhotoviteľ je povinný </w:t>
      </w:r>
      <w:r>
        <w:t>riadiť sa v rámci projektovania a realizácie diela aktuálne platnými príslušnými normami.</w:t>
      </w:r>
    </w:p>
    <w:p w:rsidR="007127CB" w:rsidRDefault="007127CB" w:rsidP="00920A9E">
      <w:r>
        <w:t>Zhotoviteľ je povinný vyžadovať od výrobcov stavebných strojov údaje o výške hladiny hluku počas ich prevádzky a vykonávať opatrenia na ochranu proti škodlivému pôsobeniu hluku. Zhotoviteľ je povinný vybaviť pracovníkov pracujúcich so strojmi ochrannými pomôckami znižujúcimi hladinu hluku, prípadne prerušovať prácu v hlučnom prostredí.</w:t>
      </w:r>
    </w:p>
    <w:p w:rsidR="007127CB" w:rsidRDefault="007127CB" w:rsidP="00920A9E">
      <w:r>
        <w:t>Zhotoviteľ je povinný zabezpečiť, aby počas výstavby Diela expozícia obyvateľov a ich prostredia hlukom a vibráciami bola čo najnižšia a neprekročila prípustné hodnoty pre deň, večer a noc ustanovené príslušnými právnymi predpismi. Je povinnosťou a zodpovednosťou Zhotoviteľa použiť pri stavbe iba také stoje a zariadenia, ktoré nemajú nepriaznivé účinky na budovy nachádzajúce sa v blízkosti realizovanej stavby.</w:t>
      </w:r>
    </w:p>
    <w:p w:rsidR="007127CB" w:rsidRDefault="007127CB" w:rsidP="00920A9E">
      <w:r>
        <w:t>Zhotoviteľ je/bude zodpovedný za primeranosť, stabilitu a bezpečnosť všetkých úkonov na Stavenisku, všetkých stavebných postupov a za celé Dielo.</w:t>
      </w:r>
    </w:p>
    <w:p w:rsidR="007127CB" w:rsidRDefault="007127CB" w:rsidP="00920A9E">
      <w:pPr>
        <w:pStyle w:val="Nadpis3"/>
      </w:pPr>
      <w:bookmarkStart w:id="139" w:name="_TOC_250076"/>
      <w:bookmarkStart w:id="140" w:name="_Toc178188239"/>
      <w:bookmarkEnd w:id="139"/>
      <w:r>
        <w:t>Emisie</w:t>
      </w:r>
      <w:bookmarkEnd w:id="140"/>
    </w:p>
    <w:p w:rsidR="007127CB" w:rsidRDefault="007127CB" w:rsidP="00920A9E">
      <w:r>
        <w:t>Problematiku</w:t>
      </w:r>
      <w:r>
        <w:rPr>
          <w:spacing w:val="38"/>
        </w:rPr>
        <w:t xml:space="preserve"> </w:t>
      </w:r>
      <w:r>
        <w:t>emisií</w:t>
      </w:r>
      <w:r>
        <w:rPr>
          <w:spacing w:val="37"/>
        </w:rPr>
        <w:t xml:space="preserve"> </w:t>
      </w:r>
      <w:r>
        <w:t>rieši</w:t>
      </w:r>
      <w:r>
        <w:rPr>
          <w:spacing w:val="42"/>
        </w:rPr>
        <w:t xml:space="preserve"> </w:t>
      </w:r>
      <w:r>
        <w:t>zákon</w:t>
      </w:r>
      <w:r>
        <w:rPr>
          <w:spacing w:val="42"/>
        </w:rPr>
        <w:t xml:space="preserve"> </w:t>
      </w:r>
      <w:r>
        <w:t>č.</w:t>
      </w:r>
      <w:r>
        <w:rPr>
          <w:spacing w:val="42"/>
        </w:rPr>
        <w:t xml:space="preserve"> </w:t>
      </w:r>
      <w:r w:rsidRPr="00644E42">
        <w:t xml:space="preserve">146/2023 Z. z. </w:t>
      </w:r>
      <w:r>
        <w:t xml:space="preserve">o </w:t>
      </w:r>
      <w:r w:rsidRPr="008C2BE4">
        <w:t xml:space="preserve">ochrane ovzdušia </w:t>
      </w:r>
      <w:r>
        <w:t>a o zmene a doplnení niektorých zákonov a príslušné vykonávacie predpisy v ich neskoršom znení.</w:t>
      </w:r>
    </w:p>
    <w:p w:rsidR="007127CB" w:rsidRDefault="007127CB" w:rsidP="00920A9E">
      <w:pPr>
        <w:pStyle w:val="Nadpis3"/>
      </w:pPr>
      <w:bookmarkStart w:id="141" w:name="_Toc169087816"/>
      <w:bookmarkStart w:id="142" w:name="_Toc169087817"/>
      <w:bookmarkStart w:id="143" w:name="_Toc169087818"/>
      <w:bookmarkStart w:id="144" w:name="_Toc169087819"/>
      <w:bookmarkStart w:id="145" w:name="_Toc169087820"/>
      <w:bookmarkStart w:id="146" w:name="_TOC_250075"/>
      <w:bookmarkStart w:id="147" w:name="_Toc178188240"/>
      <w:bookmarkEnd w:id="141"/>
      <w:bookmarkEnd w:id="142"/>
      <w:bookmarkEnd w:id="143"/>
      <w:bookmarkEnd w:id="144"/>
      <w:bookmarkEnd w:id="145"/>
      <w:bookmarkEnd w:id="146"/>
      <w:r>
        <w:t>Prašnosť</w:t>
      </w:r>
      <w:bookmarkEnd w:id="147"/>
    </w:p>
    <w:p w:rsidR="007127CB" w:rsidRDefault="007127CB" w:rsidP="00920A9E">
      <w:r>
        <w:t>V</w:t>
      </w:r>
      <w:r>
        <w:rPr>
          <w:spacing w:val="1"/>
        </w:rPr>
        <w:t xml:space="preserve"> </w:t>
      </w:r>
      <w:r>
        <w:t>priebehu</w:t>
      </w:r>
      <w:r>
        <w:rPr>
          <w:spacing w:val="1"/>
        </w:rPr>
        <w:t xml:space="preserve"> </w:t>
      </w:r>
      <w:r>
        <w:t>vykonávania</w:t>
      </w:r>
      <w:r>
        <w:rPr>
          <w:spacing w:val="1"/>
        </w:rPr>
        <w:t xml:space="preserve"> </w:t>
      </w:r>
      <w:r>
        <w:t>zemných</w:t>
      </w:r>
      <w:r>
        <w:rPr>
          <w:spacing w:val="1"/>
        </w:rPr>
        <w:t xml:space="preserve"> </w:t>
      </w:r>
      <w:r>
        <w:t>prác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povinný</w:t>
      </w:r>
      <w:r>
        <w:rPr>
          <w:spacing w:val="1"/>
        </w:rPr>
        <w:t xml:space="preserve"> </w:t>
      </w:r>
      <w:r>
        <w:t>robiť</w:t>
      </w:r>
      <w:r>
        <w:rPr>
          <w:spacing w:val="1"/>
        </w:rPr>
        <w:t xml:space="preserve"> </w:t>
      </w:r>
      <w:r>
        <w:t>opatrenia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zníženie</w:t>
      </w:r>
      <w:r>
        <w:rPr>
          <w:spacing w:val="1"/>
        </w:rPr>
        <w:t xml:space="preserve"> </w:t>
      </w:r>
      <w:r>
        <w:t>prašnosti,</w:t>
      </w:r>
      <w:r>
        <w:rPr>
          <w:spacing w:val="1"/>
        </w:rPr>
        <w:t xml:space="preserve"> </w:t>
      </w:r>
      <w:r>
        <w:t>najmä</w:t>
      </w:r>
      <w:r>
        <w:rPr>
          <w:spacing w:val="1"/>
        </w:rPr>
        <w:t xml:space="preserve"> </w:t>
      </w:r>
      <w:r>
        <w:t>však</w:t>
      </w:r>
      <w:r>
        <w:rPr>
          <w:spacing w:val="1"/>
        </w:rPr>
        <w:t xml:space="preserve"> </w:t>
      </w:r>
      <w:r>
        <w:t>zabezpečiť</w:t>
      </w:r>
      <w:r>
        <w:rPr>
          <w:spacing w:val="1"/>
        </w:rPr>
        <w:t xml:space="preserve"> </w:t>
      </w:r>
      <w:r>
        <w:t>pravidelné</w:t>
      </w:r>
      <w:r>
        <w:rPr>
          <w:spacing w:val="1"/>
        </w:rPr>
        <w:t xml:space="preserve"> </w:t>
      </w:r>
      <w:r>
        <w:t>čistenie</w:t>
      </w:r>
      <w:r>
        <w:rPr>
          <w:spacing w:val="1"/>
        </w:rPr>
        <w:t xml:space="preserve"> </w:t>
      </w:r>
      <w:r>
        <w:t>všetkých</w:t>
      </w:r>
      <w:r>
        <w:rPr>
          <w:spacing w:val="1"/>
        </w:rPr>
        <w:t xml:space="preserve"> </w:t>
      </w:r>
      <w:r>
        <w:t>verejných</w:t>
      </w:r>
      <w:r>
        <w:rPr>
          <w:spacing w:val="1"/>
        </w:rPr>
        <w:t xml:space="preserve"> </w:t>
      </w:r>
      <w:r>
        <w:t>komunikácií,</w:t>
      </w:r>
      <w:r>
        <w:rPr>
          <w:spacing w:val="58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ktorých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vedená</w:t>
      </w:r>
      <w:r>
        <w:rPr>
          <w:spacing w:val="1"/>
        </w:rPr>
        <w:t xml:space="preserve"> </w:t>
      </w:r>
      <w:r>
        <w:t>stavebná</w:t>
      </w:r>
      <w:r>
        <w:rPr>
          <w:spacing w:val="1"/>
        </w:rPr>
        <w:t xml:space="preserve"> </w:t>
      </w:r>
      <w:r>
        <w:t>doprava.</w:t>
      </w:r>
      <w:r>
        <w:rPr>
          <w:spacing w:val="1"/>
        </w:rPr>
        <w:t xml:space="preserve"> </w:t>
      </w:r>
      <w:r>
        <w:t>Túto</w:t>
      </w:r>
      <w:r>
        <w:rPr>
          <w:spacing w:val="1"/>
        </w:rPr>
        <w:t xml:space="preserve"> </w:t>
      </w:r>
      <w:r>
        <w:t>povinnosť</w:t>
      </w:r>
      <w:r>
        <w:rPr>
          <w:spacing w:val="58"/>
        </w:rPr>
        <w:t xml:space="preserve"> </w:t>
      </w:r>
      <w:r>
        <w:t>stanovuje</w:t>
      </w:r>
      <w:r>
        <w:rPr>
          <w:spacing w:val="58"/>
        </w:rPr>
        <w:t xml:space="preserve"> </w:t>
      </w:r>
      <w:r>
        <w:t>zhotoviteľovi</w:t>
      </w:r>
      <w:r>
        <w:rPr>
          <w:spacing w:val="59"/>
        </w:rPr>
        <w:t xml:space="preserve"> </w:t>
      </w:r>
      <w:r>
        <w:t>spravidla</w:t>
      </w:r>
      <w:r>
        <w:rPr>
          <w:spacing w:val="1"/>
        </w:rPr>
        <w:t xml:space="preserve"> </w:t>
      </w:r>
      <w:r>
        <w:t>stavebný</w:t>
      </w:r>
      <w:r>
        <w:rPr>
          <w:spacing w:val="11"/>
        </w:rPr>
        <w:t xml:space="preserve"> </w:t>
      </w:r>
      <w:r>
        <w:t>úrad.</w:t>
      </w:r>
    </w:p>
    <w:p w:rsidR="007127CB" w:rsidRDefault="007127CB" w:rsidP="003D17C3">
      <w:pPr>
        <w:pStyle w:val="Nadpis3"/>
        <w:ind w:left="2127" w:hanging="1418"/>
      </w:pPr>
      <w:bookmarkStart w:id="148" w:name="_TOC_250074"/>
      <w:bookmarkStart w:id="149" w:name="_Toc178188241"/>
      <w:r>
        <w:t>Zabezpečenie</w:t>
      </w:r>
      <w:r>
        <w:rPr>
          <w:spacing w:val="47"/>
        </w:rPr>
        <w:t xml:space="preserve"> </w:t>
      </w:r>
      <w:r>
        <w:t>chránených</w:t>
      </w:r>
      <w:r>
        <w:rPr>
          <w:spacing w:val="52"/>
        </w:rPr>
        <w:t xml:space="preserve"> </w:t>
      </w:r>
      <w:r>
        <w:t>porastov,</w:t>
      </w:r>
      <w:r>
        <w:rPr>
          <w:spacing w:val="49"/>
        </w:rPr>
        <w:t xml:space="preserve"> </w:t>
      </w:r>
      <w:r>
        <w:t>území,</w:t>
      </w:r>
      <w:r>
        <w:rPr>
          <w:spacing w:val="47"/>
        </w:rPr>
        <w:t xml:space="preserve"> </w:t>
      </w:r>
      <w:r>
        <w:t>objektov</w:t>
      </w:r>
      <w:r>
        <w:rPr>
          <w:spacing w:val="44"/>
        </w:rPr>
        <w:t xml:space="preserve"> </w:t>
      </w:r>
      <w:r>
        <w:t>a</w:t>
      </w:r>
      <w:r>
        <w:rPr>
          <w:spacing w:val="-64"/>
        </w:rPr>
        <w:t xml:space="preserve"> </w:t>
      </w:r>
      <w:r>
        <w:t>ochranných</w:t>
      </w:r>
      <w:r>
        <w:rPr>
          <w:spacing w:val="15"/>
        </w:rPr>
        <w:t xml:space="preserve"> </w:t>
      </w:r>
      <w:bookmarkEnd w:id="148"/>
      <w:r>
        <w:t>pásiem</w:t>
      </w:r>
      <w:bookmarkEnd w:id="149"/>
    </w:p>
    <w:p w:rsidR="007127CB" w:rsidRDefault="007127CB" w:rsidP="00920A9E">
      <w:r>
        <w:t>Aj</w:t>
      </w:r>
      <w:r>
        <w:rPr>
          <w:spacing w:val="1"/>
        </w:rPr>
        <w:t xml:space="preserve"> </w:t>
      </w:r>
      <w:r>
        <w:t>pre túto oblasť</w:t>
      </w:r>
      <w:r>
        <w:rPr>
          <w:spacing w:val="1"/>
        </w:rPr>
        <w:t xml:space="preserve"> </w:t>
      </w:r>
      <w:r>
        <w:t>TKP</w:t>
      </w:r>
      <w:r>
        <w:rPr>
          <w:spacing w:val="58"/>
        </w:rPr>
        <w:t xml:space="preserve"> </w:t>
      </w:r>
      <w:r>
        <w:t>vychádzajú</w:t>
      </w:r>
      <w:r>
        <w:rPr>
          <w:spacing w:val="58"/>
        </w:rPr>
        <w:t xml:space="preserve"> </w:t>
      </w:r>
      <w:r>
        <w:t>zo</w:t>
      </w:r>
      <w:r>
        <w:rPr>
          <w:spacing w:val="59"/>
        </w:rPr>
        <w:t xml:space="preserve"> </w:t>
      </w:r>
      <w:r>
        <w:t>základného právneho dokumentu,</w:t>
      </w:r>
      <w:r>
        <w:rPr>
          <w:spacing w:val="58"/>
        </w:rPr>
        <w:t xml:space="preserve"> a </w:t>
      </w:r>
      <w:r w:rsidRPr="00DF720D">
        <w:t>to</w:t>
      </w:r>
      <w:r>
        <w:t xml:space="preserve"> </w:t>
      </w:r>
      <w:r w:rsidRPr="00DF720D">
        <w:t>zákona  č.</w:t>
      </w:r>
      <w:r w:rsidRPr="003D17C3">
        <w:rPr>
          <w:spacing w:val="43"/>
        </w:rPr>
        <w:t xml:space="preserve"> </w:t>
      </w:r>
      <w:r w:rsidRPr="00DF720D">
        <w:t>543/2002</w:t>
      </w:r>
      <w:r w:rsidRPr="00DF720D">
        <w:rPr>
          <w:spacing w:val="41"/>
        </w:rPr>
        <w:t xml:space="preserve"> </w:t>
      </w:r>
      <w:r w:rsidRPr="00DF720D">
        <w:t>Z.</w:t>
      </w:r>
      <w:r w:rsidRPr="00DF720D">
        <w:rPr>
          <w:spacing w:val="43"/>
        </w:rPr>
        <w:t xml:space="preserve"> </w:t>
      </w:r>
      <w:r w:rsidRPr="00DF720D">
        <w:t>z.</w:t>
      </w:r>
      <w:r>
        <w:rPr>
          <w:spacing w:val="43"/>
        </w:rPr>
        <w:t xml:space="preserve"> </w:t>
      </w:r>
      <w:r>
        <w:t>o</w:t>
      </w:r>
      <w:r>
        <w:rPr>
          <w:spacing w:val="38"/>
        </w:rPr>
        <w:t xml:space="preserve"> </w:t>
      </w:r>
      <w:r>
        <w:t>ochrane</w:t>
      </w:r>
      <w:r>
        <w:rPr>
          <w:spacing w:val="41"/>
        </w:rPr>
        <w:t xml:space="preserve"> </w:t>
      </w:r>
      <w:r>
        <w:t>prírody</w:t>
      </w:r>
      <w:r>
        <w:rPr>
          <w:spacing w:val="38"/>
        </w:rPr>
        <w:t xml:space="preserve"> </w:t>
      </w:r>
      <w:r>
        <w:t>a</w:t>
      </w:r>
      <w:r>
        <w:rPr>
          <w:spacing w:val="39"/>
        </w:rPr>
        <w:t> </w:t>
      </w:r>
      <w:r>
        <w:t>krajiny v znení neskorších predpisov.</w:t>
      </w:r>
      <w:r>
        <w:rPr>
          <w:spacing w:val="39"/>
        </w:rPr>
        <w:t xml:space="preserve"> </w:t>
      </w:r>
      <w:r>
        <w:t>V</w:t>
      </w:r>
      <w:r>
        <w:rPr>
          <w:spacing w:val="41"/>
        </w:rPr>
        <w:t xml:space="preserve"> </w:t>
      </w:r>
      <w:r>
        <w:t>prípade,</w:t>
      </w:r>
      <w:r>
        <w:rPr>
          <w:spacing w:val="43"/>
        </w:rPr>
        <w:t xml:space="preserve"> </w:t>
      </w:r>
      <w:r>
        <w:t>že</w:t>
      </w:r>
      <w:r>
        <w:rPr>
          <w:spacing w:val="41"/>
        </w:rPr>
        <w:t xml:space="preserve"> </w:t>
      </w:r>
      <w:r>
        <w:t>v</w:t>
      </w:r>
      <w:r>
        <w:rPr>
          <w:spacing w:val="38"/>
        </w:rPr>
        <w:t xml:space="preserve"> </w:t>
      </w:r>
      <w:r>
        <w:t>súvislosti</w:t>
      </w:r>
      <w:r>
        <w:rPr>
          <w:spacing w:val="41"/>
        </w:rPr>
        <w:t xml:space="preserve"> </w:t>
      </w:r>
      <w:r>
        <w:t>s</w:t>
      </w:r>
      <w:r>
        <w:rPr>
          <w:spacing w:val="38"/>
        </w:rPr>
        <w:t xml:space="preserve"> </w:t>
      </w:r>
      <w:r>
        <w:t>prípravou</w:t>
      </w:r>
      <w:r>
        <w:rPr>
          <w:spacing w:val="38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jej</w:t>
      </w:r>
      <w:r>
        <w:rPr>
          <w:spacing w:val="1"/>
        </w:rPr>
        <w:t xml:space="preserve"> </w:t>
      </w:r>
      <w:r>
        <w:t>realizáciou</w:t>
      </w:r>
      <w:r>
        <w:rPr>
          <w:spacing w:val="1"/>
        </w:rPr>
        <w:t xml:space="preserve"> </w:t>
      </w:r>
      <w:r>
        <w:t>dôjde</w:t>
      </w:r>
      <w:r>
        <w:rPr>
          <w:spacing w:val="1"/>
        </w:rPr>
        <w:t xml:space="preserve"> </w:t>
      </w:r>
      <w:r>
        <w:t>ku</w:t>
      </w:r>
      <w:r>
        <w:rPr>
          <w:spacing w:val="1"/>
        </w:rPr>
        <w:t xml:space="preserve"> </w:t>
      </w:r>
      <w:r>
        <w:t>styku</w:t>
      </w:r>
      <w:r>
        <w:rPr>
          <w:spacing w:val="58"/>
        </w:rPr>
        <w:t xml:space="preserve"> </w:t>
      </w:r>
      <w:r>
        <w:t>s</w:t>
      </w:r>
      <w:r>
        <w:rPr>
          <w:spacing w:val="58"/>
        </w:rPr>
        <w:t xml:space="preserve"> </w:t>
      </w:r>
      <w:r>
        <w:t>chráneným</w:t>
      </w:r>
      <w:r>
        <w:rPr>
          <w:spacing w:val="59"/>
        </w:rPr>
        <w:t xml:space="preserve"> </w:t>
      </w:r>
      <w:r>
        <w:t>územím,</w:t>
      </w:r>
      <w:r>
        <w:rPr>
          <w:spacing w:val="58"/>
        </w:rPr>
        <w:t xml:space="preserve"> </w:t>
      </w:r>
      <w:r>
        <w:t>pamiatkovo</w:t>
      </w:r>
      <w:r>
        <w:rPr>
          <w:spacing w:val="59"/>
        </w:rPr>
        <w:t xml:space="preserve"> </w:t>
      </w:r>
      <w:r>
        <w:t>chráneným</w:t>
      </w:r>
      <w:r>
        <w:rPr>
          <w:spacing w:val="58"/>
        </w:rPr>
        <w:t xml:space="preserve"> </w:t>
      </w:r>
      <w:r>
        <w:t>objektom</w:t>
      </w:r>
      <w:r>
        <w:rPr>
          <w:spacing w:val="1"/>
        </w:rPr>
        <w:t xml:space="preserve"> </w:t>
      </w:r>
      <w:r>
        <w:t>alebo</w:t>
      </w:r>
      <w:r>
        <w:rPr>
          <w:spacing w:val="33"/>
        </w:rPr>
        <w:t xml:space="preserve"> </w:t>
      </w:r>
      <w:r>
        <w:t>ochranným</w:t>
      </w:r>
      <w:r>
        <w:rPr>
          <w:spacing w:val="34"/>
        </w:rPr>
        <w:t xml:space="preserve"> </w:t>
      </w:r>
      <w:r>
        <w:t>pásmom,</w:t>
      </w:r>
      <w:r>
        <w:rPr>
          <w:spacing w:val="35"/>
        </w:rPr>
        <w:t xml:space="preserve"> </w:t>
      </w:r>
      <w:r>
        <w:t>musí</w:t>
      </w:r>
      <w:r>
        <w:rPr>
          <w:spacing w:val="32"/>
        </w:rPr>
        <w:t xml:space="preserve"> </w:t>
      </w:r>
      <w:r>
        <w:t>zhotoviteľ</w:t>
      </w:r>
      <w:r>
        <w:rPr>
          <w:spacing w:val="33"/>
        </w:rPr>
        <w:t xml:space="preserve"> </w:t>
      </w:r>
      <w:r>
        <w:t>dodržať</w:t>
      </w:r>
      <w:r>
        <w:rPr>
          <w:spacing w:val="35"/>
        </w:rPr>
        <w:t xml:space="preserve"> </w:t>
      </w:r>
      <w:r>
        <w:t>všetky</w:t>
      </w:r>
      <w:r>
        <w:rPr>
          <w:spacing w:val="30"/>
        </w:rPr>
        <w:t xml:space="preserve"> </w:t>
      </w:r>
      <w:r>
        <w:t>opatrenia</w:t>
      </w:r>
      <w:r>
        <w:rPr>
          <w:spacing w:val="33"/>
        </w:rPr>
        <w:t xml:space="preserve"> </w:t>
      </w:r>
      <w:r>
        <w:t>o</w:t>
      </w:r>
      <w:r>
        <w:rPr>
          <w:spacing w:val="34"/>
        </w:rPr>
        <w:t xml:space="preserve"> </w:t>
      </w:r>
      <w:r>
        <w:t>ich</w:t>
      </w:r>
      <w:r>
        <w:rPr>
          <w:spacing w:val="33"/>
        </w:rPr>
        <w:t xml:space="preserve"> </w:t>
      </w:r>
      <w:r>
        <w:t>ochrane</w:t>
      </w:r>
      <w:r>
        <w:rPr>
          <w:spacing w:val="33"/>
        </w:rPr>
        <w:t xml:space="preserve"> </w:t>
      </w:r>
      <w:r w:rsidRPr="00DF720D">
        <w:t>uvedené v zmluve a</w:t>
      </w:r>
      <w:r>
        <w:rPr>
          <w:spacing w:val="33"/>
        </w:rPr>
        <w:t xml:space="preserve"> </w:t>
      </w:r>
      <w:r>
        <w:t>vyplývajúce z príslušných právnych predpisov a dbať, aby boli dodržané všetky právne normy, ktoré s touto problematikou súvisia.</w:t>
      </w:r>
      <w:r>
        <w:rPr>
          <w:spacing w:val="1"/>
        </w:rPr>
        <w:t xml:space="preserve"> </w:t>
      </w:r>
      <w:r>
        <w:t>Sú</w:t>
      </w:r>
      <w:r>
        <w:rPr>
          <w:spacing w:val="12"/>
        </w:rPr>
        <w:t xml:space="preserve"> </w:t>
      </w:r>
      <w:r>
        <w:t>to</w:t>
      </w:r>
      <w:r>
        <w:rPr>
          <w:spacing w:val="13"/>
        </w:rPr>
        <w:t xml:space="preserve"> </w:t>
      </w:r>
      <w:r>
        <w:t>hlavne:</w:t>
      </w:r>
    </w:p>
    <w:p w:rsidR="007127CB" w:rsidRPr="00DF720D" w:rsidRDefault="007127CB" w:rsidP="0028706A">
      <w:pPr>
        <w:pStyle w:val="Zkladntext"/>
        <w:widowControl w:val="0"/>
        <w:numPr>
          <w:ilvl w:val="0"/>
          <w:numId w:val="39"/>
        </w:numPr>
        <w:autoSpaceDE w:val="0"/>
        <w:autoSpaceDN w:val="0"/>
        <w:spacing w:before="1" w:after="0"/>
        <w:ind w:left="1134" w:hanging="425"/>
      </w:pPr>
      <w:r>
        <w:lastRenderedPageBreak/>
        <w:t>Zákon</w:t>
      </w:r>
      <w:r>
        <w:rPr>
          <w:spacing w:val="30"/>
        </w:rPr>
        <w:t xml:space="preserve"> </w:t>
      </w:r>
      <w:r>
        <w:t>č.</w:t>
      </w:r>
      <w:r>
        <w:rPr>
          <w:spacing w:val="32"/>
        </w:rPr>
        <w:t xml:space="preserve"> </w:t>
      </w:r>
      <w:r>
        <w:t>17/1992</w:t>
      </w:r>
      <w:r>
        <w:rPr>
          <w:spacing w:val="30"/>
        </w:rPr>
        <w:t xml:space="preserve"> </w:t>
      </w:r>
      <w:r>
        <w:t>Zb.</w:t>
      </w:r>
      <w:r>
        <w:rPr>
          <w:spacing w:val="32"/>
        </w:rPr>
        <w:t xml:space="preserve"> </w:t>
      </w:r>
      <w:r>
        <w:t>o</w:t>
      </w:r>
      <w:r>
        <w:rPr>
          <w:spacing w:val="26"/>
        </w:rPr>
        <w:t xml:space="preserve"> </w:t>
      </w:r>
      <w:r>
        <w:t>životnom</w:t>
      </w:r>
      <w:r>
        <w:rPr>
          <w:spacing w:val="32"/>
        </w:rPr>
        <w:t xml:space="preserve"> </w:t>
      </w:r>
      <w:r>
        <w:t>prostredí</w:t>
      </w:r>
      <w:r>
        <w:rPr>
          <w:spacing w:val="29"/>
        </w:rPr>
        <w:t xml:space="preserve"> </w:t>
      </w:r>
      <w:r>
        <w:t>v</w:t>
      </w:r>
      <w:r>
        <w:rPr>
          <w:spacing w:val="31"/>
        </w:rPr>
        <w:t xml:space="preserve"> </w:t>
      </w:r>
      <w:r>
        <w:t>znení</w:t>
      </w:r>
      <w:r>
        <w:rPr>
          <w:spacing w:val="29"/>
        </w:rPr>
        <w:t xml:space="preserve"> </w:t>
      </w:r>
      <w:r>
        <w:t>neskorších</w:t>
      </w:r>
      <w:r>
        <w:rPr>
          <w:spacing w:val="26"/>
        </w:rPr>
        <w:t xml:space="preserve"> </w:t>
      </w:r>
      <w:r>
        <w:t>predpisov</w:t>
      </w:r>
      <w:r w:rsidR="00A07493">
        <w:t>,</w:t>
      </w:r>
      <w:r>
        <w:rPr>
          <w:spacing w:val="30"/>
        </w:rPr>
        <w:t xml:space="preserve"> </w:t>
      </w:r>
    </w:p>
    <w:p w:rsidR="00A07493" w:rsidRDefault="007127CB" w:rsidP="003D17C3">
      <w:pPr>
        <w:pStyle w:val="Zkladntext"/>
        <w:widowControl w:val="0"/>
        <w:numPr>
          <w:ilvl w:val="0"/>
          <w:numId w:val="38"/>
        </w:numPr>
        <w:autoSpaceDE w:val="0"/>
        <w:autoSpaceDN w:val="0"/>
        <w:spacing w:after="0"/>
        <w:ind w:left="1134" w:hanging="425"/>
      </w:pPr>
      <w:r w:rsidRPr="00A07493">
        <w:t xml:space="preserve">Zákon </w:t>
      </w:r>
      <w:r w:rsidRPr="003D17C3">
        <w:t>č. 543/2002 Z. z.</w:t>
      </w:r>
      <w:r w:rsidRPr="00A07493">
        <w:t xml:space="preserve"> o</w:t>
      </w:r>
      <w:r w:rsidRPr="00A07493">
        <w:rPr>
          <w:spacing w:val="1"/>
        </w:rPr>
        <w:t xml:space="preserve"> </w:t>
      </w:r>
      <w:r>
        <w:t>ochrane prírody a krajiny v znení neskorších predpisov</w:t>
      </w:r>
      <w:r w:rsidRPr="00DF720D">
        <w:t xml:space="preserve"> </w:t>
      </w:r>
      <w:bookmarkStart w:id="150" w:name="_Hlk179210899"/>
      <w:r w:rsidR="00A07493">
        <w:t>a príslušné vykonávajúce vyhlášky</w:t>
      </w:r>
      <w:bookmarkEnd w:id="150"/>
      <w:r w:rsidR="00A07493">
        <w:t xml:space="preserve">, </w:t>
      </w:r>
    </w:p>
    <w:p w:rsidR="007127CB" w:rsidRDefault="007127CB" w:rsidP="003D17C3">
      <w:pPr>
        <w:pStyle w:val="Zkladntext"/>
        <w:widowControl w:val="0"/>
        <w:numPr>
          <w:ilvl w:val="0"/>
          <w:numId w:val="38"/>
        </w:numPr>
        <w:autoSpaceDE w:val="0"/>
        <w:autoSpaceDN w:val="0"/>
        <w:spacing w:after="0"/>
        <w:ind w:left="1134" w:hanging="425"/>
      </w:pPr>
      <w:r>
        <w:t>Zákon</w:t>
      </w:r>
      <w:r w:rsidRPr="00A07493">
        <w:rPr>
          <w:spacing w:val="39"/>
        </w:rPr>
        <w:t xml:space="preserve"> </w:t>
      </w:r>
      <w:r>
        <w:t>č.</w:t>
      </w:r>
      <w:r w:rsidRPr="00A07493">
        <w:rPr>
          <w:spacing w:val="43"/>
        </w:rPr>
        <w:t xml:space="preserve"> </w:t>
      </w:r>
      <w:r>
        <w:t>49/2002</w:t>
      </w:r>
      <w:r w:rsidRPr="00A07493">
        <w:rPr>
          <w:spacing w:val="40"/>
        </w:rPr>
        <w:t xml:space="preserve"> </w:t>
      </w:r>
      <w:r>
        <w:t>Z.</w:t>
      </w:r>
      <w:r w:rsidRPr="00A07493">
        <w:rPr>
          <w:spacing w:val="45"/>
        </w:rPr>
        <w:t xml:space="preserve"> </w:t>
      </w:r>
      <w:r>
        <w:t>z.</w:t>
      </w:r>
      <w:r w:rsidRPr="00A07493">
        <w:rPr>
          <w:spacing w:val="42"/>
        </w:rPr>
        <w:t xml:space="preserve"> </w:t>
      </w:r>
      <w:r>
        <w:t>o</w:t>
      </w:r>
      <w:r w:rsidRPr="00A07493">
        <w:rPr>
          <w:spacing w:val="40"/>
        </w:rPr>
        <w:t xml:space="preserve"> </w:t>
      </w:r>
      <w:r>
        <w:t>ochrane</w:t>
      </w:r>
      <w:r w:rsidRPr="00A07493">
        <w:rPr>
          <w:spacing w:val="40"/>
        </w:rPr>
        <w:t xml:space="preserve"> </w:t>
      </w:r>
      <w:r>
        <w:t>pamiatkového</w:t>
      </w:r>
      <w:r w:rsidRPr="00A07493">
        <w:rPr>
          <w:spacing w:val="40"/>
        </w:rPr>
        <w:t xml:space="preserve"> </w:t>
      </w:r>
      <w:r>
        <w:t>fondu v znení neskorších predpisov</w:t>
      </w:r>
      <w:r w:rsidR="00A07493">
        <w:t>.</w:t>
      </w:r>
    </w:p>
    <w:p w:rsidR="007127CB" w:rsidRDefault="007127CB" w:rsidP="00920A9E">
      <w:pPr>
        <w:pStyle w:val="Nadpis3"/>
      </w:pPr>
      <w:bookmarkStart w:id="151" w:name="_Toc169087823"/>
      <w:bookmarkStart w:id="152" w:name="_Toc169087824"/>
      <w:bookmarkStart w:id="153" w:name="_Toc169087825"/>
      <w:bookmarkStart w:id="154" w:name="_TOC_250073"/>
      <w:bookmarkStart w:id="155" w:name="_Toc178188242"/>
      <w:bookmarkEnd w:id="151"/>
      <w:bookmarkEnd w:id="152"/>
      <w:bookmarkEnd w:id="153"/>
      <w:r>
        <w:t>Ochrana</w:t>
      </w:r>
      <w:r>
        <w:rPr>
          <w:spacing w:val="43"/>
        </w:rPr>
        <w:t xml:space="preserve"> </w:t>
      </w:r>
      <w:r>
        <w:t>povrchových</w:t>
      </w:r>
      <w:r>
        <w:rPr>
          <w:spacing w:val="38"/>
        </w:rPr>
        <w:t xml:space="preserve"> </w:t>
      </w:r>
      <w:r>
        <w:t>a</w:t>
      </w:r>
      <w:r>
        <w:rPr>
          <w:spacing w:val="44"/>
        </w:rPr>
        <w:t xml:space="preserve"> </w:t>
      </w:r>
      <w:r>
        <w:t>podzemných</w:t>
      </w:r>
      <w:r>
        <w:rPr>
          <w:spacing w:val="45"/>
        </w:rPr>
        <w:t xml:space="preserve"> </w:t>
      </w:r>
      <w:bookmarkEnd w:id="154"/>
      <w:r>
        <w:t>vôd</w:t>
      </w:r>
      <w:bookmarkEnd w:id="155"/>
    </w:p>
    <w:p w:rsidR="007127CB" w:rsidRDefault="007127CB" w:rsidP="00920A9E">
      <w:r>
        <w:t>V priebehu výstavby nesmie dochádzať k nadmernému znečisťovaniu povrchových vôd a k</w:t>
      </w:r>
      <w:r>
        <w:rPr>
          <w:spacing w:val="1"/>
        </w:rPr>
        <w:t xml:space="preserve"> </w:t>
      </w:r>
      <w:r>
        <w:t>ohrozeniu</w:t>
      </w:r>
      <w:r>
        <w:rPr>
          <w:spacing w:val="36"/>
        </w:rPr>
        <w:t xml:space="preserve"> </w:t>
      </w:r>
      <w:r>
        <w:t>kvality</w:t>
      </w:r>
      <w:r>
        <w:rPr>
          <w:spacing w:val="37"/>
        </w:rPr>
        <w:t xml:space="preserve"> </w:t>
      </w:r>
      <w:r>
        <w:t>podzemných</w:t>
      </w:r>
      <w:r>
        <w:rPr>
          <w:spacing w:val="41"/>
        </w:rPr>
        <w:t xml:space="preserve"> </w:t>
      </w:r>
      <w:r>
        <w:t>vôd.</w:t>
      </w:r>
      <w:r>
        <w:rPr>
          <w:spacing w:val="38"/>
        </w:rPr>
        <w:t xml:space="preserve"> </w:t>
      </w:r>
      <w:r>
        <w:t>Zhotoviteľ</w:t>
      </w:r>
      <w:r>
        <w:rPr>
          <w:spacing w:val="34"/>
        </w:rPr>
        <w:t xml:space="preserve"> </w:t>
      </w:r>
      <w:r>
        <w:t>musí</w:t>
      </w:r>
      <w:r>
        <w:rPr>
          <w:spacing w:val="35"/>
        </w:rPr>
        <w:t xml:space="preserve"> </w:t>
      </w:r>
      <w:r>
        <w:t>dodržiavať</w:t>
      </w:r>
      <w:r>
        <w:rPr>
          <w:spacing w:val="38"/>
        </w:rPr>
        <w:t xml:space="preserve"> </w:t>
      </w:r>
      <w:r>
        <w:t>najmä</w:t>
      </w:r>
      <w:r>
        <w:rPr>
          <w:spacing w:val="37"/>
        </w:rPr>
        <w:t xml:space="preserve"> </w:t>
      </w:r>
      <w:r>
        <w:t>ustanovenia,</w:t>
      </w:r>
      <w:r>
        <w:rPr>
          <w:spacing w:val="39"/>
        </w:rPr>
        <w:t xml:space="preserve"> </w:t>
      </w:r>
      <w:r>
        <w:t>uvedené</w:t>
      </w:r>
      <w:r>
        <w:rPr>
          <w:spacing w:val="1"/>
        </w:rPr>
        <w:t xml:space="preserve"> </w:t>
      </w:r>
      <w:r>
        <w:t xml:space="preserve">v zákone </w:t>
      </w:r>
      <w:r w:rsidRPr="00DF720D">
        <w:t>č. 364/2004 Z. z.</w:t>
      </w:r>
      <w:r>
        <w:t xml:space="preserve"> o vodách a o zmene zákona o priestupkoch v znení neskorších</w:t>
      </w:r>
      <w:r>
        <w:rPr>
          <w:spacing w:val="1"/>
        </w:rPr>
        <w:t xml:space="preserve"> </w:t>
      </w:r>
      <w:r>
        <w:t>predpisov</w:t>
      </w:r>
      <w:r>
        <w:rPr>
          <w:spacing w:val="11"/>
        </w:rPr>
        <w:t xml:space="preserve"> </w:t>
      </w:r>
      <w:r>
        <w:t>(vodný</w:t>
      </w:r>
      <w:r>
        <w:rPr>
          <w:spacing w:val="15"/>
        </w:rPr>
        <w:t xml:space="preserve"> </w:t>
      </w:r>
      <w:r>
        <w:t>zákon).</w:t>
      </w:r>
    </w:p>
    <w:p w:rsidR="007127CB" w:rsidRDefault="007127CB" w:rsidP="00920A9E">
      <w:r>
        <w:t>V súlade s</w:t>
      </w:r>
      <w:r>
        <w:rPr>
          <w:spacing w:val="1"/>
        </w:rPr>
        <w:t xml:space="preserve"> </w:t>
      </w:r>
      <w:r>
        <w:t>ustanovením</w:t>
      </w:r>
      <w:r>
        <w:rPr>
          <w:spacing w:val="1"/>
        </w:rPr>
        <w:t xml:space="preserve"> </w:t>
      </w:r>
      <w:r w:rsidRPr="00DF720D">
        <w:t>§ 23 ods.</w:t>
      </w:r>
      <w:r w:rsidRPr="00DF720D">
        <w:rPr>
          <w:spacing w:val="1"/>
        </w:rPr>
        <w:t xml:space="preserve"> </w:t>
      </w:r>
      <w:r w:rsidRPr="00DF720D">
        <w:t>1</w:t>
      </w:r>
      <w:r w:rsidRPr="00DF720D">
        <w:rPr>
          <w:spacing w:val="1"/>
        </w:rPr>
        <w:t xml:space="preserve"> </w:t>
      </w:r>
      <w:r w:rsidRPr="00DF720D">
        <w:t>zákona č.</w:t>
      </w:r>
      <w:r w:rsidRPr="00DF720D">
        <w:rPr>
          <w:spacing w:val="1"/>
        </w:rPr>
        <w:t xml:space="preserve"> </w:t>
      </w:r>
      <w:r w:rsidRPr="00DF720D">
        <w:t>364/2004 Z.</w:t>
      </w:r>
      <w:r w:rsidRPr="00DF720D">
        <w:rPr>
          <w:spacing w:val="1"/>
        </w:rPr>
        <w:t xml:space="preserve"> </w:t>
      </w:r>
      <w:r w:rsidRPr="00DF720D">
        <w:t>z.</w:t>
      </w:r>
      <w:r>
        <w:rPr>
          <w:spacing w:val="1"/>
        </w:rPr>
        <w:t xml:space="preserve"> </w:t>
      </w:r>
      <w:r>
        <w:t>má mať</w:t>
      </w:r>
      <w:r>
        <w:rPr>
          <w:spacing w:val="1"/>
        </w:rPr>
        <w:t xml:space="preserve"> </w:t>
      </w:r>
      <w:r>
        <w:t>zhotoviteľ</w:t>
      </w:r>
      <w:r>
        <w:rPr>
          <w:spacing w:val="58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príslušné</w:t>
      </w:r>
      <w:r>
        <w:rPr>
          <w:spacing w:val="1"/>
        </w:rPr>
        <w:t xml:space="preserve"> </w:t>
      </w:r>
      <w:r>
        <w:t>povolenia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niektoré</w:t>
      </w:r>
      <w:r>
        <w:rPr>
          <w:spacing w:val="58"/>
        </w:rPr>
        <w:t xml:space="preserve"> </w:t>
      </w:r>
      <w:r>
        <w:t>činnost</w:t>
      </w:r>
      <w:r w:rsidR="00A07493">
        <w:t>i</w:t>
      </w:r>
      <w:r>
        <w:rPr>
          <w:spacing w:val="58"/>
        </w:rPr>
        <w:t xml:space="preserve"> </w:t>
      </w:r>
      <w:r>
        <w:t>ako</w:t>
      </w:r>
      <w:r>
        <w:rPr>
          <w:spacing w:val="59"/>
        </w:rPr>
        <w:t xml:space="preserve"> </w:t>
      </w:r>
      <w:r>
        <w:t>sú</w:t>
      </w:r>
      <w:r>
        <w:rPr>
          <w:spacing w:val="58"/>
        </w:rPr>
        <w:t xml:space="preserve"> </w:t>
      </w:r>
      <w:r>
        <w:t>vysádzanie,</w:t>
      </w:r>
      <w:r>
        <w:rPr>
          <w:spacing w:val="59"/>
        </w:rPr>
        <w:t xml:space="preserve"> </w:t>
      </w:r>
      <w:r>
        <w:t>stínanie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odstraňovanie</w:t>
      </w:r>
      <w:r>
        <w:rPr>
          <w:spacing w:val="1"/>
        </w:rPr>
        <w:t xml:space="preserve"> </w:t>
      </w:r>
      <w:r>
        <w:t>stromov a krov, ďalej na prípadnú ťažbu piesku, štrku. Za tým účelom je zhotoviteľ povinný</w:t>
      </w:r>
      <w:r>
        <w:rPr>
          <w:spacing w:val="1"/>
        </w:rPr>
        <w:t xml:space="preserve"> </w:t>
      </w:r>
      <w:r>
        <w:t>naplniť</w:t>
      </w:r>
      <w:r>
        <w:rPr>
          <w:spacing w:val="1"/>
        </w:rPr>
        <w:t xml:space="preserve"> </w:t>
      </w:r>
      <w:r>
        <w:t>aj</w:t>
      </w:r>
      <w:r>
        <w:rPr>
          <w:spacing w:val="1"/>
        </w:rPr>
        <w:t xml:space="preserve"> </w:t>
      </w:r>
      <w:r>
        <w:t>povinnosti</w:t>
      </w:r>
      <w:r>
        <w:rPr>
          <w:spacing w:val="1"/>
        </w:rPr>
        <w:t xml:space="preserve"> </w:t>
      </w:r>
      <w:r>
        <w:t>ustanovené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 w:rsidRPr="00DF720D">
        <w:t>§</w:t>
      </w:r>
      <w:r w:rsidRPr="00DF720D">
        <w:rPr>
          <w:spacing w:val="1"/>
        </w:rPr>
        <w:t xml:space="preserve"> </w:t>
      </w:r>
      <w:r w:rsidRPr="00DF720D">
        <w:t>23</w:t>
      </w:r>
      <w:r w:rsidRPr="00DF720D">
        <w:rPr>
          <w:spacing w:val="1"/>
        </w:rPr>
        <w:t xml:space="preserve"> </w:t>
      </w:r>
      <w:r w:rsidRPr="00DF720D">
        <w:t>ods.</w:t>
      </w:r>
      <w:r w:rsidRPr="00DF720D">
        <w:rPr>
          <w:spacing w:val="1"/>
        </w:rPr>
        <w:t xml:space="preserve"> </w:t>
      </w:r>
      <w:r w:rsidRPr="00DF720D">
        <w:t>3)</w:t>
      </w:r>
      <w:r w:rsidRPr="00DF720D">
        <w:rPr>
          <w:spacing w:val="1"/>
        </w:rPr>
        <w:t xml:space="preserve"> </w:t>
      </w:r>
      <w:r w:rsidRPr="00DF720D">
        <w:t>zákona</w:t>
      </w:r>
      <w:r w:rsidRPr="00DF720D">
        <w:rPr>
          <w:spacing w:val="1"/>
        </w:rPr>
        <w:t xml:space="preserve"> </w:t>
      </w:r>
      <w:r w:rsidRPr="00DF720D">
        <w:t>č.</w:t>
      </w:r>
      <w:r w:rsidRPr="00DF720D">
        <w:rPr>
          <w:spacing w:val="58"/>
        </w:rPr>
        <w:t xml:space="preserve"> </w:t>
      </w:r>
      <w:r w:rsidRPr="00DF720D">
        <w:t>364/2004</w:t>
      </w:r>
      <w:r w:rsidRPr="00DF720D">
        <w:rPr>
          <w:spacing w:val="58"/>
        </w:rPr>
        <w:t xml:space="preserve"> </w:t>
      </w:r>
      <w:r w:rsidRPr="00DF720D">
        <w:t>Z.</w:t>
      </w:r>
      <w:r w:rsidRPr="00DF720D">
        <w:rPr>
          <w:spacing w:val="59"/>
        </w:rPr>
        <w:t xml:space="preserve"> </w:t>
      </w:r>
      <w:r w:rsidRPr="00DF720D">
        <w:t>z.</w:t>
      </w:r>
      <w:r w:rsidRPr="005D1AFC">
        <w:rPr>
          <w:spacing w:val="58"/>
        </w:rPr>
        <w:t xml:space="preserve"> </w:t>
      </w:r>
      <w:r w:rsidRPr="005D1AFC">
        <w:t>zabezpečiť</w:t>
      </w:r>
      <w:r>
        <w:rPr>
          <w:spacing w:val="1"/>
        </w:rPr>
        <w:t xml:space="preserve"> </w:t>
      </w:r>
      <w:r>
        <w:t>zameranie a zakreslenie skutočného stavu miesta ťažby do technickej dokumentácie, ktorú</w:t>
      </w:r>
      <w:r>
        <w:rPr>
          <w:spacing w:val="1"/>
        </w:rPr>
        <w:t xml:space="preserve"> </w:t>
      </w:r>
      <w:r>
        <w:t>odovzdáva najneskôr pri preberacom konaní zadávateľovi s cieľom</w:t>
      </w:r>
      <w:r>
        <w:rPr>
          <w:spacing w:val="1"/>
        </w:rPr>
        <w:t xml:space="preserve"> </w:t>
      </w:r>
      <w:r>
        <w:t>aby túto dokumentáciu</w:t>
      </w:r>
      <w:r>
        <w:rPr>
          <w:spacing w:val="1"/>
        </w:rPr>
        <w:t xml:space="preserve"> </w:t>
      </w:r>
      <w:r>
        <w:t>mohol</w:t>
      </w:r>
      <w:r>
        <w:rPr>
          <w:spacing w:val="20"/>
        </w:rPr>
        <w:t xml:space="preserve"> </w:t>
      </w:r>
      <w:r>
        <w:t>odovzdať</w:t>
      </w:r>
      <w:r>
        <w:rPr>
          <w:spacing w:val="22"/>
        </w:rPr>
        <w:t xml:space="preserve"> </w:t>
      </w:r>
      <w:r>
        <w:t>po</w:t>
      </w:r>
      <w:r>
        <w:rPr>
          <w:spacing w:val="19"/>
        </w:rPr>
        <w:t xml:space="preserve"> </w:t>
      </w:r>
      <w:r>
        <w:t>kolaudačnom</w:t>
      </w:r>
      <w:r>
        <w:rPr>
          <w:spacing w:val="19"/>
        </w:rPr>
        <w:t xml:space="preserve"> </w:t>
      </w:r>
      <w:r>
        <w:t>konaní</w:t>
      </w:r>
      <w:r>
        <w:rPr>
          <w:spacing w:val="20"/>
        </w:rPr>
        <w:t xml:space="preserve"> </w:t>
      </w:r>
      <w:r>
        <w:t>orgánom</w:t>
      </w:r>
      <w:r>
        <w:rPr>
          <w:spacing w:val="20"/>
        </w:rPr>
        <w:t xml:space="preserve"> </w:t>
      </w:r>
      <w:r>
        <w:t>štátnej</w:t>
      </w:r>
      <w:r>
        <w:rPr>
          <w:spacing w:val="20"/>
        </w:rPr>
        <w:t xml:space="preserve"> </w:t>
      </w:r>
      <w:r>
        <w:t>správy.</w:t>
      </w:r>
    </w:p>
    <w:p w:rsidR="007127CB" w:rsidRDefault="007127CB" w:rsidP="00920A9E">
      <w:pPr>
        <w:pStyle w:val="Nadpis3"/>
      </w:pPr>
      <w:bookmarkStart w:id="156" w:name="_Toc169087827"/>
      <w:bookmarkStart w:id="157" w:name="_Toc169087828"/>
      <w:bookmarkStart w:id="158" w:name="_TOC_250072"/>
      <w:bookmarkStart w:id="159" w:name="_Toc178188243"/>
      <w:bookmarkEnd w:id="156"/>
      <w:bookmarkEnd w:id="157"/>
      <w:bookmarkEnd w:id="158"/>
      <w:r>
        <w:t>Odpady</w:t>
      </w:r>
      <w:bookmarkEnd w:id="159"/>
    </w:p>
    <w:p w:rsidR="007127CB" w:rsidRDefault="007127CB" w:rsidP="007127CB">
      <w:pPr>
        <w:pStyle w:val="Zkladntext"/>
        <w:spacing w:before="123" w:line="244" w:lineRule="auto"/>
        <w:ind w:right="105"/>
      </w:pPr>
      <w:r>
        <w:t>Zhotoviteľ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súlade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projektovou</w:t>
      </w:r>
      <w:r>
        <w:rPr>
          <w:spacing w:val="1"/>
        </w:rPr>
        <w:t xml:space="preserve"> </w:t>
      </w:r>
      <w:r>
        <w:t>dokumentáciou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prípadnými</w:t>
      </w:r>
      <w:r>
        <w:rPr>
          <w:spacing w:val="1"/>
        </w:rPr>
        <w:t xml:space="preserve"> </w:t>
      </w:r>
      <w:r>
        <w:t>zmenami</w:t>
      </w:r>
      <w:r>
        <w:rPr>
          <w:spacing w:val="1"/>
        </w:rPr>
        <w:t xml:space="preserve"> </w:t>
      </w:r>
      <w:r>
        <w:t>vyvolanými</w:t>
      </w:r>
      <w:r>
        <w:rPr>
          <w:spacing w:val="1"/>
        </w:rPr>
        <w:t xml:space="preserve"> </w:t>
      </w:r>
      <w:r>
        <w:t>neočakávanými</w:t>
      </w:r>
      <w:r>
        <w:rPr>
          <w:spacing w:val="1"/>
        </w:rPr>
        <w:t xml:space="preserve"> </w:t>
      </w:r>
      <w:r>
        <w:t>skutočnosťami</w:t>
      </w:r>
      <w:r>
        <w:rPr>
          <w:spacing w:val="1"/>
        </w:rPr>
        <w:t xml:space="preserve"> </w:t>
      </w:r>
      <w:r>
        <w:t>zabezpečí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rámci</w:t>
      </w:r>
      <w:r>
        <w:rPr>
          <w:spacing w:val="1"/>
        </w:rPr>
        <w:t xml:space="preserve"> </w:t>
      </w:r>
      <w:r>
        <w:t>ZTKP</w:t>
      </w:r>
      <w:r>
        <w:rPr>
          <w:spacing w:val="58"/>
        </w:rPr>
        <w:t xml:space="preserve"> </w:t>
      </w:r>
      <w:r>
        <w:t>súlad</w:t>
      </w:r>
      <w:r>
        <w:rPr>
          <w:spacing w:val="58"/>
        </w:rPr>
        <w:t xml:space="preserve"> </w:t>
      </w:r>
      <w:r>
        <w:t>s</w:t>
      </w:r>
      <w:r>
        <w:rPr>
          <w:spacing w:val="59"/>
        </w:rPr>
        <w:t xml:space="preserve"> </w:t>
      </w:r>
      <w:r>
        <w:t>podmienkami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zohľadní</w:t>
      </w:r>
      <w:r>
        <w:rPr>
          <w:spacing w:val="1"/>
        </w:rPr>
        <w:t xml:space="preserve"> </w:t>
      </w:r>
      <w:r>
        <w:t>tieto</w:t>
      </w:r>
      <w:r>
        <w:rPr>
          <w:spacing w:val="15"/>
        </w:rPr>
        <w:t xml:space="preserve"> </w:t>
      </w:r>
      <w:r>
        <w:t>skutočnosti</w:t>
      </w:r>
      <w:r>
        <w:rPr>
          <w:spacing w:val="17"/>
        </w:rPr>
        <w:t xml:space="preserve"> </w:t>
      </w:r>
      <w:r>
        <w:t>v</w:t>
      </w:r>
      <w:r>
        <w:rPr>
          <w:spacing w:val="17"/>
        </w:rPr>
        <w:t xml:space="preserve"> </w:t>
      </w:r>
      <w:r>
        <w:t>Dokumentácii</w:t>
      </w:r>
      <w:r>
        <w:rPr>
          <w:spacing w:val="14"/>
        </w:rPr>
        <w:t xml:space="preserve"> </w:t>
      </w:r>
      <w:r>
        <w:t>Zhotoviteľa.</w:t>
      </w:r>
    </w:p>
    <w:p w:rsidR="007127CB" w:rsidRPr="00C80779" w:rsidRDefault="007127CB" w:rsidP="007127CB">
      <w:pPr>
        <w:pStyle w:val="Zkladntext"/>
        <w:spacing w:before="2"/>
        <w:rPr>
          <w:sz w:val="15"/>
          <w:szCs w:val="15"/>
        </w:rPr>
      </w:pPr>
    </w:p>
    <w:p w:rsidR="007127CB" w:rsidRPr="00920A9E" w:rsidRDefault="007127CB" w:rsidP="00920A9E">
      <w:pPr>
        <w:pStyle w:val="Nadpis2"/>
      </w:pPr>
      <w:bookmarkStart w:id="160" w:name="_TOC_250071"/>
      <w:bookmarkStart w:id="161" w:name="_Toc178188244"/>
      <w:r w:rsidRPr="00920A9E">
        <w:t xml:space="preserve">OCHRANNÉ OPATRENIA PRED ÚČINKAMI BLÚDIVÝCH ELEKTRICKÝCH </w:t>
      </w:r>
      <w:bookmarkEnd w:id="160"/>
      <w:r w:rsidRPr="00920A9E">
        <w:t>PRÚDOV.</w:t>
      </w:r>
      <w:bookmarkEnd w:id="161"/>
    </w:p>
    <w:p w:rsidR="007127CB" w:rsidRDefault="007127CB" w:rsidP="00920A9E">
      <w:r>
        <w:t>Rozsah,</w:t>
      </w:r>
      <w:r>
        <w:rPr>
          <w:spacing w:val="1"/>
        </w:rPr>
        <w:t xml:space="preserve"> </w:t>
      </w:r>
      <w:r>
        <w:t>druh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materiál</w:t>
      </w:r>
      <w:r>
        <w:rPr>
          <w:spacing w:val="58"/>
        </w:rPr>
        <w:t xml:space="preserve"> </w:t>
      </w:r>
      <w:r>
        <w:t>ochranných</w:t>
      </w:r>
      <w:r>
        <w:rPr>
          <w:spacing w:val="58"/>
        </w:rPr>
        <w:t xml:space="preserve"> </w:t>
      </w:r>
      <w:r>
        <w:t>opatrení</w:t>
      </w:r>
      <w:r>
        <w:rPr>
          <w:spacing w:val="59"/>
        </w:rPr>
        <w:t xml:space="preserve"> </w:t>
      </w:r>
      <w:r>
        <w:t>pred</w:t>
      </w:r>
      <w:r>
        <w:rPr>
          <w:spacing w:val="58"/>
        </w:rPr>
        <w:t xml:space="preserve"> </w:t>
      </w:r>
      <w:r>
        <w:t>účinkami</w:t>
      </w:r>
      <w:r>
        <w:rPr>
          <w:spacing w:val="59"/>
        </w:rPr>
        <w:t xml:space="preserve"> </w:t>
      </w:r>
      <w:r>
        <w:t>blúdivých</w:t>
      </w:r>
      <w:r>
        <w:rPr>
          <w:spacing w:val="58"/>
        </w:rPr>
        <w:t xml:space="preserve"> </w:t>
      </w:r>
      <w:r>
        <w:t>elektrických</w:t>
      </w:r>
      <w:r>
        <w:rPr>
          <w:spacing w:val="59"/>
        </w:rPr>
        <w:t xml:space="preserve"> </w:t>
      </w:r>
      <w:r>
        <w:t>prúdov</w:t>
      </w:r>
      <w:r>
        <w:rPr>
          <w:spacing w:val="-56"/>
        </w:rPr>
        <w:t xml:space="preserve"> </w:t>
      </w:r>
      <w:r>
        <w:t>sa</w:t>
      </w:r>
      <w:r>
        <w:rPr>
          <w:spacing w:val="18"/>
        </w:rPr>
        <w:t xml:space="preserve"> </w:t>
      </w:r>
      <w:r>
        <w:t>vykoná</w:t>
      </w:r>
      <w:r>
        <w:rPr>
          <w:spacing w:val="18"/>
        </w:rPr>
        <w:t xml:space="preserve"> </w:t>
      </w:r>
      <w:r>
        <w:t>podľa</w:t>
      </w:r>
      <w:r>
        <w:rPr>
          <w:spacing w:val="18"/>
        </w:rPr>
        <w:t xml:space="preserve"> </w:t>
      </w:r>
      <w:r>
        <w:t>Dokumentácie</w:t>
      </w:r>
      <w:r>
        <w:rPr>
          <w:spacing w:val="14"/>
        </w:rPr>
        <w:t xml:space="preserve"> </w:t>
      </w:r>
      <w:r>
        <w:t>Zhotoviteľa.</w:t>
      </w:r>
    </w:p>
    <w:p w:rsidR="007127CB" w:rsidRDefault="007127CB" w:rsidP="00920A9E">
      <w:r>
        <w:t>Zhotoviteľ</w:t>
      </w:r>
      <w:r>
        <w:rPr>
          <w:spacing w:val="1"/>
        </w:rPr>
        <w:t xml:space="preserve"> </w:t>
      </w:r>
      <w:r>
        <w:t>zabezpečí</w:t>
      </w:r>
      <w:r>
        <w:rPr>
          <w:spacing w:val="1"/>
        </w:rPr>
        <w:t xml:space="preserve"> </w:t>
      </w:r>
      <w:r>
        <w:t>navrhnuté</w:t>
      </w:r>
      <w:r>
        <w:rPr>
          <w:spacing w:val="1"/>
        </w:rPr>
        <w:t xml:space="preserve"> </w:t>
      </w:r>
      <w:r>
        <w:t>geofyzikálne</w:t>
      </w:r>
      <w:r>
        <w:rPr>
          <w:spacing w:val="58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elektrické</w:t>
      </w:r>
      <w:r>
        <w:rPr>
          <w:spacing w:val="59"/>
        </w:rPr>
        <w:t xml:space="preserve"> </w:t>
      </w:r>
      <w:r>
        <w:t>meranie</w:t>
      </w:r>
      <w:r>
        <w:rPr>
          <w:spacing w:val="58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priebehu</w:t>
      </w:r>
      <w:r>
        <w:rPr>
          <w:spacing w:val="58"/>
        </w:rPr>
        <w:t xml:space="preserve"> </w:t>
      </w:r>
      <w:r>
        <w:t>stavby</w:t>
      </w:r>
      <w:r>
        <w:rPr>
          <w:spacing w:val="59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zmysle</w:t>
      </w:r>
      <w:r>
        <w:rPr>
          <w:spacing w:val="1"/>
        </w:rPr>
        <w:t xml:space="preserve"> </w:t>
      </w:r>
      <w:r>
        <w:t>STN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ISO</w:t>
      </w:r>
      <w:r>
        <w:rPr>
          <w:spacing w:val="1"/>
        </w:rPr>
        <w:t xml:space="preserve"> </w:t>
      </w:r>
      <w:r>
        <w:t>2080</w:t>
      </w:r>
      <w:r>
        <w:rPr>
          <w:spacing w:val="1"/>
        </w:rPr>
        <w:t xml:space="preserve"> </w:t>
      </w:r>
      <w:r w:rsidRPr="00C80779">
        <w:t>Kovové a iné anorganické povlaky</w:t>
      </w:r>
      <w:r>
        <w:t>.</w:t>
      </w:r>
      <w:r>
        <w:rPr>
          <w:spacing w:val="59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preberacie</w:t>
      </w:r>
      <w:r>
        <w:rPr>
          <w:spacing w:val="59"/>
        </w:rPr>
        <w:t xml:space="preserve"> </w:t>
      </w:r>
      <w:r>
        <w:t>konanie</w:t>
      </w:r>
      <w:r>
        <w:rPr>
          <w:spacing w:val="59"/>
        </w:rPr>
        <w:t xml:space="preserve"> </w:t>
      </w:r>
      <w:r>
        <w:t>doloží</w:t>
      </w:r>
      <w:r>
        <w:rPr>
          <w:spacing w:val="1"/>
        </w:rPr>
        <w:t xml:space="preserve"> </w:t>
      </w:r>
      <w:r>
        <w:t>výsledky všetkých meraní, vrátane výpočtov a vyhodnotenia. Vyhodnotenie musí obsahovať</w:t>
      </w:r>
      <w:r>
        <w:rPr>
          <w:spacing w:val="1"/>
        </w:rPr>
        <w:t xml:space="preserve"> </w:t>
      </w:r>
      <w:r>
        <w:t>najmä</w:t>
      </w:r>
      <w:r>
        <w:rPr>
          <w:spacing w:val="1"/>
        </w:rPr>
        <w:t xml:space="preserve"> </w:t>
      </w:r>
      <w:r>
        <w:t>posúdenie</w:t>
      </w:r>
      <w:r>
        <w:rPr>
          <w:spacing w:val="1"/>
        </w:rPr>
        <w:t xml:space="preserve"> </w:t>
      </w:r>
      <w:r>
        <w:t>korózneho</w:t>
      </w:r>
      <w:r>
        <w:rPr>
          <w:spacing w:val="1"/>
        </w:rPr>
        <w:t xml:space="preserve"> </w:t>
      </w:r>
      <w:r>
        <w:t>stavu</w:t>
      </w:r>
      <w:r>
        <w:rPr>
          <w:spacing w:val="1"/>
        </w:rPr>
        <w:t xml:space="preserve"> </w:t>
      </w:r>
      <w:r>
        <w:t>príslušných</w:t>
      </w:r>
      <w:r>
        <w:rPr>
          <w:spacing w:val="1"/>
        </w:rPr>
        <w:t xml:space="preserve"> </w:t>
      </w:r>
      <w:r>
        <w:t>stavebných</w:t>
      </w:r>
      <w:r>
        <w:rPr>
          <w:spacing w:val="1"/>
        </w:rPr>
        <w:t xml:space="preserve"> </w:t>
      </w:r>
      <w:r>
        <w:t>objektov,</w:t>
      </w:r>
      <w:r>
        <w:rPr>
          <w:spacing w:val="1"/>
        </w:rPr>
        <w:t xml:space="preserve"> </w:t>
      </w:r>
      <w:r>
        <w:t>vrátane</w:t>
      </w:r>
      <w:r>
        <w:rPr>
          <w:spacing w:val="1"/>
        </w:rPr>
        <w:t xml:space="preserve"> </w:t>
      </w:r>
      <w:r>
        <w:t>odporúčaní</w:t>
      </w:r>
      <w:r>
        <w:rPr>
          <w:spacing w:val="1"/>
        </w:rPr>
        <w:t xml:space="preserve"> </w:t>
      </w:r>
      <w:r>
        <w:t>prípadných</w:t>
      </w:r>
      <w:r>
        <w:rPr>
          <w:spacing w:val="1"/>
        </w:rPr>
        <w:t xml:space="preserve"> </w:t>
      </w:r>
      <w:r>
        <w:t>následných</w:t>
      </w:r>
      <w:r>
        <w:rPr>
          <w:spacing w:val="1"/>
        </w:rPr>
        <w:t xml:space="preserve"> </w:t>
      </w:r>
      <w:r>
        <w:t>ochranných</w:t>
      </w:r>
      <w:r>
        <w:rPr>
          <w:spacing w:val="1"/>
        </w:rPr>
        <w:t xml:space="preserve"> </w:t>
      </w:r>
      <w:r>
        <w:t>opatrení.</w:t>
      </w:r>
      <w:r>
        <w:rPr>
          <w:spacing w:val="1"/>
        </w:rPr>
        <w:t xml:space="preserve"> </w:t>
      </w:r>
      <w:r>
        <w:t>Ďalej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obsahovať</w:t>
      </w:r>
      <w:r>
        <w:rPr>
          <w:spacing w:val="1"/>
        </w:rPr>
        <w:t xml:space="preserve"> </w:t>
      </w:r>
      <w:r>
        <w:t>pokyny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údržbu</w:t>
      </w:r>
      <w:r>
        <w:rPr>
          <w:spacing w:val="1"/>
        </w:rPr>
        <w:t xml:space="preserve"> </w:t>
      </w:r>
      <w:r>
        <w:t>ochranných opatrení a postup pri kontrole korózneho stavu dotknutých stavebných objektov</w:t>
      </w:r>
      <w:r>
        <w:rPr>
          <w:spacing w:val="1"/>
        </w:rPr>
        <w:t xml:space="preserve"> </w:t>
      </w:r>
      <w:r>
        <w:t>počas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predpokladanej</w:t>
      </w:r>
      <w:r>
        <w:rPr>
          <w:spacing w:val="1"/>
        </w:rPr>
        <w:t xml:space="preserve"> </w:t>
      </w:r>
      <w:r>
        <w:t>životnosti.</w:t>
      </w:r>
      <w:r>
        <w:rPr>
          <w:spacing w:val="1"/>
        </w:rPr>
        <w:t xml:space="preserve"> </w:t>
      </w:r>
      <w:r>
        <w:t>Podrobnejšie</w:t>
      </w:r>
      <w:r>
        <w:rPr>
          <w:spacing w:val="1"/>
        </w:rPr>
        <w:t xml:space="preserve"> </w:t>
      </w:r>
      <w:r>
        <w:t>pozri</w:t>
      </w:r>
      <w:r>
        <w:rPr>
          <w:spacing w:val="1"/>
        </w:rPr>
        <w:t xml:space="preserve"> </w:t>
      </w:r>
      <w:r>
        <w:t>tiež</w:t>
      </w:r>
      <w:r>
        <w:rPr>
          <w:spacing w:val="1"/>
        </w:rPr>
        <w:t xml:space="preserve"> </w:t>
      </w:r>
      <w:r>
        <w:t>STN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50122-1</w:t>
      </w:r>
      <w:r>
        <w:rPr>
          <w:spacing w:val="58"/>
        </w:rPr>
        <w:t xml:space="preserve"> </w:t>
      </w:r>
      <w:r>
        <w:t>Dráhové</w:t>
      </w:r>
      <w:r>
        <w:rPr>
          <w:spacing w:val="1"/>
        </w:rPr>
        <w:t xml:space="preserve"> </w:t>
      </w:r>
      <w:r>
        <w:t>aplikácie.</w:t>
      </w:r>
      <w:r>
        <w:rPr>
          <w:spacing w:val="1"/>
        </w:rPr>
        <w:t xml:space="preserve"> </w:t>
      </w:r>
      <w:r>
        <w:t>Pevné</w:t>
      </w:r>
      <w:r>
        <w:rPr>
          <w:spacing w:val="1"/>
        </w:rPr>
        <w:t xml:space="preserve"> </w:t>
      </w:r>
      <w:r>
        <w:t>inštalácie.</w:t>
      </w:r>
      <w:r>
        <w:rPr>
          <w:spacing w:val="1"/>
        </w:rPr>
        <w:t xml:space="preserve"> </w:t>
      </w:r>
      <w:r>
        <w:t>Časť</w:t>
      </w:r>
      <w:r>
        <w:rPr>
          <w:spacing w:val="1"/>
        </w:rPr>
        <w:t xml:space="preserve"> </w:t>
      </w:r>
      <w:r>
        <w:t>1:</w:t>
      </w:r>
      <w:r>
        <w:rPr>
          <w:spacing w:val="1"/>
        </w:rPr>
        <w:t xml:space="preserve"> </w:t>
      </w:r>
      <w:r>
        <w:t>Ochranné</w:t>
      </w:r>
      <w:r>
        <w:rPr>
          <w:spacing w:val="1"/>
        </w:rPr>
        <w:t xml:space="preserve"> </w:t>
      </w:r>
      <w:r>
        <w:t>opatrenia</w:t>
      </w:r>
      <w:r>
        <w:rPr>
          <w:spacing w:val="1"/>
        </w:rPr>
        <w:t xml:space="preserve"> </w:t>
      </w:r>
      <w:r>
        <w:t>vzťahujúce</w:t>
      </w:r>
      <w:r>
        <w:rPr>
          <w:spacing w:val="1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elektrickú</w:t>
      </w:r>
      <w:r>
        <w:rPr>
          <w:spacing w:val="1"/>
        </w:rPr>
        <w:t xml:space="preserve"> </w:t>
      </w:r>
      <w:r>
        <w:t>bezpečnosť a uzemňovanie a takisto s účinnosťou od 1.5.2014 už existuje TP 081 Základné</w:t>
      </w:r>
      <w:r>
        <w:rPr>
          <w:spacing w:val="1"/>
        </w:rPr>
        <w:t xml:space="preserve"> </w:t>
      </w:r>
      <w:r>
        <w:t>ochranné opatrenia pre obmedzenie vplyvu bludných prúdov na mostné objekty pozemných</w:t>
      </w:r>
      <w:r>
        <w:rPr>
          <w:spacing w:val="1"/>
        </w:rPr>
        <w:t xml:space="preserve"> </w:t>
      </w:r>
      <w:r>
        <w:t>komunikácií</w:t>
      </w:r>
      <w:r>
        <w:rPr>
          <w:spacing w:val="10"/>
        </w:rPr>
        <w:t xml:space="preserve"> </w:t>
      </w:r>
      <w:r>
        <w:t>.</w:t>
      </w:r>
    </w:p>
    <w:p w:rsidR="007127CB" w:rsidRDefault="007127CB" w:rsidP="007127CB">
      <w:pPr>
        <w:spacing w:line="244" w:lineRule="auto"/>
        <w:sectPr w:rsidR="007127CB" w:rsidSect="007127CB">
          <w:pgSz w:w="11900" w:h="16840"/>
          <w:pgMar w:top="960" w:right="1020" w:bottom="920" w:left="1240" w:header="571" w:footer="734" w:gutter="0"/>
          <w:cols w:space="708"/>
        </w:sectPr>
      </w:pPr>
    </w:p>
    <w:p w:rsidR="007127CB" w:rsidRDefault="007127CB" w:rsidP="007127CB">
      <w:pPr>
        <w:pStyle w:val="Zkladntext"/>
        <w:spacing w:before="4"/>
        <w:rPr>
          <w:sz w:val="15"/>
        </w:rPr>
      </w:pPr>
    </w:p>
    <w:p w:rsidR="007127CB" w:rsidRPr="00DC68BC" w:rsidRDefault="007127CB" w:rsidP="00DC68BC">
      <w:pPr>
        <w:pStyle w:val="Nadpis1"/>
      </w:pPr>
      <w:bookmarkStart w:id="162" w:name="_TOC_250070"/>
      <w:bookmarkStart w:id="163" w:name="_Toc178188245"/>
      <w:r w:rsidRPr="00DC68BC">
        <w:t xml:space="preserve">ZVLÁŠTNE TECHNICKO-KVALITATÍVNE PODMIENKY (2-ZEMNÉ </w:t>
      </w:r>
      <w:bookmarkEnd w:id="162"/>
      <w:r w:rsidRPr="00DC68BC">
        <w:t>PRÁCE)</w:t>
      </w:r>
      <w:bookmarkEnd w:id="163"/>
    </w:p>
    <w:p w:rsidR="007127CB" w:rsidRPr="00DC68BC" w:rsidRDefault="007127CB" w:rsidP="00DC68BC">
      <w:pPr>
        <w:pStyle w:val="Nadpis2"/>
      </w:pPr>
      <w:bookmarkStart w:id="164" w:name="_TOC_250069"/>
      <w:bookmarkStart w:id="165" w:name="_Toc178188246"/>
      <w:r w:rsidRPr="00DC68BC">
        <w:t xml:space="preserve">ZVISLÉ PREFABRIKOVANÉ KONSOLIDAČNÉ </w:t>
      </w:r>
      <w:bookmarkEnd w:id="164"/>
      <w:r w:rsidRPr="00DC68BC">
        <w:t>DRÉNY</w:t>
      </w:r>
      <w:bookmarkEnd w:id="165"/>
    </w:p>
    <w:p w:rsidR="007127CB" w:rsidRDefault="007127CB" w:rsidP="00DC68BC">
      <w:pPr>
        <w:pStyle w:val="Nadpis3"/>
      </w:pPr>
      <w:bookmarkStart w:id="166" w:name="_TOC_250068"/>
      <w:bookmarkStart w:id="167" w:name="_Toc178188247"/>
      <w:bookmarkEnd w:id="166"/>
      <w:r>
        <w:t>Úvod</w:t>
      </w:r>
      <w:bookmarkEnd w:id="167"/>
    </w:p>
    <w:p w:rsidR="007127CB" w:rsidRDefault="007127CB" w:rsidP="00DC68BC">
      <w:r>
        <w:t>Technicko-kvalitatívne</w:t>
      </w:r>
      <w:r>
        <w:rPr>
          <w:spacing w:val="88"/>
        </w:rPr>
        <w:t xml:space="preserve"> </w:t>
      </w:r>
      <w:r>
        <w:t xml:space="preserve">podmienky  </w:t>
      </w:r>
      <w:r>
        <w:rPr>
          <w:spacing w:val="28"/>
        </w:rPr>
        <w:t xml:space="preserve"> </w:t>
      </w:r>
      <w:r>
        <w:t xml:space="preserve">pojednávajú  </w:t>
      </w:r>
      <w:r>
        <w:rPr>
          <w:spacing w:val="32"/>
        </w:rPr>
        <w:t xml:space="preserve"> </w:t>
      </w:r>
      <w:r>
        <w:t>o</w:t>
      </w:r>
      <w:r>
        <w:rPr>
          <w:spacing w:val="43"/>
        </w:rPr>
        <w:t xml:space="preserve"> </w:t>
      </w:r>
      <w:r>
        <w:t xml:space="preserve">podmienkach  </w:t>
      </w:r>
      <w:r>
        <w:rPr>
          <w:spacing w:val="32"/>
        </w:rPr>
        <w:t xml:space="preserve"> </w:t>
      </w:r>
      <w:r>
        <w:t xml:space="preserve">pre  </w:t>
      </w:r>
      <w:r>
        <w:rPr>
          <w:spacing w:val="31"/>
        </w:rPr>
        <w:t xml:space="preserve"> </w:t>
      </w:r>
      <w:r>
        <w:t xml:space="preserve">prípravu,  </w:t>
      </w:r>
      <w:r>
        <w:rPr>
          <w:spacing w:val="35"/>
        </w:rPr>
        <w:t xml:space="preserve"> </w:t>
      </w:r>
      <w:r>
        <w:t>inštaláciu</w:t>
      </w:r>
      <w:r>
        <w:rPr>
          <w:spacing w:val="1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kontrolu</w:t>
      </w:r>
      <w:r>
        <w:rPr>
          <w:spacing w:val="20"/>
        </w:rPr>
        <w:t xml:space="preserve"> </w:t>
      </w:r>
      <w:r>
        <w:t>kvality</w:t>
      </w:r>
      <w:r>
        <w:rPr>
          <w:spacing w:val="23"/>
        </w:rPr>
        <w:t xml:space="preserve"> </w:t>
      </w:r>
      <w:r>
        <w:t>zvislých</w:t>
      </w:r>
      <w:r>
        <w:rPr>
          <w:spacing w:val="20"/>
        </w:rPr>
        <w:t xml:space="preserve"> </w:t>
      </w:r>
      <w:r>
        <w:t>prefabrikovaných</w:t>
      </w:r>
      <w:r>
        <w:rPr>
          <w:spacing w:val="20"/>
        </w:rPr>
        <w:t xml:space="preserve"> </w:t>
      </w:r>
      <w:r>
        <w:t>konsolidačných</w:t>
      </w:r>
      <w:r>
        <w:rPr>
          <w:spacing w:val="20"/>
        </w:rPr>
        <w:t xml:space="preserve"> </w:t>
      </w:r>
      <w:r>
        <w:t>drénov.</w:t>
      </w:r>
    </w:p>
    <w:p w:rsidR="007127CB" w:rsidRDefault="007127CB" w:rsidP="00D065B8">
      <w:pPr>
        <w:pStyle w:val="Odsekzoznamu"/>
        <w:widowControl w:val="0"/>
        <w:numPr>
          <w:ilvl w:val="3"/>
          <w:numId w:val="21"/>
        </w:numPr>
        <w:tabs>
          <w:tab w:val="left" w:pos="2446"/>
          <w:tab w:val="left" w:pos="2447"/>
        </w:tabs>
        <w:autoSpaceDE w:val="0"/>
        <w:autoSpaceDN w:val="0"/>
        <w:spacing w:before="118" w:after="0"/>
        <w:ind w:hanging="1703"/>
        <w:contextualSpacing w:val="0"/>
        <w:jc w:val="left"/>
      </w:pPr>
      <w:r>
        <w:t>Všeobecne</w:t>
      </w:r>
    </w:p>
    <w:p w:rsidR="007127CB" w:rsidRDefault="007127CB" w:rsidP="00DC68BC">
      <w:r>
        <w:t>Účelom</w:t>
      </w:r>
      <w:r>
        <w:rPr>
          <w:spacing w:val="2"/>
        </w:rPr>
        <w:t xml:space="preserve"> </w:t>
      </w:r>
      <w:r>
        <w:t>prefabrikovaných</w:t>
      </w:r>
      <w:r>
        <w:rPr>
          <w:spacing w:val="4"/>
        </w:rPr>
        <w:t xml:space="preserve"> </w:t>
      </w:r>
      <w:r>
        <w:t>zvislých</w:t>
      </w:r>
      <w:r>
        <w:rPr>
          <w:spacing w:val="1"/>
        </w:rPr>
        <w:t xml:space="preserve"> </w:t>
      </w:r>
      <w:r>
        <w:t>konsolidačných</w:t>
      </w:r>
      <w:r>
        <w:rPr>
          <w:spacing w:val="1"/>
        </w:rPr>
        <w:t xml:space="preserve"> </w:t>
      </w:r>
      <w:r>
        <w:t>drénov</w:t>
      </w:r>
      <w:r>
        <w:rPr>
          <w:spacing w:val="56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urýchlenie</w:t>
      </w:r>
      <w:r>
        <w:rPr>
          <w:spacing w:val="59"/>
        </w:rPr>
        <w:t xml:space="preserve"> </w:t>
      </w:r>
      <w:r>
        <w:t>konsolidácie</w:t>
      </w:r>
      <w:r>
        <w:rPr>
          <w:spacing w:val="59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zvýšenie</w:t>
      </w:r>
      <w:r>
        <w:rPr>
          <w:spacing w:val="30"/>
        </w:rPr>
        <w:t xml:space="preserve"> </w:t>
      </w:r>
      <w:r>
        <w:t>stability</w:t>
      </w:r>
      <w:r>
        <w:rPr>
          <w:spacing w:val="28"/>
        </w:rPr>
        <w:t xml:space="preserve"> </w:t>
      </w:r>
      <w:r>
        <w:t>podložia</w:t>
      </w:r>
      <w:r>
        <w:rPr>
          <w:spacing w:val="37"/>
        </w:rPr>
        <w:t xml:space="preserve"> </w:t>
      </w:r>
      <w:r>
        <w:t>zemného</w:t>
      </w:r>
      <w:r>
        <w:rPr>
          <w:spacing w:val="30"/>
        </w:rPr>
        <w:t xml:space="preserve"> </w:t>
      </w:r>
      <w:r>
        <w:t>telesa</w:t>
      </w:r>
      <w:r>
        <w:rPr>
          <w:spacing w:val="31"/>
        </w:rPr>
        <w:t xml:space="preserve"> </w:t>
      </w:r>
      <w:r>
        <w:t>(</w:t>
      </w:r>
      <w:r>
        <w:rPr>
          <w:spacing w:val="32"/>
        </w:rPr>
        <w:t xml:space="preserve"> </w:t>
      </w:r>
      <w:r>
        <w:t>napr.</w:t>
      </w:r>
      <w:r>
        <w:rPr>
          <w:spacing w:val="33"/>
        </w:rPr>
        <w:t xml:space="preserve"> </w:t>
      </w:r>
      <w:r>
        <w:t>cestných</w:t>
      </w:r>
      <w:r>
        <w:rPr>
          <w:spacing w:val="30"/>
        </w:rPr>
        <w:t xml:space="preserve"> </w:t>
      </w:r>
      <w:r>
        <w:t>a</w:t>
      </w:r>
      <w:r>
        <w:rPr>
          <w:spacing w:val="34"/>
        </w:rPr>
        <w:t xml:space="preserve"> </w:t>
      </w:r>
      <w:r>
        <w:t>železničných</w:t>
      </w:r>
      <w:r>
        <w:rPr>
          <w:spacing w:val="31"/>
        </w:rPr>
        <w:t xml:space="preserve"> </w:t>
      </w:r>
      <w:r>
        <w:t>násypov).</w:t>
      </w:r>
    </w:p>
    <w:p w:rsidR="007127CB" w:rsidRDefault="007127CB" w:rsidP="00DC68BC">
      <w:r>
        <w:t>Základné</w:t>
      </w:r>
      <w:r>
        <w:rPr>
          <w:spacing w:val="61"/>
        </w:rPr>
        <w:t xml:space="preserve"> </w:t>
      </w:r>
      <w:r>
        <w:t>požiadavky</w:t>
      </w:r>
      <w:r>
        <w:rPr>
          <w:spacing w:val="116"/>
        </w:rPr>
        <w:t xml:space="preserve"> </w:t>
      </w:r>
      <w:r>
        <w:t xml:space="preserve">na  </w:t>
      </w:r>
      <w:r>
        <w:rPr>
          <w:spacing w:val="1"/>
        </w:rPr>
        <w:t xml:space="preserve"> </w:t>
      </w:r>
      <w:r>
        <w:t xml:space="preserve">prefabrikované  </w:t>
      </w:r>
      <w:r>
        <w:rPr>
          <w:spacing w:val="5"/>
        </w:rPr>
        <w:t xml:space="preserve"> </w:t>
      </w:r>
      <w:r>
        <w:t xml:space="preserve">zvislé  </w:t>
      </w:r>
      <w:r>
        <w:rPr>
          <w:spacing w:val="1"/>
        </w:rPr>
        <w:t xml:space="preserve"> </w:t>
      </w:r>
      <w:r>
        <w:t xml:space="preserve">konsolidačné  </w:t>
      </w:r>
      <w:r>
        <w:rPr>
          <w:spacing w:val="2"/>
        </w:rPr>
        <w:t xml:space="preserve"> </w:t>
      </w:r>
      <w:r>
        <w:t xml:space="preserve">drény  </w:t>
      </w:r>
      <w:r>
        <w:rPr>
          <w:spacing w:val="5"/>
        </w:rPr>
        <w:t xml:space="preserve"> </w:t>
      </w:r>
      <w:r>
        <w:t xml:space="preserve">sa  </w:t>
      </w:r>
      <w:r>
        <w:rPr>
          <w:spacing w:val="2"/>
        </w:rPr>
        <w:t xml:space="preserve"> </w:t>
      </w:r>
      <w:r>
        <w:t xml:space="preserve">musia  </w:t>
      </w:r>
      <w:r>
        <w:rPr>
          <w:spacing w:val="2"/>
        </w:rPr>
        <w:t xml:space="preserve"> </w:t>
      </w:r>
      <w:r>
        <w:t>uvádzať</w:t>
      </w:r>
      <w:r>
        <w:rPr>
          <w:spacing w:val="-56"/>
        </w:rPr>
        <w:t xml:space="preserve"> </w:t>
      </w:r>
      <w:r>
        <w:t>v</w:t>
      </w:r>
      <w:r>
        <w:rPr>
          <w:spacing w:val="16"/>
        </w:rPr>
        <w:t xml:space="preserve"> </w:t>
      </w:r>
      <w:r>
        <w:t>dokumentácii.</w:t>
      </w:r>
    </w:p>
    <w:p w:rsidR="007127CB" w:rsidRDefault="007127CB" w:rsidP="00DC68BC">
      <w:r>
        <w:t>Spôsob</w:t>
      </w:r>
      <w:r>
        <w:rPr>
          <w:spacing w:val="22"/>
        </w:rPr>
        <w:t xml:space="preserve"> </w:t>
      </w:r>
      <w:r>
        <w:t>použitia</w:t>
      </w:r>
      <w:r>
        <w:rPr>
          <w:spacing w:val="23"/>
        </w:rPr>
        <w:t xml:space="preserve"> </w:t>
      </w:r>
      <w:r>
        <w:t>a</w:t>
      </w:r>
      <w:r>
        <w:rPr>
          <w:spacing w:val="37"/>
        </w:rPr>
        <w:t xml:space="preserve"> </w:t>
      </w:r>
      <w:r>
        <w:t>požiadavky</w:t>
      </w:r>
      <w:r>
        <w:rPr>
          <w:spacing w:val="20"/>
        </w:rPr>
        <w:t xml:space="preserve"> </w:t>
      </w:r>
      <w:r>
        <w:t>na</w:t>
      </w:r>
      <w:r>
        <w:rPr>
          <w:spacing w:val="77"/>
        </w:rPr>
        <w:t xml:space="preserve"> </w:t>
      </w:r>
      <w:r>
        <w:t>materiály</w:t>
      </w:r>
      <w:r>
        <w:rPr>
          <w:spacing w:val="78"/>
        </w:rPr>
        <w:t xml:space="preserve"> </w:t>
      </w:r>
      <w:r>
        <w:t>prefabrikovaných</w:t>
      </w:r>
      <w:r>
        <w:rPr>
          <w:spacing w:val="81"/>
        </w:rPr>
        <w:t xml:space="preserve"> </w:t>
      </w:r>
      <w:r>
        <w:t>zvislých</w:t>
      </w:r>
      <w:r>
        <w:rPr>
          <w:spacing w:val="81"/>
        </w:rPr>
        <w:t xml:space="preserve"> </w:t>
      </w:r>
      <w:r>
        <w:t>konsolidačných</w:t>
      </w:r>
      <w:r>
        <w:rPr>
          <w:spacing w:val="1"/>
        </w:rPr>
        <w:t xml:space="preserve"> </w:t>
      </w:r>
      <w:r>
        <w:t>drénov</w:t>
      </w:r>
      <w:r>
        <w:rPr>
          <w:spacing w:val="14"/>
        </w:rPr>
        <w:t xml:space="preserve"> </w:t>
      </w:r>
      <w:r>
        <w:t>musia</w:t>
      </w:r>
      <w:r>
        <w:rPr>
          <w:spacing w:val="19"/>
        </w:rPr>
        <w:t xml:space="preserve"> </w:t>
      </w:r>
      <w:r>
        <w:t>byť</w:t>
      </w:r>
      <w:r>
        <w:rPr>
          <w:spacing w:val="18"/>
        </w:rPr>
        <w:t xml:space="preserve"> </w:t>
      </w:r>
      <w:r>
        <w:t>uvedené</w:t>
      </w:r>
      <w:r>
        <w:rPr>
          <w:spacing w:val="19"/>
        </w:rPr>
        <w:t xml:space="preserve"> </w:t>
      </w:r>
      <w:r>
        <w:t>v</w:t>
      </w:r>
      <w:r>
        <w:rPr>
          <w:spacing w:val="17"/>
        </w:rPr>
        <w:t xml:space="preserve"> </w:t>
      </w:r>
      <w:r>
        <w:t>dokumentácii</w:t>
      </w:r>
      <w:r>
        <w:rPr>
          <w:spacing w:val="16"/>
        </w:rPr>
        <w:t xml:space="preserve"> </w:t>
      </w:r>
      <w:r>
        <w:t>alebo</w:t>
      </w:r>
      <w:r>
        <w:rPr>
          <w:spacing w:val="19"/>
        </w:rPr>
        <w:t xml:space="preserve"> </w:t>
      </w:r>
      <w:r>
        <w:t>v</w:t>
      </w:r>
      <w:r>
        <w:rPr>
          <w:spacing w:val="17"/>
        </w:rPr>
        <w:t xml:space="preserve"> </w:t>
      </w:r>
      <w:r>
        <w:t>ZTKP.</w:t>
      </w:r>
    </w:p>
    <w:p w:rsidR="007127CB" w:rsidRDefault="007127CB" w:rsidP="00D065B8">
      <w:pPr>
        <w:pStyle w:val="Odsekzoznamu"/>
        <w:widowControl w:val="0"/>
        <w:numPr>
          <w:ilvl w:val="3"/>
          <w:numId w:val="21"/>
        </w:numPr>
        <w:tabs>
          <w:tab w:val="left" w:pos="2446"/>
          <w:tab w:val="left" w:pos="2447"/>
        </w:tabs>
        <w:autoSpaceDE w:val="0"/>
        <w:autoSpaceDN w:val="0"/>
        <w:spacing w:before="118" w:after="0"/>
        <w:ind w:hanging="1703"/>
        <w:contextualSpacing w:val="0"/>
        <w:jc w:val="left"/>
      </w:pPr>
      <w:r>
        <w:t>Odborná</w:t>
      </w:r>
      <w:r>
        <w:rPr>
          <w:spacing w:val="59"/>
        </w:rPr>
        <w:t xml:space="preserve"> </w:t>
      </w:r>
      <w:r>
        <w:t>spôsobilosť</w:t>
      </w:r>
    </w:p>
    <w:p w:rsidR="007127CB" w:rsidRDefault="007127CB" w:rsidP="00DC68BC">
      <w:r>
        <w:t>Zhotoviteľ prefabrikovaných zvislých konsolidačných drénov musí preukázať spôsobilosť na</w:t>
      </w:r>
      <w:r>
        <w:rPr>
          <w:spacing w:val="1"/>
        </w:rPr>
        <w:t xml:space="preserve"> </w:t>
      </w:r>
      <w:r>
        <w:t>zaistenie</w:t>
      </w:r>
      <w:r>
        <w:rPr>
          <w:spacing w:val="14"/>
        </w:rPr>
        <w:t xml:space="preserve"> </w:t>
      </w:r>
      <w:r>
        <w:t>kvality</w:t>
      </w:r>
      <w:r>
        <w:rPr>
          <w:spacing w:val="15"/>
        </w:rPr>
        <w:t xml:space="preserve"> </w:t>
      </w:r>
      <w:r>
        <w:t>pri</w:t>
      </w:r>
      <w:r>
        <w:rPr>
          <w:spacing w:val="13"/>
        </w:rPr>
        <w:t xml:space="preserve"> </w:t>
      </w:r>
      <w:r>
        <w:t>jej</w:t>
      </w:r>
      <w:r>
        <w:rPr>
          <w:spacing w:val="16"/>
        </w:rPr>
        <w:t xml:space="preserve"> </w:t>
      </w:r>
      <w:r>
        <w:t>realizácii.</w:t>
      </w:r>
    </w:p>
    <w:p w:rsidR="007127CB" w:rsidRDefault="007127CB" w:rsidP="00DC68BC">
      <w:r>
        <w:t>Musí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preukázať</w:t>
      </w:r>
      <w:r>
        <w:rPr>
          <w:spacing w:val="1"/>
        </w:rPr>
        <w:t xml:space="preserve"> </w:t>
      </w:r>
      <w:r>
        <w:t>spôsobilosť</w:t>
      </w:r>
      <w:r>
        <w:rPr>
          <w:spacing w:val="1"/>
        </w:rPr>
        <w:t xml:space="preserve"> </w:t>
      </w:r>
      <w:r>
        <w:t>pracovníkov,</w:t>
      </w:r>
      <w:r>
        <w:rPr>
          <w:spacing w:val="1"/>
        </w:rPr>
        <w:t xml:space="preserve"> </w:t>
      </w:r>
      <w:r>
        <w:t>strojných</w:t>
      </w:r>
      <w:r>
        <w:rPr>
          <w:spacing w:val="1"/>
        </w:rPr>
        <w:t xml:space="preserve"> </w:t>
      </w:r>
      <w:r>
        <w:t>zariadení,</w:t>
      </w:r>
      <w:r>
        <w:rPr>
          <w:spacing w:val="1"/>
        </w:rPr>
        <w:t xml:space="preserve"> </w:t>
      </w:r>
      <w:r>
        <w:t>skladovania,</w:t>
      </w:r>
      <w:r>
        <w:rPr>
          <w:spacing w:val="58"/>
        </w:rPr>
        <w:t xml:space="preserve"> </w:t>
      </w:r>
      <w:r>
        <w:t>dopravy,</w:t>
      </w:r>
      <w:r>
        <w:rPr>
          <w:spacing w:val="1"/>
        </w:rPr>
        <w:t xml:space="preserve"> </w:t>
      </w:r>
      <w:r>
        <w:t>skúšobní,</w:t>
      </w:r>
      <w:r>
        <w:rPr>
          <w:spacing w:val="1"/>
        </w:rPr>
        <w:t xml:space="preserve"> </w:t>
      </w:r>
      <w:r>
        <w:t>kontrolného</w:t>
      </w:r>
      <w:r>
        <w:rPr>
          <w:spacing w:val="1"/>
        </w:rPr>
        <w:t xml:space="preserve"> </w:t>
      </w:r>
      <w:r>
        <w:t>systému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ďalších</w:t>
      </w:r>
      <w:r>
        <w:rPr>
          <w:spacing w:val="1"/>
        </w:rPr>
        <w:t xml:space="preserve"> </w:t>
      </w:r>
      <w:r>
        <w:t>činností,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môžu</w:t>
      </w:r>
      <w:r>
        <w:rPr>
          <w:spacing w:val="59"/>
        </w:rPr>
        <w:t xml:space="preserve"> </w:t>
      </w:r>
      <w:r>
        <w:t>ovplyvniť</w:t>
      </w:r>
      <w:r>
        <w:rPr>
          <w:spacing w:val="59"/>
        </w:rPr>
        <w:t xml:space="preserve"> </w:t>
      </w:r>
      <w:r>
        <w:t>kvalitu</w:t>
      </w:r>
      <w:r>
        <w:rPr>
          <w:spacing w:val="1"/>
        </w:rPr>
        <w:t xml:space="preserve"> </w:t>
      </w:r>
      <w:r>
        <w:t>prefabrikovaných</w:t>
      </w:r>
      <w:r>
        <w:rPr>
          <w:spacing w:val="19"/>
        </w:rPr>
        <w:t xml:space="preserve"> </w:t>
      </w:r>
      <w:r>
        <w:t>zvislých</w:t>
      </w:r>
      <w:r>
        <w:rPr>
          <w:spacing w:val="16"/>
        </w:rPr>
        <w:t xml:space="preserve"> </w:t>
      </w:r>
      <w:r>
        <w:t>konsolidačných</w:t>
      </w:r>
      <w:r>
        <w:rPr>
          <w:spacing w:val="16"/>
        </w:rPr>
        <w:t xml:space="preserve"> </w:t>
      </w:r>
      <w:r>
        <w:t>drénov.</w:t>
      </w:r>
    </w:p>
    <w:p w:rsidR="007127CB" w:rsidRDefault="007127CB" w:rsidP="00D065B8">
      <w:pPr>
        <w:pStyle w:val="Odsekzoznamu"/>
        <w:widowControl w:val="0"/>
        <w:numPr>
          <w:ilvl w:val="3"/>
          <w:numId w:val="21"/>
        </w:numPr>
        <w:tabs>
          <w:tab w:val="left" w:pos="2446"/>
          <w:tab w:val="left" w:pos="2447"/>
        </w:tabs>
        <w:autoSpaceDE w:val="0"/>
        <w:autoSpaceDN w:val="0"/>
        <w:spacing w:before="116" w:after="0"/>
        <w:ind w:hanging="1703"/>
        <w:contextualSpacing w:val="0"/>
      </w:pPr>
      <w:r>
        <w:t>Sledovanie</w:t>
      </w:r>
      <w:r>
        <w:rPr>
          <w:spacing w:val="66"/>
        </w:rPr>
        <w:t xml:space="preserve"> </w:t>
      </w:r>
      <w:r>
        <w:t>deformácií</w:t>
      </w:r>
    </w:p>
    <w:p w:rsidR="007127CB" w:rsidRDefault="007127CB" w:rsidP="00DC68BC">
      <w:r>
        <w:t>Prefabrikované</w:t>
      </w:r>
      <w:r>
        <w:rPr>
          <w:spacing w:val="59"/>
        </w:rPr>
        <w:t xml:space="preserve"> </w:t>
      </w:r>
      <w:r>
        <w:t>zvislé</w:t>
      </w:r>
      <w:r>
        <w:rPr>
          <w:spacing w:val="59"/>
        </w:rPr>
        <w:t xml:space="preserve"> </w:t>
      </w:r>
      <w:r>
        <w:t>konsolidačné</w:t>
      </w:r>
      <w:r>
        <w:rPr>
          <w:spacing w:val="59"/>
        </w:rPr>
        <w:t xml:space="preserve"> </w:t>
      </w:r>
      <w:r>
        <w:t>drény</w:t>
      </w:r>
      <w:r>
        <w:rPr>
          <w:spacing w:val="59"/>
        </w:rPr>
        <w:t xml:space="preserve"> </w:t>
      </w:r>
      <w:r>
        <w:t>bežne</w:t>
      </w:r>
      <w:r>
        <w:rPr>
          <w:spacing w:val="59"/>
        </w:rPr>
        <w:t xml:space="preserve"> </w:t>
      </w:r>
      <w:r>
        <w:t>nevyžadujú</w:t>
      </w:r>
      <w:r>
        <w:rPr>
          <w:spacing w:val="59"/>
        </w:rPr>
        <w:t xml:space="preserve"> </w:t>
      </w:r>
      <w:r>
        <w:t>osobitné</w:t>
      </w:r>
      <w:r>
        <w:rPr>
          <w:spacing w:val="59"/>
        </w:rPr>
        <w:t xml:space="preserve"> </w:t>
      </w:r>
      <w:r>
        <w:t>sledovanie</w:t>
      </w:r>
      <w:r>
        <w:rPr>
          <w:spacing w:val="1"/>
        </w:rPr>
        <w:t xml:space="preserve"> </w:t>
      </w:r>
      <w:r>
        <w:t>deformácií.</w:t>
      </w:r>
      <w:r>
        <w:rPr>
          <w:spacing w:val="1"/>
        </w:rPr>
        <w:t xml:space="preserve"> </w:t>
      </w:r>
      <w:r>
        <w:t>V prípadoch,</w:t>
      </w:r>
      <w:r>
        <w:rPr>
          <w:spacing w:val="1"/>
        </w:rPr>
        <w:t xml:space="preserve"> </w:t>
      </w:r>
      <w:r>
        <w:t>kde</w:t>
      </w:r>
      <w:r>
        <w:rPr>
          <w:spacing w:val="1"/>
        </w:rPr>
        <w:t xml:space="preserve"> </w:t>
      </w:r>
      <w:r>
        <w:t>vzniká</w:t>
      </w:r>
      <w:r>
        <w:rPr>
          <w:spacing w:val="1"/>
        </w:rPr>
        <w:t xml:space="preserve"> </w:t>
      </w:r>
      <w:r>
        <w:t>nebezpečie</w:t>
      </w:r>
      <w:r>
        <w:rPr>
          <w:spacing w:val="1"/>
        </w:rPr>
        <w:t xml:space="preserve"> </w:t>
      </w:r>
      <w:r>
        <w:t>straty</w:t>
      </w:r>
      <w:r>
        <w:rPr>
          <w:spacing w:val="1"/>
        </w:rPr>
        <w:t xml:space="preserve"> </w:t>
      </w:r>
      <w:r>
        <w:t>stability</w:t>
      </w:r>
      <w:r>
        <w:rPr>
          <w:spacing w:val="1"/>
        </w:rPr>
        <w:t xml:space="preserve"> </w:t>
      </w:r>
      <w:r>
        <w:t>konštrukcie,</w:t>
      </w:r>
      <w:r>
        <w:rPr>
          <w:spacing w:val="58"/>
        </w:rPr>
        <w:t xml:space="preserve"> </w:t>
      </w:r>
      <w:r>
        <w:t>dokumentácia</w:t>
      </w:r>
      <w:r>
        <w:rPr>
          <w:spacing w:val="1"/>
        </w:rPr>
        <w:t xml:space="preserve"> </w:t>
      </w:r>
      <w:r>
        <w:t>stavby</w:t>
      </w:r>
      <w:r>
        <w:rPr>
          <w:spacing w:val="16"/>
        </w:rPr>
        <w:t xml:space="preserve"> </w:t>
      </w:r>
      <w:r>
        <w:t>určí</w:t>
      </w:r>
      <w:r>
        <w:rPr>
          <w:spacing w:val="17"/>
        </w:rPr>
        <w:t xml:space="preserve"> </w:t>
      </w:r>
      <w:r>
        <w:t>metodiku,</w:t>
      </w:r>
      <w:r>
        <w:rPr>
          <w:spacing w:val="20"/>
        </w:rPr>
        <w:t xml:space="preserve"> </w:t>
      </w:r>
      <w:r>
        <w:t>rozsah</w:t>
      </w:r>
      <w:r>
        <w:rPr>
          <w:spacing w:val="22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kritériá</w:t>
      </w:r>
      <w:r>
        <w:rPr>
          <w:spacing w:val="18"/>
        </w:rPr>
        <w:t xml:space="preserve"> </w:t>
      </w:r>
      <w:r>
        <w:t>kontrolného</w:t>
      </w:r>
      <w:r>
        <w:rPr>
          <w:spacing w:val="18"/>
        </w:rPr>
        <w:t xml:space="preserve"> </w:t>
      </w:r>
      <w:r>
        <w:t>sledovania.</w:t>
      </w:r>
    </w:p>
    <w:p w:rsidR="007127CB" w:rsidRDefault="007127CB" w:rsidP="00DC68BC">
      <w:pPr>
        <w:pStyle w:val="Nadpis3"/>
      </w:pPr>
      <w:bookmarkStart w:id="168" w:name="_TOC_250067"/>
      <w:bookmarkStart w:id="169" w:name="_Toc178188248"/>
      <w:bookmarkEnd w:id="168"/>
      <w:r>
        <w:t>Materiály</w:t>
      </w:r>
      <w:bookmarkEnd w:id="169"/>
    </w:p>
    <w:p w:rsidR="007127CB" w:rsidRDefault="007127CB" w:rsidP="007127CB">
      <w:pPr>
        <w:pStyle w:val="Zkladntext"/>
        <w:spacing w:before="3"/>
        <w:rPr>
          <w:b/>
          <w:sz w:val="21"/>
        </w:rPr>
      </w:pPr>
    </w:p>
    <w:p w:rsidR="007127CB" w:rsidRDefault="007127CB" w:rsidP="00D065B8">
      <w:pPr>
        <w:pStyle w:val="Odsekzoznamu"/>
        <w:widowControl w:val="0"/>
        <w:numPr>
          <w:ilvl w:val="3"/>
          <w:numId w:val="20"/>
        </w:numPr>
        <w:tabs>
          <w:tab w:val="left" w:pos="2446"/>
          <w:tab w:val="left" w:pos="2447"/>
        </w:tabs>
        <w:autoSpaceDE w:val="0"/>
        <w:autoSpaceDN w:val="0"/>
        <w:spacing w:before="1" w:after="0"/>
        <w:ind w:hanging="1703"/>
        <w:contextualSpacing w:val="0"/>
      </w:pPr>
      <w:r>
        <w:t>Všeobecne</w:t>
      </w:r>
    </w:p>
    <w:p w:rsidR="007127CB" w:rsidRDefault="007127CB" w:rsidP="00DC68BC">
      <w:r>
        <w:t>Ak sú materiály dodávané na stavbu ako skladacie systémy tvorené jednotlivými skladacími</w:t>
      </w:r>
      <w:r>
        <w:rPr>
          <w:spacing w:val="1"/>
        </w:rPr>
        <w:t xml:space="preserve"> </w:t>
      </w:r>
      <w:r>
        <w:t>prvkami,</w:t>
      </w:r>
      <w:r>
        <w:rPr>
          <w:spacing w:val="1"/>
        </w:rPr>
        <w:t xml:space="preserve"> </w:t>
      </w:r>
      <w:r>
        <w:t>stavebné výrobky, stavebné dielce,</w:t>
      </w:r>
      <w:r>
        <w:rPr>
          <w:spacing w:val="1"/>
        </w:rPr>
        <w:t xml:space="preserve"> </w:t>
      </w:r>
      <w:r>
        <w:t>atď., ktoré budú zabudované, musí zhotoviteľ</w:t>
      </w:r>
      <w:r>
        <w:rPr>
          <w:spacing w:val="1"/>
        </w:rPr>
        <w:t xml:space="preserve"> </w:t>
      </w:r>
      <w:r>
        <w:t>doložiť certifikát o preukázaní zhody (CZ). Prefabrikované zvislé konsolidačné drény musia</w:t>
      </w:r>
      <w:r>
        <w:rPr>
          <w:spacing w:val="1"/>
        </w:rPr>
        <w:t xml:space="preserve"> </w:t>
      </w:r>
      <w:r>
        <w:t>disponovať</w:t>
      </w:r>
      <w:r>
        <w:rPr>
          <w:spacing w:val="1"/>
        </w:rPr>
        <w:t xml:space="preserve"> </w:t>
      </w:r>
      <w:r>
        <w:t>príslušným</w:t>
      </w:r>
      <w:r>
        <w:rPr>
          <w:spacing w:val="1"/>
        </w:rPr>
        <w:t xml:space="preserve"> </w:t>
      </w:r>
      <w:r>
        <w:t>certifikátom</w:t>
      </w:r>
      <w:r>
        <w:rPr>
          <w:spacing w:val="59"/>
        </w:rPr>
        <w:t xml:space="preserve"> </w:t>
      </w:r>
      <w:r>
        <w:t>kvality</w:t>
      </w:r>
      <w:r>
        <w:rPr>
          <w:spacing w:val="59"/>
        </w:rPr>
        <w:t xml:space="preserve"> </w:t>
      </w:r>
      <w:r>
        <w:t>s deklarovaním</w:t>
      </w:r>
      <w:r>
        <w:rPr>
          <w:spacing w:val="59"/>
        </w:rPr>
        <w:t xml:space="preserve"> </w:t>
      </w:r>
      <w:r>
        <w:t>zachovania</w:t>
      </w:r>
      <w:r>
        <w:rPr>
          <w:spacing w:val="59"/>
        </w:rPr>
        <w:t xml:space="preserve"> </w:t>
      </w:r>
      <w:r>
        <w:t>prietočnosti</w:t>
      </w:r>
      <w:r>
        <w:rPr>
          <w:spacing w:val="1"/>
        </w:rPr>
        <w:t xml:space="preserve"> </w:t>
      </w:r>
      <w:r>
        <w:t>vertikálneho</w:t>
      </w:r>
      <w:r>
        <w:rPr>
          <w:spacing w:val="18"/>
        </w:rPr>
        <w:t xml:space="preserve"> </w:t>
      </w:r>
      <w:r>
        <w:t>drénu</w:t>
      </w:r>
      <w:r>
        <w:rPr>
          <w:spacing w:val="19"/>
        </w:rPr>
        <w:t xml:space="preserve"> </w:t>
      </w:r>
      <w:r>
        <w:t>v</w:t>
      </w:r>
      <w:r>
        <w:rPr>
          <w:spacing w:val="17"/>
        </w:rPr>
        <w:t xml:space="preserve"> </w:t>
      </w:r>
      <w:r>
        <w:t>poprehýbanom</w:t>
      </w:r>
      <w:r>
        <w:rPr>
          <w:spacing w:val="16"/>
        </w:rPr>
        <w:t xml:space="preserve"> </w:t>
      </w:r>
      <w:r>
        <w:t>stave</w:t>
      </w:r>
      <w:r>
        <w:rPr>
          <w:spacing w:val="16"/>
        </w:rPr>
        <w:t xml:space="preserve"> </w:t>
      </w:r>
      <w:r>
        <w:t>(KIWA).</w:t>
      </w:r>
    </w:p>
    <w:p w:rsidR="007127CB" w:rsidRDefault="007127CB" w:rsidP="00D065B8">
      <w:pPr>
        <w:pStyle w:val="Odsekzoznamu"/>
        <w:widowControl w:val="0"/>
        <w:numPr>
          <w:ilvl w:val="3"/>
          <w:numId w:val="20"/>
        </w:numPr>
        <w:tabs>
          <w:tab w:val="left" w:pos="2446"/>
          <w:tab w:val="left" w:pos="2447"/>
        </w:tabs>
        <w:autoSpaceDE w:val="0"/>
        <w:autoSpaceDN w:val="0"/>
        <w:spacing w:before="127" w:after="0" w:line="357" w:lineRule="auto"/>
        <w:ind w:left="178" w:right="3060" w:firstLine="566"/>
        <w:contextualSpacing w:val="0"/>
      </w:pPr>
      <w:r>
        <w:t>Prefabrikovaný</w:t>
      </w:r>
      <w:r>
        <w:rPr>
          <w:spacing w:val="1"/>
        </w:rPr>
        <w:t xml:space="preserve"> </w:t>
      </w:r>
      <w:r>
        <w:t>zvislý</w:t>
      </w:r>
      <w:r>
        <w:rPr>
          <w:spacing w:val="1"/>
        </w:rPr>
        <w:t xml:space="preserve"> </w:t>
      </w:r>
      <w:r>
        <w:t>konsolidačný</w:t>
      </w:r>
      <w:r>
        <w:rPr>
          <w:spacing w:val="1"/>
        </w:rPr>
        <w:t xml:space="preserve"> </w:t>
      </w:r>
      <w:r>
        <w:t>drén</w:t>
      </w:r>
      <w:r>
        <w:rPr>
          <w:spacing w:val="1"/>
        </w:rPr>
        <w:t xml:space="preserve"> </w:t>
      </w:r>
      <w:r w:rsidRPr="00DC68BC">
        <w:t>Prefabrikovaný zvislý konsolidačný drén pozostáva z:</w:t>
      </w:r>
    </w:p>
    <w:p w:rsidR="007127CB" w:rsidRDefault="007127CB" w:rsidP="00D065B8">
      <w:pPr>
        <w:pStyle w:val="Odsekzoznamu"/>
        <w:widowControl w:val="0"/>
        <w:numPr>
          <w:ilvl w:val="0"/>
          <w:numId w:val="19"/>
        </w:numPr>
        <w:tabs>
          <w:tab w:val="left" w:pos="892"/>
        </w:tabs>
        <w:autoSpaceDE w:val="0"/>
        <w:autoSpaceDN w:val="0"/>
        <w:spacing w:before="1" w:after="0" w:line="269" w:lineRule="exact"/>
        <w:ind w:hanging="357"/>
        <w:contextualSpacing w:val="0"/>
      </w:pPr>
      <w:r>
        <w:t>prefabrikovaného</w:t>
      </w:r>
      <w:r>
        <w:rPr>
          <w:spacing w:val="62"/>
        </w:rPr>
        <w:t xml:space="preserve"> </w:t>
      </w:r>
      <w:r>
        <w:t>ohybného  jadra</w:t>
      </w:r>
    </w:p>
    <w:p w:rsidR="007127CB" w:rsidRDefault="007127CB" w:rsidP="00D065B8">
      <w:pPr>
        <w:pStyle w:val="Odsekzoznamu"/>
        <w:widowControl w:val="0"/>
        <w:numPr>
          <w:ilvl w:val="0"/>
          <w:numId w:val="19"/>
        </w:numPr>
        <w:tabs>
          <w:tab w:val="left" w:pos="899"/>
        </w:tabs>
        <w:autoSpaceDE w:val="0"/>
        <w:autoSpaceDN w:val="0"/>
        <w:spacing w:after="0" w:line="269" w:lineRule="exact"/>
        <w:ind w:left="898" w:hanging="361"/>
        <w:contextualSpacing w:val="0"/>
      </w:pPr>
      <w:r>
        <w:t>filtračného</w:t>
      </w:r>
      <w:r>
        <w:rPr>
          <w:spacing w:val="58"/>
        </w:rPr>
        <w:t xml:space="preserve"> </w:t>
      </w:r>
      <w:r>
        <w:t>plášťa.</w:t>
      </w:r>
    </w:p>
    <w:p w:rsidR="007127CB" w:rsidRDefault="007127CB" w:rsidP="007127CB">
      <w:pPr>
        <w:pStyle w:val="Zkladntext"/>
        <w:spacing w:before="3"/>
        <w:rPr>
          <w:sz w:val="21"/>
        </w:rPr>
      </w:pPr>
    </w:p>
    <w:p w:rsidR="007127CB" w:rsidRDefault="007127CB" w:rsidP="00DC68BC">
      <w:r>
        <w:t>Prefabrikované</w:t>
      </w:r>
      <w:r>
        <w:rPr>
          <w:spacing w:val="1"/>
        </w:rPr>
        <w:t xml:space="preserve"> </w:t>
      </w:r>
      <w:r>
        <w:t>ohybné</w:t>
      </w:r>
      <w:r>
        <w:rPr>
          <w:spacing w:val="1"/>
        </w:rPr>
        <w:t xml:space="preserve"> </w:t>
      </w:r>
      <w:r>
        <w:t>jadro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byť</w:t>
      </w:r>
      <w:r>
        <w:rPr>
          <w:spacing w:val="58"/>
        </w:rPr>
        <w:t xml:space="preserve"> </w:t>
      </w:r>
      <w:r>
        <w:t>vyrobené</w:t>
      </w:r>
      <w:r>
        <w:rPr>
          <w:spacing w:val="58"/>
        </w:rPr>
        <w:t xml:space="preserve"> </w:t>
      </w:r>
      <w:r>
        <w:t>z vysokokvalitného</w:t>
      </w:r>
      <w:r>
        <w:rPr>
          <w:spacing w:val="59"/>
        </w:rPr>
        <w:t xml:space="preserve"> </w:t>
      </w:r>
      <w:r>
        <w:t>polypropylénu.</w:t>
      </w:r>
      <w:r>
        <w:rPr>
          <w:spacing w:val="58"/>
        </w:rPr>
        <w:t xml:space="preserve"> </w:t>
      </w:r>
      <w:r>
        <w:t>Obe</w:t>
      </w:r>
      <w:r>
        <w:rPr>
          <w:spacing w:val="1"/>
        </w:rPr>
        <w:t xml:space="preserve"> </w:t>
      </w:r>
      <w:r>
        <w:t>strany jadra majú mať</w:t>
      </w:r>
      <w:r>
        <w:rPr>
          <w:spacing w:val="1"/>
        </w:rPr>
        <w:t xml:space="preserve"> </w:t>
      </w:r>
      <w:r>
        <w:t>drážky prispôsobené na</w:t>
      </w:r>
      <w:r>
        <w:rPr>
          <w:spacing w:val="1"/>
        </w:rPr>
        <w:t xml:space="preserve"> </w:t>
      </w:r>
      <w:r>
        <w:t>odvádzanie</w:t>
      </w:r>
      <w:r>
        <w:rPr>
          <w:spacing w:val="1"/>
        </w:rPr>
        <w:t xml:space="preserve"> </w:t>
      </w:r>
      <w:r>
        <w:t>vody.</w:t>
      </w:r>
      <w:r>
        <w:rPr>
          <w:spacing w:val="1"/>
        </w:rPr>
        <w:t xml:space="preserve"> </w:t>
      </w:r>
      <w:r>
        <w:t>Jadro musí byť</w:t>
      </w:r>
      <w:r>
        <w:rPr>
          <w:spacing w:val="58"/>
        </w:rPr>
        <w:t xml:space="preserve"> </w:t>
      </w:r>
      <w:r>
        <w:t>obalené</w:t>
      </w:r>
      <w:r>
        <w:rPr>
          <w:spacing w:val="1"/>
        </w:rPr>
        <w:t xml:space="preserve"> </w:t>
      </w:r>
      <w:r>
        <w:t>pevnou</w:t>
      </w:r>
      <w:r>
        <w:rPr>
          <w:spacing w:val="14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odolnou</w:t>
      </w:r>
      <w:r>
        <w:rPr>
          <w:spacing w:val="15"/>
        </w:rPr>
        <w:t xml:space="preserve"> </w:t>
      </w:r>
      <w:r>
        <w:t>filtračnou</w:t>
      </w:r>
      <w:r>
        <w:rPr>
          <w:spacing w:val="15"/>
        </w:rPr>
        <w:t xml:space="preserve"> </w:t>
      </w:r>
      <w:r>
        <w:t>geotextíliou.</w:t>
      </w:r>
    </w:p>
    <w:p w:rsidR="007127CB" w:rsidRDefault="007127CB" w:rsidP="00DC68BC">
      <w:r>
        <w:t>Filtračný plášť musí pozostávať z tepelne spojenej polypropylénovej geotextílie s</w:t>
      </w:r>
      <w:r>
        <w:rPr>
          <w:spacing w:val="1"/>
        </w:rPr>
        <w:t xml:space="preserve"> </w:t>
      </w:r>
      <w:r>
        <w:t>náhodnou</w:t>
      </w:r>
      <w:r>
        <w:rPr>
          <w:spacing w:val="1"/>
        </w:rPr>
        <w:t xml:space="preserve"> </w:t>
      </w:r>
      <w:r>
        <w:t>štruktúrou so špirálovitými kanálikmi,</w:t>
      </w:r>
      <w:r>
        <w:rPr>
          <w:spacing w:val="1"/>
        </w:rPr>
        <w:t xml:space="preserve"> </w:t>
      </w:r>
      <w:r>
        <w:t>cez ktoré môžu</w:t>
      </w:r>
      <w:r>
        <w:rPr>
          <w:spacing w:val="1"/>
        </w:rPr>
        <w:t xml:space="preserve"> </w:t>
      </w:r>
      <w:r>
        <w:t>voľne pretekať čiastočky zeminy.</w:t>
      </w:r>
      <w:r>
        <w:rPr>
          <w:spacing w:val="1"/>
        </w:rPr>
        <w:t xml:space="preserve"> </w:t>
      </w:r>
      <w:r>
        <w:t>Vo</w:t>
      </w:r>
      <w:r>
        <w:rPr>
          <w:spacing w:val="1"/>
        </w:rPr>
        <w:t xml:space="preserve"> </w:t>
      </w:r>
      <w:r>
        <w:t>všeobecnosti má filter</w:t>
      </w:r>
      <w:r>
        <w:rPr>
          <w:spacing w:val="1"/>
        </w:rPr>
        <w:t xml:space="preserve"> </w:t>
      </w:r>
      <w:r>
        <w:t>zabraňovať</w:t>
      </w:r>
      <w:r>
        <w:rPr>
          <w:spacing w:val="1"/>
        </w:rPr>
        <w:t xml:space="preserve"> </w:t>
      </w:r>
      <w:r>
        <w:t>kolmatácii,</w:t>
      </w:r>
      <w:r>
        <w:rPr>
          <w:spacing w:val="1"/>
        </w:rPr>
        <w:t xml:space="preserve"> </w:t>
      </w:r>
      <w:r>
        <w:t>ale má</w:t>
      </w:r>
      <w:r>
        <w:rPr>
          <w:spacing w:val="1"/>
        </w:rPr>
        <w:t xml:space="preserve"> </w:t>
      </w:r>
      <w:r>
        <w:t>byť</w:t>
      </w:r>
      <w:r>
        <w:rPr>
          <w:spacing w:val="58"/>
        </w:rPr>
        <w:t xml:space="preserve"> </w:t>
      </w:r>
      <w:r>
        <w:t>aj</w:t>
      </w:r>
      <w:r>
        <w:rPr>
          <w:spacing w:val="58"/>
        </w:rPr>
        <w:t xml:space="preserve"> </w:t>
      </w:r>
      <w:r>
        <w:t>dostatočne priepustný. Zloženie</w:t>
      </w:r>
      <w:r>
        <w:rPr>
          <w:spacing w:val="1"/>
        </w:rPr>
        <w:t xml:space="preserve"> </w:t>
      </w:r>
      <w:r>
        <w:t>filtra musí spĺňať obe požiadavky. Pre najlepšie možné využitie filtra musí byť zabezpečená</w:t>
      </w:r>
      <w:r>
        <w:rPr>
          <w:spacing w:val="1"/>
        </w:rPr>
        <w:t xml:space="preserve"> </w:t>
      </w:r>
      <w:r>
        <w:t>priepustnosť</w:t>
      </w:r>
      <w:r>
        <w:rPr>
          <w:spacing w:val="1"/>
        </w:rPr>
        <w:t xml:space="preserve"> </w:t>
      </w:r>
      <w:r>
        <w:t>filtra</w:t>
      </w:r>
      <w:r>
        <w:rPr>
          <w:spacing w:val="1"/>
        </w:rPr>
        <w:t xml:space="preserve"> </w:t>
      </w:r>
      <w:r>
        <w:t>minimálne</w:t>
      </w:r>
      <w:r>
        <w:rPr>
          <w:spacing w:val="1"/>
        </w:rPr>
        <w:t xml:space="preserve"> </w:t>
      </w:r>
      <w:r>
        <w:t>taká</w:t>
      </w:r>
      <w:r>
        <w:rPr>
          <w:spacing w:val="1"/>
        </w:rPr>
        <w:t xml:space="preserve"> </w:t>
      </w:r>
      <w:r>
        <w:t>vysoká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priepustnosť</w:t>
      </w:r>
      <w:r>
        <w:rPr>
          <w:spacing w:val="1"/>
        </w:rPr>
        <w:t xml:space="preserve"> </w:t>
      </w:r>
      <w:r>
        <w:t>zeminy.</w:t>
      </w:r>
      <w:r>
        <w:rPr>
          <w:spacing w:val="1"/>
        </w:rPr>
        <w:t xml:space="preserve"> </w:t>
      </w:r>
      <w:r>
        <w:t>Prefabrikovaný</w:t>
      </w:r>
      <w:r>
        <w:rPr>
          <w:spacing w:val="1"/>
        </w:rPr>
        <w:t xml:space="preserve"> </w:t>
      </w:r>
      <w:r>
        <w:t>zvislý</w:t>
      </w:r>
      <w:r>
        <w:rPr>
          <w:spacing w:val="1"/>
        </w:rPr>
        <w:t xml:space="preserve"> </w:t>
      </w:r>
      <w:r>
        <w:t>konsolidačný</w:t>
      </w:r>
      <w:r>
        <w:rPr>
          <w:spacing w:val="22"/>
        </w:rPr>
        <w:t xml:space="preserve"> </w:t>
      </w:r>
      <w:r>
        <w:t>drén</w:t>
      </w:r>
      <w:r>
        <w:rPr>
          <w:spacing w:val="24"/>
        </w:rPr>
        <w:t xml:space="preserve"> </w:t>
      </w:r>
      <w:r>
        <w:t>musí</w:t>
      </w:r>
      <w:r>
        <w:rPr>
          <w:spacing w:val="26"/>
        </w:rPr>
        <w:t xml:space="preserve"> </w:t>
      </w:r>
      <w:r>
        <w:lastRenderedPageBreak/>
        <w:t>byť</w:t>
      </w:r>
      <w:r>
        <w:rPr>
          <w:spacing w:val="29"/>
        </w:rPr>
        <w:t xml:space="preserve"> </w:t>
      </w:r>
      <w:r>
        <w:t>vhodný</w:t>
      </w:r>
      <w:r>
        <w:rPr>
          <w:spacing w:val="24"/>
        </w:rPr>
        <w:t xml:space="preserve"> </w:t>
      </w:r>
      <w:r>
        <w:t>pre</w:t>
      </w:r>
      <w:r>
        <w:rPr>
          <w:spacing w:val="27"/>
        </w:rPr>
        <w:t xml:space="preserve"> </w:t>
      </w:r>
      <w:r>
        <w:t>veľmi</w:t>
      </w:r>
      <w:r>
        <w:rPr>
          <w:spacing w:val="26"/>
        </w:rPr>
        <w:t xml:space="preserve"> </w:t>
      </w:r>
      <w:r>
        <w:t>stlačiteľné</w:t>
      </w:r>
      <w:r>
        <w:rPr>
          <w:spacing w:val="27"/>
        </w:rPr>
        <w:t xml:space="preserve"> </w:t>
      </w:r>
      <w:r>
        <w:t>zeminy</w:t>
      </w:r>
      <w:r>
        <w:rPr>
          <w:spacing w:val="24"/>
        </w:rPr>
        <w:t xml:space="preserve"> </w:t>
      </w:r>
      <w:r>
        <w:t>pozostávajúce</w:t>
      </w:r>
      <w:r>
        <w:rPr>
          <w:spacing w:val="27"/>
        </w:rPr>
        <w:t xml:space="preserve"> </w:t>
      </w:r>
      <w:r>
        <w:t>z</w:t>
      </w:r>
      <w:r w:rsidR="00DC68BC">
        <w:rPr>
          <w:spacing w:val="33"/>
        </w:rPr>
        <w:t> </w:t>
      </w:r>
      <w:r>
        <w:t>veľmi</w:t>
      </w:r>
      <w:r w:rsidR="00DC68BC">
        <w:t xml:space="preserve"> </w:t>
      </w:r>
      <w:r>
        <w:t>jemných</w:t>
      </w:r>
      <w:r>
        <w:rPr>
          <w:spacing w:val="1"/>
        </w:rPr>
        <w:t xml:space="preserve"> </w:t>
      </w:r>
      <w:r>
        <w:t>pravidelných</w:t>
      </w:r>
      <w:r>
        <w:rPr>
          <w:spacing w:val="1"/>
        </w:rPr>
        <w:t xml:space="preserve"> </w:t>
      </w:r>
      <w:r>
        <w:t>čiastočiek</w:t>
      </w:r>
      <w:r>
        <w:rPr>
          <w:spacing w:val="1"/>
        </w:rPr>
        <w:t xml:space="preserve"> </w:t>
      </w:r>
      <w:r>
        <w:t>a to</w:t>
      </w:r>
      <w:r>
        <w:rPr>
          <w:spacing w:val="58"/>
        </w:rPr>
        <w:t xml:space="preserve"> </w:t>
      </w:r>
      <w:r>
        <w:t>z toho</w:t>
      </w:r>
      <w:r>
        <w:rPr>
          <w:spacing w:val="58"/>
        </w:rPr>
        <w:t xml:space="preserve"> </w:t>
      </w:r>
      <w:r>
        <w:t>dôvodu,</w:t>
      </w:r>
      <w:r>
        <w:rPr>
          <w:spacing w:val="59"/>
        </w:rPr>
        <w:t xml:space="preserve"> </w:t>
      </w:r>
      <w:r>
        <w:t>pretože</w:t>
      </w:r>
      <w:r>
        <w:rPr>
          <w:spacing w:val="58"/>
        </w:rPr>
        <w:t xml:space="preserve"> </w:t>
      </w:r>
      <w:r>
        <w:t>pri</w:t>
      </w:r>
      <w:r>
        <w:rPr>
          <w:spacing w:val="59"/>
        </w:rPr>
        <w:t xml:space="preserve"> </w:t>
      </w:r>
      <w:r>
        <w:t>silne</w:t>
      </w:r>
      <w:r>
        <w:rPr>
          <w:spacing w:val="58"/>
        </w:rPr>
        <w:t xml:space="preserve"> </w:t>
      </w:r>
      <w:r>
        <w:t>stlačiteľných</w:t>
      </w:r>
      <w:r>
        <w:rPr>
          <w:spacing w:val="59"/>
        </w:rPr>
        <w:t xml:space="preserve"> </w:t>
      </w:r>
      <w:r>
        <w:t>íloch</w:t>
      </w:r>
      <w:r>
        <w:rPr>
          <w:spacing w:val="1"/>
        </w:rPr>
        <w:t xml:space="preserve"> </w:t>
      </w:r>
      <w:r>
        <w:t>bude v určitých zónach dochádzať ku bočnému vytláčaniu podložia a tým aj ku deformácii</w:t>
      </w:r>
      <w:r>
        <w:rPr>
          <w:spacing w:val="1"/>
        </w:rPr>
        <w:t xml:space="preserve"> </w:t>
      </w:r>
      <w:r>
        <w:t>drénom.</w:t>
      </w:r>
      <w:r>
        <w:rPr>
          <w:spacing w:val="1"/>
        </w:rPr>
        <w:t xml:space="preserve"> </w:t>
      </w:r>
      <w:r>
        <w:t>Takéto</w:t>
      </w:r>
      <w:r>
        <w:rPr>
          <w:spacing w:val="1"/>
        </w:rPr>
        <w:t xml:space="preserve"> </w:t>
      </w:r>
      <w:r>
        <w:t>bočné</w:t>
      </w:r>
      <w:r>
        <w:rPr>
          <w:spacing w:val="1"/>
        </w:rPr>
        <w:t xml:space="preserve"> </w:t>
      </w:r>
      <w:r>
        <w:t>vytláčanie</w:t>
      </w:r>
      <w:r>
        <w:rPr>
          <w:spacing w:val="1"/>
        </w:rPr>
        <w:t xml:space="preserve"> </w:t>
      </w:r>
      <w:r>
        <w:t>môže</w:t>
      </w:r>
      <w:r>
        <w:rPr>
          <w:spacing w:val="1"/>
        </w:rPr>
        <w:t xml:space="preserve"> </w:t>
      </w:r>
      <w:r>
        <w:t>napr.</w:t>
      </w:r>
      <w:r>
        <w:rPr>
          <w:spacing w:val="1"/>
        </w:rPr>
        <w:t xml:space="preserve"> </w:t>
      </w:r>
      <w:r>
        <w:t>u pieskových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štrkových</w:t>
      </w:r>
      <w:r>
        <w:rPr>
          <w:spacing w:val="1"/>
        </w:rPr>
        <w:t xml:space="preserve"> </w:t>
      </w:r>
      <w:r>
        <w:t>pilot</w:t>
      </w:r>
      <w:r>
        <w:rPr>
          <w:spacing w:val="58"/>
        </w:rPr>
        <w:t xml:space="preserve"> </w:t>
      </w:r>
      <w:r>
        <w:t>čiastočne</w:t>
      </w:r>
      <w:r>
        <w:rPr>
          <w:spacing w:val="-56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úplne</w:t>
      </w:r>
      <w:r>
        <w:rPr>
          <w:spacing w:val="1"/>
        </w:rPr>
        <w:t xml:space="preserve"> </w:t>
      </w:r>
      <w:r>
        <w:t>obmedziť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schopnosť</w:t>
      </w:r>
      <w:r>
        <w:rPr>
          <w:spacing w:val="1"/>
        </w:rPr>
        <w:t xml:space="preserve"> </w:t>
      </w:r>
      <w:r>
        <w:t>odvádzať</w:t>
      </w:r>
      <w:r>
        <w:rPr>
          <w:spacing w:val="1"/>
        </w:rPr>
        <w:t xml:space="preserve"> </w:t>
      </w:r>
      <w:r>
        <w:t>vodu</w:t>
      </w:r>
      <w:r>
        <w:rPr>
          <w:spacing w:val="1"/>
        </w:rPr>
        <w:t xml:space="preserve"> </w:t>
      </w:r>
      <w:r>
        <w:t>až</w:t>
      </w:r>
      <w:r>
        <w:rPr>
          <w:spacing w:val="1"/>
        </w:rPr>
        <w:t xml:space="preserve"> </w:t>
      </w:r>
      <w:r>
        <w:t>ku</w:t>
      </w:r>
      <w:r>
        <w:rPr>
          <w:spacing w:val="1"/>
        </w:rPr>
        <w:t xml:space="preserve"> </w:t>
      </w:r>
      <w:r>
        <w:t>povrchu.</w:t>
      </w:r>
      <w:r>
        <w:rPr>
          <w:spacing w:val="1"/>
        </w:rPr>
        <w:t xml:space="preserve"> </w:t>
      </w:r>
      <w:r>
        <w:t>Prefabrikovaný</w:t>
      </w:r>
      <w:r>
        <w:rPr>
          <w:spacing w:val="1"/>
        </w:rPr>
        <w:t xml:space="preserve"> </w:t>
      </w:r>
      <w:r>
        <w:t>zvislý</w:t>
      </w:r>
      <w:r>
        <w:rPr>
          <w:spacing w:val="1"/>
        </w:rPr>
        <w:t xml:space="preserve"> </w:t>
      </w:r>
      <w:r>
        <w:t>konsolidačný drén musí mať drenážnu kapacitu pri deformácii min. 40% pôvodnej drenážnej</w:t>
      </w:r>
      <w:r>
        <w:rPr>
          <w:spacing w:val="1"/>
        </w:rPr>
        <w:t xml:space="preserve"> </w:t>
      </w:r>
      <w:r>
        <w:t>kapacity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danom</w:t>
      </w:r>
      <w:r>
        <w:rPr>
          <w:spacing w:val="1"/>
        </w:rPr>
        <w:t xml:space="preserve"> </w:t>
      </w:r>
      <w:r>
        <w:t>tlaku</w:t>
      </w:r>
      <w:r>
        <w:rPr>
          <w:spacing w:val="1"/>
        </w:rPr>
        <w:t xml:space="preserve"> </w:t>
      </w:r>
      <w:r>
        <w:t>a hydraulickom</w:t>
      </w:r>
      <w:r>
        <w:rPr>
          <w:spacing w:val="1"/>
        </w:rPr>
        <w:t xml:space="preserve"> </w:t>
      </w:r>
      <w:r>
        <w:t>gradiente</w:t>
      </w:r>
      <w:r>
        <w:rPr>
          <w:spacing w:val="1"/>
        </w:rPr>
        <w:t xml:space="preserve"> </w:t>
      </w:r>
      <w:r>
        <w:rPr>
          <w:w w:val="160"/>
        </w:rPr>
        <w:t xml:space="preserve">– </w:t>
      </w:r>
      <w:r>
        <w:t>dokladovanú</w:t>
      </w:r>
      <w:r>
        <w:rPr>
          <w:spacing w:val="1"/>
        </w:rPr>
        <w:t xml:space="preserve"> </w:t>
      </w:r>
      <w:r>
        <w:t>certifikátom,</w:t>
      </w:r>
      <w:r>
        <w:rPr>
          <w:spacing w:val="1"/>
        </w:rPr>
        <w:t xml:space="preserve"> </w:t>
      </w:r>
      <w:r>
        <w:t>kde</w:t>
      </w:r>
      <w:r>
        <w:rPr>
          <w:spacing w:val="1"/>
        </w:rPr>
        <w:t xml:space="preserve"> </w:t>
      </w:r>
      <w:r>
        <w:t>boli</w:t>
      </w:r>
      <w:r>
        <w:rPr>
          <w:spacing w:val="1"/>
        </w:rPr>
        <w:t xml:space="preserve"> </w:t>
      </w:r>
      <w:r>
        <w:t>realizované</w:t>
      </w:r>
      <w:r>
        <w:rPr>
          <w:spacing w:val="17"/>
        </w:rPr>
        <w:t xml:space="preserve"> </w:t>
      </w:r>
      <w:r>
        <w:t>predmetné</w:t>
      </w:r>
      <w:r>
        <w:rPr>
          <w:spacing w:val="15"/>
        </w:rPr>
        <w:t xml:space="preserve"> </w:t>
      </w:r>
      <w:r>
        <w:t>skúšky</w:t>
      </w:r>
      <w:r>
        <w:rPr>
          <w:spacing w:val="12"/>
        </w:rPr>
        <w:t xml:space="preserve"> </w:t>
      </w:r>
      <w:r>
        <w:t>(KIWA).</w:t>
      </w:r>
    </w:p>
    <w:p w:rsidR="007127CB" w:rsidRDefault="007127CB" w:rsidP="00DC68BC">
      <w:r>
        <w:t>Požiadavky</w:t>
      </w:r>
      <w:r>
        <w:rPr>
          <w:spacing w:val="23"/>
        </w:rPr>
        <w:t xml:space="preserve"> </w:t>
      </w:r>
      <w:r>
        <w:t>na</w:t>
      </w:r>
      <w:r>
        <w:rPr>
          <w:spacing w:val="25"/>
        </w:rPr>
        <w:t xml:space="preserve"> </w:t>
      </w:r>
      <w:r>
        <w:t>materiál</w:t>
      </w:r>
      <w:r>
        <w:rPr>
          <w:spacing w:val="27"/>
        </w:rPr>
        <w:t xml:space="preserve"> </w:t>
      </w:r>
      <w:r>
        <w:t>a</w:t>
      </w:r>
      <w:r>
        <w:rPr>
          <w:spacing w:val="43"/>
        </w:rPr>
        <w:t xml:space="preserve"> </w:t>
      </w:r>
      <w:r>
        <w:t>vlastnosti</w:t>
      </w:r>
      <w:r>
        <w:rPr>
          <w:spacing w:val="25"/>
        </w:rPr>
        <w:t xml:space="preserve"> </w:t>
      </w:r>
      <w:r>
        <w:t>prefabrikovaných</w:t>
      </w:r>
      <w:r>
        <w:rPr>
          <w:spacing w:val="29"/>
        </w:rPr>
        <w:t xml:space="preserve"> </w:t>
      </w:r>
      <w:r>
        <w:t>zvislých</w:t>
      </w:r>
      <w:r>
        <w:rPr>
          <w:spacing w:val="25"/>
        </w:rPr>
        <w:t xml:space="preserve"> </w:t>
      </w:r>
      <w:r>
        <w:t>konsolidačných</w:t>
      </w:r>
      <w:r>
        <w:rPr>
          <w:spacing w:val="25"/>
        </w:rPr>
        <w:t xml:space="preserve"> </w:t>
      </w:r>
      <w:r>
        <w:t>drénov</w:t>
      </w:r>
      <w:r>
        <w:rPr>
          <w:spacing w:val="22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nasledovné:</w:t>
      </w:r>
    </w:p>
    <w:p w:rsidR="007127CB" w:rsidRDefault="007127CB" w:rsidP="00D065B8">
      <w:pPr>
        <w:pStyle w:val="Odsekzoznamu"/>
        <w:widowControl w:val="0"/>
        <w:numPr>
          <w:ilvl w:val="0"/>
          <w:numId w:val="18"/>
        </w:numPr>
        <w:tabs>
          <w:tab w:val="left" w:pos="606"/>
          <w:tab w:val="left" w:pos="6699"/>
        </w:tabs>
        <w:autoSpaceDE w:val="0"/>
        <w:autoSpaceDN w:val="0"/>
        <w:spacing w:before="119" w:after="0" w:line="269" w:lineRule="exact"/>
        <w:ind w:hanging="287"/>
        <w:contextualSpacing w:val="0"/>
        <w:jc w:val="left"/>
      </w:pPr>
      <w:r>
        <w:t>materiál</w:t>
      </w:r>
      <w:r>
        <w:rPr>
          <w:rFonts w:ascii="Times New Roman" w:hAnsi="Times New Roman"/>
        </w:rPr>
        <w:tab/>
      </w:r>
      <w:r>
        <w:t>polypropylén</w:t>
      </w:r>
    </w:p>
    <w:p w:rsidR="007127CB" w:rsidRDefault="007127CB" w:rsidP="00D065B8">
      <w:pPr>
        <w:pStyle w:val="Odsekzoznamu"/>
        <w:widowControl w:val="0"/>
        <w:numPr>
          <w:ilvl w:val="0"/>
          <w:numId w:val="18"/>
        </w:numPr>
        <w:tabs>
          <w:tab w:val="left" w:pos="606"/>
          <w:tab w:val="left" w:pos="6699"/>
        </w:tabs>
        <w:autoSpaceDE w:val="0"/>
        <w:autoSpaceDN w:val="0"/>
        <w:spacing w:after="0" w:line="268" w:lineRule="exact"/>
        <w:ind w:hanging="287"/>
        <w:contextualSpacing w:val="0"/>
        <w:jc w:val="left"/>
      </w:pPr>
      <w:r>
        <w:t>plocha</w:t>
      </w:r>
      <w:r>
        <w:rPr>
          <w:spacing w:val="73"/>
        </w:rPr>
        <w:t xml:space="preserve"> </w:t>
      </w:r>
      <w:r>
        <w:t>prierezu</w:t>
      </w:r>
      <w:r>
        <w:rPr>
          <w:rFonts w:ascii="Times New Roman" w:hAnsi="Times New Roman"/>
        </w:rPr>
        <w:tab/>
      </w:r>
      <w:r>
        <w:t>minimálne</w:t>
      </w:r>
      <w:r>
        <w:rPr>
          <w:spacing w:val="36"/>
        </w:rPr>
        <w:t xml:space="preserve"> </w:t>
      </w:r>
      <w:r>
        <w:t>350</w:t>
      </w:r>
      <w:r>
        <w:rPr>
          <w:spacing w:val="33"/>
        </w:rPr>
        <w:t xml:space="preserve"> </w:t>
      </w:r>
      <w:r>
        <w:t>mm</w:t>
      </w:r>
      <w:r>
        <w:rPr>
          <w:vertAlign w:val="superscript"/>
        </w:rPr>
        <w:t>2</w:t>
      </w:r>
    </w:p>
    <w:p w:rsidR="007127CB" w:rsidRDefault="007127CB" w:rsidP="00D065B8">
      <w:pPr>
        <w:pStyle w:val="Odsekzoznamu"/>
        <w:widowControl w:val="0"/>
        <w:numPr>
          <w:ilvl w:val="0"/>
          <w:numId w:val="18"/>
        </w:numPr>
        <w:tabs>
          <w:tab w:val="left" w:pos="606"/>
          <w:tab w:val="left" w:pos="6699"/>
        </w:tabs>
        <w:autoSpaceDE w:val="0"/>
        <w:autoSpaceDN w:val="0"/>
        <w:spacing w:after="0" w:line="268" w:lineRule="exact"/>
        <w:ind w:hanging="287"/>
        <w:contextualSpacing w:val="0"/>
        <w:jc w:val="left"/>
      </w:pPr>
      <w:r>
        <w:t>ťahová</w:t>
      </w:r>
      <w:r>
        <w:rPr>
          <w:spacing w:val="65"/>
        </w:rPr>
        <w:t xml:space="preserve"> </w:t>
      </w:r>
      <w:r>
        <w:t>pevnosť</w:t>
      </w:r>
      <w:r>
        <w:rPr>
          <w:spacing w:val="64"/>
        </w:rPr>
        <w:t xml:space="preserve"> </w:t>
      </w:r>
      <w:r>
        <w:t>filtračného</w:t>
      </w:r>
      <w:r>
        <w:rPr>
          <w:spacing w:val="65"/>
        </w:rPr>
        <w:t xml:space="preserve"> </w:t>
      </w:r>
      <w:r>
        <w:t>plášťa</w:t>
      </w:r>
      <w:r>
        <w:rPr>
          <w:rFonts w:ascii="Times New Roman" w:hAnsi="Times New Roman"/>
        </w:rPr>
        <w:tab/>
      </w:r>
      <w:r>
        <w:t>minimálne</w:t>
      </w:r>
      <w:r>
        <w:rPr>
          <w:spacing w:val="31"/>
        </w:rPr>
        <w:t xml:space="preserve"> </w:t>
      </w:r>
      <w:r>
        <w:t>5</w:t>
      </w:r>
      <w:r>
        <w:rPr>
          <w:spacing w:val="49"/>
        </w:rPr>
        <w:t xml:space="preserve"> </w:t>
      </w:r>
      <w:r>
        <w:t>kN/m</w:t>
      </w:r>
    </w:p>
    <w:p w:rsidR="007127CB" w:rsidRDefault="007127CB" w:rsidP="00D065B8">
      <w:pPr>
        <w:pStyle w:val="Odsekzoznamu"/>
        <w:widowControl w:val="0"/>
        <w:numPr>
          <w:ilvl w:val="0"/>
          <w:numId w:val="18"/>
        </w:numPr>
        <w:tabs>
          <w:tab w:val="left" w:pos="606"/>
          <w:tab w:val="left" w:pos="6699"/>
        </w:tabs>
        <w:autoSpaceDE w:val="0"/>
        <w:autoSpaceDN w:val="0"/>
        <w:spacing w:after="0" w:line="269" w:lineRule="exact"/>
        <w:ind w:hanging="287"/>
        <w:contextualSpacing w:val="0"/>
        <w:jc w:val="left"/>
      </w:pPr>
      <w:r>
        <w:t>priepustnosť</w:t>
      </w:r>
      <w:r>
        <w:rPr>
          <w:spacing w:val="48"/>
        </w:rPr>
        <w:t xml:space="preserve"> </w:t>
      </w:r>
      <w:r>
        <w:t>kolmo</w:t>
      </w:r>
      <w:r>
        <w:rPr>
          <w:spacing w:val="49"/>
        </w:rPr>
        <w:t xml:space="preserve"> </w:t>
      </w:r>
      <w:r>
        <w:t>na</w:t>
      </w:r>
      <w:r>
        <w:rPr>
          <w:spacing w:val="46"/>
        </w:rPr>
        <w:t xml:space="preserve"> </w:t>
      </w:r>
      <w:r>
        <w:t>geotextíliu</w:t>
      </w:r>
      <w:r>
        <w:rPr>
          <w:spacing w:val="45"/>
        </w:rPr>
        <w:t xml:space="preserve"> </w:t>
      </w:r>
      <w:r>
        <w:t>(pri</w:t>
      </w:r>
      <w:r>
        <w:rPr>
          <w:spacing w:val="44"/>
        </w:rPr>
        <w:t xml:space="preserve"> </w:t>
      </w:r>
      <w:r>
        <w:t>100</w:t>
      </w:r>
      <w:r>
        <w:rPr>
          <w:spacing w:val="46"/>
        </w:rPr>
        <w:t xml:space="preserve"> </w:t>
      </w:r>
      <w:r>
        <w:t>kPa)</w:t>
      </w:r>
      <w:r>
        <w:rPr>
          <w:rFonts w:ascii="Times New Roman" w:hAnsi="Times New Roman"/>
        </w:rPr>
        <w:tab/>
      </w:r>
      <w:r>
        <w:t>minimálne</w:t>
      </w:r>
      <w:r>
        <w:rPr>
          <w:spacing w:val="40"/>
        </w:rPr>
        <w:t xml:space="preserve"> </w:t>
      </w:r>
      <w:r>
        <w:t>0,175</w:t>
      </w:r>
      <w:r>
        <w:rPr>
          <w:spacing w:val="36"/>
        </w:rPr>
        <w:t xml:space="preserve"> </w:t>
      </w:r>
      <w:r>
        <w:t>s</w:t>
      </w:r>
      <w:r>
        <w:rPr>
          <w:vertAlign w:val="superscript"/>
        </w:rPr>
        <w:t>-1</w:t>
      </w:r>
    </w:p>
    <w:p w:rsidR="007127CB" w:rsidRDefault="007127CB" w:rsidP="00D065B8">
      <w:pPr>
        <w:pStyle w:val="Odsekzoznamu"/>
        <w:widowControl w:val="0"/>
        <w:numPr>
          <w:ilvl w:val="0"/>
          <w:numId w:val="18"/>
        </w:numPr>
        <w:tabs>
          <w:tab w:val="left" w:pos="606"/>
          <w:tab w:val="left" w:pos="6699"/>
        </w:tabs>
        <w:autoSpaceDE w:val="0"/>
        <w:autoSpaceDN w:val="0"/>
        <w:spacing w:after="0" w:line="268" w:lineRule="exact"/>
        <w:contextualSpacing w:val="0"/>
        <w:jc w:val="left"/>
      </w:pPr>
      <w:r>
        <w:t>koeficient</w:t>
      </w:r>
      <w:r>
        <w:rPr>
          <w:spacing w:val="46"/>
        </w:rPr>
        <w:t xml:space="preserve"> </w:t>
      </w:r>
      <w:r>
        <w:t>filtrácie</w:t>
      </w:r>
      <w:r>
        <w:rPr>
          <w:spacing w:val="43"/>
        </w:rPr>
        <w:t xml:space="preserve"> </w:t>
      </w:r>
      <w:r>
        <w:t>kolmo</w:t>
      </w:r>
      <w:r>
        <w:rPr>
          <w:spacing w:val="47"/>
        </w:rPr>
        <w:t xml:space="preserve"> </w:t>
      </w:r>
      <w:r>
        <w:t>na</w:t>
      </w:r>
      <w:r>
        <w:rPr>
          <w:spacing w:val="44"/>
        </w:rPr>
        <w:t xml:space="preserve"> </w:t>
      </w:r>
      <w:r>
        <w:t>geotextíliu</w:t>
      </w:r>
      <w:r>
        <w:rPr>
          <w:spacing w:val="43"/>
        </w:rPr>
        <w:t xml:space="preserve"> </w:t>
      </w:r>
      <w:r>
        <w:t>(pri</w:t>
      </w:r>
      <w:r>
        <w:rPr>
          <w:spacing w:val="46"/>
        </w:rPr>
        <w:t xml:space="preserve"> </w:t>
      </w:r>
      <w:r>
        <w:t>100</w:t>
      </w:r>
      <w:r>
        <w:rPr>
          <w:spacing w:val="44"/>
        </w:rPr>
        <w:t xml:space="preserve"> </w:t>
      </w:r>
      <w:r>
        <w:t>kPa)</w:t>
      </w:r>
      <w:r>
        <w:rPr>
          <w:rFonts w:ascii="Times New Roman" w:hAnsi="Times New Roman"/>
        </w:rPr>
        <w:tab/>
      </w:r>
      <w:r>
        <w:t>minimálne</w:t>
      </w:r>
      <w:r>
        <w:rPr>
          <w:spacing w:val="48"/>
        </w:rPr>
        <w:t xml:space="preserve"> </w:t>
      </w:r>
      <w:r>
        <w:t>0,05.10</w:t>
      </w:r>
      <w:r>
        <w:rPr>
          <w:vertAlign w:val="superscript"/>
        </w:rPr>
        <w:t>3</w:t>
      </w:r>
      <w:r>
        <w:rPr>
          <w:spacing w:val="44"/>
        </w:rPr>
        <w:t xml:space="preserve"> </w:t>
      </w:r>
      <w:r>
        <w:t>m.s</w:t>
      </w:r>
      <w:r>
        <w:rPr>
          <w:vertAlign w:val="superscript"/>
        </w:rPr>
        <w:t>-1</w:t>
      </w:r>
    </w:p>
    <w:p w:rsidR="007127CB" w:rsidRDefault="007127CB" w:rsidP="00D065B8">
      <w:pPr>
        <w:pStyle w:val="Odsekzoznamu"/>
        <w:widowControl w:val="0"/>
        <w:numPr>
          <w:ilvl w:val="0"/>
          <w:numId w:val="18"/>
        </w:numPr>
        <w:tabs>
          <w:tab w:val="left" w:pos="606"/>
          <w:tab w:val="left" w:pos="6699"/>
        </w:tabs>
        <w:autoSpaceDE w:val="0"/>
        <w:autoSpaceDN w:val="0"/>
        <w:spacing w:after="0" w:line="268" w:lineRule="exact"/>
        <w:contextualSpacing w:val="0"/>
        <w:jc w:val="left"/>
      </w:pPr>
      <w:r>
        <w:t>prepočítaná</w:t>
      </w:r>
      <w:r>
        <w:rPr>
          <w:spacing w:val="77"/>
        </w:rPr>
        <w:t xml:space="preserve"> </w:t>
      </w:r>
      <w:r>
        <w:t>účinnosť</w:t>
      </w:r>
      <w:r>
        <w:rPr>
          <w:spacing w:val="80"/>
        </w:rPr>
        <w:t xml:space="preserve"> </w:t>
      </w:r>
      <w:r>
        <w:t>drénu</w:t>
      </w:r>
      <w:r>
        <w:rPr>
          <w:rFonts w:ascii="Times New Roman" w:hAnsi="Times New Roman"/>
        </w:rPr>
        <w:tab/>
      </w:r>
      <w:r>
        <w:t>minimálne</w:t>
      </w:r>
      <w:r>
        <w:rPr>
          <w:spacing w:val="35"/>
        </w:rPr>
        <w:t xml:space="preserve"> </w:t>
      </w:r>
      <w:r>
        <w:t>100</w:t>
      </w:r>
      <w:r>
        <w:rPr>
          <w:spacing w:val="32"/>
        </w:rPr>
        <w:t xml:space="preserve"> </w:t>
      </w:r>
      <w:r>
        <w:t>mm</w:t>
      </w:r>
    </w:p>
    <w:p w:rsidR="007127CB" w:rsidRDefault="007127CB" w:rsidP="00D065B8">
      <w:pPr>
        <w:pStyle w:val="Odsekzoznamu"/>
        <w:widowControl w:val="0"/>
        <w:numPr>
          <w:ilvl w:val="0"/>
          <w:numId w:val="18"/>
        </w:numPr>
        <w:tabs>
          <w:tab w:val="left" w:pos="606"/>
          <w:tab w:val="left" w:pos="6699"/>
        </w:tabs>
        <w:autoSpaceDE w:val="0"/>
        <w:autoSpaceDN w:val="0"/>
        <w:spacing w:after="0" w:line="269" w:lineRule="exact"/>
        <w:contextualSpacing w:val="0"/>
        <w:jc w:val="left"/>
      </w:pPr>
      <w:r>
        <w:t>veľkosť</w:t>
      </w:r>
      <w:r>
        <w:rPr>
          <w:spacing w:val="85"/>
        </w:rPr>
        <w:t xml:space="preserve"> </w:t>
      </w:r>
      <w:r>
        <w:t>otvorov</w:t>
      </w:r>
      <w:r>
        <w:rPr>
          <w:rFonts w:ascii="Times New Roman" w:hAnsi="Times New Roman"/>
        </w:rPr>
        <w:tab/>
      </w:r>
      <w:r>
        <w:t>minimálne</w:t>
      </w:r>
      <w:r>
        <w:rPr>
          <w:spacing w:val="42"/>
        </w:rPr>
        <w:t xml:space="preserve"> </w:t>
      </w:r>
      <w:r>
        <w:t>75</w:t>
      </w:r>
      <w:r>
        <w:rPr>
          <w:rFonts w:ascii="Symbol" w:hAnsi="Symbol"/>
        </w:rPr>
        <w:t></w:t>
      </w:r>
      <w:r>
        <w:t>m</w:t>
      </w:r>
    </w:p>
    <w:p w:rsidR="007127CB" w:rsidRDefault="007127CB" w:rsidP="00D065B8">
      <w:pPr>
        <w:pStyle w:val="Odsekzoznamu"/>
        <w:widowControl w:val="0"/>
        <w:numPr>
          <w:ilvl w:val="0"/>
          <w:numId w:val="18"/>
        </w:numPr>
        <w:tabs>
          <w:tab w:val="left" w:pos="606"/>
          <w:tab w:val="left" w:pos="6699"/>
        </w:tabs>
        <w:autoSpaceDE w:val="0"/>
        <w:autoSpaceDN w:val="0"/>
        <w:spacing w:after="0" w:line="269" w:lineRule="exact"/>
        <w:contextualSpacing w:val="0"/>
        <w:jc w:val="left"/>
      </w:pPr>
      <w:r>
        <w:t>ťahová</w:t>
      </w:r>
      <w:r>
        <w:rPr>
          <w:spacing w:val="62"/>
        </w:rPr>
        <w:t xml:space="preserve"> </w:t>
      </w:r>
      <w:r>
        <w:t>pevnosť</w:t>
      </w:r>
      <w:r>
        <w:rPr>
          <w:spacing w:val="60"/>
        </w:rPr>
        <w:t xml:space="preserve"> </w:t>
      </w:r>
      <w:r>
        <w:t>drénu</w:t>
      </w:r>
      <w:r>
        <w:rPr>
          <w:rFonts w:ascii="Times New Roman" w:hAnsi="Times New Roman"/>
        </w:rPr>
        <w:tab/>
      </w:r>
      <w:r>
        <w:t>minimálne</w:t>
      </w:r>
      <w:r>
        <w:rPr>
          <w:spacing w:val="37"/>
        </w:rPr>
        <w:t xml:space="preserve"> </w:t>
      </w:r>
      <w:r>
        <w:t>20</w:t>
      </w:r>
      <w:r>
        <w:rPr>
          <w:spacing w:val="32"/>
        </w:rPr>
        <w:t xml:space="preserve"> </w:t>
      </w:r>
      <w:r>
        <w:t>kN/m</w:t>
      </w:r>
    </w:p>
    <w:p w:rsidR="007127CB" w:rsidRDefault="007127CB" w:rsidP="00D065B8">
      <w:pPr>
        <w:pStyle w:val="Odsekzoznamu"/>
        <w:widowControl w:val="0"/>
        <w:numPr>
          <w:ilvl w:val="0"/>
          <w:numId w:val="18"/>
        </w:numPr>
        <w:tabs>
          <w:tab w:val="left" w:pos="606"/>
          <w:tab w:val="left" w:pos="6699"/>
        </w:tabs>
        <w:autoSpaceDE w:val="0"/>
        <w:autoSpaceDN w:val="0"/>
        <w:spacing w:after="0" w:line="268" w:lineRule="exact"/>
        <w:contextualSpacing w:val="0"/>
        <w:jc w:val="left"/>
      </w:pPr>
      <w:r>
        <w:t>prietoková</w:t>
      </w:r>
      <w:r>
        <w:rPr>
          <w:spacing w:val="38"/>
        </w:rPr>
        <w:t xml:space="preserve"> </w:t>
      </w:r>
      <w:r>
        <w:t xml:space="preserve">kapacita  </w:t>
      </w:r>
      <w:r>
        <w:rPr>
          <w:spacing w:val="8"/>
        </w:rPr>
        <w:t xml:space="preserve"> </w:t>
      </w:r>
      <w:r>
        <w:t>(pri</w:t>
      </w:r>
      <w:r>
        <w:rPr>
          <w:spacing w:val="41"/>
        </w:rPr>
        <w:t xml:space="preserve"> </w:t>
      </w:r>
      <w:r>
        <w:t>tlaku</w:t>
      </w:r>
      <w:r>
        <w:rPr>
          <w:spacing w:val="38"/>
        </w:rPr>
        <w:t xml:space="preserve"> </w:t>
      </w:r>
      <w:r>
        <w:t>300</w:t>
      </w:r>
      <w:r>
        <w:rPr>
          <w:spacing w:val="39"/>
        </w:rPr>
        <w:t xml:space="preserve"> </w:t>
      </w:r>
      <w:r>
        <w:t>kPa)</w:t>
      </w:r>
      <w:r>
        <w:rPr>
          <w:rFonts w:ascii="Times New Roman" w:hAnsi="Times New Roman"/>
        </w:rPr>
        <w:tab/>
      </w:r>
      <w:r>
        <w:t>minimálne</w:t>
      </w:r>
      <w:r>
        <w:rPr>
          <w:spacing w:val="66"/>
        </w:rPr>
        <w:t xml:space="preserve"> </w:t>
      </w:r>
      <w:r>
        <w:t>45.10</w:t>
      </w:r>
      <w:r>
        <w:rPr>
          <w:vertAlign w:val="superscript"/>
        </w:rPr>
        <w:t>-6</w:t>
      </w:r>
      <w:r>
        <w:rPr>
          <w:spacing w:val="61"/>
        </w:rPr>
        <w:t xml:space="preserve"> </w:t>
      </w:r>
      <w:r>
        <w:t>m</w:t>
      </w:r>
      <w:r>
        <w:rPr>
          <w:vertAlign w:val="superscript"/>
        </w:rPr>
        <w:t>3</w:t>
      </w:r>
      <w:r>
        <w:t>.s</w:t>
      </w:r>
      <w:r>
        <w:rPr>
          <w:vertAlign w:val="superscript"/>
        </w:rPr>
        <w:t>-1</w:t>
      </w:r>
    </w:p>
    <w:p w:rsidR="007127CB" w:rsidRDefault="007127CB" w:rsidP="00D065B8">
      <w:pPr>
        <w:pStyle w:val="Odsekzoznamu"/>
        <w:widowControl w:val="0"/>
        <w:numPr>
          <w:ilvl w:val="0"/>
          <w:numId w:val="18"/>
        </w:numPr>
        <w:tabs>
          <w:tab w:val="left" w:pos="606"/>
          <w:tab w:val="left" w:pos="6699"/>
        </w:tabs>
        <w:autoSpaceDE w:val="0"/>
        <w:autoSpaceDN w:val="0"/>
        <w:spacing w:after="0" w:line="268" w:lineRule="exact"/>
        <w:ind w:hanging="287"/>
        <w:contextualSpacing w:val="0"/>
        <w:jc w:val="left"/>
      </w:pPr>
      <w:r>
        <w:t>prietoková</w:t>
      </w:r>
      <w:r>
        <w:rPr>
          <w:spacing w:val="37"/>
        </w:rPr>
        <w:t xml:space="preserve"> </w:t>
      </w:r>
      <w:r>
        <w:t>kapacita</w:t>
      </w:r>
      <w:r>
        <w:rPr>
          <w:spacing w:val="42"/>
        </w:rPr>
        <w:t xml:space="preserve"> </w:t>
      </w:r>
      <w:r>
        <w:t>v</w:t>
      </w:r>
      <w:r>
        <w:rPr>
          <w:spacing w:val="41"/>
        </w:rPr>
        <w:t xml:space="preserve"> </w:t>
      </w:r>
      <w:r>
        <w:t>záhybe</w:t>
      </w:r>
      <w:r>
        <w:rPr>
          <w:spacing w:val="38"/>
        </w:rPr>
        <w:t xml:space="preserve"> </w:t>
      </w:r>
      <w:r>
        <w:t>(pri</w:t>
      </w:r>
      <w:r>
        <w:rPr>
          <w:spacing w:val="36"/>
        </w:rPr>
        <w:t xml:space="preserve"> </w:t>
      </w:r>
      <w:r>
        <w:t>tlaku</w:t>
      </w:r>
      <w:r>
        <w:rPr>
          <w:spacing w:val="38"/>
        </w:rPr>
        <w:t xml:space="preserve"> </w:t>
      </w:r>
      <w:r>
        <w:t>200</w:t>
      </w:r>
      <w:r>
        <w:rPr>
          <w:spacing w:val="37"/>
        </w:rPr>
        <w:t xml:space="preserve"> </w:t>
      </w:r>
      <w:r>
        <w:t>kPa)</w:t>
      </w:r>
      <w:r>
        <w:rPr>
          <w:rFonts w:ascii="Times New Roman" w:hAnsi="Times New Roman"/>
        </w:rPr>
        <w:tab/>
      </w:r>
      <w:r>
        <w:t>minimálne</w:t>
      </w:r>
      <w:r>
        <w:rPr>
          <w:spacing w:val="66"/>
        </w:rPr>
        <w:t xml:space="preserve"> </w:t>
      </w:r>
      <w:r>
        <w:t>35.10</w:t>
      </w:r>
      <w:r>
        <w:rPr>
          <w:vertAlign w:val="superscript"/>
        </w:rPr>
        <w:t>-6</w:t>
      </w:r>
      <w:r>
        <w:rPr>
          <w:spacing w:val="61"/>
        </w:rPr>
        <w:t xml:space="preserve"> </w:t>
      </w:r>
      <w:r>
        <w:t>m</w:t>
      </w:r>
      <w:r>
        <w:rPr>
          <w:vertAlign w:val="superscript"/>
        </w:rPr>
        <w:t>3</w:t>
      </w:r>
      <w:r>
        <w:t>.s</w:t>
      </w:r>
      <w:r>
        <w:rPr>
          <w:vertAlign w:val="superscript"/>
        </w:rPr>
        <w:t>-1</w:t>
      </w:r>
    </w:p>
    <w:p w:rsidR="007127CB" w:rsidRDefault="007127CB" w:rsidP="00D065B8">
      <w:pPr>
        <w:pStyle w:val="Odsekzoznamu"/>
        <w:widowControl w:val="0"/>
        <w:numPr>
          <w:ilvl w:val="0"/>
          <w:numId w:val="18"/>
        </w:numPr>
        <w:tabs>
          <w:tab w:val="left" w:pos="606"/>
          <w:tab w:val="left" w:pos="6699"/>
        </w:tabs>
        <w:autoSpaceDE w:val="0"/>
        <w:autoSpaceDN w:val="0"/>
        <w:spacing w:after="0" w:line="269" w:lineRule="exact"/>
        <w:ind w:hanging="287"/>
        <w:contextualSpacing w:val="0"/>
        <w:jc w:val="left"/>
      </w:pPr>
      <w:r>
        <w:t>tvrdosť</w:t>
      </w:r>
      <w:r>
        <w:rPr>
          <w:spacing w:val="40"/>
        </w:rPr>
        <w:t xml:space="preserve"> </w:t>
      </w:r>
      <w:r>
        <w:t>(STN</w:t>
      </w:r>
      <w:r>
        <w:rPr>
          <w:spacing w:val="41"/>
        </w:rPr>
        <w:t xml:space="preserve"> </w:t>
      </w:r>
      <w:r>
        <w:t>EN</w:t>
      </w:r>
      <w:r>
        <w:rPr>
          <w:spacing w:val="39"/>
        </w:rPr>
        <w:t xml:space="preserve"> </w:t>
      </w:r>
      <w:r>
        <w:t>ISO</w:t>
      </w:r>
      <w:r>
        <w:rPr>
          <w:spacing w:val="43"/>
        </w:rPr>
        <w:t xml:space="preserve"> </w:t>
      </w:r>
      <w:r>
        <w:t>868:2004-05</w:t>
      </w:r>
      <w:r>
        <w:rPr>
          <w:spacing w:val="39"/>
        </w:rPr>
        <w:t xml:space="preserve"> </w:t>
      </w:r>
      <w:r>
        <w:t>(64</w:t>
      </w:r>
      <w:r>
        <w:rPr>
          <w:spacing w:val="38"/>
        </w:rPr>
        <w:t xml:space="preserve"> </w:t>
      </w:r>
      <w:r>
        <w:t>0129)</w:t>
      </w:r>
      <w:r>
        <w:rPr>
          <w:rFonts w:ascii="Times New Roman" w:hAnsi="Times New Roman"/>
        </w:rPr>
        <w:tab/>
      </w:r>
      <w:r>
        <w:t>minimálne</w:t>
      </w:r>
      <w:r>
        <w:rPr>
          <w:spacing w:val="35"/>
        </w:rPr>
        <w:t xml:space="preserve"> </w:t>
      </w:r>
      <w:r>
        <w:t>52</w:t>
      </w:r>
      <w:r>
        <w:rPr>
          <w:spacing w:val="34"/>
        </w:rPr>
        <w:t xml:space="preserve"> </w:t>
      </w:r>
      <w:r>
        <w:t>SkD</w:t>
      </w:r>
    </w:p>
    <w:p w:rsidR="007127CB" w:rsidRDefault="007127CB" w:rsidP="00D065B8">
      <w:pPr>
        <w:pStyle w:val="Odsekzoznamu"/>
        <w:widowControl w:val="0"/>
        <w:numPr>
          <w:ilvl w:val="0"/>
          <w:numId w:val="18"/>
        </w:numPr>
        <w:tabs>
          <w:tab w:val="left" w:pos="606"/>
          <w:tab w:val="left" w:pos="6699"/>
        </w:tabs>
        <w:autoSpaceDE w:val="0"/>
        <w:autoSpaceDN w:val="0"/>
        <w:spacing w:after="0" w:line="269" w:lineRule="exact"/>
        <w:ind w:hanging="287"/>
        <w:contextualSpacing w:val="0"/>
        <w:jc w:val="left"/>
      </w:pPr>
      <w:r>
        <w:rPr>
          <w:w w:val="105"/>
        </w:rPr>
        <w:t>krehkosť</w:t>
      </w:r>
      <w:r>
        <w:rPr>
          <w:spacing w:val="7"/>
          <w:w w:val="105"/>
        </w:rPr>
        <w:t xml:space="preserve"> </w:t>
      </w:r>
      <w:r>
        <w:rPr>
          <w:w w:val="105"/>
        </w:rPr>
        <w:t>(STN</w:t>
      </w:r>
      <w:r>
        <w:rPr>
          <w:spacing w:val="7"/>
          <w:w w:val="105"/>
        </w:rPr>
        <w:t xml:space="preserve"> </w:t>
      </w:r>
      <w:r>
        <w:rPr>
          <w:w w:val="105"/>
        </w:rPr>
        <w:t>62</w:t>
      </w:r>
      <w:r>
        <w:rPr>
          <w:spacing w:val="8"/>
          <w:w w:val="105"/>
        </w:rPr>
        <w:t xml:space="preserve"> </w:t>
      </w:r>
      <w:r>
        <w:rPr>
          <w:w w:val="105"/>
        </w:rPr>
        <w:t>1554)</w:t>
      </w:r>
      <w:r>
        <w:rPr>
          <w:rFonts w:ascii="Times New Roman" w:hAnsi="Times New Roman"/>
          <w:w w:val="105"/>
        </w:rPr>
        <w:tab/>
      </w:r>
      <w:r>
        <w:rPr>
          <w:w w:val="110"/>
        </w:rPr>
        <w:t>praská</w:t>
      </w:r>
      <w:r>
        <w:rPr>
          <w:spacing w:val="-2"/>
          <w:w w:val="110"/>
        </w:rPr>
        <w:t xml:space="preserve"> </w:t>
      </w:r>
      <w:r>
        <w:rPr>
          <w:w w:val="110"/>
        </w:rPr>
        <w:t>pri</w:t>
      </w:r>
      <w:r>
        <w:rPr>
          <w:spacing w:val="-6"/>
          <w:w w:val="110"/>
        </w:rPr>
        <w:t xml:space="preserve"> </w:t>
      </w:r>
      <w:r>
        <w:rPr>
          <w:w w:val="110"/>
        </w:rPr>
        <w:t>max.</w:t>
      </w:r>
      <w:r>
        <w:rPr>
          <w:spacing w:val="-1"/>
          <w:w w:val="110"/>
        </w:rPr>
        <w:t xml:space="preserve"> </w:t>
      </w:r>
      <w:r>
        <w:rPr>
          <w:w w:val="110"/>
        </w:rPr>
        <w:t>–10</w:t>
      </w:r>
      <w:r>
        <w:rPr>
          <w:spacing w:val="-5"/>
          <w:w w:val="110"/>
        </w:rPr>
        <w:t xml:space="preserve"> </w:t>
      </w:r>
      <w:r>
        <w:rPr>
          <w:w w:val="110"/>
        </w:rPr>
        <w:t>°</w:t>
      </w:r>
      <w:r>
        <w:rPr>
          <w:spacing w:val="-4"/>
          <w:w w:val="110"/>
        </w:rPr>
        <w:t xml:space="preserve"> </w:t>
      </w:r>
      <w:r>
        <w:rPr>
          <w:w w:val="110"/>
        </w:rPr>
        <w:t>C</w:t>
      </w:r>
    </w:p>
    <w:p w:rsidR="007127CB" w:rsidRDefault="007127CB" w:rsidP="00DC68BC">
      <w:pPr>
        <w:pStyle w:val="Nadpis3"/>
      </w:pPr>
      <w:bookmarkStart w:id="170" w:name="_TOC_250066"/>
      <w:bookmarkStart w:id="171" w:name="_Toc178188249"/>
      <w:r>
        <w:t>Vykonanie</w:t>
      </w:r>
      <w:r>
        <w:rPr>
          <w:spacing w:val="43"/>
        </w:rPr>
        <w:t xml:space="preserve"> </w:t>
      </w:r>
      <w:bookmarkEnd w:id="170"/>
      <w:r>
        <w:t>prác</w:t>
      </w:r>
      <w:bookmarkEnd w:id="171"/>
    </w:p>
    <w:p w:rsidR="007127CB" w:rsidRDefault="007127CB" w:rsidP="007127CB">
      <w:pPr>
        <w:pStyle w:val="Zkladntext"/>
        <w:spacing w:before="5"/>
        <w:rPr>
          <w:b/>
          <w:sz w:val="21"/>
        </w:rPr>
      </w:pPr>
    </w:p>
    <w:p w:rsidR="007127CB" w:rsidRDefault="007127CB" w:rsidP="00DC68BC">
      <w:r>
        <w:t>Zhotoviteľ</w:t>
      </w:r>
      <w:r>
        <w:rPr>
          <w:spacing w:val="39"/>
        </w:rPr>
        <w:t xml:space="preserve"> </w:t>
      </w:r>
      <w:r>
        <w:t>na</w:t>
      </w:r>
      <w:r>
        <w:rPr>
          <w:spacing w:val="42"/>
        </w:rPr>
        <w:t xml:space="preserve"> </w:t>
      </w:r>
      <w:r>
        <w:t>základe</w:t>
      </w:r>
      <w:r>
        <w:rPr>
          <w:spacing w:val="38"/>
        </w:rPr>
        <w:t xml:space="preserve"> </w:t>
      </w:r>
      <w:r>
        <w:t>vlastných</w:t>
      </w:r>
      <w:r>
        <w:rPr>
          <w:spacing w:val="38"/>
        </w:rPr>
        <w:t xml:space="preserve"> </w:t>
      </w:r>
      <w:r>
        <w:t>skúšok,</w:t>
      </w:r>
      <w:r>
        <w:rPr>
          <w:spacing w:val="40"/>
        </w:rPr>
        <w:t xml:space="preserve"> </w:t>
      </w:r>
      <w:r>
        <w:t>znalostí</w:t>
      </w:r>
      <w:r>
        <w:rPr>
          <w:spacing w:val="36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skúseností,</w:t>
      </w:r>
      <w:r>
        <w:rPr>
          <w:spacing w:val="43"/>
        </w:rPr>
        <w:t xml:space="preserve"> </w:t>
      </w:r>
      <w:r>
        <w:t>vypracuje</w:t>
      </w:r>
      <w:r>
        <w:rPr>
          <w:spacing w:val="38"/>
        </w:rPr>
        <w:t xml:space="preserve"> </w:t>
      </w:r>
      <w:r>
        <w:t>technologický</w:t>
      </w:r>
      <w:r>
        <w:rPr>
          <w:spacing w:val="1"/>
        </w:rPr>
        <w:t xml:space="preserve"> </w:t>
      </w:r>
      <w:r>
        <w:t>postup,</w:t>
      </w:r>
      <w:r>
        <w:rPr>
          <w:spacing w:val="16"/>
        </w:rPr>
        <w:t xml:space="preserve"> </w:t>
      </w:r>
      <w:r>
        <w:t>ktorý</w:t>
      </w:r>
      <w:r>
        <w:rPr>
          <w:spacing w:val="16"/>
        </w:rPr>
        <w:t xml:space="preserve"> </w:t>
      </w:r>
      <w:r>
        <w:t>odsúhlasí</w:t>
      </w:r>
      <w:r>
        <w:rPr>
          <w:spacing w:val="14"/>
        </w:rPr>
        <w:t xml:space="preserve"> </w:t>
      </w:r>
      <w:r>
        <w:t>objednávateľ.</w:t>
      </w:r>
    </w:p>
    <w:p w:rsidR="007127CB" w:rsidRDefault="007127CB" w:rsidP="00DC68BC">
      <w:r>
        <w:t>Faktory</w:t>
      </w:r>
      <w:r>
        <w:rPr>
          <w:spacing w:val="34"/>
        </w:rPr>
        <w:t xml:space="preserve"> </w:t>
      </w:r>
      <w:r>
        <w:t>ovplyvňujúce</w:t>
      </w:r>
      <w:r>
        <w:rPr>
          <w:spacing w:val="41"/>
        </w:rPr>
        <w:t xml:space="preserve"> </w:t>
      </w:r>
      <w:r>
        <w:t>zabudovanie</w:t>
      </w:r>
      <w:r>
        <w:rPr>
          <w:spacing w:val="38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splnenie</w:t>
      </w:r>
      <w:r>
        <w:rPr>
          <w:spacing w:val="34"/>
        </w:rPr>
        <w:t xml:space="preserve"> </w:t>
      </w:r>
      <w:r>
        <w:t>ZTKP</w:t>
      </w:r>
      <w:r>
        <w:rPr>
          <w:spacing w:val="36"/>
        </w:rPr>
        <w:t xml:space="preserve"> </w:t>
      </w:r>
      <w:r>
        <w:t>pre</w:t>
      </w:r>
      <w:r>
        <w:rPr>
          <w:spacing w:val="8"/>
        </w:rPr>
        <w:t xml:space="preserve"> </w:t>
      </w:r>
      <w:r>
        <w:t>prefabrikovaný</w:t>
      </w:r>
      <w:r>
        <w:rPr>
          <w:spacing w:val="38"/>
        </w:rPr>
        <w:t xml:space="preserve"> </w:t>
      </w:r>
      <w:r>
        <w:t>zvislý</w:t>
      </w:r>
      <w:r>
        <w:rPr>
          <w:spacing w:val="35"/>
        </w:rPr>
        <w:t xml:space="preserve"> </w:t>
      </w:r>
      <w:r>
        <w:t>konsolidačný</w:t>
      </w:r>
      <w:r>
        <w:rPr>
          <w:spacing w:val="1"/>
        </w:rPr>
        <w:t xml:space="preserve"> </w:t>
      </w:r>
      <w:r>
        <w:t>drén</w:t>
      </w:r>
      <w:r>
        <w:rPr>
          <w:spacing w:val="19"/>
        </w:rPr>
        <w:t xml:space="preserve"> </w:t>
      </w:r>
      <w:r>
        <w:t>zhotoviteľ</w:t>
      </w:r>
      <w:r>
        <w:rPr>
          <w:spacing w:val="19"/>
        </w:rPr>
        <w:t xml:space="preserve"> </w:t>
      </w:r>
      <w:r>
        <w:t>zohľadní</w:t>
      </w:r>
      <w:r>
        <w:rPr>
          <w:spacing w:val="18"/>
        </w:rPr>
        <w:t xml:space="preserve"> </w:t>
      </w:r>
      <w:r>
        <w:t>v</w:t>
      </w:r>
      <w:r>
        <w:rPr>
          <w:spacing w:val="17"/>
        </w:rPr>
        <w:t xml:space="preserve"> </w:t>
      </w:r>
      <w:r>
        <w:t>technologickom</w:t>
      </w:r>
      <w:r>
        <w:rPr>
          <w:spacing w:val="17"/>
        </w:rPr>
        <w:t xml:space="preserve"> </w:t>
      </w:r>
      <w:r>
        <w:t>postupe.</w:t>
      </w:r>
    </w:p>
    <w:p w:rsidR="007127CB" w:rsidRDefault="007127CB" w:rsidP="00DC68BC">
      <w:r>
        <w:t>Ide</w:t>
      </w:r>
      <w:r>
        <w:rPr>
          <w:spacing w:val="26"/>
        </w:rPr>
        <w:t xml:space="preserve"> </w:t>
      </w:r>
      <w:r>
        <w:t>hlavne</w:t>
      </w:r>
      <w:r>
        <w:rPr>
          <w:spacing w:val="30"/>
        </w:rPr>
        <w:t xml:space="preserve"> </w:t>
      </w:r>
      <w:r>
        <w:t>o:</w:t>
      </w:r>
    </w:p>
    <w:p w:rsidR="007127CB" w:rsidRDefault="007127CB" w:rsidP="00D065B8">
      <w:pPr>
        <w:pStyle w:val="Odsekzoznamu"/>
        <w:widowControl w:val="0"/>
        <w:numPr>
          <w:ilvl w:val="1"/>
          <w:numId w:val="18"/>
        </w:numPr>
        <w:tabs>
          <w:tab w:val="left" w:pos="891"/>
          <w:tab w:val="left" w:pos="892"/>
        </w:tabs>
        <w:autoSpaceDE w:val="0"/>
        <w:autoSpaceDN w:val="0"/>
        <w:spacing w:before="122" w:after="0" w:line="269" w:lineRule="exact"/>
        <w:ind w:left="891" w:hanging="357"/>
        <w:contextualSpacing w:val="0"/>
        <w:jc w:val="left"/>
      </w:pPr>
      <w:r>
        <w:t>úpravu</w:t>
      </w:r>
      <w:r>
        <w:rPr>
          <w:spacing w:val="48"/>
        </w:rPr>
        <w:t xml:space="preserve"> </w:t>
      </w:r>
      <w:r>
        <w:t>podložia,</w:t>
      </w:r>
    </w:p>
    <w:p w:rsidR="007127CB" w:rsidRDefault="007127CB" w:rsidP="00D065B8">
      <w:pPr>
        <w:pStyle w:val="Odsekzoznamu"/>
        <w:widowControl w:val="0"/>
        <w:numPr>
          <w:ilvl w:val="1"/>
          <w:numId w:val="18"/>
        </w:numPr>
        <w:tabs>
          <w:tab w:val="left" w:pos="891"/>
          <w:tab w:val="left" w:pos="892"/>
        </w:tabs>
        <w:autoSpaceDE w:val="0"/>
        <w:autoSpaceDN w:val="0"/>
        <w:spacing w:after="0" w:line="269" w:lineRule="exact"/>
        <w:ind w:left="891" w:hanging="357"/>
        <w:contextualSpacing w:val="0"/>
        <w:jc w:val="left"/>
      </w:pPr>
      <w:r>
        <w:t>spôsob</w:t>
      </w:r>
      <w:r>
        <w:rPr>
          <w:spacing w:val="65"/>
        </w:rPr>
        <w:t xml:space="preserve"> </w:t>
      </w:r>
      <w:r>
        <w:t>zabudovania</w:t>
      </w:r>
      <w:r>
        <w:rPr>
          <w:spacing w:val="61"/>
        </w:rPr>
        <w:t xml:space="preserve"> </w:t>
      </w:r>
      <w:r>
        <w:t>prefabrikovaných</w:t>
      </w:r>
      <w:r>
        <w:rPr>
          <w:spacing w:val="66"/>
        </w:rPr>
        <w:t xml:space="preserve"> </w:t>
      </w:r>
      <w:r>
        <w:t>zvislých</w:t>
      </w:r>
      <w:r>
        <w:rPr>
          <w:spacing w:val="60"/>
        </w:rPr>
        <w:t xml:space="preserve"> </w:t>
      </w:r>
      <w:r>
        <w:t>konsolidačných</w:t>
      </w:r>
      <w:r>
        <w:rPr>
          <w:spacing w:val="61"/>
        </w:rPr>
        <w:t xml:space="preserve"> </w:t>
      </w:r>
      <w:r>
        <w:t>drénov,</w:t>
      </w:r>
    </w:p>
    <w:p w:rsidR="007127CB" w:rsidRDefault="007127CB" w:rsidP="00D065B8">
      <w:pPr>
        <w:pStyle w:val="Odsekzoznamu"/>
        <w:widowControl w:val="0"/>
        <w:numPr>
          <w:ilvl w:val="1"/>
          <w:numId w:val="18"/>
        </w:numPr>
        <w:tabs>
          <w:tab w:val="left" w:pos="891"/>
          <w:tab w:val="left" w:pos="892"/>
        </w:tabs>
        <w:autoSpaceDE w:val="0"/>
        <w:autoSpaceDN w:val="0"/>
        <w:spacing w:after="0" w:line="268" w:lineRule="exact"/>
        <w:ind w:left="891" w:hanging="357"/>
        <w:contextualSpacing w:val="0"/>
        <w:jc w:val="left"/>
      </w:pPr>
      <w:r>
        <w:t>odvodnenie,</w:t>
      </w:r>
    </w:p>
    <w:p w:rsidR="007127CB" w:rsidRDefault="007127CB" w:rsidP="00D065B8">
      <w:pPr>
        <w:pStyle w:val="Odsekzoznamu"/>
        <w:widowControl w:val="0"/>
        <w:numPr>
          <w:ilvl w:val="1"/>
          <w:numId w:val="18"/>
        </w:numPr>
        <w:tabs>
          <w:tab w:val="left" w:pos="891"/>
          <w:tab w:val="left" w:pos="892"/>
        </w:tabs>
        <w:autoSpaceDE w:val="0"/>
        <w:autoSpaceDN w:val="0"/>
        <w:spacing w:after="0" w:line="268" w:lineRule="exact"/>
        <w:ind w:left="891" w:hanging="357"/>
        <w:contextualSpacing w:val="0"/>
        <w:jc w:val="left"/>
      </w:pPr>
      <w:r>
        <w:t>miestne</w:t>
      </w:r>
      <w:r>
        <w:rPr>
          <w:spacing w:val="54"/>
        </w:rPr>
        <w:t xml:space="preserve"> </w:t>
      </w:r>
      <w:r>
        <w:t>podmienky</w:t>
      </w:r>
      <w:r>
        <w:rPr>
          <w:spacing w:val="51"/>
        </w:rPr>
        <w:t xml:space="preserve"> </w:t>
      </w:r>
      <w:r>
        <w:t>výstavby,</w:t>
      </w:r>
    </w:p>
    <w:p w:rsidR="007127CB" w:rsidRDefault="007127CB" w:rsidP="00D065B8">
      <w:pPr>
        <w:pStyle w:val="Odsekzoznamu"/>
        <w:widowControl w:val="0"/>
        <w:numPr>
          <w:ilvl w:val="1"/>
          <w:numId w:val="18"/>
        </w:numPr>
        <w:tabs>
          <w:tab w:val="left" w:pos="898"/>
          <w:tab w:val="left" w:pos="899"/>
        </w:tabs>
        <w:autoSpaceDE w:val="0"/>
        <w:autoSpaceDN w:val="0"/>
        <w:spacing w:after="0" w:line="269" w:lineRule="exact"/>
        <w:ind w:hanging="361"/>
        <w:contextualSpacing w:val="0"/>
        <w:jc w:val="left"/>
      </w:pPr>
      <w:r>
        <w:t>klimatické</w:t>
      </w:r>
      <w:r>
        <w:rPr>
          <w:spacing w:val="59"/>
        </w:rPr>
        <w:t xml:space="preserve"> </w:t>
      </w:r>
      <w:r>
        <w:t>podmienky.</w:t>
      </w:r>
    </w:p>
    <w:p w:rsidR="007127CB" w:rsidRDefault="007127CB" w:rsidP="007127CB">
      <w:pPr>
        <w:pStyle w:val="Zkladntext"/>
        <w:spacing w:before="3"/>
        <w:rPr>
          <w:sz w:val="21"/>
        </w:rPr>
      </w:pPr>
    </w:p>
    <w:p w:rsidR="007127CB" w:rsidRDefault="007127CB" w:rsidP="00DC68BC">
      <w:r>
        <w:t>Povrch</w:t>
      </w:r>
      <w:r>
        <w:rPr>
          <w:spacing w:val="1"/>
        </w:rPr>
        <w:t xml:space="preserve"> </w:t>
      </w:r>
      <w:r>
        <w:t>terénu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odhumusuje,</w:t>
      </w:r>
      <w:r>
        <w:rPr>
          <w:spacing w:val="1"/>
        </w:rPr>
        <w:t xml:space="preserve"> </w:t>
      </w:r>
      <w:r>
        <w:t>urovnaná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zhutní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súlade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dokumentáciou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požiadavkami</w:t>
      </w:r>
      <w:r>
        <w:rPr>
          <w:spacing w:val="1"/>
        </w:rPr>
        <w:t xml:space="preserve"> </w:t>
      </w:r>
      <w:r w:rsidRPr="00410CF5">
        <w:t>v</w:t>
      </w:r>
      <w:r w:rsidRPr="00410CF5">
        <w:rPr>
          <w:spacing w:val="1"/>
        </w:rPr>
        <w:t xml:space="preserve"> </w:t>
      </w:r>
      <w:r w:rsidRPr="00410CF5">
        <w:t>časti 2</w:t>
      </w:r>
      <w:r w:rsidRPr="00410CF5">
        <w:rPr>
          <w:spacing w:val="1"/>
        </w:rPr>
        <w:t xml:space="preserve"> </w:t>
      </w:r>
      <w:r w:rsidRPr="00410CF5">
        <w:t>TKP</w:t>
      </w:r>
      <w:r>
        <w:t>.</w:t>
      </w:r>
      <w:r>
        <w:rPr>
          <w:spacing w:val="1"/>
        </w:rPr>
        <w:t xml:space="preserve"> </w:t>
      </w:r>
      <w:r>
        <w:t>Úpravy</w:t>
      </w:r>
      <w:r>
        <w:rPr>
          <w:spacing w:val="1"/>
        </w:rPr>
        <w:t xml:space="preserve"> </w:t>
      </w:r>
      <w:r>
        <w:t>podložia,</w:t>
      </w:r>
      <w:r>
        <w:rPr>
          <w:spacing w:val="59"/>
        </w:rPr>
        <w:t xml:space="preserve"> </w:t>
      </w:r>
      <w:r>
        <w:t>navrhnuté</w:t>
      </w:r>
      <w:r>
        <w:rPr>
          <w:spacing w:val="59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základe</w:t>
      </w:r>
      <w:r>
        <w:rPr>
          <w:spacing w:val="59"/>
        </w:rPr>
        <w:t xml:space="preserve"> </w:t>
      </w:r>
      <w:r>
        <w:t>výsledkov</w:t>
      </w:r>
      <w:r>
        <w:rPr>
          <w:spacing w:val="1"/>
        </w:rPr>
        <w:t xml:space="preserve"> </w:t>
      </w:r>
      <w:r>
        <w:t>geotechnického</w:t>
      </w:r>
      <w:r>
        <w:rPr>
          <w:spacing w:val="1"/>
        </w:rPr>
        <w:t xml:space="preserve"> </w:t>
      </w:r>
      <w:r>
        <w:t>prieskumu,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uvedené</w:t>
      </w:r>
      <w:r>
        <w:rPr>
          <w:spacing w:val="58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dokumentácii</w:t>
      </w:r>
      <w:r>
        <w:rPr>
          <w:spacing w:val="59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podrobne</w:t>
      </w:r>
      <w:r>
        <w:rPr>
          <w:spacing w:val="59"/>
        </w:rPr>
        <w:t xml:space="preserve"> </w:t>
      </w:r>
      <w:r>
        <w:t>rozpracované</w:t>
      </w:r>
      <w:r>
        <w:rPr>
          <w:spacing w:val="58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DRS.</w:t>
      </w:r>
      <w:r>
        <w:rPr>
          <w:spacing w:val="1"/>
        </w:rPr>
        <w:t xml:space="preserve"> </w:t>
      </w:r>
      <w:r>
        <w:t>Ak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vyskytne</w:t>
      </w:r>
      <w:r>
        <w:rPr>
          <w:spacing w:val="1"/>
        </w:rPr>
        <w:t xml:space="preserve"> </w:t>
      </w:r>
      <w:r>
        <w:t>nevyhnutnosť</w:t>
      </w:r>
      <w:r>
        <w:rPr>
          <w:spacing w:val="1"/>
        </w:rPr>
        <w:t xml:space="preserve"> </w:t>
      </w:r>
      <w:r>
        <w:t>ďalších</w:t>
      </w:r>
      <w:r>
        <w:rPr>
          <w:spacing w:val="1"/>
        </w:rPr>
        <w:t xml:space="preserve"> </w:t>
      </w:r>
      <w:r>
        <w:t>úprav</w:t>
      </w:r>
      <w:r>
        <w:rPr>
          <w:spacing w:val="1"/>
        </w:rPr>
        <w:t xml:space="preserve"> </w:t>
      </w:r>
      <w:r>
        <w:t>podložia</w:t>
      </w:r>
      <w:r>
        <w:rPr>
          <w:spacing w:val="58"/>
        </w:rPr>
        <w:t xml:space="preserve"> </w:t>
      </w:r>
      <w:r>
        <w:t>navrhne</w:t>
      </w:r>
      <w:r>
        <w:rPr>
          <w:spacing w:val="58"/>
        </w:rPr>
        <w:t xml:space="preserve"> </w:t>
      </w:r>
      <w:r>
        <w:t>zhotoviteľ</w:t>
      </w:r>
      <w:r>
        <w:rPr>
          <w:spacing w:val="59"/>
        </w:rPr>
        <w:t xml:space="preserve"> </w:t>
      </w:r>
      <w:r>
        <w:t>riešenie,</w:t>
      </w:r>
      <w:r>
        <w:rPr>
          <w:spacing w:val="58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predloží</w:t>
      </w:r>
      <w:r>
        <w:rPr>
          <w:spacing w:val="17"/>
        </w:rPr>
        <w:t xml:space="preserve"> </w:t>
      </w:r>
      <w:r>
        <w:t>objednávateľovi</w:t>
      </w:r>
      <w:r>
        <w:rPr>
          <w:spacing w:val="19"/>
        </w:rPr>
        <w:t xml:space="preserve"> </w:t>
      </w:r>
      <w:r>
        <w:t>na</w:t>
      </w:r>
      <w:r>
        <w:rPr>
          <w:spacing w:val="18"/>
        </w:rPr>
        <w:t xml:space="preserve"> </w:t>
      </w:r>
      <w:r>
        <w:t>odsúhlasenie.</w:t>
      </w:r>
    </w:p>
    <w:p w:rsidR="007127CB" w:rsidRDefault="007127CB" w:rsidP="00D065B8">
      <w:pPr>
        <w:pStyle w:val="Odsekzoznamu"/>
        <w:widowControl w:val="0"/>
        <w:numPr>
          <w:ilvl w:val="3"/>
          <w:numId w:val="17"/>
        </w:numPr>
        <w:tabs>
          <w:tab w:val="left" w:pos="2446"/>
          <w:tab w:val="left" w:pos="2447"/>
        </w:tabs>
        <w:autoSpaceDE w:val="0"/>
        <w:autoSpaceDN w:val="0"/>
        <w:spacing w:before="127" w:after="0"/>
        <w:ind w:hanging="1703"/>
        <w:contextualSpacing w:val="0"/>
        <w:jc w:val="left"/>
      </w:pPr>
      <w:r>
        <w:t>Postup</w:t>
      </w:r>
      <w:r>
        <w:rPr>
          <w:spacing w:val="61"/>
        </w:rPr>
        <w:t xml:space="preserve"> </w:t>
      </w:r>
      <w:r>
        <w:t>inštalácie</w:t>
      </w:r>
      <w:r>
        <w:rPr>
          <w:spacing w:val="56"/>
        </w:rPr>
        <w:t xml:space="preserve"> </w:t>
      </w:r>
      <w:r>
        <w:t>konsolidačných</w:t>
      </w:r>
      <w:r>
        <w:rPr>
          <w:spacing w:val="56"/>
        </w:rPr>
        <w:t xml:space="preserve"> </w:t>
      </w:r>
      <w:r>
        <w:t>drénov</w:t>
      </w:r>
    </w:p>
    <w:p w:rsidR="007127CB" w:rsidRPr="00DC68BC" w:rsidRDefault="007127CB" w:rsidP="00DC68BC">
      <w:pPr>
        <w:rPr>
          <w:b/>
          <w:bCs/>
        </w:rPr>
      </w:pPr>
      <w:r w:rsidRPr="00DC68BC">
        <w:rPr>
          <w:b/>
          <w:bCs/>
        </w:rPr>
        <w:t>Prípravné</w:t>
      </w:r>
      <w:r w:rsidRPr="00DC68BC">
        <w:rPr>
          <w:b/>
          <w:bCs/>
          <w:spacing w:val="46"/>
        </w:rPr>
        <w:t xml:space="preserve"> </w:t>
      </w:r>
      <w:r w:rsidRPr="00DC68BC">
        <w:rPr>
          <w:b/>
          <w:bCs/>
        </w:rPr>
        <w:t>práce</w:t>
      </w:r>
    </w:p>
    <w:p w:rsidR="007127CB" w:rsidRDefault="007127CB" w:rsidP="00DC68BC">
      <w:r>
        <w:t>Pred</w:t>
      </w:r>
      <w:r>
        <w:rPr>
          <w:spacing w:val="1"/>
        </w:rPr>
        <w:t xml:space="preserve"> </w:t>
      </w:r>
      <w:r>
        <w:t>inštaláciou</w:t>
      </w:r>
      <w:r>
        <w:rPr>
          <w:spacing w:val="1"/>
        </w:rPr>
        <w:t xml:space="preserve"> </w:t>
      </w:r>
      <w:r>
        <w:t>vertikálnych</w:t>
      </w:r>
      <w:r>
        <w:rPr>
          <w:spacing w:val="1"/>
        </w:rPr>
        <w:t xml:space="preserve"> </w:t>
      </w:r>
      <w:r>
        <w:t>drénov</w:t>
      </w:r>
      <w:r>
        <w:rPr>
          <w:spacing w:val="59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vopred</w:t>
      </w:r>
      <w:r>
        <w:rPr>
          <w:spacing w:val="59"/>
        </w:rPr>
        <w:t xml:space="preserve"> </w:t>
      </w:r>
      <w:r>
        <w:t>vytýčenom</w:t>
      </w:r>
      <w:r>
        <w:rPr>
          <w:spacing w:val="59"/>
        </w:rPr>
        <w:t xml:space="preserve"> </w:t>
      </w:r>
      <w:r>
        <w:t>území</w:t>
      </w:r>
      <w:r>
        <w:rPr>
          <w:spacing w:val="59"/>
        </w:rPr>
        <w:t xml:space="preserve"> </w:t>
      </w:r>
      <w:r>
        <w:t>objednávateľom</w:t>
      </w:r>
      <w:r>
        <w:rPr>
          <w:spacing w:val="59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potrebné</w:t>
      </w:r>
      <w:r>
        <w:rPr>
          <w:spacing w:val="45"/>
        </w:rPr>
        <w:t xml:space="preserve"> </w:t>
      </w:r>
      <w:r>
        <w:t>upraviť</w:t>
      </w:r>
      <w:r>
        <w:rPr>
          <w:spacing w:val="48"/>
        </w:rPr>
        <w:t xml:space="preserve"> </w:t>
      </w:r>
      <w:r>
        <w:t>povrch</w:t>
      </w:r>
      <w:r>
        <w:rPr>
          <w:spacing w:val="45"/>
        </w:rPr>
        <w:t xml:space="preserve"> </w:t>
      </w:r>
      <w:r>
        <w:t>terénu</w:t>
      </w:r>
      <w:r>
        <w:rPr>
          <w:spacing w:val="46"/>
        </w:rPr>
        <w:t xml:space="preserve"> </w:t>
      </w:r>
      <w:r>
        <w:t>alebo</w:t>
      </w:r>
      <w:r>
        <w:rPr>
          <w:spacing w:val="46"/>
        </w:rPr>
        <w:t xml:space="preserve"> </w:t>
      </w:r>
      <w:r>
        <w:t>konštrukčnú</w:t>
      </w:r>
      <w:r>
        <w:rPr>
          <w:spacing w:val="49"/>
        </w:rPr>
        <w:t xml:space="preserve"> </w:t>
      </w:r>
      <w:r>
        <w:t>vrstvu</w:t>
      </w:r>
      <w:r>
        <w:rPr>
          <w:spacing w:val="45"/>
        </w:rPr>
        <w:t xml:space="preserve"> </w:t>
      </w:r>
      <w:r>
        <w:t>do</w:t>
      </w:r>
      <w:r>
        <w:rPr>
          <w:spacing w:val="49"/>
        </w:rPr>
        <w:t xml:space="preserve"> </w:t>
      </w:r>
      <w:r>
        <w:t>horizontálnej</w:t>
      </w:r>
      <w:r>
        <w:rPr>
          <w:spacing w:val="49"/>
        </w:rPr>
        <w:t xml:space="preserve"> </w:t>
      </w:r>
      <w:r>
        <w:t>úrovne,</w:t>
      </w:r>
      <w:r>
        <w:rPr>
          <w:spacing w:val="47"/>
        </w:rPr>
        <w:t xml:space="preserve"> </w:t>
      </w:r>
      <w:r>
        <w:t>prípadne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projektantom</w:t>
      </w:r>
      <w:r>
        <w:rPr>
          <w:spacing w:val="1"/>
        </w:rPr>
        <w:t xml:space="preserve"> </w:t>
      </w:r>
      <w:r>
        <w:t>navrhnutého</w:t>
      </w:r>
      <w:r>
        <w:rPr>
          <w:spacing w:val="1"/>
        </w:rPr>
        <w:t xml:space="preserve"> </w:t>
      </w:r>
      <w:r>
        <w:t>sklonu</w:t>
      </w:r>
      <w:r>
        <w:rPr>
          <w:spacing w:val="1"/>
        </w:rPr>
        <w:t xml:space="preserve"> </w:t>
      </w:r>
      <w:r>
        <w:t>potrebného</w:t>
      </w:r>
      <w:r>
        <w:rPr>
          <w:spacing w:val="59"/>
        </w:rPr>
        <w:t xml:space="preserve"> </w:t>
      </w:r>
      <w:r>
        <w:t>pre</w:t>
      </w:r>
      <w:r>
        <w:rPr>
          <w:spacing w:val="59"/>
        </w:rPr>
        <w:t xml:space="preserve"> </w:t>
      </w:r>
      <w:r>
        <w:t>odvedenie</w:t>
      </w:r>
      <w:r>
        <w:rPr>
          <w:spacing w:val="59"/>
        </w:rPr>
        <w:t xml:space="preserve"> </w:t>
      </w:r>
      <w:r>
        <w:t>drénovanej</w:t>
      </w:r>
      <w:r>
        <w:rPr>
          <w:spacing w:val="59"/>
        </w:rPr>
        <w:t xml:space="preserve"> </w:t>
      </w:r>
      <w:r>
        <w:t>vody.</w:t>
      </w:r>
      <w:r>
        <w:rPr>
          <w:spacing w:val="59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mäkkom</w:t>
      </w:r>
      <w:r>
        <w:rPr>
          <w:spacing w:val="35"/>
        </w:rPr>
        <w:t xml:space="preserve"> </w:t>
      </w:r>
      <w:r>
        <w:t>podloží</w:t>
      </w:r>
      <w:r>
        <w:rPr>
          <w:spacing w:val="89"/>
        </w:rPr>
        <w:t xml:space="preserve"> </w:t>
      </w:r>
      <w:r>
        <w:t>je</w:t>
      </w:r>
      <w:r>
        <w:rPr>
          <w:spacing w:val="91"/>
        </w:rPr>
        <w:t xml:space="preserve"> </w:t>
      </w:r>
      <w:r>
        <w:t>potrebné</w:t>
      </w:r>
      <w:r>
        <w:rPr>
          <w:spacing w:val="90"/>
        </w:rPr>
        <w:t xml:space="preserve"> </w:t>
      </w:r>
      <w:r>
        <w:t>naviezť</w:t>
      </w:r>
      <w:r>
        <w:rPr>
          <w:spacing w:val="94"/>
        </w:rPr>
        <w:t xml:space="preserve"> </w:t>
      </w:r>
      <w:r>
        <w:t>konštrukčnú</w:t>
      </w:r>
      <w:r>
        <w:rPr>
          <w:spacing w:val="93"/>
        </w:rPr>
        <w:t xml:space="preserve"> </w:t>
      </w:r>
      <w:r>
        <w:t>vrstvu</w:t>
      </w:r>
      <w:r>
        <w:rPr>
          <w:spacing w:val="93"/>
        </w:rPr>
        <w:t xml:space="preserve"> </w:t>
      </w:r>
      <w:r>
        <w:t>vhodného</w:t>
      </w:r>
      <w:r>
        <w:rPr>
          <w:spacing w:val="91"/>
        </w:rPr>
        <w:t xml:space="preserve"> </w:t>
      </w:r>
      <w:r>
        <w:t>kameniva.</w:t>
      </w:r>
      <w:r>
        <w:rPr>
          <w:spacing w:val="96"/>
        </w:rPr>
        <w:t xml:space="preserve"> </w:t>
      </w:r>
      <w:r>
        <w:t>Podložie</w:t>
      </w:r>
      <w:r>
        <w:rPr>
          <w:spacing w:val="1"/>
        </w:rPr>
        <w:t xml:space="preserve"> </w:t>
      </w:r>
      <w:r>
        <w:t>a konštrukčná vrstva musia byť oddelené separačnou geotextíliou, prípadne ak je potrebné</w:t>
      </w:r>
      <w:r>
        <w:rPr>
          <w:spacing w:val="1"/>
        </w:rPr>
        <w:t xml:space="preserve"> </w:t>
      </w:r>
      <w:r>
        <w:t>výstužnou</w:t>
      </w:r>
      <w:r>
        <w:rPr>
          <w:spacing w:val="45"/>
        </w:rPr>
        <w:t xml:space="preserve"> </w:t>
      </w:r>
      <w:r>
        <w:t>geomrežou.</w:t>
      </w:r>
      <w:r>
        <w:rPr>
          <w:spacing w:val="48"/>
        </w:rPr>
        <w:t xml:space="preserve"> </w:t>
      </w:r>
      <w:r>
        <w:t>Vhodné</w:t>
      </w:r>
      <w:r>
        <w:rPr>
          <w:spacing w:val="45"/>
        </w:rPr>
        <w:t xml:space="preserve"> </w:t>
      </w:r>
      <w:r>
        <w:t>je</w:t>
      </w:r>
      <w:r>
        <w:rPr>
          <w:spacing w:val="45"/>
        </w:rPr>
        <w:t xml:space="preserve"> </w:t>
      </w:r>
      <w:r>
        <w:t>použiť</w:t>
      </w:r>
      <w:r>
        <w:rPr>
          <w:spacing w:val="51"/>
        </w:rPr>
        <w:t xml:space="preserve"> </w:t>
      </w:r>
      <w:r>
        <w:t>výstužný</w:t>
      </w:r>
      <w:r>
        <w:rPr>
          <w:spacing w:val="47"/>
        </w:rPr>
        <w:t xml:space="preserve"> </w:t>
      </w:r>
      <w:r>
        <w:t>geokompozit,</w:t>
      </w:r>
      <w:r>
        <w:rPr>
          <w:spacing w:val="48"/>
        </w:rPr>
        <w:t xml:space="preserve"> </w:t>
      </w:r>
      <w:r>
        <w:t>ktorý</w:t>
      </w:r>
      <w:r>
        <w:rPr>
          <w:spacing w:val="42"/>
        </w:rPr>
        <w:t xml:space="preserve"> </w:t>
      </w:r>
      <w:r>
        <w:t>spĺňa</w:t>
      </w:r>
      <w:r>
        <w:rPr>
          <w:spacing w:val="46"/>
        </w:rPr>
        <w:t xml:space="preserve"> </w:t>
      </w:r>
      <w:r>
        <w:t>ako</w:t>
      </w:r>
      <w:r>
        <w:rPr>
          <w:spacing w:val="45"/>
        </w:rPr>
        <w:t xml:space="preserve"> </w:t>
      </w:r>
      <w:r>
        <w:t>separačnú</w:t>
      </w:r>
      <w:r>
        <w:rPr>
          <w:spacing w:val="1"/>
        </w:rPr>
        <w:t xml:space="preserve"> </w:t>
      </w:r>
      <w:r>
        <w:t>tak</w:t>
      </w:r>
      <w:r>
        <w:rPr>
          <w:spacing w:val="1"/>
        </w:rPr>
        <w:t xml:space="preserve"> </w:t>
      </w:r>
      <w:r>
        <w:t>aj</w:t>
      </w:r>
      <w:r>
        <w:rPr>
          <w:spacing w:val="1"/>
        </w:rPr>
        <w:t xml:space="preserve"> </w:t>
      </w:r>
      <w:r>
        <w:t>výstužnú</w:t>
      </w:r>
      <w:r>
        <w:rPr>
          <w:spacing w:val="1"/>
        </w:rPr>
        <w:t xml:space="preserve"> </w:t>
      </w:r>
      <w:r>
        <w:t>funkciu.</w:t>
      </w:r>
      <w:r>
        <w:rPr>
          <w:spacing w:val="58"/>
        </w:rPr>
        <w:t xml:space="preserve"> </w:t>
      </w:r>
      <w:r>
        <w:t>Konštrukčná</w:t>
      </w:r>
      <w:r>
        <w:rPr>
          <w:spacing w:val="58"/>
        </w:rPr>
        <w:t xml:space="preserve"> </w:t>
      </w:r>
      <w:r>
        <w:t>vrstva</w:t>
      </w:r>
      <w:r>
        <w:rPr>
          <w:spacing w:val="59"/>
        </w:rPr>
        <w:t xml:space="preserve"> </w:t>
      </w:r>
      <w:r>
        <w:t>spolu</w:t>
      </w:r>
      <w:r>
        <w:rPr>
          <w:spacing w:val="58"/>
        </w:rPr>
        <w:t xml:space="preserve"> </w:t>
      </w:r>
      <w:r>
        <w:t>s podložím</w:t>
      </w:r>
      <w:r>
        <w:rPr>
          <w:spacing w:val="59"/>
        </w:rPr>
        <w:t xml:space="preserve"> </w:t>
      </w:r>
      <w:r>
        <w:t>musia byť</w:t>
      </w:r>
      <w:r>
        <w:rPr>
          <w:spacing w:val="58"/>
        </w:rPr>
        <w:t xml:space="preserve"> </w:t>
      </w:r>
      <w:r>
        <w:t>dimenzované</w:t>
      </w:r>
      <w:r>
        <w:rPr>
          <w:spacing w:val="59"/>
        </w:rPr>
        <w:t xml:space="preserve"> </w:t>
      </w:r>
      <w:r>
        <w:t>tak</w:t>
      </w:r>
      <w:r>
        <w:rPr>
          <w:spacing w:val="1"/>
        </w:rPr>
        <w:t xml:space="preserve"> </w:t>
      </w:r>
      <w:r>
        <w:t>aby</w:t>
      </w:r>
      <w:r>
        <w:rPr>
          <w:spacing w:val="16"/>
        </w:rPr>
        <w:t xml:space="preserve"> </w:t>
      </w:r>
      <w:r>
        <w:t>boli</w:t>
      </w:r>
      <w:r>
        <w:rPr>
          <w:spacing w:val="14"/>
        </w:rPr>
        <w:t xml:space="preserve"> </w:t>
      </w:r>
      <w:r>
        <w:t>schopné</w:t>
      </w:r>
      <w:r>
        <w:rPr>
          <w:spacing w:val="14"/>
        </w:rPr>
        <w:t xml:space="preserve"> </w:t>
      </w:r>
      <w:r>
        <w:t>prenášať</w:t>
      </w:r>
      <w:r>
        <w:rPr>
          <w:spacing w:val="19"/>
        </w:rPr>
        <w:t xml:space="preserve"> </w:t>
      </w:r>
      <w:r>
        <w:t>zaťaženia</w:t>
      </w:r>
      <w:r>
        <w:rPr>
          <w:spacing w:val="18"/>
        </w:rPr>
        <w:t xml:space="preserve"> </w:t>
      </w:r>
      <w:r>
        <w:t>vznikajúce</w:t>
      </w:r>
      <w:r>
        <w:rPr>
          <w:spacing w:val="18"/>
        </w:rPr>
        <w:t xml:space="preserve"> </w:t>
      </w:r>
      <w:r>
        <w:t>inštaláciou</w:t>
      </w:r>
      <w:r>
        <w:rPr>
          <w:spacing w:val="14"/>
        </w:rPr>
        <w:t xml:space="preserve"> </w:t>
      </w:r>
      <w:r>
        <w:t>drénov</w:t>
      </w:r>
      <w:r>
        <w:rPr>
          <w:spacing w:val="12"/>
        </w:rPr>
        <w:t xml:space="preserve"> </w:t>
      </w:r>
      <w:r>
        <w:t>ako</w:t>
      </w:r>
      <w:r>
        <w:rPr>
          <w:spacing w:val="18"/>
        </w:rPr>
        <w:t xml:space="preserve"> </w:t>
      </w:r>
      <w:r>
        <w:t>aj</w:t>
      </w:r>
      <w:r>
        <w:rPr>
          <w:spacing w:val="17"/>
        </w:rPr>
        <w:t xml:space="preserve"> </w:t>
      </w:r>
      <w:r>
        <w:t>od</w:t>
      </w:r>
      <w:r>
        <w:rPr>
          <w:spacing w:val="18"/>
        </w:rPr>
        <w:t xml:space="preserve"> </w:t>
      </w:r>
      <w:r>
        <w:t>hmotnosti</w:t>
      </w:r>
    </w:p>
    <w:p w:rsidR="007127CB" w:rsidRDefault="007127CB" w:rsidP="00DC68BC">
      <w:pPr>
        <w:sectPr w:rsidR="007127CB" w:rsidSect="007127CB">
          <w:pgSz w:w="11900" w:h="16840"/>
          <w:pgMar w:top="960" w:right="1020" w:bottom="920" w:left="1240" w:header="571" w:footer="734" w:gutter="0"/>
          <w:cols w:space="708"/>
        </w:sectPr>
      </w:pPr>
    </w:p>
    <w:p w:rsidR="007127CB" w:rsidRDefault="007127CB" w:rsidP="00DC68BC">
      <w:pPr>
        <w:rPr>
          <w:sz w:val="15"/>
        </w:rPr>
      </w:pPr>
    </w:p>
    <w:p w:rsidR="007127CB" w:rsidRDefault="007127CB" w:rsidP="00DC68BC">
      <w:r>
        <w:t>inštalačného</w:t>
      </w:r>
      <w:r>
        <w:rPr>
          <w:spacing w:val="1"/>
        </w:rPr>
        <w:t xml:space="preserve"> </w:t>
      </w:r>
      <w:r>
        <w:t>zariadenia.</w:t>
      </w:r>
      <w:r>
        <w:rPr>
          <w:spacing w:val="1"/>
        </w:rPr>
        <w:t xml:space="preserve"> </w:t>
      </w:r>
      <w:r>
        <w:t>Hmotnosť</w:t>
      </w:r>
      <w:r>
        <w:rPr>
          <w:spacing w:val="1"/>
        </w:rPr>
        <w:t xml:space="preserve"> </w:t>
      </w:r>
      <w:r>
        <w:t>stroja</w:t>
      </w:r>
      <w:r>
        <w:rPr>
          <w:spacing w:val="1"/>
        </w:rPr>
        <w:t xml:space="preserve"> </w:t>
      </w:r>
      <w:r>
        <w:t>sa</w:t>
      </w:r>
      <w:r>
        <w:rPr>
          <w:spacing w:val="58"/>
        </w:rPr>
        <w:t xml:space="preserve"> </w:t>
      </w:r>
      <w:r>
        <w:t>pohybuje</w:t>
      </w:r>
      <w:r>
        <w:rPr>
          <w:spacing w:val="58"/>
        </w:rPr>
        <w:t xml:space="preserve"> </w:t>
      </w:r>
      <w:r>
        <w:t>od</w:t>
      </w:r>
      <w:r>
        <w:rPr>
          <w:spacing w:val="59"/>
        </w:rPr>
        <w:t xml:space="preserve"> </w:t>
      </w:r>
      <w:r>
        <w:t>50</w:t>
      </w:r>
      <w:r>
        <w:rPr>
          <w:spacing w:val="58"/>
        </w:rPr>
        <w:t xml:space="preserve"> </w:t>
      </w:r>
      <w:r>
        <w:rPr>
          <w:w w:val="160"/>
        </w:rPr>
        <w:t xml:space="preserve">– </w:t>
      </w:r>
      <w:r>
        <w:t>130</w:t>
      </w:r>
      <w:r>
        <w:rPr>
          <w:spacing w:val="59"/>
        </w:rPr>
        <w:t xml:space="preserve"> </w:t>
      </w:r>
      <w:r>
        <w:t>t,</w:t>
      </w:r>
      <w:r>
        <w:rPr>
          <w:spacing w:val="58"/>
        </w:rPr>
        <w:t xml:space="preserve"> </w:t>
      </w:r>
      <w:r>
        <w:t>v závislosti</w:t>
      </w:r>
      <w:r>
        <w:rPr>
          <w:spacing w:val="59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potrebnej penetračnej sily. Konštrukčná vrstva môže byť tvorená aj špeciálnym drenážnym</w:t>
      </w:r>
      <w:r>
        <w:rPr>
          <w:spacing w:val="1"/>
        </w:rPr>
        <w:t xml:space="preserve"> </w:t>
      </w:r>
      <w:r>
        <w:t>geokompozitom</w:t>
      </w:r>
      <w:r>
        <w:rPr>
          <w:spacing w:val="1"/>
        </w:rPr>
        <w:t xml:space="preserve"> </w:t>
      </w:r>
      <w:r>
        <w:t>opatreným</w:t>
      </w:r>
      <w:r>
        <w:rPr>
          <w:spacing w:val="1"/>
        </w:rPr>
        <w:t xml:space="preserve"> </w:t>
      </w:r>
      <w:r>
        <w:t>plastovými</w:t>
      </w:r>
      <w:r>
        <w:rPr>
          <w:spacing w:val="1"/>
        </w:rPr>
        <w:t xml:space="preserve"> </w:t>
      </w:r>
      <w:r>
        <w:t>trubkami,</w:t>
      </w:r>
      <w:r>
        <w:rPr>
          <w:spacing w:val="1"/>
        </w:rPr>
        <w:t xml:space="preserve"> </w:t>
      </w:r>
      <w:r>
        <w:t>čím</w:t>
      </w:r>
      <w:r>
        <w:rPr>
          <w:spacing w:val="58"/>
        </w:rPr>
        <w:t xml:space="preserve"> </w:t>
      </w:r>
      <w:r>
        <w:t>sa</w:t>
      </w:r>
      <w:r>
        <w:rPr>
          <w:spacing w:val="58"/>
        </w:rPr>
        <w:t xml:space="preserve"> </w:t>
      </w:r>
      <w:r>
        <w:t>urýchli</w:t>
      </w:r>
      <w:r>
        <w:rPr>
          <w:spacing w:val="59"/>
        </w:rPr>
        <w:t xml:space="preserve"> </w:t>
      </w:r>
      <w:r>
        <w:t>odvádzanie</w:t>
      </w:r>
      <w:r>
        <w:rPr>
          <w:spacing w:val="58"/>
        </w:rPr>
        <w:t xml:space="preserve"> </w:t>
      </w:r>
      <w:r>
        <w:t>vody</w:t>
      </w:r>
      <w:r>
        <w:rPr>
          <w:spacing w:val="59"/>
        </w:rPr>
        <w:t xml:space="preserve"> </w:t>
      </w:r>
      <w:r>
        <w:t>spod</w:t>
      </w:r>
      <w:r>
        <w:rPr>
          <w:spacing w:val="1"/>
        </w:rPr>
        <w:t xml:space="preserve"> </w:t>
      </w:r>
      <w:r>
        <w:t>násypu.</w:t>
      </w:r>
    </w:p>
    <w:p w:rsidR="007127CB" w:rsidRDefault="007127CB" w:rsidP="00DC68BC">
      <w:r>
        <w:t>Na pripravenom podloží musí byť vytýčený projektom daný inštalačný raster, ktorý musí byť</w:t>
      </w:r>
      <w:r>
        <w:rPr>
          <w:spacing w:val="1"/>
        </w:rPr>
        <w:t xml:space="preserve"> </w:t>
      </w:r>
      <w:r>
        <w:t>zrejmý</w:t>
      </w:r>
      <w:r>
        <w:rPr>
          <w:spacing w:val="11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jasne</w:t>
      </w:r>
      <w:r>
        <w:rPr>
          <w:spacing w:val="16"/>
        </w:rPr>
        <w:t xml:space="preserve"> </w:t>
      </w:r>
      <w:r>
        <w:t>viditeľný.</w:t>
      </w:r>
    </w:p>
    <w:p w:rsidR="007127CB" w:rsidRPr="00DC68BC" w:rsidRDefault="007127CB" w:rsidP="00DC68BC">
      <w:pPr>
        <w:rPr>
          <w:b/>
          <w:bCs/>
        </w:rPr>
      </w:pPr>
      <w:r w:rsidRPr="00DC68BC">
        <w:rPr>
          <w:b/>
          <w:bCs/>
        </w:rPr>
        <w:t>Inštalácia</w:t>
      </w:r>
    </w:p>
    <w:p w:rsidR="007127CB" w:rsidRDefault="007127CB" w:rsidP="00DC68BC">
      <w:r>
        <w:t>Prefabrikované</w:t>
      </w:r>
      <w:r>
        <w:rPr>
          <w:spacing w:val="1"/>
        </w:rPr>
        <w:t xml:space="preserve"> </w:t>
      </w:r>
      <w:r>
        <w:t>zvislé</w:t>
      </w:r>
      <w:r>
        <w:rPr>
          <w:spacing w:val="1"/>
        </w:rPr>
        <w:t xml:space="preserve"> </w:t>
      </w:r>
      <w:r>
        <w:t>konsolidačné</w:t>
      </w:r>
      <w:r>
        <w:rPr>
          <w:spacing w:val="1"/>
        </w:rPr>
        <w:t xml:space="preserve"> </w:t>
      </w:r>
      <w:r>
        <w:t>drény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podložia</w:t>
      </w:r>
      <w:r>
        <w:rPr>
          <w:spacing w:val="1"/>
        </w:rPr>
        <w:t xml:space="preserve"> </w:t>
      </w:r>
      <w:r>
        <w:t>inštalované</w:t>
      </w:r>
      <w:r>
        <w:rPr>
          <w:spacing w:val="1"/>
        </w:rPr>
        <w:t xml:space="preserve"> </w:t>
      </w:r>
      <w:r>
        <w:t>pomocou</w:t>
      </w:r>
      <w:r>
        <w:rPr>
          <w:spacing w:val="1"/>
        </w:rPr>
        <w:t xml:space="preserve"> </w:t>
      </w:r>
      <w:r>
        <w:t>špeciálnej</w:t>
      </w:r>
      <w:r>
        <w:rPr>
          <w:spacing w:val="1"/>
        </w:rPr>
        <w:t xml:space="preserve"> </w:t>
      </w:r>
      <w:r>
        <w:t>hydraulickej</w:t>
      </w:r>
      <w:r>
        <w:rPr>
          <w:spacing w:val="1"/>
        </w:rPr>
        <w:t xml:space="preserve"> </w:t>
      </w:r>
      <w:r>
        <w:t>hlavice</w:t>
      </w:r>
      <w:r>
        <w:rPr>
          <w:spacing w:val="1"/>
        </w:rPr>
        <w:t xml:space="preserve"> </w:t>
      </w:r>
      <w:r>
        <w:t>umiestnenej</w:t>
      </w:r>
      <w:r>
        <w:rPr>
          <w:spacing w:val="58"/>
        </w:rPr>
        <w:t xml:space="preserve"> </w:t>
      </w:r>
      <w:r>
        <w:t>na</w:t>
      </w:r>
      <w:r>
        <w:rPr>
          <w:spacing w:val="58"/>
        </w:rPr>
        <w:t xml:space="preserve"> </w:t>
      </w:r>
      <w:r>
        <w:t>pásovom</w:t>
      </w:r>
      <w:r>
        <w:rPr>
          <w:spacing w:val="59"/>
        </w:rPr>
        <w:t xml:space="preserve"> </w:t>
      </w:r>
      <w:r>
        <w:t>podvozku</w:t>
      </w:r>
      <w:r>
        <w:rPr>
          <w:spacing w:val="58"/>
        </w:rPr>
        <w:t xml:space="preserve"> </w:t>
      </w:r>
      <w:r>
        <w:t>z ťažkého</w:t>
      </w:r>
      <w:r>
        <w:rPr>
          <w:spacing w:val="59"/>
        </w:rPr>
        <w:t xml:space="preserve"> </w:t>
      </w:r>
      <w:r>
        <w:t>hydraulického</w:t>
      </w:r>
      <w:r>
        <w:rPr>
          <w:spacing w:val="58"/>
        </w:rPr>
        <w:t xml:space="preserve"> </w:t>
      </w:r>
      <w:r>
        <w:t>rýpadla.</w:t>
      </w:r>
      <w:r>
        <w:rPr>
          <w:spacing w:val="1"/>
        </w:rPr>
        <w:t xml:space="preserve"> </w:t>
      </w:r>
      <w:r>
        <w:t>Typ</w:t>
      </w:r>
      <w:r>
        <w:rPr>
          <w:spacing w:val="1"/>
        </w:rPr>
        <w:t xml:space="preserve"> </w:t>
      </w:r>
      <w:r>
        <w:t>hlavice</w:t>
      </w:r>
      <w:r>
        <w:rPr>
          <w:spacing w:val="1"/>
        </w:rPr>
        <w:t xml:space="preserve"> </w:t>
      </w:r>
      <w:r>
        <w:t>a od</w:t>
      </w:r>
      <w:r>
        <w:rPr>
          <w:spacing w:val="1"/>
        </w:rPr>
        <w:t xml:space="preserve"> </w:t>
      </w:r>
      <w:r>
        <w:t>toho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závislý</w:t>
      </w:r>
      <w:r>
        <w:rPr>
          <w:spacing w:val="59"/>
        </w:rPr>
        <w:t xml:space="preserve"> </w:t>
      </w:r>
      <w:r>
        <w:t>typ</w:t>
      </w:r>
      <w:r>
        <w:rPr>
          <w:spacing w:val="59"/>
        </w:rPr>
        <w:t xml:space="preserve"> </w:t>
      </w:r>
      <w:r>
        <w:t>pásového</w:t>
      </w:r>
      <w:r>
        <w:rPr>
          <w:spacing w:val="59"/>
        </w:rPr>
        <w:t xml:space="preserve"> </w:t>
      </w:r>
      <w:r>
        <w:t>podvozku</w:t>
      </w:r>
      <w:r>
        <w:rPr>
          <w:spacing w:val="59"/>
        </w:rPr>
        <w:t xml:space="preserve"> </w:t>
      </w:r>
      <w:r>
        <w:t>je</w:t>
      </w:r>
      <w:r>
        <w:rPr>
          <w:spacing w:val="59"/>
        </w:rPr>
        <w:t xml:space="preserve"> </w:t>
      </w:r>
      <w:r>
        <w:t>určovaný</w:t>
      </w:r>
      <w:r>
        <w:rPr>
          <w:spacing w:val="59"/>
        </w:rPr>
        <w:t xml:space="preserve"> </w:t>
      </w:r>
      <w:r>
        <w:t>fyzikálno-</w:t>
      </w:r>
      <w:r>
        <w:rPr>
          <w:spacing w:val="1"/>
        </w:rPr>
        <w:t xml:space="preserve"> </w:t>
      </w:r>
      <w:r>
        <w:t>mechanickými</w:t>
      </w:r>
      <w:r>
        <w:rPr>
          <w:spacing w:val="22"/>
        </w:rPr>
        <w:t xml:space="preserve"> </w:t>
      </w:r>
      <w:r>
        <w:t>vlastnosťami</w:t>
      </w:r>
      <w:r>
        <w:rPr>
          <w:spacing w:val="23"/>
        </w:rPr>
        <w:t xml:space="preserve"> </w:t>
      </w:r>
      <w:r>
        <w:t>hornín</w:t>
      </w:r>
      <w:r>
        <w:rPr>
          <w:spacing w:val="20"/>
        </w:rPr>
        <w:t xml:space="preserve"> </w:t>
      </w:r>
      <w:r>
        <w:t>do</w:t>
      </w:r>
      <w:r>
        <w:rPr>
          <w:spacing w:val="21"/>
        </w:rPr>
        <w:t xml:space="preserve"> </w:t>
      </w:r>
      <w:r>
        <w:t>ktorých</w:t>
      </w:r>
      <w:r>
        <w:rPr>
          <w:spacing w:val="20"/>
        </w:rPr>
        <w:t xml:space="preserve"> </w:t>
      </w:r>
      <w:r>
        <w:t>budú</w:t>
      </w:r>
      <w:r>
        <w:rPr>
          <w:spacing w:val="21"/>
        </w:rPr>
        <w:t xml:space="preserve"> </w:t>
      </w:r>
      <w:r>
        <w:t>drény</w:t>
      </w:r>
      <w:r>
        <w:rPr>
          <w:spacing w:val="23"/>
        </w:rPr>
        <w:t xml:space="preserve"> </w:t>
      </w:r>
      <w:r>
        <w:t>inštalované.</w:t>
      </w:r>
    </w:p>
    <w:p w:rsidR="007127CB" w:rsidRDefault="007127CB" w:rsidP="00DC68BC">
      <w:r>
        <w:t>Pre</w:t>
      </w:r>
      <w:r>
        <w:rPr>
          <w:spacing w:val="58"/>
        </w:rPr>
        <w:t xml:space="preserve"> </w:t>
      </w:r>
      <w:r>
        <w:t>správne</w:t>
      </w:r>
      <w:r>
        <w:rPr>
          <w:spacing w:val="58"/>
        </w:rPr>
        <w:t xml:space="preserve"> </w:t>
      </w:r>
      <w:r>
        <w:t>určenie</w:t>
      </w:r>
      <w:r>
        <w:rPr>
          <w:spacing w:val="59"/>
        </w:rPr>
        <w:t xml:space="preserve"> </w:t>
      </w:r>
      <w:r>
        <w:t>typu</w:t>
      </w:r>
      <w:r>
        <w:rPr>
          <w:spacing w:val="58"/>
        </w:rPr>
        <w:t xml:space="preserve"> </w:t>
      </w:r>
      <w:r>
        <w:t>hlavice</w:t>
      </w:r>
      <w:r>
        <w:rPr>
          <w:spacing w:val="59"/>
        </w:rPr>
        <w:t xml:space="preserve"> </w:t>
      </w:r>
      <w:r>
        <w:t>je</w:t>
      </w:r>
      <w:r>
        <w:rPr>
          <w:spacing w:val="58"/>
        </w:rPr>
        <w:t xml:space="preserve"> </w:t>
      </w:r>
      <w:r>
        <w:t>potrebné</w:t>
      </w:r>
      <w:r>
        <w:rPr>
          <w:spacing w:val="59"/>
        </w:rPr>
        <w:t xml:space="preserve"> </w:t>
      </w:r>
      <w:r>
        <w:t>detailne</w:t>
      </w:r>
      <w:r>
        <w:rPr>
          <w:spacing w:val="58"/>
        </w:rPr>
        <w:t xml:space="preserve"> </w:t>
      </w:r>
      <w:r>
        <w:t>poznať</w:t>
      </w:r>
      <w:r>
        <w:rPr>
          <w:spacing w:val="58"/>
        </w:rPr>
        <w:t xml:space="preserve"> </w:t>
      </w:r>
      <w:r>
        <w:t>geologickú</w:t>
      </w:r>
      <w:r>
        <w:rPr>
          <w:spacing w:val="59"/>
        </w:rPr>
        <w:t xml:space="preserve"> </w:t>
      </w:r>
      <w:r>
        <w:t>stavbu</w:t>
      </w:r>
      <w:r>
        <w:rPr>
          <w:spacing w:val="58"/>
        </w:rPr>
        <w:t xml:space="preserve"> </w:t>
      </w:r>
      <w:r>
        <w:t>podložia</w:t>
      </w:r>
      <w:r>
        <w:rPr>
          <w:spacing w:val="1"/>
        </w:rPr>
        <w:t xml:space="preserve"> </w:t>
      </w:r>
      <w:r>
        <w:t>a vlastnosti hornín</w:t>
      </w:r>
      <w:r>
        <w:rPr>
          <w:spacing w:val="1"/>
        </w:rPr>
        <w:t xml:space="preserve"> </w:t>
      </w:r>
      <w:r>
        <w:t>z inžiniersko-geologického prieskumu.</w:t>
      </w:r>
      <w:r>
        <w:rPr>
          <w:spacing w:val="1"/>
        </w:rPr>
        <w:t xml:space="preserve"> </w:t>
      </w:r>
      <w:r>
        <w:t>Dôležité pre</w:t>
      </w:r>
      <w:r>
        <w:rPr>
          <w:spacing w:val="1"/>
        </w:rPr>
        <w:t xml:space="preserve"> </w:t>
      </w:r>
      <w:r>
        <w:t>inštaláciu sú hlavne</w:t>
      </w:r>
      <w:r>
        <w:rPr>
          <w:spacing w:val="1"/>
        </w:rPr>
        <w:t xml:space="preserve"> </w:t>
      </w:r>
      <w:r>
        <w:t>výsledky</w:t>
      </w:r>
      <w:r>
        <w:rPr>
          <w:spacing w:val="21"/>
        </w:rPr>
        <w:t xml:space="preserve"> </w:t>
      </w:r>
      <w:r>
        <w:t>zo</w:t>
      </w:r>
      <w:r>
        <w:rPr>
          <w:spacing w:val="23"/>
        </w:rPr>
        <w:t xml:space="preserve"> </w:t>
      </w:r>
      <w:r>
        <w:t>statických,</w:t>
      </w:r>
      <w:r>
        <w:rPr>
          <w:spacing w:val="22"/>
        </w:rPr>
        <w:t xml:space="preserve"> </w:t>
      </w:r>
      <w:r>
        <w:t>prípadne</w:t>
      </w:r>
      <w:r>
        <w:rPr>
          <w:spacing w:val="20"/>
        </w:rPr>
        <w:t xml:space="preserve"> </w:t>
      </w:r>
      <w:r>
        <w:t>dynamických</w:t>
      </w:r>
      <w:r>
        <w:rPr>
          <w:spacing w:val="20"/>
        </w:rPr>
        <w:t xml:space="preserve"> </w:t>
      </w:r>
      <w:r>
        <w:t>penetračných</w:t>
      </w:r>
      <w:r>
        <w:rPr>
          <w:spacing w:val="23"/>
        </w:rPr>
        <w:t xml:space="preserve"> </w:t>
      </w:r>
      <w:r>
        <w:t>skúšok.</w:t>
      </w:r>
    </w:p>
    <w:p w:rsidR="007127CB" w:rsidRDefault="007127CB" w:rsidP="00DC68BC">
      <w:r>
        <w:t>Drény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inštalované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podložia</w:t>
      </w:r>
      <w:r>
        <w:rPr>
          <w:spacing w:val="58"/>
        </w:rPr>
        <w:t xml:space="preserve"> </w:t>
      </w:r>
      <w:r>
        <w:t>statickým</w:t>
      </w:r>
      <w:r>
        <w:rPr>
          <w:spacing w:val="58"/>
        </w:rPr>
        <w:t xml:space="preserve"> </w:t>
      </w:r>
      <w:r>
        <w:t>zatlačením</w:t>
      </w:r>
      <w:r>
        <w:rPr>
          <w:spacing w:val="59"/>
        </w:rPr>
        <w:t xml:space="preserve"> </w:t>
      </w:r>
      <w:r>
        <w:t>priebojníka</w:t>
      </w:r>
      <w:r>
        <w:rPr>
          <w:spacing w:val="58"/>
        </w:rPr>
        <w:t xml:space="preserve"> </w:t>
      </w:r>
      <w:r>
        <w:t>obdĺžnikového</w:t>
      </w:r>
      <w:r>
        <w:rPr>
          <w:spacing w:val="59"/>
        </w:rPr>
        <w:t xml:space="preserve"> </w:t>
      </w:r>
      <w:r>
        <w:t>tvaru.</w:t>
      </w:r>
      <w:r>
        <w:rPr>
          <w:spacing w:val="1"/>
        </w:rPr>
        <w:t xml:space="preserve"> </w:t>
      </w:r>
      <w:r>
        <w:t>Návin</w:t>
      </w:r>
      <w:r>
        <w:rPr>
          <w:spacing w:val="1"/>
        </w:rPr>
        <w:t xml:space="preserve"> </w:t>
      </w:r>
      <w:r>
        <w:t>drénu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umiestnený</w:t>
      </w:r>
      <w:r>
        <w:rPr>
          <w:spacing w:val="59"/>
        </w:rPr>
        <w:t xml:space="preserve"> </w:t>
      </w:r>
      <w:r>
        <w:t>v zásobníku</w:t>
      </w:r>
      <w:r>
        <w:rPr>
          <w:spacing w:val="59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hlavici,</w:t>
      </w:r>
      <w:r>
        <w:rPr>
          <w:spacing w:val="59"/>
        </w:rPr>
        <w:t xml:space="preserve"> </w:t>
      </w:r>
      <w:r>
        <w:t>drén</w:t>
      </w:r>
      <w:r>
        <w:rPr>
          <w:spacing w:val="59"/>
        </w:rPr>
        <w:t xml:space="preserve"> </w:t>
      </w:r>
      <w:r>
        <w:t>prechádza</w:t>
      </w:r>
      <w:r>
        <w:rPr>
          <w:spacing w:val="59"/>
        </w:rPr>
        <w:t xml:space="preserve"> </w:t>
      </w:r>
      <w:r>
        <w:t>cez</w:t>
      </w:r>
      <w:r>
        <w:rPr>
          <w:spacing w:val="59"/>
        </w:rPr>
        <w:t xml:space="preserve"> </w:t>
      </w:r>
      <w:r>
        <w:t>hlavicu</w:t>
      </w:r>
      <w:r>
        <w:rPr>
          <w:spacing w:val="59"/>
        </w:rPr>
        <w:t xml:space="preserve"> </w:t>
      </w:r>
      <w:r>
        <w:t>a je</w:t>
      </w:r>
      <w:r>
        <w:rPr>
          <w:spacing w:val="1"/>
        </w:rPr>
        <w:t xml:space="preserve"> </w:t>
      </w:r>
      <w:r>
        <w:t>vyvedený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spodku</w:t>
      </w:r>
      <w:r>
        <w:rPr>
          <w:spacing w:val="1"/>
        </w:rPr>
        <w:t xml:space="preserve"> </w:t>
      </w:r>
      <w:r>
        <w:t>priebojníka,</w:t>
      </w:r>
      <w:r>
        <w:rPr>
          <w:spacing w:val="1"/>
        </w:rPr>
        <w:t xml:space="preserve"> </w:t>
      </w:r>
      <w:r>
        <w:t>kde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zaistený</w:t>
      </w:r>
      <w:r>
        <w:rPr>
          <w:spacing w:val="1"/>
        </w:rPr>
        <w:t xml:space="preserve"> </w:t>
      </w:r>
      <w:r>
        <w:t>oceľovou</w:t>
      </w:r>
      <w:r>
        <w:rPr>
          <w:spacing w:val="1"/>
        </w:rPr>
        <w:t xml:space="preserve"> </w:t>
      </w:r>
      <w:r>
        <w:t>kotvou,</w:t>
      </w:r>
      <w:r>
        <w:rPr>
          <w:spacing w:val="1"/>
        </w:rPr>
        <w:t xml:space="preserve"> </w:t>
      </w:r>
      <w:r>
        <w:t>ktorou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zatláča</w:t>
      </w:r>
      <w:r>
        <w:rPr>
          <w:spacing w:val="58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podložia.</w:t>
      </w:r>
      <w:r>
        <w:rPr>
          <w:spacing w:val="58"/>
        </w:rPr>
        <w:t xml:space="preserve"> </w:t>
      </w:r>
      <w:r>
        <w:t>Po</w:t>
      </w:r>
      <w:r>
        <w:rPr>
          <w:spacing w:val="58"/>
        </w:rPr>
        <w:t xml:space="preserve"> </w:t>
      </w:r>
      <w:r>
        <w:t>inštalácii je</w:t>
      </w:r>
      <w:r>
        <w:rPr>
          <w:spacing w:val="59"/>
        </w:rPr>
        <w:t xml:space="preserve"> </w:t>
      </w:r>
      <w:r>
        <w:t>priebojník</w:t>
      </w:r>
      <w:r>
        <w:rPr>
          <w:spacing w:val="58"/>
        </w:rPr>
        <w:t xml:space="preserve"> </w:t>
      </w:r>
      <w:r>
        <w:t>vytiahnutý,</w:t>
      </w:r>
      <w:r>
        <w:rPr>
          <w:spacing w:val="59"/>
        </w:rPr>
        <w:t xml:space="preserve"> </w:t>
      </w:r>
      <w:r>
        <w:t>drén je</w:t>
      </w:r>
      <w:r>
        <w:rPr>
          <w:spacing w:val="58"/>
        </w:rPr>
        <w:t xml:space="preserve"> </w:t>
      </w:r>
      <w:r>
        <w:t>zaistený v</w:t>
      </w:r>
      <w:r>
        <w:rPr>
          <w:spacing w:val="59"/>
        </w:rPr>
        <w:t xml:space="preserve"> </w:t>
      </w:r>
      <w:r>
        <w:t>požadovanej hĺbke kotvou</w:t>
      </w:r>
      <w:r>
        <w:rPr>
          <w:spacing w:val="1"/>
        </w:rPr>
        <w:t xml:space="preserve"> </w:t>
      </w:r>
      <w:r>
        <w:t>a</w:t>
      </w:r>
      <w:r>
        <w:rPr>
          <w:spacing w:val="42"/>
        </w:rPr>
        <w:t xml:space="preserve"> </w:t>
      </w:r>
      <w:r>
        <w:t>je</w:t>
      </w:r>
      <w:r>
        <w:rPr>
          <w:spacing w:val="43"/>
        </w:rPr>
        <w:t xml:space="preserve"> </w:t>
      </w:r>
      <w:r>
        <w:t>odstrihnutý</w:t>
      </w:r>
      <w:r>
        <w:rPr>
          <w:spacing w:val="41"/>
        </w:rPr>
        <w:t xml:space="preserve"> </w:t>
      </w:r>
      <w:r>
        <w:t>cca</w:t>
      </w:r>
      <w:r>
        <w:rPr>
          <w:spacing w:val="43"/>
        </w:rPr>
        <w:t xml:space="preserve"> </w:t>
      </w:r>
      <w:r>
        <w:t>0,15</w:t>
      </w:r>
      <w:r>
        <w:rPr>
          <w:spacing w:val="43"/>
        </w:rPr>
        <w:t xml:space="preserve"> </w:t>
      </w:r>
      <w:r>
        <w:t>cm</w:t>
      </w:r>
      <w:r>
        <w:rPr>
          <w:spacing w:val="45"/>
        </w:rPr>
        <w:t xml:space="preserve"> </w:t>
      </w:r>
      <w:r>
        <w:t>nad</w:t>
      </w:r>
      <w:r>
        <w:rPr>
          <w:spacing w:val="43"/>
        </w:rPr>
        <w:t xml:space="preserve"> </w:t>
      </w:r>
      <w:r>
        <w:t>upraveným</w:t>
      </w:r>
      <w:r>
        <w:rPr>
          <w:spacing w:val="46"/>
        </w:rPr>
        <w:t xml:space="preserve"> </w:t>
      </w:r>
      <w:r>
        <w:t>terénom.</w:t>
      </w:r>
      <w:r>
        <w:rPr>
          <w:spacing w:val="45"/>
        </w:rPr>
        <w:t xml:space="preserve"> </w:t>
      </w:r>
      <w:r>
        <w:t>Prečnievajúca</w:t>
      </w:r>
      <w:r>
        <w:rPr>
          <w:spacing w:val="43"/>
        </w:rPr>
        <w:t xml:space="preserve"> </w:t>
      </w:r>
      <w:r>
        <w:t>časť</w:t>
      </w:r>
      <w:r>
        <w:rPr>
          <w:spacing w:val="46"/>
        </w:rPr>
        <w:t xml:space="preserve"> </w:t>
      </w:r>
      <w:r>
        <w:t>drénu</w:t>
      </w:r>
      <w:r>
        <w:rPr>
          <w:spacing w:val="40"/>
        </w:rPr>
        <w:t xml:space="preserve"> </w:t>
      </w:r>
      <w:r>
        <w:t>je</w:t>
      </w:r>
      <w:r>
        <w:rPr>
          <w:spacing w:val="43"/>
        </w:rPr>
        <w:t xml:space="preserve"> </w:t>
      </w:r>
      <w:r>
        <w:t>ohnutá</w:t>
      </w:r>
      <w:r>
        <w:rPr>
          <w:spacing w:val="1"/>
        </w:rPr>
        <w:t xml:space="preserve"> </w:t>
      </w:r>
      <w:r>
        <w:t>v smere sklonu terénu pre odvedenie vody do drenážneho systému. Pri nedostatočnej dĺžke</w:t>
      </w:r>
      <w:r>
        <w:rPr>
          <w:spacing w:val="1"/>
        </w:rPr>
        <w:t xml:space="preserve"> </w:t>
      </w:r>
      <w:r>
        <w:t>drénu,</w:t>
      </w:r>
      <w:r>
        <w:rPr>
          <w:spacing w:val="1"/>
        </w:rPr>
        <w:t xml:space="preserve"> </w:t>
      </w:r>
      <w:r>
        <w:t>ku ktorej</w:t>
      </w:r>
      <w:r>
        <w:rPr>
          <w:spacing w:val="1"/>
        </w:rPr>
        <w:t xml:space="preserve"> </w:t>
      </w:r>
      <w:r>
        <w:t>môže</w:t>
      </w:r>
      <w:r>
        <w:rPr>
          <w:spacing w:val="1"/>
        </w:rPr>
        <w:t xml:space="preserve"> </w:t>
      </w:r>
      <w:r>
        <w:t>dôjsť</w:t>
      </w:r>
      <w:r>
        <w:rPr>
          <w:spacing w:val="58"/>
        </w:rPr>
        <w:t xml:space="preserve"> </w:t>
      </w:r>
      <w:r>
        <w:t>pri konci návinu sa drény spájajú pomocou špeciálnej</w:t>
      </w:r>
      <w:r>
        <w:rPr>
          <w:spacing w:val="58"/>
        </w:rPr>
        <w:t xml:space="preserve"> </w:t>
      </w:r>
      <w:r>
        <w:t>zošívačky</w:t>
      </w:r>
      <w:r>
        <w:rPr>
          <w:spacing w:val="1"/>
        </w:rPr>
        <w:t xml:space="preserve"> </w:t>
      </w:r>
      <w:r>
        <w:t>tak,</w:t>
      </w:r>
      <w:r>
        <w:rPr>
          <w:spacing w:val="21"/>
        </w:rPr>
        <w:t xml:space="preserve"> </w:t>
      </w:r>
      <w:r>
        <w:t>že</w:t>
      </w:r>
      <w:r>
        <w:rPr>
          <w:spacing w:val="20"/>
        </w:rPr>
        <w:t xml:space="preserve"> </w:t>
      </w:r>
      <w:r>
        <w:t>za</w:t>
      </w:r>
      <w:r>
        <w:rPr>
          <w:spacing w:val="17"/>
        </w:rPr>
        <w:t xml:space="preserve"> </w:t>
      </w:r>
      <w:r>
        <w:t>jeden</w:t>
      </w:r>
      <w:r>
        <w:rPr>
          <w:spacing w:val="20"/>
        </w:rPr>
        <w:t xml:space="preserve"> </w:t>
      </w:r>
      <w:r>
        <w:t>drén</w:t>
      </w:r>
      <w:r>
        <w:rPr>
          <w:spacing w:val="21"/>
        </w:rPr>
        <w:t xml:space="preserve"> </w:t>
      </w:r>
      <w:r>
        <w:t>zasunie</w:t>
      </w:r>
      <w:r>
        <w:rPr>
          <w:spacing w:val="20"/>
        </w:rPr>
        <w:t xml:space="preserve"> </w:t>
      </w:r>
      <w:r>
        <w:t>do</w:t>
      </w:r>
      <w:r>
        <w:rPr>
          <w:spacing w:val="20"/>
        </w:rPr>
        <w:t xml:space="preserve"> </w:t>
      </w:r>
      <w:r>
        <w:t>druhého</w:t>
      </w:r>
      <w:r>
        <w:rPr>
          <w:spacing w:val="17"/>
        </w:rPr>
        <w:t xml:space="preserve"> </w:t>
      </w:r>
      <w:r>
        <w:t>min.</w:t>
      </w:r>
      <w:r>
        <w:rPr>
          <w:spacing w:val="19"/>
        </w:rPr>
        <w:t xml:space="preserve"> </w:t>
      </w:r>
      <w:r>
        <w:t>20</w:t>
      </w:r>
      <w:r>
        <w:rPr>
          <w:spacing w:val="18"/>
        </w:rPr>
        <w:t xml:space="preserve"> </w:t>
      </w:r>
      <w:r>
        <w:t>cm</w:t>
      </w:r>
      <w:r>
        <w:rPr>
          <w:spacing w:val="21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spoj</w:t>
      </w:r>
      <w:r>
        <w:rPr>
          <w:spacing w:val="19"/>
        </w:rPr>
        <w:t xml:space="preserve"> </w:t>
      </w:r>
      <w:r>
        <w:t>sa</w:t>
      </w:r>
      <w:r>
        <w:rPr>
          <w:spacing w:val="20"/>
        </w:rPr>
        <w:t xml:space="preserve"> </w:t>
      </w:r>
      <w:r>
        <w:t>zošije.</w:t>
      </w:r>
    </w:p>
    <w:p w:rsidR="007127CB" w:rsidRDefault="007127CB" w:rsidP="00DC68BC">
      <w:r>
        <w:t>Maximálna dovolená odchýlka inštalačných bodov drénu od stanovených bodov je 0,15 m.</w:t>
      </w:r>
      <w:r>
        <w:rPr>
          <w:spacing w:val="1"/>
        </w:rPr>
        <w:t xml:space="preserve"> </w:t>
      </w:r>
      <w:r>
        <w:t>Maximálne</w:t>
      </w:r>
      <w:r>
        <w:rPr>
          <w:spacing w:val="1"/>
        </w:rPr>
        <w:t xml:space="preserve"> </w:t>
      </w:r>
      <w:r>
        <w:t>dovolené</w:t>
      </w:r>
      <w:r>
        <w:rPr>
          <w:spacing w:val="1"/>
        </w:rPr>
        <w:t xml:space="preserve"> </w:t>
      </w:r>
      <w:r>
        <w:t>odchýlky</w:t>
      </w:r>
      <w:r>
        <w:rPr>
          <w:spacing w:val="1"/>
        </w:rPr>
        <w:t xml:space="preserve"> </w:t>
      </w:r>
      <w:r>
        <w:t>vo</w:t>
      </w:r>
      <w:r>
        <w:rPr>
          <w:spacing w:val="1"/>
        </w:rPr>
        <w:t xml:space="preserve"> </w:t>
      </w:r>
      <w:r>
        <w:t>vertikálnom</w:t>
      </w:r>
      <w:r>
        <w:rPr>
          <w:spacing w:val="1"/>
        </w:rPr>
        <w:t xml:space="preserve"> </w:t>
      </w:r>
      <w:r>
        <w:t>smere</w:t>
      </w:r>
      <w:r>
        <w:rPr>
          <w:spacing w:val="58"/>
        </w:rPr>
        <w:t xml:space="preserve"> </w:t>
      </w:r>
      <w:r>
        <w:t>sú</w:t>
      </w:r>
      <w:r>
        <w:rPr>
          <w:spacing w:val="58"/>
        </w:rPr>
        <w:t xml:space="preserve"> </w:t>
      </w:r>
      <w:r>
        <w:t>50:1,</w:t>
      </w:r>
      <w:r>
        <w:rPr>
          <w:spacing w:val="59"/>
        </w:rPr>
        <w:t xml:space="preserve"> </w:t>
      </w:r>
      <w:r>
        <w:t>ak</w:t>
      </w:r>
      <w:r>
        <w:rPr>
          <w:spacing w:val="58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nevyskytnú</w:t>
      </w:r>
      <w:r>
        <w:rPr>
          <w:spacing w:val="58"/>
        </w:rPr>
        <w:t xml:space="preserve"> </w:t>
      </w:r>
      <w:r>
        <w:t>prekážky,</w:t>
      </w:r>
      <w:r>
        <w:rPr>
          <w:spacing w:val="-56"/>
        </w:rPr>
        <w:t xml:space="preserve"> </w:t>
      </w:r>
      <w:r>
        <w:t>ako</w:t>
      </w:r>
      <w:r>
        <w:rPr>
          <w:spacing w:val="19"/>
        </w:rPr>
        <w:t xml:space="preserve"> </w:t>
      </w:r>
      <w:r>
        <w:t>sú</w:t>
      </w:r>
      <w:r>
        <w:rPr>
          <w:spacing w:val="19"/>
        </w:rPr>
        <w:t xml:space="preserve"> </w:t>
      </w:r>
      <w:r>
        <w:t>nadzemné</w:t>
      </w:r>
      <w:r>
        <w:rPr>
          <w:spacing w:val="19"/>
        </w:rPr>
        <w:t xml:space="preserve"> </w:t>
      </w:r>
      <w:r>
        <w:t>elektrické</w:t>
      </w:r>
      <w:r>
        <w:rPr>
          <w:spacing w:val="19"/>
        </w:rPr>
        <w:t xml:space="preserve"> </w:t>
      </w:r>
      <w:r>
        <w:t>vedenie</w:t>
      </w:r>
      <w:r>
        <w:rPr>
          <w:spacing w:val="16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zvyšky</w:t>
      </w:r>
      <w:r>
        <w:rPr>
          <w:spacing w:val="14"/>
        </w:rPr>
        <w:t xml:space="preserve"> </w:t>
      </w:r>
      <w:r>
        <w:t>základov.</w:t>
      </w:r>
    </w:p>
    <w:p w:rsidR="007127CB" w:rsidRDefault="007127CB" w:rsidP="00DC68BC">
      <w:r>
        <w:t>Na</w:t>
      </w:r>
      <w:r>
        <w:rPr>
          <w:spacing w:val="1"/>
        </w:rPr>
        <w:t xml:space="preserve"> </w:t>
      </w:r>
      <w:r>
        <w:t>miestach,</w:t>
      </w:r>
      <w:r>
        <w:rPr>
          <w:spacing w:val="1"/>
        </w:rPr>
        <w:t xml:space="preserve"> </w:t>
      </w:r>
      <w:r>
        <w:t>kde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možné následkom</w:t>
      </w:r>
      <w:r>
        <w:rPr>
          <w:spacing w:val="1"/>
        </w:rPr>
        <w:t xml:space="preserve"> </w:t>
      </w:r>
      <w:r>
        <w:t>prekážok</w:t>
      </w:r>
      <w:r>
        <w:rPr>
          <w:spacing w:val="1"/>
        </w:rPr>
        <w:t xml:space="preserve"> </w:t>
      </w:r>
      <w:r>
        <w:t>inštalovať</w:t>
      </w:r>
      <w:r>
        <w:rPr>
          <w:spacing w:val="1"/>
        </w:rPr>
        <w:t xml:space="preserve"> </w:t>
      </w:r>
      <w:r>
        <w:t>drén,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ďalší</w:t>
      </w:r>
      <w:r>
        <w:rPr>
          <w:spacing w:val="1"/>
        </w:rPr>
        <w:t xml:space="preserve"> </w:t>
      </w:r>
      <w:r>
        <w:t>drén</w:t>
      </w:r>
      <w:r>
        <w:rPr>
          <w:spacing w:val="1"/>
        </w:rPr>
        <w:t xml:space="preserve"> </w:t>
      </w:r>
      <w:r>
        <w:t>inštalovaný</w:t>
      </w:r>
      <w:r>
        <w:rPr>
          <w:spacing w:val="16"/>
        </w:rPr>
        <w:t xml:space="preserve"> </w:t>
      </w:r>
      <w:r>
        <w:t>vo</w:t>
      </w:r>
      <w:r>
        <w:rPr>
          <w:spacing w:val="18"/>
        </w:rPr>
        <w:t xml:space="preserve"> </w:t>
      </w:r>
      <w:r>
        <w:t>vzdialenosti</w:t>
      </w:r>
      <w:r>
        <w:rPr>
          <w:spacing w:val="14"/>
        </w:rPr>
        <w:t xml:space="preserve"> </w:t>
      </w:r>
      <w:r>
        <w:t>menšej</w:t>
      </w:r>
      <w:r>
        <w:rPr>
          <w:spacing w:val="19"/>
        </w:rPr>
        <w:t xml:space="preserve"> </w:t>
      </w:r>
      <w:r>
        <w:t>ako</w:t>
      </w:r>
      <w:r>
        <w:rPr>
          <w:spacing w:val="15"/>
        </w:rPr>
        <w:t xml:space="preserve"> </w:t>
      </w:r>
      <w:r>
        <w:t>0,15</w:t>
      </w:r>
      <w:r>
        <w:rPr>
          <w:spacing w:val="15"/>
        </w:rPr>
        <w:t xml:space="preserve"> </w:t>
      </w:r>
      <w:r>
        <w:t>m.</w:t>
      </w:r>
    </w:p>
    <w:p w:rsidR="007127CB" w:rsidRDefault="007127CB" w:rsidP="00DC68BC">
      <w:r>
        <w:t>Podložie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mať</w:t>
      </w:r>
      <w:r>
        <w:rPr>
          <w:spacing w:val="1"/>
        </w:rPr>
        <w:t xml:space="preserve"> </w:t>
      </w:r>
      <w:r>
        <w:t>vybudované</w:t>
      </w:r>
      <w:r>
        <w:rPr>
          <w:spacing w:val="59"/>
        </w:rPr>
        <w:t xml:space="preserve"> </w:t>
      </w:r>
      <w:r>
        <w:t>bezpečné</w:t>
      </w:r>
      <w:r>
        <w:rPr>
          <w:spacing w:val="59"/>
        </w:rPr>
        <w:t xml:space="preserve"> </w:t>
      </w:r>
      <w:r>
        <w:t>odvedenie</w:t>
      </w:r>
      <w:r>
        <w:rPr>
          <w:spacing w:val="59"/>
        </w:rPr>
        <w:t xml:space="preserve"> </w:t>
      </w:r>
      <w:r>
        <w:t>povrchových,</w:t>
      </w:r>
      <w:r>
        <w:rPr>
          <w:spacing w:val="59"/>
        </w:rPr>
        <w:t xml:space="preserve"> </w:t>
      </w:r>
      <w:r>
        <w:t>zrážkových</w:t>
      </w:r>
      <w:r>
        <w:rPr>
          <w:spacing w:val="59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podzemných</w:t>
      </w:r>
      <w:r>
        <w:rPr>
          <w:spacing w:val="1"/>
        </w:rPr>
        <w:t xml:space="preserve"> </w:t>
      </w:r>
      <w:r>
        <w:t>vôd</w:t>
      </w:r>
      <w:r>
        <w:rPr>
          <w:spacing w:val="1"/>
        </w:rPr>
        <w:t xml:space="preserve"> </w:t>
      </w:r>
      <w:r>
        <w:t>mimo</w:t>
      </w:r>
      <w:r>
        <w:rPr>
          <w:spacing w:val="1"/>
        </w:rPr>
        <w:t xml:space="preserve"> </w:t>
      </w:r>
      <w:r>
        <w:t>konštrukciu.</w:t>
      </w:r>
      <w:r>
        <w:rPr>
          <w:spacing w:val="1"/>
        </w:rPr>
        <w:t xml:space="preserve"> </w:t>
      </w:r>
      <w:r>
        <w:t>Spôsob</w:t>
      </w:r>
      <w:r>
        <w:rPr>
          <w:spacing w:val="1"/>
        </w:rPr>
        <w:t xml:space="preserve"> </w:t>
      </w:r>
      <w:r>
        <w:t>odvodnenia</w:t>
      </w:r>
      <w:r>
        <w:rPr>
          <w:spacing w:val="1"/>
        </w:rPr>
        <w:t xml:space="preserve"> </w:t>
      </w:r>
      <w:r>
        <w:t>rieši</w:t>
      </w:r>
      <w:r>
        <w:rPr>
          <w:spacing w:val="58"/>
        </w:rPr>
        <w:t xml:space="preserve"> </w:t>
      </w:r>
      <w:r>
        <w:t>dokumentácia.</w:t>
      </w:r>
      <w:r>
        <w:rPr>
          <w:spacing w:val="58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prípade</w:t>
      </w:r>
      <w:r>
        <w:rPr>
          <w:spacing w:val="1"/>
        </w:rPr>
        <w:t xml:space="preserve"> </w:t>
      </w:r>
      <w:r>
        <w:t>výskytu</w:t>
      </w:r>
      <w:r>
        <w:rPr>
          <w:spacing w:val="1"/>
        </w:rPr>
        <w:t xml:space="preserve"> </w:t>
      </w:r>
      <w:r>
        <w:t>neočakávaných</w:t>
      </w:r>
      <w:r>
        <w:rPr>
          <w:spacing w:val="1"/>
        </w:rPr>
        <w:t xml:space="preserve"> </w:t>
      </w:r>
      <w:r>
        <w:t>vyvieraní</w:t>
      </w:r>
      <w:r>
        <w:rPr>
          <w:spacing w:val="59"/>
        </w:rPr>
        <w:t xml:space="preserve"> </w:t>
      </w:r>
      <w:r>
        <w:t>vody</w:t>
      </w:r>
      <w:r>
        <w:rPr>
          <w:spacing w:val="59"/>
        </w:rPr>
        <w:t xml:space="preserve"> </w:t>
      </w:r>
      <w:r>
        <w:t>navrhne</w:t>
      </w:r>
      <w:r>
        <w:rPr>
          <w:spacing w:val="59"/>
        </w:rPr>
        <w:t xml:space="preserve"> </w:t>
      </w:r>
      <w:r>
        <w:t>riešenie</w:t>
      </w:r>
      <w:r>
        <w:rPr>
          <w:spacing w:val="59"/>
        </w:rPr>
        <w:t xml:space="preserve"> </w:t>
      </w:r>
      <w:r>
        <w:t>zhotoviteľ</w:t>
      </w:r>
      <w:r>
        <w:rPr>
          <w:spacing w:val="59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predloží</w:t>
      </w:r>
      <w:r>
        <w:rPr>
          <w:spacing w:val="1"/>
        </w:rPr>
        <w:t xml:space="preserve"> </w:t>
      </w:r>
      <w:r>
        <w:t>objednávateľovi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odsúhlasenie.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priebehu</w:t>
      </w:r>
      <w:r>
        <w:rPr>
          <w:spacing w:val="1"/>
        </w:rPr>
        <w:t xml:space="preserve"> </w:t>
      </w:r>
      <w:r>
        <w:t>inštalácie</w:t>
      </w:r>
      <w:r>
        <w:rPr>
          <w:spacing w:val="1"/>
        </w:rPr>
        <w:t xml:space="preserve"> </w:t>
      </w:r>
      <w:r>
        <w:t>drénov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zhotoviteľ</w:t>
      </w:r>
      <w:r>
        <w:rPr>
          <w:spacing w:val="59"/>
        </w:rPr>
        <w:t xml:space="preserve"> </w:t>
      </w:r>
      <w:r>
        <w:t>zaistiť</w:t>
      </w:r>
      <w:r>
        <w:rPr>
          <w:spacing w:val="1"/>
        </w:rPr>
        <w:t xml:space="preserve"> </w:t>
      </w:r>
      <w:r>
        <w:t>provizórne</w:t>
      </w:r>
      <w:r>
        <w:rPr>
          <w:spacing w:val="14"/>
        </w:rPr>
        <w:t xml:space="preserve"> </w:t>
      </w:r>
      <w:r>
        <w:t>odvodnenie</w:t>
      </w:r>
      <w:r>
        <w:rPr>
          <w:spacing w:val="14"/>
        </w:rPr>
        <w:t xml:space="preserve"> </w:t>
      </w:r>
      <w:r>
        <w:t>staveniska.</w:t>
      </w:r>
    </w:p>
    <w:p w:rsidR="007127CB" w:rsidRDefault="007127CB" w:rsidP="00DC68BC">
      <w:r>
        <w:t>Ak</w:t>
      </w:r>
      <w:r>
        <w:rPr>
          <w:spacing w:val="1"/>
        </w:rPr>
        <w:t xml:space="preserve"> </w:t>
      </w:r>
      <w:r>
        <w:t>spôsob</w:t>
      </w:r>
      <w:r>
        <w:rPr>
          <w:spacing w:val="1"/>
        </w:rPr>
        <w:t xml:space="preserve"> </w:t>
      </w:r>
      <w:r>
        <w:t>inštalácie</w:t>
      </w:r>
      <w:r>
        <w:rPr>
          <w:spacing w:val="1"/>
        </w:rPr>
        <w:t xml:space="preserve"> </w:t>
      </w:r>
      <w:r>
        <w:t>drénov</w:t>
      </w:r>
      <w:r>
        <w:rPr>
          <w:spacing w:val="1"/>
        </w:rPr>
        <w:t xml:space="preserve"> </w:t>
      </w:r>
      <w:r>
        <w:t>nepredpisuje</w:t>
      </w:r>
      <w:r>
        <w:rPr>
          <w:spacing w:val="59"/>
        </w:rPr>
        <w:t xml:space="preserve"> </w:t>
      </w:r>
      <w:r>
        <w:t>dokumentácia,</w:t>
      </w:r>
      <w:r>
        <w:rPr>
          <w:spacing w:val="59"/>
        </w:rPr>
        <w:t xml:space="preserve"> </w:t>
      </w:r>
      <w:r>
        <w:t>musí</w:t>
      </w:r>
      <w:r>
        <w:rPr>
          <w:spacing w:val="59"/>
        </w:rPr>
        <w:t xml:space="preserve"> </w:t>
      </w:r>
      <w:r>
        <w:t>byť</w:t>
      </w:r>
      <w:r>
        <w:rPr>
          <w:spacing w:val="59"/>
        </w:rPr>
        <w:t xml:space="preserve"> </w:t>
      </w:r>
      <w:r>
        <w:t>popísaný</w:t>
      </w:r>
      <w:r>
        <w:rPr>
          <w:spacing w:val="59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technologickom postupe vypracovanom dodávateľom drénov a</w:t>
      </w:r>
      <w:r>
        <w:rPr>
          <w:spacing w:val="1"/>
        </w:rPr>
        <w:t xml:space="preserve"> </w:t>
      </w:r>
      <w:r>
        <w:t>odsúhlasený zhotoviteľom a</w:t>
      </w:r>
      <w:r>
        <w:rPr>
          <w:spacing w:val="1"/>
        </w:rPr>
        <w:t xml:space="preserve"> </w:t>
      </w:r>
      <w:r>
        <w:t>objednávateľom.</w:t>
      </w:r>
    </w:p>
    <w:p w:rsidR="007127CB" w:rsidRDefault="007127CB" w:rsidP="00D065B8">
      <w:pPr>
        <w:pStyle w:val="Odsekzoznamu"/>
        <w:widowControl w:val="0"/>
        <w:numPr>
          <w:ilvl w:val="3"/>
          <w:numId w:val="17"/>
        </w:numPr>
        <w:tabs>
          <w:tab w:val="left" w:pos="2446"/>
          <w:tab w:val="left" w:pos="2447"/>
        </w:tabs>
        <w:autoSpaceDE w:val="0"/>
        <w:autoSpaceDN w:val="0"/>
        <w:spacing w:before="124" w:after="0"/>
        <w:ind w:hanging="1703"/>
        <w:contextualSpacing w:val="0"/>
      </w:pPr>
      <w:r>
        <w:t>Klimatické</w:t>
      </w:r>
      <w:r>
        <w:rPr>
          <w:spacing w:val="59"/>
        </w:rPr>
        <w:t xml:space="preserve"> </w:t>
      </w:r>
      <w:r>
        <w:t>obmedzenia</w:t>
      </w:r>
    </w:p>
    <w:p w:rsidR="007127CB" w:rsidRDefault="007127CB" w:rsidP="00DC68BC">
      <w:r>
        <w:t>Na</w:t>
      </w:r>
      <w:r>
        <w:rPr>
          <w:spacing w:val="1"/>
        </w:rPr>
        <w:t xml:space="preserve"> </w:t>
      </w:r>
      <w:r>
        <w:t>inštaláciu</w:t>
      </w:r>
      <w:r>
        <w:rPr>
          <w:spacing w:val="1"/>
        </w:rPr>
        <w:t xml:space="preserve"> </w:t>
      </w:r>
      <w:r>
        <w:t>prefabrikovaných</w:t>
      </w:r>
      <w:r>
        <w:rPr>
          <w:spacing w:val="1"/>
        </w:rPr>
        <w:t xml:space="preserve"> </w:t>
      </w:r>
      <w:r>
        <w:t>zvislých</w:t>
      </w:r>
      <w:r>
        <w:rPr>
          <w:spacing w:val="1"/>
        </w:rPr>
        <w:t xml:space="preserve"> </w:t>
      </w:r>
      <w:r>
        <w:t>konsolidačných</w:t>
      </w:r>
      <w:r>
        <w:rPr>
          <w:spacing w:val="1"/>
        </w:rPr>
        <w:t xml:space="preserve"> </w:t>
      </w:r>
      <w:r>
        <w:t>drénov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žiadne</w:t>
      </w:r>
      <w:r>
        <w:rPr>
          <w:spacing w:val="1"/>
        </w:rPr>
        <w:t xml:space="preserve"> </w:t>
      </w:r>
      <w:r>
        <w:t>výnimočné</w:t>
      </w:r>
      <w:r>
        <w:rPr>
          <w:spacing w:val="1"/>
        </w:rPr>
        <w:t xml:space="preserve"> </w:t>
      </w:r>
      <w:r>
        <w:t>klimatické</w:t>
      </w:r>
      <w:r>
        <w:rPr>
          <w:spacing w:val="1"/>
        </w:rPr>
        <w:t xml:space="preserve"> </w:t>
      </w:r>
      <w:r>
        <w:t>obmedzenia,</w:t>
      </w:r>
      <w:r>
        <w:rPr>
          <w:spacing w:val="1"/>
        </w:rPr>
        <w:t xml:space="preserve"> </w:t>
      </w:r>
      <w:r>
        <w:t>ak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riadne</w:t>
      </w:r>
      <w:r>
        <w:rPr>
          <w:spacing w:val="1"/>
        </w:rPr>
        <w:t xml:space="preserve"> </w:t>
      </w:r>
      <w:r>
        <w:t>pripravená</w:t>
      </w:r>
      <w:r>
        <w:rPr>
          <w:spacing w:val="1"/>
        </w:rPr>
        <w:t xml:space="preserve"> </w:t>
      </w:r>
      <w:r>
        <w:t>pracovná</w:t>
      </w:r>
      <w:r>
        <w:rPr>
          <w:spacing w:val="1"/>
        </w:rPr>
        <w:t xml:space="preserve"> </w:t>
      </w:r>
      <w:r>
        <w:t>plošina.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úpravu</w:t>
      </w:r>
      <w:r>
        <w:rPr>
          <w:spacing w:val="1"/>
        </w:rPr>
        <w:t xml:space="preserve"> </w:t>
      </w:r>
      <w:r>
        <w:t>a ochranu</w:t>
      </w:r>
      <w:r>
        <w:rPr>
          <w:spacing w:val="1"/>
        </w:rPr>
        <w:t xml:space="preserve"> </w:t>
      </w:r>
      <w:r>
        <w:t>základovej</w:t>
      </w:r>
      <w:r>
        <w:rPr>
          <w:spacing w:val="1"/>
        </w:rPr>
        <w:t xml:space="preserve"> </w:t>
      </w:r>
      <w:r>
        <w:t>škáry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vzťahujú</w:t>
      </w:r>
      <w:r>
        <w:rPr>
          <w:spacing w:val="1"/>
        </w:rPr>
        <w:t xml:space="preserve"> </w:t>
      </w:r>
      <w:r>
        <w:t>príslušné</w:t>
      </w:r>
      <w:r>
        <w:rPr>
          <w:spacing w:val="59"/>
        </w:rPr>
        <w:t xml:space="preserve"> </w:t>
      </w:r>
      <w:r>
        <w:t>články</w:t>
      </w:r>
      <w:r>
        <w:rPr>
          <w:spacing w:val="59"/>
        </w:rPr>
        <w:t xml:space="preserve"> </w:t>
      </w:r>
      <w:r w:rsidRPr="00410CF5">
        <w:t>časti 2</w:t>
      </w:r>
      <w:r w:rsidRPr="00410CF5">
        <w:rPr>
          <w:spacing w:val="59"/>
        </w:rPr>
        <w:t xml:space="preserve"> </w:t>
      </w:r>
      <w:r w:rsidRPr="00410CF5">
        <w:t>TKP</w:t>
      </w:r>
      <w:r>
        <w:t>.</w:t>
      </w:r>
      <w:r>
        <w:rPr>
          <w:spacing w:val="59"/>
        </w:rPr>
        <w:t xml:space="preserve"> </w:t>
      </w:r>
      <w:r>
        <w:t>Prevádzková</w:t>
      </w:r>
      <w:r>
        <w:rPr>
          <w:spacing w:val="59"/>
        </w:rPr>
        <w:t xml:space="preserve"> </w:t>
      </w:r>
      <w:r>
        <w:t>teplota</w:t>
      </w:r>
      <w:r>
        <w:rPr>
          <w:spacing w:val="59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inštaláciu</w:t>
      </w:r>
      <w:r>
        <w:rPr>
          <w:spacing w:val="17"/>
        </w:rPr>
        <w:t xml:space="preserve"> </w:t>
      </w:r>
      <w:r>
        <w:t>drénov</w:t>
      </w:r>
      <w:r>
        <w:rPr>
          <w:spacing w:val="13"/>
        </w:rPr>
        <w:t xml:space="preserve"> </w:t>
      </w:r>
      <w:r>
        <w:t>je</w:t>
      </w:r>
      <w:r>
        <w:rPr>
          <w:spacing w:val="18"/>
        </w:rPr>
        <w:t xml:space="preserve"> </w:t>
      </w:r>
      <w:r>
        <w:t>v</w:t>
      </w:r>
      <w:r>
        <w:rPr>
          <w:spacing w:val="12"/>
        </w:rPr>
        <w:t xml:space="preserve"> </w:t>
      </w:r>
      <w:r>
        <w:t>rozsahu</w:t>
      </w:r>
      <w:r>
        <w:rPr>
          <w:spacing w:val="15"/>
        </w:rPr>
        <w:t xml:space="preserve"> </w:t>
      </w:r>
      <w:r>
        <w:t>-5</w:t>
      </w:r>
      <w:r>
        <w:rPr>
          <w:spacing w:val="15"/>
        </w:rPr>
        <w:t xml:space="preserve"> </w:t>
      </w:r>
      <w:r>
        <w:t>°C</w:t>
      </w:r>
      <w:r>
        <w:rPr>
          <w:spacing w:val="15"/>
        </w:rPr>
        <w:t xml:space="preserve"> </w:t>
      </w:r>
      <w:r>
        <w:t>až</w:t>
      </w:r>
      <w:r>
        <w:rPr>
          <w:spacing w:val="15"/>
        </w:rPr>
        <w:t xml:space="preserve"> </w:t>
      </w:r>
      <w:r>
        <w:t>+40</w:t>
      </w:r>
      <w:r>
        <w:rPr>
          <w:spacing w:val="15"/>
        </w:rPr>
        <w:t xml:space="preserve"> </w:t>
      </w:r>
      <w:r>
        <w:t>°C.</w:t>
      </w:r>
    </w:p>
    <w:p w:rsidR="007127CB" w:rsidRDefault="007127CB" w:rsidP="00DC68BC">
      <w:pPr>
        <w:rPr>
          <w:b/>
        </w:rPr>
      </w:pPr>
      <w:r>
        <w:rPr>
          <w:b/>
        </w:rPr>
        <w:t>Slnečné</w:t>
      </w:r>
      <w:r>
        <w:rPr>
          <w:b/>
          <w:spacing w:val="45"/>
        </w:rPr>
        <w:t xml:space="preserve"> </w:t>
      </w:r>
      <w:r>
        <w:rPr>
          <w:b/>
        </w:rPr>
        <w:t>žiarenie</w:t>
      </w:r>
    </w:p>
    <w:p w:rsidR="007127CB" w:rsidRDefault="007127CB" w:rsidP="00DC68BC">
      <w:r>
        <w:t>Prefabrikované</w:t>
      </w:r>
      <w:r>
        <w:rPr>
          <w:spacing w:val="1"/>
        </w:rPr>
        <w:t xml:space="preserve"> </w:t>
      </w:r>
      <w:r>
        <w:t>zvislé</w:t>
      </w:r>
      <w:r>
        <w:rPr>
          <w:spacing w:val="1"/>
        </w:rPr>
        <w:t xml:space="preserve"> </w:t>
      </w:r>
      <w:r>
        <w:t>konsolidačné</w:t>
      </w:r>
      <w:r>
        <w:rPr>
          <w:spacing w:val="1"/>
        </w:rPr>
        <w:t xml:space="preserve"> </w:t>
      </w:r>
      <w:r>
        <w:t>drény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dodávané</w:t>
      </w:r>
      <w:r>
        <w:rPr>
          <w:spacing w:val="59"/>
        </w:rPr>
        <w:t xml:space="preserve"> </w:t>
      </w:r>
      <w:r>
        <w:t>v obaloch,</w:t>
      </w:r>
      <w:r>
        <w:rPr>
          <w:spacing w:val="59"/>
        </w:rPr>
        <w:t xml:space="preserve"> </w:t>
      </w:r>
      <w:r>
        <w:t>ktoré</w:t>
      </w:r>
      <w:r>
        <w:rPr>
          <w:spacing w:val="59"/>
        </w:rPr>
        <w:t xml:space="preserve"> </w:t>
      </w:r>
      <w:r>
        <w:t>odolávajú</w:t>
      </w:r>
      <w:r>
        <w:rPr>
          <w:spacing w:val="1"/>
        </w:rPr>
        <w:t xml:space="preserve"> </w:t>
      </w:r>
      <w:r>
        <w:t>dlhodobému</w:t>
      </w:r>
      <w:r>
        <w:rPr>
          <w:spacing w:val="1"/>
        </w:rPr>
        <w:t xml:space="preserve"> </w:t>
      </w:r>
      <w:r>
        <w:t>pôsobeniu</w:t>
      </w:r>
      <w:r>
        <w:rPr>
          <w:spacing w:val="1"/>
        </w:rPr>
        <w:t xml:space="preserve"> </w:t>
      </w:r>
      <w:r>
        <w:t>slnečného</w:t>
      </w:r>
      <w:r>
        <w:rPr>
          <w:spacing w:val="58"/>
        </w:rPr>
        <w:t xml:space="preserve"> </w:t>
      </w:r>
      <w:r>
        <w:t>žiarenia</w:t>
      </w:r>
      <w:r>
        <w:rPr>
          <w:spacing w:val="58"/>
        </w:rPr>
        <w:t xml:space="preserve"> </w:t>
      </w:r>
      <w:r>
        <w:t>(UV</w:t>
      </w:r>
      <w:r>
        <w:rPr>
          <w:spacing w:val="59"/>
        </w:rPr>
        <w:t xml:space="preserve"> </w:t>
      </w:r>
      <w:r>
        <w:t>lúčov).</w:t>
      </w:r>
      <w:r>
        <w:rPr>
          <w:spacing w:val="58"/>
        </w:rPr>
        <w:t xml:space="preserve"> </w:t>
      </w:r>
      <w:r>
        <w:t>Samotné</w:t>
      </w:r>
      <w:r>
        <w:rPr>
          <w:spacing w:val="59"/>
        </w:rPr>
        <w:t xml:space="preserve"> </w:t>
      </w:r>
      <w:r>
        <w:t>drény</w:t>
      </w:r>
      <w:r>
        <w:rPr>
          <w:spacing w:val="58"/>
        </w:rPr>
        <w:t xml:space="preserve"> </w:t>
      </w:r>
      <w:r>
        <w:t>nemajú</w:t>
      </w:r>
      <w:r>
        <w:rPr>
          <w:spacing w:val="59"/>
        </w:rPr>
        <w:t xml:space="preserve"> </w:t>
      </w:r>
      <w:r>
        <w:t>ochranu</w:t>
      </w:r>
      <w:r>
        <w:rPr>
          <w:spacing w:val="1"/>
        </w:rPr>
        <w:t xml:space="preserve"> </w:t>
      </w:r>
      <w:r>
        <w:t>pred UV žiarením. Pri manipulácii a inštalácii drény nie sú dlhodobo vystavené slnečnému</w:t>
      </w:r>
      <w:r>
        <w:rPr>
          <w:spacing w:val="1"/>
        </w:rPr>
        <w:t xml:space="preserve"> </w:t>
      </w:r>
      <w:r>
        <w:t>žiareniu.</w:t>
      </w:r>
    </w:p>
    <w:p w:rsidR="007127CB" w:rsidRDefault="007127CB" w:rsidP="00DC68BC">
      <w:pPr>
        <w:rPr>
          <w:b/>
        </w:rPr>
      </w:pPr>
      <w:r>
        <w:rPr>
          <w:b/>
        </w:rPr>
        <w:t>Dážď</w:t>
      </w:r>
    </w:p>
    <w:p w:rsidR="007127CB" w:rsidRDefault="007127CB" w:rsidP="00DC68BC">
      <w:r>
        <w:t>Prefabrikované</w:t>
      </w:r>
      <w:r>
        <w:rPr>
          <w:spacing w:val="1"/>
        </w:rPr>
        <w:t xml:space="preserve"> </w:t>
      </w:r>
      <w:r>
        <w:t>zvislé</w:t>
      </w:r>
      <w:r>
        <w:rPr>
          <w:spacing w:val="1"/>
        </w:rPr>
        <w:t xml:space="preserve"> </w:t>
      </w:r>
      <w:r>
        <w:t>konsolidačné</w:t>
      </w:r>
      <w:r>
        <w:rPr>
          <w:spacing w:val="1"/>
        </w:rPr>
        <w:t xml:space="preserve"> </w:t>
      </w:r>
      <w:r>
        <w:t>drény</w:t>
      </w:r>
      <w:r>
        <w:rPr>
          <w:spacing w:val="58"/>
        </w:rPr>
        <w:t xml:space="preserve"> </w:t>
      </w:r>
      <w:r>
        <w:t>je</w:t>
      </w:r>
      <w:r>
        <w:rPr>
          <w:spacing w:val="58"/>
        </w:rPr>
        <w:t xml:space="preserve"> </w:t>
      </w:r>
      <w:r>
        <w:t>možné</w:t>
      </w:r>
      <w:r>
        <w:rPr>
          <w:spacing w:val="59"/>
        </w:rPr>
        <w:t xml:space="preserve"> </w:t>
      </w:r>
      <w:r>
        <w:t>inštalovať</w:t>
      </w:r>
      <w:r>
        <w:rPr>
          <w:spacing w:val="58"/>
        </w:rPr>
        <w:t xml:space="preserve"> </w:t>
      </w:r>
      <w:r>
        <w:t>aj</w:t>
      </w:r>
      <w:r>
        <w:rPr>
          <w:spacing w:val="59"/>
        </w:rPr>
        <w:t xml:space="preserve"> </w:t>
      </w:r>
      <w:r>
        <w:t>za</w:t>
      </w:r>
      <w:r>
        <w:rPr>
          <w:spacing w:val="58"/>
        </w:rPr>
        <w:t xml:space="preserve"> </w:t>
      </w:r>
      <w:r>
        <w:t>daždivého</w:t>
      </w:r>
      <w:r>
        <w:rPr>
          <w:spacing w:val="59"/>
        </w:rPr>
        <w:t xml:space="preserve"> </w:t>
      </w:r>
      <w:r>
        <w:t>počasia,</w:t>
      </w:r>
      <w:r>
        <w:rPr>
          <w:spacing w:val="1"/>
        </w:rPr>
        <w:t xml:space="preserve"> </w:t>
      </w:r>
      <w:r>
        <w:t>ktoré</w:t>
      </w:r>
      <w:r>
        <w:rPr>
          <w:spacing w:val="17"/>
        </w:rPr>
        <w:t xml:space="preserve"> </w:t>
      </w:r>
      <w:r>
        <w:t>neovplyvňuje</w:t>
      </w:r>
      <w:r>
        <w:rPr>
          <w:spacing w:val="15"/>
        </w:rPr>
        <w:t xml:space="preserve"> </w:t>
      </w:r>
      <w:r>
        <w:t>funkčnosť</w:t>
      </w:r>
      <w:r>
        <w:rPr>
          <w:spacing w:val="16"/>
        </w:rPr>
        <w:t xml:space="preserve"> </w:t>
      </w:r>
      <w:r>
        <w:t>drénov.</w:t>
      </w:r>
    </w:p>
    <w:p w:rsidR="007127CB" w:rsidRDefault="007127CB" w:rsidP="007127CB">
      <w:pPr>
        <w:spacing w:line="244" w:lineRule="auto"/>
        <w:sectPr w:rsidR="007127CB" w:rsidSect="007127CB">
          <w:pgSz w:w="11900" w:h="16840"/>
          <w:pgMar w:top="960" w:right="1020" w:bottom="920" w:left="1240" w:header="571" w:footer="734" w:gutter="0"/>
          <w:cols w:space="708"/>
        </w:sectPr>
      </w:pPr>
    </w:p>
    <w:p w:rsidR="007127CB" w:rsidRDefault="007127CB" w:rsidP="007127CB">
      <w:pPr>
        <w:pStyle w:val="Zkladntext"/>
        <w:spacing w:before="1"/>
        <w:rPr>
          <w:sz w:val="15"/>
        </w:rPr>
      </w:pPr>
    </w:p>
    <w:p w:rsidR="007127CB" w:rsidRDefault="007127CB" w:rsidP="00DC68BC">
      <w:pPr>
        <w:spacing w:before="93"/>
        <w:rPr>
          <w:b/>
        </w:rPr>
      </w:pPr>
      <w:r>
        <w:rPr>
          <w:b/>
        </w:rPr>
        <w:t>Mráz</w:t>
      </w:r>
      <w:r>
        <w:rPr>
          <w:b/>
          <w:spacing w:val="21"/>
        </w:rPr>
        <w:t xml:space="preserve"> </w:t>
      </w:r>
      <w:r>
        <w:rPr>
          <w:b/>
        </w:rPr>
        <w:t>a</w:t>
      </w:r>
      <w:r>
        <w:rPr>
          <w:b/>
          <w:spacing w:val="25"/>
        </w:rPr>
        <w:t xml:space="preserve"> </w:t>
      </w:r>
      <w:r>
        <w:rPr>
          <w:b/>
        </w:rPr>
        <w:t>sneh</w:t>
      </w:r>
    </w:p>
    <w:p w:rsidR="007127CB" w:rsidRDefault="007127CB" w:rsidP="00DC68BC">
      <w:r>
        <w:t>Nízke</w:t>
      </w:r>
      <w:r>
        <w:rPr>
          <w:spacing w:val="1"/>
        </w:rPr>
        <w:t xml:space="preserve"> </w:t>
      </w:r>
      <w:r>
        <w:t>teploty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rPr>
          <w:w w:val="115"/>
        </w:rPr>
        <w:t>–5</w:t>
      </w:r>
      <w:r>
        <w:rPr>
          <w:spacing w:val="1"/>
          <w:w w:val="115"/>
        </w:rPr>
        <w:t xml:space="preserve"> </w:t>
      </w:r>
      <w:r>
        <w:t>°C</w:t>
      </w:r>
      <w:r>
        <w:rPr>
          <w:spacing w:val="1"/>
        </w:rPr>
        <w:t xml:space="preserve"> </w:t>
      </w:r>
      <w:r>
        <w:t>neovplyvňujú</w:t>
      </w:r>
      <w:r>
        <w:rPr>
          <w:spacing w:val="1"/>
        </w:rPr>
        <w:t xml:space="preserve"> </w:t>
      </w:r>
      <w:r>
        <w:t>zabudovanie</w:t>
      </w:r>
      <w:r>
        <w:rPr>
          <w:spacing w:val="1"/>
        </w:rPr>
        <w:t xml:space="preserve"> </w:t>
      </w:r>
      <w:r>
        <w:t>drénov.</w:t>
      </w:r>
      <w:r>
        <w:rPr>
          <w:spacing w:val="58"/>
        </w:rPr>
        <w:t xml:space="preserve"> </w:t>
      </w:r>
      <w:r>
        <w:t>Inštalácia</w:t>
      </w:r>
      <w:r>
        <w:rPr>
          <w:spacing w:val="58"/>
        </w:rPr>
        <w:t xml:space="preserve"> </w:t>
      </w:r>
      <w:r>
        <w:t>drénov</w:t>
      </w:r>
      <w:r>
        <w:rPr>
          <w:spacing w:val="59"/>
        </w:rPr>
        <w:t xml:space="preserve"> </w:t>
      </w:r>
      <w:r>
        <w:t>sa</w:t>
      </w:r>
      <w:r>
        <w:rPr>
          <w:spacing w:val="58"/>
        </w:rPr>
        <w:t xml:space="preserve"> </w:t>
      </w:r>
      <w:r>
        <w:t>môže</w:t>
      </w:r>
      <w:r>
        <w:rPr>
          <w:spacing w:val="1"/>
        </w:rPr>
        <w:t xml:space="preserve"> </w:t>
      </w:r>
      <w:r>
        <w:t>realizovať</w:t>
      </w:r>
      <w:r>
        <w:rPr>
          <w:spacing w:val="21"/>
        </w:rPr>
        <w:t xml:space="preserve"> </w:t>
      </w:r>
      <w:r>
        <w:t>aj</w:t>
      </w:r>
      <w:r>
        <w:rPr>
          <w:spacing w:val="20"/>
        </w:rPr>
        <w:t xml:space="preserve"> </w:t>
      </w:r>
      <w:r>
        <w:t>pri</w:t>
      </w:r>
      <w:r>
        <w:rPr>
          <w:spacing w:val="16"/>
        </w:rPr>
        <w:t xml:space="preserve"> </w:t>
      </w:r>
      <w:r>
        <w:t>snežení,</w:t>
      </w:r>
      <w:r>
        <w:rPr>
          <w:spacing w:val="22"/>
        </w:rPr>
        <w:t xml:space="preserve"> </w:t>
      </w:r>
      <w:r>
        <w:t>ak</w:t>
      </w:r>
      <w:r>
        <w:rPr>
          <w:spacing w:val="20"/>
        </w:rPr>
        <w:t xml:space="preserve"> </w:t>
      </w:r>
      <w:r>
        <w:t>nevznikajú</w:t>
      </w:r>
      <w:r>
        <w:rPr>
          <w:spacing w:val="18"/>
        </w:rPr>
        <w:t xml:space="preserve"> </w:t>
      </w:r>
      <w:r>
        <w:t>problémy</w:t>
      </w:r>
      <w:r>
        <w:rPr>
          <w:spacing w:val="18"/>
        </w:rPr>
        <w:t xml:space="preserve"> </w:t>
      </w:r>
      <w:r>
        <w:t>s</w:t>
      </w:r>
      <w:r>
        <w:rPr>
          <w:spacing w:val="19"/>
        </w:rPr>
        <w:t xml:space="preserve"> </w:t>
      </w:r>
      <w:r>
        <w:t>dopravou.</w:t>
      </w:r>
    </w:p>
    <w:p w:rsidR="007127CB" w:rsidRDefault="007127CB" w:rsidP="00D065B8">
      <w:pPr>
        <w:pStyle w:val="Odsekzoznamu"/>
        <w:widowControl w:val="0"/>
        <w:numPr>
          <w:ilvl w:val="3"/>
          <w:numId w:val="17"/>
        </w:numPr>
        <w:tabs>
          <w:tab w:val="left" w:pos="2446"/>
          <w:tab w:val="left" w:pos="2447"/>
        </w:tabs>
        <w:autoSpaceDE w:val="0"/>
        <w:autoSpaceDN w:val="0"/>
        <w:spacing w:before="124" w:after="0"/>
        <w:ind w:hanging="1703"/>
        <w:contextualSpacing w:val="0"/>
      </w:pPr>
      <w:r>
        <w:t>Ochrana</w:t>
      </w:r>
      <w:r>
        <w:rPr>
          <w:spacing w:val="57"/>
        </w:rPr>
        <w:t xml:space="preserve"> </w:t>
      </w:r>
      <w:r>
        <w:t>životného</w:t>
      </w:r>
      <w:r>
        <w:rPr>
          <w:spacing w:val="54"/>
        </w:rPr>
        <w:t xml:space="preserve"> </w:t>
      </w:r>
      <w:r>
        <w:t>prostredia</w:t>
      </w:r>
    </w:p>
    <w:p w:rsidR="007127CB" w:rsidRDefault="007127CB" w:rsidP="00DC68BC">
      <w:r>
        <w:t xml:space="preserve">Požiadavky na ochranu životného prostredia sú uvedené v </w:t>
      </w:r>
      <w:r w:rsidRPr="00410CF5">
        <w:t>časti 0, 2 a časti 30</w:t>
      </w:r>
      <w:r>
        <w:t xml:space="preserve"> TKP.</w:t>
      </w:r>
      <w:r>
        <w:rPr>
          <w:spacing w:val="1"/>
        </w:rPr>
        <w:t xml:space="preserve"> </w:t>
      </w:r>
      <w:r>
        <w:t>Geosyntetický</w:t>
      </w:r>
      <w:r>
        <w:rPr>
          <w:spacing w:val="21"/>
        </w:rPr>
        <w:t xml:space="preserve"> </w:t>
      </w:r>
      <w:r>
        <w:t>materiál</w:t>
      </w:r>
      <w:r>
        <w:rPr>
          <w:spacing w:val="22"/>
        </w:rPr>
        <w:t xml:space="preserve"> </w:t>
      </w:r>
      <w:r>
        <w:t>nesmie</w:t>
      </w:r>
      <w:r>
        <w:rPr>
          <w:spacing w:val="24"/>
        </w:rPr>
        <w:t xml:space="preserve"> </w:t>
      </w:r>
      <w:r>
        <w:t>mať</w:t>
      </w:r>
      <w:r>
        <w:rPr>
          <w:spacing w:val="26"/>
        </w:rPr>
        <w:t xml:space="preserve"> </w:t>
      </w:r>
      <w:r>
        <w:t>škodlivý</w:t>
      </w:r>
      <w:r>
        <w:rPr>
          <w:spacing w:val="27"/>
        </w:rPr>
        <w:t xml:space="preserve"> </w:t>
      </w:r>
      <w:r>
        <w:t>vplyv</w:t>
      </w:r>
      <w:r>
        <w:rPr>
          <w:spacing w:val="27"/>
        </w:rPr>
        <w:t xml:space="preserve"> </w:t>
      </w:r>
      <w:r>
        <w:t>na</w:t>
      </w:r>
      <w:r>
        <w:rPr>
          <w:spacing w:val="47"/>
        </w:rPr>
        <w:t xml:space="preserve"> </w:t>
      </w:r>
      <w:r>
        <w:t>životné</w:t>
      </w:r>
      <w:r>
        <w:rPr>
          <w:spacing w:val="27"/>
        </w:rPr>
        <w:t xml:space="preserve"> </w:t>
      </w:r>
      <w:r>
        <w:t>prostredie.</w:t>
      </w:r>
    </w:p>
    <w:p w:rsidR="007127CB" w:rsidRDefault="007127CB" w:rsidP="00DC68BC">
      <w:r>
        <w:t>Počas</w:t>
      </w:r>
      <w:r>
        <w:rPr>
          <w:spacing w:val="1"/>
        </w:rPr>
        <w:t xml:space="preserve"> </w:t>
      </w:r>
      <w:r>
        <w:t>inštalácie</w:t>
      </w:r>
      <w:r>
        <w:rPr>
          <w:spacing w:val="1"/>
        </w:rPr>
        <w:t xml:space="preserve"> </w:t>
      </w:r>
      <w:r>
        <w:t>vertikálnych</w:t>
      </w:r>
      <w:r>
        <w:rPr>
          <w:spacing w:val="1"/>
        </w:rPr>
        <w:t xml:space="preserve"> </w:t>
      </w:r>
      <w:r>
        <w:t>drénov</w:t>
      </w:r>
      <w:r>
        <w:rPr>
          <w:spacing w:val="1"/>
        </w:rPr>
        <w:t xml:space="preserve"> </w:t>
      </w:r>
      <w:r>
        <w:t>nedochádza</w:t>
      </w:r>
      <w:r>
        <w:rPr>
          <w:spacing w:val="1"/>
        </w:rPr>
        <w:t xml:space="preserve"> </w:t>
      </w:r>
      <w:r>
        <w:t>k činnosti</w:t>
      </w:r>
      <w:r>
        <w:rPr>
          <w:spacing w:val="58"/>
        </w:rPr>
        <w:t xml:space="preserve"> </w:t>
      </w:r>
      <w:r>
        <w:t>pri</w:t>
      </w:r>
      <w:r>
        <w:rPr>
          <w:spacing w:val="58"/>
        </w:rPr>
        <w:t xml:space="preserve"> </w:t>
      </w:r>
      <w:r>
        <w:t>ktorej</w:t>
      </w:r>
      <w:r>
        <w:rPr>
          <w:spacing w:val="59"/>
        </w:rPr>
        <w:t xml:space="preserve"> </w:t>
      </w:r>
      <w:r>
        <w:t>by</w:t>
      </w:r>
      <w:r>
        <w:rPr>
          <w:spacing w:val="58"/>
        </w:rPr>
        <w:t xml:space="preserve"> </w:t>
      </w:r>
      <w:r>
        <w:t>bolo</w:t>
      </w:r>
      <w:r>
        <w:rPr>
          <w:spacing w:val="59"/>
        </w:rPr>
        <w:t xml:space="preserve"> </w:t>
      </w:r>
      <w:r>
        <w:t>priamo</w:t>
      </w:r>
      <w:r>
        <w:rPr>
          <w:spacing w:val="1"/>
        </w:rPr>
        <w:t xml:space="preserve"> </w:t>
      </w:r>
      <w:r>
        <w:t>ohrozené</w:t>
      </w:r>
      <w:r>
        <w:rPr>
          <w:spacing w:val="1"/>
        </w:rPr>
        <w:t xml:space="preserve"> </w:t>
      </w:r>
      <w:r>
        <w:t>životné</w:t>
      </w:r>
      <w:r>
        <w:rPr>
          <w:spacing w:val="1"/>
        </w:rPr>
        <w:t xml:space="preserve"> </w:t>
      </w:r>
      <w:r>
        <w:t>prostredie.</w:t>
      </w:r>
      <w:r>
        <w:rPr>
          <w:spacing w:val="1"/>
        </w:rPr>
        <w:t xml:space="preserve"> </w:t>
      </w:r>
      <w:r>
        <w:t>Keďže</w:t>
      </w:r>
      <w:r>
        <w:rPr>
          <w:spacing w:val="1"/>
        </w:rPr>
        <w:t xml:space="preserve"> </w:t>
      </w:r>
      <w:r>
        <w:t>však</w:t>
      </w:r>
      <w:r>
        <w:rPr>
          <w:spacing w:val="1"/>
        </w:rPr>
        <w:t xml:space="preserve"> </w:t>
      </w:r>
      <w:r>
        <w:t>ide</w:t>
      </w:r>
      <w:r>
        <w:rPr>
          <w:spacing w:val="1"/>
        </w:rPr>
        <w:t xml:space="preserve"> </w:t>
      </w:r>
      <w:r>
        <w:t>o inštaláciu</w:t>
      </w:r>
      <w:r>
        <w:rPr>
          <w:spacing w:val="1"/>
        </w:rPr>
        <w:t xml:space="preserve"> </w:t>
      </w:r>
      <w:r>
        <w:t>pomocou</w:t>
      </w:r>
      <w:r>
        <w:rPr>
          <w:spacing w:val="1"/>
        </w:rPr>
        <w:t xml:space="preserve"> </w:t>
      </w:r>
      <w:r>
        <w:t>hydraulickej</w:t>
      </w:r>
      <w:r>
        <w:rPr>
          <w:spacing w:val="1"/>
        </w:rPr>
        <w:t xml:space="preserve"> </w:t>
      </w:r>
      <w:r>
        <w:t>ťažkej</w:t>
      </w:r>
      <w:r>
        <w:rPr>
          <w:spacing w:val="1"/>
        </w:rPr>
        <w:t xml:space="preserve"> </w:t>
      </w:r>
      <w:r>
        <w:t>mechanizácie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zaručený</w:t>
      </w:r>
      <w:r>
        <w:rPr>
          <w:spacing w:val="1"/>
        </w:rPr>
        <w:t xml:space="preserve"> </w:t>
      </w:r>
      <w:r>
        <w:t>dobrý</w:t>
      </w:r>
      <w:r>
        <w:rPr>
          <w:spacing w:val="1"/>
        </w:rPr>
        <w:t xml:space="preserve"> </w:t>
      </w:r>
      <w:r>
        <w:t>stav</w:t>
      </w:r>
      <w:r>
        <w:rPr>
          <w:spacing w:val="1"/>
        </w:rPr>
        <w:t xml:space="preserve"> </w:t>
      </w:r>
      <w:r>
        <w:t>nosiča,</w:t>
      </w:r>
      <w:r>
        <w:rPr>
          <w:spacing w:val="1"/>
        </w:rPr>
        <w:t xml:space="preserve"> </w:t>
      </w:r>
      <w:r>
        <w:t>a to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platnou</w:t>
      </w:r>
      <w:r>
        <w:rPr>
          <w:spacing w:val="1"/>
        </w:rPr>
        <w:t xml:space="preserve"> </w:t>
      </w:r>
      <w:r>
        <w:t>technickou</w:t>
      </w:r>
      <w:r>
        <w:rPr>
          <w:spacing w:val="58"/>
        </w:rPr>
        <w:t xml:space="preserve"> </w:t>
      </w:r>
      <w:r>
        <w:t>kontrolou.</w:t>
      </w:r>
      <w:r>
        <w:rPr>
          <w:spacing w:val="1"/>
        </w:rPr>
        <w:t xml:space="preserve"> </w:t>
      </w:r>
      <w:r>
        <w:t>Odpady</w:t>
      </w:r>
      <w:r>
        <w:rPr>
          <w:spacing w:val="1"/>
        </w:rPr>
        <w:t xml:space="preserve"> </w:t>
      </w:r>
      <w:r>
        <w:t>vznikajúce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inštalácii</w:t>
      </w:r>
      <w:r>
        <w:rPr>
          <w:spacing w:val="59"/>
        </w:rPr>
        <w:t xml:space="preserve"> </w:t>
      </w:r>
      <w:r>
        <w:t>(plastové</w:t>
      </w:r>
      <w:r>
        <w:rPr>
          <w:spacing w:val="59"/>
        </w:rPr>
        <w:t xml:space="preserve"> </w:t>
      </w:r>
      <w:r>
        <w:t>obaly</w:t>
      </w:r>
      <w:r>
        <w:rPr>
          <w:spacing w:val="59"/>
        </w:rPr>
        <w:t xml:space="preserve"> </w:t>
      </w:r>
      <w:r>
        <w:t>drénov)</w:t>
      </w:r>
      <w:r>
        <w:rPr>
          <w:spacing w:val="59"/>
        </w:rPr>
        <w:t xml:space="preserve"> </w:t>
      </w:r>
      <w:r>
        <w:t>musia</w:t>
      </w:r>
      <w:r>
        <w:rPr>
          <w:spacing w:val="59"/>
        </w:rPr>
        <w:t xml:space="preserve"> </w:t>
      </w:r>
      <w:r>
        <w:t>byť</w:t>
      </w:r>
      <w:r>
        <w:rPr>
          <w:spacing w:val="59"/>
        </w:rPr>
        <w:t xml:space="preserve"> </w:t>
      </w:r>
      <w:r>
        <w:t>zozbierané</w:t>
      </w:r>
      <w:r>
        <w:rPr>
          <w:spacing w:val="59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príslušných</w:t>
      </w:r>
      <w:r>
        <w:rPr>
          <w:spacing w:val="29"/>
        </w:rPr>
        <w:t xml:space="preserve"> </w:t>
      </w:r>
      <w:r>
        <w:t>nádob</w:t>
      </w:r>
      <w:r>
        <w:rPr>
          <w:spacing w:val="26"/>
        </w:rPr>
        <w:t xml:space="preserve"> </w:t>
      </w:r>
      <w:r>
        <w:t>a</w:t>
      </w:r>
      <w:r>
        <w:rPr>
          <w:spacing w:val="30"/>
        </w:rPr>
        <w:t xml:space="preserve"> </w:t>
      </w:r>
      <w:r>
        <w:t>znehodnotené</w:t>
      </w:r>
      <w:r>
        <w:rPr>
          <w:spacing w:val="29"/>
        </w:rPr>
        <w:t xml:space="preserve"> </w:t>
      </w:r>
      <w:r>
        <w:t>spôsobom</w:t>
      </w:r>
      <w:r>
        <w:rPr>
          <w:spacing w:val="27"/>
        </w:rPr>
        <w:t xml:space="preserve"> </w:t>
      </w:r>
      <w:r>
        <w:t>zodpovedajúcim</w:t>
      </w:r>
      <w:r>
        <w:rPr>
          <w:spacing w:val="28"/>
        </w:rPr>
        <w:t xml:space="preserve"> </w:t>
      </w:r>
      <w:r>
        <w:t>druhu</w:t>
      </w:r>
      <w:r>
        <w:rPr>
          <w:spacing w:val="26"/>
        </w:rPr>
        <w:t xml:space="preserve"> </w:t>
      </w:r>
      <w:r>
        <w:t>materiálu.</w:t>
      </w:r>
    </w:p>
    <w:p w:rsidR="007127CB" w:rsidRDefault="007127CB" w:rsidP="00DC68BC">
      <w:pPr>
        <w:pStyle w:val="Nadpis3"/>
      </w:pPr>
      <w:bookmarkStart w:id="172" w:name="_TOC_250065"/>
      <w:bookmarkStart w:id="173" w:name="_Toc178188250"/>
      <w:r>
        <w:t>Skúšanie</w:t>
      </w:r>
      <w:r>
        <w:rPr>
          <w:spacing w:val="35"/>
        </w:rPr>
        <w:t xml:space="preserve"> </w:t>
      </w:r>
      <w:r>
        <w:t>a</w:t>
      </w:r>
      <w:r>
        <w:rPr>
          <w:spacing w:val="36"/>
        </w:rPr>
        <w:t xml:space="preserve"> </w:t>
      </w:r>
      <w:r>
        <w:t>preberanie</w:t>
      </w:r>
      <w:r>
        <w:rPr>
          <w:spacing w:val="40"/>
        </w:rPr>
        <w:t xml:space="preserve"> </w:t>
      </w:r>
      <w:bookmarkEnd w:id="172"/>
      <w:r>
        <w:t>prác</w:t>
      </w:r>
      <w:bookmarkEnd w:id="173"/>
    </w:p>
    <w:p w:rsidR="007127CB" w:rsidRDefault="007127CB" w:rsidP="007127CB">
      <w:pPr>
        <w:pStyle w:val="Zkladntext"/>
        <w:spacing w:before="3"/>
        <w:rPr>
          <w:b/>
          <w:sz w:val="21"/>
        </w:rPr>
      </w:pPr>
    </w:p>
    <w:p w:rsidR="007127CB" w:rsidRDefault="007127CB" w:rsidP="00D065B8">
      <w:pPr>
        <w:pStyle w:val="Odsekzoznamu"/>
        <w:widowControl w:val="0"/>
        <w:numPr>
          <w:ilvl w:val="3"/>
          <w:numId w:val="16"/>
        </w:numPr>
        <w:tabs>
          <w:tab w:val="left" w:pos="2446"/>
          <w:tab w:val="left" w:pos="2447"/>
        </w:tabs>
        <w:autoSpaceDE w:val="0"/>
        <w:autoSpaceDN w:val="0"/>
        <w:spacing w:after="0"/>
        <w:ind w:hanging="1703"/>
        <w:contextualSpacing w:val="0"/>
      </w:pPr>
      <w:r>
        <w:t>Preukazné</w:t>
      </w:r>
      <w:r>
        <w:rPr>
          <w:spacing w:val="49"/>
        </w:rPr>
        <w:t xml:space="preserve"> </w:t>
      </w:r>
      <w:r>
        <w:t>skúšky</w:t>
      </w:r>
    </w:p>
    <w:p w:rsidR="00DC68BC" w:rsidRDefault="00DC68BC" w:rsidP="00DC68BC">
      <w:pPr>
        <w:pStyle w:val="Odsekzoznamu"/>
        <w:widowControl w:val="0"/>
        <w:tabs>
          <w:tab w:val="left" w:pos="2446"/>
          <w:tab w:val="left" w:pos="2447"/>
        </w:tabs>
        <w:autoSpaceDE w:val="0"/>
        <w:autoSpaceDN w:val="0"/>
        <w:spacing w:after="0"/>
        <w:ind w:left="2446"/>
        <w:contextualSpacing w:val="0"/>
      </w:pPr>
    </w:p>
    <w:p w:rsidR="007127CB" w:rsidRDefault="007127CB" w:rsidP="00DC68BC">
      <w:r>
        <w:t>Preukazné</w:t>
      </w:r>
      <w:r>
        <w:rPr>
          <w:spacing w:val="54"/>
        </w:rPr>
        <w:t xml:space="preserve"> </w:t>
      </w:r>
      <w:r>
        <w:t>skúšky</w:t>
      </w:r>
      <w:r>
        <w:rPr>
          <w:spacing w:val="50"/>
        </w:rPr>
        <w:t xml:space="preserve"> </w:t>
      </w:r>
      <w:r>
        <w:t>musí</w:t>
      </w:r>
      <w:r>
        <w:rPr>
          <w:spacing w:val="58"/>
        </w:rPr>
        <w:t xml:space="preserve"> </w:t>
      </w:r>
      <w:r>
        <w:t>vykonávať</w:t>
      </w:r>
      <w:r>
        <w:rPr>
          <w:spacing w:val="60"/>
        </w:rPr>
        <w:t xml:space="preserve"> </w:t>
      </w:r>
      <w:r>
        <w:t>laboratórium</w:t>
      </w:r>
      <w:r>
        <w:rPr>
          <w:spacing w:val="56"/>
        </w:rPr>
        <w:t xml:space="preserve"> </w:t>
      </w:r>
      <w:r>
        <w:t>s</w:t>
      </w:r>
      <w:r>
        <w:rPr>
          <w:spacing w:val="59"/>
        </w:rPr>
        <w:t xml:space="preserve"> </w:t>
      </w:r>
      <w:r>
        <w:t>príslušnou</w:t>
      </w:r>
      <w:r>
        <w:rPr>
          <w:spacing w:val="54"/>
        </w:rPr>
        <w:t xml:space="preserve"> </w:t>
      </w:r>
      <w:r>
        <w:t>spôsobilosťou.</w:t>
      </w:r>
    </w:p>
    <w:p w:rsidR="007127CB" w:rsidRDefault="007127CB" w:rsidP="00DC68BC">
      <w:r>
        <w:t>Pred</w:t>
      </w:r>
      <w:r>
        <w:rPr>
          <w:spacing w:val="43"/>
        </w:rPr>
        <w:t xml:space="preserve"> </w:t>
      </w:r>
      <w:r>
        <w:t>zahájením</w:t>
      </w:r>
      <w:r>
        <w:rPr>
          <w:spacing w:val="41"/>
        </w:rPr>
        <w:t xml:space="preserve"> </w:t>
      </w:r>
      <w:r>
        <w:t>prác</w:t>
      </w:r>
      <w:r>
        <w:rPr>
          <w:spacing w:val="41"/>
        </w:rPr>
        <w:t xml:space="preserve"> </w:t>
      </w:r>
      <w:r>
        <w:t>predloží</w:t>
      </w:r>
      <w:r>
        <w:rPr>
          <w:spacing w:val="43"/>
        </w:rPr>
        <w:t xml:space="preserve"> </w:t>
      </w:r>
      <w:r>
        <w:t>zhotoviteľ</w:t>
      </w:r>
      <w:r>
        <w:rPr>
          <w:spacing w:val="41"/>
        </w:rPr>
        <w:t xml:space="preserve"> </w:t>
      </w:r>
      <w:r>
        <w:t>objednávateľovi</w:t>
      </w:r>
      <w:r>
        <w:rPr>
          <w:spacing w:val="38"/>
        </w:rPr>
        <w:t xml:space="preserve"> </w:t>
      </w:r>
      <w:r>
        <w:t>údaje</w:t>
      </w:r>
      <w:r>
        <w:rPr>
          <w:spacing w:val="40"/>
        </w:rPr>
        <w:t xml:space="preserve"> </w:t>
      </w:r>
      <w:r>
        <w:t>o</w:t>
      </w:r>
      <w:r>
        <w:rPr>
          <w:spacing w:val="39"/>
        </w:rPr>
        <w:t xml:space="preserve"> </w:t>
      </w:r>
      <w:r>
        <w:t>druhu</w:t>
      </w:r>
      <w:r>
        <w:rPr>
          <w:spacing w:val="44"/>
        </w:rPr>
        <w:t xml:space="preserve"> </w:t>
      </w:r>
      <w:r>
        <w:t>výrobku</w:t>
      </w:r>
      <w:r>
        <w:rPr>
          <w:spacing w:val="40"/>
        </w:rPr>
        <w:t xml:space="preserve"> </w:t>
      </w:r>
      <w:r>
        <w:t>spolu</w:t>
      </w:r>
      <w:r>
        <w:rPr>
          <w:spacing w:val="39"/>
        </w:rPr>
        <w:t xml:space="preserve"> </w:t>
      </w:r>
      <w:r>
        <w:t>s</w:t>
      </w:r>
      <w:r>
        <w:rPr>
          <w:spacing w:val="44"/>
        </w:rPr>
        <w:t xml:space="preserve"> </w:t>
      </w:r>
      <w:r>
        <w:t>CZ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výsledkami</w:t>
      </w:r>
      <w:r>
        <w:rPr>
          <w:spacing w:val="1"/>
        </w:rPr>
        <w:t xml:space="preserve"> </w:t>
      </w:r>
      <w:r>
        <w:t>preukazných</w:t>
      </w:r>
      <w:r>
        <w:rPr>
          <w:spacing w:val="1"/>
        </w:rPr>
        <w:t xml:space="preserve"> </w:t>
      </w:r>
      <w:r>
        <w:t>skúšok</w:t>
      </w:r>
      <w:r>
        <w:rPr>
          <w:spacing w:val="1"/>
        </w:rPr>
        <w:t xml:space="preserve"> </w:t>
      </w:r>
      <w:r>
        <w:t>drénov.</w:t>
      </w:r>
      <w:r>
        <w:rPr>
          <w:spacing w:val="1"/>
        </w:rPr>
        <w:t xml:space="preserve"> </w:t>
      </w:r>
      <w:r>
        <w:t>Prehľad</w:t>
      </w:r>
      <w:r>
        <w:rPr>
          <w:spacing w:val="1"/>
        </w:rPr>
        <w:t xml:space="preserve"> </w:t>
      </w:r>
      <w:r>
        <w:t>preukazných</w:t>
      </w:r>
      <w:r>
        <w:rPr>
          <w:spacing w:val="1"/>
        </w:rPr>
        <w:t xml:space="preserve"> </w:t>
      </w:r>
      <w:r>
        <w:t>skúšok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v tabuľke</w:t>
      </w:r>
      <w:r>
        <w:rPr>
          <w:spacing w:val="1"/>
        </w:rPr>
        <w:t xml:space="preserve"> </w:t>
      </w:r>
      <w:r>
        <w:t>č.</w:t>
      </w:r>
      <w:r>
        <w:rPr>
          <w:spacing w:val="1"/>
        </w:rPr>
        <w:t xml:space="preserve"> </w:t>
      </w:r>
      <w:r>
        <w:t>1.</w:t>
      </w:r>
      <w:r>
        <w:rPr>
          <w:spacing w:val="1"/>
        </w:rPr>
        <w:t xml:space="preserve"> </w:t>
      </w:r>
      <w:r>
        <w:t>Protokol</w:t>
      </w:r>
      <w:r>
        <w:rPr>
          <w:spacing w:val="23"/>
        </w:rPr>
        <w:t xml:space="preserve"> </w:t>
      </w:r>
      <w:r>
        <w:t>o</w:t>
      </w:r>
      <w:r>
        <w:rPr>
          <w:spacing w:val="21"/>
        </w:rPr>
        <w:t xml:space="preserve"> </w:t>
      </w:r>
      <w:r>
        <w:t>preukaznej</w:t>
      </w:r>
      <w:r>
        <w:rPr>
          <w:spacing w:val="25"/>
        </w:rPr>
        <w:t xml:space="preserve"> </w:t>
      </w:r>
      <w:r>
        <w:t>alebo</w:t>
      </w:r>
      <w:r>
        <w:rPr>
          <w:spacing w:val="25"/>
        </w:rPr>
        <w:t xml:space="preserve"> </w:t>
      </w:r>
      <w:r>
        <w:t>priebežnej</w:t>
      </w:r>
      <w:r>
        <w:rPr>
          <w:spacing w:val="25"/>
        </w:rPr>
        <w:t xml:space="preserve"> </w:t>
      </w:r>
      <w:r>
        <w:t>skúške</w:t>
      </w:r>
      <w:r>
        <w:rPr>
          <w:spacing w:val="21"/>
        </w:rPr>
        <w:t xml:space="preserve"> </w:t>
      </w:r>
      <w:r>
        <w:t>nesmie</w:t>
      </w:r>
      <w:r>
        <w:rPr>
          <w:spacing w:val="21"/>
        </w:rPr>
        <w:t xml:space="preserve"> </w:t>
      </w:r>
      <w:r>
        <w:t>byť</w:t>
      </w:r>
      <w:r>
        <w:rPr>
          <w:spacing w:val="26"/>
        </w:rPr>
        <w:t xml:space="preserve"> </w:t>
      </w:r>
      <w:r>
        <w:t>starší</w:t>
      </w:r>
      <w:r>
        <w:rPr>
          <w:spacing w:val="23"/>
        </w:rPr>
        <w:t xml:space="preserve"> </w:t>
      </w:r>
      <w:r>
        <w:t>ako</w:t>
      </w:r>
      <w:r>
        <w:rPr>
          <w:spacing w:val="21"/>
        </w:rPr>
        <w:t xml:space="preserve"> </w:t>
      </w:r>
      <w:r>
        <w:t>1</w:t>
      </w:r>
      <w:r>
        <w:rPr>
          <w:spacing w:val="21"/>
        </w:rPr>
        <w:t xml:space="preserve"> </w:t>
      </w:r>
      <w:r>
        <w:t>rok.</w:t>
      </w:r>
    </w:p>
    <w:p w:rsidR="007127CB" w:rsidRDefault="007127CB" w:rsidP="00DC68BC">
      <w:r>
        <w:t>Drény</w:t>
      </w:r>
      <w:r>
        <w:rPr>
          <w:spacing w:val="74"/>
        </w:rPr>
        <w:t xml:space="preserve"> </w:t>
      </w:r>
      <w:r>
        <w:t>dodávané</w:t>
      </w:r>
      <w:r>
        <w:rPr>
          <w:spacing w:val="76"/>
        </w:rPr>
        <w:t xml:space="preserve"> </w:t>
      </w:r>
      <w:r>
        <w:t>na</w:t>
      </w:r>
      <w:r>
        <w:rPr>
          <w:spacing w:val="75"/>
        </w:rPr>
        <w:t xml:space="preserve"> </w:t>
      </w:r>
      <w:r>
        <w:t>stavbu</w:t>
      </w:r>
      <w:r>
        <w:rPr>
          <w:spacing w:val="76"/>
        </w:rPr>
        <w:t xml:space="preserve"> </w:t>
      </w:r>
      <w:r>
        <w:t>sa</w:t>
      </w:r>
      <w:r>
        <w:rPr>
          <w:spacing w:val="77"/>
        </w:rPr>
        <w:t xml:space="preserve"> </w:t>
      </w:r>
      <w:r>
        <w:t>označujú</w:t>
      </w:r>
      <w:r>
        <w:rPr>
          <w:spacing w:val="77"/>
        </w:rPr>
        <w:t xml:space="preserve"> </w:t>
      </w:r>
      <w:r>
        <w:t>čitateľným</w:t>
      </w:r>
      <w:r>
        <w:rPr>
          <w:spacing w:val="78"/>
        </w:rPr>
        <w:t xml:space="preserve"> </w:t>
      </w:r>
      <w:r>
        <w:t>a</w:t>
      </w:r>
      <w:r>
        <w:rPr>
          <w:spacing w:val="35"/>
        </w:rPr>
        <w:t xml:space="preserve"> </w:t>
      </w:r>
      <w:r>
        <w:t>vodovzdorným</w:t>
      </w:r>
      <w:r>
        <w:rPr>
          <w:spacing w:val="78"/>
        </w:rPr>
        <w:t xml:space="preserve"> </w:t>
      </w:r>
      <w:r>
        <w:t>spôsobom</w:t>
      </w:r>
      <w:r>
        <w:rPr>
          <w:spacing w:val="77"/>
        </w:rPr>
        <w:t xml:space="preserve"> </w:t>
      </w:r>
      <w:r>
        <w:t>v</w:t>
      </w:r>
      <w:r>
        <w:rPr>
          <w:spacing w:val="29"/>
        </w:rPr>
        <w:t xml:space="preserve"> </w:t>
      </w:r>
      <w:r>
        <w:t>súlade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STN</w:t>
      </w:r>
      <w:r>
        <w:rPr>
          <w:spacing w:val="1"/>
        </w:rPr>
        <w:t xml:space="preserve"> </w:t>
      </w:r>
      <w:r>
        <w:t>EN ISO</w:t>
      </w:r>
      <w:r>
        <w:rPr>
          <w:spacing w:val="1"/>
        </w:rPr>
        <w:t xml:space="preserve"> </w:t>
      </w:r>
      <w:r>
        <w:t>10320:2019.</w:t>
      </w:r>
      <w:r>
        <w:rPr>
          <w:spacing w:val="58"/>
        </w:rPr>
        <w:t xml:space="preserve"> </w:t>
      </w:r>
      <w:r>
        <w:t>Výrobky,</w:t>
      </w:r>
      <w:r>
        <w:rPr>
          <w:spacing w:val="58"/>
        </w:rPr>
        <w:t xml:space="preserve"> </w:t>
      </w:r>
      <w:r>
        <w:t>ktoré sa nedajú</w:t>
      </w:r>
      <w:r>
        <w:rPr>
          <w:spacing w:val="59"/>
        </w:rPr>
        <w:t xml:space="preserve"> </w:t>
      </w:r>
      <w:r>
        <w:t>jednoznačne</w:t>
      </w:r>
      <w:r>
        <w:rPr>
          <w:spacing w:val="58"/>
        </w:rPr>
        <w:t xml:space="preserve"> </w:t>
      </w:r>
      <w:r>
        <w:t>identifikovať</w:t>
      </w:r>
      <w:r>
        <w:rPr>
          <w:spacing w:val="59"/>
        </w:rPr>
        <w:t xml:space="preserve"> </w:t>
      </w:r>
      <w:r>
        <w:t>a ktoré</w:t>
      </w:r>
      <w:r>
        <w:rPr>
          <w:spacing w:val="58"/>
        </w:rPr>
        <w:t xml:space="preserve"> </w:t>
      </w:r>
      <w:r>
        <w:t>nie</w:t>
      </w:r>
      <w:r w:rsidR="00D065B8">
        <w:t xml:space="preserve"> </w:t>
      </w:r>
      <w:r>
        <w:rPr>
          <w:spacing w:val="-56"/>
        </w:rPr>
        <w:t xml:space="preserve"> </w:t>
      </w:r>
      <w:r>
        <w:t>sú</w:t>
      </w:r>
      <w:r>
        <w:rPr>
          <w:spacing w:val="22"/>
        </w:rPr>
        <w:t xml:space="preserve"> </w:t>
      </w:r>
      <w:r>
        <w:t>označené,</w:t>
      </w:r>
      <w:r>
        <w:rPr>
          <w:spacing w:val="27"/>
        </w:rPr>
        <w:t xml:space="preserve"> </w:t>
      </w:r>
      <w:r>
        <w:t>sa</w:t>
      </w:r>
      <w:r>
        <w:rPr>
          <w:spacing w:val="26"/>
        </w:rPr>
        <w:t xml:space="preserve"> </w:t>
      </w:r>
      <w:r>
        <w:t>nesmú</w:t>
      </w:r>
      <w:r>
        <w:rPr>
          <w:spacing w:val="25"/>
        </w:rPr>
        <w:t xml:space="preserve"> </w:t>
      </w:r>
      <w:r>
        <w:t>zabudovať.</w:t>
      </w:r>
      <w:r>
        <w:rPr>
          <w:spacing w:val="25"/>
        </w:rPr>
        <w:t xml:space="preserve"> </w:t>
      </w:r>
      <w:r>
        <w:t>Preukazné</w:t>
      </w:r>
      <w:r>
        <w:rPr>
          <w:spacing w:val="22"/>
        </w:rPr>
        <w:t xml:space="preserve"> </w:t>
      </w:r>
      <w:r>
        <w:t>skúšky</w:t>
      </w:r>
      <w:r>
        <w:rPr>
          <w:spacing w:val="24"/>
        </w:rPr>
        <w:t xml:space="preserve"> </w:t>
      </w:r>
      <w:r>
        <w:t>drénov</w:t>
      </w:r>
      <w:r>
        <w:rPr>
          <w:spacing w:val="23"/>
        </w:rPr>
        <w:t xml:space="preserve"> </w:t>
      </w:r>
      <w:r>
        <w:t>sú</w:t>
      </w:r>
      <w:r>
        <w:rPr>
          <w:spacing w:val="26"/>
        </w:rPr>
        <w:t xml:space="preserve"> </w:t>
      </w:r>
      <w:r>
        <w:t>v</w:t>
      </w:r>
      <w:r>
        <w:rPr>
          <w:spacing w:val="20"/>
        </w:rPr>
        <w:t xml:space="preserve"> </w:t>
      </w:r>
      <w:r>
        <w:t>tabuľke</w:t>
      </w:r>
      <w:r>
        <w:rPr>
          <w:spacing w:val="23"/>
        </w:rPr>
        <w:t xml:space="preserve"> </w:t>
      </w:r>
      <w:r>
        <w:t>č.</w:t>
      </w:r>
      <w:r>
        <w:rPr>
          <w:spacing w:val="24"/>
        </w:rPr>
        <w:t xml:space="preserve"> </w:t>
      </w:r>
      <w:r>
        <w:t>1.</w:t>
      </w:r>
    </w:p>
    <w:p w:rsidR="007127CB" w:rsidRDefault="007127CB" w:rsidP="007127CB">
      <w:pPr>
        <w:pStyle w:val="Zkladntext"/>
        <w:spacing w:before="124"/>
        <w:ind w:left="1618"/>
      </w:pPr>
      <w:r>
        <w:t>Tabuľka</w:t>
      </w:r>
      <w:r>
        <w:rPr>
          <w:spacing w:val="36"/>
        </w:rPr>
        <w:t xml:space="preserve"> </w:t>
      </w:r>
      <w:r>
        <w:t>č.</w:t>
      </w:r>
      <w:r>
        <w:rPr>
          <w:spacing w:val="41"/>
        </w:rPr>
        <w:t xml:space="preserve"> </w:t>
      </w:r>
      <w:r>
        <w:t>1</w:t>
      </w:r>
      <w:r>
        <w:rPr>
          <w:spacing w:val="36"/>
        </w:rPr>
        <w:t xml:space="preserve"> </w:t>
      </w:r>
      <w:r>
        <w:t>Preukazné</w:t>
      </w:r>
      <w:r>
        <w:rPr>
          <w:spacing w:val="40"/>
        </w:rPr>
        <w:t xml:space="preserve"> </w:t>
      </w:r>
      <w:r>
        <w:t>skúšky</w:t>
      </w:r>
      <w:r>
        <w:rPr>
          <w:spacing w:val="34"/>
        </w:rPr>
        <w:t xml:space="preserve"> </w:t>
      </w:r>
      <w:r>
        <w:t>drénov</w:t>
      </w:r>
    </w:p>
    <w:p w:rsidR="007127CB" w:rsidRDefault="007127CB" w:rsidP="007127CB">
      <w:pPr>
        <w:pStyle w:val="Zkladntext"/>
        <w:spacing w:before="8"/>
        <w:rPr>
          <w:sz w:val="10"/>
        </w:rPr>
      </w:pPr>
    </w:p>
    <w:tbl>
      <w:tblPr>
        <w:tblStyle w:val="TableNormal"/>
        <w:tblW w:w="0" w:type="auto"/>
        <w:tblInd w:w="4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50"/>
        <w:gridCol w:w="4678"/>
      </w:tblGrid>
      <w:tr w:rsidR="007127CB" w:rsidRPr="00DC68BC" w:rsidTr="00E46487">
        <w:trPr>
          <w:trHeight w:val="373"/>
        </w:trPr>
        <w:tc>
          <w:tcPr>
            <w:tcW w:w="4150" w:type="dxa"/>
          </w:tcPr>
          <w:p w:rsidR="007127CB" w:rsidRPr="00DC68BC" w:rsidRDefault="007127CB" w:rsidP="00E46487">
            <w:pPr>
              <w:pStyle w:val="TableParagraph"/>
              <w:ind w:left="50" w:right="46"/>
              <w:jc w:val="center"/>
              <w:rPr>
                <w:lang w:val="sk-SK"/>
              </w:rPr>
            </w:pPr>
            <w:r w:rsidRPr="00DC68BC">
              <w:rPr>
                <w:lang w:val="sk-SK"/>
              </w:rPr>
              <w:t>Charakteristika,</w:t>
            </w:r>
            <w:r w:rsidRPr="00DC68BC">
              <w:rPr>
                <w:spacing w:val="68"/>
                <w:lang w:val="sk-SK"/>
              </w:rPr>
              <w:t xml:space="preserve"> </w:t>
            </w:r>
            <w:r w:rsidRPr="00DC68BC">
              <w:rPr>
                <w:lang w:val="sk-SK"/>
              </w:rPr>
              <w:t>skúška</w:t>
            </w:r>
          </w:p>
        </w:tc>
        <w:tc>
          <w:tcPr>
            <w:tcW w:w="4678" w:type="dxa"/>
          </w:tcPr>
          <w:p w:rsidR="007127CB" w:rsidRPr="00DC68BC" w:rsidRDefault="007127CB" w:rsidP="00E46487">
            <w:pPr>
              <w:pStyle w:val="TableParagraph"/>
              <w:ind w:left="164" w:right="170"/>
              <w:jc w:val="center"/>
              <w:rPr>
                <w:lang w:val="sk-SK"/>
              </w:rPr>
            </w:pPr>
            <w:r w:rsidRPr="00DC68BC">
              <w:rPr>
                <w:lang w:val="sk-SK"/>
              </w:rPr>
              <w:t>Metodika</w:t>
            </w:r>
          </w:p>
        </w:tc>
      </w:tr>
      <w:tr w:rsidR="007127CB" w:rsidRPr="00DC68BC" w:rsidTr="00E46487">
        <w:trPr>
          <w:trHeight w:val="371"/>
        </w:trPr>
        <w:tc>
          <w:tcPr>
            <w:tcW w:w="4150" w:type="dxa"/>
          </w:tcPr>
          <w:p w:rsidR="007127CB" w:rsidRPr="00DC68BC" w:rsidRDefault="007127CB" w:rsidP="00E46487">
            <w:pPr>
              <w:pStyle w:val="TableParagraph"/>
              <w:ind w:left="50" w:right="46"/>
              <w:jc w:val="center"/>
              <w:rPr>
                <w:lang w:val="sk-SK"/>
              </w:rPr>
            </w:pPr>
            <w:r w:rsidRPr="00DC68BC">
              <w:rPr>
                <w:lang w:val="sk-SK"/>
              </w:rPr>
              <w:t>Prietoková</w:t>
            </w:r>
            <w:r w:rsidRPr="00DC68BC">
              <w:rPr>
                <w:spacing w:val="37"/>
                <w:lang w:val="sk-SK"/>
              </w:rPr>
              <w:t xml:space="preserve"> </w:t>
            </w:r>
            <w:r w:rsidRPr="00DC68BC">
              <w:rPr>
                <w:lang w:val="sk-SK"/>
              </w:rPr>
              <w:t>kapacita</w:t>
            </w:r>
            <w:r w:rsidRPr="00DC68BC">
              <w:rPr>
                <w:spacing w:val="38"/>
                <w:lang w:val="sk-SK"/>
              </w:rPr>
              <w:t xml:space="preserve"> </w:t>
            </w:r>
            <w:r w:rsidRPr="00DC68BC">
              <w:rPr>
                <w:lang w:val="sk-SK"/>
              </w:rPr>
              <w:t>pri</w:t>
            </w:r>
            <w:r w:rsidRPr="00DC68BC">
              <w:rPr>
                <w:spacing w:val="36"/>
                <w:lang w:val="sk-SK"/>
              </w:rPr>
              <w:t xml:space="preserve"> </w:t>
            </w:r>
            <w:r w:rsidRPr="00DC68BC">
              <w:rPr>
                <w:lang w:val="sk-SK"/>
              </w:rPr>
              <w:t>300</w:t>
            </w:r>
            <w:r w:rsidRPr="00DC68BC">
              <w:rPr>
                <w:spacing w:val="38"/>
                <w:lang w:val="sk-SK"/>
              </w:rPr>
              <w:t xml:space="preserve"> </w:t>
            </w:r>
            <w:r w:rsidRPr="00DC68BC">
              <w:rPr>
                <w:lang w:val="sk-SK"/>
              </w:rPr>
              <w:t>kPa</w:t>
            </w:r>
          </w:p>
        </w:tc>
        <w:tc>
          <w:tcPr>
            <w:tcW w:w="4678" w:type="dxa"/>
          </w:tcPr>
          <w:p w:rsidR="007127CB" w:rsidRPr="00DC68BC" w:rsidRDefault="007127CB" w:rsidP="00E46487">
            <w:pPr>
              <w:pStyle w:val="TableParagraph"/>
              <w:ind w:left="163" w:right="170"/>
              <w:jc w:val="center"/>
              <w:rPr>
                <w:lang w:val="sk-SK"/>
              </w:rPr>
            </w:pPr>
            <w:r w:rsidRPr="00DC68BC">
              <w:rPr>
                <w:lang w:val="sk-SK"/>
              </w:rPr>
              <w:t>BRL</w:t>
            </w:r>
            <w:r w:rsidRPr="00DC68BC">
              <w:rPr>
                <w:spacing w:val="24"/>
                <w:lang w:val="sk-SK"/>
              </w:rPr>
              <w:t xml:space="preserve"> </w:t>
            </w:r>
            <w:r w:rsidRPr="00DC68BC">
              <w:rPr>
                <w:lang w:val="sk-SK"/>
              </w:rPr>
              <w:t>1120</w:t>
            </w:r>
            <w:r w:rsidRPr="00DC68BC">
              <w:rPr>
                <w:spacing w:val="25"/>
                <w:lang w:val="sk-SK"/>
              </w:rPr>
              <w:t xml:space="preserve"> </w:t>
            </w:r>
            <w:r w:rsidRPr="00DC68BC">
              <w:rPr>
                <w:lang w:val="sk-SK"/>
              </w:rPr>
              <w:t>:</w:t>
            </w:r>
            <w:r w:rsidRPr="00DC68BC">
              <w:rPr>
                <w:spacing w:val="26"/>
                <w:lang w:val="sk-SK"/>
              </w:rPr>
              <w:t xml:space="preserve"> </w:t>
            </w:r>
            <w:r w:rsidRPr="00DC68BC">
              <w:rPr>
                <w:lang w:val="sk-SK"/>
              </w:rPr>
              <w:t>1997</w:t>
            </w:r>
          </w:p>
        </w:tc>
      </w:tr>
      <w:tr w:rsidR="007127CB" w:rsidRPr="00DC68BC" w:rsidTr="00E46487">
        <w:trPr>
          <w:trHeight w:val="313"/>
        </w:trPr>
        <w:tc>
          <w:tcPr>
            <w:tcW w:w="4150" w:type="dxa"/>
            <w:tcBorders>
              <w:bottom w:val="nil"/>
            </w:tcBorders>
          </w:tcPr>
          <w:p w:rsidR="007127CB" w:rsidRPr="00DC68BC" w:rsidRDefault="007127CB" w:rsidP="00E46487">
            <w:pPr>
              <w:pStyle w:val="TableParagraph"/>
              <w:ind w:left="50" w:right="46"/>
              <w:jc w:val="center"/>
              <w:rPr>
                <w:lang w:val="sk-SK"/>
              </w:rPr>
            </w:pPr>
            <w:r w:rsidRPr="00DC68BC">
              <w:rPr>
                <w:lang w:val="sk-SK"/>
              </w:rPr>
              <w:t>Hrúbka</w:t>
            </w:r>
            <w:r w:rsidRPr="00DC68BC">
              <w:rPr>
                <w:spacing w:val="55"/>
                <w:lang w:val="sk-SK"/>
              </w:rPr>
              <w:t xml:space="preserve"> </w:t>
            </w:r>
            <w:r w:rsidRPr="00DC68BC">
              <w:rPr>
                <w:lang w:val="sk-SK"/>
              </w:rPr>
              <w:t>geokompozitu</w:t>
            </w:r>
          </w:p>
        </w:tc>
        <w:tc>
          <w:tcPr>
            <w:tcW w:w="4678" w:type="dxa"/>
            <w:tcBorders>
              <w:bottom w:val="nil"/>
            </w:tcBorders>
          </w:tcPr>
          <w:p w:rsidR="007127CB" w:rsidRPr="00DC68BC" w:rsidRDefault="007127CB" w:rsidP="00E46487">
            <w:pPr>
              <w:pStyle w:val="TableParagraph"/>
              <w:ind w:left="164" w:right="170"/>
              <w:jc w:val="center"/>
              <w:rPr>
                <w:lang w:val="sk-SK"/>
              </w:rPr>
            </w:pPr>
            <w:r w:rsidRPr="00DC68BC">
              <w:rPr>
                <w:lang w:val="sk-SK"/>
              </w:rPr>
              <w:t>STN</w:t>
            </w:r>
            <w:r w:rsidRPr="00DC68BC">
              <w:rPr>
                <w:spacing w:val="27"/>
                <w:lang w:val="sk-SK"/>
              </w:rPr>
              <w:t xml:space="preserve"> </w:t>
            </w:r>
            <w:r w:rsidRPr="00DC68BC">
              <w:rPr>
                <w:lang w:val="sk-SK"/>
              </w:rPr>
              <w:t>EN</w:t>
            </w:r>
            <w:r w:rsidRPr="00DC68BC">
              <w:rPr>
                <w:spacing w:val="27"/>
                <w:lang w:val="sk-SK"/>
              </w:rPr>
              <w:t xml:space="preserve"> </w:t>
            </w:r>
            <w:r w:rsidRPr="00DC68BC">
              <w:rPr>
                <w:lang w:val="sk-SK"/>
              </w:rPr>
              <w:t>ISO</w:t>
            </w:r>
            <w:r w:rsidRPr="00DC68BC">
              <w:rPr>
                <w:spacing w:val="30"/>
                <w:lang w:val="sk-SK"/>
              </w:rPr>
              <w:t xml:space="preserve"> </w:t>
            </w:r>
            <w:r w:rsidRPr="00DC68BC">
              <w:rPr>
                <w:lang w:val="sk-SK"/>
              </w:rPr>
              <w:t>9863-1,</w:t>
            </w:r>
            <w:r w:rsidRPr="00DC68BC">
              <w:rPr>
                <w:spacing w:val="32"/>
                <w:lang w:val="sk-SK"/>
              </w:rPr>
              <w:t xml:space="preserve"> </w:t>
            </w:r>
            <w:r w:rsidRPr="00DC68BC">
              <w:rPr>
                <w:lang w:val="sk-SK"/>
              </w:rPr>
              <w:t>STN</w:t>
            </w:r>
            <w:r w:rsidRPr="00DC68BC">
              <w:rPr>
                <w:spacing w:val="30"/>
                <w:lang w:val="sk-SK"/>
              </w:rPr>
              <w:t xml:space="preserve"> </w:t>
            </w:r>
            <w:r w:rsidRPr="00DC68BC">
              <w:rPr>
                <w:lang w:val="sk-SK"/>
              </w:rPr>
              <w:t>EN</w:t>
            </w:r>
            <w:r w:rsidRPr="00DC68BC">
              <w:rPr>
                <w:spacing w:val="28"/>
                <w:lang w:val="sk-SK"/>
              </w:rPr>
              <w:t xml:space="preserve"> </w:t>
            </w:r>
            <w:r w:rsidRPr="00DC68BC">
              <w:rPr>
                <w:lang w:val="sk-SK"/>
              </w:rPr>
              <w:t>ISO</w:t>
            </w:r>
            <w:r w:rsidRPr="00DC68BC">
              <w:rPr>
                <w:spacing w:val="29"/>
                <w:lang w:val="sk-SK"/>
              </w:rPr>
              <w:t xml:space="preserve"> </w:t>
            </w:r>
            <w:r w:rsidRPr="00DC68BC">
              <w:rPr>
                <w:lang w:val="sk-SK"/>
              </w:rPr>
              <w:t>9073-2</w:t>
            </w:r>
          </w:p>
        </w:tc>
      </w:tr>
      <w:tr w:rsidR="007127CB" w:rsidRPr="00DC68BC" w:rsidTr="00E46487">
        <w:trPr>
          <w:trHeight w:val="373"/>
        </w:trPr>
        <w:tc>
          <w:tcPr>
            <w:tcW w:w="4150" w:type="dxa"/>
            <w:tcBorders>
              <w:top w:val="nil"/>
              <w:bottom w:val="nil"/>
            </w:tcBorders>
          </w:tcPr>
          <w:p w:rsidR="007127CB" w:rsidRPr="00DC68BC" w:rsidRDefault="007127CB" w:rsidP="00E46487">
            <w:pPr>
              <w:pStyle w:val="TableParagraph"/>
              <w:spacing w:before="59"/>
              <w:ind w:left="50" w:right="48"/>
              <w:jc w:val="center"/>
              <w:rPr>
                <w:lang w:val="sk-SK"/>
              </w:rPr>
            </w:pPr>
            <w:r w:rsidRPr="00DC68BC">
              <w:rPr>
                <w:lang w:val="sk-SK"/>
              </w:rPr>
              <w:t>Pevnosť</w:t>
            </w:r>
            <w:r w:rsidRPr="00DC68BC">
              <w:rPr>
                <w:spacing w:val="61"/>
                <w:lang w:val="sk-SK"/>
              </w:rPr>
              <w:t xml:space="preserve"> </w:t>
            </w:r>
            <w:r w:rsidRPr="00DC68BC">
              <w:rPr>
                <w:lang w:val="sk-SK"/>
              </w:rPr>
              <w:t>geokompozitu</w:t>
            </w:r>
          </w:p>
        </w:tc>
        <w:tc>
          <w:tcPr>
            <w:tcW w:w="4678" w:type="dxa"/>
            <w:tcBorders>
              <w:top w:val="nil"/>
              <w:bottom w:val="nil"/>
            </w:tcBorders>
          </w:tcPr>
          <w:p w:rsidR="007127CB" w:rsidRPr="00DC68BC" w:rsidRDefault="007127CB" w:rsidP="00E46487">
            <w:pPr>
              <w:pStyle w:val="TableParagraph"/>
              <w:spacing w:before="59"/>
              <w:ind w:left="164" w:right="167"/>
              <w:jc w:val="center"/>
              <w:rPr>
                <w:lang w:val="sk-SK"/>
              </w:rPr>
            </w:pPr>
            <w:r w:rsidRPr="00DC68BC">
              <w:rPr>
                <w:lang w:val="sk-SK"/>
              </w:rPr>
              <w:t>STN</w:t>
            </w:r>
            <w:r w:rsidRPr="00DC68BC">
              <w:rPr>
                <w:spacing w:val="28"/>
                <w:lang w:val="sk-SK"/>
              </w:rPr>
              <w:t xml:space="preserve"> </w:t>
            </w:r>
            <w:r w:rsidRPr="00DC68BC">
              <w:rPr>
                <w:lang w:val="sk-SK"/>
              </w:rPr>
              <w:t>EN</w:t>
            </w:r>
            <w:r w:rsidRPr="00DC68BC">
              <w:rPr>
                <w:spacing w:val="28"/>
                <w:lang w:val="sk-SK"/>
              </w:rPr>
              <w:t xml:space="preserve"> </w:t>
            </w:r>
            <w:r w:rsidRPr="00DC68BC">
              <w:rPr>
                <w:lang w:val="sk-SK"/>
              </w:rPr>
              <w:t>ISO</w:t>
            </w:r>
            <w:r w:rsidRPr="00DC68BC">
              <w:rPr>
                <w:spacing w:val="30"/>
                <w:lang w:val="sk-SK"/>
              </w:rPr>
              <w:t xml:space="preserve"> </w:t>
            </w:r>
            <w:r w:rsidRPr="00DC68BC">
              <w:rPr>
                <w:lang w:val="sk-SK"/>
              </w:rPr>
              <w:t>10319,</w:t>
            </w:r>
            <w:r w:rsidRPr="00DC68BC">
              <w:rPr>
                <w:spacing w:val="33"/>
                <w:lang w:val="sk-SK"/>
              </w:rPr>
              <w:t xml:space="preserve"> </w:t>
            </w:r>
            <w:r w:rsidRPr="00DC68BC">
              <w:rPr>
                <w:lang w:val="sk-SK"/>
              </w:rPr>
              <w:t>STN</w:t>
            </w:r>
            <w:r w:rsidRPr="00DC68BC">
              <w:rPr>
                <w:spacing w:val="31"/>
                <w:lang w:val="sk-SK"/>
              </w:rPr>
              <w:t xml:space="preserve"> </w:t>
            </w:r>
            <w:r w:rsidRPr="00DC68BC">
              <w:rPr>
                <w:lang w:val="sk-SK"/>
              </w:rPr>
              <w:t>EN</w:t>
            </w:r>
            <w:r w:rsidRPr="00DC68BC">
              <w:rPr>
                <w:spacing w:val="28"/>
                <w:lang w:val="sk-SK"/>
              </w:rPr>
              <w:t xml:space="preserve"> </w:t>
            </w:r>
            <w:r w:rsidRPr="00DC68BC">
              <w:rPr>
                <w:lang w:val="sk-SK"/>
              </w:rPr>
              <w:t>ISO 9073-3</w:t>
            </w:r>
          </w:p>
        </w:tc>
      </w:tr>
      <w:tr w:rsidR="007127CB" w:rsidRPr="00DC68BC" w:rsidTr="00E46487">
        <w:trPr>
          <w:trHeight w:val="373"/>
        </w:trPr>
        <w:tc>
          <w:tcPr>
            <w:tcW w:w="4150" w:type="dxa"/>
            <w:tcBorders>
              <w:top w:val="nil"/>
              <w:bottom w:val="nil"/>
            </w:tcBorders>
          </w:tcPr>
          <w:p w:rsidR="007127CB" w:rsidRPr="00DC68BC" w:rsidRDefault="007127CB" w:rsidP="00E46487">
            <w:pPr>
              <w:pStyle w:val="TableParagraph"/>
              <w:spacing w:before="61"/>
              <w:ind w:left="50" w:right="48"/>
              <w:jc w:val="center"/>
              <w:rPr>
                <w:lang w:val="sk-SK"/>
              </w:rPr>
            </w:pPr>
            <w:r w:rsidRPr="00DC68BC">
              <w:rPr>
                <w:lang w:val="sk-SK"/>
              </w:rPr>
              <w:t>Pevnosť</w:t>
            </w:r>
            <w:r w:rsidRPr="00DC68BC">
              <w:rPr>
                <w:spacing w:val="59"/>
                <w:lang w:val="sk-SK"/>
              </w:rPr>
              <w:t xml:space="preserve"> </w:t>
            </w:r>
            <w:r w:rsidRPr="00DC68BC">
              <w:rPr>
                <w:lang w:val="sk-SK"/>
              </w:rPr>
              <w:t>netkaná</w:t>
            </w:r>
            <w:r w:rsidRPr="00DC68BC">
              <w:rPr>
                <w:spacing w:val="56"/>
                <w:lang w:val="sk-SK"/>
              </w:rPr>
              <w:t xml:space="preserve"> </w:t>
            </w:r>
            <w:r w:rsidRPr="00DC68BC">
              <w:rPr>
                <w:lang w:val="sk-SK"/>
              </w:rPr>
              <w:t>geotextília</w:t>
            </w:r>
          </w:p>
        </w:tc>
        <w:tc>
          <w:tcPr>
            <w:tcW w:w="4678" w:type="dxa"/>
            <w:tcBorders>
              <w:top w:val="nil"/>
              <w:bottom w:val="nil"/>
            </w:tcBorders>
          </w:tcPr>
          <w:p w:rsidR="007127CB" w:rsidRPr="00DC68BC" w:rsidRDefault="007127CB" w:rsidP="00E46487">
            <w:pPr>
              <w:pStyle w:val="TableParagraph"/>
              <w:spacing w:before="61"/>
              <w:ind w:left="164" w:right="167"/>
              <w:jc w:val="center"/>
              <w:rPr>
                <w:lang w:val="sk-SK"/>
              </w:rPr>
            </w:pPr>
            <w:r w:rsidRPr="00DC68BC">
              <w:rPr>
                <w:lang w:val="sk-SK"/>
              </w:rPr>
              <w:t>STN</w:t>
            </w:r>
            <w:r w:rsidRPr="00DC68BC">
              <w:rPr>
                <w:spacing w:val="28"/>
                <w:lang w:val="sk-SK"/>
              </w:rPr>
              <w:t xml:space="preserve"> </w:t>
            </w:r>
            <w:r w:rsidRPr="00DC68BC">
              <w:rPr>
                <w:lang w:val="sk-SK"/>
              </w:rPr>
              <w:t>EN</w:t>
            </w:r>
            <w:r w:rsidRPr="00DC68BC">
              <w:rPr>
                <w:spacing w:val="28"/>
                <w:lang w:val="sk-SK"/>
              </w:rPr>
              <w:t xml:space="preserve"> </w:t>
            </w:r>
            <w:r w:rsidRPr="00DC68BC">
              <w:rPr>
                <w:lang w:val="sk-SK"/>
              </w:rPr>
              <w:t>ISO</w:t>
            </w:r>
            <w:r w:rsidRPr="00DC68BC">
              <w:rPr>
                <w:spacing w:val="30"/>
                <w:lang w:val="sk-SK"/>
              </w:rPr>
              <w:t xml:space="preserve"> </w:t>
            </w:r>
            <w:r w:rsidRPr="00DC68BC">
              <w:rPr>
                <w:lang w:val="sk-SK"/>
              </w:rPr>
              <w:t>10319,</w:t>
            </w:r>
            <w:r w:rsidRPr="00DC68BC">
              <w:rPr>
                <w:spacing w:val="33"/>
                <w:lang w:val="sk-SK"/>
              </w:rPr>
              <w:t xml:space="preserve"> </w:t>
            </w:r>
            <w:r w:rsidRPr="00DC68BC">
              <w:rPr>
                <w:lang w:val="sk-SK"/>
              </w:rPr>
              <w:t>STN</w:t>
            </w:r>
            <w:r w:rsidRPr="00DC68BC">
              <w:rPr>
                <w:spacing w:val="31"/>
                <w:lang w:val="sk-SK"/>
              </w:rPr>
              <w:t xml:space="preserve"> </w:t>
            </w:r>
            <w:r w:rsidRPr="00DC68BC">
              <w:rPr>
                <w:lang w:val="sk-SK"/>
              </w:rPr>
              <w:t>EN</w:t>
            </w:r>
            <w:r w:rsidRPr="00DC68BC">
              <w:rPr>
                <w:spacing w:val="28"/>
                <w:lang w:val="sk-SK"/>
              </w:rPr>
              <w:t xml:space="preserve"> </w:t>
            </w:r>
            <w:r w:rsidRPr="00DC68BC">
              <w:rPr>
                <w:lang w:val="sk-SK"/>
              </w:rPr>
              <w:t>ISO 9073-3</w:t>
            </w:r>
          </w:p>
        </w:tc>
      </w:tr>
      <w:tr w:rsidR="007127CB" w:rsidRPr="00DC68BC" w:rsidTr="00E46487">
        <w:trPr>
          <w:trHeight w:val="373"/>
        </w:trPr>
        <w:tc>
          <w:tcPr>
            <w:tcW w:w="4150" w:type="dxa"/>
            <w:tcBorders>
              <w:top w:val="nil"/>
              <w:bottom w:val="nil"/>
            </w:tcBorders>
          </w:tcPr>
          <w:p w:rsidR="007127CB" w:rsidRPr="00DC68BC" w:rsidRDefault="007127CB" w:rsidP="00E46487">
            <w:pPr>
              <w:pStyle w:val="TableParagraph"/>
              <w:spacing w:before="59"/>
              <w:ind w:left="49" w:right="49"/>
              <w:jc w:val="center"/>
              <w:rPr>
                <w:lang w:val="sk-SK"/>
              </w:rPr>
            </w:pPr>
            <w:r w:rsidRPr="00DC68BC">
              <w:rPr>
                <w:lang w:val="sk-SK"/>
              </w:rPr>
              <w:t>Ťažnosť</w:t>
            </w:r>
            <w:r w:rsidRPr="00DC68BC">
              <w:rPr>
                <w:spacing w:val="59"/>
                <w:lang w:val="sk-SK"/>
              </w:rPr>
              <w:t xml:space="preserve"> </w:t>
            </w:r>
            <w:r w:rsidRPr="00DC68BC">
              <w:rPr>
                <w:lang w:val="sk-SK"/>
              </w:rPr>
              <w:t>geokompozit</w:t>
            </w:r>
          </w:p>
        </w:tc>
        <w:tc>
          <w:tcPr>
            <w:tcW w:w="4678" w:type="dxa"/>
            <w:tcBorders>
              <w:top w:val="nil"/>
              <w:bottom w:val="nil"/>
            </w:tcBorders>
          </w:tcPr>
          <w:p w:rsidR="007127CB" w:rsidRPr="00DC68BC" w:rsidRDefault="007127CB" w:rsidP="00E46487">
            <w:pPr>
              <w:pStyle w:val="TableParagraph"/>
              <w:spacing w:before="59"/>
              <w:ind w:left="164" w:right="167"/>
              <w:jc w:val="center"/>
              <w:rPr>
                <w:lang w:val="sk-SK"/>
              </w:rPr>
            </w:pPr>
            <w:r w:rsidRPr="00DC68BC">
              <w:rPr>
                <w:lang w:val="sk-SK"/>
              </w:rPr>
              <w:t>STN</w:t>
            </w:r>
            <w:r w:rsidRPr="00DC68BC">
              <w:rPr>
                <w:spacing w:val="28"/>
                <w:lang w:val="sk-SK"/>
              </w:rPr>
              <w:t xml:space="preserve"> </w:t>
            </w:r>
            <w:r w:rsidRPr="00DC68BC">
              <w:rPr>
                <w:lang w:val="sk-SK"/>
              </w:rPr>
              <w:t>EN</w:t>
            </w:r>
            <w:r w:rsidRPr="00DC68BC">
              <w:rPr>
                <w:spacing w:val="28"/>
                <w:lang w:val="sk-SK"/>
              </w:rPr>
              <w:t xml:space="preserve"> </w:t>
            </w:r>
            <w:r w:rsidRPr="00DC68BC">
              <w:rPr>
                <w:lang w:val="sk-SK"/>
              </w:rPr>
              <w:t>ISO</w:t>
            </w:r>
            <w:r w:rsidRPr="00DC68BC">
              <w:rPr>
                <w:spacing w:val="30"/>
                <w:lang w:val="sk-SK"/>
              </w:rPr>
              <w:t xml:space="preserve"> </w:t>
            </w:r>
            <w:r w:rsidRPr="00DC68BC">
              <w:rPr>
                <w:lang w:val="sk-SK"/>
              </w:rPr>
              <w:t>10319,</w:t>
            </w:r>
            <w:r w:rsidRPr="00DC68BC">
              <w:rPr>
                <w:spacing w:val="33"/>
                <w:lang w:val="sk-SK"/>
              </w:rPr>
              <w:t xml:space="preserve"> </w:t>
            </w:r>
            <w:r w:rsidRPr="00DC68BC">
              <w:rPr>
                <w:lang w:val="sk-SK"/>
              </w:rPr>
              <w:t>STN</w:t>
            </w:r>
            <w:r w:rsidRPr="00DC68BC">
              <w:rPr>
                <w:spacing w:val="31"/>
                <w:lang w:val="sk-SK"/>
              </w:rPr>
              <w:t xml:space="preserve"> </w:t>
            </w:r>
            <w:r w:rsidRPr="00DC68BC">
              <w:rPr>
                <w:lang w:val="sk-SK"/>
              </w:rPr>
              <w:t>EN</w:t>
            </w:r>
            <w:r w:rsidRPr="00DC68BC">
              <w:rPr>
                <w:spacing w:val="28"/>
                <w:lang w:val="sk-SK"/>
              </w:rPr>
              <w:t xml:space="preserve"> </w:t>
            </w:r>
            <w:r w:rsidRPr="00DC68BC">
              <w:rPr>
                <w:lang w:val="sk-SK"/>
              </w:rPr>
              <w:t>ISO 9073-3</w:t>
            </w:r>
          </w:p>
        </w:tc>
      </w:tr>
      <w:tr w:rsidR="007127CB" w:rsidRPr="00DC68BC" w:rsidTr="00E46487">
        <w:trPr>
          <w:trHeight w:val="431"/>
        </w:trPr>
        <w:tc>
          <w:tcPr>
            <w:tcW w:w="4150" w:type="dxa"/>
            <w:tcBorders>
              <w:top w:val="nil"/>
            </w:tcBorders>
          </w:tcPr>
          <w:p w:rsidR="007127CB" w:rsidRPr="00DC68BC" w:rsidRDefault="007127CB" w:rsidP="00E46487">
            <w:pPr>
              <w:pStyle w:val="TableParagraph"/>
              <w:spacing w:before="61"/>
              <w:ind w:left="50" w:right="46"/>
              <w:jc w:val="center"/>
              <w:rPr>
                <w:lang w:val="sk-SK"/>
              </w:rPr>
            </w:pPr>
            <w:r w:rsidRPr="00DC68BC">
              <w:rPr>
                <w:lang w:val="sk-SK"/>
              </w:rPr>
              <w:t>Ťažnosť</w:t>
            </w:r>
            <w:r w:rsidRPr="00DC68BC">
              <w:rPr>
                <w:spacing w:val="59"/>
                <w:lang w:val="sk-SK"/>
              </w:rPr>
              <w:t xml:space="preserve"> </w:t>
            </w:r>
            <w:r w:rsidRPr="00DC68BC">
              <w:rPr>
                <w:lang w:val="sk-SK"/>
              </w:rPr>
              <w:t>netkaná</w:t>
            </w:r>
            <w:r w:rsidRPr="00DC68BC">
              <w:rPr>
                <w:spacing w:val="56"/>
                <w:lang w:val="sk-SK"/>
              </w:rPr>
              <w:t xml:space="preserve"> </w:t>
            </w:r>
            <w:r w:rsidRPr="00DC68BC">
              <w:rPr>
                <w:lang w:val="sk-SK"/>
              </w:rPr>
              <w:t>geotextília</w:t>
            </w:r>
          </w:p>
        </w:tc>
        <w:tc>
          <w:tcPr>
            <w:tcW w:w="4678" w:type="dxa"/>
            <w:tcBorders>
              <w:top w:val="nil"/>
            </w:tcBorders>
          </w:tcPr>
          <w:p w:rsidR="007127CB" w:rsidRPr="00DC68BC" w:rsidRDefault="007127CB" w:rsidP="00E46487">
            <w:pPr>
              <w:pStyle w:val="TableParagraph"/>
              <w:spacing w:before="61"/>
              <w:ind w:left="164" w:right="167"/>
              <w:jc w:val="center"/>
              <w:rPr>
                <w:lang w:val="sk-SK"/>
              </w:rPr>
            </w:pPr>
            <w:r w:rsidRPr="00DC68BC">
              <w:rPr>
                <w:lang w:val="sk-SK"/>
              </w:rPr>
              <w:t>STN</w:t>
            </w:r>
            <w:r w:rsidRPr="00DC68BC">
              <w:rPr>
                <w:spacing w:val="28"/>
                <w:lang w:val="sk-SK"/>
              </w:rPr>
              <w:t xml:space="preserve"> </w:t>
            </w:r>
            <w:r w:rsidRPr="00DC68BC">
              <w:rPr>
                <w:lang w:val="sk-SK"/>
              </w:rPr>
              <w:t>EN</w:t>
            </w:r>
            <w:r w:rsidRPr="00DC68BC">
              <w:rPr>
                <w:spacing w:val="28"/>
                <w:lang w:val="sk-SK"/>
              </w:rPr>
              <w:t xml:space="preserve"> </w:t>
            </w:r>
            <w:r w:rsidRPr="00DC68BC">
              <w:rPr>
                <w:lang w:val="sk-SK"/>
              </w:rPr>
              <w:t>ISO</w:t>
            </w:r>
            <w:r w:rsidRPr="00DC68BC">
              <w:rPr>
                <w:spacing w:val="30"/>
                <w:lang w:val="sk-SK"/>
              </w:rPr>
              <w:t xml:space="preserve"> </w:t>
            </w:r>
            <w:r w:rsidRPr="00DC68BC">
              <w:rPr>
                <w:lang w:val="sk-SK"/>
              </w:rPr>
              <w:t>10319,</w:t>
            </w:r>
            <w:r w:rsidRPr="00DC68BC">
              <w:rPr>
                <w:spacing w:val="33"/>
                <w:lang w:val="sk-SK"/>
              </w:rPr>
              <w:t xml:space="preserve"> </w:t>
            </w:r>
            <w:r w:rsidRPr="00DC68BC">
              <w:rPr>
                <w:lang w:val="sk-SK"/>
              </w:rPr>
              <w:t>STN</w:t>
            </w:r>
            <w:r w:rsidRPr="00DC68BC">
              <w:rPr>
                <w:spacing w:val="31"/>
                <w:lang w:val="sk-SK"/>
              </w:rPr>
              <w:t xml:space="preserve"> </w:t>
            </w:r>
            <w:r w:rsidRPr="00DC68BC">
              <w:rPr>
                <w:lang w:val="sk-SK"/>
              </w:rPr>
              <w:t>EN</w:t>
            </w:r>
            <w:r w:rsidRPr="00DC68BC">
              <w:rPr>
                <w:spacing w:val="28"/>
                <w:lang w:val="sk-SK"/>
              </w:rPr>
              <w:t xml:space="preserve"> </w:t>
            </w:r>
            <w:r w:rsidRPr="00DC68BC">
              <w:rPr>
                <w:lang w:val="sk-SK"/>
              </w:rPr>
              <w:t>ISO 9073-3</w:t>
            </w:r>
          </w:p>
        </w:tc>
      </w:tr>
    </w:tbl>
    <w:p w:rsidR="00DC68BC" w:rsidRDefault="00DC68BC" w:rsidP="00DC68BC">
      <w:pPr>
        <w:pStyle w:val="Odsekzoznamu"/>
        <w:widowControl w:val="0"/>
        <w:tabs>
          <w:tab w:val="left" w:pos="2446"/>
          <w:tab w:val="left" w:pos="2447"/>
        </w:tabs>
        <w:autoSpaceDE w:val="0"/>
        <w:autoSpaceDN w:val="0"/>
        <w:spacing w:before="121" w:after="0"/>
        <w:ind w:left="2446"/>
        <w:contextualSpacing w:val="0"/>
      </w:pPr>
    </w:p>
    <w:p w:rsidR="007127CB" w:rsidRDefault="007127CB" w:rsidP="00D065B8">
      <w:pPr>
        <w:pStyle w:val="Odsekzoznamu"/>
        <w:widowControl w:val="0"/>
        <w:numPr>
          <w:ilvl w:val="3"/>
          <w:numId w:val="16"/>
        </w:numPr>
        <w:tabs>
          <w:tab w:val="left" w:pos="2446"/>
          <w:tab w:val="left" w:pos="2447"/>
        </w:tabs>
        <w:autoSpaceDE w:val="0"/>
        <w:autoSpaceDN w:val="0"/>
        <w:spacing w:before="121" w:after="0"/>
        <w:ind w:hanging="1703"/>
        <w:contextualSpacing w:val="0"/>
      </w:pPr>
      <w:r>
        <w:t>Odber</w:t>
      </w:r>
      <w:r>
        <w:rPr>
          <w:spacing w:val="42"/>
        </w:rPr>
        <w:t xml:space="preserve"> </w:t>
      </w:r>
      <w:r>
        <w:t>vzoriek</w:t>
      </w:r>
      <w:r>
        <w:rPr>
          <w:spacing w:val="40"/>
        </w:rPr>
        <w:t xml:space="preserve"> </w:t>
      </w:r>
      <w:r>
        <w:t>a</w:t>
      </w:r>
      <w:r>
        <w:rPr>
          <w:spacing w:val="37"/>
        </w:rPr>
        <w:t xml:space="preserve"> </w:t>
      </w:r>
      <w:r>
        <w:t>kontrolné</w:t>
      </w:r>
      <w:r>
        <w:rPr>
          <w:spacing w:val="36"/>
        </w:rPr>
        <w:t xml:space="preserve"> </w:t>
      </w:r>
      <w:r>
        <w:t>skúšky</w:t>
      </w:r>
    </w:p>
    <w:p w:rsidR="00DC68BC" w:rsidRDefault="00DC68BC" w:rsidP="00DC68BC">
      <w:pPr>
        <w:pStyle w:val="Odsekzoznamu"/>
        <w:widowControl w:val="0"/>
        <w:tabs>
          <w:tab w:val="left" w:pos="2446"/>
          <w:tab w:val="left" w:pos="2447"/>
        </w:tabs>
        <w:autoSpaceDE w:val="0"/>
        <w:autoSpaceDN w:val="0"/>
        <w:spacing w:before="121" w:after="0"/>
        <w:ind w:left="2446"/>
        <w:contextualSpacing w:val="0"/>
      </w:pPr>
    </w:p>
    <w:p w:rsidR="007127CB" w:rsidRDefault="007127CB" w:rsidP="00DC68BC">
      <w:r>
        <w:t>Odbery</w:t>
      </w:r>
      <w:r>
        <w:rPr>
          <w:spacing w:val="1"/>
        </w:rPr>
        <w:t xml:space="preserve"> </w:t>
      </w:r>
      <w:r>
        <w:t>vzoriek</w:t>
      </w:r>
      <w:r>
        <w:rPr>
          <w:spacing w:val="1"/>
        </w:rPr>
        <w:t xml:space="preserve"> </w:t>
      </w:r>
      <w:r>
        <w:t>drénov na</w:t>
      </w:r>
      <w:r>
        <w:rPr>
          <w:spacing w:val="1"/>
        </w:rPr>
        <w:t xml:space="preserve"> </w:t>
      </w:r>
      <w:r>
        <w:t>odporúčané</w:t>
      </w:r>
      <w:r>
        <w:rPr>
          <w:spacing w:val="1"/>
        </w:rPr>
        <w:t xml:space="preserve"> </w:t>
      </w:r>
      <w:r>
        <w:t>kontrolné</w:t>
      </w:r>
      <w:r>
        <w:rPr>
          <w:spacing w:val="1"/>
        </w:rPr>
        <w:t xml:space="preserve"> </w:t>
      </w:r>
      <w:r>
        <w:t>skúšky sa</w:t>
      </w:r>
      <w:r>
        <w:rPr>
          <w:spacing w:val="1"/>
        </w:rPr>
        <w:t xml:space="preserve"> </w:t>
      </w:r>
      <w:r>
        <w:t>riadia</w:t>
      </w:r>
      <w:r>
        <w:rPr>
          <w:spacing w:val="1"/>
        </w:rPr>
        <w:t xml:space="preserve"> </w:t>
      </w:r>
      <w:r>
        <w:t>zásadami</w:t>
      </w:r>
      <w:r>
        <w:rPr>
          <w:spacing w:val="58"/>
        </w:rPr>
        <w:t xml:space="preserve"> </w:t>
      </w:r>
      <w:r>
        <w:t>v STN</w:t>
      </w:r>
      <w:r>
        <w:rPr>
          <w:spacing w:val="58"/>
        </w:rPr>
        <w:t xml:space="preserve"> </w:t>
      </w:r>
      <w:r>
        <w:t>EN ISO</w:t>
      </w:r>
      <w:r>
        <w:rPr>
          <w:spacing w:val="-56"/>
        </w:rPr>
        <w:t xml:space="preserve"> </w:t>
      </w:r>
      <w:r>
        <w:t>9862</w:t>
      </w:r>
      <w:r>
        <w:rPr>
          <w:spacing w:val="14"/>
        </w:rPr>
        <w:t xml:space="preserve"> </w:t>
      </w:r>
      <w:r>
        <w:t>a</w:t>
      </w:r>
      <w:r>
        <w:rPr>
          <w:spacing w:val="75"/>
        </w:rPr>
        <w:t xml:space="preserve"> </w:t>
      </w:r>
      <w:r>
        <w:t>v</w:t>
      </w:r>
      <w:r>
        <w:rPr>
          <w:spacing w:val="25"/>
        </w:rPr>
        <w:t xml:space="preserve"> </w:t>
      </w:r>
      <w:r>
        <w:t>týchto</w:t>
      </w:r>
      <w:r>
        <w:rPr>
          <w:spacing w:val="71"/>
        </w:rPr>
        <w:t xml:space="preserve"> </w:t>
      </w:r>
      <w:r>
        <w:t>ZTKP.</w:t>
      </w:r>
      <w:r>
        <w:rPr>
          <w:spacing w:val="74"/>
        </w:rPr>
        <w:t xml:space="preserve"> </w:t>
      </w:r>
      <w:r>
        <w:t>Každý</w:t>
      </w:r>
      <w:r>
        <w:rPr>
          <w:spacing w:val="69"/>
        </w:rPr>
        <w:t xml:space="preserve"> </w:t>
      </w:r>
      <w:r>
        <w:t>súbor</w:t>
      </w:r>
      <w:r>
        <w:rPr>
          <w:spacing w:val="73"/>
        </w:rPr>
        <w:t xml:space="preserve"> </w:t>
      </w:r>
      <w:r>
        <w:t>kontrolných</w:t>
      </w:r>
      <w:r>
        <w:rPr>
          <w:spacing w:val="72"/>
        </w:rPr>
        <w:t xml:space="preserve"> </w:t>
      </w:r>
      <w:r>
        <w:t>skúšok</w:t>
      </w:r>
      <w:r>
        <w:rPr>
          <w:spacing w:val="75"/>
        </w:rPr>
        <w:t xml:space="preserve"> </w:t>
      </w:r>
      <w:r>
        <w:t>sa</w:t>
      </w:r>
      <w:r>
        <w:rPr>
          <w:spacing w:val="75"/>
        </w:rPr>
        <w:t xml:space="preserve"> </w:t>
      </w:r>
      <w:r>
        <w:t>vykoná</w:t>
      </w:r>
      <w:r>
        <w:rPr>
          <w:spacing w:val="71"/>
        </w:rPr>
        <w:t xml:space="preserve"> </w:t>
      </w:r>
      <w:r>
        <w:t>na</w:t>
      </w:r>
      <w:r>
        <w:rPr>
          <w:spacing w:val="75"/>
        </w:rPr>
        <w:t xml:space="preserve"> </w:t>
      </w:r>
      <w:r>
        <w:t>vzorke</w:t>
      </w:r>
      <w:r>
        <w:rPr>
          <w:spacing w:val="72"/>
        </w:rPr>
        <w:t xml:space="preserve"> </w:t>
      </w:r>
      <w:r>
        <w:t>odobratej</w:t>
      </w:r>
      <w:r>
        <w:rPr>
          <w:spacing w:val="-57"/>
        </w:rPr>
        <w:t xml:space="preserve"> </w:t>
      </w:r>
      <w:r>
        <w:t>z</w:t>
      </w:r>
      <w:r>
        <w:rPr>
          <w:spacing w:val="30"/>
        </w:rPr>
        <w:t xml:space="preserve"> </w:t>
      </w:r>
      <w:r>
        <w:t>jedného</w:t>
      </w:r>
      <w:r>
        <w:rPr>
          <w:spacing w:val="94"/>
        </w:rPr>
        <w:t xml:space="preserve"> </w:t>
      </w:r>
      <w:r>
        <w:t>balu.</w:t>
      </w:r>
      <w:r>
        <w:rPr>
          <w:spacing w:val="95"/>
        </w:rPr>
        <w:t xml:space="preserve"> </w:t>
      </w:r>
      <w:r>
        <w:t>Kontrolné</w:t>
      </w:r>
      <w:r>
        <w:rPr>
          <w:spacing w:val="94"/>
        </w:rPr>
        <w:t xml:space="preserve"> </w:t>
      </w:r>
      <w:r>
        <w:t>skúšky</w:t>
      </w:r>
      <w:r>
        <w:rPr>
          <w:spacing w:val="91"/>
        </w:rPr>
        <w:t xml:space="preserve"> </w:t>
      </w:r>
      <w:r>
        <w:t>sa</w:t>
      </w:r>
      <w:r>
        <w:rPr>
          <w:spacing w:val="94"/>
        </w:rPr>
        <w:t xml:space="preserve"> </w:t>
      </w:r>
      <w:r>
        <w:t>vykonávajú</w:t>
      </w:r>
      <w:r>
        <w:rPr>
          <w:spacing w:val="94"/>
        </w:rPr>
        <w:t xml:space="preserve"> </w:t>
      </w:r>
      <w:r>
        <w:t>podľa</w:t>
      </w:r>
      <w:r>
        <w:rPr>
          <w:spacing w:val="94"/>
        </w:rPr>
        <w:t xml:space="preserve"> </w:t>
      </w:r>
      <w:r>
        <w:t>noriem</w:t>
      </w:r>
      <w:r>
        <w:rPr>
          <w:spacing w:val="96"/>
        </w:rPr>
        <w:t xml:space="preserve"> </w:t>
      </w:r>
      <w:r>
        <w:t>a</w:t>
      </w:r>
      <w:r>
        <w:rPr>
          <w:spacing w:val="94"/>
        </w:rPr>
        <w:t xml:space="preserve"> </w:t>
      </w:r>
      <w:r>
        <w:t>predpisov</w:t>
      </w:r>
      <w:r>
        <w:rPr>
          <w:spacing w:val="91"/>
        </w:rPr>
        <w:t xml:space="preserve"> </w:t>
      </w:r>
      <w:r>
        <w:t>uvedených</w:t>
      </w:r>
      <w:r>
        <w:rPr>
          <w:spacing w:val="-56"/>
        </w:rPr>
        <w:t xml:space="preserve"> </w:t>
      </w:r>
      <w:r>
        <w:t>v tabuľke</w:t>
      </w:r>
      <w:r>
        <w:rPr>
          <w:spacing w:val="1"/>
        </w:rPr>
        <w:t xml:space="preserve"> </w:t>
      </w:r>
      <w:r>
        <w:t>č. 1.</w:t>
      </w:r>
      <w:r>
        <w:rPr>
          <w:spacing w:val="1"/>
        </w:rPr>
        <w:t xml:space="preserve"> </w:t>
      </w:r>
      <w:r>
        <w:t>Odporúčaný</w:t>
      </w:r>
      <w:r>
        <w:rPr>
          <w:spacing w:val="1"/>
        </w:rPr>
        <w:t xml:space="preserve"> </w:t>
      </w:r>
      <w:r>
        <w:t>počet</w:t>
      </w:r>
      <w:r>
        <w:rPr>
          <w:spacing w:val="1"/>
        </w:rPr>
        <w:t xml:space="preserve"> </w:t>
      </w:r>
      <w:r>
        <w:t>skúšok</w:t>
      </w:r>
      <w:r>
        <w:rPr>
          <w:spacing w:val="58"/>
        </w:rPr>
        <w:t xml:space="preserve"> </w:t>
      </w:r>
      <w:r>
        <w:t>uvádza</w:t>
      </w:r>
      <w:r>
        <w:rPr>
          <w:spacing w:val="58"/>
        </w:rPr>
        <w:t xml:space="preserve"> </w:t>
      </w:r>
      <w:r>
        <w:t>tabuľka</w:t>
      </w:r>
      <w:r>
        <w:rPr>
          <w:spacing w:val="59"/>
        </w:rPr>
        <w:t xml:space="preserve"> </w:t>
      </w:r>
      <w:r>
        <w:t>č. 2.</w:t>
      </w:r>
      <w:r>
        <w:rPr>
          <w:spacing w:val="58"/>
        </w:rPr>
        <w:t xml:space="preserve"> </w:t>
      </w:r>
      <w:r>
        <w:t>Požadované</w:t>
      </w:r>
      <w:r>
        <w:rPr>
          <w:spacing w:val="59"/>
        </w:rPr>
        <w:t xml:space="preserve"> </w:t>
      </w:r>
      <w:r>
        <w:t>minimálne</w:t>
      </w:r>
      <w:r>
        <w:rPr>
          <w:spacing w:val="1"/>
        </w:rPr>
        <w:t xml:space="preserve"> </w:t>
      </w:r>
      <w:r>
        <w:t>hodnoty</w:t>
      </w:r>
      <w:r>
        <w:rPr>
          <w:spacing w:val="15"/>
        </w:rPr>
        <w:t xml:space="preserve"> </w:t>
      </w:r>
      <w:r>
        <w:t>sú</w:t>
      </w:r>
      <w:r>
        <w:rPr>
          <w:spacing w:val="14"/>
        </w:rPr>
        <w:t xml:space="preserve"> </w:t>
      </w:r>
      <w:r>
        <w:t>stanovené</w:t>
      </w:r>
      <w:r>
        <w:rPr>
          <w:spacing w:val="18"/>
        </w:rPr>
        <w:t xml:space="preserve"> </w:t>
      </w:r>
      <w:r>
        <w:t>v</w:t>
      </w:r>
      <w:r>
        <w:rPr>
          <w:spacing w:val="12"/>
        </w:rPr>
        <w:t xml:space="preserve"> </w:t>
      </w:r>
      <w:r>
        <w:t>dokumentácii.</w:t>
      </w:r>
    </w:p>
    <w:p w:rsidR="007127CB" w:rsidRDefault="007127CB" w:rsidP="007127CB">
      <w:pPr>
        <w:pStyle w:val="Zkladntext"/>
        <w:spacing w:before="128"/>
        <w:ind w:left="1618"/>
      </w:pPr>
      <w:r>
        <w:t>Tabuľka</w:t>
      </w:r>
      <w:r>
        <w:rPr>
          <w:spacing w:val="39"/>
        </w:rPr>
        <w:t xml:space="preserve"> </w:t>
      </w:r>
      <w:r>
        <w:t>č.</w:t>
      </w:r>
      <w:r>
        <w:rPr>
          <w:spacing w:val="45"/>
        </w:rPr>
        <w:t xml:space="preserve"> </w:t>
      </w:r>
      <w:r>
        <w:t>2</w:t>
      </w:r>
      <w:r>
        <w:rPr>
          <w:spacing w:val="39"/>
        </w:rPr>
        <w:t xml:space="preserve"> </w:t>
      </w:r>
      <w:r>
        <w:t>Odporúčané</w:t>
      </w:r>
      <w:r>
        <w:rPr>
          <w:spacing w:val="39"/>
        </w:rPr>
        <w:t xml:space="preserve"> </w:t>
      </w:r>
      <w:r>
        <w:t>kontrolné</w:t>
      </w:r>
      <w:r>
        <w:rPr>
          <w:spacing w:val="39"/>
        </w:rPr>
        <w:t xml:space="preserve"> </w:t>
      </w:r>
      <w:r>
        <w:t>skúšky</w:t>
      </w:r>
      <w:r>
        <w:rPr>
          <w:spacing w:val="37"/>
        </w:rPr>
        <w:t xml:space="preserve"> </w:t>
      </w:r>
      <w:r>
        <w:t>drénov</w:t>
      </w:r>
    </w:p>
    <w:p w:rsidR="007127CB" w:rsidRDefault="007127CB" w:rsidP="007127CB">
      <w:pPr>
        <w:pStyle w:val="Zkladntext"/>
        <w:spacing w:before="8"/>
        <w:rPr>
          <w:sz w:val="10"/>
        </w:rPr>
      </w:pPr>
    </w:p>
    <w:tbl>
      <w:tblPr>
        <w:tblStyle w:val="TableNormal"/>
        <w:tblW w:w="0" w:type="auto"/>
        <w:tblInd w:w="66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23"/>
        <w:gridCol w:w="3684"/>
      </w:tblGrid>
      <w:tr w:rsidR="007127CB" w:rsidRPr="00DC68BC" w:rsidTr="00E46487">
        <w:trPr>
          <w:trHeight w:val="373"/>
        </w:trPr>
        <w:tc>
          <w:tcPr>
            <w:tcW w:w="4723" w:type="dxa"/>
            <w:tcBorders>
              <w:bottom w:val="single" w:sz="4" w:space="0" w:color="000000"/>
              <w:right w:val="single" w:sz="4" w:space="0" w:color="000000"/>
            </w:tcBorders>
          </w:tcPr>
          <w:p w:rsidR="007127CB" w:rsidRPr="00DC68BC" w:rsidRDefault="007127CB" w:rsidP="00E46487">
            <w:pPr>
              <w:pStyle w:val="TableParagraph"/>
              <w:spacing w:before="60"/>
              <w:ind w:left="721" w:right="709"/>
              <w:jc w:val="center"/>
              <w:rPr>
                <w:lang w:val="sk-SK"/>
              </w:rPr>
            </w:pPr>
            <w:r w:rsidRPr="00DC68BC">
              <w:rPr>
                <w:lang w:val="sk-SK"/>
              </w:rPr>
              <w:t>Charakteristika</w:t>
            </w:r>
          </w:p>
        </w:tc>
        <w:tc>
          <w:tcPr>
            <w:tcW w:w="3684" w:type="dxa"/>
            <w:tcBorders>
              <w:left w:val="single" w:sz="4" w:space="0" w:color="000000"/>
              <w:bottom w:val="single" w:sz="4" w:space="0" w:color="000000"/>
            </w:tcBorders>
          </w:tcPr>
          <w:p w:rsidR="007127CB" w:rsidRPr="00DC68BC" w:rsidRDefault="007127CB" w:rsidP="00E46487">
            <w:pPr>
              <w:pStyle w:val="TableParagraph"/>
              <w:spacing w:before="0"/>
              <w:ind w:left="504" w:right="495"/>
              <w:jc w:val="center"/>
              <w:rPr>
                <w:lang w:val="sk-SK"/>
              </w:rPr>
            </w:pPr>
            <w:r w:rsidRPr="00DC68BC">
              <w:rPr>
                <w:lang w:val="sk-SK"/>
              </w:rPr>
              <w:t>Odporúčaný</w:t>
            </w:r>
            <w:r w:rsidRPr="00DC68BC">
              <w:rPr>
                <w:spacing w:val="50"/>
                <w:lang w:val="sk-SK"/>
              </w:rPr>
              <w:t xml:space="preserve"> </w:t>
            </w:r>
            <w:r w:rsidRPr="00DC68BC">
              <w:rPr>
                <w:lang w:val="sk-SK"/>
              </w:rPr>
              <w:t>počet</w:t>
            </w:r>
            <w:r w:rsidRPr="00DC68BC">
              <w:rPr>
                <w:spacing w:val="52"/>
                <w:lang w:val="sk-SK"/>
              </w:rPr>
              <w:t xml:space="preserve"> </w:t>
            </w:r>
            <w:r w:rsidRPr="00DC68BC">
              <w:rPr>
                <w:lang w:val="sk-SK"/>
              </w:rPr>
              <w:t>meraní</w:t>
            </w:r>
          </w:p>
        </w:tc>
      </w:tr>
      <w:tr w:rsidR="007127CB" w:rsidRPr="00DC68BC" w:rsidTr="00E46487">
        <w:trPr>
          <w:trHeight w:val="371"/>
        </w:trPr>
        <w:tc>
          <w:tcPr>
            <w:tcW w:w="4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7CB" w:rsidRPr="00DC68BC" w:rsidRDefault="007127CB" w:rsidP="00E46487">
            <w:pPr>
              <w:pStyle w:val="TableParagraph"/>
              <w:spacing w:before="61"/>
              <w:ind w:left="721" w:right="709"/>
              <w:jc w:val="center"/>
              <w:rPr>
                <w:lang w:val="sk-SK"/>
              </w:rPr>
            </w:pPr>
            <w:r w:rsidRPr="00DC68BC">
              <w:rPr>
                <w:lang w:val="sk-SK"/>
              </w:rPr>
              <w:lastRenderedPageBreak/>
              <w:t>Prietoková</w:t>
            </w:r>
            <w:r w:rsidRPr="00DC68BC">
              <w:rPr>
                <w:spacing w:val="37"/>
                <w:lang w:val="sk-SK"/>
              </w:rPr>
              <w:t xml:space="preserve"> </w:t>
            </w:r>
            <w:r w:rsidRPr="00DC68BC">
              <w:rPr>
                <w:lang w:val="sk-SK"/>
              </w:rPr>
              <w:t>kapacita</w:t>
            </w:r>
            <w:r w:rsidRPr="00DC68BC">
              <w:rPr>
                <w:spacing w:val="38"/>
                <w:lang w:val="sk-SK"/>
              </w:rPr>
              <w:t xml:space="preserve"> </w:t>
            </w:r>
            <w:r w:rsidRPr="00DC68BC">
              <w:rPr>
                <w:lang w:val="sk-SK"/>
              </w:rPr>
              <w:t>pri</w:t>
            </w:r>
            <w:r w:rsidRPr="00DC68BC">
              <w:rPr>
                <w:spacing w:val="36"/>
                <w:lang w:val="sk-SK"/>
              </w:rPr>
              <w:t xml:space="preserve"> </w:t>
            </w:r>
            <w:r w:rsidRPr="00DC68BC">
              <w:rPr>
                <w:lang w:val="sk-SK"/>
              </w:rPr>
              <w:t>300</w:t>
            </w:r>
            <w:r w:rsidRPr="00DC68BC">
              <w:rPr>
                <w:spacing w:val="38"/>
                <w:lang w:val="sk-SK"/>
              </w:rPr>
              <w:t xml:space="preserve"> </w:t>
            </w:r>
            <w:r w:rsidRPr="00DC68BC">
              <w:rPr>
                <w:lang w:val="sk-SK"/>
              </w:rPr>
              <w:t>kPa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27CB" w:rsidRPr="00DC68BC" w:rsidRDefault="007127CB" w:rsidP="00E46487">
            <w:pPr>
              <w:pStyle w:val="TableParagraph"/>
              <w:ind w:left="5"/>
              <w:jc w:val="center"/>
              <w:rPr>
                <w:lang w:val="sk-SK"/>
              </w:rPr>
            </w:pPr>
            <w:r w:rsidRPr="00DC68BC">
              <w:rPr>
                <w:lang w:val="sk-SK"/>
              </w:rPr>
              <w:t>5</w:t>
            </w:r>
          </w:p>
        </w:tc>
      </w:tr>
      <w:tr w:rsidR="007127CB" w:rsidRPr="00DC68BC" w:rsidTr="00E46487">
        <w:trPr>
          <w:trHeight w:val="685"/>
        </w:trPr>
        <w:tc>
          <w:tcPr>
            <w:tcW w:w="4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7CB" w:rsidRPr="00DC68BC" w:rsidRDefault="007127CB" w:rsidP="00E46487">
            <w:pPr>
              <w:pStyle w:val="TableParagraph"/>
              <w:spacing w:before="2" w:line="310" w:lineRule="atLeast"/>
              <w:ind w:left="211" w:right="196" w:firstLine="866"/>
              <w:rPr>
                <w:lang w:val="sk-SK"/>
              </w:rPr>
            </w:pPr>
            <w:r w:rsidRPr="00DC68BC">
              <w:rPr>
                <w:lang w:val="sk-SK"/>
              </w:rPr>
              <w:t>Hydraulická    priepustnosť</w:t>
            </w:r>
            <w:r w:rsidRPr="00DC68BC">
              <w:rPr>
                <w:spacing w:val="1"/>
                <w:lang w:val="sk-SK"/>
              </w:rPr>
              <w:t xml:space="preserve"> </w:t>
            </w:r>
            <w:r w:rsidRPr="00DC68BC">
              <w:rPr>
                <w:lang w:val="sk-SK"/>
              </w:rPr>
              <w:t>Súčiniteľ</w:t>
            </w:r>
            <w:r w:rsidRPr="00DC68BC">
              <w:rPr>
                <w:spacing w:val="45"/>
                <w:lang w:val="sk-SK"/>
              </w:rPr>
              <w:t xml:space="preserve"> </w:t>
            </w:r>
            <w:r w:rsidRPr="00DC68BC">
              <w:rPr>
                <w:lang w:val="sk-SK"/>
              </w:rPr>
              <w:t>filtrácie</w:t>
            </w:r>
            <w:r w:rsidRPr="00DC68BC">
              <w:rPr>
                <w:spacing w:val="44"/>
                <w:lang w:val="sk-SK"/>
              </w:rPr>
              <w:t xml:space="preserve"> </w:t>
            </w:r>
            <w:r w:rsidRPr="00DC68BC">
              <w:rPr>
                <w:lang w:val="sk-SK"/>
              </w:rPr>
              <w:t>kolmo</w:t>
            </w:r>
            <w:r w:rsidRPr="00DC68BC">
              <w:rPr>
                <w:spacing w:val="45"/>
                <w:lang w:val="sk-SK"/>
              </w:rPr>
              <w:t xml:space="preserve"> </w:t>
            </w:r>
            <w:r w:rsidRPr="00DC68BC">
              <w:rPr>
                <w:lang w:val="sk-SK"/>
              </w:rPr>
              <w:t>na</w:t>
            </w:r>
            <w:r w:rsidRPr="00DC68BC">
              <w:rPr>
                <w:spacing w:val="44"/>
                <w:lang w:val="sk-SK"/>
              </w:rPr>
              <w:t xml:space="preserve"> </w:t>
            </w:r>
            <w:r w:rsidRPr="00DC68BC">
              <w:rPr>
                <w:lang w:val="sk-SK"/>
              </w:rPr>
              <w:t>rovinu</w:t>
            </w:r>
            <w:r w:rsidRPr="00DC68BC">
              <w:rPr>
                <w:spacing w:val="48"/>
                <w:lang w:val="sk-SK"/>
              </w:rPr>
              <w:t xml:space="preserve"> </w:t>
            </w:r>
            <w:r w:rsidRPr="00DC68BC">
              <w:rPr>
                <w:lang w:val="sk-SK"/>
              </w:rPr>
              <w:t>výrobku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7CB" w:rsidRPr="00DC68BC" w:rsidRDefault="007127CB" w:rsidP="00E46487">
            <w:pPr>
              <w:pStyle w:val="TableParagraph"/>
              <w:spacing w:before="159"/>
              <w:ind w:left="15"/>
              <w:jc w:val="center"/>
              <w:rPr>
                <w:lang w:val="sk-SK"/>
              </w:rPr>
            </w:pPr>
            <w:r w:rsidRPr="00DC68BC">
              <w:rPr>
                <w:lang w:val="sk-SK"/>
              </w:rPr>
              <w:t>5</w:t>
            </w:r>
          </w:p>
        </w:tc>
      </w:tr>
      <w:tr w:rsidR="007127CB" w:rsidRPr="00DC68BC" w:rsidTr="00E46487">
        <w:trPr>
          <w:trHeight w:val="373"/>
        </w:trPr>
        <w:tc>
          <w:tcPr>
            <w:tcW w:w="4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7CB" w:rsidRPr="00DC68BC" w:rsidRDefault="007127CB" w:rsidP="00E46487">
            <w:pPr>
              <w:pStyle w:val="TableParagraph"/>
              <w:spacing w:before="63"/>
              <w:ind w:left="1190" w:right="1180"/>
              <w:jc w:val="center"/>
              <w:rPr>
                <w:lang w:val="sk-SK"/>
              </w:rPr>
            </w:pPr>
            <w:r w:rsidRPr="00DC68BC">
              <w:rPr>
                <w:lang w:val="sk-SK"/>
              </w:rPr>
              <w:t>Pevnosť</w:t>
            </w:r>
            <w:r w:rsidRPr="00DC68BC">
              <w:rPr>
                <w:spacing w:val="61"/>
                <w:lang w:val="sk-SK"/>
              </w:rPr>
              <w:t xml:space="preserve"> </w:t>
            </w:r>
            <w:r w:rsidRPr="00DC68BC">
              <w:rPr>
                <w:lang w:val="sk-SK"/>
              </w:rPr>
              <w:t>geokompozitu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7CB" w:rsidRPr="00DC68BC" w:rsidRDefault="007127CB" w:rsidP="00E46487">
            <w:pPr>
              <w:pStyle w:val="TableParagraph"/>
              <w:spacing w:before="3"/>
              <w:ind w:left="15"/>
              <w:jc w:val="center"/>
              <w:rPr>
                <w:lang w:val="sk-SK"/>
              </w:rPr>
            </w:pPr>
            <w:r w:rsidRPr="00DC68BC">
              <w:rPr>
                <w:lang w:val="sk-SK"/>
              </w:rPr>
              <w:t>5</w:t>
            </w:r>
          </w:p>
        </w:tc>
      </w:tr>
    </w:tbl>
    <w:p w:rsidR="007127CB" w:rsidRDefault="007127CB" w:rsidP="007127CB">
      <w:pPr>
        <w:pStyle w:val="Zkladntext"/>
        <w:spacing w:before="3"/>
        <w:rPr>
          <w:sz w:val="15"/>
        </w:rPr>
      </w:pPr>
    </w:p>
    <w:p w:rsidR="007127CB" w:rsidRDefault="007127CB" w:rsidP="00D065B8">
      <w:pPr>
        <w:pStyle w:val="Odsekzoznamu"/>
        <w:widowControl w:val="0"/>
        <w:numPr>
          <w:ilvl w:val="3"/>
          <w:numId w:val="16"/>
        </w:numPr>
        <w:tabs>
          <w:tab w:val="left" w:pos="2446"/>
          <w:tab w:val="left" w:pos="2447"/>
        </w:tabs>
        <w:autoSpaceDE w:val="0"/>
        <w:autoSpaceDN w:val="0"/>
        <w:spacing w:before="97" w:after="0"/>
        <w:ind w:hanging="1703"/>
        <w:contextualSpacing w:val="0"/>
      </w:pPr>
      <w:r>
        <w:t>Odsúhlasenie</w:t>
      </w:r>
      <w:r>
        <w:rPr>
          <w:spacing w:val="40"/>
        </w:rPr>
        <w:t xml:space="preserve"> </w:t>
      </w:r>
      <w:r>
        <w:t>a</w:t>
      </w:r>
      <w:r>
        <w:rPr>
          <w:spacing w:val="45"/>
        </w:rPr>
        <w:t xml:space="preserve"> </w:t>
      </w:r>
      <w:r>
        <w:t>prevzatie</w:t>
      </w:r>
      <w:r>
        <w:rPr>
          <w:spacing w:val="45"/>
        </w:rPr>
        <w:t xml:space="preserve"> </w:t>
      </w:r>
      <w:r>
        <w:t>prác</w:t>
      </w:r>
    </w:p>
    <w:p w:rsidR="007127CB" w:rsidRDefault="007127CB" w:rsidP="00DC68BC">
      <w:r>
        <w:t>Počas</w:t>
      </w:r>
      <w:r>
        <w:rPr>
          <w:spacing w:val="35"/>
        </w:rPr>
        <w:t xml:space="preserve"> </w:t>
      </w:r>
      <w:r>
        <w:t>inštalácie</w:t>
      </w:r>
      <w:r>
        <w:rPr>
          <w:spacing w:val="31"/>
        </w:rPr>
        <w:t xml:space="preserve"> </w:t>
      </w:r>
      <w:r>
        <w:t>je</w:t>
      </w:r>
      <w:r>
        <w:rPr>
          <w:spacing w:val="35"/>
        </w:rPr>
        <w:t xml:space="preserve"> </w:t>
      </w:r>
      <w:r>
        <w:t>pre</w:t>
      </w:r>
      <w:r>
        <w:rPr>
          <w:spacing w:val="31"/>
        </w:rPr>
        <w:t xml:space="preserve"> </w:t>
      </w:r>
      <w:r>
        <w:t>potreby</w:t>
      </w:r>
      <w:r>
        <w:rPr>
          <w:spacing w:val="32"/>
        </w:rPr>
        <w:t xml:space="preserve"> </w:t>
      </w:r>
      <w:r>
        <w:t>prevzatia</w:t>
      </w:r>
      <w:r>
        <w:rPr>
          <w:spacing w:val="31"/>
        </w:rPr>
        <w:t xml:space="preserve"> </w:t>
      </w:r>
      <w:r>
        <w:t>prác</w:t>
      </w:r>
      <w:r>
        <w:rPr>
          <w:spacing w:val="35"/>
        </w:rPr>
        <w:t xml:space="preserve"> </w:t>
      </w:r>
      <w:r>
        <w:t>zaznamenávané</w:t>
      </w:r>
      <w:r>
        <w:rPr>
          <w:spacing w:val="31"/>
        </w:rPr>
        <w:t xml:space="preserve"> </w:t>
      </w:r>
      <w:r>
        <w:t>číslo</w:t>
      </w:r>
      <w:r>
        <w:rPr>
          <w:spacing w:val="31"/>
        </w:rPr>
        <w:t xml:space="preserve"> </w:t>
      </w:r>
      <w:r>
        <w:t>drénu,</w:t>
      </w:r>
      <w:r>
        <w:rPr>
          <w:spacing w:val="37"/>
        </w:rPr>
        <w:t xml:space="preserve"> </w:t>
      </w:r>
      <w:r>
        <w:t>inštalačná</w:t>
      </w:r>
      <w:r>
        <w:rPr>
          <w:spacing w:val="30"/>
        </w:rPr>
        <w:t xml:space="preserve"> </w:t>
      </w:r>
      <w:r>
        <w:t>hĺbka</w:t>
      </w:r>
      <w:r>
        <w:rPr>
          <w:spacing w:val="1"/>
        </w:rPr>
        <w:t xml:space="preserve"> </w:t>
      </w:r>
      <w:r>
        <w:t>a penetračná</w:t>
      </w:r>
      <w:r>
        <w:rPr>
          <w:spacing w:val="1"/>
        </w:rPr>
        <w:t xml:space="preserve"> </w:t>
      </w:r>
      <w:r>
        <w:t>sila,</w:t>
      </w:r>
      <w:r>
        <w:rPr>
          <w:spacing w:val="1"/>
        </w:rPr>
        <w:t xml:space="preserve"> </w:t>
      </w:r>
      <w:r>
        <w:t>ktorá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doložená</w:t>
      </w:r>
      <w:r>
        <w:rPr>
          <w:spacing w:val="1"/>
        </w:rPr>
        <w:t xml:space="preserve"> </w:t>
      </w:r>
      <w:r>
        <w:t>záznamom</w:t>
      </w:r>
      <w:r>
        <w:rPr>
          <w:spacing w:val="1"/>
        </w:rPr>
        <w:t xml:space="preserve"> </w:t>
      </w:r>
      <w:r>
        <w:t>zo</w:t>
      </w:r>
      <w:r>
        <w:rPr>
          <w:spacing w:val="1"/>
        </w:rPr>
        <w:t xml:space="preserve"> </w:t>
      </w:r>
      <w:r>
        <w:t>zariadenia,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súčasťou</w:t>
      </w:r>
      <w:r>
        <w:rPr>
          <w:spacing w:val="1"/>
        </w:rPr>
        <w:t xml:space="preserve"> </w:t>
      </w:r>
      <w:r>
        <w:t>penetračnej</w:t>
      </w:r>
      <w:r>
        <w:rPr>
          <w:spacing w:val="1"/>
        </w:rPr>
        <w:t xml:space="preserve"> </w:t>
      </w:r>
      <w:r>
        <w:t>hlavice.</w:t>
      </w:r>
      <w:r>
        <w:rPr>
          <w:spacing w:val="1"/>
        </w:rPr>
        <w:t xml:space="preserve"> </w:t>
      </w:r>
      <w:r>
        <w:t>Dáta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načítavané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pamäťovú</w:t>
      </w:r>
      <w:r>
        <w:rPr>
          <w:spacing w:val="58"/>
        </w:rPr>
        <w:t xml:space="preserve"> </w:t>
      </w:r>
      <w:r>
        <w:t>kartu</w:t>
      </w:r>
      <w:r>
        <w:rPr>
          <w:spacing w:val="58"/>
        </w:rPr>
        <w:t xml:space="preserve"> </w:t>
      </w:r>
      <w:r>
        <w:t>a vyhodnocované,</w:t>
      </w:r>
      <w:r>
        <w:rPr>
          <w:spacing w:val="59"/>
        </w:rPr>
        <w:t xml:space="preserve"> </w:t>
      </w:r>
      <w:r>
        <w:t>je</w:t>
      </w:r>
      <w:r>
        <w:rPr>
          <w:spacing w:val="58"/>
        </w:rPr>
        <w:t xml:space="preserve"> </w:t>
      </w:r>
      <w:r>
        <w:t>možné</w:t>
      </w:r>
      <w:r>
        <w:rPr>
          <w:spacing w:val="1"/>
        </w:rPr>
        <w:t xml:space="preserve"> </w:t>
      </w:r>
      <w:r>
        <w:t>získať</w:t>
      </w:r>
      <w:r>
        <w:rPr>
          <w:spacing w:val="21"/>
        </w:rPr>
        <w:t xml:space="preserve"> </w:t>
      </w:r>
      <w:r>
        <w:t>z</w:t>
      </w:r>
      <w:r>
        <w:rPr>
          <w:spacing w:val="18"/>
        </w:rPr>
        <w:t xml:space="preserve"> </w:t>
      </w:r>
      <w:r>
        <w:t>každého</w:t>
      </w:r>
      <w:r>
        <w:rPr>
          <w:spacing w:val="16"/>
        </w:rPr>
        <w:t xml:space="preserve"> </w:t>
      </w:r>
      <w:r>
        <w:t>drénu</w:t>
      </w:r>
      <w:r>
        <w:rPr>
          <w:spacing w:val="17"/>
        </w:rPr>
        <w:t xml:space="preserve"> </w:t>
      </w:r>
      <w:r>
        <w:t>priebeh</w:t>
      </w:r>
      <w:r>
        <w:rPr>
          <w:spacing w:val="20"/>
        </w:rPr>
        <w:t xml:space="preserve"> </w:t>
      </w:r>
      <w:r>
        <w:t>penetrácie</w:t>
      </w:r>
      <w:r>
        <w:rPr>
          <w:spacing w:val="21"/>
        </w:rPr>
        <w:t xml:space="preserve"> </w:t>
      </w:r>
      <w:r>
        <w:t>v</w:t>
      </w:r>
      <w:r>
        <w:rPr>
          <w:spacing w:val="17"/>
        </w:rPr>
        <w:t xml:space="preserve"> </w:t>
      </w:r>
      <w:r>
        <w:t>podobe</w:t>
      </w:r>
      <w:r>
        <w:rPr>
          <w:spacing w:val="17"/>
        </w:rPr>
        <w:t xml:space="preserve"> </w:t>
      </w:r>
      <w:r>
        <w:t>grafu.</w:t>
      </w:r>
    </w:p>
    <w:p w:rsidR="007127CB" w:rsidRDefault="007127CB" w:rsidP="00DC68BC">
      <w:r>
        <w:t>Po</w:t>
      </w:r>
      <w:r>
        <w:rPr>
          <w:spacing w:val="1"/>
        </w:rPr>
        <w:t xml:space="preserve"> </w:t>
      </w:r>
      <w:r>
        <w:t>aplikácii</w:t>
      </w:r>
      <w:r>
        <w:rPr>
          <w:spacing w:val="58"/>
        </w:rPr>
        <w:t xml:space="preserve"> </w:t>
      </w:r>
      <w:r>
        <w:t>vertikálnych</w:t>
      </w:r>
      <w:r>
        <w:rPr>
          <w:spacing w:val="58"/>
        </w:rPr>
        <w:t xml:space="preserve"> </w:t>
      </w:r>
      <w:r>
        <w:t>drénov</w:t>
      </w:r>
      <w:r>
        <w:rPr>
          <w:spacing w:val="59"/>
        </w:rPr>
        <w:t xml:space="preserve"> </w:t>
      </w:r>
      <w:r>
        <w:t>by</w:t>
      </w:r>
      <w:r>
        <w:rPr>
          <w:spacing w:val="58"/>
        </w:rPr>
        <w:t xml:space="preserve"> </w:t>
      </w:r>
      <w:r>
        <w:t>mal</w:t>
      </w:r>
      <w:r>
        <w:rPr>
          <w:spacing w:val="59"/>
        </w:rPr>
        <w:t xml:space="preserve"> </w:t>
      </w:r>
      <w:r>
        <w:t>investor</w:t>
      </w:r>
      <w:r>
        <w:rPr>
          <w:spacing w:val="58"/>
        </w:rPr>
        <w:t xml:space="preserve"> </w:t>
      </w:r>
      <w:r>
        <w:t>zabezpečiť</w:t>
      </w:r>
      <w:r>
        <w:rPr>
          <w:spacing w:val="59"/>
        </w:rPr>
        <w:t xml:space="preserve"> </w:t>
      </w:r>
      <w:r>
        <w:t>geotechnický</w:t>
      </w:r>
      <w:r>
        <w:rPr>
          <w:spacing w:val="59"/>
        </w:rPr>
        <w:t xml:space="preserve"> </w:t>
      </w:r>
      <w:r>
        <w:t>monitoring</w:t>
      </w:r>
      <w:r>
        <w:rPr>
          <w:spacing w:val="1"/>
        </w:rPr>
        <w:t xml:space="preserve"> </w:t>
      </w:r>
      <w:r>
        <w:t>sadania</w:t>
      </w:r>
      <w:r>
        <w:rPr>
          <w:spacing w:val="21"/>
        </w:rPr>
        <w:t xml:space="preserve"> </w:t>
      </w:r>
      <w:r>
        <w:t>násypu,</w:t>
      </w:r>
      <w:r>
        <w:rPr>
          <w:spacing w:val="24"/>
        </w:rPr>
        <w:t xml:space="preserve"> </w:t>
      </w:r>
      <w:r>
        <w:t>čím</w:t>
      </w:r>
      <w:r>
        <w:rPr>
          <w:spacing w:val="27"/>
        </w:rPr>
        <w:t xml:space="preserve"> </w:t>
      </w:r>
      <w:r>
        <w:t>sa</w:t>
      </w:r>
      <w:r>
        <w:rPr>
          <w:spacing w:val="21"/>
        </w:rPr>
        <w:t xml:space="preserve"> </w:t>
      </w:r>
      <w:r>
        <w:t>overí</w:t>
      </w:r>
      <w:r>
        <w:rPr>
          <w:spacing w:val="24"/>
        </w:rPr>
        <w:t xml:space="preserve"> </w:t>
      </w:r>
      <w:r>
        <w:t>účinnosť</w:t>
      </w:r>
      <w:r>
        <w:rPr>
          <w:spacing w:val="25"/>
        </w:rPr>
        <w:t xml:space="preserve"> </w:t>
      </w:r>
      <w:r>
        <w:t>drénov</w:t>
      </w:r>
      <w:r>
        <w:rPr>
          <w:spacing w:val="19"/>
        </w:rPr>
        <w:t xml:space="preserve"> </w:t>
      </w:r>
      <w:r>
        <w:t>a</w:t>
      </w:r>
      <w:r>
        <w:rPr>
          <w:spacing w:val="25"/>
        </w:rPr>
        <w:t xml:space="preserve"> </w:t>
      </w:r>
      <w:r>
        <w:t>vypočítaná</w:t>
      </w:r>
      <w:r>
        <w:rPr>
          <w:spacing w:val="22"/>
        </w:rPr>
        <w:t xml:space="preserve"> </w:t>
      </w:r>
      <w:r>
        <w:t>konsolidácia.</w:t>
      </w:r>
    </w:p>
    <w:p w:rsidR="007127CB" w:rsidRDefault="007127CB" w:rsidP="00DC68BC">
      <w:r>
        <w:t>Zhotoviteľ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zhromaždiť</w:t>
      </w:r>
      <w:r>
        <w:rPr>
          <w:spacing w:val="1"/>
        </w:rPr>
        <w:t xml:space="preserve"> </w:t>
      </w:r>
      <w:r>
        <w:t>doklady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výmere</w:t>
      </w:r>
      <w:r>
        <w:rPr>
          <w:spacing w:val="1"/>
        </w:rPr>
        <w:t xml:space="preserve"> </w:t>
      </w:r>
      <w:r>
        <w:t>a o</w:t>
      </w:r>
      <w:r>
        <w:rPr>
          <w:spacing w:val="58"/>
        </w:rPr>
        <w:t xml:space="preserve"> </w:t>
      </w:r>
      <w:r>
        <w:t>priebehu</w:t>
      </w:r>
      <w:r>
        <w:rPr>
          <w:spacing w:val="58"/>
        </w:rPr>
        <w:t xml:space="preserve"> </w:t>
      </w:r>
      <w:r>
        <w:t>inštalácie</w:t>
      </w:r>
      <w:r>
        <w:rPr>
          <w:spacing w:val="59"/>
        </w:rPr>
        <w:t xml:space="preserve"> </w:t>
      </w:r>
      <w:r>
        <w:t>drénov,</w:t>
      </w:r>
      <w:r>
        <w:rPr>
          <w:spacing w:val="58"/>
        </w:rPr>
        <w:t xml:space="preserve"> </w:t>
      </w:r>
      <w:r>
        <w:t>vrátane</w:t>
      </w:r>
      <w:r>
        <w:rPr>
          <w:spacing w:val="1"/>
        </w:rPr>
        <w:t xml:space="preserve"> </w:t>
      </w:r>
      <w:r>
        <w:t>všetkých</w:t>
      </w:r>
      <w:r>
        <w:rPr>
          <w:spacing w:val="36"/>
        </w:rPr>
        <w:t xml:space="preserve"> </w:t>
      </w:r>
      <w:r>
        <w:t>CZ,</w:t>
      </w:r>
      <w:r>
        <w:rPr>
          <w:spacing w:val="39"/>
        </w:rPr>
        <w:t xml:space="preserve"> </w:t>
      </w:r>
      <w:r>
        <w:t>atestov,</w:t>
      </w:r>
      <w:r>
        <w:rPr>
          <w:spacing w:val="38"/>
        </w:rPr>
        <w:t xml:space="preserve"> </w:t>
      </w:r>
      <w:r>
        <w:t>osvedčení</w:t>
      </w:r>
      <w:r>
        <w:rPr>
          <w:spacing w:val="36"/>
        </w:rPr>
        <w:t xml:space="preserve"> </w:t>
      </w:r>
      <w:r>
        <w:t>o</w:t>
      </w:r>
      <w:r>
        <w:rPr>
          <w:spacing w:val="36"/>
        </w:rPr>
        <w:t xml:space="preserve"> </w:t>
      </w:r>
      <w:r>
        <w:t>kvalite</w:t>
      </w:r>
      <w:r>
        <w:rPr>
          <w:spacing w:val="37"/>
        </w:rPr>
        <w:t xml:space="preserve"> </w:t>
      </w:r>
      <w:r>
        <w:t>materiálov</w:t>
      </w:r>
      <w:r>
        <w:rPr>
          <w:spacing w:val="34"/>
        </w:rPr>
        <w:t xml:space="preserve"> </w:t>
      </w:r>
      <w:r>
        <w:t>a</w:t>
      </w:r>
      <w:r>
        <w:rPr>
          <w:spacing w:val="37"/>
        </w:rPr>
        <w:t xml:space="preserve"> </w:t>
      </w:r>
      <w:r>
        <w:t>protokolov</w:t>
      </w:r>
      <w:r>
        <w:rPr>
          <w:spacing w:val="34"/>
        </w:rPr>
        <w:t xml:space="preserve"> </w:t>
      </w:r>
      <w:r>
        <w:t>o</w:t>
      </w:r>
      <w:r>
        <w:rPr>
          <w:spacing w:val="37"/>
        </w:rPr>
        <w:t xml:space="preserve"> </w:t>
      </w:r>
      <w:r>
        <w:t>prevedených</w:t>
      </w:r>
      <w:r>
        <w:rPr>
          <w:spacing w:val="37"/>
        </w:rPr>
        <w:t xml:space="preserve"> </w:t>
      </w:r>
      <w:r>
        <w:t>skúškach.</w:t>
      </w:r>
      <w:r>
        <w:rPr>
          <w:spacing w:val="1"/>
        </w:rPr>
        <w:t xml:space="preserve"> </w:t>
      </w:r>
      <w:r>
        <w:t>So</w:t>
      </w:r>
      <w:r>
        <w:rPr>
          <w:spacing w:val="1"/>
        </w:rPr>
        <w:t xml:space="preserve"> </w:t>
      </w:r>
      <w:r>
        <w:t>žiadosťou o</w:t>
      </w:r>
      <w:r>
        <w:rPr>
          <w:spacing w:val="1"/>
        </w:rPr>
        <w:t xml:space="preserve"> </w:t>
      </w:r>
      <w:r>
        <w:t>zahájenie preberacieho konania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vypracuje,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základe</w:t>
      </w:r>
      <w:r>
        <w:rPr>
          <w:spacing w:val="1"/>
        </w:rPr>
        <w:t xml:space="preserve"> </w:t>
      </w:r>
      <w:r>
        <w:t>všetkých</w:t>
      </w:r>
      <w:r>
        <w:rPr>
          <w:spacing w:val="1"/>
        </w:rPr>
        <w:t xml:space="preserve"> </w:t>
      </w:r>
      <w:r>
        <w:t>horeuvedených</w:t>
      </w:r>
      <w:r>
        <w:rPr>
          <w:spacing w:val="1"/>
        </w:rPr>
        <w:t xml:space="preserve"> </w:t>
      </w:r>
      <w:r>
        <w:t>dokumentov,</w:t>
      </w:r>
      <w:r>
        <w:rPr>
          <w:spacing w:val="1"/>
        </w:rPr>
        <w:t xml:space="preserve"> </w:t>
      </w:r>
      <w:r>
        <w:t>správu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hodnotení</w:t>
      </w:r>
      <w:r>
        <w:rPr>
          <w:spacing w:val="1"/>
        </w:rPr>
        <w:t xml:space="preserve"> </w:t>
      </w:r>
      <w:r>
        <w:t>kvality</w:t>
      </w:r>
      <w:r>
        <w:rPr>
          <w:spacing w:val="1"/>
        </w:rPr>
        <w:t xml:space="preserve"> </w:t>
      </w:r>
      <w:r>
        <w:t>diela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dokumentáciu</w:t>
      </w:r>
      <w:r>
        <w:rPr>
          <w:spacing w:val="1"/>
        </w:rPr>
        <w:t xml:space="preserve"> </w:t>
      </w:r>
      <w:r>
        <w:t>skutočného</w:t>
      </w:r>
      <w:r>
        <w:rPr>
          <w:spacing w:val="1"/>
        </w:rPr>
        <w:t xml:space="preserve"> </w:t>
      </w:r>
      <w:r>
        <w:t>zhotovenia.</w:t>
      </w:r>
      <w:r>
        <w:rPr>
          <w:spacing w:val="19"/>
        </w:rPr>
        <w:t xml:space="preserve"> </w:t>
      </w:r>
      <w:r>
        <w:t>Jednu</w:t>
      </w:r>
      <w:r>
        <w:rPr>
          <w:spacing w:val="16"/>
        </w:rPr>
        <w:t xml:space="preserve"> </w:t>
      </w:r>
      <w:r>
        <w:t>sadu</w:t>
      </w:r>
      <w:r>
        <w:rPr>
          <w:spacing w:val="15"/>
        </w:rPr>
        <w:t xml:space="preserve"> </w:t>
      </w:r>
      <w:r>
        <w:t>pripraví</w:t>
      </w:r>
      <w:r>
        <w:rPr>
          <w:spacing w:val="18"/>
        </w:rPr>
        <w:t xml:space="preserve"> </w:t>
      </w:r>
      <w:r>
        <w:t>na</w:t>
      </w:r>
      <w:r>
        <w:rPr>
          <w:spacing w:val="15"/>
        </w:rPr>
        <w:t xml:space="preserve"> </w:t>
      </w:r>
      <w:r>
        <w:t>odovzdanie.</w:t>
      </w:r>
    </w:p>
    <w:p w:rsidR="007127CB" w:rsidRDefault="007127CB" w:rsidP="00DC68BC">
      <w:r>
        <w:t>Ak</w:t>
      </w:r>
      <w:r>
        <w:rPr>
          <w:spacing w:val="1"/>
        </w:rPr>
        <w:t xml:space="preserve"> </w:t>
      </w:r>
      <w:r>
        <w:t>objednávateľ</w:t>
      </w:r>
      <w:r>
        <w:rPr>
          <w:spacing w:val="1"/>
        </w:rPr>
        <w:t xml:space="preserve"> </w:t>
      </w:r>
      <w:r>
        <w:t>pripraví</w:t>
      </w:r>
      <w:r>
        <w:rPr>
          <w:spacing w:val="1"/>
        </w:rPr>
        <w:t xml:space="preserve"> </w:t>
      </w:r>
      <w:r>
        <w:t>k preberaciemu</w:t>
      </w:r>
      <w:r>
        <w:rPr>
          <w:spacing w:val="1"/>
        </w:rPr>
        <w:t xml:space="preserve"> </w:t>
      </w:r>
      <w:r>
        <w:t>konaniu</w:t>
      </w:r>
      <w:r>
        <w:rPr>
          <w:spacing w:val="1"/>
        </w:rPr>
        <w:t xml:space="preserve"> </w:t>
      </w:r>
      <w:r>
        <w:t>vlastné</w:t>
      </w:r>
      <w:r>
        <w:rPr>
          <w:spacing w:val="1"/>
        </w:rPr>
        <w:t xml:space="preserve"> </w:t>
      </w:r>
      <w:r>
        <w:t>celkové</w:t>
      </w:r>
      <w:r>
        <w:rPr>
          <w:spacing w:val="1"/>
        </w:rPr>
        <w:t xml:space="preserve"> </w:t>
      </w:r>
      <w:r>
        <w:t>hodnotenie</w:t>
      </w:r>
      <w:r>
        <w:rPr>
          <w:spacing w:val="59"/>
        </w:rPr>
        <w:t xml:space="preserve"> </w:t>
      </w:r>
      <w:r>
        <w:t>kvality</w:t>
      </w:r>
      <w:r>
        <w:rPr>
          <w:spacing w:val="1"/>
        </w:rPr>
        <w:t xml:space="preserve"> </w:t>
      </w:r>
      <w:r>
        <w:t>vykonaných</w:t>
      </w:r>
      <w:r>
        <w:rPr>
          <w:spacing w:val="1"/>
        </w:rPr>
        <w:t xml:space="preserve"> </w:t>
      </w:r>
      <w:r>
        <w:t>prác,</w:t>
      </w:r>
      <w:r>
        <w:rPr>
          <w:spacing w:val="1"/>
        </w:rPr>
        <w:t xml:space="preserve"> </w:t>
      </w:r>
      <w:r>
        <w:t>odovzdá</w:t>
      </w:r>
      <w:r>
        <w:rPr>
          <w:spacing w:val="1"/>
        </w:rPr>
        <w:t xml:space="preserve"> </w:t>
      </w:r>
      <w:r>
        <w:t>kópiu</w:t>
      </w:r>
      <w:r>
        <w:rPr>
          <w:spacing w:val="58"/>
        </w:rPr>
        <w:t xml:space="preserve"> </w:t>
      </w:r>
      <w:r>
        <w:t>zhotoviteľovi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následnému</w:t>
      </w:r>
      <w:r>
        <w:rPr>
          <w:spacing w:val="58"/>
        </w:rPr>
        <w:t xml:space="preserve"> </w:t>
      </w:r>
      <w:r>
        <w:t>správcovi.</w:t>
      </w:r>
      <w:r>
        <w:rPr>
          <w:spacing w:val="59"/>
        </w:rPr>
        <w:t xml:space="preserve"> </w:t>
      </w:r>
      <w:r>
        <w:t>Podkladom</w:t>
      </w:r>
      <w:r>
        <w:rPr>
          <w:spacing w:val="58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správa o hodnotení kvality vypracovaná zhotoviteľom, závery stavebného dozoru k činnosti</w:t>
      </w:r>
      <w:r>
        <w:rPr>
          <w:spacing w:val="1"/>
        </w:rPr>
        <w:t xml:space="preserve"> </w:t>
      </w:r>
      <w:r>
        <w:t>zhotoviteľa</w:t>
      </w:r>
      <w:r>
        <w:rPr>
          <w:spacing w:val="19"/>
        </w:rPr>
        <w:t xml:space="preserve"> </w:t>
      </w:r>
      <w:r>
        <w:t>a</w:t>
      </w:r>
      <w:r>
        <w:rPr>
          <w:spacing w:val="20"/>
        </w:rPr>
        <w:t xml:space="preserve"> </w:t>
      </w:r>
      <w:r>
        <w:t>výsledky</w:t>
      </w:r>
      <w:r>
        <w:rPr>
          <w:spacing w:val="14"/>
        </w:rPr>
        <w:t xml:space="preserve"> </w:t>
      </w:r>
      <w:r>
        <w:t>skúšok</w:t>
      </w:r>
      <w:r>
        <w:rPr>
          <w:spacing w:val="19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meraní</w:t>
      </w:r>
      <w:r>
        <w:rPr>
          <w:spacing w:val="18"/>
        </w:rPr>
        <w:t xml:space="preserve"> </w:t>
      </w:r>
      <w:r>
        <w:t>objednávateľa.</w:t>
      </w:r>
    </w:p>
    <w:p w:rsidR="007127CB" w:rsidRDefault="007127CB" w:rsidP="00DC68BC">
      <w:r>
        <w:t>Pri</w:t>
      </w:r>
      <w:r>
        <w:rPr>
          <w:spacing w:val="1"/>
        </w:rPr>
        <w:t xml:space="preserve"> </w:t>
      </w:r>
      <w:r>
        <w:t>konečnom</w:t>
      </w:r>
      <w:r>
        <w:rPr>
          <w:spacing w:val="1"/>
        </w:rPr>
        <w:t xml:space="preserve"> </w:t>
      </w:r>
      <w:r>
        <w:t>prevzatí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zhodnotí</w:t>
      </w:r>
      <w:r>
        <w:rPr>
          <w:spacing w:val="1"/>
        </w:rPr>
        <w:t xml:space="preserve"> </w:t>
      </w:r>
      <w:r>
        <w:t>skutočné</w:t>
      </w:r>
      <w:r>
        <w:rPr>
          <w:spacing w:val="1"/>
        </w:rPr>
        <w:t xml:space="preserve"> </w:t>
      </w:r>
      <w:r>
        <w:t>vyhotovenie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porovná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s požiadavkami</w:t>
      </w:r>
      <w:r>
        <w:rPr>
          <w:spacing w:val="1"/>
        </w:rPr>
        <w:t xml:space="preserve"> </w:t>
      </w:r>
      <w:r>
        <w:t>dokumentácie,</w:t>
      </w:r>
      <w:r>
        <w:rPr>
          <w:spacing w:val="1"/>
        </w:rPr>
        <w:t xml:space="preserve"> </w:t>
      </w:r>
      <w:r>
        <w:t>ZTKP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inštrukciami</w:t>
      </w:r>
      <w:r>
        <w:rPr>
          <w:spacing w:val="1"/>
        </w:rPr>
        <w:t xml:space="preserve"> </w:t>
      </w:r>
      <w:r>
        <w:t>stavebného</w:t>
      </w:r>
      <w:r>
        <w:rPr>
          <w:spacing w:val="1"/>
        </w:rPr>
        <w:t xml:space="preserve"> </w:t>
      </w:r>
      <w:r>
        <w:t>dozoru.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konečnom</w:t>
      </w:r>
      <w:r>
        <w:rPr>
          <w:spacing w:val="58"/>
        </w:rPr>
        <w:t xml:space="preserve"> </w:t>
      </w:r>
      <w:r>
        <w:t>prevzatí</w:t>
      </w:r>
      <w:r>
        <w:rPr>
          <w:spacing w:val="58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spíše</w:t>
      </w:r>
      <w:r>
        <w:rPr>
          <w:spacing w:val="1"/>
        </w:rPr>
        <w:t xml:space="preserve"> </w:t>
      </w:r>
      <w:r>
        <w:t>protokol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odovzdaní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prevzatí</w:t>
      </w:r>
      <w:r>
        <w:rPr>
          <w:spacing w:val="1"/>
        </w:rPr>
        <w:t xml:space="preserve"> </w:t>
      </w:r>
      <w:r>
        <w:t>prác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prípadným</w:t>
      </w:r>
      <w:r>
        <w:rPr>
          <w:spacing w:val="58"/>
        </w:rPr>
        <w:t xml:space="preserve"> </w:t>
      </w:r>
      <w:r>
        <w:t>návrhom</w:t>
      </w:r>
      <w:r>
        <w:rPr>
          <w:spacing w:val="58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zrážky</w:t>
      </w:r>
      <w:r>
        <w:rPr>
          <w:spacing w:val="58"/>
        </w:rPr>
        <w:t xml:space="preserve"> </w:t>
      </w:r>
      <w:r>
        <w:t>z</w:t>
      </w:r>
      <w:r>
        <w:rPr>
          <w:spacing w:val="59"/>
        </w:rPr>
        <w:t xml:space="preserve"> </w:t>
      </w:r>
      <w:r>
        <w:t>ceny,</w:t>
      </w:r>
      <w:r>
        <w:rPr>
          <w:spacing w:val="58"/>
        </w:rPr>
        <w:t xml:space="preserve"> </w:t>
      </w:r>
      <w:r>
        <w:t>predĺžení</w:t>
      </w:r>
      <w:r>
        <w:rPr>
          <w:spacing w:val="1"/>
        </w:rPr>
        <w:t xml:space="preserve"> </w:t>
      </w:r>
      <w:r>
        <w:t>záruky</w:t>
      </w:r>
      <w:r>
        <w:rPr>
          <w:spacing w:val="11"/>
        </w:rPr>
        <w:t xml:space="preserve"> </w:t>
      </w:r>
      <w:r>
        <w:t>alebo</w:t>
      </w:r>
      <w:r>
        <w:rPr>
          <w:spacing w:val="17"/>
        </w:rPr>
        <w:t xml:space="preserve"> </w:t>
      </w:r>
      <w:r>
        <w:t>iné</w:t>
      </w:r>
      <w:r>
        <w:rPr>
          <w:spacing w:val="14"/>
        </w:rPr>
        <w:t xml:space="preserve"> </w:t>
      </w:r>
      <w:r>
        <w:t>opatrenia.</w:t>
      </w:r>
    </w:p>
    <w:p w:rsidR="007127CB" w:rsidRDefault="007127CB" w:rsidP="00DC68BC">
      <w:r>
        <w:t>Odsúhlasenie</w:t>
      </w:r>
      <w:r>
        <w:rPr>
          <w:spacing w:val="40"/>
        </w:rPr>
        <w:t xml:space="preserve"> </w:t>
      </w:r>
      <w:r>
        <w:t>prác</w:t>
      </w:r>
      <w:r>
        <w:rPr>
          <w:spacing w:val="43"/>
        </w:rPr>
        <w:t xml:space="preserve"> </w:t>
      </w:r>
      <w:r>
        <w:t>musí</w:t>
      </w:r>
      <w:r>
        <w:rPr>
          <w:spacing w:val="44"/>
        </w:rPr>
        <w:t xml:space="preserve"> </w:t>
      </w:r>
      <w:r>
        <w:t>byť</w:t>
      </w:r>
      <w:r>
        <w:rPr>
          <w:spacing w:val="43"/>
        </w:rPr>
        <w:t xml:space="preserve"> </w:t>
      </w:r>
      <w:r>
        <w:t>potvrdené</w:t>
      </w:r>
      <w:r>
        <w:rPr>
          <w:spacing w:val="41"/>
        </w:rPr>
        <w:t xml:space="preserve"> </w:t>
      </w:r>
      <w:r>
        <w:t>aj</w:t>
      </w:r>
      <w:r>
        <w:rPr>
          <w:spacing w:val="47"/>
        </w:rPr>
        <w:t xml:space="preserve"> </w:t>
      </w:r>
      <w:r>
        <w:t>autorským</w:t>
      </w:r>
      <w:r>
        <w:rPr>
          <w:spacing w:val="44"/>
        </w:rPr>
        <w:t xml:space="preserve"> </w:t>
      </w:r>
      <w:r>
        <w:t>a</w:t>
      </w:r>
      <w:r>
        <w:rPr>
          <w:spacing w:val="41"/>
        </w:rPr>
        <w:t xml:space="preserve"> </w:t>
      </w:r>
      <w:r>
        <w:t>geologickým</w:t>
      </w:r>
      <w:r>
        <w:rPr>
          <w:spacing w:val="46"/>
        </w:rPr>
        <w:t xml:space="preserve"> </w:t>
      </w:r>
      <w:r>
        <w:t>dozorom</w:t>
      </w:r>
      <w:r>
        <w:rPr>
          <w:spacing w:val="47"/>
        </w:rPr>
        <w:t xml:space="preserve"> </w:t>
      </w:r>
      <w:r>
        <w:t>stavby.</w:t>
      </w:r>
    </w:p>
    <w:p w:rsidR="007127CB" w:rsidRDefault="007127CB" w:rsidP="00DC68BC">
      <w:pPr>
        <w:pStyle w:val="Nadpis3"/>
      </w:pPr>
      <w:bookmarkStart w:id="174" w:name="_TOC_250064"/>
      <w:bookmarkStart w:id="175" w:name="_Toc178188251"/>
      <w:r>
        <w:t>Meranie</w:t>
      </w:r>
      <w:r>
        <w:rPr>
          <w:spacing w:val="40"/>
        </w:rPr>
        <w:t xml:space="preserve"> </w:t>
      </w:r>
      <w:bookmarkEnd w:id="174"/>
      <w:r>
        <w:t>výmer</w:t>
      </w:r>
      <w:bookmarkEnd w:id="175"/>
    </w:p>
    <w:p w:rsidR="007127CB" w:rsidRDefault="007127CB" w:rsidP="00D065B8">
      <w:pPr>
        <w:pStyle w:val="Odsekzoznamu"/>
        <w:widowControl w:val="0"/>
        <w:numPr>
          <w:ilvl w:val="1"/>
          <w:numId w:val="18"/>
        </w:numPr>
        <w:tabs>
          <w:tab w:val="left" w:pos="898"/>
          <w:tab w:val="left" w:pos="899"/>
        </w:tabs>
        <w:autoSpaceDE w:val="0"/>
        <w:autoSpaceDN w:val="0"/>
        <w:spacing w:after="0"/>
        <w:ind w:hanging="361"/>
        <w:contextualSpacing w:val="0"/>
        <w:jc w:val="left"/>
      </w:pPr>
      <w:r>
        <w:t>množstvo</w:t>
      </w:r>
      <w:r>
        <w:rPr>
          <w:spacing w:val="32"/>
        </w:rPr>
        <w:t xml:space="preserve"> </w:t>
      </w:r>
      <w:r>
        <w:t>drénov</w:t>
      </w:r>
      <w:r>
        <w:rPr>
          <w:spacing w:val="32"/>
        </w:rPr>
        <w:t xml:space="preserve"> </w:t>
      </w:r>
      <w:r>
        <w:t>v</w:t>
      </w:r>
      <w:r>
        <w:rPr>
          <w:spacing w:val="26"/>
        </w:rPr>
        <w:t xml:space="preserve"> </w:t>
      </w:r>
      <w:r>
        <w:t>m</w:t>
      </w:r>
    </w:p>
    <w:p w:rsidR="007127CB" w:rsidRDefault="007127CB" w:rsidP="00DC68BC">
      <w:pPr>
        <w:pStyle w:val="Nadpis3"/>
      </w:pPr>
      <w:bookmarkStart w:id="176" w:name="_TOC_250063"/>
      <w:bookmarkStart w:id="177" w:name="_Toc178188252"/>
      <w:r>
        <w:t>Súvisiace</w:t>
      </w:r>
      <w:r>
        <w:rPr>
          <w:spacing w:val="32"/>
        </w:rPr>
        <w:t xml:space="preserve"> </w:t>
      </w:r>
      <w:r>
        <w:t>normy</w:t>
      </w:r>
      <w:r>
        <w:rPr>
          <w:spacing w:val="32"/>
        </w:rPr>
        <w:t xml:space="preserve"> </w:t>
      </w:r>
      <w:r>
        <w:t>a</w:t>
      </w:r>
      <w:r>
        <w:rPr>
          <w:spacing w:val="120"/>
        </w:rPr>
        <w:t xml:space="preserve"> </w:t>
      </w:r>
      <w:bookmarkEnd w:id="176"/>
      <w:r>
        <w:t>predpisy</w:t>
      </w:r>
      <w:bookmarkEnd w:id="177"/>
    </w:p>
    <w:p w:rsidR="007127CB" w:rsidRDefault="007127CB" w:rsidP="007127CB">
      <w:pPr>
        <w:pStyle w:val="Zkladntext"/>
        <w:spacing w:before="5"/>
        <w:rPr>
          <w:b/>
          <w:sz w:val="21"/>
        </w:rPr>
      </w:pPr>
    </w:p>
    <w:p w:rsidR="007127CB" w:rsidRDefault="007127CB" w:rsidP="00D065B8">
      <w:pPr>
        <w:pStyle w:val="Odsekzoznamu"/>
        <w:widowControl w:val="0"/>
        <w:numPr>
          <w:ilvl w:val="3"/>
          <w:numId w:val="15"/>
        </w:numPr>
        <w:tabs>
          <w:tab w:val="left" w:pos="2446"/>
          <w:tab w:val="left" w:pos="2447"/>
        </w:tabs>
        <w:autoSpaceDE w:val="0"/>
        <w:autoSpaceDN w:val="0"/>
        <w:spacing w:after="0"/>
        <w:ind w:hanging="1703"/>
        <w:contextualSpacing w:val="0"/>
      </w:pPr>
      <w:r>
        <w:t>Súvisiace</w:t>
      </w:r>
      <w:r>
        <w:rPr>
          <w:spacing w:val="46"/>
        </w:rPr>
        <w:t xml:space="preserve"> </w:t>
      </w:r>
      <w:r>
        <w:t>normy</w:t>
      </w:r>
    </w:p>
    <w:p w:rsidR="007127CB" w:rsidRDefault="007127CB" w:rsidP="007127CB">
      <w:pPr>
        <w:pStyle w:val="Zkladntext"/>
        <w:spacing w:before="9"/>
        <w:rPr>
          <w:sz w:val="10"/>
        </w:rPr>
      </w:pPr>
    </w:p>
    <w:tbl>
      <w:tblPr>
        <w:tblStyle w:val="TableNormal"/>
        <w:tblW w:w="0" w:type="auto"/>
        <w:tblInd w:w="1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804"/>
      </w:tblGrid>
      <w:tr w:rsidR="007127CB" w:rsidRPr="00DC68BC" w:rsidTr="00E46487">
        <w:trPr>
          <w:trHeight w:val="685"/>
        </w:trPr>
        <w:tc>
          <w:tcPr>
            <w:tcW w:w="2518" w:type="dxa"/>
          </w:tcPr>
          <w:p w:rsidR="007127CB" w:rsidRPr="00DC68BC" w:rsidRDefault="007127CB" w:rsidP="00E46487">
            <w:pPr>
              <w:pStyle w:val="TableParagraph"/>
              <w:spacing w:before="61"/>
              <w:rPr>
                <w:lang w:val="sk-SK"/>
              </w:rPr>
            </w:pPr>
            <w:r w:rsidRPr="00DC68BC">
              <w:rPr>
                <w:lang w:val="sk-SK"/>
              </w:rPr>
              <w:t>STN</w:t>
            </w:r>
            <w:r w:rsidRPr="00DC68BC">
              <w:rPr>
                <w:spacing w:val="24"/>
                <w:lang w:val="sk-SK"/>
              </w:rPr>
              <w:t xml:space="preserve"> </w:t>
            </w:r>
            <w:r w:rsidRPr="00DC68BC">
              <w:rPr>
                <w:lang w:val="sk-SK"/>
              </w:rPr>
              <w:t>EN</w:t>
            </w:r>
            <w:r w:rsidRPr="00DC68BC">
              <w:rPr>
                <w:spacing w:val="27"/>
                <w:lang w:val="sk-SK"/>
              </w:rPr>
              <w:t xml:space="preserve"> </w:t>
            </w:r>
            <w:r w:rsidRPr="00DC68BC">
              <w:rPr>
                <w:lang w:val="sk-SK"/>
              </w:rPr>
              <w:t>1990</w:t>
            </w:r>
          </w:p>
          <w:p w:rsidR="007127CB" w:rsidRPr="00DC68BC" w:rsidRDefault="007127CB" w:rsidP="00E46487">
            <w:pPr>
              <w:pStyle w:val="TableParagraph"/>
              <w:spacing w:before="65"/>
              <w:rPr>
                <w:lang w:val="sk-SK"/>
              </w:rPr>
            </w:pPr>
            <w:r w:rsidRPr="00DC68BC">
              <w:rPr>
                <w:lang w:val="sk-SK"/>
              </w:rPr>
              <w:t>(73</w:t>
            </w:r>
            <w:r w:rsidRPr="00DC68BC">
              <w:rPr>
                <w:spacing w:val="29"/>
                <w:lang w:val="sk-SK"/>
              </w:rPr>
              <w:t xml:space="preserve"> </w:t>
            </w:r>
            <w:r w:rsidRPr="00DC68BC">
              <w:rPr>
                <w:lang w:val="sk-SK"/>
              </w:rPr>
              <w:t>0031)</w:t>
            </w:r>
          </w:p>
        </w:tc>
        <w:tc>
          <w:tcPr>
            <w:tcW w:w="6804" w:type="dxa"/>
          </w:tcPr>
          <w:p w:rsidR="007127CB" w:rsidRPr="00DC68BC" w:rsidRDefault="007127CB" w:rsidP="00E46487">
            <w:pPr>
              <w:pStyle w:val="TableParagraph"/>
              <w:spacing w:before="92" w:line="242" w:lineRule="auto"/>
              <w:ind w:right="302"/>
              <w:rPr>
                <w:lang w:val="sk-SK"/>
              </w:rPr>
            </w:pPr>
            <w:r w:rsidRPr="00DC68BC">
              <w:rPr>
                <w:lang w:val="sk-SK"/>
              </w:rPr>
              <w:t>Eurokód</w:t>
            </w:r>
            <w:r w:rsidRPr="00DC68BC">
              <w:rPr>
                <w:spacing w:val="1"/>
                <w:lang w:val="sk-SK"/>
              </w:rPr>
              <w:t xml:space="preserve"> </w:t>
            </w:r>
            <w:r w:rsidRPr="00DC68BC">
              <w:rPr>
                <w:lang w:val="sk-SK"/>
              </w:rPr>
              <w:t>1.</w:t>
            </w:r>
            <w:r w:rsidRPr="00DC68BC">
              <w:rPr>
                <w:spacing w:val="1"/>
                <w:lang w:val="sk-SK"/>
              </w:rPr>
              <w:t xml:space="preserve"> </w:t>
            </w:r>
            <w:r w:rsidRPr="00DC68BC">
              <w:rPr>
                <w:lang w:val="sk-SK"/>
              </w:rPr>
              <w:t>Zásady navrhovania</w:t>
            </w:r>
            <w:r w:rsidRPr="00DC68BC">
              <w:rPr>
                <w:spacing w:val="58"/>
                <w:lang w:val="sk-SK"/>
              </w:rPr>
              <w:t xml:space="preserve"> </w:t>
            </w:r>
            <w:r w:rsidRPr="00DC68BC">
              <w:rPr>
                <w:lang w:val="sk-SK"/>
              </w:rPr>
              <w:t>a</w:t>
            </w:r>
            <w:r w:rsidRPr="00DC68BC">
              <w:rPr>
                <w:spacing w:val="58"/>
                <w:lang w:val="sk-SK"/>
              </w:rPr>
              <w:t xml:space="preserve"> </w:t>
            </w:r>
            <w:r w:rsidRPr="00DC68BC">
              <w:rPr>
                <w:lang w:val="sk-SK"/>
              </w:rPr>
              <w:t>zaťaženia</w:t>
            </w:r>
            <w:r w:rsidRPr="00DC68BC">
              <w:rPr>
                <w:spacing w:val="59"/>
                <w:lang w:val="sk-SK"/>
              </w:rPr>
              <w:t xml:space="preserve"> </w:t>
            </w:r>
            <w:r w:rsidRPr="00DC68BC">
              <w:rPr>
                <w:lang w:val="sk-SK"/>
              </w:rPr>
              <w:t>konštrukcií.</w:t>
            </w:r>
            <w:r w:rsidRPr="00DC68BC">
              <w:rPr>
                <w:spacing w:val="58"/>
                <w:lang w:val="sk-SK"/>
              </w:rPr>
              <w:t xml:space="preserve"> </w:t>
            </w:r>
            <w:r w:rsidRPr="00DC68BC">
              <w:rPr>
                <w:lang w:val="sk-SK"/>
              </w:rPr>
              <w:t>Časť</w:t>
            </w:r>
            <w:r w:rsidRPr="00DC68BC">
              <w:rPr>
                <w:spacing w:val="-56"/>
                <w:lang w:val="sk-SK"/>
              </w:rPr>
              <w:t xml:space="preserve"> </w:t>
            </w:r>
            <w:r w:rsidRPr="00DC68BC">
              <w:rPr>
                <w:lang w:val="sk-SK"/>
              </w:rPr>
              <w:t>1:</w:t>
            </w:r>
            <w:r w:rsidRPr="00DC68BC">
              <w:rPr>
                <w:spacing w:val="18"/>
                <w:lang w:val="sk-SK"/>
              </w:rPr>
              <w:t xml:space="preserve"> </w:t>
            </w:r>
            <w:r w:rsidRPr="00DC68BC">
              <w:rPr>
                <w:lang w:val="sk-SK"/>
              </w:rPr>
              <w:t>Zásady</w:t>
            </w:r>
            <w:r w:rsidRPr="00DC68BC">
              <w:rPr>
                <w:spacing w:val="15"/>
                <w:lang w:val="sk-SK"/>
              </w:rPr>
              <w:t xml:space="preserve"> </w:t>
            </w:r>
            <w:r w:rsidRPr="00DC68BC">
              <w:rPr>
                <w:lang w:val="sk-SK"/>
              </w:rPr>
              <w:t>navrhovania</w:t>
            </w:r>
          </w:p>
        </w:tc>
      </w:tr>
      <w:tr w:rsidR="007127CB" w:rsidRPr="00DC68BC" w:rsidTr="00E46487">
        <w:trPr>
          <w:trHeight w:val="685"/>
        </w:trPr>
        <w:tc>
          <w:tcPr>
            <w:tcW w:w="2518" w:type="dxa"/>
          </w:tcPr>
          <w:p w:rsidR="007127CB" w:rsidRPr="00DC68BC" w:rsidRDefault="007127CB" w:rsidP="00E46487">
            <w:pPr>
              <w:pStyle w:val="TableParagraph"/>
              <w:spacing w:before="61"/>
              <w:rPr>
                <w:lang w:val="sk-SK"/>
              </w:rPr>
            </w:pPr>
            <w:r w:rsidRPr="00DC68BC">
              <w:rPr>
                <w:lang w:val="sk-SK"/>
              </w:rPr>
              <w:t>STN</w:t>
            </w:r>
            <w:r w:rsidRPr="00DC68BC">
              <w:rPr>
                <w:spacing w:val="30"/>
                <w:lang w:val="sk-SK"/>
              </w:rPr>
              <w:t xml:space="preserve"> </w:t>
            </w:r>
            <w:r w:rsidRPr="00DC68BC">
              <w:rPr>
                <w:lang w:val="sk-SK"/>
              </w:rPr>
              <w:t>EN</w:t>
            </w:r>
            <w:r w:rsidRPr="00DC68BC">
              <w:rPr>
                <w:spacing w:val="31"/>
                <w:lang w:val="sk-SK"/>
              </w:rPr>
              <w:t xml:space="preserve"> </w:t>
            </w:r>
            <w:r w:rsidRPr="00DC68BC">
              <w:rPr>
                <w:lang w:val="sk-SK"/>
              </w:rPr>
              <w:t>1997-1</w:t>
            </w:r>
          </w:p>
          <w:p w:rsidR="007127CB" w:rsidRPr="00DC68BC" w:rsidRDefault="007127CB" w:rsidP="00E46487">
            <w:pPr>
              <w:pStyle w:val="TableParagraph"/>
              <w:spacing w:before="65"/>
              <w:rPr>
                <w:lang w:val="sk-SK"/>
              </w:rPr>
            </w:pPr>
            <w:r w:rsidRPr="00DC68BC">
              <w:rPr>
                <w:lang w:val="sk-SK"/>
              </w:rPr>
              <w:t>(73</w:t>
            </w:r>
            <w:r w:rsidRPr="00DC68BC">
              <w:rPr>
                <w:spacing w:val="29"/>
                <w:lang w:val="sk-SK"/>
              </w:rPr>
              <w:t xml:space="preserve"> </w:t>
            </w:r>
            <w:r w:rsidRPr="00DC68BC">
              <w:rPr>
                <w:lang w:val="sk-SK"/>
              </w:rPr>
              <w:t>0091)</w:t>
            </w:r>
          </w:p>
        </w:tc>
        <w:tc>
          <w:tcPr>
            <w:tcW w:w="6804" w:type="dxa"/>
          </w:tcPr>
          <w:p w:rsidR="007127CB" w:rsidRPr="00DC68BC" w:rsidRDefault="007127CB" w:rsidP="00E46487">
            <w:pPr>
              <w:pStyle w:val="TableParagraph"/>
              <w:spacing w:before="92" w:line="242" w:lineRule="auto"/>
              <w:ind w:right="302"/>
              <w:rPr>
                <w:lang w:val="sk-SK"/>
              </w:rPr>
            </w:pPr>
            <w:r w:rsidRPr="00DC68BC">
              <w:rPr>
                <w:lang w:val="sk-SK"/>
              </w:rPr>
              <w:t>Eurokód</w:t>
            </w:r>
            <w:r w:rsidRPr="00DC68BC">
              <w:rPr>
                <w:spacing w:val="1"/>
                <w:lang w:val="sk-SK"/>
              </w:rPr>
              <w:t xml:space="preserve"> </w:t>
            </w:r>
            <w:r w:rsidRPr="00DC68BC">
              <w:rPr>
                <w:lang w:val="sk-SK"/>
              </w:rPr>
              <w:t>7.</w:t>
            </w:r>
            <w:r w:rsidRPr="00DC68BC">
              <w:rPr>
                <w:spacing w:val="1"/>
                <w:lang w:val="sk-SK"/>
              </w:rPr>
              <w:t xml:space="preserve"> </w:t>
            </w:r>
            <w:r w:rsidRPr="00DC68BC">
              <w:rPr>
                <w:lang w:val="sk-SK"/>
              </w:rPr>
              <w:t>Navrhovanie</w:t>
            </w:r>
            <w:r w:rsidRPr="00DC68BC">
              <w:rPr>
                <w:spacing w:val="1"/>
                <w:lang w:val="sk-SK"/>
              </w:rPr>
              <w:t xml:space="preserve"> </w:t>
            </w:r>
            <w:r w:rsidRPr="00DC68BC">
              <w:rPr>
                <w:lang w:val="sk-SK"/>
              </w:rPr>
              <w:t>geotechnických</w:t>
            </w:r>
            <w:r w:rsidRPr="00DC68BC">
              <w:rPr>
                <w:spacing w:val="1"/>
                <w:lang w:val="sk-SK"/>
              </w:rPr>
              <w:t xml:space="preserve"> </w:t>
            </w:r>
            <w:r w:rsidRPr="00DC68BC">
              <w:rPr>
                <w:lang w:val="sk-SK"/>
              </w:rPr>
              <w:t>konštrukcií.</w:t>
            </w:r>
            <w:r w:rsidRPr="00DC68BC">
              <w:rPr>
                <w:spacing w:val="1"/>
                <w:lang w:val="sk-SK"/>
              </w:rPr>
              <w:t xml:space="preserve"> </w:t>
            </w:r>
            <w:r w:rsidRPr="00DC68BC">
              <w:rPr>
                <w:lang w:val="sk-SK"/>
              </w:rPr>
              <w:t>Časť</w:t>
            </w:r>
            <w:r w:rsidRPr="00DC68BC">
              <w:rPr>
                <w:spacing w:val="1"/>
                <w:lang w:val="sk-SK"/>
              </w:rPr>
              <w:t xml:space="preserve"> </w:t>
            </w:r>
            <w:r w:rsidRPr="00DC68BC">
              <w:rPr>
                <w:lang w:val="sk-SK"/>
              </w:rPr>
              <w:t>1:</w:t>
            </w:r>
            <w:r w:rsidRPr="00DC68BC">
              <w:rPr>
                <w:spacing w:val="-56"/>
                <w:lang w:val="sk-SK"/>
              </w:rPr>
              <w:t xml:space="preserve"> </w:t>
            </w:r>
            <w:r w:rsidRPr="00DC68BC">
              <w:rPr>
                <w:lang w:val="sk-SK"/>
              </w:rPr>
              <w:t>Všeobecné</w:t>
            </w:r>
            <w:r w:rsidRPr="00DC68BC">
              <w:rPr>
                <w:spacing w:val="16"/>
                <w:lang w:val="sk-SK"/>
              </w:rPr>
              <w:t xml:space="preserve"> </w:t>
            </w:r>
            <w:r w:rsidRPr="00DC68BC">
              <w:rPr>
                <w:lang w:val="sk-SK"/>
              </w:rPr>
              <w:t>pravidlá</w:t>
            </w:r>
          </w:p>
        </w:tc>
      </w:tr>
      <w:tr w:rsidR="007127CB" w:rsidRPr="00DC68BC" w:rsidTr="00E46487">
        <w:trPr>
          <w:trHeight w:val="371"/>
        </w:trPr>
        <w:tc>
          <w:tcPr>
            <w:tcW w:w="2518" w:type="dxa"/>
          </w:tcPr>
          <w:p w:rsidR="007127CB" w:rsidRPr="00DC68BC" w:rsidRDefault="007127CB" w:rsidP="00E46487">
            <w:pPr>
              <w:pStyle w:val="TableParagraph"/>
              <w:spacing w:before="61"/>
              <w:rPr>
                <w:lang w:val="sk-SK"/>
              </w:rPr>
            </w:pPr>
            <w:r w:rsidRPr="00DC68BC">
              <w:rPr>
                <w:lang w:val="sk-SK"/>
              </w:rPr>
              <w:t>STN</w:t>
            </w:r>
            <w:r w:rsidRPr="00DC68BC">
              <w:rPr>
                <w:spacing w:val="39"/>
                <w:lang w:val="sk-SK"/>
              </w:rPr>
              <w:t xml:space="preserve"> </w:t>
            </w:r>
            <w:r w:rsidRPr="00DC68BC">
              <w:rPr>
                <w:lang w:val="sk-SK"/>
              </w:rPr>
              <w:t>73</w:t>
            </w:r>
            <w:r w:rsidRPr="00DC68BC">
              <w:rPr>
                <w:spacing w:val="39"/>
                <w:lang w:val="sk-SK"/>
              </w:rPr>
              <w:t xml:space="preserve"> </w:t>
            </w:r>
            <w:r w:rsidRPr="00DC68BC">
              <w:rPr>
                <w:lang w:val="sk-SK"/>
              </w:rPr>
              <w:t>3040:2019-03</w:t>
            </w:r>
          </w:p>
        </w:tc>
        <w:tc>
          <w:tcPr>
            <w:tcW w:w="6804" w:type="dxa"/>
          </w:tcPr>
          <w:p w:rsidR="007127CB" w:rsidRPr="00DC68BC" w:rsidRDefault="007127CB" w:rsidP="00E46487">
            <w:pPr>
              <w:pStyle w:val="TableParagraph"/>
              <w:spacing w:before="61"/>
              <w:rPr>
                <w:lang w:val="sk-SK"/>
              </w:rPr>
            </w:pPr>
            <w:r w:rsidRPr="00DC68BC">
              <w:rPr>
                <w:lang w:val="sk-SK"/>
              </w:rPr>
              <w:t>Geotextílie</w:t>
            </w:r>
            <w:r w:rsidRPr="00DC68BC">
              <w:rPr>
                <w:spacing w:val="47"/>
                <w:lang w:val="sk-SK"/>
              </w:rPr>
              <w:t xml:space="preserve"> </w:t>
            </w:r>
            <w:r w:rsidRPr="00DC68BC">
              <w:rPr>
                <w:lang w:val="sk-SK"/>
              </w:rPr>
              <w:t>.</w:t>
            </w:r>
            <w:r w:rsidRPr="00DC68BC">
              <w:rPr>
                <w:spacing w:val="51"/>
                <w:lang w:val="sk-SK"/>
              </w:rPr>
              <w:t xml:space="preserve"> </w:t>
            </w:r>
            <w:r w:rsidRPr="00DC68BC">
              <w:rPr>
                <w:lang w:val="sk-SK"/>
              </w:rPr>
              <w:t>Základné</w:t>
            </w:r>
            <w:r w:rsidRPr="00DC68BC">
              <w:rPr>
                <w:spacing w:val="48"/>
                <w:lang w:val="sk-SK"/>
              </w:rPr>
              <w:t xml:space="preserve"> </w:t>
            </w:r>
            <w:r w:rsidRPr="00DC68BC">
              <w:rPr>
                <w:lang w:val="sk-SK"/>
              </w:rPr>
              <w:t>ustanovenia</w:t>
            </w:r>
            <w:r w:rsidRPr="00DC68BC">
              <w:rPr>
                <w:spacing w:val="47"/>
                <w:lang w:val="sk-SK"/>
              </w:rPr>
              <w:t xml:space="preserve"> </w:t>
            </w:r>
            <w:r w:rsidRPr="00DC68BC">
              <w:rPr>
                <w:lang w:val="sk-SK"/>
              </w:rPr>
              <w:t>a</w:t>
            </w:r>
            <w:r w:rsidRPr="00DC68BC">
              <w:rPr>
                <w:spacing w:val="48"/>
                <w:lang w:val="sk-SK"/>
              </w:rPr>
              <w:t xml:space="preserve"> </w:t>
            </w:r>
            <w:r w:rsidRPr="00DC68BC">
              <w:rPr>
                <w:lang w:val="sk-SK"/>
              </w:rPr>
              <w:t>technické</w:t>
            </w:r>
            <w:r w:rsidRPr="00DC68BC">
              <w:rPr>
                <w:spacing w:val="52"/>
                <w:lang w:val="sk-SK"/>
              </w:rPr>
              <w:t xml:space="preserve"> </w:t>
            </w:r>
            <w:r w:rsidRPr="00DC68BC">
              <w:rPr>
                <w:lang w:val="sk-SK"/>
              </w:rPr>
              <w:t>požiadavky</w:t>
            </w:r>
          </w:p>
        </w:tc>
      </w:tr>
      <w:tr w:rsidR="007127CB" w:rsidRPr="00DC68BC" w:rsidTr="00E46487">
        <w:trPr>
          <w:trHeight w:val="374"/>
        </w:trPr>
        <w:tc>
          <w:tcPr>
            <w:tcW w:w="2518" w:type="dxa"/>
          </w:tcPr>
          <w:p w:rsidR="007127CB" w:rsidRPr="00DC68BC" w:rsidRDefault="007127CB" w:rsidP="00E46487">
            <w:pPr>
              <w:pStyle w:val="TableParagraph"/>
              <w:spacing w:before="63"/>
              <w:rPr>
                <w:lang w:val="sk-SK"/>
              </w:rPr>
            </w:pPr>
            <w:r w:rsidRPr="00DC68BC">
              <w:rPr>
                <w:lang w:val="sk-SK"/>
              </w:rPr>
              <w:t>STN</w:t>
            </w:r>
            <w:r w:rsidRPr="00DC68BC">
              <w:rPr>
                <w:spacing w:val="33"/>
                <w:lang w:val="sk-SK"/>
              </w:rPr>
              <w:t xml:space="preserve"> </w:t>
            </w:r>
            <w:r w:rsidRPr="00DC68BC">
              <w:rPr>
                <w:lang w:val="sk-SK"/>
              </w:rPr>
              <w:t>73</w:t>
            </w:r>
            <w:r w:rsidRPr="00DC68BC">
              <w:rPr>
                <w:spacing w:val="34"/>
                <w:lang w:val="sk-SK"/>
              </w:rPr>
              <w:t xml:space="preserve"> </w:t>
            </w:r>
            <w:r w:rsidRPr="00DC68BC">
              <w:rPr>
                <w:lang w:val="sk-SK"/>
              </w:rPr>
              <w:t>3050/a+Z2</w:t>
            </w:r>
          </w:p>
        </w:tc>
        <w:tc>
          <w:tcPr>
            <w:tcW w:w="6804" w:type="dxa"/>
          </w:tcPr>
          <w:p w:rsidR="007127CB" w:rsidRPr="00DC68BC" w:rsidRDefault="007127CB" w:rsidP="00E46487">
            <w:pPr>
              <w:pStyle w:val="TableParagraph"/>
              <w:spacing w:before="63"/>
              <w:rPr>
                <w:lang w:val="sk-SK"/>
              </w:rPr>
            </w:pPr>
            <w:r w:rsidRPr="00DC68BC">
              <w:rPr>
                <w:lang w:val="sk-SK"/>
              </w:rPr>
              <w:t>Zemné</w:t>
            </w:r>
            <w:r w:rsidRPr="00DC68BC">
              <w:rPr>
                <w:spacing w:val="49"/>
                <w:lang w:val="sk-SK"/>
              </w:rPr>
              <w:t xml:space="preserve"> </w:t>
            </w:r>
            <w:r w:rsidRPr="00DC68BC">
              <w:rPr>
                <w:lang w:val="sk-SK"/>
              </w:rPr>
              <w:t>práce.</w:t>
            </w:r>
            <w:r w:rsidRPr="00DC68BC">
              <w:rPr>
                <w:spacing w:val="52"/>
                <w:lang w:val="sk-SK"/>
              </w:rPr>
              <w:t xml:space="preserve"> </w:t>
            </w:r>
            <w:r w:rsidRPr="00DC68BC">
              <w:rPr>
                <w:lang w:val="sk-SK"/>
              </w:rPr>
              <w:t>Všeobecné</w:t>
            </w:r>
            <w:r w:rsidRPr="00DC68BC">
              <w:rPr>
                <w:spacing w:val="49"/>
                <w:lang w:val="sk-SK"/>
              </w:rPr>
              <w:t xml:space="preserve"> </w:t>
            </w:r>
            <w:r w:rsidRPr="00DC68BC">
              <w:rPr>
                <w:lang w:val="sk-SK"/>
              </w:rPr>
              <w:t>ustanovenia</w:t>
            </w:r>
          </w:p>
        </w:tc>
      </w:tr>
      <w:tr w:rsidR="007127CB" w:rsidRPr="00DC68BC" w:rsidTr="00E46487">
        <w:trPr>
          <w:trHeight w:val="373"/>
        </w:trPr>
        <w:tc>
          <w:tcPr>
            <w:tcW w:w="2518" w:type="dxa"/>
          </w:tcPr>
          <w:p w:rsidR="007127CB" w:rsidRPr="00DC68BC" w:rsidRDefault="007127CB" w:rsidP="00E46487">
            <w:pPr>
              <w:pStyle w:val="TableParagraph"/>
              <w:spacing w:before="61"/>
              <w:rPr>
                <w:lang w:val="sk-SK"/>
              </w:rPr>
            </w:pPr>
            <w:r w:rsidRPr="00DC68BC">
              <w:rPr>
                <w:lang w:val="sk-SK"/>
              </w:rPr>
              <w:t>STN</w:t>
            </w:r>
            <w:r w:rsidRPr="00DC68BC">
              <w:rPr>
                <w:spacing w:val="25"/>
                <w:lang w:val="sk-SK"/>
              </w:rPr>
              <w:t xml:space="preserve"> </w:t>
            </w:r>
            <w:r w:rsidRPr="00DC68BC">
              <w:rPr>
                <w:lang w:val="sk-SK"/>
              </w:rPr>
              <w:t>73</w:t>
            </w:r>
            <w:r w:rsidRPr="00DC68BC">
              <w:rPr>
                <w:spacing w:val="25"/>
                <w:lang w:val="sk-SK"/>
              </w:rPr>
              <w:t xml:space="preserve"> </w:t>
            </w:r>
            <w:r w:rsidRPr="00DC68BC">
              <w:rPr>
                <w:lang w:val="sk-SK"/>
              </w:rPr>
              <w:t>6133 + Z1</w:t>
            </w:r>
          </w:p>
        </w:tc>
        <w:tc>
          <w:tcPr>
            <w:tcW w:w="6804" w:type="dxa"/>
          </w:tcPr>
          <w:p w:rsidR="007127CB" w:rsidRPr="00DC68BC" w:rsidRDefault="007127CB" w:rsidP="00E46487">
            <w:pPr>
              <w:pStyle w:val="TableParagraph"/>
              <w:spacing w:before="61"/>
              <w:rPr>
                <w:lang w:val="sk-SK"/>
              </w:rPr>
            </w:pPr>
            <w:r w:rsidRPr="00DC68BC">
              <w:rPr>
                <w:lang w:val="sk-SK"/>
              </w:rPr>
              <w:t>Stavba</w:t>
            </w:r>
            <w:r w:rsidRPr="00DC68BC">
              <w:rPr>
                <w:spacing w:val="52"/>
                <w:lang w:val="sk-SK"/>
              </w:rPr>
              <w:t xml:space="preserve"> </w:t>
            </w:r>
            <w:r w:rsidRPr="00DC68BC">
              <w:rPr>
                <w:lang w:val="sk-SK"/>
              </w:rPr>
              <w:t>ciest.</w:t>
            </w:r>
            <w:r w:rsidRPr="00DC68BC">
              <w:rPr>
                <w:spacing w:val="52"/>
                <w:lang w:val="sk-SK"/>
              </w:rPr>
              <w:t xml:space="preserve"> </w:t>
            </w:r>
            <w:r w:rsidRPr="00DC68BC">
              <w:rPr>
                <w:lang w:val="sk-SK"/>
              </w:rPr>
              <w:t>Teleso</w:t>
            </w:r>
            <w:r w:rsidRPr="00DC68BC">
              <w:rPr>
                <w:spacing w:val="53"/>
                <w:lang w:val="sk-SK"/>
              </w:rPr>
              <w:t xml:space="preserve"> </w:t>
            </w:r>
            <w:r w:rsidRPr="00DC68BC">
              <w:rPr>
                <w:lang w:val="sk-SK"/>
              </w:rPr>
              <w:t>pozemných</w:t>
            </w:r>
            <w:r w:rsidRPr="00DC68BC">
              <w:rPr>
                <w:spacing w:val="48"/>
                <w:lang w:val="sk-SK"/>
              </w:rPr>
              <w:t xml:space="preserve"> </w:t>
            </w:r>
            <w:r w:rsidRPr="00DC68BC">
              <w:rPr>
                <w:lang w:val="sk-SK"/>
              </w:rPr>
              <w:t>komunikácií</w:t>
            </w:r>
          </w:p>
        </w:tc>
      </w:tr>
      <w:tr w:rsidR="007127CB" w:rsidRPr="00DC68BC" w:rsidTr="00E46487">
        <w:trPr>
          <w:trHeight w:val="625"/>
        </w:trPr>
        <w:tc>
          <w:tcPr>
            <w:tcW w:w="2518" w:type="dxa"/>
          </w:tcPr>
          <w:p w:rsidR="007127CB" w:rsidRPr="00DC68BC" w:rsidRDefault="007127CB" w:rsidP="00E46487">
            <w:pPr>
              <w:pStyle w:val="TableParagraph"/>
              <w:spacing w:before="61" w:line="242" w:lineRule="auto"/>
              <w:ind w:right="127"/>
              <w:rPr>
                <w:lang w:val="sk-SK"/>
              </w:rPr>
            </w:pPr>
            <w:r w:rsidRPr="00DC68BC">
              <w:rPr>
                <w:lang w:val="sk-SK"/>
              </w:rPr>
              <w:t>STN</w:t>
            </w:r>
            <w:r w:rsidRPr="00DC68BC">
              <w:rPr>
                <w:spacing w:val="25"/>
                <w:lang w:val="sk-SK"/>
              </w:rPr>
              <w:t xml:space="preserve"> </w:t>
            </w:r>
            <w:r w:rsidRPr="00DC68BC">
              <w:rPr>
                <w:lang w:val="sk-SK"/>
              </w:rPr>
              <w:t>EN</w:t>
            </w:r>
            <w:r w:rsidRPr="00DC68BC">
              <w:rPr>
                <w:spacing w:val="26"/>
                <w:lang w:val="sk-SK"/>
              </w:rPr>
              <w:t xml:space="preserve"> </w:t>
            </w:r>
            <w:r w:rsidRPr="00DC68BC">
              <w:rPr>
                <w:lang w:val="sk-SK"/>
              </w:rPr>
              <w:t>ISO</w:t>
            </w:r>
            <w:r w:rsidRPr="00DC68BC">
              <w:rPr>
                <w:spacing w:val="28"/>
                <w:lang w:val="sk-SK"/>
              </w:rPr>
              <w:t xml:space="preserve"> </w:t>
            </w:r>
            <w:r w:rsidRPr="00DC68BC">
              <w:rPr>
                <w:lang w:val="sk-SK"/>
              </w:rPr>
              <w:t>10320</w:t>
            </w:r>
            <w:r w:rsidRPr="00DC68BC">
              <w:rPr>
                <w:spacing w:val="-55"/>
                <w:lang w:val="sk-SK"/>
              </w:rPr>
              <w:t xml:space="preserve"> </w:t>
            </w:r>
            <w:r w:rsidRPr="00DC68BC">
              <w:rPr>
                <w:lang w:val="sk-SK"/>
              </w:rPr>
              <w:t>(80</w:t>
            </w:r>
            <w:r w:rsidRPr="00DC68BC">
              <w:rPr>
                <w:spacing w:val="14"/>
                <w:lang w:val="sk-SK"/>
              </w:rPr>
              <w:t xml:space="preserve"> </w:t>
            </w:r>
            <w:r w:rsidRPr="00DC68BC">
              <w:rPr>
                <w:lang w:val="sk-SK"/>
              </w:rPr>
              <w:t>6120)</w:t>
            </w:r>
          </w:p>
        </w:tc>
        <w:tc>
          <w:tcPr>
            <w:tcW w:w="6804" w:type="dxa"/>
          </w:tcPr>
          <w:p w:rsidR="007127CB" w:rsidRPr="00DC68BC" w:rsidRDefault="007127CB" w:rsidP="00E46487">
            <w:pPr>
              <w:pStyle w:val="TableParagraph"/>
              <w:spacing w:before="185"/>
              <w:rPr>
                <w:lang w:val="sk-SK"/>
              </w:rPr>
            </w:pPr>
            <w:r w:rsidRPr="00DC68BC">
              <w:rPr>
                <w:lang w:val="sk-SK"/>
              </w:rPr>
              <w:t>Geosyntetika.</w:t>
            </w:r>
            <w:r w:rsidRPr="00DC68BC">
              <w:rPr>
                <w:spacing w:val="79"/>
                <w:lang w:val="sk-SK"/>
              </w:rPr>
              <w:t xml:space="preserve"> </w:t>
            </w:r>
            <w:r w:rsidRPr="00DC68BC">
              <w:rPr>
                <w:lang w:val="sk-SK"/>
              </w:rPr>
              <w:t>Identifikácia na stavenisku</w:t>
            </w:r>
          </w:p>
        </w:tc>
      </w:tr>
      <w:tr w:rsidR="007127CB" w:rsidRPr="00DC68BC" w:rsidTr="00E46487">
        <w:trPr>
          <w:trHeight w:val="597"/>
        </w:trPr>
        <w:tc>
          <w:tcPr>
            <w:tcW w:w="2518" w:type="dxa"/>
          </w:tcPr>
          <w:p w:rsidR="007127CB" w:rsidRPr="00DC68BC" w:rsidRDefault="007127CB" w:rsidP="00E46487">
            <w:pPr>
              <w:pStyle w:val="TableParagraph"/>
              <w:spacing w:before="61" w:line="242" w:lineRule="auto"/>
              <w:ind w:right="569"/>
              <w:rPr>
                <w:lang w:val="sk-SK"/>
              </w:rPr>
            </w:pPr>
            <w:r w:rsidRPr="00DC68BC">
              <w:rPr>
                <w:lang w:val="sk-SK"/>
              </w:rPr>
              <w:t>STN</w:t>
            </w:r>
            <w:r w:rsidRPr="00DC68BC">
              <w:rPr>
                <w:spacing w:val="16"/>
                <w:lang w:val="sk-SK"/>
              </w:rPr>
              <w:t xml:space="preserve"> </w:t>
            </w:r>
            <w:r w:rsidRPr="00DC68BC">
              <w:rPr>
                <w:lang w:val="sk-SK"/>
              </w:rPr>
              <w:t>EN</w:t>
            </w:r>
            <w:r w:rsidRPr="00DC68BC">
              <w:rPr>
                <w:spacing w:val="16"/>
                <w:lang w:val="sk-SK"/>
              </w:rPr>
              <w:t xml:space="preserve"> </w:t>
            </w:r>
            <w:r w:rsidRPr="00DC68BC">
              <w:rPr>
                <w:lang w:val="sk-SK"/>
              </w:rPr>
              <w:t>ISO</w:t>
            </w:r>
            <w:r w:rsidRPr="00DC68BC">
              <w:rPr>
                <w:spacing w:val="1"/>
                <w:lang w:val="sk-SK"/>
              </w:rPr>
              <w:t xml:space="preserve"> </w:t>
            </w:r>
            <w:r w:rsidRPr="00DC68BC">
              <w:rPr>
                <w:lang w:val="sk-SK"/>
              </w:rPr>
              <w:t>9862 (80 6121)</w:t>
            </w:r>
          </w:p>
        </w:tc>
        <w:tc>
          <w:tcPr>
            <w:tcW w:w="6804" w:type="dxa"/>
          </w:tcPr>
          <w:p w:rsidR="007127CB" w:rsidRPr="00DC68BC" w:rsidRDefault="007127CB" w:rsidP="00E46487">
            <w:pPr>
              <w:pStyle w:val="TableParagraph"/>
              <w:spacing w:before="185" w:line="244" w:lineRule="auto"/>
              <w:ind w:right="302"/>
              <w:rPr>
                <w:lang w:val="sk-SK"/>
              </w:rPr>
            </w:pPr>
            <w:r w:rsidRPr="00DC68BC">
              <w:rPr>
                <w:lang w:val="sk-SK"/>
              </w:rPr>
              <w:t>Geosyntetika.</w:t>
            </w:r>
            <w:r w:rsidRPr="00DC68BC">
              <w:rPr>
                <w:spacing w:val="52"/>
                <w:lang w:val="sk-SK"/>
              </w:rPr>
              <w:t xml:space="preserve"> </w:t>
            </w:r>
            <w:r w:rsidRPr="00DC68BC">
              <w:rPr>
                <w:lang w:val="sk-SK"/>
              </w:rPr>
              <w:t>Odber</w:t>
            </w:r>
            <w:r w:rsidRPr="00DC68BC">
              <w:rPr>
                <w:spacing w:val="54"/>
                <w:lang w:val="sk-SK"/>
              </w:rPr>
              <w:t xml:space="preserve"> </w:t>
            </w:r>
            <w:r w:rsidRPr="00DC68BC">
              <w:rPr>
                <w:lang w:val="sk-SK"/>
              </w:rPr>
              <w:t>a</w:t>
            </w:r>
            <w:r w:rsidRPr="00DC68BC">
              <w:rPr>
                <w:spacing w:val="48"/>
                <w:lang w:val="sk-SK"/>
              </w:rPr>
              <w:t xml:space="preserve"> </w:t>
            </w:r>
            <w:r w:rsidRPr="00DC68BC">
              <w:rPr>
                <w:lang w:val="sk-SK"/>
              </w:rPr>
              <w:t>príprava</w:t>
            </w:r>
            <w:r w:rsidRPr="00DC68BC">
              <w:rPr>
                <w:spacing w:val="-55"/>
                <w:lang w:val="sk-SK"/>
              </w:rPr>
              <w:t xml:space="preserve">     </w:t>
            </w:r>
            <w:r w:rsidRPr="00DC68BC">
              <w:rPr>
                <w:lang w:val="sk-SK"/>
              </w:rPr>
              <w:t xml:space="preserve"> skúšobných vzoriek</w:t>
            </w:r>
          </w:p>
        </w:tc>
      </w:tr>
      <w:tr w:rsidR="007127CB" w:rsidRPr="00DC68BC" w:rsidTr="00E46487">
        <w:trPr>
          <w:trHeight w:val="625"/>
        </w:trPr>
        <w:tc>
          <w:tcPr>
            <w:tcW w:w="2518" w:type="dxa"/>
          </w:tcPr>
          <w:p w:rsidR="007127CB" w:rsidRPr="00DC68BC" w:rsidRDefault="007127CB" w:rsidP="00E46487">
            <w:pPr>
              <w:pStyle w:val="TableParagraph"/>
              <w:spacing w:before="188"/>
              <w:rPr>
                <w:lang w:val="sk-SK"/>
              </w:rPr>
            </w:pPr>
            <w:r w:rsidRPr="00DC68BC">
              <w:rPr>
                <w:lang w:val="sk-SK"/>
              </w:rPr>
              <w:lastRenderedPageBreak/>
              <w:t>STN</w:t>
            </w:r>
            <w:r w:rsidRPr="00DC68BC">
              <w:rPr>
                <w:spacing w:val="24"/>
                <w:lang w:val="sk-SK"/>
              </w:rPr>
              <w:t xml:space="preserve"> </w:t>
            </w:r>
            <w:r w:rsidRPr="00DC68BC">
              <w:rPr>
                <w:lang w:val="sk-SK"/>
              </w:rPr>
              <w:t>EN</w:t>
            </w:r>
            <w:r w:rsidRPr="00DC68BC">
              <w:rPr>
                <w:spacing w:val="25"/>
                <w:lang w:val="sk-SK"/>
              </w:rPr>
              <w:t xml:space="preserve"> </w:t>
            </w:r>
            <w:r w:rsidRPr="00DC68BC">
              <w:rPr>
                <w:lang w:val="sk-SK"/>
              </w:rPr>
              <w:t>ISO</w:t>
            </w:r>
            <w:r w:rsidRPr="00DC68BC">
              <w:rPr>
                <w:spacing w:val="27"/>
                <w:lang w:val="sk-SK"/>
              </w:rPr>
              <w:t xml:space="preserve"> </w:t>
            </w:r>
            <w:r w:rsidRPr="00DC68BC">
              <w:rPr>
                <w:lang w:val="sk-SK"/>
              </w:rPr>
              <w:t>9864</w:t>
            </w:r>
          </w:p>
        </w:tc>
        <w:tc>
          <w:tcPr>
            <w:tcW w:w="6804" w:type="dxa"/>
          </w:tcPr>
          <w:p w:rsidR="007127CB" w:rsidRPr="00DC68BC" w:rsidRDefault="007127CB" w:rsidP="00E46487">
            <w:pPr>
              <w:pStyle w:val="TableParagraph"/>
              <w:spacing w:before="61" w:line="244" w:lineRule="auto"/>
              <w:ind w:right="302"/>
              <w:rPr>
                <w:lang w:val="sk-SK"/>
              </w:rPr>
            </w:pPr>
            <w:r w:rsidRPr="00DC68BC">
              <w:rPr>
                <w:lang w:val="sk-SK"/>
              </w:rPr>
              <w:t>Geosyntetika.</w:t>
            </w:r>
            <w:r w:rsidRPr="00DC68BC">
              <w:rPr>
                <w:spacing w:val="1"/>
                <w:lang w:val="sk-SK"/>
              </w:rPr>
              <w:t xml:space="preserve"> Skúšobné metódy na </w:t>
            </w:r>
            <w:r w:rsidRPr="00DC68BC">
              <w:rPr>
                <w:lang w:val="sk-SK"/>
              </w:rPr>
              <w:t>zisťovanie</w:t>
            </w:r>
            <w:r w:rsidRPr="00DC68BC">
              <w:rPr>
                <w:spacing w:val="1"/>
                <w:lang w:val="sk-SK"/>
              </w:rPr>
              <w:t xml:space="preserve"> </w:t>
            </w:r>
            <w:r w:rsidRPr="00DC68BC">
              <w:rPr>
                <w:lang w:val="sk-SK"/>
              </w:rPr>
              <w:t xml:space="preserve">plošnej </w:t>
            </w:r>
            <w:r w:rsidRPr="00DC68BC">
              <w:rPr>
                <w:spacing w:val="-56"/>
                <w:lang w:val="sk-SK"/>
              </w:rPr>
              <w:t xml:space="preserve">  </w:t>
            </w:r>
            <w:r w:rsidRPr="00DC68BC">
              <w:rPr>
                <w:lang w:val="sk-SK"/>
              </w:rPr>
              <w:t>hmotnosti geotextílií a geotextíliám podobných výrobkov</w:t>
            </w:r>
          </w:p>
        </w:tc>
      </w:tr>
      <w:tr w:rsidR="007127CB" w:rsidRPr="00DC68BC" w:rsidTr="00E46487">
        <w:trPr>
          <w:trHeight w:val="927"/>
        </w:trPr>
        <w:tc>
          <w:tcPr>
            <w:tcW w:w="2518" w:type="dxa"/>
            <w:vAlign w:val="center"/>
          </w:tcPr>
          <w:p w:rsidR="007127CB" w:rsidRPr="00DC68BC" w:rsidRDefault="007127CB" w:rsidP="00E46487">
            <w:pPr>
              <w:pStyle w:val="TableParagraph"/>
              <w:spacing w:before="61" w:line="244" w:lineRule="auto"/>
              <w:rPr>
                <w:lang w:val="sk-SK"/>
              </w:rPr>
            </w:pPr>
            <w:r w:rsidRPr="00DC68BC">
              <w:rPr>
                <w:lang w:val="sk-SK"/>
              </w:rPr>
              <w:t>STN EN ISO 10319 STN EN ISO 9073-3</w:t>
            </w:r>
          </w:p>
        </w:tc>
        <w:tc>
          <w:tcPr>
            <w:tcW w:w="6804" w:type="dxa"/>
            <w:vAlign w:val="center"/>
          </w:tcPr>
          <w:p w:rsidR="007127CB" w:rsidRPr="00DC68BC" w:rsidRDefault="007127CB" w:rsidP="00E46487">
            <w:pPr>
              <w:pStyle w:val="TableParagraph"/>
              <w:spacing w:before="0"/>
              <w:ind w:left="0"/>
              <w:rPr>
                <w:lang w:val="sk-SK"/>
              </w:rPr>
            </w:pPr>
            <w:r w:rsidRPr="00DC68BC">
              <w:rPr>
                <w:lang w:val="sk-SK"/>
              </w:rPr>
              <w:t xml:space="preserve">  Geosyntetika. Ťahová skúška pevnosti širokej vzorky</w:t>
            </w:r>
          </w:p>
          <w:p w:rsidR="007127CB" w:rsidRPr="00DC68BC" w:rsidRDefault="007127CB" w:rsidP="00E46487">
            <w:pPr>
              <w:pStyle w:val="TableParagraph"/>
              <w:spacing w:before="0"/>
              <w:ind w:left="108"/>
              <w:rPr>
                <w:lang w:val="sk-SK"/>
              </w:rPr>
            </w:pPr>
            <w:r w:rsidRPr="00DC68BC">
              <w:rPr>
                <w:lang w:val="sk-SK"/>
              </w:rPr>
              <w:t xml:space="preserve">Netkané textílie. Skúšobné metódy. Časť 3: Stanovenie pevnosti </w:t>
            </w:r>
          </w:p>
          <w:p w:rsidR="007127CB" w:rsidRPr="00DC68BC" w:rsidRDefault="007127CB" w:rsidP="00E46487">
            <w:pPr>
              <w:pStyle w:val="TableParagraph"/>
              <w:spacing w:before="0"/>
              <w:ind w:left="108"/>
              <w:rPr>
                <w:lang w:val="sk-SK"/>
              </w:rPr>
            </w:pPr>
            <w:r w:rsidRPr="00DC68BC">
              <w:rPr>
                <w:lang w:val="sk-SK"/>
              </w:rPr>
              <w:t>v ťahu a ťažnosti pri pretrhnutí použitím metódy strip</w:t>
            </w:r>
          </w:p>
        </w:tc>
      </w:tr>
      <w:tr w:rsidR="007127CB" w:rsidRPr="00DC68BC" w:rsidTr="00E46487">
        <w:trPr>
          <w:trHeight w:val="1205"/>
        </w:trPr>
        <w:tc>
          <w:tcPr>
            <w:tcW w:w="2518" w:type="dxa"/>
            <w:vAlign w:val="center"/>
          </w:tcPr>
          <w:p w:rsidR="007127CB" w:rsidRPr="00DC68BC" w:rsidRDefault="007127CB" w:rsidP="00E46487">
            <w:pPr>
              <w:pStyle w:val="TableParagraph"/>
              <w:spacing w:before="61" w:line="242" w:lineRule="auto"/>
              <w:ind w:right="127"/>
              <w:rPr>
                <w:lang w:val="sk-SK"/>
              </w:rPr>
            </w:pPr>
            <w:r w:rsidRPr="00DC68BC">
              <w:rPr>
                <w:lang w:val="sk-SK"/>
              </w:rPr>
              <w:t>STN</w:t>
            </w:r>
            <w:r w:rsidRPr="00DC68BC">
              <w:rPr>
                <w:spacing w:val="1"/>
                <w:lang w:val="sk-SK"/>
              </w:rPr>
              <w:t xml:space="preserve"> </w:t>
            </w:r>
            <w:r w:rsidRPr="00DC68BC">
              <w:rPr>
                <w:lang w:val="sk-SK"/>
              </w:rPr>
              <w:t>EN</w:t>
            </w:r>
            <w:r w:rsidRPr="00DC68BC">
              <w:rPr>
                <w:spacing w:val="1"/>
                <w:lang w:val="sk-SK"/>
              </w:rPr>
              <w:t xml:space="preserve"> </w:t>
            </w:r>
            <w:r w:rsidRPr="00DC68BC">
              <w:rPr>
                <w:lang w:val="sk-SK"/>
              </w:rPr>
              <w:t>ISO</w:t>
            </w:r>
            <w:r w:rsidRPr="00DC68BC">
              <w:rPr>
                <w:spacing w:val="1"/>
                <w:lang w:val="sk-SK"/>
              </w:rPr>
              <w:t xml:space="preserve"> </w:t>
            </w:r>
            <w:r w:rsidRPr="00DC68BC">
              <w:rPr>
                <w:lang w:val="sk-SK"/>
              </w:rPr>
              <w:t>9863-1 ,</w:t>
            </w:r>
            <w:r w:rsidRPr="00DC68BC">
              <w:rPr>
                <w:spacing w:val="1"/>
                <w:lang w:val="sk-SK"/>
              </w:rPr>
              <w:t xml:space="preserve"> </w:t>
            </w:r>
            <w:r w:rsidRPr="00DC68BC">
              <w:rPr>
                <w:lang w:val="sk-SK"/>
              </w:rPr>
              <w:t>STN</w:t>
            </w:r>
            <w:r w:rsidRPr="00DC68BC">
              <w:rPr>
                <w:spacing w:val="27"/>
                <w:lang w:val="sk-SK"/>
              </w:rPr>
              <w:t xml:space="preserve"> </w:t>
            </w:r>
            <w:r w:rsidRPr="00DC68BC">
              <w:rPr>
                <w:lang w:val="sk-SK"/>
              </w:rPr>
              <w:t>EN</w:t>
            </w:r>
            <w:r w:rsidRPr="00DC68BC">
              <w:rPr>
                <w:spacing w:val="27"/>
                <w:lang w:val="sk-SK"/>
              </w:rPr>
              <w:t xml:space="preserve"> </w:t>
            </w:r>
            <w:r w:rsidRPr="00DC68BC">
              <w:rPr>
                <w:lang w:val="sk-SK"/>
              </w:rPr>
              <w:t>ISO</w:t>
            </w:r>
            <w:r w:rsidRPr="00DC68BC">
              <w:rPr>
                <w:spacing w:val="30"/>
                <w:lang w:val="sk-SK"/>
              </w:rPr>
              <w:t xml:space="preserve"> </w:t>
            </w:r>
            <w:r w:rsidRPr="00DC68BC">
              <w:rPr>
                <w:lang w:val="sk-SK"/>
              </w:rPr>
              <w:t>9073-2</w:t>
            </w:r>
          </w:p>
        </w:tc>
        <w:tc>
          <w:tcPr>
            <w:tcW w:w="6804" w:type="dxa"/>
            <w:vAlign w:val="center"/>
          </w:tcPr>
          <w:p w:rsidR="007127CB" w:rsidRPr="00DC68BC" w:rsidRDefault="007127CB" w:rsidP="00E46487">
            <w:pPr>
              <w:pStyle w:val="TableParagraph"/>
              <w:spacing w:before="60"/>
              <w:ind w:left="108"/>
              <w:rPr>
                <w:lang w:val="sk-SK"/>
              </w:rPr>
            </w:pPr>
            <w:r w:rsidRPr="00DC68BC">
              <w:rPr>
                <w:lang w:val="sk-SK"/>
              </w:rPr>
              <w:t>Geosyntetika. Zisťovanie hrúbky pri určených tlakoch. Časť 1: Jednovrstvové</w:t>
            </w:r>
          </w:p>
          <w:p w:rsidR="007127CB" w:rsidRPr="00DC68BC" w:rsidRDefault="007127CB" w:rsidP="00E46487">
            <w:pPr>
              <w:pStyle w:val="TableParagraph"/>
              <w:spacing w:before="60"/>
              <w:ind w:left="108"/>
              <w:rPr>
                <w:lang w:val="sk-SK"/>
              </w:rPr>
            </w:pPr>
            <w:r w:rsidRPr="00DC68BC">
              <w:rPr>
                <w:lang w:val="sk-SK"/>
              </w:rPr>
              <w:t xml:space="preserve">Textílie. Skúšobné metódy na netkané textílie. 2. Časť: Zisťovanie hrúbky </w:t>
            </w:r>
          </w:p>
        </w:tc>
      </w:tr>
    </w:tbl>
    <w:p w:rsidR="007127CB" w:rsidRDefault="007127CB" w:rsidP="007127CB">
      <w:pPr>
        <w:pStyle w:val="Zkladntext"/>
        <w:spacing w:before="4"/>
        <w:rPr>
          <w:sz w:val="24"/>
        </w:rPr>
      </w:pPr>
    </w:p>
    <w:p w:rsidR="007127CB" w:rsidRDefault="007127CB" w:rsidP="00D065B8">
      <w:pPr>
        <w:pStyle w:val="Odsekzoznamu"/>
        <w:widowControl w:val="0"/>
        <w:numPr>
          <w:ilvl w:val="3"/>
          <w:numId w:val="15"/>
        </w:numPr>
        <w:tabs>
          <w:tab w:val="left" w:pos="2446"/>
          <w:tab w:val="left" w:pos="2447"/>
        </w:tabs>
        <w:autoSpaceDE w:val="0"/>
        <w:autoSpaceDN w:val="0"/>
        <w:spacing w:before="97" w:after="0"/>
        <w:ind w:hanging="1703"/>
        <w:contextualSpacing w:val="0"/>
      </w:pPr>
      <w:r>
        <w:t>Súvisiace</w:t>
      </w:r>
      <w:r>
        <w:rPr>
          <w:spacing w:val="54"/>
        </w:rPr>
        <w:t xml:space="preserve"> </w:t>
      </w:r>
      <w:r>
        <w:t>technické</w:t>
      </w:r>
      <w:r>
        <w:rPr>
          <w:spacing w:val="54"/>
        </w:rPr>
        <w:t xml:space="preserve"> </w:t>
      </w:r>
      <w:r>
        <w:t>predpisy</w:t>
      </w:r>
    </w:p>
    <w:p w:rsidR="007127CB" w:rsidRDefault="007127CB" w:rsidP="00D065B8">
      <w:pPr>
        <w:pStyle w:val="Odsekzoznamu"/>
        <w:widowControl w:val="0"/>
        <w:numPr>
          <w:ilvl w:val="1"/>
          <w:numId w:val="18"/>
        </w:numPr>
        <w:tabs>
          <w:tab w:val="left" w:pos="898"/>
          <w:tab w:val="left" w:pos="899"/>
        </w:tabs>
        <w:autoSpaceDE w:val="0"/>
        <w:autoSpaceDN w:val="0"/>
        <w:spacing w:before="122" w:after="0"/>
        <w:ind w:hanging="361"/>
        <w:contextualSpacing w:val="0"/>
        <w:jc w:val="left"/>
      </w:pPr>
      <w:r>
        <w:rPr>
          <w:w w:val="105"/>
        </w:rPr>
        <w:t>TP</w:t>
      </w:r>
      <w:r>
        <w:rPr>
          <w:spacing w:val="12"/>
          <w:w w:val="105"/>
        </w:rPr>
        <w:t xml:space="preserve"> </w:t>
      </w:r>
      <w:r>
        <w:rPr>
          <w:w w:val="105"/>
        </w:rPr>
        <w:t>019</w:t>
      </w:r>
      <w:r>
        <w:rPr>
          <w:spacing w:val="11"/>
          <w:w w:val="105"/>
        </w:rPr>
        <w:t xml:space="preserve"> </w:t>
      </w:r>
      <w:r>
        <w:rPr>
          <w:w w:val="105"/>
        </w:rPr>
        <w:t>–</w:t>
      </w:r>
      <w:r>
        <w:rPr>
          <w:spacing w:val="14"/>
          <w:w w:val="105"/>
        </w:rPr>
        <w:t xml:space="preserve"> </w:t>
      </w:r>
      <w:r>
        <w:rPr>
          <w:w w:val="105"/>
        </w:rPr>
        <w:t>Dokumentácia</w:t>
      </w:r>
      <w:r>
        <w:rPr>
          <w:spacing w:val="14"/>
          <w:w w:val="105"/>
        </w:rPr>
        <w:t xml:space="preserve"> </w:t>
      </w:r>
      <w:r>
        <w:rPr>
          <w:w w:val="105"/>
        </w:rPr>
        <w:t>stavieb</w:t>
      </w:r>
      <w:r>
        <w:rPr>
          <w:spacing w:val="14"/>
          <w:w w:val="105"/>
        </w:rPr>
        <w:t xml:space="preserve"> </w:t>
      </w:r>
      <w:r>
        <w:rPr>
          <w:w w:val="105"/>
        </w:rPr>
        <w:t>ciest,</w:t>
      </w:r>
      <w:r>
        <w:rPr>
          <w:spacing w:val="13"/>
          <w:w w:val="105"/>
        </w:rPr>
        <w:t xml:space="preserve"> </w:t>
      </w:r>
      <w:r>
        <w:rPr>
          <w:w w:val="105"/>
        </w:rPr>
        <w:t>technické</w:t>
      </w:r>
      <w:r>
        <w:rPr>
          <w:spacing w:val="11"/>
          <w:w w:val="105"/>
        </w:rPr>
        <w:t xml:space="preserve"> </w:t>
      </w:r>
      <w:r>
        <w:rPr>
          <w:w w:val="105"/>
        </w:rPr>
        <w:t>podmienky</w:t>
      </w:r>
    </w:p>
    <w:p w:rsidR="007127CB" w:rsidRDefault="007127CB" w:rsidP="007127CB">
      <w:pPr>
        <w:pStyle w:val="Zkladntext"/>
        <w:spacing w:before="1"/>
        <w:rPr>
          <w:sz w:val="33"/>
        </w:rPr>
      </w:pPr>
    </w:p>
    <w:p w:rsidR="007127CB" w:rsidRDefault="007127CB" w:rsidP="00D065B8">
      <w:pPr>
        <w:pStyle w:val="Odsekzoznamu"/>
        <w:widowControl w:val="0"/>
        <w:numPr>
          <w:ilvl w:val="3"/>
          <w:numId w:val="15"/>
        </w:numPr>
        <w:tabs>
          <w:tab w:val="left" w:pos="2446"/>
          <w:tab w:val="left" w:pos="2447"/>
        </w:tabs>
        <w:autoSpaceDE w:val="0"/>
        <w:autoSpaceDN w:val="0"/>
        <w:spacing w:after="0"/>
        <w:ind w:hanging="1703"/>
        <w:contextualSpacing w:val="0"/>
      </w:pPr>
      <w:r>
        <w:t>Súvisiace</w:t>
      </w:r>
      <w:r>
        <w:rPr>
          <w:spacing w:val="47"/>
        </w:rPr>
        <w:t xml:space="preserve"> </w:t>
      </w:r>
      <w:r>
        <w:t>právne</w:t>
      </w:r>
      <w:r>
        <w:rPr>
          <w:spacing w:val="53"/>
        </w:rPr>
        <w:t xml:space="preserve"> </w:t>
      </w:r>
      <w:r>
        <w:t>predpisy</w:t>
      </w:r>
    </w:p>
    <w:p w:rsidR="007127CB" w:rsidRDefault="007127CB" w:rsidP="00D065B8">
      <w:pPr>
        <w:pStyle w:val="Odsekzoznamu"/>
        <w:widowControl w:val="0"/>
        <w:numPr>
          <w:ilvl w:val="1"/>
          <w:numId w:val="18"/>
        </w:numPr>
        <w:tabs>
          <w:tab w:val="left" w:pos="899"/>
        </w:tabs>
        <w:autoSpaceDE w:val="0"/>
        <w:autoSpaceDN w:val="0"/>
        <w:spacing w:before="122" w:after="0" w:line="242" w:lineRule="auto"/>
        <w:ind w:right="105" w:hanging="360"/>
        <w:contextualSpacing w:val="0"/>
      </w:pPr>
      <w:r>
        <w:t>Zákon</w:t>
      </w:r>
      <w:r>
        <w:rPr>
          <w:spacing w:val="29"/>
        </w:rPr>
        <w:t xml:space="preserve"> </w:t>
      </w:r>
      <w:r>
        <w:t>č.</w:t>
      </w:r>
      <w:r>
        <w:rPr>
          <w:spacing w:val="31"/>
        </w:rPr>
        <w:t xml:space="preserve"> </w:t>
      </w:r>
      <w:r>
        <w:t>50/1976</w:t>
      </w:r>
      <w:r>
        <w:rPr>
          <w:spacing w:val="29"/>
        </w:rPr>
        <w:t xml:space="preserve"> </w:t>
      </w:r>
      <w:r>
        <w:t>Zb.</w:t>
      </w:r>
      <w:r>
        <w:rPr>
          <w:spacing w:val="31"/>
        </w:rPr>
        <w:t xml:space="preserve"> </w:t>
      </w:r>
      <w:r>
        <w:t>o</w:t>
      </w:r>
      <w:r>
        <w:rPr>
          <w:spacing w:val="42"/>
        </w:rPr>
        <w:t xml:space="preserve"> </w:t>
      </w:r>
      <w:r>
        <w:t>územnom</w:t>
      </w:r>
      <w:r>
        <w:rPr>
          <w:spacing w:val="30"/>
        </w:rPr>
        <w:t xml:space="preserve"> </w:t>
      </w:r>
      <w:r>
        <w:t>plánovaní</w:t>
      </w:r>
      <w:r>
        <w:rPr>
          <w:spacing w:val="28"/>
        </w:rPr>
        <w:t xml:space="preserve"> </w:t>
      </w:r>
      <w:r>
        <w:t>a</w:t>
      </w:r>
      <w:r>
        <w:rPr>
          <w:spacing w:val="47"/>
        </w:rPr>
        <w:t xml:space="preserve"> </w:t>
      </w:r>
      <w:r>
        <w:t>stavebnom</w:t>
      </w:r>
      <w:r>
        <w:rPr>
          <w:spacing w:val="26"/>
        </w:rPr>
        <w:t xml:space="preserve"> </w:t>
      </w:r>
      <w:r>
        <w:t>poriadku</w:t>
      </w:r>
      <w:r>
        <w:rPr>
          <w:spacing w:val="25"/>
        </w:rPr>
        <w:t xml:space="preserve"> </w:t>
      </w:r>
      <w:r>
        <w:t>(stavebný</w:t>
      </w:r>
      <w:r>
        <w:rPr>
          <w:spacing w:val="27"/>
        </w:rPr>
        <w:t xml:space="preserve"> </w:t>
      </w:r>
      <w:r>
        <w:t>zákon)</w:t>
      </w:r>
      <w:r>
        <w:rPr>
          <w:spacing w:val="1"/>
        </w:rPr>
        <w:t xml:space="preserve"> </w:t>
      </w:r>
      <w:r>
        <w:t>v znení</w:t>
      </w:r>
      <w:r>
        <w:rPr>
          <w:spacing w:val="1"/>
        </w:rPr>
        <w:t xml:space="preserve"> </w:t>
      </w:r>
      <w:r>
        <w:t>neskorších</w:t>
      </w:r>
      <w:r>
        <w:rPr>
          <w:spacing w:val="1"/>
        </w:rPr>
        <w:t xml:space="preserve"> </w:t>
      </w:r>
      <w:r>
        <w:t>predpisov</w:t>
      </w:r>
      <w:r>
        <w:rPr>
          <w:spacing w:val="1"/>
        </w:rPr>
        <w:t xml:space="preserve"> </w:t>
      </w:r>
      <w:r>
        <w:t>a o zmene</w:t>
      </w:r>
      <w:r>
        <w:rPr>
          <w:spacing w:val="1"/>
        </w:rPr>
        <w:t xml:space="preserve"> </w:t>
      </w:r>
      <w:r>
        <w:t>a doplnení</w:t>
      </w:r>
      <w:r>
        <w:rPr>
          <w:spacing w:val="1"/>
        </w:rPr>
        <w:t xml:space="preserve"> </w:t>
      </w:r>
      <w:r>
        <w:t>niektorých</w:t>
      </w:r>
      <w:r>
        <w:rPr>
          <w:spacing w:val="1"/>
        </w:rPr>
        <w:t xml:space="preserve"> </w:t>
      </w:r>
      <w:r>
        <w:t>zákonov</w:t>
      </w:r>
      <w:r>
        <w:rPr>
          <w:spacing w:val="1"/>
        </w:rPr>
        <w:t xml:space="preserve"> </w:t>
      </w:r>
      <w:r>
        <w:t>v znení</w:t>
      </w:r>
      <w:r>
        <w:rPr>
          <w:spacing w:val="1"/>
        </w:rPr>
        <w:t xml:space="preserve"> </w:t>
      </w:r>
      <w:r>
        <w:t>neskorších</w:t>
      </w:r>
      <w:r>
        <w:rPr>
          <w:spacing w:val="16"/>
        </w:rPr>
        <w:t xml:space="preserve"> </w:t>
      </w:r>
      <w:r>
        <w:t>predpisov,</w:t>
      </w:r>
    </w:p>
    <w:p w:rsidR="007127CB" w:rsidRDefault="007127CB" w:rsidP="00D065B8">
      <w:pPr>
        <w:pStyle w:val="Odsekzoznamu"/>
        <w:widowControl w:val="0"/>
        <w:numPr>
          <w:ilvl w:val="1"/>
          <w:numId w:val="18"/>
        </w:numPr>
        <w:tabs>
          <w:tab w:val="left" w:pos="899"/>
        </w:tabs>
        <w:autoSpaceDE w:val="0"/>
        <w:autoSpaceDN w:val="0"/>
        <w:spacing w:after="0"/>
        <w:ind w:right="108" w:hanging="360"/>
        <w:contextualSpacing w:val="0"/>
      </w:pPr>
      <w:r>
        <w:t>Zákon</w:t>
      </w:r>
      <w:r>
        <w:rPr>
          <w:spacing w:val="1"/>
        </w:rPr>
        <w:t xml:space="preserve"> </w:t>
      </w:r>
      <w:r>
        <w:t>NR</w:t>
      </w:r>
      <w:r>
        <w:rPr>
          <w:spacing w:val="1"/>
        </w:rPr>
        <w:t xml:space="preserve"> </w:t>
      </w:r>
      <w:r>
        <w:t>SR</w:t>
      </w:r>
      <w:r>
        <w:rPr>
          <w:spacing w:val="59"/>
        </w:rPr>
        <w:t xml:space="preserve"> </w:t>
      </w:r>
      <w:r>
        <w:t>č.</w:t>
      </w:r>
      <w:r>
        <w:rPr>
          <w:spacing w:val="59"/>
        </w:rPr>
        <w:t xml:space="preserve"> </w:t>
      </w:r>
      <w:r>
        <w:t>133/2013</w:t>
      </w:r>
      <w:r>
        <w:rPr>
          <w:spacing w:val="59"/>
        </w:rPr>
        <w:t xml:space="preserve"> </w:t>
      </w:r>
      <w:r>
        <w:t>Z.z.</w:t>
      </w:r>
      <w:r>
        <w:rPr>
          <w:spacing w:val="59"/>
        </w:rPr>
        <w:t xml:space="preserve"> </w:t>
      </w:r>
      <w:r>
        <w:t>o stavebných</w:t>
      </w:r>
      <w:r>
        <w:rPr>
          <w:spacing w:val="59"/>
        </w:rPr>
        <w:t xml:space="preserve"> </w:t>
      </w:r>
      <w:r>
        <w:t>výrobkoch</w:t>
      </w:r>
      <w:r>
        <w:rPr>
          <w:spacing w:val="59"/>
        </w:rPr>
        <w:t xml:space="preserve"> </w:t>
      </w:r>
      <w:r>
        <w:t>v znení</w:t>
      </w:r>
      <w:r>
        <w:rPr>
          <w:spacing w:val="59"/>
        </w:rPr>
        <w:t xml:space="preserve"> </w:t>
      </w:r>
      <w:r>
        <w:t>neskorších</w:t>
      </w:r>
      <w:r>
        <w:rPr>
          <w:spacing w:val="1"/>
        </w:rPr>
        <w:t xml:space="preserve"> </w:t>
      </w:r>
      <w:r>
        <w:t>predpisov.</w:t>
      </w:r>
    </w:p>
    <w:p w:rsidR="007127CB" w:rsidRDefault="007127CB" w:rsidP="007127CB">
      <w:pPr>
        <w:sectPr w:rsidR="007127CB" w:rsidSect="007127CB">
          <w:pgSz w:w="11900" w:h="16840"/>
          <w:pgMar w:top="960" w:right="1020" w:bottom="920" w:left="1240" w:header="571" w:footer="734" w:gutter="0"/>
          <w:cols w:space="708"/>
        </w:sectPr>
      </w:pPr>
    </w:p>
    <w:p w:rsidR="007127CB" w:rsidRDefault="007127CB" w:rsidP="007127CB">
      <w:pPr>
        <w:pStyle w:val="Zkladntext"/>
        <w:spacing w:before="4"/>
        <w:rPr>
          <w:sz w:val="15"/>
        </w:rPr>
      </w:pPr>
    </w:p>
    <w:p w:rsidR="007127CB" w:rsidRPr="0028082B" w:rsidRDefault="007127CB" w:rsidP="0028082B">
      <w:pPr>
        <w:pStyle w:val="Nadpis1"/>
      </w:pPr>
      <w:bookmarkStart w:id="178" w:name="_TOC_250062"/>
      <w:bookmarkStart w:id="179" w:name="_Toc178188253"/>
      <w:r w:rsidRPr="0028082B">
        <w:t xml:space="preserve">ZVLÁŠTNE TECHNICKO-KVALITATÍVNE PODMIENKY (31-ZVLÁŠTNE ZEMNÉ </w:t>
      </w:r>
      <w:bookmarkEnd w:id="178"/>
      <w:r w:rsidRPr="0028082B">
        <w:t>KONŠTRUKCIE)</w:t>
      </w:r>
      <w:bookmarkEnd w:id="179"/>
    </w:p>
    <w:p w:rsidR="007127CB" w:rsidRDefault="007127CB" w:rsidP="007127CB">
      <w:pPr>
        <w:pStyle w:val="Zkladntext"/>
        <w:spacing w:before="4"/>
        <w:rPr>
          <w:b/>
          <w:sz w:val="31"/>
        </w:rPr>
      </w:pPr>
    </w:p>
    <w:p w:rsidR="007127CB" w:rsidRPr="00E16D5C" w:rsidRDefault="007127CB" w:rsidP="00E16D5C">
      <w:pPr>
        <w:pStyle w:val="Nadpis2"/>
      </w:pPr>
      <w:bookmarkStart w:id="180" w:name="_TOC_250061"/>
      <w:bookmarkStart w:id="181" w:name="_Toc178188254"/>
      <w:r w:rsidRPr="00E16D5C">
        <w:t xml:space="preserve">VYSTUŽENÉ A KOTVENÉ ZEMNÉ </w:t>
      </w:r>
      <w:bookmarkEnd w:id="180"/>
      <w:r w:rsidRPr="00E16D5C">
        <w:t>KONŠTRUKCIE</w:t>
      </w:r>
      <w:bookmarkEnd w:id="181"/>
    </w:p>
    <w:p w:rsidR="007127CB" w:rsidRDefault="007127CB" w:rsidP="007127CB">
      <w:pPr>
        <w:pStyle w:val="Zkladntext"/>
        <w:spacing w:before="10"/>
        <w:rPr>
          <w:b/>
          <w:sz w:val="20"/>
        </w:rPr>
      </w:pPr>
    </w:p>
    <w:p w:rsidR="007127CB" w:rsidRDefault="007127CB" w:rsidP="00E16D5C">
      <w:pPr>
        <w:pStyle w:val="Nadpis3"/>
      </w:pPr>
      <w:bookmarkStart w:id="182" w:name="_TOC_250060"/>
      <w:bookmarkStart w:id="183" w:name="_Toc178188255"/>
      <w:r>
        <w:t>Lanové</w:t>
      </w:r>
      <w:r>
        <w:rPr>
          <w:spacing w:val="38"/>
        </w:rPr>
        <w:t xml:space="preserve"> </w:t>
      </w:r>
      <w:bookmarkEnd w:id="182"/>
      <w:r>
        <w:t>kotvy</w:t>
      </w:r>
      <w:bookmarkEnd w:id="183"/>
    </w:p>
    <w:p w:rsidR="007127CB" w:rsidRPr="00E16D5C" w:rsidRDefault="007127CB" w:rsidP="002E1152">
      <w:pPr>
        <w:pStyle w:val="Odsekzoznamu"/>
        <w:widowControl w:val="0"/>
        <w:numPr>
          <w:ilvl w:val="3"/>
          <w:numId w:val="14"/>
        </w:numPr>
        <w:tabs>
          <w:tab w:val="left" w:pos="2446"/>
          <w:tab w:val="left" w:pos="2447"/>
        </w:tabs>
        <w:autoSpaceDE w:val="0"/>
        <w:autoSpaceDN w:val="0"/>
        <w:spacing w:before="124" w:after="0"/>
        <w:ind w:hanging="1703"/>
        <w:contextualSpacing w:val="0"/>
        <w:rPr>
          <w:sz w:val="24"/>
          <w:szCs w:val="24"/>
        </w:rPr>
      </w:pPr>
      <w:r w:rsidRPr="00E16D5C">
        <w:rPr>
          <w:sz w:val="24"/>
          <w:szCs w:val="24"/>
        </w:rPr>
        <w:t>Obsah</w:t>
      </w:r>
      <w:r w:rsidRPr="00E16D5C">
        <w:rPr>
          <w:spacing w:val="43"/>
          <w:sz w:val="24"/>
          <w:szCs w:val="24"/>
        </w:rPr>
        <w:t xml:space="preserve"> </w:t>
      </w:r>
      <w:r w:rsidRPr="00E16D5C">
        <w:rPr>
          <w:sz w:val="24"/>
          <w:szCs w:val="24"/>
        </w:rPr>
        <w:t>dodávky</w:t>
      </w:r>
    </w:p>
    <w:p w:rsidR="007127CB" w:rsidRDefault="007127CB" w:rsidP="00E16D5C">
      <w:r>
        <w:t>Práce</w:t>
      </w:r>
      <w:r>
        <w:rPr>
          <w:spacing w:val="1"/>
        </w:rPr>
        <w:t xml:space="preserve"> </w:t>
      </w:r>
      <w:r>
        <w:t>podľa tejto</w:t>
      </w:r>
      <w:r>
        <w:rPr>
          <w:spacing w:val="58"/>
        </w:rPr>
        <w:t xml:space="preserve"> </w:t>
      </w:r>
      <w:r>
        <w:t>časti</w:t>
      </w:r>
      <w:r>
        <w:rPr>
          <w:spacing w:val="58"/>
        </w:rPr>
        <w:t xml:space="preserve"> </w:t>
      </w:r>
      <w:r>
        <w:t>sa týkajú</w:t>
      </w:r>
      <w:r>
        <w:rPr>
          <w:spacing w:val="59"/>
        </w:rPr>
        <w:t xml:space="preserve"> </w:t>
      </w:r>
      <w:r>
        <w:t>dodávky materiálov a</w:t>
      </w:r>
      <w:r>
        <w:rPr>
          <w:spacing w:val="58"/>
        </w:rPr>
        <w:t xml:space="preserve"> </w:t>
      </w:r>
      <w:r>
        <w:t>zariadení</w:t>
      </w:r>
      <w:r>
        <w:rPr>
          <w:spacing w:val="59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pracovníkov</w:t>
      </w:r>
      <w:r>
        <w:rPr>
          <w:spacing w:val="59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vykonania</w:t>
      </w:r>
      <w:r>
        <w:rPr>
          <w:spacing w:val="1"/>
        </w:rPr>
        <w:t xml:space="preserve"> </w:t>
      </w:r>
      <w:r>
        <w:t>všetkých</w:t>
      </w:r>
      <w:r>
        <w:rPr>
          <w:spacing w:val="1"/>
        </w:rPr>
        <w:t xml:space="preserve"> </w:t>
      </w:r>
      <w:r>
        <w:t>úkonov</w:t>
      </w:r>
      <w:r>
        <w:rPr>
          <w:spacing w:val="1"/>
        </w:rPr>
        <w:t xml:space="preserve"> </w:t>
      </w:r>
      <w:r>
        <w:t>k</w:t>
      </w:r>
      <w:r>
        <w:rPr>
          <w:spacing w:val="1"/>
        </w:rPr>
        <w:t xml:space="preserve"> </w:t>
      </w:r>
      <w:r>
        <w:t>zhotoveniu</w:t>
      </w:r>
      <w:r>
        <w:rPr>
          <w:spacing w:val="1"/>
        </w:rPr>
        <w:t xml:space="preserve"> </w:t>
      </w:r>
      <w:r>
        <w:t>horninových</w:t>
      </w:r>
      <w:r>
        <w:rPr>
          <w:spacing w:val="1"/>
        </w:rPr>
        <w:t xml:space="preserve"> </w:t>
      </w:r>
      <w:r>
        <w:t>lanových</w:t>
      </w:r>
      <w:r>
        <w:rPr>
          <w:spacing w:val="59"/>
        </w:rPr>
        <w:t xml:space="preserve"> </w:t>
      </w:r>
      <w:r>
        <w:t>kotiev,</w:t>
      </w:r>
      <w:r>
        <w:rPr>
          <w:spacing w:val="59"/>
        </w:rPr>
        <w:t xml:space="preserve"> </w:t>
      </w:r>
      <w:r>
        <w:t>vrátane</w:t>
      </w:r>
      <w:r>
        <w:rPr>
          <w:spacing w:val="1"/>
        </w:rPr>
        <w:t xml:space="preserve"> </w:t>
      </w:r>
      <w:r>
        <w:t>predpísaných</w:t>
      </w:r>
      <w:r>
        <w:rPr>
          <w:spacing w:val="1"/>
        </w:rPr>
        <w:t xml:space="preserve"> </w:t>
      </w:r>
      <w:r>
        <w:t>skúšok.</w:t>
      </w:r>
      <w:r>
        <w:rPr>
          <w:spacing w:val="1"/>
        </w:rPr>
        <w:t xml:space="preserve"> </w:t>
      </w:r>
      <w:r>
        <w:t>Zhotoviteľ</w:t>
      </w:r>
      <w:r>
        <w:rPr>
          <w:spacing w:val="58"/>
        </w:rPr>
        <w:t xml:space="preserve"> </w:t>
      </w:r>
      <w:r>
        <w:t>musí</w:t>
      </w:r>
      <w:r>
        <w:rPr>
          <w:spacing w:val="58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predstihu</w:t>
      </w:r>
      <w:r>
        <w:rPr>
          <w:spacing w:val="58"/>
        </w:rPr>
        <w:t xml:space="preserve"> </w:t>
      </w:r>
      <w:r>
        <w:t>vykonať</w:t>
      </w:r>
      <w:r>
        <w:rPr>
          <w:spacing w:val="59"/>
        </w:rPr>
        <w:t xml:space="preserve"> </w:t>
      </w:r>
      <w:r>
        <w:t>preukazné</w:t>
      </w:r>
      <w:r>
        <w:rPr>
          <w:spacing w:val="58"/>
        </w:rPr>
        <w:t xml:space="preserve"> </w:t>
      </w:r>
      <w:r>
        <w:t>skúšky</w:t>
      </w:r>
      <w:r>
        <w:rPr>
          <w:spacing w:val="59"/>
        </w:rPr>
        <w:t xml:space="preserve"> </w:t>
      </w:r>
      <w:r>
        <w:t>kotiev</w:t>
      </w:r>
      <w:r>
        <w:rPr>
          <w:spacing w:val="58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zmysle</w:t>
      </w:r>
      <w:r>
        <w:rPr>
          <w:spacing w:val="1"/>
        </w:rPr>
        <w:t xml:space="preserve"> </w:t>
      </w:r>
      <w:r>
        <w:t>STN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1537 –</w:t>
      </w:r>
      <w:r>
        <w:rPr>
          <w:spacing w:val="1"/>
        </w:rPr>
        <w:t xml:space="preserve"> </w:t>
      </w:r>
      <w:r>
        <w:t>Vykonanie</w:t>
      </w:r>
      <w:r>
        <w:rPr>
          <w:spacing w:val="1"/>
        </w:rPr>
        <w:t xml:space="preserve"> </w:t>
      </w:r>
      <w:r>
        <w:t>špeciálnych</w:t>
      </w:r>
      <w:r>
        <w:rPr>
          <w:spacing w:val="1"/>
        </w:rPr>
        <w:t xml:space="preserve"> </w:t>
      </w:r>
      <w:r>
        <w:t>geotechnických</w:t>
      </w:r>
      <w:r>
        <w:rPr>
          <w:spacing w:val="1"/>
        </w:rPr>
        <w:t xml:space="preserve"> </w:t>
      </w:r>
      <w:r>
        <w:t>prác</w:t>
      </w:r>
      <w:r>
        <w:rPr>
          <w:spacing w:val="58"/>
        </w:rPr>
        <w:t xml:space="preserve"> </w:t>
      </w:r>
      <w:r>
        <w:rPr>
          <w:w w:val="160"/>
        </w:rPr>
        <w:t xml:space="preserve">– </w:t>
      </w:r>
      <w:r>
        <w:t>Horninové</w:t>
      </w:r>
      <w:r>
        <w:rPr>
          <w:spacing w:val="58"/>
        </w:rPr>
        <w:t xml:space="preserve"> </w:t>
      </w:r>
      <w:r>
        <w:t>kotvy</w:t>
      </w:r>
      <w:r>
        <w:rPr>
          <w:spacing w:val="1"/>
        </w:rPr>
        <w:t xml:space="preserve"> </w:t>
      </w:r>
      <w:r>
        <w:t>(12/2002)</w:t>
      </w:r>
    </w:p>
    <w:p w:rsidR="007127CB" w:rsidRDefault="007127CB" w:rsidP="002E1152">
      <w:pPr>
        <w:pStyle w:val="Odsekzoznamu"/>
        <w:widowControl w:val="0"/>
        <w:numPr>
          <w:ilvl w:val="3"/>
          <w:numId w:val="14"/>
        </w:numPr>
        <w:tabs>
          <w:tab w:val="left" w:pos="2446"/>
          <w:tab w:val="left" w:pos="2447"/>
        </w:tabs>
        <w:autoSpaceDE w:val="0"/>
        <w:autoSpaceDN w:val="0"/>
        <w:spacing w:before="128" w:after="0"/>
        <w:ind w:hanging="1703"/>
        <w:contextualSpacing w:val="0"/>
        <w:rPr>
          <w:sz w:val="24"/>
        </w:rPr>
      </w:pPr>
      <w:r>
        <w:rPr>
          <w:sz w:val="24"/>
        </w:rPr>
        <w:t>Zmeny</w:t>
      </w:r>
      <w:r>
        <w:rPr>
          <w:spacing w:val="51"/>
          <w:sz w:val="24"/>
        </w:rPr>
        <w:t xml:space="preserve"> </w:t>
      </w:r>
      <w:r>
        <w:rPr>
          <w:sz w:val="24"/>
        </w:rPr>
        <w:t>vyvolané</w:t>
      </w:r>
      <w:r>
        <w:rPr>
          <w:spacing w:val="58"/>
          <w:sz w:val="24"/>
        </w:rPr>
        <w:t xml:space="preserve"> </w:t>
      </w:r>
      <w:r>
        <w:rPr>
          <w:sz w:val="24"/>
        </w:rPr>
        <w:t>odlišnosťou</w:t>
      </w:r>
      <w:r>
        <w:rPr>
          <w:spacing w:val="57"/>
          <w:sz w:val="24"/>
        </w:rPr>
        <w:t xml:space="preserve"> </w:t>
      </w:r>
      <w:r>
        <w:rPr>
          <w:sz w:val="24"/>
        </w:rPr>
        <w:t>geologických</w:t>
      </w:r>
      <w:r>
        <w:rPr>
          <w:spacing w:val="58"/>
          <w:sz w:val="24"/>
        </w:rPr>
        <w:t xml:space="preserve"> </w:t>
      </w:r>
      <w:r>
        <w:rPr>
          <w:sz w:val="24"/>
        </w:rPr>
        <w:t>pomerov</w:t>
      </w:r>
    </w:p>
    <w:p w:rsidR="007127CB" w:rsidRDefault="007127CB" w:rsidP="00E16D5C">
      <w:r>
        <w:t>Zhotoviteľ</w:t>
      </w:r>
      <w:r>
        <w:rPr>
          <w:spacing w:val="1"/>
        </w:rPr>
        <w:t xml:space="preserve"> </w:t>
      </w:r>
      <w:r>
        <w:t>oznámi</w:t>
      </w:r>
      <w:r>
        <w:rPr>
          <w:spacing w:val="1"/>
        </w:rPr>
        <w:t xml:space="preserve"> </w:t>
      </w:r>
      <w:r>
        <w:t>bez</w:t>
      </w:r>
      <w:r>
        <w:rPr>
          <w:spacing w:val="1"/>
        </w:rPr>
        <w:t xml:space="preserve"> </w:t>
      </w:r>
      <w:r>
        <w:t>meškania</w:t>
      </w:r>
      <w:r>
        <w:rPr>
          <w:spacing w:val="1"/>
        </w:rPr>
        <w:t xml:space="preserve"> </w:t>
      </w:r>
      <w:r>
        <w:t>stavebnému</w:t>
      </w:r>
      <w:r>
        <w:rPr>
          <w:spacing w:val="1"/>
        </w:rPr>
        <w:t xml:space="preserve"> </w:t>
      </w:r>
      <w:r>
        <w:t>dozoru</w:t>
      </w:r>
      <w:r>
        <w:rPr>
          <w:spacing w:val="1"/>
        </w:rPr>
        <w:t xml:space="preserve"> </w:t>
      </w:r>
      <w:r>
        <w:t>všetky</w:t>
      </w:r>
      <w:r>
        <w:rPr>
          <w:spacing w:val="59"/>
        </w:rPr>
        <w:t xml:space="preserve"> </w:t>
      </w:r>
      <w:r>
        <w:t>zistené</w:t>
      </w:r>
      <w:r>
        <w:rPr>
          <w:spacing w:val="59"/>
        </w:rPr>
        <w:t xml:space="preserve"> </w:t>
      </w:r>
      <w:r>
        <w:t>okolnosti,</w:t>
      </w:r>
      <w:r>
        <w:rPr>
          <w:spacing w:val="59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naznačujú,</w:t>
      </w:r>
      <w:r>
        <w:rPr>
          <w:spacing w:val="1"/>
        </w:rPr>
        <w:t xml:space="preserve"> </w:t>
      </w:r>
      <w:r>
        <w:t>že skutočné geologické</w:t>
      </w:r>
      <w:r>
        <w:rPr>
          <w:spacing w:val="1"/>
        </w:rPr>
        <w:t xml:space="preserve"> </w:t>
      </w:r>
      <w:r>
        <w:t>pomery</w:t>
      </w:r>
      <w:r>
        <w:rPr>
          <w:spacing w:val="1"/>
        </w:rPr>
        <w:t xml:space="preserve"> </w:t>
      </w:r>
      <w:r>
        <w:t>sa líšia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predpokladaných a môžu</w:t>
      </w:r>
      <w:r>
        <w:rPr>
          <w:spacing w:val="1"/>
        </w:rPr>
        <w:t xml:space="preserve"> </w:t>
      </w:r>
      <w:r>
        <w:t>ovplyvniť</w:t>
      </w:r>
      <w:r>
        <w:rPr>
          <w:spacing w:val="1"/>
        </w:rPr>
        <w:t xml:space="preserve"> </w:t>
      </w:r>
      <w:r>
        <w:t>únosnosť</w:t>
      </w:r>
      <w:r>
        <w:rPr>
          <w:spacing w:val="15"/>
        </w:rPr>
        <w:t xml:space="preserve"> </w:t>
      </w:r>
      <w:r>
        <w:t>kotiev.</w:t>
      </w:r>
    </w:p>
    <w:p w:rsidR="007127CB" w:rsidRDefault="007127CB" w:rsidP="002E1152">
      <w:pPr>
        <w:pStyle w:val="Odsekzoznamu"/>
        <w:widowControl w:val="0"/>
        <w:numPr>
          <w:ilvl w:val="3"/>
          <w:numId w:val="14"/>
        </w:numPr>
        <w:tabs>
          <w:tab w:val="left" w:pos="2446"/>
          <w:tab w:val="left" w:pos="2447"/>
        </w:tabs>
        <w:autoSpaceDE w:val="0"/>
        <w:autoSpaceDN w:val="0"/>
        <w:spacing w:before="117" w:after="0"/>
        <w:ind w:hanging="1703"/>
        <w:contextualSpacing w:val="0"/>
        <w:rPr>
          <w:sz w:val="24"/>
        </w:rPr>
      </w:pPr>
      <w:r>
        <w:rPr>
          <w:sz w:val="24"/>
        </w:rPr>
        <w:t>Materiály</w:t>
      </w:r>
      <w:r>
        <w:rPr>
          <w:spacing w:val="38"/>
          <w:sz w:val="24"/>
        </w:rPr>
        <w:t xml:space="preserve"> </w:t>
      </w:r>
      <w:r>
        <w:rPr>
          <w:sz w:val="24"/>
        </w:rPr>
        <w:t>a</w:t>
      </w:r>
      <w:r>
        <w:rPr>
          <w:spacing w:val="41"/>
          <w:sz w:val="24"/>
        </w:rPr>
        <w:t xml:space="preserve"> </w:t>
      </w:r>
      <w:r>
        <w:rPr>
          <w:sz w:val="24"/>
        </w:rPr>
        <w:t>stavebné</w:t>
      </w:r>
      <w:r>
        <w:rPr>
          <w:spacing w:val="40"/>
          <w:sz w:val="24"/>
        </w:rPr>
        <w:t xml:space="preserve"> </w:t>
      </w:r>
      <w:r>
        <w:rPr>
          <w:sz w:val="24"/>
        </w:rPr>
        <w:t>dielce</w:t>
      </w:r>
    </w:p>
    <w:p w:rsidR="007127CB" w:rsidRDefault="007127CB" w:rsidP="00E16D5C">
      <w:r>
        <w:t>Kotvy</w:t>
      </w:r>
      <w:r>
        <w:rPr>
          <w:spacing w:val="1"/>
        </w:rPr>
        <w:t xml:space="preserve"> </w:t>
      </w:r>
      <w:r>
        <w:t>budú</w:t>
      </w:r>
      <w:r>
        <w:rPr>
          <w:spacing w:val="1"/>
        </w:rPr>
        <w:t xml:space="preserve"> </w:t>
      </w:r>
      <w:r>
        <w:t>navrhnuté</w:t>
      </w:r>
      <w:r>
        <w:rPr>
          <w:spacing w:val="1"/>
        </w:rPr>
        <w:t xml:space="preserve"> </w:t>
      </w:r>
      <w:r>
        <w:t>priemeru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trvalou</w:t>
      </w:r>
      <w:r>
        <w:rPr>
          <w:spacing w:val="58"/>
        </w:rPr>
        <w:t xml:space="preserve"> </w:t>
      </w:r>
      <w:r>
        <w:t>antikoróznou</w:t>
      </w:r>
      <w:r>
        <w:rPr>
          <w:spacing w:val="58"/>
        </w:rPr>
        <w:t xml:space="preserve"> </w:t>
      </w:r>
      <w:r>
        <w:t>ochranou.</w:t>
      </w:r>
      <w:r>
        <w:rPr>
          <w:spacing w:val="59"/>
        </w:rPr>
        <w:t xml:space="preserve"> </w:t>
      </w:r>
      <w:r>
        <w:t>Napínanie</w:t>
      </w:r>
      <w:r>
        <w:rPr>
          <w:spacing w:val="58"/>
        </w:rPr>
        <w:t xml:space="preserve"> </w:t>
      </w:r>
      <w:r>
        <w:t>kotiev</w:t>
      </w:r>
      <w:r>
        <w:rPr>
          <w:spacing w:val="59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realizuje</w:t>
      </w:r>
      <w:r>
        <w:rPr>
          <w:spacing w:val="13"/>
        </w:rPr>
        <w:t xml:space="preserve"> </w:t>
      </w:r>
      <w:r>
        <w:t>podľa</w:t>
      </w:r>
      <w:r>
        <w:rPr>
          <w:spacing w:val="17"/>
        </w:rPr>
        <w:t xml:space="preserve"> </w:t>
      </w:r>
      <w:r>
        <w:t>STN</w:t>
      </w:r>
      <w:r>
        <w:rPr>
          <w:spacing w:val="14"/>
        </w:rPr>
        <w:t xml:space="preserve"> </w:t>
      </w:r>
      <w:r>
        <w:t>EN</w:t>
      </w:r>
      <w:r>
        <w:rPr>
          <w:spacing w:val="13"/>
        </w:rPr>
        <w:t xml:space="preserve"> </w:t>
      </w:r>
      <w:r>
        <w:t>1537.</w:t>
      </w:r>
    </w:p>
    <w:p w:rsidR="007127CB" w:rsidRDefault="007127CB" w:rsidP="00E16D5C">
      <w:r>
        <w:t>Vzhľadom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antikoróznu</w:t>
      </w:r>
      <w:r>
        <w:rPr>
          <w:spacing w:val="1"/>
        </w:rPr>
        <w:t xml:space="preserve"> </w:t>
      </w:r>
      <w:r>
        <w:t>ochranu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zvýšenie</w:t>
      </w:r>
      <w:r>
        <w:rPr>
          <w:spacing w:val="1"/>
        </w:rPr>
        <w:t xml:space="preserve"> </w:t>
      </w:r>
      <w:r>
        <w:t>únosnosti</w:t>
      </w:r>
      <w:r>
        <w:rPr>
          <w:spacing w:val="58"/>
        </w:rPr>
        <w:t xml:space="preserve"> </w:t>
      </w:r>
      <w:r>
        <w:t>bude</w:t>
      </w:r>
      <w:r>
        <w:rPr>
          <w:spacing w:val="58"/>
        </w:rPr>
        <w:t xml:space="preserve"> </w:t>
      </w:r>
      <w:r>
        <w:t>potrebné</w:t>
      </w:r>
      <w:r>
        <w:rPr>
          <w:spacing w:val="59"/>
        </w:rPr>
        <w:t xml:space="preserve"> </w:t>
      </w:r>
      <w:r>
        <w:t>lanové</w:t>
      </w:r>
      <w:r>
        <w:rPr>
          <w:spacing w:val="58"/>
        </w:rPr>
        <w:t xml:space="preserve"> </w:t>
      </w:r>
      <w:r>
        <w:t>horninové</w:t>
      </w:r>
      <w:r>
        <w:rPr>
          <w:spacing w:val="1"/>
        </w:rPr>
        <w:t xml:space="preserve"> </w:t>
      </w:r>
      <w:r>
        <w:t>kotvy</w:t>
      </w:r>
      <w:r>
        <w:rPr>
          <w:spacing w:val="45"/>
        </w:rPr>
        <w:t xml:space="preserve"> </w:t>
      </w:r>
      <w:r>
        <w:t>injektovať</w:t>
      </w:r>
      <w:r>
        <w:rPr>
          <w:spacing w:val="47"/>
        </w:rPr>
        <w:t xml:space="preserve"> </w:t>
      </w:r>
      <w:r>
        <w:t>špeciálnymi</w:t>
      </w:r>
      <w:r>
        <w:rPr>
          <w:spacing w:val="40"/>
        </w:rPr>
        <w:t xml:space="preserve"> </w:t>
      </w:r>
      <w:r>
        <w:t>prísadami</w:t>
      </w:r>
      <w:r>
        <w:rPr>
          <w:spacing w:val="45"/>
        </w:rPr>
        <w:t xml:space="preserve"> </w:t>
      </w:r>
      <w:r>
        <w:t>do</w:t>
      </w:r>
      <w:r>
        <w:rPr>
          <w:spacing w:val="45"/>
        </w:rPr>
        <w:t xml:space="preserve"> </w:t>
      </w:r>
      <w:r>
        <w:t>cementovej</w:t>
      </w:r>
      <w:r>
        <w:rPr>
          <w:spacing w:val="52"/>
        </w:rPr>
        <w:t xml:space="preserve"> </w:t>
      </w:r>
      <w:r>
        <w:t>zmesi</w:t>
      </w:r>
      <w:r>
        <w:rPr>
          <w:spacing w:val="44"/>
        </w:rPr>
        <w:t xml:space="preserve"> </w:t>
      </w:r>
      <w:r>
        <w:t>a</w:t>
      </w:r>
      <w:r>
        <w:rPr>
          <w:spacing w:val="48"/>
        </w:rPr>
        <w:t xml:space="preserve"> </w:t>
      </w:r>
      <w:r>
        <w:t>zabezpečiť</w:t>
      </w:r>
      <w:r>
        <w:rPr>
          <w:spacing w:val="45"/>
        </w:rPr>
        <w:t xml:space="preserve"> </w:t>
      </w:r>
      <w:r>
        <w:t>ochranu</w:t>
      </w:r>
      <w:r>
        <w:rPr>
          <w:spacing w:val="45"/>
        </w:rPr>
        <w:t xml:space="preserve"> </w:t>
      </w:r>
      <w:r>
        <w:t>hlavy</w:t>
      </w:r>
      <w:r>
        <w:rPr>
          <w:spacing w:val="46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tela</w:t>
      </w:r>
      <w:r>
        <w:rPr>
          <w:spacing w:val="19"/>
        </w:rPr>
        <w:t xml:space="preserve"> </w:t>
      </w:r>
      <w:r>
        <w:t>kotvy</w:t>
      </w:r>
      <w:r>
        <w:rPr>
          <w:spacing w:val="20"/>
        </w:rPr>
        <w:t xml:space="preserve"> </w:t>
      </w:r>
      <w:r>
        <w:t>voči</w:t>
      </w:r>
      <w:r>
        <w:rPr>
          <w:spacing w:val="19"/>
        </w:rPr>
        <w:t xml:space="preserve"> </w:t>
      </w:r>
      <w:r>
        <w:t>korózií.</w:t>
      </w:r>
      <w:r>
        <w:rPr>
          <w:spacing w:val="21"/>
        </w:rPr>
        <w:t xml:space="preserve"> </w:t>
      </w:r>
      <w:r>
        <w:t>Spôsob</w:t>
      </w:r>
      <w:r>
        <w:rPr>
          <w:spacing w:val="23"/>
        </w:rPr>
        <w:t xml:space="preserve"> </w:t>
      </w:r>
      <w:r>
        <w:t>izolácie</w:t>
      </w:r>
      <w:r>
        <w:rPr>
          <w:spacing w:val="19"/>
        </w:rPr>
        <w:t xml:space="preserve"> </w:t>
      </w:r>
      <w:r>
        <w:t>kotvy</w:t>
      </w:r>
      <w:r>
        <w:rPr>
          <w:spacing w:val="17"/>
        </w:rPr>
        <w:t xml:space="preserve"> </w:t>
      </w:r>
      <w:r>
        <w:t>je</w:t>
      </w:r>
      <w:r>
        <w:rPr>
          <w:spacing w:val="23"/>
        </w:rPr>
        <w:t xml:space="preserve"> </w:t>
      </w:r>
      <w:r>
        <w:t>daný</w:t>
      </w:r>
      <w:r>
        <w:rPr>
          <w:spacing w:val="20"/>
        </w:rPr>
        <w:t xml:space="preserve"> </w:t>
      </w:r>
      <w:r>
        <w:t>výrobcom</w:t>
      </w:r>
      <w:r>
        <w:rPr>
          <w:spacing w:val="21"/>
        </w:rPr>
        <w:t xml:space="preserve"> </w:t>
      </w:r>
      <w:r>
        <w:t>kotvy.</w:t>
      </w:r>
    </w:p>
    <w:p w:rsidR="007127CB" w:rsidRDefault="007127CB" w:rsidP="002E1152">
      <w:pPr>
        <w:pStyle w:val="Odsekzoznamu"/>
        <w:widowControl w:val="0"/>
        <w:numPr>
          <w:ilvl w:val="3"/>
          <w:numId w:val="14"/>
        </w:numPr>
        <w:tabs>
          <w:tab w:val="left" w:pos="2446"/>
          <w:tab w:val="left" w:pos="2447"/>
        </w:tabs>
        <w:autoSpaceDE w:val="0"/>
        <w:autoSpaceDN w:val="0"/>
        <w:spacing w:before="118" w:after="0"/>
        <w:ind w:hanging="1703"/>
        <w:contextualSpacing w:val="0"/>
        <w:rPr>
          <w:sz w:val="24"/>
        </w:rPr>
      </w:pPr>
      <w:r>
        <w:rPr>
          <w:sz w:val="24"/>
        </w:rPr>
        <w:t>Dodávka</w:t>
      </w:r>
      <w:r>
        <w:rPr>
          <w:spacing w:val="44"/>
          <w:sz w:val="24"/>
        </w:rPr>
        <w:t xml:space="preserve"> </w:t>
      </w:r>
      <w:r>
        <w:rPr>
          <w:sz w:val="24"/>
        </w:rPr>
        <w:t>a</w:t>
      </w:r>
      <w:r>
        <w:rPr>
          <w:spacing w:val="41"/>
          <w:sz w:val="24"/>
        </w:rPr>
        <w:t xml:space="preserve"> </w:t>
      </w:r>
      <w:r>
        <w:rPr>
          <w:sz w:val="24"/>
        </w:rPr>
        <w:t>skladovanie</w:t>
      </w:r>
    </w:p>
    <w:p w:rsidR="007127CB" w:rsidRDefault="007127CB" w:rsidP="00E16D5C">
      <w:r>
        <w:t>Materiál kotiev sa musí dopravovať a skladovať spôsobom, ktorý predpisuje norma STN EN</w:t>
      </w:r>
      <w:r>
        <w:rPr>
          <w:spacing w:val="1"/>
        </w:rPr>
        <w:t xml:space="preserve"> </w:t>
      </w:r>
      <w:r>
        <w:t>1537.</w:t>
      </w:r>
      <w:r>
        <w:rPr>
          <w:spacing w:val="1"/>
        </w:rPr>
        <w:t xml:space="preserve"> </w:t>
      </w:r>
      <w:r>
        <w:t>Musia</w:t>
      </w:r>
      <w:r>
        <w:rPr>
          <w:spacing w:val="1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chránené</w:t>
      </w:r>
      <w:r>
        <w:rPr>
          <w:spacing w:val="1"/>
        </w:rPr>
        <w:t xml:space="preserve"> </w:t>
      </w:r>
      <w:r>
        <w:t>pred</w:t>
      </w:r>
      <w:r>
        <w:rPr>
          <w:spacing w:val="1"/>
        </w:rPr>
        <w:t xml:space="preserve"> </w:t>
      </w:r>
      <w:r>
        <w:t>poškodením,</w:t>
      </w:r>
      <w:r>
        <w:rPr>
          <w:spacing w:val="1"/>
        </w:rPr>
        <w:t xml:space="preserve"> </w:t>
      </w:r>
      <w:r>
        <w:t>znehodnotením,</w:t>
      </w:r>
      <w:r>
        <w:rPr>
          <w:spacing w:val="1"/>
        </w:rPr>
        <w:t xml:space="preserve"> </w:t>
      </w:r>
      <w:r>
        <w:t>prípadne</w:t>
      </w:r>
      <w:r>
        <w:rPr>
          <w:spacing w:val="1"/>
        </w:rPr>
        <w:t xml:space="preserve"> </w:t>
      </w:r>
      <w:r>
        <w:t>inými</w:t>
      </w:r>
      <w:r>
        <w:rPr>
          <w:spacing w:val="1"/>
        </w:rPr>
        <w:t xml:space="preserve"> </w:t>
      </w:r>
      <w:r>
        <w:t>vplyvmi.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dodávkach</w:t>
      </w:r>
      <w:r>
        <w:rPr>
          <w:spacing w:val="14"/>
        </w:rPr>
        <w:t xml:space="preserve"> </w:t>
      </w:r>
      <w:r>
        <w:t>sa</w:t>
      </w:r>
      <w:r>
        <w:rPr>
          <w:spacing w:val="17"/>
        </w:rPr>
        <w:t xml:space="preserve"> </w:t>
      </w:r>
      <w:r>
        <w:t>vedie</w:t>
      </w:r>
      <w:r>
        <w:rPr>
          <w:spacing w:val="18"/>
        </w:rPr>
        <w:t xml:space="preserve"> </w:t>
      </w:r>
      <w:r>
        <w:t>presná</w:t>
      </w:r>
      <w:r>
        <w:rPr>
          <w:spacing w:val="17"/>
        </w:rPr>
        <w:t xml:space="preserve"> </w:t>
      </w:r>
      <w:r>
        <w:t>evidencia.</w:t>
      </w:r>
    </w:p>
    <w:p w:rsidR="007127CB" w:rsidRDefault="007127CB" w:rsidP="00E16D5C">
      <w:r>
        <w:t>Cement</w:t>
      </w:r>
      <w:r>
        <w:rPr>
          <w:spacing w:val="39"/>
        </w:rPr>
        <w:t xml:space="preserve"> </w:t>
      </w:r>
      <w:r>
        <w:t>na</w:t>
      </w:r>
      <w:r>
        <w:rPr>
          <w:spacing w:val="40"/>
        </w:rPr>
        <w:t xml:space="preserve"> </w:t>
      </w:r>
      <w:r>
        <w:t>injektáž:</w:t>
      </w:r>
      <w:r>
        <w:rPr>
          <w:spacing w:val="40"/>
        </w:rPr>
        <w:t xml:space="preserve"> </w:t>
      </w:r>
      <w:r>
        <w:t>pre</w:t>
      </w:r>
      <w:r>
        <w:rPr>
          <w:spacing w:val="40"/>
        </w:rPr>
        <w:t xml:space="preserve"> </w:t>
      </w:r>
      <w:r>
        <w:t>voľne</w:t>
      </w:r>
      <w:r>
        <w:rPr>
          <w:spacing w:val="41"/>
        </w:rPr>
        <w:t xml:space="preserve"> </w:t>
      </w:r>
      <w:r>
        <w:t>uložený</w:t>
      </w:r>
      <w:r>
        <w:rPr>
          <w:spacing w:val="34"/>
        </w:rPr>
        <w:t xml:space="preserve"> </w:t>
      </w:r>
      <w:r>
        <w:t>cement</w:t>
      </w:r>
      <w:r>
        <w:rPr>
          <w:spacing w:val="39"/>
        </w:rPr>
        <w:t xml:space="preserve"> </w:t>
      </w:r>
      <w:r>
        <w:t>platí</w:t>
      </w:r>
      <w:r>
        <w:rPr>
          <w:spacing w:val="35"/>
        </w:rPr>
        <w:t xml:space="preserve"> </w:t>
      </w:r>
      <w:r>
        <w:t>ustanovenie</w:t>
      </w:r>
      <w:r>
        <w:rPr>
          <w:spacing w:val="37"/>
        </w:rPr>
        <w:t xml:space="preserve"> </w:t>
      </w:r>
      <w:r>
        <w:t>normy</w:t>
      </w:r>
      <w:r>
        <w:rPr>
          <w:spacing w:val="38"/>
        </w:rPr>
        <w:t xml:space="preserve"> </w:t>
      </w:r>
      <w:r>
        <w:t>STN</w:t>
      </w:r>
      <w:r>
        <w:rPr>
          <w:spacing w:val="39"/>
        </w:rPr>
        <w:t xml:space="preserve"> </w:t>
      </w:r>
      <w:r>
        <w:t>EN</w:t>
      </w:r>
      <w:r>
        <w:rPr>
          <w:spacing w:val="39"/>
        </w:rPr>
        <w:t xml:space="preserve"> </w:t>
      </w:r>
      <w:r>
        <w:t>197-1.</w:t>
      </w:r>
    </w:p>
    <w:p w:rsidR="007127CB" w:rsidRDefault="007127CB" w:rsidP="00E16D5C">
      <w:r>
        <w:t>Prísady:</w:t>
      </w:r>
      <w:r>
        <w:rPr>
          <w:spacing w:val="1"/>
        </w:rPr>
        <w:t xml:space="preserve"> </w:t>
      </w:r>
      <w:r>
        <w:t>dodávajú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sudoch,</w:t>
      </w:r>
      <w:r>
        <w:rPr>
          <w:spacing w:val="1"/>
        </w:rPr>
        <w:t xml:space="preserve"> </w:t>
      </w:r>
      <w:r>
        <w:t>bubnoch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vo</w:t>
      </w:r>
      <w:r>
        <w:rPr>
          <w:spacing w:val="1"/>
        </w:rPr>
        <w:t xml:space="preserve"> </w:t>
      </w:r>
      <w:r>
        <w:t>vreciach,</w:t>
      </w:r>
      <w:r>
        <w:rPr>
          <w:spacing w:val="1"/>
        </w:rPr>
        <w:t xml:space="preserve"> </w:t>
      </w:r>
      <w:r>
        <w:t>skladujú</w:t>
      </w:r>
      <w:r>
        <w:rPr>
          <w:spacing w:val="1"/>
        </w:rPr>
        <w:t xml:space="preserve"> </w:t>
      </w:r>
      <w:r>
        <w:t>sa</w:t>
      </w:r>
      <w:r>
        <w:rPr>
          <w:spacing w:val="58"/>
        </w:rPr>
        <w:t xml:space="preserve"> </w:t>
      </w:r>
      <w:r>
        <w:t>podľa</w:t>
      </w:r>
      <w:r>
        <w:rPr>
          <w:spacing w:val="58"/>
        </w:rPr>
        <w:t xml:space="preserve"> </w:t>
      </w:r>
      <w:r>
        <w:t>pokynov</w:t>
      </w:r>
      <w:r>
        <w:rPr>
          <w:spacing w:val="1"/>
        </w:rPr>
        <w:t xml:space="preserve"> </w:t>
      </w:r>
      <w:r>
        <w:t>výrobcu;</w:t>
      </w:r>
      <w:r>
        <w:rPr>
          <w:spacing w:val="19"/>
        </w:rPr>
        <w:t xml:space="preserve"> </w:t>
      </w:r>
      <w:r>
        <w:t>chránené</w:t>
      </w:r>
      <w:r>
        <w:rPr>
          <w:spacing w:val="15"/>
        </w:rPr>
        <w:t xml:space="preserve"> </w:t>
      </w:r>
      <w:r>
        <w:t>pred</w:t>
      </w:r>
      <w:r>
        <w:rPr>
          <w:spacing w:val="15"/>
        </w:rPr>
        <w:t xml:space="preserve"> </w:t>
      </w:r>
      <w:r>
        <w:t>nízkymi</w:t>
      </w:r>
      <w:r>
        <w:rPr>
          <w:spacing w:val="14"/>
        </w:rPr>
        <w:t xml:space="preserve"> </w:t>
      </w:r>
      <w:r>
        <w:t>teplotami.</w:t>
      </w:r>
    </w:p>
    <w:p w:rsidR="007127CB" w:rsidRDefault="007127CB" w:rsidP="00E16D5C">
      <w:r>
        <w:t>Kotvy:</w:t>
      </w:r>
      <w:r>
        <w:rPr>
          <w:spacing w:val="37"/>
        </w:rPr>
        <w:t xml:space="preserve"> </w:t>
      </w:r>
      <w:r>
        <w:t>dodávajú</w:t>
      </w:r>
      <w:r>
        <w:rPr>
          <w:spacing w:val="35"/>
        </w:rPr>
        <w:t xml:space="preserve"> </w:t>
      </w:r>
      <w:r>
        <w:t>sa</w:t>
      </w:r>
      <w:r>
        <w:rPr>
          <w:spacing w:val="39"/>
        </w:rPr>
        <w:t xml:space="preserve"> </w:t>
      </w:r>
      <w:r>
        <w:t>vo</w:t>
      </w:r>
      <w:r>
        <w:rPr>
          <w:spacing w:val="38"/>
        </w:rPr>
        <w:t xml:space="preserve"> </w:t>
      </w:r>
      <w:r>
        <w:t>zväzkoch.</w:t>
      </w:r>
      <w:r>
        <w:rPr>
          <w:spacing w:val="38"/>
        </w:rPr>
        <w:t xml:space="preserve"> </w:t>
      </w:r>
      <w:r>
        <w:t>Pri</w:t>
      </w:r>
      <w:r>
        <w:rPr>
          <w:spacing w:val="35"/>
        </w:rPr>
        <w:t xml:space="preserve"> </w:t>
      </w:r>
      <w:r>
        <w:t>doprave</w:t>
      </w:r>
      <w:r>
        <w:rPr>
          <w:spacing w:val="34"/>
        </w:rPr>
        <w:t xml:space="preserve"> </w:t>
      </w:r>
      <w:r>
        <w:t>a</w:t>
      </w:r>
      <w:r>
        <w:rPr>
          <w:spacing w:val="32"/>
        </w:rPr>
        <w:t xml:space="preserve"> </w:t>
      </w:r>
      <w:r>
        <w:t>manipulácií</w:t>
      </w:r>
      <w:r>
        <w:rPr>
          <w:spacing w:val="33"/>
        </w:rPr>
        <w:t xml:space="preserve"> </w:t>
      </w:r>
      <w:r>
        <w:t>sa</w:t>
      </w:r>
      <w:r>
        <w:rPr>
          <w:spacing w:val="35"/>
        </w:rPr>
        <w:t xml:space="preserve"> </w:t>
      </w:r>
      <w:r>
        <w:t>nesmú</w:t>
      </w:r>
      <w:r>
        <w:rPr>
          <w:spacing w:val="35"/>
        </w:rPr>
        <w:t xml:space="preserve"> </w:t>
      </w:r>
      <w:r>
        <w:t>deformovať.</w:t>
      </w:r>
      <w:r>
        <w:rPr>
          <w:spacing w:val="37"/>
        </w:rPr>
        <w:t xml:space="preserve"> </w:t>
      </w:r>
      <w:r>
        <w:t>Skladujú</w:t>
      </w:r>
      <w:r>
        <w:rPr>
          <w:spacing w:val="1"/>
        </w:rPr>
        <w:t xml:space="preserve"> </w:t>
      </w:r>
      <w:r>
        <w:t>sa</w:t>
      </w:r>
      <w:r>
        <w:rPr>
          <w:spacing w:val="23"/>
        </w:rPr>
        <w:t xml:space="preserve"> </w:t>
      </w:r>
      <w:r>
        <w:t>podložené</w:t>
      </w:r>
      <w:r>
        <w:rPr>
          <w:spacing w:val="26"/>
        </w:rPr>
        <w:t xml:space="preserve"> </w:t>
      </w:r>
      <w:r>
        <w:t>na</w:t>
      </w:r>
      <w:r>
        <w:rPr>
          <w:spacing w:val="27"/>
        </w:rPr>
        <w:t xml:space="preserve"> </w:t>
      </w:r>
      <w:r>
        <w:t>odvodnených</w:t>
      </w:r>
      <w:r>
        <w:rPr>
          <w:spacing w:val="27"/>
        </w:rPr>
        <w:t xml:space="preserve"> </w:t>
      </w:r>
      <w:r>
        <w:t>voľných</w:t>
      </w:r>
      <w:r>
        <w:rPr>
          <w:spacing w:val="27"/>
        </w:rPr>
        <w:t xml:space="preserve"> </w:t>
      </w:r>
      <w:r>
        <w:t>alebo</w:t>
      </w:r>
      <w:r>
        <w:rPr>
          <w:spacing w:val="23"/>
        </w:rPr>
        <w:t xml:space="preserve"> </w:t>
      </w:r>
      <w:r>
        <w:t>čiastočne</w:t>
      </w:r>
      <w:r>
        <w:rPr>
          <w:spacing w:val="27"/>
        </w:rPr>
        <w:t xml:space="preserve"> </w:t>
      </w:r>
      <w:r>
        <w:t>prekrytých</w:t>
      </w:r>
      <w:r>
        <w:rPr>
          <w:spacing w:val="26"/>
        </w:rPr>
        <w:t xml:space="preserve"> </w:t>
      </w:r>
      <w:r>
        <w:t>skládkach.</w:t>
      </w:r>
    </w:p>
    <w:p w:rsidR="007127CB" w:rsidRDefault="007127CB" w:rsidP="002E1152">
      <w:pPr>
        <w:pStyle w:val="Odsekzoznamu"/>
        <w:widowControl w:val="0"/>
        <w:numPr>
          <w:ilvl w:val="3"/>
          <w:numId w:val="14"/>
        </w:numPr>
        <w:tabs>
          <w:tab w:val="left" w:pos="2446"/>
          <w:tab w:val="left" w:pos="2447"/>
        </w:tabs>
        <w:autoSpaceDE w:val="0"/>
        <w:autoSpaceDN w:val="0"/>
        <w:spacing w:before="122" w:after="0"/>
        <w:ind w:hanging="1703"/>
        <w:contextualSpacing w:val="0"/>
        <w:rPr>
          <w:sz w:val="24"/>
        </w:rPr>
      </w:pPr>
      <w:r>
        <w:rPr>
          <w:sz w:val="24"/>
        </w:rPr>
        <w:t>Vykonanie</w:t>
      </w:r>
      <w:r>
        <w:rPr>
          <w:spacing w:val="42"/>
          <w:sz w:val="24"/>
        </w:rPr>
        <w:t xml:space="preserve"> </w:t>
      </w:r>
      <w:r>
        <w:rPr>
          <w:sz w:val="24"/>
        </w:rPr>
        <w:t>prác</w:t>
      </w:r>
    </w:p>
    <w:p w:rsidR="007127CB" w:rsidRDefault="007127CB" w:rsidP="00E16D5C">
      <w:r>
        <w:t>Pri</w:t>
      </w:r>
      <w:r>
        <w:rPr>
          <w:spacing w:val="42"/>
        </w:rPr>
        <w:t xml:space="preserve"> </w:t>
      </w:r>
      <w:r>
        <w:t>realizácii</w:t>
      </w:r>
      <w:r>
        <w:rPr>
          <w:spacing w:val="47"/>
        </w:rPr>
        <w:t xml:space="preserve"> </w:t>
      </w:r>
      <w:r>
        <w:t>lanových</w:t>
      </w:r>
      <w:r>
        <w:rPr>
          <w:spacing w:val="44"/>
        </w:rPr>
        <w:t xml:space="preserve"> </w:t>
      </w:r>
      <w:r>
        <w:t>horninových</w:t>
      </w:r>
      <w:r>
        <w:rPr>
          <w:spacing w:val="44"/>
        </w:rPr>
        <w:t xml:space="preserve"> </w:t>
      </w:r>
      <w:r>
        <w:t>kotiev</w:t>
      </w:r>
      <w:r>
        <w:rPr>
          <w:spacing w:val="44"/>
        </w:rPr>
        <w:t xml:space="preserve"> </w:t>
      </w:r>
      <w:r>
        <w:t>je</w:t>
      </w:r>
      <w:r>
        <w:rPr>
          <w:spacing w:val="48"/>
        </w:rPr>
        <w:t xml:space="preserve"> </w:t>
      </w:r>
      <w:r>
        <w:t>nutné</w:t>
      </w:r>
      <w:r>
        <w:rPr>
          <w:spacing w:val="44"/>
        </w:rPr>
        <w:t xml:space="preserve"> </w:t>
      </w:r>
      <w:r>
        <w:t>dodržať</w:t>
      </w:r>
      <w:r>
        <w:rPr>
          <w:spacing w:val="50"/>
        </w:rPr>
        <w:t xml:space="preserve"> </w:t>
      </w:r>
      <w:r>
        <w:t>nasledovný</w:t>
      </w:r>
      <w:r>
        <w:rPr>
          <w:spacing w:val="41"/>
        </w:rPr>
        <w:t xml:space="preserve"> </w:t>
      </w:r>
      <w:r>
        <w:t>postup:</w:t>
      </w:r>
    </w:p>
    <w:p w:rsidR="007127CB" w:rsidRDefault="007127CB" w:rsidP="002E1152">
      <w:pPr>
        <w:pStyle w:val="Odsekzoznamu"/>
        <w:widowControl w:val="0"/>
        <w:numPr>
          <w:ilvl w:val="0"/>
          <w:numId w:val="13"/>
        </w:numPr>
        <w:tabs>
          <w:tab w:val="left" w:pos="898"/>
          <w:tab w:val="left" w:pos="899"/>
        </w:tabs>
        <w:autoSpaceDE w:val="0"/>
        <w:autoSpaceDN w:val="0"/>
        <w:spacing w:before="121" w:after="0" w:line="269" w:lineRule="exact"/>
        <w:contextualSpacing w:val="0"/>
        <w:jc w:val="left"/>
      </w:pPr>
      <w:r>
        <w:t>odvŕtanie</w:t>
      </w:r>
      <w:r>
        <w:rPr>
          <w:spacing w:val="42"/>
        </w:rPr>
        <w:t xml:space="preserve"> </w:t>
      </w:r>
      <w:r>
        <w:t>vrtu</w:t>
      </w:r>
      <w:r>
        <w:rPr>
          <w:spacing w:val="42"/>
        </w:rPr>
        <w:t xml:space="preserve"> </w:t>
      </w:r>
      <w:r>
        <w:t>pre</w:t>
      </w:r>
      <w:r>
        <w:rPr>
          <w:spacing w:val="39"/>
        </w:rPr>
        <w:t xml:space="preserve"> </w:t>
      </w:r>
      <w:r>
        <w:t>kotvu</w:t>
      </w:r>
      <w:r>
        <w:rPr>
          <w:spacing w:val="42"/>
        </w:rPr>
        <w:t xml:space="preserve"> </w:t>
      </w:r>
      <w:r>
        <w:t>z</w:t>
      </w:r>
      <w:r>
        <w:rPr>
          <w:spacing w:val="40"/>
        </w:rPr>
        <w:t xml:space="preserve"> </w:t>
      </w:r>
      <w:r>
        <w:t>upravenej</w:t>
      </w:r>
      <w:r>
        <w:rPr>
          <w:spacing w:val="41"/>
        </w:rPr>
        <w:t xml:space="preserve"> </w:t>
      </w:r>
      <w:r>
        <w:t>pracovnej</w:t>
      </w:r>
      <w:r>
        <w:rPr>
          <w:spacing w:val="38"/>
        </w:rPr>
        <w:t xml:space="preserve"> </w:t>
      </w:r>
      <w:r>
        <w:t>plošiny,</w:t>
      </w:r>
    </w:p>
    <w:p w:rsidR="007127CB" w:rsidRDefault="007127CB" w:rsidP="002E1152">
      <w:pPr>
        <w:pStyle w:val="Odsekzoznamu"/>
        <w:widowControl w:val="0"/>
        <w:numPr>
          <w:ilvl w:val="0"/>
          <w:numId w:val="13"/>
        </w:numPr>
        <w:tabs>
          <w:tab w:val="left" w:pos="898"/>
          <w:tab w:val="left" w:pos="899"/>
        </w:tabs>
        <w:autoSpaceDE w:val="0"/>
        <w:autoSpaceDN w:val="0"/>
        <w:spacing w:after="0" w:line="269" w:lineRule="exact"/>
        <w:contextualSpacing w:val="0"/>
        <w:jc w:val="left"/>
      </w:pPr>
      <w:r>
        <w:t>zálievka</w:t>
      </w:r>
      <w:r>
        <w:rPr>
          <w:spacing w:val="43"/>
        </w:rPr>
        <w:t xml:space="preserve"> </w:t>
      </w:r>
      <w:r>
        <w:t>vrtu,</w:t>
      </w:r>
    </w:p>
    <w:p w:rsidR="007127CB" w:rsidRDefault="007127CB" w:rsidP="002E1152">
      <w:pPr>
        <w:pStyle w:val="Odsekzoznamu"/>
        <w:widowControl w:val="0"/>
        <w:numPr>
          <w:ilvl w:val="0"/>
          <w:numId w:val="13"/>
        </w:numPr>
        <w:tabs>
          <w:tab w:val="left" w:pos="898"/>
          <w:tab w:val="left" w:pos="899"/>
        </w:tabs>
        <w:autoSpaceDE w:val="0"/>
        <w:autoSpaceDN w:val="0"/>
        <w:spacing w:after="0" w:line="268" w:lineRule="exact"/>
        <w:contextualSpacing w:val="0"/>
        <w:jc w:val="left"/>
      </w:pPr>
      <w:r>
        <w:t>zapustenie</w:t>
      </w:r>
      <w:r>
        <w:rPr>
          <w:spacing w:val="35"/>
        </w:rPr>
        <w:t xml:space="preserve"> </w:t>
      </w:r>
      <w:r>
        <w:t>kotvy</w:t>
      </w:r>
      <w:r>
        <w:rPr>
          <w:spacing w:val="38"/>
        </w:rPr>
        <w:t xml:space="preserve"> </w:t>
      </w:r>
      <w:r>
        <w:t>do</w:t>
      </w:r>
      <w:r>
        <w:rPr>
          <w:spacing w:val="40"/>
        </w:rPr>
        <w:t xml:space="preserve"> </w:t>
      </w:r>
      <w:r>
        <w:t>vrtu,</w:t>
      </w:r>
    </w:p>
    <w:p w:rsidR="007127CB" w:rsidRDefault="007127CB" w:rsidP="002E1152">
      <w:pPr>
        <w:pStyle w:val="Odsekzoznamu"/>
        <w:widowControl w:val="0"/>
        <w:numPr>
          <w:ilvl w:val="0"/>
          <w:numId w:val="13"/>
        </w:numPr>
        <w:tabs>
          <w:tab w:val="left" w:pos="898"/>
          <w:tab w:val="left" w:pos="899"/>
        </w:tabs>
        <w:autoSpaceDE w:val="0"/>
        <w:autoSpaceDN w:val="0"/>
        <w:spacing w:after="0" w:line="268" w:lineRule="exact"/>
        <w:contextualSpacing w:val="0"/>
        <w:jc w:val="left"/>
      </w:pPr>
      <w:r>
        <w:t>injektáž</w:t>
      </w:r>
      <w:r>
        <w:rPr>
          <w:spacing w:val="42"/>
        </w:rPr>
        <w:t xml:space="preserve"> </w:t>
      </w:r>
      <w:r>
        <w:t>kotvy,</w:t>
      </w:r>
    </w:p>
    <w:p w:rsidR="007127CB" w:rsidRDefault="007127CB" w:rsidP="002E1152">
      <w:pPr>
        <w:pStyle w:val="Odsekzoznamu"/>
        <w:widowControl w:val="0"/>
        <w:numPr>
          <w:ilvl w:val="0"/>
          <w:numId w:val="13"/>
        </w:numPr>
        <w:tabs>
          <w:tab w:val="left" w:pos="898"/>
          <w:tab w:val="left" w:pos="899"/>
        </w:tabs>
        <w:autoSpaceDE w:val="0"/>
        <w:autoSpaceDN w:val="0"/>
        <w:spacing w:after="0" w:line="269" w:lineRule="exact"/>
        <w:contextualSpacing w:val="0"/>
        <w:jc w:val="left"/>
      </w:pPr>
      <w:r>
        <w:t>predpínanie</w:t>
      </w:r>
      <w:r>
        <w:rPr>
          <w:spacing w:val="57"/>
        </w:rPr>
        <w:t xml:space="preserve"> </w:t>
      </w:r>
      <w:r>
        <w:t>kotvy.</w:t>
      </w:r>
    </w:p>
    <w:p w:rsidR="007127CB" w:rsidRDefault="007127CB" w:rsidP="007127CB">
      <w:pPr>
        <w:pStyle w:val="Zkladntext"/>
        <w:spacing w:before="3"/>
        <w:rPr>
          <w:sz w:val="21"/>
        </w:rPr>
      </w:pPr>
    </w:p>
    <w:p w:rsidR="007127CB" w:rsidRDefault="007127CB" w:rsidP="00E16D5C">
      <w:r>
        <w:t>Zálievka vrtu: urobí sa do zapaženého vrtu cementovou zmesou w = 0,5 pomocou injekčnej</w:t>
      </w:r>
      <w:r>
        <w:rPr>
          <w:spacing w:val="1"/>
        </w:rPr>
        <w:t xml:space="preserve"> </w:t>
      </w:r>
      <w:r>
        <w:t>trubky</w:t>
      </w:r>
      <w:r>
        <w:rPr>
          <w:spacing w:val="1"/>
        </w:rPr>
        <w:t xml:space="preserve"> </w:t>
      </w:r>
      <w:r>
        <w:t>smerom</w:t>
      </w:r>
      <w:r>
        <w:rPr>
          <w:spacing w:val="1"/>
        </w:rPr>
        <w:t xml:space="preserve"> </w:t>
      </w:r>
      <w:r>
        <w:t>zospodu</w:t>
      </w:r>
      <w:r>
        <w:rPr>
          <w:spacing w:val="1"/>
        </w:rPr>
        <w:t xml:space="preserve"> </w:t>
      </w:r>
      <w:r>
        <w:t>nahor</w:t>
      </w:r>
      <w:r>
        <w:rPr>
          <w:spacing w:val="1"/>
        </w:rPr>
        <w:t xml:space="preserve"> </w:t>
      </w:r>
      <w:r>
        <w:t>tak,</w:t>
      </w:r>
      <w:r>
        <w:rPr>
          <w:spacing w:val="1"/>
        </w:rPr>
        <w:t xml:space="preserve"> </w:t>
      </w:r>
      <w:r>
        <w:t>aby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z</w:t>
      </w:r>
      <w:r>
        <w:rPr>
          <w:spacing w:val="58"/>
        </w:rPr>
        <w:t xml:space="preserve"> </w:t>
      </w:r>
      <w:r>
        <w:t>vrtu</w:t>
      </w:r>
      <w:r>
        <w:rPr>
          <w:spacing w:val="58"/>
        </w:rPr>
        <w:t xml:space="preserve"> </w:t>
      </w:r>
      <w:r>
        <w:t>vyplavil</w:t>
      </w:r>
      <w:r>
        <w:rPr>
          <w:spacing w:val="59"/>
        </w:rPr>
        <w:t xml:space="preserve"> </w:t>
      </w:r>
      <w:r>
        <w:t>zbytok</w:t>
      </w:r>
      <w:r>
        <w:rPr>
          <w:spacing w:val="58"/>
        </w:rPr>
        <w:t xml:space="preserve"> </w:t>
      </w:r>
      <w:r>
        <w:t>vrtného</w:t>
      </w:r>
      <w:r>
        <w:rPr>
          <w:spacing w:val="59"/>
        </w:rPr>
        <w:t xml:space="preserve"> </w:t>
      </w:r>
      <w:r>
        <w:t>kalu.</w:t>
      </w:r>
      <w:r>
        <w:rPr>
          <w:spacing w:val="58"/>
        </w:rPr>
        <w:t xml:space="preserve"> </w:t>
      </w:r>
      <w:r>
        <w:t>Zálievku</w:t>
      </w:r>
      <w:r>
        <w:rPr>
          <w:spacing w:val="1"/>
        </w:rPr>
        <w:t xml:space="preserve"> </w:t>
      </w:r>
      <w:r>
        <w:t>možno</w:t>
      </w:r>
      <w:r>
        <w:rPr>
          <w:spacing w:val="20"/>
        </w:rPr>
        <w:t xml:space="preserve"> </w:t>
      </w:r>
      <w:r>
        <w:t>ukončiť</w:t>
      </w:r>
      <w:r>
        <w:rPr>
          <w:spacing w:val="22"/>
        </w:rPr>
        <w:t xml:space="preserve"> </w:t>
      </w:r>
      <w:r>
        <w:t>až</w:t>
      </w:r>
      <w:r>
        <w:rPr>
          <w:spacing w:val="22"/>
        </w:rPr>
        <w:t xml:space="preserve"> </w:t>
      </w:r>
      <w:r>
        <w:t>vtedy,</w:t>
      </w:r>
      <w:r>
        <w:rPr>
          <w:spacing w:val="22"/>
        </w:rPr>
        <w:t xml:space="preserve"> </w:t>
      </w:r>
      <w:r>
        <w:t>keď</w:t>
      </w:r>
      <w:r>
        <w:rPr>
          <w:spacing w:val="25"/>
        </w:rPr>
        <w:t xml:space="preserve"> </w:t>
      </w:r>
      <w:r>
        <w:t>z</w:t>
      </w:r>
      <w:r>
        <w:rPr>
          <w:spacing w:val="21"/>
        </w:rPr>
        <w:t xml:space="preserve"> </w:t>
      </w:r>
      <w:r>
        <w:t>vrtu</w:t>
      </w:r>
      <w:r>
        <w:rPr>
          <w:spacing w:val="21"/>
        </w:rPr>
        <w:t xml:space="preserve"> </w:t>
      </w:r>
      <w:r>
        <w:t>bude</w:t>
      </w:r>
      <w:r>
        <w:rPr>
          <w:spacing w:val="23"/>
        </w:rPr>
        <w:t xml:space="preserve"> </w:t>
      </w:r>
      <w:r>
        <w:t>vytekať</w:t>
      </w:r>
      <w:r>
        <w:rPr>
          <w:spacing w:val="25"/>
        </w:rPr>
        <w:t xml:space="preserve"> </w:t>
      </w:r>
      <w:r>
        <w:t>len</w:t>
      </w:r>
      <w:r>
        <w:rPr>
          <w:spacing w:val="20"/>
        </w:rPr>
        <w:t xml:space="preserve"> </w:t>
      </w:r>
      <w:r>
        <w:t>čistá</w:t>
      </w:r>
      <w:r>
        <w:rPr>
          <w:spacing w:val="20"/>
        </w:rPr>
        <w:t xml:space="preserve"> </w:t>
      </w:r>
      <w:r>
        <w:t>cementová</w:t>
      </w:r>
      <w:r>
        <w:rPr>
          <w:spacing w:val="21"/>
        </w:rPr>
        <w:t xml:space="preserve"> </w:t>
      </w:r>
      <w:r>
        <w:t>zmes.</w:t>
      </w:r>
    </w:p>
    <w:p w:rsidR="007127CB" w:rsidRDefault="007127CB" w:rsidP="00E16D5C">
      <w:r>
        <w:t>Zapustenie</w:t>
      </w:r>
      <w:r>
        <w:rPr>
          <w:spacing w:val="1"/>
        </w:rPr>
        <w:t xml:space="preserve"> </w:t>
      </w:r>
      <w:r>
        <w:t>kotiev: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zapaženého</w:t>
      </w:r>
      <w:r>
        <w:rPr>
          <w:spacing w:val="1"/>
        </w:rPr>
        <w:t xml:space="preserve"> </w:t>
      </w:r>
      <w:r>
        <w:t>zaliateho</w:t>
      </w:r>
      <w:r>
        <w:rPr>
          <w:spacing w:val="1"/>
        </w:rPr>
        <w:t xml:space="preserve"> </w:t>
      </w:r>
      <w:r>
        <w:t>vrtu.</w:t>
      </w:r>
      <w:r>
        <w:rPr>
          <w:spacing w:val="1"/>
        </w:rPr>
        <w:t xml:space="preserve"> </w:t>
      </w:r>
      <w:r>
        <w:t>Zapúšťanie</w:t>
      </w:r>
      <w:r>
        <w:rPr>
          <w:spacing w:val="58"/>
        </w:rPr>
        <w:t xml:space="preserve"> </w:t>
      </w:r>
      <w:r>
        <w:t>sa</w:t>
      </w:r>
      <w:r>
        <w:rPr>
          <w:spacing w:val="58"/>
        </w:rPr>
        <w:t xml:space="preserve"> </w:t>
      </w:r>
      <w:r>
        <w:t>vykonáva</w:t>
      </w:r>
      <w:r>
        <w:rPr>
          <w:spacing w:val="59"/>
        </w:rPr>
        <w:t xml:space="preserve"> </w:t>
      </w:r>
      <w:r>
        <w:t>ručne.</w:t>
      </w:r>
      <w:r>
        <w:rPr>
          <w:spacing w:val="58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zapustení</w:t>
      </w:r>
      <w:r>
        <w:rPr>
          <w:spacing w:val="13"/>
        </w:rPr>
        <w:t xml:space="preserve"> </w:t>
      </w:r>
      <w:r>
        <w:t>kotvy</w:t>
      </w:r>
      <w:r>
        <w:rPr>
          <w:spacing w:val="17"/>
        </w:rPr>
        <w:t xml:space="preserve"> </w:t>
      </w:r>
      <w:r>
        <w:t>do</w:t>
      </w:r>
      <w:r>
        <w:rPr>
          <w:spacing w:val="18"/>
        </w:rPr>
        <w:t xml:space="preserve"> </w:t>
      </w:r>
      <w:r>
        <w:t>vrtu</w:t>
      </w:r>
      <w:r>
        <w:rPr>
          <w:spacing w:val="15"/>
        </w:rPr>
        <w:t xml:space="preserve"> </w:t>
      </w:r>
      <w:r>
        <w:t>sa</w:t>
      </w:r>
      <w:r>
        <w:rPr>
          <w:spacing w:val="15"/>
        </w:rPr>
        <w:t xml:space="preserve"> </w:t>
      </w:r>
      <w:r>
        <w:t>pažnica</w:t>
      </w:r>
      <w:r>
        <w:rPr>
          <w:spacing w:val="18"/>
        </w:rPr>
        <w:t xml:space="preserve"> </w:t>
      </w:r>
      <w:r>
        <w:t>vytiahne.</w:t>
      </w:r>
    </w:p>
    <w:p w:rsidR="007127CB" w:rsidRDefault="007127CB" w:rsidP="00E16D5C">
      <w:r>
        <w:rPr>
          <w:w w:val="105"/>
        </w:rPr>
        <w:lastRenderedPageBreak/>
        <w:t xml:space="preserve">Injektáž kotiev: vykoná sa po zatuhnutí zálievky (12 </w:t>
      </w:r>
      <w:r>
        <w:rPr>
          <w:w w:val="160"/>
        </w:rPr>
        <w:t xml:space="preserve">– </w:t>
      </w:r>
      <w:r>
        <w:rPr>
          <w:w w:val="105"/>
        </w:rPr>
        <w:t>24 hod.), a to pomocou dvojitého</w:t>
      </w:r>
      <w:r>
        <w:rPr>
          <w:spacing w:val="1"/>
          <w:w w:val="105"/>
        </w:rPr>
        <w:t xml:space="preserve"> </w:t>
      </w:r>
      <w:r>
        <w:t>obturátora.</w:t>
      </w:r>
      <w:r>
        <w:rPr>
          <w:spacing w:val="43"/>
        </w:rPr>
        <w:t xml:space="preserve"> </w:t>
      </w:r>
      <w:r>
        <w:t>Injektovať</w:t>
      </w:r>
      <w:r>
        <w:rPr>
          <w:spacing w:val="44"/>
        </w:rPr>
        <w:t xml:space="preserve"> </w:t>
      </w:r>
      <w:r>
        <w:t>sa</w:t>
      </w:r>
      <w:r>
        <w:rPr>
          <w:spacing w:val="44"/>
        </w:rPr>
        <w:t xml:space="preserve"> </w:t>
      </w:r>
      <w:r>
        <w:t>bude</w:t>
      </w:r>
      <w:r>
        <w:rPr>
          <w:spacing w:val="43"/>
        </w:rPr>
        <w:t xml:space="preserve"> </w:t>
      </w:r>
      <w:r>
        <w:t>cez</w:t>
      </w:r>
      <w:r>
        <w:rPr>
          <w:spacing w:val="42"/>
        </w:rPr>
        <w:t xml:space="preserve"> </w:t>
      </w:r>
      <w:r>
        <w:t>manžety</w:t>
      </w:r>
      <w:r>
        <w:rPr>
          <w:spacing w:val="42"/>
        </w:rPr>
        <w:t xml:space="preserve"> </w:t>
      </w:r>
      <w:r>
        <w:t>umiestnené</w:t>
      </w:r>
      <w:r>
        <w:rPr>
          <w:spacing w:val="47"/>
        </w:rPr>
        <w:t xml:space="preserve"> </w:t>
      </w:r>
      <w:r>
        <w:t>vo</w:t>
      </w:r>
      <w:r>
        <w:rPr>
          <w:spacing w:val="45"/>
        </w:rPr>
        <w:t xml:space="preserve"> </w:t>
      </w:r>
      <w:r>
        <w:t>vzdialenosti</w:t>
      </w:r>
      <w:r>
        <w:rPr>
          <w:spacing w:val="44"/>
        </w:rPr>
        <w:t xml:space="preserve"> </w:t>
      </w:r>
      <w:r>
        <w:t>0,5</w:t>
      </w:r>
      <w:r>
        <w:rPr>
          <w:spacing w:val="45"/>
        </w:rPr>
        <w:t xml:space="preserve"> </w:t>
      </w:r>
      <w:r>
        <w:t>m,</w:t>
      </w:r>
      <w:r>
        <w:rPr>
          <w:spacing w:val="46"/>
        </w:rPr>
        <w:t xml:space="preserve"> </w:t>
      </w:r>
      <w:r>
        <w:t>v</w:t>
      </w:r>
      <w:r>
        <w:rPr>
          <w:spacing w:val="42"/>
        </w:rPr>
        <w:t xml:space="preserve"> </w:t>
      </w:r>
      <w:r>
        <w:t>koreňovej</w:t>
      </w:r>
      <w:r>
        <w:rPr>
          <w:spacing w:val="1"/>
        </w:rPr>
        <w:t xml:space="preserve"> </w:t>
      </w:r>
      <w:r>
        <w:rPr>
          <w:w w:val="105"/>
        </w:rPr>
        <w:t>časti</w:t>
      </w:r>
      <w:r>
        <w:rPr>
          <w:spacing w:val="8"/>
          <w:w w:val="105"/>
        </w:rPr>
        <w:t xml:space="preserve"> </w:t>
      </w:r>
      <w:r>
        <w:rPr>
          <w:w w:val="105"/>
        </w:rPr>
        <w:t>kotiev</w:t>
      </w:r>
      <w:r>
        <w:rPr>
          <w:spacing w:val="10"/>
          <w:w w:val="105"/>
        </w:rPr>
        <w:t xml:space="preserve"> </w:t>
      </w:r>
      <w:r>
        <w:rPr>
          <w:w w:val="105"/>
        </w:rPr>
        <w:t>cez</w:t>
      </w:r>
      <w:r>
        <w:rPr>
          <w:spacing w:val="11"/>
          <w:w w:val="105"/>
        </w:rPr>
        <w:t xml:space="preserve"> </w:t>
      </w:r>
      <w:r>
        <w:rPr>
          <w:w w:val="105"/>
        </w:rPr>
        <w:t>manžetovú</w:t>
      </w:r>
      <w:r>
        <w:rPr>
          <w:spacing w:val="9"/>
          <w:w w:val="105"/>
        </w:rPr>
        <w:t xml:space="preserve"> </w:t>
      </w:r>
      <w:r>
        <w:rPr>
          <w:w w:val="105"/>
        </w:rPr>
        <w:t>trubku.</w:t>
      </w:r>
    </w:p>
    <w:p w:rsidR="007127CB" w:rsidRDefault="007127CB" w:rsidP="00E16D5C">
      <w:r>
        <w:t>Na</w:t>
      </w:r>
      <w:r>
        <w:rPr>
          <w:spacing w:val="1"/>
        </w:rPr>
        <w:t xml:space="preserve"> </w:t>
      </w:r>
      <w:r>
        <w:t>výrobu</w:t>
      </w:r>
      <w:r>
        <w:rPr>
          <w:spacing w:val="1"/>
        </w:rPr>
        <w:t xml:space="preserve"> </w:t>
      </w:r>
      <w:r>
        <w:t>injekčnej</w:t>
      </w:r>
      <w:r>
        <w:rPr>
          <w:spacing w:val="1"/>
        </w:rPr>
        <w:t xml:space="preserve"> </w:t>
      </w:r>
      <w:r>
        <w:t>zmesi sa použije</w:t>
      </w:r>
      <w:r>
        <w:rPr>
          <w:spacing w:val="1"/>
        </w:rPr>
        <w:t xml:space="preserve"> </w:t>
      </w:r>
      <w:r>
        <w:t>cement</w:t>
      </w:r>
      <w:r>
        <w:rPr>
          <w:spacing w:val="1"/>
        </w:rPr>
        <w:t xml:space="preserve"> </w:t>
      </w:r>
      <w:r>
        <w:t>SPC</w:t>
      </w:r>
      <w:r>
        <w:rPr>
          <w:spacing w:val="1"/>
        </w:rPr>
        <w:t xml:space="preserve"> </w:t>
      </w:r>
      <w:r>
        <w:t>32,5.</w:t>
      </w:r>
      <w:r>
        <w:rPr>
          <w:spacing w:val="1"/>
        </w:rPr>
        <w:t xml:space="preserve"> </w:t>
      </w:r>
      <w:r>
        <w:t>Tlak</w:t>
      </w:r>
      <w:r>
        <w:rPr>
          <w:spacing w:val="58"/>
        </w:rPr>
        <w:t xml:space="preserve"> </w:t>
      </w:r>
      <w:r>
        <w:t>pri</w:t>
      </w:r>
      <w:r>
        <w:rPr>
          <w:spacing w:val="58"/>
        </w:rPr>
        <w:t xml:space="preserve"> </w:t>
      </w:r>
      <w:r>
        <w:t>injektáži kotiev je</w:t>
      </w:r>
      <w:r>
        <w:rPr>
          <w:spacing w:val="59"/>
        </w:rPr>
        <w:t xml:space="preserve"> </w:t>
      </w:r>
      <w:r>
        <w:t>do</w:t>
      </w:r>
      <w:r>
        <w:rPr>
          <w:spacing w:val="58"/>
        </w:rPr>
        <w:t xml:space="preserve"> </w:t>
      </w:r>
      <w:r>
        <w:t>0,7</w:t>
      </w:r>
      <w:r>
        <w:rPr>
          <w:spacing w:val="1"/>
        </w:rPr>
        <w:t xml:space="preserve"> </w:t>
      </w:r>
      <w:r>
        <w:t>MPa.</w:t>
      </w:r>
      <w:r>
        <w:rPr>
          <w:spacing w:val="58"/>
        </w:rPr>
        <w:t xml:space="preserve"> </w:t>
      </w:r>
      <w:r>
        <w:t>Pri nízkych</w:t>
      </w:r>
      <w:r>
        <w:rPr>
          <w:spacing w:val="58"/>
        </w:rPr>
        <w:t xml:space="preserve"> </w:t>
      </w:r>
      <w:r>
        <w:t>injekčných tlakoch a</w:t>
      </w:r>
      <w:r>
        <w:rPr>
          <w:spacing w:val="59"/>
        </w:rPr>
        <w:t xml:space="preserve"> </w:t>
      </w:r>
      <w:r>
        <w:t>vysokej</w:t>
      </w:r>
      <w:r>
        <w:rPr>
          <w:spacing w:val="58"/>
        </w:rPr>
        <w:t xml:space="preserve"> </w:t>
      </w:r>
      <w:r>
        <w:t>spotrebe</w:t>
      </w:r>
      <w:r>
        <w:rPr>
          <w:spacing w:val="59"/>
        </w:rPr>
        <w:t xml:space="preserve"> </w:t>
      </w:r>
      <w:r>
        <w:t>zmesi je</w:t>
      </w:r>
      <w:r>
        <w:rPr>
          <w:spacing w:val="58"/>
        </w:rPr>
        <w:t xml:space="preserve"> </w:t>
      </w:r>
      <w:r>
        <w:t>potrebné</w:t>
      </w:r>
      <w:r>
        <w:rPr>
          <w:spacing w:val="59"/>
        </w:rPr>
        <w:t xml:space="preserve"> </w:t>
      </w:r>
      <w:r>
        <w:t>injektáž</w:t>
      </w:r>
      <w:r>
        <w:rPr>
          <w:spacing w:val="58"/>
        </w:rPr>
        <w:t xml:space="preserve"> </w:t>
      </w:r>
      <w:r>
        <w:t>prerušiť</w:t>
      </w:r>
      <w:r>
        <w:rPr>
          <w:spacing w:val="1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počkať</w:t>
      </w:r>
      <w:r>
        <w:rPr>
          <w:spacing w:val="16"/>
        </w:rPr>
        <w:t xml:space="preserve"> </w:t>
      </w:r>
      <w:r>
        <w:t>na</w:t>
      </w:r>
      <w:r>
        <w:rPr>
          <w:spacing w:val="17"/>
        </w:rPr>
        <w:t xml:space="preserve"> </w:t>
      </w:r>
      <w:r>
        <w:t>zatuhnutie</w:t>
      </w:r>
      <w:r>
        <w:rPr>
          <w:spacing w:val="14"/>
        </w:rPr>
        <w:t xml:space="preserve"> </w:t>
      </w:r>
      <w:r>
        <w:t>zálievky.</w:t>
      </w:r>
    </w:p>
    <w:p w:rsidR="007127CB" w:rsidRDefault="007127CB" w:rsidP="00E16D5C">
      <w:r>
        <w:t>Predopnutie</w:t>
      </w:r>
      <w:r>
        <w:rPr>
          <w:spacing w:val="43"/>
        </w:rPr>
        <w:t xml:space="preserve"> </w:t>
      </w:r>
      <w:r>
        <w:t>kotvy:</w:t>
      </w:r>
      <w:r>
        <w:rPr>
          <w:spacing w:val="50"/>
        </w:rPr>
        <w:t xml:space="preserve"> </w:t>
      </w:r>
      <w:r>
        <w:t>zrealizuje</w:t>
      </w:r>
      <w:r>
        <w:rPr>
          <w:spacing w:val="44"/>
        </w:rPr>
        <w:t xml:space="preserve"> </w:t>
      </w:r>
      <w:r>
        <w:t>sa</w:t>
      </w:r>
      <w:r>
        <w:rPr>
          <w:spacing w:val="44"/>
        </w:rPr>
        <w:t xml:space="preserve"> </w:t>
      </w:r>
      <w:r>
        <w:t>po</w:t>
      </w:r>
      <w:r>
        <w:rPr>
          <w:spacing w:val="48"/>
        </w:rPr>
        <w:t xml:space="preserve"> </w:t>
      </w:r>
      <w:r>
        <w:t>zatvrdnutí</w:t>
      </w:r>
      <w:r>
        <w:rPr>
          <w:spacing w:val="42"/>
        </w:rPr>
        <w:t xml:space="preserve"> </w:t>
      </w:r>
      <w:r>
        <w:t>koreňa</w:t>
      </w:r>
      <w:r>
        <w:rPr>
          <w:spacing w:val="44"/>
        </w:rPr>
        <w:t xml:space="preserve"> </w:t>
      </w:r>
      <w:r>
        <w:t>kotvy.</w:t>
      </w:r>
    </w:p>
    <w:p w:rsidR="007127CB" w:rsidRDefault="007127CB" w:rsidP="002E1152">
      <w:pPr>
        <w:pStyle w:val="Odsekzoznamu"/>
        <w:widowControl w:val="0"/>
        <w:numPr>
          <w:ilvl w:val="3"/>
          <w:numId w:val="14"/>
        </w:numPr>
        <w:tabs>
          <w:tab w:val="left" w:pos="2446"/>
          <w:tab w:val="left" w:pos="2447"/>
        </w:tabs>
        <w:autoSpaceDE w:val="0"/>
        <w:autoSpaceDN w:val="0"/>
        <w:spacing w:before="124" w:after="0"/>
        <w:ind w:hanging="1703"/>
        <w:contextualSpacing w:val="0"/>
        <w:rPr>
          <w:sz w:val="24"/>
        </w:rPr>
      </w:pPr>
      <w:r>
        <w:rPr>
          <w:sz w:val="24"/>
        </w:rPr>
        <w:t>Preukazné</w:t>
      </w:r>
      <w:r>
        <w:rPr>
          <w:spacing w:val="54"/>
          <w:sz w:val="24"/>
        </w:rPr>
        <w:t xml:space="preserve"> </w:t>
      </w:r>
      <w:r>
        <w:rPr>
          <w:sz w:val="24"/>
        </w:rPr>
        <w:t>skúšky</w:t>
      </w:r>
      <w:r>
        <w:rPr>
          <w:spacing w:val="52"/>
          <w:sz w:val="24"/>
        </w:rPr>
        <w:t xml:space="preserve"> </w:t>
      </w:r>
      <w:r>
        <w:rPr>
          <w:sz w:val="24"/>
        </w:rPr>
        <w:t>kotiev</w:t>
      </w:r>
      <w:r>
        <w:rPr>
          <w:spacing w:val="53"/>
          <w:sz w:val="24"/>
        </w:rPr>
        <w:t xml:space="preserve"> </w:t>
      </w:r>
      <w:r>
        <w:rPr>
          <w:sz w:val="24"/>
        </w:rPr>
        <w:t>(materiálov)</w:t>
      </w:r>
    </w:p>
    <w:p w:rsidR="007127CB" w:rsidRDefault="007127CB" w:rsidP="00E16D5C">
      <w:r>
        <w:t>Preukazné</w:t>
      </w:r>
      <w:r>
        <w:rPr>
          <w:spacing w:val="1"/>
        </w:rPr>
        <w:t xml:space="preserve"> </w:t>
      </w:r>
      <w:r>
        <w:t>skúšky</w:t>
      </w:r>
      <w:r>
        <w:rPr>
          <w:spacing w:val="1"/>
        </w:rPr>
        <w:t xml:space="preserve"> </w:t>
      </w:r>
      <w:r>
        <w:t>preukazujú</w:t>
      </w:r>
      <w:r>
        <w:rPr>
          <w:spacing w:val="1"/>
        </w:rPr>
        <w:t xml:space="preserve"> </w:t>
      </w:r>
      <w:r>
        <w:t>vlastnosti</w:t>
      </w:r>
      <w:r>
        <w:rPr>
          <w:spacing w:val="1"/>
        </w:rPr>
        <w:t xml:space="preserve"> </w:t>
      </w:r>
      <w:r>
        <w:t>materiálov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spoľahlivé</w:t>
      </w:r>
      <w:r>
        <w:rPr>
          <w:spacing w:val="1"/>
        </w:rPr>
        <w:t xml:space="preserve"> </w:t>
      </w:r>
      <w:r>
        <w:t>splnenie</w:t>
      </w:r>
      <w:r>
        <w:rPr>
          <w:spacing w:val="1"/>
        </w:rPr>
        <w:t xml:space="preserve"> </w:t>
      </w:r>
      <w:r>
        <w:t>požadovaných</w:t>
      </w:r>
      <w:r>
        <w:rPr>
          <w:spacing w:val="1"/>
        </w:rPr>
        <w:t xml:space="preserve"> </w:t>
      </w:r>
      <w:r>
        <w:t>parametrov</w:t>
      </w:r>
      <w:r>
        <w:rPr>
          <w:spacing w:val="1"/>
        </w:rPr>
        <w:t xml:space="preserve"> </w:t>
      </w:r>
      <w:r>
        <w:t>výrobku.</w:t>
      </w:r>
      <w:r>
        <w:rPr>
          <w:spacing w:val="1"/>
        </w:rPr>
        <w:t xml:space="preserve"> </w:t>
      </w:r>
      <w:r>
        <w:t>Vykonávajú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pred</w:t>
      </w:r>
      <w:r>
        <w:rPr>
          <w:spacing w:val="1"/>
        </w:rPr>
        <w:t xml:space="preserve"> </w:t>
      </w:r>
      <w:r>
        <w:t>začatím</w:t>
      </w:r>
      <w:r>
        <w:rPr>
          <w:spacing w:val="1"/>
        </w:rPr>
        <w:t xml:space="preserve"> </w:t>
      </w:r>
      <w:r>
        <w:t>dodávky alebo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čase</w:t>
      </w:r>
      <w:r>
        <w:rPr>
          <w:spacing w:val="1"/>
        </w:rPr>
        <w:t xml:space="preserve"> </w:t>
      </w:r>
      <w:r>
        <w:t>začatia</w:t>
      </w:r>
      <w:r>
        <w:rPr>
          <w:spacing w:val="1"/>
        </w:rPr>
        <w:t xml:space="preserve"> </w:t>
      </w:r>
      <w:r>
        <w:t>dodávky.</w:t>
      </w:r>
      <w:r>
        <w:rPr>
          <w:spacing w:val="1"/>
        </w:rPr>
        <w:t xml:space="preserve"> </w:t>
      </w:r>
      <w:r>
        <w:t>Preukazné</w:t>
      </w:r>
      <w:r>
        <w:rPr>
          <w:spacing w:val="18"/>
        </w:rPr>
        <w:t xml:space="preserve"> </w:t>
      </w:r>
      <w:r>
        <w:t>skúšky</w:t>
      </w:r>
      <w:r>
        <w:rPr>
          <w:spacing w:val="16"/>
        </w:rPr>
        <w:t xml:space="preserve"> </w:t>
      </w:r>
      <w:r>
        <w:t>musia</w:t>
      </w:r>
      <w:r>
        <w:rPr>
          <w:spacing w:val="21"/>
        </w:rPr>
        <w:t xml:space="preserve"> </w:t>
      </w:r>
      <w:r>
        <w:t>byť</w:t>
      </w:r>
      <w:r>
        <w:rPr>
          <w:spacing w:val="23"/>
        </w:rPr>
        <w:t xml:space="preserve"> </w:t>
      </w:r>
      <w:r>
        <w:t>vždy</w:t>
      </w:r>
      <w:r>
        <w:rPr>
          <w:spacing w:val="19"/>
        </w:rPr>
        <w:t xml:space="preserve"> </w:t>
      </w:r>
      <w:r>
        <w:t>schválené</w:t>
      </w:r>
      <w:r>
        <w:rPr>
          <w:spacing w:val="18"/>
        </w:rPr>
        <w:t xml:space="preserve"> </w:t>
      </w:r>
      <w:r>
        <w:t>stavebným</w:t>
      </w:r>
      <w:r>
        <w:rPr>
          <w:spacing w:val="23"/>
        </w:rPr>
        <w:t xml:space="preserve"> </w:t>
      </w:r>
      <w:r>
        <w:t>dozorom.</w:t>
      </w:r>
    </w:p>
    <w:p w:rsidR="007127CB" w:rsidRDefault="007127CB" w:rsidP="00E16D5C">
      <w:r>
        <w:t>Preukazné skúšky sa</w:t>
      </w:r>
      <w:r>
        <w:rPr>
          <w:spacing w:val="1"/>
        </w:rPr>
        <w:t xml:space="preserve"> </w:t>
      </w:r>
      <w:r>
        <w:t>vykonajú minimálne na troch kotvách.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vykonanie skúšok</w:t>
      </w:r>
      <w:r>
        <w:rPr>
          <w:spacing w:val="58"/>
        </w:rPr>
        <w:t xml:space="preserve"> </w:t>
      </w:r>
      <w:r>
        <w:t>platí</w:t>
      </w:r>
      <w:r>
        <w:rPr>
          <w:spacing w:val="58"/>
        </w:rPr>
        <w:t xml:space="preserve"> </w:t>
      </w:r>
      <w:r>
        <w:t>STN</w:t>
      </w:r>
      <w:r>
        <w:rPr>
          <w:spacing w:val="1"/>
        </w:rPr>
        <w:t xml:space="preserve"> </w:t>
      </w:r>
      <w:r>
        <w:t>EN</w:t>
      </w:r>
      <w:r>
        <w:rPr>
          <w:spacing w:val="40"/>
        </w:rPr>
        <w:t xml:space="preserve"> </w:t>
      </w:r>
      <w:r>
        <w:t>1537,</w:t>
      </w:r>
      <w:r>
        <w:rPr>
          <w:spacing w:val="43"/>
        </w:rPr>
        <w:t xml:space="preserve"> </w:t>
      </w:r>
      <w:r>
        <w:t>kde</w:t>
      </w:r>
      <w:r>
        <w:rPr>
          <w:spacing w:val="38"/>
        </w:rPr>
        <w:t xml:space="preserve"> </w:t>
      </w:r>
      <w:r>
        <w:t>je</w:t>
      </w:r>
      <w:r>
        <w:rPr>
          <w:spacing w:val="37"/>
        </w:rPr>
        <w:t xml:space="preserve"> </w:t>
      </w:r>
      <w:r>
        <w:t>popísané</w:t>
      </w:r>
      <w:r>
        <w:rPr>
          <w:spacing w:val="40"/>
        </w:rPr>
        <w:t xml:space="preserve"> </w:t>
      </w:r>
      <w:r>
        <w:t>vykonanie,</w:t>
      </w:r>
      <w:r>
        <w:rPr>
          <w:spacing w:val="47"/>
        </w:rPr>
        <w:t xml:space="preserve"> </w:t>
      </w:r>
      <w:r>
        <w:t>vyhodnotenie</w:t>
      </w:r>
      <w:r>
        <w:rPr>
          <w:spacing w:val="40"/>
        </w:rPr>
        <w:t xml:space="preserve"> </w:t>
      </w:r>
      <w:r>
        <w:t>a</w:t>
      </w:r>
      <w:r>
        <w:rPr>
          <w:spacing w:val="41"/>
        </w:rPr>
        <w:t xml:space="preserve"> </w:t>
      </w:r>
      <w:r>
        <w:t>dokumentovanie</w:t>
      </w:r>
      <w:r>
        <w:rPr>
          <w:spacing w:val="37"/>
        </w:rPr>
        <w:t xml:space="preserve"> </w:t>
      </w:r>
      <w:r>
        <w:t>zaťažovacej</w:t>
      </w:r>
      <w:r>
        <w:rPr>
          <w:spacing w:val="40"/>
        </w:rPr>
        <w:t xml:space="preserve"> </w:t>
      </w:r>
      <w:r>
        <w:t>skúšky.</w:t>
      </w:r>
    </w:p>
    <w:p w:rsidR="007127CB" w:rsidRDefault="007127CB" w:rsidP="00E16D5C">
      <w:r>
        <w:t>V</w:t>
      </w:r>
      <w:r>
        <w:rPr>
          <w:spacing w:val="46"/>
        </w:rPr>
        <w:t xml:space="preserve"> </w:t>
      </w:r>
      <w:r>
        <w:t>prípade,</w:t>
      </w:r>
      <w:r>
        <w:rPr>
          <w:spacing w:val="49"/>
        </w:rPr>
        <w:t xml:space="preserve"> </w:t>
      </w:r>
      <w:r>
        <w:t>že</w:t>
      </w:r>
      <w:r>
        <w:rPr>
          <w:spacing w:val="43"/>
        </w:rPr>
        <w:t xml:space="preserve"> </w:t>
      </w:r>
      <w:r>
        <w:t>zaťažovacie</w:t>
      </w:r>
      <w:r>
        <w:rPr>
          <w:spacing w:val="41"/>
        </w:rPr>
        <w:t xml:space="preserve"> </w:t>
      </w:r>
      <w:r>
        <w:t>skúšky</w:t>
      </w:r>
      <w:r>
        <w:rPr>
          <w:spacing w:val="41"/>
        </w:rPr>
        <w:t xml:space="preserve"> </w:t>
      </w:r>
      <w:r>
        <w:t>nepotvrdia</w:t>
      </w:r>
      <w:r>
        <w:rPr>
          <w:spacing w:val="44"/>
        </w:rPr>
        <w:t xml:space="preserve"> </w:t>
      </w:r>
      <w:r>
        <w:t>dosiahnutie</w:t>
      </w:r>
      <w:r>
        <w:rPr>
          <w:spacing w:val="44"/>
        </w:rPr>
        <w:t xml:space="preserve"> </w:t>
      </w:r>
      <w:r>
        <w:t>sily</w:t>
      </w:r>
      <w:r>
        <w:rPr>
          <w:spacing w:val="43"/>
        </w:rPr>
        <w:t xml:space="preserve"> </w:t>
      </w:r>
      <w:r>
        <w:t>Fdov,</w:t>
      </w:r>
      <w:r>
        <w:rPr>
          <w:spacing w:val="45"/>
        </w:rPr>
        <w:t xml:space="preserve"> </w:t>
      </w:r>
      <w:r>
        <w:t>urobí</w:t>
      </w:r>
      <w:r>
        <w:rPr>
          <w:spacing w:val="42"/>
        </w:rPr>
        <w:t xml:space="preserve"> </w:t>
      </w:r>
      <w:r>
        <w:t>sa</w:t>
      </w:r>
      <w:r>
        <w:rPr>
          <w:spacing w:val="44"/>
        </w:rPr>
        <w:t xml:space="preserve"> </w:t>
      </w:r>
      <w:r>
        <w:t>nová</w:t>
      </w:r>
      <w:r>
        <w:rPr>
          <w:spacing w:val="44"/>
        </w:rPr>
        <w:t xml:space="preserve"> </w:t>
      </w:r>
      <w:r>
        <w:t>kotva,</w:t>
      </w:r>
      <w:r>
        <w:rPr>
          <w:spacing w:val="45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čom</w:t>
      </w:r>
      <w:r>
        <w:rPr>
          <w:spacing w:val="14"/>
        </w:rPr>
        <w:t xml:space="preserve"> </w:t>
      </w:r>
      <w:r>
        <w:t>rozhodne</w:t>
      </w:r>
      <w:r>
        <w:rPr>
          <w:spacing w:val="14"/>
        </w:rPr>
        <w:t xml:space="preserve"> </w:t>
      </w:r>
      <w:r>
        <w:t>stavebný</w:t>
      </w:r>
      <w:r>
        <w:rPr>
          <w:spacing w:val="17"/>
        </w:rPr>
        <w:t xml:space="preserve"> </w:t>
      </w:r>
      <w:r>
        <w:t>dozor.</w:t>
      </w:r>
    </w:p>
    <w:p w:rsidR="007127CB" w:rsidRDefault="007127CB" w:rsidP="007127CB">
      <w:pPr>
        <w:pStyle w:val="Zkladntext"/>
        <w:spacing w:before="4"/>
        <w:rPr>
          <w:sz w:val="15"/>
        </w:rPr>
      </w:pPr>
    </w:p>
    <w:p w:rsidR="007127CB" w:rsidRPr="009E0681" w:rsidRDefault="007127CB" w:rsidP="009E0681">
      <w:pPr>
        <w:pStyle w:val="Nadpis1"/>
      </w:pPr>
      <w:bookmarkStart w:id="184" w:name="_TOC_250059"/>
      <w:bookmarkStart w:id="185" w:name="_Toc178188256"/>
      <w:r w:rsidRPr="009E0681">
        <w:t xml:space="preserve">ZVLÁŠTNE TECHNICKO-KVALITATÍVNE PODMIENKY (13-PILÓTY </w:t>
      </w:r>
      <w:bookmarkEnd w:id="184"/>
      <w:r w:rsidRPr="009E0681">
        <w:t>VŔTANÉ)</w:t>
      </w:r>
      <w:bookmarkEnd w:id="185"/>
    </w:p>
    <w:p w:rsidR="007127CB" w:rsidRPr="009E0681" w:rsidRDefault="007127CB" w:rsidP="009E0681">
      <w:pPr>
        <w:pStyle w:val="Nadpis2"/>
      </w:pPr>
      <w:bookmarkStart w:id="186" w:name="_TOC_250058"/>
      <w:bookmarkStart w:id="187" w:name="_Toc178188257"/>
      <w:r w:rsidRPr="009E0681">
        <w:t xml:space="preserve">TESTOVANIE PILÓT ULTRAZVUKOVOU METÓDOU </w:t>
      </w:r>
      <w:bookmarkEnd w:id="186"/>
      <w:r w:rsidRPr="009E0681">
        <w:t>CHA</w:t>
      </w:r>
      <w:bookmarkEnd w:id="187"/>
    </w:p>
    <w:p w:rsidR="007127CB" w:rsidRDefault="007127CB" w:rsidP="009E0681">
      <w:pPr>
        <w:pStyle w:val="Nadpis3"/>
      </w:pPr>
      <w:bookmarkStart w:id="188" w:name="_TOC_250057"/>
      <w:bookmarkStart w:id="189" w:name="_Toc178188258"/>
      <w:r>
        <w:t>Účel</w:t>
      </w:r>
      <w:r>
        <w:rPr>
          <w:spacing w:val="34"/>
        </w:rPr>
        <w:t xml:space="preserve"> </w:t>
      </w:r>
      <w:bookmarkEnd w:id="188"/>
      <w:r>
        <w:t>skúšky</w:t>
      </w:r>
      <w:bookmarkEnd w:id="189"/>
    </w:p>
    <w:p w:rsidR="007127CB" w:rsidRDefault="007127CB" w:rsidP="009E0681">
      <w:r>
        <w:t>Test</w:t>
      </w:r>
      <w:r>
        <w:rPr>
          <w:spacing w:val="1"/>
        </w:rPr>
        <w:t xml:space="preserve"> </w:t>
      </w:r>
      <w:r>
        <w:t>pilót</w:t>
      </w:r>
      <w:r>
        <w:rPr>
          <w:spacing w:val="58"/>
        </w:rPr>
        <w:t xml:space="preserve"> </w:t>
      </w:r>
      <w:r>
        <w:t>ultrazvukovou metódou (CHA)</w:t>
      </w:r>
      <w:r>
        <w:rPr>
          <w:spacing w:val="58"/>
        </w:rPr>
        <w:t xml:space="preserve"> </w:t>
      </w:r>
      <w:r>
        <w:t>je</w:t>
      </w:r>
      <w:r>
        <w:rPr>
          <w:spacing w:val="59"/>
        </w:rPr>
        <w:t xml:space="preserve"> </w:t>
      </w:r>
      <w:r>
        <w:t>založený na analýze odozvy</w:t>
      </w:r>
      <w:r>
        <w:rPr>
          <w:spacing w:val="58"/>
        </w:rPr>
        <w:t xml:space="preserve"> </w:t>
      </w:r>
      <w:r>
        <w:t>betónového stĺpca</w:t>
      </w:r>
      <w:r>
        <w:rPr>
          <w:spacing w:val="1"/>
        </w:rPr>
        <w:t xml:space="preserve"> </w:t>
      </w:r>
      <w:r>
        <w:t>tela pilóty na ultrazvukový signál. Mierou kvality betónu je rýchlosť šírenia ultrazvukovej vlny</w:t>
      </w:r>
      <w:r>
        <w:rPr>
          <w:spacing w:val="1"/>
        </w:rPr>
        <w:t xml:space="preserve"> </w:t>
      </w:r>
      <w:r>
        <w:t>medzi sondami</w:t>
      </w:r>
      <w:r>
        <w:rPr>
          <w:spacing w:val="1"/>
        </w:rPr>
        <w:t xml:space="preserve"> </w:t>
      </w:r>
      <w:r>
        <w:t>vedenými</w:t>
      </w:r>
      <w:r>
        <w:rPr>
          <w:spacing w:val="1"/>
        </w:rPr>
        <w:t xml:space="preserve"> </w:t>
      </w:r>
      <w:r>
        <w:t>vo</w:t>
      </w:r>
      <w:r>
        <w:rPr>
          <w:spacing w:val="1"/>
        </w:rPr>
        <w:t xml:space="preserve"> </w:t>
      </w:r>
      <w:r>
        <w:t>vopred</w:t>
      </w:r>
      <w:r>
        <w:rPr>
          <w:spacing w:val="1"/>
        </w:rPr>
        <w:t xml:space="preserve"> </w:t>
      </w:r>
      <w:r>
        <w:t>inštalovaných oceľových meracích trubkách.</w:t>
      </w:r>
      <w:r>
        <w:rPr>
          <w:spacing w:val="1"/>
        </w:rPr>
        <w:t xml:space="preserve"> </w:t>
      </w:r>
      <w:r>
        <w:t>Rýchlosť</w:t>
      </w:r>
      <w:r>
        <w:rPr>
          <w:spacing w:val="1"/>
        </w:rPr>
        <w:t xml:space="preserve"> </w:t>
      </w:r>
      <w:r>
        <w:t>šírenia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stanovená</w:t>
      </w:r>
      <w:r>
        <w:rPr>
          <w:spacing w:val="1"/>
        </w:rPr>
        <w:t xml:space="preserve"> </w:t>
      </w:r>
      <w:r>
        <w:t>meraním</w:t>
      </w:r>
      <w:r>
        <w:rPr>
          <w:spacing w:val="1"/>
        </w:rPr>
        <w:t xml:space="preserve"> </w:t>
      </w:r>
      <w:r>
        <w:t>času</w:t>
      </w:r>
      <w:r>
        <w:rPr>
          <w:spacing w:val="1"/>
        </w:rPr>
        <w:t xml:space="preserve"> </w:t>
      </w:r>
      <w:r>
        <w:t>priechodu</w:t>
      </w:r>
      <w:r>
        <w:rPr>
          <w:spacing w:val="1"/>
        </w:rPr>
        <w:t xml:space="preserve"> </w:t>
      </w:r>
      <w:r>
        <w:t>akustického</w:t>
      </w:r>
      <w:r>
        <w:rPr>
          <w:spacing w:val="1"/>
        </w:rPr>
        <w:t xml:space="preserve"> </w:t>
      </w:r>
      <w:r>
        <w:t>signálu</w:t>
      </w:r>
      <w:r>
        <w:rPr>
          <w:spacing w:val="1"/>
        </w:rPr>
        <w:t xml:space="preserve"> </w:t>
      </w:r>
      <w:r>
        <w:t>medzi</w:t>
      </w:r>
      <w:r>
        <w:rPr>
          <w:spacing w:val="1"/>
        </w:rPr>
        <w:t xml:space="preserve"> </w:t>
      </w:r>
      <w:r>
        <w:t>sondami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predpokladu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známej</w:t>
      </w:r>
      <w:r>
        <w:rPr>
          <w:spacing w:val="1"/>
        </w:rPr>
        <w:t xml:space="preserve"> </w:t>
      </w:r>
      <w:r>
        <w:t>pozície.</w:t>
      </w:r>
      <w:r>
        <w:rPr>
          <w:spacing w:val="59"/>
        </w:rPr>
        <w:t xml:space="preserve"> </w:t>
      </w:r>
      <w:r>
        <w:t>Sledovaním</w:t>
      </w:r>
      <w:r>
        <w:rPr>
          <w:spacing w:val="59"/>
        </w:rPr>
        <w:t xml:space="preserve"> </w:t>
      </w:r>
      <w:r>
        <w:t>vlnového</w:t>
      </w:r>
      <w:r>
        <w:rPr>
          <w:spacing w:val="59"/>
        </w:rPr>
        <w:t xml:space="preserve"> </w:t>
      </w:r>
      <w:r>
        <w:t>obrazu</w:t>
      </w:r>
      <w:r>
        <w:rPr>
          <w:spacing w:val="59"/>
        </w:rPr>
        <w:t xml:space="preserve"> </w:t>
      </w:r>
      <w:r>
        <w:t>medzi</w:t>
      </w:r>
      <w:r>
        <w:rPr>
          <w:spacing w:val="59"/>
        </w:rPr>
        <w:t xml:space="preserve"> </w:t>
      </w:r>
      <w:r>
        <w:t>vybranými</w:t>
      </w:r>
      <w:r>
        <w:rPr>
          <w:spacing w:val="1"/>
        </w:rPr>
        <w:t xml:space="preserve"> </w:t>
      </w:r>
      <w:r>
        <w:t>kombináciami</w:t>
      </w:r>
      <w:r>
        <w:rPr>
          <w:spacing w:val="1"/>
        </w:rPr>
        <w:t xml:space="preserve"> </w:t>
      </w:r>
      <w:r>
        <w:t>meracích</w:t>
      </w:r>
      <w:r>
        <w:rPr>
          <w:spacing w:val="1"/>
        </w:rPr>
        <w:t xml:space="preserve"> </w:t>
      </w:r>
      <w:r>
        <w:t>trubiek</w:t>
      </w:r>
      <w:r>
        <w:rPr>
          <w:spacing w:val="1"/>
        </w:rPr>
        <w:t xml:space="preserve"> </w:t>
      </w:r>
      <w:r>
        <w:t>je</w:t>
      </w:r>
      <w:r>
        <w:rPr>
          <w:spacing w:val="58"/>
        </w:rPr>
        <w:t xml:space="preserve"> </w:t>
      </w:r>
      <w:r>
        <w:t>získaný</w:t>
      </w:r>
      <w:r>
        <w:rPr>
          <w:spacing w:val="58"/>
        </w:rPr>
        <w:t xml:space="preserve"> </w:t>
      </w:r>
      <w:r>
        <w:t>priestorový</w:t>
      </w:r>
      <w:r>
        <w:rPr>
          <w:spacing w:val="59"/>
        </w:rPr>
        <w:t xml:space="preserve"> </w:t>
      </w:r>
      <w:r>
        <w:t>obraz</w:t>
      </w:r>
      <w:r>
        <w:rPr>
          <w:spacing w:val="58"/>
        </w:rPr>
        <w:t xml:space="preserve"> </w:t>
      </w:r>
      <w:r>
        <w:t>rozloženia</w:t>
      </w:r>
      <w:r>
        <w:rPr>
          <w:spacing w:val="59"/>
        </w:rPr>
        <w:t xml:space="preserve"> </w:t>
      </w:r>
      <w:r>
        <w:t>rýchlostí</w:t>
      </w:r>
      <w:r>
        <w:rPr>
          <w:spacing w:val="58"/>
        </w:rPr>
        <w:t xml:space="preserve"> </w:t>
      </w:r>
      <w:r>
        <w:t>šírenia</w:t>
      </w:r>
      <w:r>
        <w:rPr>
          <w:spacing w:val="59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tele</w:t>
      </w:r>
      <w:r>
        <w:rPr>
          <w:spacing w:val="12"/>
        </w:rPr>
        <w:t xml:space="preserve"> </w:t>
      </w:r>
      <w:r>
        <w:t>pilóty.</w:t>
      </w:r>
    </w:p>
    <w:p w:rsidR="007127CB" w:rsidRDefault="007127CB" w:rsidP="009E0681">
      <w:r>
        <w:t>Pre</w:t>
      </w:r>
      <w:r>
        <w:rPr>
          <w:spacing w:val="1"/>
        </w:rPr>
        <w:t xml:space="preserve"> </w:t>
      </w:r>
      <w:r>
        <w:t>zabezpečenie</w:t>
      </w:r>
      <w:r>
        <w:rPr>
          <w:spacing w:val="1"/>
        </w:rPr>
        <w:t xml:space="preserve"> </w:t>
      </w:r>
      <w:r>
        <w:t>nestrannosti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nezávislosti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skúška</w:t>
      </w:r>
      <w:r>
        <w:rPr>
          <w:spacing w:val="1"/>
        </w:rPr>
        <w:t xml:space="preserve"> </w:t>
      </w:r>
      <w:r>
        <w:t>vykonaná</w:t>
      </w:r>
      <w:r>
        <w:rPr>
          <w:spacing w:val="1"/>
        </w:rPr>
        <w:t xml:space="preserve"> </w:t>
      </w:r>
      <w:r>
        <w:t>akreditovaným</w:t>
      </w:r>
      <w:r>
        <w:rPr>
          <w:spacing w:val="1"/>
        </w:rPr>
        <w:t xml:space="preserve"> </w:t>
      </w:r>
      <w:r>
        <w:t>laboratóriom,</w:t>
      </w:r>
      <w:r>
        <w:rPr>
          <w:spacing w:val="19"/>
        </w:rPr>
        <w:t xml:space="preserve"> </w:t>
      </w:r>
      <w:r>
        <w:t>ktoré</w:t>
      </w:r>
      <w:r>
        <w:rPr>
          <w:spacing w:val="17"/>
        </w:rPr>
        <w:t xml:space="preserve"> </w:t>
      </w:r>
      <w:r>
        <w:t>má</w:t>
      </w:r>
      <w:r>
        <w:rPr>
          <w:spacing w:val="17"/>
        </w:rPr>
        <w:t xml:space="preserve"> </w:t>
      </w:r>
      <w:r>
        <w:t>platnú</w:t>
      </w:r>
      <w:r>
        <w:rPr>
          <w:spacing w:val="17"/>
        </w:rPr>
        <w:t xml:space="preserve"> </w:t>
      </w:r>
      <w:r>
        <w:t>akreditáciu</w:t>
      </w:r>
      <w:r>
        <w:rPr>
          <w:spacing w:val="17"/>
        </w:rPr>
        <w:t xml:space="preserve"> </w:t>
      </w:r>
      <w:r>
        <w:t>uvedenej</w:t>
      </w:r>
      <w:r>
        <w:rPr>
          <w:spacing w:val="22"/>
        </w:rPr>
        <w:t xml:space="preserve"> </w:t>
      </w:r>
      <w:r>
        <w:t>skúšky.</w:t>
      </w:r>
    </w:p>
    <w:p w:rsidR="007127CB" w:rsidRDefault="007127CB" w:rsidP="009E0681">
      <w:pPr>
        <w:pStyle w:val="Nadpis3"/>
      </w:pPr>
      <w:bookmarkStart w:id="190" w:name="_TOC_250056"/>
      <w:bookmarkStart w:id="191" w:name="_Toc178188259"/>
      <w:r>
        <w:t>Použitá</w:t>
      </w:r>
      <w:r>
        <w:rPr>
          <w:spacing w:val="39"/>
        </w:rPr>
        <w:t xml:space="preserve"> </w:t>
      </w:r>
      <w:r>
        <w:t>metodika</w:t>
      </w:r>
      <w:r>
        <w:rPr>
          <w:spacing w:val="39"/>
        </w:rPr>
        <w:t xml:space="preserve"> </w:t>
      </w:r>
      <w:r>
        <w:t>a</w:t>
      </w:r>
      <w:r>
        <w:rPr>
          <w:spacing w:val="36"/>
        </w:rPr>
        <w:t xml:space="preserve"> </w:t>
      </w:r>
      <w:r>
        <w:t>postup</w:t>
      </w:r>
      <w:r>
        <w:rPr>
          <w:spacing w:val="38"/>
        </w:rPr>
        <w:t xml:space="preserve"> </w:t>
      </w:r>
      <w:bookmarkEnd w:id="190"/>
      <w:r>
        <w:t>meraní</w:t>
      </w:r>
      <w:bookmarkEnd w:id="191"/>
    </w:p>
    <w:p w:rsidR="007127CB" w:rsidRDefault="007127CB" w:rsidP="009E0681">
      <w:r>
        <w:t>Pred</w:t>
      </w:r>
      <w:r>
        <w:rPr>
          <w:spacing w:val="10"/>
        </w:rPr>
        <w:t xml:space="preserve"> </w:t>
      </w:r>
      <w:r>
        <w:t>vlastným</w:t>
      </w:r>
      <w:r>
        <w:rPr>
          <w:spacing w:val="8"/>
        </w:rPr>
        <w:t xml:space="preserve"> </w:t>
      </w:r>
      <w:r>
        <w:t>meraním</w:t>
      </w:r>
      <w:r>
        <w:rPr>
          <w:spacing w:val="8"/>
        </w:rPr>
        <w:t xml:space="preserve"> </w:t>
      </w:r>
      <w:r>
        <w:t>je</w:t>
      </w:r>
      <w:r>
        <w:rPr>
          <w:spacing w:val="10"/>
        </w:rPr>
        <w:t xml:space="preserve"> </w:t>
      </w:r>
      <w:r>
        <w:t>nutné</w:t>
      </w:r>
      <w:r>
        <w:rPr>
          <w:spacing w:val="6"/>
        </w:rPr>
        <w:t xml:space="preserve"> </w:t>
      </w:r>
      <w:r>
        <w:t>poznať</w:t>
      </w:r>
      <w:r>
        <w:rPr>
          <w:spacing w:val="8"/>
        </w:rPr>
        <w:t xml:space="preserve"> </w:t>
      </w:r>
      <w:r>
        <w:t>nasledujúce</w:t>
      </w:r>
      <w:r>
        <w:rPr>
          <w:spacing w:val="6"/>
        </w:rPr>
        <w:t xml:space="preserve"> </w:t>
      </w:r>
      <w:r>
        <w:t>parametre</w:t>
      </w:r>
      <w:r>
        <w:rPr>
          <w:spacing w:val="6"/>
        </w:rPr>
        <w:t xml:space="preserve"> </w:t>
      </w:r>
      <w:r>
        <w:t>súvisiace</w:t>
      </w:r>
      <w:r>
        <w:rPr>
          <w:spacing w:val="10"/>
        </w:rPr>
        <w:t xml:space="preserve"> </w:t>
      </w:r>
      <w:r>
        <w:t>so</w:t>
      </w:r>
      <w:r>
        <w:rPr>
          <w:spacing w:val="10"/>
        </w:rPr>
        <w:t xml:space="preserve"> </w:t>
      </w:r>
      <w:r>
        <w:t>zhotovenou</w:t>
      </w:r>
      <w:r>
        <w:rPr>
          <w:spacing w:val="1"/>
        </w:rPr>
        <w:t xml:space="preserve"> </w:t>
      </w:r>
      <w:r>
        <w:t>pilótou:</w:t>
      </w:r>
    </w:p>
    <w:p w:rsidR="007127CB" w:rsidRDefault="007127CB" w:rsidP="002E1152">
      <w:pPr>
        <w:pStyle w:val="Odsekzoznamu"/>
        <w:widowControl w:val="0"/>
        <w:numPr>
          <w:ilvl w:val="0"/>
          <w:numId w:val="12"/>
        </w:numPr>
        <w:tabs>
          <w:tab w:val="left" w:pos="898"/>
          <w:tab w:val="left" w:pos="899"/>
        </w:tabs>
        <w:autoSpaceDE w:val="0"/>
        <w:autoSpaceDN w:val="0"/>
        <w:spacing w:before="118" w:after="0"/>
        <w:contextualSpacing w:val="0"/>
        <w:jc w:val="left"/>
      </w:pPr>
      <w:r>
        <w:t>Jednoznačné</w:t>
      </w:r>
      <w:r>
        <w:rPr>
          <w:spacing w:val="52"/>
        </w:rPr>
        <w:t xml:space="preserve"> </w:t>
      </w:r>
      <w:r>
        <w:t>označenie</w:t>
      </w:r>
      <w:r>
        <w:rPr>
          <w:spacing w:val="56"/>
        </w:rPr>
        <w:t xml:space="preserve"> </w:t>
      </w:r>
      <w:r>
        <w:t>pilóty</w:t>
      </w:r>
    </w:p>
    <w:p w:rsidR="007127CB" w:rsidRDefault="007127CB" w:rsidP="002E1152">
      <w:pPr>
        <w:pStyle w:val="Odsekzoznamu"/>
        <w:widowControl w:val="0"/>
        <w:numPr>
          <w:ilvl w:val="0"/>
          <w:numId w:val="12"/>
        </w:numPr>
        <w:tabs>
          <w:tab w:val="left" w:pos="898"/>
          <w:tab w:val="left" w:pos="899"/>
        </w:tabs>
        <w:autoSpaceDE w:val="0"/>
        <w:autoSpaceDN w:val="0"/>
        <w:spacing w:before="120" w:after="0"/>
        <w:contextualSpacing w:val="0"/>
        <w:jc w:val="left"/>
      </w:pPr>
      <w:r>
        <w:t>Hĺbku</w:t>
      </w:r>
      <w:r>
        <w:rPr>
          <w:spacing w:val="32"/>
        </w:rPr>
        <w:t xml:space="preserve"> </w:t>
      </w:r>
      <w:r>
        <w:t>vrtu</w:t>
      </w:r>
      <w:r>
        <w:rPr>
          <w:spacing w:val="29"/>
        </w:rPr>
        <w:t xml:space="preserve"> </w:t>
      </w:r>
      <w:r>
        <w:t>a</w:t>
      </w:r>
      <w:r>
        <w:rPr>
          <w:spacing w:val="33"/>
        </w:rPr>
        <w:t xml:space="preserve"> </w:t>
      </w:r>
      <w:r>
        <w:t>dĺžku</w:t>
      </w:r>
      <w:r>
        <w:rPr>
          <w:spacing w:val="29"/>
        </w:rPr>
        <w:t xml:space="preserve"> </w:t>
      </w:r>
      <w:r>
        <w:t>pilóty</w:t>
      </w:r>
    </w:p>
    <w:p w:rsidR="007127CB" w:rsidRDefault="007127CB" w:rsidP="002E1152">
      <w:pPr>
        <w:pStyle w:val="Odsekzoznamu"/>
        <w:widowControl w:val="0"/>
        <w:numPr>
          <w:ilvl w:val="0"/>
          <w:numId w:val="12"/>
        </w:numPr>
        <w:tabs>
          <w:tab w:val="left" w:pos="898"/>
          <w:tab w:val="left" w:pos="899"/>
        </w:tabs>
        <w:autoSpaceDE w:val="0"/>
        <w:autoSpaceDN w:val="0"/>
        <w:spacing w:before="122" w:after="0"/>
        <w:contextualSpacing w:val="0"/>
        <w:jc w:val="left"/>
      </w:pPr>
      <w:r>
        <w:t>Dátum</w:t>
      </w:r>
      <w:r>
        <w:rPr>
          <w:spacing w:val="52"/>
        </w:rPr>
        <w:t xml:space="preserve"> </w:t>
      </w:r>
      <w:r>
        <w:t>betonáže</w:t>
      </w:r>
      <w:r>
        <w:rPr>
          <w:spacing w:val="51"/>
        </w:rPr>
        <w:t xml:space="preserve"> </w:t>
      </w:r>
      <w:r>
        <w:t>(časový</w:t>
      </w:r>
      <w:r>
        <w:rPr>
          <w:spacing w:val="55"/>
        </w:rPr>
        <w:t xml:space="preserve"> </w:t>
      </w:r>
      <w:r>
        <w:t>interval</w:t>
      </w:r>
      <w:r>
        <w:rPr>
          <w:spacing w:val="50"/>
        </w:rPr>
        <w:t xml:space="preserve"> </w:t>
      </w:r>
      <w:r>
        <w:t>betonáže,</w:t>
      </w:r>
      <w:r>
        <w:rPr>
          <w:spacing w:val="54"/>
        </w:rPr>
        <w:t xml:space="preserve"> </w:t>
      </w:r>
      <w:r>
        <w:t>prípadné</w:t>
      </w:r>
      <w:r>
        <w:rPr>
          <w:spacing w:val="55"/>
        </w:rPr>
        <w:t xml:space="preserve"> </w:t>
      </w:r>
      <w:r>
        <w:t>prerušenie</w:t>
      </w:r>
      <w:r>
        <w:rPr>
          <w:spacing w:val="51"/>
        </w:rPr>
        <w:t xml:space="preserve"> </w:t>
      </w:r>
      <w:r>
        <w:t>betonáže)</w:t>
      </w:r>
    </w:p>
    <w:p w:rsidR="007127CB" w:rsidRDefault="007127CB" w:rsidP="002E1152">
      <w:pPr>
        <w:pStyle w:val="Odsekzoznamu"/>
        <w:widowControl w:val="0"/>
        <w:numPr>
          <w:ilvl w:val="0"/>
          <w:numId w:val="12"/>
        </w:numPr>
        <w:tabs>
          <w:tab w:val="left" w:pos="898"/>
          <w:tab w:val="left" w:pos="899"/>
        </w:tabs>
        <w:autoSpaceDE w:val="0"/>
        <w:autoSpaceDN w:val="0"/>
        <w:spacing w:before="121" w:after="0"/>
        <w:contextualSpacing w:val="0"/>
        <w:jc w:val="left"/>
      </w:pPr>
      <w:r>
        <w:t>Geologický</w:t>
      </w:r>
      <w:r>
        <w:rPr>
          <w:spacing w:val="42"/>
        </w:rPr>
        <w:t xml:space="preserve"> </w:t>
      </w:r>
      <w:r>
        <w:t>profil</w:t>
      </w:r>
      <w:r>
        <w:rPr>
          <w:spacing w:val="45"/>
        </w:rPr>
        <w:t xml:space="preserve"> </w:t>
      </w:r>
      <w:r>
        <w:t>vrtu</w:t>
      </w:r>
    </w:p>
    <w:p w:rsidR="007127CB" w:rsidRDefault="007127CB" w:rsidP="002E1152">
      <w:pPr>
        <w:pStyle w:val="Odsekzoznamu"/>
        <w:widowControl w:val="0"/>
        <w:numPr>
          <w:ilvl w:val="0"/>
          <w:numId w:val="12"/>
        </w:numPr>
        <w:tabs>
          <w:tab w:val="left" w:pos="898"/>
          <w:tab w:val="left" w:pos="899"/>
        </w:tabs>
        <w:autoSpaceDE w:val="0"/>
        <w:autoSpaceDN w:val="0"/>
        <w:spacing w:before="120" w:after="0"/>
        <w:contextualSpacing w:val="0"/>
        <w:jc w:val="left"/>
      </w:pPr>
      <w:r>
        <w:t>Charakteristiky</w:t>
      </w:r>
      <w:r>
        <w:rPr>
          <w:spacing w:val="66"/>
        </w:rPr>
        <w:t xml:space="preserve"> </w:t>
      </w:r>
      <w:r>
        <w:t>výstuže</w:t>
      </w:r>
    </w:p>
    <w:p w:rsidR="007127CB" w:rsidRDefault="007127CB" w:rsidP="002E1152">
      <w:pPr>
        <w:pStyle w:val="Odsekzoznamu"/>
        <w:widowControl w:val="0"/>
        <w:numPr>
          <w:ilvl w:val="0"/>
          <w:numId w:val="12"/>
        </w:numPr>
        <w:tabs>
          <w:tab w:val="left" w:pos="898"/>
          <w:tab w:val="left" w:pos="899"/>
        </w:tabs>
        <w:autoSpaceDE w:val="0"/>
        <w:autoSpaceDN w:val="0"/>
        <w:spacing w:before="120" w:after="0"/>
        <w:contextualSpacing w:val="0"/>
        <w:jc w:val="left"/>
      </w:pPr>
      <w:r>
        <w:t>Parametre</w:t>
      </w:r>
      <w:r>
        <w:rPr>
          <w:spacing w:val="54"/>
        </w:rPr>
        <w:t xml:space="preserve"> </w:t>
      </w:r>
      <w:r>
        <w:t>použitého</w:t>
      </w:r>
      <w:r>
        <w:rPr>
          <w:spacing w:val="50"/>
        </w:rPr>
        <w:t xml:space="preserve"> </w:t>
      </w:r>
      <w:r>
        <w:t>betónu</w:t>
      </w:r>
    </w:p>
    <w:p w:rsidR="007127CB" w:rsidRDefault="007127CB" w:rsidP="002E1152">
      <w:pPr>
        <w:pStyle w:val="Odsekzoznamu"/>
        <w:widowControl w:val="0"/>
        <w:numPr>
          <w:ilvl w:val="0"/>
          <w:numId w:val="12"/>
        </w:numPr>
        <w:tabs>
          <w:tab w:val="left" w:pos="898"/>
          <w:tab w:val="left" w:pos="899"/>
        </w:tabs>
        <w:autoSpaceDE w:val="0"/>
        <w:autoSpaceDN w:val="0"/>
        <w:spacing w:before="120" w:after="0"/>
        <w:contextualSpacing w:val="0"/>
        <w:jc w:val="left"/>
      </w:pPr>
      <w:r>
        <w:t>Spotreby</w:t>
      </w:r>
      <w:r>
        <w:rPr>
          <w:spacing w:val="38"/>
        </w:rPr>
        <w:t xml:space="preserve"> </w:t>
      </w:r>
      <w:r>
        <w:t>betónu</w:t>
      </w:r>
      <w:r>
        <w:rPr>
          <w:spacing w:val="46"/>
        </w:rPr>
        <w:t xml:space="preserve"> </w:t>
      </w:r>
      <w:r>
        <w:t>výpočtové</w:t>
      </w:r>
      <w:r>
        <w:rPr>
          <w:spacing w:val="45"/>
        </w:rPr>
        <w:t xml:space="preserve"> </w:t>
      </w:r>
      <w:r>
        <w:t>a</w:t>
      </w:r>
      <w:r>
        <w:rPr>
          <w:spacing w:val="42"/>
        </w:rPr>
        <w:t xml:space="preserve"> </w:t>
      </w:r>
      <w:r>
        <w:t>skutočné</w:t>
      </w:r>
    </w:p>
    <w:p w:rsidR="007127CB" w:rsidRDefault="007127CB" w:rsidP="002E1152">
      <w:pPr>
        <w:pStyle w:val="Odsekzoznamu"/>
        <w:widowControl w:val="0"/>
        <w:numPr>
          <w:ilvl w:val="0"/>
          <w:numId w:val="12"/>
        </w:numPr>
        <w:tabs>
          <w:tab w:val="left" w:pos="898"/>
          <w:tab w:val="left" w:pos="899"/>
        </w:tabs>
        <w:autoSpaceDE w:val="0"/>
        <w:autoSpaceDN w:val="0"/>
        <w:spacing w:before="120" w:after="0" w:line="242" w:lineRule="auto"/>
        <w:ind w:right="108" w:hanging="360"/>
        <w:contextualSpacing w:val="0"/>
        <w:jc w:val="left"/>
      </w:pPr>
      <w:r>
        <w:t>V</w:t>
      </w:r>
      <w:r>
        <w:rPr>
          <w:spacing w:val="38"/>
        </w:rPr>
        <w:t xml:space="preserve"> </w:t>
      </w:r>
      <w:r>
        <w:t>prípade,</w:t>
      </w:r>
      <w:r>
        <w:rPr>
          <w:spacing w:val="38"/>
        </w:rPr>
        <w:t xml:space="preserve"> </w:t>
      </w:r>
      <w:r>
        <w:t>že</w:t>
      </w:r>
      <w:r>
        <w:rPr>
          <w:spacing w:val="38"/>
        </w:rPr>
        <w:t xml:space="preserve"> </w:t>
      </w:r>
      <w:r>
        <w:t>vystrojovacie</w:t>
      </w:r>
      <w:r>
        <w:rPr>
          <w:spacing w:val="36"/>
        </w:rPr>
        <w:t xml:space="preserve"> </w:t>
      </w:r>
      <w:r>
        <w:t>trubky</w:t>
      </w:r>
      <w:r>
        <w:rPr>
          <w:spacing w:val="34"/>
        </w:rPr>
        <w:t xml:space="preserve"> </w:t>
      </w:r>
      <w:r>
        <w:t>boli</w:t>
      </w:r>
      <w:r>
        <w:rPr>
          <w:spacing w:val="37"/>
        </w:rPr>
        <w:t xml:space="preserve"> </w:t>
      </w:r>
      <w:r>
        <w:t>zostavené</w:t>
      </w:r>
      <w:r>
        <w:rPr>
          <w:spacing w:val="39"/>
        </w:rPr>
        <w:t xml:space="preserve"> </w:t>
      </w:r>
      <w:r>
        <w:t>z</w:t>
      </w:r>
      <w:r>
        <w:rPr>
          <w:spacing w:val="36"/>
        </w:rPr>
        <w:t xml:space="preserve"> </w:t>
      </w:r>
      <w:r>
        <w:t>viacerých</w:t>
      </w:r>
      <w:r>
        <w:rPr>
          <w:spacing w:val="36"/>
        </w:rPr>
        <w:t xml:space="preserve"> </w:t>
      </w:r>
      <w:r>
        <w:t>dielov,</w:t>
      </w:r>
      <w:r>
        <w:rPr>
          <w:spacing w:val="37"/>
        </w:rPr>
        <w:t xml:space="preserve"> </w:t>
      </w:r>
      <w:r>
        <w:t>je</w:t>
      </w:r>
      <w:r>
        <w:rPr>
          <w:spacing w:val="36"/>
        </w:rPr>
        <w:t xml:space="preserve"> </w:t>
      </w:r>
      <w:r>
        <w:t>treba</w:t>
      </w:r>
      <w:r>
        <w:rPr>
          <w:spacing w:val="39"/>
        </w:rPr>
        <w:t xml:space="preserve"> </w:t>
      </w:r>
      <w:r>
        <w:t>poznať</w:t>
      </w:r>
      <w:r>
        <w:rPr>
          <w:spacing w:val="1"/>
        </w:rPr>
        <w:t xml:space="preserve"> </w:t>
      </w:r>
      <w:r>
        <w:t>hĺbkovú</w:t>
      </w:r>
      <w:r>
        <w:rPr>
          <w:spacing w:val="17"/>
        </w:rPr>
        <w:t xml:space="preserve"> </w:t>
      </w:r>
      <w:r>
        <w:t>úroveň</w:t>
      </w:r>
      <w:r>
        <w:rPr>
          <w:spacing w:val="15"/>
        </w:rPr>
        <w:t xml:space="preserve"> </w:t>
      </w:r>
      <w:r>
        <w:t>spojov</w:t>
      </w:r>
      <w:r>
        <w:rPr>
          <w:spacing w:val="16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spôsob</w:t>
      </w:r>
      <w:r>
        <w:rPr>
          <w:spacing w:val="15"/>
        </w:rPr>
        <w:t xml:space="preserve"> </w:t>
      </w:r>
      <w:r>
        <w:t>spojenia</w:t>
      </w:r>
    </w:p>
    <w:p w:rsidR="007127CB" w:rsidRDefault="007127CB" w:rsidP="002E1152">
      <w:pPr>
        <w:pStyle w:val="Odsekzoznamu"/>
        <w:widowControl w:val="0"/>
        <w:numPr>
          <w:ilvl w:val="3"/>
          <w:numId w:val="11"/>
        </w:numPr>
        <w:tabs>
          <w:tab w:val="left" w:pos="2446"/>
          <w:tab w:val="left" w:pos="2447"/>
        </w:tabs>
        <w:autoSpaceDE w:val="0"/>
        <w:autoSpaceDN w:val="0"/>
        <w:spacing w:before="124" w:after="0"/>
        <w:ind w:hanging="1703"/>
        <w:contextualSpacing w:val="0"/>
        <w:jc w:val="left"/>
        <w:rPr>
          <w:sz w:val="24"/>
        </w:rPr>
      </w:pPr>
      <w:r>
        <w:rPr>
          <w:sz w:val="24"/>
        </w:rPr>
        <w:t>Skúšobné</w:t>
      </w:r>
      <w:r>
        <w:rPr>
          <w:spacing w:val="58"/>
          <w:sz w:val="24"/>
        </w:rPr>
        <w:t xml:space="preserve"> </w:t>
      </w:r>
      <w:r>
        <w:rPr>
          <w:sz w:val="24"/>
        </w:rPr>
        <w:t>zariadenie</w:t>
      </w:r>
    </w:p>
    <w:p w:rsidR="007127CB" w:rsidRDefault="007127CB" w:rsidP="009E0681">
      <w:r>
        <w:t>Aparatúru</w:t>
      </w:r>
      <w:r>
        <w:rPr>
          <w:spacing w:val="41"/>
        </w:rPr>
        <w:t xml:space="preserve"> </w:t>
      </w:r>
      <w:r>
        <w:t>tvoria</w:t>
      </w:r>
      <w:r>
        <w:rPr>
          <w:spacing w:val="41"/>
        </w:rPr>
        <w:t xml:space="preserve"> </w:t>
      </w:r>
      <w:r>
        <w:t>tri</w:t>
      </w:r>
      <w:r>
        <w:rPr>
          <w:spacing w:val="45"/>
        </w:rPr>
        <w:t xml:space="preserve"> </w:t>
      </w:r>
      <w:r>
        <w:t>základné</w:t>
      </w:r>
      <w:r>
        <w:rPr>
          <w:spacing w:val="41"/>
        </w:rPr>
        <w:t xml:space="preserve"> </w:t>
      </w:r>
      <w:r>
        <w:t>časti:</w:t>
      </w:r>
    </w:p>
    <w:p w:rsidR="007127CB" w:rsidRDefault="007127CB" w:rsidP="002E1152">
      <w:pPr>
        <w:pStyle w:val="Odsekzoznamu"/>
        <w:widowControl w:val="0"/>
        <w:numPr>
          <w:ilvl w:val="0"/>
          <w:numId w:val="12"/>
        </w:numPr>
        <w:tabs>
          <w:tab w:val="left" w:pos="898"/>
          <w:tab w:val="left" w:pos="899"/>
        </w:tabs>
        <w:autoSpaceDE w:val="0"/>
        <w:autoSpaceDN w:val="0"/>
        <w:spacing w:before="120" w:after="0"/>
        <w:contextualSpacing w:val="0"/>
        <w:jc w:val="left"/>
      </w:pPr>
      <w:r>
        <w:t>Riadiaca</w:t>
      </w:r>
      <w:r>
        <w:rPr>
          <w:spacing w:val="45"/>
        </w:rPr>
        <w:t xml:space="preserve"> </w:t>
      </w:r>
      <w:r>
        <w:t>a</w:t>
      </w:r>
      <w:r>
        <w:rPr>
          <w:spacing w:val="50"/>
        </w:rPr>
        <w:t xml:space="preserve"> </w:t>
      </w:r>
      <w:r>
        <w:t>záznamová</w:t>
      </w:r>
      <w:r>
        <w:rPr>
          <w:spacing w:val="46"/>
        </w:rPr>
        <w:t xml:space="preserve"> </w:t>
      </w:r>
      <w:r>
        <w:t>jednotka</w:t>
      </w:r>
      <w:r>
        <w:rPr>
          <w:spacing w:val="46"/>
        </w:rPr>
        <w:t xml:space="preserve"> </w:t>
      </w:r>
      <w:r>
        <w:t>počítača</w:t>
      </w:r>
    </w:p>
    <w:p w:rsidR="007127CB" w:rsidRDefault="007127CB" w:rsidP="002E1152">
      <w:pPr>
        <w:pStyle w:val="Odsekzoznamu"/>
        <w:widowControl w:val="0"/>
        <w:numPr>
          <w:ilvl w:val="0"/>
          <w:numId w:val="12"/>
        </w:numPr>
        <w:tabs>
          <w:tab w:val="left" w:pos="898"/>
          <w:tab w:val="left" w:pos="899"/>
        </w:tabs>
        <w:autoSpaceDE w:val="0"/>
        <w:autoSpaceDN w:val="0"/>
        <w:spacing w:before="120" w:after="0"/>
        <w:contextualSpacing w:val="0"/>
        <w:jc w:val="left"/>
      </w:pPr>
      <w:r>
        <w:lastRenderedPageBreak/>
        <w:t>Vysielacie</w:t>
      </w:r>
      <w:r>
        <w:rPr>
          <w:spacing w:val="41"/>
        </w:rPr>
        <w:t xml:space="preserve"> </w:t>
      </w:r>
      <w:r>
        <w:t>a</w:t>
      </w:r>
      <w:r>
        <w:rPr>
          <w:spacing w:val="45"/>
        </w:rPr>
        <w:t xml:space="preserve"> </w:t>
      </w:r>
      <w:r>
        <w:t>prijímacie</w:t>
      </w:r>
      <w:r>
        <w:rPr>
          <w:spacing w:val="42"/>
        </w:rPr>
        <w:t xml:space="preserve"> </w:t>
      </w:r>
      <w:r>
        <w:t>sondy</w:t>
      </w:r>
      <w:r>
        <w:rPr>
          <w:spacing w:val="38"/>
        </w:rPr>
        <w:t xml:space="preserve"> </w:t>
      </w:r>
      <w:r>
        <w:t>s</w:t>
      </w:r>
      <w:r>
        <w:rPr>
          <w:spacing w:val="43"/>
        </w:rPr>
        <w:t xml:space="preserve"> </w:t>
      </w:r>
      <w:r>
        <w:t>kabelážou</w:t>
      </w:r>
    </w:p>
    <w:p w:rsidR="007127CB" w:rsidRDefault="007127CB" w:rsidP="002E1152">
      <w:pPr>
        <w:pStyle w:val="Odsekzoznamu"/>
        <w:widowControl w:val="0"/>
        <w:numPr>
          <w:ilvl w:val="0"/>
          <w:numId w:val="12"/>
        </w:numPr>
        <w:tabs>
          <w:tab w:val="left" w:pos="898"/>
          <w:tab w:val="left" w:pos="899"/>
        </w:tabs>
        <w:autoSpaceDE w:val="0"/>
        <w:autoSpaceDN w:val="0"/>
        <w:spacing w:before="122" w:after="0"/>
        <w:contextualSpacing w:val="0"/>
        <w:jc w:val="left"/>
      </w:pPr>
      <w:r>
        <w:rPr>
          <w:w w:val="105"/>
        </w:rPr>
        <w:t>Odometre</w:t>
      </w:r>
      <w:r>
        <w:rPr>
          <w:spacing w:val="13"/>
          <w:w w:val="105"/>
        </w:rPr>
        <w:t xml:space="preserve"> </w:t>
      </w:r>
      <w:r>
        <w:rPr>
          <w:w w:val="105"/>
        </w:rPr>
        <w:t>–</w:t>
      </w:r>
      <w:r>
        <w:rPr>
          <w:spacing w:val="14"/>
          <w:w w:val="105"/>
        </w:rPr>
        <w:t xml:space="preserve"> </w:t>
      </w:r>
      <w:r>
        <w:rPr>
          <w:w w:val="105"/>
        </w:rPr>
        <w:t>snímače</w:t>
      </w:r>
      <w:r>
        <w:rPr>
          <w:spacing w:val="13"/>
          <w:w w:val="105"/>
        </w:rPr>
        <w:t xml:space="preserve"> </w:t>
      </w:r>
      <w:r>
        <w:rPr>
          <w:w w:val="105"/>
        </w:rPr>
        <w:t>dráhy</w:t>
      </w:r>
      <w:r>
        <w:rPr>
          <w:spacing w:val="15"/>
          <w:w w:val="105"/>
        </w:rPr>
        <w:t xml:space="preserve"> </w:t>
      </w:r>
      <w:r>
        <w:rPr>
          <w:w w:val="105"/>
        </w:rPr>
        <w:t>a</w:t>
      </w:r>
      <w:r>
        <w:rPr>
          <w:spacing w:val="14"/>
          <w:w w:val="105"/>
        </w:rPr>
        <w:t xml:space="preserve"> </w:t>
      </w:r>
      <w:r>
        <w:rPr>
          <w:w w:val="105"/>
        </w:rPr>
        <w:t>spínače</w:t>
      </w:r>
      <w:r>
        <w:rPr>
          <w:spacing w:val="13"/>
          <w:w w:val="105"/>
        </w:rPr>
        <w:t xml:space="preserve"> </w:t>
      </w:r>
      <w:r>
        <w:rPr>
          <w:w w:val="105"/>
        </w:rPr>
        <w:t>meracieho</w:t>
      </w:r>
      <w:r>
        <w:rPr>
          <w:spacing w:val="14"/>
          <w:w w:val="105"/>
        </w:rPr>
        <w:t xml:space="preserve"> </w:t>
      </w:r>
      <w:r>
        <w:rPr>
          <w:w w:val="105"/>
        </w:rPr>
        <w:t>systému</w:t>
      </w:r>
    </w:p>
    <w:p w:rsidR="007127CB" w:rsidRDefault="007127CB" w:rsidP="002E1152">
      <w:pPr>
        <w:pStyle w:val="Odsekzoznamu"/>
        <w:widowControl w:val="0"/>
        <w:numPr>
          <w:ilvl w:val="3"/>
          <w:numId w:val="11"/>
        </w:numPr>
        <w:tabs>
          <w:tab w:val="left" w:pos="2446"/>
          <w:tab w:val="left" w:pos="2447"/>
        </w:tabs>
        <w:autoSpaceDE w:val="0"/>
        <w:autoSpaceDN w:val="0"/>
        <w:spacing w:before="124" w:after="0"/>
        <w:ind w:hanging="1703"/>
        <w:contextualSpacing w:val="0"/>
        <w:jc w:val="left"/>
        <w:rPr>
          <w:sz w:val="24"/>
        </w:rPr>
      </w:pPr>
      <w:r>
        <w:rPr>
          <w:sz w:val="24"/>
        </w:rPr>
        <w:t>Metodický</w:t>
      </w:r>
      <w:r>
        <w:rPr>
          <w:spacing w:val="44"/>
          <w:sz w:val="24"/>
        </w:rPr>
        <w:t xml:space="preserve"> </w:t>
      </w:r>
      <w:r>
        <w:rPr>
          <w:sz w:val="24"/>
        </w:rPr>
        <w:t>postup</w:t>
      </w:r>
      <w:r>
        <w:rPr>
          <w:spacing w:val="51"/>
          <w:sz w:val="24"/>
        </w:rPr>
        <w:t xml:space="preserve"> </w:t>
      </w:r>
      <w:r>
        <w:rPr>
          <w:sz w:val="24"/>
        </w:rPr>
        <w:t>merania</w:t>
      </w:r>
    </w:p>
    <w:p w:rsidR="007127CB" w:rsidRDefault="007127CB" w:rsidP="009E0681">
      <w:r>
        <w:t>Metóda je</w:t>
      </w:r>
      <w:r>
        <w:rPr>
          <w:spacing w:val="1"/>
        </w:rPr>
        <w:t xml:space="preserve"> </w:t>
      </w:r>
      <w:r>
        <w:t>založená na prenose akustického signálu medzi</w:t>
      </w:r>
      <w:r>
        <w:rPr>
          <w:spacing w:val="1"/>
        </w:rPr>
        <w:t xml:space="preserve"> </w:t>
      </w:r>
      <w:r>
        <w:t>vysielacou a</w:t>
      </w:r>
      <w:r>
        <w:rPr>
          <w:spacing w:val="58"/>
        </w:rPr>
        <w:t xml:space="preserve"> </w:t>
      </w:r>
      <w:r>
        <w:t>prijímacou sondou,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umiestnené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paralelných</w:t>
      </w:r>
      <w:r>
        <w:rPr>
          <w:spacing w:val="1"/>
        </w:rPr>
        <w:t xml:space="preserve"> </w:t>
      </w:r>
      <w:r>
        <w:t>trubkách</w:t>
      </w:r>
      <w:r>
        <w:rPr>
          <w:spacing w:val="1"/>
        </w:rPr>
        <w:t xml:space="preserve"> </w:t>
      </w:r>
      <w:r>
        <w:t>vnútri</w:t>
      </w:r>
      <w:r>
        <w:rPr>
          <w:spacing w:val="1"/>
        </w:rPr>
        <w:t xml:space="preserve"> </w:t>
      </w:r>
      <w:r>
        <w:t>tela</w:t>
      </w:r>
      <w:r>
        <w:rPr>
          <w:spacing w:val="1"/>
        </w:rPr>
        <w:t xml:space="preserve"> </w:t>
      </w:r>
      <w:r>
        <w:t>pilóty.</w:t>
      </w:r>
      <w:r>
        <w:rPr>
          <w:spacing w:val="1"/>
        </w:rPr>
        <w:t xml:space="preserve"> </w:t>
      </w:r>
      <w:r>
        <w:t>Prijímacou</w:t>
      </w:r>
      <w:r>
        <w:rPr>
          <w:spacing w:val="1"/>
        </w:rPr>
        <w:t xml:space="preserve"> </w:t>
      </w:r>
      <w:r>
        <w:t>sondou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zaznamenávaný</w:t>
      </w:r>
      <w:r>
        <w:rPr>
          <w:spacing w:val="1"/>
        </w:rPr>
        <w:t xml:space="preserve"> </w:t>
      </w:r>
      <w:r>
        <w:t>akustický</w:t>
      </w:r>
      <w:r>
        <w:rPr>
          <w:spacing w:val="1"/>
        </w:rPr>
        <w:t xml:space="preserve"> </w:t>
      </w:r>
      <w:r>
        <w:t>signál</w:t>
      </w:r>
      <w:r>
        <w:rPr>
          <w:spacing w:val="1"/>
        </w:rPr>
        <w:t xml:space="preserve"> </w:t>
      </w:r>
      <w:r>
        <w:t>budený</w:t>
      </w:r>
      <w:r>
        <w:rPr>
          <w:spacing w:val="1"/>
        </w:rPr>
        <w:t xml:space="preserve"> </w:t>
      </w:r>
      <w:r>
        <w:t>sondou</w:t>
      </w:r>
      <w:r>
        <w:rPr>
          <w:spacing w:val="1"/>
        </w:rPr>
        <w:t xml:space="preserve"> </w:t>
      </w:r>
      <w:r>
        <w:t>vysielacou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prechádzajúci</w:t>
      </w:r>
      <w:r>
        <w:rPr>
          <w:spacing w:val="1"/>
        </w:rPr>
        <w:t xml:space="preserve"> </w:t>
      </w:r>
      <w:r>
        <w:t>betónovým</w:t>
      </w:r>
      <w:r>
        <w:rPr>
          <w:spacing w:val="1"/>
        </w:rPr>
        <w:t xml:space="preserve"> </w:t>
      </w:r>
      <w:r>
        <w:t>prostredím medzi trubkami.</w:t>
      </w:r>
      <w:r>
        <w:rPr>
          <w:spacing w:val="1"/>
        </w:rPr>
        <w:t xml:space="preserve"> </w:t>
      </w:r>
      <w:r>
        <w:t>V homogénnom tele pilóty je doba príchodu signálu a energie</w:t>
      </w:r>
      <w:r>
        <w:rPr>
          <w:spacing w:val="1"/>
        </w:rPr>
        <w:t xml:space="preserve"> </w:t>
      </w:r>
      <w:r>
        <w:t>(amplitúda)</w:t>
      </w:r>
      <w:r>
        <w:rPr>
          <w:spacing w:val="1"/>
        </w:rPr>
        <w:t xml:space="preserve"> </w:t>
      </w:r>
      <w:r>
        <w:t>prichádzajúcich</w:t>
      </w:r>
      <w:r>
        <w:rPr>
          <w:spacing w:val="1"/>
        </w:rPr>
        <w:t xml:space="preserve"> </w:t>
      </w:r>
      <w:r>
        <w:t>vĺn</w:t>
      </w:r>
      <w:r>
        <w:rPr>
          <w:spacing w:val="1"/>
        </w:rPr>
        <w:t xml:space="preserve"> </w:t>
      </w:r>
      <w:r>
        <w:t>konštantná,</w:t>
      </w:r>
      <w:r>
        <w:rPr>
          <w:spacing w:val="1"/>
        </w:rPr>
        <w:t xml:space="preserve"> </w:t>
      </w:r>
      <w:r>
        <w:t>zodpovedajúca</w:t>
      </w:r>
      <w:r>
        <w:rPr>
          <w:spacing w:val="1"/>
        </w:rPr>
        <w:t xml:space="preserve"> </w:t>
      </w:r>
      <w:r>
        <w:t>parametrom</w:t>
      </w:r>
      <w:r>
        <w:rPr>
          <w:spacing w:val="1"/>
        </w:rPr>
        <w:t xml:space="preserve"> </w:t>
      </w:r>
      <w:r>
        <w:t>použitého</w:t>
      </w:r>
      <w:r>
        <w:rPr>
          <w:spacing w:val="1"/>
        </w:rPr>
        <w:t xml:space="preserve"> </w:t>
      </w:r>
      <w:r>
        <w:t>betónu.</w:t>
      </w:r>
      <w:r>
        <w:rPr>
          <w:spacing w:val="1"/>
        </w:rPr>
        <w:t xml:space="preserve"> </w:t>
      </w:r>
      <w:r>
        <w:t>Anomálie</w:t>
      </w:r>
      <w:r>
        <w:rPr>
          <w:spacing w:val="1"/>
        </w:rPr>
        <w:t xml:space="preserve"> </w:t>
      </w:r>
      <w:r>
        <w:t>vznikajú</w:t>
      </w:r>
      <w:r>
        <w:rPr>
          <w:spacing w:val="1"/>
        </w:rPr>
        <w:t xml:space="preserve"> </w:t>
      </w:r>
      <w:r>
        <w:t>výskytom</w:t>
      </w:r>
      <w:r>
        <w:rPr>
          <w:spacing w:val="1"/>
        </w:rPr>
        <w:t xml:space="preserve"> </w:t>
      </w:r>
      <w:r>
        <w:t>betónu</w:t>
      </w:r>
      <w:r>
        <w:rPr>
          <w:spacing w:val="58"/>
        </w:rPr>
        <w:t xml:space="preserve"> </w:t>
      </w:r>
      <w:r>
        <w:t>s</w:t>
      </w:r>
      <w:r>
        <w:rPr>
          <w:spacing w:val="58"/>
        </w:rPr>
        <w:t xml:space="preserve"> </w:t>
      </w:r>
      <w:r>
        <w:t>horšími</w:t>
      </w:r>
      <w:r>
        <w:rPr>
          <w:spacing w:val="59"/>
        </w:rPr>
        <w:t xml:space="preserve"> </w:t>
      </w:r>
      <w:r>
        <w:t>elastickými</w:t>
      </w:r>
      <w:r>
        <w:rPr>
          <w:spacing w:val="58"/>
        </w:rPr>
        <w:t xml:space="preserve"> </w:t>
      </w:r>
      <w:r>
        <w:t>parametrami</w:t>
      </w:r>
      <w:r>
        <w:rPr>
          <w:spacing w:val="59"/>
        </w:rPr>
        <w:t xml:space="preserve"> </w:t>
      </w:r>
      <w:r>
        <w:t>(nižšia</w:t>
      </w:r>
      <w:r>
        <w:rPr>
          <w:spacing w:val="58"/>
        </w:rPr>
        <w:t xml:space="preserve"> </w:t>
      </w:r>
      <w:r>
        <w:t>rýchlosť</w:t>
      </w:r>
      <w:r>
        <w:rPr>
          <w:spacing w:val="1"/>
        </w:rPr>
        <w:t xml:space="preserve"> </w:t>
      </w:r>
      <w:r>
        <w:t>šírenia</w:t>
      </w:r>
      <w:r>
        <w:rPr>
          <w:spacing w:val="1"/>
        </w:rPr>
        <w:t xml:space="preserve"> </w:t>
      </w:r>
      <w:r>
        <w:t>pozdĺžnych</w:t>
      </w:r>
      <w:r>
        <w:rPr>
          <w:spacing w:val="1"/>
        </w:rPr>
        <w:t xml:space="preserve"> </w:t>
      </w:r>
      <w:r>
        <w:t>vĺn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nižšia</w:t>
      </w:r>
      <w:r>
        <w:rPr>
          <w:spacing w:val="1"/>
        </w:rPr>
        <w:t xml:space="preserve"> </w:t>
      </w:r>
      <w:r>
        <w:t>hustota),</w:t>
      </w:r>
      <w:r>
        <w:rPr>
          <w:spacing w:val="1"/>
        </w:rPr>
        <w:t xml:space="preserve"> </w:t>
      </w:r>
      <w:r>
        <w:t>prípadne</w:t>
      </w:r>
      <w:r>
        <w:rPr>
          <w:spacing w:val="1"/>
        </w:rPr>
        <w:t xml:space="preserve"> </w:t>
      </w:r>
      <w:r>
        <w:t>primárnymi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sekundárnymi</w:t>
      </w:r>
      <w:r>
        <w:rPr>
          <w:spacing w:val="1"/>
        </w:rPr>
        <w:t xml:space="preserve"> </w:t>
      </w:r>
      <w:r>
        <w:t>nehomogenitami</w:t>
      </w:r>
      <w:r>
        <w:rPr>
          <w:spacing w:val="15"/>
        </w:rPr>
        <w:t xml:space="preserve"> </w:t>
      </w:r>
      <w:r>
        <w:t>v</w:t>
      </w:r>
      <w:r>
        <w:rPr>
          <w:spacing w:val="12"/>
        </w:rPr>
        <w:t xml:space="preserve"> </w:t>
      </w:r>
      <w:r>
        <w:t>tele</w:t>
      </w:r>
      <w:r>
        <w:rPr>
          <w:spacing w:val="14"/>
        </w:rPr>
        <w:t xml:space="preserve"> </w:t>
      </w:r>
      <w:r>
        <w:t>pilóty.</w:t>
      </w:r>
    </w:p>
    <w:p w:rsidR="007127CB" w:rsidRDefault="007127CB" w:rsidP="009E0681">
      <w:r>
        <w:t>Počet</w:t>
      </w:r>
      <w:r>
        <w:rPr>
          <w:spacing w:val="42"/>
        </w:rPr>
        <w:t xml:space="preserve"> </w:t>
      </w:r>
      <w:r>
        <w:t>trubiek</w:t>
      </w:r>
      <w:r>
        <w:rPr>
          <w:spacing w:val="46"/>
        </w:rPr>
        <w:t xml:space="preserve"> </w:t>
      </w:r>
      <w:r>
        <w:t>závisí</w:t>
      </w:r>
      <w:r>
        <w:rPr>
          <w:spacing w:val="39"/>
        </w:rPr>
        <w:t xml:space="preserve"> </w:t>
      </w:r>
      <w:r>
        <w:t>od</w:t>
      </w:r>
      <w:r>
        <w:rPr>
          <w:spacing w:val="39"/>
        </w:rPr>
        <w:t xml:space="preserve"> </w:t>
      </w:r>
      <w:r>
        <w:t>priemeru</w:t>
      </w:r>
      <w:r>
        <w:rPr>
          <w:spacing w:val="40"/>
        </w:rPr>
        <w:t xml:space="preserve"> </w:t>
      </w:r>
      <w:r>
        <w:t>meranej</w:t>
      </w:r>
      <w:r>
        <w:rPr>
          <w:spacing w:val="42"/>
        </w:rPr>
        <w:t xml:space="preserve"> </w:t>
      </w:r>
      <w:r>
        <w:t>pilóty</w:t>
      </w:r>
      <w:r>
        <w:rPr>
          <w:spacing w:val="37"/>
        </w:rPr>
        <w:t xml:space="preserve"> </w:t>
      </w:r>
      <w:r>
        <w:t>takto:</w:t>
      </w:r>
    </w:p>
    <w:p w:rsidR="007127CB" w:rsidRDefault="007127CB" w:rsidP="002E1152">
      <w:pPr>
        <w:pStyle w:val="Odsekzoznamu"/>
        <w:widowControl w:val="0"/>
        <w:numPr>
          <w:ilvl w:val="0"/>
          <w:numId w:val="12"/>
        </w:numPr>
        <w:tabs>
          <w:tab w:val="left" w:pos="892"/>
          <w:tab w:val="left" w:pos="3010"/>
        </w:tabs>
        <w:autoSpaceDE w:val="0"/>
        <w:autoSpaceDN w:val="0"/>
        <w:spacing w:before="60" w:after="0"/>
        <w:ind w:left="891" w:hanging="356"/>
        <w:contextualSpacing w:val="0"/>
      </w:pPr>
      <w:r>
        <w:t>do</w:t>
      </w:r>
      <w:r>
        <w:rPr>
          <w:spacing w:val="24"/>
        </w:rPr>
        <w:t xml:space="preserve"> </w:t>
      </w:r>
      <w:r>
        <w:t>600</w:t>
      </w:r>
      <w:r>
        <w:rPr>
          <w:spacing w:val="24"/>
        </w:rPr>
        <w:t xml:space="preserve"> </w:t>
      </w:r>
      <w:r>
        <w:t>mm</w:t>
      </w:r>
      <w:r>
        <w:rPr>
          <w:rFonts w:ascii="Times New Roman" w:hAnsi="Times New Roman"/>
        </w:rPr>
        <w:tab/>
      </w:r>
      <w:r>
        <w:t>3</w:t>
      </w:r>
      <w:r>
        <w:rPr>
          <w:spacing w:val="20"/>
        </w:rPr>
        <w:t xml:space="preserve"> </w:t>
      </w:r>
      <w:r>
        <w:t>ks</w:t>
      </w:r>
    </w:p>
    <w:p w:rsidR="007127CB" w:rsidRDefault="007127CB" w:rsidP="007127CB">
      <w:pPr>
        <w:pStyle w:val="Zkladntext"/>
        <w:spacing w:before="120"/>
        <w:ind w:left="536"/>
      </w:pPr>
      <w:r>
        <w:rPr>
          <w:rFonts w:ascii="Tahoma" w:hAnsi="Tahoma"/>
          <w:w w:val="110"/>
        </w:rPr>
        <w:t xml:space="preserve">-  </w:t>
      </w:r>
      <w:r>
        <w:rPr>
          <w:rFonts w:ascii="Tahoma" w:hAnsi="Tahoma"/>
          <w:spacing w:val="25"/>
          <w:w w:val="110"/>
        </w:rPr>
        <w:t xml:space="preserve"> </w:t>
      </w:r>
      <w:r>
        <w:rPr>
          <w:w w:val="110"/>
        </w:rPr>
        <w:t>600</w:t>
      </w:r>
      <w:r>
        <w:rPr>
          <w:spacing w:val="4"/>
          <w:w w:val="110"/>
        </w:rPr>
        <w:t xml:space="preserve"> </w:t>
      </w:r>
      <w:r>
        <w:rPr>
          <w:w w:val="140"/>
        </w:rPr>
        <w:t>–</w:t>
      </w:r>
      <w:r>
        <w:rPr>
          <w:spacing w:val="-17"/>
          <w:w w:val="140"/>
        </w:rPr>
        <w:t xml:space="preserve"> </w:t>
      </w:r>
      <w:r>
        <w:rPr>
          <w:w w:val="110"/>
        </w:rPr>
        <w:t>1200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mm      </w:t>
      </w:r>
      <w:r>
        <w:rPr>
          <w:spacing w:val="24"/>
          <w:w w:val="110"/>
        </w:rPr>
        <w:t xml:space="preserve"> </w:t>
      </w:r>
      <w:r>
        <w:rPr>
          <w:w w:val="110"/>
        </w:rPr>
        <w:t>4</w:t>
      </w:r>
      <w:r>
        <w:rPr>
          <w:spacing w:val="1"/>
          <w:w w:val="110"/>
        </w:rPr>
        <w:t xml:space="preserve"> </w:t>
      </w:r>
      <w:r>
        <w:rPr>
          <w:w w:val="110"/>
        </w:rPr>
        <w:t>ks</w:t>
      </w:r>
    </w:p>
    <w:p w:rsidR="007127CB" w:rsidRDefault="007127CB" w:rsidP="002E1152">
      <w:pPr>
        <w:pStyle w:val="Odsekzoznamu"/>
        <w:widowControl w:val="0"/>
        <w:numPr>
          <w:ilvl w:val="0"/>
          <w:numId w:val="12"/>
        </w:numPr>
        <w:tabs>
          <w:tab w:val="left" w:pos="899"/>
          <w:tab w:val="left" w:pos="3718"/>
        </w:tabs>
        <w:autoSpaceDE w:val="0"/>
        <w:autoSpaceDN w:val="0"/>
        <w:spacing w:before="101" w:after="0"/>
        <w:contextualSpacing w:val="0"/>
      </w:pPr>
      <w:r>
        <w:t>nad</w:t>
      </w:r>
      <w:r>
        <w:rPr>
          <w:spacing w:val="31"/>
        </w:rPr>
        <w:t xml:space="preserve"> </w:t>
      </w:r>
      <w:r>
        <w:t>1200</w:t>
      </w:r>
      <w:r>
        <w:rPr>
          <w:spacing w:val="27"/>
        </w:rPr>
        <w:t xml:space="preserve"> </w:t>
      </w:r>
      <w:r>
        <w:t>mm</w:t>
      </w:r>
      <w:r>
        <w:rPr>
          <w:rFonts w:ascii="Times New Roman" w:hAnsi="Times New Roman"/>
        </w:rPr>
        <w:tab/>
      </w:r>
      <w:r>
        <w:t>5</w:t>
      </w:r>
      <w:r>
        <w:rPr>
          <w:spacing w:val="17"/>
        </w:rPr>
        <w:t xml:space="preserve"> </w:t>
      </w:r>
      <w:r>
        <w:t>ks</w:t>
      </w:r>
    </w:p>
    <w:p w:rsidR="007127CB" w:rsidRDefault="007127CB" w:rsidP="009E0681">
      <w:r>
        <w:rPr>
          <w:w w:val="105"/>
        </w:rPr>
        <w:t>Meranie sa vykonáva pri súbežnom pohybe vysielacej a prijímacej sondy s konštantným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krokom (2 </w:t>
      </w:r>
      <w:r>
        <w:rPr>
          <w:w w:val="150"/>
        </w:rPr>
        <w:t xml:space="preserve">– </w:t>
      </w:r>
      <w:r>
        <w:rPr>
          <w:w w:val="105"/>
        </w:rPr>
        <w:t>5 cm) pri súčasnom sledovaní priebežnej hĺbky oboch sond. Za predpokladu</w:t>
      </w:r>
      <w:r>
        <w:rPr>
          <w:spacing w:val="1"/>
          <w:w w:val="105"/>
        </w:rPr>
        <w:t xml:space="preserve"> </w:t>
      </w:r>
      <w:r>
        <w:rPr>
          <w:w w:val="105"/>
        </w:rPr>
        <w:t>zvislého</w:t>
      </w:r>
      <w:r>
        <w:rPr>
          <w:spacing w:val="11"/>
          <w:w w:val="105"/>
        </w:rPr>
        <w:t xml:space="preserve"> </w:t>
      </w:r>
      <w:r>
        <w:rPr>
          <w:w w:val="105"/>
        </w:rPr>
        <w:t>uloženia</w:t>
      </w:r>
      <w:r>
        <w:rPr>
          <w:spacing w:val="8"/>
          <w:w w:val="105"/>
        </w:rPr>
        <w:t xml:space="preserve"> </w:t>
      </w:r>
      <w:r>
        <w:rPr>
          <w:w w:val="105"/>
        </w:rPr>
        <w:t>meracích</w:t>
      </w:r>
      <w:r>
        <w:rPr>
          <w:spacing w:val="8"/>
          <w:w w:val="105"/>
        </w:rPr>
        <w:t xml:space="preserve"> </w:t>
      </w:r>
      <w:r>
        <w:rPr>
          <w:w w:val="105"/>
        </w:rPr>
        <w:t>trubiek</w:t>
      </w:r>
      <w:r>
        <w:rPr>
          <w:spacing w:val="11"/>
          <w:w w:val="105"/>
        </w:rPr>
        <w:t xml:space="preserve"> </w:t>
      </w:r>
      <w:r>
        <w:rPr>
          <w:w w:val="105"/>
        </w:rPr>
        <w:t>je</w:t>
      </w:r>
      <w:r>
        <w:rPr>
          <w:spacing w:val="12"/>
          <w:w w:val="105"/>
        </w:rPr>
        <w:t xml:space="preserve"> </w:t>
      </w:r>
      <w:r>
        <w:rPr>
          <w:w w:val="105"/>
        </w:rPr>
        <w:t>známa</w:t>
      </w:r>
      <w:r>
        <w:rPr>
          <w:spacing w:val="8"/>
          <w:w w:val="105"/>
        </w:rPr>
        <w:t xml:space="preserve"> </w:t>
      </w:r>
      <w:r>
        <w:rPr>
          <w:w w:val="105"/>
        </w:rPr>
        <w:t>aktuálna</w:t>
      </w:r>
      <w:r>
        <w:rPr>
          <w:spacing w:val="11"/>
          <w:w w:val="105"/>
        </w:rPr>
        <w:t xml:space="preserve"> </w:t>
      </w:r>
      <w:r>
        <w:rPr>
          <w:w w:val="105"/>
        </w:rPr>
        <w:t>poloha</w:t>
      </w:r>
      <w:r>
        <w:rPr>
          <w:spacing w:val="11"/>
          <w:w w:val="105"/>
        </w:rPr>
        <w:t xml:space="preserve"> </w:t>
      </w:r>
      <w:r>
        <w:rPr>
          <w:w w:val="105"/>
        </w:rPr>
        <w:t>oboch</w:t>
      </w:r>
      <w:r>
        <w:rPr>
          <w:spacing w:val="9"/>
          <w:w w:val="105"/>
        </w:rPr>
        <w:t xml:space="preserve"> </w:t>
      </w:r>
      <w:r>
        <w:rPr>
          <w:w w:val="105"/>
        </w:rPr>
        <w:t>sond.</w:t>
      </w:r>
    </w:p>
    <w:p w:rsidR="007127CB" w:rsidRDefault="007127CB" w:rsidP="009E0681">
      <w:r>
        <w:t>Meranie</w:t>
      </w:r>
      <w:r>
        <w:rPr>
          <w:spacing w:val="47"/>
        </w:rPr>
        <w:t xml:space="preserve"> </w:t>
      </w:r>
      <w:r>
        <w:t>postupuje</w:t>
      </w:r>
      <w:r>
        <w:rPr>
          <w:spacing w:val="53"/>
        </w:rPr>
        <w:t xml:space="preserve"> </w:t>
      </w:r>
      <w:r>
        <w:t>v</w:t>
      </w:r>
      <w:r>
        <w:rPr>
          <w:spacing w:val="49"/>
        </w:rPr>
        <w:t xml:space="preserve"> </w:t>
      </w:r>
      <w:r>
        <w:t>nasledujúcich</w:t>
      </w:r>
      <w:r>
        <w:rPr>
          <w:spacing w:val="48"/>
        </w:rPr>
        <w:t xml:space="preserve"> </w:t>
      </w:r>
      <w:r>
        <w:t>krokoch:</w:t>
      </w:r>
    </w:p>
    <w:p w:rsidR="007127CB" w:rsidRDefault="007127CB" w:rsidP="002E1152">
      <w:pPr>
        <w:pStyle w:val="Odsekzoznamu"/>
        <w:widowControl w:val="0"/>
        <w:numPr>
          <w:ilvl w:val="0"/>
          <w:numId w:val="12"/>
        </w:numPr>
        <w:tabs>
          <w:tab w:val="left" w:pos="898"/>
          <w:tab w:val="left" w:pos="899"/>
          <w:tab w:val="left" w:pos="2199"/>
          <w:tab w:val="left" w:pos="3499"/>
          <w:tab w:val="left" w:pos="3831"/>
          <w:tab w:val="left" w:pos="5472"/>
          <w:tab w:val="left" w:pos="6298"/>
          <w:tab w:val="left" w:pos="7647"/>
          <w:tab w:val="left" w:pos="7963"/>
        </w:tabs>
        <w:autoSpaceDE w:val="0"/>
        <w:autoSpaceDN w:val="0"/>
        <w:spacing w:before="120" w:after="0" w:line="242" w:lineRule="auto"/>
        <w:ind w:right="108" w:hanging="360"/>
        <w:contextualSpacing w:val="0"/>
        <w:jc w:val="left"/>
      </w:pPr>
      <w:r>
        <w:t>Prehliadka</w:t>
      </w:r>
      <w:r>
        <w:rPr>
          <w:rFonts w:ascii="Times New Roman" w:hAnsi="Times New Roman"/>
        </w:rPr>
        <w:tab/>
      </w:r>
      <w:r>
        <w:t>staveniska</w:t>
      </w:r>
      <w:r>
        <w:rPr>
          <w:rFonts w:ascii="Times New Roman" w:hAnsi="Times New Roman"/>
        </w:rPr>
        <w:tab/>
      </w:r>
      <w:r>
        <w:t>a</w:t>
      </w:r>
      <w:r>
        <w:rPr>
          <w:rFonts w:ascii="Times New Roman" w:hAnsi="Times New Roman"/>
        </w:rPr>
        <w:tab/>
      </w:r>
      <w:r>
        <w:t>dokumentácia</w:t>
      </w:r>
      <w:r>
        <w:rPr>
          <w:rFonts w:ascii="Times New Roman" w:hAnsi="Times New Roman"/>
        </w:rPr>
        <w:tab/>
      </w:r>
      <w:r>
        <w:t>stavu,</w:t>
      </w:r>
      <w:r>
        <w:rPr>
          <w:rFonts w:ascii="Times New Roman" w:hAnsi="Times New Roman"/>
        </w:rPr>
        <w:tab/>
      </w:r>
      <w:r>
        <w:t>porovnanie</w:t>
      </w:r>
      <w:r>
        <w:rPr>
          <w:rFonts w:ascii="Times New Roman" w:hAnsi="Times New Roman"/>
        </w:rPr>
        <w:tab/>
      </w:r>
      <w:r>
        <w:t>s</w:t>
      </w:r>
      <w:r>
        <w:rPr>
          <w:rFonts w:ascii="Times New Roman" w:hAnsi="Times New Roman"/>
        </w:rPr>
        <w:tab/>
      </w:r>
      <w:r>
        <w:t>dokumentáciou</w:t>
      </w:r>
      <w:r>
        <w:rPr>
          <w:spacing w:val="1"/>
        </w:rPr>
        <w:t xml:space="preserve"> </w:t>
      </w:r>
      <w:r>
        <w:t>poskytnutou</w:t>
      </w:r>
      <w:r>
        <w:rPr>
          <w:spacing w:val="17"/>
        </w:rPr>
        <w:t xml:space="preserve"> </w:t>
      </w:r>
      <w:r>
        <w:t>zhotoviteľom</w:t>
      </w:r>
      <w:r>
        <w:rPr>
          <w:spacing w:val="15"/>
        </w:rPr>
        <w:t xml:space="preserve"> </w:t>
      </w:r>
      <w:r>
        <w:t>pilóty</w:t>
      </w:r>
    </w:p>
    <w:p w:rsidR="007127CB" w:rsidRDefault="007127CB" w:rsidP="002E1152">
      <w:pPr>
        <w:pStyle w:val="Odsekzoznamu"/>
        <w:widowControl w:val="0"/>
        <w:numPr>
          <w:ilvl w:val="0"/>
          <w:numId w:val="12"/>
        </w:numPr>
        <w:tabs>
          <w:tab w:val="left" w:pos="898"/>
          <w:tab w:val="left" w:pos="899"/>
        </w:tabs>
        <w:autoSpaceDE w:val="0"/>
        <w:autoSpaceDN w:val="0"/>
        <w:spacing w:before="120" w:after="0" w:line="242" w:lineRule="auto"/>
        <w:ind w:right="108" w:hanging="360"/>
        <w:contextualSpacing w:val="0"/>
        <w:jc w:val="left"/>
      </w:pPr>
      <w:r>
        <w:t>Zmeranie</w:t>
      </w:r>
      <w:r>
        <w:rPr>
          <w:spacing w:val="43"/>
        </w:rPr>
        <w:t xml:space="preserve"> </w:t>
      </w:r>
      <w:r>
        <w:t>vzájomných</w:t>
      </w:r>
      <w:r>
        <w:rPr>
          <w:spacing w:val="36"/>
        </w:rPr>
        <w:t xml:space="preserve"> </w:t>
      </w:r>
      <w:r>
        <w:t>vzdialeností</w:t>
      </w:r>
      <w:r>
        <w:rPr>
          <w:spacing w:val="39"/>
        </w:rPr>
        <w:t xml:space="preserve"> </w:t>
      </w:r>
      <w:r>
        <w:t>trubiek,</w:t>
      </w:r>
      <w:r>
        <w:rPr>
          <w:spacing w:val="42"/>
        </w:rPr>
        <w:t xml:space="preserve"> </w:t>
      </w:r>
      <w:r>
        <w:t>zmeranie</w:t>
      </w:r>
      <w:r>
        <w:rPr>
          <w:spacing w:val="40"/>
        </w:rPr>
        <w:t xml:space="preserve"> </w:t>
      </w:r>
      <w:r>
        <w:t>dĺžok</w:t>
      </w:r>
      <w:r>
        <w:rPr>
          <w:spacing w:val="101"/>
        </w:rPr>
        <w:t xml:space="preserve"> </w:t>
      </w:r>
      <w:r>
        <w:t>trubiek</w:t>
      </w:r>
      <w:r>
        <w:rPr>
          <w:spacing w:val="98"/>
        </w:rPr>
        <w:t xml:space="preserve"> </w:t>
      </w:r>
      <w:r>
        <w:t>vyčnievajúcich</w:t>
      </w:r>
      <w:r>
        <w:rPr>
          <w:spacing w:val="1"/>
        </w:rPr>
        <w:t xml:space="preserve"> </w:t>
      </w:r>
      <w:r>
        <w:t>nad</w:t>
      </w:r>
      <w:r>
        <w:rPr>
          <w:spacing w:val="21"/>
        </w:rPr>
        <w:t xml:space="preserve"> </w:t>
      </w:r>
      <w:r>
        <w:t>betón,</w:t>
      </w:r>
      <w:r>
        <w:rPr>
          <w:spacing w:val="22"/>
        </w:rPr>
        <w:t xml:space="preserve"> </w:t>
      </w:r>
      <w:r>
        <w:t>priechodnosť</w:t>
      </w:r>
      <w:r>
        <w:rPr>
          <w:spacing w:val="20"/>
        </w:rPr>
        <w:t xml:space="preserve"> </w:t>
      </w:r>
      <w:r>
        <w:t>je</w:t>
      </w:r>
      <w:r>
        <w:rPr>
          <w:spacing w:val="21"/>
        </w:rPr>
        <w:t xml:space="preserve"> </w:t>
      </w:r>
      <w:r>
        <w:t>zistená</w:t>
      </w:r>
      <w:r>
        <w:rPr>
          <w:spacing w:val="21"/>
        </w:rPr>
        <w:t xml:space="preserve"> </w:t>
      </w:r>
      <w:r>
        <w:t>pri</w:t>
      </w:r>
      <w:r>
        <w:rPr>
          <w:spacing w:val="17"/>
        </w:rPr>
        <w:t xml:space="preserve"> </w:t>
      </w:r>
      <w:r>
        <w:t>meraní</w:t>
      </w:r>
      <w:r>
        <w:rPr>
          <w:spacing w:val="16"/>
        </w:rPr>
        <w:t xml:space="preserve"> </w:t>
      </w:r>
      <w:r>
        <w:t>hĺbok</w:t>
      </w:r>
      <w:r>
        <w:rPr>
          <w:spacing w:val="21"/>
        </w:rPr>
        <w:t xml:space="preserve"> </w:t>
      </w:r>
      <w:r>
        <w:t>trubiek</w:t>
      </w:r>
    </w:p>
    <w:p w:rsidR="007127CB" w:rsidRDefault="007127CB" w:rsidP="002E1152">
      <w:pPr>
        <w:pStyle w:val="Odsekzoznamu"/>
        <w:widowControl w:val="0"/>
        <w:numPr>
          <w:ilvl w:val="0"/>
          <w:numId w:val="12"/>
        </w:numPr>
        <w:tabs>
          <w:tab w:val="left" w:pos="898"/>
          <w:tab w:val="left" w:pos="899"/>
        </w:tabs>
        <w:autoSpaceDE w:val="0"/>
        <w:autoSpaceDN w:val="0"/>
        <w:spacing w:before="118" w:after="0"/>
        <w:contextualSpacing w:val="0"/>
        <w:jc w:val="left"/>
      </w:pPr>
      <w:r>
        <w:t>zaplnenie</w:t>
      </w:r>
      <w:r>
        <w:rPr>
          <w:spacing w:val="33"/>
        </w:rPr>
        <w:t xml:space="preserve"> </w:t>
      </w:r>
      <w:r>
        <w:t>trubiek</w:t>
      </w:r>
      <w:r>
        <w:rPr>
          <w:spacing w:val="39"/>
        </w:rPr>
        <w:t xml:space="preserve"> </w:t>
      </w:r>
      <w:r>
        <w:t>vodou</w:t>
      </w:r>
      <w:r>
        <w:rPr>
          <w:spacing w:val="37"/>
        </w:rPr>
        <w:t xml:space="preserve"> </w:t>
      </w:r>
      <w:r>
        <w:t>až</w:t>
      </w:r>
      <w:r>
        <w:rPr>
          <w:spacing w:val="35"/>
        </w:rPr>
        <w:t xml:space="preserve"> </w:t>
      </w:r>
      <w:r>
        <w:t>ich</w:t>
      </w:r>
      <w:r>
        <w:rPr>
          <w:spacing w:val="33"/>
        </w:rPr>
        <w:t xml:space="preserve"> </w:t>
      </w:r>
      <w:r>
        <w:t>ústiu</w:t>
      </w:r>
    </w:p>
    <w:p w:rsidR="007127CB" w:rsidRDefault="007127CB" w:rsidP="002E1152">
      <w:pPr>
        <w:pStyle w:val="Odsekzoznamu"/>
        <w:widowControl w:val="0"/>
        <w:numPr>
          <w:ilvl w:val="0"/>
          <w:numId w:val="12"/>
        </w:numPr>
        <w:tabs>
          <w:tab w:val="left" w:pos="898"/>
          <w:tab w:val="left" w:pos="899"/>
        </w:tabs>
        <w:autoSpaceDE w:val="0"/>
        <w:autoSpaceDN w:val="0"/>
        <w:spacing w:before="123" w:after="0"/>
        <w:contextualSpacing w:val="0"/>
        <w:jc w:val="left"/>
      </w:pPr>
      <w:r>
        <w:t>Test</w:t>
      </w:r>
      <w:r>
        <w:rPr>
          <w:spacing w:val="47"/>
        </w:rPr>
        <w:t xml:space="preserve"> </w:t>
      </w:r>
      <w:r>
        <w:t>funkčnosti</w:t>
      </w:r>
    </w:p>
    <w:p w:rsidR="007127CB" w:rsidRDefault="007127CB" w:rsidP="002E1152">
      <w:pPr>
        <w:pStyle w:val="Odsekzoznamu"/>
        <w:widowControl w:val="0"/>
        <w:numPr>
          <w:ilvl w:val="0"/>
          <w:numId w:val="12"/>
        </w:numPr>
        <w:tabs>
          <w:tab w:val="left" w:pos="899"/>
        </w:tabs>
        <w:autoSpaceDE w:val="0"/>
        <w:autoSpaceDN w:val="0"/>
        <w:spacing w:before="120" w:after="0" w:line="242" w:lineRule="auto"/>
        <w:ind w:right="107" w:hanging="360"/>
        <w:contextualSpacing w:val="0"/>
      </w:pPr>
      <w:r>
        <w:t>Kontrolné meranie dĺžok meracích trubiek spustením sond cez oedometre. Pri zistení</w:t>
      </w:r>
      <w:r>
        <w:rPr>
          <w:spacing w:val="1"/>
        </w:rPr>
        <w:t xml:space="preserve"> </w:t>
      </w:r>
      <w:r>
        <w:t>rozdielu</w:t>
      </w:r>
      <w:r>
        <w:rPr>
          <w:spacing w:val="1"/>
        </w:rPr>
        <w:t xml:space="preserve"> </w:t>
      </w:r>
      <w:r>
        <w:t>medzi</w:t>
      </w:r>
      <w:r>
        <w:rPr>
          <w:spacing w:val="1"/>
        </w:rPr>
        <w:t xml:space="preserve"> </w:t>
      </w:r>
      <w:r>
        <w:t>oboma</w:t>
      </w:r>
      <w:r>
        <w:rPr>
          <w:spacing w:val="1"/>
        </w:rPr>
        <w:t xml:space="preserve"> </w:t>
      </w:r>
      <w:r>
        <w:t>spôsoby</w:t>
      </w:r>
      <w:r>
        <w:rPr>
          <w:spacing w:val="1"/>
        </w:rPr>
        <w:t xml:space="preserve"> </w:t>
      </w:r>
      <w:r>
        <w:t>merania</w:t>
      </w:r>
      <w:r>
        <w:rPr>
          <w:spacing w:val="1"/>
        </w:rPr>
        <w:t xml:space="preserve"> </w:t>
      </w:r>
      <w:r>
        <w:t>dĺžok</w:t>
      </w:r>
      <w:r>
        <w:rPr>
          <w:spacing w:val="1"/>
        </w:rPr>
        <w:t xml:space="preserve"> </w:t>
      </w:r>
      <w:r>
        <w:t>musí</w:t>
      </w:r>
      <w:r>
        <w:rPr>
          <w:spacing w:val="59"/>
        </w:rPr>
        <w:t xml:space="preserve"> </w:t>
      </w:r>
      <w:r>
        <w:t>byť</w:t>
      </w:r>
      <w:r>
        <w:rPr>
          <w:spacing w:val="59"/>
        </w:rPr>
        <w:t xml:space="preserve"> </w:t>
      </w:r>
      <w:r>
        <w:t>opravený</w:t>
      </w:r>
      <w:r>
        <w:rPr>
          <w:spacing w:val="59"/>
        </w:rPr>
        <w:t xml:space="preserve"> </w:t>
      </w:r>
      <w:r>
        <w:t>koeficient</w:t>
      </w:r>
      <w:r>
        <w:rPr>
          <w:spacing w:val="1"/>
        </w:rPr>
        <w:t xml:space="preserve"> </w:t>
      </w:r>
      <w:r>
        <w:t>oedometrov</w:t>
      </w:r>
      <w:r>
        <w:rPr>
          <w:spacing w:val="12"/>
        </w:rPr>
        <w:t xml:space="preserve"> </w:t>
      </w:r>
      <w:r>
        <w:t>(impulzy/meter)</w:t>
      </w:r>
    </w:p>
    <w:p w:rsidR="007127CB" w:rsidRDefault="007127CB" w:rsidP="002E1152">
      <w:pPr>
        <w:pStyle w:val="Odsekzoznamu"/>
        <w:widowControl w:val="0"/>
        <w:numPr>
          <w:ilvl w:val="0"/>
          <w:numId w:val="12"/>
        </w:numPr>
        <w:tabs>
          <w:tab w:val="left" w:pos="898"/>
          <w:tab w:val="left" w:pos="899"/>
        </w:tabs>
        <w:autoSpaceDE w:val="0"/>
        <w:autoSpaceDN w:val="0"/>
        <w:spacing w:before="121" w:after="0"/>
        <w:contextualSpacing w:val="0"/>
        <w:jc w:val="left"/>
      </w:pPr>
      <w:r>
        <w:t>Osadenie</w:t>
      </w:r>
      <w:r>
        <w:rPr>
          <w:spacing w:val="47"/>
        </w:rPr>
        <w:t xml:space="preserve"> </w:t>
      </w:r>
      <w:r>
        <w:t>oedometrov</w:t>
      </w:r>
      <w:r>
        <w:rPr>
          <w:spacing w:val="40"/>
        </w:rPr>
        <w:t xml:space="preserve"> </w:t>
      </w:r>
      <w:r>
        <w:t>pre</w:t>
      </w:r>
      <w:r>
        <w:rPr>
          <w:spacing w:val="43"/>
        </w:rPr>
        <w:t xml:space="preserve"> </w:t>
      </w:r>
      <w:r>
        <w:t>spustenie</w:t>
      </w:r>
      <w:r>
        <w:rPr>
          <w:spacing w:val="43"/>
        </w:rPr>
        <w:t xml:space="preserve"> </w:t>
      </w:r>
      <w:r>
        <w:t>aparatúry</w:t>
      </w:r>
      <w:r>
        <w:rPr>
          <w:spacing w:val="45"/>
        </w:rPr>
        <w:t xml:space="preserve"> </w:t>
      </w:r>
      <w:r>
        <w:t>na</w:t>
      </w:r>
      <w:r>
        <w:rPr>
          <w:spacing w:val="43"/>
        </w:rPr>
        <w:t xml:space="preserve"> </w:t>
      </w:r>
      <w:r>
        <w:t>ústie</w:t>
      </w:r>
      <w:r>
        <w:rPr>
          <w:spacing w:val="43"/>
        </w:rPr>
        <w:t xml:space="preserve"> </w:t>
      </w:r>
      <w:r>
        <w:t>trubiek</w:t>
      </w:r>
    </w:p>
    <w:p w:rsidR="007127CB" w:rsidRDefault="007127CB" w:rsidP="002E1152">
      <w:pPr>
        <w:pStyle w:val="Odsekzoznamu"/>
        <w:widowControl w:val="0"/>
        <w:numPr>
          <w:ilvl w:val="0"/>
          <w:numId w:val="12"/>
        </w:numPr>
        <w:tabs>
          <w:tab w:val="left" w:pos="898"/>
          <w:tab w:val="left" w:pos="899"/>
        </w:tabs>
        <w:autoSpaceDE w:val="0"/>
        <w:autoSpaceDN w:val="0"/>
        <w:spacing w:before="120" w:after="0"/>
        <w:contextualSpacing w:val="0"/>
        <w:jc w:val="left"/>
      </w:pPr>
      <w:r>
        <w:t>Spustenie</w:t>
      </w:r>
      <w:r>
        <w:rPr>
          <w:spacing w:val="45"/>
        </w:rPr>
        <w:t xml:space="preserve"> </w:t>
      </w:r>
      <w:r>
        <w:t>sond</w:t>
      </w:r>
      <w:r>
        <w:rPr>
          <w:spacing w:val="40"/>
        </w:rPr>
        <w:t xml:space="preserve"> </w:t>
      </w:r>
      <w:r>
        <w:t>na</w:t>
      </w:r>
      <w:r>
        <w:rPr>
          <w:spacing w:val="41"/>
        </w:rPr>
        <w:t xml:space="preserve"> </w:t>
      </w:r>
      <w:r>
        <w:t>najnižšiu</w:t>
      </w:r>
      <w:r>
        <w:rPr>
          <w:spacing w:val="41"/>
        </w:rPr>
        <w:t xml:space="preserve"> </w:t>
      </w:r>
      <w:r>
        <w:t>spoločnú</w:t>
      </w:r>
      <w:r>
        <w:rPr>
          <w:spacing w:val="41"/>
        </w:rPr>
        <w:t xml:space="preserve"> </w:t>
      </w:r>
      <w:r>
        <w:t>úroveň</w:t>
      </w:r>
    </w:p>
    <w:p w:rsidR="007127CB" w:rsidRDefault="007127CB" w:rsidP="002E1152">
      <w:pPr>
        <w:pStyle w:val="Odsekzoznamu"/>
        <w:widowControl w:val="0"/>
        <w:numPr>
          <w:ilvl w:val="0"/>
          <w:numId w:val="12"/>
        </w:numPr>
        <w:tabs>
          <w:tab w:val="left" w:pos="898"/>
          <w:tab w:val="left" w:pos="899"/>
        </w:tabs>
        <w:autoSpaceDE w:val="0"/>
        <w:autoSpaceDN w:val="0"/>
        <w:spacing w:before="120" w:after="0"/>
        <w:contextualSpacing w:val="0"/>
        <w:jc w:val="left"/>
      </w:pPr>
      <w:r>
        <w:t>Spustenie</w:t>
      </w:r>
      <w:r>
        <w:rPr>
          <w:spacing w:val="44"/>
        </w:rPr>
        <w:t xml:space="preserve"> </w:t>
      </w:r>
      <w:r>
        <w:t>merania</w:t>
      </w:r>
      <w:r>
        <w:rPr>
          <w:spacing w:val="44"/>
        </w:rPr>
        <w:t xml:space="preserve"> </w:t>
      </w:r>
      <w:r>
        <w:t>s</w:t>
      </w:r>
      <w:r>
        <w:rPr>
          <w:spacing w:val="49"/>
        </w:rPr>
        <w:t xml:space="preserve"> </w:t>
      </w:r>
      <w:r>
        <w:t>nastavenými</w:t>
      </w:r>
      <w:r>
        <w:rPr>
          <w:spacing w:val="47"/>
        </w:rPr>
        <w:t xml:space="preserve"> </w:t>
      </w:r>
      <w:r>
        <w:t>parametrami</w:t>
      </w:r>
      <w:r>
        <w:rPr>
          <w:spacing w:val="42"/>
        </w:rPr>
        <w:t xml:space="preserve"> </w:t>
      </w:r>
      <w:r>
        <w:t>pre</w:t>
      </w:r>
      <w:r>
        <w:rPr>
          <w:spacing w:val="45"/>
        </w:rPr>
        <w:t xml:space="preserve"> </w:t>
      </w:r>
      <w:r>
        <w:t>dvojici</w:t>
      </w:r>
      <w:r>
        <w:rPr>
          <w:spacing w:val="42"/>
        </w:rPr>
        <w:t xml:space="preserve"> </w:t>
      </w:r>
      <w:r>
        <w:t>trubiek</w:t>
      </w:r>
    </w:p>
    <w:p w:rsidR="007127CB" w:rsidRDefault="007127CB" w:rsidP="002E1152">
      <w:pPr>
        <w:pStyle w:val="Odsekzoznamu"/>
        <w:widowControl w:val="0"/>
        <w:numPr>
          <w:ilvl w:val="0"/>
          <w:numId w:val="12"/>
        </w:numPr>
        <w:tabs>
          <w:tab w:val="left" w:pos="898"/>
          <w:tab w:val="left" w:pos="899"/>
        </w:tabs>
        <w:autoSpaceDE w:val="0"/>
        <w:autoSpaceDN w:val="0"/>
        <w:spacing w:before="120" w:after="0"/>
        <w:contextualSpacing w:val="0"/>
        <w:jc w:val="left"/>
      </w:pPr>
      <w:r>
        <w:t>Výkon</w:t>
      </w:r>
      <w:r>
        <w:rPr>
          <w:spacing w:val="41"/>
        </w:rPr>
        <w:t xml:space="preserve"> </w:t>
      </w:r>
      <w:r>
        <w:t>vlastného</w:t>
      </w:r>
      <w:r>
        <w:rPr>
          <w:spacing w:val="37"/>
        </w:rPr>
        <w:t xml:space="preserve"> </w:t>
      </w:r>
      <w:r>
        <w:t>merania</w:t>
      </w:r>
      <w:r>
        <w:rPr>
          <w:spacing w:val="41"/>
        </w:rPr>
        <w:t xml:space="preserve"> </w:t>
      </w:r>
      <w:r>
        <w:t>v</w:t>
      </w:r>
      <w:r>
        <w:rPr>
          <w:spacing w:val="38"/>
        </w:rPr>
        <w:t xml:space="preserve"> </w:t>
      </w:r>
      <w:r>
        <w:t>celej</w:t>
      </w:r>
      <w:r>
        <w:rPr>
          <w:spacing w:val="40"/>
        </w:rPr>
        <w:t xml:space="preserve"> </w:t>
      </w:r>
      <w:r>
        <w:t>dĺžke</w:t>
      </w:r>
      <w:r>
        <w:rPr>
          <w:spacing w:val="41"/>
        </w:rPr>
        <w:t xml:space="preserve"> </w:t>
      </w:r>
      <w:r>
        <w:t>piloty</w:t>
      </w:r>
      <w:r>
        <w:rPr>
          <w:spacing w:val="38"/>
        </w:rPr>
        <w:t xml:space="preserve"> </w:t>
      </w:r>
      <w:r>
        <w:t>bez</w:t>
      </w:r>
      <w:r>
        <w:rPr>
          <w:spacing w:val="39"/>
        </w:rPr>
        <w:t xml:space="preserve"> </w:t>
      </w:r>
      <w:r>
        <w:t>prerušenia</w:t>
      </w:r>
    </w:p>
    <w:p w:rsidR="007127CB" w:rsidRDefault="007127CB" w:rsidP="002E1152">
      <w:pPr>
        <w:pStyle w:val="Odsekzoznamu"/>
        <w:widowControl w:val="0"/>
        <w:numPr>
          <w:ilvl w:val="0"/>
          <w:numId w:val="12"/>
        </w:numPr>
        <w:tabs>
          <w:tab w:val="left" w:pos="898"/>
          <w:tab w:val="left" w:pos="899"/>
        </w:tabs>
        <w:autoSpaceDE w:val="0"/>
        <w:autoSpaceDN w:val="0"/>
        <w:spacing w:before="120" w:after="0"/>
        <w:contextualSpacing w:val="0"/>
        <w:jc w:val="left"/>
      </w:pPr>
      <w:r>
        <w:t>kontrola</w:t>
      </w:r>
      <w:r>
        <w:rPr>
          <w:spacing w:val="45"/>
        </w:rPr>
        <w:t xml:space="preserve"> </w:t>
      </w:r>
      <w:r>
        <w:t>kvality</w:t>
      </w:r>
      <w:r>
        <w:rPr>
          <w:spacing w:val="46"/>
        </w:rPr>
        <w:t xml:space="preserve"> </w:t>
      </w:r>
      <w:r>
        <w:t>nameraných</w:t>
      </w:r>
      <w:r>
        <w:rPr>
          <w:spacing w:val="45"/>
        </w:rPr>
        <w:t xml:space="preserve"> </w:t>
      </w:r>
      <w:r>
        <w:t>dát</w:t>
      </w:r>
    </w:p>
    <w:p w:rsidR="007127CB" w:rsidRDefault="007127CB" w:rsidP="002E1152">
      <w:pPr>
        <w:pStyle w:val="Odsekzoznamu"/>
        <w:widowControl w:val="0"/>
        <w:numPr>
          <w:ilvl w:val="0"/>
          <w:numId w:val="12"/>
        </w:numPr>
        <w:tabs>
          <w:tab w:val="left" w:pos="898"/>
          <w:tab w:val="left" w:pos="899"/>
        </w:tabs>
        <w:autoSpaceDE w:val="0"/>
        <w:autoSpaceDN w:val="0"/>
        <w:spacing w:before="120" w:after="0" w:line="350" w:lineRule="auto"/>
        <w:ind w:left="178" w:right="785" w:firstLine="360"/>
        <w:contextualSpacing w:val="0"/>
        <w:jc w:val="left"/>
      </w:pPr>
      <w:r>
        <w:t>V</w:t>
      </w:r>
      <w:r>
        <w:rPr>
          <w:spacing w:val="46"/>
        </w:rPr>
        <w:t xml:space="preserve"> </w:t>
      </w:r>
      <w:r>
        <w:t>prípade</w:t>
      </w:r>
      <w:r>
        <w:rPr>
          <w:spacing w:val="49"/>
        </w:rPr>
        <w:t xml:space="preserve"> </w:t>
      </w:r>
      <w:r>
        <w:t>zistenia</w:t>
      </w:r>
      <w:r>
        <w:rPr>
          <w:spacing w:val="44"/>
        </w:rPr>
        <w:t xml:space="preserve"> </w:t>
      </w:r>
      <w:r>
        <w:t>anomálnych</w:t>
      </w:r>
      <w:r>
        <w:rPr>
          <w:spacing w:val="48"/>
        </w:rPr>
        <w:t xml:space="preserve"> </w:t>
      </w:r>
      <w:r>
        <w:t>indikácií</w:t>
      </w:r>
      <w:r>
        <w:rPr>
          <w:spacing w:val="43"/>
        </w:rPr>
        <w:t xml:space="preserve"> </w:t>
      </w:r>
      <w:r>
        <w:t>opakované</w:t>
      </w:r>
      <w:r>
        <w:rPr>
          <w:spacing w:val="44"/>
        </w:rPr>
        <w:t xml:space="preserve"> </w:t>
      </w:r>
      <w:r>
        <w:t>meranie</w:t>
      </w:r>
      <w:r>
        <w:rPr>
          <w:spacing w:val="49"/>
        </w:rPr>
        <w:t xml:space="preserve"> </w:t>
      </w:r>
      <w:r>
        <w:t>v</w:t>
      </w:r>
      <w:r>
        <w:rPr>
          <w:spacing w:val="45"/>
        </w:rPr>
        <w:t xml:space="preserve"> </w:t>
      </w:r>
      <w:r>
        <w:t>celom</w:t>
      </w:r>
      <w:r>
        <w:rPr>
          <w:spacing w:val="46"/>
        </w:rPr>
        <w:t xml:space="preserve"> </w:t>
      </w:r>
      <w:r>
        <w:t>rozsahu</w:t>
      </w:r>
      <w:r>
        <w:rPr>
          <w:spacing w:val="-56"/>
        </w:rPr>
        <w:t xml:space="preserve"> </w:t>
      </w:r>
      <w:r>
        <w:t>Obdobný</w:t>
      </w:r>
      <w:r>
        <w:rPr>
          <w:spacing w:val="20"/>
        </w:rPr>
        <w:t xml:space="preserve"> </w:t>
      </w:r>
      <w:r>
        <w:t>postup</w:t>
      </w:r>
      <w:r>
        <w:rPr>
          <w:spacing w:val="18"/>
        </w:rPr>
        <w:t xml:space="preserve"> </w:t>
      </w:r>
      <w:r>
        <w:t>bodov</w:t>
      </w:r>
      <w:r>
        <w:rPr>
          <w:spacing w:val="17"/>
        </w:rPr>
        <w:t xml:space="preserve"> </w:t>
      </w:r>
      <w:r>
        <w:t>je</w:t>
      </w:r>
      <w:r>
        <w:rPr>
          <w:spacing w:val="22"/>
        </w:rPr>
        <w:t xml:space="preserve"> </w:t>
      </w:r>
      <w:r>
        <w:t>pre</w:t>
      </w:r>
      <w:r>
        <w:rPr>
          <w:spacing w:val="23"/>
        </w:rPr>
        <w:t xml:space="preserve"> </w:t>
      </w:r>
      <w:r>
        <w:t>všetky</w:t>
      </w:r>
      <w:r>
        <w:rPr>
          <w:spacing w:val="16"/>
        </w:rPr>
        <w:t xml:space="preserve"> </w:t>
      </w:r>
      <w:r>
        <w:t>kombinácie</w:t>
      </w:r>
      <w:r>
        <w:rPr>
          <w:spacing w:val="23"/>
        </w:rPr>
        <w:t xml:space="preserve"> </w:t>
      </w:r>
      <w:r>
        <w:t>dvojíc</w:t>
      </w:r>
      <w:r>
        <w:rPr>
          <w:spacing w:val="20"/>
        </w:rPr>
        <w:t xml:space="preserve"> </w:t>
      </w:r>
      <w:r>
        <w:t>trubiek.</w:t>
      </w:r>
    </w:p>
    <w:p w:rsidR="007127CB" w:rsidRDefault="007127CB" w:rsidP="009E0681">
      <w:pPr>
        <w:pStyle w:val="Nadpis3"/>
      </w:pPr>
      <w:bookmarkStart w:id="192" w:name="_TOC_250055"/>
      <w:bookmarkStart w:id="193" w:name="_Toc178188260"/>
      <w:r>
        <w:t>Vyhodnotenie</w:t>
      </w:r>
      <w:r>
        <w:rPr>
          <w:spacing w:val="61"/>
        </w:rPr>
        <w:t xml:space="preserve"> </w:t>
      </w:r>
      <w:r>
        <w:t>výsledkov</w:t>
      </w:r>
      <w:r>
        <w:rPr>
          <w:spacing w:val="57"/>
        </w:rPr>
        <w:t xml:space="preserve"> </w:t>
      </w:r>
      <w:bookmarkEnd w:id="192"/>
      <w:r>
        <w:t>merania</w:t>
      </w:r>
      <w:bookmarkEnd w:id="193"/>
    </w:p>
    <w:p w:rsidR="007127CB" w:rsidRDefault="007127CB" w:rsidP="002E1152">
      <w:pPr>
        <w:pStyle w:val="Odsekzoznamu"/>
        <w:widowControl w:val="0"/>
        <w:numPr>
          <w:ilvl w:val="3"/>
          <w:numId w:val="10"/>
        </w:numPr>
        <w:tabs>
          <w:tab w:val="left" w:pos="2446"/>
          <w:tab w:val="left" w:pos="2447"/>
        </w:tabs>
        <w:autoSpaceDE w:val="0"/>
        <w:autoSpaceDN w:val="0"/>
        <w:spacing w:before="124" w:after="0"/>
        <w:ind w:hanging="1703"/>
        <w:contextualSpacing w:val="0"/>
        <w:jc w:val="left"/>
        <w:rPr>
          <w:sz w:val="24"/>
        </w:rPr>
      </w:pPr>
      <w:r>
        <w:rPr>
          <w:sz w:val="24"/>
        </w:rPr>
        <w:t>Spracovanie</w:t>
      </w:r>
      <w:r>
        <w:rPr>
          <w:spacing w:val="55"/>
          <w:sz w:val="24"/>
        </w:rPr>
        <w:t xml:space="preserve"> </w:t>
      </w:r>
      <w:r>
        <w:rPr>
          <w:sz w:val="24"/>
        </w:rPr>
        <w:t>dát</w:t>
      </w:r>
      <w:r>
        <w:rPr>
          <w:spacing w:val="58"/>
          <w:sz w:val="24"/>
        </w:rPr>
        <w:t xml:space="preserve"> </w:t>
      </w:r>
      <w:r>
        <w:rPr>
          <w:sz w:val="24"/>
        </w:rPr>
        <w:t>získaných</w:t>
      </w:r>
      <w:r>
        <w:rPr>
          <w:spacing w:val="55"/>
          <w:sz w:val="24"/>
        </w:rPr>
        <w:t xml:space="preserve"> </w:t>
      </w:r>
      <w:r>
        <w:rPr>
          <w:sz w:val="24"/>
        </w:rPr>
        <w:t>meraním</w:t>
      </w:r>
    </w:p>
    <w:p w:rsidR="007127CB" w:rsidRDefault="007127CB" w:rsidP="009E0681">
      <w:r>
        <w:t>Dáta</w:t>
      </w:r>
      <w:r>
        <w:rPr>
          <w:spacing w:val="34"/>
        </w:rPr>
        <w:t xml:space="preserve"> </w:t>
      </w:r>
      <w:r>
        <w:t>sú</w:t>
      </w:r>
      <w:r>
        <w:rPr>
          <w:spacing w:val="34"/>
        </w:rPr>
        <w:t xml:space="preserve"> </w:t>
      </w:r>
      <w:r>
        <w:t>obvykle</w:t>
      </w:r>
      <w:r>
        <w:rPr>
          <w:spacing w:val="35"/>
        </w:rPr>
        <w:t xml:space="preserve"> </w:t>
      </w:r>
      <w:r>
        <w:t>spracovávané</w:t>
      </w:r>
      <w:r>
        <w:rPr>
          <w:spacing w:val="34"/>
        </w:rPr>
        <w:t xml:space="preserve"> </w:t>
      </w:r>
      <w:r>
        <w:t>špecializovaným</w:t>
      </w:r>
      <w:r>
        <w:rPr>
          <w:spacing w:val="36"/>
        </w:rPr>
        <w:t xml:space="preserve"> </w:t>
      </w:r>
      <w:r>
        <w:t>softvérom.</w:t>
      </w:r>
      <w:r>
        <w:rPr>
          <w:spacing w:val="37"/>
        </w:rPr>
        <w:t xml:space="preserve"> </w:t>
      </w:r>
      <w:r>
        <w:t>Grafy</w:t>
      </w:r>
      <w:r>
        <w:rPr>
          <w:spacing w:val="32"/>
        </w:rPr>
        <w:t xml:space="preserve"> </w:t>
      </w:r>
      <w:r>
        <w:t>pre</w:t>
      </w:r>
      <w:r>
        <w:rPr>
          <w:spacing w:val="34"/>
        </w:rPr>
        <w:t xml:space="preserve"> </w:t>
      </w:r>
      <w:r>
        <w:t>jednotlivé</w:t>
      </w:r>
      <w:r>
        <w:rPr>
          <w:spacing w:val="39"/>
        </w:rPr>
        <w:t xml:space="preserve"> </w:t>
      </w:r>
      <w:r>
        <w:t>pilóty</w:t>
      </w:r>
      <w:r>
        <w:rPr>
          <w:spacing w:val="31"/>
        </w:rPr>
        <w:t xml:space="preserve"> </w:t>
      </w:r>
      <w:r>
        <w:t>musia</w:t>
      </w:r>
      <w:r>
        <w:rPr>
          <w:spacing w:val="1"/>
        </w:rPr>
        <w:t xml:space="preserve"> </w:t>
      </w:r>
      <w:r>
        <w:t>obsahovať</w:t>
      </w:r>
      <w:r>
        <w:rPr>
          <w:spacing w:val="16"/>
        </w:rPr>
        <w:t xml:space="preserve"> </w:t>
      </w:r>
      <w:r>
        <w:t>nasledujúce</w:t>
      </w:r>
      <w:r>
        <w:rPr>
          <w:spacing w:val="13"/>
        </w:rPr>
        <w:t xml:space="preserve"> </w:t>
      </w:r>
      <w:r>
        <w:t>údaje:</w:t>
      </w:r>
    </w:p>
    <w:p w:rsidR="007127CB" w:rsidRDefault="007127CB" w:rsidP="002E1152">
      <w:pPr>
        <w:pStyle w:val="Odsekzoznamu"/>
        <w:widowControl w:val="0"/>
        <w:numPr>
          <w:ilvl w:val="0"/>
          <w:numId w:val="12"/>
        </w:numPr>
        <w:tabs>
          <w:tab w:val="left" w:pos="898"/>
          <w:tab w:val="left" w:pos="899"/>
        </w:tabs>
        <w:autoSpaceDE w:val="0"/>
        <w:autoSpaceDN w:val="0"/>
        <w:spacing w:before="121" w:after="0"/>
        <w:contextualSpacing w:val="0"/>
        <w:jc w:val="left"/>
      </w:pPr>
      <w:r>
        <w:t>Dátum</w:t>
      </w:r>
      <w:r>
        <w:rPr>
          <w:spacing w:val="31"/>
        </w:rPr>
        <w:t xml:space="preserve"> </w:t>
      </w:r>
      <w:r>
        <w:t>a</w:t>
      </w:r>
      <w:r>
        <w:rPr>
          <w:spacing w:val="30"/>
        </w:rPr>
        <w:t xml:space="preserve"> </w:t>
      </w:r>
      <w:r>
        <w:t>čas</w:t>
      </w:r>
      <w:r>
        <w:rPr>
          <w:spacing w:val="31"/>
        </w:rPr>
        <w:t xml:space="preserve"> </w:t>
      </w:r>
      <w:r>
        <w:t>merania</w:t>
      </w:r>
    </w:p>
    <w:p w:rsidR="007127CB" w:rsidRDefault="007127CB" w:rsidP="002E1152">
      <w:pPr>
        <w:pStyle w:val="Odsekzoznamu"/>
        <w:widowControl w:val="0"/>
        <w:numPr>
          <w:ilvl w:val="0"/>
          <w:numId w:val="12"/>
        </w:numPr>
        <w:tabs>
          <w:tab w:val="left" w:pos="898"/>
          <w:tab w:val="left" w:pos="899"/>
        </w:tabs>
        <w:autoSpaceDE w:val="0"/>
        <w:autoSpaceDN w:val="0"/>
        <w:spacing w:before="120" w:after="0"/>
        <w:contextualSpacing w:val="0"/>
        <w:jc w:val="left"/>
      </w:pPr>
      <w:r>
        <w:t>Lokalitu</w:t>
      </w:r>
      <w:r>
        <w:rPr>
          <w:spacing w:val="47"/>
        </w:rPr>
        <w:t xml:space="preserve"> </w:t>
      </w:r>
      <w:r>
        <w:t>merania</w:t>
      </w:r>
    </w:p>
    <w:p w:rsidR="007127CB" w:rsidRDefault="007127CB" w:rsidP="002E1152">
      <w:pPr>
        <w:pStyle w:val="Odsekzoznamu"/>
        <w:widowControl w:val="0"/>
        <w:numPr>
          <w:ilvl w:val="0"/>
          <w:numId w:val="12"/>
        </w:numPr>
        <w:tabs>
          <w:tab w:val="left" w:pos="898"/>
          <w:tab w:val="left" w:pos="899"/>
        </w:tabs>
        <w:autoSpaceDE w:val="0"/>
        <w:autoSpaceDN w:val="0"/>
        <w:spacing w:before="120" w:after="0"/>
        <w:contextualSpacing w:val="0"/>
        <w:jc w:val="left"/>
      </w:pPr>
      <w:r>
        <w:t>Číslo</w:t>
      </w:r>
      <w:r>
        <w:rPr>
          <w:spacing w:val="51"/>
        </w:rPr>
        <w:t xml:space="preserve"> </w:t>
      </w:r>
      <w:r>
        <w:t>(označenie)</w:t>
      </w:r>
      <w:r>
        <w:rPr>
          <w:spacing w:val="52"/>
        </w:rPr>
        <w:t xml:space="preserve"> </w:t>
      </w:r>
      <w:r>
        <w:t>pilóty</w:t>
      </w:r>
    </w:p>
    <w:p w:rsidR="007127CB" w:rsidRDefault="007127CB" w:rsidP="002E1152">
      <w:pPr>
        <w:pStyle w:val="Odsekzoznamu"/>
        <w:widowControl w:val="0"/>
        <w:numPr>
          <w:ilvl w:val="0"/>
          <w:numId w:val="12"/>
        </w:numPr>
        <w:tabs>
          <w:tab w:val="left" w:pos="898"/>
          <w:tab w:val="left" w:pos="899"/>
        </w:tabs>
        <w:autoSpaceDE w:val="0"/>
        <w:autoSpaceDN w:val="0"/>
        <w:spacing w:before="120" w:after="0"/>
        <w:contextualSpacing w:val="0"/>
        <w:jc w:val="left"/>
      </w:pPr>
      <w:r>
        <w:t>Priemer</w:t>
      </w:r>
      <w:r>
        <w:rPr>
          <w:spacing w:val="45"/>
        </w:rPr>
        <w:t xml:space="preserve"> </w:t>
      </w:r>
      <w:r>
        <w:t>pilóty</w:t>
      </w:r>
    </w:p>
    <w:p w:rsidR="007127CB" w:rsidRDefault="007127CB" w:rsidP="002E1152">
      <w:pPr>
        <w:pStyle w:val="Odsekzoznamu"/>
        <w:widowControl w:val="0"/>
        <w:numPr>
          <w:ilvl w:val="0"/>
          <w:numId w:val="12"/>
        </w:numPr>
        <w:tabs>
          <w:tab w:val="left" w:pos="898"/>
          <w:tab w:val="left" w:pos="899"/>
        </w:tabs>
        <w:autoSpaceDE w:val="0"/>
        <w:autoSpaceDN w:val="0"/>
        <w:spacing w:before="120" w:after="0"/>
        <w:contextualSpacing w:val="0"/>
        <w:jc w:val="left"/>
      </w:pPr>
      <w:r>
        <w:lastRenderedPageBreak/>
        <w:t>Dátum</w:t>
      </w:r>
      <w:r>
        <w:rPr>
          <w:spacing w:val="44"/>
        </w:rPr>
        <w:t xml:space="preserve"> </w:t>
      </w:r>
      <w:r>
        <w:t>betonáže</w:t>
      </w:r>
    </w:p>
    <w:p w:rsidR="007127CB" w:rsidRDefault="007127CB" w:rsidP="002E1152">
      <w:pPr>
        <w:pStyle w:val="Odsekzoznamu"/>
        <w:widowControl w:val="0"/>
        <w:numPr>
          <w:ilvl w:val="0"/>
          <w:numId w:val="12"/>
        </w:numPr>
        <w:tabs>
          <w:tab w:val="left" w:pos="898"/>
          <w:tab w:val="left" w:pos="899"/>
        </w:tabs>
        <w:autoSpaceDE w:val="0"/>
        <w:autoSpaceDN w:val="0"/>
        <w:spacing w:before="121" w:after="0"/>
        <w:contextualSpacing w:val="0"/>
        <w:jc w:val="left"/>
      </w:pPr>
      <w:r>
        <w:t>Dĺžku</w:t>
      </w:r>
      <w:r>
        <w:rPr>
          <w:spacing w:val="42"/>
        </w:rPr>
        <w:t xml:space="preserve"> </w:t>
      </w:r>
      <w:r>
        <w:t>pilóty</w:t>
      </w:r>
      <w:r>
        <w:rPr>
          <w:spacing w:val="44"/>
        </w:rPr>
        <w:t xml:space="preserve"> </w:t>
      </w:r>
      <w:r>
        <w:t>udanú</w:t>
      </w:r>
      <w:r>
        <w:rPr>
          <w:spacing w:val="47"/>
        </w:rPr>
        <w:t xml:space="preserve"> </w:t>
      </w:r>
      <w:r>
        <w:t>zhotoviteľom</w:t>
      </w:r>
      <w:r>
        <w:rPr>
          <w:spacing w:val="44"/>
        </w:rPr>
        <w:t xml:space="preserve"> </w:t>
      </w:r>
      <w:r>
        <w:t>pilóty</w:t>
      </w:r>
    </w:p>
    <w:p w:rsidR="007127CB" w:rsidRDefault="007127CB" w:rsidP="002E1152">
      <w:pPr>
        <w:pStyle w:val="Odsekzoznamu"/>
        <w:widowControl w:val="0"/>
        <w:numPr>
          <w:ilvl w:val="0"/>
          <w:numId w:val="12"/>
        </w:numPr>
        <w:tabs>
          <w:tab w:val="left" w:pos="898"/>
          <w:tab w:val="left" w:pos="899"/>
        </w:tabs>
        <w:autoSpaceDE w:val="0"/>
        <w:autoSpaceDN w:val="0"/>
        <w:spacing w:before="122" w:after="0"/>
        <w:contextualSpacing w:val="0"/>
        <w:jc w:val="left"/>
      </w:pPr>
      <w:r>
        <w:t>Typ</w:t>
      </w:r>
      <w:r>
        <w:rPr>
          <w:spacing w:val="34"/>
        </w:rPr>
        <w:t xml:space="preserve"> </w:t>
      </w:r>
      <w:r>
        <w:t>pilóty</w:t>
      </w:r>
    </w:p>
    <w:p w:rsidR="007127CB" w:rsidRDefault="007127CB" w:rsidP="002E1152">
      <w:pPr>
        <w:pStyle w:val="Odsekzoznamu"/>
        <w:widowControl w:val="0"/>
        <w:numPr>
          <w:ilvl w:val="0"/>
          <w:numId w:val="12"/>
        </w:numPr>
        <w:tabs>
          <w:tab w:val="left" w:pos="898"/>
          <w:tab w:val="left" w:pos="899"/>
        </w:tabs>
        <w:autoSpaceDE w:val="0"/>
        <w:autoSpaceDN w:val="0"/>
        <w:spacing w:before="120" w:after="0"/>
        <w:contextualSpacing w:val="0"/>
        <w:jc w:val="left"/>
      </w:pPr>
      <w:r>
        <w:t>Schému</w:t>
      </w:r>
      <w:r>
        <w:rPr>
          <w:spacing w:val="46"/>
        </w:rPr>
        <w:t xml:space="preserve"> </w:t>
      </w:r>
      <w:r>
        <w:t>umiestnenia</w:t>
      </w:r>
      <w:r>
        <w:rPr>
          <w:spacing w:val="43"/>
        </w:rPr>
        <w:t xml:space="preserve"> </w:t>
      </w:r>
      <w:r>
        <w:t>meracích</w:t>
      </w:r>
      <w:r>
        <w:rPr>
          <w:spacing w:val="42"/>
        </w:rPr>
        <w:t xml:space="preserve"> </w:t>
      </w:r>
      <w:r>
        <w:t>trubiek</w:t>
      </w:r>
      <w:r>
        <w:rPr>
          <w:spacing w:val="47"/>
        </w:rPr>
        <w:t xml:space="preserve"> </w:t>
      </w:r>
      <w:r>
        <w:t>a</w:t>
      </w:r>
      <w:r>
        <w:rPr>
          <w:spacing w:val="47"/>
        </w:rPr>
        <w:t xml:space="preserve"> </w:t>
      </w:r>
      <w:r>
        <w:t>ich</w:t>
      </w:r>
      <w:r>
        <w:rPr>
          <w:spacing w:val="43"/>
        </w:rPr>
        <w:t xml:space="preserve"> </w:t>
      </w:r>
      <w:r>
        <w:t>označenie</w:t>
      </w:r>
    </w:p>
    <w:p w:rsidR="007127CB" w:rsidRDefault="007127CB" w:rsidP="002E1152">
      <w:pPr>
        <w:pStyle w:val="Odsekzoznamu"/>
        <w:widowControl w:val="0"/>
        <w:numPr>
          <w:ilvl w:val="0"/>
          <w:numId w:val="12"/>
        </w:numPr>
        <w:tabs>
          <w:tab w:val="left" w:pos="898"/>
          <w:tab w:val="left" w:pos="899"/>
        </w:tabs>
        <w:autoSpaceDE w:val="0"/>
        <w:autoSpaceDN w:val="0"/>
        <w:spacing w:before="120" w:after="0"/>
        <w:contextualSpacing w:val="0"/>
        <w:jc w:val="left"/>
      </w:pPr>
      <w:r>
        <w:t>Označenie</w:t>
      </w:r>
      <w:r>
        <w:rPr>
          <w:spacing w:val="51"/>
        </w:rPr>
        <w:t xml:space="preserve"> </w:t>
      </w:r>
      <w:r>
        <w:t>príslušného</w:t>
      </w:r>
      <w:r>
        <w:rPr>
          <w:spacing w:val="51"/>
        </w:rPr>
        <w:t xml:space="preserve"> </w:t>
      </w:r>
      <w:r>
        <w:t>rezu</w:t>
      </w:r>
      <w:r>
        <w:rPr>
          <w:spacing w:val="55"/>
        </w:rPr>
        <w:t xml:space="preserve"> </w:t>
      </w:r>
      <w:r>
        <w:t>so</w:t>
      </w:r>
      <w:r>
        <w:rPr>
          <w:spacing w:val="56"/>
        </w:rPr>
        <w:t xml:space="preserve"> </w:t>
      </w:r>
      <w:r>
        <w:t>vzdialenosťou</w:t>
      </w:r>
      <w:r>
        <w:rPr>
          <w:spacing w:val="51"/>
        </w:rPr>
        <w:t xml:space="preserve"> </w:t>
      </w:r>
      <w:r>
        <w:t>použitých</w:t>
      </w:r>
      <w:r>
        <w:rPr>
          <w:spacing w:val="51"/>
        </w:rPr>
        <w:t xml:space="preserve"> </w:t>
      </w:r>
      <w:r>
        <w:t>trubiek</w:t>
      </w:r>
    </w:p>
    <w:p w:rsidR="007127CB" w:rsidRDefault="007127CB" w:rsidP="002E1152">
      <w:pPr>
        <w:pStyle w:val="Odsekzoznamu"/>
        <w:widowControl w:val="0"/>
        <w:numPr>
          <w:ilvl w:val="3"/>
          <w:numId w:val="10"/>
        </w:numPr>
        <w:tabs>
          <w:tab w:val="left" w:pos="2446"/>
          <w:tab w:val="left" w:pos="2447"/>
        </w:tabs>
        <w:autoSpaceDE w:val="0"/>
        <w:autoSpaceDN w:val="0"/>
        <w:spacing w:before="124" w:after="0"/>
        <w:ind w:hanging="1703"/>
        <w:contextualSpacing w:val="0"/>
        <w:jc w:val="left"/>
        <w:rPr>
          <w:sz w:val="24"/>
        </w:rPr>
      </w:pPr>
      <w:r>
        <w:rPr>
          <w:sz w:val="24"/>
        </w:rPr>
        <w:t>Hodnotenie</w:t>
      </w:r>
    </w:p>
    <w:p w:rsidR="007127CB" w:rsidRDefault="007127CB" w:rsidP="009E0681">
      <w:r>
        <w:t>Podľa</w:t>
      </w:r>
      <w:r>
        <w:rPr>
          <w:spacing w:val="51"/>
        </w:rPr>
        <w:t xml:space="preserve"> </w:t>
      </w:r>
      <w:r>
        <w:t>zistených</w:t>
      </w:r>
      <w:r>
        <w:rPr>
          <w:spacing w:val="47"/>
        </w:rPr>
        <w:t xml:space="preserve"> </w:t>
      </w:r>
      <w:r>
        <w:t>charakteristík</w:t>
      </w:r>
      <w:r>
        <w:rPr>
          <w:spacing w:val="51"/>
        </w:rPr>
        <w:t xml:space="preserve"> </w:t>
      </w:r>
      <w:r>
        <w:t>sa</w:t>
      </w:r>
      <w:r>
        <w:rPr>
          <w:spacing w:val="47"/>
        </w:rPr>
        <w:t xml:space="preserve"> </w:t>
      </w:r>
      <w:r>
        <w:t>pilóty</w:t>
      </w:r>
      <w:r>
        <w:rPr>
          <w:spacing w:val="48"/>
        </w:rPr>
        <w:t xml:space="preserve"> </w:t>
      </w:r>
      <w:r>
        <w:t>hodnotia</w:t>
      </w:r>
      <w:r>
        <w:rPr>
          <w:spacing w:val="47"/>
        </w:rPr>
        <w:t xml:space="preserve"> </w:t>
      </w:r>
      <w:r>
        <w:t>takto:</w:t>
      </w:r>
    </w:p>
    <w:p w:rsidR="007127CB" w:rsidRDefault="007127CB" w:rsidP="007127CB">
      <w:pPr>
        <w:pStyle w:val="Zkladntext"/>
        <w:tabs>
          <w:tab w:val="left" w:pos="4426"/>
        </w:tabs>
        <w:spacing w:before="123"/>
        <w:ind w:left="898"/>
      </w:pPr>
      <w:r>
        <w:t>Hodnotenie</w:t>
      </w:r>
      <w:r>
        <w:rPr>
          <w:rFonts w:ascii="Times New Roman" w:hAnsi="Times New Roman"/>
        </w:rPr>
        <w:tab/>
      </w:r>
      <w:r>
        <w:t>Nárast</w:t>
      </w:r>
      <w:r>
        <w:rPr>
          <w:spacing w:val="44"/>
        </w:rPr>
        <w:t xml:space="preserve"> </w:t>
      </w:r>
      <w:r>
        <w:t>doby</w:t>
      </w:r>
      <w:r>
        <w:rPr>
          <w:spacing w:val="44"/>
        </w:rPr>
        <w:t xml:space="preserve"> </w:t>
      </w:r>
      <w:r>
        <w:t>priechodu</w:t>
      </w:r>
      <w:r>
        <w:rPr>
          <w:spacing w:val="41"/>
        </w:rPr>
        <w:t xml:space="preserve"> </w:t>
      </w:r>
      <w:r>
        <w:t>signálu</w:t>
      </w:r>
    </w:p>
    <w:p w:rsidR="007127CB" w:rsidRDefault="007127CB" w:rsidP="007127CB">
      <w:pPr>
        <w:pStyle w:val="Zkladntext"/>
        <w:tabs>
          <w:tab w:val="left" w:pos="4426"/>
        </w:tabs>
        <w:spacing w:before="125"/>
        <w:ind w:left="898"/>
      </w:pPr>
      <w:r>
        <w:t>(G)</w:t>
      </w:r>
      <w:r>
        <w:rPr>
          <w:spacing w:val="26"/>
        </w:rPr>
        <w:t xml:space="preserve"> </w:t>
      </w:r>
      <w:r>
        <w:t>dobrá</w:t>
      </w:r>
      <w:r>
        <w:rPr>
          <w:rFonts w:ascii="Times New Roman" w:hAnsi="Times New Roman"/>
        </w:rPr>
        <w:tab/>
      </w:r>
      <w:r>
        <w:t>0</w:t>
      </w:r>
      <w:r>
        <w:rPr>
          <w:spacing w:val="21"/>
        </w:rPr>
        <w:t xml:space="preserve"> </w:t>
      </w:r>
      <w:r>
        <w:t>až</w:t>
      </w:r>
      <w:r>
        <w:rPr>
          <w:spacing w:val="19"/>
        </w:rPr>
        <w:t xml:space="preserve"> </w:t>
      </w:r>
      <w:r>
        <w:t>10%</w:t>
      </w:r>
    </w:p>
    <w:p w:rsidR="007127CB" w:rsidRDefault="007127CB" w:rsidP="007127CB">
      <w:pPr>
        <w:pStyle w:val="Zkladntext"/>
        <w:tabs>
          <w:tab w:val="left" w:pos="4426"/>
        </w:tabs>
        <w:spacing w:before="123"/>
        <w:ind w:left="898"/>
      </w:pPr>
      <w:r>
        <w:t>(Q)</w:t>
      </w:r>
      <w:r>
        <w:rPr>
          <w:spacing w:val="27"/>
        </w:rPr>
        <w:t xml:space="preserve"> </w:t>
      </w:r>
      <w:r>
        <w:t>sporná</w:t>
      </w:r>
      <w:r>
        <w:rPr>
          <w:rFonts w:ascii="Times New Roman" w:hAnsi="Times New Roman"/>
        </w:rPr>
        <w:tab/>
      </w:r>
      <w:r>
        <w:t>11</w:t>
      </w:r>
      <w:r>
        <w:rPr>
          <w:spacing w:val="21"/>
        </w:rPr>
        <w:t xml:space="preserve"> </w:t>
      </w:r>
      <w:r>
        <w:t>až</w:t>
      </w:r>
      <w:r>
        <w:rPr>
          <w:spacing w:val="22"/>
        </w:rPr>
        <w:t xml:space="preserve"> </w:t>
      </w:r>
      <w:r>
        <w:t>20%</w:t>
      </w:r>
    </w:p>
    <w:p w:rsidR="007127CB" w:rsidRDefault="007127CB" w:rsidP="007127CB">
      <w:pPr>
        <w:pStyle w:val="Zkladntext"/>
        <w:tabs>
          <w:tab w:val="left" w:pos="5134"/>
        </w:tabs>
        <w:spacing w:before="125"/>
        <w:ind w:left="898"/>
      </w:pPr>
      <w:r>
        <w:t>(P/F)</w:t>
      </w:r>
      <w:r>
        <w:rPr>
          <w:spacing w:val="34"/>
        </w:rPr>
        <w:t xml:space="preserve"> </w:t>
      </w:r>
      <w:r>
        <w:t>chybná,</w:t>
      </w:r>
      <w:r>
        <w:rPr>
          <w:spacing w:val="35"/>
        </w:rPr>
        <w:t xml:space="preserve"> </w:t>
      </w:r>
      <w:r>
        <w:t>s</w:t>
      </w:r>
      <w:r>
        <w:rPr>
          <w:spacing w:val="34"/>
        </w:rPr>
        <w:t xml:space="preserve"> </w:t>
      </w:r>
      <w:r>
        <w:t>trhlinami</w:t>
      </w:r>
      <w:r>
        <w:rPr>
          <w:rFonts w:ascii="Times New Roman" w:hAnsi="Times New Roman"/>
        </w:rPr>
        <w:tab/>
      </w:r>
      <w:r>
        <w:t>21</w:t>
      </w:r>
      <w:r>
        <w:rPr>
          <w:spacing w:val="21"/>
        </w:rPr>
        <w:t xml:space="preserve"> </w:t>
      </w:r>
      <w:r>
        <w:t>až</w:t>
      </w:r>
      <w:r>
        <w:rPr>
          <w:spacing w:val="22"/>
        </w:rPr>
        <w:t xml:space="preserve"> </w:t>
      </w:r>
      <w:r>
        <w:t>30%</w:t>
      </w:r>
    </w:p>
    <w:p w:rsidR="007127CB" w:rsidRDefault="007127CB" w:rsidP="007127CB">
      <w:pPr>
        <w:pStyle w:val="Zkladntext"/>
        <w:tabs>
          <w:tab w:val="left" w:pos="5134"/>
        </w:tabs>
        <w:spacing w:before="97"/>
        <w:ind w:left="898"/>
      </w:pPr>
      <w:r>
        <w:t>(P/D)</w:t>
      </w:r>
      <w:r>
        <w:rPr>
          <w:spacing w:val="49"/>
        </w:rPr>
        <w:t xml:space="preserve"> </w:t>
      </w:r>
      <w:r>
        <w:t>nevyhovujúca,</w:t>
      </w:r>
      <w:r>
        <w:rPr>
          <w:spacing w:val="47"/>
        </w:rPr>
        <w:t xml:space="preserve"> </w:t>
      </w:r>
      <w:r>
        <w:t>porušená</w:t>
      </w:r>
      <w:r>
        <w:rPr>
          <w:rFonts w:ascii="Times New Roman" w:hAnsi="Times New Roman"/>
        </w:rPr>
        <w:tab/>
      </w:r>
      <w:r>
        <w:t>&gt;</w:t>
      </w:r>
      <w:r>
        <w:rPr>
          <w:spacing w:val="16"/>
        </w:rPr>
        <w:t xml:space="preserve"> </w:t>
      </w:r>
      <w:r>
        <w:t>31</w:t>
      </w:r>
      <w:r>
        <w:rPr>
          <w:spacing w:val="15"/>
        </w:rPr>
        <w:t xml:space="preserve"> </w:t>
      </w:r>
      <w:r>
        <w:t>%</w:t>
      </w:r>
    </w:p>
    <w:p w:rsidR="007127CB" w:rsidRDefault="007127CB" w:rsidP="009E0681">
      <w:pPr>
        <w:pStyle w:val="Nadpis3"/>
      </w:pPr>
      <w:bookmarkStart w:id="194" w:name="_TOC_250054"/>
      <w:bookmarkStart w:id="195" w:name="_Toc178188261"/>
      <w:r>
        <w:t>Skúšobný</w:t>
      </w:r>
      <w:r>
        <w:rPr>
          <w:spacing w:val="35"/>
        </w:rPr>
        <w:t xml:space="preserve"> </w:t>
      </w:r>
      <w:r>
        <w:t>protokol,</w:t>
      </w:r>
      <w:r>
        <w:rPr>
          <w:spacing w:val="42"/>
        </w:rPr>
        <w:t xml:space="preserve"> </w:t>
      </w:r>
      <w:r>
        <w:t>správa</w:t>
      </w:r>
      <w:r>
        <w:rPr>
          <w:spacing w:val="43"/>
        </w:rPr>
        <w:t xml:space="preserve"> </w:t>
      </w:r>
      <w:r>
        <w:t>o</w:t>
      </w:r>
      <w:r>
        <w:rPr>
          <w:spacing w:val="41"/>
        </w:rPr>
        <w:t xml:space="preserve"> </w:t>
      </w:r>
      <w:bookmarkEnd w:id="194"/>
      <w:r>
        <w:t>meraní</w:t>
      </w:r>
      <w:bookmarkEnd w:id="195"/>
    </w:p>
    <w:p w:rsidR="007127CB" w:rsidRDefault="007127CB" w:rsidP="009E0681">
      <w:r>
        <w:t>Správa</w:t>
      </w:r>
      <w:r>
        <w:rPr>
          <w:spacing w:val="44"/>
        </w:rPr>
        <w:t xml:space="preserve"> </w:t>
      </w:r>
      <w:r>
        <w:t>o</w:t>
      </w:r>
      <w:r>
        <w:rPr>
          <w:spacing w:val="44"/>
        </w:rPr>
        <w:t xml:space="preserve"> </w:t>
      </w:r>
      <w:r>
        <w:t>výsledkoch</w:t>
      </w:r>
      <w:r>
        <w:rPr>
          <w:spacing w:val="40"/>
        </w:rPr>
        <w:t xml:space="preserve"> </w:t>
      </w:r>
      <w:r>
        <w:t>merania</w:t>
      </w:r>
      <w:r>
        <w:rPr>
          <w:spacing w:val="40"/>
        </w:rPr>
        <w:t xml:space="preserve"> </w:t>
      </w:r>
      <w:r>
        <w:t>musí</w:t>
      </w:r>
      <w:r>
        <w:rPr>
          <w:spacing w:val="43"/>
        </w:rPr>
        <w:t xml:space="preserve"> </w:t>
      </w:r>
      <w:r>
        <w:t>obsahovať</w:t>
      </w:r>
      <w:r>
        <w:rPr>
          <w:spacing w:val="43"/>
        </w:rPr>
        <w:t xml:space="preserve"> </w:t>
      </w:r>
      <w:r>
        <w:t>najmä</w:t>
      </w:r>
      <w:r>
        <w:rPr>
          <w:spacing w:val="40"/>
        </w:rPr>
        <w:t xml:space="preserve"> </w:t>
      </w:r>
      <w:r>
        <w:t>tieto</w:t>
      </w:r>
      <w:r>
        <w:rPr>
          <w:spacing w:val="40"/>
        </w:rPr>
        <w:t xml:space="preserve"> </w:t>
      </w:r>
      <w:r>
        <w:t>údaje:</w:t>
      </w:r>
    </w:p>
    <w:p w:rsidR="007127CB" w:rsidRDefault="007127CB" w:rsidP="002E1152">
      <w:pPr>
        <w:pStyle w:val="Odsekzoznamu"/>
        <w:widowControl w:val="0"/>
        <w:numPr>
          <w:ilvl w:val="0"/>
          <w:numId w:val="12"/>
        </w:numPr>
        <w:tabs>
          <w:tab w:val="left" w:pos="899"/>
        </w:tabs>
        <w:autoSpaceDE w:val="0"/>
        <w:autoSpaceDN w:val="0"/>
        <w:spacing w:before="120" w:after="0"/>
        <w:contextualSpacing w:val="0"/>
      </w:pPr>
      <w:r>
        <w:t>Interpretované</w:t>
      </w:r>
      <w:r>
        <w:rPr>
          <w:spacing w:val="61"/>
        </w:rPr>
        <w:t xml:space="preserve"> </w:t>
      </w:r>
      <w:r>
        <w:t>grafy</w:t>
      </w:r>
      <w:r>
        <w:rPr>
          <w:spacing w:val="59"/>
        </w:rPr>
        <w:t xml:space="preserve"> </w:t>
      </w:r>
      <w:r>
        <w:t>funkčných</w:t>
      </w:r>
      <w:r>
        <w:rPr>
          <w:spacing w:val="67"/>
        </w:rPr>
        <w:t xml:space="preserve"> </w:t>
      </w:r>
      <w:r>
        <w:t>závislostí</w:t>
      </w:r>
    </w:p>
    <w:p w:rsidR="007127CB" w:rsidRDefault="007127CB" w:rsidP="002E1152">
      <w:pPr>
        <w:pStyle w:val="Odsekzoznamu"/>
        <w:widowControl w:val="0"/>
        <w:numPr>
          <w:ilvl w:val="0"/>
          <w:numId w:val="12"/>
        </w:numPr>
        <w:tabs>
          <w:tab w:val="left" w:pos="899"/>
        </w:tabs>
        <w:autoSpaceDE w:val="0"/>
        <w:autoSpaceDN w:val="0"/>
        <w:spacing w:before="123" w:after="0"/>
        <w:contextualSpacing w:val="0"/>
      </w:pPr>
      <w:r>
        <w:t>Výslednú</w:t>
      </w:r>
      <w:r>
        <w:rPr>
          <w:spacing w:val="49"/>
        </w:rPr>
        <w:t xml:space="preserve"> </w:t>
      </w:r>
      <w:r>
        <w:t>tabuľku</w:t>
      </w:r>
    </w:p>
    <w:p w:rsidR="007127CB" w:rsidRDefault="007127CB" w:rsidP="002E1152">
      <w:pPr>
        <w:pStyle w:val="Odsekzoznamu"/>
        <w:widowControl w:val="0"/>
        <w:numPr>
          <w:ilvl w:val="0"/>
          <w:numId w:val="12"/>
        </w:numPr>
        <w:tabs>
          <w:tab w:val="left" w:pos="899"/>
        </w:tabs>
        <w:autoSpaceDE w:val="0"/>
        <w:autoSpaceDN w:val="0"/>
        <w:spacing w:before="120" w:after="0" w:line="242" w:lineRule="auto"/>
        <w:ind w:right="110" w:hanging="360"/>
        <w:contextualSpacing w:val="0"/>
      </w:pPr>
      <w:r>
        <w:t>Popis</w:t>
      </w:r>
      <w:r>
        <w:rPr>
          <w:spacing w:val="33"/>
        </w:rPr>
        <w:t xml:space="preserve"> </w:t>
      </w:r>
      <w:r>
        <w:t>zistených</w:t>
      </w:r>
      <w:r>
        <w:rPr>
          <w:spacing w:val="31"/>
        </w:rPr>
        <w:t xml:space="preserve"> </w:t>
      </w:r>
      <w:r>
        <w:t>odchýlok</w:t>
      </w:r>
      <w:r>
        <w:rPr>
          <w:spacing w:val="36"/>
        </w:rPr>
        <w:t xml:space="preserve"> </w:t>
      </w:r>
      <w:r>
        <w:t>od</w:t>
      </w:r>
      <w:r>
        <w:rPr>
          <w:spacing w:val="32"/>
        </w:rPr>
        <w:t xml:space="preserve"> </w:t>
      </w:r>
      <w:r>
        <w:t>optimálneho</w:t>
      </w:r>
      <w:r>
        <w:rPr>
          <w:spacing w:val="31"/>
        </w:rPr>
        <w:t xml:space="preserve"> </w:t>
      </w:r>
      <w:r>
        <w:t>stavu</w:t>
      </w:r>
      <w:r>
        <w:rPr>
          <w:spacing w:val="32"/>
        </w:rPr>
        <w:t xml:space="preserve"> </w:t>
      </w:r>
      <w:r>
        <w:t>tvarovej</w:t>
      </w:r>
      <w:r>
        <w:rPr>
          <w:spacing w:val="34"/>
        </w:rPr>
        <w:t xml:space="preserve"> </w:t>
      </w:r>
      <w:r>
        <w:t>a</w:t>
      </w:r>
      <w:r>
        <w:rPr>
          <w:spacing w:val="29"/>
        </w:rPr>
        <w:t xml:space="preserve"> </w:t>
      </w:r>
      <w:r>
        <w:t>materiálovej</w:t>
      </w:r>
      <w:r>
        <w:rPr>
          <w:spacing w:val="34"/>
        </w:rPr>
        <w:t xml:space="preserve"> </w:t>
      </w:r>
      <w:r>
        <w:t>stálosti</w:t>
      </w:r>
      <w:r>
        <w:rPr>
          <w:spacing w:val="27"/>
        </w:rPr>
        <w:t xml:space="preserve"> </w:t>
      </w:r>
      <w:r>
        <w:t>pilóty.</w:t>
      </w:r>
      <w:r>
        <w:rPr>
          <w:spacing w:val="1"/>
        </w:rPr>
        <w:t xml:space="preserve"> </w:t>
      </w:r>
      <w:r>
        <w:t>U</w:t>
      </w:r>
      <w:r>
        <w:rPr>
          <w:spacing w:val="24"/>
        </w:rPr>
        <w:t xml:space="preserve"> </w:t>
      </w:r>
      <w:r>
        <w:t>týchto</w:t>
      </w:r>
      <w:r>
        <w:rPr>
          <w:spacing w:val="26"/>
        </w:rPr>
        <w:t xml:space="preserve"> </w:t>
      </w:r>
      <w:r>
        <w:t>odchýlok</w:t>
      </w:r>
      <w:r>
        <w:rPr>
          <w:spacing w:val="25"/>
        </w:rPr>
        <w:t xml:space="preserve"> </w:t>
      </w:r>
      <w:r>
        <w:t>je</w:t>
      </w:r>
      <w:r>
        <w:rPr>
          <w:spacing w:val="23"/>
        </w:rPr>
        <w:t xml:space="preserve"> </w:t>
      </w:r>
      <w:r>
        <w:t>prípadne</w:t>
      </w:r>
      <w:r>
        <w:rPr>
          <w:spacing w:val="25"/>
        </w:rPr>
        <w:t xml:space="preserve"> </w:t>
      </w:r>
      <w:r>
        <w:t>označená</w:t>
      </w:r>
      <w:r>
        <w:rPr>
          <w:spacing w:val="23"/>
        </w:rPr>
        <w:t xml:space="preserve"> </w:t>
      </w:r>
      <w:r>
        <w:t>aj</w:t>
      </w:r>
      <w:r>
        <w:rPr>
          <w:spacing w:val="26"/>
        </w:rPr>
        <w:t xml:space="preserve"> </w:t>
      </w:r>
      <w:r>
        <w:t>ich</w:t>
      </w:r>
      <w:r>
        <w:rPr>
          <w:spacing w:val="23"/>
        </w:rPr>
        <w:t xml:space="preserve"> </w:t>
      </w:r>
      <w:r>
        <w:t>pravdepodobná</w:t>
      </w:r>
      <w:r>
        <w:rPr>
          <w:spacing w:val="22"/>
        </w:rPr>
        <w:t xml:space="preserve"> </w:t>
      </w:r>
      <w:r>
        <w:t>príčina.</w:t>
      </w:r>
    </w:p>
    <w:p w:rsidR="007127CB" w:rsidRDefault="007127CB" w:rsidP="002E1152">
      <w:pPr>
        <w:pStyle w:val="Odsekzoznamu"/>
        <w:widowControl w:val="0"/>
        <w:numPr>
          <w:ilvl w:val="0"/>
          <w:numId w:val="12"/>
        </w:numPr>
        <w:tabs>
          <w:tab w:val="left" w:pos="899"/>
        </w:tabs>
        <w:autoSpaceDE w:val="0"/>
        <w:autoSpaceDN w:val="0"/>
        <w:spacing w:before="118" w:after="0" w:line="242" w:lineRule="auto"/>
        <w:ind w:right="106" w:hanging="360"/>
        <w:contextualSpacing w:val="0"/>
      </w:pPr>
      <w:r>
        <w:t>V</w:t>
      </w:r>
      <w:r>
        <w:rPr>
          <w:spacing w:val="1"/>
        </w:rPr>
        <w:t xml:space="preserve"> </w:t>
      </w:r>
      <w:r>
        <w:t>prípade</w:t>
      </w:r>
      <w:r>
        <w:rPr>
          <w:spacing w:val="1"/>
        </w:rPr>
        <w:t xml:space="preserve"> </w:t>
      </w:r>
      <w:r>
        <w:t>zistenia</w:t>
      </w:r>
      <w:r>
        <w:rPr>
          <w:spacing w:val="1"/>
        </w:rPr>
        <w:t xml:space="preserve"> </w:t>
      </w:r>
      <w:r>
        <w:t>chyby,</w:t>
      </w:r>
      <w:r>
        <w:rPr>
          <w:spacing w:val="1"/>
        </w:rPr>
        <w:t xml:space="preserve"> </w:t>
      </w:r>
      <w:r>
        <w:t>ktorá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kritérií</w:t>
      </w:r>
      <w:r>
        <w:rPr>
          <w:spacing w:val="1"/>
        </w:rPr>
        <w:t xml:space="preserve"> </w:t>
      </w:r>
      <w:r>
        <w:t>hodnotená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významná,</w:t>
      </w:r>
      <w:r>
        <w:rPr>
          <w:spacing w:val="1"/>
        </w:rPr>
        <w:t xml:space="preserve"> </w:t>
      </w:r>
      <w:r>
        <w:t>alebo</w:t>
      </w:r>
      <w:r>
        <w:rPr>
          <w:spacing w:val="58"/>
        </w:rPr>
        <w:t xml:space="preserve"> </w:t>
      </w:r>
      <w:r>
        <w:t>v</w:t>
      </w:r>
      <w:r>
        <w:rPr>
          <w:spacing w:val="-56"/>
        </w:rPr>
        <w:t xml:space="preserve"> </w:t>
      </w:r>
      <w:r>
        <w:t>prípade</w:t>
      </w:r>
      <w:r>
        <w:rPr>
          <w:spacing w:val="1"/>
        </w:rPr>
        <w:t xml:space="preserve"> </w:t>
      </w:r>
      <w:r>
        <w:t>neistoty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závažnosti</w:t>
      </w:r>
      <w:r>
        <w:rPr>
          <w:spacing w:val="59"/>
        </w:rPr>
        <w:t xml:space="preserve"> </w:t>
      </w:r>
      <w:r>
        <w:t>zistených</w:t>
      </w:r>
      <w:r>
        <w:rPr>
          <w:spacing w:val="59"/>
        </w:rPr>
        <w:t xml:space="preserve"> </w:t>
      </w:r>
      <w:r>
        <w:t>chýb</w:t>
      </w:r>
      <w:r>
        <w:rPr>
          <w:spacing w:val="59"/>
        </w:rPr>
        <w:t xml:space="preserve"> </w:t>
      </w:r>
      <w:r>
        <w:t>je</w:t>
      </w:r>
      <w:r>
        <w:rPr>
          <w:spacing w:val="59"/>
        </w:rPr>
        <w:t xml:space="preserve"> </w:t>
      </w:r>
      <w:r>
        <w:t>nevyhnutné</w:t>
      </w:r>
      <w:r>
        <w:rPr>
          <w:spacing w:val="59"/>
        </w:rPr>
        <w:t xml:space="preserve"> </w:t>
      </w:r>
      <w:r>
        <w:t>následné</w:t>
      </w:r>
      <w:r>
        <w:rPr>
          <w:spacing w:val="59"/>
        </w:rPr>
        <w:t xml:space="preserve"> </w:t>
      </w:r>
      <w:r>
        <w:t>3D</w:t>
      </w:r>
      <w:r>
        <w:rPr>
          <w:spacing w:val="1"/>
        </w:rPr>
        <w:t xml:space="preserve"> </w:t>
      </w:r>
      <w:r>
        <w:t>tomografické</w:t>
      </w:r>
      <w:r>
        <w:rPr>
          <w:spacing w:val="1"/>
        </w:rPr>
        <w:t xml:space="preserve"> </w:t>
      </w:r>
      <w:r>
        <w:t>vyhodnotenie</w:t>
      </w:r>
      <w:r>
        <w:rPr>
          <w:spacing w:val="1"/>
        </w:rPr>
        <w:t xml:space="preserve"> </w:t>
      </w:r>
      <w:r>
        <w:t>pilóty.</w:t>
      </w:r>
      <w:r>
        <w:rPr>
          <w:spacing w:val="1"/>
        </w:rPr>
        <w:t xml:space="preserve"> </w:t>
      </w:r>
      <w:r>
        <w:t>Toto</w:t>
      </w:r>
      <w:r>
        <w:rPr>
          <w:spacing w:val="1"/>
        </w:rPr>
        <w:t xml:space="preserve"> </w:t>
      </w:r>
      <w:r>
        <w:t>vyhodnotenie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vykonávané</w:t>
      </w:r>
      <w:r>
        <w:rPr>
          <w:spacing w:val="1"/>
        </w:rPr>
        <w:t xml:space="preserve"> </w:t>
      </w:r>
      <w:r>
        <w:t>obvykle</w:t>
      </w:r>
      <w:r>
        <w:rPr>
          <w:spacing w:val="1"/>
        </w:rPr>
        <w:t xml:space="preserve"> </w:t>
      </w:r>
      <w:r>
        <w:t>špecializovaným</w:t>
      </w:r>
      <w:r>
        <w:rPr>
          <w:spacing w:val="15"/>
        </w:rPr>
        <w:t xml:space="preserve"> </w:t>
      </w:r>
      <w:r>
        <w:t>softvérom.</w:t>
      </w:r>
    </w:p>
    <w:p w:rsidR="007127CB" w:rsidRDefault="007127CB" w:rsidP="002E1152">
      <w:pPr>
        <w:pStyle w:val="Odsekzoznamu"/>
        <w:widowControl w:val="0"/>
        <w:numPr>
          <w:ilvl w:val="0"/>
          <w:numId w:val="12"/>
        </w:numPr>
        <w:tabs>
          <w:tab w:val="left" w:pos="899"/>
        </w:tabs>
        <w:autoSpaceDE w:val="0"/>
        <w:autoSpaceDN w:val="0"/>
        <w:spacing w:before="124" w:after="0" w:line="242" w:lineRule="auto"/>
        <w:ind w:right="108" w:hanging="360"/>
        <w:contextualSpacing w:val="0"/>
      </w:pPr>
      <w:r>
        <w:t>U</w:t>
      </w:r>
      <w:r>
        <w:rPr>
          <w:spacing w:val="1"/>
        </w:rPr>
        <w:t xml:space="preserve"> </w:t>
      </w:r>
      <w:r>
        <w:t>pilót</w:t>
      </w:r>
      <w:r>
        <w:rPr>
          <w:spacing w:val="58"/>
        </w:rPr>
        <w:t xml:space="preserve"> </w:t>
      </w:r>
      <w:r>
        <w:t>s</w:t>
      </w:r>
      <w:r>
        <w:rPr>
          <w:spacing w:val="58"/>
        </w:rPr>
        <w:t xml:space="preserve"> </w:t>
      </w:r>
      <w:r>
        <w:t>indikovaným</w:t>
      </w:r>
      <w:r>
        <w:rPr>
          <w:spacing w:val="59"/>
        </w:rPr>
        <w:t xml:space="preserve"> </w:t>
      </w:r>
      <w:r>
        <w:t>porušením</w:t>
      </w:r>
      <w:r>
        <w:rPr>
          <w:spacing w:val="58"/>
        </w:rPr>
        <w:t xml:space="preserve"> </w:t>
      </w:r>
      <w:r>
        <w:t>integrity</w:t>
      </w:r>
      <w:r>
        <w:rPr>
          <w:spacing w:val="59"/>
        </w:rPr>
        <w:t xml:space="preserve"> </w:t>
      </w:r>
      <w:r>
        <w:t>môže</w:t>
      </w:r>
      <w:r>
        <w:rPr>
          <w:spacing w:val="58"/>
        </w:rPr>
        <w:t xml:space="preserve"> </w:t>
      </w:r>
      <w:r>
        <w:t>byť</w:t>
      </w:r>
      <w:r>
        <w:rPr>
          <w:spacing w:val="59"/>
        </w:rPr>
        <w:t xml:space="preserve"> </w:t>
      </w:r>
      <w:r>
        <w:t>doporučený</w:t>
      </w:r>
      <w:r>
        <w:rPr>
          <w:spacing w:val="58"/>
        </w:rPr>
        <w:t xml:space="preserve"> </w:t>
      </w:r>
      <w:r>
        <w:t>spôsob</w:t>
      </w:r>
      <w:r>
        <w:rPr>
          <w:spacing w:val="58"/>
        </w:rPr>
        <w:t xml:space="preserve"> </w:t>
      </w:r>
      <w:r>
        <w:t>preverenia</w:t>
      </w:r>
      <w:r>
        <w:rPr>
          <w:spacing w:val="-56"/>
        </w:rPr>
        <w:t xml:space="preserve"> </w:t>
      </w:r>
      <w:r>
        <w:t>s</w:t>
      </w:r>
      <w:r>
        <w:rPr>
          <w:spacing w:val="16"/>
        </w:rPr>
        <w:t xml:space="preserve"> </w:t>
      </w:r>
      <w:r>
        <w:t>udaním</w:t>
      </w:r>
      <w:r>
        <w:rPr>
          <w:spacing w:val="18"/>
        </w:rPr>
        <w:t xml:space="preserve"> </w:t>
      </w:r>
      <w:r>
        <w:t>hĺbky</w:t>
      </w:r>
      <w:r>
        <w:rPr>
          <w:spacing w:val="11"/>
        </w:rPr>
        <w:t xml:space="preserve"> </w:t>
      </w:r>
      <w:r>
        <w:t>chyby.</w:t>
      </w:r>
    </w:p>
    <w:p w:rsidR="007127CB" w:rsidRDefault="007127CB" w:rsidP="009E0681">
      <w:pPr>
        <w:pStyle w:val="Nadpis3"/>
      </w:pPr>
      <w:bookmarkStart w:id="196" w:name="_TOC_250053"/>
      <w:bookmarkStart w:id="197" w:name="_Toc178188262"/>
      <w:r>
        <w:t>Požiadavky na</w:t>
      </w:r>
      <w:r>
        <w:rPr>
          <w:spacing w:val="1"/>
        </w:rPr>
        <w:t xml:space="preserve"> </w:t>
      </w:r>
      <w:r>
        <w:t>vystrojenie</w:t>
      </w:r>
      <w:r>
        <w:rPr>
          <w:spacing w:val="1"/>
        </w:rPr>
        <w:t xml:space="preserve"> </w:t>
      </w:r>
      <w:r>
        <w:t>vŕtaných</w:t>
      </w:r>
      <w:r>
        <w:rPr>
          <w:spacing w:val="1"/>
        </w:rPr>
        <w:t xml:space="preserve"> </w:t>
      </w:r>
      <w:r>
        <w:t>pilót</w:t>
      </w:r>
      <w:r>
        <w:rPr>
          <w:spacing w:val="1"/>
        </w:rPr>
        <w:t xml:space="preserve"> </w:t>
      </w:r>
      <w:r>
        <w:t>oceľovými</w:t>
      </w:r>
      <w:r>
        <w:rPr>
          <w:spacing w:val="-64"/>
        </w:rPr>
        <w:t xml:space="preserve"> </w:t>
      </w:r>
      <w:r>
        <w:t>meracími</w:t>
      </w:r>
      <w:r>
        <w:rPr>
          <w:spacing w:val="20"/>
        </w:rPr>
        <w:t xml:space="preserve"> </w:t>
      </w:r>
      <w:r>
        <w:t>trubkami</w:t>
      </w:r>
      <w:r>
        <w:rPr>
          <w:spacing w:val="17"/>
        </w:rPr>
        <w:t xml:space="preserve"> </w:t>
      </w:r>
      <w:r>
        <w:t>pre</w:t>
      </w:r>
      <w:r>
        <w:rPr>
          <w:spacing w:val="21"/>
        </w:rPr>
        <w:t xml:space="preserve"> </w:t>
      </w:r>
      <w:r>
        <w:t>výkon</w:t>
      </w:r>
      <w:r>
        <w:rPr>
          <w:spacing w:val="20"/>
        </w:rPr>
        <w:t xml:space="preserve"> </w:t>
      </w:r>
      <w:r>
        <w:t>skúšok</w:t>
      </w:r>
      <w:r>
        <w:rPr>
          <w:spacing w:val="21"/>
        </w:rPr>
        <w:t xml:space="preserve"> </w:t>
      </w:r>
      <w:bookmarkEnd w:id="196"/>
      <w:r>
        <w:t>CHA</w:t>
      </w:r>
      <w:bookmarkEnd w:id="197"/>
    </w:p>
    <w:p w:rsidR="007127CB" w:rsidRDefault="007127CB" w:rsidP="002E1152">
      <w:pPr>
        <w:pStyle w:val="Odsekzoznamu"/>
        <w:widowControl w:val="0"/>
        <w:numPr>
          <w:ilvl w:val="0"/>
          <w:numId w:val="12"/>
        </w:numPr>
        <w:tabs>
          <w:tab w:val="left" w:pos="899"/>
        </w:tabs>
        <w:autoSpaceDE w:val="0"/>
        <w:autoSpaceDN w:val="0"/>
        <w:spacing w:before="121" w:after="0" w:line="242" w:lineRule="auto"/>
        <w:ind w:right="110"/>
        <w:contextualSpacing w:val="0"/>
      </w:pPr>
      <w:r>
        <w:rPr>
          <w:w w:val="105"/>
        </w:rPr>
        <w:t xml:space="preserve">Pre vystrojenie budú použité rovnaké trubky o vnútornom priemere 40 </w:t>
      </w:r>
      <w:r>
        <w:rPr>
          <w:w w:val="160"/>
        </w:rPr>
        <w:t xml:space="preserve">– </w:t>
      </w:r>
      <w:r>
        <w:rPr>
          <w:w w:val="105"/>
        </w:rPr>
        <w:t>50 mm,</w:t>
      </w:r>
      <w:r>
        <w:rPr>
          <w:spacing w:val="1"/>
          <w:w w:val="105"/>
        </w:rPr>
        <w:t xml:space="preserve"> </w:t>
      </w:r>
      <w:r>
        <w:rPr>
          <w:w w:val="105"/>
        </w:rPr>
        <w:t>hrúbka</w:t>
      </w:r>
      <w:r>
        <w:rPr>
          <w:spacing w:val="12"/>
          <w:w w:val="105"/>
        </w:rPr>
        <w:t xml:space="preserve"> </w:t>
      </w:r>
      <w:r>
        <w:rPr>
          <w:w w:val="105"/>
        </w:rPr>
        <w:t>steny</w:t>
      </w:r>
      <w:r>
        <w:rPr>
          <w:spacing w:val="7"/>
          <w:w w:val="105"/>
        </w:rPr>
        <w:t xml:space="preserve"> </w:t>
      </w:r>
      <w:r>
        <w:rPr>
          <w:w w:val="105"/>
        </w:rPr>
        <w:t>nerozhoduje.</w:t>
      </w:r>
    </w:p>
    <w:p w:rsidR="007127CB" w:rsidRDefault="007127CB" w:rsidP="002E1152">
      <w:pPr>
        <w:pStyle w:val="Odsekzoznamu"/>
        <w:widowControl w:val="0"/>
        <w:numPr>
          <w:ilvl w:val="0"/>
          <w:numId w:val="12"/>
        </w:numPr>
        <w:tabs>
          <w:tab w:val="left" w:pos="899"/>
        </w:tabs>
        <w:autoSpaceDE w:val="0"/>
        <w:autoSpaceDN w:val="0"/>
        <w:spacing w:before="120" w:after="0" w:line="242" w:lineRule="auto"/>
        <w:ind w:right="106" w:hanging="360"/>
        <w:contextualSpacing w:val="0"/>
      </w:pPr>
      <w:r>
        <w:t>Pre</w:t>
      </w:r>
      <w:r>
        <w:rPr>
          <w:spacing w:val="1"/>
        </w:rPr>
        <w:t xml:space="preserve"> </w:t>
      </w:r>
      <w:r>
        <w:t>pilóty</w:t>
      </w:r>
      <w:r>
        <w:rPr>
          <w:spacing w:val="1"/>
        </w:rPr>
        <w:t xml:space="preserve"> </w:t>
      </w:r>
      <w:r>
        <w:t>priemeru</w:t>
      </w:r>
      <w:r>
        <w:rPr>
          <w:spacing w:val="1"/>
        </w:rPr>
        <w:t xml:space="preserve"> </w:t>
      </w:r>
      <w:r>
        <w:t>900</w:t>
      </w:r>
      <w:r>
        <w:rPr>
          <w:spacing w:val="1"/>
        </w:rPr>
        <w:t xml:space="preserve"> </w:t>
      </w:r>
      <w:r>
        <w:t>mm</w:t>
      </w:r>
      <w:r>
        <w:rPr>
          <w:spacing w:val="1"/>
        </w:rPr>
        <w:t xml:space="preserve"> </w:t>
      </w:r>
      <w:r>
        <w:t>budú</w:t>
      </w:r>
      <w:r>
        <w:rPr>
          <w:spacing w:val="1"/>
        </w:rPr>
        <w:t xml:space="preserve"> </w:t>
      </w:r>
      <w:r>
        <w:t>použité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trubky</w:t>
      </w:r>
      <w:r>
        <w:rPr>
          <w:spacing w:val="1"/>
        </w:rPr>
        <w:t xml:space="preserve"> </w:t>
      </w:r>
      <w:r>
        <w:t>rovnomerne</w:t>
      </w:r>
      <w:r>
        <w:rPr>
          <w:spacing w:val="1"/>
        </w:rPr>
        <w:t xml:space="preserve"> </w:t>
      </w:r>
      <w:r>
        <w:t>rozmiestnené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vnútornom</w:t>
      </w:r>
      <w:r>
        <w:rPr>
          <w:spacing w:val="1"/>
        </w:rPr>
        <w:t xml:space="preserve"> </w:t>
      </w:r>
      <w:r>
        <w:t>obvode</w:t>
      </w:r>
      <w:r>
        <w:rPr>
          <w:spacing w:val="1"/>
        </w:rPr>
        <w:t xml:space="preserve"> </w:t>
      </w:r>
      <w:r>
        <w:t>armokoša</w:t>
      </w:r>
      <w:r>
        <w:rPr>
          <w:spacing w:val="1"/>
        </w:rPr>
        <w:t xml:space="preserve"> </w:t>
      </w:r>
      <w:r>
        <w:t>s</w:t>
      </w:r>
      <w:r>
        <w:rPr>
          <w:spacing w:val="58"/>
        </w:rPr>
        <w:t xml:space="preserve"> </w:t>
      </w:r>
      <w:r>
        <w:t>krokom</w:t>
      </w:r>
      <w:r>
        <w:rPr>
          <w:spacing w:val="58"/>
        </w:rPr>
        <w:t xml:space="preserve"> </w:t>
      </w:r>
      <w:r>
        <w:t>cca</w:t>
      </w:r>
      <w:r>
        <w:rPr>
          <w:spacing w:val="59"/>
        </w:rPr>
        <w:t xml:space="preserve"> </w:t>
      </w:r>
      <w:r>
        <w:t>120</w:t>
      </w:r>
      <w:r>
        <w:rPr>
          <w:spacing w:val="58"/>
        </w:rPr>
        <w:t xml:space="preserve"> </w:t>
      </w:r>
      <w:r>
        <w:t>°</w:t>
      </w:r>
      <w:r>
        <w:rPr>
          <w:spacing w:val="59"/>
        </w:rPr>
        <w:t xml:space="preserve"> </w:t>
      </w:r>
      <w:r>
        <w:t>(rovnostranný</w:t>
      </w:r>
      <w:r>
        <w:rPr>
          <w:spacing w:val="58"/>
        </w:rPr>
        <w:t xml:space="preserve"> </w:t>
      </w:r>
      <w:r>
        <w:t>trojuholník),</w:t>
      </w:r>
      <w:r>
        <w:rPr>
          <w:spacing w:val="59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pilóty</w:t>
      </w:r>
      <w:r>
        <w:rPr>
          <w:spacing w:val="16"/>
        </w:rPr>
        <w:t xml:space="preserve"> </w:t>
      </w:r>
      <w:r>
        <w:t>priemeru</w:t>
      </w:r>
      <w:r>
        <w:rPr>
          <w:spacing w:val="20"/>
        </w:rPr>
        <w:t xml:space="preserve"> </w:t>
      </w:r>
      <w:r>
        <w:t>1000-1250</w:t>
      </w:r>
      <w:r>
        <w:rPr>
          <w:spacing w:val="19"/>
        </w:rPr>
        <w:t xml:space="preserve"> </w:t>
      </w:r>
      <w:r>
        <w:t>mm</w:t>
      </w:r>
      <w:r>
        <w:rPr>
          <w:spacing w:val="20"/>
        </w:rPr>
        <w:t xml:space="preserve"> </w:t>
      </w:r>
      <w:r>
        <w:t>budú</w:t>
      </w:r>
      <w:r>
        <w:rPr>
          <w:spacing w:val="19"/>
        </w:rPr>
        <w:t xml:space="preserve"> </w:t>
      </w:r>
      <w:r>
        <w:t>použité</w:t>
      </w:r>
      <w:r>
        <w:rPr>
          <w:spacing w:val="19"/>
        </w:rPr>
        <w:t xml:space="preserve"> </w:t>
      </w:r>
      <w:r>
        <w:t>4</w:t>
      </w:r>
      <w:r>
        <w:rPr>
          <w:spacing w:val="20"/>
        </w:rPr>
        <w:t xml:space="preserve"> </w:t>
      </w:r>
      <w:r>
        <w:t>trubky</w:t>
      </w:r>
      <w:r>
        <w:rPr>
          <w:spacing w:val="17"/>
        </w:rPr>
        <w:t xml:space="preserve"> </w:t>
      </w:r>
      <w:r>
        <w:t>do</w:t>
      </w:r>
      <w:r>
        <w:rPr>
          <w:spacing w:val="19"/>
        </w:rPr>
        <w:t xml:space="preserve"> </w:t>
      </w:r>
      <w:r>
        <w:t>štvorca.</w:t>
      </w:r>
    </w:p>
    <w:p w:rsidR="007127CB" w:rsidRDefault="007127CB" w:rsidP="002E1152">
      <w:pPr>
        <w:pStyle w:val="Odsekzoznamu"/>
        <w:widowControl w:val="0"/>
        <w:numPr>
          <w:ilvl w:val="0"/>
          <w:numId w:val="12"/>
        </w:numPr>
        <w:tabs>
          <w:tab w:val="left" w:pos="899"/>
        </w:tabs>
        <w:autoSpaceDE w:val="0"/>
        <w:autoSpaceDN w:val="0"/>
        <w:spacing w:before="121" w:after="0" w:line="242" w:lineRule="auto"/>
        <w:ind w:right="107" w:hanging="360"/>
        <w:contextualSpacing w:val="0"/>
      </w:pPr>
      <w:r>
        <w:t>Vzdialenosť</w:t>
      </w:r>
      <w:r>
        <w:rPr>
          <w:spacing w:val="1"/>
        </w:rPr>
        <w:t xml:space="preserve"> </w:t>
      </w:r>
      <w:r>
        <w:t>trubiek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okraja</w:t>
      </w:r>
      <w:r>
        <w:rPr>
          <w:spacing w:val="1"/>
        </w:rPr>
        <w:t xml:space="preserve"> </w:t>
      </w:r>
      <w:r>
        <w:t>pilót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daná</w:t>
      </w:r>
      <w:r>
        <w:rPr>
          <w:spacing w:val="58"/>
        </w:rPr>
        <w:t xml:space="preserve"> </w:t>
      </w:r>
      <w:r>
        <w:t>požadovanou</w:t>
      </w:r>
      <w:r>
        <w:rPr>
          <w:spacing w:val="58"/>
        </w:rPr>
        <w:t xml:space="preserve"> </w:t>
      </w:r>
      <w:r>
        <w:t>hrúbkou</w:t>
      </w:r>
      <w:r>
        <w:rPr>
          <w:spacing w:val="59"/>
        </w:rPr>
        <w:t xml:space="preserve"> </w:t>
      </w:r>
      <w:r>
        <w:t>krytia</w:t>
      </w:r>
      <w:r>
        <w:rPr>
          <w:spacing w:val="58"/>
        </w:rPr>
        <w:t xml:space="preserve"> </w:t>
      </w:r>
      <w:r>
        <w:t>výstuže.</w:t>
      </w:r>
      <w:r>
        <w:rPr>
          <w:spacing w:val="1"/>
        </w:rPr>
        <w:t xml:space="preserve"> </w:t>
      </w:r>
      <w:r>
        <w:t>Trubky</w:t>
      </w:r>
      <w:r>
        <w:rPr>
          <w:spacing w:val="26"/>
        </w:rPr>
        <w:t xml:space="preserve"> </w:t>
      </w:r>
      <w:r>
        <w:t>sú</w:t>
      </w:r>
      <w:r>
        <w:rPr>
          <w:spacing w:val="29"/>
        </w:rPr>
        <w:t xml:space="preserve"> </w:t>
      </w:r>
      <w:r>
        <w:t>umiestnené</w:t>
      </w:r>
      <w:r>
        <w:rPr>
          <w:spacing w:val="29"/>
        </w:rPr>
        <w:t xml:space="preserve"> </w:t>
      </w:r>
      <w:r>
        <w:t>ku</w:t>
      </w:r>
      <w:r>
        <w:rPr>
          <w:spacing w:val="33"/>
        </w:rPr>
        <w:t xml:space="preserve"> </w:t>
      </w:r>
      <w:r>
        <w:t>vnútornej</w:t>
      </w:r>
      <w:r>
        <w:rPr>
          <w:spacing w:val="32"/>
        </w:rPr>
        <w:t xml:space="preserve"> </w:t>
      </w:r>
      <w:r>
        <w:t>stene</w:t>
      </w:r>
      <w:r>
        <w:rPr>
          <w:spacing w:val="32"/>
        </w:rPr>
        <w:t xml:space="preserve"> </w:t>
      </w:r>
      <w:r>
        <w:t>armokoša</w:t>
      </w:r>
      <w:r>
        <w:rPr>
          <w:spacing w:val="29"/>
        </w:rPr>
        <w:t xml:space="preserve"> </w:t>
      </w:r>
      <w:r>
        <w:t>(min.</w:t>
      </w:r>
      <w:r>
        <w:rPr>
          <w:spacing w:val="34"/>
        </w:rPr>
        <w:t xml:space="preserve"> </w:t>
      </w:r>
      <w:r>
        <w:t>5</w:t>
      </w:r>
      <w:r>
        <w:rPr>
          <w:spacing w:val="29"/>
        </w:rPr>
        <w:t xml:space="preserve"> </w:t>
      </w:r>
      <w:r>
        <w:t>cm</w:t>
      </w:r>
      <w:r>
        <w:rPr>
          <w:spacing w:val="31"/>
        </w:rPr>
        <w:t xml:space="preserve"> </w:t>
      </w:r>
      <w:r>
        <w:t>od</w:t>
      </w:r>
      <w:r>
        <w:rPr>
          <w:spacing w:val="29"/>
        </w:rPr>
        <w:t xml:space="preserve"> </w:t>
      </w:r>
      <w:r>
        <w:t>okraja</w:t>
      </w:r>
      <w:r>
        <w:rPr>
          <w:spacing w:val="29"/>
        </w:rPr>
        <w:t xml:space="preserve"> </w:t>
      </w:r>
      <w:r>
        <w:t>pilóty).</w:t>
      </w:r>
    </w:p>
    <w:p w:rsidR="007127CB" w:rsidRDefault="007127CB" w:rsidP="002E1152">
      <w:pPr>
        <w:pStyle w:val="Odsekzoznamu"/>
        <w:widowControl w:val="0"/>
        <w:numPr>
          <w:ilvl w:val="0"/>
          <w:numId w:val="12"/>
        </w:numPr>
        <w:tabs>
          <w:tab w:val="left" w:pos="899"/>
        </w:tabs>
        <w:autoSpaceDE w:val="0"/>
        <w:autoSpaceDN w:val="0"/>
        <w:spacing w:before="118" w:after="0" w:line="242" w:lineRule="auto"/>
        <w:ind w:right="108" w:hanging="360"/>
        <w:contextualSpacing w:val="0"/>
      </w:pPr>
      <w:r>
        <w:t>Dolné konce trubiek musia dosahovať až na dno vrtu pilóty, horné konce presahujú</w:t>
      </w:r>
      <w:r>
        <w:rPr>
          <w:spacing w:val="1"/>
        </w:rPr>
        <w:t xml:space="preserve"> </w:t>
      </w:r>
      <w:r>
        <w:t>minimálne</w:t>
      </w:r>
      <w:r>
        <w:rPr>
          <w:spacing w:val="17"/>
        </w:rPr>
        <w:t xml:space="preserve"> </w:t>
      </w:r>
      <w:r>
        <w:t>300</w:t>
      </w:r>
      <w:r>
        <w:rPr>
          <w:spacing w:val="14"/>
        </w:rPr>
        <w:t xml:space="preserve"> </w:t>
      </w:r>
      <w:r>
        <w:t>mm</w:t>
      </w:r>
      <w:r>
        <w:rPr>
          <w:spacing w:val="16"/>
        </w:rPr>
        <w:t xml:space="preserve"> </w:t>
      </w:r>
      <w:r>
        <w:t>nad</w:t>
      </w:r>
      <w:r>
        <w:rPr>
          <w:spacing w:val="14"/>
        </w:rPr>
        <w:t xml:space="preserve"> </w:t>
      </w:r>
      <w:r>
        <w:t>hlavu</w:t>
      </w:r>
      <w:r>
        <w:rPr>
          <w:spacing w:val="15"/>
        </w:rPr>
        <w:t xml:space="preserve"> </w:t>
      </w:r>
      <w:r>
        <w:t>pilóty.</w:t>
      </w:r>
    </w:p>
    <w:p w:rsidR="007127CB" w:rsidRDefault="007127CB" w:rsidP="002E1152">
      <w:pPr>
        <w:pStyle w:val="Odsekzoznamu"/>
        <w:widowControl w:val="0"/>
        <w:numPr>
          <w:ilvl w:val="0"/>
          <w:numId w:val="12"/>
        </w:numPr>
        <w:tabs>
          <w:tab w:val="left" w:pos="899"/>
        </w:tabs>
        <w:autoSpaceDE w:val="0"/>
        <w:autoSpaceDN w:val="0"/>
        <w:spacing w:before="120" w:after="0" w:line="242" w:lineRule="auto"/>
        <w:ind w:right="110"/>
        <w:contextualSpacing w:val="0"/>
      </w:pPr>
      <w:r>
        <w:t>Trubky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nutné</w:t>
      </w:r>
      <w:r>
        <w:rPr>
          <w:spacing w:val="1"/>
        </w:rPr>
        <w:t xml:space="preserve"> </w:t>
      </w:r>
      <w:r>
        <w:t>fixovať</w:t>
      </w:r>
      <w:r>
        <w:rPr>
          <w:spacing w:val="1"/>
        </w:rPr>
        <w:t xml:space="preserve"> </w:t>
      </w:r>
      <w:r>
        <w:t>vo</w:t>
      </w:r>
      <w:r>
        <w:rPr>
          <w:spacing w:val="1"/>
        </w:rPr>
        <w:t xml:space="preserve"> </w:t>
      </w:r>
      <w:r>
        <w:t>zvislej</w:t>
      </w:r>
      <w:r>
        <w:rPr>
          <w:spacing w:val="1"/>
        </w:rPr>
        <w:t xml:space="preserve"> </w:t>
      </w:r>
      <w:r>
        <w:t>polohe</w:t>
      </w:r>
      <w:r>
        <w:rPr>
          <w:spacing w:val="1"/>
        </w:rPr>
        <w:t xml:space="preserve"> </w:t>
      </w:r>
      <w:r>
        <w:t>tak,</w:t>
      </w:r>
      <w:r>
        <w:rPr>
          <w:spacing w:val="1"/>
        </w:rPr>
        <w:t xml:space="preserve"> </w:t>
      </w:r>
      <w:r>
        <w:t>aby</w:t>
      </w:r>
      <w:r>
        <w:rPr>
          <w:spacing w:val="1"/>
        </w:rPr>
        <w:t xml:space="preserve"> </w:t>
      </w:r>
      <w:r>
        <w:t>bola</w:t>
      </w:r>
      <w:r>
        <w:rPr>
          <w:spacing w:val="58"/>
        </w:rPr>
        <w:t xml:space="preserve"> </w:t>
      </w:r>
      <w:r>
        <w:t>dodržaná</w:t>
      </w:r>
      <w:r>
        <w:rPr>
          <w:spacing w:val="58"/>
        </w:rPr>
        <w:t xml:space="preserve"> </w:t>
      </w:r>
      <w:r>
        <w:t>stála</w:t>
      </w:r>
      <w:r>
        <w:rPr>
          <w:spacing w:val="59"/>
        </w:rPr>
        <w:t xml:space="preserve"> </w:t>
      </w:r>
      <w:r>
        <w:t>geometria,</w:t>
      </w:r>
      <w:r>
        <w:rPr>
          <w:spacing w:val="1"/>
        </w:rPr>
        <w:t xml:space="preserve"> </w:t>
      </w:r>
      <w:r>
        <w:t>zmena</w:t>
      </w:r>
      <w:r>
        <w:rPr>
          <w:spacing w:val="41"/>
        </w:rPr>
        <w:t xml:space="preserve"> </w:t>
      </w:r>
      <w:r>
        <w:t>vzdialenosti</w:t>
      </w:r>
      <w:r>
        <w:rPr>
          <w:spacing w:val="36"/>
        </w:rPr>
        <w:t xml:space="preserve"> </w:t>
      </w:r>
      <w:r>
        <w:t>osí</w:t>
      </w:r>
      <w:r>
        <w:rPr>
          <w:spacing w:val="37"/>
        </w:rPr>
        <w:t xml:space="preserve"> </w:t>
      </w:r>
      <w:r>
        <w:t>jednotlivých</w:t>
      </w:r>
      <w:r>
        <w:rPr>
          <w:spacing w:val="37"/>
        </w:rPr>
        <w:t xml:space="preserve"> </w:t>
      </w:r>
      <w:r>
        <w:t>trubiek</w:t>
      </w:r>
      <w:r>
        <w:rPr>
          <w:spacing w:val="42"/>
        </w:rPr>
        <w:t xml:space="preserve"> </w:t>
      </w:r>
      <w:r>
        <w:t>nesmie</w:t>
      </w:r>
      <w:r>
        <w:rPr>
          <w:spacing w:val="42"/>
        </w:rPr>
        <w:t xml:space="preserve"> </w:t>
      </w:r>
      <w:r>
        <w:t>presiahnuť</w:t>
      </w:r>
      <w:r>
        <w:rPr>
          <w:spacing w:val="43"/>
        </w:rPr>
        <w:t xml:space="preserve"> </w:t>
      </w:r>
      <w:r>
        <w:t>30</w:t>
      </w:r>
      <w:r>
        <w:rPr>
          <w:spacing w:val="37"/>
        </w:rPr>
        <w:t xml:space="preserve"> </w:t>
      </w:r>
      <w:r>
        <w:t>mm</w:t>
      </w:r>
      <w:r>
        <w:rPr>
          <w:spacing w:val="39"/>
        </w:rPr>
        <w:t xml:space="preserve"> </w:t>
      </w:r>
      <w:r>
        <w:t>v</w:t>
      </w:r>
      <w:r>
        <w:rPr>
          <w:spacing w:val="42"/>
        </w:rPr>
        <w:t xml:space="preserve"> </w:t>
      </w:r>
      <w:r>
        <w:t>celej</w:t>
      </w:r>
      <w:r>
        <w:rPr>
          <w:spacing w:val="43"/>
        </w:rPr>
        <w:t xml:space="preserve"> </w:t>
      </w:r>
      <w:r>
        <w:t>dĺžke.</w:t>
      </w:r>
    </w:p>
    <w:p w:rsidR="007127CB" w:rsidRDefault="007127CB" w:rsidP="002E1152">
      <w:pPr>
        <w:pStyle w:val="Odsekzoznamu"/>
        <w:widowControl w:val="0"/>
        <w:numPr>
          <w:ilvl w:val="0"/>
          <w:numId w:val="12"/>
        </w:numPr>
        <w:tabs>
          <w:tab w:val="left" w:pos="898"/>
          <w:tab w:val="left" w:pos="899"/>
        </w:tabs>
        <w:autoSpaceDE w:val="0"/>
        <w:autoSpaceDN w:val="0"/>
        <w:spacing w:before="118" w:after="0"/>
        <w:contextualSpacing w:val="0"/>
        <w:jc w:val="left"/>
      </w:pPr>
      <w:r>
        <w:t>Musí</w:t>
      </w:r>
      <w:r>
        <w:rPr>
          <w:spacing w:val="41"/>
        </w:rPr>
        <w:t xml:space="preserve"> </w:t>
      </w:r>
      <w:r>
        <w:t>byť</w:t>
      </w:r>
      <w:r>
        <w:rPr>
          <w:spacing w:val="44"/>
        </w:rPr>
        <w:t xml:space="preserve"> </w:t>
      </w:r>
      <w:r>
        <w:t>zaistený</w:t>
      </w:r>
      <w:r>
        <w:rPr>
          <w:spacing w:val="40"/>
        </w:rPr>
        <w:t xml:space="preserve"> </w:t>
      </w:r>
      <w:r>
        <w:t>dokonalý</w:t>
      </w:r>
      <w:r>
        <w:rPr>
          <w:spacing w:val="36"/>
        </w:rPr>
        <w:t xml:space="preserve"> </w:t>
      </w:r>
      <w:r>
        <w:t>kontakt</w:t>
      </w:r>
      <w:r>
        <w:rPr>
          <w:spacing w:val="41"/>
        </w:rPr>
        <w:t xml:space="preserve"> </w:t>
      </w:r>
      <w:r>
        <w:t>trubky</w:t>
      </w:r>
      <w:r>
        <w:rPr>
          <w:spacing w:val="36"/>
        </w:rPr>
        <w:t xml:space="preserve"> </w:t>
      </w:r>
      <w:r>
        <w:t>s</w:t>
      </w:r>
      <w:r>
        <w:rPr>
          <w:spacing w:val="43"/>
        </w:rPr>
        <w:t xml:space="preserve"> </w:t>
      </w:r>
      <w:r>
        <w:t>betónom</w:t>
      </w:r>
      <w:r>
        <w:rPr>
          <w:spacing w:val="44"/>
        </w:rPr>
        <w:t xml:space="preserve"> </w:t>
      </w:r>
      <w:r>
        <w:t>pilóty.</w:t>
      </w:r>
    </w:p>
    <w:p w:rsidR="007127CB" w:rsidRDefault="007127CB" w:rsidP="002E1152">
      <w:pPr>
        <w:pStyle w:val="Odsekzoznamu"/>
        <w:widowControl w:val="0"/>
        <w:numPr>
          <w:ilvl w:val="0"/>
          <w:numId w:val="12"/>
        </w:numPr>
        <w:tabs>
          <w:tab w:val="left" w:pos="898"/>
          <w:tab w:val="left" w:pos="899"/>
        </w:tabs>
        <w:autoSpaceDE w:val="0"/>
        <w:autoSpaceDN w:val="0"/>
        <w:spacing w:before="120" w:after="0"/>
        <w:contextualSpacing w:val="0"/>
        <w:jc w:val="left"/>
      </w:pPr>
      <w:r>
        <w:t>V</w:t>
      </w:r>
      <w:r>
        <w:rPr>
          <w:spacing w:val="43"/>
        </w:rPr>
        <w:t xml:space="preserve"> </w:t>
      </w:r>
      <w:r>
        <w:t>celej</w:t>
      </w:r>
      <w:r>
        <w:rPr>
          <w:spacing w:val="44"/>
        </w:rPr>
        <w:t xml:space="preserve"> </w:t>
      </w:r>
      <w:r>
        <w:t>dĺžke</w:t>
      </w:r>
      <w:r>
        <w:rPr>
          <w:spacing w:val="40"/>
        </w:rPr>
        <w:t xml:space="preserve"> </w:t>
      </w:r>
      <w:r>
        <w:t>trubiek</w:t>
      </w:r>
      <w:r>
        <w:rPr>
          <w:spacing w:val="45"/>
        </w:rPr>
        <w:t xml:space="preserve"> </w:t>
      </w:r>
      <w:r>
        <w:t>musí</w:t>
      </w:r>
      <w:r>
        <w:rPr>
          <w:spacing w:val="40"/>
        </w:rPr>
        <w:t xml:space="preserve"> </w:t>
      </w:r>
      <w:r>
        <w:t>byť</w:t>
      </w:r>
      <w:r>
        <w:rPr>
          <w:spacing w:val="46"/>
        </w:rPr>
        <w:t xml:space="preserve"> </w:t>
      </w:r>
      <w:r>
        <w:t>zaistená</w:t>
      </w:r>
      <w:r>
        <w:rPr>
          <w:spacing w:val="45"/>
        </w:rPr>
        <w:t xml:space="preserve"> </w:t>
      </w:r>
      <w:r>
        <w:t>vodotesnosť</w:t>
      </w:r>
      <w:r>
        <w:rPr>
          <w:spacing w:val="44"/>
        </w:rPr>
        <w:t xml:space="preserve"> </w:t>
      </w:r>
      <w:r>
        <w:t>(spojky,</w:t>
      </w:r>
      <w:r>
        <w:rPr>
          <w:spacing w:val="46"/>
        </w:rPr>
        <w:t xml:space="preserve"> </w:t>
      </w:r>
      <w:r>
        <w:t>spodné</w:t>
      </w:r>
      <w:r>
        <w:rPr>
          <w:spacing w:val="41"/>
        </w:rPr>
        <w:t xml:space="preserve"> </w:t>
      </w:r>
      <w:r>
        <w:t>záslepky).</w:t>
      </w:r>
    </w:p>
    <w:p w:rsidR="007127CB" w:rsidRDefault="007127CB" w:rsidP="002E1152">
      <w:pPr>
        <w:pStyle w:val="Odsekzoznamu"/>
        <w:widowControl w:val="0"/>
        <w:numPr>
          <w:ilvl w:val="0"/>
          <w:numId w:val="12"/>
        </w:numPr>
        <w:tabs>
          <w:tab w:val="left" w:pos="898"/>
          <w:tab w:val="left" w:pos="899"/>
        </w:tabs>
        <w:autoSpaceDE w:val="0"/>
        <w:autoSpaceDN w:val="0"/>
        <w:spacing w:before="120" w:after="0"/>
        <w:contextualSpacing w:val="0"/>
        <w:jc w:val="left"/>
      </w:pPr>
      <w:r>
        <w:t>Horné</w:t>
      </w:r>
      <w:r>
        <w:rPr>
          <w:spacing w:val="37"/>
        </w:rPr>
        <w:t xml:space="preserve"> </w:t>
      </w:r>
      <w:r>
        <w:t>konce</w:t>
      </w:r>
      <w:r>
        <w:rPr>
          <w:spacing w:val="37"/>
        </w:rPr>
        <w:t xml:space="preserve"> </w:t>
      </w:r>
      <w:r>
        <w:t>trubiek</w:t>
      </w:r>
      <w:r>
        <w:rPr>
          <w:spacing w:val="41"/>
        </w:rPr>
        <w:t xml:space="preserve"> </w:t>
      </w:r>
      <w:r>
        <w:t>musia</w:t>
      </w:r>
      <w:r>
        <w:rPr>
          <w:spacing w:val="41"/>
        </w:rPr>
        <w:t xml:space="preserve"> </w:t>
      </w:r>
      <w:r>
        <w:t>byť</w:t>
      </w:r>
      <w:r>
        <w:rPr>
          <w:spacing w:val="39"/>
        </w:rPr>
        <w:t xml:space="preserve"> </w:t>
      </w:r>
      <w:r>
        <w:t>osadené</w:t>
      </w:r>
      <w:r>
        <w:rPr>
          <w:spacing w:val="41"/>
        </w:rPr>
        <w:t xml:space="preserve"> </w:t>
      </w:r>
      <w:r>
        <w:t>záslepkou</w:t>
      </w:r>
      <w:r>
        <w:rPr>
          <w:spacing w:val="37"/>
        </w:rPr>
        <w:t xml:space="preserve"> </w:t>
      </w:r>
      <w:r>
        <w:t>až</w:t>
      </w:r>
      <w:r>
        <w:rPr>
          <w:spacing w:val="39"/>
        </w:rPr>
        <w:t xml:space="preserve"> </w:t>
      </w:r>
      <w:r>
        <w:t>do</w:t>
      </w:r>
      <w:r>
        <w:rPr>
          <w:spacing w:val="37"/>
        </w:rPr>
        <w:t xml:space="preserve"> </w:t>
      </w:r>
      <w:r>
        <w:t>okamžiku</w:t>
      </w:r>
      <w:r>
        <w:rPr>
          <w:spacing w:val="41"/>
        </w:rPr>
        <w:t xml:space="preserve"> </w:t>
      </w:r>
      <w:r>
        <w:t>výkonu</w:t>
      </w:r>
      <w:r>
        <w:rPr>
          <w:spacing w:val="37"/>
        </w:rPr>
        <w:t xml:space="preserve"> </w:t>
      </w:r>
      <w:r>
        <w:t>skúšky.</w:t>
      </w:r>
    </w:p>
    <w:p w:rsidR="007127CB" w:rsidRDefault="007127CB" w:rsidP="002E1152">
      <w:pPr>
        <w:pStyle w:val="Odsekzoznamu"/>
        <w:widowControl w:val="0"/>
        <w:numPr>
          <w:ilvl w:val="0"/>
          <w:numId w:val="12"/>
        </w:numPr>
        <w:tabs>
          <w:tab w:val="left" w:pos="898"/>
          <w:tab w:val="left" w:pos="899"/>
        </w:tabs>
        <w:autoSpaceDE w:val="0"/>
        <w:autoSpaceDN w:val="0"/>
        <w:spacing w:before="123" w:after="0" w:line="242" w:lineRule="auto"/>
        <w:ind w:right="111"/>
        <w:contextualSpacing w:val="0"/>
        <w:jc w:val="left"/>
      </w:pPr>
      <w:r>
        <w:t>Je</w:t>
      </w:r>
      <w:r>
        <w:rPr>
          <w:spacing w:val="1"/>
        </w:rPr>
        <w:t xml:space="preserve"> </w:t>
      </w:r>
      <w:r>
        <w:t>vhodné</w:t>
      </w:r>
      <w:r>
        <w:rPr>
          <w:spacing w:val="1"/>
        </w:rPr>
        <w:t xml:space="preserve"> </w:t>
      </w:r>
      <w:r>
        <w:t>použiť</w:t>
      </w:r>
      <w:r>
        <w:rPr>
          <w:spacing w:val="1"/>
        </w:rPr>
        <w:t xml:space="preserve"> </w:t>
      </w:r>
      <w:r>
        <w:t>trubky</w:t>
      </w:r>
      <w:r>
        <w:rPr>
          <w:spacing w:val="59"/>
        </w:rPr>
        <w:t xml:space="preserve"> </w:t>
      </w:r>
      <w:r>
        <w:t>bez</w:t>
      </w:r>
      <w:r>
        <w:rPr>
          <w:spacing w:val="59"/>
        </w:rPr>
        <w:t xml:space="preserve"> </w:t>
      </w:r>
      <w:r>
        <w:t>spojok,</w:t>
      </w:r>
      <w:r>
        <w:rPr>
          <w:spacing w:val="59"/>
        </w:rPr>
        <w:t xml:space="preserve"> </w:t>
      </w:r>
      <w:r>
        <w:t>prípadne</w:t>
      </w:r>
      <w:r>
        <w:rPr>
          <w:spacing w:val="59"/>
        </w:rPr>
        <w:t xml:space="preserve"> </w:t>
      </w:r>
      <w:r>
        <w:t>spojky</w:t>
      </w:r>
      <w:r>
        <w:rPr>
          <w:spacing w:val="59"/>
        </w:rPr>
        <w:t xml:space="preserve"> </w:t>
      </w:r>
      <w:r>
        <w:t>nesmú</w:t>
      </w:r>
      <w:r>
        <w:rPr>
          <w:spacing w:val="59"/>
        </w:rPr>
        <w:t xml:space="preserve"> </w:t>
      </w:r>
      <w:r>
        <w:t>spôsobiť</w:t>
      </w:r>
      <w:r>
        <w:rPr>
          <w:spacing w:val="59"/>
        </w:rPr>
        <w:t xml:space="preserve"> </w:t>
      </w:r>
      <w:r>
        <w:t>zmenu</w:t>
      </w:r>
      <w:r>
        <w:rPr>
          <w:spacing w:val="-56"/>
        </w:rPr>
        <w:t xml:space="preserve"> </w:t>
      </w:r>
      <w:r>
        <w:t>rýchlosti</w:t>
      </w:r>
      <w:r>
        <w:rPr>
          <w:spacing w:val="35"/>
        </w:rPr>
        <w:t xml:space="preserve"> </w:t>
      </w:r>
      <w:r>
        <w:t>šírenia</w:t>
      </w:r>
      <w:r>
        <w:rPr>
          <w:spacing w:val="41"/>
        </w:rPr>
        <w:t xml:space="preserve"> </w:t>
      </w:r>
      <w:r>
        <w:t>UZ</w:t>
      </w:r>
      <w:r>
        <w:rPr>
          <w:spacing w:val="37"/>
        </w:rPr>
        <w:t xml:space="preserve"> </w:t>
      </w:r>
      <w:r>
        <w:t>signálu</w:t>
      </w:r>
      <w:r>
        <w:rPr>
          <w:spacing w:val="37"/>
        </w:rPr>
        <w:t xml:space="preserve"> </w:t>
      </w:r>
      <w:r>
        <w:t>(bez</w:t>
      </w:r>
      <w:r>
        <w:rPr>
          <w:spacing w:val="40"/>
        </w:rPr>
        <w:t xml:space="preserve"> </w:t>
      </w:r>
      <w:r>
        <w:t>vzduchových</w:t>
      </w:r>
      <w:r>
        <w:rPr>
          <w:spacing w:val="37"/>
        </w:rPr>
        <w:t xml:space="preserve"> </w:t>
      </w:r>
      <w:r>
        <w:t>bublín,</w:t>
      </w:r>
      <w:r>
        <w:rPr>
          <w:spacing w:val="43"/>
        </w:rPr>
        <w:t xml:space="preserve"> </w:t>
      </w:r>
      <w:r>
        <w:t>vonkajších</w:t>
      </w:r>
      <w:r>
        <w:rPr>
          <w:spacing w:val="40"/>
        </w:rPr>
        <w:t xml:space="preserve"> </w:t>
      </w:r>
      <w:r>
        <w:t>izolácií</w:t>
      </w:r>
      <w:r>
        <w:rPr>
          <w:spacing w:val="40"/>
        </w:rPr>
        <w:t xml:space="preserve"> </w:t>
      </w:r>
      <w:r>
        <w:t>apod.).</w:t>
      </w:r>
    </w:p>
    <w:p w:rsidR="007127CB" w:rsidRDefault="007127CB" w:rsidP="002E1152">
      <w:pPr>
        <w:pStyle w:val="Odsekzoznamu"/>
        <w:widowControl w:val="0"/>
        <w:numPr>
          <w:ilvl w:val="0"/>
          <w:numId w:val="12"/>
        </w:numPr>
        <w:tabs>
          <w:tab w:val="left" w:pos="898"/>
          <w:tab w:val="left" w:pos="899"/>
        </w:tabs>
        <w:autoSpaceDE w:val="0"/>
        <w:autoSpaceDN w:val="0"/>
        <w:spacing w:before="118" w:after="0"/>
        <w:contextualSpacing w:val="0"/>
        <w:jc w:val="left"/>
      </w:pPr>
      <w:r>
        <w:lastRenderedPageBreak/>
        <w:t>Musí</w:t>
      </w:r>
      <w:r>
        <w:rPr>
          <w:spacing w:val="41"/>
        </w:rPr>
        <w:t xml:space="preserve"> </w:t>
      </w:r>
      <w:r>
        <w:t>byť</w:t>
      </w:r>
      <w:r>
        <w:rPr>
          <w:spacing w:val="44"/>
        </w:rPr>
        <w:t xml:space="preserve"> </w:t>
      </w:r>
      <w:r>
        <w:t>zabezpečená</w:t>
      </w:r>
      <w:r>
        <w:rPr>
          <w:spacing w:val="38"/>
        </w:rPr>
        <w:t xml:space="preserve"> </w:t>
      </w:r>
      <w:r>
        <w:t>priechodnosť</w:t>
      </w:r>
      <w:r>
        <w:rPr>
          <w:spacing w:val="42"/>
        </w:rPr>
        <w:t xml:space="preserve"> </w:t>
      </w:r>
      <w:r>
        <w:t>trubiek</w:t>
      </w:r>
      <w:r>
        <w:rPr>
          <w:spacing w:val="45"/>
        </w:rPr>
        <w:t xml:space="preserve"> </w:t>
      </w:r>
      <w:r>
        <w:t>v</w:t>
      </w:r>
      <w:r>
        <w:rPr>
          <w:spacing w:val="36"/>
        </w:rPr>
        <w:t xml:space="preserve"> </w:t>
      </w:r>
      <w:r>
        <w:t>celom</w:t>
      </w:r>
      <w:r>
        <w:rPr>
          <w:spacing w:val="40"/>
        </w:rPr>
        <w:t xml:space="preserve"> </w:t>
      </w:r>
      <w:r>
        <w:t>profile</w:t>
      </w:r>
      <w:r>
        <w:rPr>
          <w:spacing w:val="42"/>
        </w:rPr>
        <w:t xml:space="preserve"> </w:t>
      </w:r>
      <w:r>
        <w:t>a</w:t>
      </w:r>
      <w:r>
        <w:rPr>
          <w:spacing w:val="39"/>
        </w:rPr>
        <w:t xml:space="preserve"> </w:t>
      </w:r>
      <w:r>
        <w:t>dĺžke.</w:t>
      </w:r>
    </w:p>
    <w:p w:rsidR="007127CB" w:rsidRDefault="007127CB" w:rsidP="007127CB">
      <w:pPr>
        <w:sectPr w:rsidR="007127CB" w:rsidSect="007127CB">
          <w:pgSz w:w="11900" w:h="16840"/>
          <w:pgMar w:top="960" w:right="1020" w:bottom="920" w:left="1240" w:header="571" w:footer="734" w:gutter="0"/>
          <w:cols w:space="708"/>
        </w:sectPr>
      </w:pPr>
    </w:p>
    <w:p w:rsidR="007127CB" w:rsidRPr="004213C9" w:rsidRDefault="007127CB" w:rsidP="007127CB">
      <w:pPr>
        <w:pStyle w:val="Zkladntext"/>
        <w:spacing w:before="3"/>
        <w:rPr>
          <w:sz w:val="15"/>
          <w:szCs w:val="15"/>
        </w:rPr>
      </w:pPr>
    </w:p>
    <w:p w:rsidR="007127CB" w:rsidRPr="009E0681" w:rsidRDefault="007127CB" w:rsidP="009E0681">
      <w:pPr>
        <w:pStyle w:val="Nadpis1"/>
      </w:pPr>
      <w:bookmarkStart w:id="198" w:name="_Toc178188263"/>
      <w:r w:rsidRPr="009E0681">
        <w:t>ZVLÁŠTNE TECHNICKO-KVALITATÍVNE PODMIENKY (35-GEOTECHNICKÝ MONITORING PRE OBJEKTY LÍNIOVÝCH ČASTÍ POZEMNÝCH KOMUNIKÁCIÍ)</w:t>
      </w:r>
      <w:bookmarkEnd w:id="198"/>
    </w:p>
    <w:p w:rsidR="007127CB" w:rsidRDefault="007127CB" w:rsidP="009E0681">
      <w:r>
        <w:t xml:space="preserve">Vzhľadom k použitiu FIDIC-u </w:t>
      </w:r>
      <w:del w:id="199" w:author="Pollák Tomáš" w:date="2025-01-22T13:35:00Z">
        <w:r w:rsidDel="00A10EEB">
          <w:delText xml:space="preserve">(„žltej knihy“) </w:delText>
        </w:r>
      </w:del>
      <w:r>
        <w:t>a vzhľadom ku geologickému riziku, ktorého časť</w:t>
      </w:r>
      <w:r>
        <w:rPr>
          <w:spacing w:val="1"/>
        </w:rPr>
        <w:t xml:space="preserve"> </w:t>
      </w:r>
      <w:r>
        <w:t>znáša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predmetného</w:t>
      </w:r>
      <w:r>
        <w:rPr>
          <w:spacing w:val="1"/>
        </w:rPr>
        <w:t xml:space="preserve"> </w:t>
      </w:r>
      <w:r>
        <w:t>diela,</w:t>
      </w:r>
      <w:r>
        <w:rPr>
          <w:spacing w:val="1"/>
        </w:rPr>
        <w:t xml:space="preserve"> </w:t>
      </w:r>
      <w:r>
        <w:t>objednávateľ</w:t>
      </w:r>
      <w:r>
        <w:rPr>
          <w:spacing w:val="1"/>
        </w:rPr>
        <w:t xml:space="preserve"> </w:t>
      </w:r>
      <w:r>
        <w:t>necháva</w:t>
      </w:r>
      <w:r>
        <w:rPr>
          <w:spacing w:val="1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zvážení</w:t>
      </w:r>
      <w:r>
        <w:rPr>
          <w:spacing w:val="59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(uchádzača),</w:t>
      </w:r>
      <w:r>
        <w:rPr>
          <w:spacing w:val="37"/>
        </w:rPr>
        <w:t xml:space="preserve"> </w:t>
      </w:r>
      <w:r>
        <w:t>akú</w:t>
      </w:r>
      <w:r>
        <w:rPr>
          <w:spacing w:val="34"/>
        </w:rPr>
        <w:t xml:space="preserve"> </w:t>
      </w:r>
      <w:r>
        <w:t>formu</w:t>
      </w:r>
      <w:r>
        <w:rPr>
          <w:spacing w:val="35"/>
        </w:rPr>
        <w:t xml:space="preserve"> </w:t>
      </w:r>
      <w:r>
        <w:t>riadenia</w:t>
      </w:r>
      <w:r>
        <w:rPr>
          <w:spacing w:val="39"/>
        </w:rPr>
        <w:t xml:space="preserve"> </w:t>
      </w:r>
      <w:r>
        <w:t>a</w:t>
      </w:r>
      <w:r>
        <w:rPr>
          <w:spacing w:val="34"/>
        </w:rPr>
        <w:t xml:space="preserve"> </w:t>
      </w:r>
      <w:r>
        <w:t>prezentovania</w:t>
      </w:r>
      <w:r>
        <w:rPr>
          <w:spacing w:val="35"/>
        </w:rPr>
        <w:t xml:space="preserve"> </w:t>
      </w:r>
      <w:r>
        <w:t>geotechnického</w:t>
      </w:r>
      <w:r>
        <w:rPr>
          <w:spacing w:val="35"/>
        </w:rPr>
        <w:t xml:space="preserve"> </w:t>
      </w:r>
      <w:r>
        <w:t>monitoringu</w:t>
      </w:r>
      <w:r>
        <w:rPr>
          <w:spacing w:val="34"/>
        </w:rPr>
        <w:t xml:space="preserve"> </w:t>
      </w:r>
      <w:r>
        <w:t>si</w:t>
      </w:r>
      <w:r>
        <w:rPr>
          <w:spacing w:val="37"/>
        </w:rPr>
        <w:t xml:space="preserve"> </w:t>
      </w:r>
      <w:r>
        <w:t>zvolí.</w:t>
      </w:r>
    </w:p>
    <w:p w:rsidR="007127CB" w:rsidRDefault="007127CB" w:rsidP="009E0681">
      <w:r>
        <w:t>Geotechnický</w:t>
      </w:r>
      <w:r>
        <w:rPr>
          <w:spacing w:val="1"/>
        </w:rPr>
        <w:t xml:space="preserve"> </w:t>
      </w:r>
      <w:r>
        <w:t>monitoring</w:t>
      </w:r>
      <w:r>
        <w:rPr>
          <w:spacing w:val="1"/>
        </w:rPr>
        <w:t xml:space="preserve"> </w:t>
      </w:r>
      <w:r>
        <w:t>(GTM)</w:t>
      </w:r>
      <w:r>
        <w:rPr>
          <w:spacing w:val="1"/>
        </w:rPr>
        <w:t xml:space="preserve"> </w:t>
      </w:r>
      <w:r>
        <w:t>zahŕňa</w:t>
      </w:r>
      <w:r>
        <w:rPr>
          <w:spacing w:val="1"/>
        </w:rPr>
        <w:t xml:space="preserve"> </w:t>
      </w:r>
      <w:r>
        <w:t>inštaláciu</w:t>
      </w:r>
      <w:r>
        <w:rPr>
          <w:spacing w:val="1"/>
        </w:rPr>
        <w:t xml:space="preserve"> </w:t>
      </w:r>
      <w:r>
        <w:t>meracích</w:t>
      </w:r>
      <w:r>
        <w:rPr>
          <w:spacing w:val="1"/>
        </w:rPr>
        <w:t xml:space="preserve"> </w:t>
      </w:r>
      <w:r>
        <w:t>miest,</w:t>
      </w:r>
      <w:r>
        <w:rPr>
          <w:spacing w:val="1"/>
        </w:rPr>
        <w:t xml:space="preserve"> </w:t>
      </w:r>
      <w:r>
        <w:t>vykonávanie</w:t>
      </w:r>
      <w:r>
        <w:rPr>
          <w:spacing w:val="1"/>
        </w:rPr>
        <w:t xml:space="preserve"> </w:t>
      </w:r>
      <w:r>
        <w:t>meraní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sledovaní,</w:t>
      </w:r>
      <w:r>
        <w:rPr>
          <w:spacing w:val="1"/>
        </w:rPr>
        <w:t xml:space="preserve"> </w:t>
      </w:r>
      <w:r>
        <w:t>zber</w:t>
      </w:r>
      <w:r>
        <w:rPr>
          <w:spacing w:val="1"/>
        </w:rPr>
        <w:t xml:space="preserve"> </w:t>
      </w:r>
      <w:r>
        <w:t>nameraných</w:t>
      </w:r>
      <w:r>
        <w:rPr>
          <w:spacing w:val="1"/>
        </w:rPr>
        <w:t xml:space="preserve"> </w:t>
      </w:r>
      <w:r>
        <w:t>dát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poznatkov,</w:t>
      </w:r>
      <w:r>
        <w:rPr>
          <w:spacing w:val="1"/>
        </w:rPr>
        <w:t xml:space="preserve"> </w:t>
      </w:r>
      <w:r>
        <w:t>ich</w:t>
      </w:r>
      <w:r>
        <w:rPr>
          <w:spacing w:val="58"/>
        </w:rPr>
        <w:t xml:space="preserve"> </w:t>
      </w:r>
      <w:r>
        <w:t>vyhodnotenie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následný</w:t>
      </w:r>
      <w:r>
        <w:rPr>
          <w:spacing w:val="58"/>
        </w:rPr>
        <w:t xml:space="preserve"> </w:t>
      </w:r>
      <w:r>
        <w:t>rozhodovací</w:t>
      </w:r>
      <w:r>
        <w:rPr>
          <w:spacing w:val="1"/>
        </w:rPr>
        <w:t xml:space="preserve"> </w:t>
      </w:r>
      <w:r>
        <w:t>proces</w:t>
      </w:r>
      <w:r>
        <w:rPr>
          <w:spacing w:val="1"/>
        </w:rPr>
        <w:t xml:space="preserve"> </w:t>
      </w:r>
      <w:r>
        <w:t>vychádzajúci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definície</w:t>
      </w:r>
      <w:r>
        <w:rPr>
          <w:spacing w:val="1"/>
        </w:rPr>
        <w:t xml:space="preserve"> </w:t>
      </w:r>
      <w:r>
        <w:t>varovných</w:t>
      </w:r>
      <w:r>
        <w:rPr>
          <w:spacing w:val="1"/>
        </w:rPr>
        <w:t xml:space="preserve"> </w:t>
      </w:r>
      <w:r>
        <w:t>stavov</w:t>
      </w:r>
      <w:r>
        <w:rPr>
          <w:spacing w:val="1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opatrení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rovine</w:t>
      </w:r>
      <w:r>
        <w:rPr>
          <w:spacing w:val="59"/>
        </w:rPr>
        <w:t xml:space="preserve"> </w:t>
      </w:r>
      <w:r>
        <w:t>technickej,</w:t>
      </w:r>
      <w:r>
        <w:rPr>
          <w:spacing w:val="1"/>
        </w:rPr>
        <w:t xml:space="preserve"> </w:t>
      </w:r>
      <w:r>
        <w:t>technologickej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bezpečnostnej.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monitoringu</w:t>
      </w:r>
      <w:r>
        <w:rPr>
          <w:spacing w:val="1"/>
        </w:rPr>
        <w:t xml:space="preserve"> </w:t>
      </w:r>
      <w:r>
        <w:t>spracuje</w:t>
      </w:r>
      <w:r>
        <w:rPr>
          <w:spacing w:val="1"/>
        </w:rPr>
        <w:t xml:space="preserve"> </w:t>
      </w:r>
      <w:r>
        <w:t>realizačný</w:t>
      </w:r>
      <w:r>
        <w:rPr>
          <w:spacing w:val="1"/>
        </w:rPr>
        <w:t xml:space="preserve"> </w:t>
      </w:r>
      <w:r>
        <w:t>projekt</w:t>
      </w:r>
      <w:r>
        <w:rPr>
          <w:spacing w:val="1"/>
        </w:rPr>
        <w:t xml:space="preserve"> </w:t>
      </w:r>
      <w:r>
        <w:t>GTM.</w:t>
      </w:r>
      <w:r>
        <w:rPr>
          <w:spacing w:val="1"/>
        </w:rPr>
        <w:t xml:space="preserve"> </w:t>
      </w:r>
      <w:r>
        <w:t>Realizačný</w:t>
      </w:r>
      <w:r>
        <w:rPr>
          <w:spacing w:val="20"/>
        </w:rPr>
        <w:t xml:space="preserve"> </w:t>
      </w:r>
      <w:r>
        <w:t>projekt</w:t>
      </w:r>
      <w:r>
        <w:rPr>
          <w:spacing w:val="21"/>
        </w:rPr>
        <w:t xml:space="preserve"> </w:t>
      </w:r>
      <w:r>
        <w:t>monitoringu</w:t>
      </w:r>
      <w:r>
        <w:rPr>
          <w:spacing w:val="20"/>
        </w:rPr>
        <w:t xml:space="preserve"> </w:t>
      </w:r>
      <w:r>
        <w:t>musí</w:t>
      </w:r>
      <w:r>
        <w:rPr>
          <w:spacing w:val="21"/>
        </w:rPr>
        <w:t xml:space="preserve"> </w:t>
      </w:r>
      <w:r>
        <w:t>obsahovať</w:t>
      </w:r>
      <w:r>
        <w:rPr>
          <w:spacing w:val="22"/>
        </w:rPr>
        <w:t xml:space="preserve"> </w:t>
      </w:r>
      <w:r>
        <w:t>nasledovné</w:t>
      </w:r>
      <w:r>
        <w:rPr>
          <w:spacing w:val="19"/>
        </w:rPr>
        <w:t xml:space="preserve"> </w:t>
      </w:r>
      <w:r>
        <w:t>plány:</w:t>
      </w:r>
    </w:p>
    <w:p w:rsidR="007127CB" w:rsidRDefault="007127CB" w:rsidP="002E1152">
      <w:pPr>
        <w:pStyle w:val="Odsekzoznamu"/>
        <w:widowControl w:val="0"/>
        <w:numPr>
          <w:ilvl w:val="0"/>
          <w:numId w:val="9"/>
        </w:numPr>
        <w:tabs>
          <w:tab w:val="left" w:pos="898"/>
          <w:tab w:val="left" w:pos="899"/>
        </w:tabs>
        <w:autoSpaceDE w:val="0"/>
        <w:autoSpaceDN w:val="0"/>
        <w:spacing w:before="212" w:after="0" w:line="269" w:lineRule="exact"/>
        <w:contextualSpacing w:val="0"/>
        <w:jc w:val="left"/>
      </w:pPr>
      <w:r>
        <w:t>plán</w:t>
      </w:r>
      <w:r>
        <w:rPr>
          <w:spacing w:val="47"/>
        </w:rPr>
        <w:t xml:space="preserve"> </w:t>
      </w:r>
      <w:r>
        <w:t>výberu</w:t>
      </w:r>
      <w:r>
        <w:rPr>
          <w:spacing w:val="47"/>
        </w:rPr>
        <w:t xml:space="preserve"> </w:t>
      </w:r>
      <w:r>
        <w:t>a</w:t>
      </w:r>
      <w:r>
        <w:rPr>
          <w:spacing w:val="48"/>
        </w:rPr>
        <w:t xml:space="preserve"> </w:t>
      </w:r>
      <w:r>
        <w:t>inštalácie</w:t>
      </w:r>
      <w:r>
        <w:rPr>
          <w:spacing w:val="43"/>
        </w:rPr>
        <w:t xml:space="preserve"> </w:t>
      </w:r>
      <w:r>
        <w:t>meracej</w:t>
      </w:r>
      <w:r>
        <w:rPr>
          <w:spacing w:val="46"/>
        </w:rPr>
        <w:t xml:space="preserve"> </w:t>
      </w:r>
      <w:r>
        <w:t>techniky,</w:t>
      </w:r>
    </w:p>
    <w:p w:rsidR="007127CB" w:rsidRDefault="007127CB" w:rsidP="002E1152">
      <w:pPr>
        <w:pStyle w:val="Odsekzoznamu"/>
        <w:widowControl w:val="0"/>
        <w:numPr>
          <w:ilvl w:val="0"/>
          <w:numId w:val="9"/>
        </w:numPr>
        <w:tabs>
          <w:tab w:val="left" w:pos="898"/>
          <w:tab w:val="left" w:pos="899"/>
        </w:tabs>
        <w:autoSpaceDE w:val="0"/>
        <w:autoSpaceDN w:val="0"/>
        <w:spacing w:after="0" w:line="268" w:lineRule="exact"/>
        <w:contextualSpacing w:val="0"/>
        <w:jc w:val="left"/>
      </w:pPr>
      <w:r>
        <w:t>plán</w:t>
      </w:r>
      <w:r>
        <w:rPr>
          <w:spacing w:val="46"/>
        </w:rPr>
        <w:t xml:space="preserve"> </w:t>
      </w:r>
      <w:r>
        <w:t>kalibrácie</w:t>
      </w:r>
      <w:r>
        <w:rPr>
          <w:spacing w:val="47"/>
        </w:rPr>
        <w:t xml:space="preserve"> </w:t>
      </w:r>
      <w:r>
        <w:t>a</w:t>
      </w:r>
      <w:r>
        <w:rPr>
          <w:spacing w:val="47"/>
        </w:rPr>
        <w:t xml:space="preserve"> </w:t>
      </w:r>
      <w:r>
        <w:t>údržby</w:t>
      </w:r>
      <w:r>
        <w:rPr>
          <w:spacing w:val="43"/>
        </w:rPr>
        <w:t xml:space="preserve"> </w:t>
      </w:r>
      <w:r>
        <w:t>meracej</w:t>
      </w:r>
      <w:r>
        <w:rPr>
          <w:spacing w:val="50"/>
        </w:rPr>
        <w:t xml:space="preserve"> </w:t>
      </w:r>
      <w:r>
        <w:t>techniky,</w:t>
      </w:r>
    </w:p>
    <w:p w:rsidR="007127CB" w:rsidRDefault="007127CB" w:rsidP="002E1152">
      <w:pPr>
        <w:pStyle w:val="Odsekzoznamu"/>
        <w:widowControl w:val="0"/>
        <w:numPr>
          <w:ilvl w:val="0"/>
          <w:numId w:val="9"/>
        </w:numPr>
        <w:tabs>
          <w:tab w:val="left" w:pos="898"/>
          <w:tab w:val="left" w:pos="899"/>
        </w:tabs>
        <w:autoSpaceDE w:val="0"/>
        <w:autoSpaceDN w:val="0"/>
        <w:spacing w:after="0" w:line="268" w:lineRule="exact"/>
        <w:contextualSpacing w:val="0"/>
        <w:jc w:val="left"/>
      </w:pPr>
      <w:r>
        <w:t>plán</w:t>
      </w:r>
      <w:r>
        <w:rPr>
          <w:spacing w:val="42"/>
        </w:rPr>
        <w:t xml:space="preserve"> </w:t>
      </w:r>
      <w:r>
        <w:t>záznamu</w:t>
      </w:r>
      <w:r>
        <w:rPr>
          <w:spacing w:val="38"/>
        </w:rPr>
        <w:t xml:space="preserve"> </w:t>
      </w:r>
      <w:r>
        <w:t>faktorov,</w:t>
      </w:r>
      <w:r>
        <w:rPr>
          <w:spacing w:val="41"/>
        </w:rPr>
        <w:t xml:space="preserve"> </w:t>
      </w:r>
      <w:r>
        <w:t>ktoré</w:t>
      </w:r>
      <w:r>
        <w:rPr>
          <w:spacing w:val="38"/>
        </w:rPr>
        <w:t xml:space="preserve"> </w:t>
      </w:r>
      <w:r>
        <w:t>môžu</w:t>
      </w:r>
      <w:r>
        <w:rPr>
          <w:spacing w:val="42"/>
        </w:rPr>
        <w:t xml:space="preserve"> </w:t>
      </w:r>
      <w:r>
        <w:t>vplývať</w:t>
      </w:r>
      <w:r>
        <w:rPr>
          <w:spacing w:val="43"/>
        </w:rPr>
        <w:t xml:space="preserve"> </w:t>
      </w:r>
      <w:r>
        <w:t>na</w:t>
      </w:r>
      <w:r>
        <w:rPr>
          <w:spacing w:val="39"/>
        </w:rPr>
        <w:t xml:space="preserve"> </w:t>
      </w:r>
      <w:r>
        <w:t>merania,</w:t>
      </w:r>
    </w:p>
    <w:p w:rsidR="007127CB" w:rsidRDefault="007127CB" w:rsidP="002E1152">
      <w:pPr>
        <w:pStyle w:val="Odsekzoznamu"/>
        <w:widowControl w:val="0"/>
        <w:numPr>
          <w:ilvl w:val="0"/>
          <w:numId w:val="9"/>
        </w:numPr>
        <w:tabs>
          <w:tab w:val="left" w:pos="898"/>
          <w:tab w:val="left" w:pos="899"/>
        </w:tabs>
        <w:autoSpaceDE w:val="0"/>
        <w:autoSpaceDN w:val="0"/>
        <w:spacing w:after="0" w:line="269" w:lineRule="exact"/>
        <w:contextualSpacing w:val="0"/>
        <w:jc w:val="left"/>
      </w:pPr>
      <w:r>
        <w:t>plán</w:t>
      </w:r>
      <w:r>
        <w:rPr>
          <w:spacing w:val="42"/>
        </w:rPr>
        <w:t xml:space="preserve"> </w:t>
      </w:r>
      <w:r>
        <w:t>zberu,</w:t>
      </w:r>
      <w:r>
        <w:rPr>
          <w:spacing w:val="41"/>
        </w:rPr>
        <w:t xml:space="preserve"> </w:t>
      </w:r>
      <w:r>
        <w:t>spracovania</w:t>
      </w:r>
      <w:r>
        <w:rPr>
          <w:spacing w:val="43"/>
        </w:rPr>
        <w:t xml:space="preserve"> </w:t>
      </w:r>
      <w:r>
        <w:t>a</w:t>
      </w:r>
      <w:r>
        <w:rPr>
          <w:spacing w:val="39"/>
        </w:rPr>
        <w:t xml:space="preserve"> </w:t>
      </w:r>
      <w:r>
        <w:t>prezentácie</w:t>
      </w:r>
      <w:r>
        <w:rPr>
          <w:spacing w:val="42"/>
        </w:rPr>
        <w:t xml:space="preserve"> </w:t>
      </w:r>
      <w:r>
        <w:t>dát.</w:t>
      </w:r>
    </w:p>
    <w:p w:rsidR="007127CB" w:rsidRDefault="007127CB" w:rsidP="007127CB">
      <w:pPr>
        <w:pStyle w:val="Zkladntext"/>
        <w:spacing w:before="10"/>
        <w:rPr>
          <w:sz w:val="32"/>
        </w:rPr>
      </w:pPr>
    </w:p>
    <w:p w:rsidR="007127CB" w:rsidRDefault="007127CB" w:rsidP="009E0681">
      <w:r>
        <w:t>Skutočná</w:t>
      </w:r>
      <w:r>
        <w:rPr>
          <w:spacing w:val="1"/>
        </w:rPr>
        <w:t xml:space="preserve"> </w:t>
      </w:r>
      <w:r>
        <w:t>potreba</w:t>
      </w:r>
      <w:r>
        <w:rPr>
          <w:spacing w:val="1"/>
        </w:rPr>
        <w:t xml:space="preserve"> </w:t>
      </w:r>
      <w:r>
        <w:t>jednotlivých</w:t>
      </w:r>
      <w:r>
        <w:rPr>
          <w:spacing w:val="1"/>
        </w:rPr>
        <w:t xml:space="preserve"> </w:t>
      </w:r>
      <w:r>
        <w:t>meraní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sledovaní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stanoví</w:t>
      </w:r>
      <w:r>
        <w:rPr>
          <w:spacing w:val="1"/>
        </w:rPr>
        <w:t xml:space="preserve"> </w:t>
      </w:r>
      <w:r>
        <w:t>počas</w:t>
      </w:r>
      <w:r>
        <w:rPr>
          <w:spacing w:val="1"/>
        </w:rPr>
        <w:t xml:space="preserve"> </w:t>
      </w:r>
      <w:r>
        <w:t>výstavby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základe</w:t>
      </w:r>
      <w:r>
        <w:rPr>
          <w:spacing w:val="1"/>
        </w:rPr>
        <w:t xml:space="preserve"> </w:t>
      </w:r>
      <w:r>
        <w:t>výsledkov meraní a podmienok</w:t>
      </w:r>
      <w:r>
        <w:rPr>
          <w:spacing w:val="1"/>
        </w:rPr>
        <w:t xml:space="preserve"> </w:t>
      </w:r>
      <w:r>
        <w:t>výstavby.</w:t>
      </w:r>
      <w:r>
        <w:rPr>
          <w:spacing w:val="1"/>
        </w:rPr>
        <w:t xml:space="preserve"> </w:t>
      </w:r>
      <w:r>
        <w:t>Pre</w:t>
      </w:r>
      <w:r>
        <w:rPr>
          <w:spacing w:val="58"/>
        </w:rPr>
        <w:t xml:space="preserve"> </w:t>
      </w:r>
      <w:r>
        <w:t>všetky postupy a technológie platia príslušné</w:t>
      </w:r>
      <w:r>
        <w:rPr>
          <w:spacing w:val="1"/>
        </w:rPr>
        <w:t xml:space="preserve"> </w:t>
      </w:r>
      <w:r>
        <w:t>STN. Požaduje sa, aby zhotoviteľ geotechnického monitoringu mal platný audit na systém</w:t>
      </w:r>
      <w:r>
        <w:rPr>
          <w:spacing w:val="1"/>
        </w:rPr>
        <w:t xml:space="preserve"> </w:t>
      </w:r>
      <w:r>
        <w:t>manažérstva</w:t>
      </w:r>
      <w:r>
        <w:rPr>
          <w:spacing w:val="14"/>
        </w:rPr>
        <w:t xml:space="preserve"> </w:t>
      </w:r>
      <w:r>
        <w:t>kvality</w:t>
      </w:r>
      <w:r>
        <w:rPr>
          <w:spacing w:val="16"/>
        </w:rPr>
        <w:t xml:space="preserve"> </w:t>
      </w:r>
      <w:r>
        <w:t>podľa</w:t>
      </w:r>
      <w:r>
        <w:rPr>
          <w:spacing w:val="15"/>
        </w:rPr>
        <w:t xml:space="preserve"> </w:t>
      </w:r>
      <w:r>
        <w:t>ISO</w:t>
      </w:r>
      <w:r>
        <w:rPr>
          <w:spacing w:val="17"/>
        </w:rPr>
        <w:t xml:space="preserve"> </w:t>
      </w:r>
      <w:r>
        <w:t>9001:2016.</w:t>
      </w:r>
    </w:p>
    <w:p w:rsidR="007127CB" w:rsidRDefault="007127CB" w:rsidP="007127CB">
      <w:pPr>
        <w:spacing w:line="244" w:lineRule="auto"/>
        <w:sectPr w:rsidR="007127CB" w:rsidSect="007127CB">
          <w:footerReference w:type="default" r:id="rId25"/>
          <w:pgSz w:w="11900" w:h="16840"/>
          <w:pgMar w:top="958" w:right="1021" w:bottom="919" w:left="1242" w:header="573" w:footer="731" w:gutter="0"/>
          <w:cols w:space="708"/>
          <w:docGrid w:linePitch="299"/>
        </w:sectPr>
      </w:pPr>
    </w:p>
    <w:p w:rsidR="007127CB" w:rsidRDefault="007127CB" w:rsidP="007127CB">
      <w:pPr>
        <w:pStyle w:val="Zkladntext"/>
        <w:spacing w:before="4"/>
        <w:rPr>
          <w:sz w:val="15"/>
        </w:rPr>
      </w:pPr>
    </w:p>
    <w:p w:rsidR="007127CB" w:rsidRPr="009E0681" w:rsidRDefault="007127CB" w:rsidP="009E0681">
      <w:pPr>
        <w:pStyle w:val="Nadpis1"/>
      </w:pPr>
      <w:bookmarkStart w:id="200" w:name="_TOC_250052"/>
      <w:bookmarkStart w:id="201" w:name="_Toc178188264"/>
      <w:r w:rsidRPr="009E0681">
        <w:t xml:space="preserve">ZVLÁŠTNE TECHNICKO-KVALITATÍVNE PODMIENKY (4-ODVODŇOVACIE ZARIADENIA A </w:t>
      </w:r>
      <w:bookmarkEnd w:id="200"/>
      <w:r w:rsidRPr="009E0681">
        <w:t>CHRÁNIČKY)</w:t>
      </w:r>
      <w:bookmarkEnd w:id="201"/>
    </w:p>
    <w:p w:rsidR="007127CB" w:rsidRPr="009E0681" w:rsidRDefault="007127CB" w:rsidP="009E0681">
      <w:pPr>
        <w:pStyle w:val="Nadpis2"/>
      </w:pPr>
      <w:bookmarkStart w:id="202" w:name="_TOC_250051"/>
      <w:bookmarkStart w:id="203" w:name="_Toc178188265"/>
      <w:r w:rsidRPr="009E0681">
        <w:t xml:space="preserve">ŠTRBINOVÉ ODVODŇOVACIE </w:t>
      </w:r>
      <w:bookmarkEnd w:id="202"/>
      <w:r w:rsidRPr="009E0681">
        <w:t>ŽĽABY</w:t>
      </w:r>
      <w:bookmarkEnd w:id="203"/>
    </w:p>
    <w:p w:rsidR="007127CB" w:rsidRDefault="007127CB" w:rsidP="009E0681">
      <w:pPr>
        <w:pStyle w:val="Nadpis3"/>
      </w:pPr>
      <w:bookmarkStart w:id="204" w:name="_TOC_250050"/>
      <w:bookmarkStart w:id="205" w:name="_Toc178188266"/>
      <w:r>
        <w:t>Základné</w:t>
      </w:r>
      <w:r>
        <w:rPr>
          <w:spacing w:val="42"/>
        </w:rPr>
        <w:t xml:space="preserve"> </w:t>
      </w:r>
      <w:bookmarkEnd w:id="204"/>
      <w:r>
        <w:t>pojmy</w:t>
      </w:r>
      <w:bookmarkEnd w:id="205"/>
    </w:p>
    <w:p w:rsidR="007127CB" w:rsidRDefault="007127CB" w:rsidP="009E0681">
      <w:pPr>
        <w:pStyle w:val="Zkladntext"/>
        <w:tabs>
          <w:tab w:val="left" w:pos="2304"/>
        </w:tabs>
        <w:spacing w:before="123" w:line="242" w:lineRule="auto"/>
        <w:ind w:left="2304" w:right="108" w:hanging="2304"/>
      </w:pPr>
      <w:r>
        <w:t>Štrbinový</w:t>
      </w:r>
      <w:r>
        <w:rPr>
          <w:spacing w:val="36"/>
        </w:rPr>
        <w:t xml:space="preserve"> </w:t>
      </w:r>
      <w:r>
        <w:t>žľab</w:t>
      </w:r>
      <w:r>
        <w:rPr>
          <w:rFonts w:ascii="Times New Roman" w:hAnsi="Times New Roman"/>
        </w:rPr>
        <w:tab/>
      </w:r>
      <w:r>
        <w:t>je</w:t>
      </w:r>
      <w:r>
        <w:rPr>
          <w:spacing w:val="1"/>
        </w:rPr>
        <w:t xml:space="preserve"> </w:t>
      </w:r>
      <w:r>
        <w:t>odvodňovací</w:t>
      </w:r>
      <w:r>
        <w:rPr>
          <w:spacing w:val="1"/>
        </w:rPr>
        <w:t xml:space="preserve"> </w:t>
      </w:r>
      <w:r>
        <w:t>žľab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priebežnou</w:t>
      </w:r>
      <w:r>
        <w:rPr>
          <w:spacing w:val="1"/>
        </w:rPr>
        <w:t xml:space="preserve"> </w:t>
      </w:r>
      <w:r>
        <w:t>alebo</w:t>
      </w:r>
      <w:r>
        <w:rPr>
          <w:spacing w:val="59"/>
        </w:rPr>
        <w:t xml:space="preserve"> </w:t>
      </w:r>
      <w:r>
        <w:t>prerušovanou</w:t>
      </w:r>
      <w:r>
        <w:rPr>
          <w:spacing w:val="59"/>
        </w:rPr>
        <w:t xml:space="preserve"> </w:t>
      </w:r>
      <w:r>
        <w:t>štrbinou</w:t>
      </w:r>
      <w:r>
        <w:rPr>
          <w:spacing w:val="-56"/>
        </w:rPr>
        <w:t xml:space="preserve"> </w:t>
      </w:r>
      <w:r>
        <w:t>zostavený,</w:t>
      </w:r>
      <w:r>
        <w:rPr>
          <w:spacing w:val="43"/>
        </w:rPr>
        <w:t xml:space="preserve"> </w:t>
      </w:r>
      <w:r>
        <w:t>zo</w:t>
      </w:r>
      <w:r>
        <w:rPr>
          <w:spacing w:val="37"/>
        </w:rPr>
        <w:t xml:space="preserve"> </w:t>
      </w:r>
      <w:r>
        <w:t>špeciálnych</w:t>
      </w:r>
      <w:r>
        <w:rPr>
          <w:spacing w:val="38"/>
        </w:rPr>
        <w:t xml:space="preserve"> </w:t>
      </w:r>
      <w:r>
        <w:t>kompaktných</w:t>
      </w:r>
      <w:r>
        <w:rPr>
          <w:spacing w:val="42"/>
        </w:rPr>
        <w:t xml:space="preserve"> </w:t>
      </w:r>
      <w:r>
        <w:t>železobetónových</w:t>
      </w:r>
      <w:r>
        <w:rPr>
          <w:spacing w:val="42"/>
        </w:rPr>
        <w:t xml:space="preserve"> </w:t>
      </w:r>
      <w:r>
        <w:t>prvkov.</w:t>
      </w:r>
    </w:p>
    <w:p w:rsidR="007127CB" w:rsidRDefault="007127CB" w:rsidP="007127CB">
      <w:pPr>
        <w:pStyle w:val="Zkladntext"/>
        <w:tabs>
          <w:tab w:val="left" w:pos="2302"/>
        </w:tabs>
        <w:spacing w:before="123"/>
      </w:pPr>
      <w:r>
        <w:t>Štrbinová</w:t>
      </w:r>
      <w:r>
        <w:rPr>
          <w:spacing w:val="34"/>
        </w:rPr>
        <w:t xml:space="preserve"> </w:t>
      </w:r>
      <w:r>
        <w:t>rúra</w:t>
      </w:r>
      <w:r>
        <w:rPr>
          <w:rFonts w:ascii="Times New Roman" w:hAnsi="Times New Roman"/>
        </w:rPr>
        <w:tab/>
      </w:r>
      <w:r>
        <w:t>základný</w:t>
      </w:r>
      <w:r>
        <w:rPr>
          <w:spacing w:val="47"/>
        </w:rPr>
        <w:t xml:space="preserve"> </w:t>
      </w:r>
      <w:r>
        <w:t>stavebný</w:t>
      </w:r>
      <w:r>
        <w:rPr>
          <w:spacing w:val="47"/>
        </w:rPr>
        <w:t xml:space="preserve"> </w:t>
      </w:r>
      <w:r>
        <w:t>prvok</w:t>
      </w:r>
      <w:r>
        <w:rPr>
          <w:spacing w:val="50"/>
        </w:rPr>
        <w:t xml:space="preserve"> </w:t>
      </w:r>
      <w:r>
        <w:t>štrbinového</w:t>
      </w:r>
      <w:r>
        <w:rPr>
          <w:spacing w:val="50"/>
        </w:rPr>
        <w:t xml:space="preserve"> </w:t>
      </w:r>
      <w:r>
        <w:t>žľabu</w:t>
      </w:r>
    </w:p>
    <w:p w:rsidR="007127CB" w:rsidRDefault="007127CB" w:rsidP="009E0681">
      <w:pPr>
        <w:pStyle w:val="Zkladntext"/>
        <w:tabs>
          <w:tab w:val="left" w:pos="2304"/>
        </w:tabs>
        <w:spacing w:before="123" w:line="244" w:lineRule="auto"/>
        <w:ind w:left="2304" w:right="108" w:hanging="2304"/>
      </w:pPr>
      <w:r>
        <w:t>Čistiaci</w:t>
      </w:r>
      <w:r>
        <w:rPr>
          <w:spacing w:val="29"/>
        </w:rPr>
        <w:t xml:space="preserve"> </w:t>
      </w:r>
      <w:r>
        <w:t>kus</w:t>
      </w:r>
      <w:r>
        <w:rPr>
          <w:rFonts w:ascii="Times New Roman" w:hAnsi="Times New Roman"/>
        </w:rPr>
        <w:tab/>
      </w:r>
      <w:r>
        <w:t>prvok</w:t>
      </w:r>
      <w:r>
        <w:rPr>
          <w:spacing w:val="1"/>
        </w:rPr>
        <w:t xml:space="preserve"> </w:t>
      </w:r>
      <w:r>
        <w:t>s mrežou,</w:t>
      </w:r>
      <w:r>
        <w:rPr>
          <w:spacing w:val="1"/>
        </w:rPr>
        <w:t xml:space="preserve"> </w:t>
      </w:r>
      <w:r>
        <w:t>ktorý je</w:t>
      </w:r>
      <w:r>
        <w:rPr>
          <w:spacing w:val="58"/>
        </w:rPr>
        <w:t xml:space="preserve"> </w:t>
      </w:r>
      <w:r>
        <w:t>umiestnený na</w:t>
      </w:r>
      <w:r>
        <w:rPr>
          <w:spacing w:val="58"/>
        </w:rPr>
        <w:t xml:space="preserve"> </w:t>
      </w:r>
      <w:r>
        <w:t>začiatku</w:t>
      </w:r>
      <w:r>
        <w:rPr>
          <w:spacing w:val="59"/>
        </w:rPr>
        <w:t xml:space="preserve"> </w:t>
      </w:r>
      <w:r>
        <w:t>alebo</w:t>
      </w:r>
      <w:r>
        <w:rPr>
          <w:spacing w:val="58"/>
        </w:rPr>
        <w:t xml:space="preserve"> </w:t>
      </w:r>
      <w:r>
        <w:t>po</w:t>
      </w:r>
      <w:r>
        <w:rPr>
          <w:spacing w:val="59"/>
        </w:rPr>
        <w:t xml:space="preserve"> </w:t>
      </w:r>
      <w:r>
        <w:t>dĺžke</w:t>
      </w:r>
      <w:r>
        <w:rPr>
          <w:spacing w:val="58"/>
        </w:rPr>
        <w:t xml:space="preserve"> </w:t>
      </w:r>
      <w:r>
        <w:t>žľabu</w:t>
      </w:r>
      <w:r>
        <w:rPr>
          <w:spacing w:val="-56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je</w:t>
      </w:r>
      <w:r>
        <w:rPr>
          <w:spacing w:val="14"/>
        </w:rPr>
        <w:t xml:space="preserve"> </w:t>
      </w:r>
      <w:r>
        <w:t>určený</w:t>
      </w:r>
      <w:r>
        <w:rPr>
          <w:spacing w:val="12"/>
        </w:rPr>
        <w:t xml:space="preserve"> </w:t>
      </w:r>
      <w:r>
        <w:t>pre</w:t>
      </w:r>
      <w:r>
        <w:rPr>
          <w:spacing w:val="14"/>
        </w:rPr>
        <w:t xml:space="preserve"> </w:t>
      </w:r>
      <w:r>
        <w:t>jeho</w:t>
      </w:r>
      <w:r>
        <w:rPr>
          <w:spacing w:val="17"/>
        </w:rPr>
        <w:t xml:space="preserve"> </w:t>
      </w:r>
      <w:r>
        <w:t>čistenie.</w:t>
      </w:r>
    </w:p>
    <w:p w:rsidR="007127CB" w:rsidRDefault="007127CB" w:rsidP="009E0681">
      <w:pPr>
        <w:pStyle w:val="Zkladntext"/>
        <w:tabs>
          <w:tab w:val="left" w:pos="2304"/>
        </w:tabs>
        <w:spacing w:before="119" w:line="244" w:lineRule="auto"/>
        <w:ind w:left="2304" w:right="106" w:hanging="2304"/>
      </w:pPr>
      <w:r>
        <w:t>Vpustový</w:t>
      </w:r>
      <w:r>
        <w:rPr>
          <w:spacing w:val="31"/>
        </w:rPr>
        <w:t xml:space="preserve"> </w:t>
      </w:r>
      <w:r>
        <w:t>kus</w:t>
      </w:r>
      <w:r>
        <w:rPr>
          <w:rFonts w:ascii="Times New Roman" w:hAnsi="Times New Roman"/>
        </w:rPr>
        <w:tab/>
      </w:r>
      <w:r>
        <w:t>prvok</w:t>
      </w:r>
      <w:r>
        <w:rPr>
          <w:spacing w:val="16"/>
        </w:rPr>
        <w:t xml:space="preserve"> </w:t>
      </w:r>
      <w:r>
        <w:t>s</w:t>
      </w:r>
      <w:r>
        <w:rPr>
          <w:spacing w:val="32"/>
        </w:rPr>
        <w:t xml:space="preserve"> </w:t>
      </w:r>
      <w:r>
        <w:t>mrežou,</w:t>
      </w:r>
      <w:r>
        <w:rPr>
          <w:spacing w:val="14"/>
        </w:rPr>
        <w:t xml:space="preserve"> </w:t>
      </w:r>
      <w:r>
        <w:t>ktorý</w:t>
      </w:r>
      <w:r>
        <w:rPr>
          <w:spacing w:val="13"/>
        </w:rPr>
        <w:t xml:space="preserve"> </w:t>
      </w:r>
      <w:r>
        <w:t>slúži</w:t>
      </w:r>
      <w:r>
        <w:rPr>
          <w:spacing w:val="11"/>
        </w:rPr>
        <w:t xml:space="preserve"> </w:t>
      </w:r>
      <w:r>
        <w:t>k</w:t>
      </w:r>
      <w:r>
        <w:rPr>
          <w:spacing w:val="37"/>
        </w:rPr>
        <w:t xml:space="preserve"> </w:t>
      </w:r>
      <w:r>
        <w:t>zostaveniu</w:t>
      </w:r>
      <w:r>
        <w:rPr>
          <w:spacing w:val="11"/>
        </w:rPr>
        <w:t xml:space="preserve"> </w:t>
      </w:r>
      <w:r>
        <w:t>kompletnej</w:t>
      </w:r>
      <w:r>
        <w:rPr>
          <w:spacing w:val="18"/>
        </w:rPr>
        <w:t xml:space="preserve"> </w:t>
      </w:r>
      <w:r>
        <w:t>vpuste</w:t>
      </w:r>
      <w:r>
        <w:rPr>
          <w:spacing w:val="15"/>
        </w:rPr>
        <w:t xml:space="preserve"> </w:t>
      </w:r>
      <w:r>
        <w:t>v</w:t>
      </w:r>
      <w:r>
        <w:rPr>
          <w:spacing w:val="31"/>
        </w:rPr>
        <w:t xml:space="preserve"> </w:t>
      </w:r>
      <w:r>
        <w:t>mieste</w:t>
      </w:r>
      <w:r>
        <w:rPr>
          <w:spacing w:val="-57"/>
        </w:rPr>
        <w:t xml:space="preserve"> </w:t>
      </w:r>
      <w:r>
        <w:t>napojenia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kanalizáciu.</w:t>
      </w:r>
      <w:r>
        <w:rPr>
          <w:spacing w:val="1"/>
        </w:rPr>
        <w:t xml:space="preserve"> </w:t>
      </w:r>
      <w:r>
        <w:t>Môže</w:t>
      </w:r>
      <w:r>
        <w:rPr>
          <w:spacing w:val="1"/>
        </w:rPr>
        <w:t xml:space="preserve"> </w:t>
      </w:r>
      <w:r>
        <w:t>zároveň</w:t>
      </w:r>
      <w:r>
        <w:rPr>
          <w:spacing w:val="58"/>
        </w:rPr>
        <w:t xml:space="preserve"> </w:t>
      </w:r>
      <w:r>
        <w:t>nahradiť</w:t>
      </w:r>
      <w:r>
        <w:rPr>
          <w:spacing w:val="58"/>
        </w:rPr>
        <w:t xml:space="preserve"> </w:t>
      </w:r>
      <w:r>
        <w:t>funkciu</w:t>
      </w:r>
      <w:r>
        <w:rPr>
          <w:spacing w:val="59"/>
        </w:rPr>
        <w:t xml:space="preserve"> </w:t>
      </w:r>
      <w:r>
        <w:t>čistiaceho</w:t>
      </w:r>
      <w:r>
        <w:rPr>
          <w:spacing w:val="1"/>
        </w:rPr>
        <w:t xml:space="preserve"> </w:t>
      </w:r>
      <w:r>
        <w:t>kusu.</w:t>
      </w:r>
    </w:p>
    <w:p w:rsidR="007127CB" w:rsidRDefault="007127CB" w:rsidP="009E0681">
      <w:pPr>
        <w:pStyle w:val="Zkladntext"/>
        <w:spacing w:before="116" w:line="244" w:lineRule="auto"/>
        <w:ind w:left="2304" w:right="108" w:hanging="2304"/>
      </w:pPr>
      <w:r>
        <w:t>Malý</w:t>
      </w:r>
      <w:r>
        <w:rPr>
          <w:spacing w:val="58"/>
        </w:rPr>
        <w:t xml:space="preserve"> </w:t>
      </w:r>
      <w:r>
        <w:t>štrbinový</w:t>
      </w:r>
      <w:r>
        <w:rPr>
          <w:spacing w:val="58"/>
        </w:rPr>
        <w:t xml:space="preserve"> </w:t>
      </w:r>
      <w:r>
        <w:t>žľab   žľab   zostavený   zo   štrbinových   rúr   malých   rozmerov.   Manipulácia</w:t>
      </w:r>
      <w:r>
        <w:rPr>
          <w:spacing w:val="1"/>
        </w:rPr>
        <w:t xml:space="preserve"> </w:t>
      </w:r>
      <w:r>
        <w:t>s</w:t>
      </w:r>
      <w:r>
        <w:rPr>
          <w:spacing w:val="20"/>
        </w:rPr>
        <w:t xml:space="preserve"> </w:t>
      </w:r>
      <w:r>
        <w:t>prvkami</w:t>
      </w:r>
      <w:r>
        <w:rPr>
          <w:spacing w:val="17"/>
        </w:rPr>
        <w:t xml:space="preserve"> </w:t>
      </w:r>
      <w:r>
        <w:t>môže</w:t>
      </w:r>
      <w:r>
        <w:rPr>
          <w:spacing w:val="18"/>
        </w:rPr>
        <w:t xml:space="preserve"> </w:t>
      </w:r>
      <w:r>
        <w:t>byť</w:t>
      </w:r>
      <w:r>
        <w:rPr>
          <w:spacing w:val="20"/>
        </w:rPr>
        <w:t xml:space="preserve"> </w:t>
      </w:r>
      <w:r>
        <w:t>aj</w:t>
      </w:r>
      <w:r>
        <w:rPr>
          <w:spacing w:val="20"/>
        </w:rPr>
        <w:t xml:space="preserve"> </w:t>
      </w:r>
      <w:r>
        <w:t>bez</w:t>
      </w:r>
      <w:r>
        <w:rPr>
          <w:spacing w:val="18"/>
        </w:rPr>
        <w:t xml:space="preserve"> </w:t>
      </w:r>
      <w:r>
        <w:t>stavebnej</w:t>
      </w:r>
      <w:r>
        <w:rPr>
          <w:spacing w:val="20"/>
        </w:rPr>
        <w:t xml:space="preserve"> </w:t>
      </w:r>
      <w:r>
        <w:t>mechanizácie</w:t>
      </w:r>
    </w:p>
    <w:p w:rsidR="007127CB" w:rsidRDefault="007127CB" w:rsidP="009E0681">
      <w:pPr>
        <w:pStyle w:val="Nadpis3"/>
      </w:pPr>
      <w:bookmarkStart w:id="206" w:name="_TOC_250049"/>
      <w:bookmarkStart w:id="207" w:name="_Toc178188267"/>
      <w:r>
        <w:t>Charakteristika</w:t>
      </w:r>
      <w:r>
        <w:rPr>
          <w:spacing w:val="66"/>
        </w:rPr>
        <w:t xml:space="preserve"> </w:t>
      </w:r>
      <w:bookmarkEnd w:id="206"/>
      <w:r>
        <w:t>žľabov</w:t>
      </w:r>
      <w:bookmarkEnd w:id="207"/>
    </w:p>
    <w:p w:rsidR="007127CB" w:rsidRDefault="007127CB" w:rsidP="009E0681">
      <w:r>
        <w:t>Štrbinové</w:t>
      </w:r>
      <w:r>
        <w:rPr>
          <w:spacing w:val="59"/>
        </w:rPr>
        <w:t xml:space="preserve"> </w:t>
      </w:r>
      <w:r>
        <w:t>žľaby sú zostavené zo železobetónových dielcov, spojených navzájom tak, aby</w:t>
      </w:r>
      <w:r>
        <w:rPr>
          <w:spacing w:val="1"/>
        </w:rPr>
        <w:t xml:space="preserve"> </w:t>
      </w:r>
      <w:r>
        <w:t>hotový</w:t>
      </w:r>
      <w:r>
        <w:rPr>
          <w:spacing w:val="1"/>
        </w:rPr>
        <w:t xml:space="preserve"> </w:t>
      </w:r>
      <w:r>
        <w:t>žľab</w:t>
      </w:r>
      <w:r>
        <w:rPr>
          <w:spacing w:val="1"/>
        </w:rPr>
        <w:t xml:space="preserve"> </w:t>
      </w:r>
      <w:r>
        <w:t>bol</w:t>
      </w:r>
      <w:r>
        <w:rPr>
          <w:spacing w:val="1"/>
        </w:rPr>
        <w:t xml:space="preserve"> </w:t>
      </w:r>
      <w:r>
        <w:t>nepriepustný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vodu</w:t>
      </w:r>
      <w:r>
        <w:rPr>
          <w:spacing w:val="1"/>
        </w:rPr>
        <w:t xml:space="preserve"> </w:t>
      </w:r>
      <w:r>
        <w:t>a ropné</w:t>
      </w:r>
      <w:r>
        <w:rPr>
          <w:spacing w:val="1"/>
        </w:rPr>
        <w:t xml:space="preserve"> </w:t>
      </w:r>
      <w:r>
        <w:t>látky.</w:t>
      </w:r>
      <w:r>
        <w:rPr>
          <w:spacing w:val="1"/>
        </w:rPr>
        <w:t xml:space="preserve"> </w:t>
      </w:r>
      <w:r>
        <w:t>Povrchová</w:t>
      </w:r>
      <w:r>
        <w:rPr>
          <w:spacing w:val="1"/>
        </w:rPr>
        <w:t xml:space="preserve"> </w:t>
      </w:r>
      <w:r>
        <w:t>voda</w:t>
      </w:r>
      <w:r>
        <w:rPr>
          <w:spacing w:val="58"/>
        </w:rPr>
        <w:t xml:space="preserve"> </w:t>
      </w:r>
      <w:r>
        <w:t>vteká</w:t>
      </w:r>
      <w:r>
        <w:rPr>
          <w:spacing w:val="58"/>
        </w:rPr>
        <w:t xml:space="preserve"> </w:t>
      </w:r>
      <w:r>
        <w:t>do</w:t>
      </w:r>
      <w:r>
        <w:rPr>
          <w:spacing w:val="59"/>
        </w:rPr>
        <w:t xml:space="preserve"> </w:t>
      </w:r>
      <w:r>
        <w:t>žľabu</w:t>
      </w:r>
      <w:r>
        <w:rPr>
          <w:spacing w:val="1"/>
        </w:rPr>
        <w:t xml:space="preserve"> </w:t>
      </w:r>
      <w:r>
        <w:t>pozdĺžnou</w:t>
      </w:r>
      <w:r>
        <w:rPr>
          <w:spacing w:val="32"/>
        </w:rPr>
        <w:t xml:space="preserve"> </w:t>
      </w:r>
      <w:r>
        <w:t>štrbinou,</w:t>
      </w:r>
      <w:r>
        <w:rPr>
          <w:spacing w:val="32"/>
        </w:rPr>
        <w:t xml:space="preserve"> </w:t>
      </w:r>
      <w:r>
        <w:t>ktorá</w:t>
      </w:r>
      <w:r>
        <w:rPr>
          <w:spacing w:val="29"/>
        </w:rPr>
        <w:t xml:space="preserve"> </w:t>
      </w:r>
      <w:r>
        <w:t>je</w:t>
      </w:r>
      <w:r>
        <w:rPr>
          <w:spacing w:val="30"/>
        </w:rPr>
        <w:t xml:space="preserve"> </w:t>
      </w:r>
      <w:r>
        <w:t>buď</w:t>
      </w:r>
      <w:r>
        <w:rPr>
          <w:spacing w:val="31"/>
        </w:rPr>
        <w:t xml:space="preserve"> </w:t>
      </w:r>
      <w:r>
        <w:t>priebežná,</w:t>
      </w:r>
      <w:r>
        <w:rPr>
          <w:spacing w:val="32"/>
        </w:rPr>
        <w:t xml:space="preserve"> </w:t>
      </w:r>
      <w:r>
        <w:t>alebo</w:t>
      </w:r>
      <w:r>
        <w:rPr>
          <w:spacing w:val="33"/>
        </w:rPr>
        <w:t xml:space="preserve"> </w:t>
      </w:r>
      <w:r>
        <w:t>prerušovaná</w:t>
      </w:r>
      <w:r>
        <w:rPr>
          <w:spacing w:val="29"/>
        </w:rPr>
        <w:t xml:space="preserve"> </w:t>
      </w:r>
      <w:r>
        <w:t>(diaľničné</w:t>
      </w:r>
      <w:r>
        <w:rPr>
          <w:spacing w:val="33"/>
        </w:rPr>
        <w:t xml:space="preserve"> </w:t>
      </w:r>
      <w:r>
        <w:t>prejazdy).</w:t>
      </w:r>
    </w:p>
    <w:p w:rsidR="007127CB" w:rsidRDefault="007127CB" w:rsidP="009E0681">
      <w:r>
        <w:t>Povrch žľabov je plochý s malým povrchovým sklonom. Vnútorný profil štrbinového žľabu je</w:t>
      </w:r>
      <w:r>
        <w:rPr>
          <w:spacing w:val="1"/>
        </w:rPr>
        <w:t xml:space="preserve"> </w:t>
      </w:r>
      <w:r>
        <w:t>tvorený</w:t>
      </w:r>
      <w:r>
        <w:rPr>
          <w:spacing w:val="1"/>
        </w:rPr>
        <w:t xml:space="preserve"> </w:t>
      </w:r>
      <w:r>
        <w:t>dvomi</w:t>
      </w:r>
      <w:r>
        <w:rPr>
          <w:spacing w:val="1"/>
        </w:rPr>
        <w:t xml:space="preserve"> </w:t>
      </w:r>
      <w:r>
        <w:t>polkruhmi,</w:t>
      </w:r>
      <w:r>
        <w:rPr>
          <w:spacing w:val="1"/>
        </w:rPr>
        <w:t xml:space="preserve"> </w:t>
      </w:r>
      <w:r>
        <w:t>ktoré</w:t>
      </w:r>
      <w:r>
        <w:rPr>
          <w:spacing w:val="59"/>
        </w:rPr>
        <w:t xml:space="preserve"> </w:t>
      </w:r>
      <w:r>
        <w:t>pomocou</w:t>
      </w:r>
      <w:r>
        <w:rPr>
          <w:spacing w:val="59"/>
        </w:rPr>
        <w:t xml:space="preserve"> </w:t>
      </w:r>
      <w:r>
        <w:t>stredných</w:t>
      </w:r>
      <w:r>
        <w:rPr>
          <w:spacing w:val="59"/>
        </w:rPr>
        <w:t xml:space="preserve"> </w:t>
      </w:r>
      <w:r>
        <w:t>zvislých</w:t>
      </w:r>
      <w:r>
        <w:rPr>
          <w:spacing w:val="59"/>
        </w:rPr>
        <w:t xml:space="preserve"> </w:t>
      </w:r>
      <w:r>
        <w:t>stien</w:t>
      </w:r>
      <w:r>
        <w:rPr>
          <w:spacing w:val="59"/>
        </w:rPr>
        <w:t xml:space="preserve"> </w:t>
      </w:r>
      <w:r>
        <w:t>pomáhajú</w:t>
      </w:r>
      <w:r>
        <w:rPr>
          <w:spacing w:val="59"/>
        </w:rPr>
        <w:t xml:space="preserve"> </w:t>
      </w:r>
      <w:r>
        <w:t>vytvárať</w:t>
      </w:r>
      <w:r>
        <w:rPr>
          <w:spacing w:val="1"/>
        </w:rPr>
        <w:t xml:space="preserve"> </w:t>
      </w:r>
      <w:r>
        <w:t>vnútorný sklon žľabu. Táto možnosť žľabov sa osvedčila pri malých alebo nulových sklonoch</w:t>
      </w:r>
      <w:r>
        <w:rPr>
          <w:spacing w:val="1"/>
        </w:rPr>
        <w:t xml:space="preserve"> </w:t>
      </w:r>
      <w:r>
        <w:t>povrchu</w:t>
      </w:r>
      <w:r>
        <w:rPr>
          <w:spacing w:val="13"/>
        </w:rPr>
        <w:t xml:space="preserve"> </w:t>
      </w:r>
      <w:r>
        <w:t>terénu.</w:t>
      </w:r>
    </w:p>
    <w:p w:rsidR="007127CB" w:rsidRDefault="007127CB" w:rsidP="009E0681">
      <w:r>
        <w:t>Jednotlivé</w:t>
      </w:r>
      <w:r>
        <w:rPr>
          <w:spacing w:val="58"/>
        </w:rPr>
        <w:t xml:space="preserve"> </w:t>
      </w:r>
      <w:r>
        <w:t>prvky</w:t>
      </w:r>
      <w:r>
        <w:rPr>
          <w:spacing w:val="58"/>
        </w:rPr>
        <w:t xml:space="preserve"> </w:t>
      </w:r>
      <w:r>
        <w:t>žľabu</w:t>
      </w:r>
      <w:r>
        <w:rPr>
          <w:spacing w:val="59"/>
        </w:rPr>
        <w:t xml:space="preserve"> </w:t>
      </w:r>
      <w:r>
        <w:t>sú</w:t>
      </w:r>
      <w:r>
        <w:rPr>
          <w:spacing w:val="58"/>
        </w:rPr>
        <w:t xml:space="preserve"> </w:t>
      </w:r>
      <w:r>
        <w:t>spojené</w:t>
      </w:r>
      <w:r>
        <w:rPr>
          <w:spacing w:val="59"/>
        </w:rPr>
        <w:t xml:space="preserve"> </w:t>
      </w:r>
      <w:r>
        <w:t>pomocou</w:t>
      </w:r>
      <w:r>
        <w:rPr>
          <w:spacing w:val="58"/>
        </w:rPr>
        <w:t xml:space="preserve"> </w:t>
      </w:r>
      <w:r>
        <w:t>gumových</w:t>
      </w:r>
      <w:r>
        <w:rPr>
          <w:spacing w:val="59"/>
        </w:rPr>
        <w:t xml:space="preserve"> </w:t>
      </w:r>
      <w:r>
        <w:t>profilov,</w:t>
      </w:r>
      <w:r>
        <w:rPr>
          <w:spacing w:val="58"/>
        </w:rPr>
        <w:t xml:space="preserve"> </w:t>
      </w:r>
      <w:r>
        <w:t>prípadne</w:t>
      </w:r>
      <w:r>
        <w:rPr>
          <w:spacing w:val="58"/>
        </w:rPr>
        <w:t xml:space="preserve"> </w:t>
      </w:r>
      <w:r>
        <w:t>je</w:t>
      </w:r>
      <w:r>
        <w:rPr>
          <w:spacing w:val="59"/>
        </w:rPr>
        <w:t xml:space="preserve"> </w:t>
      </w:r>
      <w:r>
        <w:t>možné</w:t>
      </w:r>
      <w:r>
        <w:rPr>
          <w:spacing w:val="58"/>
        </w:rPr>
        <w:t xml:space="preserve"> </w:t>
      </w:r>
      <w:r>
        <w:t>použiť</w:t>
      </w:r>
      <w:r>
        <w:rPr>
          <w:spacing w:val="-55"/>
        </w:rPr>
        <w:t xml:space="preserve"> </w:t>
      </w:r>
      <w:r>
        <w:t>i špeciálne tmely. Zrealizovaný žľab musí zabezpečiť zachytenie vody</w:t>
      </w:r>
      <w:r>
        <w:rPr>
          <w:spacing w:val="1"/>
        </w:rPr>
        <w:t xml:space="preserve"> </w:t>
      </w:r>
      <w:r>
        <w:t>i ropných látok bez</w:t>
      </w:r>
      <w:r>
        <w:rPr>
          <w:spacing w:val="1"/>
        </w:rPr>
        <w:t xml:space="preserve"> </w:t>
      </w:r>
      <w:r>
        <w:t>možnosti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preniknutia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podložia</w:t>
      </w:r>
      <w:r>
        <w:rPr>
          <w:spacing w:val="1"/>
        </w:rPr>
        <w:t xml:space="preserve"> </w:t>
      </w:r>
      <w:r>
        <w:t>resp.</w:t>
      </w:r>
      <w:r>
        <w:rPr>
          <w:spacing w:val="1"/>
        </w:rPr>
        <w:t xml:space="preserve"> </w:t>
      </w:r>
      <w:r>
        <w:t>konštrukčných</w:t>
      </w:r>
      <w:r>
        <w:rPr>
          <w:spacing w:val="1"/>
        </w:rPr>
        <w:t xml:space="preserve"> </w:t>
      </w:r>
      <w:r>
        <w:t>vrstiev</w:t>
      </w:r>
      <w:r>
        <w:rPr>
          <w:spacing w:val="1"/>
        </w:rPr>
        <w:t xml:space="preserve"> </w:t>
      </w:r>
      <w:r>
        <w:t>vozovky.</w:t>
      </w:r>
      <w:r>
        <w:rPr>
          <w:spacing w:val="1"/>
        </w:rPr>
        <w:t xml:space="preserve"> </w:t>
      </w:r>
      <w:r>
        <w:t>Žľab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zostavený z dodaných prvkov bez akýchkoľvek úprav.</w:t>
      </w:r>
      <w:r>
        <w:rPr>
          <w:spacing w:val="58"/>
        </w:rPr>
        <w:t xml:space="preserve"> </w:t>
      </w:r>
      <w:r>
        <w:t>Nie je možné robiť</w:t>
      </w:r>
      <w:r>
        <w:rPr>
          <w:spacing w:val="58"/>
        </w:rPr>
        <w:t xml:space="preserve"> </w:t>
      </w:r>
      <w:r>
        <w:t>napríklad úpravu</w:t>
      </w:r>
      <w:r>
        <w:rPr>
          <w:spacing w:val="1"/>
        </w:rPr>
        <w:t xml:space="preserve"> </w:t>
      </w:r>
      <w:r>
        <w:t>dĺžky</w:t>
      </w:r>
      <w:r>
        <w:rPr>
          <w:spacing w:val="36"/>
        </w:rPr>
        <w:t xml:space="preserve"> </w:t>
      </w:r>
      <w:r>
        <w:t>podľa</w:t>
      </w:r>
      <w:r>
        <w:rPr>
          <w:spacing w:val="36"/>
        </w:rPr>
        <w:t xml:space="preserve"> </w:t>
      </w:r>
      <w:r>
        <w:t>okamžitej</w:t>
      </w:r>
      <w:r>
        <w:rPr>
          <w:spacing w:val="38"/>
        </w:rPr>
        <w:t xml:space="preserve"> </w:t>
      </w:r>
      <w:r>
        <w:t>potreby.</w:t>
      </w:r>
      <w:r>
        <w:rPr>
          <w:spacing w:val="38"/>
        </w:rPr>
        <w:t xml:space="preserve"> </w:t>
      </w:r>
      <w:r>
        <w:t>To</w:t>
      </w:r>
      <w:r>
        <w:rPr>
          <w:spacing w:val="36"/>
        </w:rPr>
        <w:t xml:space="preserve"> </w:t>
      </w:r>
      <w:r>
        <w:t>by</w:t>
      </w:r>
      <w:r>
        <w:rPr>
          <w:spacing w:val="36"/>
        </w:rPr>
        <w:t xml:space="preserve"> </w:t>
      </w:r>
      <w:r>
        <w:t>malo</w:t>
      </w:r>
      <w:r>
        <w:rPr>
          <w:spacing w:val="39"/>
        </w:rPr>
        <w:t xml:space="preserve"> </w:t>
      </w:r>
      <w:r>
        <w:t>za</w:t>
      </w:r>
      <w:r>
        <w:rPr>
          <w:spacing w:val="38"/>
        </w:rPr>
        <w:t xml:space="preserve"> </w:t>
      </w:r>
      <w:r>
        <w:t>následok</w:t>
      </w:r>
      <w:r>
        <w:rPr>
          <w:spacing w:val="41"/>
        </w:rPr>
        <w:t xml:space="preserve"> </w:t>
      </w:r>
      <w:r>
        <w:t>porušenie</w:t>
      </w:r>
      <w:r>
        <w:rPr>
          <w:spacing w:val="36"/>
        </w:rPr>
        <w:t xml:space="preserve"> </w:t>
      </w:r>
      <w:r>
        <w:t>tesnosti</w:t>
      </w:r>
      <w:r>
        <w:rPr>
          <w:spacing w:val="37"/>
        </w:rPr>
        <w:t xml:space="preserve"> </w:t>
      </w:r>
      <w:r>
        <w:t>žľabu</w:t>
      </w:r>
      <w:r>
        <w:rPr>
          <w:spacing w:val="39"/>
        </w:rPr>
        <w:t xml:space="preserve"> </w:t>
      </w:r>
      <w:r>
        <w:t>v</w:t>
      </w:r>
      <w:r>
        <w:rPr>
          <w:spacing w:val="36"/>
        </w:rPr>
        <w:t xml:space="preserve"> </w:t>
      </w:r>
      <w:r>
        <w:t>spojoch.</w:t>
      </w:r>
    </w:p>
    <w:p w:rsidR="007127CB" w:rsidRDefault="007127CB" w:rsidP="009E0681">
      <w:r>
        <w:t>Kratšie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atypické</w:t>
      </w:r>
      <w:r>
        <w:rPr>
          <w:spacing w:val="1"/>
        </w:rPr>
        <w:t xml:space="preserve"> </w:t>
      </w:r>
      <w:r>
        <w:t>prvky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treba</w:t>
      </w:r>
      <w:r>
        <w:rPr>
          <w:spacing w:val="1"/>
        </w:rPr>
        <w:t xml:space="preserve"> </w:t>
      </w:r>
      <w:r>
        <w:t>špecifikovať</w:t>
      </w:r>
      <w:r>
        <w:rPr>
          <w:spacing w:val="1"/>
        </w:rPr>
        <w:t xml:space="preserve"> </w:t>
      </w:r>
      <w:r>
        <w:t>už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objednávke</w:t>
      </w:r>
      <w:r>
        <w:rPr>
          <w:spacing w:val="1"/>
        </w:rPr>
        <w:t xml:space="preserve"> </w:t>
      </w:r>
      <w:r>
        <w:t>štrbinových</w:t>
      </w:r>
      <w:r>
        <w:rPr>
          <w:spacing w:val="1"/>
        </w:rPr>
        <w:t xml:space="preserve"> </w:t>
      </w:r>
      <w:r>
        <w:t>rúr.</w:t>
      </w:r>
      <w:r>
        <w:rPr>
          <w:spacing w:val="58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pokládke</w:t>
      </w:r>
      <w:r>
        <w:rPr>
          <w:spacing w:val="1"/>
        </w:rPr>
        <w:t xml:space="preserve"> </w:t>
      </w:r>
      <w:r>
        <w:t>žľabov,</w:t>
      </w:r>
      <w:r>
        <w:rPr>
          <w:spacing w:val="1"/>
        </w:rPr>
        <w:t xml:space="preserve"> </w:t>
      </w:r>
      <w:r>
        <w:t>rovnako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i pri</w:t>
      </w:r>
      <w:r>
        <w:rPr>
          <w:spacing w:val="1"/>
        </w:rPr>
        <w:t xml:space="preserve"> </w:t>
      </w:r>
      <w:r>
        <w:t>špeciálnych</w:t>
      </w:r>
      <w:r>
        <w:rPr>
          <w:spacing w:val="1"/>
        </w:rPr>
        <w:t xml:space="preserve"> </w:t>
      </w:r>
      <w:r>
        <w:t>prácach</w:t>
      </w:r>
      <w:r>
        <w:rPr>
          <w:spacing w:val="59"/>
        </w:rPr>
        <w:t xml:space="preserve"> </w:t>
      </w:r>
      <w:r>
        <w:t>napr.</w:t>
      </w:r>
      <w:r>
        <w:rPr>
          <w:spacing w:val="59"/>
        </w:rPr>
        <w:t xml:space="preserve"> </w:t>
      </w:r>
      <w:r>
        <w:t>opravách,</w:t>
      </w:r>
      <w:r>
        <w:rPr>
          <w:spacing w:val="59"/>
        </w:rPr>
        <w:t xml:space="preserve"> </w:t>
      </w:r>
      <w:r>
        <w:t>je</w:t>
      </w:r>
      <w:r>
        <w:rPr>
          <w:spacing w:val="59"/>
        </w:rPr>
        <w:t xml:space="preserve"> </w:t>
      </w:r>
      <w:r>
        <w:t>potrebné</w:t>
      </w:r>
      <w:r>
        <w:rPr>
          <w:spacing w:val="1"/>
        </w:rPr>
        <w:t xml:space="preserve"> </w:t>
      </w:r>
      <w:r>
        <w:t>dodržiavať</w:t>
      </w:r>
      <w:r>
        <w:rPr>
          <w:spacing w:val="53"/>
        </w:rPr>
        <w:t xml:space="preserve"> </w:t>
      </w:r>
      <w:r>
        <w:t>projektovú</w:t>
      </w:r>
      <w:r>
        <w:rPr>
          <w:spacing w:val="50"/>
        </w:rPr>
        <w:t xml:space="preserve"> </w:t>
      </w:r>
      <w:r>
        <w:t>dokumentáciu</w:t>
      </w:r>
      <w:r>
        <w:rPr>
          <w:spacing w:val="56"/>
        </w:rPr>
        <w:t xml:space="preserve"> </w:t>
      </w:r>
      <w:r>
        <w:t xml:space="preserve">a  </w:t>
      </w:r>
      <w:r>
        <w:rPr>
          <w:spacing w:val="37"/>
        </w:rPr>
        <w:t xml:space="preserve"> </w:t>
      </w:r>
      <w:r>
        <w:t>príslušný</w:t>
      </w:r>
      <w:r>
        <w:rPr>
          <w:spacing w:val="52"/>
        </w:rPr>
        <w:t xml:space="preserve"> </w:t>
      </w:r>
      <w:r>
        <w:t>technologický</w:t>
      </w:r>
      <w:r>
        <w:rPr>
          <w:spacing w:val="52"/>
        </w:rPr>
        <w:t xml:space="preserve"> </w:t>
      </w:r>
      <w:r>
        <w:t>postup,</w:t>
      </w:r>
      <w:r>
        <w:rPr>
          <w:spacing w:val="57"/>
        </w:rPr>
        <w:t xml:space="preserve"> </w:t>
      </w:r>
      <w:r>
        <w:t>uvedený</w:t>
      </w:r>
      <w:r>
        <w:rPr>
          <w:spacing w:val="52"/>
        </w:rPr>
        <w:t xml:space="preserve"> </w:t>
      </w:r>
      <w:r>
        <w:t>výrobcom.</w:t>
      </w:r>
    </w:p>
    <w:p w:rsidR="007127CB" w:rsidRDefault="007127CB" w:rsidP="009E0681">
      <w:pPr>
        <w:pStyle w:val="Nadpis3"/>
      </w:pPr>
      <w:bookmarkStart w:id="208" w:name="_TOC_250048"/>
      <w:bookmarkStart w:id="209" w:name="_Toc178188268"/>
      <w:r>
        <w:t>Požadované</w:t>
      </w:r>
      <w:r>
        <w:rPr>
          <w:spacing w:val="62"/>
        </w:rPr>
        <w:t xml:space="preserve"> </w:t>
      </w:r>
      <w:bookmarkEnd w:id="208"/>
      <w:r>
        <w:t>vlastnosti</w:t>
      </w:r>
      <w:bookmarkEnd w:id="209"/>
    </w:p>
    <w:p w:rsidR="007127CB" w:rsidRDefault="007127CB" w:rsidP="009E0681">
      <w:r>
        <w:t>Kvalita</w:t>
      </w:r>
      <w:r>
        <w:rPr>
          <w:spacing w:val="1"/>
        </w:rPr>
        <w:t xml:space="preserve"> </w:t>
      </w:r>
      <w:r>
        <w:t>štrbinového</w:t>
      </w:r>
      <w:r>
        <w:rPr>
          <w:spacing w:val="1"/>
        </w:rPr>
        <w:t xml:space="preserve"> </w:t>
      </w:r>
      <w:r>
        <w:t>žľabu,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závislá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funkčnosti</w:t>
      </w:r>
      <w:r>
        <w:rPr>
          <w:spacing w:val="1"/>
        </w:rPr>
        <w:t xml:space="preserve"> </w:t>
      </w:r>
      <w:r>
        <w:t>všetkých</w:t>
      </w:r>
      <w:r>
        <w:rPr>
          <w:spacing w:val="1"/>
        </w:rPr>
        <w:t xml:space="preserve"> </w:t>
      </w:r>
      <w:r>
        <w:t>častí</w:t>
      </w:r>
      <w:r>
        <w:rPr>
          <w:spacing w:val="1"/>
        </w:rPr>
        <w:t xml:space="preserve"> </w:t>
      </w:r>
      <w:r>
        <w:t>celého</w:t>
      </w:r>
      <w:r>
        <w:rPr>
          <w:spacing w:val="58"/>
        </w:rPr>
        <w:t xml:space="preserve"> </w:t>
      </w:r>
      <w:r>
        <w:t>požadovaného</w:t>
      </w:r>
      <w:r>
        <w:rPr>
          <w:spacing w:val="1"/>
        </w:rPr>
        <w:t xml:space="preserve"> </w:t>
      </w:r>
      <w:r>
        <w:t>systému.</w:t>
      </w:r>
      <w:r>
        <w:rPr>
          <w:spacing w:val="1"/>
        </w:rPr>
        <w:t xml:space="preserve"> </w:t>
      </w:r>
      <w:r>
        <w:t>Celý</w:t>
      </w:r>
      <w:r>
        <w:rPr>
          <w:spacing w:val="1"/>
        </w:rPr>
        <w:t xml:space="preserve"> </w:t>
      </w:r>
      <w:r>
        <w:t>systém</w:t>
      </w:r>
      <w:r>
        <w:rPr>
          <w:spacing w:val="1"/>
        </w:rPr>
        <w:t xml:space="preserve"> </w:t>
      </w:r>
      <w:r>
        <w:t>(zostava</w:t>
      </w:r>
      <w:r>
        <w:rPr>
          <w:spacing w:val="1"/>
        </w:rPr>
        <w:t xml:space="preserve"> </w:t>
      </w:r>
      <w:r>
        <w:t>jednotlivých</w:t>
      </w:r>
      <w:r>
        <w:rPr>
          <w:spacing w:val="59"/>
        </w:rPr>
        <w:t xml:space="preserve"> </w:t>
      </w:r>
      <w:r>
        <w:t>dielcov)</w:t>
      </w:r>
      <w:r>
        <w:rPr>
          <w:spacing w:val="59"/>
        </w:rPr>
        <w:t xml:space="preserve"> </w:t>
      </w:r>
      <w:r>
        <w:t>musí</w:t>
      </w:r>
      <w:r>
        <w:rPr>
          <w:spacing w:val="59"/>
        </w:rPr>
        <w:t xml:space="preserve"> </w:t>
      </w:r>
      <w:r>
        <w:t>byť</w:t>
      </w:r>
      <w:r>
        <w:rPr>
          <w:spacing w:val="59"/>
        </w:rPr>
        <w:t xml:space="preserve"> </w:t>
      </w:r>
      <w:r>
        <w:t>ľahko</w:t>
      </w:r>
      <w:r>
        <w:rPr>
          <w:spacing w:val="59"/>
        </w:rPr>
        <w:t xml:space="preserve"> </w:t>
      </w:r>
      <w:r>
        <w:t>realizovateľný</w:t>
      </w:r>
      <w:r>
        <w:rPr>
          <w:spacing w:val="1"/>
        </w:rPr>
        <w:t xml:space="preserve"> </w:t>
      </w:r>
      <w:r>
        <w:t>dostupnými</w:t>
      </w:r>
      <w:r>
        <w:rPr>
          <w:spacing w:val="31"/>
        </w:rPr>
        <w:t xml:space="preserve"> </w:t>
      </w:r>
      <w:r>
        <w:t>prostriedkami.</w:t>
      </w:r>
      <w:r>
        <w:rPr>
          <w:spacing w:val="36"/>
        </w:rPr>
        <w:t xml:space="preserve"> </w:t>
      </w:r>
      <w:r>
        <w:t>Jeho</w:t>
      </w:r>
      <w:r>
        <w:rPr>
          <w:spacing w:val="37"/>
        </w:rPr>
        <w:t xml:space="preserve"> </w:t>
      </w:r>
      <w:r>
        <w:t>údržba</w:t>
      </w:r>
      <w:r>
        <w:rPr>
          <w:spacing w:val="34"/>
        </w:rPr>
        <w:t xml:space="preserve"> </w:t>
      </w:r>
      <w:r>
        <w:t>musí</w:t>
      </w:r>
      <w:r>
        <w:rPr>
          <w:spacing w:val="36"/>
        </w:rPr>
        <w:t xml:space="preserve"> </w:t>
      </w:r>
      <w:r>
        <w:t>byť</w:t>
      </w:r>
      <w:r>
        <w:rPr>
          <w:spacing w:val="35"/>
        </w:rPr>
        <w:t xml:space="preserve"> </w:t>
      </w:r>
      <w:r>
        <w:t>jednoduchá</w:t>
      </w:r>
      <w:r>
        <w:rPr>
          <w:spacing w:val="37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žľab</w:t>
      </w:r>
      <w:r>
        <w:rPr>
          <w:spacing w:val="33"/>
        </w:rPr>
        <w:t xml:space="preserve"> </w:t>
      </w:r>
      <w:r>
        <w:t>musí</w:t>
      </w:r>
      <w:r>
        <w:rPr>
          <w:spacing w:val="32"/>
        </w:rPr>
        <w:t xml:space="preserve"> </w:t>
      </w:r>
      <w:r>
        <w:t>byť</w:t>
      </w:r>
      <w:r>
        <w:rPr>
          <w:spacing w:val="36"/>
        </w:rPr>
        <w:t xml:space="preserve"> </w:t>
      </w:r>
      <w:r>
        <w:t>trvanlivý.</w:t>
      </w:r>
    </w:p>
    <w:p w:rsidR="007127CB" w:rsidRDefault="007127CB" w:rsidP="009E0681">
      <w:r>
        <w:t>Systém</w:t>
      </w:r>
      <w:r>
        <w:rPr>
          <w:spacing w:val="47"/>
        </w:rPr>
        <w:t xml:space="preserve"> </w:t>
      </w:r>
      <w:r>
        <w:t>štrbinových</w:t>
      </w:r>
      <w:r>
        <w:rPr>
          <w:spacing w:val="50"/>
        </w:rPr>
        <w:t xml:space="preserve"> </w:t>
      </w:r>
      <w:r>
        <w:t>žľabov</w:t>
      </w:r>
      <w:r>
        <w:rPr>
          <w:spacing w:val="43"/>
        </w:rPr>
        <w:t xml:space="preserve"> </w:t>
      </w:r>
      <w:r>
        <w:t>musí</w:t>
      </w:r>
      <w:r>
        <w:rPr>
          <w:spacing w:val="44"/>
        </w:rPr>
        <w:t xml:space="preserve"> </w:t>
      </w:r>
      <w:r>
        <w:t>obsahovať</w:t>
      </w:r>
      <w:r>
        <w:rPr>
          <w:spacing w:val="52"/>
        </w:rPr>
        <w:t xml:space="preserve"> </w:t>
      </w:r>
      <w:r>
        <w:t>výmenný</w:t>
      </w:r>
      <w:r>
        <w:rPr>
          <w:spacing w:val="47"/>
        </w:rPr>
        <w:t xml:space="preserve"> </w:t>
      </w:r>
      <w:r>
        <w:t>prvok</w:t>
      </w:r>
      <w:r>
        <w:rPr>
          <w:spacing w:val="54"/>
        </w:rPr>
        <w:t xml:space="preserve"> </w:t>
      </w:r>
      <w:r>
        <w:t>v</w:t>
      </w:r>
      <w:r>
        <w:rPr>
          <w:spacing w:val="43"/>
        </w:rPr>
        <w:t xml:space="preserve"> </w:t>
      </w:r>
      <w:r>
        <w:t>prípade</w:t>
      </w:r>
      <w:r>
        <w:rPr>
          <w:spacing w:val="45"/>
        </w:rPr>
        <w:t xml:space="preserve"> </w:t>
      </w:r>
      <w:r>
        <w:t>poškodenia.</w:t>
      </w:r>
    </w:p>
    <w:p w:rsidR="007127CB" w:rsidRDefault="007127CB" w:rsidP="009E0681">
      <w:r>
        <w:t>Žľaby</w:t>
      </w:r>
      <w:r>
        <w:rPr>
          <w:spacing w:val="1"/>
        </w:rPr>
        <w:t xml:space="preserve"> </w:t>
      </w:r>
      <w:r>
        <w:t>musia</w:t>
      </w:r>
      <w:r>
        <w:rPr>
          <w:spacing w:val="1"/>
        </w:rPr>
        <w:t xml:space="preserve"> </w:t>
      </w:r>
      <w:r>
        <w:t>mať</w:t>
      </w:r>
      <w:r>
        <w:rPr>
          <w:spacing w:val="1"/>
        </w:rPr>
        <w:t xml:space="preserve"> </w:t>
      </w:r>
      <w:r>
        <w:t>platný</w:t>
      </w:r>
      <w:r>
        <w:rPr>
          <w:spacing w:val="1"/>
        </w:rPr>
        <w:t xml:space="preserve"> </w:t>
      </w:r>
      <w:r>
        <w:t>certifikát</w:t>
      </w:r>
      <w:r>
        <w:rPr>
          <w:spacing w:val="1"/>
        </w:rPr>
        <w:t xml:space="preserve"> </w:t>
      </w:r>
      <w:r>
        <w:t>výrobku</w:t>
      </w:r>
      <w:r>
        <w:rPr>
          <w:spacing w:val="1"/>
        </w:rPr>
        <w:t xml:space="preserve"> </w:t>
      </w:r>
      <w:r>
        <w:t>a ES</w:t>
      </w:r>
      <w:r>
        <w:rPr>
          <w:spacing w:val="59"/>
        </w:rPr>
        <w:t xml:space="preserve"> </w:t>
      </w:r>
      <w:r>
        <w:t>prehlásenie</w:t>
      </w:r>
      <w:r>
        <w:rPr>
          <w:spacing w:val="58"/>
        </w:rPr>
        <w:t xml:space="preserve"> </w:t>
      </w:r>
      <w:r>
        <w:t>o zhode,</w:t>
      </w:r>
      <w:r>
        <w:rPr>
          <w:spacing w:val="58"/>
        </w:rPr>
        <w:t xml:space="preserve"> </w:t>
      </w:r>
      <w:r>
        <w:t>preukaznú</w:t>
      </w:r>
      <w:r>
        <w:rPr>
          <w:spacing w:val="59"/>
        </w:rPr>
        <w:t xml:space="preserve"> </w:t>
      </w:r>
      <w:r>
        <w:t>skúšku</w:t>
      </w:r>
      <w:r>
        <w:rPr>
          <w:spacing w:val="1"/>
        </w:rPr>
        <w:t xml:space="preserve"> </w:t>
      </w:r>
      <w:r>
        <w:t>betónu STN EN 1433/A1/AC a skúšku rozloženia pórov L&lt; 0,16 mm. Výrobca s</w:t>
      </w:r>
      <w:r>
        <w:rPr>
          <w:spacing w:val="58"/>
        </w:rPr>
        <w:t xml:space="preserve"> </w:t>
      </w:r>
      <w:r>
        <w:t>certifikátom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mať</w:t>
      </w:r>
      <w:r>
        <w:rPr>
          <w:spacing w:val="1"/>
        </w:rPr>
        <w:t xml:space="preserve"> </w:t>
      </w:r>
      <w:r>
        <w:t>výrobnú</w:t>
      </w:r>
      <w:r>
        <w:rPr>
          <w:spacing w:val="1"/>
        </w:rPr>
        <w:t xml:space="preserve"> </w:t>
      </w:r>
      <w:r>
        <w:t>technickú</w:t>
      </w:r>
      <w:r>
        <w:rPr>
          <w:spacing w:val="1"/>
        </w:rPr>
        <w:t xml:space="preserve"> </w:t>
      </w:r>
      <w:r>
        <w:t>dokumentáciu</w:t>
      </w:r>
      <w:r>
        <w:rPr>
          <w:spacing w:val="1"/>
        </w:rPr>
        <w:t xml:space="preserve"> </w:t>
      </w:r>
      <w:r>
        <w:t>prvkov</w:t>
      </w:r>
      <w:r>
        <w:rPr>
          <w:spacing w:val="1"/>
        </w:rPr>
        <w:t xml:space="preserve"> </w:t>
      </w:r>
      <w:r>
        <w:t>a technologické</w:t>
      </w:r>
      <w:r>
        <w:rPr>
          <w:spacing w:val="1"/>
        </w:rPr>
        <w:t xml:space="preserve"> </w:t>
      </w:r>
      <w:r>
        <w:t>predpisy</w:t>
      </w:r>
      <w:r>
        <w:rPr>
          <w:spacing w:val="58"/>
        </w:rPr>
        <w:t xml:space="preserve"> </w:t>
      </w:r>
      <w:r>
        <w:t>pre,</w:t>
      </w:r>
      <w:r>
        <w:rPr>
          <w:spacing w:val="58"/>
        </w:rPr>
        <w:t xml:space="preserve"> </w:t>
      </w:r>
      <w:r>
        <w:t>výrobu,</w:t>
      </w:r>
      <w:r>
        <w:rPr>
          <w:spacing w:val="1"/>
        </w:rPr>
        <w:t xml:space="preserve"> </w:t>
      </w:r>
      <w:r>
        <w:t>montáž</w:t>
      </w:r>
      <w:r>
        <w:rPr>
          <w:spacing w:val="1"/>
        </w:rPr>
        <w:t xml:space="preserve"> </w:t>
      </w:r>
      <w:r>
        <w:t>žľabu,</w:t>
      </w:r>
      <w:r>
        <w:rPr>
          <w:spacing w:val="1"/>
        </w:rPr>
        <w:t xml:space="preserve"> </w:t>
      </w:r>
      <w:r>
        <w:t>opravu</w:t>
      </w:r>
      <w:r>
        <w:rPr>
          <w:spacing w:val="1"/>
        </w:rPr>
        <w:t xml:space="preserve"> </w:t>
      </w:r>
      <w:r>
        <w:t>poškodených</w:t>
      </w:r>
      <w:r>
        <w:rPr>
          <w:spacing w:val="1"/>
        </w:rPr>
        <w:t xml:space="preserve"> </w:t>
      </w:r>
      <w:r>
        <w:t>prvkov</w:t>
      </w:r>
      <w:r>
        <w:rPr>
          <w:spacing w:val="1"/>
        </w:rPr>
        <w:t xml:space="preserve"> </w:t>
      </w:r>
      <w:r>
        <w:t>a výmenu</w:t>
      </w:r>
      <w:r>
        <w:rPr>
          <w:spacing w:val="1"/>
        </w:rPr>
        <w:t xml:space="preserve"> </w:t>
      </w:r>
      <w:r>
        <w:t>poškodených</w:t>
      </w:r>
      <w:r>
        <w:rPr>
          <w:spacing w:val="1"/>
        </w:rPr>
        <w:t xml:space="preserve"> </w:t>
      </w:r>
      <w:r>
        <w:t>dielcov.</w:t>
      </w:r>
      <w:r>
        <w:rPr>
          <w:spacing w:val="1"/>
        </w:rPr>
        <w:t xml:space="preserve"> </w:t>
      </w:r>
      <w:r>
        <w:t>Výrobca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požiadanie</w:t>
      </w:r>
      <w:r>
        <w:rPr>
          <w:spacing w:val="1"/>
        </w:rPr>
        <w:t xml:space="preserve"> </w:t>
      </w:r>
      <w:r>
        <w:t>poskytne</w:t>
      </w:r>
      <w:r>
        <w:rPr>
          <w:spacing w:val="1"/>
        </w:rPr>
        <w:t xml:space="preserve"> </w:t>
      </w:r>
      <w:r>
        <w:t>tieto</w:t>
      </w:r>
      <w:r>
        <w:rPr>
          <w:spacing w:val="1"/>
        </w:rPr>
        <w:t xml:space="preserve"> </w:t>
      </w:r>
      <w:r>
        <w:t>dokumenty</w:t>
      </w:r>
      <w:r>
        <w:rPr>
          <w:spacing w:val="1"/>
        </w:rPr>
        <w:t xml:space="preserve"> </w:t>
      </w:r>
      <w:r>
        <w:t>zhotoviteľovi.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povinný</w:t>
      </w:r>
      <w:r>
        <w:rPr>
          <w:spacing w:val="1"/>
        </w:rPr>
        <w:t xml:space="preserve"> </w:t>
      </w:r>
      <w:r>
        <w:t>stavebné</w:t>
      </w:r>
      <w:r>
        <w:rPr>
          <w:spacing w:val="1"/>
        </w:rPr>
        <w:t xml:space="preserve"> </w:t>
      </w:r>
      <w:r>
        <w:t>dielo</w:t>
      </w:r>
      <w:r>
        <w:rPr>
          <w:spacing w:val="1"/>
        </w:rPr>
        <w:t xml:space="preserve"> </w:t>
      </w:r>
      <w:r>
        <w:t>realizovať</w:t>
      </w:r>
      <w:r>
        <w:rPr>
          <w:spacing w:val="18"/>
        </w:rPr>
        <w:t xml:space="preserve"> </w:t>
      </w:r>
      <w:r>
        <w:t>na</w:t>
      </w:r>
      <w:r>
        <w:rPr>
          <w:spacing w:val="18"/>
        </w:rPr>
        <w:t xml:space="preserve"> </w:t>
      </w:r>
      <w:r>
        <w:t>základe</w:t>
      </w:r>
      <w:r>
        <w:rPr>
          <w:spacing w:val="15"/>
        </w:rPr>
        <w:t xml:space="preserve"> </w:t>
      </w:r>
      <w:r>
        <w:t>týchto</w:t>
      </w:r>
      <w:r>
        <w:rPr>
          <w:spacing w:val="15"/>
        </w:rPr>
        <w:t xml:space="preserve"> </w:t>
      </w:r>
      <w:r>
        <w:t>dokumentov.</w:t>
      </w:r>
    </w:p>
    <w:p w:rsidR="007127CB" w:rsidRDefault="007127CB" w:rsidP="009E0681">
      <w:pPr>
        <w:pStyle w:val="Nadpis3"/>
      </w:pPr>
      <w:bookmarkStart w:id="210" w:name="_TOC_250047"/>
      <w:bookmarkStart w:id="211" w:name="_Toc178188269"/>
      <w:r>
        <w:t>Tvary</w:t>
      </w:r>
      <w:r>
        <w:rPr>
          <w:spacing w:val="35"/>
        </w:rPr>
        <w:t xml:space="preserve"> </w:t>
      </w:r>
      <w:r>
        <w:t>prvkov</w:t>
      </w:r>
      <w:r>
        <w:rPr>
          <w:spacing w:val="39"/>
        </w:rPr>
        <w:t xml:space="preserve"> </w:t>
      </w:r>
      <w:r>
        <w:t>a</w:t>
      </w:r>
      <w:r>
        <w:rPr>
          <w:spacing w:val="42"/>
        </w:rPr>
        <w:t xml:space="preserve"> </w:t>
      </w:r>
      <w:r>
        <w:t>povolená</w:t>
      </w:r>
      <w:r>
        <w:rPr>
          <w:spacing w:val="42"/>
        </w:rPr>
        <w:t xml:space="preserve"> </w:t>
      </w:r>
      <w:bookmarkEnd w:id="210"/>
      <w:r>
        <w:t>tolerancia</w:t>
      </w:r>
      <w:bookmarkEnd w:id="211"/>
    </w:p>
    <w:p w:rsidR="007127CB" w:rsidRDefault="007127CB" w:rsidP="009E0681">
      <w:r>
        <w:t>Tvary</w:t>
      </w:r>
      <w:r>
        <w:rPr>
          <w:spacing w:val="1"/>
        </w:rPr>
        <w:t xml:space="preserve"> </w:t>
      </w:r>
      <w:r>
        <w:t>prvkov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predpísané</w:t>
      </w:r>
      <w:r>
        <w:rPr>
          <w:spacing w:val="1"/>
        </w:rPr>
        <w:t xml:space="preserve"> </w:t>
      </w:r>
      <w:r>
        <w:t>projektovou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výrobnou</w:t>
      </w:r>
      <w:r>
        <w:rPr>
          <w:spacing w:val="1"/>
        </w:rPr>
        <w:t xml:space="preserve"> </w:t>
      </w:r>
      <w:r>
        <w:t>dokumentáciou.</w:t>
      </w:r>
      <w:r>
        <w:rPr>
          <w:spacing w:val="1"/>
        </w:rPr>
        <w:t xml:space="preserve"> </w:t>
      </w:r>
      <w:r>
        <w:t>Povolené</w:t>
      </w:r>
      <w:r>
        <w:rPr>
          <w:spacing w:val="1"/>
        </w:rPr>
        <w:t xml:space="preserve"> </w:t>
      </w:r>
      <w:r>
        <w:t>tolerancie</w:t>
      </w:r>
      <w:r>
        <w:rPr>
          <w:spacing w:val="1"/>
        </w:rPr>
        <w:t xml:space="preserve"> </w:t>
      </w:r>
      <w:r>
        <w:t>stanovuje</w:t>
      </w:r>
      <w:r>
        <w:rPr>
          <w:spacing w:val="17"/>
        </w:rPr>
        <w:t xml:space="preserve"> </w:t>
      </w:r>
      <w:r>
        <w:t>STN</w:t>
      </w:r>
      <w:r>
        <w:rPr>
          <w:spacing w:val="15"/>
        </w:rPr>
        <w:t xml:space="preserve"> </w:t>
      </w:r>
      <w:r>
        <w:t>73</w:t>
      </w:r>
      <w:r>
        <w:rPr>
          <w:spacing w:val="14"/>
        </w:rPr>
        <w:t xml:space="preserve"> </w:t>
      </w:r>
      <w:r>
        <w:t>0212/Z1,</w:t>
      </w:r>
      <w:r>
        <w:rPr>
          <w:spacing w:val="19"/>
        </w:rPr>
        <w:t xml:space="preserve"> </w:t>
      </w:r>
      <w:r>
        <w:t>STN</w:t>
      </w:r>
      <w:r>
        <w:rPr>
          <w:spacing w:val="15"/>
        </w:rPr>
        <w:t xml:space="preserve"> </w:t>
      </w:r>
      <w:r>
        <w:t>73</w:t>
      </w:r>
      <w:r>
        <w:rPr>
          <w:spacing w:val="14"/>
        </w:rPr>
        <w:t xml:space="preserve"> </w:t>
      </w:r>
      <w:r>
        <w:t>0212-6.</w:t>
      </w:r>
    </w:p>
    <w:p w:rsidR="007127CB" w:rsidRDefault="007127CB" w:rsidP="007127CB">
      <w:pPr>
        <w:spacing w:line="244" w:lineRule="auto"/>
        <w:sectPr w:rsidR="007127CB" w:rsidSect="007127CB">
          <w:footerReference w:type="default" r:id="rId26"/>
          <w:pgSz w:w="11900" w:h="16840"/>
          <w:pgMar w:top="960" w:right="1020" w:bottom="920" w:left="1240" w:header="571" w:footer="734" w:gutter="0"/>
          <w:cols w:space="708"/>
        </w:sectPr>
      </w:pPr>
    </w:p>
    <w:p w:rsidR="007127CB" w:rsidRDefault="007127CB" w:rsidP="007127CB">
      <w:pPr>
        <w:pStyle w:val="Zkladntext"/>
        <w:spacing w:before="5"/>
        <w:rPr>
          <w:sz w:val="15"/>
        </w:rPr>
      </w:pPr>
    </w:p>
    <w:p w:rsidR="007127CB" w:rsidRDefault="007127CB" w:rsidP="009E0681">
      <w:pPr>
        <w:pStyle w:val="Nadpis3"/>
      </w:pPr>
      <w:bookmarkStart w:id="212" w:name="_TOC_250046"/>
      <w:bookmarkStart w:id="213" w:name="_Toc178188270"/>
      <w:bookmarkEnd w:id="212"/>
      <w:r>
        <w:t>Statika</w:t>
      </w:r>
      <w:bookmarkEnd w:id="213"/>
    </w:p>
    <w:p w:rsidR="007127CB" w:rsidRDefault="007127CB" w:rsidP="009E0681">
      <w:pPr>
        <w:rPr>
          <w:spacing w:val="-55"/>
        </w:rPr>
      </w:pPr>
      <w:r>
        <w:t>Všetky</w:t>
      </w:r>
      <w:r>
        <w:rPr>
          <w:spacing w:val="1"/>
        </w:rPr>
        <w:t xml:space="preserve"> </w:t>
      </w:r>
      <w:r>
        <w:t>prvky</w:t>
      </w:r>
      <w:r>
        <w:rPr>
          <w:spacing w:val="1"/>
        </w:rPr>
        <w:t xml:space="preserve"> </w:t>
      </w:r>
      <w:r>
        <w:t>musia</w:t>
      </w:r>
      <w:r>
        <w:rPr>
          <w:spacing w:val="1"/>
        </w:rPr>
        <w:t xml:space="preserve"> </w:t>
      </w:r>
      <w:r>
        <w:t>vyhovovať</w:t>
      </w:r>
      <w:r>
        <w:rPr>
          <w:spacing w:val="1"/>
        </w:rPr>
        <w:t xml:space="preserve"> </w:t>
      </w:r>
      <w:r>
        <w:t>zaťaženiu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vozidiel</w:t>
      </w:r>
      <w:r>
        <w:rPr>
          <w:spacing w:val="58"/>
        </w:rPr>
        <w:t xml:space="preserve"> </w:t>
      </w:r>
      <w:r>
        <w:t>podľa</w:t>
      </w:r>
      <w:r>
        <w:rPr>
          <w:spacing w:val="58"/>
        </w:rPr>
        <w:t xml:space="preserve"> </w:t>
      </w:r>
      <w:r>
        <w:t>STN</w:t>
      </w:r>
      <w:r>
        <w:rPr>
          <w:spacing w:val="59"/>
        </w:rPr>
        <w:t xml:space="preserve"> </w:t>
      </w:r>
      <w:r>
        <w:t>EN</w:t>
      </w:r>
      <w:r>
        <w:rPr>
          <w:spacing w:val="58"/>
        </w:rPr>
        <w:t xml:space="preserve"> </w:t>
      </w:r>
      <w:r>
        <w:t>1991-2:2006-05</w:t>
      </w:r>
      <w:r>
        <w:rPr>
          <w:spacing w:val="59"/>
        </w:rPr>
        <w:t xml:space="preserve"> </w:t>
      </w:r>
      <w:r>
        <w:t>(73</w:t>
      </w:r>
      <w:r>
        <w:rPr>
          <w:spacing w:val="1"/>
        </w:rPr>
        <w:t xml:space="preserve"> </w:t>
      </w:r>
      <w:r>
        <w:t>6203) na medzný stav šírky trhlín v zmysle STN EN 1992-1-1+A1:2015-06 + Zmena NA (73 1201), STN EN</w:t>
      </w:r>
      <w:r w:rsidRPr="00476EA6">
        <w:t xml:space="preserve"> </w:t>
      </w:r>
      <w:r>
        <w:t>1992-1-2:2007-11</w:t>
      </w:r>
      <w:r w:rsidRPr="00476EA6">
        <w:t xml:space="preserve"> + zmena NA</w:t>
      </w:r>
      <w:r>
        <w:t xml:space="preserve"> </w:t>
      </w:r>
      <w:r w:rsidRPr="00476EA6">
        <w:t>+</w:t>
      </w:r>
      <w:r>
        <w:t xml:space="preserve"> </w:t>
      </w:r>
      <w:r w:rsidRPr="00476EA6">
        <w:t>oprava AC</w:t>
      </w:r>
      <w:r>
        <w:t xml:space="preserve"> </w:t>
      </w:r>
      <w:r w:rsidRPr="00476EA6">
        <w:t xml:space="preserve">+ zmena A1 </w:t>
      </w:r>
      <w:r>
        <w:t>(73</w:t>
      </w:r>
      <w:r w:rsidRPr="00476EA6">
        <w:t xml:space="preserve"> </w:t>
      </w:r>
      <w:r>
        <w:t>1201),</w:t>
      </w:r>
      <w:r>
        <w:rPr>
          <w:spacing w:val="42"/>
        </w:rPr>
        <w:t xml:space="preserve"> </w:t>
      </w:r>
      <w:r>
        <w:t>STN</w:t>
      </w:r>
      <w:r>
        <w:rPr>
          <w:spacing w:val="40"/>
        </w:rPr>
        <w:t xml:space="preserve"> </w:t>
      </w:r>
      <w:r>
        <w:t>EN</w:t>
      </w:r>
      <w:r>
        <w:rPr>
          <w:spacing w:val="39"/>
        </w:rPr>
        <w:t xml:space="preserve"> </w:t>
      </w:r>
      <w:r>
        <w:t>1992-3:2007-11</w:t>
      </w:r>
      <w:r w:rsidRPr="00476EA6">
        <w:t xml:space="preserve"> + zmena NA </w:t>
      </w:r>
      <w:r>
        <w:t>(73</w:t>
      </w:r>
      <w:r w:rsidRPr="00476EA6">
        <w:t xml:space="preserve"> </w:t>
      </w:r>
      <w:r>
        <w:t>1208)</w:t>
      </w:r>
      <w:r w:rsidRPr="00476EA6">
        <w:t xml:space="preserve"> </w:t>
      </w:r>
      <w:r>
        <w:t>a</w:t>
      </w:r>
      <w:r w:rsidRPr="00476EA6">
        <w:t xml:space="preserve"> </w:t>
      </w:r>
      <w:r>
        <w:t>pre</w:t>
      </w:r>
      <w:r w:rsidRPr="00476EA6">
        <w:t xml:space="preserve"> </w:t>
      </w:r>
      <w:r>
        <w:t>šírku</w:t>
      </w:r>
      <w:r w:rsidRPr="00476EA6">
        <w:t xml:space="preserve"> </w:t>
      </w:r>
      <w:r>
        <w:t>trhliny</w:t>
      </w:r>
      <w:r w:rsidRPr="00476EA6">
        <w:t xml:space="preserve"> </w:t>
      </w:r>
      <w:r>
        <w:t>0,1</w:t>
      </w:r>
      <w:r w:rsidRPr="00476EA6">
        <w:t xml:space="preserve"> </w:t>
      </w:r>
      <w:r>
        <w:t>mm na</w:t>
      </w:r>
      <w:r>
        <w:rPr>
          <w:spacing w:val="39"/>
        </w:rPr>
        <w:t xml:space="preserve"> </w:t>
      </w:r>
      <w:r>
        <w:t>vnútornej</w:t>
      </w:r>
      <w:r>
        <w:rPr>
          <w:spacing w:val="39"/>
        </w:rPr>
        <w:t xml:space="preserve"> </w:t>
      </w:r>
      <w:r>
        <w:t>ploche</w:t>
      </w:r>
      <w:r>
        <w:rPr>
          <w:spacing w:val="35"/>
        </w:rPr>
        <w:t xml:space="preserve"> </w:t>
      </w:r>
      <w:r>
        <w:t>prvku</w:t>
      </w:r>
      <w:r>
        <w:rPr>
          <w:spacing w:val="36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na</w:t>
      </w:r>
      <w:r>
        <w:rPr>
          <w:spacing w:val="40"/>
        </w:rPr>
        <w:t xml:space="preserve"> </w:t>
      </w:r>
      <w:r>
        <w:t>skúšobnom</w:t>
      </w:r>
      <w:r>
        <w:rPr>
          <w:spacing w:val="41"/>
        </w:rPr>
        <w:t xml:space="preserve"> </w:t>
      </w:r>
      <w:r>
        <w:t>zaťažení</w:t>
      </w:r>
      <w:r>
        <w:rPr>
          <w:spacing w:val="34"/>
        </w:rPr>
        <w:t xml:space="preserve"> </w:t>
      </w:r>
      <w:r>
        <w:t>podľa</w:t>
      </w:r>
      <w:r>
        <w:rPr>
          <w:spacing w:val="40"/>
        </w:rPr>
        <w:t xml:space="preserve"> </w:t>
      </w:r>
      <w:r>
        <w:t>STN</w:t>
      </w:r>
      <w:r>
        <w:rPr>
          <w:spacing w:val="35"/>
        </w:rPr>
        <w:t xml:space="preserve"> </w:t>
      </w:r>
      <w:r>
        <w:t>EN</w:t>
      </w:r>
      <w:r>
        <w:rPr>
          <w:spacing w:val="36"/>
        </w:rPr>
        <w:t xml:space="preserve"> </w:t>
      </w:r>
      <w:r>
        <w:t>124.</w:t>
      </w:r>
      <w:r>
        <w:rPr>
          <w:spacing w:val="-55"/>
        </w:rPr>
        <w:t xml:space="preserve"> </w:t>
      </w:r>
    </w:p>
    <w:p w:rsidR="007127CB" w:rsidRDefault="007127CB" w:rsidP="009E0681">
      <w:r>
        <w:t>Prvky</w:t>
      </w:r>
      <w:r>
        <w:rPr>
          <w:spacing w:val="20"/>
        </w:rPr>
        <w:t xml:space="preserve"> </w:t>
      </w:r>
      <w:r>
        <w:t>je</w:t>
      </w:r>
      <w:r>
        <w:rPr>
          <w:spacing w:val="22"/>
        </w:rPr>
        <w:t xml:space="preserve"> </w:t>
      </w:r>
      <w:r>
        <w:t>možné</w:t>
      </w:r>
      <w:r>
        <w:rPr>
          <w:spacing w:val="26"/>
        </w:rPr>
        <w:t xml:space="preserve"> </w:t>
      </w:r>
      <w:r>
        <w:t>v</w:t>
      </w:r>
      <w:r>
        <w:rPr>
          <w:spacing w:val="23"/>
        </w:rPr>
        <w:t xml:space="preserve"> </w:t>
      </w:r>
      <w:r>
        <w:t>zmysle</w:t>
      </w:r>
      <w:r>
        <w:rPr>
          <w:spacing w:val="26"/>
        </w:rPr>
        <w:t xml:space="preserve"> </w:t>
      </w:r>
      <w:r>
        <w:t>STN</w:t>
      </w:r>
      <w:r>
        <w:rPr>
          <w:spacing w:val="24"/>
        </w:rPr>
        <w:t xml:space="preserve"> </w:t>
      </w:r>
      <w:r>
        <w:t>EN</w:t>
      </w:r>
      <w:r>
        <w:rPr>
          <w:spacing w:val="22"/>
        </w:rPr>
        <w:t xml:space="preserve"> </w:t>
      </w:r>
      <w:r>
        <w:t>124</w:t>
      </w:r>
      <w:r>
        <w:rPr>
          <w:spacing w:val="23"/>
        </w:rPr>
        <w:t xml:space="preserve"> </w:t>
      </w:r>
      <w:r>
        <w:t>rozdeliť</w:t>
      </w:r>
      <w:r>
        <w:rPr>
          <w:spacing w:val="27"/>
        </w:rPr>
        <w:t xml:space="preserve"> </w:t>
      </w:r>
      <w:r>
        <w:t>podľa</w:t>
      </w:r>
      <w:r>
        <w:rPr>
          <w:spacing w:val="25"/>
        </w:rPr>
        <w:t xml:space="preserve"> </w:t>
      </w:r>
      <w:r>
        <w:t>únosnosti.</w:t>
      </w:r>
    </w:p>
    <w:p w:rsidR="007127CB" w:rsidRDefault="007127CB" w:rsidP="009E0681">
      <w:r>
        <w:rPr>
          <w:w w:val="105"/>
        </w:rPr>
        <w:t>C</w:t>
      </w:r>
      <w:r>
        <w:rPr>
          <w:spacing w:val="12"/>
          <w:w w:val="105"/>
        </w:rPr>
        <w:t xml:space="preserve"> </w:t>
      </w:r>
      <w:r>
        <w:rPr>
          <w:w w:val="105"/>
        </w:rPr>
        <w:t>250</w:t>
      </w:r>
      <w:r>
        <w:rPr>
          <w:spacing w:val="11"/>
          <w:w w:val="105"/>
        </w:rPr>
        <w:t xml:space="preserve"> </w:t>
      </w:r>
      <w:r>
        <w:rPr>
          <w:w w:val="105"/>
        </w:rPr>
        <w:t>(250</w:t>
      </w:r>
      <w:r>
        <w:rPr>
          <w:spacing w:val="11"/>
          <w:w w:val="105"/>
        </w:rPr>
        <w:t xml:space="preserve"> </w:t>
      </w:r>
      <w:r>
        <w:rPr>
          <w:w w:val="105"/>
        </w:rPr>
        <w:t>kN)</w:t>
      </w:r>
      <w:r>
        <w:rPr>
          <w:spacing w:val="12"/>
          <w:w w:val="105"/>
        </w:rPr>
        <w:t xml:space="preserve"> </w:t>
      </w:r>
      <w:r>
        <w:rPr>
          <w:w w:val="105"/>
        </w:rPr>
        <w:t>–</w:t>
      </w:r>
      <w:r>
        <w:rPr>
          <w:spacing w:val="14"/>
          <w:w w:val="105"/>
        </w:rPr>
        <w:t xml:space="preserve"> </w:t>
      </w:r>
      <w:r>
        <w:rPr>
          <w:w w:val="105"/>
        </w:rPr>
        <w:t>parkoviská</w:t>
      </w:r>
      <w:r>
        <w:rPr>
          <w:spacing w:val="14"/>
          <w:w w:val="105"/>
        </w:rPr>
        <w:t xml:space="preserve"> </w:t>
      </w:r>
      <w:r>
        <w:rPr>
          <w:w w:val="105"/>
        </w:rPr>
        <w:t>a</w:t>
      </w:r>
      <w:r>
        <w:rPr>
          <w:spacing w:val="14"/>
          <w:w w:val="105"/>
        </w:rPr>
        <w:t xml:space="preserve"> </w:t>
      </w:r>
      <w:r>
        <w:rPr>
          <w:w w:val="105"/>
        </w:rPr>
        <w:t>vedľajšie</w:t>
      </w:r>
      <w:r>
        <w:rPr>
          <w:spacing w:val="11"/>
          <w:w w:val="105"/>
        </w:rPr>
        <w:t xml:space="preserve"> </w:t>
      </w:r>
      <w:r>
        <w:rPr>
          <w:w w:val="105"/>
        </w:rPr>
        <w:t>komunikácie</w:t>
      </w:r>
      <w:r>
        <w:rPr>
          <w:spacing w:val="-59"/>
          <w:w w:val="105"/>
        </w:rPr>
        <w:t xml:space="preserve"> </w:t>
      </w:r>
      <w:r>
        <w:rPr>
          <w:w w:val="110"/>
          <w:u w:val="single"/>
        </w:rPr>
        <w:t>D</w:t>
      </w:r>
      <w:r>
        <w:rPr>
          <w:spacing w:val="4"/>
          <w:w w:val="110"/>
          <w:u w:val="single"/>
        </w:rPr>
        <w:t xml:space="preserve"> </w:t>
      </w:r>
      <w:r>
        <w:rPr>
          <w:w w:val="110"/>
          <w:u w:val="single"/>
        </w:rPr>
        <w:t>400</w:t>
      </w:r>
      <w:r>
        <w:rPr>
          <w:spacing w:val="3"/>
          <w:w w:val="110"/>
          <w:u w:val="single"/>
        </w:rPr>
        <w:t xml:space="preserve"> </w:t>
      </w:r>
      <w:r>
        <w:rPr>
          <w:w w:val="110"/>
          <w:u w:val="single"/>
        </w:rPr>
        <w:t>(400</w:t>
      </w:r>
      <w:r>
        <w:rPr>
          <w:spacing w:val="3"/>
          <w:w w:val="110"/>
          <w:u w:val="single"/>
        </w:rPr>
        <w:t xml:space="preserve"> </w:t>
      </w:r>
      <w:r>
        <w:rPr>
          <w:w w:val="110"/>
          <w:u w:val="single"/>
        </w:rPr>
        <w:t>kN)</w:t>
      </w:r>
      <w:r>
        <w:rPr>
          <w:spacing w:val="4"/>
          <w:w w:val="110"/>
          <w:u w:val="single"/>
        </w:rPr>
        <w:t xml:space="preserve"> </w:t>
      </w:r>
      <w:r>
        <w:rPr>
          <w:w w:val="145"/>
          <w:u w:val="single"/>
        </w:rPr>
        <w:t>–</w:t>
      </w:r>
      <w:r>
        <w:rPr>
          <w:spacing w:val="-18"/>
          <w:w w:val="145"/>
          <w:u w:val="single"/>
        </w:rPr>
        <w:t xml:space="preserve"> </w:t>
      </w:r>
      <w:r>
        <w:rPr>
          <w:w w:val="110"/>
          <w:u w:val="single"/>
        </w:rPr>
        <w:t>cesty</w:t>
      </w:r>
      <w:r>
        <w:rPr>
          <w:spacing w:val="1"/>
          <w:w w:val="110"/>
          <w:u w:val="single"/>
        </w:rPr>
        <w:t xml:space="preserve"> </w:t>
      </w:r>
      <w:r>
        <w:rPr>
          <w:w w:val="110"/>
          <w:u w:val="single"/>
        </w:rPr>
        <w:t>a</w:t>
      </w:r>
      <w:r>
        <w:rPr>
          <w:spacing w:val="6"/>
          <w:w w:val="110"/>
          <w:u w:val="single"/>
        </w:rPr>
        <w:t xml:space="preserve"> </w:t>
      </w:r>
      <w:r>
        <w:rPr>
          <w:w w:val="110"/>
          <w:u w:val="single"/>
        </w:rPr>
        <w:t>diaľnice</w:t>
      </w:r>
    </w:p>
    <w:p w:rsidR="007127CB" w:rsidRDefault="007127CB" w:rsidP="009E0681">
      <w:r>
        <w:rPr>
          <w:w w:val="105"/>
        </w:rPr>
        <w:t>E</w:t>
      </w:r>
      <w:r>
        <w:rPr>
          <w:spacing w:val="15"/>
          <w:w w:val="105"/>
        </w:rPr>
        <w:t xml:space="preserve"> </w:t>
      </w:r>
      <w:r>
        <w:rPr>
          <w:w w:val="105"/>
        </w:rPr>
        <w:t>600</w:t>
      </w:r>
      <w:r>
        <w:rPr>
          <w:spacing w:val="13"/>
          <w:w w:val="105"/>
        </w:rPr>
        <w:t xml:space="preserve"> </w:t>
      </w:r>
      <w:r>
        <w:rPr>
          <w:w w:val="105"/>
        </w:rPr>
        <w:t>(600</w:t>
      </w:r>
      <w:r>
        <w:rPr>
          <w:spacing w:val="13"/>
          <w:w w:val="105"/>
        </w:rPr>
        <w:t xml:space="preserve"> </w:t>
      </w:r>
      <w:r>
        <w:rPr>
          <w:w w:val="105"/>
        </w:rPr>
        <w:t>kN)</w:t>
      </w:r>
      <w:r>
        <w:rPr>
          <w:spacing w:val="14"/>
          <w:w w:val="105"/>
        </w:rPr>
        <w:t xml:space="preserve"> </w:t>
      </w:r>
      <w:r>
        <w:rPr>
          <w:w w:val="105"/>
        </w:rPr>
        <w:t>–</w:t>
      </w:r>
      <w:r>
        <w:rPr>
          <w:spacing w:val="13"/>
          <w:w w:val="105"/>
        </w:rPr>
        <w:t xml:space="preserve"> </w:t>
      </w:r>
      <w:r>
        <w:rPr>
          <w:w w:val="105"/>
        </w:rPr>
        <w:t>ťažká</w:t>
      </w:r>
      <w:r>
        <w:rPr>
          <w:spacing w:val="13"/>
          <w:w w:val="105"/>
        </w:rPr>
        <w:t xml:space="preserve"> </w:t>
      </w:r>
      <w:r>
        <w:rPr>
          <w:w w:val="105"/>
        </w:rPr>
        <w:t>priemyslová</w:t>
      </w:r>
      <w:r>
        <w:rPr>
          <w:spacing w:val="13"/>
          <w:w w:val="105"/>
        </w:rPr>
        <w:t xml:space="preserve"> </w:t>
      </w:r>
      <w:r>
        <w:rPr>
          <w:w w:val="105"/>
        </w:rPr>
        <w:t>prevádzka</w:t>
      </w:r>
      <w:r>
        <w:rPr>
          <w:spacing w:val="-58"/>
          <w:w w:val="105"/>
        </w:rPr>
        <w:t xml:space="preserve"> </w:t>
      </w:r>
      <w:r>
        <w:rPr>
          <w:w w:val="110"/>
        </w:rPr>
        <w:t>F</w:t>
      </w:r>
      <w:r>
        <w:rPr>
          <w:spacing w:val="7"/>
          <w:w w:val="110"/>
        </w:rPr>
        <w:t xml:space="preserve"> </w:t>
      </w:r>
      <w:r>
        <w:rPr>
          <w:w w:val="110"/>
        </w:rPr>
        <w:t>900</w:t>
      </w:r>
      <w:r>
        <w:rPr>
          <w:spacing w:val="4"/>
          <w:w w:val="110"/>
        </w:rPr>
        <w:t xml:space="preserve"> </w:t>
      </w:r>
      <w:r>
        <w:rPr>
          <w:w w:val="110"/>
        </w:rPr>
        <w:t>(900</w:t>
      </w:r>
      <w:r>
        <w:rPr>
          <w:spacing w:val="4"/>
          <w:w w:val="110"/>
        </w:rPr>
        <w:t xml:space="preserve"> </w:t>
      </w:r>
      <w:r>
        <w:rPr>
          <w:w w:val="110"/>
        </w:rPr>
        <w:t>kN)</w:t>
      </w:r>
      <w:r>
        <w:rPr>
          <w:spacing w:val="8"/>
          <w:w w:val="110"/>
        </w:rPr>
        <w:t xml:space="preserve"> </w:t>
      </w:r>
      <w:r>
        <w:rPr>
          <w:w w:val="155"/>
        </w:rPr>
        <w:t>–</w:t>
      </w:r>
      <w:r>
        <w:rPr>
          <w:spacing w:val="-20"/>
          <w:w w:val="155"/>
        </w:rPr>
        <w:t xml:space="preserve"> </w:t>
      </w:r>
      <w:r>
        <w:rPr>
          <w:w w:val="110"/>
        </w:rPr>
        <w:t>letiská</w:t>
      </w:r>
    </w:p>
    <w:p w:rsidR="007127CB" w:rsidRDefault="007127CB" w:rsidP="009E0681">
      <w:r>
        <w:t>Trieda</w:t>
      </w:r>
      <w:r>
        <w:rPr>
          <w:spacing w:val="38"/>
        </w:rPr>
        <w:t xml:space="preserve"> </w:t>
      </w:r>
      <w:r>
        <w:t>únosnosti</w:t>
      </w:r>
      <w:r>
        <w:rPr>
          <w:spacing w:val="38"/>
        </w:rPr>
        <w:t xml:space="preserve"> </w:t>
      </w:r>
      <w:r>
        <w:t>musí</w:t>
      </w:r>
      <w:r>
        <w:rPr>
          <w:spacing w:val="37"/>
        </w:rPr>
        <w:t xml:space="preserve"> </w:t>
      </w:r>
      <w:r>
        <w:t>byť</w:t>
      </w:r>
      <w:r>
        <w:rPr>
          <w:spacing w:val="44"/>
        </w:rPr>
        <w:t xml:space="preserve"> </w:t>
      </w:r>
      <w:r>
        <w:t>vyznačená</w:t>
      </w:r>
      <w:r>
        <w:rPr>
          <w:spacing w:val="43"/>
        </w:rPr>
        <w:t xml:space="preserve"> </w:t>
      </w:r>
      <w:r>
        <w:t>na</w:t>
      </w:r>
      <w:r>
        <w:rPr>
          <w:spacing w:val="39"/>
        </w:rPr>
        <w:t xml:space="preserve"> </w:t>
      </w:r>
      <w:r>
        <w:t>každom</w:t>
      </w:r>
      <w:r>
        <w:rPr>
          <w:spacing w:val="44"/>
        </w:rPr>
        <w:t xml:space="preserve"> </w:t>
      </w:r>
      <w:r>
        <w:t>prvku.</w:t>
      </w:r>
    </w:p>
    <w:p w:rsidR="007127CB" w:rsidRDefault="007127CB" w:rsidP="009E0681">
      <w:pPr>
        <w:pStyle w:val="Nadpis3"/>
      </w:pPr>
      <w:bookmarkStart w:id="214" w:name="_TOC_250045"/>
      <w:bookmarkStart w:id="215" w:name="_Toc178188271"/>
      <w:bookmarkEnd w:id="214"/>
      <w:r>
        <w:t>Betón</w:t>
      </w:r>
      <w:bookmarkEnd w:id="215"/>
    </w:p>
    <w:p w:rsidR="007127CB" w:rsidRDefault="007127CB" w:rsidP="009E0681">
      <w:r>
        <w:t>Požadovaná minimálna trieda</w:t>
      </w:r>
      <w:r>
        <w:rPr>
          <w:spacing w:val="1"/>
        </w:rPr>
        <w:t xml:space="preserve"> </w:t>
      </w:r>
      <w:r>
        <w:t>betónu prvkov je</w:t>
      </w:r>
      <w:r>
        <w:rPr>
          <w:spacing w:val="1"/>
        </w:rPr>
        <w:t xml:space="preserve"> </w:t>
      </w:r>
      <w:r>
        <w:t>C45/55</w:t>
      </w:r>
      <w:r>
        <w:rPr>
          <w:spacing w:val="1"/>
        </w:rPr>
        <w:t xml:space="preserve"> </w:t>
      </w:r>
      <w:r>
        <w:t>obohateného o mikrosiliku.</w:t>
      </w:r>
      <w:r>
        <w:rPr>
          <w:spacing w:val="1"/>
        </w:rPr>
        <w:t xml:space="preserve"> </w:t>
      </w:r>
      <w:r>
        <w:t>Stupeň</w:t>
      </w:r>
      <w:r>
        <w:rPr>
          <w:spacing w:val="1"/>
        </w:rPr>
        <w:t xml:space="preserve"> </w:t>
      </w:r>
      <w:r>
        <w:t>vplyvu</w:t>
      </w:r>
      <w:r>
        <w:rPr>
          <w:spacing w:val="21"/>
        </w:rPr>
        <w:t xml:space="preserve"> </w:t>
      </w:r>
      <w:r>
        <w:t>prostredia</w:t>
      </w:r>
      <w:r>
        <w:rPr>
          <w:spacing w:val="19"/>
        </w:rPr>
        <w:t xml:space="preserve"> </w:t>
      </w:r>
      <w:r>
        <w:t>XF4,</w:t>
      </w:r>
      <w:r>
        <w:rPr>
          <w:spacing w:val="20"/>
        </w:rPr>
        <w:t xml:space="preserve"> </w:t>
      </w:r>
      <w:r>
        <w:t>XD3.</w:t>
      </w:r>
      <w:r>
        <w:rPr>
          <w:spacing w:val="21"/>
        </w:rPr>
        <w:t xml:space="preserve"> </w:t>
      </w:r>
      <w:r>
        <w:t>V</w:t>
      </w:r>
      <w:r>
        <w:rPr>
          <w:spacing w:val="20"/>
        </w:rPr>
        <w:t xml:space="preserve"> </w:t>
      </w:r>
      <w:r>
        <w:t>zmysle</w:t>
      </w:r>
      <w:r>
        <w:rPr>
          <w:spacing w:val="19"/>
        </w:rPr>
        <w:t xml:space="preserve"> </w:t>
      </w:r>
      <w:r>
        <w:t>STN</w:t>
      </w:r>
      <w:r>
        <w:rPr>
          <w:spacing w:val="20"/>
        </w:rPr>
        <w:t xml:space="preserve"> </w:t>
      </w:r>
      <w:r>
        <w:t>EN</w:t>
      </w:r>
      <w:r>
        <w:rPr>
          <w:spacing w:val="19"/>
        </w:rPr>
        <w:t xml:space="preserve"> </w:t>
      </w:r>
      <w:r>
        <w:t>206+A2</w:t>
      </w:r>
      <w:r>
        <w:rPr>
          <w:spacing w:val="18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TKP15</w:t>
      </w:r>
      <w:r>
        <w:rPr>
          <w:spacing w:val="21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TKP18.</w:t>
      </w:r>
    </w:p>
    <w:p w:rsidR="007127CB" w:rsidRDefault="007127CB" w:rsidP="009E0681">
      <w:pPr>
        <w:pStyle w:val="Nadpis3"/>
      </w:pPr>
      <w:bookmarkStart w:id="216" w:name="_TOC_250044"/>
      <w:bookmarkStart w:id="217" w:name="_Toc178188272"/>
      <w:bookmarkEnd w:id="216"/>
      <w:r>
        <w:t>Výstuž</w:t>
      </w:r>
      <w:bookmarkEnd w:id="217"/>
    </w:p>
    <w:p w:rsidR="007127CB" w:rsidRDefault="007127CB" w:rsidP="009E0681">
      <w:r>
        <w:t>Ako</w:t>
      </w:r>
      <w:r>
        <w:rPr>
          <w:spacing w:val="43"/>
        </w:rPr>
        <w:t xml:space="preserve"> </w:t>
      </w:r>
      <w:r>
        <w:t>výstuž</w:t>
      </w:r>
      <w:r>
        <w:rPr>
          <w:spacing w:val="34"/>
        </w:rPr>
        <w:t xml:space="preserve"> </w:t>
      </w:r>
      <w:r>
        <w:t>je</w:t>
      </w:r>
      <w:r>
        <w:rPr>
          <w:spacing w:val="37"/>
        </w:rPr>
        <w:t xml:space="preserve"> </w:t>
      </w:r>
      <w:r>
        <w:t>možné</w:t>
      </w:r>
      <w:r>
        <w:rPr>
          <w:spacing w:val="36"/>
        </w:rPr>
        <w:t xml:space="preserve"> </w:t>
      </w:r>
      <w:r>
        <w:t>použiť</w:t>
      </w:r>
      <w:r>
        <w:rPr>
          <w:spacing w:val="39"/>
        </w:rPr>
        <w:t xml:space="preserve"> </w:t>
      </w:r>
      <w:r>
        <w:t>betonársku</w:t>
      </w:r>
      <w:r>
        <w:rPr>
          <w:spacing w:val="39"/>
        </w:rPr>
        <w:t xml:space="preserve"> </w:t>
      </w:r>
      <w:r>
        <w:t>oceľ</w:t>
      </w:r>
      <w:r>
        <w:rPr>
          <w:spacing w:val="41"/>
        </w:rPr>
        <w:t xml:space="preserve"> </w:t>
      </w:r>
      <w:r>
        <w:t>všetkých</w:t>
      </w:r>
      <w:r>
        <w:rPr>
          <w:spacing w:val="37"/>
        </w:rPr>
        <w:t xml:space="preserve"> </w:t>
      </w:r>
      <w:r>
        <w:t>tried</w:t>
      </w:r>
      <w:r>
        <w:rPr>
          <w:spacing w:val="36"/>
        </w:rPr>
        <w:t xml:space="preserve"> </w:t>
      </w:r>
      <w:r>
        <w:t>na</w:t>
      </w:r>
      <w:r>
        <w:rPr>
          <w:spacing w:val="40"/>
        </w:rPr>
        <w:t xml:space="preserve"> </w:t>
      </w:r>
      <w:r>
        <w:t>základe</w:t>
      </w:r>
      <w:r>
        <w:rPr>
          <w:spacing w:val="39"/>
        </w:rPr>
        <w:t xml:space="preserve"> </w:t>
      </w:r>
      <w:r>
        <w:t>statického</w:t>
      </w:r>
      <w:r>
        <w:rPr>
          <w:spacing w:val="37"/>
        </w:rPr>
        <w:t xml:space="preserve"> </w:t>
      </w:r>
      <w:r>
        <w:t>posudku.</w:t>
      </w:r>
    </w:p>
    <w:p w:rsidR="007127CB" w:rsidRDefault="007127CB" w:rsidP="009E0681">
      <w:r>
        <w:t>Požadované</w:t>
      </w:r>
      <w:r>
        <w:rPr>
          <w:spacing w:val="1"/>
        </w:rPr>
        <w:t xml:space="preserve"> </w:t>
      </w:r>
      <w:r>
        <w:t>min.</w:t>
      </w:r>
      <w:r>
        <w:rPr>
          <w:spacing w:val="1"/>
        </w:rPr>
        <w:t xml:space="preserve"> </w:t>
      </w:r>
      <w:r>
        <w:t>krytie</w:t>
      </w:r>
      <w:r>
        <w:rPr>
          <w:spacing w:val="1"/>
        </w:rPr>
        <w:t xml:space="preserve"> </w:t>
      </w:r>
      <w:r>
        <w:t>výstuže</w:t>
      </w:r>
      <w:r>
        <w:rPr>
          <w:spacing w:val="1"/>
        </w:rPr>
        <w:t xml:space="preserve"> </w:t>
      </w:r>
      <w:r>
        <w:t>45</w:t>
      </w:r>
      <w:r>
        <w:rPr>
          <w:spacing w:val="1"/>
        </w:rPr>
        <w:t xml:space="preserve"> </w:t>
      </w:r>
      <w:r>
        <w:t>mm</w:t>
      </w:r>
      <w:r>
        <w:rPr>
          <w:spacing w:val="1"/>
        </w:rPr>
        <w:t xml:space="preserve"> </w:t>
      </w:r>
      <w:r>
        <w:t>musí</w:t>
      </w:r>
      <w:r>
        <w:rPr>
          <w:spacing w:val="59"/>
        </w:rPr>
        <w:t xml:space="preserve"> </w:t>
      </w:r>
      <w:r>
        <w:t>výrobca</w:t>
      </w:r>
      <w:r>
        <w:rPr>
          <w:spacing w:val="59"/>
        </w:rPr>
        <w:t xml:space="preserve"> </w:t>
      </w:r>
      <w:r>
        <w:t>doložiť</w:t>
      </w:r>
      <w:r>
        <w:rPr>
          <w:spacing w:val="59"/>
        </w:rPr>
        <w:t xml:space="preserve"> </w:t>
      </w:r>
      <w:r>
        <w:t>meraním</w:t>
      </w:r>
      <w:r>
        <w:rPr>
          <w:spacing w:val="59"/>
        </w:rPr>
        <w:t xml:space="preserve"> </w:t>
      </w:r>
      <w:r>
        <w:t>ku</w:t>
      </w:r>
      <w:r>
        <w:rPr>
          <w:spacing w:val="58"/>
        </w:rPr>
        <w:t xml:space="preserve"> </w:t>
      </w:r>
      <w:r>
        <w:t>každému</w:t>
      </w:r>
      <w:r>
        <w:rPr>
          <w:spacing w:val="1"/>
        </w:rPr>
        <w:t xml:space="preserve"> </w:t>
      </w:r>
      <w:r>
        <w:t>dodanému</w:t>
      </w:r>
      <w:r>
        <w:rPr>
          <w:spacing w:val="1"/>
        </w:rPr>
        <w:t xml:space="preserve"> </w:t>
      </w:r>
      <w:r>
        <w:t>prvku.</w:t>
      </w:r>
      <w:r>
        <w:rPr>
          <w:spacing w:val="1"/>
        </w:rPr>
        <w:t xml:space="preserve"> </w:t>
      </w:r>
      <w:r>
        <w:t>U dielcov</w:t>
      </w:r>
      <w:r>
        <w:rPr>
          <w:spacing w:val="1"/>
        </w:rPr>
        <w:t xml:space="preserve"> </w:t>
      </w:r>
      <w:r>
        <w:t>kde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možné</w:t>
      </w:r>
      <w:r>
        <w:rPr>
          <w:spacing w:val="1"/>
        </w:rPr>
        <w:t xml:space="preserve"> </w:t>
      </w:r>
      <w:r>
        <w:t>dosiahnuť</w:t>
      </w:r>
      <w:r>
        <w:rPr>
          <w:spacing w:val="1"/>
        </w:rPr>
        <w:t xml:space="preserve"> </w:t>
      </w:r>
      <w:r>
        <w:t>požadovaného</w:t>
      </w:r>
      <w:r>
        <w:rPr>
          <w:spacing w:val="58"/>
        </w:rPr>
        <w:t xml:space="preserve"> </w:t>
      </w:r>
      <w:r>
        <w:t>krytia</w:t>
      </w:r>
      <w:r>
        <w:rPr>
          <w:spacing w:val="58"/>
        </w:rPr>
        <w:t xml:space="preserve"> </w:t>
      </w:r>
      <w:r>
        <w:t>výstuže</w:t>
      </w:r>
      <w:r>
        <w:rPr>
          <w:spacing w:val="59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možné</w:t>
      </w:r>
      <w:r>
        <w:rPr>
          <w:spacing w:val="1"/>
        </w:rPr>
        <w:t xml:space="preserve"> </w:t>
      </w:r>
      <w:r>
        <w:t>výstuž</w:t>
      </w:r>
      <w:r>
        <w:rPr>
          <w:spacing w:val="1"/>
        </w:rPr>
        <w:t xml:space="preserve"> </w:t>
      </w:r>
      <w:r>
        <w:t>žiarovo</w:t>
      </w:r>
      <w:r>
        <w:rPr>
          <w:spacing w:val="1"/>
        </w:rPr>
        <w:t xml:space="preserve"> </w:t>
      </w:r>
      <w:r>
        <w:t>pozinkovať</w:t>
      </w:r>
      <w:r>
        <w:rPr>
          <w:spacing w:val="1"/>
        </w:rPr>
        <w:t xml:space="preserve"> </w:t>
      </w:r>
      <w:r>
        <w:t>v hrúbke</w:t>
      </w:r>
      <w:r>
        <w:rPr>
          <w:spacing w:val="1"/>
        </w:rPr>
        <w:t xml:space="preserve"> </w:t>
      </w:r>
      <w:r>
        <w:t>70</w:t>
      </w:r>
      <w:r w:rsidR="003D17C3" w:rsidRPr="003D17C3">
        <w:rPr>
          <w:rFonts w:cs="Arial"/>
          <w:color w:val="1F1F1F"/>
          <w:shd w:val="clear" w:color="auto" w:fill="FFFFFF"/>
        </w:rPr>
        <w:t xml:space="preserve"> </w:t>
      </w:r>
      <w:r w:rsidR="003D17C3">
        <w:rPr>
          <w:rFonts w:cs="Arial"/>
          <w:color w:val="1F1F1F"/>
          <w:shd w:val="clear" w:color="auto" w:fill="FFFFFF"/>
        </w:rPr>
        <w:t>µm</w:t>
      </w:r>
      <w:r>
        <w:t>.</w:t>
      </w:r>
      <w:r>
        <w:rPr>
          <w:spacing w:val="1"/>
        </w:rPr>
        <w:t xml:space="preserve"> </w:t>
      </w:r>
      <w:r>
        <w:t>Výstuž</w:t>
      </w:r>
      <w:r>
        <w:rPr>
          <w:spacing w:val="58"/>
        </w:rPr>
        <w:t xml:space="preserve"> </w:t>
      </w:r>
      <w:r>
        <w:t>môže</w:t>
      </w:r>
      <w:r>
        <w:rPr>
          <w:spacing w:val="58"/>
        </w:rPr>
        <w:t xml:space="preserve"> </w:t>
      </w:r>
      <w:r>
        <w:t>byť</w:t>
      </w:r>
      <w:r>
        <w:rPr>
          <w:spacing w:val="59"/>
        </w:rPr>
        <w:t xml:space="preserve"> </w:t>
      </w:r>
      <w:r>
        <w:t>opatrená</w:t>
      </w:r>
      <w:r>
        <w:rPr>
          <w:spacing w:val="58"/>
        </w:rPr>
        <w:t xml:space="preserve"> </w:t>
      </w:r>
      <w:r>
        <w:t>aj</w:t>
      </w:r>
      <w:r>
        <w:rPr>
          <w:spacing w:val="59"/>
        </w:rPr>
        <w:t xml:space="preserve"> </w:t>
      </w:r>
      <w:r>
        <w:t>inou</w:t>
      </w:r>
      <w:r>
        <w:rPr>
          <w:spacing w:val="1"/>
        </w:rPr>
        <w:t xml:space="preserve"> </w:t>
      </w:r>
      <w:r>
        <w:t>ochranou</w:t>
      </w:r>
      <w:r>
        <w:rPr>
          <w:spacing w:val="30"/>
        </w:rPr>
        <w:t xml:space="preserve"> </w:t>
      </w:r>
      <w:r>
        <w:t>a</w:t>
      </w:r>
      <w:r>
        <w:rPr>
          <w:spacing w:val="37"/>
        </w:rPr>
        <w:t xml:space="preserve"> </w:t>
      </w:r>
      <w:r>
        <w:t>môže</w:t>
      </w:r>
      <w:r>
        <w:rPr>
          <w:spacing w:val="27"/>
        </w:rPr>
        <w:t xml:space="preserve"> </w:t>
      </w:r>
      <w:r>
        <w:t>byť</w:t>
      </w:r>
      <w:r>
        <w:rPr>
          <w:spacing w:val="30"/>
        </w:rPr>
        <w:t xml:space="preserve"> </w:t>
      </w:r>
      <w:r>
        <w:t>použitá</w:t>
      </w:r>
      <w:r>
        <w:rPr>
          <w:spacing w:val="28"/>
        </w:rPr>
        <w:t xml:space="preserve"> </w:t>
      </w:r>
      <w:r>
        <w:t>i</w:t>
      </w:r>
      <w:r>
        <w:rPr>
          <w:spacing w:val="39"/>
        </w:rPr>
        <w:t xml:space="preserve"> </w:t>
      </w:r>
      <w:r>
        <w:t>nerezová</w:t>
      </w:r>
      <w:r>
        <w:rPr>
          <w:spacing w:val="30"/>
        </w:rPr>
        <w:t xml:space="preserve"> </w:t>
      </w:r>
      <w:r>
        <w:t>výstuž.</w:t>
      </w:r>
      <w:r>
        <w:rPr>
          <w:spacing w:val="33"/>
        </w:rPr>
        <w:t xml:space="preserve"> </w:t>
      </w:r>
      <w:r>
        <w:t>Krytie</w:t>
      </w:r>
      <w:r>
        <w:rPr>
          <w:spacing w:val="28"/>
        </w:rPr>
        <w:t xml:space="preserve"> </w:t>
      </w:r>
      <w:r>
        <w:t>takejto</w:t>
      </w:r>
      <w:r>
        <w:rPr>
          <w:spacing w:val="30"/>
        </w:rPr>
        <w:t xml:space="preserve"> </w:t>
      </w:r>
      <w:r>
        <w:t>výstuže</w:t>
      </w:r>
      <w:r>
        <w:rPr>
          <w:spacing w:val="27"/>
        </w:rPr>
        <w:t xml:space="preserve"> </w:t>
      </w:r>
      <w:r>
        <w:t>môže</w:t>
      </w:r>
      <w:r>
        <w:rPr>
          <w:spacing w:val="31"/>
        </w:rPr>
        <w:t xml:space="preserve"> </w:t>
      </w:r>
      <w:r>
        <w:t>byť</w:t>
      </w:r>
      <w:r>
        <w:rPr>
          <w:spacing w:val="32"/>
        </w:rPr>
        <w:t xml:space="preserve"> </w:t>
      </w:r>
      <w:r>
        <w:t>znížené</w:t>
      </w:r>
      <w:r>
        <w:rPr>
          <w:spacing w:val="31"/>
        </w:rPr>
        <w:t xml:space="preserve"> </w:t>
      </w:r>
      <w:r>
        <w:t>až</w:t>
      </w:r>
      <w:r>
        <w:rPr>
          <w:spacing w:val="1"/>
        </w:rPr>
        <w:t xml:space="preserve"> </w:t>
      </w:r>
      <w:r>
        <w:t>na 20 mm</w:t>
      </w:r>
      <w:r>
        <w:rPr>
          <w:spacing w:val="58"/>
        </w:rPr>
        <w:t xml:space="preserve"> </w:t>
      </w:r>
      <w:r>
        <w:t>(viď</w:t>
      </w:r>
      <w:r>
        <w:rPr>
          <w:spacing w:val="58"/>
        </w:rPr>
        <w:t xml:space="preserve"> </w:t>
      </w:r>
      <w:r>
        <w:t>TKP 15 a TKP17,</w:t>
      </w:r>
      <w:r>
        <w:rPr>
          <w:spacing w:val="59"/>
        </w:rPr>
        <w:t xml:space="preserve"> </w:t>
      </w:r>
      <w:r>
        <w:t>STN</w:t>
      </w:r>
      <w:r>
        <w:rPr>
          <w:spacing w:val="58"/>
        </w:rPr>
        <w:t xml:space="preserve"> </w:t>
      </w:r>
      <w:r>
        <w:t>EN</w:t>
      </w:r>
      <w:r>
        <w:rPr>
          <w:spacing w:val="59"/>
        </w:rPr>
        <w:t xml:space="preserve"> </w:t>
      </w:r>
      <w:r>
        <w:t>1992-1-1+A1:2015,</w:t>
      </w:r>
      <w:r>
        <w:rPr>
          <w:spacing w:val="58"/>
        </w:rPr>
        <w:t xml:space="preserve"> </w:t>
      </w:r>
      <w:r>
        <w:t>STN EN</w:t>
      </w:r>
      <w:r>
        <w:rPr>
          <w:spacing w:val="59"/>
        </w:rPr>
        <w:t xml:space="preserve"> </w:t>
      </w:r>
      <w:r>
        <w:t>1992-1-2:2007-11</w:t>
      </w:r>
      <w:r w:rsidRPr="00476EA6">
        <w:t>+ zmena NA + oprava AC + zmena A1</w:t>
      </w:r>
      <w:r>
        <w:rPr>
          <w:spacing w:val="1"/>
        </w:rPr>
        <w:t xml:space="preserve"> </w:t>
      </w:r>
      <w:r>
        <w:t>(73</w:t>
      </w:r>
      <w:r>
        <w:rPr>
          <w:spacing w:val="14"/>
        </w:rPr>
        <w:t xml:space="preserve"> </w:t>
      </w:r>
      <w:r>
        <w:t>1201),</w:t>
      </w:r>
      <w:r>
        <w:rPr>
          <w:spacing w:val="19"/>
        </w:rPr>
        <w:t xml:space="preserve"> </w:t>
      </w:r>
      <w:r>
        <w:t>STN</w:t>
      </w:r>
      <w:r>
        <w:rPr>
          <w:spacing w:val="15"/>
        </w:rPr>
        <w:t xml:space="preserve"> </w:t>
      </w:r>
      <w:r>
        <w:t>EN</w:t>
      </w:r>
      <w:r>
        <w:rPr>
          <w:spacing w:val="17"/>
        </w:rPr>
        <w:t xml:space="preserve"> </w:t>
      </w:r>
      <w:r>
        <w:t>1992-3:2007-11</w:t>
      </w:r>
      <w:r>
        <w:rPr>
          <w:spacing w:val="15"/>
        </w:rPr>
        <w:t xml:space="preserve"> </w:t>
      </w:r>
      <w:r w:rsidRPr="0074730E">
        <w:rPr>
          <w:spacing w:val="15"/>
        </w:rPr>
        <w:t xml:space="preserve">+ zmena NA </w:t>
      </w:r>
      <w:r>
        <w:t>(73</w:t>
      </w:r>
      <w:r>
        <w:rPr>
          <w:spacing w:val="15"/>
        </w:rPr>
        <w:t xml:space="preserve"> </w:t>
      </w:r>
      <w:r>
        <w:t>1208).</w:t>
      </w:r>
    </w:p>
    <w:p w:rsidR="007127CB" w:rsidRDefault="007127CB" w:rsidP="009E0681">
      <w:pPr>
        <w:pStyle w:val="Nadpis3"/>
      </w:pPr>
      <w:bookmarkStart w:id="218" w:name="_TOC_250043"/>
      <w:bookmarkStart w:id="219" w:name="_Toc178188273"/>
      <w:bookmarkEnd w:id="218"/>
      <w:r>
        <w:t>Mreže</w:t>
      </w:r>
      <w:bookmarkEnd w:id="219"/>
    </w:p>
    <w:p w:rsidR="007127CB" w:rsidRDefault="007127CB" w:rsidP="009E0681">
      <w:r>
        <w:t>Mreže</w:t>
      </w:r>
      <w:r>
        <w:rPr>
          <w:spacing w:val="1"/>
        </w:rPr>
        <w:t xml:space="preserve"> </w:t>
      </w:r>
      <w:r>
        <w:t>vpustových</w:t>
      </w:r>
      <w:r>
        <w:rPr>
          <w:spacing w:val="1"/>
        </w:rPr>
        <w:t xml:space="preserve"> </w:t>
      </w:r>
      <w:r>
        <w:t>a čistiacich</w:t>
      </w:r>
      <w:r>
        <w:rPr>
          <w:spacing w:val="1"/>
        </w:rPr>
        <w:t xml:space="preserve"> </w:t>
      </w:r>
      <w:r>
        <w:t>kusov</w:t>
      </w:r>
      <w:r>
        <w:rPr>
          <w:spacing w:val="58"/>
        </w:rPr>
        <w:t xml:space="preserve"> </w:t>
      </w:r>
      <w:r>
        <w:t>sú</w:t>
      </w:r>
      <w:r>
        <w:rPr>
          <w:spacing w:val="58"/>
        </w:rPr>
        <w:t xml:space="preserve"> </w:t>
      </w:r>
      <w:r>
        <w:t>vyrábané</w:t>
      </w:r>
      <w:r>
        <w:rPr>
          <w:spacing w:val="59"/>
        </w:rPr>
        <w:t xml:space="preserve"> </w:t>
      </w:r>
      <w:r>
        <w:t>z liatiny</w:t>
      </w:r>
      <w:r>
        <w:rPr>
          <w:spacing w:val="58"/>
        </w:rPr>
        <w:t xml:space="preserve"> </w:t>
      </w:r>
      <w:r>
        <w:t>s únosnosťou</w:t>
      </w:r>
      <w:r>
        <w:rPr>
          <w:spacing w:val="59"/>
        </w:rPr>
        <w:t xml:space="preserve"> </w:t>
      </w:r>
      <w:r>
        <w:t>podľa</w:t>
      </w:r>
      <w:r>
        <w:rPr>
          <w:spacing w:val="58"/>
        </w:rPr>
        <w:t xml:space="preserve"> </w:t>
      </w:r>
      <w:r>
        <w:t>typu</w:t>
      </w:r>
      <w:r>
        <w:rPr>
          <w:spacing w:val="59"/>
        </w:rPr>
        <w:t xml:space="preserve"> </w:t>
      </w:r>
      <w:r>
        <w:t>prvku.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osadené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rámov</w:t>
      </w:r>
      <w:r>
        <w:rPr>
          <w:spacing w:val="1"/>
        </w:rPr>
        <w:t xml:space="preserve"> </w:t>
      </w:r>
      <w:r>
        <w:t>z konštrukčnej</w:t>
      </w:r>
      <w:r>
        <w:rPr>
          <w:spacing w:val="1"/>
        </w:rPr>
        <w:t xml:space="preserve"> </w:t>
      </w:r>
      <w:r>
        <w:t>oceli</w:t>
      </w:r>
      <w:r>
        <w:rPr>
          <w:spacing w:val="1"/>
        </w:rPr>
        <w:t xml:space="preserve"> </w:t>
      </w:r>
      <w:r>
        <w:t>pomocou</w:t>
      </w:r>
      <w:r>
        <w:rPr>
          <w:spacing w:val="1"/>
        </w:rPr>
        <w:t xml:space="preserve"> </w:t>
      </w:r>
      <w:r>
        <w:t>skrutiek.</w:t>
      </w:r>
      <w:r>
        <w:rPr>
          <w:spacing w:val="1"/>
        </w:rPr>
        <w:t xml:space="preserve"> </w:t>
      </w:r>
      <w:r>
        <w:t>Oceľové</w:t>
      </w:r>
      <w:r>
        <w:rPr>
          <w:spacing w:val="1"/>
        </w:rPr>
        <w:t xml:space="preserve"> </w:t>
      </w:r>
      <w:r>
        <w:t>časti</w:t>
      </w:r>
      <w:r>
        <w:rPr>
          <w:spacing w:val="58"/>
        </w:rPr>
        <w:t xml:space="preserve"> </w:t>
      </w:r>
      <w:r>
        <w:t>musia</w:t>
      </w:r>
      <w:r>
        <w:rPr>
          <w:spacing w:val="58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opatrené</w:t>
      </w:r>
      <w:r>
        <w:rPr>
          <w:spacing w:val="32"/>
        </w:rPr>
        <w:t xml:space="preserve"> </w:t>
      </w:r>
      <w:r>
        <w:t>žiarovým</w:t>
      </w:r>
      <w:r>
        <w:rPr>
          <w:spacing w:val="33"/>
        </w:rPr>
        <w:t xml:space="preserve"> </w:t>
      </w:r>
      <w:r>
        <w:t>zinkovaním</w:t>
      </w:r>
      <w:r>
        <w:rPr>
          <w:spacing w:val="33"/>
        </w:rPr>
        <w:t xml:space="preserve"> </w:t>
      </w:r>
      <w:r>
        <w:t>v</w:t>
      </w:r>
      <w:r>
        <w:rPr>
          <w:spacing w:val="26"/>
        </w:rPr>
        <w:t xml:space="preserve"> </w:t>
      </w:r>
      <w:r>
        <w:t>hrúbke</w:t>
      </w:r>
      <w:r>
        <w:rPr>
          <w:spacing w:val="33"/>
        </w:rPr>
        <w:t xml:space="preserve"> </w:t>
      </w:r>
      <w:r>
        <w:t>85</w:t>
      </w:r>
      <w:r>
        <w:rPr>
          <w:spacing w:val="28"/>
        </w:rPr>
        <w:t xml:space="preserve"> </w:t>
      </w:r>
      <w:r w:rsidR="003D17C3">
        <w:rPr>
          <w:rFonts w:cs="Arial"/>
          <w:color w:val="1F1F1F"/>
          <w:shd w:val="clear" w:color="auto" w:fill="FFFFFF"/>
        </w:rPr>
        <w:t>µm</w:t>
      </w:r>
      <w:r>
        <w:t>,</w:t>
      </w:r>
      <w:r>
        <w:rPr>
          <w:spacing w:val="31"/>
        </w:rPr>
        <w:t xml:space="preserve"> </w:t>
      </w:r>
      <w:r>
        <w:t>a</w:t>
      </w:r>
      <w:r>
        <w:rPr>
          <w:spacing w:val="28"/>
        </w:rPr>
        <w:t xml:space="preserve"> </w:t>
      </w:r>
      <w:r>
        <w:t>mreža</w:t>
      </w:r>
      <w:r>
        <w:rPr>
          <w:spacing w:val="33"/>
        </w:rPr>
        <w:t xml:space="preserve"> </w:t>
      </w:r>
      <w:r>
        <w:t>asfalto-latexovým</w:t>
      </w:r>
      <w:r>
        <w:rPr>
          <w:spacing w:val="33"/>
        </w:rPr>
        <w:t xml:space="preserve"> </w:t>
      </w:r>
      <w:r>
        <w:t>náterom.</w:t>
      </w:r>
    </w:p>
    <w:p w:rsidR="007127CB" w:rsidRDefault="007127CB" w:rsidP="009E0681">
      <w:pPr>
        <w:pStyle w:val="Nadpis3"/>
      </w:pPr>
      <w:bookmarkStart w:id="220" w:name="_TOC_250042"/>
      <w:bookmarkStart w:id="221" w:name="_Toc178188274"/>
      <w:r>
        <w:t>Tesnosť</w:t>
      </w:r>
      <w:r>
        <w:rPr>
          <w:spacing w:val="44"/>
        </w:rPr>
        <w:t xml:space="preserve"> </w:t>
      </w:r>
      <w:r>
        <w:t>spojenia</w:t>
      </w:r>
      <w:r>
        <w:rPr>
          <w:spacing w:val="44"/>
        </w:rPr>
        <w:t xml:space="preserve"> </w:t>
      </w:r>
      <w:bookmarkEnd w:id="220"/>
      <w:r>
        <w:t>prvkov</w:t>
      </w:r>
      <w:bookmarkEnd w:id="221"/>
    </w:p>
    <w:p w:rsidR="007127CB" w:rsidRDefault="007127CB" w:rsidP="009E0681">
      <w:r>
        <w:t>Konštrukcia</w:t>
      </w:r>
      <w:r>
        <w:rPr>
          <w:spacing w:val="1"/>
        </w:rPr>
        <w:t xml:space="preserve"> </w:t>
      </w:r>
      <w:r>
        <w:t>žľabov musí zabezpečovať tesnosť</w:t>
      </w:r>
      <w:r>
        <w:rPr>
          <w:spacing w:val="58"/>
        </w:rPr>
        <w:t xml:space="preserve"> </w:t>
      </w:r>
      <w:r>
        <w:t>nie</w:t>
      </w:r>
      <w:r>
        <w:rPr>
          <w:spacing w:val="58"/>
        </w:rPr>
        <w:t xml:space="preserve"> </w:t>
      </w:r>
      <w:r>
        <w:t>len samotného</w:t>
      </w:r>
      <w:r>
        <w:rPr>
          <w:spacing w:val="59"/>
        </w:rPr>
        <w:t xml:space="preserve"> </w:t>
      </w:r>
      <w:r>
        <w:t>žľabového kusu, ale aj</w:t>
      </w:r>
      <w:r>
        <w:rPr>
          <w:spacing w:val="1"/>
        </w:rPr>
        <w:t xml:space="preserve"> </w:t>
      </w:r>
      <w:r>
        <w:t>spoja</w:t>
      </w:r>
      <w:r>
        <w:rPr>
          <w:spacing w:val="1"/>
        </w:rPr>
        <w:t xml:space="preserve"> </w:t>
      </w:r>
      <w:r>
        <w:t>s ďalším</w:t>
      </w:r>
      <w:r>
        <w:rPr>
          <w:spacing w:val="1"/>
        </w:rPr>
        <w:t xml:space="preserve"> </w:t>
      </w:r>
      <w:r>
        <w:t>dielcom.</w:t>
      </w:r>
      <w:r>
        <w:rPr>
          <w:spacing w:val="58"/>
        </w:rPr>
        <w:t xml:space="preserve"> </w:t>
      </w:r>
      <w:r>
        <w:t>Tesnosť</w:t>
      </w:r>
      <w:r>
        <w:rPr>
          <w:spacing w:val="58"/>
        </w:rPr>
        <w:t xml:space="preserve"> </w:t>
      </w:r>
      <w:r>
        <w:t>musí</w:t>
      </w:r>
      <w:r>
        <w:rPr>
          <w:spacing w:val="59"/>
        </w:rPr>
        <w:t xml:space="preserve"> </w:t>
      </w:r>
      <w:r>
        <w:t>zabezpečiť</w:t>
      </w:r>
      <w:r>
        <w:rPr>
          <w:spacing w:val="58"/>
        </w:rPr>
        <w:t xml:space="preserve"> </w:t>
      </w:r>
      <w:r>
        <w:t>vodonepriepustný</w:t>
      </w:r>
      <w:r>
        <w:rPr>
          <w:spacing w:val="59"/>
        </w:rPr>
        <w:t xml:space="preserve"> </w:t>
      </w:r>
      <w:r>
        <w:t>certifikovaný</w:t>
      </w:r>
      <w:r>
        <w:rPr>
          <w:spacing w:val="58"/>
        </w:rPr>
        <w:t xml:space="preserve"> </w:t>
      </w:r>
      <w:r>
        <w:t>spoj,</w:t>
      </w:r>
      <w:r>
        <w:rPr>
          <w:spacing w:val="1"/>
        </w:rPr>
        <w:t xml:space="preserve"> </w:t>
      </w:r>
      <w:r>
        <w:t>odolný voči priesaku ropných</w:t>
      </w:r>
      <w:r>
        <w:rPr>
          <w:spacing w:val="1"/>
        </w:rPr>
        <w:t xml:space="preserve"> </w:t>
      </w:r>
      <w:r>
        <w:t>látok. Spojenie susedných</w:t>
      </w:r>
      <w:r>
        <w:rPr>
          <w:spacing w:val="58"/>
        </w:rPr>
        <w:t xml:space="preserve"> </w:t>
      </w:r>
      <w:r>
        <w:t>prvkov musí byť</w:t>
      </w:r>
      <w:r>
        <w:rPr>
          <w:spacing w:val="58"/>
        </w:rPr>
        <w:t xml:space="preserve"> </w:t>
      </w:r>
      <w:r>
        <w:t>pružné to</w:t>
      </w:r>
      <w:r>
        <w:rPr>
          <w:spacing w:val="59"/>
        </w:rPr>
        <w:t xml:space="preserve"> </w:t>
      </w:r>
      <w:r>
        <w:t>znamená</w:t>
      </w:r>
      <w:r>
        <w:rPr>
          <w:spacing w:val="1"/>
        </w:rPr>
        <w:t xml:space="preserve"> </w:t>
      </w:r>
      <w:r>
        <w:t>že</w:t>
      </w:r>
      <w:r>
        <w:rPr>
          <w:spacing w:val="35"/>
        </w:rPr>
        <w:t xml:space="preserve"> </w:t>
      </w:r>
      <w:r>
        <w:t>čelá</w:t>
      </w:r>
      <w:r>
        <w:rPr>
          <w:spacing w:val="36"/>
        </w:rPr>
        <w:t xml:space="preserve"> </w:t>
      </w:r>
      <w:r>
        <w:t>dielcov</w:t>
      </w:r>
      <w:r>
        <w:rPr>
          <w:spacing w:val="33"/>
        </w:rPr>
        <w:t xml:space="preserve"> </w:t>
      </w:r>
      <w:r>
        <w:t>sa</w:t>
      </w:r>
      <w:r>
        <w:rPr>
          <w:spacing w:val="36"/>
        </w:rPr>
        <w:t xml:space="preserve"> </w:t>
      </w:r>
      <w:r>
        <w:t>nesmú</w:t>
      </w:r>
      <w:r>
        <w:rPr>
          <w:spacing w:val="40"/>
        </w:rPr>
        <w:t xml:space="preserve"> </w:t>
      </w:r>
      <w:r>
        <w:t>vzájomne</w:t>
      </w:r>
      <w:r>
        <w:rPr>
          <w:spacing w:val="35"/>
        </w:rPr>
        <w:t xml:space="preserve"> </w:t>
      </w:r>
      <w:r>
        <w:t>dotýkať.</w:t>
      </w:r>
      <w:r>
        <w:rPr>
          <w:spacing w:val="35"/>
        </w:rPr>
        <w:t xml:space="preserve"> </w:t>
      </w:r>
      <w:r>
        <w:t>Je</w:t>
      </w:r>
      <w:r>
        <w:rPr>
          <w:spacing w:val="35"/>
        </w:rPr>
        <w:t xml:space="preserve"> </w:t>
      </w:r>
      <w:r>
        <w:t>potrebné</w:t>
      </w:r>
      <w:r>
        <w:rPr>
          <w:spacing w:val="36"/>
        </w:rPr>
        <w:t xml:space="preserve"> </w:t>
      </w:r>
      <w:r>
        <w:t>aby</w:t>
      </w:r>
      <w:r>
        <w:rPr>
          <w:spacing w:val="33"/>
        </w:rPr>
        <w:t xml:space="preserve"> </w:t>
      </w:r>
      <w:r>
        <w:t>bola</w:t>
      </w:r>
      <w:r>
        <w:rPr>
          <w:spacing w:val="33"/>
        </w:rPr>
        <w:t xml:space="preserve"> </w:t>
      </w:r>
      <w:r>
        <w:t>medzi</w:t>
      </w:r>
      <w:r>
        <w:rPr>
          <w:spacing w:val="35"/>
        </w:rPr>
        <w:t xml:space="preserve"> </w:t>
      </w:r>
      <w:r>
        <w:t>dielcami</w:t>
      </w:r>
      <w:r>
        <w:rPr>
          <w:spacing w:val="31"/>
        </w:rPr>
        <w:t xml:space="preserve"> </w:t>
      </w:r>
      <w:r>
        <w:t>medzera</w:t>
      </w:r>
      <w:r>
        <w:rPr>
          <w:spacing w:val="1"/>
        </w:rPr>
        <w:t xml:space="preserve"> </w:t>
      </w:r>
      <w:r>
        <w:t>4 mm. Škára sa po zmontovaní žľabu v miestach nezakrytých konštrukciou vozovky vyplní</w:t>
      </w:r>
      <w:r>
        <w:rPr>
          <w:spacing w:val="1"/>
        </w:rPr>
        <w:t xml:space="preserve"> </w:t>
      </w:r>
      <w:r>
        <w:t>tesniacim</w:t>
      </w:r>
      <w:r>
        <w:rPr>
          <w:spacing w:val="1"/>
        </w:rPr>
        <w:t xml:space="preserve"> </w:t>
      </w:r>
      <w:r>
        <w:t>povrazcom</w:t>
      </w:r>
      <w:r>
        <w:rPr>
          <w:spacing w:val="1"/>
        </w:rPr>
        <w:t xml:space="preserve"> </w:t>
      </w:r>
      <w:r>
        <w:t>a tmelom.</w:t>
      </w:r>
      <w:r>
        <w:rPr>
          <w:spacing w:val="1"/>
        </w:rPr>
        <w:t xml:space="preserve"> </w:t>
      </w:r>
      <w:r>
        <w:t>Tým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zabezpečí</w:t>
      </w:r>
      <w:r>
        <w:rPr>
          <w:spacing w:val="59"/>
        </w:rPr>
        <w:t xml:space="preserve"> </w:t>
      </w:r>
      <w:r>
        <w:t>bežná</w:t>
      </w:r>
      <w:r>
        <w:rPr>
          <w:spacing w:val="59"/>
        </w:rPr>
        <w:t xml:space="preserve"> </w:t>
      </w:r>
      <w:r>
        <w:t>dilatácia</w:t>
      </w:r>
      <w:r>
        <w:rPr>
          <w:spacing w:val="59"/>
        </w:rPr>
        <w:t xml:space="preserve"> </w:t>
      </w:r>
      <w:r>
        <w:t>dielcov</w:t>
      </w:r>
      <w:r>
        <w:rPr>
          <w:spacing w:val="59"/>
        </w:rPr>
        <w:t xml:space="preserve"> </w:t>
      </w:r>
      <w:r>
        <w:t>žľabu</w:t>
      </w:r>
      <w:r>
        <w:rPr>
          <w:spacing w:val="59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zachovaní</w:t>
      </w:r>
      <w:r>
        <w:rPr>
          <w:spacing w:val="30"/>
        </w:rPr>
        <w:t xml:space="preserve"> </w:t>
      </w:r>
      <w:r>
        <w:t>spoľahlivej</w:t>
      </w:r>
      <w:r>
        <w:rPr>
          <w:spacing w:val="17"/>
        </w:rPr>
        <w:t xml:space="preserve"> </w:t>
      </w:r>
      <w:r>
        <w:t>vodotesnosti</w:t>
      </w:r>
      <w:r>
        <w:rPr>
          <w:spacing w:val="14"/>
        </w:rPr>
        <w:t xml:space="preserve"> </w:t>
      </w:r>
      <w:r>
        <w:t>systému.</w:t>
      </w:r>
    </w:p>
    <w:p w:rsidR="007127CB" w:rsidRDefault="007127CB" w:rsidP="009E0681">
      <w:pPr>
        <w:pStyle w:val="Nadpis3"/>
      </w:pPr>
      <w:bookmarkStart w:id="222" w:name="_TOC_250041"/>
      <w:bookmarkStart w:id="223" w:name="_Toc178188275"/>
      <w:r>
        <w:t>Vpusty,</w:t>
      </w:r>
      <w:r>
        <w:rPr>
          <w:spacing w:val="51"/>
        </w:rPr>
        <w:t xml:space="preserve"> </w:t>
      </w:r>
      <w:r>
        <w:t>požíarne</w:t>
      </w:r>
      <w:r>
        <w:rPr>
          <w:spacing w:val="48"/>
        </w:rPr>
        <w:t xml:space="preserve"> </w:t>
      </w:r>
      <w:r>
        <w:t>uzávery</w:t>
      </w:r>
      <w:r>
        <w:rPr>
          <w:spacing w:val="41"/>
        </w:rPr>
        <w:t xml:space="preserve"> </w:t>
      </w:r>
      <w:r>
        <w:t>(čistiace</w:t>
      </w:r>
      <w:r>
        <w:rPr>
          <w:spacing w:val="45"/>
        </w:rPr>
        <w:t xml:space="preserve"> </w:t>
      </w:r>
      <w:r>
        <w:t>kusy)</w:t>
      </w:r>
      <w:r>
        <w:rPr>
          <w:spacing w:val="45"/>
        </w:rPr>
        <w:t xml:space="preserve"> </w:t>
      </w:r>
      <w:r>
        <w:t>a</w:t>
      </w:r>
      <w:r>
        <w:rPr>
          <w:spacing w:val="49"/>
        </w:rPr>
        <w:t xml:space="preserve"> </w:t>
      </w:r>
      <w:r>
        <w:t>doplnkové</w:t>
      </w:r>
      <w:r>
        <w:rPr>
          <w:spacing w:val="-64"/>
        </w:rPr>
        <w:t xml:space="preserve"> </w:t>
      </w:r>
      <w:bookmarkEnd w:id="222"/>
      <w:r>
        <w:t>prvky</w:t>
      </w:r>
      <w:bookmarkEnd w:id="223"/>
    </w:p>
    <w:p w:rsidR="007127CB" w:rsidRDefault="007127CB" w:rsidP="009E0681">
      <w:r>
        <w:t>Vpustové</w:t>
      </w:r>
      <w:r>
        <w:rPr>
          <w:spacing w:val="40"/>
        </w:rPr>
        <w:t xml:space="preserve"> </w:t>
      </w:r>
      <w:r>
        <w:t>kusy</w:t>
      </w:r>
      <w:r>
        <w:rPr>
          <w:spacing w:val="42"/>
        </w:rPr>
        <w:t xml:space="preserve"> </w:t>
      </w:r>
      <w:r>
        <w:t>štrbinových</w:t>
      </w:r>
      <w:r>
        <w:rPr>
          <w:spacing w:val="40"/>
        </w:rPr>
        <w:t xml:space="preserve"> </w:t>
      </w:r>
      <w:r>
        <w:t>rúr</w:t>
      </w:r>
      <w:r>
        <w:rPr>
          <w:spacing w:val="44"/>
        </w:rPr>
        <w:t xml:space="preserve"> </w:t>
      </w:r>
      <w:r>
        <w:t>musia</w:t>
      </w:r>
      <w:r>
        <w:rPr>
          <w:spacing w:val="40"/>
        </w:rPr>
        <w:t xml:space="preserve"> </w:t>
      </w:r>
      <w:r>
        <w:t>korešpondovať</w:t>
      </w:r>
      <w:r>
        <w:rPr>
          <w:spacing w:val="44"/>
        </w:rPr>
        <w:t xml:space="preserve"> </w:t>
      </w:r>
      <w:r>
        <w:t>s</w:t>
      </w:r>
      <w:r>
        <w:rPr>
          <w:spacing w:val="52"/>
        </w:rPr>
        <w:t xml:space="preserve"> </w:t>
      </w:r>
      <w:r>
        <w:t>veľkosťou</w:t>
      </w:r>
      <w:r>
        <w:rPr>
          <w:spacing w:val="40"/>
        </w:rPr>
        <w:t xml:space="preserve"> </w:t>
      </w:r>
      <w:r>
        <w:t>ostatných</w:t>
      </w:r>
      <w:r>
        <w:rPr>
          <w:spacing w:val="41"/>
        </w:rPr>
        <w:t xml:space="preserve"> </w:t>
      </w:r>
      <w:r>
        <w:t>štrbinových</w:t>
      </w:r>
      <w:r>
        <w:rPr>
          <w:spacing w:val="40"/>
        </w:rPr>
        <w:t xml:space="preserve"> </w:t>
      </w:r>
      <w:r>
        <w:t>rúr.</w:t>
      </w:r>
    </w:p>
    <w:p w:rsidR="007127CB" w:rsidRDefault="007127CB" w:rsidP="009E0681">
      <w:r>
        <w:t>Súčasťou vpustu sú potrebné prefabrikáty dodávané výrobcom. Do vpustu sa osadí kôš na</w:t>
      </w:r>
      <w:r>
        <w:rPr>
          <w:spacing w:val="1"/>
        </w:rPr>
        <w:t xml:space="preserve"> </w:t>
      </w:r>
      <w:r>
        <w:t>bahno   a smeti   obvykle   z</w:t>
      </w:r>
      <w:r>
        <w:rPr>
          <w:spacing w:val="58"/>
        </w:rPr>
        <w:t xml:space="preserve"> </w:t>
      </w:r>
      <w:r>
        <w:t>pozinkovaného   plechu.   Profil   a materiál   odtokového   potrubia</w:t>
      </w:r>
      <w:r>
        <w:rPr>
          <w:spacing w:val="1"/>
        </w:rPr>
        <w:t xml:space="preserve"> </w:t>
      </w:r>
      <w:r>
        <w:t>z</w:t>
      </w:r>
      <w:r>
        <w:rPr>
          <w:spacing w:val="20"/>
        </w:rPr>
        <w:t xml:space="preserve"> </w:t>
      </w:r>
      <w:r>
        <w:t>vpustu</w:t>
      </w:r>
      <w:r>
        <w:rPr>
          <w:spacing w:val="20"/>
        </w:rPr>
        <w:t xml:space="preserve"> </w:t>
      </w:r>
      <w:r>
        <w:t>bude</w:t>
      </w:r>
      <w:r>
        <w:rPr>
          <w:spacing w:val="20"/>
        </w:rPr>
        <w:t xml:space="preserve"> </w:t>
      </w:r>
      <w:r>
        <w:t>navrhnuté</w:t>
      </w:r>
      <w:r>
        <w:rPr>
          <w:spacing w:val="20"/>
        </w:rPr>
        <w:t xml:space="preserve"> </w:t>
      </w:r>
      <w:r>
        <w:t>v</w:t>
      </w:r>
      <w:r>
        <w:rPr>
          <w:spacing w:val="20"/>
        </w:rPr>
        <w:t xml:space="preserve"> </w:t>
      </w:r>
      <w:r>
        <w:t>zmysle</w:t>
      </w:r>
      <w:r>
        <w:rPr>
          <w:spacing w:val="17"/>
        </w:rPr>
        <w:t xml:space="preserve"> </w:t>
      </w:r>
      <w:r>
        <w:t>projektovej</w:t>
      </w:r>
      <w:r>
        <w:rPr>
          <w:spacing w:val="19"/>
        </w:rPr>
        <w:t xml:space="preserve"> </w:t>
      </w:r>
      <w:r>
        <w:t>dokumentácie.</w:t>
      </w:r>
    </w:p>
    <w:p w:rsidR="007127CB" w:rsidRDefault="007127CB" w:rsidP="009E0681">
      <w:r>
        <w:t>Požiarne</w:t>
      </w:r>
      <w:r>
        <w:rPr>
          <w:spacing w:val="1"/>
        </w:rPr>
        <w:t xml:space="preserve"> </w:t>
      </w:r>
      <w:r>
        <w:t>uzávery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vytvorené</w:t>
      </w:r>
      <w:r>
        <w:rPr>
          <w:spacing w:val="1"/>
        </w:rPr>
        <w:t xml:space="preserve"> </w:t>
      </w:r>
      <w:r>
        <w:t>pomocou</w:t>
      </w:r>
      <w:r>
        <w:rPr>
          <w:spacing w:val="1"/>
        </w:rPr>
        <w:t xml:space="preserve"> </w:t>
      </w:r>
      <w:r>
        <w:t>samostatného</w:t>
      </w:r>
      <w:r>
        <w:rPr>
          <w:spacing w:val="1"/>
        </w:rPr>
        <w:t xml:space="preserve"> </w:t>
      </w:r>
      <w:r>
        <w:t>dielca</w:t>
      </w:r>
      <w:r>
        <w:rPr>
          <w:spacing w:val="1"/>
        </w:rPr>
        <w:t xml:space="preserve"> </w:t>
      </w:r>
      <w:r>
        <w:t>s nornou</w:t>
      </w:r>
      <w:r>
        <w:rPr>
          <w:spacing w:val="1"/>
        </w:rPr>
        <w:t xml:space="preserve"> </w:t>
      </w:r>
      <w:r>
        <w:t>stenou</w:t>
      </w:r>
      <w:r>
        <w:rPr>
          <w:spacing w:val="1"/>
        </w:rPr>
        <w:t xml:space="preserve"> </w:t>
      </w:r>
      <w:r>
        <w:t>a dvomi</w:t>
      </w:r>
      <w:r>
        <w:rPr>
          <w:spacing w:val="1"/>
        </w:rPr>
        <w:t xml:space="preserve"> </w:t>
      </w:r>
      <w:r>
        <w:t>čistiacimi</w:t>
      </w:r>
      <w:r>
        <w:rPr>
          <w:spacing w:val="12"/>
        </w:rPr>
        <w:t xml:space="preserve"> </w:t>
      </w:r>
      <w:r>
        <w:t>otvormi.</w:t>
      </w:r>
    </w:p>
    <w:p w:rsidR="007127CB" w:rsidRPr="009E0681" w:rsidRDefault="007127CB" w:rsidP="009E0681">
      <w:pPr>
        <w:pStyle w:val="Nadpis3"/>
      </w:pPr>
      <w:bookmarkStart w:id="224" w:name="_TOC_250040"/>
      <w:bookmarkStart w:id="225" w:name="_Toc178188276"/>
      <w:r w:rsidRPr="009E0681">
        <w:t xml:space="preserve">Realizácia štrbinových </w:t>
      </w:r>
      <w:bookmarkEnd w:id="224"/>
      <w:r w:rsidRPr="009E0681">
        <w:t>žľabov.</w:t>
      </w:r>
      <w:bookmarkEnd w:id="225"/>
    </w:p>
    <w:p w:rsidR="007127CB" w:rsidRDefault="007127CB" w:rsidP="009E0681">
      <w:r>
        <w:t>Pri</w:t>
      </w:r>
      <w:r>
        <w:rPr>
          <w:spacing w:val="1"/>
        </w:rPr>
        <w:t xml:space="preserve"> </w:t>
      </w:r>
      <w:r>
        <w:t>realizácii</w:t>
      </w:r>
      <w:r>
        <w:rPr>
          <w:spacing w:val="1"/>
        </w:rPr>
        <w:t xml:space="preserve"> </w:t>
      </w:r>
      <w:r>
        <w:t>i opravách</w:t>
      </w:r>
      <w:r>
        <w:rPr>
          <w:spacing w:val="1"/>
        </w:rPr>
        <w:t xml:space="preserve"> </w:t>
      </w:r>
      <w:r>
        <w:t>štrbinových</w:t>
      </w:r>
      <w:r>
        <w:rPr>
          <w:spacing w:val="1"/>
        </w:rPr>
        <w:t xml:space="preserve"> </w:t>
      </w:r>
      <w:r>
        <w:t>zľabov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potrebné</w:t>
      </w:r>
      <w:r>
        <w:rPr>
          <w:spacing w:val="1"/>
        </w:rPr>
        <w:t xml:space="preserve"> </w:t>
      </w:r>
      <w:r>
        <w:t>postupovať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technologického</w:t>
      </w:r>
      <w:r>
        <w:rPr>
          <w:spacing w:val="1"/>
        </w:rPr>
        <w:t xml:space="preserve"> </w:t>
      </w:r>
      <w:r>
        <w:t>predpisu</w:t>
      </w:r>
      <w:r>
        <w:rPr>
          <w:spacing w:val="38"/>
        </w:rPr>
        <w:t xml:space="preserve"> </w:t>
      </w:r>
      <w:r>
        <w:t>na</w:t>
      </w:r>
      <w:r>
        <w:rPr>
          <w:spacing w:val="38"/>
        </w:rPr>
        <w:t xml:space="preserve"> </w:t>
      </w:r>
      <w:r>
        <w:t>montáž</w:t>
      </w:r>
      <w:r>
        <w:rPr>
          <w:spacing w:val="35"/>
        </w:rPr>
        <w:t xml:space="preserve"> </w:t>
      </w:r>
      <w:r>
        <w:t>tohto</w:t>
      </w:r>
      <w:r>
        <w:rPr>
          <w:spacing w:val="41"/>
        </w:rPr>
        <w:t xml:space="preserve"> </w:t>
      </w:r>
      <w:r>
        <w:t>systému.</w:t>
      </w:r>
      <w:r>
        <w:rPr>
          <w:spacing w:val="44"/>
        </w:rPr>
        <w:t xml:space="preserve"> </w:t>
      </w:r>
      <w:r>
        <w:t>Predpisy</w:t>
      </w:r>
      <w:r>
        <w:rPr>
          <w:spacing w:val="42"/>
        </w:rPr>
        <w:t xml:space="preserve"> </w:t>
      </w:r>
      <w:r>
        <w:t>vydávajú</w:t>
      </w:r>
      <w:r>
        <w:rPr>
          <w:spacing w:val="41"/>
        </w:rPr>
        <w:t xml:space="preserve"> </w:t>
      </w:r>
      <w:r>
        <w:t>výrobcovia</w:t>
      </w:r>
      <w:r>
        <w:rPr>
          <w:spacing w:val="41"/>
        </w:rPr>
        <w:t xml:space="preserve"> </w:t>
      </w:r>
      <w:r>
        <w:t>žľabov.</w:t>
      </w:r>
      <w:r>
        <w:rPr>
          <w:spacing w:val="40"/>
        </w:rPr>
        <w:t xml:space="preserve"> </w:t>
      </w:r>
      <w:r>
        <w:t>Na</w:t>
      </w:r>
      <w:r>
        <w:rPr>
          <w:spacing w:val="41"/>
        </w:rPr>
        <w:t xml:space="preserve"> </w:t>
      </w:r>
      <w:r>
        <w:t>základe</w:t>
      </w:r>
      <w:r>
        <w:rPr>
          <w:spacing w:val="41"/>
        </w:rPr>
        <w:t xml:space="preserve"> </w:t>
      </w:r>
      <w:r>
        <w:t>neho</w:t>
      </w:r>
    </w:p>
    <w:p w:rsidR="007127CB" w:rsidRDefault="007127CB" w:rsidP="009E0681">
      <w:pPr>
        <w:sectPr w:rsidR="007127CB" w:rsidSect="007127CB">
          <w:pgSz w:w="11900" w:h="16840"/>
          <w:pgMar w:top="960" w:right="1020" w:bottom="920" w:left="1240" w:header="571" w:footer="734" w:gutter="0"/>
          <w:cols w:space="708"/>
        </w:sectPr>
      </w:pPr>
    </w:p>
    <w:p w:rsidR="007127CB" w:rsidRDefault="007127CB" w:rsidP="009E0681">
      <w:pPr>
        <w:rPr>
          <w:sz w:val="15"/>
        </w:rPr>
      </w:pPr>
    </w:p>
    <w:p w:rsidR="007127CB" w:rsidRDefault="007127CB" w:rsidP="009E0681">
      <w:r>
        <w:t>vypracuje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svoj</w:t>
      </w:r>
      <w:r>
        <w:rPr>
          <w:spacing w:val="1"/>
        </w:rPr>
        <w:t xml:space="preserve"> </w:t>
      </w:r>
      <w:r>
        <w:t>technologický predpis.</w:t>
      </w:r>
      <w:r>
        <w:rPr>
          <w:spacing w:val="1"/>
        </w:rPr>
        <w:t xml:space="preserve"> </w:t>
      </w:r>
      <w:r>
        <w:t>Systém</w:t>
      </w:r>
      <w:r>
        <w:rPr>
          <w:spacing w:val="1"/>
        </w:rPr>
        <w:t xml:space="preserve"> </w:t>
      </w:r>
      <w:r>
        <w:t>štrbinových</w:t>
      </w:r>
      <w:r>
        <w:rPr>
          <w:spacing w:val="1"/>
        </w:rPr>
        <w:t xml:space="preserve"> </w:t>
      </w:r>
      <w:r>
        <w:t>žľabov musí obsahovať</w:t>
      </w:r>
      <w:r>
        <w:rPr>
          <w:spacing w:val="1"/>
        </w:rPr>
        <w:t xml:space="preserve"> </w:t>
      </w:r>
      <w:r>
        <w:t>výmenný</w:t>
      </w:r>
      <w:r>
        <w:rPr>
          <w:spacing w:val="15"/>
        </w:rPr>
        <w:t xml:space="preserve"> </w:t>
      </w:r>
      <w:r>
        <w:t>prvok</w:t>
      </w:r>
      <w:r>
        <w:rPr>
          <w:spacing w:val="18"/>
        </w:rPr>
        <w:t xml:space="preserve"> </w:t>
      </w:r>
      <w:r>
        <w:t>v</w:t>
      </w:r>
      <w:r>
        <w:rPr>
          <w:spacing w:val="15"/>
        </w:rPr>
        <w:t xml:space="preserve"> </w:t>
      </w:r>
      <w:r>
        <w:t>prípade</w:t>
      </w:r>
      <w:r>
        <w:rPr>
          <w:spacing w:val="15"/>
        </w:rPr>
        <w:t xml:space="preserve"> </w:t>
      </w:r>
      <w:r>
        <w:t>poškodenia.</w:t>
      </w:r>
    </w:p>
    <w:p w:rsidR="007127CB" w:rsidRDefault="007127CB" w:rsidP="009E0681">
      <w:r>
        <w:rPr>
          <w:u w:val="single"/>
        </w:rPr>
        <w:t>Parametre</w:t>
      </w:r>
      <w:r>
        <w:rPr>
          <w:spacing w:val="48"/>
          <w:u w:val="single"/>
        </w:rPr>
        <w:t xml:space="preserve"> </w:t>
      </w:r>
      <w:r>
        <w:rPr>
          <w:u w:val="single"/>
        </w:rPr>
        <w:t>podložia</w:t>
      </w:r>
      <w:r>
        <w:rPr>
          <w:spacing w:val="44"/>
          <w:u w:val="single"/>
        </w:rPr>
        <w:t xml:space="preserve"> </w:t>
      </w:r>
      <w:r>
        <w:rPr>
          <w:u w:val="single"/>
        </w:rPr>
        <w:t>a</w:t>
      </w:r>
      <w:r>
        <w:rPr>
          <w:spacing w:val="48"/>
          <w:u w:val="single"/>
        </w:rPr>
        <w:t xml:space="preserve"> </w:t>
      </w:r>
      <w:r>
        <w:rPr>
          <w:u w:val="single"/>
        </w:rPr>
        <w:t>podkladných</w:t>
      </w:r>
      <w:r>
        <w:rPr>
          <w:spacing w:val="49"/>
          <w:u w:val="single"/>
        </w:rPr>
        <w:t xml:space="preserve"> </w:t>
      </w:r>
      <w:r>
        <w:rPr>
          <w:u w:val="single"/>
        </w:rPr>
        <w:t>vstiev.</w:t>
      </w:r>
    </w:p>
    <w:p w:rsidR="007127CB" w:rsidRDefault="007127CB" w:rsidP="009E0681">
      <w:r>
        <w:t>Štrbinový</w:t>
      </w:r>
      <w:r>
        <w:rPr>
          <w:spacing w:val="28"/>
        </w:rPr>
        <w:t xml:space="preserve"> </w:t>
      </w:r>
      <w:r>
        <w:t>žľab</w:t>
      </w:r>
      <w:r>
        <w:rPr>
          <w:spacing w:val="26"/>
        </w:rPr>
        <w:t xml:space="preserve"> </w:t>
      </w:r>
      <w:r>
        <w:t>je</w:t>
      </w:r>
      <w:r>
        <w:rPr>
          <w:spacing w:val="26"/>
        </w:rPr>
        <w:t xml:space="preserve"> </w:t>
      </w:r>
      <w:r>
        <w:t>súčasťou</w:t>
      </w:r>
      <w:r>
        <w:rPr>
          <w:spacing w:val="30"/>
        </w:rPr>
        <w:t xml:space="preserve"> </w:t>
      </w:r>
      <w:r>
        <w:t>vozovky</w:t>
      </w:r>
      <w:r>
        <w:rPr>
          <w:spacing w:val="24"/>
        </w:rPr>
        <w:t xml:space="preserve"> </w:t>
      </w:r>
      <w:r>
        <w:t>tunela</w:t>
      </w:r>
      <w:r>
        <w:rPr>
          <w:spacing w:val="26"/>
        </w:rPr>
        <w:t xml:space="preserve"> </w:t>
      </w:r>
      <w:r>
        <w:t>a</w:t>
      </w:r>
      <w:r>
        <w:rPr>
          <w:spacing w:val="26"/>
        </w:rPr>
        <w:t xml:space="preserve"> </w:t>
      </w:r>
      <w:r>
        <w:t>preto</w:t>
      </w:r>
      <w:r>
        <w:rPr>
          <w:spacing w:val="26"/>
        </w:rPr>
        <w:t xml:space="preserve"> </w:t>
      </w:r>
      <w:r>
        <w:t>je</w:t>
      </w:r>
      <w:r>
        <w:rPr>
          <w:spacing w:val="30"/>
        </w:rPr>
        <w:t xml:space="preserve"> </w:t>
      </w:r>
      <w:r>
        <w:t>ukladaný</w:t>
      </w:r>
      <w:r>
        <w:rPr>
          <w:spacing w:val="24"/>
        </w:rPr>
        <w:t xml:space="preserve"> </w:t>
      </w:r>
      <w:r>
        <w:t>do</w:t>
      </w:r>
      <w:r>
        <w:rPr>
          <w:spacing w:val="24"/>
        </w:rPr>
        <w:t xml:space="preserve"> </w:t>
      </w:r>
      <w:r>
        <w:t>maltového</w:t>
      </w:r>
      <w:r>
        <w:rPr>
          <w:spacing w:val="30"/>
        </w:rPr>
        <w:t xml:space="preserve"> </w:t>
      </w:r>
      <w:r>
        <w:t>lôžka</w:t>
      </w:r>
      <w:r>
        <w:rPr>
          <w:spacing w:val="26"/>
        </w:rPr>
        <w:t xml:space="preserve"> </w:t>
      </w:r>
      <w:r>
        <w:t>na</w:t>
      </w:r>
      <w:r>
        <w:rPr>
          <w:spacing w:val="-56"/>
        </w:rPr>
        <w:t xml:space="preserve"> </w:t>
      </w:r>
      <w:r>
        <w:t>železobetónový</w:t>
      </w:r>
      <w:r>
        <w:rPr>
          <w:spacing w:val="17"/>
        </w:rPr>
        <w:t xml:space="preserve"> </w:t>
      </w:r>
      <w:r>
        <w:t>základ</w:t>
      </w:r>
      <w:r>
        <w:rPr>
          <w:spacing w:val="13"/>
        </w:rPr>
        <w:t xml:space="preserve"> </w:t>
      </w:r>
      <w:r>
        <w:t>tunela.</w:t>
      </w:r>
    </w:p>
    <w:p w:rsidR="007127CB" w:rsidRDefault="007127CB" w:rsidP="009E0681">
      <w:r>
        <w:t>Pred</w:t>
      </w:r>
      <w:r>
        <w:rPr>
          <w:spacing w:val="13"/>
        </w:rPr>
        <w:t xml:space="preserve"> </w:t>
      </w:r>
      <w:r>
        <w:t>tunelom</w:t>
      </w:r>
      <w:r>
        <w:rPr>
          <w:spacing w:val="17"/>
        </w:rPr>
        <w:t xml:space="preserve"> </w:t>
      </w:r>
      <w:r>
        <w:t>sa</w:t>
      </w:r>
      <w:r>
        <w:rPr>
          <w:spacing w:val="16"/>
        </w:rPr>
        <w:t xml:space="preserve"> </w:t>
      </w:r>
      <w:r>
        <w:t>pre</w:t>
      </w:r>
      <w:r>
        <w:rPr>
          <w:spacing w:val="16"/>
        </w:rPr>
        <w:t xml:space="preserve"> </w:t>
      </w:r>
      <w:r>
        <w:t>dosiahnutie</w:t>
      </w:r>
      <w:r>
        <w:rPr>
          <w:spacing w:val="16"/>
        </w:rPr>
        <w:t xml:space="preserve"> </w:t>
      </w:r>
      <w:r>
        <w:t>požadovanej</w:t>
      </w:r>
      <w:r>
        <w:rPr>
          <w:spacing w:val="18"/>
        </w:rPr>
        <w:t xml:space="preserve"> </w:t>
      </w:r>
      <w:r>
        <w:t>únosnosti</w:t>
      </w:r>
      <w:r>
        <w:rPr>
          <w:spacing w:val="14"/>
        </w:rPr>
        <w:t xml:space="preserve"> </w:t>
      </w:r>
      <w:r>
        <w:t>je</w:t>
      </w:r>
      <w:r>
        <w:rPr>
          <w:spacing w:val="16"/>
        </w:rPr>
        <w:t xml:space="preserve"> </w:t>
      </w:r>
      <w:r>
        <w:t>potrebné</w:t>
      </w:r>
      <w:r>
        <w:rPr>
          <w:spacing w:val="16"/>
        </w:rPr>
        <w:t xml:space="preserve"> </w:t>
      </w:r>
      <w:r>
        <w:t>dodržať</w:t>
      </w:r>
      <w:r>
        <w:rPr>
          <w:spacing w:val="18"/>
        </w:rPr>
        <w:t xml:space="preserve"> </w:t>
      </w:r>
      <w:r>
        <w:t>podmienky</w:t>
      </w:r>
      <w:r>
        <w:rPr>
          <w:spacing w:val="-56"/>
        </w:rPr>
        <w:t xml:space="preserve"> </w:t>
      </w:r>
      <w:r>
        <w:t>uloženia</w:t>
      </w:r>
      <w:r>
        <w:rPr>
          <w:spacing w:val="19"/>
        </w:rPr>
        <w:t xml:space="preserve"> </w:t>
      </w:r>
      <w:r>
        <w:t>a</w:t>
      </w:r>
      <w:r>
        <w:rPr>
          <w:spacing w:val="16"/>
        </w:rPr>
        <w:t xml:space="preserve"> </w:t>
      </w:r>
      <w:r>
        <w:t>hutnenia</w:t>
      </w:r>
      <w:r>
        <w:rPr>
          <w:spacing w:val="16"/>
        </w:rPr>
        <w:t xml:space="preserve"> </w:t>
      </w:r>
      <w:r>
        <w:t>podkladného</w:t>
      </w:r>
      <w:r>
        <w:rPr>
          <w:spacing w:val="16"/>
        </w:rPr>
        <w:t xml:space="preserve"> </w:t>
      </w:r>
      <w:r>
        <w:t>násypu</w:t>
      </w:r>
      <w:r>
        <w:rPr>
          <w:spacing w:val="16"/>
        </w:rPr>
        <w:t xml:space="preserve"> </w:t>
      </w:r>
      <w:r>
        <w:t>minimálne</w:t>
      </w:r>
      <w:r>
        <w:rPr>
          <w:spacing w:val="20"/>
        </w:rPr>
        <w:t xml:space="preserve"> </w:t>
      </w:r>
      <w:r>
        <w:t>na:</w:t>
      </w:r>
    </w:p>
    <w:p w:rsidR="007127CB" w:rsidRDefault="007127CB" w:rsidP="009E0681">
      <w:r>
        <w:rPr>
          <w:position w:val="2"/>
        </w:rPr>
        <w:t>E</w:t>
      </w:r>
      <w:r>
        <w:rPr>
          <w:sz w:val="14"/>
        </w:rPr>
        <w:t>def,2</w:t>
      </w:r>
      <w:r>
        <w:rPr>
          <w:spacing w:val="16"/>
          <w:sz w:val="14"/>
        </w:rPr>
        <w:t xml:space="preserve"> </w:t>
      </w:r>
      <w:r>
        <w:rPr>
          <w:sz w:val="14"/>
        </w:rPr>
        <w:t>min</w:t>
      </w:r>
      <w:r>
        <w:rPr>
          <w:spacing w:val="5"/>
          <w:sz w:val="14"/>
        </w:rPr>
        <w:t xml:space="preserve"> </w:t>
      </w:r>
      <w:r>
        <w:rPr>
          <w:position w:val="2"/>
        </w:rPr>
        <w:t>=</w:t>
      </w:r>
      <w:r>
        <w:rPr>
          <w:spacing w:val="22"/>
          <w:position w:val="2"/>
        </w:rPr>
        <w:t xml:space="preserve"> </w:t>
      </w:r>
      <w:r>
        <w:rPr>
          <w:position w:val="2"/>
        </w:rPr>
        <w:t>45</w:t>
      </w:r>
      <w:r>
        <w:rPr>
          <w:spacing w:val="24"/>
          <w:position w:val="2"/>
        </w:rPr>
        <w:t xml:space="preserve"> </w:t>
      </w:r>
      <w:r>
        <w:rPr>
          <w:position w:val="2"/>
        </w:rPr>
        <w:t>Mpa</w:t>
      </w:r>
      <w:r>
        <w:rPr>
          <w:spacing w:val="21"/>
          <w:position w:val="2"/>
        </w:rPr>
        <w:t xml:space="preserve"> </w:t>
      </w:r>
      <w:r>
        <w:rPr>
          <w:position w:val="2"/>
        </w:rPr>
        <w:t>.</w:t>
      </w:r>
      <w:r>
        <w:rPr>
          <w:spacing w:val="25"/>
          <w:position w:val="2"/>
        </w:rPr>
        <w:t xml:space="preserve"> </w:t>
      </w:r>
      <w:r>
        <w:rPr>
          <w:position w:val="2"/>
        </w:rPr>
        <w:t>Na</w:t>
      </w:r>
      <w:r>
        <w:rPr>
          <w:spacing w:val="23"/>
          <w:position w:val="2"/>
        </w:rPr>
        <w:t xml:space="preserve"> </w:t>
      </w:r>
      <w:r>
        <w:rPr>
          <w:position w:val="2"/>
        </w:rPr>
        <w:t>zhutnený</w:t>
      </w:r>
      <w:r>
        <w:rPr>
          <w:spacing w:val="21"/>
          <w:position w:val="2"/>
        </w:rPr>
        <w:t xml:space="preserve"> </w:t>
      </w:r>
      <w:r>
        <w:rPr>
          <w:position w:val="2"/>
        </w:rPr>
        <w:t>podklad</w:t>
      </w:r>
      <w:r>
        <w:rPr>
          <w:spacing w:val="21"/>
          <w:position w:val="2"/>
        </w:rPr>
        <w:t xml:space="preserve"> </w:t>
      </w:r>
      <w:r>
        <w:rPr>
          <w:position w:val="2"/>
        </w:rPr>
        <w:t>sa</w:t>
      </w:r>
      <w:r>
        <w:rPr>
          <w:spacing w:val="24"/>
          <w:position w:val="2"/>
        </w:rPr>
        <w:t xml:space="preserve"> </w:t>
      </w:r>
      <w:r>
        <w:rPr>
          <w:position w:val="2"/>
        </w:rPr>
        <w:t>zriadi</w:t>
      </w:r>
      <w:r>
        <w:rPr>
          <w:spacing w:val="22"/>
          <w:position w:val="2"/>
        </w:rPr>
        <w:t xml:space="preserve"> </w:t>
      </w:r>
      <w:r>
        <w:rPr>
          <w:position w:val="2"/>
        </w:rPr>
        <w:t>pás</w:t>
      </w:r>
      <w:r>
        <w:rPr>
          <w:spacing w:val="23"/>
          <w:position w:val="2"/>
        </w:rPr>
        <w:t xml:space="preserve"> </w:t>
      </w:r>
      <w:r>
        <w:rPr>
          <w:position w:val="2"/>
        </w:rPr>
        <w:t>z</w:t>
      </w:r>
      <w:r>
        <w:rPr>
          <w:spacing w:val="21"/>
          <w:position w:val="2"/>
        </w:rPr>
        <w:t xml:space="preserve"> </w:t>
      </w:r>
      <w:r>
        <w:rPr>
          <w:position w:val="2"/>
        </w:rPr>
        <w:t>podkladného</w:t>
      </w:r>
      <w:r>
        <w:rPr>
          <w:spacing w:val="21"/>
          <w:position w:val="2"/>
        </w:rPr>
        <w:t xml:space="preserve"> </w:t>
      </w:r>
      <w:r>
        <w:rPr>
          <w:position w:val="2"/>
        </w:rPr>
        <w:t>betónu</w:t>
      </w:r>
      <w:r>
        <w:rPr>
          <w:spacing w:val="21"/>
          <w:position w:val="2"/>
        </w:rPr>
        <w:t xml:space="preserve"> </w:t>
      </w:r>
      <w:r>
        <w:rPr>
          <w:position w:val="2"/>
        </w:rPr>
        <w:t>šírky</w:t>
      </w:r>
      <w:r>
        <w:rPr>
          <w:spacing w:val="19"/>
          <w:position w:val="2"/>
        </w:rPr>
        <w:t xml:space="preserve"> </w:t>
      </w:r>
      <w:r>
        <w:rPr>
          <w:position w:val="2"/>
        </w:rPr>
        <w:t>min.</w:t>
      </w:r>
      <w:r>
        <w:rPr>
          <w:spacing w:val="22"/>
          <w:position w:val="2"/>
        </w:rPr>
        <w:t xml:space="preserve"> </w:t>
      </w:r>
      <w:r>
        <w:rPr>
          <w:position w:val="2"/>
        </w:rPr>
        <w:t>0,65</w:t>
      </w:r>
    </w:p>
    <w:p w:rsidR="007127CB" w:rsidRDefault="007127CB" w:rsidP="009E0681">
      <w:r>
        <w:t>m.</w:t>
      </w:r>
      <w:r>
        <w:rPr>
          <w:spacing w:val="34"/>
        </w:rPr>
        <w:t xml:space="preserve"> </w:t>
      </w:r>
      <w:r>
        <w:t>Požadovaná</w:t>
      </w:r>
      <w:r>
        <w:rPr>
          <w:spacing w:val="31"/>
        </w:rPr>
        <w:t xml:space="preserve"> </w:t>
      </w:r>
      <w:r>
        <w:t>hrúbka</w:t>
      </w:r>
      <w:r>
        <w:rPr>
          <w:spacing w:val="32"/>
        </w:rPr>
        <w:t xml:space="preserve"> </w:t>
      </w:r>
      <w:r>
        <w:t>podkladného</w:t>
      </w:r>
      <w:r>
        <w:rPr>
          <w:spacing w:val="31"/>
        </w:rPr>
        <w:t xml:space="preserve"> </w:t>
      </w:r>
      <w:r>
        <w:t>betónu</w:t>
      </w:r>
      <w:r>
        <w:rPr>
          <w:spacing w:val="35"/>
        </w:rPr>
        <w:t xml:space="preserve"> </w:t>
      </w:r>
      <w:r>
        <w:t>C12/15</w:t>
      </w:r>
      <w:r>
        <w:rPr>
          <w:spacing w:val="117"/>
        </w:rPr>
        <w:t xml:space="preserve"> </w:t>
      </w:r>
      <w:r>
        <w:t>XD2</w:t>
      </w:r>
      <w:r>
        <w:rPr>
          <w:spacing w:val="31"/>
        </w:rPr>
        <w:t xml:space="preserve"> </w:t>
      </w:r>
      <w:r>
        <w:t>je</w:t>
      </w:r>
      <w:r>
        <w:rPr>
          <w:spacing w:val="117"/>
        </w:rPr>
        <w:t xml:space="preserve"> </w:t>
      </w:r>
      <w:r>
        <w:t>min.</w:t>
      </w:r>
      <w:r>
        <w:rPr>
          <w:spacing w:val="36"/>
        </w:rPr>
        <w:t xml:space="preserve"> </w:t>
      </w:r>
      <w:r>
        <w:t>100</w:t>
      </w:r>
      <w:r>
        <w:rPr>
          <w:spacing w:val="32"/>
        </w:rPr>
        <w:t xml:space="preserve"> </w:t>
      </w:r>
      <w:r>
        <w:t>mm.</w:t>
      </w:r>
    </w:p>
    <w:p w:rsidR="007127CB" w:rsidRDefault="007127CB" w:rsidP="009E0681">
      <w:r>
        <w:t>Prvky</w:t>
      </w:r>
      <w:r>
        <w:rPr>
          <w:spacing w:val="20"/>
        </w:rPr>
        <w:t xml:space="preserve"> </w:t>
      </w:r>
      <w:r>
        <w:t>sa</w:t>
      </w:r>
      <w:r>
        <w:rPr>
          <w:spacing w:val="23"/>
        </w:rPr>
        <w:t xml:space="preserve"> </w:t>
      </w:r>
      <w:r>
        <w:t>osadzujú</w:t>
      </w:r>
      <w:r>
        <w:rPr>
          <w:spacing w:val="23"/>
        </w:rPr>
        <w:t xml:space="preserve"> </w:t>
      </w:r>
      <w:r>
        <w:t>do</w:t>
      </w:r>
      <w:r>
        <w:rPr>
          <w:spacing w:val="24"/>
        </w:rPr>
        <w:t xml:space="preserve"> </w:t>
      </w:r>
      <w:r>
        <w:t>20-30</w:t>
      </w:r>
      <w:r>
        <w:rPr>
          <w:spacing w:val="23"/>
        </w:rPr>
        <w:t xml:space="preserve"> </w:t>
      </w:r>
      <w:r>
        <w:t>mm</w:t>
      </w:r>
      <w:r>
        <w:rPr>
          <w:spacing w:val="25"/>
        </w:rPr>
        <w:t xml:space="preserve"> </w:t>
      </w:r>
      <w:r>
        <w:t>silnej</w:t>
      </w:r>
      <w:r>
        <w:rPr>
          <w:spacing w:val="26"/>
        </w:rPr>
        <w:t xml:space="preserve"> </w:t>
      </w:r>
      <w:r>
        <w:t>vrstvy</w:t>
      </w:r>
      <w:r>
        <w:rPr>
          <w:spacing w:val="24"/>
        </w:rPr>
        <w:t xml:space="preserve"> </w:t>
      </w:r>
      <w:r>
        <w:t>zmesi</w:t>
      </w:r>
      <w:r>
        <w:rPr>
          <w:spacing w:val="22"/>
        </w:rPr>
        <w:t xml:space="preserve"> </w:t>
      </w:r>
      <w:r>
        <w:t>piesku</w:t>
      </w:r>
      <w:r>
        <w:rPr>
          <w:spacing w:val="23"/>
        </w:rPr>
        <w:t xml:space="preserve"> </w:t>
      </w:r>
      <w:r>
        <w:t>a</w:t>
      </w:r>
      <w:r>
        <w:rPr>
          <w:spacing w:val="44"/>
        </w:rPr>
        <w:t xml:space="preserve"> </w:t>
      </w:r>
      <w:r>
        <w:t>cementu,</w:t>
      </w:r>
      <w:r>
        <w:rPr>
          <w:spacing w:val="26"/>
        </w:rPr>
        <w:t xml:space="preserve"> </w:t>
      </w:r>
      <w:r>
        <w:t>odpovedajúce</w:t>
      </w:r>
      <w:r>
        <w:rPr>
          <w:spacing w:val="24"/>
        </w:rPr>
        <w:t xml:space="preserve"> </w:t>
      </w:r>
      <w:r>
        <w:t>betónu</w:t>
      </w:r>
      <w:r>
        <w:rPr>
          <w:spacing w:val="1"/>
        </w:rPr>
        <w:t xml:space="preserve"> </w:t>
      </w:r>
      <w:r>
        <w:t>C</w:t>
      </w:r>
      <w:r>
        <w:rPr>
          <w:spacing w:val="21"/>
        </w:rPr>
        <w:t xml:space="preserve"> </w:t>
      </w:r>
      <w:r>
        <w:t>12/15</w:t>
      </w:r>
      <w:r>
        <w:rPr>
          <w:spacing w:val="20"/>
        </w:rPr>
        <w:t xml:space="preserve"> </w:t>
      </w:r>
      <w:r>
        <w:t>po</w:t>
      </w:r>
      <w:r>
        <w:rPr>
          <w:spacing w:val="20"/>
        </w:rPr>
        <w:t xml:space="preserve"> </w:t>
      </w:r>
      <w:r>
        <w:t>celej</w:t>
      </w:r>
      <w:r>
        <w:rPr>
          <w:spacing w:val="21"/>
        </w:rPr>
        <w:t xml:space="preserve"> </w:t>
      </w:r>
      <w:r>
        <w:t>ploche,</w:t>
      </w:r>
      <w:r>
        <w:rPr>
          <w:spacing w:val="22"/>
        </w:rPr>
        <w:t xml:space="preserve"> </w:t>
      </w:r>
      <w:r>
        <w:t>aby</w:t>
      </w:r>
      <w:r>
        <w:rPr>
          <w:spacing w:val="21"/>
        </w:rPr>
        <w:t xml:space="preserve"> </w:t>
      </w:r>
      <w:r>
        <w:t>bolo</w:t>
      </w:r>
      <w:r>
        <w:rPr>
          <w:spacing w:val="20"/>
        </w:rPr>
        <w:t xml:space="preserve"> </w:t>
      </w:r>
      <w:r>
        <w:t>dosadnutie</w:t>
      </w:r>
      <w:r>
        <w:rPr>
          <w:spacing w:val="23"/>
        </w:rPr>
        <w:t xml:space="preserve"> </w:t>
      </w:r>
      <w:r>
        <w:t>prefabrikátu</w:t>
      </w:r>
      <w:r>
        <w:rPr>
          <w:spacing w:val="19"/>
        </w:rPr>
        <w:t xml:space="preserve"> </w:t>
      </w:r>
      <w:r>
        <w:t>rovnomerné.</w:t>
      </w:r>
    </w:p>
    <w:p w:rsidR="007127CB" w:rsidRDefault="007127CB" w:rsidP="007127CB">
      <w:pPr>
        <w:spacing w:line="244" w:lineRule="auto"/>
        <w:sectPr w:rsidR="007127CB" w:rsidSect="007127CB">
          <w:pgSz w:w="11900" w:h="16840"/>
          <w:pgMar w:top="960" w:right="1020" w:bottom="920" w:left="1240" w:header="571" w:footer="734" w:gutter="0"/>
          <w:cols w:space="708"/>
        </w:sectPr>
      </w:pPr>
    </w:p>
    <w:p w:rsidR="007127CB" w:rsidRDefault="007127CB" w:rsidP="007127CB">
      <w:pPr>
        <w:pStyle w:val="Zkladntext"/>
        <w:spacing w:before="4"/>
        <w:rPr>
          <w:sz w:val="15"/>
        </w:rPr>
      </w:pPr>
    </w:p>
    <w:p w:rsidR="007127CB" w:rsidRPr="009E0681" w:rsidRDefault="007127CB" w:rsidP="009E0681">
      <w:pPr>
        <w:pStyle w:val="Nadpis1"/>
      </w:pPr>
      <w:bookmarkStart w:id="226" w:name="_TOC_250039"/>
      <w:bookmarkStart w:id="227" w:name="_Toc178188277"/>
      <w:r w:rsidRPr="009E0681">
        <w:t xml:space="preserve">HORIZONTÁLNE ODVODŇOVACIE </w:t>
      </w:r>
      <w:bookmarkEnd w:id="226"/>
      <w:r w:rsidRPr="009E0681">
        <w:t>VRTY</w:t>
      </w:r>
      <w:bookmarkEnd w:id="227"/>
    </w:p>
    <w:p w:rsidR="007127CB" w:rsidRPr="009E0681" w:rsidRDefault="007127CB" w:rsidP="009E0681">
      <w:pPr>
        <w:pStyle w:val="Nadpis2"/>
      </w:pPr>
      <w:bookmarkStart w:id="228" w:name="_TOC_250038"/>
      <w:bookmarkStart w:id="229" w:name="_Toc178188278"/>
      <w:bookmarkEnd w:id="228"/>
      <w:r w:rsidRPr="009E0681">
        <w:t>ÚVOD</w:t>
      </w:r>
      <w:bookmarkEnd w:id="229"/>
    </w:p>
    <w:p w:rsidR="007127CB" w:rsidRDefault="007127CB" w:rsidP="007127CB">
      <w:pPr>
        <w:pStyle w:val="Zkladntext"/>
        <w:spacing w:before="2"/>
        <w:rPr>
          <w:b/>
          <w:sz w:val="21"/>
        </w:rPr>
      </w:pPr>
    </w:p>
    <w:p w:rsidR="007127CB" w:rsidRDefault="007127CB" w:rsidP="009E0681">
      <w:r>
        <w:t>Nasledujúce</w:t>
      </w:r>
      <w:r>
        <w:rPr>
          <w:spacing w:val="43"/>
        </w:rPr>
        <w:t xml:space="preserve"> </w:t>
      </w:r>
      <w:r>
        <w:t>ZTKP</w:t>
      </w:r>
      <w:r>
        <w:rPr>
          <w:spacing w:val="47"/>
        </w:rPr>
        <w:t xml:space="preserve"> </w:t>
      </w:r>
      <w:r>
        <w:t>sa</w:t>
      </w:r>
      <w:r>
        <w:rPr>
          <w:spacing w:val="44"/>
        </w:rPr>
        <w:t xml:space="preserve"> </w:t>
      </w:r>
      <w:r>
        <w:t>týkajú</w:t>
      </w:r>
      <w:r>
        <w:rPr>
          <w:spacing w:val="43"/>
        </w:rPr>
        <w:t xml:space="preserve"> </w:t>
      </w:r>
      <w:r>
        <w:t>horizontálnych</w:t>
      </w:r>
      <w:r>
        <w:rPr>
          <w:spacing w:val="44"/>
        </w:rPr>
        <w:t xml:space="preserve"> </w:t>
      </w:r>
      <w:r>
        <w:t>odvodňovacích</w:t>
      </w:r>
      <w:r>
        <w:rPr>
          <w:spacing w:val="48"/>
        </w:rPr>
        <w:t xml:space="preserve"> </w:t>
      </w:r>
      <w:r>
        <w:t>vrtov</w:t>
      </w:r>
      <w:r>
        <w:rPr>
          <w:spacing w:val="41"/>
        </w:rPr>
        <w:t xml:space="preserve"> </w:t>
      </w:r>
      <w:r>
        <w:t>(ďalej</w:t>
      </w:r>
      <w:r>
        <w:rPr>
          <w:spacing w:val="50"/>
        </w:rPr>
        <w:t xml:space="preserve"> </w:t>
      </w:r>
      <w:r>
        <w:t>len</w:t>
      </w:r>
      <w:r>
        <w:rPr>
          <w:spacing w:val="48"/>
        </w:rPr>
        <w:t xml:space="preserve"> </w:t>
      </w:r>
      <w:r>
        <w:t>HV).</w:t>
      </w:r>
    </w:p>
    <w:p w:rsidR="007127CB" w:rsidRDefault="007127CB" w:rsidP="009E0681">
      <w:pPr>
        <w:pStyle w:val="Nadpis3"/>
      </w:pPr>
      <w:bookmarkStart w:id="230" w:name="_TOC_250037"/>
      <w:bookmarkStart w:id="231" w:name="_Toc178188279"/>
      <w:bookmarkEnd w:id="230"/>
      <w:r>
        <w:t>Všeobecne</w:t>
      </w:r>
      <w:bookmarkEnd w:id="231"/>
    </w:p>
    <w:p w:rsidR="008F16EB" w:rsidRDefault="007127CB" w:rsidP="00E37473">
      <w:r>
        <w:t>Hĺbkové</w:t>
      </w:r>
      <w:r>
        <w:rPr>
          <w:spacing w:val="1"/>
        </w:rPr>
        <w:t xml:space="preserve"> </w:t>
      </w:r>
      <w:r>
        <w:t>odvodnenie</w:t>
      </w:r>
      <w:r>
        <w:rPr>
          <w:spacing w:val="58"/>
        </w:rPr>
        <w:t xml:space="preserve"> </w:t>
      </w:r>
      <w:r>
        <w:t>zosuvných</w:t>
      </w:r>
      <w:r>
        <w:rPr>
          <w:spacing w:val="58"/>
        </w:rPr>
        <w:t xml:space="preserve"> </w:t>
      </w:r>
      <w:r>
        <w:t>svahov</w:t>
      </w:r>
      <w:r>
        <w:rPr>
          <w:spacing w:val="59"/>
        </w:rPr>
        <w:t xml:space="preserve"> </w:t>
      </w:r>
      <w:r>
        <w:t>je</w:t>
      </w:r>
      <w:r>
        <w:rPr>
          <w:spacing w:val="58"/>
        </w:rPr>
        <w:t xml:space="preserve"> </w:t>
      </w:r>
      <w:r>
        <w:t>zabezpečené</w:t>
      </w:r>
      <w:r>
        <w:rPr>
          <w:spacing w:val="59"/>
        </w:rPr>
        <w:t xml:space="preserve"> </w:t>
      </w:r>
      <w:r>
        <w:t>spôsobom</w:t>
      </w:r>
      <w:r>
        <w:rPr>
          <w:spacing w:val="58"/>
        </w:rPr>
        <w:t xml:space="preserve"> </w:t>
      </w:r>
      <w:r>
        <w:t>odvodňovacích</w:t>
      </w:r>
      <w:r>
        <w:rPr>
          <w:spacing w:val="59"/>
        </w:rPr>
        <w:t xml:space="preserve"> </w:t>
      </w:r>
      <w:r>
        <w:t>vrtov.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túto</w:t>
      </w:r>
      <w:r>
        <w:rPr>
          <w:spacing w:val="1"/>
        </w:rPr>
        <w:t xml:space="preserve"> </w:t>
      </w:r>
      <w:r>
        <w:t>technológiu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spracovaná</w:t>
      </w:r>
      <w:r>
        <w:rPr>
          <w:spacing w:val="1"/>
        </w:rPr>
        <w:t xml:space="preserve"> </w:t>
      </w:r>
      <w:r>
        <w:t>STN.</w:t>
      </w:r>
      <w:r>
        <w:rPr>
          <w:spacing w:val="1"/>
        </w:rPr>
        <w:t xml:space="preserve"> </w:t>
      </w:r>
      <w:r>
        <w:t>Použitie</w:t>
      </w:r>
      <w:r>
        <w:rPr>
          <w:spacing w:val="1"/>
        </w:rPr>
        <w:t xml:space="preserve"> </w:t>
      </w:r>
      <w:r>
        <w:t>iných</w:t>
      </w:r>
      <w:r>
        <w:rPr>
          <w:spacing w:val="58"/>
        </w:rPr>
        <w:t xml:space="preserve"> </w:t>
      </w:r>
      <w:r>
        <w:t>postupov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netradičných</w:t>
      </w:r>
      <w:r>
        <w:rPr>
          <w:spacing w:val="1"/>
        </w:rPr>
        <w:t xml:space="preserve"> </w:t>
      </w:r>
      <w:r>
        <w:t>technológií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prípustné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predpokladu,</w:t>
      </w:r>
      <w:r>
        <w:rPr>
          <w:spacing w:val="1"/>
        </w:rPr>
        <w:t xml:space="preserve"> </w:t>
      </w:r>
      <w:r>
        <w:t>že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preukáže</w:t>
      </w:r>
      <w:r>
        <w:rPr>
          <w:spacing w:val="1"/>
        </w:rPr>
        <w:t xml:space="preserve"> </w:t>
      </w:r>
      <w:r>
        <w:t>požadovaný</w:t>
      </w:r>
      <w:r>
        <w:rPr>
          <w:spacing w:val="1"/>
        </w:rPr>
        <w:t xml:space="preserve"> </w:t>
      </w:r>
      <w:r>
        <w:t>účinok</w:t>
      </w:r>
      <w:r>
        <w:rPr>
          <w:spacing w:val="1"/>
        </w:rPr>
        <w:t xml:space="preserve"> </w:t>
      </w:r>
      <w:r>
        <w:t>dlhodobého</w:t>
      </w:r>
      <w:r>
        <w:rPr>
          <w:spacing w:val="1"/>
        </w:rPr>
        <w:t xml:space="preserve"> </w:t>
      </w:r>
      <w:r>
        <w:t>zníženia</w:t>
      </w:r>
      <w:r>
        <w:rPr>
          <w:spacing w:val="1"/>
        </w:rPr>
        <w:t xml:space="preserve"> </w:t>
      </w:r>
      <w:r>
        <w:t>hladín</w:t>
      </w:r>
      <w:r>
        <w:rPr>
          <w:spacing w:val="1"/>
        </w:rPr>
        <w:t xml:space="preserve"> </w:t>
      </w:r>
      <w:r>
        <w:t>podzemnej</w:t>
      </w:r>
      <w:r>
        <w:rPr>
          <w:spacing w:val="1"/>
        </w:rPr>
        <w:t xml:space="preserve"> </w:t>
      </w:r>
      <w:r>
        <w:t>vody</w:t>
      </w:r>
      <w:r>
        <w:rPr>
          <w:spacing w:val="1"/>
        </w:rPr>
        <w:t xml:space="preserve"> </w:t>
      </w:r>
      <w:r>
        <w:t>v zosuvných</w:t>
      </w:r>
      <w:r>
        <w:rPr>
          <w:spacing w:val="1"/>
        </w:rPr>
        <w:t xml:space="preserve"> </w:t>
      </w:r>
      <w:r>
        <w:t>územiach</w:t>
      </w:r>
      <w:r>
        <w:rPr>
          <w:spacing w:val="1"/>
        </w:rPr>
        <w:t xml:space="preserve"> </w:t>
      </w:r>
      <w:r>
        <w:t>a svahoch,</w:t>
      </w:r>
      <w:r>
        <w:rPr>
          <w:spacing w:val="1"/>
        </w:rPr>
        <w:t xml:space="preserve"> </w:t>
      </w:r>
      <w:r>
        <w:t>kde</w:t>
      </w:r>
      <w:r>
        <w:rPr>
          <w:spacing w:val="1"/>
        </w:rPr>
        <w:t xml:space="preserve"> </w:t>
      </w:r>
      <w:r>
        <w:t>hydrostatický</w:t>
      </w:r>
      <w:r>
        <w:rPr>
          <w:spacing w:val="1"/>
        </w:rPr>
        <w:t xml:space="preserve"> </w:t>
      </w:r>
      <w:r>
        <w:t>tlak</w:t>
      </w:r>
      <w:r>
        <w:rPr>
          <w:spacing w:val="1"/>
        </w:rPr>
        <w:t xml:space="preserve"> </w:t>
      </w:r>
      <w:r>
        <w:t>podzemnej</w:t>
      </w:r>
      <w:r>
        <w:rPr>
          <w:spacing w:val="1"/>
        </w:rPr>
        <w:t xml:space="preserve"> </w:t>
      </w:r>
      <w:r>
        <w:t>vody môže nepriaznivo</w:t>
      </w:r>
      <w:r>
        <w:rPr>
          <w:spacing w:val="1"/>
        </w:rPr>
        <w:t xml:space="preserve"> </w:t>
      </w:r>
      <w:r>
        <w:t>ovplyvňovať statické</w:t>
      </w:r>
      <w:r>
        <w:rPr>
          <w:spacing w:val="1"/>
        </w:rPr>
        <w:t xml:space="preserve"> </w:t>
      </w:r>
      <w:r>
        <w:t>zaťaženia na pažiace konštrukcie.</w:t>
      </w:r>
      <w:r>
        <w:rPr>
          <w:spacing w:val="1"/>
        </w:rPr>
        <w:t xml:space="preserve"> </w:t>
      </w:r>
      <w:r>
        <w:t>Postupy musia mať najmenej takú úroveň akú stanovujú normy a nesmú byť v rozpore s ich</w:t>
      </w:r>
      <w:r>
        <w:rPr>
          <w:spacing w:val="1"/>
        </w:rPr>
        <w:t xml:space="preserve"> </w:t>
      </w:r>
      <w:r>
        <w:t>zásadami.</w:t>
      </w:r>
      <w:r>
        <w:rPr>
          <w:spacing w:val="1"/>
        </w:rPr>
        <w:t xml:space="preserve"> </w:t>
      </w:r>
      <w:r>
        <w:t>Ak</w:t>
      </w:r>
      <w:r>
        <w:rPr>
          <w:spacing w:val="1"/>
        </w:rPr>
        <w:t xml:space="preserve"> </w:t>
      </w:r>
      <w:r>
        <w:t>má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úmysle</w:t>
      </w:r>
      <w:r>
        <w:rPr>
          <w:spacing w:val="1"/>
        </w:rPr>
        <w:t xml:space="preserve"> </w:t>
      </w:r>
      <w:r>
        <w:t>použiť</w:t>
      </w:r>
      <w:r>
        <w:rPr>
          <w:spacing w:val="1"/>
        </w:rPr>
        <w:t xml:space="preserve"> </w:t>
      </w:r>
      <w:r>
        <w:t>iné</w:t>
      </w:r>
      <w:r>
        <w:rPr>
          <w:spacing w:val="1"/>
        </w:rPr>
        <w:t xml:space="preserve"> </w:t>
      </w:r>
      <w:r>
        <w:t>postupy,</w:t>
      </w:r>
      <w:r>
        <w:rPr>
          <w:spacing w:val="58"/>
        </w:rPr>
        <w:t xml:space="preserve"> </w:t>
      </w:r>
      <w:r>
        <w:t>alebo</w:t>
      </w:r>
      <w:r>
        <w:rPr>
          <w:spacing w:val="58"/>
        </w:rPr>
        <w:t xml:space="preserve"> </w:t>
      </w:r>
      <w:r>
        <w:t>netradičné</w:t>
      </w:r>
      <w:r>
        <w:rPr>
          <w:spacing w:val="59"/>
        </w:rPr>
        <w:t xml:space="preserve"> </w:t>
      </w:r>
      <w:r>
        <w:t>technológie,</w:t>
      </w:r>
      <w:r>
        <w:rPr>
          <w:spacing w:val="1"/>
        </w:rPr>
        <w:t xml:space="preserve"> </w:t>
      </w:r>
      <w:r>
        <w:t>predloží</w:t>
      </w:r>
      <w:r>
        <w:rPr>
          <w:spacing w:val="1"/>
        </w:rPr>
        <w:t xml:space="preserve"> </w:t>
      </w:r>
      <w:r>
        <w:t>obstarávateľovi</w:t>
      </w:r>
      <w:r>
        <w:rPr>
          <w:spacing w:val="1"/>
        </w:rPr>
        <w:t xml:space="preserve"> </w:t>
      </w:r>
      <w:r>
        <w:t>doklady</w:t>
      </w:r>
      <w:r>
        <w:rPr>
          <w:spacing w:val="1"/>
        </w:rPr>
        <w:t xml:space="preserve"> </w:t>
      </w:r>
      <w:r>
        <w:t>charakterizujúce</w:t>
      </w:r>
      <w:r>
        <w:rPr>
          <w:spacing w:val="1"/>
        </w:rPr>
        <w:t xml:space="preserve"> </w:t>
      </w:r>
      <w:r>
        <w:t>jeho</w:t>
      </w:r>
      <w:r>
        <w:rPr>
          <w:spacing w:val="1"/>
        </w:rPr>
        <w:t xml:space="preserve"> </w:t>
      </w:r>
      <w:r>
        <w:t>metódu</w:t>
      </w:r>
      <w:r>
        <w:rPr>
          <w:spacing w:val="1"/>
        </w:rPr>
        <w:t xml:space="preserve"> </w:t>
      </w:r>
      <w:r>
        <w:t>vrátane</w:t>
      </w:r>
      <w:r>
        <w:rPr>
          <w:spacing w:val="1"/>
        </w:rPr>
        <w:t xml:space="preserve"> </w:t>
      </w:r>
      <w:r>
        <w:t>technologického</w:t>
      </w:r>
      <w:r>
        <w:rPr>
          <w:spacing w:val="1"/>
        </w:rPr>
        <w:t xml:space="preserve"> </w:t>
      </w:r>
      <w:r>
        <w:t>postupu.</w:t>
      </w:r>
      <w:r>
        <w:rPr>
          <w:spacing w:val="58"/>
        </w:rPr>
        <w:t xml:space="preserve"> </w:t>
      </w:r>
      <w:r>
        <w:t>Až so súhlasom</w:t>
      </w:r>
      <w:r>
        <w:rPr>
          <w:spacing w:val="58"/>
        </w:rPr>
        <w:t xml:space="preserve"> </w:t>
      </w:r>
      <w:r>
        <w:t>objednávateľa môžu byť</w:t>
      </w:r>
      <w:r>
        <w:rPr>
          <w:spacing w:val="59"/>
        </w:rPr>
        <w:t xml:space="preserve"> </w:t>
      </w:r>
      <w:r>
        <w:t>tieto technológie</w:t>
      </w:r>
      <w:r>
        <w:rPr>
          <w:spacing w:val="58"/>
        </w:rPr>
        <w:t xml:space="preserve"> </w:t>
      </w:r>
      <w:r>
        <w:t>použité na stavbe.</w:t>
      </w:r>
      <w:r>
        <w:rPr>
          <w:spacing w:val="59"/>
        </w:rPr>
        <w:t xml:space="preserve"> </w:t>
      </w:r>
      <w:r>
        <w:t>Dĺžka</w:t>
      </w:r>
      <w:r>
        <w:rPr>
          <w:spacing w:val="1"/>
        </w:rPr>
        <w:t xml:space="preserve"> </w:t>
      </w:r>
      <w:r>
        <w:t>a</w:t>
      </w:r>
      <w:r>
        <w:rPr>
          <w:spacing w:val="29"/>
        </w:rPr>
        <w:t xml:space="preserve"> </w:t>
      </w:r>
      <w:r>
        <w:t>sklon</w:t>
      </w:r>
      <w:r>
        <w:rPr>
          <w:spacing w:val="32"/>
        </w:rPr>
        <w:t xml:space="preserve"> </w:t>
      </w:r>
      <w:r>
        <w:t>HV</w:t>
      </w:r>
      <w:r>
        <w:rPr>
          <w:spacing w:val="31"/>
        </w:rPr>
        <w:t xml:space="preserve"> </w:t>
      </w:r>
      <w:r>
        <w:t>je</w:t>
      </w:r>
      <w:r>
        <w:rPr>
          <w:spacing w:val="35"/>
        </w:rPr>
        <w:t xml:space="preserve"> </w:t>
      </w:r>
      <w:r>
        <w:t>zrejmá</w:t>
      </w:r>
      <w:r>
        <w:rPr>
          <w:spacing w:val="32"/>
        </w:rPr>
        <w:t xml:space="preserve"> </w:t>
      </w:r>
      <w:r>
        <w:t>z</w:t>
      </w:r>
      <w:r>
        <w:rPr>
          <w:spacing w:val="30"/>
        </w:rPr>
        <w:t xml:space="preserve"> </w:t>
      </w:r>
      <w:r>
        <w:t>priečnych</w:t>
      </w:r>
      <w:r>
        <w:rPr>
          <w:spacing w:val="32"/>
        </w:rPr>
        <w:t xml:space="preserve"> </w:t>
      </w:r>
      <w:r>
        <w:t>rezov</w:t>
      </w:r>
      <w:r>
        <w:rPr>
          <w:spacing w:val="30"/>
        </w:rPr>
        <w:t xml:space="preserve"> </w:t>
      </w:r>
      <w:r>
        <w:t>a</w:t>
      </w:r>
      <w:r>
        <w:rPr>
          <w:spacing w:val="34"/>
        </w:rPr>
        <w:t xml:space="preserve"> </w:t>
      </w:r>
      <w:r>
        <w:t>výkazov</w:t>
      </w:r>
      <w:r>
        <w:rPr>
          <w:spacing w:val="36"/>
        </w:rPr>
        <w:t xml:space="preserve"> </w:t>
      </w:r>
      <w:r>
        <w:t>výmer</w:t>
      </w:r>
      <w:r>
        <w:rPr>
          <w:spacing w:val="33"/>
        </w:rPr>
        <w:t xml:space="preserve"> </w:t>
      </w:r>
      <w:r>
        <w:t>a</w:t>
      </w:r>
      <w:r>
        <w:rPr>
          <w:spacing w:val="32"/>
        </w:rPr>
        <w:t xml:space="preserve"> </w:t>
      </w:r>
      <w:r>
        <w:t>pohybuje</w:t>
      </w:r>
      <w:r>
        <w:rPr>
          <w:spacing w:val="30"/>
        </w:rPr>
        <w:t xml:space="preserve"> </w:t>
      </w:r>
      <w:r>
        <w:t>sa</w:t>
      </w:r>
      <w:r>
        <w:rPr>
          <w:spacing w:val="35"/>
        </w:rPr>
        <w:t xml:space="preserve"> </w:t>
      </w:r>
      <w:r>
        <w:t>v</w:t>
      </w:r>
      <w:r>
        <w:rPr>
          <w:spacing w:val="29"/>
        </w:rPr>
        <w:t xml:space="preserve"> </w:t>
      </w:r>
      <w:r>
        <w:t>dĺžkach</w:t>
      </w:r>
      <w:r>
        <w:rPr>
          <w:spacing w:val="33"/>
        </w:rPr>
        <w:t xml:space="preserve"> </w:t>
      </w:r>
      <w:r>
        <w:t>80</w:t>
      </w:r>
      <w:r>
        <w:rPr>
          <w:spacing w:val="32"/>
        </w:rPr>
        <w:t xml:space="preserve"> </w:t>
      </w:r>
      <w:r>
        <w:t>-</w:t>
      </w:r>
      <w:r>
        <w:rPr>
          <w:spacing w:val="33"/>
        </w:rPr>
        <w:t xml:space="preserve"> </w:t>
      </w:r>
      <w:r>
        <w:t>150</w:t>
      </w:r>
      <w:r w:rsidR="008F16EB" w:rsidRPr="008F16EB">
        <w:t xml:space="preserve"> </w:t>
      </w:r>
      <w:r w:rsidR="008F16EB">
        <w:t>m.</w:t>
      </w:r>
      <w:r w:rsidR="008F16EB">
        <w:rPr>
          <w:spacing w:val="31"/>
        </w:rPr>
        <w:t xml:space="preserve"> </w:t>
      </w:r>
      <w:r w:rsidR="008F16EB">
        <w:t>HV</w:t>
      </w:r>
      <w:r w:rsidR="008F16EB">
        <w:rPr>
          <w:spacing w:val="26"/>
        </w:rPr>
        <w:t xml:space="preserve"> </w:t>
      </w:r>
      <w:r w:rsidR="008F16EB">
        <w:t>sú</w:t>
      </w:r>
      <w:r w:rsidR="008F16EB">
        <w:rPr>
          <w:spacing w:val="49"/>
        </w:rPr>
        <w:t xml:space="preserve"> </w:t>
      </w:r>
      <w:r w:rsidR="008F16EB">
        <w:t>perforované</w:t>
      </w:r>
      <w:r w:rsidR="008F16EB">
        <w:rPr>
          <w:spacing w:val="106"/>
        </w:rPr>
        <w:t xml:space="preserve"> </w:t>
      </w:r>
      <w:r w:rsidR="008F16EB">
        <w:t>po</w:t>
      </w:r>
      <w:r w:rsidR="008F16EB">
        <w:rPr>
          <w:spacing w:val="27"/>
        </w:rPr>
        <w:t xml:space="preserve"> </w:t>
      </w:r>
      <w:r w:rsidR="008F16EB">
        <w:t>celej</w:t>
      </w:r>
      <w:r w:rsidR="008F16EB">
        <w:rPr>
          <w:spacing w:val="28"/>
        </w:rPr>
        <w:t xml:space="preserve"> </w:t>
      </w:r>
      <w:r w:rsidR="008F16EB">
        <w:t>dĺžke.</w:t>
      </w:r>
    </w:p>
    <w:p w:rsidR="007127CB" w:rsidRDefault="007127CB" w:rsidP="00F90061">
      <w:r>
        <w:t>Ako</w:t>
      </w:r>
      <w:r>
        <w:rPr>
          <w:spacing w:val="1"/>
        </w:rPr>
        <w:t xml:space="preserve"> </w:t>
      </w:r>
      <w:r>
        <w:t>vyplynulo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výsledkov</w:t>
      </w:r>
      <w:r>
        <w:rPr>
          <w:spacing w:val="1"/>
        </w:rPr>
        <w:t xml:space="preserve"> </w:t>
      </w:r>
      <w:r>
        <w:t>stabilitných</w:t>
      </w:r>
      <w:r>
        <w:rPr>
          <w:spacing w:val="59"/>
        </w:rPr>
        <w:t xml:space="preserve"> </w:t>
      </w:r>
      <w:r>
        <w:t>výpočtov</w:t>
      </w:r>
      <w:r>
        <w:rPr>
          <w:spacing w:val="59"/>
        </w:rPr>
        <w:t xml:space="preserve"> </w:t>
      </w:r>
      <w:r>
        <w:t>hladina</w:t>
      </w:r>
      <w:r>
        <w:rPr>
          <w:spacing w:val="59"/>
        </w:rPr>
        <w:t xml:space="preserve"> </w:t>
      </w:r>
      <w:r>
        <w:t>podzemnej</w:t>
      </w:r>
      <w:r>
        <w:rPr>
          <w:spacing w:val="59"/>
        </w:rPr>
        <w:t xml:space="preserve"> </w:t>
      </w:r>
      <w:r>
        <w:t>vody</w:t>
      </w:r>
      <w:r>
        <w:rPr>
          <w:spacing w:val="59"/>
        </w:rPr>
        <w:t xml:space="preserve"> </w:t>
      </w:r>
      <w:r>
        <w:t>výrazným</w:t>
      </w:r>
      <w:r>
        <w:rPr>
          <w:spacing w:val="1"/>
        </w:rPr>
        <w:t xml:space="preserve"> </w:t>
      </w:r>
      <w:r>
        <w:t>spôsobom</w:t>
      </w:r>
      <w:r>
        <w:rPr>
          <w:spacing w:val="42"/>
        </w:rPr>
        <w:t xml:space="preserve"> </w:t>
      </w:r>
      <w:r>
        <w:t>ovplyvňuje</w:t>
      </w:r>
      <w:r>
        <w:rPr>
          <w:spacing w:val="40"/>
        </w:rPr>
        <w:t xml:space="preserve"> </w:t>
      </w:r>
      <w:r>
        <w:t>stabilitné</w:t>
      </w:r>
      <w:r>
        <w:rPr>
          <w:spacing w:val="45"/>
        </w:rPr>
        <w:t xml:space="preserve"> </w:t>
      </w:r>
      <w:r>
        <w:t>pomery</w:t>
      </w:r>
      <w:r>
        <w:rPr>
          <w:spacing w:val="41"/>
        </w:rPr>
        <w:t xml:space="preserve"> </w:t>
      </w:r>
      <w:r>
        <w:t>v</w:t>
      </w:r>
      <w:r>
        <w:rPr>
          <w:spacing w:val="41"/>
        </w:rPr>
        <w:t xml:space="preserve"> </w:t>
      </w:r>
      <w:r>
        <w:t>zosuvoch.</w:t>
      </w:r>
      <w:r>
        <w:rPr>
          <w:spacing w:val="43"/>
        </w:rPr>
        <w:t xml:space="preserve"> </w:t>
      </w:r>
      <w:r>
        <w:t xml:space="preserve">Dosiahnutie  </w:t>
      </w:r>
      <w:r>
        <w:rPr>
          <w:spacing w:val="20"/>
        </w:rPr>
        <w:t xml:space="preserve"> </w:t>
      </w:r>
      <w:r>
        <w:t>zníženia</w:t>
      </w:r>
      <w:r>
        <w:rPr>
          <w:spacing w:val="44"/>
        </w:rPr>
        <w:t xml:space="preserve"> </w:t>
      </w:r>
      <w:r>
        <w:t>podzemnej</w:t>
      </w:r>
      <w:r>
        <w:rPr>
          <w:spacing w:val="47"/>
        </w:rPr>
        <w:t xml:space="preserve"> </w:t>
      </w:r>
      <w:r>
        <w:t>vody</w:t>
      </w:r>
      <w:r>
        <w:rPr>
          <w:spacing w:val="1"/>
        </w:rPr>
        <w:t xml:space="preserve"> </w:t>
      </w:r>
      <w:r>
        <w:t>( povrchové odvodnenie, horizontálne odvodňovacie vrty ) bude preto dôležitým sanačným</w:t>
      </w:r>
      <w:r>
        <w:rPr>
          <w:spacing w:val="1"/>
        </w:rPr>
        <w:t xml:space="preserve"> </w:t>
      </w:r>
      <w:r>
        <w:t>prvkom</w:t>
      </w:r>
      <w:r>
        <w:rPr>
          <w:spacing w:val="15"/>
        </w:rPr>
        <w:t xml:space="preserve"> </w:t>
      </w:r>
      <w:r>
        <w:t>pri</w:t>
      </w:r>
      <w:r>
        <w:rPr>
          <w:spacing w:val="13"/>
        </w:rPr>
        <w:t xml:space="preserve"> </w:t>
      </w:r>
      <w:r>
        <w:t>návrhu</w:t>
      </w:r>
      <w:r>
        <w:rPr>
          <w:spacing w:val="14"/>
        </w:rPr>
        <w:t xml:space="preserve"> </w:t>
      </w:r>
      <w:r>
        <w:t>sanačných</w:t>
      </w:r>
      <w:r>
        <w:rPr>
          <w:spacing w:val="14"/>
        </w:rPr>
        <w:t xml:space="preserve"> </w:t>
      </w:r>
      <w:r>
        <w:t>prác.</w:t>
      </w:r>
    </w:p>
    <w:p w:rsidR="007127CB" w:rsidRDefault="007127CB" w:rsidP="00F90061">
      <w:pPr>
        <w:rPr>
          <w:b/>
        </w:rPr>
      </w:pPr>
      <w:r>
        <w:rPr>
          <w:b/>
        </w:rPr>
        <w:t>Horizontálne</w:t>
      </w:r>
      <w:r>
        <w:rPr>
          <w:b/>
          <w:spacing w:val="1"/>
        </w:rPr>
        <w:t xml:space="preserve"> </w:t>
      </w:r>
      <w:r>
        <w:rPr>
          <w:b/>
        </w:rPr>
        <w:t>odvodňovacie</w:t>
      </w:r>
      <w:r>
        <w:rPr>
          <w:b/>
          <w:spacing w:val="1"/>
        </w:rPr>
        <w:t xml:space="preserve"> </w:t>
      </w:r>
      <w:r>
        <w:rPr>
          <w:b/>
        </w:rPr>
        <w:t>vrty</w:t>
      </w:r>
      <w:r>
        <w:rPr>
          <w:b/>
          <w:spacing w:val="1"/>
        </w:rPr>
        <w:t xml:space="preserve"> </w:t>
      </w:r>
      <w:r>
        <w:rPr>
          <w:b/>
        </w:rPr>
        <w:t>je</w:t>
      </w:r>
      <w:r>
        <w:rPr>
          <w:b/>
          <w:spacing w:val="1"/>
        </w:rPr>
        <w:t xml:space="preserve"> </w:t>
      </w:r>
      <w:r>
        <w:rPr>
          <w:b/>
        </w:rPr>
        <w:t>potrebné</w:t>
      </w:r>
      <w:r>
        <w:rPr>
          <w:b/>
          <w:spacing w:val="62"/>
        </w:rPr>
        <w:t xml:space="preserve"> </w:t>
      </w:r>
      <w:r>
        <w:rPr>
          <w:b/>
        </w:rPr>
        <w:t>začať</w:t>
      </w:r>
      <w:r>
        <w:rPr>
          <w:b/>
          <w:spacing w:val="62"/>
        </w:rPr>
        <w:t xml:space="preserve"> </w:t>
      </w:r>
      <w:r>
        <w:rPr>
          <w:b/>
        </w:rPr>
        <w:t>realizovať</w:t>
      </w:r>
      <w:r>
        <w:rPr>
          <w:b/>
          <w:spacing w:val="62"/>
        </w:rPr>
        <w:t xml:space="preserve"> </w:t>
      </w:r>
      <w:r>
        <w:rPr>
          <w:b/>
        </w:rPr>
        <w:t>pred</w:t>
      </w:r>
      <w:r>
        <w:rPr>
          <w:b/>
          <w:spacing w:val="62"/>
        </w:rPr>
        <w:t xml:space="preserve"> </w:t>
      </w:r>
      <w:r>
        <w:rPr>
          <w:b/>
        </w:rPr>
        <w:t>vlastnými</w:t>
      </w:r>
      <w:r>
        <w:rPr>
          <w:b/>
          <w:spacing w:val="1"/>
        </w:rPr>
        <w:t xml:space="preserve"> </w:t>
      </w:r>
      <w:r>
        <w:rPr>
          <w:b/>
        </w:rPr>
        <w:t>stavebnými</w:t>
      </w:r>
      <w:r>
        <w:rPr>
          <w:b/>
          <w:spacing w:val="16"/>
        </w:rPr>
        <w:t xml:space="preserve"> </w:t>
      </w:r>
      <w:r>
        <w:rPr>
          <w:b/>
        </w:rPr>
        <w:t>prácami,</w:t>
      </w:r>
      <w:r>
        <w:rPr>
          <w:b/>
          <w:spacing w:val="12"/>
        </w:rPr>
        <w:t xml:space="preserve"> </w:t>
      </w:r>
      <w:r>
        <w:rPr>
          <w:b/>
        </w:rPr>
        <w:t>predovšetkým</w:t>
      </w:r>
      <w:r>
        <w:rPr>
          <w:b/>
          <w:spacing w:val="17"/>
        </w:rPr>
        <w:t xml:space="preserve"> </w:t>
      </w:r>
      <w:r>
        <w:rPr>
          <w:b/>
        </w:rPr>
        <w:t>zemnými.</w:t>
      </w:r>
    </w:p>
    <w:p w:rsidR="007127CB" w:rsidRPr="002E1152" w:rsidRDefault="007127CB" w:rsidP="00F90061">
      <w:pPr>
        <w:rPr>
          <w:u w:val="single"/>
        </w:rPr>
      </w:pPr>
      <w:r w:rsidRPr="002E1152">
        <w:rPr>
          <w:u w:val="single"/>
        </w:rPr>
        <w:t>Ovplyvnenie</w:t>
      </w:r>
      <w:r w:rsidRPr="002E1152">
        <w:rPr>
          <w:spacing w:val="47"/>
          <w:u w:val="single"/>
        </w:rPr>
        <w:t xml:space="preserve"> </w:t>
      </w:r>
      <w:r w:rsidRPr="002E1152">
        <w:rPr>
          <w:u w:val="single"/>
        </w:rPr>
        <w:t>podzemných</w:t>
      </w:r>
      <w:r w:rsidRPr="002E1152">
        <w:rPr>
          <w:spacing w:val="52"/>
          <w:u w:val="single"/>
        </w:rPr>
        <w:t xml:space="preserve"> </w:t>
      </w:r>
      <w:r w:rsidRPr="002E1152">
        <w:rPr>
          <w:u w:val="single"/>
        </w:rPr>
        <w:t>vôd</w:t>
      </w:r>
      <w:r w:rsidRPr="002E1152">
        <w:rPr>
          <w:spacing w:val="52"/>
          <w:u w:val="single"/>
        </w:rPr>
        <w:t xml:space="preserve"> </w:t>
      </w:r>
      <w:r w:rsidRPr="002E1152">
        <w:rPr>
          <w:u w:val="single"/>
        </w:rPr>
        <w:t>vplyvom</w:t>
      </w:r>
      <w:r w:rsidRPr="002E1152">
        <w:rPr>
          <w:spacing w:val="49"/>
          <w:u w:val="single"/>
        </w:rPr>
        <w:t xml:space="preserve"> </w:t>
      </w:r>
      <w:r w:rsidRPr="002E1152">
        <w:rPr>
          <w:u w:val="single"/>
        </w:rPr>
        <w:t>realizácie</w:t>
      </w:r>
      <w:r w:rsidRPr="002E1152">
        <w:rPr>
          <w:spacing w:val="48"/>
          <w:u w:val="single"/>
        </w:rPr>
        <w:t xml:space="preserve"> </w:t>
      </w:r>
      <w:r w:rsidRPr="002E1152">
        <w:rPr>
          <w:u w:val="single"/>
        </w:rPr>
        <w:t>stavby</w:t>
      </w:r>
    </w:p>
    <w:p w:rsidR="007127CB" w:rsidRDefault="007127CB" w:rsidP="00F90061">
      <w:r>
        <w:t>Vplyvom</w:t>
      </w:r>
      <w:r>
        <w:rPr>
          <w:spacing w:val="1"/>
        </w:rPr>
        <w:t xml:space="preserve"> </w:t>
      </w:r>
      <w:r>
        <w:t>realizácie</w:t>
      </w:r>
      <w:r>
        <w:rPr>
          <w:spacing w:val="1"/>
        </w:rPr>
        <w:t xml:space="preserve"> </w:t>
      </w:r>
      <w:r>
        <w:t>horizontálnych</w:t>
      </w:r>
      <w:r>
        <w:rPr>
          <w:spacing w:val="59"/>
        </w:rPr>
        <w:t xml:space="preserve"> </w:t>
      </w:r>
      <w:r>
        <w:t>odvodňovacích</w:t>
      </w:r>
      <w:r>
        <w:rPr>
          <w:spacing w:val="59"/>
        </w:rPr>
        <w:t xml:space="preserve"> </w:t>
      </w:r>
      <w:r>
        <w:t>vrtov</w:t>
      </w:r>
      <w:r>
        <w:rPr>
          <w:spacing w:val="59"/>
        </w:rPr>
        <w:t xml:space="preserve"> </w:t>
      </w:r>
      <w:r>
        <w:t>bude</w:t>
      </w:r>
      <w:r>
        <w:rPr>
          <w:spacing w:val="59"/>
        </w:rPr>
        <w:t xml:space="preserve"> </w:t>
      </w:r>
      <w:r>
        <w:t>potrebné</w:t>
      </w:r>
      <w:r>
        <w:rPr>
          <w:spacing w:val="59"/>
        </w:rPr>
        <w:t xml:space="preserve"> </w:t>
      </w:r>
      <w:r>
        <w:t>počítať</w:t>
      </w:r>
      <w:r>
        <w:rPr>
          <w:spacing w:val="59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predmetných</w:t>
      </w:r>
      <w:r>
        <w:rPr>
          <w:spacing w:val="33"/>
        </w:rPr>
        <w:t xml:space="preserve"> </w:t>
      </w:r>
      <w:r>
        <w:t>miestach</w:t>
      </w:r>
      <w:r>
        <w:rPr>
          <w:spacing w:val="29"/>
        </w:rPr>
        <w:t xml:space="preserve"> </w:t>
      </w:r>
      <w:r>
        <w:t>situovania</w:t>
      </w:r>
      <w:r>
        <w:rPr>
          <w:spacing w:val="34"/>
        </w:rPr>
        <w:t xml:space="preserve"> </w:t>
      </w:r>
      <w:r>
        <w:t>vrtov</w:t>
      </w:r>
      <w:r>
        <w:rPr>
          <w:spacing w:val="30"/>
        </w:rPr>
        <w:t xml:space="preserve"> </w:t>
      </w:r>
      <w:r>
        <w:t>so</w:t>
      </w:r>
      <w:r>
        <w:rPr>
          <w:spacing w:val="37"/>
        </w:rPr>
        <w:t xml:space="preserve"> </w:t>
      </w:r>
      <w:r>
        <w:t>znížením</w:t>
      </w:r>
      <w:r>
        <w:rPr>
          <w:spacing w:val="35"/>
        </w:rPr>
        <w:t xml:space="preserve"> </w:t>
      </w:r>
      <w:r>
        <w:t>hladín</w:t>
      </w:r>
      <w:r>
        <w:rPr>
          <w:spacing w:val="33"/>
        </w:rPr>
        <w:t xml:space="preserve"> </w:t>
      </w:r>
      <w:r>
        <w:t>spodných</w:t>
      </w:r>
      <w:r>
        <w:rPr>
          <w:spacing w:val="34"/>
        </w:rPr>
        <w:t xml:space="preserve"> </w:t>
      </w:r>
      <w:r>
        <w:t>vôd</w:t>
      </w:r>
      <w:r>
        <w:rPr>
          <w:spacing w:val="33"/>
        </w:rPr>
        <w:t xml:space="preserve"> </w:t>
      </w:r>
      <w:r>
        <w:t>aj</w:t>
      </w:r>
      <w:r>
        <w:rPr>
          <w:spacing w:val="35"/>
        </w:rPr>
        <w:t xml:space="preserve"> </w:t>
      </w:r>
      <w:r>
        <w:t>v</w:t>
      </w:r>
      <w:r>
        <w:rPr>
          <w:spacing w:val="31"/>
        </w:rPr>
        <w:t xml:space="preserve"> </w:t>
      </w:r>
      <w:r>
        <w:t>širšom</w:t>
      </w:r>
      <w:r>
        <w:rPr>
          <w:spacing w:val="30"/>
        </w:rPr>
        <w:t xml:space="preserve"> </w:t>
      </w:r>
      <w:r>
        <w:t>území.</w:t>
      </w:r>
      <w:r>
        <w:rPr>
          <w:spacing w:val="1"/>
        </w:rPr>
        <w:t xml:space="preserve"> </w:t>
      </w:r>
      <w:r>
        <w:t>To bude mať</w:t>
      </w:r>
      <w:r>
        <w:rPr>
          <w:spacing w:val="1"/>
        </w:rPr>
        <w:t xml:space="preserve"> </w:t>
      </w:r>
      <w:r>
        <w:t>okrem</w:t>
      </w:r>
      <w:r>
        <w:rPr>
          <w:spacing w:val="1"/>
        </w:rPr>
        <w:t xml:space="preserve"> </w:t>
      </w:r>
      <w:r>
        <w:t>zlepšenia stabilitných pomerov v</w:t>
      </w:r>
      <w:r>
        <w:rPr>
          <w:spacing w:val="1"/>
        </w:rPr>
        <w:t xml:space="preserve"> </w:t>
      </w:r>
      <w:r>
        <w:t>zosuvných</w:t>
      </w:r>
      <w:r>
        <w:rPr>
          <w:spacing w:val="1"/>
        </w:rPr>
        <w:t xml:space="preserve"> </w:t>
      </w:r>
      <w:r>
        <w:t>územiach</w:t>
      </w:r>
      <w:r>
        <w:rPr>
          <w:spacing w:val="1"/>
        </w:rPr>
        <w:t xml:space="preserve"> </w:t>
      </w:r>
      <w:r>
        <w:t>aj na</w:t>
      </w:r>
      <w:r>
        <w:rPr>
          <w:spacing w:val="1"/>
        </w:rPr>
        <w:t xml:space="preserve"> </w:t>
      </w:r>
      <w:r>
        <w:t>zníženie</w:t>
      </w:r>
      <w:r>
        <w:rPr>
          <w:spacing w:val="1"/>
        </w:rPr>
        <w:t xml:space="preserve"> </w:t>
      </w:r>
      <w:r>
        <w:t>spodných</w:t>
      </w:r>
      <w:r>
        <w:rPr>
          <w:spacing w:val="58"/>
        </w:rPr>
        <w:t xml:space="preserve"> </w:t>
      </w:r>
      <w:r>
        <w:t>vôd</w:t>
      </w:r>
      <w:r>
        <w:rPr>
          <w:spacing w:val="58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miestnych</w:t>
      </w:r>
      <w:r>
        <w:rPr>
          <w:spacing w:val="59"/>
        </w:rPr>
        <w:t xml:space="preserve"> </w:t>
      </w:r>
      <w:r>
        <w:t>studniach</w:t>
      </w:r>
      <w:r>
        <w:rPr>
          <w:spacing w:val="58"/>
        </w:rPr>
        <w:t xml:space="preserve"> </w:t>
      </w:r>
      <w:r>
        <w:t>vybudovanými</w:t>
      </w:r>
      <w:r>
        <w:rPr>
          <w:spacing w:val="59"/>
        </w:rPr>
        <w:t xml:space="preserve"> </w:t>
      </w:r>
      <w:r>
        <w:t>nad</w:t>
      </w:r>
      <w:r>
        <w:rPr>
          <w:spacing w:val="58"/>
        </w:rPr>
        <w:t xml:space="preserve"> </w:t>
      </w:r>
      <w:r>
        <w:t>navrhovanými</w:t>
      </w:r>
      <w:r>
        <w:rPr>
          <w:spacing w:val="59"/>
        </w:rPr>
        <w:t xml:space="preserve"> </w:t>
      </w:r>
      <w:r>
        <w:t>odvodňovacími</w:t>
      </w:r>
      <w:r>
        <w:rPr>
          <w:spacing w:val="1"/>
        </w:rPr>
        <w:t xml:space="preserve"> </w:t>
      </w:r>
      <w:r>
        <w:t>vrtmi</w:t>
      </w:r>
    </w:p>
    <w:p w:rsidR="007127CB" w:rsidRDefault="007127CB" w:rsidP="00F90061">
      <w:r>
        <w:t>Horizontálnymi</w:t>
      </w:r>
      <w:r>
        <w:rPr>
          <w:spacing w:val="1"/>
        </w:rPr>
        <w:t xml:space="preserve"> </w:t>
      </w:r>
      <w:r>
        <w:t>vrtmi</w:t>
      </w:r>
      <w:r>
        <w:rPr>
          <w:spacing w:val="1"/>
        </w:rPr>
        <w:t xml:space="preserve"> </w:t>
      </w:r>
      <w:r>
        <w:t>dôjde</w:t>
      </w:r>
      <w:r>
        <w:rPr>
          <w:spacing w:val="1"/>
        </w:rPr>
        <w:t xml:space="preserve"> </w:t>
      </w:r>
      <w:r>
        <w:t>k</w:t>
      </w:r>
      <w:r>
        <w:rPr>
          <w:spacing w:val="1"/>
        </w:rPr>
        <w:t xml:space="preserve"> </w:t>
      </w:r>
      <w:r>
        <w:t>stiahnutiu</w:t>
      </w:r>
      <w:r>
        <w:rPr>
          <w:spacing w:val="1"/>
        </w:rPr>
        <w:t xml:space="preserve"> </w:t>
      </w:r>
      <w:r>
        <w:t>podzemných</w:t>
      </w:r>
      <w:r>
        <w:rPr>
          <w:spacing w:val="1"/>
        </w:rPr>
        <w:t xml:space="preserve"> </w:t>
      </w:r>
      <w:r>
        <w:t>vôd</w:t>
      </w:r>
      <w:r>
        <w:rPr>
          <w:spacing w:val="1"/>
        </w:rPr>
        <w:t xml:space="preserve"> </w:t>
      </w:r>
      <w:r>
        <w:t>k</w:t>
      </w:r>
      <w:r>
        <w:rPr>
          <w:spacing w:val="1"/>
        </w:rPr>
        <w:t xml:space="preserve"> </w:t>
      </w:r>
      <w:r>
        <w:t>ústiam</w:t>
      </w:r>
      <w:r>
        <w:rPr>
          <w:spacing w:val="1"/>
        </w:rPr>
        <w:t xml:space="preserve"> </w:t>
      </w:r>
      <w:r>
        <w:t>vrtov.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úplných</w:t>
      </w:r>
      <w:r>
        <w:rPr>
          <w:spacing w:val="1"/>
        </w:rPr>
        <w:t xml:space="preserve"> </w:t>
      </w:r>
      <w:r>
        <w:t>hydrochemických,</w:t>
      </w:r>
      <w:r>
        <w:rPr>
          <w:spacing w:val="1"/>
        </w:rPr>
        <w:t xml:space="preserve"> </w:t>
      </w:r>
      <w:r>
        <w:t>biologických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bakteriologických</w:t>
      </w:r>
      <w:r>
        <w:rPr>
          <w:spacing w:val="1"/>
        </w:rPr>
        <w:t xml:space="preserve"> </w:t>
      </w:r>
      <w:r>
        <w:t>rozborov</w:t>
      </w:r>
      <w:r>
        <w:rPr>
          <w:spacing w:val="1"/>
        </w:rPr>
        <w:t xml:space="preserve"> </w:t>
      </w:r>
      <w:r>
        <w:t>možno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splnení</w:t>
      </w:r>
      <w:r>
        <w:rPr>
          <w:spacing w:val="1"/>
        </w:rPr>
        <w:t xml:space="preserve"> </w:t>
      </w:r>
      <w:r>
        <w:t>normových</w:t>
      </w:r>
      <w:r>
        <w:rPr>
          <w:spacing w:val="1"/>
        </w:rPr>
        <w:t xml:space="preserve"> </w:t>
      </w:r>
      <w:r>
        <w:t>kritérii</w:t>
      </w:r>
      <w:r>
        <w:rPr>
          <w:spacing w:val="16"/>
        </w:rPr>
        <w:t xml:space="preserve"> </w:t>
      </w:r>
      <w:r>
        <w:t>uvažovať</w:t>
      </w:r>
      <w:r>
        <w:rPr>
          <w:spacing w:val="19"/>
        </w:rPr>
        <w:t xml:space="preserve"> </w:t>
      </w:r>
      <w:r>
        <w:t>s</w:t>
      </w:r>
      <w:r>
        <w:rPr>
          <w:spacing w:val="17"/>
        </w:rPr>
        <w:t xml:space="preserve"> </w:t>
      </w:r>
      <w:r>
        <w:t>využitím</w:t>
      </w:r>
      <w:r>
        <w:rPr>
          <w:spacing w:val="16"/>
        </w:rPr>
        <w:t xml:space="preserve"> </w:t>
      </w:r>
      <w:r>
        <w:t>týchto</w:t>
      </w:r>
      <w:r>
        <w:rPr>
          <w:spacing w:val="18"/>
        </w:rPr>
        <w:t xml:space="preserve"> </w:t>
      </w:r>
      <w:r>
        <w:t>vôd.</w:t>
      </w:r>
    </w:p>
    <w:p w:rsidR="007127CB" w:rsidRDefault="007127CB" w:rsidP="00F90061">
      <w:r>
        <w:t>Podzemné</w:t>
      </w:r>
      <w:r>
        <w:rPr>
          <w:spacing w:val="1"/>
        </w:rPr>
        <w:t xml:space="preserve"> </w:t>
      </w:r>
      <w:r>
        <w:t>vody,</w:t>
      </w:r>
      <w:r>
        <w:rPr>
          <w:spacing w:val="59"/>
        </w:rPr>
        <w:t xml:space="preserve"> </w:t>
      </w:r>
      <w:r>
        <w:t>ktoré</w:t>
      </w:r>
      <w:r>
        <w:rPr>
          <w:spacing w:val="59"/>
        </w:rPr>
        <w:t xml:space="preserve"> </w:t>
      </w:r>
      <w:r>
        <w:t>svojimi</w:t>
      </w:r>
      <w:r>
        <w:rPr>
          <w:spacing w:val="59"/>
        </w:rPr>
        <w:t xml:space="preserve"> </w:t>
      </w:r>
      <w:r>
        <w:t>vztlakovými</w:t>
      </w:r>
      <w:r>
        <w:rPr>
          <w:spacing w:val="59"/>
        </w:rPr>
        <w:t xml:space="preserve"> </w:t>
      </w:r>
      <w:r>
        <w:t>účinkami</w:t>
      </w:r>
      <w:r>
        <w:rPr>
          <w:spacing w:val="59"/>
        </w:rPr>
        <w:t xml:space="preserve"> </w:t>
      </w:r>
      <w:r>
        <w:t>nepriaznivo</w:t>
      </w:r>
      <w:r>
        <w:rPr>
          <w:spacing w:val="59"/>
        </w:rPr>
        <w:t xml:space="preserve"> </w:t>
      </w:r>
      <w:r>
        <w:t>ovplyvňujú</w:t>
      </w:r>
      <w:r>
        <w:rPr>
          <w:spacing w:val="59"/>
        </w:rPr>
        <w:t xml:space="preserve"> </w:t>
      </w:r>
      <w:r>
        <w:t>stabilitné</w:t>
      </w:r>
      <w:r>
        <w:rPr>
          <w:spacing w:val="1"/>
        </w:rPr>
        <w:t xml:space="preserve"> </w:t>
      </w:r>
      <w:r>
        <w:t>pomery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území</w:t>
      </w:r>
      <w:r>
        <w:rPr>
          <w:spacing w:val="1"/>
        </w:rPr>
        <w:t xml:space="preserve"> </w:t>
      </w:r>
      <w:r>
        <w:t>navrhujeme</w:t>
      </w:r>
      <w:r>
        <w:rPr>
          <w:spacing w:val="1"/>
        </w:rPr>
        <w:t xml:space="preserve"> </w:t>
      </w:r>
      <w:r>
        <w:t>odviesť</w:t>
      </w:r>
      <w:r>
        <w:rPr>
          <w:spacing w:val="1"/>
        </w:rPr>
        <w:t xml:space="preserve"> </w:t>
      </w:r>
      <w:r>
        <w:t>zo</w:t>
      </w:r>
      <w:r>
        <w:rPr>
          <w:spacing w:val="1"/>
        </w:rPr>
        <w:t xml:space="preserve"> </w:t>
      </w:r>
      <w:r>
        <w:t>zosuvného</w:t>
      </w:r>
      <w:r>
        <w:rPr>
          <w:spacing w:val="1"/>
        </w:rPr>
        <w:t xml:space="preserve"> </w:t>
      </w:r>
      <w:r>
        <w:t>územia</w:t>
      </w:r>
      <w:r>
        <w:rPr>
          <w:spacing w:val="1"/>
        </w:rPr>
        <w:t xml:space="preserve"> </w:t>
      </w:r>
      <w:r>
        <w:t>sústredeným</w:t>
      </w:r>
      <w:r>
        <w:rPr>
          <w:spacing w:val="1"/>
        </w:rPr>
        <w:t xml:space="preserve"> </w:t>
      </w:r>
      <w:r>
        <w:t>výtokom</w:t>
      </w:r>
      <w:r>
        <w:rPr>
          <w:spacing w:val="58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recipientov.</w:t>
      </w:r>
      <w:r>
        <w:rPr>
          <w:spacing w:val="1"/>
        </w:rPr>
        <w:t xml:space="preserve"> </w:t>
      </w:r>
      <w:r>
        <w:t>Uvedeným</w:t>
      </w:r>
      <w:r>
        <w:rPr>
          <w:spacing w:val="1"/>
        </w:rPr>
        <w:t xml:space="preserve"> </w:t>
      </w:r>
      <w:r>
        <w:t>riešením</w:t>
      </w:r>
      <w:r>
        <w:rPr>
          <w:spacing w:val="1"/>
        </w:rPr>
        <w:t xml:space="preserve"> </w:t>
      </w:r>
      <w:r>
        <w:t>nedôjde</w:t>
      </w:r>
      <w:r>
        <w:rPr>
          <w:spacing w:val="1"/>
        </w:rPr>
        <w:t xml:space="preserve"> </w:t>
      </w:r>
      <w:r>
        <w:t>k</w:t>
      </w:r>
      <w:r>
        <w:rPr>
          <w:spacing w:val="1"/>
        </w:rPr>
        <w:t xml:space="preserve"> </w:t>
      </w:r>
      <w:r>
        <w:t>zmene</w:t>
      </w:r>
      <w:r>
        <w:rPr>
          <w:spacing w:val="1"/>
        </w:rPr>
        <w:t xml:space="preserve"> </w:t>
      </w:r>
      <w:r>
        <w:t>kvality</w:t>
      </w:r>
      <w:r>
        <w:rPr>
          <w:spacing w:val="1"/>
        </w:rPr>
        <w:t xml:space="preserve"> </w:t>
      </w:r>
      <w:r>
        <w:t>podzemných</w:t>
      </w:r>
      <w:r>
        <w:rPr>
          <w:spacing w:val="1"/>
        </w:rPr>
        <w:t xml:space="preserve"> </w:t>
      </w:r>
      <w:r>
        <w:t>vôd,</w:t>
      </w:r>
      <w:r>
        <w:rPr>
          <w:spacing w:val="1"/>
        </w:rPr>
        <w:t xml:space="preserve"> </w:t>
      </w:r>
      <w:r>
        <w:t>len</w:t>
      </w:r>
      <w:r>
        <w:rPr>
          <w:spacing w:val="1"/>
        </w:rPr>
        <w:t xml:space="preserve"> </w:t>
      </w:r>
      <w:r>
        <w:t>k</w:t>
      </w:r>
      <w:r>
        <w:rPr>
          <w:spacing w:val="1"/>
        </w:rPr>
        <w:t xml:space="preserve"> </w:t>
      </w:r>
      <w:r>
        <w:t>zmene</w:t>
      </w:r>
      <w:r>
        <w:rPr>
          <w:spacing w:val="1"/>
        </w:rPr>
        <w:t xml:space="preserve"> </w:t>
      </w:r>
      <w:r>
        <w:t>usmernenia</w:t>
      </w:r>
      <w:r>
        <w:rPr>
          <w:spacing w:val="36"/>
        </w:rPr>
        <w:t xml:space="preserve"> </w:t>
      </w:r>
      <w:r>
        <w:t>ich</w:t>
      </w:r>
      <w:r>
        <w:rPr>
          <w:spacing w:val="16"/>
        </w:rPr>
        <w:t xml:space="preserve"> </w:t>
      </w:r>
      <w:r>
        <w:t>výtoku.</w:t>
      </w:r>
    </w:p>
    <w:p w:rsidR="007127CB" w:rsidRDefault="007127CB" w:rsidP="00F90061">
      <w:r>
        <w:t>Vody</w:t>
      </w:r>
      <w:r>
        <w:rPr>
          <w:spacing w:val="1"/>
        </w:rPr>
        <w:t xml:space="preserve"> </w:t>
      </w:r>
      <w:r>
        <w:t>vytekajúce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horizontálnych</w:t>
      </w:r>
      <w:r>
        <w:rPr>
          <w:spacing w:val="1"/>
        </w:rPr>
        <w:t xml:space="preserve"> </w:t>
      </w:r>
      <w:r>
        <w:t>odvodňovacích</w:t>
      </w:r>
      <w:r>
        <w:rPr>
          <w:spacing w:val="1"/>
        </w:rPr>
        <w:t xml:space="preserve"> </w:t>
      </w:r>
      <w:r>
        <w:t>vrtov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podzemné</w:t>
      </w:r>
      <w:r>
        <w:rPr>
          <w:spacing w:val="1"/>
        </w:rPr>
        <w:t xml:space="preserve"> </w:t>
      </w:r>
      <w:r>
        <w:t>vody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preto</w:t>
      </w:r>
      <w:r>
        <w:rPr>
          <w:spacing w:val="1"/>
        </w:rPr>
        <w:t xml:space="preserve"> </w:t>
      </w:r>
      <w:r>
        <w:t>nepredpokladáme, že pôjde o vody znečistené a z tohto dôvodu ich navrhujeme vytekať do</w:t>
      </w:r>
      <w:r>
        <w:rPr>
          <w:spacing w:val="1"/>
        </w:rPr>
        <w:t xml:space="preserve"> </w:t>
      </w:r>
      <w:r>
        <w:t>recipientov</w:t>
      </w:r>
      <w:r>
        <w:rPr>
          <w:spacing w:val="34"/>
        </w:rPr>
        <w:t xml:space="preserve"> </w:t>
      </w:r>
      <w:r>
        <w:t>miestnych</w:t>
      </w:r>
      <w:r>
        <w:rPr>
          <w:spacing w:val="37"/>
        </w:rPr>
        <w:t xml:space="preserve"> </w:t>
      </w:r>
      <w:r>
        <w:t>vodotečí,</w:t>
      </w:r>
      <w:r>
        <w:rPr>
          <w:spacing w:val="35"/>
        </w:rPr>
        <w:t xml:space="preserve"> </w:t>
      </w:r>
      <w:r>
        <w:t>ktoré</w:t>
      </w:r>
      <w:r>
        <w:rPr>
          <w:spacing w:val="33"/>
        </w:rPr>
        <w:t xml:space="preserve"> </w:t>
      </w:r>
      <w:r>
        <w:t>je</w:t>
      </w:r>
      <w:r>
        <w:rPr>
          <w:spacing w:val="33"/>
        </w:rPr>
        <w:t xml:space="preserve"> </w:t>
      </w:r>
      <w:r>
        <w:t>navrhnuté</w:t>
      </w:r>
      <w:r>
        <w:rPr>
          <w:spacing w:val="37"/>
        </w:rPr>
        <w:t xml:space="preserve"> </w:t>
      </w:r>
      <w:r>
        <w:t>vo</w:t>
      </w:r>
      <w:r>
        <w:rPr>
          <w:spacing w:val="36"/>
        </w:rPr>
        <w:t xml:space="preserve"> </w:t>
      </w:r>
      <w:r>
        <w:t>výkresovej</w:t>
      </w:r>
      <w:r>
        <w:rPr>
          <w:spacing w:val="36"/>
        </w:rPr>
        <w:t xml:space="preserve"> </w:t>
      </w:r>
      <w:r>
        <w:t>časti</w:t>
      </w:r>
      <w:r>
        <w:rPr>
          <w:spacing w:val="32"/>
        </w:rPr>
        <w:t xml:space="preserve"> </w:t>
      </w:r>
      <w:r>
        <w:t>dokumentácie.</w:t>
      </w:r>
    </w:p>
    <w:p w:rsidR="007127CB" w:rsidRDefault="007127CB" w:rsidP="00F90061">
      <w:r>
        <w:t>Po ukončení realizácie horizontálnych odvodňovacích vrtov navrhujeme v rámci monitoringu</w:t>
      </w:r>
      <w:r>
        <w:rPr>
          <w:spacing w:val="1"/>
        </w:rPr>
        <w:t xml:space="preserve"> </w:t>
      </w:r>
      <w:r>
        <w:t>vykonať</w:t>
      </w:r>
      <w:r>
        <w:rPr>
          <w:spacing w:val="1"/>
        </w:rPr>
        <w:t xml:space="preserve"> </w:t>
      </w:r>
      <w:r>
        <w:t>odber</w:t>
      </w:r>
      <w:r>
        <w:rPr>
          <w:spacing w:val="1"/>
        </w:rPr>
        <w:t xml:space="preserve"> </w:t>
      </w:r>
      <w:r>
        <w:t>vzoriek</w:t>
      </w:r>
      <w:r>
        <w:rPr>
          <w:spacing w:val="1"/>
        </w:rPr>
        <w:t xml:space="preserve"> </w:t>
      </w:r>
      <w:r>
        <w:t>vôd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biologický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bakteriologický</w:t>
      </w:r>
      <w:r>
        <w:rPr>
          <w:spacing w:val="1"/>
        </w:rPr>
        <w:t xml:space="preserve"> </w:t>
      </w:r>
      <w:r>
        <w:t>rozbor</w:t>
      </w:r>
      <w:r>
        <w:rPr>
          <w:spacing w:val="1"/>
        </w:rPr>
        <w:t xml:space="preserve"> </w:t>
      </w:r>
      <w:r>
        <w:t>tak,</w:t>
      </w:r>
      <w:r>
        <w:rPr>
          <w:spacing w:val="1"/>
        </w:rPr>
        <w:t xml:space="preserve"> </w:t>
      </w:r>
      <w:r>
        <w:t>aby</w:t>
      </w:r>
      <w:r>
        <w:rPr>
          <w:spacing w:val="1"/>
        </w:rPr>
        <w:t xml:space="preserve"> </w:t>
      </w:r>
      <w:r>
        <w:t>bolo</w:t>
      </w:r>
      <w:r>
        <w:rPr>
          <w:spacing w:val="1"/>
        </w:rPr>
        <w:t xml:space="preserve"> </w:t>
      </w:r>
      <w:r>
        <w:t>možné</w:t>
      </w:r>
      <w:r>
        <w:rPr>
          <w:spacing w:val="1"/>
        </w:rPr>
        <w:t xml:space="preserve"> </w:t>
      </w:r>
      <w:r>
        <w:t>jednoznačne</w:t>
      </w:r>
      <w:r>
        <w:rPr>
          <w:spacing w:val="1"/>
        </w:rPr>
        <w:t xml:space="preserve"> </w:t>
      </w:r>
      <w:r>
        <w:t>určiť</w:t>
      </w:r>
      <w:r>
        <w:rPr>
          <w:spacing w:val="1"/>
        </w:rPr>
        <w:t xml:space="preserve"> </w:t>
      </w:r>
      <w:r>
        <w:t>nezávadnosť</w:t>
      </w:r>
      <w:r>
        <w:rPr>
          <w:spacing w:val="1"/>
        </w:rPr>
        <w:t xml:space="preserve"> </w:t>
      </w:r>
      <w:r>
        <w:t>podzemných</w:t>
      </w:r>
      <w:r>
        <w:rPr>
          <w:spacing w:val="1"/>
        </w:rPr>
        <w:t xml:space="preserve"> </w:t>
      </w:r>
      <w:r>
        <w:t>vôd.</w:t>
      </w:r>
      <w:r>
        <w:rPr>
          <w:spacing w:val="1"/>
        </w:rPr>
        <w:t xml:space="preserve"> </w:t>
      </w:r>
      <w:r>
        <w:t>Tento</w:t>
      </w:r>
      <w:r>
        <w:rPr>
          <w:spacing w:val="1"/>
        </w:rPr>
        <w:t xml:space="preserve"> </w:t>
      </w:r>
      <w:r>
        <w:t>rozbor</w:t>
      </w:r>
      <w:r>
        <w:rPr>
          <w:spacing w:val="1"/>
        </w:rPr>
        <w:t xml:space="preserve"> </w:t>
      </w:r>
      <w:r>
        <w:t>vykoná</w:t>
      </w:r>
      <w:r>
        <w:rPr>
          <w:spacing w:val="1"/>
        </w:rPr>
        <w:t xml:space="preserve"> </w:t>
      </w:r>
      <w:r>
        <w:t>akreditované</w:t>
      </w:r>
      <w:r>
        <w:rPr>
          <w:spacing w:val="1"/>
        </w:rPr>
        <w:t xml:space="preserve"> </w:t>
      </w:r>
      <w:r>
        <w:t>laboratórium.</w:t>
      </w:r>
    </w:p>
    <w:p w:rsidR="007127CB" w:rsidRDefault="007127CB" w:rsidP="00F90061">
      <w:r>
        <w:t>Pre horizontálne odvodňovacie</w:t>
      </w:r>
      <w:r>
        <w:rPr>
          <w:spacing w:val="1"/>
        </w:rPr>
        <w:t xml:space="preserve"> </w:t>
      </w:r>
      <w:r>
        <w:t>vrty, ktoré budú</w:t>
      </w:r>
      <w:r>
        <w:rPr>
          <w:spacing w:val="1"/>
        </w:rPr>
        <w:t xml:space="preserve"> </w:t>
      </w:r>
      <w:r>
        <w:t>slúžiť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hĺbkové odvodnenie územia</w:t>
      </w:r>
      <w:r>
        <w:rPr>
          <w:spacing w:val="59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zníženie</w:t>
      </w:r>
      <w:r>
        <w:rPr>
          <w:spacing w:val="25"/>
        </w:rPr>
        <w:t xml:space="preserve"> </w:t>
      </w:r>
      <w:r>
        <w:t>vztlakových</w:t>
      </w:r>
      <w:r>
        <w:rPr>
          <w:spacing w:val="25"/>
        </w:rPr>
        <w:t xml:space="preserve"> </w:t>
      </w:r>
      <w:r>
        <w:t>vôd</w:t>
      </w:r>
      <w:r>
        <w:rPr>
          <w:spacing w:val="25"/>
        </w:rPr>
        <w:t xml:space="preserve"> </w:t>
      </w:r>
      <w:r>
        <w:t>v</w:t>
      </w:r>
      <w:r>
        <w:rPr>
          <w:spacing w:val="23"/>
        </w:rPr>
        <w:t xml:space="preserve"> </w:t>
      </w:r>
      <w:r>
        <w:t>podloží</w:t>
      </w:r>
      <w:r>
        <w:rPr>
          <w:spacing w:val="21"/>
        </w:rPr>
        <w:t xml:space="preserve"> </w:t>
      </w:r>
      <w:r>
        <w:t>predpokladáme</w:t>
      </w:r>
      <w:r>
        <w:rPr>
          <w:spacing w:val="22"/>
        </w:rPr>
        <w:t xml:space="preserve"> </w:t>
      </w:r>
      <w:r>
        <w:t>maximálnu</w:t>
      </w:r>
      <w:r>
        <w:rPr>
          <w:spacing w:val="25"/>
        </w:rPr>
        <w:t xml:space="preserve"> </w:t>
      </w:r>
      <w:r>
        <w:t>výdatnosť</w:t>
      </w:r>
      <w:r>
        <w:rPr>
          <w:spacing w:val="25"/>
        </w:rPr>
        <w:t xml:space="preserve"> </w:t>
      </w:r>
      <w:r>
        <w:t>:</w:t>
      </w:r>
    </w:p>
    <w:p w:rsidR="007127CB" w:rsidRDefault="007127CB" w:rsidP="00F90061">
      <w:r>
        <w:t>0,02</w:t>
      </w:r>
      <w:r>
        <w:rPr>
          <w:spacing w:val="23"/>
        </w:rPr>
        <w:t xml:space="preserve"> </w:t>
      </w:r>
      <w:r>
        <w:t>-</w:t>
      </w:r>
      <w:r>
        <w:rPr>
          <w:spacing w:val="29"/>
        </w:rPr>
        <w:t xml:space="preserve"> </w:t>
      </w:r>
      <w:r>
        <w:t>0,10</w:t>
      </w:r>
      <w:r>
        <w:rPr>
          <w:spacing w:val="27"/>
        </w:rPr>
        <w:t xml:space="preserve"> </w:t>
      </w:r>
      <w:r>
        <w:t>l/s</w:t>
      </w:r>
      <w:r>
        <w:rPr>
          <w:spacing w:val="25"/>
        </w:rPr>
        <w:t xml:space="preserve"> </w:t>
      </w:r>
      <w:r>
        <w:t>na</w:t>
      </w:r>
      <w:r>
        <w:rPr>
          <w:spacing w:val="24"/>
        </w:rPr>
        <w:t xml:space="preserve"> </w:t>
      </w:r>
      <w:r>
        <w:t>jeden</w:t>
      </w:r>
      <w:r>
        <w:rPr>
          <w:spacing w:val="23"/>
        </w:rPr>
        <w:t xml:space="preserve"> </w:t>
      </w:r>
      <w:r>
        <w:t>vrt</w:t>
      </w:r>
    </w:p>
    <w:p w:rsidR="007127CB" w:rsidRDefault="007127CB" w:rsidP="00F90061">
      <w:r>
        <w:t>Je potrebné však uviesť,</w:t>
      </w:r>
      <w:r>
        <w:rPr>
          <w:spacing w:val="1"/>
        </w:rPr>
        <w:t xml:space="preserve"> </w:t>
      </w:r>
      <w:r>
        <w:t>že výdatnosť sa bude v priebehu roka meniť a to v závislosti od</w:t>
      </w:r>
      <w:r>
        <w:rPr>
          <w:spacing w:val="1"/>
        </w:rPr>
        <w:t xml:space="preserve"> </w:t>
      </w:r>
      <w:r>
        <w:t>zrážkových</w:t>
      </w:r>
      <w:r>
        <w:rPr>
          <w:spacing w:val="18"/>
        </w:rPr>
        <w:t xml:space="preserve"> </w:t>
      </w:r>
      <w:r>
        <w:t>pomerov</w:t>
      </w:r>
      <w:r>
        <w:rPr>
          <w:spacing w:val="19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je</w:t>
      </w:r>
      <w:r>
        <w:rPr>
          <w:spacing w:val="21"/>
        </w:rPr>
        <w:t xml:space="preserve"> </w:t>
      </w:r>
      <w:r>
        <w:t>predpoklad</w:t>
      </w:r>
      <w:r>
        <w:rPr>
          <w:spacing w:val="22"/>
        </w:rPr>
        <w:t xml:space="preserve"> </w:t>
      </w:r>
      <w:r>
        <w:t>že</w:t>
      </w:r>
      <w:r>
        <w:rPr>
          <w:spacing w:val="18"/>
        </w:rPr>
        <w:t xml:space="preserve"> </w:t>
      </w:r>
      <w:r>
        <w:t>bude</w:t>
      </w:r>
      <w:r>
        <w:rPr>
          <w:spacing w:val="19"/>
        </w:rPr>
        <w:t xml:space="preserve"> </w:t>
      </w:r>
      <w:r>
        <w:t>nižšia</w:t>
      </w:r>
      <w:r>
        <w:rPr>
          <w:spacing w:val="18"/>
        </w:rPr>
        <w:t xml:space="preserve"> </w:t>
      </w:r>
      <w:r>
        <w:t>ako</w:t>
      </w:r>
      <w:r>
        <w:rPr>
          <w:spacing w:val="18"/>
        </w:rPr>
        <w:t xml:space="preserve"> </w:t>
      </w:r>
      <w:r>
        <w:t>maximálna.</w:t>
      </w:r>
    </w:p>
    <w:p w:rsidR="007127CB" w:rsidRDefault="007127CB" w:rsidP="007127CB">
      <w:pPr>
        <w:spacing w:line="244" w:lineRule="auto"/>
        <w:sectPr w:rsidR="007127CB" w:rsidSect="007127CB">
          <w:pgSz w:w="11900" w:h="16840"/>
          <w:pgMar w:top="960" w:right="1020" w:bottom="920" w:left="1240" w:header="571" w:footer="734" w:gutter="0"/>
          <w:cols w:space="708"/>
        </w:sectPr>
      </w:pPr>
    </w:p>
    <w:p w:rsidR="007127CB" w:rsidRDefault="007127CB" w:rsidP="007127CB">
      <w:pPr>
        <w:pStyle w:val="Zkladntext"/>
        <w:spacing w:before="3"/>
        <w:rPr>
          <w:sz w:val="15"/>
        </w:rPr>
      </w:pPr>
    </w:p>
    <w:p w:rsidR="007127CB" w:rsidRDefault="007127CB" w:rsidP="00F90061">
      <w:r>
        <w:t>Po</w:t>
      </w:r>
      <w:r>
        <w:rPr>
          <w:spacing w:val="1"/>
        </w:rPr>
        <w:t xml:space="preserve"> </w:t>
      </w:r>
      <w:r>
        <w:t>odvŕtaní</w:t>
      </w:r>
      <w:r>
        <w:rPr>
          <w:spacing w:val="58"/>
        </w:rPr>
        <w:t xml:space="preserve"> </w:t>
      </w:r>
      <w:r>
        <w:t>vrtov bude</w:t>
      </w:r>
      <w:r>
        <w:rPr>
          <w:spacing w:val="58"/>
        </w:rPr>
        <w:t xml:space="preserve"> </w:t>
      </w:r>
      <w:r>
        <w:t>výdatnosť</w:t>
      </w:r>
      <w:r>
        <w:rPr>
          <w:spacing w:val="59"/>
        </w:rPr>
        <w:t xml:space="preserve"> </w:t>
      </w:r>
      <w:r>
        <w:t>najväčšia</w:t>
      </w:r>
      <w:r>
        <w:rPr>
          <w:spacing w:val="58"/>
        </w:rPr>
        <w:t xml:space="preserve"> </w:t>
      </w:r>
      <w:r>
        <w:t>a to</w:t>
      </w:r>
      <w:r>
        <w:rPr>
          <w:spacing w:val="59"/>
        </w:rPr>
        <w:t xml:space="preserve"> </w:t>
      </w:r>
      <w:r>
        <w:t>z dôvodu</w:t>
      </w:r>
      <w:r>
        <w:rPr>
          <w:spacing w:val="58"/>
        </w:rPr>
        <w:t xml:space="preserve"> </w:t>
      </w:r>
      <w:r>
        <w:t>narazenia zvodnelých</w:t>
      </w:r>
      <w:r>
        <w:rPr>
          <w:spacing w:val="59"/>
        </w:rPr>
        <w:t xml:space="preserve"> </w:t>
      </w:r>
      <w:r>
        <w:t>vrstiev,</w:t>
      </w:r>
      <w:r>
        <w:rPr>
          <w:spacing w:val="1"/>
        </w:rPr>
        <w:t xml:space="preserve"> </w:t>
      </w:r>
      <w:r>
        <w:t>ktoré tvoria kolektor</w:t>
      </w:r>
      <w:r>
        <w:rPr>
          <w:spacing w:val="1"/>
        </w:rPr>
        <w:t xml:space="preserve"> </w:t>
      </w:r>
      <w:r>
        <w:t>podzemných vôd a po jeho vyprázdnení je predpoklad, že vrty</w:t>
      </w:r>
      <w:r>
        <w:rPr>
          <w:spacing w:val="1"/>
        </w:rPr>
        <w:t xml:space="preserve"> </w:t>
      </w:r>
      <w:r>
        <w:t>budú v</w:t>
      </w:r>
      <w:r>
        <w:rPr>
          <w:spacing w:val="1"/>
        </w:rPr>
        <w:t xml:space="preserve"> </w:t>
      </w:r>
      <w:r>
        <w:t>budúcnosti</w:t>
      </w:r>
      <w:r>
        <w:rPr>
          <w:spacing w:val="1"/>
        </w:rPr>
        <w:t xml:space="preserve"> </w:t>
      </w:r>
      <w:r>
        <w:t>sledovať</w:t>
      </w:r>
      <w:r>
        <w:rPr>
          <w:spacing w:val="1"/>
        </w:rPr>
        <w:t xml:space="preserve"> </w:t>
      </w:r>
      <w:r>
        <w:t>výdatnosť</w:t>
      </w:r>
      <w:r>
        <w:rPr>
          <w:spacing w:val="1"/>
        </w:rPr>
        <w:t xml:space="preserve"> </w:t>
      </w:r>
      <w:r>
        <w:t>len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atmosferických</w:t>
      </w:r>
      <w:r>
        <w:rPr>
          <w:spacing w:val="1"/>
        </w:rPr>
        <w:t xml:space="preserve"> </w:t>
      </w:r>
      <w:r>
        <w:t>zrážok.</w:t>
      </w:r>
      <w:r>
        <w:rPr>
          <w:spacing w:val="1"/>
        </w:rPr>
        <w:t xml:space="preserve"> </w:t>
      </w:r>
      <w:r>
        <w:t>Nemožno</w:t>
      </w:r>
      <w:r>
        <w:rPr>
          <w:spacing w:val="58"/>
        </w:rPr>
        <w:t xml:space="preserve"> </w:t>
      </w:r>
      <w:r>
        <w:t>vylúčiť,</w:t>
      </w:r>
      <w:r>
        <w:rPr>
          <w:spacing w:val="58"/>
        </w:rPr>
        <w:t xml:space="preserve"> </w:t>
      </w:r>
      <w:r>
        <w:t>že</w:t>
      </w:r>
      <w:r>
        <w:rPr>
          <w:spacing w:val="59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určitých</w:t>
      </w:r>
      <w:r>
        <w:rPr>
          <w:spacing w:val="31"/>
        </w:rPr>
        <w:t xml:space="preserve"> </w:t>
      </w:r>
      <w:r>
        <w:t>sezónnych</w:t>
      </w:r>
      <w:r>
        <w:rPr>
          <w:spacing w:val="16"/>
        </w:rPr>
        <w:t xml:space="preserve"> </w:t>
      </w:r>
      <w:r>
        <w:t>suchých</w:t>
      </w:r>
      <w:r>
        <w:rPr>
          <w:spacing w:val="17"/>
        </w:rPr>
        <w:t xml:space="preserve"> </w:t>
      </w:r>
      <w:r>
        <w:t>obdobiach</w:t>
      </w:r>
      <w:r>
        <w:rPr>
          <w:spacing w:val="17"/>
        </w:rPr>
        <w:t xml:space="preserve"> </w:t>
      </w:r>
      <w:r>
        <w:t>budú</w:t>
      </w:r>
      <w:r>
        <w:rPr>
          <w:spacing w:val="17"/>
        </w:rPr>
        <w:t xml:space="preserve"> </w:t>
      </w:r>
      <w:r>
        <w:t>vrty</w:t>
      </w:r>
      <w:r>
        <w:rPr>
          <w:spacing w:val="31"/>
        </w:rPr>
        <w:t xml:space="preserve"> </w:t>
      </w:r>
      <w:r>
        <w:t>aj</w:t>
      </w:r>
      <w:r>
        <w:rPr>
          <w:spacing w:val="18"/>
        </w:rPr>
        <w:t xml:space="preserve"> </w:t>
      </w:r>
      <w:r>
        <w:t>suché.</w:t>
      </w:r>
    </w:p>
    <w:p w:rsidR="007127CB" w:rsidRDefault="007127CB" w:rsidP="00F90061">
      <w:r>
        <w:t>Práce</w:t>
      </w:r>
      <w:r>
        <w:rPr>
          <w:spacing w:val="1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týkajú</w:t>
      </w:r>
      <w:r>
        <w:rPr>
          <w:spacing w:val="59"/>
        </w:rPr>
        <w:t xml:space="preserve"> </w:t>
      </w:r>
      <w:r>
        <w:t>dodávky</w:t>
      </w:r>
      <w:r>
        <w:rPr>
          <w:spacing w:val="59"/>
        </w:rPr>
        <w:t xml:space="preserve"> </w:t>
      </w:r>
      <w:r>
        <w:t>všetkých</w:t>
      </w:r>
      <w:r>
        <w:rPr>
          <w:spacing w:val="59"/>
        </w:rPr>
        <w:t xml:space="preserve"> </w:t>
      </w:r>
      <w:r>
        <w:t>potrebných</w:t>
      </w:r>
      <w:r>
        <w:rPr>
          <w:spacing w:val="59"/>
        </w:rPr>
        <w:t xml:space="preserve"> </w:t>
      </w:r>
      <w:r>
        <w:t>materiálov,</w:t>
      </w:r>
      <w:r>
        <w:rPr>
          <w:spacing w:val="59"/>
        </w:rPr>
        <w:t xml:space="preserve"> </w:t>
      </w:r>
      <w:r>
        <w:t>stavebných</w:t>
      </w:r>
      <w:r>
        <w:rPr>
          <w:spacing w:val="59"/>
        </w:rPr>
        <w:t xml:space="preserve"> </w:t>
      </w:r>
      <w:r>
        <w:t>dielcov,</w:t>
      </w:r>
      <w:r>
        <w:rPr>
          <w:spacing w:val="1"/>
        </w:rPr>
        <w:t xml:space="preserve"> </w:t>
      </w:r>
      <w:r>
        <w:t>mechanizmov,</w:t>
      </w:r>
      <w:r>
        <w:rPr>
          <w:spacing w:val="1"/>
        </w:rPr>
        <w:t xml:space="preserve"> </w:t>
      </w:r>
      <w:r>
        <w:t>zariadení</w:t>
      </w:r>
      <w:r>
        <w:rPr>
          <w:spacing w:val="1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pracovníkov</w:t>
      </w:r>
      <w:r>
        <w:rPr>
          <w:spacing w:val="58"/>
        </w:rPr>
        <w:t xml:space="preserve"> </w:t>
      </w:r>
      <w:r>
        <w:t>ako</w:t>
      </w:r>
      <w:r>
        <w:rPr>
          <w:spacing w:val="59"/>
        </w:rPr>
        <w:t xml:space="preserve"> </w:t>
      </w:r>
      <w:r>
        <w:t>aj</w:t>
      </w:r>
      <w:r>
        <w:rPr>
          <w:spacing w:val="59"/>
        </w:rPr>
        <w:t xml:space="preserve"> </w:t>
      </w:r>
      <w:r>
        <w:t>vykonania</w:t>
      </w:r>
      <w:r>
        <w:rPr>
          <w:spacing w:val="59"/>
        </w:rPr>
        <w:t xml:space="preserve"> </w:t>
      </w:r>
      <w:r>
        <w:t>všetkých</w:t>
      </w:r>
      <w:r>
        <w:rPr>
          <w:spacing w:val="59"/>
        </w:rPr>
        <w:t xml:space="preserve"> </w:t>
      </w:r>
      <w:r>
        <w:t>úkonov</w:t>
      </w:r>
      <w:r>
        <w:rPr>
          <w:spacing w:val="1"/>
        </w:rPr>
        <w:t xml:space="preserve"> </w:t>
      </w:r>
      <w:r>
        <w:t>nutných</w:t>
      </w:r>
      <w:r>
        <w:rPr>
          <w:spacing w:val="17"/>
        </w:rPr>
        <w:t xml:space="preserve"> </w:t>
      </w:r>
      <w:r>
        <w:t>k</w:t>
      </w:r>
      <w:r>
        <w:rPr>
          <w:spacing w:val="21"/>
        </w:rPr>
        <w:t xml:space="preserve"> </w:t>
      </w:r>
      <w:r>
        <w:t>zhotoveniu</w:t>
      </w:r>
      <w:r>
        <w:rPr>
          <w:spacing w:val="21"/>
        </w:rPr>
        <w:t xml:space="preserve"> </w:t>
      </w:r>
      <w:r>
        <w:t>HV.</w:t>
      </w:r>
    </w:p>
    <w:p w:rsidR="007127CB" w:rsidRDefault="007127CB" w:rsidP="008A2E6E">
      <w:pPr>
        <w:pStyle w:val="Nadpis3"/>
      </w:pPr>
      <w:bookmarkStart w:id="232" w:name="_TOC_250036"/>
      <w:bookmarkStart w:id="233" w:name="_Toc178188280"/>
      <w:r>
        <w:t>Odborná</w:t>
      </w:r>
      <w:r>
        <w:rPr>
          <w:spacing w:val="56"/>
        </w:rPr>
        <w:t xml:space="preserve"> </w:t>
      </w:r>
      <w:bookmarkEnd w:id="232"/>
      <w:r>
        <w:t>spôsobilosť</w:t>
      </w:r>
      <w:bookmarkEnd w:id="233"/>
    </w:p>
    <w:p w:rsidR="007127CB" w:rsidRDefault="007127CB" w:rsidP="008A2E6E">
      <w:r>
        <w:t>Zhotovenie odvodňovacích</w:t>
      </w:r>
      <w:r>
        <w:rPr>
          <w:spacing w:val="58"/>
        </w:rPr>
        <w:t xml:space="preserve"> </w:t>
      </w:r>
      <w:r>
        <w:t>vrtov si</w:t>
      </w:r>
      <w:r>
        <w:rPr>
          <w:spacing w:val="58"/>
        </w:rPr>
        <w:t xml:space="preserve"> </w:t>
      </w:r>
      <w:r>
        <w:t>vyžaduje dôkladné</w:t>
      </w:r>
      <w:r>
        <w:rPr>
          <w:spacing w:val="59"/>
        </w:rPr>
        <w:t xml:space="preserve"> </w:t>
      </w:r>
      <w:r>
        <w:t>znalosti a</w:t>
      </w:r>
      <w:r>
        <w:rPr>
          <w:spacing w:val="58"/>
        </w:rPr>
        <w:t xml:space="preserve"> </w:t>
      </w:r>
      <w:r>
        <w:t>bohaté</w:t>
      </w:r>
      <w:r>
        <w:rPr>
          <w:spacing w:val="59"/>
        </w:rPr>
        <w:t xml:space="preserve"> </w:t>
      </w:r>
      <w:r>
        <w:t>skúsenosti, a preto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môžu</w:t>
      </w:r>
      <w:r>
        <w:rPr>
          <w:spacing w:val="1"/>
        </w:rPr>
        <w:t xml:space="preserve"> </w:t>
      </w:r>
      <w:r>
        <w:t>vykonaním</w:t>
      </w:r>
      <w:r>
        <w:rPr>
          <w:spacing w:val="1"/>
        </w:rPr>
        <w:t xml:space="preserve"> </w:t>
      </w:r>
      <w:r>
        <w:t>tejto</w:t>
      </w:r>
      <w:r>
        <w:rPr>
          <w:spacing w:val="1"/>
        </w:rPr>
        <w:t xml:space="preserve"> </w:t>
      </w:r>
      <w:r>
        <w:t>technológie</w:t>
      </w:r>
      <w:r>
        <w:rPr>
          <w:spacing w:val="1"/>
        </w:rPr>
        <w:t xml:space="preserve"> </w:t>
      </w:r>
      <w:r>
        <w:t>poveriť</w:t>
      </w:r>
      <w:r>
        <w:rPr>
          <w:spacing w:val="1"/>
        </w:rPr>
        <w:t xml:space="preserve"> </w:t>
      </w:r>
      <w:r>
        <w:t>iba</w:t>
      </w:r>
      <w:r>
        <w:rPr>
          <w:spacing w:val="1"/>
        </w:rPr>
        <w:t xml:space="preserve"> </w:t>
      </w:r>
      <w:r>
        <w:t>také</w:t>
      </w:r>
      <w:r>
        <w:rPr>
          <w:spacing w:val="1"/>
        </w:rPr>
        <w:t xml:space="preserve"> </w:t>
      </w:r>
      <w:r>
        <w:t>organizácie,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spĺňajú</w:t>
      </w:r>
      <w:r>
        <w:rPr>
          <w:spacing w:val="1"/>
        </w:rPr>
        <w:t xml:space="preserve"> </w:t>
      </w:r>
      <w:r>
        <w:t>tieto</w:t>
      </w:r>
      <w:r>
        <w:rPr>
          <w:spacing w:val="1"/>
        </w:rPr>
        <w:t xml:space="preserve"> </w:t>
      </w:r>
      <w:r>
        <w:t>predpoklady</w:t>
      </w:r>
      <w:r>
        <w:rPr>
          <w:spacing w:val="13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zaručujú</w:t>
      </w:r>
      <w:r>
        <w:rPr>
          <w:spacing w:val="16"/>
        </w:rPr>
        <w:t xml:space="preserve"> </w:t>
      </w:r>
      <w:r>
        <w:t>odborné</w:t>
      </w:r>
      <w:r>
        <w:rPr>
          <w:spacing w:val="18"/>
        </w:rPr>
        <w:t xml:space="preserve"> </w:t>
      </w:r>
      <w:r>
        <w:t>vykonanie</w:t>
      </w:r>
      <w:r>
        <w:rPr>
          <w:spacing w:val="19"/>
        </w:rPr>
        <w:t xml:space="preserve"> </w:t>
      </w:r>
      <w:r>
        <w:t>prác.</w:t>
      </w:r>
    </w:p>
    <w:p w:rsidR="007127CB" w:rsidRDefault="007127CB" w:rsidP="008A2E6E">
      <w:r>
        <w:t>HV</w:t>
      </w:r>
      <w:r>
        <w:rPr>
          <w:spacing w:val="1"/>
        </w:rPr>
        <w:t xml:space="preserve"> </w:t>
      </w:r>
      <w:r>
        <w:t>môže</w:t>
      </w:r>
      <w:r>
        <w:rPr>
          <w:spacing w:val="1"/>
        </w:rPr>
        <w:t xml:space="preserve"> </w:t>
      </w:r>
      <w:r>
        <w:t>vykonávať</w:t>
      </w:r>
      <w:r>
        <w:rPr>
          <w:spacing w:val="1"/>
        </w:rPr>
        <w:t xml:space="preserve"> </w:t>
      </w:r>
      <w:r>
        <w:t>odborná</w:t>
      </w:r>
      <w:r>
        <w:rPr>
          <w:spacing w:val="1"/>
        </w:rPr>
        <w:t xml:space="preserve"> </w:t>
      </w:r>
      <w:r>
        <w:t>organizácia,</w:t>
      </w:r>
      <w:r>
        <w:rPr>
          <w:spacing w:val="1"/>
        </w:rPr>
        <w:t xml:space="preserve"> </w:t>
      </w:r>
      <w:r>
        <w:t>ktorá</w:t>
      </w:r>
      <w:r>
        <w:rPr>
          <w:spacing w:val="1"/>
        </w:rPr>
        <w:t xml:space="preserve"> </w:t>
      </w:r>
      <w:r>
        <w:t>disponuje</w:t>
      </w:r>
      <w:r>
        <w:rPr>
          <w:spacing w:val="1"/>
        </w:rPr>
        <w:t xml:space="preserve"> </w:t>
      </w:r>
      <w:r>
        <w:t>potrebným</w:t>
      </w:r>
      <w:r>
        <w:rPr>
          <w:spacing w:val="1"/>
        </w:rPr>
        <w:t xml:space="preserve"> </w:t>
      </w:r>
      <w:r>
        <w:t>strojným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iným</w:t>
      </w:r>
      <w:r>
        <w:rPr>
          <w:spacing w:val="1"/>
        </w:rPr>
        <w:t xml:space="preserve"> </w:t>
      </w:r>
      <w:r>
        <w:t>vybavením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dostatočným</w:t>
      </w:r>
      <w:r>
        <w:rPr>
          <w:spacing w:val="1"/>
        </w:rPr>
        <w:t xml:space="preserve"> </w:t>
      </w:r>
      <w:r>
        <w:t>počtom</w:t>
      </w:r>
      <w:r>
        <w:rPr>
          <w:spacing w:val="1"/>
        </w:rPr>
        <w:t xml:space="preserve"> </w:t>
      </w:r>
      <w:r>
        <w:t>pracovníkov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predpísanou</w:t>
      </w:r>
      <w:r>
        <w:rPr>
          <w:spacing w:val="59"/>
        </w:rPr>
        <w:t xml:space="preserve"> </w:t>
      </w:r>
      <w:r>
        <w:t>kvalifikáciou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odbore</w:t>
      </w:r>
      <w:r>
        <w:rPr>
          <w:spacing w:val="1"/>
        </w:rPr>
        <w:t xml:space="preserve"> </w:t>
      </w:r>
      <w:r>
        <w:t>zakladania</w:t>
      </w:r>
      <w:r>
        <w:rPr>
          <w:spacing w:val="1"/>
        </w:rPr>
        <w:t xml:space="preserve"> </w:t>
      </w:r>
      <w:r>
        <w:t>stavieb.</w:t>
      </w:r>
      <w:r>
        <w:rPr>
          <w:spacing w:val="1"/>
        </w:rPr>
        <w:t xml:space="preserve"> </w:t>
      </w:r>
      <w:r>
        <w:t>Podnik</w:t>
      </w:r>
      <w:r>
        <w:rPr>
          <w:spacing w:val="1"/>
        </w:rPr>
        <w:t xml:space="preserve"> </w:t>
      </w:r>
      <w:r>
        <w:t>preukáže svoju spôsobilosť</w:t>
      </w:r>
      <w:r>
        <w:rPr>
          <w:spacing w:val="1"/>
        </w:rPr>
        <w:t xml:space="preserve"> </w:t>
      </w:r>
      <w:r>
        <w:t>získanú úspešným</w:t>
      </w:r>
      <w:r>
        <w:rPr>
          <w:spacing w:val="1"/>
        </w:rPr>
        <w:t xml:space="preserve"> </w:t>
      </w:r>
      <w:r>
        <w:t>vykonaním</w:t>
      </w:r>
      <w:r>
        <w:rPr>
          <w:spacing w:val="1"/>
        </w:rPr>
        <w:t xml:space="preserve"> </w:t>
      </w:r>
      <w:r>
        <w:t>prác</w:t>
      </w:r>
      <w:r>
        <w:rPr>
          <w:spacing w:val="1"/>
        </w:rPr>
        <w:t xml:space="preserve"> </w:t>
      </w:r>
      <w:r>
        <w:t>rovnakého</w:t>
      </w:r>
      <w:r>
        <w:rPr>
          <w:spacing w:val="17"/>
        </w:rPr>
        <w:t xml:space="preserve"> </w:t>
      </w:r>
      <w:r>
        <w:t>alebo</w:t>
      </w:r>
      <w:r>
        <w:rPr>
          <w:spacing w:val="21"/>
        </w:rPr>
        <w:t xml:space="preserve"> </w:t>
      </w:r>
      <w:r>
        <w:t>podobného</w:t>
      </w:r>
      <w:r>
        <w:rPr>
          <w:spacing w:val="18"/>
        </w:rPr>
        <w:t xml:space="preserve"> </w:t>
      </w:r>
      <w:r>
        <w:t>druhu,</w:t>
      </w:r>
      <w:r>
        <w:rPr>
          <w:spacing w:val="20"/>
        </w:rPr>
        <w:t xml:space="preserve"> </w:t>
      </w:r>
      <w:r>
        <w:t>ako</w:t>
      </w:r>
      <w:r>
        <w:rPr>
          <w:spacing w:val="18"/>
        </w:rPr>
        <w:t xml:space="preserve"> </w:t>
      </w:r>
      <w:r>
        <w:t>je</w:t>
      </w:r>
      <w:r>
        <w:rPr>
          <w:spacing w:val="21"/>
        </w:rPr>
        <w:t xml:space="preserve"> </w:t>
      </w:r>
      <w:r>
        <w:t>predmet</w:t>
      </w:r>
      <w:r>
        <w:rPr>
          <w:spacing w:val="22"/>
        </w:rPr>
        <w:t xml:space="preserve"> </w:t>
      </w:r>
      <w:r>
        <w:t>zmluvy</w:t>
      </w:r>
      <w:r>
        <w:rPr>
          <w:spacing w:val="19"/>
        </w:rPr>
        <w:t xml:space="preserve"> </w:t>
      </w:r>
      <w:r>
        <w:t>o</w:t>
      </w:r>
      <w:r>
        <w:rPr>
          <w:spacing w:val="21"/>
        </w:rPr>
        <w:t xml:space="preserve"> </w:t>
      </w:r>
      <w:r>
        <w:t>dielo.</w:t>
      </w:r>
    </w:p>
    <w:p w:rsidR="007127CB" w:rsidRDefault="007127CB" w:rsidP="008A2E6E">
      <w:pPr>
        <w:pStyle w:val="Nadpis3"/>
      </w:pPr>
      <w:bookmarkStart w:id="234" w:name="_TOC_250035"/>
      <w:bookmarkStart w:id="235" w:name="_Toc178188281"/>
      <w:bookmarkEnd w:id="234"/>
      <w:r>
        <w:t>Vytýčenie</w:t>
      </w:r>
      <w:bookmarkEnd w:id="235"/>
    </w:p>
    <w:p w:rsidR="007127CB" w:rsidRDefault="007127CB" w:rsidP="008A2E6E">
      <w:r w:rsidRPr="00F81D3C">
        <w:t>Stanoviská</w:t>
      </w:r>
      <w:r w:rsidRPr="00F81D3C">
        <w:rPr>
          <w:spacing w:val="1"/>
        </w:rPr>
        <w:t xml:space="preserve"> </w:t>
      </w:r>
      <w:r w:rsidRPr="00F81D3C">
        <w:t>odvodňovacích</w:t>
      </w:r>
      <w:r w:rsidRPr="00F81D3C">
        <w:rPr>
          <w:spacing w:val="1"/>
        </w:rPr>
        <w:t xml:space="preserve"> </w:t>
      </w:r>
      <w:r w:rsidRPr="00F81D3C">
        <w:t>vrtov sú</w:t>
      </w:r>
      <w:r w:rsidRPr="00F81D3C">
        <w:rPr>
          <w:spacing w:val="1"/>
        </w:rPr>
        <w:t xml:space="preserve"> </w:t>
      </w:r>
      <w:r w:rsidRPr="00F81D3C">
        <w:t>určené</w:t>
      </w:r>
      <w:r w:rsidRPr="00F81D3C">
        <w:rPr>
          <w:spacing w:val="1"/>
        </w:rPr>
        <w:t xml:space="preserve"> </w:t>
      </w:r>
      <w:r w:rsidRPr="00F81D3C">
        <w:t>vo</w:t>
      </w:r>
      <w:r w:rsidRPr="00F81D3C">
        <w:rPr>
          <w:spacing w:val="1"/>
        </w:rPr>
        <w:t xml:space="preserve"> </w:t>
      </w:r>
      <w:r w:rsidRPr="00F81D3C">
        <w:t>vytyčovacom</w:t>
      </w:r>
      <w:r w:rsidRPr="00F81D3C">
        <w:rPr>
          <w:spacing w:val="1"/>
        </w:rPr>
        <w:t xml:space="preserve"> </w:t>
      </w:r>
      <w:r w:rsidRPr="00F81D3C">
        <w:t>výkrese</w:t>
      </w:r>
      <w:r w:rsidRPr="00F81D3C">
        <w:rPr>
          <w:spacing w:val="1"/>
        </w:rPr>
        <w:t xml:space="preserve"> </w:t>
      </w:r>
      <w:r w:rsidRPr="00F81D3C">
        <w:t>jednotlivých</w:t>
      </w:r>
      <w:r w:rsidRPr="00F81D3C">
        <w:rPr>
          <w:spacing w:val="1"/>
        </w:rPr>
        <w:t xml:space="preserve"> </w:t>
      </w:r>
      <w:r w:rsidRPr="00F81D3C">
        <w:t>objektov.</w:t>
      </w:r>
      <w:r>
        <w:rPr>
          <w:spacing w:val="1"/>
        </w:rPr>
        <w:t xml:space="preserve"> </w:t>
      </w:r>
      <w:r>
        <w:t>Objednávateľ pred zahájením prác odovzdá zhotoviteľovi vytyčovacie body, z ktorých budú</w:t>
      </w:r>
      <w:r>
        <w:rPr>
          <w:spacing w:val="1"/>
        </w:rPr>
        <w:t xml:space="preserve"> </w:t>
      </w:r>
      <w:r>
        <w:t>jednotliví</w:t>
      </w:r>
      <w:r>
        <w:rPr>
          <w:spacing w:val="1"/>
        </w:rPr>
        <w:t xml:space="preserve"> </w:t>
      </w:r>
      <w:r>
        <w:t>stanoviská</w:t>
      </w:r>
      <w:r>
        <w:rPr>
          <w:spacing w:val="58"/>
        </w:rPr>
        <w:t xml:space="preserve"> </w:t>
      </w:r>
      <w:r>
        <w:t>vytýčené.</w:t>
      </w:r>
      <w:r>
        <w:rPr>
          <w:spacing w:val="58"/>
        </w:rPr>
        <w:t xml:space="preserve"> </w:t>
      </w:r>
      <w:r>
        <w:t>Zhotoviteľ</w:t>
      </w:r>
      <w:r>
        <w:rPr>
          <w:spacing w:val="59"/>
        </w:rPr>
        <w:t xml:space="preserve"> </w:t>
      </w:r>
      <w:r>
        <w:t>zabezpečí</w:t>
      </w:r>
      <w:r>
        <w:rPr>
          <w:spacing w:val="58"/>
        </w:rPr>
        <w:t xml:space="preserve"> </w:t>
      </w:r>
      <w:r>
        <w:t>odovzdané</w:t>
      </w:r>
      <w:r>
        <w:rPr>
          <w:spacing w:val="59"/>
        </w:rPr>
        <w:t xml:space="preserve"> </w:t>
      </w:r>
      <w:r>
        <w:t>vytyčovacie</w:t>
      </w:r>
      <w:r>
        <w:rPr>
          <w:spacing w:val="58"/>
        </w:rPr>
        <w:t xml:space="preserve"> </w:t>
      </w:r>
      <w:r>
        <w:t>body</w:t>
      </w:r>
      <w:r>
        <w:rPr>
          <w:spacing w:val="59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je</w:t>
      </w:r>
      <w:r>
        <w:rPr>
          <w:spacing w:val="58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ne</w:t>
      </w:r>
      <w:r>
        <w:rPr>
          <w:spacing w:val="38"/>
        </w:rPr>
        <w:t xml:space="preserve"> </w:t>
      </w:r>
      <w:r>
        <w:t>ďalej</w:t>
      </w:r>
      <w:r>
        <w:rPr>
          <w:spacing w:val="45"/>
        </w:rPr>
        <w:t xml:space="preserve"> </w:t>
      </w:r>
      <w:r>
        <w:t>zodpovedný.</w:t>
      </w:r>
      <w:r>
        <w:rPr>
          <w:spacing w:val="44"/>
        </w:rPr>
        <w:t xml:space="preserve"> </w:t>
      </w:r>
      <w:r>
        <w:t>Dôsledky</w:t>
      </w:r>
      <w:r>
        <w:rPr>
          <w:spacing w:val="40"/>
        </w:rPr>
        <w:t xml:space="preserve"> </w:t>
      </w:r>
      <w:r>
        <w:t>chybného</w:t>
      </w:r>
      <w:r>
        <w:rPr>
          <w:spacing w:val="43"/>
        </w:rPr>
        <w:t xml:space="preserve"> </w:t>
      </w:r>
      <w:r>
        <w:t>vytýčenia</w:t>
      </w:r>
      <w:r>
        <w:rPr>
          <w:spacing w:val="39"/>
        </w:rPr>
        <w:t xml:space="preserve"> </w:t>
      </w:r>
      <w:r>
        <w:t>jednotlivých</w:t>
      </w:r>
      <w:r>
        <w:rPr>
          <w:spacing w:val="43"/>
        </w:rPr>
        <w:t xml:space="preserve"> </w:t>
      </w:r>
      <w:r>
        <w:t>prvkov</w:t>
      </w:r>
      <w:r>
        <w:rPr>
          <w:spacing w:val="42"/>
        </w:rPr>
        <w:t xml:space="preserve"> </w:t>
      </w:r>
      <w:r>
        <w:t>nesie</w:t>
      </w:r>
      <w:r>
        <w:rPr>
          <w:spacing w:val="43"/>
        </w:rPr>
        <w:t xml:space="preserve"> </w:t>
      </w:r>
      <w:r>
        <w:t>zhotoviteľ.</w:t>
      </w:r>
    </w:p>
    <w:p w:rsidR="007127CB" w:rsidRDefault="007127CB" w:rsidP="008A2E6E">
      <w:pPr>
        <w:pStyle w:val="Nadpis3"/>
      </w:pPr>
      <w:bookmarkStart w:id="236" w:name="_TOC_250034"/>
      <w:bookmarkStart w:id="237" w:name="_Toc178188282"/>
      <w:r>
        <w:t>Zmeny</w:t>
      </w:r>
      <w:r>
        <w:rPr>
          <w:spacing w:val="51"/>
        </w:rPr>
        <w:t xml:space="preserve"> </w:t>
      </w:r>
      <w:r>
        <w:t>vyvolané</w:t>
      </w:r>
      <w:r>
        <w:rPr>
          <w:spacing w:val="56"/>
        </w:rPr>
        <w:t xml:space="preserve"> </w:t>
      </w:r>
      <w:r>
        <w:t>odlišnosťou</w:t>
      </w:r>
      <w:r>
        <w:rPr>
          <w:spacing w:val="51"/>
        </w:rPr>
        <w:t xml:space="preserve"> </w:t>
      </w:r>
      <w:r>
        <w:t>geologických</w:t>
      </w:r>
      <w:r>
        <w:rPr>
          <w:spacing w:val="56"/>
        </w:rPr>
        <w:t xml:space="preserve"> </w:t>
      </w:r>
      <w:bookmarkEnd w:id="236"/>
      <w:r>
        <w:t>pomerov</w:t>
      </w:r>
      <w:bookmarkEnd w:id="237"/>
    </w:p>
    <w:p w:rsidR="007127CB" w:rsidRDefault="007127CB" w:rsidP="008A2E6E">
      <w:r>
        <w:t>Zhotoviteľ</w:t>
      </w:r>
      <w:r>
        <w:rPr>
          <w:spacing w:val="1"/>
        </w:rPr>
        <w:t xml:space="preserve"> </w:t>
      </w:r>
      <w:r>
        <w:t>oznámi bez meškania</w:t>
      </w:r>
      <w:r>
        <w:rPr>
          <w:spacing w:val="58"/>
        </w:rPr>
        <w:t xml:space="preserve"> </w:t>
      </w:r>
      <w:r>
        <w:t>objednávateľovi</w:t>
      </w:r>
      <w:r>
        <w:rPr>
          <w:spacing w:val="58"/>
        </w:rPr>
        <w:t xml:space="preserve"> </w:t>
      </w:r>
      <w:r>
        <w:t>všetky</w:t>
      </w:r>
      <w:r>
        <w:rPr>
          <w:spacing w:val="59"/>
        </w:rPr>
        <w:t xml:space="preserve"> </w:t>
      </w:r>
      <w:r>
        <w:t>zistené</w:t>
      </w:r>
      <w:r>
        <w:rPr>
          <w:spacing w:val="58"/>
        </w:rPr>
        <w:t xml:space="preserve"> </w:t>
      </w:r>
      <w:r>
        <w:t>okolnosti</w:t>
      </w:r>
      <w:r>
        <w:rPr>
          <w:spacing w:val="59"/>
        </w:rPr>
        <w:t xml:space="preserve"> </w:t>
      </w:r>
      <w:r>
        <w:t>naznačujúce,</w:t>
      </w:r>
      <w:r>
        <w:rPr>
          <w:spacing w:val="58"/>
        </w:rPr>
        <w:t xml:space="preserve"> </w:t>
      </w:r>
      <w:r>
        <w:t>že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skutočné</w:t>
      </w:r>
      <w:r>
        <w:rPr>
          <w:spacing w:val="1"/>
        </w:rPr>
        <w:t xml:space="preserve"> </w:t>
      </w:r>
      <w:r>
        <w:t>geologické</w:t>
      </w:r>
      <w:r>
        <w:rPr>
          <w:spacing w:val="1"/>
        </w:rPr>
        <w:t xml:space="preserve"> </w:t>
      </w:r>
      <w:r>
        <w:t>pomery</w:t>
      </w:r>
      <w:r>
        <w:rPr>
          <w:spacing w:val="1"/>
        </w:rPr>
        <w:t xml:space="preserve"> </w:t>
      </w:r>
      <w:r>
        <w:t>líšia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predpokladaných</w:t>
      </w:r>
      <w:r>
        <w:rPr>
          <w:spacing w:val="1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môžu</w:t>
      </w:r>
      <w:r>
        <w:rPr>
          <w:spacing w:val="58"/>
        </w:rPr>
        <w:t xml:space="preserve"> </w:t>
      </w:r>
      <w:r>
        <w:t>ovplyvniť</w:t>
      </w:r>
      <w:r>
        <w:rPr>
          <w:spacing w:val="59"/>
        </w:rPr>
        <w:t xml:space="preserve"> </w:t>
      </w:r>
      <w:r>
        <w:t>dĺžky</w:t>
      </w:r>
      <w:r>
        <w:rPr>
          <w:spacing w:val="58"/>
        </w:rPr>
        <w:t xml:space="preserve"> </w:t>
      </w:r>
      <w:r>
        <w:t>vrtov</w:t>
      </w:r>
      <w:r>
        <w:rPr>
          <w:spacing w:val="59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úklon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smer</w:t>
      </w:r>
      <w:r>
        <w:rPr>
          <w:spacing w:val="1"/>
        </w:rPr>
        <w:t xml:space="preserve"> </w:t>
      </w:r>
      <w:r>
        <w:t>vrtov</w:t>
      </w:r>
      <w:r>
        <w:rPr>
          <w:spacing w:val="1"/>
        </w:rPr>
        <w:t xml:space="preserve"> </w:t>
      </w:r>
      <w:r>
        <w:t>aj</w:t>
      </w:r>
      <w:r>
        <w:rPr>
          <w:spacing w:val="58"/>
        </w:rPr>
        <w:t xml:space="preserve"> </w:t>
      </w:r>
      <w:r>
        <w:t>podľa</w:t>
      </w:r>
      <w:r>
        <w:rPr>
          <w:spacing w:val="58"/>
        </w:rPr>
        <w:t xml:space="preserve"> </w:t>
      </w:r>
      <w:r>
        <w:t>výsledkov</w:t>
      </w:r>
      <w:r>
        <w:rPr>
          <w:spacing w:val="59"/>
        </w:rPr>
        <w:t xml:space="preserve"> </w:t>
      </w:r>
      <w:r>
        <w:t>realizácie</w:t>
      </w:r>
      <w:r>
        <w:rPr>
          <w:spacing w:val="58"/>
        </w:rPr>
        <w:t xml:space="preserve"> </w:t>
      </w:r>
      <w:r>
        <w:t>predchádzajúcich</w:t>
      </w:r>
      <w:r>
        <w:rPr>
          <w:spacing w:val="59"/>
        </w:rPr>
        <w:t xml:space="preserve"> </w:t>
      </w:r>
      <w:r>
        <w:t>HV.</w:t>
      </w:r>
      <w:r>
        <w:rPr>
          <w:spacing w:val="58"/>
        </w:rPr>
        <w:t xml:space="preserve"> </w:t>
      </w:r>
      <w:r>
        <w:t>Takéto</w:t>
      </w:r>
      <w:r>
        <w:rPr>
          <w:spacing w:val="59"/>
        </w:rPr>
        <w:t xml:space="preserve"> </w:t>
      </w:r>
      <w:r>
        <w:t>okolnosti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zvážiť</w:t>
      </w:r>
      <w:r>
        <w:rPr>
          <w:spacing w:val="1"/>
        </w:rPr>
        <w:t xml:space="preserve"> </w:t>
      </w:r>
      <w:r>
        <w:t>projektant</w:t>
      </w:r>
      <w:r>
        <w:rPr>
          <w:spacing w:val="1"/>
        </w:rPr>
        <w:t xml:space="preserve"> </w:t>
      </w:r>
      <w:r w:rsidRPr="00F81D3C">
        <w:t>(odborný autorský</w:t>
      </w:r>
      <w:r w:rsidRPr="00F81D3C">
        <w:rPr>
          <w:spacing w:val="1"/>
        </w:rPr>
        <w:t xml:space="preserve"> </w:t>
      </w:r>
      <w:r>
        <w:t>dohľad</w:t>
      </w:r>
      <w:r w:rsidRPr="00F81D3C">
        <w:t>)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navrhnúť</w:t>
      </w:r>
      <w:r>
        <w:rPr>
          <w:spacing w:val="1"/>
        </w:rPr>
        <w:t xml:space="preserve"> </w:t>
      </w:r>
      <w:r>
        <w:t>potrebné</w:t>
      </w:r>
      <w:r>
        <w:rPr>
          <w:spacing w:val="1"/>
        </w:rPr>
        <w:t xml:space="preserve"> </w:t>
      </w:r>
      <w:r>
        <w:t>opatrenia,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podliehajú</w:t>
      </w:r>
      <w:r>
        <w:rPr>
          <w:spacing w:val="1"/>
        </w:rPr>
        <w:t xml:space="preserve"> </w:t>
      </w:r>
      <w:r>
        <w:t xml:space="preserve">schváleniu  </w:t>
      </w:r>
      <w:r>
        <w:rPr>
          <w:spacing w:val="39"/>
        </w:rPr>
        <w:t xml:space="preserve"> </w:t>
      </w:r>
      <w:r>
        <w:t xml:space="preserve">objednávateľovi.   </w:t>
      </w:r>
      <w:r>
        <w:rPr>
          <w:spacing w:val="36"/>
        </w:rPr>
        <w:t xml:space="preserve"> </w:t>
      </w:r>
      <w:r>
        <w:t xml:space="preserve">Takéto   </w:t>
      </w:r>
      <w:r>
        <w:rPr>
          <w:spacing w:val="34"/>
        </w:rPr>
        <w:t xml:space="preserve"> </w:t>
      </w:r>
      <w:r>
        <w:t xml:space="preserve">opatrenia   </w:t>
      </w:r>
      <w:r>
        <w:rPr>
          <w:spacing w:val="35"/>
        </w:rPr>
        <w:t xml:space="preserve"> </w:t>
      </w:r>
      <w:r>
        <w:t xml:space="preserve">môže   </w:t>
      </w:r>
      <w:r>
        <w:rPr>
          <w:spacing w:val="35"/>
        </w:rPr>
        <w:t xml:space="preserve"> </w:t>
      </w:r>
      <w:r>
        <w:t xml:space="preserve">po   </w:t>
      </w:r>
      <w:r>
        <w:rPr>
          <w:spacing w:val="35"/>
        </w:rPr>
        <w:t xml:space="preserve"> </w:t>
      </w:r>
      <w:r>
        <w:t xml:space="preserve">dohode   </w:t>
      </w:r>
      <w:r>
        <w:rPr>
          <w:spacing w:val="37"/>
        </w:rPr>
        <w:t xml:space="preserve"> </w:t>
      </w:r>
      <w:r>
        <w:t xml:space="preserve">s   </w:t>
      </w:r>
      <w:r>
        <w:rPr>
          <w:spacing w:val="38"/>
        </w:rPr>
        <w:t xml:space="preserve"> </w:t>
      </w:r>
      <w:r>
        <w:t>projektantom</w:t>
      </w:r>
      <w:r>
        <w:rPr>
          <w:spacing w:val="-57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objednávateľom</w:t>
      </w:r>
      <w:r>
        <w:rPr>
          <w:spacing w:val="19"/>
        </w:rPr>
        <w:t xml:space="preserve"> </w:t>
      </w:r>
      <w:r>
        <w:t>navrhnúť</w:t>
      </w:r>
      <w:r>
        <w:rPr>
          <w:spacing w:val="19"/>
        </w:rPr>
        <w:t xml:space="preserve"> </w:t>
      </w:r>
      <w:r>
        <w:t>aj</w:t>
      </w:r>
      <w:r>
        <w:rPr>
          <w:spacing w:val="19"/>
        </w:rPr>
        <w:t xml:space="preserve"> </w:t>
      </w:r>
      <w:r>
        <w:t>zhotoviteľ.</w:t>
      </w:r>
    </w:p>
    <w:p w:rsidR="007127CB" w:rsidRPr="00A901A6" w:rsidRDefault="007127CB" w:rsidP="00A901A6">
      <w:pPr>
        <w:pStyle w:val="Nadpis2"/>
      </w:pPr>
      <w:bookmarkStart w:id="238" w:name="_TOC_250032"/>
      <w:bookmarkStart w:id="239" w:name="_Toc178188283"/>
      <w:r w:rsidRPr="00A901A6">
        <w:t xml:space="preserve">MATERIÁLY, STAVEBNÉ </w:t>
      </w:r>
      <w:bookmarkEnd w:id="238"/>
      <w:r w:rsidRPr="00A901A6">
        <w:t>DIELCE</w:t>
      </w:r>
      <w:bookmarkEnd w:id="239"/>
    </w:p>
    <w:p w:rsidR="007127CB" w:rsidRDefault="007127CB" w:rsidP="00A901A6">
      <w:pPr>
        <w:pStyle w:val="Nadpis3"/>
      </w:pPr>
      <w:bookmarkStart w:id="240" w:name="_TOC_250031"/>
      <w:bookmarkStart w:id="241" w:name="_Toc178188284"/>
      <w:bookmarkEnd w:id="240"/>
      <w:r>
        <w:t>Všeobecne</w:t>
      </w:r>
      <w:bookmarkEnd w:id="241"/>
    </w:p>
    <w:p w:rsidR="007127CB" w:rsidRDefault="007127CB" w:rsidP="00A901A6">
      <w:r>
        <w:t>Všetky</w:t>
      </w:r>
      <w:r>
        <w:rPr>
          <w:spacing w:val="1"/>
        </w:rPr>
        <w:t xml:space="preserve"> </w:t>
      </w:r>
      <w:r>
        <w:t>materiály,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stanú</w:t>
      </w:r>
      <w:r>
        <w:rPr>
          <w:spacing w:val="1"/>
        </w:rPr>
        <w:t xml:space="preserve"> </w:t>
      </w:r>
      <w:r>
        <w:t>trvalou</w:t>
      </w:r>
      <w:r>
        <w:rPr>
          <w:spacing w:val="1"/>
        </w:rPr>
        <w:t xml:space="preserve"> </w:t>
      </w:r>
      <w:r>
        <w:t>súčasťou</w:t>
      </w:r>
      <w:r>
        <w:rPr>
          <w:spacing w:val="1"/>
        </w:rPr>
        <w:t xml:space="preserve"> </w:t>
      </w:r>
      <w:r>
        <w:t>HV,</w:t>
      </w:r>
      <w:r>
        <w:rPr>
          <w:spacing w:val="1"/>
        </w:rPr>
        <w:t xml:space="preserve"> </w:t>
      </w:r>
      <w:r>
        <w:t>musia</w:t>
      </w:r>
      <w:r>
        <w:rPr>
          <w:spacing w:val="1"/>
        </w:rPr>
        <w:t xml:space="preserve"> </w:t>
      </w:r>
      <w:r>
        <w:t>zodpovedať</w:t>
      </w:r>
      <w:r>
        <w:rPr>
          <w:spacing w:val="1"/>
        </w:rPr>
        <w:t xml:space="preserve"> </w:t>
      </w:r>
      <w:r>
        <w:t>požiadavkám</w:t>
      </w:r>
      <w:r>
        <w:rPr>
          <w:spacing w:val="1"/>
        </w:rPr>
        <w:t xml:space="preserve"> </w:t>
      </w:r>
      <w:r>
        <w:t>uvedeným</w:t>
      </w:r>
      <w:r>
        <w:rPr>
          <w:spacing w:val="1"/>
        </w:rPr>
        <w:t xml:space="preserve"> </w:t>
      </w:r>
      <w:r>
        <w:t>normatívnym</w:t>
      </w:r>
      <w:r>
        <w:rPr>
          <w:spacing w:val="59"/>
        </w:rPr>
        <w:t xml:space="preserve"> </w:t>
      </w:r>
      <w:r>
        <w:t>predpisom.</w:t>
      </w:r>
      <w:r>
        <w:rPr>
          <w:spacing w:val="58"/>
        </w:rPr>
        <w:t xml:space="preserve"> </w:t>
      </w:r>
      <w:r>
        <w:t>Musia</w:t>
      </w:r>
      <w:r>
        <w:rPr>
          <w:spacing w:val="59"/>
        </w:rPr>
        <w:t xml:space="preserve"> </w:t>
      </w:r>
      <w:r>
        <w:t>byť</w:t>
      </w:r>
      <w:r>
        <w:rPr>
          <w:spacing w:val="58"/>
        </w:rPr>
        <w:t xml:space="preserve"> </w:t>
      </w:r>
      <w:r>
        <w:t>bez</w:t>
      </w:r>
      <w:r>
        <w:rPr>
          <w:spacing w:val="59"/>
        </w:rPr>
        <w:t xml:space="preserve"> </w:t>
      </w:r>
      <w:r>
        <w:t>zjavných</w:t>
      </w:r>
      <w:r>
        <w:rPr>
          <w:spacing w:val="1"/>
        </w:rPr>
        <w:t xml:space="preserve"> </w:t>
      </w:r>
      <w:r>
        <w:t>chýb</w:t>
      </w:r>
      <w:r>
        <w:rPr>
          <w:spacing w:val="15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musia</w:t>
      </w:r>
      <w:r>
        <w:rPr>
          <w:spacing w:val="19"/>
        </w:rPr>
        <w:t xml:space="preserve"> </w:t>
      </w:r>
      <w:r>
        <w:t>vyhovovať</w:t>
      </w:r>
      <w:r>
        <w:rPr>
          <w:spacing w:val="17"/>
        </w:rPr>
        <w:t xml:space="preserve"> </w:t>
      </w:r>
      <w:r>
        <w:t>predpísaným</w:t>
      </w:r>
      <w:r>
        <w:rPr>
          <w:spacing w:val="20"/>
        </w:rPr>
        <w:t xml:space="preserve"> </w:t>
      </w:r>
      <w:r>
        <w:t>skúškam.</w:t>
      </w:r>
    </w:p>
    <w:p w:rsidR="007127CB" w:rsidRDefault="007127CB" w:rsidP="00A901A6">
      <w:pPr>
        <w:pStyle w:val="Nadpis3"/>
      </w:pPr>
      <w:bookmarkStart w:id="242" w:name="_TOC_250030"/>
      <w:bookmarkStart w:id="243" w:name="_Toc178188285"/>
      <w:r>
        <w:t>Horizontálne</w:t>
      </w:r>
      <w:r>
        <w:rPr>
          <w:spacing w:val="39"/>
        </w:rPr>
        <w:t xml:space="preserve"> </w:t>
      </w:r>
      <w:r>
        <w:t>odvodňovacie</w:t>
      </w:r>
      <w:r>
        <w:rPr>
          <w:spacing w:val="39"/>
        </w:rPr>
        <w:t xml:space="preserve"> </w:t>
      </w:r>
      <w:r>
        <w:t xml:space="preserve">vrty  </w:t>
      </w:r>
      <w:r>
        <w:rPr>
          <w:spacing w:val="1"/>
        </w:rPr>
        <w:t xml:space="preserve"> </w:t>
      </w:r>
      <w:r>
        <w:t>a</w:t>
      </w:r>
      <w:r>
        <w:rPr>
          <w:spacing w:val="35"/>
        </w:rPr>
        <w:t xml:space="preserve"> </w:t>
      </w:r>
      <w:r>
        <w:t>materiály</w:t>
      </w:r>
      <w:r>
        <w:rPr>
          <w:spacing w:val="35"/>
        </w:rPr>
        <w:t xml:space="preserve"> </w:t>
      </w:r>
      <w:r>
        <w:t>k</w:t>
      </w:r>
      <w:r>
        <w:rPr>
          <w:spacing w:val="35"/>
        </w:rPr>
        <w:t xml:space="preserve"> </w:t>
      </w:r>
      <w:r>
        <w:t>ich</w:t>
      </w:r>
      <w:r>
        <w:rPr>
          <w:spacing w:val="39"/>
        </w:rPr>
        <w:t xml:space="preserve"> </w:t>
      </w:r>
      <w:bookmarkEnd w:id="242"/>
      <w:r>
        <w:t>výrobe</w:t>
      </w:r>
      <w:bookmarkEnd w:id="243"/>
    </w:p>
    <w:p w:rsidR="007127CB" w:rsidRDefault="007127CB" w:rsidP="00A901A6">
      <w:r w:rsidRPr="004A3FD9">
        <w:t>HV sú navrhnuté priemeru DN 108/4,5 z ocele 11 373 s vonkajšou ochrannou pažnicou DN</w:t>
      </w:r>
      <w:r w:rsidRPr="004A3FD9">
        <w:rPr>
          <w:spacing w:val="1"/>
        </w:rPr>
        <w:t xml:space="preserve"> </w:t>
      </w:r>
      <w:r w:rsidRPr="004A3FD9">
        <w:t>133/5mm</w:t>
      </w:r>
      <w:r w:rsidRPr="004A3FD9">
        <w:rPr>
          <w:spacing w:val="30"/>
        </w:rPr>
        <w:t xml:space="preserve"> </w:t>
      </w:r>
      <w:r w:rsidRPr="004A3FD9">
        <w:t>dĺžky</w:t>
      </w:r>
      <w:r w:rsidRPr="004A3FD9">
        <w:rPr>
          <w:spacing w:val="13"/>
        </w:rPr>
        <w:t xml:space="preserve"> </w:t>
      </w:r>
      <w:r w:rsidRPr="004A3FD9">
        <w:t>podľa</w:t>
      </w:r>
      <w:r w:rsidRPr="004A3FD9">
        <w:rPr>
          <w:spacing w:val="15"/>
        </w:rPr>
        <w:t xml:space="preserve"> </w:t>
      </w:r>
      <w:r w:rsidRPr="004A3FD9">
        <w:t>dokumentácie</w:t>
      </w:r>
      <w:r w:rsidRPr="004A3FD9">
        <w:rPr>
          <w:spacing w:val="19"/>
        </w:rPr>
        <w:t xml:space="preserve"> </w:t>
      </w:r>
      <w:r w:rsidRPr="004A3FD9">
        <w:t>z</w:t>
      </w:r>
      <w:r w:rsidRPr="004A3FD9">
        <w:rPr>
          <w:spacing w:val="16"/>
        </w:rPr>
        <w:t xml:space="preserve"> </w:t>
      </w:r>
      <w:r w:rsidRPr="004A3FD9">
        <w:t>ocele</w:t>
      </w:r>
      <w:r w:rsidRPr="004A3FD9">
        <w:rPr>
          <w:spacing w:val="16"/>
        </w:rPr>
        <w:t xml:space="preserve"> </w:t>
      </w:r>
      <w:r w:rsidRPr="004A3FD9">
        <w:t>11</w:t>
      </w:r>
      <w:r w:rsidRPr="004A3FD9">
        <w:rPr>
          <w:spacing w:val="18"/>
        </w:rPr>
        <w:t xml:space="preserve"> </w:t>
      </w:r>
      <w:r w:rsidRPr="004A3FD9">
        <w:t>373.</w:t>
      </w:r>
    </w:p>
    <w:p w:rsidR="007127CB" w:rsidRDefault="007127CB" w:rsidP="00A901A6">
      <w:pPr>
        <w:pStyle w:val="Nadpis3"/>
      </w:pPr>
      <w:bookmarkStart w:id="244" w:name="_TOC_250029"/>
      <w:bookmarkStart w:id="245" w:name="_Toc178188286"/>
      <w:r>
        <w:t>Dodávka</w:t>
      </w:r>
      <w:r>
        <w:rPr>
          <w:spacing w:val="43"/>
        </w:rPr>
        <w:t xml:space="preserve"> </w:t>
      </w:r>
      <w:r>
        <w:t>a</w:t>
      </w:r>
      <w:r>
        <w:rPr>
          <w:spacing w:val="39"/>
        </w:rPr>
        <w:t xml:space="preserve"> </w:t>
      </w:r>
      <w:bookmarkEnd w:id="244"/>
      <w:r>
        <w:t>skladovanie</w:t>
      </w:r>
      <w:bookmarkEnd w:id="245"/>
    </w:p>
    <w:p w:rsidR="007127CB" w:rsidRPr="000F35DF" w:rsidRDefault="007127CB" w:rsidP="00A901A6">
      <w:r>
        <w:t>Materiál</w:t>
      </w:r>
      <w:r>
        <w:rPr>
          <w:spacing w:val="1"/>
        </w:rPr>
        <w:t xml:space="preserve"> </w:t>
      </w:r>
      <w:r>
        <w:t>HV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dopravovať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skladovať</w:t>
      </w:r>
      <w:r>
        <w:rPr>
          <w:spacing w:val="1"/>
        </w:rPr>
        <w:t xml:space="preserve"> </w:t>
      </w:r>
      <w:r>
        <w:t>spôsobom,</w:t>
      </w:r>
      <w:r>
        <w:rPr>
          <w:spacing w:val="1"/>
        </w:rPr>
        <w:t xml:space="preserve"> </w:t>
      </w:r>
      <w:r>
        <w:t>ktorý</w:t>
      </w:r>
      <w:r>
        <w:rPr>
          <w:spacing w:val="1"/>
        </w:rPr>
        <w:t xml:space="preserve"> </w:t>
      </w:r>
      <w:r>
        <w:t>predpisuje</w:t>
      </w:r>
      <w:r>
        <w:rPr>
          <w:spacing w:val="1"/>
        </w:rPr>
        <w:t xml:space="preserve"> </w:t>
      </w:r>
      <w:r>
        <w:t>norma</w:t>
      </w:r>
      <w:r>
        <w:rPr>
          <w:spacing w:val="58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odborným</w:t>
      </w:r>
      <w:r>
        <w:rPr>
          <w:spacing w:val="1"/>
        </w:rPr>
        <w:t xml:space="preserve"> </w:t>
      </w:r>
      <w:r>
        <w:t>spôsobom</w:t>
      </w:r>
      <w:r>
        <w:rPr>
          <w:spacing w:val="1"/>
        </w:rPr>
        <w:t xml:space="preserve"> </w:t>
      </w:r>
      <w:r>
        <w:t>obvyklým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stavebníctve.</w:t>
      </w:r>
      <w:r>
        <w:rPr>
          <w:spacing w:val="1"/>
        </w:rPr>
        <w:t xml:space="preserve"> </w:t>
      </w:r>
      <w:r>
        <w:t>Musia</w:t>
      </w:r>
      <w:r>
        <w:rPr>
          <w:spacing w:val="1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chránené</w:t>
      </w:r>
      <w:r>
        <w:rPr>
          <w:spacing w:val="1"/>
        </w:rPr>
        <w:t xml:space="preserve"> </w:t>
      </w:r>
      <w:r>
        <w:t>pred</w:t>
      </w:r>
      <w:r>
        <w:rPr>
          <w:spacing w:val="1"/>
        </w:rPr>
        <w:t xml:space="preserve"> </w:t>
      </w:r>
      <w:r>
        <w:t>poškodením,</w:t>
      </w:r>
      <w:r>
        <w:rPr>
          <w:spacing w:val="1"/>
        </w:rPr>
        <w:t xml:space="preserve"> </w:t>
      </w:r>
      <w:r>
        <w:t>znehodnotením,</w:t>
      </w:r>
      <w:r>
        <w:rPr>
          <w:spacing w:val="2"/>
        </w:rPr>
        <w:t xml:space="preserve"> </w:t>
      </w:r>
      <w:r>
        <w:t>prípadne</w:t>
      </w:r>
      <w:r>
        <w:rPr>
          <w:spacing w:val="2"/>
        </w:rPr>
        <w:t xml:space="preserve"> </w:t>
      </w:r>
      <w:r>
        <w:t>pred</w:t>
      </w:r>
      <w:r>
        <w:rPr>
          <w:spacing w:val="2"/>
        </w:rPr>
        <w:t xml:space="preserve"> </w:t>
      </w:r>
      <w:r>
        <w:t>vplyvmi</w:t>
      </w:r>
      <w:r>
        <w:rPr>
          <w:spacing w:val="1"/>
        </w:rPr>
        <w:t xml:space="preserve"> </w:t>
      </w:r>
      <w:r>
        <w:t>poveternosti.</w:t>
      </w:r>
      <w:r>
        <w:rPr>
          <w:spacing w:val="4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skladoch</w:t>
      </w:r>
      <w:r>
        <w:rPr>
          <w:spacing w:val="2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na</w:t>
      </w:r>
      <w:r>
        <w:rPr>
          <w:spacing w:val="2"/>
        </w:rPr>
        <w:t xml:space="preserve"> </w:t>
      </w:r>
      <w:r>
        <w:t>skládkach</w:t>
      </w:r>
      <w:r>
        <w:rPr>
          <w:spacing w:val="56"/>
        </w:rPr>
        <w:t xml:space="preserve"> </w:t>
      </w:r>
      <w:r>
        <w:t>musí</w:t>
      </w:r>
      <w:r>
        <w:rPr>
          <w:spacing w:val="54"/>
        </w:rPr>
        <w:t xml:space="preserve"> </w:t>
      </w:r>
      <w:r>
        <w:t xml:space="preserve">byť </w:t>
      </w:r>
      <w:r w:rsidRPr="000F35DF">
        <w:t>všetok materiál viditeľne označený podľa druhu, poprípade i podľa dodávky. O dodávkach sa vedie presná evidencia. Materiál, ktorý vykazuje vady, je poškodený, nevyhovel skúškam alebo nezodpovedá požiadavkám projektovej dokumentácie stavby, stavebný dozor odmietne. V takomto prípade je zhotoviteľ povinný odmietnutý materiál zo stavby odstrániť a dodať materiál nový alebo skúškami preukázať, že požiadavkám vyhovuje.</w:t>
      </w:r>
    </w:p>
    <w:p w:rsidR="007127CB" w:rsidRDefault="007127CB" w:rsidP="007127CB">
      <w:pPr>
        <w:pStyle w:val="Zkladntext"/>
        <w:spacing w:before="123" w:line="244" w:lineRule="auto"/>
        <w:ind w:right="106"/>
        <w:sectPr w:rsidR="007127CB" w:rsidSect="007127CB">
          <w:pgSz w:w="11900" w:h="16840"/>
          <w:pgMar w:top="960" w:right="1020" w:bottom="920" w:left="1240" w:header="571" w:footer="734" w:gutter="0"/>
          <w:cols w:space="708"/>
        </w:sectPr>
      </w:pPr>
      <w:r>
        <w:t xml:space="preserve"> </w:t>
      </w:r>
    </w:p>
    <w:p w:rsidR="007127CB" w:rsidRPr="00BC79F7" w:rsidRDefault="007127CB" w:rsidP="007127CB">
      <w:pPr>
        <w:pStyle w:val="Zkladntext"/>
        <w:spacing w:before="2"/>
        <w:rPr>
          <w:sz w:val="15"/>
          <w:szCs w:val="15"/>
        </w:rPr>
      </w:pPr>
    </w:p>
    <w:p w:rsidR="007127CB" w:rsidRPr="00A901A6" w:rsidRDefault="007127CB" w:rsidP="00A901A6">
      <w:pPr>
        <w:pStyle w:val="Nadpis2"/>
      </w:pPr>
      <w:bookmarkStart w:id="246" w:name="_TOC_250028"/>
      <w:bookmarkStart w:id="247" w:name="_Toc178188287"/>
      <w:r w:rsidRPr="00A901A6">
        <w:t xml:space="preserve">VYKONANIE </w:t>
      </w:r>
      <w:bookmarkEnd w:id="246"/>
      <w:r w:rsidRPr="00A901A6">
        <w:t>PRÁC</w:t>
      </w:r>
      <w:bookmarkEnd w:id="247"/>
    </w:p>
    <w:p w:rsidR="007127CB" w:rsidRDefault="007127CB" w:rsidP="00155CC2">
      <w:pPr>
        <w:pStyle w:val="Nadpis3"/>
      </w:pPr>
      <w:bookmarkStart w:id="248" w:name="_TOC_250027"/>
      <w:bookmarkStart w:id="249" w:name="_Toc178188288"/>
      <w:bookmarkEnd w:id="248"/>
      <w:r>
        <w:t>Všeobecne</w:t>
      </w:r>
      <w:bookmarkEnd w:id="249"/>
    </w:p>
    <w:p w:rsidR="007127CB" w:rsidRDefault="007127CB" w:rsidP="007127CB">
      <w:pPr>
        <w:pStyle w:val="Zkladntext"/>
        <w:spacing w:before="123" w:line="244" w:lineRule="auto"/>
        <w:ind w:right="104"/>
      </w:pPr>
      <w:r>
        <w:t>Pred</w:t>
      </w:r>
      <w:r>
        <w:rPr>
          <w:spacing w:val="1"/>
        </w:rPr>
        <w:t xml:space="preserve"> </w:t>
      </w:r>
      <w:r>
        <w:t>začatím</w:t>
      </w:r>
      <w:r>
        <w:rPr>
          <w:spacing w:val="1"/>
        </w:rPr>
        <w:t xml:space="preserve"> </w:t>
      </w:r>
      <w:r>
        <w:t>prác</w:t>
      </w:r>
      <w:r>
        <w:rPr>
          <w:spacing w:val="1"/>
        </w:rPr>
        <w:t xml:space="preserve"> </w:t>
      </w:r>
      <w:r>
        <w:t>predloží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stavebnému</w:t>
      </w:r>
      <w:r>
        <w:rPr>
          <w:spacing w:val="1"/>
        </w:rPr>
        <w:t xml:space="preserve"> </w:t>
      </w:r>
      <w:r>
        <w:t>dozoru</w:t>
      </w:r>
      <w:r>
        <w:rPr>
          <w:spacing w:val="58"/>
        </w:rPr>
        <w:t xml:space="preserve"> </w:t>
      </w:r>
      <w:r>
        <w:t>k</w:t>
      </w:r>
      <w:r>
        <w:rPr>
          <w:spacing w:val="58"/>
        </w:rPr>
        <w:t xml:space="preserve"> </w:t>
      </w:r>
      <w:r>
        <w:t>odsúhlaseniu</w:t>
      </w:r>
      <w:r>
        <w:rPr>
          <w:spacing w:val="59"/>
        </w:rPr>
        <w:t xml:space="preserve"> </w:t>
      </w:r>
      <w:r>
        <w:t>technologický</w:t>
      </w:r>
      <w:r>
        <w:rPr>
          <w:spacing w:val="1"/>
        </w:rPr>
        <w:t xml:space="preserve"> </w:t>
      </w:r>
      <w:r>
        <w:t>predpis HV, údaje o vopred zhotovených atestov, o spôsobe kontroly, skúšok a preberaní.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odovzdáva</w:t>
      </w:r>
      <w:r>
        <w:rPr>
          <w:spacing w:val="1"/>
        </w:rPr>
        <w:t xml:space="preserve"> </w:t>
      </w:r>
      <w:r>
        <w:t>stavebnému</w:t>
      </w:r>
      <w:r>
        <w:rPr>
          <w:spacing w:val="1"/>
        </w:rPr>
        <w:t xml:space="preserve"> </w:t>
      </w:r>
      <w:r>
        <w:t>dozoru</w:t>
      </w:r>
      <w:r>
        <w:rPr>
          <w:spacing w:val="1"/>
        </w:rPr>
        <w:t xml:space="preserve"> </w:t>
      </w:r>
      <w:r>
        <w:t>aj</w:t>
      </w:r>
      <w:r>
        <w:rPr>
          <w:spacing w:val="1"/>
        </w:rPr>
        <w:t xml:space="preserve"> </w:t>
      </w:r>
      <w:r>
        <w:t>časový</w:t>
      </w:r>
      <w:r>
        <w:rPr>
          <w:spacing w:val="1"/>
        </w:rPr>
        <w:t xml:space="preserve"> </w:t>
      </w:r>
      <w:r>
        <w:t>plán</w:t>
      </w:r>
      <w:r>
        <w:rPr>
          <w:spacing w:val="1"/>
        </w:rPr>
        <w:t xml:space="preserve"> </w:t>
      </w:r>
      <w:r>
        <w:t>prác,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aj</w:t>
      </w:r>
      <w:r>
        <w:rPr>
          <w:spacing w:val="1"/>
        </w:rPr>
        <w:t xml:space="preserve"> </w:t>
      </w:r>
      <w:r>
        <w:t>predpokladaný</w:t>
      </w:r>
      <w:r>
        <w:rPr>
          <w:spacing w:val="1"/>
        </w:rPr>
        <w:t xml:space="preserve"> </w:t>
      </w:r>
      <w:r>
        <w:t>čas</w:t>
      </w:r>
      <w:r>
        <w:rPr>
          <w:spacing w:val="1"/>
        </w:rPr>
        <w:t xml:space="preserve"> </w:t>
      </w:r>
      <w:r>
        <w:t>dielčích</w:t>
      </w:r>
      <w:r>
        <w:rPr>
          <w:spacing w:val="1"/>
        </w:rPr>
        <w:t xml:space="preserve"> </w:t>
      </w:r>
      <w:r>
        <w:t>preberaní.</w:t>
      </w:r>
      <w:r>
        <w:rPr>
          <w:spacing w:val="1"/>
        </w:rPr>
        <w:t xml:space="preserve"> </w:t>
      </w:r>
      <w:r>
        <w:t>Stavebný</w:t>
      </w:r>
      <w:r>
        <w:rPr>
          <w:spacing w:val="1"/>
        </w:rPr>
        <w:t xml:space="preserve"> </w:t>
      </w:r>
      <w:r>
        <w:t>dozor</w:t>
      </w:r>
      <w:r>
        <w:rPr>
          <w:spacing w:val="58"/>
        </w:rPr>
        <w:t xml:space="preserve"> </w:t>
      </w:r>
      <w:r>
        <w:t>schváli predložené</w:t>
      </w:r>
      <w:r>
        <w:rPr>
          <w:spacing w:val="58"/>
        </w:rPr>
        <w:t xml:space="preserve"> </w:t>
      </w:r>
      <w:r>
        <w:t>doklady bez</w:t>
      </w:r>
      <w:r>
        <w:rPr>
          <w:spacing w:val="59"/>
        </w:rPr>
        <w:t xml:space="preserve"> </w:t>
      </w:r>
      <w:r>
        <w:t>zbytočného</w:t>
      </w:r>
      <w:r>
        <w:rPr>
          <w:spacing w:val="58"/>
        </w:rPr>
        <w:t xml:space="preserve"> </w:t>
      </w:r>
      <w:r>
        <w:t>zdržiavania,</w:t>
      </w:r>
      <w:r>
        <w:rPr>
          <w:spacing w:val="-56"/>
        </w:rPr>
        <w:t xml:space="preserve"> </w:t>
      </w:r>
      <w:r>
        <w:t>ak</w:t>
      </w:r>
      <w:r>
        <w:rPr>
          <w:spacing w:val="1"/>
        </w:rPr>
        <w:t xml:space="preserve"> </w:t>
      </w:r>
      <w:r>
        <w:t>nemá</w:t>
      </w:r>
      <w:r>
        <w:rPr>
          <w:spacing w:val="1"/>
        </w:rPr>
        <w:t xml:space="preserve"> </w:t>
      </w:r>
      <w:r>
        <w:t>vážny</w:t>
      </w:r>
      <w:r>
        <w:rPr>
          <w:spacing w:val="1"/>
        </w:rPr>
        <w:t xml:space="preserve"> </w:t>
      </w:r>
      <w:r>
        <w:t>dôvod</w:t>
      </w:r>
      <w:r>
        <w:rPr>
          <w:spacing w:val="1"/>
        </w:rPr>
        <w:t xml:space="preserve"> </w:t>
      </w:r>
      <w:r>
        <w:t>k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odmietnutiu.</w:t>
      </w:r>
      <w:r>
        <w:rPr>
          <w:spacing w:val="1"/>
        </w:rPr>
        <w:t xml:space="preserve"> </w:t>
      </w:r>
      <w:r>
        <w:t>Zúčastní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dielčích</w:t>
      </w:r>
      <w:r>
        <w:rPr>
          <w:spacing w:val="58"/>
        </w:rPr>
        <w:t xml:space="preserve"> </w:t>
      </w:r>
      <w:r>
        <w:t>preberaní,</w:t>
      </w:r>
      <w:r>
        <w:rPr>
          <w:spacing w:val="58"/>
        </w:rPr>
        <w:t xml:space="preserve"> </w:t>
      </w:r>
      <w:r>
        <w:t>ako</w:t>
      </w:r>
      <w:r>
        <w:rPr>
          <w:spacing w:val="59"/>
        </w:rPr>
        <w:t xml:space="preserve"> </w:t>
      </w:r>
      <w:r>
        <w:t>to</w:t>
      </w:r>
      <w:r>
        <w:rPr>
          <w:spacing w:val="58"/>
        </w:rPr>
        <w:t xml:space="preserve"> </w:t>
      </w:r>
      <w:r>
        <w:t>vyžaduje</w:t>
      </w:r>
      <w:r>
        <w:rPr>
          <w:spacing w:val="1"/>
        </w:rPr>
        <w:t xml:space="preserve"> </w:t>
      </w:r>
      <w:r>
        <w:t>postup prác, ak nerozhodne písomným vyjadrením inak. Bez súhlasu stavebného dozoru sa</w:t>
      </w:r>
      <w:r>
        <w:rPr>
          <w:spacing w:val="1"/>
        </w:rPr>
        <w:t xml:space="preserve"> </w:t>
      </w:r>
      <w:r>
        <w:t>nemôžu</w:t>
      </w:r>
      <w:r>
        <w:rPr>
          <w:spacing w:val="16"/>
        </w:rPr>
        <w:t xml:space="preserve"> </w:t>
      </w:r>
      <w:r>
        <w:t>HV</w:t>
      </w:r>
      <w:r>
        <w:rPr>
          <w:spacing w:val="15"/>
        </w:rPr>
        <w:t xml:space="preserve"> </w:t>
      </w:r>
      <w:r>
        <w:t>začať.</w:t>
      </w:r>
    </w:p>
    <w:p w:rsidR="007127CB" w:rsidRDefault="007127CB" w:rsidP="00155CC2">
      <w:pPr>
        <w:pStyle w:val="Nadpis3"/>
      </w:pPr>
      <w:bookmarkStart w:id="250" w:name="_Toc168583910"/>
      <w:bookmarkStart w:id="251" w:name="_Toc169087875"/>
      <w:bookmarkStart w:id="252" w:name="_Toc168583911"/>
      <w:bookmarkStart w:id="253" w:name="_Toc169087876"/>
      <w:bookmarkStart w:id="254" w:name="_Toc168583912"/>
      <w:bookmarkStart w:id="255" w:name="_Toc169087877"/>
      <w:bookmarkStart w:id="256" w:name="_Toc168583913"/>
      <w:bookmarkStart w:id="257" w:name="_Toc169087878"/>
      <w:bookmarkStart w:id="258" w:name="_Toc168583914"/>
      <w:bookmarkStart w:id="259" w:name="_Toc169087879"/>
      <w:bookmarkStart w:id="260" w:name="_Toc168583915"/>
      <w:bookmarkStart w:id="261" w:name="_Toc169087880"/>
      <w:bookmarkStart w:id="262" w:name="_Toc168583916"/>
      <w:bookmarkStart w:id="263" w:name="_Toc169087881"/>
      <w:bookmarkStart w:id="264" w:name="_Toc168583917"/>
      <w:bookmarkStart w:id="265" w:name="_Toc169087882"/>
      <w:bookmarkStart w:id="266" w:name="_Toc168583918"/>
      <w:bookmarkStart w:id="267" w:name="_Toc169087883"/>
      <w:bookmarkStart w:id="268" w:name="_Toc168583919"/>
      <w:bookmarkStart w:id="269" w:name="_Toc169087884"/>
      <w:bookmarkStart w:id="270" w:name="_TOC_250025"/>
      <w:bookmarkStart w:id="271" w:name="_Toc17818828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r>
        <w:t>Vrtné</w:t>
      </w:r>
      <w:r>
        <w:rPr>
          <w:spacing w:val="34"/>
        </w:rPr>
        <w:t xml:space="preserve"> </w:t>
      </w:r>
      <w:bookmarkEnd w:id="270"/>
      <w:r>
        <w:t>práce</w:t>
      </w:r>
      <w:bookmarkEnd w:id="271"/>
    </w:p>
    <w:p w:rsidR="007127CB" w:rsidRDefault="007127CB" w:rsidP="00155CC2">
      <w:r>
        <w:t>Vrty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odvodnenie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hĺbia</w:t>
      </w:r>
      <w:r>
        <w:rPr>
          <w:spacing w:val="1"/>
        </w:rPr>
        <w:t xml:space="preserve"> </w:t>
      </w:r>
      <w:r>
        <w:t>rotačne</w:t>
      </w:r>
      <w:r>
        <w:rPr>
          <w:spacing w:val="59"/>
        </w:rPr>
        <w:t xml:space="preserve"> </w:t>
      </w:r>
      <w:r>
        <w:t>alebo</w:t>
      </w:r>
      <w:r>
        <w:rPr>
          <w:spacing w:val="59"/>
        </w:rPr>
        <w:t xml:space="preserve"> </w:t>
      </w:r>
      <w:r>
        <w:t>nárazovo</w:t>
      </w:r>
      <w:r>
        <w:rPr>
          <w:spacing w:val="59"/>
        </w:rPr>
        <w:t xml:space="preserve"> </w:t>
      </w:r>
      <w:r>
        <w:t>v zhode</w:t>
      </w:r>
      <w:r>
        <w:rPr>
          <w:spacing w:val="59"/>
        </w:rPr>
        <w:t xml:space="preserve"> </w:t>
      </w:r>
      <w:r>
        <w:t>s odsúhlaseným</w:t>
      </w:r>
      <w:r>
        <w:rPr>
          <w:spacing w:val="1"/>
        </w:rPr>
        <w:t xml:space="preserve"> </w:t>
      </w:r>
      <w:r>
        <w:t>technologickým postupom. Zhotoviteľ zaistí a trvale vytýči osi všetkých vrtov a ich výškovú</w:t>
      </w:r>
      <w:r>
        <w:rPr>
          <w:spacing w:val="1"/>
        </w:rPr>
        <w:t xml:space="preserve"> </w:t>
      </w:r>
      <w:r>
        <w:t>polohu.</w:t>
      </w:r>
      <w:r>
        <w:rPr>
          <w:spacing w:val="1"/>
        </w:rPr>
        <w:t xml:space="preserve"> </w:t>
      </w:r>
      <w:r>
        <w:t>Vrtná</w:t>
      </w:r>
      <w:r>
        <w:rPr>
          <w:spacing w:val="1"/>
        </w:rPr>
        <w:t xml:space="preserve"> </w:t>
      </w:r>
      <w:r>
        <w:t>súprava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presne</w:t>
      </w:r>
      <w:r>
        <w:rPr>
          <w:spacing w:val="1"/>
        </w:rPr>
        <w:t xml:space="preserve"> </w:t>
      </w:r>
      <w:r>
        <w:t>umiestnená</w:t>
      </w:r>
      <w:r>
        <w:rPr>
          <w:spacing w:val="1"/>
        </w:rPr>
        <w:t xml:space="preserve"> </w:t>
      </w:r>
      <w:r>
        <w:t>vo</w:t>
      </w:r>
      <w:r>
        <w:rPr>
          <w:spacing w:val="1"/>
        </w:rPr>
        <w:t xml:space="preserve"> </w:t>
      </w:r>
      <w:r>
        <w:t>vodorovnej</w:t>
      </w:r>
      <w:r>
        <w:rPr>
          <w:spacing w:val="1"/>
        </w:rPr>
        <w:t xml:space="preserve"> </w:t>
      </w:r>
      <w:r>
        <w:t>polohe.</w:t>
      </w:r>
      <w:r>
        <w:rPr>
          <w:spacing w:val="1"/>
        </w:rPr>
        <w:t xml:space="preserve"> </w:t>
      </w:r>
      <w:r>
        <w:t>Sklon</w:t>
      </w:r>
      <w:r>
        <w:rPr>
          <w:spacing w:val="1"/>
        </w:rPr>
        <w:t xml:space="preserve"> </w:t>
      </w:r>
      <w:r>
        <w:t>vrtu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nastavuje</w:t>
      </w:r>
      <w:r>
        <w:rPr>
          <w:spacing w:val="15"/>
        </w:rPr>
        <w:t xml:space="preserve"> </w:t>
      </w:r>
      <w:r>
        <w:t>sklonomerom</w:t>
      </w:r>
      <w:r>
        <w:rPr>
          <w:spacing w:val="17"/>
        </w:rPr>
        <w:t xml:space="preserve"> </w:t>
      </w:r>
      <w:r>
        <w:t>priloženým</w:t>
      </w:r>
      <w:r>
        <w:rPr>
          <w:spacing w:val="20"/>
        </w:rPr>
        <w:t xml:space="preserve"> </w:t>
      </w:r>
      <w:r>
        <w:t>na</w:t>
      </w:r>
      <w:r>
        <w:rPr>
          <w:spacing w:val="19"/>
        </w:rPr>
        <w:t xml:space="preserve"> </w:t>
      </w:r>
      <w:r>
        <w:t>vrtné</w:t>
      </w:r>
      <w:r>
        <w:rPr>
          <w:spacing w:val="16"/>
        </w:rPr>
        <w:t xml:space="preserve"> </w:t>
      </w:r>
      <w:r>
        <w:t>trubky.</w:t>
      </w:r>
    </w:p>
    <w:p w:rsidR="007127CB" w:rsidRDefault="007127CB" w:rsidP="00B74F82">
      <w:pPr>
        <w:pStyle w:val="Odsekzoznamu"/>
        <w:widowControl w:val="0"/>
        <w:numPr>
          <w:ilvl w:val="0"/>
          <w:numId w:val="84"/>
        </w:numPr>
        <w:tabs>
          <w:tab w:val="left" w:pos="539"/>
        </w:tabs>
        <w:autoSpaceDE w:val="0"/>
        <w:autoSpaceDN w:val="0"/>
        <w:spacing w:before="115" w:after="0"/>
        <w:contextualSpacing w:val="0"/>
        <w:jc w:val="left"/>
      </w:pPr>
      <w:r>
        <w:t>Rotačný</w:t>
      </w:r>
      <w:r>
        <w:rPr>
          <w:spacing w:val="-1"/>
        </w:rPr>
        <w:t xml:space="preserve"> </w:t>
      </w:r>
      <w:r>
        <w:t>spôsob</w:t>
      </w:r>
      <w:r>
        <w:rPr>
          <w:spacing w:val="2"/>
        </w:rPr>
        <w:t xml:space="preserve"> </w:t>
      </w:r>
      <w:r>
        <w:t>hĺbenia</w:t>
      </w:r>
      <w:r>
        <w:rPr>
          <w:spacing w:val="-2"/>
        </w:rPr>
        <w:t xml:space="preserve"> </w:t>
      </w:r>
      <w:r>
        <w:t>vrtu</w:t>
      </w:r>
      <w:r>
        <w:rPr>
          <w:spacing w:val="2"/>
        </w:rPr>
        <w:t xml:space="preserve"> </w:t>
      </w:r>
      <w:r>
        <w:t>:</w:t>
      </w:r>
    </w:p>
    <w:p w:rsidR="007127CB" w:rsidRDefault="007127CB" w:rsidP="002E1152">
      <w:pPr>
        <w:pStyle w:val="Odsekzoznamu"/>
        <w:widowControl w:val="0"/>
        <w:numPr>
          <w:ilvl w:val="0"/>
          <w:numId w:val="8"/>
        </w:numPr>
        <w:tabs>
          <w:tab w:val="left" w:pos="462"/>
        </w:tabs>
        <w:autoSpaceDE w:val="0"/>
        <w:autoSpaceDN w:val="0"/>
        <w:spacing w:before="61" w:after="0"/>
        <w:ind w:right="101"/>
        <w:contextualSpacing w:val="0"/>
        <w:jc w:val="left"/>
      </w:pPr>
      <w:r>
        <w:t>bezjadrové</w:t>
      </w:r>
      <w:r>
        <w:rPr>
          <w:spacing w:val="6"/>
        </w:rPr>
        <w:t xml:space="preserve"> </w:t>
      </w:r>
      <w:r>
        <w:t>vŕtanie,</w:t>
      </w:r>
      <w:r>
        <w:rPr>
          <w:spacing w:val="7"/>
        </w:rPr>
        <w:t xml:space="preserve"> </w:t>
      </w:r>
      <w:r>
        <w:t>ktoré</w:t>
      </w:r>
      <w:r>
        <w:rPr>
          <w:spacing w:val="12"/>
        </w:rPr>
        <w:t xml:space="preserve"> </w:t>
      </w:r>
      <w:r>
        <w:t>sa</w:t>
      </w:r>
      <w:r>
        <w:rPr>
          <w:spacing w:val="6"/>
        </w:rPr>
        <w:t xml:space="preserve"> </w:t>
      </w:r>
      <w:r>
        <w:t>vykonáva</w:t>
      </w:r>
      <w:r>
        <w:rPr>
          <w:spacing w:val="7"/>
        </w:rPr>
        <w:t xml:space="preserve"> </w:t>
      </w:r>
      <w:r>
        <w:t>valivými</w:t>
      </w:r>
      <w:r>
        <w:rPr>
          <w:spacing w:val="5"/>
        </w:rPr>
        <w:t xml:space="preserve"> </w:t>
      </w:r>
      <w:r>
        <w:t>dlátami,</w:t>
      </w:r>
      <w:r>
        <w:rPr>
          <w:spacing w:val="7"/>
        </w:rPr>
        <w:t xml:space="preserve"> </w:t>
      </w:r>
      <w:r>
        <w:t>listovými</w:t>
      </w:r>
      <w:r>
        <w:rPr>
          <w:spacing w:val="6"/>
        </w:rPr>
        <w:t xml:space="preserve"> </w:t>
      </w:r>
      <w:r>
        <w:t>dlátami</w:t>
      </w:r>
      <w:r>
        <w:rPr>
          <w:spacing w:val="3"/>
        </w:rPr>
        <w:t xml:space="preserve"> </w:t>
      </w:r>
      <w:r>
        <w:t>alebo</w:t>
      </w:r>
      <w:r>
        <w:rPr>
          <w:spacing w:val="7"/>
        </w:rPr>
        <w:t xml:space="preserve"> </w:t>
      </w:r>
      <w:r>
        <w:t>korunkou</w:t>
      </w:r>
      <w:r>
        <w:rPr>
          <w:spacing w:val="6"/>
        </w:rPr>
        <w:t xml:space="preserve"> </w:t>
      </w:r>
      <w:r>
        <w:t>na</w:t>
      </w:r>
      <w:r>
        <w:rPr>
          <w:spacing w:val="-56"/>
        </w:rPr>
        <w:t xml:space="preserve"> </w:t>
      </w:r>
      <w:r>
        <w:t>plné</w:t>
      </w:r>
      <w:r>
        <w:rPr>
          <w:spacing w:val="3"/>
        </w:rPr>
        <w:t xml:space="preserve"> </w:t>
      </w:r>
      <w:r>
        <w:t>čelo</w:t>
      </w:r>
      <w:r>
        <w:rPr>
          <w:spacing w:val="3"/>
        </w:rPr>
        <w:t xml:space="preserve"> </w:t>
      </w:r>
      <w:r>
        <w:t>(diamantovou).</w:t>
      </w:r>
    </w:p>
    <w:p w:rsidR="007127CB" w:rsidRDefault="007127CB" w:rsidP="00B74F82">
      <w:pPr>
        <w:pStyle w:val="Odsekzoznamu"/>
        <w:widowControl w:val="0"/>
        <w:numPr>
          <w:ilvl w:val="0"/>
          <w:numId w:val="84"/>
        </w:numPr>
        <w:tabs>
          <w:tab w:val="left" w:pos="539"/>
        </w:tabs>
        <w:autoSpaceDE w:val="0"/>
        <w:autoSpaceDN w:val="0"/>
        <w:spacing w:before="67" w:after="0"/>
        <w:contextualSpacing w:val="0"/>
        <w:jc w:val="left"/>
      </w:pPr>
      <w:r>
        <w:t>Rotačne</w:t>
      </w:r>
      <w:r>
        <w:rPr>
          <w:spacing w:val="1"/>
        </w:rPr>
        <w:t xml:space="preserve"> </w:t>
      </w:r>
      <w:r>
        <w:t>príklepový</w:t>
      </w:r>
      <w:r>
        <w:rPr>
          <w:spacing w:val="-1"/>
        </w:rPr>
        <w:t xml:space="preserve"> </w:t>
      </w:r>
      <w:r>
        <w:t>spôsob</w:t>
      </w:r>
      <w:r>
        <w:rPr>
          <w:spacing w:val="1"/>
        </w:rPr>
        <w:t xml:space="preserve"> </w:t>
      </w:r>
      <w:r>
        <w:t>hĺbenia</w:t>
      </w:r>
      <w:r>
        <w:rPr>
          <w:spacing w:val="1"/>
        </w:rPr>
        <w:t xml:space="preserve"> </w:t>
      </w:r>
      <w:r>
        <w:t>vrtov</w:t>
      </w:r>
      <w:r>
        <w:rPr>
          <w:spacing w:val="-1"/>
        </w:rPr>
        <w:t xml:space="preserve"> </w:t>
      </w:r>
      <w:r>
        <w:t>(nárazovo)</w:t>
      </w:r>
      <w:r>
        <w:rPr>
          <w:spacing w:val="2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vykonáva</w:t>
      </w:r>
      <w:r>
        <w:rPr>
          <w:spacing w:val="2"/>
        </w:rPr>
        <w:t xml:space="preserve"> </w:t>
      </w:r>
      <w:r>
        <w:t>s:</w:t>
      </w:r>
    </w:p>
    <w:p w:rsidR="007127CB" w:rsidRDefault="007127CB" w:rsidP="002E1152">
      <w:pPr>
        <w:pStyle w:val="Odsekzoznamu"/>
        <w:widowControl w:val="0"/>
        <w:numPr>
          <w:ilvl w:val="0"/>
          <w:numId w:val="8"/>
        </w:numPr>
        <w:tabs>
          <w:tab w:val="left" w:pos="462"/>
        </w:tabs>
        <w:autoSpaceDE w:val="0"/>
        <w:autoSpaceDN w:val="0"/>
        <w:spacing w:before="61" w:after="0"/>
        <w:contextualSpacing w:val="0"/>
        <w:jc w:val="left"/>
      </w:pPr>
      <w:r>
        <w:t>povrchovými</w:t>
      </w:r>
      <w:r>
        <w:rPr>
          <w:spacing w:val="-6"/>
        </w:rPr>
        <w:t xml:space="preserve"> </w:t>
      </w:r>
      <w:r>
        <w:t>vrtnými</w:t>
      </w:r>
      <w:r>
        <w:rPr>
          <w:spacing w:val="-5"/>
        </w:rPr>
        <w:t xml:space="preserve"> </w:t>
      </w:r>
      <w:r>
        <w:t>kladivami,</w:t>
      </w:r>
    </w:p>
    <w:p w:rsidR="007127CB" w:rsidRDefault="007127CB" w:rsidP="002E1152">
      <w:pPr>
        <w:pStyle w:val="Odsekzoznamu"/>
        <w:widowControl w:val="0"/>
        <w:numPr>
          <w:ilvl w:val="0"/>
          <w:numId w:val="8"/>
        </w:numPr>
        <w:tabs>
          <w:tab w:val="left" w:pos="462"/>
        </w:tabs>
        <w:autoSpaceDE w:val="0"/>
        <w:autoSpaceDN w:val="0"/>
        <w:spacing w:before="59" w:after="0"/>
        <w:contextualSpacing w:val="0"/>
        <w:jc w:val="left"/>
      </w:pPr>
      <w:r>
        <w:t>ponornými</w:t>
      </w:r>
      <w:r>
        <w:rPr>
          <w:spacing w:val="-5"/>
        </w:rPr>
        <w:t xml:space="preserve"> </w:t>
      </w:r>
      <w:r>
        <w:t>kladivami</w:t>
      </w:r>
      <w:r>
        <w:rPr>
          <w:spacing w:val="-3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minimálnom priemere</w:t>
      </w:r>
      <w:r>
        <w:rPr>
          <w:spacing w:val="-4"/>
        </w:rPr>
        <w:t xml:space="preserve"> </w:t>
      </w:r>
      <w:r>
        <w:t>69</w:t>
      </w:r>
      <w:r>
        <w:rPr>
          <w:spacing w:val="-4"/>
        </w:rPr>
        <w:t xml:space="preserve"> </w:t>
      </w:r>
      <w:r>
        <w:t>mm,</w:t>
      </w:r>
    </w:p>
    <w:p w:rsidR="007127CB" w:rsidRDefault="007127CB" w:rsidP="002E1152">
      <w:pPr>
        <w:pStyle w:val="Odsekzoznamu"/>
        <w:widowControl w:val="0"/>
        <w:numPr>
          <w:ilvl w:val="0"/>
          <w:numId w:val="8"/>
        </w:numPr>
        <w:tabs>
          <w:tab w:val="left" w:pos="462"/>
        </w:tabs>
        <w:autoSpaceDE w:val="0"/>
        <w:autoSpaceDN w:val="0"/>
        <w:spacing w:before="61" w:after="0"/>
        <w:contextualSpacing w:val="0"/>
        <w:jc w:val="left"/>
      </w:pPr>
      <w:r>
        <w:t>duplex</w:t>
      </w:r>
      <w:r w:rsidRPr="008C0FAB">
        <w:t xml:space="preserve"> </w:t>
      </w:r>
      <w:r>
        <w:t>metódou</w:t>
      </w:r>
      <w:r w:rsidRPr="008C0FAB">
        <w:t xml:space="preserve"> </w:t>
      </w:r>
      <w:r>
        <w:t>v</w:t>
      </w:r>
      <w:r w:rsidRPr="008C0FAB">
        <w:t xml:space="preserve"> </w:t>
      </w:r>
      <w:r>
        <w:t>horninách</w:t>
      </w:r>
      <w:r w:rsidRPr="008C0FAB">
        <w:t xml:space="preserve"> </w:t>
      </w:r>
      <w:r>
        <w:t>s</w:t>
      </w:r>
      <w:r w:rsidRPr="008C0FAB">
        <w:t xml:space="preserve"> </w:t>
      </w:r>
      <w:r>
        <w:t>nestabilnými</w:t>
      </w:r>
      <w:r w:rsidRPr="008C0FAB">
        <w:t xml:space="preserve"> </w:t>
      </w:r>
      <w:r>
        <w:t>stenami,</w:t>
      </w:r>
    </w:p>
    <w:p w:rsidR="007127CB" w:rsidRDefault="007127CB" w:rsidP="002E1152">
      <w:pPr>
        <w:pStyle w:val="Odsekzoznamu"/>
        <w:widowControl w:val="0"/>
        <w:numPr>
          <w:ilvl w:val="0"/>
          <w:numId w:val="8"/>
        </w:numPr>
        <w:tabs>
          <w:tab w:val="left" w:pos="462"/>
        </w:tabs>
        <w:autoSpaceDE w:val="0"/>
        <w:autoSpaceDN w:val="0"/>
        <w:spacing w:before="61" w:after="0"/>
        <w:contextualSpacing w:val="0"/>
        <w:jc w:val="left"/>
      </w:pPr>
      <w:r>
        <w:t>valivými</w:t>
      </w:r>
      <w:r w:rsidRPr="008C0FAB">
        <w:t xml:space="preserve"> </w:t>
      </w:r>
      <w:r>
        <w:t>alebo</w:t>
      </w:r>
      <w:r w:rsidRPr="008C0FAB">
        <w:t xml:space="preserve"> </w:t>
      </w:r>
      <w:r>
        <w:t>listovými</w:t>
      </w:r>
      <w:r w:rsidRPr="008C0FAB">
        <w:t xml:space="preserve"> </w:t>
      </w:r>
      <w:r>
        <w:t>dlátami.</w:t>
      </w:r>
    </w:p>
    <w:p w:rsidR="007127CB" w:rsidRPr="007D218A" w:rsidRDefault="007127CB" w:rsidP="007127CB">
      <w:pPr>
        <w:pStyle w:val="Zkladntext"/>
      </w:pPr>
    </w:p>
    <w:p w:rsidR="007127CB" w:rsidRDefault="007127CB" w:rsidP="00155CC2">
      <w:r>
        <w:t>Výplach:</w:t>
      </w:r>
    </w:p>
    <w:p w:rsidR="007127CB" w:rsidRDefault="007127CB" w:rsidP="00155CC2">
      <w:r>
        <w:t>Pri</w:t>
      </w:r>
      <w:r>
        <w:rPr>
          <w:spacing w:val="38"/>
        </w:rPr>
        <w:t xml:space="preserve"> </w:t>
      </w:r>
      <w:r>
        <w:t>hĺbení</w:t>
      </w:r>
      <w:r>
        <w:rPr>
          <w:spacing w:val="41"/>
        </w:rPr>
        <w:t xml:space="preserve"> </w:t>
      </w:r>
      <w:r>
        <w:t>vrtu</w:t>
      </w:r>
      <w:r>
        <w:rPr>
          <w:spacing w:val="42"/>
        </w:rPr>
        <w:t xml:space="preserve"> </w:t>
      </w:r>
      <w:r>
        <w:t>pre</w:t>
      </w:r>
      <w:r>
        <w:rPr>
          <w:spacing w:val="43"/>
        </w:rPr>
        <w:t xml:space="preserve"> </w:t>
      </w:r>
      <w:r>
        <w:t>odvodnenie</w:t>
      </w:r>
      <w:r>
        <w:rPr>
          <w:spacing w:val="42"/>
        </w:rPr>
        <w:t xml:space="preserve"> </w:t>
      </w:r>
      <w:r>
        <w:t>je</w:t>
      </w:r>
      <w:r>
        <w:rPr>
          <w:spacing w:val="40"/>
        </w:rPr>
        <w:t xml:space="preserve"> </w:t>
      </w:r>
      <w:r>
        <w:t>treba</w:t>
      </w:r>
      <w:r>
        <w:rPr>
          <w:spacing w:val="42"/>
        </w:rPr>
        <w:t xml:space="preserve"> </w:t>
      </w:r>
      <w:r>
        <w:t>z</w:t>
      </w:r>
      <w:r>
        <w:rPr>
          <w:spacing w:val="31"/>
        </w:rPr>
        <w:t xml:space="preserve"> </w:t>
      </w:r>
      <w:r>
        <w:t>jeho</w:t>
      </w:r>
      <w:r>
        <w:rPr>
          <w:spacing w:val="40"/>
        </w:rPr>
        <w:t xml:space="preserve"> </w:t>
      </w:r>
      <w:r>
        <w:t>počvy</w:t>
      </w:r>
      <w:r>
        <w:rPr>
          <w:spacing w:val="40"/>
        </w:rPr>
        <w:t xml:space="preserve"> </w:t>
      </w:r>
      <w:r>
        <w:t>odstraňovať</w:t>
      </w:r>
      <w:r>
        <w:rPr>
          <w:spacing w:val="47"/>
        </w:rPr>
        <w:t xml:space="preserve"> </w:t>
      </w:r>
      <w:r>
        <w:t>vrtnú</w:t>
      </w:r>
      <w:r>
        <w:rPr>
          <w:spacing w:val="40"/>
        </w:rPr>
        <w:t xml:space="preserve"> </w:t>
      </w:r>
      <w:r>
        <w:t>drť</w:t>
      </w:r>
      <w:r>
        <w:rPr>
          <w:spacing w:val="42"/>
        </w:rPr>
        <w:t xml:space="preserve"> </w:t>
      </w:r>
      <w:r>
        <w:t>a</w:t>
      </w:r>
      <w:r>
        <w:rPr>
          <w:spacing w:val="43"/>
        </w:rPr>
        <w:t xml:space="preserve"> </w:t>
      </w:r>
      <w:r>
        <w:t>nástroj</w:t>
      </w:r>
      <w:r>
        <w:rPr>
          <w:spacing w:val="42"/>
        </w:rPr>
        <w:t xml:space="preserve"> </w:t>
      </w:r>
      <w:r>
        <w:t>(dláto)</w:t>
      </w:r>
      <w:r>
        <w:rPr>
          <w:spacing w:val="1"/>
        </w:rPr>
        <w:t xml:space="preserve"> </w:t>
      </w:r>
      <w:r>
        <w:t>ochladzovať.</w:t>
      </w:r>
      <w:r>
        <w:rPr>
          <w:spacing w:val="22"/>
        </w:rPr>
        <w:t xml:space="preserve"> </w:t>
      </w:r>
      <w:r>
        <w:t>Na</w:t>
      </w:r>
      <w:r>
        <w:rPr>
          <w:spacing w:val="21"/>
        </w:rPr>
        <w:t xml:space="preserve"> </w:t>
      </w:r>
      <w:r>
        <w:t>túto</w:t>
      </w:r>
      <w:r>
        <w:rPr>
          <w:spacing w:val="20"/>
        </w:rPr>
        <w:t xml:space="preserve"> </w:t>
      </w:r>
      <w:r>
        <w:t>funkciu</w:t>
      </w:r>
      <w:r>
        <w:rPr>
          <w:spacing w:val="21"/>
        </w:rPr>
        <w:t xml:space="preserve"> </w:t>
      </w:r>
      <w:r>
        <w:t>sa</w:t>
      </w:r>
      <w:r>
        <w:rPr>
          <w:spacing w:val="24"/>
        </w:rPr>
        <w:t xml:space="preserve"> </w:t>
      </w:r>
      <w:r>
        <w:t>používajú</w:t>
      </w:r>
      <w:r>
        <w:rPr>
          <w:spacing w:val="24"/>
        </w:rPr>
        <w:t xml:space="preserve"> </w:t>
      </w:r>
      <w:r>
        <w:t>nasledujúce</w:t>
      </w:r>
      <w:r>
        <w:rPr>
          <w:spacing w:val="20"/>
        </w:rPr>
        <w:t xml:space="preserve"> </w:t>
      </w:r>
      <w:r>
        <w:t>druhy</w:t>
      </w:r>
      <w:r>
        <w:rPr>
          <w:spacing w:val="22"/>
        </w:rPr>
        <w:t xml:space="preserve"> </w:t>
      </w:r>
      <w:r>
        <w:t>výplachu:</w:t>
      </w:r>
    </w:p>
    <w:p w:rsidR="007127CB" w:rsidRDefault="007127CB" w:rsidP="002E1152">
      <w:pPr>
        <w:pStyle w:val="Odsekzoznamu"/>
        <w:widowControl w:val="0"/>
        <w:numPr>
          <w:ilvl w:val="0"/>
          <w:numId w:val="8"/>
        </w:numPr>
        <w:tabs>
          <w:tab w:val="left" w:pos="462"/>
        </w:tabs>
        <w:autoSpaceDE w:val="0"/>
        <w:autoSpaceDN w:val="0"/>
        <w:spacing w:before="121" w:after="0"/>
        <w:contextualSpacing w:val="0"/>
        <w:jc w:val="left"/>
      </w:pPr>
      <w:r>
        <w:t>vodný,</w:t>
      </w:r>
    </w:p>
    <w:p w:rsidR="007127CB" w:rsidRDefault="007127CB" w:rsidP="002E1152">
      <w:pPr>
        <w:pStyle w:val="Odsekzoznamu"/>
        <w:widowControl w:val="0"/>
        <w:numPr>
          <w:ilvl w:val="0"/>
          <w:numId w:val="8"/>
        </w:numPr>
        <w:tabs>
          <w:tab w:val="left" w:pos="462"/>
        </w:tabs>
        <w:autoSpaceDE w:val="0"/>
        <w:autoSpaceDN w:val="0"/>
        <w:spacing w:before="57" w:after="0"/>
        <w:contextualSpacing w:val="0"/>
        <w:jc w:val="left"/>
      </w:pPr>
      <w:r>
        <w:t>vzduchový,</w:t>
      </w:r>
    </w:p>
    <w:p w:rsidR="007127CB" w:rsidRPr="007D218A" w:rsidRDefault="007127CB" w:rsidP="007127CB">
      <w:pPr>
        <w:pStyle w:val="Zkladntext"/>
        <w:spacing w:before="3"/>
      </w:pPr>
    </w:p>
    <w:p w:rsidR="007127CB" w:rsidRDefault="007127CB" w:rsidP="00155CC2">
      <w:r>
        <w:t>Výplach</w:t>
      </w:r>
      <w:r>
        <w:rPr>
          <w:spacing w:val="47"/>
        </w:rPr>
        <w:t xml:space="preserve"> </w:t>
      </w:r>
      <w:r>
        <w:t>vrtu</w:t>
      </w:r>
      <w:r>
        <w:rPr>
          <w:spacing w:val="47"/>
        </w:rPr>
        <w:t xml:space="preserve"> </w:t>
      </w:r>
      <w:r>
        <w:t>sa</w:t>
      </w:r>
      <w:r>
        <w:rPr>
          <w:spacing w:val="48"/>
        </w:rPr>
        <w:t xml:space="preserve"> </w:t>
      </w:r>
      <w:r>
        <w:t>volí</w:t>
      </w:r>
      <w:r>
        <w:rPr>
          <w:spacing w:val="42"/>
        </w:rPr>
        <w:t xml:space="preserve"> </w:t>
      </w:r>
      <w:r>
        <w:t>podľa</w:t>
      </w:r>
      <w:r>
        <w:rPr>
          <w:spacing w:val="43"/>
        </w:rPr>
        <w:t xml:space="preserve"> </w:t>
      </w:r>
      <w:r>
        <w:t>geotechnických</w:t>
      </w:r>
      <w:r>
        <w:rPr>
          <w:spacing w:val="47"/>
        </w:rPr>
        <w:t xml:space="preserve"> </w:t>
      </w:r>
      <w:r>
        <w:t>podmienok:</w:t>
      </w:r>
    </w:p>
    <w:p w:rsidR="007127CB" w:rsidRDefault="007127CB" w:rsidP="002E1152">
      <w:pPr>
        <w:pStyle w:val="Odsekzoznamu"/>
        <w:widowControl w:val="0"/>
        <w:numPr>
          <w:ilvl w:val="1"/>
          <w:numId w:val="8"/>
        </w:numPr>
        <w:tabs>
          <w:tab w:val="left" w:pos="745"/>
        </w:tabs>
        <w:autoSpaceDE w:val="0"/>
        <w:autoSpaceDN w:val="0"/>
        <w:spacing w:before="121" w:after="0" w:line="242" w:lineRule="auto"/>
        <w:ind w:right="99" w:hanging="360"/>
        <w:contextualSpacing w:val="0"/>
      </w:pPr>
      <w:r>
        <w:t>vodný výplach sa používa v stabilných horninách a pri vŕtaní duplex metódou sa používa</w:t>
      </w:r>
      <w:r>
        <w:rPr>
          <w:spacing w:val="1"/>
        </w:rPr>
        <w:t xml:space="preserve"> </w:t>
      </w:r>
      <w:r>
        <w:t>voda bez mechanických prímesí; množstvo vody je závislé od plochy medzikružia vrtu;</w:t>
      </w:r>
      <w:r>
        <w:rPr>
          <w:spacing w:val="1"/>
        </w:rPr>
        <w:t xml:space="preserve"> </w:t>
      </w:r>
      <w:r>
        <w:rPr>
          <w:position w:val="2"/>
        </w:rPr>
        <w:t>výstupná rýchlosť výplachu musí byť dostatočná na vynášanie drte; v</w:t>
      </w:r>
      <w:r>
        <w:rPr>
          <w:sz w:val="14"/>
        </w:rPr>
        <w:t xml:space="preserve">min </w:t>
      </w:r>
      <w:r>
        <w:rPr>
          <w:position w:val="2"/>
        </w:rPr>
        <w:t>= 0,5 m/s; 0,5 až</w:t>
      </w:r>
      <w:r>
        <w:rPr>
          <w:spacing w:val="1"/>
          <w:position w:val="2"/>
        </w:rPr>
        <w:t xml:space="preserve"> </w:t>
      </w:r>
      <w:r>
        <w:t>0,8</w:t>
      </w:r>
      <w:r>
        <w:rPr>
          <w:spacing w:val="-1"/>
        </w:rPr>
        <w:t xml:space="preserve"> </w:t>
      </w:r>
      <w:r>
        <w:t>m/s</w:t>
      </w:r>
      <w:r>
        <w:rPr>
          <w:spacing w:val="-2"/>
        </w:rPr>
        <w:t xml:space="preserve"> </w:t>
      </w:r>
      <w:r>
        <w:t>je</w:t>
      </w:r>
      <w:r>
        <w:rPr>
          <w:spacing w:val="3"/>
        </w:rPr>
        <w:t xml:space="preserve"> </w:t>
      </w:r>
      <w:r>
        <w:t>dobrá rýchlosť;</w:t>
      </w:r>
      <w:r>
        <w:rPr>
          <w:spacing w:val="4"/>
        </w:rPr>
        <w:t xml:space="preserve"> </w:t>
      </w:r>
      <w:r>
        <w:t>0,8</w:t>
      </w:r>
      <w:r>
        <w:rPr>
          <w:spacing w:val="2"/>
        </w:rPr>
        <w:t xml:space="preserve"> </w:t>
      </w:r>
      <w:r>
        <w:t>až</w:t>
      </w:r>
      <w:r>
        <w:rPr>
          <w:spacing w:val="1"/>
        </w:rPr>
        <w:t xml:space="preserve"> </w:t>
      </w:r>
      <w:r>
        <w:t>1,0</w:t>
      </w:r>
      <w:r>
        <w:rPr>
          <w:spacing w:val="-2"/>
        </w:rPr>
        <w:t xml:space="preserve"> </w:t>
      </w:r>
      <w:r>
        <w:t>m/s je veľmi</w:t>
      </w:r>
      <w:r>
        <w:rPr>
          <w:spacing w:val="-1"/>
        </w:rPr>
        <w:t xml:space="preserve"> </w:t>
      </w:r>
      <w:r>
        <w:t>dobrá</w:t>
      </w:r>
      <w:r>
        <w:rPr>
          <w:spacing w:val="-1"/>
        </w:rPr>
        <w:t xml:space="preserve"> </w:t>
      </w:r>
      <w:r>
        <w:t>rýchlosť</w:t>
      </w:r>
      <w:r>
        <w:rPr>
          <w:spacing w:val="4"/>
        </w:rPr>
        <w:t xml:space="preserve"> </w:t>
      </w:r>
      <w:r>
        <w:t>výstupu</w:t>
      </w:r>
      <w:r>
        <w:rPr>
          <w:spacing w:val="3"/>
        </w:rPr>
        <w:t xml:space="preserve"> </w:t>
      </w:r>
      <w:r>
        <w:t>výplachu;</w:t>
      </w:r>
    </w:p>
    <w:p w:rsidR="007127CB" w:rsidRDefault="007127CB" w:rsidP="002E1152">
      <w:pPr>
        <w:pStyle w:val="Odsekzoznamu"/>
        <w:widowControl w:val="0"/>
        <w:numPr>
          <w:ilvl w:val="1"/>
          <w:numId w:val="8"/>
        </w:numPr>
        <w:tabs>
          <w:tab w:val="left" w:pos="745"/>
        </w:tabs>
        <w:autoSpaceDE w:val="0"/>
        <w:autoSpaceDN w:val="0"/>
        <w:spacing w:before="58" w:after="0" w:line="242" w:lineRule="auto"/>
        <w:ind w:right="101" w:hanging="360"/>
        <w:contextualSpacing w:val="0"/>
      </w:pPr>
      <w:r>
        <w:t>vzduchový</w:t>
      </w:r>
      <w:r>
        <w:rPr>
          <w:spacing w:val="-5"/>
        </w:rPr>
        <w:t xml:space="preserve"> </w:t>
      </w:r>
      <w:r>
        <w:t>výplach</w:t>
      </w:r>
      <w:r>
        <w:rPr>
          <w:spacing w:val="-5"/>
        </w:rPr>
        <w:t xml:space="preserve"> </w:t>
      </w:r>
      <w:r>
        <w:t>sa</w:t>
      </w:r>
      <w:r>
        <w:rPr>
          <w:spacing w:val="-5"/>
        </w:rPr>
        <w:t xml:space="preserve"> </w:t>
      </w:r>
      <w:r>
        <w:t>používa</w:t>
      </w:r>
      <w:r>
        <w:rPr>
          <w:spacing w:val="-6"/>
        </w:rPr>
        <w:t xml:space="preserve"> </w:t>
      </w:r>
      <w:r>
        <w:t>pri</w:t>
      </w:r>
      <w:r>
        <w:rPr>
          <w:spacing w:val="-5"/>
        </w:rPr>
        <w:t xml:space="preserve"> </w:t>
      </w:r>
      <w:r>
        <w:t>rotačne</w:t>
      </w:r>
      <w:r>
        <w:rPr>
          <w:spacing w:val="-5"/>
        </w:rPr>
        <w:t xml:space="preserve"> </w:t>
      </w:r>
      <w:r>
        <w:t>príklepovom</w:t>
      </w:r>
      <w:r>
        <w:rPr>
          <w:spacing w:val="-4"/>
        </w:rPr>
        <w:t xml:space="preserve"> </w:t>
      </w:r>
      <w:r>
        <w:t>vŕtaní;</w:t>
      </w:r>
      <w:r>
        <w:rPr>
          <w:spacing w:val="-3"/>
        </w:rPr>
        <w:t xml:space="preserve"> </w:t>
      </w:r>
      <w:r>
        <w:t>vzduch</w:t>
      </w:r>
      <w:r>
        <w:rPr>
          <w:spacing w:val="-5"/>
        </w:rPr>
        <w:t xml:space="preserve"> </w:t>
      </w:r>
      <w:r>
        <w:t>je</w:t>
      </w:r>
      <w:r>
        <w:rPr>
          <w:spacing w:val="-6"/>
        </w:rPr>
        <w:t xml:space="preserve"> </w:t>
      </w:r>
      <w:r>
        <w:t>vedený</w:t>
      </w:r>
      <w:r>
        <w:rPr>
          <w:spacing w:val="-7"/>
        </w:rPr>
        <w:t xml:space="preserve"> </w:t>
      </w:r>
      <w:r>
        <w:t>ku</w:t>
      </w:r>
      <w:r>
        <w:rPr>
          <w:spacing w:val="-7"/>
        </w:rPr>
        <w:t xml:space="preserve"> </w:t>
      </w:r>
      <w:r>
        <w:t>kladivu,</w:t>
      </w:r>
      <w:r>
        <w:rPr>
          <w:spacing w:val="-56"/>
        </w:rPr>
        <w:t xml:space="preserve"> </w:t>
      </w:r>
      <w:r>
        <w:t>kde vykoná svoju prácu a po očistení dna vrtu vynáša rozvŕtanú vrtnú drť na povrch</w:t>
      </w:r>
      <w:r>
        <w:rPr>
          <w:spacing w:val="1"/>
        </w:rPr>
        <w:t xml:space="preserve"> </w:t>
      </w:r>
      <w:r>
        <w:t>územia</w:t>
      </w:r>
    </w:p>
    <w:p w:rsidR="007127CB" w:rsidRDefault="007127CB" w:rsidP="00155CC2">
      <w:pPr>
        <w:pStyle w:val="Nadpis3"/>
      </w:pPr>
      <w:bookmarkStart w:id="272" w:name="_TOC_250024"/>
      <w:bookmarkStart w:id="273" w:name="_Toc178188290"/>
      <w:bookmarkEnd w:id="272"/>
      <w:r>
        <w:t>Príslušenstvo</w:t>
      </w:r>
      <w:bookmarkEnd w:id="273"/>
    </w:p>
    <w:p w:rsidR="007127CB" w:rsidRDefault="007127CB" w:rsidP="00155CC2">
      <w:r>
        <w:t>Pracovná</w:t>
      </w:r>
      <w:r>
        <w:rPr>
          <w:spacing w:val="-2"/>
        </w:rPr>
        <w:t xml:space="preserve"> </w:t>
      </w:r>
      <w:r>
        <w:t>plošina:</w:t>
      </w:r>
    </w:p>
    <w:p w:rsidR="007127CB" w:rsidRDefault="007127CB" w:rsidP="00155CC2">
      <w:pPr>
        <w:rPr>
          <w:spacing w:val="1"/>
        </w:rPr>
      </w:pPr>
      <w:r>
        <w:t>Pracovná</w:t>
      </w:r>
      <w:r>
        <w:rPr>
          <w:spacing w:val="1"/>
        </w:rPr>
        <w:t xml:space="preserve"> </w:t>
      </w:r>
      <w:r>
        <w:t>plošina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spevnená</w:t>
      </w:r>
      <w:r>
        <w:rPr>
          <w:spacing w:val="1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musí</w:t>
      </w:r>
      <w:r>
        <w:rPr>
          <w:spacing w:val="58"/>
        </w:rPr>
        <w:t xml:space="preserve"> </w:t>
      </w:r>
      <w:r>
        <w:t>mať</w:t>
      </w:r>
      <w:r>
        <w:rPr>
          <w:spacing w:val="59"/>
        </w:rPr>
        <w:t xml:space="preserve"> </w:t>
      </w:r>
      <w:r>
        <w:t>umývateľný</w:t>
      </w:r>
      <w:r>
        <w:rPr>
          <w:spacing w:val="58"/>
        </w:rPr>
        <w:t xml:space="preserve"> </w:t>
      </w:r>
      <w:r>
        <w:t>povrch</w:t>
      </w:r>
      <w:r>
        <w:rPr>
          <w:spacing w:val="59"/>
        </w:rPr>
        <w:t xml:space="preserve"> </w:t>
      </w:r>
      <w:r>
        <w:t>vyspádovaný</w:t>
      </w:r>
      <w:r>
        <w:rPr>
          <w:spacing w:val="58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zbernej</w:t>
      </w:r>
      <w:r>
        <w:rPr>
          <w:spacing w:val="1"/>
        </w:rPr>
        <w:t xml:space="preserve"> </w:t>
      </w:r>
      <w:r>
        <w:t>jamy a</w:t>
      </w:r>
      <w:r>
        <w:rPr>
          <w:spacing w:val="1"/>
        </w:rPr>
        <w:t xml:space="preserve"> </w:t>
      </w:r>
      <w:r>
        <w:t>ohradený</w:t>
      </w:r>
      <w:r>
        <w:rPr>
          <w:spacing w:val="1"/>
        </w:rPr>
        <w:t xml:space="preserve"> </w:t>
      </w:r>
      <w:r>
        <w:t>vodotesnou</w:t>
      </w:r>
      <w:r>
        <w:rPr>
          <w:spacing w:val="1"/>
        </w:rPr>
        <w:t xml:space="preserve"> </w:t>
      </w:r>
      <w:r>
        <w:t>hrádzkou na</w:t>
      </w:r>
      <w:r>
        <w:rPr>
          <w:spacing w:val="1"/>
        </w:rPr>
        <w:t xml:space="preserve"> </w:t>
      </w:r>
      <w:r>
        <w:t>zabránenie</w:t>
      </w:r>
      <w:r>
        <w:rPr>
          <w:spacing w:val="58"/>
        </w:rPr>
        <w:t xml:space="preserve"> </w:t>
      </w:r>
      <w:r>
        <w:t>znečistenia okolitého terénu.</w:t>
      </w:r>
      <w:r>
        <w:rPr>
          <w:spacing w:val="1"/>
        </w:rPr>
        <w:t xml:space="preserve"> </w:t>
      </w:r>
    </w:p>
    <w:p w:rsidR="007127CB" w:rsidRDefault="007127CB" w:rsidP="00155CC2">
      <w:r>
        <w:t>Pred</w:t>
      </w:r>
      <w:r>
        <w:rPr>
          <w:spacing w:val="1"/>
        </w:rPr>
        <w:t xml:space="preserve"> </w:t>
      </w:r>
      <w:r>
        <w:t>zahájením</w:t>
      </w:r>
      <w:r>
        <w:rPr>
          <w:spacing w:val="1"/>
        </w:rPr>
        <w:t xml:space="preserve"> </w:t>
      </w:r>
      <w:r>
        <w:t>vŕtania</w:t>
      </w:r>
      <w:r>
        <w:rPr>
          <w:spacing w:val="1"/>
        </w:rPr>
        <w:t xml:space="preserve"> </w:t>
      </w:r>
      <w:r>
        <w:t>vytýči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pracovnej</w:t>
      </w:r>
      <w:r>
        <w:rPr>
          <w:spacing w:val="1"/>
        </w:rPr>
        <w:t xml:space="preserve"> </w:t>
      </w:r>
      <w:r>
        <w:t>plošine</w:t>
      </w:r>
      <w:r>
        <w:rPr>
          <w:spacing w:val="1"/>
        </w:rPr>
        <w:t xml:space="preserve"> </w:t>
      </w:r>
      <w:r>
        <w:t>osi</w:t>
      </w:r>
      <w:r>
        <w:rPr>
          <w:spacing w:val="1"/>
        </w:rPr>
        <w:t xml:space="preserve"> </w:t>
      </w:r>
      <w:r>
        <w:t>všetkých</w:t>
      </w:r>
      <w:r>
        <w:rPr>
          <w:spacing w:val="58"/>
        </w:rPr>
        <w:t xml:space="preserve"> </w:t>
      </w:r>
      <w:r>
        <w:t>vrtov,</w:t>
      </w:r>
      <w:r>
        <w:rPr>
          <w:spacing w:val="58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odsúhlasí</w:t>
      </w:r>
      <w:r>
        <w:rPr>
          <w:spacing w:val="12"/>
        </w:rPr>
        <w:t xml:space="preserve"> </w:t>
      </w:r>
      <w:r>
        <w:t>stavebný</w:t>
      </w:r>
      <w:r>
        <w:rPr>
          <w:spacing w:val="15"/>
        </w:rPr>
        <w:t xml:space="preserve"> </w:t>
      </w:r>
      <w:r>
        <w:t>dozor.</w:t>
      </w:r>
    </w:p>
    <w:p w:rsidR="007127CB" w:rsidRDefault="007127CB" w:rsidP="00155CC2">
      <w:r>
        <w:t>Postavenie</w:t>
      </w:r>
      <w:r>
        <w:rPr>
          <w:spacing w:val="-2"/>
        </w:rPr>
        <w:t xml:space="preserve"> </w:t>
      </w:r>
      <w:r>
        <w:t>vrtnej</w:t>
      </w:r>
      <w:r>
        <w:rPr>
          <w:spacing w:val="-1"/>
        </w:rPr>
        <w:t xml:space="preserve"> </w:t>
      </w:r>
      <w:r>
        <w:t>súpravy:</w:t>
      </w:r>
    </w:p>
    <w:p w:rsidR="007127CB" w:rsidRDefault="007127CB" w:rsidP="00155CC2">
      <w:r>
        <w:t>Vrtná</w:t>
      </w:r>
      <w:r>
        <w:rPr>
          <w:spacing w:val="1"/>
        </w:rPr>
        <w:t xml:space="preserve"> </w:t>
      </w:r>
      <w:r>
        <w:t>súprava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musí</w:t>
      </w:r>
      <w:r>
        <w:rPr>
          <w:spacing w:val="59"/>
        </w:rPr>
        <w:t xml:space="preserve"> </w:t>
      </w:r>
      <w:r>
        <w:t>postaviť</w:t>
      </w:r>
      <w:r>
        <w:rPr>
          <w:spacing w:val="59"/>
        </w:rPr>
        <w:t xml:space="preserve"> </w:t>
      </w:r>
      <w:r>
        <w:t>tak,</w:t>
      </w:r>
      <w:r>
        <w:rPr>
          <w:spacing w:val="59"/>
        </w:rPr>
        <w:t xml:space="preserve"> </w:t>
      </w:r>
      <w:r>
        <w:t>aby</w:t>
      </w:r>
      <w:r>
        <w:rPr>
          <w:spacing w:val="59"/>
        </w:rPr>
        <w:t xml:space="preserve"> </w:t>
      </w:r>
      <w:r>
        <w:t>vrt</w:t>
      </w:r>
      <w:r>
        <w:rPr>
          <w:spacing w:val="59"/>
        </w:rPr>
        <w:t xml:space="preserve"> </w:t>
      </w:r>
      <w:r>
        <w:t>bol</w:t>
      </w:r>
      <w:r>
        <w:rPr>
          <w:spacing w:val="59"/>
        </w:rPr>
        <w:t xml:space="preserve"> </w:t>
      </w:r>
      <w:r>
        <w:t>zhotovený</w:t>
      </w:r>
      <w:r>
        <w:rPr>
          <w:spacing w:val="59"/>
        </w:rPr>
        <w:t xml:space="preserve"> </w:t>
      </w:r>
      <w:r>
        <w:t>s presnosťou</w:t>
      </w:r>
      <w:r>
        <w:rPr>
          <w:spacing w:val="59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dokumentácie.</w:t>
      </w:r>
    </w:p>
    <w:p w:rsidR="007127CB" w:rsidRDefault="007127CB" w:rsidP="007127CB">
      <w:pPr>
        <w:pStyle w:val="Zkladntext"/>
        <w:spacing w:before="3"/>
        <w:rPr>
          <w:sz w:val="15"/>
        </w:rPr>
      </w:pPr>
    </w:p>
    <w:p w:rsidR="007127CB" w:rsidRDefault="007127CB" w:rsidP="007127CB">
      <w:pPr>
        <w:pStyle w:val="Zkladntext"/>
        <w:spacing w:before="3"/>
        <w:rPr>
          <w:sz w:val="15"/>
        </w:rPr>
      </w:pPr>
    </w:p>
    <w:p w:rsidR="007127CB" w:rsidRDefault="007127CB" w:rsidP="007127CB">
      <w:pPr>
        <w:pStyle w:val="Zkladntext"/>
        <w:spacing w:before="3"/>
        <w:rPr>
          <w:sz w:val="15"/>
        </w:rPr>
      </w:pPr>
    </w:p>
    <w:p w:rsidR="007127CB" w:rsidRDefault="007127CB" w:rsidP="00155CC2">
      <w:r>
        <w:t>Technologický</w:t>
      </w:r>
      <w:r>
        <w:rPr>
          <w:spacing w:val="59"/>
        </w:rPr>
        <w:t xml:space="preserve"> </w:t>
      </w:r>
      <w:r>
        <w:t>postup:</w:t>
      </w:r>
    </w:p>
    <w:p w:rsidR="007127CB" w:rsidRPr="004A3FD9" w:rsidRDefault="007127CB" w:rsidP="00155CC2">
      <w:r w:rsidRPr="004A3FD9">
        <w:t>Zlepšenie</w:t>
      </w:r>
      <w:r w:rsidRPr="004A3FD9">
        <w:rPr>
          <w:spacing w:val="1"/>
        </w:rPr>
        <w:t xml:space="preserve"> </w:t>
      </w:r>
      <w:r w:rsidRPr="004A3FD9">
        <w:t>celkovej</w:t>
      </w:r>
      <w:r w:rsidRPr="004A3FD9">
        <w:rPr>
          <w:spacing w:val="1"/>
        </w:rPr>
        <w:t xml:space="preserve"> </w:t>
      </w:r>
      <w:r w:rsidRPr="004A3FD9">
        <w:t>stability</w:t>
      </w:r>
      <w:r w:rsidRPr="004A3FD9">
        <w:rPr>
          <w:spacing w:val="1"/>
        </w:rPr>
        <w:t xml:space="preserve"> </w:t>
      </w:r>
      <w:r w:rsidRPr="004A3FD9">
        <w:t>územia</w:t>
      </w:r>
      <w:r w:rsidRPr="004A3FD9">
        <w:rPr>
          <w:spacing w:val="1"/>
        </w:rPr>
        <w:t xml:space="preserve"> </w:t>
      </w:r>
      <w:r w:rsidRPr="004A3FD9">
        <w:t>je</w:t>
      </w:r>
      <w:r w:rsidRPr="004A3FD9">
        <w:rPr>
          <w:spacing w:val="1"/>
        </w:rPr>
        <w:t xml:space="preserve"> </w:t>
      </w:r>
      <w:r w:rsidRPr="004A3FD9">
        <w:t>riešené</w:t>
      </w:r>
      <w:r w:rsidRPr="004A3FD9">
        <w:rPr>
          <w:spacing w:val="1"/>
        </w:rPr>
        <w:t xml:space="preserve"> </w:t>
      </w:r>
      <w:r w:rsidRPr="004A3FD9">
        <w:t>jeho</w:t>
      </w:r>
      <w:r w:rsidRPr="004A3FD9">
        <w:rPr>
          <w:spacing w:val="1"/>
        </w:rPr>
        <w:t xml:space="preserve"> </w:t>
      </w:r>
      <w:r w:rsidRPr="004A3FD9">
        <w:t>hĺbkovým</w:t>
      </w:r>
      <w:r w:rsidRPr="004A3FD9">
        <w:rPr>
          <w:spacing w:val="1"/>
        </w:rPr>
        <w:t xml:space="preserve"> </w:t>
      </w:r>
      <w:r w:rsidRPr="004A3FD9">
        <w:t>odvodnením</w:t>
      </w:r>
      <w:r w:rsidRPr="004A3FD9">
        <w:rPr>
          <w:spacing w:val="1"/>
        </w:rPr>
        <w:t xml:space="preserve"> </w:t>
      </w:r>
      <w:r w:rsidRPr="004A3FD9">
        <w:t>pomocou</w:t>
      </w:r>
      <w:r w:rsidRPr="004A3FD9">
        <w:rPr>
          <w:spacing w:val="1"/>
        </w:rPr>
        <w:t xml:space="preserve"> </w:t>
      </w:r>
      <w:r w:rsidRPr="004A3FD9">
        <w:t>horizontálnych</w:t>
      </w:r>
      <w:r w:rsidRPr="004A3FD9">
        <w:rPr>
          <w:spacing w:val="1"/>
        </w:rPr>
        <w:t xml:space="preserve"> </w:t>
      </w:r>
      <w:r w:rsidRPr="004A3FD9">
        <w:t>odvodňovacích</w:t>
      </w:r>
      <w:r w:rsidRPr="004A3FD9">
        <w:rPr>
          <w:spacing w:val="1"/>
        </w:rPr>
        <w:t xml:space="preserve"> </w:t>
      </w:r>
      <w:r w:rsidRPr="004A3FD9">
        <w:t>vrtov. Tieto sú</w:t>
      </w:r>
      <w:r w:rsidRPr="004A3FD9">
        <w:rPr>
          <w:spacing w:val="58"/>
        </w:rPr>
        <w:t xml:space="preserve"> </w:t>
      </w:r>
      <w:r w:rsidRPr="004A3FD9">
        <w:t>navrhnuté prevažne</w:t>
      </w:r>
      <w:r w:rsidRPr="004A3FD9">
        <w:rPr>
          <w:spacing w:val="58"/>
        </w:rPr>
        <w:t xml:space="preserve"> </w:t>
      </w:r>
      <w:r w:rsidRPr="004A3FD9">
        <w:t>v päte</w:t>
      </w:r>
      <w:r w:rsidRPr="004A3FD9">
        <w:rPr>
          <w:spacing w:val="59"/>
        </w:rPr>
        <w:t xml:space="preserve"> </w:t>
      </w:r>
      <w:r w:rsidRPr="004A3FD9">
        <w:t>zosuvných</w:t>
      </w:r>
      <w:r w:rsidRPr="004A3FD9">
        <w:rPr>
          <w:spacing w:val="58"/>
        </w:rPr>
        <w:t xml:space="preserve"> </w:t>
      </w:r>
      <w:r w:rsidRPr="004A3FD9">
        <w:t>svahov</w:t>
      </w:r>
      <w:r w:rsidRPr="004A3FD9">
        <w:rPr>
          <w:spacing w:val="1"/>
        </w:rPr>
        <w:t xml:space="preserve"> </w:t>
      </w:r>
      <w:r w:rsidRPr="004A3FD9">
        <w:t>za</w:t>
      </w:r>
      <w:r w:rsidRPr="004A3FD9">
        <w:rPr>
          <w:spacing w:val="1"/>
        </w:rPr>
        <w:t xml:space="preserve"> </w:t>
      </w:r>
      <w:r w:rsidRPr="004A3FD9">
        <w:t>účelom</w:t>
      </w:r>
      <w:r w:rsidRPr="004A3FD9">
        <w:rPr>
          <w:spacing w:val="1"/>
        </w:rPr>
        <w:t xml:space="preserve"> </w:t>
      </w:r>
      <w:r w:rsidRPr="004A3FD9">
        <w:t>zníženia</w:t>
      </w:r>
      <w:r w:rsidRPr="004A3FD9">
        <w:rPr>
          <w:spacing w:val="1"/>
        </w:rPr>
        <w:t xml:space="preserve"> </w:t>
      </w:r>
      <w:r w:rsidRPr="004A3FD9">
        <w:t>vztlakovej</w:t>
      </w:r>
      <w:r w:rsidRPr="004A3FD9">
        <w:rPr>
          <w:spacing w:val="1"/>
        </w:rPr>
        <w:t xml:space="preserve"> </w:t>
      </w:r>
      <w:r w:rsidRPr="004A3FD9">
        <w:t>hladiny</w:t>
      </w:r>
      <w:r w:rsidRPr="004A3FD9">
        <w:rPr>
          <w:spacing w:val="1"/>
        </w:rPr>
        <w:t xml:space="preserve"> </w:t>
      </w:r>
      <w:r w:rsidRPr="004A3FD9">
        <w:t>podzemnej</w:t>
      </w:r>
      <w:r w:rsidRPr="004A3FD9">
        <w:rPr>
          <w:spacing w:val="1"/>
        </w:rPr>
        <w:t xml:space="preserve"> </w:t>
      </w:r>
      <w:r w:rsidRPr="004A3FD9">
        <w:t>vody</w:t>
      </w:r>
      <w:r w:rsidRPr="004A3FD9">
        <w:rPr>
          <w:spacing w:val="1"/>
        </w:rPr>
        <w:t xml:space="preserve"> </w:t>
      </w:r>
      <w:r w:rsidRPr="004A3FD9">
        <w:t>v</w:t>
      </w:r>
      <w:r w:rsidRPr="004A3FD9">
        <w:rPr>
          <w:spacing w:val="1"/>
        </w:rPr>
        <w:t xml:space="preserve"> </w:t>
      </w:r>
      <w:r w:rsidRPr="004A3FD9">
        <w:t>zosuvoch.</w:t>
      </w:r>
      <w:r w:rsidRPr="004A3FD9">
        <w:rPr>
          <w:spacing w:val="1"/>
        </w:rPr>
        <w:t xml:space="preserve"> </w:t>
      </w:r>
      <w:r w:rsidRPr="004A3FD9">
        <w:t>Horizontálne</w:t>
      </w:r>
      <w:r w:rsidRPr="004A3FD9">
        <w:rPr>
          <w:spacing w:val="1"/>
        </w:rPr>
        <w:t xml:space="preserve"> </w:t>
      </w:r>
      <w:r w:rsidRPr="004A3FD9">
        <w:t>vrty</w:t>
      </w:r>
      <w:r w:rsidRPr="004A3FD9">
        <w:rPr>
          <w:spacing w:val="1"/>
        </w:rPr>
        <w:t xml:space="preserve"> </w:t>
      </w:r>
      <w:r w:rsidRPr="004A3FD9">
        <w:t>sú</w:t>
      </w:r>
      <w:r w:rsidRPr="004A3FD9">
        <w:rPr>
          <w:spacing w:val="1"/>
        </w:rPr>
        <w:t xml:space="preserve"> </w:t>
      </w:r>
      <w:r w:rsidRPr="004A3FD9">
        <w:t>navrhnuté</w:t>
      </w:r>
      <w:r w:rsidRPr="004A3FD9">
        <w:rPr>
          <w:spacing w:val="1"/>
        </w:rPr>
        <w:t xml:space="preserve"> </w:t>
      </w:r>
      <w:r w:rsidRPr="004A3FD9">
        <w:t>ako</w:t>
      </w:r>
      <w:r w:rsidRPr="004A3FD9">
        <w:rPr>
          <w:spacing w:val="1"/>
        </w:rPr>
        <w:t xml:space="preserve"> </w:t>
      </w:r>
      <w:r w:rsidRPr="004A3FD9">
        <w:t>vejáre</w:t>
      </w:r>
      <w:r w:rsidRPr="004A3FD9">
        <w:rPr>
          <w:spacing w:val="1"/>
        </w:rPr>
        <w:t xml:space="preserve"> </w:t>
      </w:r>
      <w:r w:rsidRPr="004A3FD9">
        <w:t>vrtov</w:t>
      </w:r>
      <w:r w:rsidRPr="004A3FD9">
        <w:rPr>
          <w:spacing w:val="58"/>
        </w:rPr>
        <w:t xml:space="preserve"> </w:t>
      </w:r>
      <w:r w:rsidRPr="004A3FD9">
        <w:t>z jedného</w:t>
      </w:r>
      <w:r w:rsidRPr="004A3FD9">
        <w:rPr>
          <w:spacing w:val="58"/>
        </w:rPr>
        <w:t xml:space="preserve"> </w:t>
      </w:r>
      <w:r w:rsidRPr="004A3FD9">
        <w:t>stanoviska,</w:t>
      </w:r>
      <w:r w:rsidRPr="004A3FD9">
        <w:rPr>
          <w:spacing w:val="59"/>
        </w:rPr>
        <w:t xml:space="preserve"> </w:t>
      </w:r>
      <w:r w:rsidRPr="004A3FD9">
        <w:t>pričom</w:t>
      </w:r>
      <w:r w:rsidRPr="004A3FD9">
        <w:rPr>
          <w:spacing w:val="58"/>
        </w:rPr>
        <w:t xml:space="preserve"> </w:t>
      </w:r>
      <w:r w:rsidRPr="004A3FD9">
        <w:t>v jednom</w:t>
      </w:r>
      <w:r w:rsidRPr="004A3FD9">
        <w:rPr>
          <w:spacing w:val="59"/>
        </w:rPr>
        <w:t xml:space="preserve"> </w:t>
      </w:r>
      <w:r w:rsidRPr="004A3FD9">
        <w:t>stanovisku</w:t>
      </w:r>
      <w:r w:rsidRPr="004A3FD9">
        <w:rPr>
          <w:spacing w:val="58"/>
        </w:rPr>
        <w:t xml:space="preserve"> </w:t>
      </w:r>
      <w:r w:rsidRPr="004A3FD9">
        <w:t>je</w:t>
      </w:r>
      <w:r w:rsidRPr="004A3FD9">
        <w:rPr>
          <w:spacing w:val="59"/>
        </w:rPr>
        <w:t xml:space="preserve"> </w:t>
      </w:r>
      <w:r w:rsidRPr="004A3FD9">
        <w:t>od</w:t>
      </w:r>
      <w:r w:rsidRPr="004A3FD9">
        <w:rPr>
          <w:spacing w:val="58"/>
        </w:rPr>
        <w:t xml:space="preserve"> </w:t>
      </w:r>
      <w:r w:rsidRPr="004A3FD9">
        <w:t>dvoch</w:t>
      </w:r>
      <w:r w:rsidRPr="004A3FD9">
        <w:rPr>
          <w:spacing w:val="-56"/>
        </w:rPr>
        <w:t xml:space="preserve"> </w:t>
      </w:r>
      <w:r w:rsidRPr="004A3FD9">
        <w:t>až</w:t>
      </w:r>
      <w:r w:rsidRPr="004A3FD9">
        <w:rPr>
          <w:spacing w:val="14"/>
        </w:rPr>
        <w:t xml:space="preserve"> </w:t>
      </w:r>
      <w:r w:rsidRPr="004A3FD9">
        <w:t>do</w:t>
      </w:r>
      <w:r w:rsidRPr="004A3FD9">
        <w:rPr>
          <w:spacing w:val="14"/>
        </w:rPr>
        <w:t xml:space="preserve"> </w:t>
      </w:r>
      <w:r w:rsidRPr="004A3FD9">
        <w:t>päť</w:t>
      </w:r>
      <w:r w:rsidRPr="004A3FD9">
        <w:rPr>
          <w:spacing w:val="16"/>
        </w:rPr>
        <w:t xml:space="preserve"> </w:t>
      </w:r>
      <w:r w:rsidRPr="004A3FD9">
        <w:t>horizontálnych</w:t>
      </w:r>
      <w:r w:rsidRPr="004A3FD9">
        <w:rPr>
          <w:spacing w:val="17"/>
        </w:rPr>
        <w:t xml:space="preserve"> </w:t>
      </w:r>
      <w:r w:rsidRPr="004A3FD9">
        <w:t>vrtov.</w:t>
      </w:r>
    </w:p>
    <w:p w:rsidR="007127CB" w:rsidRPr="004A3FD9" w:rsidRDefault="007127CB" w:rsidP="00155CC2">
      <w:r w:rsidRPr="004A3FD9">
        <w:t>Vrty budú</w:t>
      </w:r>
      <w:r w:rsidRPr="004A3FD9">
        <w:rPr>
          <w:spacing w:val="1"/>
        </w:rPr>
        <w:t xml:space="preserve"> </w:t>
      </w:r>
      <w:r w:rsidRPr="004A3FD9">
        <w:t>vŕtané</w:t>
      </w:r>
      <w:r w:rsidRPr="004A3FD9">
        <w:rPr>
          <w:spacing w:val="1"/>
        </w:rPr>
        <w:t xml:space="preserve"> </w:t>
      </w:r>
      <w:r w:rsidRPr="004A3FD9">
        <w:t>priemerom</w:t>
      </w:r>
      <w:r w:rsidRPr="004A3FD9">
        <w:rPr>
          <w:spacing w:val="1"/>
        </w:rPr>
        <w:t xml:space="preserve"> </w:t>
      </w:r>
      <w:r w:rsidRPr="004A3FD9">
        <w:t>137</w:t>
      </w:r>
      <w:r w:rsidRPr="004A3FD9">
        <w:rPr>
          <w:spacing w:val="1"/>
        </w:rPr>
        <w:t xml:space="preserve"> </w:t>
      </w:r>
      <w:r w:rsidRPr="004A3FD9">
        <w:t>mm,</w:t>
      </w:r>
      <w:r w:rsidRPr="004A3FD9">
        <w:rPr>
          <w:spacing w:val="1"/>
        </w:rPr>
        <w:t xml:space="preserve"> </w:t>
      </w:r>
      <w:r w:rsidRPr="004A3FD9">
        <w:t>budú</w:t>
      </w:r>
      <w:r w:rsidRPr="004A3FD9">
        <w:rPr>
          <w:spacing w:val="1"/>
        </w:rPr>
        <w:t xml:space="preserve"> </w:t>
      </w:r>
      <w:r w:rsidRPr="004A3FD9">
        <w:t>budované</w:t>
      </w:r>
      <w:r w:rsidRPr="004A3FD9">
        <w:rPr>
          <w:spacing w:val="1"/>
        </w:rPr>
        <w:t xml:space="preserve"> </w:t>
      </w:r>
      <w:r w:rsidRPr="004A3FD9">
        <w:t>oceľovými</w:t>
      </w:r>
      <w:r w:rsidRPr="004A3FD9">
        <w:rPr>
          <w:spacing w:val="1"/>
        </w:rPr>
        <w:t xml:space="preserve"> </w:t>
      </w:r>
      <w:r w:rsidRPr="004A3FD9">
        <w:t>perforovanými</w:t>
      </w:r>
      <w:r w:rsidRPr="004A3FD9">
        <w:rPr>
          <w:spacing w:val="1"/>
        </w:rPr>
        <w:t xml:space="preserve"> </w:t>
      </w:r>
      <w:r w:rsidRPr="004A3FD9">
        <w:t>pažnicami</w:t>
      </w:r>
      <w:r w:rsidRPr="004A3FD9">
        <w:rPr>
          <w:spacing w:val="1"/>
        </w:rPr>
        <w:t xml:space="preserve"> </w:t>
      </w:r>
      <w:r w:rsidRPr="004A3FD9">
        <w:t xml:space="preserve">108/4,5 mm (perforácia do 16 %, </w:t>
      </w:r>
      <w:r w:rsidRPr="004A3FD9">
        <w:t xml:space="preserve">6 mm). Vodiaca ochranná oceľová pažnica </w:t>
      </w:r>
      <w:r w:rsidRPr="004A3FD9">
        <w:t>133/5mm je</w:t>
      </w:r>
      <w:r w:rsidRPr="004A3FD9">
        <w:rPr>
          <w:spacing w:val="1"/>
        </w:rPr>
        <w:t xml:space="preserve"> </w:t>
      </w:r>
      <w:r w:rsidRPr="004A3FD9">
        <w:t>navrhnutá dĺžky 6 m. Po ukončení vrtných prác sa horizontálne vrty prepláchnu vodou. Pri</w:t>
      </w:r>
      <w:r w:rsidRPr="004A3FD9">
        <w:rPr>
          <w:spacing w:val="1"/>
        </w:rPr>
        <w:t xml:space="preserve"> </w:t>
      </w:r>
      <w:r w:rsidRPr="004A3FD9">
        <w:t>návrhu</w:t>
      </w:r>
      <w:r w:rsidRPr="004A3FD9">
        <w:rPr>
          <w:spacing w:val="1"/>
        </w:rPr>
        <w:t xml:space="preserve"> </w:t>
      </w:r>
      <w:r w:rsidRPr="004A3FD9">
        <w:t>rozmiestnenia,</w:t>
      </w:r>
      <w:r w:rsidRPr="004A3FD9">
        <w:rPr>
          <w:spacing w:val="1"/>
        </w:rPr>
        <w:t xml:space="preserve"> </w:t>
      </w:r>
      <w:r w:rsidRPr="004A3FD9">
        <w:t>dĺžky</w:t>
      </w:r>
      <w:r w:rsidRPr="004A3FD9">
        <w:rPr>
          <w:spacing w:val="1"/>
        </w:rPr>
        <w:t xml:space="preserve"> </w:t>
      </w:r>
      <w:r w:rsidRPr="004A3FD9">
        <w:t>a</w:t>
      </w:r>
      <w:r w:rsidRPr="004A3FD9">
        <w:rPr>
          <w:spacing w:val="1"/>
        </w:rPr>
        <w:t xml:space="preserve"> </w:t>
      </w:r>
      <w:r w:rsidRPr="004A3FD9">
        <w:t>sklonov</w:t>
      </w:r>
      <w:r w:rsidRPr="004A3FD9">
        <w:rPr>
          <w:spacing w:val="1"/>
        </w:rPr>
        <w:t xml:space="preserve"> </w:t>
      </w:r>
      <w:r w:rsidRPr="004A3FD9">
        <w:t>vrtov</w:t>
      </w:r>
      <w:r w:rsidRPr="004A3FD9">
        <w:rPr>
          <w:spacing w:val="1"/>
        </w:rPr>
        <w:t xml:space="preserve"> </w:t>
      </w:r>
      <w:r w:rsidRPr="004A3FD9">
        <w:t>ako</w:t>
      </w:r>
      <w:r w:rsidRPr="004A3FD9">
        <w:rPr>
          <w:spacing w:val="1"/>
        </w:rPr>
        <w:t xml:space="preserve"> </w:t>
      </w:r>
      <w:r w:rsidRPr="004A3FD9">
        <w:t>aj</w:t>
      </w:r>
      <w:r w:rsidRPr="004A3FD9">
        <w:rPr>
          <w:spacing w:val="1"/>
        </w:rPr>
        <w:t xml:space="preserve"> </w:t>
      </w:r>
      <w:r w:rsidRPr="004A3FD9">
        <w:t>účinnosti</w:t>
      </w:r>
      <w:r w:rsidRPr="004A3FD9">
        <w:rPr>
          <w:spacing w:val="58"/>
        </w:rPr>
        <w:t xml:space="preserve"> </w:t>
      </w:r>
      <w:r w:rsidRPr="004A3FD9">
        <w:t>vrtov</w:t>
      </w:r>
      <w:r w:rsidRPr="004A3FD9">
        <w:rPr>
          <w:spacing w:val="58"/>
        </w:rPr>
        <w:t xml:space="preserve"> </w:t>
      </w:r>
      <w:r w:rsidRPr="004A3FD9">
        <w:t>na</w:t>
      </w:r>
      <w:r w:rsidRPr="004A3FD9">
        <w:rPr>
          <w:spacing w:val="59"/>
        </w:rPr>
        <w:t xml:space="preserve"> </w:t>
      </w:r>
      <w:r w:rsidRPr="004A3FD9">
        <w:t>stabilitu</w:t>
      </w:r>
      <w:r w:rsidRPr="004A3FD9">
        <w:rPr>
          <w:spacing w:val="58"/>
        </w:rPr>
        <w:t xml:space="preserve"> </w:t>
      </w:r>
      <w:r w:rsidRPr="004A3FD9">
        <w:t>zosuvných</w:t>
      </w:r>
      <w:r w:rsidRPr="004A3FD9">
        <w:rPr>
          <w:spacing w:val="1"/>
        </w:rPr>
        <w:t xml:space="preserve"> </w:t>
      </w:r>
      <w:r w:rsidRPr="004A3FD9">
        <w:t>území sme pri stabilitných výpočtov uvažovali s max. 50%-ným znížením vztlakov pomocou</w:t>
      </w:r>
      <w:r w:rsidRPr="004A3FD9">
        <w:rPr>
          <w:spacing w:val="1"/>
        </w:rPr>
        <w:t xml:space="preserve"> </w:t>
      </w:r>
      <w:r w:rsidRPr="004A3FD9">
        <w:t>týchto</w:t>
      </w:r>
      <w:r w:rsidRPr="004A3FD9">
        <w:rPr>
          <w:spacing w:val="1"/>
        </w:rPr>
        <w:t xml:space="preserve"> </w:t>
      </w:r>
      <w:r w:rsidRPr="004A3FD9">
        <w:t>vrtov.</w:t>
      </w:r>
      <w:r w:rsidRPr="004A3FD9">
        <w:rPr>
          <w:spacing w:val="1"/>
        </w:rPr>
        <w:t xml:space="preserve"> </w:t>
      </w:r>
      <w:r w:rsidRPr="004A3FD9">
        <w:t>Rozsah</w:t>
      </w:r>
      <w:r w:rsidRPr="004A3FD9">
        <w:rPr>
          <w:spacing w:val="1"/>
        </w:rPr>
        <w:t xml:space="preserve"> </w:t>
      </w:r>
      <w:r w:rsidRPr="004A3FD9">
        <w:t>vrtov</w:t>
      </w:r>
      <w:r w:rsidRPr="004A3FD9">
        <w:rPr>
          <w:spacing w:val="1"/>
        </w:rPr>
        <w:t xml:space="preserve"> </w:t>
      </w:r>
      <w:r w:rsidRPr="004A3FD9">
        <w:t>bol</w:t>
      </w:r>
      <w:r w:rsidRPr="004A3FD9">
        <w:rPr>
          <w:spacing w:val="1"/>
        </w:rPr>
        <w:t xml:space="preserve"> </w:t>
      </w:r>
      <w:r w:rsidRPr="004A3FD9">
        <w:t>navrhnutý</w:t>
      </w:r>
      <w:r w:rsidRPr="004A3FD9">
        <w:rPr>
          <w:spacing w:val="1"/>
        </w:rPr>
        <w:t xml:space="preserve"> </w:t>
      </w:r>
      <w:r w:rsidRPr="004A3FD9">
        <w:t>s ohľadom</w:t>
      </w:r>
      <w:r w:rsidRPr="004A3FD9">
        <w:rPr>
          <w:spacing w:val="58"/>
        </w:rPr>
        <w:t xml:space="preserve"> </w:t>
      </w:r>
      <w:r w:rsidRPr="004A3FD9">
        <w:t>pre</w:t>
      </w:r>
      <w:r w:rsidRPr="004A3FD9">
        <w:rPr>
          <w:spacing w:val="58"/>
        </w:rPr>
        <w:t xml:space="preserve"> </w:t>
      </w:r>
      <w:r w:rsidRPr="004A3FD9">
        <w:t>dosiahnutie</w:t>
      </w:r>
      <w:r w:rsidRPr="004A3FD9">
        <w:rPr>
          <w:spacing w:val="59"/>
        </w:rPr>
        <w:t xml:space="preserve"> </w:t>
      </w:r>
      <w:r w:rsidRPr="004A3FD9">
        <w:t>stability</w:t>
      </w:r>
      <w:r w:rsidRPr="004A3FD9">
        <w:rPr>
          <w:spacing w:val="58"/>
        </w:rPr>
        <w:t xml:space="preserve"> </w:t>
      </w:r>
      <w:r w:rsidRPr="004A3FD9">
        <w:t>územia</w:t>
      </w:r>
      <w:r w:rsidRPr="004A3FD9">
        <w:rPr>
          <w:spacing w:val="59"/>
        </w:rPr>
        <w:t xml:space="preserve"> </w:t>
      </w:r>
      <w:r w:rsidRPr="004A3FD9">
        <w:t>pre</w:t>
      </w:r>
      <w:r w:rsidRPr="004A3FD9">
        <w:rPr>
          <w:spacing w:val="1"/>
        </w:rPr>
        <w:t xml:space="preserve"> </w:t>
      </w:r>
      <w:r w:rsidRPr="004A3FD9">
        <w:t>výkop</w:t>
      </w:r>
      <w:r w:rsidRPr="004A3FD9">
        <w:rPr>
          <w:spacing w:val="1"/>
        </w:rPr>
        <w:t xml:space="preserve"> </w:t>
      </w:r>
      <w:r w:rsidRPr="004A3FD9">
        <w:t>stavebných</w:t>
      </w:r>
      <w:r w:rsidRPr="004A3FD9">
        <w:rPr>
          <w:spacing w:val="1"/>
        </w:rPr>
        <w:t xml:space="preserve"> </w:t>
      </w:r>
      <w:r w:rsidRPr="004A3FD9">
        <w:t>jám</w:t>
      </w:r>
      <w:r w:rsidRPr="004A3FD9">
        <w:rPr>
          <w:spacing w:val="58"/>
        </w:rPr>
        <w:t xml:space="preserve"> </w:t>
      </w:r>
      <w:r w:rsidRPr="004A3FD9">
        <w:t>pre</w:t>
      </w:r>
      <w:r w:rsidRPr="004A3FD9">
        <w:rPr>
          <w:spacing w:val="58"/>
        </w:rPr>
        <w:t xml:space="preserve"> </w:t>
      </w:r>
      <w:r w:rsidRPr="004A3FD9">
        <w:t>zakladanie</w:t>
      </w:r>
      <w:r w:rsidRPr="004A3FD9">
        <w:rPr>
          <w:spacing w:val="59"/>
        </w:rPr>
        <w:t xml:space="preserve"> </w:t>
      </w:r>
      <w:r w:rsidRPr="004A3FD9">
        <w:t>mostných</w:t>
      </w:r>
      <w:r w:rsidRPr="004A3FD9">
        <w:rPr>
          <w:spacing w:val="58"/>
        </w:rPr>
        <w:t xml:space="preserve"> </w:t>
      </w:r>
      <w:r w:rsidRPr="004A3FD9">
        <w:t>pilierov.</w:t>
      </w:r>
      <w:r w:rsidRPr="004A3FD9">
        <w:rPr>
          <w:spacing w:val="59"/>
        </w:rPr>
        <w:t xml:space="preserve"> </w:t>
      </w:r>
      <w:r w:rsidRPr="004A3FD9">
        <w:t>Zlepšenie</w:t>
      </w:r>
      <w:r w:rsidRPr="004A3FD9">
        <w:rPr>
          <w:spacing w:val="59"/>
        </w:rPr>
        <w:t xml:space="preserve"> </w:t>
      </w:r>
      <w:r w:rsidRPr="004A3FD9">
        <w:t>stability</w:t>
      </w:r>
      <w:r w:rsidRPr="004A3FD9">
        <w:rPr>
          <w:spacing w:val="58"/>
        </w:rPr>
        <w:t xml:space="preserve"> </w:t>
      </w:r>
      <w:r w:rsidRPr="004A3FD9">
        <w:t>zosuvných</w:t>
      </w:r>
      <w:r w:rsidRPr="004A3FD9">
        <w:rPr>
          <w:spacing w:val="1"/>
        </w:rPr>
        <w:t xml:space="preserve"> </w:t>
      </w:r>
      <w:r w:rsidRPr="004A3FD9">
        <w:t>území sa tým zvýšilo prevažne v rozsahu 5 - 30%. Rozsah vrtov je navrhnutý pre dosiahnutie</w:t>
      </w:r>
      <w:r w:rsidRPr="004A3FD9">
        <w:rPr>
          <w:spacing w:val="1"/>
        </w:rPr>
        <w:t xml:space="preserve"> </w:t>
      </w:r>
      <w:r w:rsidRPr="004A3FD9">
        <w:t>min.</w:t>
      </w:r>
      <w:r w:rsidRPr="004A3FD9">
        <w:rPr>
          <w:spacing w:val="34"/>
        </w:rPr>
        <w:t xml:space="preserve"> </w:t>
      </w:r>
      <w:r w:rsidRPr="004A3FD9">
        <w:t>stupňa</w:t>
      </w:r>
      <w:r w:rsidRPr="004A3FD9">
        <w:rPr>
          <w:spacing w:val="29"/>
        </w:rPr>
        <w:t xml:space="preserve"> </w:t>
      </w:r>
      <w:r w:rsidRPr="004A3FD9">
        <w:t>stablity</w:t>
      </w:r>
      <w:r w:rsidRPr="004A3FD9">
        <w:rPr>
          <w:spacing w:val="30"/>
        </w:rPr>
        <w:t xml:space="preserve"> </w:t>
      </w:r>
      <w:r w:rsidRPr="004A3FD9">
        <w:t>F</w:t>
      </w:r>
      <w:r w:rsidRPr="004A3FD9">
        <w:rPr>
          <w:spacing w:val="30"/>
        </w:rPr>
        <w:t xml:space="preserve"> </w:t>
      </w:r>
      <w:r w:rsidRPr="004A3FD9">
        <w:rPr>
          <w:position w:val="-5"/>
        </w:rPr>
        <w:t>min</w:t>
      </w:r>
      <w:r w:rsidRPr="004A3FD9">
        <w:rPr>
          <w:spacing w:val="32"/>
          <w:position w:val="-5"/>
        </w:rPr>
        <w:t xml:space="preserve"> </w:t>
      </w:r>
      <w:r w:rsidRPr="004A3FD9">
        <w:t>=</w:t>
      </w:r>
      <w:r w:rsidRPr="004A3FD9">
        <w:rPr>
          <w:spacing w:val="31"/>
        </w:rPr>
        <w:t xml:space="preserve"> </w:t>
      </w:r>
      <w:r w:rsidRPr="004A3FD9">
        <w:t>1,2-1,3</w:t>
      </w:r>
      <w:r w:rsidRPr="004A3FD9">
        <w:rPr>
          <w:spacing w:val="33"/>
        </w:rPr>
        <w:t xml:space="preserve"> </w:t>
      </w:r>
      <w:r w:rsidRPr="004A3FD9">
        <w:t>v</w:t>
      </w:r>
      <w:r w:rsidRPr="004A3FD9">
        <w:rPr>
          <w:spacing w:val="30"/>
        </w:rPr>
        <w:t xml:space="preserve"> </w:t>
      </w:r>
      <w:r w:rsidRPr="004A3FD9">
        <w:t>území</w:t>
      </w:r>
      <w:r w:rsidRPr="004A3FD9">
        <w:rPr>
          <w:spacing w:val="31"/>
        </w:rPr>
        <w:t xml:space="preserve"> </w:t>
      </w:r>
      <w:r w:rsidRPr="004A3FD9">
        <w:t>pri</w:t>
      </w:r>
      <w:r w:rsidRPr="004A3FD9">
        <w:rPr>
          <w:spacing w:val="31"/>
        </w:rPr>
        <w:t xml:space="preserve"> </w:t>
      </w:r>
      <w:r w:rsidRPr="004A3FD9">
        <w:t>použití</w:t>
      </w:r>
      <w:r w:rsidRPr="004A3FD9">
        <w:rPr>
          <w:spacing w:val="31"/>
        </w:rPr>
        <w:t xml:space="preserve"> </w:t>
      </w:r>
      <w:r w:rsidRPr="004A3FD9">
        <w:t>výpočtových</w:t>
      </w:r>
      <w:r w:rsidRPr="004A3FD9">
        <w:rPr>
          <w:spacing w:val="30"/>
        </w:rPr>
        <w:t xml:space="preserve"> </w:t>
      </w:r>
      <w:r w:rsidRPr="004A3FD9">
        <w:t>šmykových</w:t>
      </w:r>
      <w:r w:rsidRPr="004A3FD9">
        <w:rPr>
          <w:spacing w:val="30"/>
        </w:rPr>
        <w:t xml:space="preserve"> </w:t>
      </w:r>
      <w:r w:rsidRPr="004A3FD9">
        <w:t>parametrov.</w:t>
      </w:r>
    </w:p>
    <w:p w:rsidR="007127CB" w:rsidRDefault="007127CB" w:rsidP="00155CC2">
      <w:r w:rsidRPr="004A3FD9">
        <w:t>Vody</w:t>
      </w:r>
      <w:r w:rsidRPr="004A3FD9">
        <w:rPr>
          <w:spacing w:val="1"/>
        </w:rPr>
        <w:t xml:space="preserve"> </w:t>
      </w:r>
      <w:r w:rsidRPr="004A3FD9">
        <w:t>sa</w:t>
      </w:r>
      <w:r w:rsidRPr="004A3FD9">
        <w:rPr>
          <w:spacing w:val="1"/>
        </w:rPr>
        <w:t xml:space="preserve"> </w:t>
      </w:r>
      <w:r w:rsidRPr="004A3FD9">
        <w:t>odvedú</w:t>
      </w:r>
      <w:r w:rsidRPr="004A3FD9">
        <w:rPr>
          <w:spacing w:val="1"/>
        </w:rPr>
        <w:t xml:space="preserve"> </w:t>
      </w:r>
      <w:r w:rsidRPr="004A3FD9">
        <w:t>povrchovo</w:t>
      </w:r>
      <w:r w:rsidRPr="004A3FD9">
        <w:rPr>
          <w:spacing w:val="1"/>
        </w:rPr>
        <w:t xml:space="preserve"> </w:t>
      </w:r>
      <w:r w:rsidRPr="004A3FD9">
        <w:t>a</w:t>
      </w:r>
      <w:r w:rsidRPr="004A3FD9">
        <w:rPr>
          <w:spacing w:val="1"/>
        </w:rPr>
        <w:t xml:space="preserve"> </w:t>
      </w:r>
      <w:r w:rsidRPr="004A3FD9">
        <w:t>podpovrchovo</w:t>
      </w:r>
      <w:r w:rsidRPr="004A3FD9">
        <w:rPr>
          <w:spacing w:val="1"/>
        </w:rPr>
        <w:t xml:space="preserve"> </w:t>
      </w:r>
      <w:r w:rsidRPr="004A3FD9">
        <w:t>od</w:t>
      </w:r>
      <w:r w:rsidRPr="004A3FD9">
        <w:rPr>
          <w:spacing w:val="1"/>
        </w:rPr>
        <w:t xml:space="preserve"> </w:t>
      </w:r>
      <w:r w:rsidRPr="004A3FD9">
        <w:t>výustných</w:t>
      </w:r>
      <w:r w:rsidRPr="004A3FD9">
        <w:rPr>
          <w:spacing w:val="1"/>
        </w:rPr>
        <w:t xml:space="preserve"> </w:t>
      </w:r>
      <w:r w:rsidRPr="004A3FD9">
        <w:t>objektov</w:t>
      </w:r>
      <w:r w:rsidRPr="004A3FD9">
        <w:rPr>
          <w:spacing w:val="1"/>
        </w:rPr>
        <w:t xml:space="preserve"> </w:t>
      </w:r>
      <w:r w:rsidRPr="004A3FD9">
        <w:t>do</w:t>
      </w:r>
      <w:r w:rsidRPr="004A3FD9">
        <w:rPr>
          <w:spacing w:val="1"/>
        </w:rPr>
        <w:t xml:space="preserve"> </w:t>
      </w:r>
      <w:r w:rsidRPr="004A3FD9">
        <w:t>najbližšieho</w:t>
      </w:r>
      <w:r w:rsidRPr="004A3FD9">
        <w:rPr>
          <w:spacing w:val="1"/>
        </w:rPr>
        <w:t xml:space="preserve"> </w:t>
      </w:r>
      <w:r w:rsidRPr="004A3FD9">
        <w:t>odvodňovacieho</w:t>
      </w:r>
      <w:r w:rsidRPr="004A3FD9">
        <w:rPr>
          <w:spacing w:val="12"/>
        </w:rPr>
        <w:t xml:space="preserve"> </w:t>
      </w:r>
      <w:r w:rsidRPr="004A3FD9">
        <w:t>systému</w:t>
      </w:r>
      <w:r w:rsidRPr="004A3FD9">
        <w:rPr>
          <w:spacing w:val="15"/>
        </w:rPr>
        <w:t xml:space="preserve"> </w:t>
      </w:r>
      <w:r w:rsidRPr="004A3FD9">
        <w:t>cesty</w:t>
      </w:r>
      <w:r w:rsidRPr="004A3FD9">
        <w:rPr>
          <w:spacing w:val="10"/>
        </w:rPr>
        <w:t xml:space="preserve"> </w:t>
      </w:r>
      <w:r w:rsidRPr="004A3FD9">
        <w:t>č.st.</w:t>
      </w:r>
      <w:r w:rsidRPr="004A3FD9">
        <w:rPr>
          <w:spacing w:val="14"/>
        </w:rPr>
        <w:t xml:space="preserve"> </w:t>
      </w:r>
      <w:r w:rsidRPr="004A3FD9">
        <w:t>101-00</w:t>
      </w:r>
      <w:r w:rsidRPr="004A3FD9">
        <w:rPr>
          <w:spacing w:val="10"/>
        </w:rPr>
        <w:t xml:space="preserve"> </w:t>
      </w:r>
      <w:r w:rsidRPr="004A3FD9">
        <w:t>(rigoly</w:t>
      </w:r>
      <w:r w:rsidRPr="004A3FD9">
        <w:rPr>
          <w:spacing w:val="13"/>
        </w:rPr>
        <w:t xml:space="preserve"> </w:t>
      </w:r>
      <w:r w:rsidRPr="004A3FD9">
        <w:t>),</w:t>
      </w:r>
      <w:r w:rsidRPr="004A3FD9">
        <w:rPr>
          <w:spacing w:val="11"/>
        </w:rPr>
        <w:t xml:space="preserve"> </w:t>
      </w:r>
      <w:r w:rsidRPr="004A3FD9">
        <w:t>resp.</w:t>
      </w:r>
      <w:r w:rsidRPr="004A3FD9">
        <w:rPr>
          <w:spacing w:val="14"/>
        </w:rPr>
        <w:t xml:space="preserve"> </w:t>
      </w:r>
      <w:r w:rsidRPr="004A3FD9">
        <w:t>recipientu</w:t>
      </w:r>
      <w:r w:rsidRPr="004A3FD9">
        <w:rPr>
          <w:spacing w:val="12"/>
        </w:rPr>
        <w:t xml:space="preserve"> </w:t>
      </w:r>
      <w:r w:rsidRPr="004A3FD9">
        <w:t>miestnych</w:t>
      </w:r>
      <w:r w:rsidRPr="004A3FD9">
        <w:rPr>
          <w:spacing w:val="13"/>
        </w:rPr>
        <w:t xml:space="preserve"> </w:t>
      </w:r>
      <w:r w:rsidRPr="004A3FD9">
        <w:t>vodotečí.</w:t>
      </w:r>
    </w:p>
    <w:p w:rsidR="007127CB" w:rsidRDefault="007127CB" w:rsidP="00155CC2">
      <w:pPr>
        <w:pStyle w:val="Nadpis3"/>
      </w:pPr>
      <w:bookmarkStart w:id="274" w:name="_TOC_250023"/>
      <w:bookmarkStart w:id="275" w:name="_Toc178188291"/>
      <w:r>
        <w:t>Údaje</w:t>
      </w:r>
      <w:r>
        <w:rPr>
          <w:spacing w:val="35"/>
        </w:rPr>
        <w:t xml:space="preserve"> </w:t>
      </w:r>
      <w:r>
        <w:t>o</w:t>
      </w:r>
      <w:r>
        <w:rPr>
          <w:spacing w:val="29"/>
        </w:rPr>
        <w:t xml:space="preserve"> </w:t>
      </w:r>
      <w:bookmarkEnd w:id="274"/>
      <w:r>
        <w:t>strojoch</w:t>
      </w:r>
      <w:bookmarkEnd w:id="275"/>
    </w:p>
    <w:p w:rsidR="007127CB" w:rsidRDefault="007127CB" w:rsidP="00155CC2">
      <w:r>
        <w:t>Zhotoviteľ predloží zástupcovi objednávateľa (dozorovi) katalóg alebo špecifikáciu parametrov</w:t>
      </w:r>
      <w:r>
        <w:rPr>
          <w:spacing w:val="1"/>
        </w:rPr>
        <w:t xml:space="preserve"> </w:t>
      </w:r>
      <w:r>
        <w:t>vrtných</w:t>
      </w:r>
      <w:r>
        <w:rPr>
          <w:spacing w:val="6"/>
        </w:rPr>
        <w:t xml:space="preserve"> </w:t>
      </w:r>
      <w:r>
        <w:t>súprav,</w:t>
      </w:r>
      <w:r>
        <w:rPr>
          <w:spacing w:val="18"/>
        </w:rPr>
        <w:t xml:space="preserve"> </w:t>
      </w:r>
      <w:r>
        <w:t>ktoré</w:t>
      </w:r>
      <w:r>
        <w:rPr>
          <w:spacing w:val="6"/>
        </w:rPr>
        <w:t xml:space="preserve"> </w:t>
      </w:r>
      <w:r>
        <w:t>budú</w:t>
      </w:r>
      <w:r>
        <w:rPr>
          <w:spacing w:val="14"/>
        </w:rPr>
        <w:t xml:space="preserve"> </w:t>
      </w:r>
      <w:r>
        <w:t>použité</w:t>
      </w:r>
      <w:r>
        <w:rPr>
          <w:spacing w:val="7"/>
        </w:rPr>
        <w:t xml:space="preserve"> </w:t>
      </w:r>
      <w:r>
        <w:t>pre</w:t>
      </w:r>
      <w:r>
        <w:rPr>
          <w:spacing w:val="6"/>
        </w:rPr>
        <w:t xml:space="preserve"> </w:t>
      </w:r>
      <w:r>
        <w:t>vrtné</w:t>
      </w:r>
      <w:r>
        <w:rPr>
          <w:spacing w:val="7"/>
        </w:rPr>
        <w:t xml:space="preserve"> </w:t>
      </w:r>
      <w:r>
        <w:t>práce.</w:t>
      </w:r>
    </w:p>
    <w:p w:rsidR="007127CB" w:rsidRDefault="007127CB" w:rsidP="00155CC2">
      <w:pPr>
        <w:pStyle w:val="Nadpis3"/>
      </w:pPr>
      <w:bookmarkStart w:id="276" w:name="_Toc168583923"/>
      <w:bookmarkStart w:id="277" w:name="_Toc169087888"/>
      <w:bookmarkStart w:id="278" w:name="_Toc168583924"/>
      <w:bookmarkStart w:id="279" w:name="_Toc169087889"/>
      <w:bookmarkStart w:id="280" w:name="_Toc168583925"/>
      <w:bookmarkStart w:id="281" w:name="_Toc169087890"/>
      <w:bookmarkStart w:id="282" w:name="_TOC_250022"/>
      <w:bookmarkStart w:id="283" w:name="_Toc178188292"/>
      <w:bookmarkEnd w:id="276"/>
      <w:bookmarkEnd w:id="277"/>
      <w:bookmarkEnd w:id="278"/>
      <w:bookmarkEnd w:id="279"/>
      <w:bookmarkEnd w:id="280"/>
      <w:bookmarkEnd w:id="281"/>
      <w:r>
        <w:t>Záznam</w:t>
      </w:r>
      <w:r>
        <w:rPr>
          <w:spacing w:val="32"/>
        </w:rPr>
        <w:t xml:space="preserve"> </w:t>
      </w:r>
      <w:r>
        <w:t>o</w:t>
      </w:r>
      <w:r>
        <w:rPr>
          <w:spacing w:val="33"/>
        </w:rPr>
        <w:t xml:space="preserve"> </w:t>
      </w:r>
      <w:r>
        <w:t>realizácii</w:t>
      </w:r>
      <w:r>
        <w:rPr>
          <w:spacing w:val="30"/>
        </w:rPr>
        <w:t xml:space="preserve"> </w:t>
      </w:r>
      <w:bookmarkEnd w:id="282"/>
      <w:r>
        <w:t>HV</w:t>
      </w:r>
      <w:bookmarkEnd w:id="283"/>
    </w:p>
    <w:p w:rsidR="007127CB" w:rsidRDefault="007127CB" w:rsidP="00155CC2">
      <w:r>
        <w:t>O</w:t>
      </w:r>
      <w:r>
        <w:rPr>
          <w:spacing w:val="16"/>
        </w:rPr>
        <w:t xml:space="preserve"> </w:t>
      </w:r>
      <w:r>
        <w:t>realizácii</w:t>
      </w:r>
      <w:r>
        <w:rPr>
          <w:spacing w:val="13"/>
        </w:rPr>
        <w:t xml:space="preserve"> </w:t>
      </w:r>
      <w:r>
        <w:t>každého</w:t>
      </w:r>
      <w:r>
        <w:rPr>
          <w:spacing w:val="15"/>
        </w:rPr>
        <w:t xml:space="preserve"> </w:t>
      </w:r>
      <w:r>
        <w:t>vrtu</w:t>
      </w:r>
      <w:r>
        <w:rPr>
          <w:spacing w:val="18"/>
        </w:rPr>
        <w:t xml:space="preserve"> </w:t>
      </w:r>
      <w:r>
        <w:t>vedie</w:t>
      </w:r>
      <w:r>
        <w:rPr>
          <w:spacing w:val="14"/>
        </w:rPr>
        <w:t xml:space="preserve"> </w:t>
      </w:r>
      <w:r>
        <w:t>stavbyvedúci</w:t>
      </w:r>
      <w:r>
        <w:rPr>
          <w:spacing w:val="18"/>
        </w:rPr>
        <w:t xml:space="preserve"> </w:t>
      </w:r>
      <w:r>
        <w:t>pravidelný</w:t>
      </w:r>
      <w:r>
        <w:rPr>
          <w:spacing w:val="15"/>
        </w:rPr>
        <w:t xml:space="preserve"> </w:t>
      </w:r>
      <w:r>
        <w:t>záznam,</w:t>
      </w:r>
      <w:r>
        <w:rPr>
          <w:spacing w:val="16"/>
        </w:rPr>
        <w:t xml:space="preserve"> </w:t>
      </w:r>
      <w:r>
        <w:t>kde</w:t>
      </w:r>
      <w:r>
        <w:rPr>
          <w:spacing w:val="15"/>
        </w:rPr>
        <w:t xml:space="preserve"> </w:t>
      </w:r>
      <w:r>
        <w:t>sa</w:t>
      </w:r>
      <w:r>
        <w:rPr>
          <w:spacing w:val="15"/>
        </w:rPr>
        <w:t xml:space="preserve"> </w:t>
      </w:r>
      <w:r>
        <w:t>bude</w:t>
      </w:r>
      <w:r>
        <w:rPr>
          <w:spacing w:val="14"/>
        </w:rPr>
        <w:t xml:space="preserve"> </w:t>
      </w:r>
      <w:r>
        <w:t>zaznamenávať:</w:t>
      </w:r>
    </w:p>
    <w:p w:rsidR="007127CB" w:rsidRDefault="007127CB" w:rsidP="002E1152">
      <w:pPr>
        <w:pStyle w:val="Odsekzoznamu"/>
        <w:widowControl w:val="0"/>
        <w:numPr>
          <w:ilvl w:val="2"/>
          <w:numId w:val="8"/>
        </w:numPr>
        <w:tabs>
          <w:tab w:val="left" w:pos="1031"/>
        </w:tabs>
        <w:autoSpaceDE w:val="0"/>
        <w:autoSpaceDN w:val="0"/>
        <w:spacing w:before="30" w:after="0"/>
        <w:ind w:left="1032" w:hanging="289"/>
        <w:contextualSpacing w:val="0"/>
        <w:jc w:val="left"/>
      </w:pPr>
      <w:r>
        <w:t>postup</w:t>
      </w:r>
      <w:r>
        <w:rPr>
          <w:spacing w:val="45"/>
        </w:rPr>
        <w:t xml:space="preserve"> </w:t>
      </w:r>
      <w:r>
        <w:t>vŕtania</w:t>
      </w:r>
    </w:p>
    <w:p w:rsidR="007127CB" w:rsidRDefault="007127CB" w:rsidP="002E1152">
      <w:pPr>
        <w:pStyle w:val="Odsekzoznamu"/>
        <w:widowControl w:val="0"/>
        <w:numPr>
          <w:ilvl w:val="2"/>
          <w:numId w:val="8"/>
        </w:numPr>
        <w:tabs>
          <w:tab w:val="left" w:pos="1031"/>
        </w:tabs>
        <w:autoSpaceDE w:val="0"/>
        <w:autoSpaceDN w:val="0"/>
        <w:spacing w:before="30" w:after="0"/>
        <w:ind w:left="1032" w:hanging="289"/>
        <w:contextualSpacing w:val="0"/>
        <w:jc w:val="left"/>
      </w:pPr>
      <w:r>
        <w:t>farba</w:t>
      </w:r>
      <w:r>
        <w:rPr>
          <w:spacing w:val="45"/>
        </w:rPr>
        <w:t xml:space="preserve"> </w:t>
      </w:r>
      <w:r>
        <w:t>výplachu</w:t>
      </w:r>
    </w:p>
    <w:p w:rsidR="007127CB" w:rsidRDefault="007127CB" w:rsidP="002E1152">
      <w:pPr>
        <w:pStyle w:val="Odsekzoznamu"/>
        <w:widowControl w:val="0"/>
        <w:numPr>
          <w:ilvl w:val="2"/>
          <w:numId w:val="8"/>
        </w:numPr>
        <w:tabs>
          <w:tab w:val="left" w:pos="1031"/>
        </w:tabs>
        <w:autoSpaceDE w:val="0"/>
        <w:autoSpaceDN w:val="0"/>
        <w:spacing w:before="30" w:after="0"/>
        <w:ind w:left="1032" w:hanging="289"/>
        <w:contextualSpacing w:val="0"/>
        <w:jc w:val="left"/>
      </w:pPr>
      <w:r>
        <w:t>tlak</w:t>
      </w:r>
      <w:r>
        <w:rPr>
          <w:spacing w:val="34"/>
        </w:rPr>
        <w:t xml:space="preserve"> </w:t>
      </w:r>
      <w:r>
        <w:t>v</w:t>
      </w:r>
      <w:r>
        <w:rPr>
          <w:spacing w:val="26"/>
        </w:rPr>
        <w:t xml:space="preserve"> </w:t>
      </w:r>
      <w:r>
        <w:t>sútyčí</w:t>
      </w:r>
      <w:r>
        <w:rPr>
          <w:spacing w:val="27"/>
        </w:rPr>
        <w:t xml:space="preserve"> </w:t>
      </w:r>
      <w:r>
        <w:t>(</w:t>
      </w:r>
      <w:r>
        <w:rPr>
          <w:spacing w:val="33"/>
        </w:rPr>
        <w:t xml:space="preserve"> </w:t>
      </w:r>
      <w:r>
        <w:t>sklon</w:t>
      </w:r>
      <w:r>
        <w:rPr>
          <w:spacing w:val="32"/>
        </w:rPr>
        <w:t xml:space="preserve"> </w:t>
      </w:r>
      <w:r>
        <w:t>vrtu)</w:t>
      </w:r>
    </w:p>
    <w:p w:rsidR="007127CB" w:rsidRDefault="007127CB" w:rsidP="002E1152">
      <w:pPr>
        <w:pStyle w:val="Odsekzoznamu"/>
        <w:widowControl w:val="0"/>
        <w:numPr>
          <w:ilvl w:val="2"/>
          <w:numId w:val="8"/>
        </w:numPr>
        <w:tabs>
          <w:tab w:val="left" w:pos="1031"/>
        </w:tabs>
        <w:autoSpaceDE w:val="0"/>
        <w:autoSpaceDN w:val="0"/>
        <w:spacing w:before="30" w:after="0"/>
        <w:ind w:left="1032" w:hanging="289"/>
        <w:contextualSpacing w:val="0"/>
        <w:jc w:val="left"/>
      </w:pPr>
      <w:r>
        <w:t>výdatnosť</w:t>
      </w:r>
      <w:r>
        <w:rPr>
          <w:spacing w:val="48"/>
        </w:rPr>
        <w:t xml:space="preserve"> </w:t>
      </w:r>
      <w:r>
        <w:t>vrtu</w:t>
      </w:r>
    </w:p>
    <w:p w:rsidR="007127CB" w:rsidRDefault="007127CB" w:rsidP="00155CC2">
      <w:r>
        <w:t>Zaznamenávajú</w:t>
      </w:r>
      <w:r>
        <w:rPr>
          <w:spacing w:val="15"/>
        </w:rPr>
        <w:t xml:space="preserve"> </w:t>
      </w:r>
      <w:r>
        <w:t>sa</w:t>
      </w:r>
      <w:r>
        <w:rPr>
          <w:spacing w:val="15"/>
        </w:rPr>
        <w:t xml:space="preserve"> </w:t>
      </w:r>
      <w:r>
        <w:t>tiež</w:t>
      </w:r>
      <w:r>
        <w:rPr>
          <w:spacing w:val="16"/>
        </w:rPr>
        <w:t xml:space="preserve"> </w:t>
      </w:r>
      <w:r>
        <w:t>odchýlky</w:t>
      </w:r>
      <w:r>
        <w:rPr>
          <w:spacing w:val="15"/>
        </w:rPr>
        <w:t xml:space="preserve"> </w:t>
      </w:r>
      <w:r>
        <w:t>v</w:t>
      </w:r>
      <w:r>
        <w:rPr>
          <w:spacing w:val="13"/>
        </w:rPr>
        <w:t xml:space="preserve"> </w:t>
      </w:r>
      <w:r>
        <w:t>umiestnení</w:t>
      </w:r>
      <w:r>
        <w:rPr>
          <w:spacing w:val="14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šikmosti</w:t>
      </w:r>
      <w:r>
        <w:rPr>
          <w:spacing w:val="14"/>
        </w:rPr>
        <w:t xml:space="preserve"> </w:t>
      </w:r>
      <w:r>
        <w:t>vrtov.</w:t>
      </w:r>
    </w:p>
    <w:p w:rsidR="007127CB" w:rsidRDefault="007127CB" w:rsidP="00155CC2">
      <w:r>
        <w:t>Záznam sa vedie v stavebnom denníku alebo na formulároch, ktoré sú prílohou denníka. U HV</w:t>
      </w:r>
      <w:r>
        <w:rPr>
          <w:spacing w:val="1"/>
        </w:rPr>
        <w:t xml:space="preserve"> </w:t>
      </w:r>
      <w:r>
        <w:t>plní podrobný záznam o realizácii každého HV úlohu technického atestu podľa zásad kontroly</w:t>
      </w:r>
      <w:r>
        <w:rPr>
          <w:spacing w:val="1"/>
        </w:rPr>
        <w:t xml:space="preserve"> </w:t>
      </w:r>
      <w:r>
        <w:t>kvality.</w:t>
      </w:r>
      <w:r>
        <w:rPr>
          <w:spacing w:val="7"/>
        </w:rPr>
        <w:t xml:space="preserve"> </w:t>
      </w:r>
      <w:r>
        <w:t>Atesty</w:t>
      </w:r>
      <w:r>
        <w:rPr>
          <w:spacing w:val="7"/>
        </w:rPr>
        <w:t xml:space="preserve"> </w:t>
      </w:r>
      <w:r>
        <w:t>potvrdzuje</w:t>
      </w:r>
      <w:r>
        <w:rPr>
          <w:spacing w:val="9"/>
        </w:rPr>
        <w:t xml:space="preserve"> </w:t>
      </w:r>
      <w:r>
        <w:t>vedúci</w:t>
      </w:r>
      <w:r>
        <w:rPr>
          <w:spacing w:val="5"/>
        </w:rPr>
        <w:t xml:space="preserve"> </w:t>
      </w:r>
      <w:r>
        <w:t>stavby</w:t>
      </w:r>
      <w:r>
        <w:rPr>
          <w:spacing w:val="7"/>
        </w:rPr>
        <w:t xml:space="preserve"> </w:t>
      </w:r>
      <w:r>
        <w:t>a</w:t>
      </w:r>
      <w:r>
        <w:rPr>
          <w:spacing w:val="7"/>
        </w:rPr>
        <w:t xml:space="preserve"> </w:t>
      </w:r>
      <w:r>
        <w:t>stavebný</w:t>
      </w:r>
      <w:r>
        <w:rPr>
          <w:spacing w:val="6"/>
        </w:rPr>
        <w:t xml:space="preserve"> </w:t>
      </w:r>
      <w:r>
        <w:t>dozor.</w:t>
      </w:r>
    </w:p>
    <w:p w:rsidR="007127CB" w:rsidRDefault="007127CB" w:rsidP="00155CC2">
      <w:pPr>
        <w:pStyle w:val="Nadpis3"/>
      </w:pPr>
      <w:bookmarkStart w:id="284" w:name="_TOC_250021"/>
      <w:bookmarkStart w:id="285" w:name="_Toc178188293"/>
      <w:r>
        <w:t>Klimatické</w:t>
      </w:r>
      <w:r>
        <w:rPr>
          <w:spacing w:val="63"/>
        </w:rPr>
        <w:t xml:space="preserve"> </w:t>
      </w:r>
      <w:bookmarkEnd w:id="284"/>
      <w:r>
        <w:t>obmedzenia</w:t>
      </w:r>
      <w:bookmarkEnd w:id="285"/>
    </w:p>
    <w:p w:rsidR="007127CB" w:rsidRDefault="007127CB" w:rsidP="00155CC2">
      <w:r>
        <w:t>HV je možné realizovať   i za nízkych teplôt, pokiaľ nie je obmedzená spoľahlivosť vrtných</w:t>
      </w:r>
      <w:r>
        <w:rPr>
          <w:spacing w:val="1"/>
        </w:rPr>
        <w:t xml:space="preserve"> </w:t>
      </w:r>
      <w:r>
        <w:t>súprav.</w:t>
      </w:r>
    </w:p>
    <w:p w:rsidR="007127CB" w:rsidRDefault="007127CB" w:rsidP="00155CC2">
      <w:pPr>
        <w:pStyle w:val="Nadpis3"/>
      </w:pPr>
      <w:bookmarkStart w:id="286" w:name="_TOC_250020"/>
      <w:bookmarkStart w:id="287" w:name="_Toc178188294"/>
      <w:r>
        <w:t>Ochrana</w:t>
      </w:r>
      <w:r>
        <w:rPr>
          <w:spacing w:val="57"/>
        </w:rPr>
        <w:t xml:space="preserve"> </w:t>
      </w:r>
      <w:r>
        <w:t>životného</w:t>
      </w:r>
      <w:r>
        <w:rPr>
          <w:spacing w:val="50"/>
        </w:rPr>
        <w:t xml:space="preserve"> </w:t>
      </w:r>
      <w:bookmarkEnd w:id="286"/>
      <w:r>
        <w:t>prostredia</w:t>
      </w:r>
      <w:bookmarkEnd w:id="287"/>
    </w:p>
    <w:p w:rsidR="007127CB" w:rsidRDefault="007127CB" w:rsidP="00155CC2">
      <w:r>
        <w:t>Vrtné</w:t>
      </w:r>
      <w:r>
        <w:rPr>
          <w:spacing w:val="1"/>
        </w:rPr>
        <w:t xml:space="preserve"> </w:t>
      </w:r>
      <w:r>
        <w:t>súpravy</w:t>
      </w:r>
      <w:r>
        <w:rPr>
          <w:spacing w:val="1"/>
        </w:rPr>
        <w:t xml:space="preserve"> </w:t>
      </w:r>
      <w:r>
        <w:t>majú</w:t>
      </w:r>
      <w:r>
        <w:rPr>
          <w:spacing w:val="1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dobrom</w:t>
      </w:r>
      <w:r>
        <w:rPr>
          <w:spacing w:val="1"/>
        </w:rPr>
        <w:t xml:space="preserve"> </w:t>
      </w:r>
      <w:r>
        <w:t>technickom</w:t>
      </w:r>
      <w:r>
        <w:rPr>
          <w:spacing w:val="1"/>
        </w:rPr>
        <w:t xml:space="preserve"> </w:t>
      </w:r>
      <w:r>
        <w:t>stave,</w:t>
      </w:r>
      <w:r>
        <w:rPr>
          <w:spacing w:val="1"/>
        </w:rPr>
        <w:t xml:space="preserve"> </w:t>
      </w:r>
      <w:r>
        <w:t>predovšetkým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má</w:t>
      </w:r>
      <w:r>
        <w:rPr>
          <w:spacing w:val="1"/>
        </w:rPr>
        <w:t xml:space="preserve"> </w:t>
      </w:r>
      <w:r>
        <w:t>zabrániť</w:t>
      </w:r>
      <w:r>
        <w:rPr>
          <w:spacing w:val="1"/>
        </w:rPr>
        <w:t xml:space="preserve"> </w:t>
      </w:r>
      <w:r>
        <w:t>úniku</w:t>
      </w:r>
      <w:r>
        <w:rPr>
          <w:spacing w:val="1"/>
        </w:rPr>
        <w:t xml:space="preserve"> </w:t>
      </w:r>
      <w:r>
        <w:t>pohonných hmôt a mazadiel a nadmernej tvorbe výfukových emisií. Stroje musia byť vybavené</w:t>
      </w:r>
      <w:r>
        <w:rPr>
          <w:spacing w:val="1"/>
        </w:rPr>
        <w:t xml:space="preserve"> </w:t>
      </w:r>
      <w:r>
        <w:t>(pokiaľ je to technicky možné)</w:t>
      </w:r>
      <w:r>
        <w:rPr>
          <w:spacing w:val="1"/>
        </w:rPr>
        <w:t xml:space="preserve"> </w:t>
      </w:r>
      <w:r>
        <w:t>zariadeniami</w:t>
      </w:r>
      <w:r>
        <w:rPr>
          <w:spacing w:val="1"/>
        </w:rPr>
        <w:t xml:space="preserve"> </w:t>
      </w:r>
      <w:r>
        <w:t>obmedzujúcimi</w:t>
      </w:r>
      <w:r>
        <w:rPr>
          <w:spacing w:val="1"/>
        </w:rPr>
        <w:t xml:space="preserve"> </w:t>
      </w:r>
      <w:r>
        <w:t>hluk,</w:t>
      </w:r>
      <w:r>
        <w:rPr>
          <w:spacing w:val="1"/>
        </w:rPr>
        <w:t xml:space="preserve"> </w:t>
      </w:r>
      <w:r>
        <w:t>vibrácie,</w:t>
      </w:r>
      <w:r>
        <w:rPr>
          <w:spacing w:val="1"/>
        </w:rPr>
        <w:t xml:space="preserve"> </w:t>
      </w:r>
      <w:r>
        <w:t>prašnosť</w:t>
      </w:r>
      <w:r>
        <w:rPr>
          <w:spacing w:val="1"/>
        </w:rPr>
        <w:t xml:space="preserve"> </w:t>
      </w:r>
      <w:r>
        <w:t>a tieto</w:t>
      </w:r>
      <w:r>
        <w:rPr>
          <w:spacing w:val="1"/>
        </w:rPr>
        <w:t xml:space="preserve"> </w:t>
      </w:r>
      <w:r>
        <w:t>zariadenia</w:t>
      </w:r>
      <w:r>
        <w:rPr>
          <w:spacing w:val="23"/>
        </w:rPr>
        <w:t xml:space="preserve"> </w:t>
      </w:r>
      <w:r>
        <w:t>musia</w:t>
      </w:r>
      <w:r>
        <w:rPr>
          <w:spacing w:val="26"/>
        </w:rPr>
        <w:t xml:space="preserve"> </w:t>
      </w:r>
      <w:r>
        <w:t>byť</w:t>
      </w:r>
      <w:r>
        <w:rPr>
          <w:spacing w:val="28"/>
        </w:rPr>
        <w:t xml:space="preserve"> </w:t>
      </w:r>
      <w:r>
        <w:t>v</w:t>
      </w:r>
      <w:r>
        <w:rPr>
          <w:spacing w:val="21"/>
        </w:rPr>
        <w:t xml:space="preserve"> </w:t>
      </w:r>
      <w:r>
        <w:t>činnosti.</w:t>
      </w:r>
      <w:r>
        <w:rPr>
          <w:spacing w:val="28"/>
        </w:rPr>
        <w:t xml:space="preserve"> </w:t>
      </w:r>
      <w:r>
        <w:t>Prípustná</w:t>
      </w:r>
      <w:r>
        <w:rPr>
          <w:spacing w:val="23"/>
        </w:rPr>
        <w:t xml:space="preserve"> </w:t>
      </w:r>
      <w:r>
        <w:t>hladina</w:t>
      </w:r>
      <w:r>
        <w:rPr>
          <w:spacing w:val="27"/>
        </w:rPr>
        <w:t xml:space="preserve"> </w:t>
      </w:r>
      <w:r>
        <w:t>hluku</w:t>
      </w:r>
      <w:r>
        <w:rPr>
          <w:spacing w:val="27"/>
        </w:rPr>
        <w:t xml:space="preserve"> </w:t>
      </w:r>
      <w:r>
        <w:t>býva</w:t>
      </w:r>
      <w:r>
        <w:rPr>
          <w:spacing w:val="29"/>
        </w:rPr>
        <w:t xml:space="preserve"> </w:t>
      </w:r>
      <w:r>
        <w:t>uvedená</w:t>
      </w:r>
      <w:r>
        <w:rPr>
          <w:spacing w:val="23"/>
        </w:rPr>
        <w:t xml:space="preserve"> </w:t>
      </w:r>
      <w:r>
        <w:t>v</w:t>
      </w:r>
      <w:r>
        <w:rPr>
          <w:spacing w:val="27"/>
        </w:rPr>
        <w:t xml:space="preserve"> </w:t>
      </w:r>
      <w:r>
        <w:t>stavebnom</w:t>
      </w:r>
      <w:r>
        <w:rPr>
          <w:spacing w:val="24"/>
        </w:rPr>
        <w:t xml:space="preserve"> </w:t>
      </w:r>
      <w:r>
        <w:t>povolení</w:t>
      </w:r>
      <w:r>
        <w:rPr>
          <w:spacing w:val="-56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závislosti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prostredí,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ktorom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práce</w:t>
      </w:r>
      <w:r>
        <w:rPr>
          <w:spacing w:val="1"/>
        </w:rPr>
        <w:t xml:space="preserve"> </w:t>
      </w:r>
      <w:r>
        <w:t>vykonávajú,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hygienických</w:t>
      </w:r>
      <w:r>
        <w:rPr>
          <w:spacing w:val="1"/>
        </w:rPr>
        <w:t xml:space="preserve"> </w:t>
      </w:r>
      <w:r>
        <w:t>predpisov.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exponovaných</w:t>
      </w:r>
      <w:r>
        <w:rPr>
          <w:spacing w:val="1"/>
        </w:rPr>
        <w:t xml:space="preserve"> </w:t>
      </w:r>
      <w:r>
        <w:t>lokalitách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vhodné</w:t>
      </w:r>
      <w:r>
        <w:rPr>
          <w:spacing w:val="1"/>
        </w:rPr>
        <w:t xml:space="preserve"> </w:t>
      </w:r>
      <w:r>
        <w:t>voliť</w:t>
      </w:r>
      <w:r>
        <w:rPr>
          <w:spacing w:val="1"/>
        </w:rPr>
        <w:t xml:space="preserve"> </w:t>
      </w:r>
      <w:r>
        <w:t>menej</w:t>
      </w:r>
      <w:r>
        <w:rPr>
          <w:spacing w:val="1"/>
        </w:rPr>
        <w:t xml:space="preserve"> </w:t>
      </w:r>
      <w:r>
        <w:t>hlučné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prašné</w:t>
      </w:r>
      <w:r>
        <w:rPr>
          <w:spacing w:val="1"/>
        </w:rPr>
        <w:t xml:space="preserve"> </w:t>
      </w:r>
      <w:r>
        <w:t>technológie</w:t>
      </w:r>
      <w:r>
        <w:rPr>
          <w:spacing w:val="1"/>
        </w:rPr>
        <w:t xml:space="preserve"> </w:t>
      </w:r>
      <w:r>
        <w:t>poprípade</w:t>
      </w:r>
      <w:r>
        <w:rPr>
          <w:spacing w:val="1"/>
        </w:rPr>
        <w:t xml:space="preserve"> </w:t>
      </w:r>
      <w:r>
        <w:t>odprašovacie zariadenia. Účinky hlučnej prevádzky sa dajú znížiť dočasnými protihlukovými</w:t>
      </w:r>
      <w:r>
        <w:rPr>
          <w:spacing w:val="1"/>
        </w:rPr>
        <w:t xml:space="preserve"> </w:t>
      </w:r>
      <w:r>
        <w:t>stenami.</w:t>
      </w:r>
    </w:p>
    <w:p w:rsidR="007127CB" w:rsidRDefault="007127CB" w:rsidP="007127CB">
      <w:pPr>
        <w:pStyle w:val="Zkladntext"/>
        <w:spacing w:before="5"/>
        <w:rPr>
          <w:sz w:val="15"/>
        </w:rPr>
      </w:pPr>
    </w:p>
    <w:p w:rsidR="007127CB" w:rsidRPr="00155CC2" w:rsidRDefault="007127CB" w:rsidP="00155CC2">
      <w:pPr>
        <w:pStyle w:val="Nadpis2"/>
      </w:pPr>
      <w:bookmarkStart w:id="288" w:name="_TOC_250019"/>
      <w:bookmarkStart w:id="289" w:name="_Toc178188295"/>
      <w:r w:rsidRPr="00155CC2">
        <w:t xml:space="preserve">SKÚŠANIE A PREBERANIE </w:t>
      </w:r>
      <w:bookmarkEnd w:id="288"/>
      <w:r w:rsidRPr="00155CC2">
        <w:t>PRÁC</w:t>
      </w:r>
      <w:bookmarkEnd w:id="289"/>
    </w:p>
    <w:p w:rsidR="007127CB" w:rsidRDefault="007127CB" w:rsidP="007127CB">
      <w:pPr>
        <w:pStyle w:val="Zkladntext"/>
        <w:spacing w:before="10"/>
        <w:rPr>
          <w:b/>
          <w:sz w:val="20"/>
        </w:rPr>
      </w:pPr>
    </w:p>
    <w:p w:rsidR="007127CB" w:rsidRDefault="007127CB" w:rsidP="00155CC2">
      <w:pPr>
        <w:pStyle w:val="Nadpis3"/>
      </w:pPr>
      <w:bookmarkStart w:id="290" w:name="_TOC_250018"/>
      <w:bookmarkStart w:id="291" w:name="_Toc178188296"/>
      <w:r>
        <w:lastRenderedPageBreak/>
        <w:t>Druhy</w:t>
      </w:r>
      <w:r>
        <w:rPr>
          <w:spacing w:val="26"/>
        </w:rPr>
        <w:t xml:space="preserve"> </w:t>
      </w:r>
      <w:r>
        <w:t>skúšok</w:t>
      </w:r>
      <w:r>
        <w:rPr>
          <w:spacing w:val="33"/>
        </w:rPr>
        <w:t xml:space="preserve"> </w:t>
      </w:r>
      <w:bookmarkEnd w:id="290"/>
      <w:r>
        <w:t>HV</w:t>
      </w:r>
      <w:bookmarkEnd w:id="291"/>
    </w:p>
    <w:p w:rsidR="007127CB" w:rsidRDefault="007127CB" w:rsidP="00155CC2">
      <w:r>
        <w:t>Kontrolno-výrobné skúšky sa vykonávajú na stavbe pre overenie kvality vstupných materiálov,</w:t>
      </w:r>
      <w:r>
        <w:rPr>
          <w:spacing w:val="1"/>
        </w:rPr>
        <w:t xml:space="preserve"> </w:t>
      </w:r>
      <w:r>
        <w:t>polotovarov, ako aj prác. O vykonávaní kontrol a skúšok a o ich výsledkoch musí byť vedená</w:t>
      </w:r>
      <w:r>
        <w:rPr>
          <w:spacing w:val="1"/>
        </w:rPr>
        <w:t xml:space="preserve"> </w:t>
      </w:r>
      <w:r>
        <w:t>riadna evidencia s údajmi o druhu a rozsahu skúšok. Nedeliteľnou súčasťou tejto evidencie sú</w:t>
      </w:r>
      <w:r>
        <w:rPr>
          <w:spacing w:val="1"/>
        </w:rPr>
        <w:t xml:space="preserve"> </w:t>
      </w:r>
      <w:r>
        <w:t>osvedčenia</w:t>
      </w:r>
      <w:r>
        <w:rPr>
          <w:spacing w:val="1"/>
        </w:rPr>
        <w:t xml:space="preserve"> </w:t>
      </w:r>
      <w:r>
        <w:t>o kvalite a atesty od dodávateľa. Pre</w:t>
      </w:r>
      <w:r>
        <w:rPr>
          <w:spacing w:val="1"/>
        </w:rPr>
        <w:t xml:space="preserve"> </w:t>
      </w:r>
      <w:r>
        <w:t>odber</w:t>
      </w:r>
      <w:r>
        <w:rPr>
          <w:spacing w:val="1"/>
        </w:rPr>
        <w:t xml:space="preserve"> </w:t>
      </w:r>
      <w:r>
        <w:t>vzoriek</w:t>
      </w:r>
      <w:r>
        <w:rPr>
          <w:spacing w:val="1"/>
        </w:rPr>
        <w:t xml:space="preserve"> </w:t>
      </w:r>
      <w:r>
        <w:t>a skúšobné metódy platia</w:t>
      </w:r>
      <w:r>
        <w:rPr>
          <w:spacing w:val="1"/>
        </w:rPr>
        <w:t xml:space="preserve"> </w:t>
      </w:r>
      <w:r>
        <w:t>špecializované normy. Vzorky sa odoberajú a ošetrujú na stavbe, skúšajú sa v schválených</w:t>
      </w:r>
      <w:r>
        <w:rPr>
          <w:spacing w:val="1"/>
        </w:rPr>
        <w:t xml:space="preserve"> </w:t>
      </w:r>
      <w:r>
        <w:t>skúšobniach</w:t>
      </w:r>
      <w:r>
        <w:rPr>
          <w:spacing w:val="7"/>
        </w:rPr>
        <w:t xml:space="preserve"> </w:t>
      </w:r>
      <w:r>
        <w:t>alebo</w:t>
      </w:r>
      <w:r>
        <w:rPr>
          <w:spacing w:val="7"/>
        </w:rPr>
        <w:t xml:space="preserve"> </w:t>
      </w:r>
      <w:r>
        <w:t>na</w:t>
      </w:r>
      <w:r>
        <w:rPr>
          <w:spacing w:val="5"/>
        </w:rPr>
        <w:t xml:space="preserve"> </w:t>
      </w:r>
      <w:r>
        <w:t>stavbe</w:t>
      </w:r>
      <w:r>
        <w:rPr>
          <w:spacing w:val="10"/>
        </w:rPr>
        <w:t xml:space="preserve"> </w:t>
      </w:r>
      <w:r>
        <w:t>za</w:t>
      </w:r>
      <w:r>
        <w:rPr>
          <w:spacing w:val="9"/>
        </w:rPr>
        <w:t xml:space="preserve"> </w:t>
      </w:r>
      <w:r>
        <w:t>prítomnosti</w:t>
      </w:r>
      <w:r>
        <w:rPr>
          <w:spacing w:val="6"/>
        </w:rPr>
        <w:t xml:space="preserve"> </w:t>
      </w:r>
      <w:r>
        <w:t>stavebného</w:t>
      </w:r>
      <w:r>
        <w:rPr>
          <w:spacing w:val="8"/>
        </w:rPr>
        <w:t xml:space="preserve"> </w:t>
      </w:r>
      <w:r>
        <w:t>dozoru.</w:t>
      </w:r>
    </w:p>
    <w:p w:rsidR="007127CB" w:rsidRDefault="007127CB" w:rsidP="002C4067">
      <w:pPr>
        <w:pStyle w:val="Nadpis3"/>
      </w:pPr>
      <w:bookmarkStart w:id="292" w:name="_TOC_250017"/>
      <w:bookmarkStart w:id="293" w:name="_Toc178188297"/>
      <w:r>
        <w:t>Preberanie</w:t>
      </w:r>
      <w:r>
        <w:rPr>
          <w:spacing w:val="37"/>
        </w:rPr>
        <w:t xml:space="preserve"> </w:t>
      </w:r>
      <w:r>
        <w:t>a</w:t>
      </w:r>
      <w:r>
        <w:rPr>
          <w:spacing w:val="41"/>
        </w:rPr>
        <w:t xml:space="preserve"> </w:t>
      </w:r>
      <w:r>
        <w:t>zameranie</w:t>
      </w:r>
      <w:r>
        <w:rPr>
          <w:spacing w:val="42"/>
        </w:rPr>
        <w:t xml:space="preserve"> </w:t>
      </w:r>
      <w:bookmarkEnd w:id="292"/>
      <w:r>
        <w:t>prác</w:t>
      </w:r>
      <w:bookmarkEnd w:id="293"/>
    </w:p>
    <w:p w:rsidR="007127CB" w:rsidRDefault="007127CB" w:rsidP="002C4067">
      <w:r>
        <w:t>Po</w:t>
      </w:r>
      <w:r>
        <w:rPr>
          <w:spacing w:val="30"/>
        </w:rPr>
        <w:t xml:space="preserve"> </w:t>
      </w:r>
      <w:r>
        <w:t>skončení</w:t>
      </w:r>
      <w:r>
        <w:rPr>
          <w:spacing w:val="29"/>
        </w:rPr>
        <w:t xml:space="preserve"> </w:t>
      </w:r>
      <w:r>
        <w:t>prác</w:t>
      </w:r>
      <w:r>
        <w:rPr>
          <w:spacing w:val="31"/>
        </w:rPr>
        <w:t xml:space="preserve"> </w:t>
      </w:r>
      <w:r>
        <w:t>pri</w:t>
      </w:r>
      <w:r>
        <w:rPr>
          <w:spacing w:val="34"/>
        </w:rPr>
        <w:t xml:space="preserve"> </w:t>
      </w:r>
      <w:r>
        <w:t>zakladaní</w:t>
      </w:r>
      <w:r>
        <w:rPr>
          <w:spacing w:val="28"/>
        </w:rPr>
        <w:t xml:space="preserve"> </w:t>
      </w:r>
      <w:r>
        <w:t>stavby</w:t>
      </w:r>
      <w:r>
        <w:rPr>
          <w:spacing w:val="28"/>
        </w:rPr>
        <w:t xml:space="preserve"> </w:t>
      </w:r>
      <w:r>
        <w:t>alebo</w:t>
      </w:r>
      <w:r>
        <w:rPr>
          <w:spacing w:val="30"/>
        </w:rPr>
        <w:t xml:space="preserve"> </w:t>
      </w:r>
      <w:r>
        <w:t>na</w:t>
      </w:r>
      <w:r>
        <w:rPr>
          <w:spacing w:val="30"/>
        </w:rPr>
        <w:t xml:space="preserve"> </w:t>
      </w:r>
      <w:r>
        <w:t>jednotlivých</w:t>
      </w:r>
      <w:r>
        <w:rPr>
          <w:spacing w:val="30"/>
        </w:rPr>
        <w:t xml:space="preserve"> </w:t>
      </w:r>
      <w:r>
        <w:t>stanoviskách,</w:t>
      </w:r>
      <w:r>
        <w:rPr>
          <w:spacing w:val="34"/>
        </w:rPr>
        <w:t xml:space="preserve"> </w:t>
      </w:r>
      <w:r>
        <w:t>ako</w:t>
      </w:r>
      <w:r>
        <w:rPr>
          <w:spacing w:val="30"/>
        </w:rPr>
        <w:t xml:space="preserve"> </w:t>
      </w:r>
      <w:r>
        <w:t>je</w:t>
      </w:r>
      <w:r>
        <w:rPr>
          <w:spacing w:val="30"/>
        </w:rPr>
        <w:t xml:space="preserve"> </w:t>
      </w:r>
      <w:r>
        <w:t>dohodnuté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zmluve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dielo,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vykoná</w:t>
      </w:r>
      <w:r>
        <w:rPr>
          <w:spacing w:val="58"/>
        </w:rPr>
        <w:t xml:space="preserve"> </w:t>
      </w:r>
      <w:r>
        <w:t>konečné</w:t>
      </w:r>
      <w:r>
        <w:rPr>
          <w:spacing w:val="58"/>
        </w:rPr>
        <w:t xml:space="preserve"> </w:t>
      </w:r>
      <w:r>
        <w:t>geodetické</w:t>
      </w:r>
      <w:r>
        <w:rPr>
          <w:spacing w:val="59"/>
        </w:rPr>
        <w:t xml:space="preserve"> </w:t>
      </w:r>
      <w:r>
        <w:t>zameranie</w:t>
      </w:r>
      <w:r>
        <w:rPr>
          <w:spacing w:val="58"/>
        </w:rPr>
        <w:t xml:space="preserve"> </w:t>
      </w:r>
      <w:r>
        <w:t>vyhotovených</w:t>
      </w:r>
      <w:r>
        <w:rPr>
          <w:spacing w:val="59"/>
        </w:rPr>
        <w:t xml:space="preserve"> </w:t>
      </w:r>
      <w:r>
        <w:t>základových</w:t>
      </w:r>
      <w:r>
        <w:rPr>
          <w:spacing w:val="1"/>
        </w:rPr>
        <w:t xml:space="preserve"> </w:t>
      </w:r>
      <w:r>
        <w:t>prvkov</w:t>
      </w:r>
      <w:r>
        <w:rPr>
          <w:spacing w:val="16"/>
        </w:rPr>
        <w:t xml:space="preserve"> </w:t>
      </w:r>
      <w:r>
        <w:t>v</w:t>
      </w:r>
      <w:r>
        <w:rPr>
          <w:spacing w:val="16"/>
        </w:rPr>
        <w:t xml:space="preserve"> </w:t>
      </w:r>
      <w:r>
        <w:t>nadväznosti</w:t>
      </w:r>
      <w:r>
        <w:rPr>
          <w:spacing w:val="17"/>
        </w:rPr>
        <w:t xml:space="preserve"> </w:t>
      </w:r>
      <w:r>
        <w:t>na</w:t>
      </w:r>
      <w:r>
        <w:rPr>
          <w:spacing w:val="18"/>
        </w:rPr>
        <w:t xml:space="preserve"> </w:t>
      </w:r>
      <w:r>
        <w:t>odovzdané</w:t>
      </w:r>
      <w:r>
        <w:rPr>
          <w:spacing w:val="18"/>
        </w:rPr>
        <w:t xml:space="preserve"> </w:t>
      </w:r>
      <w:r>
        <w:t>vytýčenie.</w:t>
      </w:r>
    </w:p>
    <w:p w:rsidR="007127CB" w:rsidRDefault="007127CB" w:rsidP="002C4067">
      <w:r>
        <w:t>Zhotoviteľ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základe</w:t>
      </w:r>
      <w:r>
        <w:rPr>
          <w:spacing w:val="1"/>
        </w:rPr>
        <w:t xml:space="preserve"> </w:t>
      </w:r>
      <w:r>
        <w:t>dielčieho</w:t>
      </w:r>
      <w:r>
        <w:rPr>
          <w:spacing w:val="1"/>
        </w:rPr>
        <w:t xml:space="preserve"> </w:t>
      </w:r>
      <w:r>
        <w:t>preberania a</w:t>
      </w:r>
      <w:r>
        <w:rPr>
          <w:spacing w:val="58"/>
        </w:rPr>
        <w:t xml:space="preserve"> </w:t>
      </w:r>
      <w:r>
        <w:t>záznamu</w:t>
      </w:r>
      <w:r>
        <w:rPr>
          <w:spacing w:val="58"/>
        </w:rPr>
        <w:t xml:space="preserve"> </w:t>
      </w:r>
      <w:r>
        <w:t>v stavebnom</w:t>
      </w:r>
      <w:r>
        <w:rPr>
          <w:spacing w:val="59"/>
        </w:rPr>
        <w:t xml:space="preserve"> </w:t>
      </w:r>
      <w:r>
        <w:t>denníku</w:t>
      </w:r>
      <w:r>
        <w:rPr>
          <w:spacing w:val="58"/>
        </w:rPr>
        <w:t xml:space="preserve"> </w:t>
      </w:r>
      <w:r>
        <w:t>o</w:t>
      </w:r>
      <w:r>
        <w:rPr>
          <w:spacing w:val="59"/>
        </w:rPr>
        <w:t xml:space="preserve"> </w:t>
      </w:r>
      <w:r>
        <w:t>zabudovaní</w:t>
      </w:r>
      <w:r>
        <w:rPr>
          <w:spacing w:val="1"/>
        </w:rPr>
        <w:t xml:space="preserve"> </w:t>
      </w:r>
      <w:r>
        <w:t>HV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výsledkov</w:t>
      </w:r>
      <w:r>
        <w:rPr>
          <w:spacing w:val="1"/>
        </w:rPr>
        <w:t xml:space="preserve"> </w:t>
      </w:r>
      <w:r>
        <w:t>vyhotovených</w:t>
      </w:r>
      <w:r>
        <w:rPr>
          <w:spacing w:val="1"/>
        </w:rPr>
        <w:t xml:space="preserve"> </w:t>
      </w:r>
      <w:r>
        <w:t>preukazných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kontrolných</w:t>
      </w:r>
      <w:r>
        <w:rPr>
          <w:spacing w:val="1"/>
        </w:rPr>
        <w:t xml:space="preserve"> </w:t>
      </w:r>
      <w:r>
        <w:t>skúšok</w:t>
      </w:r>
      <w:r>
        <w:rPr>
          <w:spacing w:val="1"/>
        </w:rPr>
        <w:t xml:space="preserve"> </w:t>
      </w:r>
      <w:r>
        <w:t>vypracuje</w:t>
      </w:r>
      <w:r>
        <w:rPr>
          <w:spacing w:val="1"/>
        </w:rPr>
        <w:t xml:space="preserve"> </w:t>
      </w:r>
      <w:r>
        <w:t>protokol</w:t>
      </w:r>
      <w:r>
        <w:rPr>
          <w:spacing w:val="58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zhotovení</w:t>
      </w:r>
      <w:r>
        <w:rPr>
          <w:spacing w:val="1"/>
        </w:rPr>
        <w:t xml:space="preserve"> </w:t>
      </w:r>
      <w:r>
        <w:t>HV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príslušných</w:t>
      </w:r>
      <w:r>
        <w:rPr>
          <w:spacing w:val="1"/>
        </w:rPr>
        <w:t xml:space="preserve"> </w:t>
      </w:r>
      <w:r>
        <w:t>formulároch,</w:t>
      </w:r>
      <w:r>
        <w:rPr>
          <w:spacing w:val="58"/>
        </w:rPr>
        <w:t xml:space="preserve"> </w:t>
      </w:r>
      <w:r>
        <w:t>na</w:t>
      </w:r>
      <w:r>
        <w:rPr>
          <w:spacing w:val="58"/>
        </w:rPr>
        <w:t xml:space="preserve"> </w:t>
      </w:r>
      <w:r>
        <w:t>ktorých</w:t>
      </w:r>
      <w:r>
        <w:rPr>
          <w:spacing w:val="59"/>
        </w:rPr>
        <w:t xml:space="preserve"> </w:t>
      </w:r>
      <w:r>
        <w:t>musia</w:t>
      </w:r>
      <w:r>
        <w:rPr>
          <w:spacing w:val="58"/>
        </w:rPr>
        <w:t xml:space="preserve"> </w:t>
      </w:r>
      <w:r>
        <w:t>byť</w:t>
      </w:r>
      <w:r>
        <w:rPr>
          <w:spacing w:val="59"/>
        </w:rPr>
        <w:t xml:space="preserve"> </w:t>
      </w:r>
      <w:r>
        <w:t>zaznamenané</w:t>
      </w:r>
      <w:r>
        <w:rPr>
          <w:spacing w:val="58"/>
        </w:rPr>
        <w:t xml:space="preserve"> </w:t>
      </w:r>
      <w:r>
        <w:t>skúšky,</w:t>
      </w:r>
      <w:r>
        <w:rPr>
          <w:spacing w:val="1"/>
        </w:rPr>
        <w:t xml:space="preserve"> </w:t>
      </w:r>
      <w:r>
        <w:t>ktorým</w:t>
      </w:r>
      <w:r>
        <w:rPr>
          <w:spacing w:val="27"/>
        </w:rPr>
        <w:t xml:space="preserve"> </w:t>
      </w:r>
      <w:r>
        <w:t>bol</w:t>
      </w:r>
      <w:r>
        <w:rPr>
          <w:spacing w:val="25"/>
        </w:rPr>
        <w:t xml:space="preserve"> </w:t>
      </w:r>
      <w:r>
        <w:t>prvok</w:t>
      </w:r>
      <w:r>
        <w:rPr>
          <w:spacing w:val="30"/>
        </w:rPr>
        <w:t xml:space="preserve"> </w:t>
      </w:r>
      <w:r>
        <w:t>podrobený</w:t>
      </w:r>
      <w:r>
        <w:rPr>
          <w:spacing w:val="28"/>
        </w:rPr>
        <w:t xml:space="preserve"> </w:t>
      </w:r>
      <w:r>
        <w:t>a</w:t>
      </w:r>
      <w:r>
        <w:rPr>
          <w:spacing w:val="26"/>
        </w:rPr>
        <w:t xml:space="preserve"> </w:t>
      </w:r>
      <w:r>
        <w:t>ich</w:t>
      </w:r>
      <w:r>
        <w:rPr>
          <w:spacing w:val="31"/>
        </w:rPr>
        <w:t xml:space="preserve"> </w:t>
      </w:r>
      <w:r>
        <w:t>výsledky.</w:t>
      </w:r>
      <w:r>
        <w:rPr>
          <w:spacing w:val="32"/>
        </w:rPr>
        <w:t xml:space="preserve"> </w:t>
      </w:r>
      <w:r>
        <w:t>Správy</w:t>
      </w:r>
      <w:r>
        <w:rPr>
          <w:spacing w:val="23"/>
        </w:rPr>
        <w:t xml:space="preserve"> </w:t>
      </w:r>
      <w:r>
        <w:t>o</w:t>
      </w:r>
      <w:r>
        <w:rPr>
          <w:spacing w:val="30"/>
        </w:rPr>
        <w:t xml:space="preserve"> </w:t>
      </w:r>
      <w:r>
        <w:t>výsledkoch</w:t>
      </w:r>
      <w:r>
        <w:rPr>
          <w:spacing w:val="26"/>
        </w:rPr>
        <w:t xml:space="preserve"> </w:t>
      </w:r>
      <w:r>
        <w:t>skúšok,</w:t>
      </w:r>
      <w:r>
        <w:rPr>
          <w:spacing w:val="30"/>
        </w:rPr>
        <w:t xml:space="preserve"> </w:t>
      </w:r>
      <w:r>
        <w:t>atesty,</w:t>
      </w:r>
      <w:r>
        <w:rPr>
          <w:spacing w:val="29"/>
        </w:rPr>
        <w:t xml:space="preserve"> </w:t>
      </w:r>
      <w:r>
        <w:t>osvedčenie</w:t>
      </w:r>
      <w:r>
        <w:rPr>
          <w:spacing w:val="1"/>
        </w:rPr>
        <w:t xml:space="preserve"> </w:t>
      </w:r>
      <w:r>
        <w:t>o kvalite budú prílohou protokolu. Obsah protokolu schvaľuje stavebný dozor. Okrem takto</w:t>
      </w:r>
      <w:r>
        <w:rPr>
          <w:spacing w:val="1"/>
        </w:rPr>
        <w:t xml:space="preserve"> </w:t>
      </w:r>
      <w:r>
        <w:t>spracovaných</w:t>
      </w:r>
      <w:r>
        <w:rPr>
          <w:spacing w:val="1"/>
        </w:rPr>
        <w:t xml:space="preserve"> </w:t>
      </w:r>
      <w:r>
        <w:t>protokolov</w:t>
      </w:r>
      <w:r>
        <w:rPr>
          <w:spacing w:val="1"/>
        </w:rPr>
        <w:t xml:space="preserve"> </w:t>
      </w:r>
      <w:r>
        <w:t>odovzdá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tri</w:t>
      </w:r>
      <w:r>
        <w:rPr>
          <w:spacing w:val="1"/>
        </w:rPr>
        <w:t xml:space="preserve"> </w:t>
      </w:r>
      <w:r>
        <w:t>súpravy</w:t>
      </w:r>
      <w:r>
        <w:rPr>
          <w:spacing w:val="59"/>
        </w:rPr>
        <w:t xml:space="preserve"> </w:t>
      </w:r>
      <w:r>
        <w:t>dokumentácie</w:t>
      </w:r>
      <w:r>
        <w:rPr>
          <w:spacing w:val="59"/>
        </w:rPr>
        <w:t xml:space="preserve"> </w:t>
      </w:r>
      <w:r>
        <w:t>so</w:t>
      </w:r>
      <w:r>
        <w:rPr>
          <w:spacing w:val="59"/>
        </w:rPr>
        <w:t xml:space="preserve"> </w:t>
      </w:r>
      <w:r>
        <w:t>zakreslením</w:t>
      </w:r>
      <w:r>
        <w:rPr>
          <w:spacing w:val="1"/>
        </w:rPr>
        <w:t xml:space="preserve"> </w:t>
      </w:r>
      <w:r>
        <w:t>všetkých</w:t>
      </w:r>
      <w:r>
        <w:rPr>
          <w:spacing w:val="20"/>
        </w:rPr>
        <w:t xml:space="preserve"> </w:t>
      </w:r>
      <w:r>
        <w:t>zmien</w:t>
      </w:r>
      <w:r>
        <w:rPr>
          <w:spacing w:val="17"/>
        </w:rPr>
        <w:t xml:space="preserve"> </w:t>
      </w:r>
      <w:r>
        <w:t>a</w:t>
      </w:r>
      <w:r>
        <w:rPr>
          <w:spacing w:val="20"/>
        </w:rPr>
        <w:t xml:space="preserve"> </w:t>
      </w:r>
      <w:r>
        <w:t>odchýliek</w:t>
      </w:r>
      <w:r>
        <w:rPr>
          <w:spacing w:val="20"/>
        </w:rPr>
        <w:t xml:space="preserve"> </w:t>
      </w:r>
      <w:r>
        <w:t>podľa</w:t>
      </w:r>
      <w:r>
        <w:rPr>
          <w:spacing w:val="17"/>
        </w:rPr>
        <w:t xml:space="preserve"> </w:t>
      </w:r>
      <w:r>
        <w:t>skutočného</w:t>
      </w:r>
      <w:r>
        <w:rPr>
          <w:spacing w:val="17"/>
        </w:rPr>
        <w:t xml:space="preserve"> </w:t>
      </w:r>
      <w:r>
        <w:t>vyhotovenia.</w:t>
      </w:r>
    </w:p>
    <w:p w:rsidR="007127CB" w:rsidRDefault="007127CB" w:rsidP="002C4067">
      <w:r>
        <w:t>Pri</w:t>
      </w:r>
      <w:r>
        <w:rPr>
          <w:spacing w:val="1"/>
        </w:rPr>
        <w:t xml:space="preserve"> </w:t>
      </w:r>
      <w:r>
        <w:t>konečnom</w:t>
      </w:r>
      <w:r>
        <w:rPr>
          <w:spacing w:val="1"/>
        </w:rPr>
        <w:t xml:space="preserve"> </w:t>
      </w:r>
      <w:r>
        <w:t>preberaní</w:t>
      </w:r>
      <w:r>
        <w:rPr>
          <w:spacing w:val="1"/>
        </w:rPr>
        <w:t xml:space="preserve"> </w:t>
      </w:r>
      <w:r>
        <w:t>prác</w:t>
      </w:r>
      <w:r>
        <w:rPr>
          <w:spacing w:val="1"/>
        </w:rPr>
        <w:t xml:space="preserve"> </w:t>
      </w:r>
      <w:r>
        <w:t>zakladania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hodnotí</w:t>
      </w:r>
      <w:r>
        <w:rPr>
          <w:spacing w:val="1"/>
        </w:rPr>
        <w:t xml:space="preserve"> </w:t>
      </w:r>
      <w:r>
        <w:t>skutočné</w:t>
      </w:r>
      <w:r>
        <w:rPr>
          <w:spacing w:val="1"/>
        </w:rPr>
        <w:t xml:space="preserve"> </w:t>
      </w:r>
      <w:r>
        <w:t>vykonanie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porovná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požiadavkami</w:t>
      </w:r>
      <w:r>
        <w:rPr>
          <w:spacing w:val="24"/>
        </w:rPr>
        <w:t xml:space="preserve"> </w:t>
      </w:r>
      <w:r>
        <w:t>projektovej</w:t>
      </w:r>
      <w:r>
        <w:rPr>
          <w:spacing w:val="31"/>
        </w:rPr>
        <w:t xml:space="preserve"> </w:t>
      </w:r>
      <w:r>
        <w:t>dokumentácie.</w:t>
      </w:r>
      <w:r>
        <w:rPr>
          <w:spacing w:val="28"/>
        </w:rPr>
        <w:t xml:space="preserve"> </w:t>
      </w:r>
      <w:r>
        <w:t>O</w:t>
      </w:r>
      <w:r>
        <w:rPr>
          <w:spacing w:val="28"/>
        </w:rPr>
        <w:t xml:space="preserve"> </w:t>
      </w:r>
      <w:r>
        <w:t>konečnom</w:t>
      </w:r>
      <w:r>
        <w:rPr>
          <w:spacing w:val="27"/>
        </w:rPr>
        <w:t xml:space="preserve"> </w:t>
      </w:r>
      <w:r>
        <w:t>prevzatí</w:t>
      </w:r>
      <w:r>
        <w:rPr>
          <w:spacing w:val="25"/>
        </w:rPr>
        <w:t xml:space="preserve"> </w:t>
      </w:r>
      <w:r>
        <w:t>sa</w:t>
      </w:r>
      <w:r>
        <w:rPr>
          <w:spacing w:val="26"/>
        </w:rPr>
        <w:t xml:space="preserve"> </w:t>
      </w:r>
      <w:r>
        <w:t>napíše</w:t>
      </w:r>
      <w:r>
        <w:rPr>
          <w:spacing w:val="29"/>
        </w:rPr>
        <w:t xml:space="preserve"> </w:t>
      </w:r>
      <w:r>
        <w:t>zápis.</w:t>
      </w:r>
    </w:p>
    <w:p w:rsidR="007127CB" w:rsidRPr="00177E4F" w:rsidRDefault="007127CB" w:rsidP="007127CB">
      <w:pPr>
        <w:pStyle w:val="Zkladntext"/>
        <w:spacing w:before="9"/>
        <w:rPr>
          <w:sz w:val="15"/>
          <w:szCs w:val="15"/>
        </w:rPr>
      </w:pPr>
    </w:p>
    <w:p w:rsidR="007127CB" w:rsidRPr="002C4067" w:rsidRDefault="007127CB" w:rsidP="002C4067">
      <w:pPr>
        <w:pStyle w:val="Nadpis2"/>
      </w:pPr>
      <w:bookmarkStart w:id="294" w:name="_TOC_250016"/>
      <w:bookmarkStart w:id="295" w:name="_Toc178188298"/>
      <w:r w:rsidRPr="002C4067">
        <w:t xml:space="preserve">MERANIE </w:t>
      </w:r>
      <w:bookmarkEnd w:id="294"/>
      <w:r w:rsidRPr="002C4067">
        <w:t>VÝMER</w:t>
      </w:r>
      <w:bookmarkEnd w:id="295"/>
    </w:p>
    <w:p w:rsidR="007127CB" w:rsidRDefault="007127CB" w:rsidP="002C4067">
      <w:r>
        <w:t>Mernými</w:t>
      </w:r>
      <w:r>
        <w:rPr>
          <w:rFonts w:ascii="Times New Roman" w:hAnsi="Times New Roman"/>
        </w:rPr>
        <w:tab/>
      </w:r>
      <w:r>
        <w:t>jednotkami</w:t>
      </w:r>
      <w:r>
        <w:rPr>
          <w:rFonts w:ascii="Times New Roman" w:hAnsi="Times New Roman"/>
        </w:rPr>
        <w:tab/>
      </w:r>
      <w:r>
        <w:t>pre</w:t>
      </w:r>
      <w:r>
        <w:rPr>
          <w:rFonts w:ascii="Times New Roman" w:hAnsi="Times New Roman"/>
        </w:rPr>
        <w:tab/>
      </w:r>
      <w:r>
        <w:t>fakturáciu</w:t>
      </w:r>
      <w:r>
        <w:rPr>
          <w:rFonts w:ascii="Times New Roman" w:hAnsi="Times New Roman"/>
        </w:rPr>
        <w:tab/>
      </w:r>
      <w:r>
        <w:t>HV</w:t>
      </w:r>
      <w:r>
        <w:rPr>
          <w:rFonts w:ascii="Times New Roman" w:hAnsi="Times New Roman"/>
        </w:rPr>
        <w:tab/>
      </w:r>
      <w:r>
        <w:t>sú</w:t>
      </w:r>
      <w:r>
        <w:rPr>
          <w:rFonts w:ascii="Times New Roman" w:hAnsi="Times New Roman"/>
        </w:rPr>
        <w:tab/>
      </w:r>
      <w:r>
        <w:t>bm</w:t>
      </w:r>
      <w:r>
        <w:rPr>
          <w:rFonts w:ascii="Times New Roman" w:hAnsi="Times New Roman"/>
        </w:rPr>
        <w:tab/>
      </w:r>
      <w:r>
        <w:t>zabudovaného</w:t>
      </w:r>
      <w:r w:rsidR="002C4067">
        <w:t xml:space="preserve"> h</w:t>
      </w:r>
      <w:r>
        <w:t>orizontálneho</w:t>
      </w:r>
      <w:r>
        <w:rPr>
          <w:spacing w:val="1"/>
        </w:rPr>
        <w:t xml:space="preserve"> </w:t>
      </w:r>
      <w:r>
        <w:t>odvodňovacieho</w:t>
      </w:r>
      <w:r>
        <w:rPr>
          <w:spacing w:val="16"/>
        </w:rPr>
        <w:t xml:space="preserve"> </w:t>
      </w:r>
      <w:r>
        <w:t>vrtu</w:t>
      </w:r>
      <w:r w:rsidR="002C4067">
        <w:t>.</w:t>
      </w:r>
    </w:p>
    <w:p w:rsidR="007127CB" w:rsidRPr="002C4067" w:rsidRDefault="007127CB" w:rsidP="002C4067">
      <w:pPr>
        <w:pStyle w:val="Nadpis2"/>
      </w:pPr>
      <w:bookmarkStart w:id="296" w:name="_TOC_250015"/>
      <w:bookmarkStart w:id="297" w:name="_Toc178188299"/>
      <w:r w:rsidRPr="002C4067">
        <w:t xml:space="preserve">SÚVISIACE NORMY A </w:t>
      </w:r>
      <w:bookmarkEnd w:id="296"/>
      <w:r w:rsidRPr="002C4067">
        <w:t>PREDPISY</w:t>
      </w:r>
      <w:bookmarkEnd w:id="297"/>
    </w:p>
    <w:p w:rsidR="007127CB" w:rsidRDefault="007127CB" w:rsidP="007127CB">
      <w:pPr>
        <w:pStyle w:val="Zkladntext"/>
        <w:spacing w:before="10"/>
        <w:rPr>
          <w:b/>
          <w:sz w:val="20"/>
        </w:rPr>
      </w:pPr>
    </w:p>
    <w:p w:rsidR="007127CB" w:rsidRDefault="007127CB" w:rsidP="002C4067">
      <w:pPr>
        <w:pStyle w:val="Nadpis3"/>
      </w:pPr>
      <w:bookmarkStart w:id="298" w:name="_TOC_250014"/>
      <w:bookmarkStart w:id="299" w:name="_Toc178188300"/>
      <w:r>
        <w:t>Súvisiace</w:t>
      </w:r>
      <w:r>
        <w:rPr>
          <w:spacing w:val="47"/>
        </w:rPr>
        <w:t xml:space="preserve"> </w:t>
      </w:r>
      <w:bookmarkEnd w:id="298"/>
      <w:r>
        <w:t>normy</w:t>
      </w:r>
      <w:bookmarkEnd w:id="299"/>
    </w:p>
    <w:p w:rsidR="007127CB" w:rsidRDefault="007127CB" w:rsidP="007127CB">
      <w:pPr>
        <w:pStyle w:val="Zkladntext"/>
        <w:spacing w:before="123" w:line="244" w:lineRule="auto"/>
        <w:ind w:right="106"/>
      </w:pPr>
      <w:r>
        <w:t>Čísla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zátvorke,</w:t>
      </w:r>
      <w:r>
        <w:rPr>
          <w:spacing w:val="1"/>
        </w:rPr>
        <w:t xml:space="preserve"> </w:t>
      </w:r>
      <w:r>
        <w:t>uvedené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názvami</w:t>
      </w:r>
      <w:r>
        <w:rPr>
          <w:spacing w:val="1"/>
        </w:rPr>
        <w:t xml:space="preserve"> </w:t>
      </w:r>
      <w:r>
        <w:t>noriem,</w:t>
      </w:r>
      <w:r>
        <w:rPr>
          <w:spacing w:val="1"/>
        </w:rPr>
        <w:t xml:space="preserve"> </w:t>
      </w:r>
      <w:r>
        <w:t>znamenajú</w:t>
      </w:r>
      <w:r>
        <w:rPr>
          <w:spacing w:val="58"/>
        </w:rPr>
        <w:t xml:space="preserve"> </w:t>
      </w:r>
      <w:r>
        <w:t>mesiac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rok</w:t>
      </w:r>
      <w:r>
        <w:rPr>
          <w:spacing w:val="58"/>
        </w:rPr>
        <w:t xml:space="preserve"> </w:t>
      </w:r>
      <w:r>
        <w:t>účinnosti</w:t>
      </w:r>
      <w:r>
        <w:rPr>
          <w:spacing w:val="59"/>
        </w:rPr>
        <w:t xml:space="preserve"> </w:t>
      </w:r>
      <w:r>
        <w:t>normy.</w:t>
      </w:r>
      <w:r>
        <w:rPr>
          <w:spacing w:val="1"/>
        </w:rPr>
        <w:t xml:space="preserve"> </w:t>
      </w:r>
      <w:r>
        <w:t>Čísla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zmenou</w:t>
      </w:r>
      <w:r>
        <w:rPr>
          <w:spacing w:val="1"/>
        </w:rPr>
        <w:t xml:space="preserve"> </w:t>
      </w:r>
      <w:r>
        <w:t>normy</w:t>
      </w:r>
      <w:r>
        <w:rPr>
          <w:spacing w:val="1"/>
        </w:rPr>
        <w:t xml:space="preserve"> </w:t>
      </w:r>
      <w:r>
        <w:t>znamenajú</w:t>
      </w:r>
      <w:r>
        <w:rPr>
          <w:spacing w:val="1"/>
        </w:rPr>
        <w:t xml:space="preserve"> </w:t>
      </w:r>
      <w:r>
        <w:t>číslo</w:t>
      </w:r>
      <w:r>
        <w:rPr>
          <w:spacing w:val="1"/>
        </w:rPr>
        <w:t xml:space="preserve"> </w:t>
      </w:r>
      <w:r>
        <w:t>vestníka</w:t>
      </w:r>
      <w:r>
        <w:rPr>
          <w:spacing w:val="59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ročník,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ktorom</w:t>
      </w:r>
      <w:r>
        <w:rPr>
          <w:spacing w:val="59"/>
        </w:rPr>
        <w:t xml:space="preserve"> </w:t>
      </w:r>
      <w:r>
        <w:t>bola</w:t>
      </w:r>
      <w:r>
        <w:rPr>
          <w:spacing w:val="59"/>
        </w:rPr>
        <w:t xml:space="preserve"> </w:t>
      </w:r>
      <w:r>
        <w:t>zmena</w:t>
      </w:r>
      <w:r>
        <w:rPr>
          <w:spacing w:val="1"/>
        </w:rPr>
        <w:t xml:space="preserve"> </w:t>
      </w:r>
      <w:r>
        <w:t>publikovaná.</w:t>
      </w:r>
    </w:p>
    <w:p w:rsidR="007127CB" w:rsidRDefault="007127CB" w:rsidP="007127CB">
      <w:pPr>
        <w:pStyle w:val="Zkladntext"/>
        <w:spacing w:before="3"/>
        <w:rPr>
          <w:sz w:val="21"/>
        </w:rPr>
      </w:pPr>
    </w:p>
    <w:p w:rsidR="007127CB" w:rsidRDefault="007127CB" w:rsidP="007127CB">
      <w:pPr>
        <w:pStyle w:val="Zkladntext"/>
        <w:tabs>
          <w:tab w:val="left" w:pos="2460"/>
        </w:tabs>
        <w:spacing w:before="123" w:line="357" w:lineRule="auto"/>
        <w:ind w:left="286" w:right="525"/>
      </w:pPr>
      <w:r>
        <w:t>STN</w:t>
      </w:r>
      <w:r>
        <w:rPr>
          <w:spacing w:val="23"/>
        </w:rPr>
        <w:t xml:space="preserve"> </w:t>
      </w:r>
      <w:r>
        <w:t>EN</w:t>
      </w:r>
      <w:r>
        <w:rPr>
          <w:spacing w:val="26"/>
        </w:rPr>
        <w:t xml:space="preserve"> </w:t>
      </w:r>
      <w:r>
        <w:t>10204</w:t>
      </w:r>
      <w:r>
        <w:rPr>
          <w:rFonts w:ascii="Times New Roman" w:hAnsi="Times New Roman"/>
        </w:rPr>
        <w:tab/>
      </w:r>
      <w:r>
        <w:t>Kovové</w:t>
      </w:r>
      <w:r>
        <w:rPr>
          <w:spacing w:val="17"/>
        </w:rPr>
        <w:t xml:space="preserve"> </w:t>
      </w:r>
      <w:r>
        <w:t>výrobky. Druhy dokumentov kvality</w:t>
      </w:r>
    </w:p>
    <w:p w:rsidR="007127CB" w:rsidRDefault="007127CB" w:rsidP="007127CB">
      <w:pPr>
        <w:pStyle w:val="Zkladntext"/>
        <w:tabs>
          <w:tab w:val="left" w:pos="2460"/>
        </w:tabs>
        <w:spacing w:before="5" w:line="242" w:lineRule="auto"/>
        <w:ind w:left="2460" w:right="525" w:hanging="2175"/>
      </w:pPr>
      <w:r>
        <w:t>STN</w:t>
      </w:r>
      <w:r>
        <w:rPr>
          <w:spacing w:val="22"/>
        </w:rPr>
        <w:t xml:space="preserve"> </w:t>
      </w:r>
      <w:r>
        <w:t>42</w:t>
      </w:r>
      <w:r>
        <w:rPr>
          <w:spacing w:val="23"/>
        </w:rPr>
        <w:t xml:space="preserve"> </w:t>
      </w:r>
      <w:r>
        <w:t>0135</w:t>
      </w:r>
      <w:r>
        <w:rPr>
          <w:rFonts w:ascii="Times New Roman" w:hAnsi="Times New Roman"/>
        </w:rPr>
        <w:tab/>
      </w:r>
      <w:r>
        <w:t>Tyče</w:t>
      </w:r>
      <w:r>
        <w:rPr>
          <w:spacing w:val="1"/>
        </w:rPr>
        <w:t xml:space="preserve"> </w:t>
      </w:r>
      <w:r>
        <w:t>tvarované</w:t>
      </w:r>
      <w:r>
        <w:rPr>
          <w:spacing w:val="1"/>
        </w:rPr>
        <w:t xml:space="preserve"> </w:t>
      </w:r>
      <w:r>
        <w:t>z konštrukčných</w:t>
      </w:r>
      <w:r>
        <w:rPr>
          <w:spacing w:val="1"/>
        </w:rPr>
        <w:t xml:space="preserve"> </w:t>
      </w:r>
      <w:r>
        <w:t>ocelí</w:t>
      </w:r>
      <w:r>
        <w:rPr>
          <w:spacing w:val="1"/>
        </w:rPr>
        <w:t xml:space="preserve"> </w:t>
      </w:r>
      <w:r>
        <w:t>valcované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tepla.</w:t>
      </w:r>
      <w:r>
        <w:rPr>
          <w:spacing w:val="1"/>
        </w:rPr>
        <w:t xml:space="preserve"> </w:t>
      </w:r>
      <w:r>
        <w:t xml:space="preserve">Technické </w:t>
      </w:r>
      <w:r>
        <w:rPr>
          <w:spacing w:val="-56"/>
        </w:rPr>
        <w:t xml:space="preserve"> </w:t>
      </w:r>
      <w:r>
        <w:t>dodacie</w:t>
      </w:r>
      <w:r>
        <w:rPr>
          <w:spacing w:val="14"/>
        </w:rPr>
        <w:t xml:space="preserve"> </w:t>
      </w:r>
      <w:r>
        <w:t>predpisy</w:t>
      </w:r>
      <w:r>
        <w:rPr>
          <w:spacing w:val="12"/>
        </w:rPr>
        <w:t xml:space="preserve"> </w:t>
      </w:r>
      <w:r>
        <w:t>(6.88)</w:t>
      </w:r>
    </w:p>
    <w:p w:rsidR="007127CB" w:rsidRDefault="007127CB" w:rsidP="007127CB">
      <w:pPr>
        <w:pStyle w:val="Zkladntext"/>
        <w:spacing w:before="3" w:line="242" w:lineRule="auto"/>
        <w:ind w:left="2460" w:right="4883"/>
      </w:pPr>
      <w:r>
        <w:t>zmena</w:t>
      </w:r>
      <w:r>
        <w:rPr>
          <w:spacing w:val="23"/>
        </w:rPr>
        <w:t xml:space="preserve"> </w:t>
      </w:r>
      <w:r>
        <w:t>a</w:t>
      </w:r>
      <w:r>
        <w:rPr>
          <w:spacing w:val="23"/>
        </w:rPr>
        <w:t xml:space="preserve"> </w:t>
      </w:r>
      <w:r>
        <w:t>-</w:t>
      </w:r>
      <w:r>
        <w:rPr>
          <w:spacing w:val="28"/>
        </w:rPr>
        <w:t xml:space="preserve"> </w:t>
      </w:r>
      <w:r>
        <w:t>11/90</w:t>
      </w:r>
      <w:r>
        <w:rPr>
          <w:spacing w:val="-56"/>
        </w:rPr>
        <w:t xml:space="preserve"> </w:t>
      </w:r>
      <w:r>
        <w:t>zmena</w:t>
      </w:r>
      <w:r>
        <w:rPr>
          <w:spacing w:val="22"/>
        </w:rPr>
        <w:t xml:space="preserve"> </w:t>
      </w:r>
      <w:r>
        <w:t>2</w:t>
      </w:r>
      <w:r>
        <w:rPr>
          <w:spacing w:val="23"/>
        </w:rPr>
        <w:t xml:space="preserve"> </w:t>
      </w:r>
      <w:r>
        <w:t>-4/92</w:t>
      </w:r>
    </w:p>
    <w:p w:rsidR="007127CB" w:rsidRDefault="007127CB" w:rsidP="007127CB">
      <w:pPr>
        <w:pStyle w:val="Zkladntext"/>
        <w:tabs>
          <w:tab w:val="left" w:pos="2460"/>
        </w:tabs>
        <w:spacing w:before="121" w:line="244" w:lineRule="auto"/>
        <w:ind w:left="2460" w:right="255" w:hanging="2175"/>
      </w:pPr>
      <w:r>
        <w:t>STN</w:t>
      </w:r>
      <w:r>
        <w:rPr>
          <w:spacing w:val="22"/>
        </w:rPr>
        <w:t xml:space="preserve"> </w:t>
      </w:r>
      <w:r>
        <w:t>42</w:t>
      </w:r>
      <w:r>
        <w:rPr>
          <w:spacing w:val="23"/>
        </w:rPr>
        <w:t xml:space="preserve"> </w:t>
      </w:r>
      <w:r>
        <w:t>0250</w:t>
      </w:r>
      <w:r>
        <w:rPr>
          <w:rFonts w:ascii="Times New Roman" w:hAnsi="Times New Roman"/>
        </w:rPr>
        <w:tab/>
      </w:r>
      <w:r>
        <w:t>Rúrky</w:t>
      </w:r>
      <w:r>
        <w:rPr>
          <w:spacing w:val="32"/>
        </w:rPr>
        <w:t xml:space="preserve"> </w:t>
      </w:r>
      <w:r>
        <w:t>bezšvové</w:t>
      </w:r>
      <w:r>
        <w:rPr>
          <w:spacing w:val="38"/>
        </w:rPr>
        <w:t xml:space="preserve"> </w:t>
      </w:r>
      <w:r>
        <w:t>z</w:t>
      </w:r>
      <w:r>
        <w:rPr>
          <w:spacing w:val="35"/>
        </w:rPr>
        <w:t xml:space="preserve"> </w:t>
      </w:r>
      <w:r>
        <w:t>ocelí</w:t>
      </w:r>
      <w:r>
        <w:rPr>
          <w:spacing w:val="33"/>
        </w:rPr>
        <w:t xml:space="preserve"> </w:t>
      </w:r>
      <w:r>
        <w:t>tried</w:t>
      </w:r>
      <w:r>
        <w:rPr>
          <w:spacing w:val="34"/>
        </w:rPr>
        <w:t xml:space="preserve"> </w:t>
      </w:r>
      <w:r>
        <w:t>10</w:t>
      </w:r>
      <w:r>
        <w:rPr>
          <w:spacing w:val="34"/>
        </w:rPr>
        <w:t xml:space="preserve"> </w:t>
      </w:r>
      <w:r>
        <w:t>až</w:t>
      </w:r>
      <w:r>
        <w:rPr>
          <w:spacing w:val="36"/>
        </w:rPr>
        <w:t xml:space="preserve"> </w:t>
      </w:r>
      <w:r>
        <w:t>16</w:t>
      </w:r>
      <w:r>
        <w:rPr>
          <w:spacing w:val="34"/>
        </w:rPr>
        <w:t xml:space="preserve"> </w:t>
      </w:r>
      <w:r>
        <w:t>tvárnené</w:t>
      </w:r>
      <w:r>
        <w:rPr>
          <w:spacing w:val="38"/>
        </w:rPr>
        <w:t xml:space="preserve"> </w:t>
      </w:r>
      <w:r>
        <w:t>za</w:t>
      </w:r>
      <w:r>
        <w:rPr>
          <w:spacing w:val="34"/>
        </w:rPr>
        <w:t xml:space="preserve"> </w:t>
      </w:r>
      <w:r>
        <w:t>tepla.</w:t>
      </w:r>
      <w:r>
        <w:rPr>
          <w:spacing w:val="37"/>
        </w:rPr>
        <w:t xml:space="preserve"> </w:t>
      </w:r>
      <w:r>
        <w:t>Technické</w:t>
      </w:r>
      <w:r>
        <w:rPr>
          <w:spacing w:val="-55"/>
        </w:rPr>
        <w:t xml:space="preserve"> </w:t>
      </w:r>
      <w:r>
        <w:t>dodacie</w:t>
      </w:r>
      <w:r>
        <w:rPr>
          <w:spacing w:val="13"/>
        </w:rPr>
        <w:t xml:space="preserve"> </w:t>
      </w:r>
      <w:r>
        <w:t>predpisy</w:t>
      </w:r>
    </w:p>
    <w:p w:rsidR="007127CB" w:rsidRDefault="007127CB" w:rsidP="007127CB">
      <w:pPr>
        <w:pStyle w:val="Zkladntext"/>
        <w:tabs>
          <w:tab w:val="left" w:pos="2460"/>
        </w:tabs>
        <w:spacing w:before="121" w:line="244" w:lineRule="auto"/>
        <w:ind w:left="2460" w:right="255" w:hanging="2175"/>
      </w:pPr>
      <w:r>
        <w:t>STN EN 1990</w:t>
      </w:r>
      <w:r>
        <w:tab/>
      </w:r>
      <w:r w:rsidRPr="002710C7">
        <w:t>Eurokód.</w:t>
      </w:r>
      <w:r>
        <w:t xml:space="preserve"> </w:t>
      </w:r>
      <w:r w:rsidRPr="002710C7">
        <w:t>Zásady navrhovania konštrukcií</w:t>
      </w:r>
      <w:r>
        <w:tab/>
      </w:r>
    </w:p>
    <w:p w:rsidR="007127CB" w:rsidRDefault="007127CB" w:rsidP="007127CB">
      <w:pPr>
        <w:pStyle w:val="Zkladntext"/>
        <w:tabs>
          <w:tab w:val="left" w:pos="2460"/>
        </w:tabs>
        <w:ind w:left="2461" w:right="255" w:hanging="2177"/>
      </w:pPr>
      <w:r>
        <w:tab/>
      </w:r>
      <w:r w:rsidRPr="002710C7">
        <w:t>Zmena A1 – 08/06, zmena  A1/NA – 01/07, oprava A1/AC 03/09, zmena</w:t>
      </w:r>
    </w:p>
    <w:p w:rsidR="007127CB" w:rsidRDefault="007127CB" w:rsidP="007127CB">
      <w:pPr>
        <w:pStyle w:val="Zkladntext"/>
        <w:tabs>
          <w:tab w:val="left" w:pos="2460"/>
        </w:tabs>
        <w:ind w:left="2461" w:right="255" w:hanging="2177"/>
      </w:pPr>
      <w:r>
        <w:tab/>
      </w:r>
      <w:r w:rsidRPr="002710C7">
        <w:t>NA1 – 07/09, oprava A1/AC2 – 10/10, oprava A1/O1 – 02/11</w:t>
      </w:r>
    </w:p>
    <w:p w:rsidR="007127CB" w:rsidRDefault="007127CB" w:rsidP="007127CB">
      <w:pPr>
        <w:pStyle w:val="Zkladntext"/>
        <w:tabs>
          <w:tab w:val="left" w:pos="2460"/>
        </w:tabs>
        <w:spacing w:before="121" w:line="244" w:lineRule="auto"/>
        <w:ind w:left="2460" w:right="255" w:hanging="2175"/>
      </w:pPr>
      <w:r>
        <w:t>STN</w:t>
      </w:r>
      <w:r>
        <w:rPr>
          <w:spacing w:val="22"/>
        </w:rPr>
        <w:t xml:space="preserve"> </w:t>
      </w:r>
      <w:r>
        <w:t>73</w:t>
      </w:r>
      <w:r>
        <w:rPr>
          <w:spacing w:val="23"/>
        </w:rPr>
        <w:t xml:space="preserve"> </w:t>
      </w:r>
      <w:r>
        <w:t>0037</w:t>
      </w:r>
      <w:r>
        <w:tab/>
        <w:t>Zemný</w:t>
      </w:r>
      <w:r>
        <w:rPr>
          <w:spacing w:val="40"/>
        </w:rPr>
        <w:t xml:space="preserve"> </w:t>
      </w:r>
      <w:r>
        <w:t>tlak</w:t>
      </w:r>
      <w:r>
        <w:rPr>
          <w:spacing w:val="43"/>
        </w:rPr>
        <w:t xml:space="preserve"> </w:t>
      </w:r>
      <w:r>
        <w:t>na</w:t>
      </w:r>
      <w:r>
        <w:rPr>
          <w:spacing w:val="43"/>
        </w:rPr>
        <w:t xml:space="preserve"> </w:t>
      </w:r>
      <w:r>
        <w:t>stavebné</w:t>
      </w:r>
      <w:r>
        <w:rPr>
          <w:spacing w:val="39"/>
        </w:rPr>
        <w:t xml:space="preserve"> </w:t>
      </w:r>
      <w:r>
        <w:t>konštrukcie</w:t>
      </w:r>
    </w:p>
    <w:p w:rsidR="007127CB" w:rsidRDefault="007127CB" w:rsidP="007127CB">
      <w:pPr>
        <w:pStyle w:val="Zkladntext"/>
        <w:tabs>
          <w:tab w:val="left" w:pos="2460"/>
          <w:tab w:val="left" w:pos="9356"/>
        </w:tabs>
        <w:spacing w:before="121" w:line="244" w:lineRule="auto"/>
        <w:ind w:left="2460" w:right="255" w:hanging="2175"/>
      </w:pPr>
      <w:r>
        <w:t>STN</w:t>
      </w:r>
      <w:r>
        <w:rPr>
          <w:spacing w:val="22"/>
        </w:rPr>
        <w:t xml:space="preserve"> </w:t>
      </w:r>
      <w:r>
        <w:t>73</w:t>
      </w:r>
      <w:r>
        <w:rPr>
          <w:spacing w:val="23"/>
        </w:rPr>
        <w:t xml:space="preserve"> </w:t>
      </w:r>
      <w:r>
        <w:t>0090</w:t>
      </w:r>
      <w:r>
        <w:tab/>
        <w:t>Geotechnický</w:t>
      </w:r>
      <w:r>
        <w:rPr>
          <w:spacing w:val="62"/>
        </w:rPr>
        <w:t xml:space="preserve"> </w:t>
      </w:r>
      <w:r>
        <w:t>prieskum</w:t>
      </w:r>
      <w:r>
        <w:tab/>
      </w:r>
    </w:p>
    <w:p w:rsidR="007127CB" w:rsidRDefault="007127CB" w:rsidP="007127CB">
      <w:pPr>
        <w:pStyle w:val="Zkladntext"/>
        <w:tabs>
          <w:tab w:val="left" w:pos="2460"/>
        </w:tabs>
        <w:spacing w:before="121" w:line="244" w:lineRule="auto"/>
        <w:ind w:left="2460" w:right="255" w:hanging="2175"/>
      </w:pPr>
      <w:r w:rsidRPr="000F35DF">
        <w:t>STN 73 0202</w:t>
      </w:r>
      <w:r w:rsidRPr="000F35DF">
        <w:tab/>
        <w:t>Presnosť geometrických parametrov vo výstavbe. Základné ustanovenia</w:t>
      </w:r>
    </w:p>
    <w:p w:rsidR="007127CB" w:rsidRDefault="007127CB" w:rsidP="007127CB">
      <w:pPr>
        <w:spacing w:before="120" w:line="245" w:lineRule="auto"/>
        <w:ind w:left="2461" w:right="255" w:hanging="2177"/>
      </w:pPr>
      <w:r>
        <w:lastRenderedPageBreak/>
        <w:t>STN 73 0210-1</w:t>
      </w:r>
      <w:r>
        <w:tab/>
      </w:r>
      <w:r w:rsidRPr="000F35DF">
        <w:t xml:space="preserve">Geometrická presnosť vo výstavbe. Podmienky zhotovovania. Časť 1: </w:t>
      </w:r>
      <w:r>
        <w:t xml:space="preserve">    </w:t>
      </w:r>
      <w:r w:rsidRPr="000F35DF">
        <w:t>Presnosť osadenia</w:t>
      </w:r>
    </w:p>
    <w:p w:rsidR="007127CB" w:rsidRPr="004605C0" w:rsidRDefault="007127CB" w:rsidP="007127CB">
      <w:pPr>
        <w:spacing w:before="120" w:line="245" w:lineRule="auto"/>
        <w:ind w:left="2461" w:right="255" w:hanging="2177"/>
      </w:pPr>
      <w:r w:rsidRPr="004605C0">
        <w:t>STN 73 0220</w:t>
      </w:r>
      <w:r w:rsidRPr="004605C0">
        <w:tab/>
        <w:t>Presnosť geometrických parametrov vo výstavbe. Navrhovanie presnosti stavebných objektov</w:t>
      </w:r>
    </w:p>
    <w:p w:rsidR="007127CB" w:rsidRDefault="007127CB" w:rsidP="007127CB">
      <w:pPr>
        <w:pStyle w:val="Zkladntext"/>
        <w:tabs>
          <w:tab w:val="left" w:pos="2460"/>
        </w:tabs>
        <w:spacing w:before="121"/>
        <w:ind w:left="286"/>
      </w:pPr>
      <w:r>
        <w:t>STN</w:t>
      </w:r>
      <w:r>
        <w:rPr>
          <w:spacing w:val="22"/>
        </w:rPr>
        <w:t xml:space="preserve"> </w:t>
      </w:r>
      <w:r>
        <w:t>73</w:t>
      </w:r>
      <w:r>
        <w:rPr>
          <w:spacing w:val="23"/>
        </w:rPr>
        <w:t xml:space="preserve"> </w:t>
      </w:r>
      <w:r>
        <w:t>0405</w:t>
      </w:r>
      <w:r>
        <w:rPr>
          <w:rFonts w:ascii="Times New Roman" w:hAnsi="Times New Roman"/>
        </w:rPr>
        <w:tab/>
      </w:r>
      <w:r>
        <w:t>Meranie</w:t>
      </w:r>
      <w:r>
        <w:rPr>
          <w:spacing w:val="49"/>
        </w:rPr>
        <w:t xml:space="preserve"> </w:t>
      </w:r>
      <w:r>
        <w:t>posunov</w:t>
      </w:r>
      <w:r>
        <w:rPr>
          <w:spacing w:val="52"/>
        </w:rPr>
        <w:t xml:space="preserve"> </w:t>
      </w:r>
      <w:r w:rsidRPr="007912ED">
        <w:t>a pretvorení</w:t>
      </w:r>
      <w:r>
        <w:rPr>
          <w:spacing w:val="52"/>
        </w:rPr>
        <w:t xml:space="preserve"> </w:t>
      </w:r>
      <w:r>
        <w:t>stavebných</w:t>
      </w:r>
      <w:r>
        <w:rPr>
          <w:spacing w:val="54"/>
        </w:rPr>
        <w:t xml:space="preserve"> </w:t>
      </w:r>
      <w:r>
        <w:t>objektov</w:t>
      </w:r>
    </w:p>
    <w:p w:rsidR="007127CB" w:rsidRDefault="007127CB" w:rsidP="007127CB">
      <w:pPr>
        <w:pStyle w:val="Zkladntext"/>
        <w:tabs>
          <w:tab w:val="left" w:pos="2460"/>
        </w:tabs>
        <w:spacing w:before="125" w:line="357" w:lineRule="auto"/>
        <w:ind w:left="286" w:right="2441"/>
      </w:pPr>
      <w:r>
        <w:t>STN</w:t>
      </w:r>
      <w:r>
        <w:rPr>
          <w:spacing w:val="22"/>
        </w:rPr>
        <w:t xml:space="preserve"> </w:t>
      </w:r>
      <w:r>
        <w:t>73</w:t>
      </w:r>
      <w:r>
        <w:rPr>
          <w:spacing w:val="23"/>
        </w:rPr>
        <w:t xml:space="preserve"> </w:t>
      </w:r>
      <w:r>
        <w:t>1001</w:t>
      </w:r>
      <w:r>
        <w:rPr>
          <w:rFonts w:ascii="Times New Roman" w:hAnsi="Times New Roman"/>
        </w:rPr>
        <w:tab/>
      </w:r>
      <w:r>
        <w:t>Geotechnické</w:t>
      </w:r>
      <w:r>
        <w:rPr>
          <w:spacing w:val="13"/>
        </w:rPr>
        <w:t xml:space="preserve"> </w:t>
      </w:r>
      <w:r>
        <w:t>konštrukcie.</w:t>
      </w:r>
      <w:r>
        <w:rPr>
          <w:spacing w:val="16"/>
        </w:rPr>
        <w:t xml:space="preserve"> </w:t>
      </w:r>
      <w:r>
        <w:t>Zakladanie</w:t>
      </w:r>
      <w:r>
        <w:rPr>
          <w:spacing w:val="12"/>
        </w:rPr>
        <w:t xml:space="preserve"> </w:t>
      </w:r>
      <w:r>
        <w:t>stavieb</w:t>
      </w:r>
      <w:r>
        <w:rPr>
          <w:spacing w:val="-56"/>
        </w:rPr>
        <w:t xml:space="preserve"> </w:t>
      </w:r>
      <w:r>
        <w:t>STN</w:t>
      </w:r>
      <w:r>
        <w:rPr>
          <w:spacing w:val="26"/>
        </w:rPr>
        <w:t xml:space="preserve"> </w:t>
      </w:r>
      <w:r>
        <w:t>73</w:t>
      </w:r>
      <w:r>
        <w:rPr>
          <w:spacing w:val="27"/>
        </w:rPr>
        <w:t xml:space="preserve"> </w:t>
      </w:r>
      <w:r>
        <w:t>1002/Z1</w:t>
      </w:r>
      <w:r>
        <w:rPr>
          <w:rFonts w:ascii="Times New Roman" w:hAnsi="Times New Roman"/>
        </w:rPr>
        <w:tab/>
      </w:r>
      <w:r>
        <w:t>Pilotové</w:t>
      </w:r>
      <w:r>
        <w:rPr>
          <w:spacing w:val="18"/>
        </w:rPr>
        <w:t xml:space="preserve"> </w:t>
      </w:r>
      <w:r>
        <w:t>základy</w:t>
      </w:r>
    </w:p>
    <w:p w:rsidR="007127CB" w:rsidRPr="00BC227B" w:rsidRDefault="007127CB" w:rsidP="007127CB">
      <w:pPr>
        <w:pStyle w:val="Zkladntext"/>
        <w:tabs>
          <w:tab w:val="left" w:pos="2460"/>
        </w:tabs>
        <w:spacing w:before="117"/>
        <w:ind w:left="286"/>
      </w:pPr>
      <w:r>
        <w:rPr>
          <w:position w:val="1"/>
        </w:rPr>
        <w:t>STN</w:t>
      </w:r>
      <w:r>
        <w:rPr>
          <w:spacing w:val="22"/>
          <w:position w:val="1"/>
        </w:rPr>
        <w:t xml:space="preserve"> </w:t>
      </w:r>
      <w:r>
        <w:rPr>
          <w:position w:val="1"/>
        </w:rPr>
        <w:t>73</w:t>
      </w:r>
      <w:r>
        <w:rPr>
          <w:spacing w:val="22"/>
          <w:position w:val="1"/>
        </w:rPr>
        <w:t xml:space="preserve"> </w:t>
      </w:r>
      <w:r>
        <w:rPr>
          <w:position w:val="1"/>
        </w:rPr>
        <w:t>2031</w:t>
      </w:r>
      <w:r>
        <w:rPr>
          <w:rFonts w:ascii="Times New Roman" w:hAnsi="Times New Roman"/>
          <w:position w:val="1"/>
        </w:rPr>
        <w:tab/>
      </w:r>
      <w:r w:rsidRPr="00BC227B">
        <w:t>Skúšanie stavebných objektov, konštrukcií a dielcov.</w:t>
      </w:r>
    </w:p>
    <w:p w:rsidR="007127CB" w:rsidRPr="00BC227B" w:rsidRDefault="007127CB" w:rsidP="007127CB">
      <w:pPr>
        <w:pStyle w:val="Zkladntext"/>
        <w:spacing w:before="1"/>
        <w:ind w:left="2460"/>
      </w:pPr>
      <w:r w:rsidRPr="00BC227B">
        <w:t>Spoločné ustanovenia</w:t>
      </w:r>
    </w:p>
    <w:p w:rsidR="007127CB" w:rsidRDefault="007127CB" w:rsidP="007127CB">
      <w:pPr>
        <w:pStyle w:val="Zkladntext"/>
        <w:tabs>
          <w:tab w:val="left" w:pos="2460"/>
        </w:tabs>
        <w:spacing w:before="119"/>
        <w:ind w:left="286"/>
        <w:rPr>
          <w:rFonts w:ascii="Verdana" w:hAnsi="Verdana"/>
        </w:rPr>
      </w:pPr>
      <w:r>
        <w:rPr>
          <w:position w:val="1"/>
        </w:rPr>
        <w:t>STN</w:t>
      </w:r>
      <w:r>
        <w:rPr>
          <w:spacing w:val="24"/>
          <w:position w:val="1"/>
        </w:rPr>
        <w:t xml:space="preserve"> </w:t>
      </w:r>
      <w:r>
        <w:rPr>
          <w:position w:val="1"/>
        </w:rPr>
        <w:t>73</w:t>
      </w:r>
      <w:r>
        <w:rPr>
          <w:spacing w:val="25"/>
          <w:position w:val="1"/>
        </w:rPr>
        <w:t xml:space="preserve"> </w:t>
      </w:r>
      <w:r>
        <w:rPr>
          <w:position w:val="1"/>
        </w:rPr>
        <w:t>2046/a</w:t>
      </w:r>
      <w:r>
        <w:rPr>
          <w:rFonts w:ascii="Times New Roman" w:hAnsi="Times New Roman"/>
          <w:position w:val="1"/>
        </w:rPr>
        <w:tab/>
      </w:r>
      <w:r w:rsidRPr="00BC227B">
        <w:t>Zaťažovacie skúšky betónových dielcov</w:t>
      </w:r>
    </w:p>
    <w:p w:rsidR="007127CB" w:rsidRDefault="007127CB" w:rsidP="007127CB">
      <w:pPr>
        <w:pStyle w:val="Zkladntext"/>
        <w:tabs>
          <w:tab w:val="left" w:pos="2460"/>
        </w:tabs>
        <w:spacing w:before="126" w:line="357" w:lineRule="auto"/>
        <w:ind w:left="2460" w:right="2836" w:hanging="2175"/>
      </w:pPr>
      <w:r>
        <w:t>STN</w:t>
      </w:r>
      <w:r>
        <w:rPr>
          <w:spacing w:val="29"/>
        </w:rPr>
        <w:t xml:space="preserve"> </w:t>
      </w:r>
      <w:r>
        <w:t>73</w:t>
      </w:r>
      <w:r>
        <w:rPr>
          <w:spacing w:val="30"/>
        </w:rPr>
        <w:t xml:space="preserve"> </w:t>
      </w:r>
      <w:r>
        <w:t>3050/a/Z2</w:t>
      </w:r>
      <w:r>
        <w:rPr>
          <w:rFonts w:ascii="Times New Roman" w:hAnsi="Times New Roman"/>
        </w:rPr>
        <w:tab/>
      </w:r>
      <w:r>
        <w:t>Zemné</w:t>
      </w:r>
      <w:r>
        <w:rPr>
          <w:spacing w:val="1"/>
        </w:rPr>
        <w:t xml:space="preserve"> </w:t>
      </w:r>
      <w:r>
        <w:t>práce.</w:t>
      </w:r>
      <w:r>
        <w:rPr>
          <w:spacing w:val="1"/>
        </w:rPr>
        <w:t xml:space="preserve"> </w:t>
      </w:r>
      <w:r>
        <w:t>Všeobecné</w:t>
      </w:r>
      <w:r>
        <w:rPr>
          <w:spacing w:val="1"/>
        </w:rPr>
        <w:t xml:space="preserve"> </w:t>
      </w:r>
      <w:r>
        <w:t>ustanovenia</w:t>
      </w:r>
      <w:r>
        <w:rPr>
          <w:spacing w:val="-56"/>
        </w:rPr>
        <w:t xml:space="preserve"> </w:t>
      </w:r>
      <w:r>
        <w:t>zmena</w:t>
      </w:r>
      <w:r>
        <w:rPr>
          <w:spacing w:val="14"/>
        </w:rPr>
        <w:t xml:space="preserve"> 2-</w:t>
      </w:r>
      <w:r>
        <w:t>1.12.1999, zmena a – 1.5.1991</w:t>
      </w:r>
    </w:p>
    <w:p w:rsidR="007127CB" w:rsidRPr="00507368" w:rsidRDefault="007127CB" w:rsidP="007127CB">
      <w:pPr>
        <w:pStyle w:val="Zkladntext"/>
        <w:spacing w:before="10"/>
        <w:rPr>
          <w:sz w:val="15"/>
          <w:szCs w:val="15"/>
        </w:rPr>
      </w:pPr>
    </w:p>
    <w:p w:rsidR="007127CB" w:rsidRDefault="007127CB" w:rsidP="00BC6414">
      <w:pPr>
        <w:pStyle w:val="Nadpis3"/>
      </w:pPr>
      <w:bookmarkStart w:id="300" w:name="_TOC_250013"/>
      <w:bookmarkStart w:id="301" w:name="_Toc178188301"/>
      <w:r>
        <w:t>Súvisiace</w:t>
      </w:r>
      <w:r>
        <w:rPr>
          <w:spacing w:val="56"/>
        </w:rPr>
        <w:t xml:space="preserve"> </w:t>
      </w:r>
      <w:r>
        <w:t>technické</w:t>
      </w:r>
      <w:r>
        <w:rPr>
          <w:spacing w:val="56"/>
        </w:rPr>
        <w:t xml:space="preserve"> </w:t>
      </w:r>
      <w:bookmarkEnd w:id="300"/>
      <w:r>
        <w:t>predpisy</w:t>
      </w:r>
      <w:bookmarkEnd w:id="301"/>
    </w:p>
    <w:p w:rsidR="007127CB" w:rsidRDefault="007127CB" w:rsidP="002E1152">
      <w:pPr>
        <w:pStyle w:val="Odsekzoznamu"/>
        <w:widowControl w:val="0"/>
        <w:numPr>
          <w:ilvl w:val="0"/>
          <w:numId w:val="6"/>
        </w:numPr>
        <w:tabs>
          <w:tab w:val="left" w:pos="462"/>
        </w:tabs>
        <w:autoSpaceDE w:val="0"/>
        <w:autoSpaceDN w:val="0"/>
        <w:spacing w:before="60" w:after="0"/>
        <w:ind w:right="99" w:hanging="284"/>
        <w:contextualSpacing w:val="0"/>
        <w:jc w:val="left"/>
      </w:pPr>
      <w:r>
        <w:t>TP</w:t>
      </w:r>
      <w:r w:rsidRPr="00507368">
        <w:rPr>
          <w:spacing w:val="7"/>
        </w:rPr>
        <w:t xml:space="preserve"> </w:t>
      </w:r>
      <w:r>
        <w:t>019</w:t>
      </w:r>
      <w:r w:rsidRPr="00507368">
        <w:rPr>
          <w:spacing w:val="5"/>
        </w:rPr>
        <w:t xml:space="preserve"> </w:t>
      </w:r>
      <w:r>
        <w:t>– Dokumentácia</w:t>
      </w:r>
      <w:r w:rsidRPr="00507368">
        <w:rPr>
          <w:spacing w:val="8"/>
        </w:rPr>
        <w:t xml:space="preserve"> </w:t>
      </w:r>
      <w:r>
        <w:t>stavieb</w:t>
      </w:r>
      <w:r w:rsidRPr="00507368">
        <w:rPr>
          <w:spacing w:val="8"/>
        </w:rPr>
        <w:t xml:space="preserve"> </w:t>
      </w:r>
      <w:r>
        <w:t>ciest</w:t>
      </w:r>
    </w:p>
    <w:p w:rsidR="007127CB" w:rsidRDefault="007127CB" w:rsidP="002E1152">
      <w:pPr>
        <w:pStyle w:val="Odsekzoznamu"/>
        <w:widowControl w:val="0"/>
        <w:numPr>
          <w:ilvl w:val="0"/>
          <w:numId w:val="6"/>
        </w:numPr>
        <w:tabs>
          <w:tab w:val="left" w:pos="462"/>
        </w:tabs>
        <w:autoSpaceDE w:val="0"/>
        <w:autoSpaceDN w:val="0"/>
        <w:spacing w:before="60" w:after="0"/>
        <w:ind w:right="99" w:hanging="284"/>
        <w:contextualSpacing w:val="0"/>
        <w:jc w:val="left"/>
      </w:pPr>
      <w:r>
        <w:t>TP 081</w:t>
      </w:r>
      <w:r>
        <w:rPr>
          <w:spacing w:val="17"/>
        </w:rPr>
        <w:t xml:space="preserve"> </w:t>
      </w:r>
      <w:r>
        <w:t>-</w:t>
      </w:r>
      <w:r>
        <w:rPr>
          <w:spacing w:val="19"/>
        </w:rPr>
        <w:t xml:space="preserve"> </w:t>
      </w:r>
      <w:r>
        <w:t>Základné</w:t>
      </w:r>
      <w:r>
        <w:rPr>
          <w:spacing w:val="17"/>
        </w:rPr>
        <w:t xml:space="preserve"> </w:t>
      </w:r>
      <w:r>
        <w:t>ochranné</w:t>
      </w:r>
      <w:r>
        <w:rPr>
          <w:spacing w:val="17"/>
        </w:rPr>
        <w:t xml:space="preserve"> </w:t>
      </w:r>
      <w:r>
        <w:t>opatrenia</w:t>
      </w:r>
      <w:r>
        <w:rPr>
          <w:spacing w:val="20"/>
        </w:rPr>
        <w:t xml:space="preserve"> </w:t>
      </w:r>
      <w:r>
        <w:t>pre</w:t>
      </w:r>
      <w:r>
        <w:rPr>
          <w:spacing w:val="15"/>
        </w:rPr>
        <w:t xml:space="preserve"> </w:t>
      </w:r>
      <w:r>
        <w:t>obmedzenie</w:t>
      </w:r>
      <w:r>
        <w:rPr>
          <w:spacing w:val="20"/>
        </w:rPr>
        <w:t xml:space="preserve"> </w:t>
      </w:r>
      <w:r>
        <w:t>vplyvu</w:t>
      </w:r>
      <w:r>
        <w:rPr>
          <w:spacing w:val="20"/>
        </w:rPr>
        <w:t xml:space="preserve"> </w:t>
      </w:r>
      <w:r>
        <w:t>bludných</w:t>
      </w:r>
      <w:r>
        <w:rPr>
          <w:spacing w:val="20"/>
        </w:rPr>
        <w:t xml:space="preserve"> </w:t>
      </w:r>
      <w:r>
        <w:t>prúdov</w:t>
      </w:r>
      <w:r>
        <w:rPr>
          <w:spacing w:val="18"/>
        </w:rPr>
        <w:t xml:space="preserve"> </w:t>
      </w:r>
      <w:r>
        <w:t xml:space="preserve">na </w:t>
      </w:r>
      <w:r>
        <w:rPr>
          <w:spacing w:val="-56"/>
        </w:rPr>
        <w:t xml:space="preserve"> </w:t>
      </w:r>
      <w:r>
        <w:t>mostné</w:t>
      </w:r>
      <w:r>
        <w:rPr>
          <w:spacing w:val="3"/>
        </w:rPr>
        <w:t xml:space="preserve"> </w:t>
      </w:r>
      <w:r>
        <w:t>objekty</w:t>
      </w:r>
      <w:r>
        <w:rPr>
          <w:spacing w:val="3"/>
        </w:rPr>
        <w:t xml:space="preserve"> </w:t>
      </w:r>
      <w:r>
        <w:t>pozemných komunikácií</w:t>
      </w:r>
    </w:p>
    <w:p w:rsidR="007127CB" w:rsidRDefault="007127CB" w:rsidP="00BC6414">
      <w:pPr>
        <w:pStyle w:val="Nadpis3"/>
      </w:pPr>
      <w:bookmarkStart w:id="302" w:name="_TOC_250012"/>
      <w:bookmarkStart w:id="303" w:name="_Toc178188302"/>
      <w:r>
        <w:t>Súvisiace</w:t>
      </w:r>
      <w:r>
        <w:rPr>
          <w:spacing w:val="51"/>
        </w:rPr>
        <w:t xml:space="preserve"> </w:t>
      </w:r>
      <w:r>
        <w:t>právne</w:t>
      </w:r>
      <w:r>
        <w:rPr>
          <w:spacing w:val="52"/>
        </w:rPr>
        <w:t xml:space="preserve"> </w:t>
      </w:r>
      <w:bookmarkEnd w:id="302"/>
      <w:r>
        <w:t>predpisy</w:t>
      </w:r>
      <w:bookmarkEnd w:id="303"/>
    </w:p>
    <w:p w:rsidR="007127CB" w:rsidRDefault="007127CB" w:rsidP="002E1152">
      <w:pPr>
        <w:pStyle w:val="Odsekzoznamu"/>
        <w:widowControl w:val="0"/>
        <w:numPr>
          <w:ilvl w:val="0"/>
          <w:numId w:val="6"/>
        </w:numPr>
        <w:tabs>
          <w:tab w:val="left" w:pos="462"/>
        </w:tabs>
        <w:autoSpaceDE w:val="0"/>
        <w:autoSpaceDN w:val="0"/>
        <w:spacing w:before="122" w:after="0" w:line="242" w:lineRule="auto"/>
        <w:ind w:right="101" w:hanging="360"/>
        <w:contextualSpacing w:val="0"/>
      </w:pPr>
      <w:r>
        <w:t>Zákon č.237/2000 Z.z., ktorým sa mení a dopĺňa zákon č.50/1976 Zb. o územnom</w:t>
      </w:r>
      <w:r>
        <w:rPr>
          <w:spacing w:val="1"/>
        </w:rPr>
        <w:t xml:space="preserve"> </w:t>
      </w:r>
      <w:r>
        <w:t>plánovaní a stavebnom</w:t>
      </w:r>
      <w:r>
        <w:rPr>
          <w:spacing w:val="1"/>
        </w:rPr>
        <w:t xml:space="preserve"> </w:t>
      </w:r>
      <w:r>
        <w:t>poriadku (stavebný zákon)</w:t>
      </w:r>
      <w:r>
        <w:rPr>
          <w:spacing w:val="58"/>
        </w:rPr>
        <w:t xml:space="preserve"> </w:t>
      </w:r>
      <w:r>
        <w:t>v znení neskorších</w:t>
      </w:r>
      <w:r>
        <w:rPr>
          <w:spacing w:val="58"/>
        </w:rPr>
        <w:t xml:space="preserve"> </w:t>
      </w:r>
      <w:r>
        <w:t>predpisov a o zmene</w:t>
      </w:r>
      <w:r>
        <w:rPr>
          <w:spacing w:val="-56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doplnení</w:t>
      </w:r>
      <w:r>
        <w:rPr>
          <w:spacing w:val="-1"/>
        </w:rPr>
        <w:t xml:space="preserve"> </w:t>
      </w:r>
      <w:r>
        <w:t>niektorých</w:t>
      </w:r>
      <w:r>
        <w:rPr>
          <w:spacing w:val="3"/>
        </w:rPr>
        <w:t xml:space="preserve"> </w:t>
      </w:r>
      <w:r>
        <w:t>zákonov</w:t>
      </w:r>
      <w:r>
        <w:rPr>
          <w:spacing w:val="1"/>
        </w:rPr>
        <w:t xml:space="preserve"> </w:t>
      </w:r>
      <w:r>
        <w:t>(úplne znenie</w:t>
      </w:r>
      <w:r>
        <w:rPr>
          <w:spacing w:val="3"/>
        </w:rPr>
        <w:t xml:space="preserve"> </w:t>
      </w:r>
      <w:r>
        <w:t>zákona</w:t>
      </w:r>
      <w:r>
        <w:rPr>
          <w:spacing w:val="3"/>
        </w:rPr>
        <w:t xml:space="preserve"> </w:t>
      </w:r>
      <w:r>
        <w:t>pod.č.109/1998 Z.z.);</w:t>
      </w:r>
    </w:p>
    <w:p w:rsidR="007127CB" w:rsidRDefault="007127CB" w:rsidP="002E1152">
      <w:pPr>
        <w:pStyle w:val="Odsekzoznamu"/>
        <w:widowControl w:val="0"/>
        <w:numPr>
          <w:ilvl w:val="0"/>
          <w:numId w:val="6"/>
        </w:numPr>
        <w:tabs>
          <w:tab w:val="left" w:pos="461"/>
          <w:tab w:val="left" w:pos="462"/>
        </w:tabs>
        <w:autoSpaceDE w:val="0"/>
        <w:autoSpaceDN w:val="0"/>
        <w:spacing w:before="57" w:after="0"/>
        <w:contextualSpacing w:val="0"/>
        <w:jc w:val="left"/>
      </w:pPr>
      <w:r>
        <w:t>Zákon</w:t>
      </w:r>
      <w:r>
        <w:rPr>
          <w:spacing w:val="-2"/>
        </w:rPr>
        <w:t xml:space="preserve"> </w:t>
      </w:r>
      <w:r>
        <w:t>č.133/2013</w:t>
      </w:r>
      <w:r>
        <w:rPr>
          <w:spacing w:val="-3"/>
        </w:rPr>
        <w:t xml:space="preserve"> </w:t>
      </w:r>
      <w:r>
        <w:t>Z.z.</w:t>
      </w:r>
      <w:r>
        <w:rPr>
          <w:spacing w:val="3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stavebných</w:t>
      </w:r>
      <w:r>
        <w:rPr>
          <w:spacing w:val="2"/>
        </w:rPr>
        <w:t xml:space="preserve"> </w:t>
      </w:r>
      <w:r>
        <w:t>výrobkoch a o zmene a doplnení niektorých zákonov;</w:t>
      </w:r>
    </w:p>
    <w:p w:rsidR="007127CB" w:rsidRDefault="007127CB" w:rsidP="002E1152">
      <w:pPr>
        <w:pStyle w:val="Odsekzoznamu"/>
        <w:widowControl w:val="0"/>
        <w:numPr>
          <w:ilvl w:val="0"/>
          <w:numId w:val="6"/>
        </w:numPr>
        <w:tabs>
          <w:tab w:val="left" w:pos="461"/>
          <w:tab w:val="left" w:pos="462"/>
        </w:tabs>
        <w:autoSpaceDE w:val="0"/>
        <w:autoSpaceDN w:val="0"/>
        <w:spacing w:before="60" w:after="0"/>
        <w:ind w:right="104" w:hanging="360"/>
        <w:contextualSpacing w:val="0"/>
        <w:jc w:val="left"/>
      </w:pPr>
      <w:r>
        <w:t>Zákon</w:t>
      </w:r>
      <w:r>
        <w:rPr>
          <w:spacing w:val="9"/>
        </w:rPr>
        <w:t xml:space="preserve"> </w:t>
      </w:r>
      <w:r>
        <w:t>č.124/2006</w:t>
      </w:r>
      <w:r>
        <w:rPr>
          <w:spacing w:val="12"/>
        </w:rPr>
        <w:t xml:space="preserve"> </w:t>
      </w:r>
      <w:r>
        <w:t>Z.z.</w:t>
      </w:r>
      <w:r>
        <w:rPr>
          <w:spacing w:val="14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bezpečnosti</w:t>
      </w:r>
      <w:r>
        <w:rPr>
          <w:spacing w:val="11"/>
        </w:rPr>
        <w:t xml:space="preserve"> </w:t>
      </w:r>
      <w:r>
        <w:t>a</w:t>
      </w:r>
      <w:r>
        <w:rPr>
          <w:spacing w:val="3"/>
        </w:rPr>
        <w:t xml:space="preserve"> </w:t>
      </w:r>
      <w:r>
        <w:t>ochrane</w:t>
      </w:r>
      <w:r>
        <w:rPr>
          <w:spacing w:val="12"/>
        </w:rPr>
        <w:t xml:space="preserve"> </w:t>
      </w:r>
      <w:r>
        <w:t>zdravia</w:t>
      </w:r>
      <w:r>
        <w:rPr>
          <w:spacing w:val="12"/>
        </w:rPr>
        <w:t xml:space="preserve"> </w:t>
      </w:r>
      <w:r>
        <w:t>pri</w:t>
      </w:r>
      <w:r>
        <w:rPr>
          <w:spacing w:val="11"/>
        </w:rPr>
        <w:t xml:space="preserve"> </w:t>
      </w:r>
      <w:r>
        <w:t>práci a o zmene a doplnení niektorých zákonov,</w:t>
      </w:r>
      <w:r>
        <w:rPr>
          <w:spacing w:val="8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znení</w:t>
      </w:r>
      <w:r>
        <w:rPr>
          <w:spacing w:val="9"/>
        </w:rPr>
        <w:t xml:space="preserve"> </w:t>
      </w:r>
      <w:r>
        <w:t xml:space="preserve">neskorších </w:t>
      </w:r>
      <w:r>
        <w:rPr>
          <w:spacing w:val="-55"/>
        </w:rPr>
        <w:t xml:space="preserve"> </w:t>
      </w:r>
      <w:r>
        <w:t>predpisov;</w:t>
      </w:r>
    </w:p>
    <w:p w:rsidR="007127CB" w:rsidRDefault="007127CB" w:rsidP="002E1152">
      <w:pPr>
        <w:pStyle w:val="Odsekzoznamu"/>
        <w:widowControl w:val="0"/>
        <w:numPr>
          <w:ilvl w:val="0"/>
          <w:numId w:val="6"/>
        </w:numPr>
        <w:tabs>
          <w:tab w:val="left" w:pos="461"/>
          <w:tab w:val="left" w:pos="462"/>
        </w:tabs>
        <w:autoSpaceDE w:val="0"/>
        <w:autoSpaceDN w:val="0"/>
        <w:spacing w:before="62" w:after="0"/>
        <w:contextualSpacing w:val="0"/>
        <w:jc w:val="left"/>
      </w:pPr>
      <w:r>
        <w:t>Zákona č.</w:t>
      </w:r>
      <w:r>
        <w:rPr>
          <w:spacing w:val="3"/>
        </w:rPr>
        <w:t xml:space="preserve"> </w:t>
      </w:r>
      <w:r>
        <w:t>543/2002</w:t>
      </w:r>
      <w:r>
        <w:rPr>
          <w:spacing w:val="4"/>
        </w:rPr>
        <w:t xml:space="preserve"> </w:t>
      </w:r>
      <w:r>
        <w:t>Z.z.</w:t>
      </w:r>
      <w:r>
        <w:rPr>
          <w:spacing w:val="3"/>
        </w:rPr>
        <w:t xml:space="preserve"> </w:t>
      </w:r>
      <w:r>
        <w:t>o</w:t>
      </w:r>
      <w:r>
        <w:rPr>
          <w:spacing w:val="4"/>
        </w:rPr>
        <w:t xml:space="preserve"> </w:t>
      </w:r>
      <w:r>
        <w:t>ochrane</w:t>
      </w:r>
      <w:r>
        <w:rPr>
          <w:spacing w:val="1"/>
        </w:rPr>
        <w:t xml:space="preserve"> </w:t>
      </w:r>
      <w:r>
        <w:t>prírody</w:t>
      </w:r>
      <w:r>
        <w:rPr>
          <w:spacing w:val="2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krajiny</w:t>
      </w:r>
      <w:r>
        <w:rPr>
          <w:spacing w:val="2"/>
        </w:rPr>
        <w:t xml:space="preserve"> </w:t>
      </w:r>
      <w:r>
        <w:t>v</w:t>
      </w:r>
      <w:r>
        <w:rPr>
          <w:spacing w:val="2"/>
        </w:rPr>
        <w:t xml:space="preserve"> </w:t>
      </w:r>
      <w:r>
        <w:t>znení neskorších</w:t>
      </w:r>
      <w:r>
        <w:rPr>
          <w:spacing w:val="4"/>
        </w:rPr>
        <w:t xml:space="preserve"> </w:t>
      </w:r>
      <w:r>
        <w:t>predpisov;</w:t>
      </w:r>
    </w:p>
    <w:p w:rsidR="007127CB" w:rsidRDefault="007127CB" w:rsidP="002E1152">
      <w:pPr>
        <w:pStyle w:val="Odsekzoznamu"/>
        <w:widowControl w:val="0"/>
        <w:numPr>
          <w:ilvl w:val="0"/>
          <w:numId w:val="6"/>
        </w:numPr>
        <w:tabs>
          <w:tab w:val="left" w:pos="461"/>
          <w:tab w:val="left" w:pos="462"/>
        </w:tabs>
        <w:autoSpaceDE w:val="0"/>
        <w:autoSpaceDN w:val="0"/>
        <w:spacing w:before="57" w:after="0"/>
        <w:ind w:right="100" w:hanging="360"/>
        <w:contextualSpacing w:val="0"/>
        <w:jc w:val="left"/>
      </w:pPr>
      <w:r>
        <w:t>Zákon</w:t>
      </w:r>
      <w:r>
        <w:rPr>
          <w:spacing w:val="2"/>
        </w:rPr>
        <w:t xml:space="preserve"> </w:t>
      </w:r>
      <w:r>
        <w:t>č.</w:t>
      </w:r>
      <w:r>
        <w:rPr>
          <w:spacing w:val="5"/>
        </w:rPr>
        <w:t xml:space="preserve"> </w:t>
      </w:r>
      <w:r>
        <w:t>223/2001 Z.z. o odpadoch a o zmene a doplnení niektorých zákonov;</w:t>
      </w:r>
    </w:p>
    <w:p w:rsidR="007127CB" w:rsidRDefault="007127CB" w:rsidP="002E1152">
      <w:pPr>
        <w:pStyle w:val="Odsekzoznamu"/>
        <w:widowControl w:val="0"/>
        <w:numPr>
          <w:ilvl w:val="0"/>
          <w:numId w:val="6"/>
        </w:numPr>
        <w:tabs>
          <w:tab w:val="left" w:pos="461"/>
          <w:tab w:val="left" w:pos="462"/>
        </w:tabs>
        <w:autoSpaceDE w:val="0"/>
        <w:autoSpaceDN w:val="0"/>
        <w:spacing w:before="65" w:after="0"/>
        <w:contextualSpacing w:val="0"/>
        <w:jc w:val="left"/>
      </w:pPr>
      <w:r>
        <w:t>Zákon č.</w:t>
      </w:r>
      <w:r>
        <w:rPr>
          <w:spacing w:val="2"/>
        </w:rPr>
        <w:t xml:space="preserve"> </w:t>
      </w:r>
      <w:r>
        <w:t>17/1992</w:t>
      </w:r>
      <w:r>
        <w:rPr>
          <w:spacing w:val="4"/>
        </w:rPr>
        <w:t xml:space="preserve"> </w:t>
      </w:r>
      <w:r>
        <w:t>Zb.</w:t>
      </w:r>
      <w:r>
        <w:rPr>
          <w:spacing w:val="4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životnom</w:t>
      </w:r>
      <w:r>
        <w:rPr>
          <w:spacing w:val="4"/>
        </w:rPr>
        <w:t xml:space="preserve"> </w:t>
      </w:r>
      <w:r>
        <w:t>prostredí,</w:t>
      </w:r>
      <w:r>
        <w:rPr>
          <w:spacing w:val="4"/>
        </w:rPr>
        <w:t xml:space="preserve"> </w:t>
      </w:r>
      <w:r>
        <w:t>v</w:t>
      </w:r>
      <w:r>
        <w:rPr>
          <w:spacing w:val="2"/>
        </w:rPr>
        <w:t xml:space="preserve"> </w:t>
      </w:r>
      <w:r>
        <w:t>znení</w:t>
      </w:r>
      <w:r>
        <w:rPr>
          <w:spacing w:val="-1"/>
        </w:rPr>
        <w:t xml:space="preserve"> </w:t>
      </w:r>
      <w:r>
        <w:t>neskorších</w:t>
      </w:r>
      <w:r>
        <w:rPr>
          <w:spacing w:val="4"/>
        </w:rPr>
        <w:t xml:space="preserve"> </w:t>
      </w:r>
      <w:r>
        <w:t>predpisov;</w:t>
      </w:r>
    </w:p>
    <w:p w:rsidR="007127CB" w:rsidRDefault="007127CB" w:rsidP="007127CB">
      <w:pPr>
        <w:sectPr w:rsidR="007127CB" w:rsidSect="007127CB">
          <w:pgSz w:w="11900" w:h="16840"/>
          <w:pgMar w:top="960" w:right="1020" w:bottom="920" w:left="1240" w:header="571" w:footer="734" w:gutter="0"/>
          <w:cols w:space="708"/>
        </w:sectPr>
      </w:pPr>
    </w:p>
    <w:p w:rsidR="007127CB" w:rsidRDefault="007127CB" w:rsidP="007127CB">
      <w:pPr>
        <w:pStyle w:val="Zkladntext"/>
        <w:spacing w:before="4"/>
        <w:rPr>
          <w:sz w:val="15"/>
        </w:rPr>
      </w:pPr>
    </w:p>
    <w:p w:rsidR="007127CB" w:rsidRPr="00BC6414" w:rsidRDefault="007127CB" w:rsidP="00BC6414">
      <w:pPr>
        <w:pStyle w:val="Nadpis1"/>
      </w:pPr>
      <w:bookmarkStart w:id="304" w:name="_Toc178188303"/>
      <w:r w:rsidRPr="00BC6414">
        <w:t>ZVLÁŠTNE TECHNICKO-KVALITATÍVNE PODMIENKY (5 - PODKLADOVÉ VRSTVY)</w:t>
      </w:r>
      <w:bookmarkEnd w:id="304"/>
    </w:p>
    <w:p w:rsidR="007127CB" w:rsidRPr="004A384C" w:rsidRDefault="007127CB" w:rsidP="004A384C">
      <w:pPr>
        <w:pStyle w:val="Nadpis2"/>
      </w:pPr>
      <w:bookmarkStart w:id="305" w:name="_Toc178188304"/>
      <w:r w:rsidRPr="004A384C">
        <w:t>VÝROBA A DOPRAVA PODKLADNÝCH VRSTIEV.</w:t>
      </w:r>
      <w:bookmarkEnd w:id="305"/>
    </w:p>
    <w:p w:rsidR="007127CB" w:rsidRDefault="007127CB" w:rsidP="004A384C">
      <w:r>
        <w:t>Vzhľadom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zabezpečenie</w:t>
      </w:r>
      <w:r>
        <w:rPr>
          <w:spacing w:val="1"/>
        </w:rPr>
        <w:t xml:space="preserve"> </w:t>
      </w:r>
      <w:r>
        <w:t>požiadavky</w:t>
      </w:r>
      <w:r>
        <w:rPr>
          <w:spacing w:val="1"/>
        </w:rPr>
        <w:t xml:space="preserve"> </w:t>
      </w:r>
      <w:r>
        <w:t>5.4.3,</w:t>
      </w:r>
      <w:r>
        <w:rPr>
          <w:spacing w:val="1"/>
        </w:rPr>
        <w:t xml:space="preserve"> </w:t>
      </w:r>
      <w:r>
        <w:t>6.6.2</w:t>
      </w:r>
      <w:r>
        <w:rPr>
          <w:spacing w:val="1"/>
        </w:rPr>
        <w:t xml:space="preserve"> </w:t>
      </w:r>
      <w:r>
        <w:t>a 6.6.3</w:t>
      </w:r>
      <w:r>
        <w:rPr>
          <w:spacing w:val="1"/>
        </w:rPr>
        <w:t xml:space="preserve"> </w:t>
      </w:r>
      <w:r>
        <w:t>v „TKP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Podkladové</w:t>
      </w:r>
      <w:r>
        <w:rPr>
          <w:spacing w:val="1"/>
        </w:rPr>
        <w:t xml:space="preserve"> </w:t>
      </w:r>
      <w:r>
        <w:t>vrstvy“</w:t>
      </w:r>
      <w:r>
        <w:rPr>
          <w:spacing w:val="1"/>
        </w:rPr>
        <w:t xml:space="preserve"> </w:t>
      </w:r>
      <w:r>
        <w:t>požaduje</w:t>
      </w:r>
      <w:r>
        <w:rPr>
          <w:spacing w:val="1"/>
        </w:rPr>
        <w:t xml:space="preserve"> </w:t>
      </w:r>
      <w:r>
        <w:t>obstarávateľ,</w:t>
      </w:r>
      <w:r>
        <w:rPr>
          <w:spacing w:val="1"/>
        </w:rPr>
        <w:t xml:space="preserve"> </w:t>
      </w:r>
      <w:r>
        <w:t>aby</w:t>
      </w:r>
      <w:r>
        <w:rPr>
          <w:spacing w:val="58"/>
        </w:rPr>
        <w:t xml:space="preserve"> </w:t>
      </w:r>
      <w:r>
        <w:t>výroba</w:t>
      </w:r>
      <w:r>
        <w:rPr>
          <w:spacing w:val="58"/>
        </w:rPr>
        <w:t xml:space="preserve"> </w:t>
      </w:r>
      <w:r>
        <w:t>hydraulicky</w:t>
      </w:r>
      <w:r>
        <w:rPr>
          <w:spacing w:val="59"/>
        </w:rPr>
        <w:t xml:space="preserve"> </w:t>
      </w:r>
      <w:r>
        <w:t>stmelených</w:t>
      </w:r>
      <w:r>
        <w:rPr>
          <w:spacing w:val="58"/>
        </w:rPr>
        <w:t xml:space="preserve"> </w:t>
      </w:r>
      <w:r>
        <w:t>zmesí</w:t>
      </w:r>
      <w:r>
        <w:rPr>
          <w:spacing w:val="59"/>
        </w:rPr>
        <w:t xml:space="preserve"> </w:t>
      </w:r>
      <w:r>
        <w:t>ako</w:t>
      </w:r>
      <w:r>
        <w:rPr>
          <w:spacing w:val="58"/>
        </w:rPr>
        <w:t xml:space="preserve"> </w:t>
      </w:r>
      <w:r>
        <w:t>aj</w:t>
      </w:r>
      <w:r>
        <w:rPr>
          <w:spacing w:val="59"/>
        </w:rPr>
        <w:t xml:space="preserve"> </w:t>
      </w:r>
      <w:r>
        <w:t>nestmelených</w:t>
      </w:r>
      <w:r>
        <w:rPr>
          <w:spacing w:val="1"/>
        </w:rPr>
        <w:t xml:space="preserve"> </w:t>
      </w:r>
      <w:r>
        <w:t>zmesí</w:t>
      </w:r>
      <w:r>
        <w:rPr>
          <w:spacing w:val="1"/>
        </w:rPr>
        <w:t xml:space="preserve"> </w:t>
      </w:r>
      <w:r>
        <w:t>bola</w:t>
      </w:r>
      <w:r>
        <w:rPr>
          <w:spacing w:val="1"/>
        </w:rPr>
        <w:t xml:space="preserve"> </w:t>
      </w:r>
      <w:r>
        <w:t>zabezpečená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stacionárnych</w:t>
      </w:r>
      <w:r>
        <w:rPr>
          <w:spacing w:val="1"/>
        </w:rPr>
        <w:t xml:space="preserve"> </w:t>
      </w:r>
      <w:r>
        <w:t>betonárkach</w:t>
      </w:r>
      <w:r>
        <w:rPr>
          <w:spacing w:val="59"/>
        </w:rPr>
        <w:t xml:space="preserve"> </w:t>
      </w:r>
      <w:r>
        <w:t>alebo</w:t>
      </w:r>
      <w:r>
        <w:rPr>
          <w:spacing w:val="59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mobilných</w:t>
      </w:r>
      <w:r>
        <w:rPr>
          <w:spacing w:val="59"/>
        </w:rPr>
        <w:t xml:space="preserve"> </w:t>
      </w:r>
      <w:r>
        <w:t>miešacích</w:t>
      </w:r>
      <w:r>
        <w:rPr>
          <w:spacing w:val="1"/>
        </w:rPr>
        <w:t xml:space="preserve"> </w:t>
      </w:r>
      <w:r>
        <w:t>centrách,</w:t>
      </w:r>
      <w:r>
        <w:rPr>
          <w:spacing w:val="1"/>
        </w:rPr>
        <w:t xml:space="preserve"> </w:t>
      </w:r>
      <w:r>
        <w:t>ktorých</w:t>
      </w:r>
      <w:r>
        <w:rPr>
          <w:spacing w:val="1"/>
        </w:rPr>
        <w:t xml:space="preserve"> </w:t>
      </w:r>
      <w:r>
        <w:t>minimálna</w:t>
      </w:r>
      <w:r>
        <w:rPr>
          <w:spacing w:val="1"/>
        </w:rPr>
        <w:t xml:space="preserve"> </w:t>
      </w:r>
      <w:r>
        <w:t>denná</w:t>
      </w:r>
      <w:r>
        <w:rPr>
          <w:spacing w:val="58"/>
        </w:rPr>
        <w:t xml:space="preserve"> </w:t>
      </w:r>
      <w:r>
        <w:t>výrobná</w:t>
      </w:r>
      <w:r>
        <w:rPr>
          <w:spacing w:val="58"/>
        </w:rPr>
        <w:t xml:space="preserve"> </w:t>
      </w:r>
      <w:r>
        <w:t>kapacita</w:t>
      </w:r>
      <w:r>
        <w:rPr>
          <w:spacing w:val="59"/>
        </w:rPr>
        <w:t xml:space="preserve"> </w:t>
      </w:r>
      <w:r>
        <w:t>je</w:t>
      </w:r>
      <w:r>
        <w:rPr>
          <w:spacing w:val="58"/>
        </w:rPr>
        <w:t xml:space="preserve"> </w:t>
      </w:r>
      <w:r>
        <w:t>800m3</w:t>
      </w:r>
      <w:r>
        <w:rPr>
          <w:spacing w:val="59"/>
        </w:rPr>
        <w:t xml:space="preserve"> </w:t>
      </w:r>
      <w:r>
        <w:t>hydraulicky</w:t>
      </w:r>
      <w:r>
        <w:rPr>
          <w:spacing w:val="58"/>
        </w:rPr>
        <w:t xml:space="preserve"> </w:t>
      </w:r>
      <w:r>
        <w:t>stmelených</w:t>
      </w:r>
      <w:r>
        <w:rPr>
          <w:spacing w:val="1"/>
        </w:rPr>
        <w:t xml:space="preserve"> </w:t>
      </w:r>
      <w:r>
        <w:t>zmesí.</w:t>
      </w:r>
    </w:p>
    <w:p w:rsidR="007127CB" w:rsidRDefault="007127CB" w:rsidP="004A384C">
      <w:r>
        <w:t>Doba</w:t>
      </w:r>
      <w:r>
        <w:rPr>
          <w:spacing w:val="1"/>
        </w:rPr>
        <w:t xml:space="preserve"> </w:t>
      </w:r>
      <w:r>
        <w:t>dopravy</w:t>
      </w:r>
      <w:r>
        <w:rPr>
          <w:spacing w:val="1"/>
        </w:rPr>
        <w:t xml:space="preserve"> </w:t>
      </w:r>
      <w:r>
        <w:t>hydraulicky</w:t>
      </w:r>
      <w:r>
        <w:rPr>
          <w:spacing w:val="1"/>
        </w:rPr>
        <w:t xml:space="preserve"> </w:t>
      </w:r>
      <w:r>
        <w:t>stmelených</w:t>
      </w:r>
      <w:r>
        <w:rPr>
          <w:spacing w:val="1"/>
        </w:rPr>
        <w:t xml:space="preserve"> </w:t>
      </w:r>
      <w:r>
        <w:t>zmesí</w:t>
      </w:r>
      <w:r>
        <w:rPr>
          <w:spacing w:val="1"/>
        </w:rPr>
        <w:t xml:space="preserve"> </w:t>
      </w:r>
      <w:r>
        <w:t>z betonárne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miesto</w:t>
      </w:r>
      <w:r>
        <w:rPr>
          <w:spacing w:val="1"/>
        </w:rPr>
        <w:t xml:space="preserve"> </w:t>
      </w:r>
      <w:r>
        <w:t>spracovania</w:t>
      </w:r>
      <w:r>
        <w:rPr>
          <w:spacing w:val="1"/>
        </w:rPr>
        <w:t xml:space="preserve"> </w:t>
      </w:r>
      <w:r>
        <w:t>nesmie</w:t>
      </w:r>
      <w:r>
        <w:rPr>
          <w:spacing w:val="1"/>
        </w:rPr>
        <w:t xml:space="preserve"> </w:t>
      </w:r>
      <w:r>
        <w:t>prekročiť</w:t>
      </w:r>
      <w:r>
        <w:rPr>
          <w:spacing w:val="1"/>
        </w:rPr>
        <w:t xml:space="preserve"> </w:t>
      </w:r>
      <w:r>
        <w:t>45min</w:t>
      </w:r>
      <w:r>
        <w:rPr>
          <w:spacing w:val="1"/>
        </w:rPr>
        <w:t xml:space="preserve"> </w:t>
      </w:r>
      <w:r>
        <w:t>a doba</w:t>
      </w:r>
      <w:r>
        <w:rPr>
          <w:spacing w:val="1"/>
        </w:rPr>
        <w:t xml:space="preserve"> </w:t>
      </w:r>
      <w:r>
        <w:t>spracovania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použití</w:t>
      </w:r>
      <w:r>
        <w:rPr>
          <w:spacing w:val="1"/>
        </w:rPr>
        <w:t xml:space="preserve"> </w:t>
      </w:r>
      <w:r>
        <w:t>cementu</w:t>
      </w:r>
      <w:r>
        <w:rPr>
          <w:spacing w:val="1"/>
        </w:rPr>
        <w:t xml:space="preserve"> </w:t>
      </w:r>
      <w:r>
        <w:t>nesmie</w:t>
      </w:r>
      <w:r>
        <w:rPr>
          <w:spacing w:val="58"/>
        </w:rPr>
        <w:t xml:space="preserve"> </w:t>
      </w:r>
      <w:r>
        <w:t>prekročiť</w:t>
      </w:r>
      <w:r>
        <w:rPr>
          <w:spacing w:val="58"/>
        </w:rPr>
        <w:t xml:space="preserve"> </w:t>
      </w:r>
      <w:r>
        <w:t>2h</w:t>
      </w:r>
      <w:r>
        <w:rPr>
          <w:spacing w:val="58"/>
        </w:rPr>
        <w:t xml:space="preserve"> </w:t>
      </w:r>
      <w:r>
        <w:t>od</w:t>
      </w:r>
      <w:r>
        <w:rPr>
          <w:spacing w:val="59"/>
        </w:rPr>
        <w:t xml:space="preserve"> </w:t>
      </w:r>
      <w:r>
        <w:t>výroby</w:t>
      </w:r>
      <w:r>
        <w:rPr>
          <w:spacing w:val="1"/>
        </w:rPr>
        <w:t xml:space="preserve"> </w:t>
      </w:r>
      <w:r>
        <w:t>zmesi.</w:t>
      </w:r>
    </w:p>
    <w:p w:rsidR="007127CB" w:rsidRDefault="007127CB" w:rsidP="007127CB">
      <w:pPr>
        <w:spacing w:line="244" w:lineRule="auto"/>
        <w:sectPr w:rsidR="007127CB" w:rsidSect="007127CB">
          <w:pgSz w:w="11900" w:h="16840"/>
          <w:pgMar w:top="960" w:right="1020" w:bottom="920" w:left="1240" w:header="571" w:footer="734" w:gutter="0"/>
          <w:cols w:space="708"/>
        </w:sectPr>
      </w:pPr>
    </w:p>
    <w:p w:rsidR="007127CB" w:rsidRDefault="007127CB" w:rsidP="007127CB">
      <w:pPr>
        <w:pStyle w:val="Zkladntext"/>
        <w:spacing w:before="4"/>
        <w:rPr>
          <w:sz w:val="15"/>
        </w:rPr>
      </w:pPr>
    </w:p>
    <w:p w:rsidR="007127CB" w:rsidRPr="004A384C" w:rsidRDefault="007127CB" w:rsidP="004A384C">
      <w:pPr>
        <w:pStyle w:val="Nadpis1"/>
      </w:pPr>
      <w:bookmarkStart w:id="306" w:name="_TOC_250011"/>
      <w:bookmarkStart w:id="307" w:name="_Toc178188305"/>
      <w:r w:rsidRPr="004A384C">
        <w:t xml:space="preserve">ZVLÁŠTNE TECHNICKO-KVALITATÍVNE PODMIENKY          (VÝROBA, DOPRAVA A ROZPRESTIERANIE ASFALTOVÝCH  </w:t>
      </w:r>
      <w:bookmarkEnd w:id="306"/>
      <w:r w:rsidRPr="004A384C">
        <w:t>ZMESÍ)</w:t>
      </w:r>
      <w:bookmarkEnd w:id="307"/>
    </w:p>
    <w:p w:rsidR="007127CB" w:rsidRPr="004A384C" w:rsidRDefault="007127CB" w:rsidP="004A384C">
      <w:pPr>
        <w:pStyle w:val="Nadpis2"/>
      </w:pPr>
      <w:bookmarkStart w:id="308" w:name="_TOC_250010"/>
      <w:bookmarkStart w:id="309" w:name="_Toc178188306"/>
      <w:r w:rsidRPr="004A384C">
        <w:t xml:space="preserve">STROJOVÉ </w:t>
      </w:r>
      <w:bookmarkEnd w:id="308"/>
      <w:r w:rsidRPr="004A384C">
        <w:t>VYBAVENIE</w:t>
      </w:r>
      <w:bookmarkEnd w:id="309"/>
    </w:p>
    <w:p w:rsidR="007127CB" w:rsidRDefault="007127CB" w:rsidP="004A384C">
      <w:pPr>
        <w:pStyle w:val="Nadpis3"/>
      </w:pPr>
      <w:bookmarkStart w:id="310" w:name="_TOC_250009"/>
      <w:bookmarkStart w:id="311" w:name="_Toc178188307"/>
      <w:r>
        <w:t>Obaľovacia</w:t>
      </w:r>
      <w:r>
        <w:rPr>
          <w:spacing w:val="54"/>
        </w:rPr>
        <w:t xml:space="preserve"> </w:t>
      </w:r>
      <w:bookmarkEnd w:id="310"/>
      <w:r>
        <w:t>súprava</w:t>
      </w:r>
      <w:bookmarkEnd w:id="311"/>
    </w:p>
    <w:p w:rsidR="007127CB" w:rsidRDefault="007127CB" w:rsidP="004A384C">
      <w:r>
        <w:t>Obaľovacia</w:t>
      </w:r>
      <w:r>
        <w:rPr>
          <w:spacing w:val="1"/>
        </w:rPr>
        <w:t xml:space="preserve"> </w:t>
      </w:r>
      <w:r>
        <w:t>súprava</w:t>
      </w:r>
      <w:r>
        <w:rPr>
          <w:spacing w:val="1"/>
        </w:rPr>
        <w:t xml:space="preserve"> </w:t>
      </w:r>
      <w:r>
        <w:t>(OS)</w:t>
      </w:r>
      <w:r>
        <w:rPr>
          <w:spacing w:val="59"/>
        </w:rPr>
        <w:t xml:space="preserve"> </w:t>
      </w:r>
      <w:r>
        <w:t>musí</w:t>
      </w:r>
      <w:r>
        <w:rPr>
          <w:spacing w:val="59"/>
        </w:rPr>
        <w:t xml:space="preserve"> </w:t>
      </w:r>
      <w:r>
        <w:t>zabezpečiť</w:t>
      </w:r>
      <w:r>
        <w:rPr>
          <w:spacing w:val="59"/>
        </w:rPr>
        <w:t xml:space="preserve"> </w:t>
      </w:r>
      <w:r>
        <w:t>prostredníctvom</w:t>
      </w:r>
      <w:r>
        <w:rPr>
          <w:spacing w:val="59"/>
        </w:rPr>
        <w:t xml:space="preserve"> </w:t>
      </w:r>
      <w:r>
        <w:t>vnútropodnikovej</w:t>
      </w:r>
      <w:r>
        <w:rPr>
          <w:spacing w:val="59"/>
        </w:rPr>
        <w:t xml:space="preserve"> </w:t>
      </w:r>
      <w:r>
        <w:t>kontroly</w:t>
      </w:r>
      <w:r>
        <w:rPr>
          <w:spacing w:val="1"/>
        </w:rPr>
        <w:t xml:space="preserve"> </w:t>
      </w:r>
      <w:r>
        <w:t>stabilnú výrobu asfaltovej</w:t>
      </w:r>
      <w:r>
        <w:rPr>
          <w:spacing w:val="58"/>
        </w:rPr>
        <w:t xml:space="preserve"> </w:t>
      </w:r>
      <w:r>
        <w:t>zmesi podľa počiatočnej skúšky typu,</w:t>
      </w:r>
      <w:r>
        <w:rPr>
          <w:spacing w:val="58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toleranciách stanovených</w:t>
      </w:r>
      <w:r>
        <w:rPr>
          <w:spacing w:val="1"/>
        </w:rPr>
        <w:t xml:space="preserve"> </w:t>
      </w:r>
      <w:r>
        <w:t>pre daný typ</w:t>
      </w:r>
      <w:r>
        <w:rPr>
          <w:spacing w:val="1"/>
        </w:rPr>
        <w:t xml:space="preserve"> </w:t>
      </w:r>
      <w:r>
        <w:t>zmesi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STN</w:t>
      </w:r>
      <w:r>
        <w:rPr>
          <w:spacing w:val="58"/>
        </w:rPr>
        <w:t xml:space="preserve"> </w:t>
      </w:r>
      <w:r>
        <w:t>EN 13108-21.</w:t>
      </w:r>
      <w:r>
        <w:rPr>
          <w:spacing w:val="58"/>
        </w:rPr>
        <w:t xml:space="preserve"> </w:t>
      </w:r>
      <w:r>
        <w:t>Výrobca</w:t>
      </w:r>
      <w:r>
        <w:rPr>
          <w:spacing w:val="59"/>
        </w:rPr>
        <w:t xml:space="preserve"> </w:t>
      </w:r>
      <w:r>
        <w:t>asfaltovej</w:t>
      </w:r>
      <w:r>
        <w:rPr>
          <w:spacing w:val="58"/>
        </w:rPr>
        <w:t xml:space="preserve"> </w:t>
      </w:r>
      <w:r>
        <w:t>zmesi musí dodržať</w:t>
      </w:r>
      <w:r>
        <w:rPr>
          <w:spacing w:val="59"/>
        </w:rPr>
        <w:t xml:space="preserve"> </w:t>
      </w:r>
      <w:r>
        <w:t>podmienky</w:t>
      </w:r>
      <w:r w:rsidR="00143C1F">
        <w:t xml:space="preserve"> </w:t>
      </w:r>
      <w:r>
        <w:rPr>
          <w:spacing w:val="-56"/>
        </w:rPr>
        <w:t xml:space="preserve"> </w:t>
      </w:r>
      <w:r>
        <w:t>na</w:t>
      </w:r>
      <w:r>
        <w:rPr>
          <w:spacing w:val="16"/>
        </w:rPr>
        <w:t xml:space="preserve"> </w:t>
      </w:r>
      <w:r>
        <w:t>kalibráciu</w:t>
      </w:r>
      <w:r>
        <w:rPr>
          <w:spacing w:val="20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údržbu</w:t>
      </w:r>
      <w:r>
        <w:rPr>
          <w:spacing w:val="17"/>
        </w:rPr>
        <w:t xml:space="preserve"> </w:t>
      </w:r>
      <w:r>
        <w:t>zariadenia</w:t>
      </w:r>
      <w:r>
        <w:rPr>
          <w:spacing w:val="20"/>
        </w:rPr>
        <w:t xml:space="preserve"> </w:t>
      </w:r>
      <w:r>
        <w:t>v</w:t>
      </w:r>
      <w:r>
        <w:rPr>
          <w:spacing w:val="18"/>
        </w:rPr>
        <w:t xml:space="preserve"> </w:t>
      </w:r>
      <w:r>
        <w:t>zmysle</w:t>
      </w:r>
      <w:r>
        <w:rPr>
          <w:spacing w:val="17"/>
        </w:rPr>
        <w:t xml:space="preserve"> </w:t>
      </w:r>
      <w:r>
        <w:t>STN</w:t>
      </w:r>
      <w:r>
        <w:rPr>
          <w:spacing w:val="19"/>
        </w:rPr>
        <w:t xml:space="preserve"> </w:t>
      </w:r>
      <w:r>
        <w:t>EN</w:t>
      </w:r>
      <w:r>
        <w:rPr>
          <w:spacing w:val="16"/>
        </w:rPr>
        <w:t xml:space="preserve"> </w:t>
      </w:r>
      <w:r>
        <w:t>13108-21.</w:t>
      </w:r>
    </w:p>
    <w:p w:rsidR="007127CB" w:rsidRDefault="007127CB" w:rsidP="004A384C">
      <w:r>
        <w:t>Na splnenie tejto požiadavky je potrebné, aby OS bola automatizovaná a vybavená tak, aby</w:t>
      </w:r>
      <w:r>
        <w:rPr>
          <w:spacing w:val="1"/>
        </w:rPr>
        <w:t xml:space="preserve"> </w:t>
      </w:r>
      <w:r>
        <w:t>zabezpečovala</w:t>
      </w:r>
      <w:r>
        <w:rPr>
          <w:spacing w:val="59"/>
        </w:rPr>
        <w:t xml:space="preserve"> </w:t>
      </w:r>
      <w:r>
        <w:t>vysušenie</w:t>
      </w:r>
      <w:r>
        <w:rPr>
          <w:spacing w:val="59"/>
        </w:rPr>
        <w:t xml:space="preserve"> </w:t>
      </w:r>
      <w:r>
        <w:t>a ohrev</w:t>
      </w:r>
      <w:r>
        <w:rPr>
          <w:spacing w:val="59"/>
        </w:rPr>
        <w:t xml:space="preserve"> </w:t>
      </w:r>
      <w:r>
        <w:t>kameniva,</w:t>
      </w:r>
      <w:r>
        <w:rPr>
          <w:spacing w:val="59"/>
        </w:rPr>
        <w:t xml:space="preserve"> </w:t>
      </w:r>
      <w:r>
        <w:t>ohrev</w:t>
      </w:r>
      <w:r>
        <w:rPr>
          <w:spacing w:val="59"/>
        </w:rPr>
        <w:t xml:space="preserve"> </w:t>
      </w:r>
      <w:r>
        <w:t>asfaltu,</w:t>
      </w:r>
      <w:r>
        <w:rPr>
          <w:spacing w:val="59"/>
        </w:rPr>
        <w:t xml:space="preserve"> </w:t>
      </w:r>
      <w:r>
        <w:t>udržanie</w:t>
      </w:r>
      <w:r>
        <w:rPr>
          <w:spacing w:val="59"/>
        </w:rPr>
        <w:t xml:space="preserve"> </w:t>
      </w:r>
      <w:r>
        <w:t>nastaveného</w:t>
      </w:r>
      <w:r>
        <w:rPr>
          <w:spacing w:val="1"/>
        </w:rPr>
        <w:t xml:space="preserve"> </w:t>
      </w:r>
      <w:r>
        <w:t>teplotného</w:t>
      </w:r>
      <w:r>
        <w:rPr>
          <w:spacing w:val="1"/>
        </w:rPr>
        <w:t xml:space="preserve"> </w:t>
      </w:r>
      <w:r>
        <w:t>režimu,</w:t>
      </w:r>
      <w:r>
        <w:rPr>
          <w:spacing w:val="1"/>
        </w:rPr>
        <w:t xml:space="preserve"> </w:t>
      </w:r>
      <w:r>
        <w:t>dávkovanie</w:t>
      </w:r>
      <w:r>
        <w:rPr>
          <w:spacing w:val="1"/>
        </w:rPr>
        <w:t xml:space="preserve"> </w:t>
      </w:r>
      <w:r>
        <w:t>všetkých</w:t>
      </w:r>
      <w:r>
        <w:rPr>
          <w:spacing w:val="1"/>
        </w:rPr>
        <w:t xml:space="preserve"> </w:t>
      </w:r>
      <w:r>
        <w:t>použitých</w:t>
      </w:r>
      <w:r>
        <w:rPr>
          <w:spacing w:val="59"/>
        </w:rPr>
        <w:t xml:space="preserve"> </w:t>
      </w:r>
      <w:r>
        <w:t>materiálov</w:t>
      </w:r>
      <w:r>
        <w:rPr>
          <w:spacing w:val="58"/>
        </w:rPr>
        <w:t xml:space="preserve"> </w:t>
      </w:r>
      <w:r>
        <w:t>v dovolenej</w:t>
      </w:r>
      <w:r>
        <w:rPr>
          <w:spacing w:val="58"/>
        </w:rPr>
        <w:t xml:space="preserve"> </w:t>
      </w:r>
      <w:r>
        <w:t>tolerancii</w:t>
      </w:r>
      <w:r>
        <w:rPr>
          <w:spacing w:val="59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dokonalé</w:t>
      </w:r>
      <w:r>
        <w:rPr>
          <w:spacing w:val="18"/>
        </w:rPr>
        <w:t xml:space="preserve"> </w:t>
      </w:r>
      <w:r>
        <w:t>obalenie</w:t>
      </w:r>
      <w:r>
        <w:rPr>
          <w:spacing w:val="18"/>
        </w:rPr>
        <w:t xml:space="preserve"> </w:t>
      </w:r>
      <w:r>
        <w:t>zmesi</w:t>
      </w:r>
      <w:r>
        <w:rPr>
          <w:spacing w:val="14"/>
        </w:rPr>
        <w:t xml:space="preserve"> </w:t>
      </w:r>
      <w:r>
        <w:t>kameniva</w:t>
      </w:r>
      <w:r>
        <w:rPr>
          <w:spacing w:val="15"/>
        </w:rPr>
        <w:t xml:space="preserve"> </w:t>
      </w:r>
      <w:r>
        <w:t>asfaltom.</w:t>
      </w:r>
    </w:p>
    <w:p w:rsidR="007127CB" w:rsidRDefault="007127CB" w:rsidP="004A384C">
      <w:r>
        <w:t>OS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výrobu</w:t>
      </w:r>
      <w:r>
        <w:rPr>
          <w:spacing w:val="1"/>
        </w:rPr>
        <w:t xml:space="preserve"> </w:t>
      </w:r>
      <w:r>
        <w:t>zmesí</w:t>
      </w:r>
      <w:r>
        <w:rPr>
          <w:spacing w:val="1"/>
        </w:rPr>
        <w:t xml:space="preserve"> </w:t>
      </w:r>
      <w:r>
        <w:t>SMA</w:t>
      </w:r>
      <w:r>
        <w:rPr>
          <w:spacing w:val="1"/>
        </w:rPr>
        <w:t xml:space="preserve"> </w:t>
      </w:r>
      <w:r>
        <w:t>musia</w:t>
      </w:r>
      <w:r>
        <w:rPr>
          <w:spacing w:val="1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vybavené</w:t>
      </w:r>
      <w:r>
        <w:rPr>
          <w:spacing w:val="1"/>
        </w:rPr>
        <w:t xml:space="preserve"> </w:t>
      </w:r>
      <w:r>
        <w:t>prídavným</w:t>
      </w:r>
      <w:r>
        <w:rPr>
          <w:spacing w:val="58"/>
        </w:rPr>
        <w:t xml:space="preserve"> </w:t>
      </w:r>
      <w:r>
        <w:t>zariadením</w:t>
      </w:r>
      <w:r>
        <w:rPr>
          <w:spacing w:val="58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dávkovanie</w:t>
      </w:r>
      <w:r>
        <w:rPr>
          <w:spacing w:val="1"/>
        </w:rPr>
        <w:t xml:space="preserve"> </w:t>
      </w:r>
      <w:r>
        <w:t>vláknitých alebo granulovaných prísad. Ak je obaľovacia súprava vybavená zásobníkom na</w:t>
      </w:r>
      <w:r>
        <w:rPr>
          <w:spacing w:val="1"/>
        </w:rPr>
        <w:t xml:space="preserve"> </w:t>
      </w:r>
      <w:r>
        <w:t>skladovanie</w:t>
      </w:r>
      <w:r>
        <w:rPr>
          <w:spacing w:val="25"/>
        </w:rPr>
        <w:t xml:space="preserve"> </w:t>
      </w:r>
      <w:r>
        <w:t>hotovej</w:t>
      </w:r>
      <w:r>
        <w:rPr>
          <w:spacing w:val="33"/>
        </w:rPr>
        <w:t xml:space="preserve"> </w:t>
      </w:r>
      <w:r>
        <w:t>zmesi,</w:t>
      </w:r>
      <w:r>
        <w:rPr>
          <w:spacing w:val="28"/>
        </w:rPr>
        <w:t xml:space="preserve"> </w:t>
      </w:r>
      <w:r>
        <w:t>musí</w:t>
      </w:r>
      <w:r>
        <w:rPr>
          <w:spacing w:val="24"/>
        </w:rPr>
        <w:t xml:space="preserve"> </w:t>
      </w:r>
      <w:r>
        <w:t>byť</w:t>
      </w:r>
      <w:r>
        <w:rPr>
          <w:spacing w:val="31"/>
        </w:rPr>
        <w:t xml:space="preserve"> </w:t>
      </w:r>
      <w:r>
        <w:t>izolovaný</w:t>
      </w:r>
      <w:r>
        <w:rPr>
          <w:spacing w:val="22"/>
        </w:rPr>
        <w:t xml:space="preserve"> </w:t>
      </w:r>
      <w:r>
        <w:t>a</w:t>
      </w:r>
      <w:r>
        <w:rPr>
          <w:spacing w:val="52"/>
        </w:rPr>
        <w:t xml:space="preserve"> </w:t>
      </w:r>
      <w:r>
        <w:t>konštrukčne</w:t>
      </w:r>
      <w:r>
        <w:rPr>
          <w:spacing w:val="25"/>
        </w:rPr>
        <w:t xml:space="preserve"> </w:t>
      </w:r>
      <w:r>
        <w:t>riešený</w:t>
      </w:r>
      <w:r>
        <w:rPr>
          <w:spacing w:val="27"/>
        </w:rPr>
        <w:t xml:space="preserve"> </w:t>
      </w:r>
      <w:r>
        <w:t>tak,</w:t>
      </w:r>
      <w:r>
        <w:rPr>
          <w:spacing w:val="28"/>
        </w:rPr>
        <w:t xml:space="preserve"> </w:t>
      </w:r>
      <w:r>
        <w:t>aby</w:t>
      </w:r>
      <w:r>
        <w:rPr>
          <w:spacing w:val="27"/>
        </w:rPr>
        <w:t xml:space="preserve"> </w:t>
      </w:r>
      <w:r>
        <w:t>nedochádzalo</w:t>
      </w:r>
      <w:r>
        <w:rPr>
          <w:spacing w:val="1"/>
        </w:rPr>
        <w:t xml:space="preserve"> </w:t>
      </w:r>
      <w:r>
        <w:t>k</w:t>
      </w:r>
      <w:r>
        <w:rPr>
          <w:spacing w:val="19"/>
        </w:rPr>
        <w:t xml:space="preserve"> </w:t>
      </w:r>
      <w:r>
        <w:t>segregácii</w:t>
      </w:r>
      <w:r>
        <w:rPr>
          <w:spacing w:val="19"/>
        </w:rPr>
        <w:t xml:space="preserve"> </w:t>
      </w:r>
      <w:r>
        <w:t>a</w:t>
      </w:r>
      <w:r>
        <w:rPr>
          <w:spacing w:val="16"/>
        </w:rPr>
        <w:t xml:space="preserve"> </w:t>
      </w:r>
      <w:r>
        <w:t>k</w:t>
      </w:r>
      <w:r>
        <w:rPr>
          <w:spacing w:val="20"/>
        </w:rPr>
        <w:t xml:space="preserve"> </w:t>
      </w:r>
      <w:r>
        <w:t>nalepovaniu</w:t>
      </w:r>
      <w:r>
        <w:rPr>
          <w:spacing w:val="16"/>
        </w:rPr>
        <w:t xml:space="preserve"> </w:t>
      </w:r>
      <w:r>
        <w:t>asfaltovej</w:t>
      </w:r>
      <w:r>
        <w:rPr>
          <w:spacing w:val="21"/>
        </w:rPr>
        <w:t xml:space="preserve"> </w:t>
      </w:r>
      <w:r>
        <w:t>zmesi</w:t>
      </w:r>
      <w:r>
        <w:rPr>
          <w:spacing w:val="15"/>
        </w:rPr>
        <w:t xml:space="preserve"> </w:t>
      </w:r>
      <w:r>
        <w:t>na</w:t>
      </w:r>
      <w:r>
        <w:rPr>
          <w:spacing w:val="17"/>
        </w:rPr>
        <w:t xml:space="preserve"> </w:t>
      </w:r>
      <w:r>
        <w:t>jeho</w:t>
      </w:r>
      <w:r>
        <w:rPr>
          <w:spacing w:val="19"/>
        </w:rPr>
        <w:t xml:space="preserve"> </w:t>
      </w:r>
      <w:r>
        <w:t>steny.</w:t>
      </w:r>
    </w:p>
    <w:p w:rsidR="007127CB" w:rsidRDefault="007127CB" w:rsidP="004A384C">
      <w:r>
        <w:t>K vybaveniu</w:t>
      </w:r>
      <w:r>
        <w:rPr>
          <w:spacing w:val="1"/>
        </w:rPr>
        <w:t xml:space="preserve"> </w:t>
      </w:r>
      <w:r>
        <w:t>obaľovacieho</w:t>
      </w:r>
      <w:r>
        <w:rPr>
          <w:spacing w:val="1"/>
        </w:rPr>
        <w:t xml:space="preserve"> </w:t>
      </w:r>
      <w:r>
        <w:t>strediska</w:t>
      </w:r>
      <w:r>
        <w:rPr>
          <w:spacing w:val="1"/>
        </w:rPr>
        <w:t xml:space="preserve"> </w:t>
      </w:r>
      <w:r>
        <w:t>patria</w:t>
      </w:r>
      <w:r>
        <w:rPr>
          <w:spacing w:val="1"/>
        </w:rPr>
        <w:t xml:space="preserve"> </w:t>
      </w:r>
      <w:r>
        <w:t>spevnené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primerane</w:t>
      </w:r>
      <w:r>
        <w:rPr>
          <w:spacing w:val="59"/>
        </w:rPr>
        <w:t xml:space="preserve"> </w:t>
      </w:r>
      <w:r>
        <w:t>priestranné</w:t>
      </w:r>
      <w:r>
        <w:rPr>
          <w:spacing w:val="59"/>
        </w:rPr>
        <w:t xml:space="preserve"> </w:t>
      </w:r>
      <w:r>
        <w:t>skládky</w:t>
      </w:r>
      <w:r>
        <w:rPr>
          <w:spacing w:val="1"/>
        </w:rPr>
        <w:t xml:space="preserve"> </w:t>
      </w:r>
      <w:r>
        <w:t>kameniva</w:t>
      </w:r>
      <w:r>
        <w:rPr>
          <w:spacing w:val="59"/>
        </w:rPr>
        <w:t xml:space="preserve"> </w:t>
      </w:r>
      <w:r>
        <w:t>delené</w:t>
      </w:r>
      <w:r>
        <w:rPr>
          <w:spacing w:val="59"/>
        </w:rPr>
        <w:t xml:space="preserve"> </w:t>
      </w:r>
      <w:r>
        <w:t>podľa</w:t>
      </w:r>
      <w:r>
        <w:rPr>
          <w:spacing w:val="59"/>
        </w:rPr>
        <w:t xml:space="preserve"> </w:t>
      </w:r>
      <w:r>
        <w:t>lokalít</w:t>
      </w:r>
      <w:r>
        <w:rPr>
          <w:spacing w:val="59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frakcií</w:t>
      </w:r>
      <w:r>
        <w:rPr>
          <w:spacing w:val="59"/>
        </w:rPr>
        <w:t xml:space="preserve"> </w:t>
      </w:r>
      <w:r>
        <w:t>(poprípade</w:t>
      </w:r>
      <w:r>
        <w:rPr>
          <w:spacing w:val="59"/>
        </w:rPr>
        <w:t xml:space="preserve"> </w:t>
      </w:r>
      <w:r>
        <w:t>i podľa</w:t>
      </w:r>
      <w:r>
        <w:rPr>
          <w:spacing w:val="59"/>
        </w:rPr>
        <w:t xml:space="preserve"> </w:t>
      </w:r>
      <w:r>
        <w:t>kategórií),</w:t>
      </w:r>
      <w:r>
        <w:rPr>
          <w:spacing w:val="59"/>
        </w:rPr>
        <w:t xml:space="preserve"> </w:t>
      </w:r>
      <w:r>
        <w:t>zásobníky</w:t>
      </w:r>
      <w:r>
        <w:rPr>
          <w:spacing w:val="59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kamennú</w:t>
      </w:r>
      <w:r>
        <w:rPr>
          <w:spacing w:val="1"/>
        </w:rPr>
        <w:t xml:space="preserve"> </w:t>
      </w:r>
      <w:r>
        <w:t>múčku</w:t>
      </w:r>
      <w:r>
        <w:rPr>
          <w:spacing w:val="1"/>
        </w:rPr>
        <w:t xml:space="preserve"> </w:t>
      </w:r>
      <w:r>
        <w:t>a zásobníky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asfalt</w:t>
      </w:r>
      <w:r>
        <w:rPr>
          <w:spacing w:val="1"/>
        </w:rPr>
        <w:t xml:space="preserve"> </w:t>
      </w:r>
      <w:r>
        <w:t>s možnosťou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vyhrievania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prípadne</w:t>
      </w:r>
      <w:r>
        <w:rPr>
          <w:spacing w:val="59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homogenizačné</w:t>
      </w:r>
      <w:r>
        <w:rPr>
          <w:spacing w:val="15"/>
        </w:rPr>
        <w:t xml:space="preserve"> </w:t>
      </w:r>
      <w:r>
        <w:t>nádrže</w:t>
      </w:r>
      <w:r>
        <w:rPr>
          <w:spacing w:val="15"/>
        </w:rPr>
        <w:t xml:space="preserve"> </w:t>
      </w:r>
      <w:r>
        <w:t>na</w:t>
      </w:r>
      <w:r>
        <w:rPr>
          <w:spacing w:val="15"/>
        </w:rPr>
        <w:t xml:space="preserve"> </w:t>
      </w:r>
      <w:r>
        <w:t>pridávanie</w:t>
      </w:r>
      <w:r>
        <w:rPr>
          <w:spacing w:val="16"/>
        </w:rPr>
        <w:t xml:space="preserve"> </w:t>
      </w:r>
      <w:r>
        <w:t>prísad.</w:t>
      </w:r>
    </w:p>
    <w:p w:rsidR="007127CB" w:rsidRDefault="007127CB" w:rsidP="004A384C">
      <w:r>
        <w:t>Jednotlivé</w:t>
      </w:r>
      <w:r>
        <w:rPr>
          <w:spacing w:val="1"/>
        </w:rPr>
        <w:t xml:space="preserve"> </w:t>
      </w:r>
      <w:r>
        <w:t>frakcie</w:t>
      </w:r>
      <w:r>
        <w:rPr>
          <w:spacing w:val="1"/>
        </w:rPr>
        <w:t xml:space="preserve"> </w:t>
      </w:r>
      <w:r>
        <w:t>kameniva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musia</w:t>
      </w:r>
      <w:r>
        <w:rPr>
          <w:spacing w:val="1"/>
        </w:rPr>
        <w:t xml:space="preserve"> </w:t>
      </w:r>
      <w:r>
        <w:t>skladovať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lokalít</w:t>
      </w:r>
      <w:r>
        <w:rPr>
          <w:spacing w:val="1"/>
        </w:rPr>
        <w:t xml:space="preserve"> </w:t>
      </w:r>
      <w:r>
        <w:t>oddelene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označených</w:t>
      </w:r>
      <w:r>
        <w:rPr>
          <w:spacing w:val="1"/>
        </w:rPr>
        <w:t xml:space="preserve"> </w:t>
      </w:r>
      <w:r>
        <w:t>skládkach</w:t>
      </w:r>
      <w:r>
        <w:rPr>
          <w:spacing w:val="1"/>
        </w:rPr>
        <w:t xml:space="preserve"> </w:t>
      </w:r>
      <w:r>
        <w:t>s vylúčením</w:t>
      </w:r>
      <w:r>
        <w:rPr>
          <w:spacing w:val="1"/>
        </w:rPr>
        <w:t xml:space="preserve"> </w:t>
      </w:r>
      <w:r>
        <w:t>možnosti</w:t>
      </w:r>
      <w:r>
        <w:rPr>
          <w:spacing w:val="59"/>
        </w:rPr>
        <w:t xml:space="preserve"> </w:t>
      </w:r>
      <w:r>
        <w:t>ich</w:t>
      </w:r>
      <w:r>
        <w:rPr>
          <w:spacing w:val="59"/>
        </w:rPr>
        <w:t xml:space="preserve"> </w:t>
      </w:r>
      <w:r>
        <w:t>vzájomného</w:t>
      </w:r>
      <w:r>
        <w:rPr>
          <w:spacing w:val="59"/>
        </w:rPr>
        <w:t xml:space="preserve"> </w:t>
      </w:r>
      <w:r>
        <w:t>zmiešania</w:t>
      </w:r>
      <w:r>
        <w:rPr>
          <w:spacing w:val="59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a znečistenia.</w:t>
      </w:r>
      <w:r>
        <w:rPr>
          <w:spacing w:val="59"/>
        </w:rPr>
        <w:t xml:space="preserve"> </w:t>
      </w:r>
      <w:r>
        <w:t>Podklad</w:t>
      </w:r>
      <w:r>
        <w:rPr>
          <w:spacing w:val="1"/>
        </w:rPr>
        <w:t xml:space="preserve"> </w:t>
      </w:r>
      <w:r>
        <w:t>skládok</w:t>
      </w:r>
      <w:r>
        <w:rPr>
          <w:spacing w:val="33"/>
        </w:rPr>
        <w:t xml:space="preserve"> </w:t>
      </w:r>
      <w:r>
        <w:t>kameniva</w:t>
      </w:r>
      <w:r>
        <w:rPr>
          <w:spacing w:val="29"/>
        </w:rPr>
        <w:t xml:space="preserve"> </w:t>
      </w:r>
      <w:r>
        <w:t>musí</w:t>
      </w:r>
      <w:r>
        <w:rPr>
          <w:spacing w:val="31"/>
        </w:rPr>
        <w:t xml:space="preserve"> </w:t>
      </w:r>
      <w:r>
        <w:t>byť</w:t>
      </w:r>
      <w:r>
        <w:rPr>
          <w:spacing w:val="32"/>
        </w:rPr>
        <w:t xml:space="preserve"> </w:t>
      </w:r>
      <w:r>
        <w:t>tak</w:t>
      </w:r>
      <w:r>
        <w:rPr>
          <w:spacing w:val="33"/>
        </w:rPr>
        <w:t xml:space="preserve"> </w:t>
      </w:r>
      <w:r>
        <w:t>spevnený</w:t>
      </w:r>
      <w:r>
        <w:rPr>
          <w:spacing w:val="29"/>
        </w:rPr>
        <w:t xml:space="preserve"> </w:t>
      </w:r>
      <w:r>
        <w:t>a</w:t>
      </w:r>
      <w:r>
        <w:rPr>
          <w:spacing w:val="43"/>
        </w:rPr>
        <w:t xml:space="preserve"> </w:t>
      </w:r>
      <w:r>
        <w:t>upravený,</w:t>
      </w:r>
      <w:r>
        <w:rPr>
          <w:spacing w:val="35"/>
        </w:rPr>
        <w:t xml:space="preserve"> </w:t>
      </w:r>
      <w:r>
        <w:t>aby</w:t>
      </w:r>
      <w:r>
        <w:rPr>
          <w:spacing w:val="29"/>
        </w:rPr>
        <w:t xml:space="preserve"> </w:t>
      </w:r>
      <w:r>
        <w:t>sa</w:t>
      </w:r>
      <w:r>
        <w:rPr>
          <w:spacing w:val="32"/>
        </w:rPr>
        <w:t xml:space="preserve"> </w:t>
      </w:r>
      <w:r>
        <w:t>zabezpečil</w:t>
      </w:r>
      <w:r>
        <w:rPr>
          <w:spacing w:val="32"/>
        </w:rPr>
        <w:t xml:space="preserve"> </w:t>
      </w:r>
      <w:r>
        <w:t>plynulý</w:t>
      </w:r>
      <w:r>
        <w:rPr>
          <w:spacing w:val="30"/>
        </w:rPr>
        <w:t xml:space="preserve"> </w:t>
      </w:r>
      <w:r>
        <w:t>odtok</w:t>
      </w:r>
      <w:r>
        <w:rPr>
          <w:spacing w:val="36"/>
        </w:rPr>
        <w:t xml:space="preserve"> </w:t>
      </w:r>
      <w:r>
        <w:t>vody</w:t>
      </w:r>
      <w:r>
        <w:rPr>
          <w:spacing w:val="1"/>
        </w:rPr>
        <w:t xml:space="preserve"> </w:t>
      </w:r>
      <w:r>
        <w:t>zo</w:t>
      </w:r>
      <w:r>
        <w:rPr>
          <w:spacing w:val="22"/>
        </w:rPr>
        <w:t xml:space="preserve"> </w:t>
      </w:r>
      <w:r>
        <w:t>skládky.</w:t>
      </w:r>
      <w:r>
        <w:rPr>
          <w:spacing w:val="24"/>
        </w:rPr>
        <w:t xml:space="preserve"> </w:t>
      </w:r>
      <w:r>
        <w:t>Skládku</w:t>
      </w:r>
      <w:r>
        <w:rPr>
          <w:spacing w:val="19"/>
        </w:rPr>
        <w:t xml:space="preserve"> </w:t>
      </w:r>
      <w:r>
        <w:t>drobného</w:t>
      </w:r>
      <w:r>
        <w:rPr>
          <w:spacing w:val="19"/>
        </w:rPr>
        <w:t xml:space="preserve"> </w:t>
      </w:r>
      <w:r>
        <w:t>kameniva</w:t>
      </w:r>
      <w:r>
        <w:rPr>
          <w:spacing w:val="19"/>
        </w:rPr>
        <w:t xml:space="preserve"> </w:t>
      </w:r>
      <w:r>
        <w:t>je</w:t>
      </w:r>
      <w:r>
        <w:rPr>
          <w:spacing w:val="19"/>
        </w:rPr>
        <w:t xml:space="preserve"> </w:t>
      </w:r>
      <w:r>
        <w:t>treba</w:t>
      </w:r>
      <w:r>
        <w:rPr>
          <w:spacing w:val="23"/>
        </w:rPr>
        <w:t xml:space="preserve"> </w:t>
      </w:r>
      <w:r>
        <w:t>chrániť</w:t>
      </w:r>
      <w:r>
        <w:rPr>
          <w:spacing w:val="21"/>
        </w:rPr>
        <w:t xml:space="preserve"> </w:t>
      </w:r>
      <w:r>
        <w:t>pred</w:t>
      </w:r>
      <w:r>
        <w:rPr>
          <w:spacing w:val="23"/>
        </w:rPr>
        <w:t xml:space="preserve"> </w:t>
      </w:r>
      <w:r>
        <w:t>dažďom.</w:t>
      </w:r>
    </w:p>
    <w:p w:rsidR="007127CB" w:rsidRDefault="007127CB" w:rsidP="004A384C">
      <w:r>
        <w:t>Asfalty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musia</w:t>
      </w:r>
      <w:r>
        <w:rPr>
          <w:spacing w:val="1"/>
        </w:rPr>
        <w:t xml:space="preserve"> </w:t>
      </w:r>
      <w:r>
        <w:t>skladovať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typu</w:t>
      </w:r>
      <w:r>
        <w:rPr>
          <w:spacing w:val="1"/>
        </w:rPr>
        <w:t xml:space="preserve"> </w:t>
      </w:r>
      <w:r>
        <w:t>v samostatných</w:t>
      </w:r>
      <w:r>
        <w:rPr>
          <w:spacing w:val="1"/>
        </w:rPr>
        <w:t xml:space="preserve"> </w:t>
      </w:r>
      <w:r>
        <w:t>zásobníkoch</w:t>
      </w:r>
      <w:r>
        <w:rPr>
          <w:spacing w:val="1"/>
        </w:rPr>
        <w:t xml:space="preserve"> </w:t>
      </w:r>
      <w:r>
        <w:t>vybavených</w:t>
      </w:r>
      <w:r>
        <w:rPr>
          <w:spacing w:val="1"/>
        </w:rPr>
        <w:t xml:space="preserve"> </w:t>
      </w:r>
      <w:r>
        <w:t>voľne</w:t>
      </w:r>
      <w:r>
        <w:rPr>
          <w:spacing w:val="1"/>
        </w:rPr>
        <w:t xml:space="preserve"> </w:t>
      </w:r>
      <w:r>
        <w:t xml:space="preserve">prístupným  </w:t>
      </w:r>
      <w:r>
        <w:rPr>
          <w:spacing w:val="21"/>
        </w:rPr>
        <w:t xml:space="preserve"> </w:t>
      </w:r>
      <w:r>
        <w:t xml:space="preserve">teplomerom.   </w:t>
      </w:r>
      <w:r>
        <w:rPr>
          <w:spacing w:val="19"/>
        </w:rPr>
        <w:t xml:space="preserve"> </w:t>
      </w:r>
      <w:r>
        <w:t xml:space="preserve">Každý   </w:t>
      </w:r>
      <w:r>
        <w:rPr>
          <w:spacing w:val="17"/>
        </w:rPr>
        <w:t xml:space="preserve"> </w:t>
      </w:r>
      <w:r>
        <w:t xml:space="preserve">zásobník   </w:t>
      </w:r>
      <w:r>
        <w:rPr>
          <w:spacing w:val="18"/>
        </w:rPr>
        <w:t xml:space="preserve"> </w:t>
      </w:r>
      <w:r>
        <w:t xml:space="preserve">sa   </w:t>
      </w:r>
      <w:r>
        <w:rPr>
          <w:spacing w:val="16"/>
        </w:rPr>
        <w:t xml:space="preserve"> </w:t>
      </w:r>
      <w:r>
        <w:t xml:space="preserve">musí   </w:t>
      </w:r>
      <w:r>
        <w:rPr>
          <w:spacing w:val="15"/>
        </w:rPr>
        <w:t xml:space="preserve"> </w:t>
      </w:r>
      <w:r>
        <w:t xml:space="preserve">označiť   </w:t>
      </w:r>
      <w:r>
        <w:rPr>
          <w:spacing w:val="21"/>
        </w:rPr>
        <w:t xml:space="preserve"> </w:t>
      </w:r>
      <w:r>
        <w:t xml:space="preserve">identifikačným   </w:t>
      </w:r>
      <w:r>
        <w:rPr>
          <w:spacing w:val="18"/>
        </w:rPr>
        <w:t xml:space="preserve"> </w:t>
      </w:r>
      <w:r>
        <w:t>štítkom</w:t>
      </w:r>
      <w:r w:rsidR="00143C1F">
        <w:t xml:space="preserve"> </w:t>
      </w:r>
      <w:r>
        <w:rPr>
          <w:spacing w:val="-57"/>
        </w:rPr>
        <w:t xml:space="preserve"> </w:t>
      </w:r>
      <w:r>
        <w:t>s</w:t>
      </w:r>
      <w:r>
        <w:rPr>
          <w:spacing w:val="20"/>
        </w:rPr>
        <w:t xml:space="preserve"> </w:t>
      </w:r>
      <w:r>
        <w:t>uvedením</w:t>
      </w:r>
      <w:r>
        <w:rPr>
          <w:spacing w:val="21"/>
        </w:rPr>
        <w:t xml:space="preserve"> </w:t>
      </w:r>
      <w:r>
        <w:t>základných</w:t>
      </w:r>
      <w:r>
        <w:rPr>
          <w:spacing w:val="17"/>
        </w:rPr>
        <w:t xml:space="preserve"> </w:t>
      </w:r>
      <w:r>
        <w:t>údajov</w:t>
      </w:r>
      <w:r>
        <w:rPr>
          <w:spacing w:val="19"/>
        </w:rPr>
        <w:t xml:space="preserve"> </w:t>
      </w:r>
      <w:r>
        <w:t>o</w:t>
      </w:r>
      <w:r>
        <w:rPr>
          <w:spacing w:val="17"/>
        </w:rPr>
        <w:t xml:space="preserve"> </w:t>
      </w:r>
      <w:r>
        <w:t>type</w:t>
      </w:r>
      <w:r>
        <w:rPr>
          <w:spacing w:val="17"/>
        </w:rPr>
        <w:t xml:space="preserve"> </w:t>
      </w:r>
      <w:r>
        <w:t>skladovaného</w:t>
      </w:r>
      <w:r>
        <w:rPr>
          <w:spacing w:val="17"/>
        </w:rPr>
        <w:t xml:space="preserve"> </w:t>
      </w:r>
      <w:r>
        <w:t>asfaltu.</w:t>
      </w:r>
    </w:p>
    <w:p w:rsidR="007127CB" w:rsidRDefault="007127CB" w:rsidP="004A384C">
      <w:r>
        <w:t>Prísady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musia</w:t>
      </w:r>
      <w:r>
        <w:rPr>
          <w:spacing w:val="1"/>
        </w:rPr>
        <w:t xml:space="preserve"> </w:t>
      </w:r>
      <w:r>
        <w:t>skladovať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požiadaviek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výrobcu</w:t>
      </w:r>
      <w:r>
        <w:rPr>
          <w:spacing w:val="1"/>
        </w:rPr>
        <w:t xml:space="preserve"> </w:t>
      </w:r>
      <w:r>
        <w:t>tak,</w:t>
      </w:r>
      <w:r>
        <w:rPr>
          <w:spacing w:val="1"/>
        </w:rPr>
        <w:t xml:space="preserve"> </w:t>
      </w:r>
      <w:r>
        <w:t>aby</w:t>
      </w:r>
      <w:r>
        <w:rPr>
          <w:spacing w:val="1"/>
        </w:rPr>
        <w:t xml:space="preserve"> </w:t>
      </w:r>
      <w:r>
        <w:t>nedochádzalo</w:t>
      </w:r>
      <w:r>
        <w:rPr>
          <w:spacing w:val="1"/>
        </w:rPr>
        <w:t xml:space="preserve"> </w:t>
      </w:r>
      <w:r>
        <w:t>k ich</w:t>
      </w:r>
      <w:r>
        <w:rPr>
          <w:spacing w:val="1"/>
        </w:rPr>
        <w:t xml:space="preserve"> </w:t>
      </w:r>
      <w:r>
        <w:t>znehodnocovaniu,</w:t>
      </w:r>
      <w:r>
        <w:rPr>
          <w:spacing w:val="20"/>
        </w:rPr>
        <w:t xml:space="preserve"> </w:t>
      </w:r>
      <w:r>
        <w:t>napr.</w:t>
      </w:r>
      <w:r>
        <w:rPr>
          <w:spacing w:val="21"/>
        </w:rPr>
        <w:t xml:space="preserve"> </w:t>
      </w:r>
      <w:r>
        <w:t>vplyvom</w:t>
      </w:r>
      <w:r>
        <w:rPr>
          <w:spacing w:val="17"/>
        </w:rPr>
        <w:t xml:space="preserve"> </w:t>
      </w:r>
      <w:r>
        <w:t>klimatických</w:t>
      </w:r>
      <w:r>
        <w:rPr>
          <w:spacing w:val="17"/>
        </w:rPr>
        <w:t xml:space="preserve"> </w:t>
      </w:r>
      <w:r>
        <w:t>účinkov.</w:t>
      </w:r>
    </w:p>
    <w:p w:rsidR="007127CB" w:rsidRDefault="007127CB" w:rsidP="004A384C">
      <w:r>
        <w:t>Na skladovanie</w:t>
      </w:r>
      <w:r>
        <w:rPr>
          <w:spacing w:val="1"/>
        </w:rPr>
        <w:t xml:space="preserve"> </w:t>
      </w:r>
      <w:r>
        <w:t>modifikovaného asfaltu</w:t>
      </w:r>
      <w:r>
        <w:rPr>
          <w:spacing w:val="1"/>
        </w:rPr>
        <w:t xml:space="preserve"> </w:t>
      </w:r>
      <w:r>
        <w:t>sa musí obaľovacia súprava vybaviť zásobníkmi s</w:t>
      </w:r>
      <w:r>
        <w:rPr>
          <w:spacing w:val="1"/>
        </w:rPr>
        <w:t xml:space="preserve"> </w:t>
      </w:r>
      <w:r>
        <w:t>nepriamym</w:t>
      </w:r>
      <w:r>
        <w:rPr>
          <w:spacing w:val="1"/>
        </w:rPr>
        <w:t xml:space="preserve"> </w:t>
      </w:r>
      <w:r>
        <w:t>ohrevom,</w:t>
      </w:r>
      <w:r>
        <w:rPr>
          <w:spacing w:val="1"/>
        </w:rPr>
        <w:t xml:space="preserve"> </w:t>
      </w:r>
      <w:r>
        <w:t>meraním</w:t>
      </w:r>
      <w:r>
        <w:rPr>
          <w:spacing w:val="1"/>
        </w:rPr>
        <w:t xml:space="preserve"> </w:t>
      </w:r>
      <w:r>
        <w:t>teploty</w:t>
      </w:r>
      <w:r>
        <w:rPr>
          <w:spacing w:val="1"/>
        </w:rPr>
        <w:t xml:space="preserve"> </w:t>
      </w:r>
      <w:r>
        <w:t>a so</w:t>
      </w:r>
      <w:r>
        <w:rPr>
          <w:spacing w:val="1"/>
        </w:rPr>
        <w:t xml:space="preserve"> </w:t>
      </w:r>
      <w:r>
        <w:t>zariadením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cirkuláciu</w:t>
      </w:r>
      <w:r>
        <w:rPr>
          <w:spacing w:val="1"/>
        </w:rPr>
        <w:t xml:space="preserve"> </w:t>
      </w:r>
      <w:r>
        <w:t>asfaltu</w:t>
      </w:r>
      <w:r>
        <w:rPr>
          <w:spacing w:val="1"/>
        </w:rPr>
        <w:t xml:space="preserve"> </w:t>
      </w:r>
      <w:r>
        <w:t>počas</w:t>
      </w:r>
      <w:r>
        <w:rPr>
          <w:spacing w:val="1"/>
        </w:rPr>
        <w:t xml:space="preserve"> </w:t>
      </w:r>
      <w:r>
        <w:t>jeho</w:t>
      </w:r>
      <w:r>
        <w:rPr>
          <w:spacing w:val="1"/>
        </w:rPr>
        <w:t xml:space="preserve"> </w:t>
      </w:r>
      <w:r>
        <w:t>skladovania.</w:t>
      </w:r>
    </w:p>
    <w:p w:rsidR="007127CB" w:rsidRDefault="007127CB" w:rsidP="004A384C">
      <w:pPr>
        <w:pStyle w:val="Nadpis3"/>
      </w:pPr>
      <w:bookmarkStart w:id="312" w:name="_TOC_250008"/>
      <w:bookmarkStart w:id="313" w:name="_Toc178188308"/>
      <w:bookmarkEnd w:id="312"/>
      <w:r>
        <w:t>Vozidlá</w:t>
      </w:r>
      <w:bookmarkEnd w:id="313"/>
    </w:p>
    <w:p w:rsidR="007127CB" w:rsidRDefault="007127CB" w:rsidP="004A384C">
      <w:r>
        <w:t>Na prepravu asfaltovej zmesi na stavbu sa môžu použiť len vozidlá s utesnenou, hladkou a</w:t>
      </w:r>
      <w:r>
        <w:rPr>
          <w:spacing w:val="1"/>
        </w:rPr>
        <w:t xml:space="preserve"> </w:t>
      </w:r>
      <w:r>
        <w:t>čistou</w:t>
      </w:r>
      <w:r>
        <w:rPr>
          <w:spacing w:val="1"/>
        </w:rPr>
        <w:t xml:space="preserve"> </w:t>
      </w:r>
      <w:r>
        <w:t>kovovou</w:t>
      </w:r>
      <w:r>
        <w:rPr>
          <w:spacing w:val="1"/>
        </w:rPr>
        <w:t xml:space="preserve"> </w:t>
      </w:r>
      <w:r>
        <w:t>korbou.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zabránenie</w:t>
      </w:r>
      <w:r>
        <w:rPr>
          <w:spacing w:val="1"/>
        </w:rPr>
        <w:t xml:space="preserve"> </w:t>
      </w:r>
      <w:r>
        <w:t>nalepovania</w:t>
      </w:r>
      <w:r>
        <w:rPr>
          <w:spacing w:val="1"/>
        </w:rPr>
        <w:t xml:space="preserve"> </w:t>
      </w:r>
      <w:r>
        <w:t>asfaltovej</w:t>
      </w:r>
      <w:r>
        <w:rPr>
          <w:spacing w:val="1"/>
        </w:rPr>
        <w:t xml:space="preserve"> </w:t>
      </w:r>
      <w:r>
        <w:t>zmesi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korbu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použije</w:t>
      </w:r>
      <w:r>
        <w:rPr>
          <w:spacing w:val="1"/>
        </w:rPr>
        <w:t xml:space="preserve"> </w:t>
      </w:r>
      <w:r>
        <w:t>mydlový</w:t>
      </w:r>
      <w:r>
        <w:rPr>
          <w:spacing w:val="1"/>
        </w:rPr>
        <w:t xml:space="preserve"> </w:t>
      </w:r>
      <w:r>
        <w:t>roztok,</w:t>
      </w:r>
      <w:r>
        <w:rPr>
          <w:spacing w:val="1"/>
        </w:rPr>
        <w:t xml:space="preserve"> </w:t>
      </w:r>
      <w:r>
        <w:t>parafínový</w:t>
      </w:r>
      <w:r>
        <w:rPr>
          <w:spacing w:val="1"/>
        </w:rPr>
        <w:t xml:space="preserve"> </w:t>
      </w:r>
      <w:r>
        <w:t>olej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vápenný</w:t>
      </w:r>
      <w:r>
        <w:rPr>
          <w:spacing w:val="1"/>
        </w:rPr>
        <w:t xml:space="preserve"> </w:t>
      </w:r>
      <w:r>
        <w:t>roztok</w:t>
      </w:r>
      <w:r>
        <w:rPr>
          <w:spacing w:val="58"/>
        </w:rPr>
        <w:t xml:space="preserve"> </w:t>
      </w:r>
      <w:r>
        <w:t>(v</w:t>
      </w:r>
      <w:r>
        <w:rPr>
          <w:spacing w:val="58"/>
        </w:rPr>
        <w:t xml:space="preserve"> </w:t>
      </w:r>
      <w:r>
        <w:t>optimálnom</w:t>
      </w:r>
      <w:r>
        <w:rPr>
          <w:spacing w:val="59"/>
        </w:rPr>
        <w:t xml:space="preserve"> </w:t>
      </w:r>
      <w:r>
        <w:t>množstve).</w:t>
      </w:r>
      <w:r>
        <w:rPr>
          <w:spacing w:val="58"/>
        </w:rPr>
        <w:t xml:space="preserve"> </w:t>
      </w:r>
      <w:r>
        <w:t>Petrolej,</w:t>
      </w:r>
      <w:r>
        <w:rPr>
          <w:spacing w:val="1"/>
        </w:rPr>
        <w:t xml:space="preserve"> </w:t>
      </w:r>
      <w:r>
        <w:t>nafta,</w:t>
      </w:r>
      <w:r>
        <w:rPr>
          <w:spacing w:val="1"/>
        </w:rPr>
        <w:t xml:space="preserve"> </w:t>
      </w:r>
      <w:r>
        <w:t>benzín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iné</w:t>
      </w:r>
      <w:r>
        <w:rPr>
          <w:spacing w:val="1"/>
        </w:rPr>
        <w:t xml:space="preserve"> </w:t>
      </w:r>
      <w:r>
        <w:t>im</w:t>
      </w:r>
      <w:r>
        <w:rPr>
          <w:spacing w:val="1"/>
        </w:rPr>
        <w:t xml:space="preserve"> </w:t>
      </w:r>
      <w:r>
        <w:t>podobné</w:t>
      </w:r>
      <w:r>
        <w:rPr>
          <w:spacing w:val="1"/>
        </w:rPr>
        <w:t xml:space="preserve"> </w:t>
      </w:r>
      <w:r>
        <w:t>ropné</w:t>
      </w:r>
      <w:r>
        <w:rPr>
          <w:spacing w:val="58"/>
        </w:rPr>
        <w:t xml:space="preserve"> </w:t>
      </w:r>
      <w:r>
        <w:t>rozpúšťadlá</w:t>
      </w:r>
      <w:r>
        <w:rPr>
          <w:spacing w:val="58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nesmú</w:t>
      </w:r>
      <w:r>
        <w:rPr>
          <w:spacing w:val="58"/>
        </w:rPr>
        <w:t xml:space="preserve"> </w:t>
      </w:r>
      <w:r>
        <w:t>používať.</w:t>
      </w:r>
      <w:r>
        <w:rPr>
          <w:spacing w:val="59"/>
        </w:rPr>
        <w:t xml:space="preserve"> </w:t>
      </w:r>
      <w:r>
        <w:t>Každé</w:t>
      </w:r>
      <w:r>
        <w:rPr>
          <w:spacing w:val="58"/>
        </w:rPr>
        <w:t xml:space="preserve"> </w:t>
      </w:r>
      <w:r>
        <w:t>vozidlo</w:t>
      </w:r>
      <w:r>
        <w:rPr>
          <w:spacing w:val="59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musí vybaviť plachtou alebo iným vhodným zariadením na ochranu zmesi proti dažďu a jej</w:t>
      </w:r>
      <w:r>
        <w:rPr>
          <w:spacing w:val="1"/>
        </w:rPr>
        <w:t xml:space="preserve"> </w:t>
      </w:r>
      <w:r>
        <w:t>ochladzovaniu</w:t>
      </w:r>
      <w:r>
        <w:rPr>
          <w:spacing w:val="13"/>
        </w:rPr>
        <w:t xml:space="preserve"> </w:t>
      </w:r>
      <w:r>
        <w:t>pri</w:t>
      </w:r>
      <w:r>
        <w:rPr>
          <w:spacing w:val="13"/>
        </w:rPr>
        <w:t xml:space="preserve"> </w:t>
      </w:r>
      <w:r>
        <w:t>preprave.</w:t>
      </w:r>
    </w:p>
    <w:p w:rsidR="007127CB" w:rsidRDefault="007127CB" w:rsidP="004A384C">
      <w:r>
        <w:t>Pred</w:t>
      </w:r>
      <w:r>
        <w:rPr>
          <w:spacing w:val="87"/>
        </w:rPr>
        <w:t xml:space="preserve"> </w:t>
      </w:r>
      <w:r>
        <w:t>opustením</w:t>
      </w:r>
      <w:r>
        <w:rPr>
          <w:spacing w:val="89"/>
        </w:rPr>
        <w:t xml:space="preserve"> </w:t>
      </w:r>
      <w:r>
        <w:t>výrobne</w:t>
      </w:r>
      <w:r>
        <w:rPr>
          <w:spacing w:val="88"/>
        </w:rPr>
        <w:t xml:space="preserve"> </w:t>
      </w:r>
      <w:r>
        <w:t>sa</w:t>
      </w:r>
      <w:r>
        <w:rPr>
          <w:spacing w:val="88"/>
        </w:rPr>
        <w:t xml:space="preserve"> </w:t>
      </w:r>
      <w:r>
        <w:t>musia</w:t>
      </w:r>
      <w:r>
        <w:rPr>
          <w:spacing w:val="87"/>
        </w:rPr>
        <w:t xml:space="preserve"> </w:t>
      </w:r>
      <w:r>
        <w:t>vozidlá</w:t>
      </w:r>
      <w:r>
        <w:rPr>
          <w:spacing w:val="88"/>
        </w:rPr>
        <w:t xml:space="preserve"> </w:t>
      </w:r>
      <w:r>
        <w:t>s</w:t>
      </w:r>
      <w:r>
        <w:rPr>
          <w:spacing w:val="36"/>
        </w:rPr>
        <w:t xml:space="preserve"> </w:t>
      </w:r>
      <w:r>
        <w:t>vyrobenou</w:t>
      </w:r>
      <w:r>
        <w:rPr>
          <w:spacing w:val="87"/>
        </w:rPr>
        <w:t xml:space="preserve"> </w:t>
      </w:r>
      <w:r>
        <w:t>asfaltovou</w:t>
      </w:r>
      <w:r>
        <w:rPr>
          <w:spacing w:val="85"/>
        </w:rPr>
        <w:t xml:space="preserve"> </w:t>
      </w:r>
      <w:r>
        <w:t>zmesou</w:t>
      </w:r>
      <w:r>
        <w:rPr>
          <w:spacing w:val="88"/>
        </w:rPr>
        <w:t xml:space="preserve"> </w:t>
      </w:r>
      <w:r>
        <w:t>skontrolovať</w:t>
      </w:r>
      <w:r>
        <w:rPr>
          <w:spacing w:val="1"/>
        </w:rPr>
        <w:t xml:space="preserve"> </w:t>
      </w:r>
      <w:r>
        <w:t>v</w:t>
      </w:r>
      <w:r>
        <w:rPr>
          <w:spacing w:val="17"/>
        </w:rPr>
        <w:t xml:space="preserve"> </w:t>
      </w:r>
      <w:r>
        <w:t>zmysle</w:t>
      </w:r>
      <w:r>
        <w:rPr>
          <w:spacing w:val="14"/>
        </w:rPr>
        <w:t xml:space="preserve"> </w:t>
      </w:r>
      <w:r>
        <w:t>požiadaviek</w:t>
      </w:r>
      <w:r>
        <w:rPr>
          <w:spacing w:val="18"/>
        </w:rPr>
        <w:t xml:space="preserve"> </w:t>
      </w:r>
      <w:r>
        <w:t>STN</w:t>
      </w:r>
      <w:r>
        <w:rPr>
          <w:spacing w:val="16"/>
        </w:rPr>
        <w:t xml:space="preserve"> </w:t>
      </w:r>
      <w:r>
        <w:t>EN</w:t>
      </w:r>
      <w:r>
        <w:rPr>
          <w:spacing w:val="14"/>
        </w:rPr>
        <w:t xml:space="preserve"> </w:t>
      </w:r>
      <w:r>
        <w:t>13108-21.</w:t>
      </w:r>
    </w:p>
    <w:p w:rsidR="007127CB" w:rsidRDefault="007127CB" w:rsidP="004A384C">
      <w:pPr>
        <w:pStyle w:val="Nadpis3"/>
      </w:pPr>
      <w:bookmarkStart w:id="314" w:name="_TOC_250007"/>
      <w:bookmarkStart w:id="315" w:name="_Toc178188309"/>
      <w:bookmarkEnd w:id="314"/>
      <w:r>
        <w:t>Finišery</w:t>
      </w:r>
      <w:bookmarkEnd w:id="315"/>
    </w:p>
    <w:p w:rsidR="007127CB" w:rsidRDefault="007127CB" w:rsidP="004A384C">
      <w:r>
        <w:t>Na</w:t>
      </w:r>
      <w:r>
        <w:rPr>
          <w:spacing w:val="1"/>
        </w:rPr>
        <w:t xml:space="preserve"> </w:t>
      </w:r>
      <w:r>
        <w:t>rozprestieranie</w:t>
      </w:r>
      <w:r>
        <w:rPr>
          <w:spacing w:val="1"/>
        </w:rPr>
        <w:t xml:space="preserve"> </w:t>
      </w:r>
      <w:r>
        <w:t>asfaltovej</w:t>
      </w:r>
      <w:r>
        <w:rPr>
          <w:spacing w:val="1"/>
        </w:rPr>
        <w:t xml:space="preserve"> </w:t>
      </w:r>
      <w:r>
        <w:t>zmesi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môžu</w:t>
      </w:r>
      <w:r>
        <w:rPr>
          <w:spacing w:val="1"/>
        </w:rPr>
        <w:t xml:space="preserve"> </w:t>
      </w:r>
      <w:r>
        <w:t>použiť</w:t>
      </w:r>
      <w:r>
        <w:rPr>
          <w:spacing w:val="1"/>
        </w:rPr>
        <w:t xml:space="preserve"> </w:t>
      </w:r>
      <w:r>
        <w:t>len</w:t>
      </w:r>
      <w:r>
        <w:rPr>
          <w:spacing w:val="1"/>
        </w:rPr>
        <w:t xml:space="preserve"> </w:t>
      </w:r>
      <w:r>
        <w:t>finišery</w:t>
      </w:r>
      <w:r>
        <w:rPr>
          <w:spacing w:val="58"/>
        </w:rPr>
        <w:t xml:space="preserve"> </w:t>
      </w:r>
      <w:r>
        <w:t>umožňujúce</w:t>
      </w:r>
      <w:r>
        <w:rPr>
          <w:spacing w:val="58"/>
        </w:rPr>
        <w:t xml:space="preserve"> </w:t>
      </w:r>
      <w:r>
        <w:t>položenie</w:t>
      </w:r>
      <w:r>
        <w:rPr>
          <w:spacing w:val="1"/>
        </w:rPr>
        <w:t xml:space="preserve"> </w:t>
      </w:r>
      <w:r>
        <w:t>asfaltovej</w:t>
      </w:r>
      <w:r>
        <w:rPr>
          <w:spacing w:val="1"/>
        </w:rPr>
        <w:t xml:space="preserve"> </w:t>
      </w:r>
      <w:r>
        <w:t>zmesi</w:t>
      </w:r>
      <w:r>
        <w:rPr>
          <w:spacing w:val="1"/>
        </w:rPr>
        <w:t xml:space="preserve"> </w:t>
      </w:r>
      <w:r>
        <w:t>v projektovej</w:t>
      </w:r>
      <w:r>
        <w:rPr>
          <w:spacing w:val="1"/>
        </w:rPr>
        <w:t xml:space="preserve"> </w:t>
      </w:r>
      <w:r>
        <w:t>dokumentácii</w:t>
      </w:r>
      <w:r>
        <w:rPr>
          <w:spacing w:val="1"/>
        </w:rPr>
        <w:t xml:space="preserve"> </w:t>
      </w:r>
      <w:r>
        <w:t>predpísanej</w:t>
      </w:r>
      <w:r>
        <w:rPr>
          <w:spacing w:val="1"/>
        </w:rPr>
        <w:t xml:space="preserve"> </w:t>
      </w:r>
      <w:r>
        <w:t>hrúbke</w:t>
      </w:r>
      <w:r>
        <w:rPr>
          <w:spacing w:val="1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priečnom</w:t>
      </w:r>
      <w:r>
        <w:rPr>
          <w:spacing w:val="58"/>
        </w:rPr>
        <w:t xml:space="preserve"> </w:t>
      </w:r>
      <w:r>
        <w:t>a pozdĺžnom</w:t>
      </w:r>
      <w:r>
        <w:rPr>
          <w:spacing w:val="1"/>
        </w:rPr>
        <w:t xml:space="preserve"> </w:t>
      </w:r>
      <w:r>
        <w:t>sklone. Finišer musí byť vybavený automatickým nivelačným zariadením schopným dodržať</w:t>
      </w:r>
      <w:r>
        <w:rPr>
          <w:spacing w:val="1"/>
        </w:rPr>
        <w:t xml:space="preserve"> </w:t>
      </w:r>
      <w:r>
        <w:t>niveletu</w:t>
      </w:r>
      <w:r>
        <w:rPr>
          <w:spacing w:val="45"/>
        </w:rPr>
        <w:t xml:space="preserve"> </w:t>
      </w:r>
      <w:r>
        <w:t>bez</w:t>
      </w:r>
      <w:r>
        <w:rPr>
          <w:spacing w:val="48"/>
        </w:rPr>
        <w:t xml:space="preserve"> </w:t>
      </w:r>
      <w:r>
        <w:t>ohľadu</w:t>
      </w:r>
      <w:r>
        <w:rPr>
          <w:spacing w:val="45"/>
        </w:rPr>
        <w:t xml:space="preserve"> </w:t>
      </w:r>
      <w:r>
        <w:t>na</w:t>
      </w:r>
      <w:r>
        <w:rPr>
          <w:spacing w:val="46"/>
        </w:rPr>
        <w:t xml:space="preserve"> </w:t>
      </w:r>
      <w:r>
        <w:t>nerovnosti</w:t>
      </w:r>
      <w:r>
        <w:rPr>
          <w:spacing w:val="46"/>
        </w:rPr>
        <w:t xml:space="preserve"> </w:t>
      </w:r>
      <w:r>
        <w:t>povrchu</w:t>
      </w:r>
      <w:r>
        <w:rPr>
          <w:spacing w:val="46"/>
        </w:rPr>
        <w:t xml:space="preserve"> </w:t>
      </w:r>
      <w:r>
        <w:t>podkladovej</w:t>
      </w:r>
      <w:r>
        <w:rPr>
          <w:spacing w:val="54"/>
        </w:rPr>
        <w:t xml:space="preserve"> </w:t>
      </w:r>
      <w:r>
        <w:t>vrstvy.</w:t>
      </w:r>
      <w:r>
        <w:rPr>
          <w:spacing w:val="48"/>
        </w:rPr>
        <w:t xml:space="preserve"> </w:t>
      </w:r>
      <w:r>
        <w:t>Nastaviteľná</w:t>
      </w:r>
      <w:r>
        <w:rPr>
          <w:spacing w:val="46"/>
        </w:rPr>
        <w:t xml:space="preserve"> </w:t>
      </w:r>
      <w:r>
        <w:t>rozprestieracia</w:t>
      </w:r>
    </w:p>
    <w:p w:rsidR="007127CB" w:rsidRDefault="007127CB" w:rsidP="004A384C">
      <w:pPr>
        <w:sectPr w:rsidR="007127CB" w:rsidSect="007127CB">
          <w:pgSz w:w="11900" w:h="16840"/>
          <w:pgMar w:top="960" w:right="1020" w:bottom="920" w:left="1240" w:header="571" w:footer="734" w:gutter="0"/>
          <w:cols w:space="708"/>
        </w:sectPr>
      </w:pPr>
    </w:p>
    <w:p w:rsidR="007127CB" w:rsidRDefault="007127CB" w:rsidP="004A384C">
      <w:pPr>
        <w:rPr>
          <w:sz w:val="15"/>
        </w:rPr>
      </w:pPr>
    </w:p>
    <w:p w:rsidR="007127CB" w:rsidRDefault="007127CB" w:rsidP="004A384C">
      <w:r>
        <w:t>a</w:t>
      </w:r>
      <w:r>
        <w:rPr>
          <w:spacing w:val="1"/>
        </w:rPr>
        <w:t xml:space="preserve"> </w:t>
      </w:r>
      <w:r>
        <w:t>hladiaca</w:t>
      </w:r>
      <w:r>
        <w:rPr>
          <w:spacing w:val="1"/>
        </w:rPr>
        <w:t xml:space="preserve"> </w:t>
      </w:r>
      <w:r>
        <w:t>doska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vyhrievaná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vybavená</w:t>
      </w:r>
      <w:r>
        <w:rPr>
          <w:spacing w:val="1"/>
        </w:rPr>
        <w:t xml:space="preserve"> </w:t>
      </w:r>
      <w:r>
        <w:t>vibračným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hutniacim</w:t>
      </w:r>
      <w:r>
        <w:rPr>
          <w:spacing w:val="1"/>
        </w:rPr>
        <w:t xml:space="preserve"> </w:t>
      </w:r>
      <w:r>
        <w:t>trámom</w:t>
      </w:r>
      <w:r>
        <w:rPr>
          <w:spacing w:val="1"/>
        </w:rPr>
        <w:t xml:space="preserve"> </w:t>
      </w:r>
      <w:r>
        <w:t>zabezpečujúcim rovnomerný a účinný stupeň predhutnenia</w:t>
      </w:r>
      <w:r>
        <w:rPr>
          <w:spacing w:val="58"/>
        </w:rPr>
        <w:t xml:space="preserve"> </w:t>
      </w:r>
      <w:r>
        <w:t>zmesi za finišerom po</w:t>
      </w:r>
      <w:r>
        <w:rPr>
          <w:spacing w:val="58"/>
        </w:rPr>
        <w:t xml:space="preserve"> </w:t>
      </w:r>
      <w:r>
        <w:t>celej</w:t>
      </w:r>
      <w:r>
        <w:rPr>
          <w:spacing w:val="59"/>
        </w:rPr>
        <w:t xml:space="preserve"> </w:t>
      </w:r>
      <w:r>
        <w:t>šírke</w:t>
      </w:r>
      <w:r>
        <w:rPr>
          <w:spacing w:val="1"/>
        </w:rPr>
        <w:t xml:space="preserve"> </w:t>
      </w:r>
      <w:r>
        <w:t>jej</w:t>
      </w:r>
      <w:r>
        <w:rPr>
          <w:spacing w:val="15"/>
        </w:rPr>
        <w:t xml:space="preserve"> </w:t>
      </w:r>
      <w:r>
        <w:t>kladenia.</w:t>
      </w:r>
    </w:p>
    <w:p w:rsidR="007127CB" w:rsidRDefault="007127CB" w:rsidP="004A384C">
      <w:pPr>
        <w:pStyle w:val="Nadpis3"/>
      </w:pPr>
      <w:bookmarkStart w:id="316" w:name="_TOC_250006"/>
      <w:bookmarkStart w:id="317" w:name="_Toc178188310"/>
      <w:r>
        <w:t>Hutniace</w:t>
      </w:r>
      <w:r>
        <w:rPr>
          <w:spacing w:val="53"/>
        </w:rPr>
        <w:t xml:space="preserve"> </w:t>
      </w:r>
      <w:bookmarkEnd w:id="316"/>
      <w:r>
        <w:t>mechanizmy</w:t>
      </w:r>
      <w:bookmarkEnd w:id="317"/>
    </w:p>
    <w:p w:rsidR="007127CB" w:rsidRDefault="007127CB" w:rsidP="004A384C">
      <w:r>
        <w:t>Na</w:t>
      </w:r>
      <w:r>
        <w:rPr>
          <w:spacing w:val="1"/>
        </w:rPr>
        <w:t xml:space="preserve"> </w:t>
      </w:r>
      <w:r>
        <w:t>dosiahnutie</w:t>
      </w:r>
      <w:r>
        <w:rPr>
          <w:spacing w:val="1"/>
        </w:rPr>
        <w:t xml:space="preserve"> </w:t>
      </w:r>
      <w:r>
        <w:t>požadovanej</w:t>
      </w:r>
      <w:r>
        <w:rPr>
          <w:spacing w:val="1"/>
        </w:rPr>
        <w:t xml:space="preserve"> </w:t>
      </w:r>
      <w:r>
        <w:t>miery</w:t>
      </w:r>
      <w:r>
        <w:rPr>
          <w:spacing w:val="1"/>
        </w:rPr>
        <w:t xml:space="preserve"> </w:t>
      </w:r>
      <w:r>
        <w:t>zhutnenia</w:t>
      </w:r>
      <w:r>
        <w:rPr>
          <w:spacing w:val="59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musia</w:t>
      </w:r>
      <w:r>
        <w:rPr>
          <w:spacing w:val="59"/>
        </w:rPr>
        <w:t xml:space="preserve"> </w:t>
      </w:r>
      <w:r>
        <w:t>použiť</w:t>
      </w:r>
      <w:r>
        <w:rPr>
          <w:spacing w:val="59"/>
        </w:rPr>
        <w:t xml:space="preserve"> </w:t>
      </w:r>
      <w:r>
        <w:t>hladké,</w:t>
      </w:r>
      <w:r>
        <w:rPr>
          <w:spacing w:val="59"/>
        </w:rPr>
        <w:t xml:space="preserve"> </w:t>
      </w:r>
      <w:r>
        <w:t>pneumatikové,</w:t>
      </w:r>
      <w:r>
        <w:rPr>
          <w:spacing w:val="1"/>
        </w:rPr>
        <w:t xml:space="preserve"> </w:t>
      </w:r>
      <w:r>
        <w:t>vibračné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kombinované</w:t>
      </w:r>
      <w:r>
        <w:rPr>
          <w:spacing w:val="1"/>
        </w:rPr>
        <w:t xml:space="preserve"> </w:t>
      </w:r>
      <w:r>
        <w:t>valce.</w:t>
      </w:r>
      <w:r>
        <w:rPr>
          <w:spacing w:val="1"/>
        </w:rPr>
        <w:t xml:space="preserve"> </w:t>
      </w:r>
      <w:r>
        <w:t>Valce</w:t>
      </w:r>
      <w:r>
        <w:rPr>
          <w:spacing w:val="1"/>
        </w:rPr>
        <w:t xml:space="preserve"> </w:t>
      </w:r>
      <w:r>
        <w:t>musia</w:t>
      </w:r>
      <w:r>
        <w:rPr>
          <w:spacing w:val="1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v dobrom</w:t>
      </w:r>
      <w:r>
        <w:rPr>
          <w:spacing w:val="1"/>
        </w:rPr>
        <w:t xml:space="preserve"> </w:t>
      </w:r>
      <w:r>
        <w:t>technickom</w:t>
      </w:r>
      <w:r>
        <w:rPr>
          <w:spacing w:val="1"/>
        </w:rPr>
        <w:t xml:space="preserve"> </w:t>
      </w:r>
      <w:r>
        <w:t>stave</w:t>
      </w:r>
      <w:r>
        <w:rPr>
          <w:spacing w:val="1"/>
        </w:rPr>
        <w:t xml:space="preserve"> </w:t>
      </w:r>
      <w:r>
        <w:t>a musia</w:t>
      </w:r>
      <w:r>
        <w:rPr>
          <w:spacing w:val="1"/>
        </w:rPr>
        <w:t xml:space="preserve"> </w:t>
      </w:r>
      <w:r>
        <w:t>zabezpečovať plynulosť zmeny smeru jazdy bez spätného trhnutia. Oceľové valce sa môžu</w:t>
      </w:r>
      <w:r>
        <w:rPr>
          <w:spacing w:val="1"/>
        </w:rPr>
        <w:t xml:space="preserve"> </w:t>
      </w:r>
      <w:r>
        <w:t>kropiť</w:t>
      </w:r>
      <w:r>
        <w:rPr>
          <w:spacing w:val="1"/>
        </w:rPr>
        <w:t xml:space="preserve"> </w:t>
      </w:r>
      <w:r>
        <w:t>len</w:t>
      </w:r>
      <w:r>
        <w:rPr>
          <w:spacing w:val="1"/>
        </w:rPr>
        <w:t xml:space="preserve"> </w:t>
      </w:r>
      <w:r>
        <w:t>tak,</w:t>
      </w:r>
      <w:r>
        <w:rPr>
          <w:spacing w:val="1"/>
        </w:rPr>
        <w:t xml:space="preserve"> </w:t>
      </w:r>
      <w:r>
        <w:t>aby</w:t>
      </w:r>
      <w:r>
        <w:rPr>
          <w:spacing w:val="1"/>
        </w:rPr>
        <w:t xml:space="preserve"> </w:t>
      </w:r>
      <w:r>
        <w:t>voda</w:t>
      </w:r>
      <w:r>
        <w:rPr>
          <w:spacing w:val="1"/>
        </w:rPr>
        <w:t xml:space="preserve"> </w:t>
      </w:r>
      <w:r>
        <w:t>z nich</w:t>
      </w:r>
      <w:r>
        <w:rPr>
          <w:spacing w:val="1"/>
        </w:rPr>
        <w:t xml:space="preserve"> </w:t>
      </w:r>
      <w:r>
        <w:t>nestekala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povrch</w:t>
      </w:r>
      <w:r>
        <w:rPr>
          <w:spacing w:val="1"/>
        </w:rPr>
        <w:t xml:space="preserve"> </w:t>
      </w:r>
      <w:r>
        <w:t>vozovky a</w:t>
      </w:r>
      <w:r>
        <w:rPr>
          <w:spacing w:val="1"/>
        </w:rPr>
        <w:t xml:space="preserve"> </w:t>
      </w:r>
      <w:r>
        <w:t>zmes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pri hutnení na</w:t>
      </w:r>
      <w:r>
        <w:rPr>
          <w:spacing w:val="58"/>
        </w:rPr>
        <w:t xml:space="preserve"> </w:t>
      </w:r>
      <w:r>
        <w:t>ne</w:t>
      </w:r>
      <w:r>
        <w:rPr>
          <w:spacing w:val="1"/>
        </w:rPr>
        <w:t xml:space="preserve"> </w:t>
      </w:r>
      <w:r>
        <w:t>nelepila.</w:t>
      </w:r>
      <w:r>
        <w:rPr>
          <w:spacing w:val="59"/>
        </w:rPr>
        <w:t xml:space="preserve"> </w:t>
      </w:r>
      <w:r>
        <w:t>Pneumatikové</w:t>
      </w:r>
      <w:r>
        <w:rPr>
          <w:spacing w:val="59"/>
        </w:rPr>
        <w:t xml:space="preserve"> </w:t>
      </w:r>
      <w:r>
        <w:t>alebo</w:t>
      </w:r>
      <w:r>
        <w:rPr>
          <w:spacing w:val="59"/>
        </w:rPr>
        <w:t xml:space="preserve"> </w:t>
      </w:r>
      <w:r>
        <w:t>kombinované</w:t>
      </w:r>
      <w:r>
        <w:rPr>
          <w:spacing w:val="59"/>
        </w:rPr>
        <w:t xml:space="preserve"> </w:t>
      </w:r>
      <w:r>
        <w:t>valce</w:t>
      </w:r>
      <w:r>
        <w:rPr>
          <w:spacing w:val="59"/>
        </w:rPr>
        <w:t xml:space="preserve"> </w:t>
      </w:r>
      <w:r>
        <w:t>musia</w:t>
      </w:r>
      <w:r>
        <w:rPr>
          <w:spacing w:val="59"/>
        </w:rPr>
        <w:t xml:space="preserve"> </w:t>
      </w:r>
      <w:r>
        <w:t>mať</w:t>
      </w:r>
      <w:r>
        <w:rPr>
          <w:spacing w:val="59"/>
        </w:rPr>
        <w:t xml:space="preserve"> </w:t>
      </w:r>
      <w:r>
        <w:t>zariadenie</w:t>
      </w:r>
      <w:r>
        <w:rPr>
          <w:spacing w:val="59"/>
        </w:rPr>
        <w:t xml:space="preserve"> </w:t>
      </w:r>
      <w:r>
        <w:t>umožňujúce</w:t>
      </w:r>
      <w:r>
        <w:rPr>
          <w:spacing w:val="1"/>
        </w:rPr>
        <w:t xml:space="preserve"> </w:t>
      </w:r>
      <w:r>
        <w:t>plynulú zmenu tlaku v</w:t>
      </w:r>
      <w:r>
        <w:rPr>
          <w:spacing w:val="1"/>
        </w:rPr>
        <w:t xml:space="preserve"> </w:t>
      </w:r>
      <w:r>
        <w:t>pneumatikách,</w:t>
      </w:r>
      <w:r>
        <w:rPr>
          <w:spacing w:val="58"/>
        </w:rPr>
        <w:t xml:space="preserve"> </w:t>
      </w:r>
      <w:r>
        <w:t>pričom</w:t>
      </w:r>
      <w:r>
        <w:rPr>
          <w:spacing w:val="58"/>
        </w:rPr>
        <w:t xml:space="preserve"> </w:t>
      </w:r>
      <w:r>
        <w:t>všetky pneumatiky sa musia hustiť na rovnaký</w:t>
      </w:r>
      <w:r>
        <w:rPr>
          <w:spacing w:val="1"/>
        </w:rPr>
        <w:t xml:space="preserve"> </w:t>
      </w:r>
      <w:r>
        <w:t>tlak.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každej</w:t>
      </w:r>
      <w:r>
        <w:rPr>
          <w:spacing w:val="1"/>
        </w:rPr>
        <w:t xml:space="preserve"> </w:t>
      </w:r>
      <w:r>
        <w:t>hutniacej</w:t>
      </w:r>
      <w:r>
        <w:rPr>
          <w:spacing w:val="58"/>
        </w:rPr>
        <w:t xml:space="preserve"> </w:t>
      </w:r>
      <w:r>
        <w:t>zostave</w:t>
      </w:r>
      <w:r>
        <w:rPr>
          <w:spacing w:val="58"/>
        </w:rPr>
        <w:t xml:space="preserve"> </w:t>
      </w:r>
      <w:r>
        <w:t>musí</w:t>
      </w:r>
      <w:r>
        <w:rPr>
          <w:spacing w:val="59"/>
        </w:rPr>
        <w:t xml:space="preserve"> </w:t>
      </w:r>
      <w:r>
        <w:t>byť</w:t>
      </w:r>
      <w:r>
        <w:rPr>
          <w:spacing w:val="58"/>
        </w:rPr>
        <w:t xml:space="preserve"> </w:t>
      </w:r>
      <w:r>
        <w:t>stále</w:t>
      </w:r>
      <w:r>
        <w:rPr>
          <w:spacing w:val="59"/>
        </w:rPr>
        <w:t xml:space="preserve"> </w:t>
      </w:r>
      <w:r>
        <w:t>pripravený</w:t>
      </w:r>
      <w:r>
        <w:rPr>
          <w:spacing w:val="58"/>
        </w:rPr>
        <w:t xml:space="preserve"> </w:t>
      </w:r>
      <w:r>
        <w:t>aspoň</w:t>
      </w:r>
      <w:r>
        <w:rPr>
          <w:spacing w:val="59"/>
        </w:rPr>
        <w:t xml:space="preserve"> </w:t>
      </w:r>
      <w:r>
        <w:t>jeden</w:t>
      </w:r>
      <w:r>
        <w:rPr>
          <w:spacing w:val="58"/>
        </w:rPr>
        <w:t xml:space="preserve"> </w:t>
      </w:r>
      <w:r>
        <w:t>náhradný</w:t>
      </w:r>
      <w:r>
        <w:rPr>
          <w:spacing w:val="58"/>
        </w:rPr>
        <w:t xml:space="preserve"> </w:t>
      </w:r>
      <w:r>
        <w:t>valec</w:t>
      </w:r>
      <w:r>
        <w:rPr>
          <w:spacing w:val="1"/>
        </w:rPr>
        <w:t xml:space="preserve"> </w:t>
      </w:r>
      <w:r>
        <w:t>(pre prípad poruchy). Miesta nedostupné pre valce (napr. okolo vpustí) sa zhutnia vhodnými</w:t>
      </w:r>
      <w:r>
        <w:rPr>
          <w:spacing w:val="1"/>
        </w:rPr>
        <w:t xml:space="preserve"> </w:t>
      </w:r>
      <w:r>
        <w:t>mechanizmami</w:t>
      </w:r>
      <w:r>
        <w:rPr>
          <w:spacing w:val="17"/>
        </w:rPr>
        <w:t xml:space="preserve"> </w:t>
      </w:r>
      <w:r>
        <w:t>tak,</w:t>
      </w:r>
      <w:r>
        <w:rPr>
          <w:spacing w:val="20"/>
        </w:rPr>
        <w:t xml:space="preserve"> </w:t>
      </w:r>
      <w:r>
        <w:t>aby</w:t>
      </w:r>
      <w:r>
        <w:rPr>
          <w:spacing w:val="16"/>
        </w:rPr>
        <w:t xml:space="preserve"> </w:t>
      </w:r>
      <w:r>
        <w:t>sa</w:t>
      </w:r>
      <w:r>
        <w:rPr>
          <w:spacing w:val="18"/>
        </w:rPr>
        <w:t xml:space="preserve"> </w:t>
      </w:r>
      <w:r>
        <w:t>dosiahla</w:t>
      </w:r>
      <w:r>
        <w:rPr>
          <w:spacing w:val="22"/>
        </w:rPr>
        <w:t xml:space="preserve"> </w:t>
      </w:r>
      <w:r>
        <w:t>požadovaná</w:t>
      </w:r>
      <w:r>
        <w:rPr>
          <w:spacing w:val="18"/>
        </w:rPr>
        <w:t xml:space="preserve"> </w:t>
      </w:r>
      <w:r>
        <w:t>miera</w:t>
      </w:r>
      <w:r>
        <w:rPr>
          <w:spacing w:val="21"/>
        </w:rPr>
        <w:t xml:space="preserve"> </w:t>
      </w:r>
      <w:r>
        <w:t>zhutnenia.</w:t>
      </w:r>
    </w:p>
    <w:p w:rsidR="007127CB" w:rsidRDefault="007127CB" w:rsidP="007127CB">
      <w:pPr>
        <w:pStyle w:val="Zkladntext"/>
        <w:rPr>
          <w:sz w:val="20"/>
        </w:rPr>
      </w:pPr>
    </w:p>
    <w:p w:rsidR="007127CB" w:rsidRPr="004A384C" w:rsidRDefault="007127CB" w:rsidP="004A384C">
      <w:pPr>
        <w:pStyle w:val="Nadpis2"/>
      </w:pPr>
      <w:bookmarkStart w:id="318" w:name="_TOC_250005"/>
      <w:bookmarkStart w:id="319" w:name="_Toc178188311"/>
      <w:r w:rsidRPr="004A384C">
        <w:t xml:space="preserve">STAVEBNÉ </w:t>
      </w:r>
      <w:bookmarkEnd w:id="318"/>
      <w:r w:rsidRPr="004A384C">
        <w:t>PRÁCE</w:t>
      </w:r>
      <w:bookmarkEnd w:id="319"/>
    </w:p>
    <w:p w:rsidR="007127CB" w:rsidRPr="00933C98" w:rsidRDefault="007127CB" w:rsidP="004A384C">
      <w:pPr>
        <w:pStyle w:val="Nadpis3"/>
      </w:pPr>
      <w:bookmarkStart w:id="320" w:name="_Toc168396008"/>
      <w:bookmarkStart w:id="321" w:name="_Toc168396849"/>
      <w:bookmarkStart w:id="322" w:name="_Toc168396993"/>
      <w:bookmarkStart w:id="323" w:name="_Toc168583946"/>
      <w:bookmarkStart w:id="324" w:name="_Toc169087911"/>
      <w:bookmarkStart w:id="325" w:name="_Toc178105569"/>
      <w:bookmarkStart w:id="326" w:name="_TOC_250004"/>
      <w:bookmarkStart w:id="327" w:name="_Toc178188312"/>
      <w:bookmarkEnd w:id="320"/>
      <w:bookmarkEnd w:id="321"/>
      <w:bookmarkEnd w:id="322"/>
      <w:bookmarkEnd w:id="323"/>
      <w:bookmarkEnd w:id="324"/>
      <w:bookmarkEnd w:id="325"/>
      <w:r w:rsidRPr="00933C98">
        <w:t xml:space="preserve">Výroba asfaltovej </w:t>
      </w:r>
      <w:bookmarkEnd w:id="326"/>
      <w:r w:rsidRPr="00933C98">
        <w:t>zmesi</w:t>
      </w:r>
      <w:bookmarkEnd w:id="327"/>
    </w:p>
    <w:p w:rsidR="007127CB" w:rsidRDefault="007127CB" w:rsidP="004A384C">
      <w:r>
        <w:t>OS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zabezpečiť</w:t>
      </w:r>
      <w:r>
        <w:rPr>
          <w:spacing w:val="1"/>
        </w:rPr>
        <w:t xml:space="preserve"> </w:t>
      </w:r>
      <w:r>
        <w:t>homogenitu</w:t>
      </w:r>
      <w:r>
        <w:rPr>
          <w:spacing w:val="1"/>
        </w:rPr>
        <w:t xml:space="preserve"> </w:t>
      </w:r>
      <w:r>
        <w:t>výroby</w:t>
      </w:r>
      <w:r>
        <w:rPr>
          <w:spacing w:val="58"/>
        </w:rPr>
        <w:t xml:space="preserve"> </w:t>
      </w:r>
      <w:r>
        <w:t>asfaltovej</w:t>
      </w:r>
      <w:r>
        <w:rPr>
          <w:spacing w:val="58"/>
        </w:rPr>
        <w:t xml:space="preserve"> </w:t>
      </w:r>
      <w:r>
        <w:t>zmesi,</w:t>
      </w:r>
      <w:r>
        <w:rPr>
          <w:spacing w:val="59"/>
        </w:rPr>
        <w:t xml:space="preserve"> </w:t>
      </w:r>
      <w:r>
        <w:t>pričom</w:t>
      </w:r>
      <w:r>
        <w:rPr>
          <w:spacing w:val="58"/>
        </w:rPr>
        <w:t xml:space="preserve"> </w:t>
      </w:r>
      <w:r>
        <w:t>všetky</w:t>
      </w:r>
      <w:r>
        <w:rPr>
          <w:spacing w:val="59"/>
        </w:rPr>
        <w:t xml:space="preserve"> </w:t>
      </w:r>
      <w:r>
        <w:t>zrná</w:t>
      </w:r>
      <w:r>
        <w:rPr>
          <w:spacing w:val="58"/>
        </w:rPr>
        <w:t xml:space="preserve"> </w:t>
      </w:r>
      <w:r>
        <w:t>kameniva</w:t>
      </w:r>
      <w:r>
        <w:rPr>
          <w:spacing w:val="1"/>
        </w:rPr>
        <w:t xml:space="preserve"> </w:t>
      </w:r>
      <w:r>
        <w:t>musia byť po opustení miešačky rovnomerne obalené asfaltovým spojivom. Všetky vstupné</w:t>
      </w:r>
      <w:r>
        <w:rPr>
          <w:spacing w:val="1"/>
        </w:rPr>
        <w:t xml:space="preserve"> </w:t>
      </w:r>
      <w:r>
        <w:t>materiály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musia</w:t>
      </w:r>
      <w:r>
        <w:rPr>
          <w:spacing w:val="1"/>
        </w:rPr>
        <w:t xml:space="preserve"> </w:t>
      </w:r>
      <w:r>
        <w:t>pred</w:t>
      </w:r>
      <w:r>
        <w:rPr>
          <w:spacing w:val="1"/>
        </w:rPr>
        <w:t xml:space="preserve"> </w:t>
      </w:r>
      <w:r>
        <w:t>dopravením</w:t>
      </w:r>
      <w:r>
        <w:rPr>
          <w:spacing w:val="1"/>
        </w:rPr>
        <w:t xml:space="preserve"> </w:t>
      </w:r>
      <w:r>
        <w:t>do</w:t>
      </w:r>
      <w:r>
        <w:rPr>
          <w:spacing w:val="59"/>
        </w:rPr>
        <w:t xml:space="preserve"> </w:t>
      </w:r>
      <w:r>
        <w:t>miešačky</w:t>
      </w:r>
      <w:r>
        <w:rPr>
          <w:spacing w:val="59"/>
        </w:rPr>
        <w:t xml:space="preserve"> </w:t>
      </w:r>
      <w:r>
        <w:t>OS</w:t>
      </w:r>
      <w:r>
        <w:rPr>
          <w:spacing w:val="59"/>
        </w:rPr>
        <w:t xml:space="preserve"> </w:t>
      </w:r>
      <w:r>
        <w:t>presne</w:t>
      </w:r>
      <w:r>
        <w:rPr>
          <w:spacing w:val="59"/>
        </w:rPr>
        <w:t xml:space="preserve"> </w:t>
      </w:r>
      <w:r>
        <w:t>odvážiť</w:t>
      </w:r>
      <w:r>
        <w:rPr>
          <w:spacing w:val="59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vyhriať</w:t>
      </w:r>
      <w:r>
        <w:rPr>
          <w:spacing w:val="59"/>
        </w:rPr>
        <w:t xml:space="preserve"> </w:t>
      </w:r>
      <w:r>
        <w:t>na</w:t>
      </w:r>
      <w:r>
        <w:rPr>
          <w:spacing w:val="-56"/>
        </w:rPr>
        <w:t xml:space="preserve"> </w:t>
      </w:r>
      <w:r>
        <w:t>predpísanú</w:t>
      </w:r>
      <w:r>
        <w:rPr>
          <w:spacing w:val="1"/>
        </w:rPr>
        <w:t xml:space="preserve"> </w:t>
      </w:r>
      <w:r>
        <w:t>teplotu.</w:t>
      </w:r>
      <w:r>
        <w:rPr>
          <w:spacing w:val="1"/>
        </w:rPr>
        <w:t xml:space="preserve"> </w:t>
      </w:r>
      <w:r>
        <w:t>Teplota</w:t>
      </w:r>
      <w:r>
        <w:rPr>
          <w:spacing w:val="1"/>
        </w:rPr>
        <w:t xml:space="preserve"> </w:t>
      </w:r>
      <w:r>
        <w:t>kameniva,</w:t>
      </w:r>
      <w:r>
        <w:rPr>
          <w:spacing w:val="1"/>
        </w:rPr>
        <w:t xml:space="preserve"> </w:t>
      </w:r>
      <w:r>
        <w:t>asfaltu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hotovej</w:t>
      </w:r>
      <w:r>
        <w:rPr>
          <w:spacing w:val="1"/>
        </w:rPr>
        <w:t xml:space="preserve"> </w:t>
      </w:r>
      <w:r>
        <w:t>zmesi</w:t>
      </w:r>
      <w:r>
        <w:rPr>
          <w:spacing w:val="58"/>
        </w:rPr>
        <w:t xml:space="preserve"> </w:t>
      </w:r>
      <w:r>
        <w:t>sa</w:t>
      </w:r>
      <w:r>
        <w:rPr>
          <w:spacing w:val="58"/>
        </w:rPr>
        <w:t xml:space="preserve"> </w:t>
      </w:r>
      <w:r>
        <w:t>musí</w:t>
      </w:r>
      <w:r>
        <w:rPr>
          <w:spacing w:val="59"/>
        </w:rPr>
        <w:t xml:space="preserve"> </w:t>
      </w:r>
      <w:r>
        <w:t>počas</w:t>
      </w:r>
      <w:r>
        <w:rPr>
          <w:spacing w:val="58"/>
        </w:rPr>
        <w:t xml:space="preserve"> </w:t>
      </w:r>
      <w:r>
        <w:t>výroby</w:t>
      </w:r>
      <w:r>
        <w:rPr>
          <w:spacing w:val="1"/>
        </w:rPr>
        <w:t xml:space="preserve"> </w:t>
      </w:r>
      <w:r>
        <w:t>priebežne</w:t>
      </w:r>
      <w:r>
        <w:rPr>
          <w:spacing w:val="13"/>
        </w:rPr>
        <w:t xml:space="preserve"> </w:t>
      </w:r>
      <w:r>
        <w:t>kontrolovať.</w:t>
      </w:r>
    </w:p>
    <w:p w:rsidR="007127CB" w:rsidRDefault="007127CB" w:rsidP="004A384C">
      <w:r>
        <w:t>Pracovné</w:t>
      </w:r>
      <w:r>
        <w:rPr>
          <w:spacing w:val="1"/>
        </w:rPr>
        <w:t xml:space="preserve"> </w:t>
      </w:r>
      <w:r>
        <w:t>teploty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výrobe</w:t>
      </w:r>
      <w:r>
        <w:rPr>
          <w:spacing w:val="1"/>
        </w:rPr>
        <w:t xml:space="preserve"> </w:t>
      </w:r>
      <w:r>
        <w:t>asfaltových</w:t>
      </w:r>
      <w:r>
        <w:rPr>
          <w:spacing w:val="1"/>
        </w:rPr>
        <w:t xml:space="preserve"> </w:t>
      </w:r>
      <w:r>
        <w:t>zmesí</w:t>
      </w:r>
      <w:r>
        <w:rPr>
          <w:spacing w:val="1"/>
        </w:rPr>
        <w:t xml:space="preserve"> </w:t>
      </w:r>
      <w:r>
        <w:t>s použitím</w:t>
      </w:r>
      <w:r>
        <w:rPr>
          <w:spacing w:val="1"/>
        </w:rPr>
        <w:t xml:space="preserve"> </w:t>
      </w:r>
      <w:r>
        <w:t>cestných</w:t>
      </w:r>
      <w:r>
        <w:rPr>
          <w:spacing w:val="1"/>
        </w:rPr>
        <w:t xml:space="preserve"> </w:t>
      </w:r>
      <w:r>
        <w:t>asfaltov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uvedené</w:t>
      </w:r>
      <w:r>
        <w:rPr>
          <w:spacing w:val="58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tabuľke</w:t>
      </w:r>
      <w:r>
        <w:rPr>
          <w:spacing w:val="12"/>
        </w:rPr>
        <w:t xml:space="preserve"> </w:t>
      </w:r>
      <w:r>
        <w:t>12.</w:t>
      </w:r>
    </w:p>
    <w:p w:rsidR="007127CB" w:rsidRDefault="007127CB" w:rsidP="004A384C">
      <w:r>
        <w:t>Tabuľka</w:t>
      </w:r>
      <w:r>
        <w:rPr>
          <w:spacing w:val="35"/>
        </w:rPr>
        <w:t xml:space="preserve"> </w:t>
      </w:r>
      <w:r>
        <w:t>12</w:t>
      </w:r>
      <w:r>
        <w:rPr>
          <w:spacing w:val="39"/>
        </w:rPr>
        <w:t xml:space="preserve"> </w:t>
      </w:r>
      <w:r>
        <w:t>Pracovné</w:t>
      </w:r>
      <w:r>
        <w:rPr>
          <w:spacing w:val="35"/>
        </w:rPr>
        <w:t xml:space="preserve"> </w:t>
      </w:r>
      <w:r>
        <w:t>teploty</w:t>
      </w:r>
      <w:r>
        <w:rPr>
          <w:spacing w:val="36"/>
        </w:rPr>
        <w:t xml:space="preserve"> </w:t>
      </w:r>
      <w:r>
        <w:t>pri</w:t>
      </w:r>
      <w:r>
        <w:rPr>
          <w:spacing w:val="38"/>
        </w:rPr>
        <w:t xml:space="preserve"> </w:t>
      </w:r>
      <w:r>
        <w:t>výrobe</w:t>
      </w:r>
      <w:r>
        <w:rPr>
          <w:spacing w:val="39"/>
        </w:rPr>
        <w:t xml:space="preserve"> </w:t>
      </w:r>
      <w:r>
        <w:t>asfaltových</w:t>
      </w:r>
      <w:r>
        <w:rPr>
          <w:spacing w:val="39"/>
        </w:rPr>
        <w:t xml:space="preserve"> </w:t>
      </w:r>
      <w:r>
        <w:t>zmesí</w:t>
      </w:r>
      <w:r>
        <w:rPr>
          <w:spacing w:val="36"/>
        </w:rPr>
        <w:t xml:space="preserve"> </w:t>
      </w:r>
      <w:r>
        <w:t>AC</w:t>
      </w:r>
      <w:r>
        <w:rPr>
          <w:spacing w:val="38"/>
        </w:rPr>
        <w:t xml:space="preserve"> </w:t>
      </w:r>
      <w:r>
        <w:t>a</w:t>
      </w:r>
      <w:r>
        <w:rPr>
          <w:spacing w:val="35"/>
        </w:rPr>
        <w:t xml:space="preserve"> </w:t>
      </w:r>
      <w:r>
        <w:t>BBTM</w:t>
      </w:r>
    </w:p>
    <w:p w:rsidR="007127CB" w:rsidRDefault="007127CB" w:rsidP="007127CB">
      <w:pPr>
        <w:pStyle w:val="Zkladntext"/>
        <w:spacing w:before="9"/>
        <w:rPr>
          <w:sz w:val="10"/>
        </w:rPr>
      </w:pPr>
    </w:p>
    <w:tbl>
      <w:tblPr>
        <w:tblStyle w:val="TableNormal"/>
        <w:tblW w:w="0" w:type="auto"/>
        <w:tblInd w:w="3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18"/>
        <w:gridCol w:w="2976"/>
        <w:gridCol w:w="2834"/>
      </w:tblGrid>
      <w:tr w:rsidR="007127CB" w:rsidRPr="004A384C" w:rsidTr="00E46487">
        <w:trPr>
          <w:trHeight w:val="373"/>
        </w:trPr>
        <w:tc>
          <w:tcPr>
            <w:tcW w:w="2918" w:type="dxa"/>
            <w:vMerge w:val="restart"/>
          </w:tcPr>
          <w:p w:rsidR="007127CB" w:rsidRPr="004A384C" w:rsidRDefault="007127CB" w:rsidP="00E46487">
            <w:pPr>
              <w:pStyle w:val="TableParagraph"/>
              <w:spacing w:before="193"/>
              <w:ind w:left="69"/>
              <w:rPr>
                <w:lang w:val="sk-SK"/>
              </w:rPr>
            </w:pPr>
            <w:r w:rsidRPr="004A384C">
              <w:rPr>
                <w:lang w:val="sk-SK"/>
              </w:rPr>
              <w:t>Druh</w:t>
            </w:r>
            <w:r w:rsidRPr="004A384C">
              <w:rPr>
                <w:spacing w:val="45"/>
                <w:lang w:val="sk-SK"/>
              </w:rPr>
              <w:t xml:space="preserve"> </w:t>
            </w:r>
            <w:r w:rsidRPr="004A384C">
              <w:rPr>
                <w:lang w:val="sk-SK"/>
              </w:rPr>
              <w:t>asfaltového</w:t>
            </w:r>
            <w:r w:rsidRPr="004A384C">
              <w:rPr>
                <w:spacing w:val="46"/>
                <w:lang w:val="sk-SK"/>
              </w:rPr>
              <w:t xml:space="preserve"> </w:t>
            </w:r>
            <w:r w:rsidRPr="004A384C">
              <w:rPr>
                <w:lang w:val="sk-SK"/>
              </w:rPr>
              <w:t>spojiva</w:t>
            </w:r>
          </w:p>
        </w:tc>
        <w:tc>
          <w:tcPr>
            <w:tcW w:w="5810" w:type="dxa"/>
            <w:gridSpan w:val="2"/>
          </w:tcPr>
          <w:p w:rsidR="007127CB" w:rsidRPr="004A384C" w:rsidRDefault="007127CB" w:rsidP="00E46487">
            <w:pPr>
              <w:pStyle w:val="TableParagraph"/>
              <w:ind w:left="69"/>
              <w:rPr>
                <w:lang w:val="sk-SK"/>
              </w:rPr>
            </w:pPr>
            <w:r w:rsidRPr="004A384C">
              <w:rPr>
                <w:lang w:val="sk-SK"/>
              </w:rPr>
              <w:t>Teplota</w:t>
            </w:r>
            <w:r w:rsidRPr="004A384C">
              <w:rPr>
                <w:spacing w:val="36"/>
                <w:lang w:val="sk-SK"/>
              </w:rPr>
              <w:t xml:space="preserve"> </w:t>
            </w:r>
            <w:r w:rsidRPr="004A384C">
              <w:rPr>
                <w:lang w:val="sk-SK"/>
              </w:rPr>
              <w:t>[oC]</w:t>
            </w:r>
          </w:p>
        </w:tc>
      </w:tr>
      <w:tr w:rsidR="007127CB" w:rsidRPr="004A384C" w:rsidTr="00E46487">
        <w:trPr>
          <w:trHeight w:val="371"/>
        </w:trPr>
        <w:tc>
          <w:tcPr>
            <w:tcW w:w="2918" w:type="dxa"/>
            <w:vMerge/>
            <w:tcBorders>
              <w:top w:val="nil"/>
            </w:tcBorders>
          </w:tcPr>
          <w:p w:rsidR="007127CB" w:rsidRPr="004A384C" w:rsidRDefault="007127CB" w:rsidP="00E46487">
            <w:pPr>
              <w:rPr>
                <w:sz w:val="2"/>
                <w:szCs w:val="2"/>
                <w:lang w:val="sk-SK"/>
              </w:rPr>
            </w:pPr>
          </w:p>
        </w:tc>
        <w:tc>
          <w:tcPr>
            <w:tcW w:w="2976" w:type="dxa"/>
          </w:tcPr>
          <w:p w:rsidR="007127CB" w:rsidRPr="004A384C" w:rsidRDefault="007127CB" w:rsidP="00E46487">
            <w:pPr>
              <w:pStyle w:val="TableParagraph"/>
              <w:ind w:left="69"/>
              <w:rPr>
                <w:lang w:val="sk-SK"/>
              </w:rPr>
            </w:pPr>
            <w:r w:rsidRPr="004A384C">
              <w:rPr>
                <w:lang w:val="sk-SK"/>
              </w:rPr>
              <w:t>AC</w:t>
            </w:r>
          </w:p>
        </w:tc>
        <w:tc>
          <w:tcPr>
            <w:tcW w:w="2834" w:type="dxa"/>
          </w:tcPr>
          <w:p w:rsidR="007127CB" w:rsidRPr="004A384C" w:rsidRDefault="007127CB" w:rsidP="00E46487">
            <w:pPr>
              <w:pStyle w:val="TableParagraph"/>
              <w:ind w:left="69"/>
              <w:rPr>
                <w:lang w:val="sk-SK"/>
              </w:rPr>
            </w:pPr>
            <w:r w:rsidRPr="004A384C">
              <w:rPr>
                <w:lang w:val="sk-SK"/>
              </w:rPr>
              <w:t>BBTM</w:t>
            </w:r>
          </w:p>
        </w:tc>
      </w:tr>
      <w:tr w:rsidR="007127CB" w:rsidRPr="004A384C" w:rsidTr="00E46487">
        <w:trPr>
          <w:trHeight w:val="373"/>
        </w:trPr>
        <w:tc>
          <w:tcPr>
            <w:tcW w:w="2918" w:type="dxa"/>
          </w:tcPr>
          <w:p w:rsidR="007127CB" w:rsidRPr="004A384C" w:rsidRDefault="007127CB" w:rsidP="00E46487">
            <w:pPr>
              <w:pStyle w:val="TableParagraph"/>
              <w:ind w:left="69"/>
              <w:rPr>
                <w:lang w:val="sk-SK"/>
              </w:rPr>
            </w:pPr>
            <w:r w:rsidRPr="004A384C">
              <w:rPr>
                <w:lang w:val="sk-SK"/>
              </w:rPr>
              <w:t>30/45</w:t>
            </w:r>
          </w:p>
        </w:tc>
        <w:tc>
          <w:tcPr>
            <w:tcW w:w="2976" w:type="dxa"/>
          </w:tcPr>
          <w:p w:rsidR="007127CB" w:rsidRPr="004A384C" w:rsidRDefault="007127CB" w:rsidP="00E46487">
            <w:pPr>
              <w:pStyle w:val="TableParagraph"/>
              <w:ind w:left="69"/>
              <w:rPr>
                <w:lang w:val="sk-SK"/>
              </w:rPr>
            </w:pPr>
            <w:r w:rsidRPr="004A384C">
              <w:rPr>
                <w:lang w:val="sk-SK"/>
              </w:rPr>
              <w:t>155</w:t>
            </w:r>
            <w:r w:rsidRPr="004A384C">
              <w:rPr>
                <w:spacing w:val="25"/>
                <w:lang w:val="sk-SK"/>
              </w:rPr>
              <w:t xml:space="preserve"> </w:t>
            </w:r>
            <w:r w:rsidRPr="004A384C">
              <w:rPr>
                <w:lang w:val="sk-SK"/>
              </w:rPr>
              <w:t>až</w:t>
            </w:r>
            <w:r w:rsidRPr="004A384C">
              <w:rPr>
                <w:spacing w:val="23"/>
                <w:lang w:val="sk-SK"/>
              </w:rPr>
              <w:t xml:space="preserve"> </w:t>
            </w:r>
            <w:r w:rsidRPr="004A384C">
              <w:rPr>
                <w:lang w:val="sk-SK"/>
              </w:rPr>
              <w:t>195</w:t>
            </w:r>
          </w:p>
        </w:tc>
        <w:tc>
          <w:tcPr>
            <w:tcW w:w="2834" w:type="dxa"/>
          </w:tcPr>
          <w:p w:rsidR="007127CB" w:rsidRPr="004A384C" w:rsidRDefault="007127CB" w:rsidP="00E46487">
            <w:pPr>
              <w:pStyle w:val="TableParagraph"/>
              <w:ind w:left="69"/>
              <w:rPr>
                <w:lang w:val="sk-SK"/>
              </w:rPr>
            </w:pPr>
            <w:r w:rsidRPr="004A384C">
              <w:rPr>
                <w:lang w:val="sk-SK"/>
              </w:rPr>
              <w:t>-</w:t>
            </w:r>
          </w:p>
        </w:tc>
      </w:tr>
      <w:tr w:rsidR="007127CB" w:rsidRPr="004A384C" w:rsidTr="00E46487">
        <w:trPr>
          <w:trHeight w:val="371"/>
        </w:trPr>
        <w:tc>
          <w:tcPr>
            <w:tcW w:w="2918" w:type="dxa"/>
          </w:tcPr>
          <w:p w:rsidR="007127CB" w:rsidRPr="004A384C" w:rsidRDefault="007127CB" w:rsidP="00E46487">
            <w:pPr>
              <w:pStyle w:val="TableParagraph"/>
              <w:ind w:left="69"/>
              <w:rPr>
                <w:lang w:val="sk-SK"/>
              </w:rPr>
            </w:pPr>
            <w:r w:rsidRPr="004A384C">
              <w:rPr>
                <w:lang w:val="sk-SK"/>
              </w:rPr>
              <w:t>35/50,</w:t>
            </w:r>
            <w:r w:rsidRPr="004A384C">
              <w:rPr>
                <w:spacing w:val="39"/>
                <w:lang w:val="sk-SK"/>
              </w:rPr>
              <w:t xml:space="preserve"> </w:t>
            </w:r>
            <w:r w:rsidRPr="004A384C">
              <w:rPr>
                <w:lang w:val="sk-SK"/>
              </w:rPr>
              <w:t>40/60</w:t>
            </w:r>
          </w:p>
        </w:tc>
        <w:tc>
          <w:tcPr>
            <w:tcW w:w="2976" w:type="dxa"/>
          </w:tcPr>
          <w:p w:rsidR="007127CB" w:rsidRPr="004A384C" w:rsidRDefault="007127CB" w:rsidP="00E46487">
            <w:pPr>
              <w:pStyle w:val="TableParagraph"/>
              <w:ind w:left="69"/>
              <w:rPr>
                <w:lang w:val="sk-SK"/>
              </w:rPr>
            </w:pPr>
            <w:r w:rsidRPr="004A384C">
              <w:rPr>
                <w:lang w:val="sk-SK"/>
              </w:rPr>
              <w:t>150</w:t>
            </w:r>
            <w:r w:rsidRPr="004A384C">
              <w:rPr>
                <w:spacing w:val="25"/>
                <w:lang w:val="sk-SK"/>
              </w:rPr>
              <w:t xml:space="preserve"> </w:t>
            </w:r>
            <w:r w:rsidRPr="004A384C">
              <w:rPr>
                <w:lang w:val="sk-SK"/>
              </w:rPr>
              <w:t>až</w:t>
            </w:r>
            <w:r w:rsidRPr="004A384C">
              <w:rPr>
                <w:spacing w:val="23"/>
                <w:lang w:val="sk-SK"/>
              </w:rPr>
              <w:t xml:space="preserve"> </w:t>
            </w:r>
            <w:r w:rsidRPr="004A384C">
              <w:rPr>
                <w:lang w:val="sk-SK"/>
              </w:rPr>
              <w:t>190</w:t>
            </w:r>
          </w:p>
        </w:tc>
        <w:tc>
          <w:tcPr>
            <w:tcW w:w="2834" w:type="dxa"/>
          </w:tcPr>
          <w:p w:rsidR="007127CB" w:rsidRPr="004A384C" w:rsidRDefault="007127CB" w:rsidP="00E46487">
            <w:pPr>
              <w:pStyle w:val="TableParagraph"/>
              <w:ind w:left="69"/>
              <w:rPr>
                <w:lang w:val="sk-SK"/>
              </w:rPr>
            </w:pPr>
            <w:r w:rsidRPr="004A384C">
              <w:rPr>
                <w:lang w:val="sk-SK"/>
              </w:rPr>
              <w:t>150</w:t>
            </w:r>
            <w:r w:rsidRPr="004A384C">
              <w:rPr>
                <w:spacing w:val="25"/>
                <w:lang w:val="sk-SK"/>
              </w:rPr>
              <w:t xml:space="preserve"> </w:t>
            </w:r>
            <w:r w:rsidRPr="004A384C">
              <w:rPr>
                <w:lang w:val="sk-SK"/>
              </w:rPr>
              <w:t>až</w:t>
            </w:r>
            <w:r w:rsidRPr="004A384C">
              <w:rPr>
                <w:spacing w:val="23"/>
                <w:lang w:val="sk-SK"/>
              </w:rPr>
              <w:t xml:space="preserve"> </w:t>
            </w:r>
            <w:r w:rsidRPr="004A384C">
              <w:rPr>
                <w:lang w:val="sk-SK"/>
              </w:rPr>
              <w:t>190</w:t>
            </w:r>
          </w:p>
        </w:tc>
      </w:tr>
      <w:tr w:rsidR="007127CB" w:rsidRPr="004A384C" w:rsidTr="00E46487">
        <w:trPr>
          <w:trHeight w:val="373"/>
        </w:trPr>
        <w:tc>
          <w:tcPr>
            <w:tcW w:w="2918" w:type="dxa"/>
          </w:tcPr>
          <w:p w:rsidR="007127CB" w:rsidRPr="004A384C" w:rsidRDefault="007127CB" w:rsidP="00E46487">
            <w:pPr>
              <w:pStyle w:val="TableParagraph"/>
              <w:spacing w:before="3"/>
              <w:ind w:left="69"/>
              <w:rPr>
                <w:lang w:val="sk-SK"/>
              </w:rPr>
            </w:pPr>
            <w:r w:rsidRPr="004A384C">
              <w:rPr>
                <w:lang w:val="sk-SK"/>
              </w:rPr>
              <w:t>50/70,</w:t>
            </w:r>
          </w:p>
        </w:tc>
        <w:tc>
          <w:tcPr>
            <w:tcW w:w="2976" w:type="dxa"/>
          </w:tcPr>
          <w:p w:rsidR="007127CB" w:rsidRPr="004A384C" w:rsidRDefault="007127CB" w:rsidP="00E46487">
            <w:pPr>
              <w:pStyle w:val="TableParagraph"/>
              <w:spacing w:before="3"/>
              <w:ind w:left="69"/>
              <w:rPr>
                <w:lang w:val="sk-SK"/>
              </w:rPr>
            </w:pPr>
            <w:r w:rsidRPr="004A384C">
              <w:rPr>
                <w:lang w:val="sk-SK"/>
              </w:rPr>
              <w:t>140</w:t>
            </w:r>
            <w:r w:rsidRPr="004A384C">
              <w:rPr>
                <w:spacing w:val="25"/>
                <w:lang w:val="sk-SK"/>
              </w:rPr>
              <w:t xml:space="preserve"> </w:t>
            </w:r>
            <w:r w:rsidRPr="004A384C">
              <w:rPr>
                <w:lang w:val="sk-SK"/>
              </w:rPr>
              <w:t>až</w:t>
            </w:r>
            <w:r w:rsidRPr="004A384C">
              <w:rPr>
                <w:spacing w:val="23"/>
                <w:lang w:val="sk-SK"/>
              </w:rPr>
              <w:t xml:space="preserve"> </w:t>
            </w:r>
            <w:r w:rsidRPr="004A384C">
              <w:rPr>
                <w:lang w:val="sk-SK"/>
              </w:rPr>
              <w:t>180</w:t>
            </w:r>
          </w:p>
        </w:tc>
        <w:tc>
          <w:tcPr>
            <w:tcW w:w="2834" w:type="dxa"/>
          </w:tcPr>
          <w:p w:rsidR="007127CB" w:rsidRPr="004A384C" w:rsidRDefault="007127CB" w:rsidP="00E46487">
            <w:pPr>
              <w:pStyle w:val="TableParagraph"/>
              <w:spacing w:before="3"/>
              <w:ind w:left="69"/>
              <w:rPr>
                <w:lang w:val="sk-SK"/>
              </w:rPr>
            </w:pPr>
            <w:r w:rsidRPr="004A384C">
              <w:rPr>
                <w:lang w:val="sk-SK"/>
              </w:rPr>
              <w:t>140</w:t>
            </w:r>
            <w:r w:rsidRPr="004A384C">
              <w:rPr>
                <w:spacing w:val="25"/>
                <w:lang w:val="sk-SK"/>
              </w:rPr>
              <w:t xml:space="preserve"> </w:t>
            </w:r>
            <w:r w:rsidRPr="004A384C">
              <w:rPr>
                <w:lang w:val="sk-SK"/>
              </w:rPr>
              <w:t>až</w:t>
            </w:r>
            <w:r w:rsidRPr="004A384C">
              <w:rPr>
                <w:spacing w:val="23"/>
                <w:lang w:val="sk-SK"/>
              </w:rPr>
              <w:t xml:space="preserve"> </w:t>
            </w:r>
            <w:r w:rsidRPr="004A384C">
              <w:rPr>
                <w:lang w:val="sk-SK"/>
              </w:rPr>
              <w:t>180</w:t>
            </w:r>
          </w:p>
        </w:tc>
      </w:tr>
    </w:tbl>
    <w:p w:rsidR="007127CB" w:rsidRDefault="007127CB" w:rsidP="004A384C"/>
    <w:p w:rsidR="007127CB" w:rsidRDefault="007127CB" w:rsidP="004A384C">
      <w:r>
        <w:t>Pri</w:t>
      </w:r>
      <w:r>
        <w:rPr>
          <w:spacing w:val="1"/>
        </w:rPr>
        <w:t xml:space="preserve"> </w:t>
      </w:r>
      <w:r>
        <w:t>použití</w:t>
      </w:r>
      <w:r>
        <w:rPr>
          <w:spacing w:val="1"/>
        </w:rPr>
        <w:t xml:space="preserve"> </w:t>
      </w:r>
      <w:r>
        <w:t>modifikovaného</w:t>
      </w:r>
      <w:r>
        <w:rPr>
          <w:spacing w:val="59"/>
        </w:rPr>
        <w:t xml:space="preserve"> </w:t>
      </w:r>
      <w:r>
        <w:t>asfaltu,</w:t>
      </w:r>
      <w:r>
        <w:rPr>
          <w:spacing w:val="59"/>
        </w:rPr>
        <w:t xml:space="preserve"> </w:t>
      </w:r>
      <w:r>
        <w:t>tvrdého</w:t>
      </w:r>
      <w:r>
        <w:rPr>
          <w:spacing w:val="59"/>
        </w:rPr>
        <w:t xml:space="preserve"> </w:t>
      </w:r>
      <w:r>
        <w:t>asfaltu</w:t>
      </w:r>
      <w:r>
        <w:rPr>
          <w:spacing w:val="59"/>
        </w:rPr>
        <w:t xml:space="preserve"> </w:t>
      </w:r>
      <w:r>
        <w:t>alebo</w:t>
      </w:r>
      <w:r>
        <w:rPr>
          <w:spacing w:val="59"/>
        </w:rPr>
        <w:t xml:space="preserve"> </w:t>
      </w:r>
      <w:r>
        <w:t>prísad</w:t>
      </w:r>
      <w:r>
        <w:rPr>
          <w:spacing w:val="59"/>
        </w:rPr>
        <w:t xml:space="preserve"> </w:t>
      </w:r>
      <w:r>
        <w:t>(napr.</w:t>
      </w:r>
      <w:r>
        <w:rPr>
          <w:spacing w:val="59"/>
        </w:rPr>
        <w:t xml:space="preserve"> </w:t>
      </w:r>
      <w:r>
        <w:t>nízkoteplotné</w:t>
      </w:r>
      <w:r>
        <w:rPr>
          <w:spacing w:val="1"/>
        </w:rPr>
        <w:t xml:space="preserve"> </w:t>
      </w:r>
      <w:r>
        <w:t>asfaltové   zmesi),   sa   môžu   použiť   iné   teploty.   Tieto   musia   byť   stanovené   výrobcom</w:t>
      </w:r>
      <w:r>
        <w:rPr>
          <w:spacing w:val="1"/>
        </w:rPr>
        <w:t xml:space="preserve"> </w:t>
      </w:r>
      <w:r>
        <w:t>a</w:t>
      </w:r>
      <w:r>
        <w:rPr>
          <w:spacing w:val="16"/>
        </w:rPr>
        <w:t xml:space="preserve"> </w:t>
      </w:r>
      <w:r>
        <w:t>zdokumentované.</w:t>
      </w:r>
    </w:p>
    <w:p w:rsidR="007127CB" w:rsidRDefault="007127CB" w:rsidP="004A384C">
      <w:r>
        <w:t>Pracovné</w:t>
      </w:r>
      <w:r>
        <w:rPr>
          <w:spacing w:val="1"/>
        </w:rPr>
        <w:t xml:space="preserve"> </w:t>
      </w:r>
      <w:r>
        <w:t>teploty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výrobe</w:t>
      </w:r>
      <w:r>
        <w:rPr>
          <w:spacing w:val="1"/>
        </w:rPr>
        <w:t xml:space="preserve"> </w:t>
      </w:r>
      <w:r>
        <w:t>zmesí</w:t>
      </w:r>
      <w:r>
        <w:rPr>
          <w:spacing w:val="1"/>
        </w:rPr>
        <w:t xml:space="preserve"> </w:t>
      </w:r>
      <w:r>
        <w:t>typu</w:t>
      </w:r>
      <w:r>
        <w:rPr>
          <w:spacing w:val="1"/>
        </w:rPr>
        <w:t xml:space="preserve"> </w:t>
      </w:r>
      <w:r>
        <w:t>SMA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závislé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pracovných</w:t>
      </w:r>
      <w:r>
        <w:rPr>
          <w:spacing w:val="1"/>
        </w:rPr>
        <w:t xml:space="preserve"> </w:t>
      </w:r>
      <w:r>
        <w:t>teplôt</w:t>
      </w:r>
      <w:r>
        <w:rPr>
          <w:spacing w:val="1"/>
        </w:rPr>
        <w:t xml:space="preserve"> </w:t>
      </w:r>
      <w:r>
        <w:t>použitého</w:t>
      </w:r>
      <w:r>
        <w:rPr>
          <w:spacing w:val="1"/>
        </w:rPr>
        <w:t xml:space="preserve"> </w:t>
      </w:r>
      <w:r>
        <w:t>modifikovaného</w:t>
      </w:r>
      <w:r>
        <w:rPr>
          <w:spacing w:val="1"/>
        </w:rPr>
        <w:t xml:space="preserve"> </w:t>
      </w:r>
      <w:r>
        <w:t>asfaltu,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obdobne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multigradačných</w:t>
      </w:r>
      <w:r>
        <w:rPr>
          <w:spacing w:val="58"/>
        </w:rPr>
        <w:t xml:space="preserve"> </w:t>
      </w:r>
      <w:r>
        <w:t>asfaltoch</w:t>
      </w:r>
      <w:r>
        <w:rPr>
          <w:spacing w:val="58"/>
        </w:rPr>
        <w:t xml:space="preserve"> </w:t>
      </w:r>
      <w:r>
        <w:t>stanovuje</w:t>
      </w:r>
      <w:r>
        <w:rPr>
          <w:spacing w:val="59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výrobca</w:t>
      </w:r>
      <w:r>
        <w:rPr>
          <w:spacing w:val="16"/>
        </w:rPr>
        <w:t xml:space="preserve"> </w:t>
      </w:r>
      <w:r>
        <w:t>vo</w:t>
      </w:r>
      <w:r>
        <w:rPr>
          <w:spacing w:val="17"/>
        </w:rPr>
        <w:t xml:space="preserve"> </w:t>
      </w:r>
      <w:r>
        <w:t>vyhlásení</w:t>
      </w:r>
      <w:r>
        <w:rPr>
          <w:spacing w:val="27"/>
        </w:rPr>
        <w:t xml:space="preserve"> </w:t>
      </w:r>
      <w:r>
        <w:t>zhody.</w:t>
      </w:r>
    </w:p>
    <w:p w:rsidR="007127CB" w:rsidRDefault="007127CB" w:rsidP="004A384C">
      <w:r>
        <w:t>Pri</w:t>
      </w:r>
      <w:r>
        <w:rPr>
          <w:spacing w:val="1"/>
        </w:rPr>
        <w:t xml:space="preserve"> </w:t>
      </w:r>
      <w:r>
        <w:t>použití</w:t>
      </w:r>
      <w:r>
        <w:rPr>
          <w:spacing w:val="1"/>
        </w:rPr>
        <w:t xml:space="preserve"> </w:t>
      </w:r>
      <w:r>
        <w:t>prísad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celková</w:t>
      </w:r>
      <w:r>
        <w:rPr>
          <w:spacing w:val="1"/>
        </w:rPr>
        <w:t xml:space="preserve"> </w:t>
      </w:r>
      <w:r>
        <w:t>doba</w:t>
      </w:r>
      <w:r>
        <w:rPr>
          <w:spacing w:val="1"/>
        </w:rPr>
        <w:t xml:space="preserve"> </w:t>
      </w:r>
      <w:r>
        <w:t>miešania</w:t>
      </w:r>
      <w:r>
        <w:rPr>
          <w:spacing w:val="1"/>
        </w:rPr>
        <w:t xml:space="preserve"> </w:t>
      </w:r>
      <w:r>
        <w:t>asfaltovej</w:t>
      </w:r>
      <w:r>
        <w:rPr>
          <w:spacing w:val="1"/>
        </w:rPr>
        <w:t xml:space="preserve"> </w:t>
      </w:r>
      <w:r>
        <w:t>zmesi</w:t>
      </w:r>
      <w:r>
        <w:rPr>
          <w:spacing w:val="1"/>
        </w:rPr>
        <w:t xml:space="preserve"> </w:t>
      </w:r>
      <w:r>
        <w:t>volí</w:t>
      </w:r>
      <w:r>
        <w:rPr>
          <w:spacing w:val="1"/>
        </w:rPr>
        <w:t xml:space="preserve"> </w:t>
      </w:r>
      <w:r>
        <w:t>tak,</w:t>
      </w:r>
      <w:r>
        <w:rPr>
          <w:spacing w:val="1"/>
        </w:rPr>
        <w:t xml:space="preserve"> </w:t>
      </w:r>
      <w:r>
        <w:t>aby</w:t>
      </w:r>
      <w:r>
        <w:rPr>
          <w:spacing w:val="1"/>
        </w:rPr>
        <w:t xml:space="preserve"> </w:t>
      </w:r>
      <w:r>
        <w:t>došlo</w:t>
      </w:r>
      <w:r>
        <w:rPr>
          <w:spacing w:val="1"/>
        </w:rPr>
        <w:t xml:space="preserve"> </w:t>
      </w:r>
      <w:r>
        <w:t>k ich</w:t>
      </w:r>
      <w:r>
        <w:rPr>
          <w:spacing w:val="1"/>
        </w:rPr>
        <w:t xml:space="preserve"> </w:t>
      </w:r>
      <w:r>
        <w:t>rovnomernému</w:t>
      </w:r>
      <w:r>
        <w:rPr>
          <w:spacing w:val="58"/>
        </w:rPr>
        <w:t xml:space="preserve"> </w:t>
      </w:r>
      <w:r>
        <w:t>rozdeleniu   bez   vytvárania   zhlukov.   Výkon   obaľovacej   súpravy</w:t>
      </w:r>
      <w:r>
        <w:rPr>
          <w:spacing w:val="58"/>
        </w:rPr>
        <w:t xml:space="preserve"> </w:t>
      </w:r>
      <w:r>
        <w:t>musí</w:t>
      </w:r>
      <w:r>
        <w:rPr>
          <w:spacing w:val="59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v súlade s rýchlosťou a výkonom finišera.</w:t>
      </w:r>
      <w:r>
        <w:rPr>
          <w:spacing w:val="1"/>
        </w:rPr>
        <w:t xml:space="preserve"> </w:t>
      </w:r>
      <w:r>
        <w:t>Požaduje sa, aby výkon obaľovacej súpravy bol</w:t>
      </w:r>
      <w:r>
        <w:rPr>
          <w:spacing w:val="1"/>
        </w:rPr>
        <w:t xml:space="preserve"> </w:t>
      </w:r>
      <w:r>
        <w:t>najmenej</w:t>
      </w:r>
      <w:r>
        <w:rPr>
          <w:spacing w:val="15"/>
        </w:rPr>
        <w:t xml:space="preserve"> </w:t>
      </w:r>
      <w:r>
        <w:t>100</w:t>
      </w:r>
      <w:r>
        <w:rPr>
          <w:spacing w:val="13"/>
        </w:rPr>
        <w:t xml:space="preserve"> </w:t>
      </w:r>
      <w:r>
        <w:t>t.h-1.</w:t>
      </w:r>
    </w:p>
    <w:p w:rsidR="007127CB" w:rsidRDefault="007127CB" w:rsidP="004A384C">
      <w:r>
        <w:lastRenderedPageBreak/>
        <w:t>Skladovanie hotovej zmesi je možné iba v na to určených zásobníkoch (čl. 9.1), pričom doba</w:t>
      </w:r>
      <w:r>
        <w:rPr>
          <w:spacing w:val="1"/>
        </w:rPr>
        <w:t xml:space="preserve"> </w:t>
      </w:r>
      <w:r>
        <w:t>skladovania</w:t>
      </w:r>
      <w:r>
        <w:rPr>
          <w:spacing w:val="16"/>
        </w:rPr>
        <w:t xml:space="preserve"> </w:t>
      </w:r>
      <w:r>
        <w:t>má</w:t>
      </w:r>
      <w:r>
        <w:rPr>
          <w:spacing w:val="16"/>
        </w:rPr>
        <w:t xml:space="preserve"> </w:t>
      </w:r>
      <w:r>
        <w:t>byť</w:t>
      </w:r>
      <w:r>
        <w:rPr>
          <w:spacing w:val="19"/>
        </w:rPr>
        <w:t xml:space="preserve"> </w:t>
      </w:r>
      <w:r>
        <w:t>čo</w:t>
      </w:r>
      <w:r>
        <w:rPr>
          <w:spacing w:val="16"/>
        </w:rPr>
        <w:t xml:space="preserve"> </w:t>
      </w:r>
      <w:r>
        <w:t>najkratši</w:t>
      </w:r>
      <w:r w:rsidR="00124BB2">
        <w:rPr>
          <w:spacing w:val="17"/>
        </w:rPr>
        <w:t>a</w:t>
      </w:r>
      <w:r>
        <w:t>,</w:t>
      </w:r>
      <w:r>
        <w:rPr>
          <w:spacing w:val="20"/>
        </w:rPr>
        <w:t xml:space="preserve"> </w:t>
      </w:r>
      <w:r>
        <w:t>najviac</w:t>
      </w:r>
      <w:r>
        <w:rPr>
          <w:spacing w:val="20"/>
        </w:rPr>
        <w:t xml:space="preserve"> </w:t>
      </w:r>
      <w:r>
        <w:t>však</w:t>
      </w:r>
      <w:r>
        <w:rPr>
          <w:spacing w:val="19"/>
        </w:rPr>
        <w:t xml:space="preserve"> </w:t>
      </w:r>
      <w:r>
        <w:t>dve</w:t>
      </w:r>
      <w:r>
        <w:rPr>
          <w:spacing w:val="17"/>
        </w:rPr>
        <w:t xml:space="preserve"> </w:t>
      </w:r>
      <w:r>
        <w:t>hodiny.</w:t>
      </w:r>
    </w:p>
    <w:p w:rsidR="007127CB" w:rsidRPr="005C0397" w:rsidRDefault="007127CB" w:rsidP="007127CB">
      <w:pPr>
        <w:pStyle w:val="Zkladntext"/>
        <w:spacing w:before="117" w:line="242" w:lineRule="auto"/>
        <w:ind w:right="106"/>
        <w:rPr>
          <w:sz w:val="15"/>
          <w:szCs w:val="15"/>
        </w:rPr>
      </w:pPr>
    </w:p>
    <w:p w:rsidR="007127CB" w:rsidRPr="00933C98" w:rsidRDefault="007127CB" w:rsidP="004A384C">
      <w:pPr>
        <w:pStyle w:val="Nadpis3"/>
      </w:pPr>
      <w:bookmarkStart w:id="328" w:name="_TOC_250003"/>
      <w:bookmarkStart w:id="329" w:name="_Toc178188313"/>
      <w:r w:rsidRPr="00933C98">
        <w:t xml:space="preserve">Doprava asfaltových </w:t>
      </w:r>
      <w:bookmarkEnd w:id="328"/>
      <w:r w:rsidRPr="00933C98">
        <w:t>zmesí</w:t>
      </w:r>
      <w:bookmarkEnd w:id="329"/>
    </w:p>
    <w:p w:rsidR="007127CB" w:rsidRDefault="007127CB" w:rsidP="004A384C">
      <w:r>
        <w:t>Dopravná</w:t>
      </w:r>
      <w:r>
        <w:rPr>
          <w:spacing w:val="1"/>
        </w:rPr>
        <w:t xml:space="preserve"> </w:t>
      </w:r>
      <w:r>
        <w:t>vzdialenosť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limitovaná</w:t>
      </w:r>
      <w:r>
        <w:rPr>
          <w:spacing w:val="1"/>
        </w:rPr>
        <w:t xml:space="preserve"> </w:t>
      </w:r>
      <w:r>
        <w:t>klimatickými</w:t>
      </w:r>
      <w:r>
        <w:rPr>
          <w:spacing w:val="1"/>
        </w:rPr>
        <w:t xml:space="preserve"> </w:t>
      </w:r>
      <w:r>
        <w:t>podmienkami</w:t>
      </w:r>
      <w:r>
        <w:rPr>
          <w:spacing w:val="1"/>
        </w:rPr>
        <w:t xml:space="preserve"> </w:t>
      </w:r>
      <w:r>
        <w:t>v mieste</w:t>
      </w:r>
      <w:r>
        <w:rPr>
          <w:spacing w:val="1"/>
        </w:rPr>
        <w:t xml:space="preserve"> </w:t>
      </w:r>
      <w:r>
        <w:t>výroby</w:t>
      </w:r>
      <w:r>
        <w:rPr>
          <w:spacing w:val="1"/>
        </w:rPr>
        <w:t xml:space="preserve"> </w:t>
      </w:r>
      <w:r>
        <w:t>a kladenia</w:t>
      </w:r>
      <w:r>
        <w:rPr>
          <w:spacing w:val="1"/>
        </w:rPr>
        <w:t xml:space="preserve"> </w:t>
      </w:r>
      <w:r>
        <w:t>asfaltovej</w:t>
      </w:r>
      <w:r>
        <w:rPr>
          <w:spacing w:val="38"/>
        </w:rPr>
        <w:t xml:space="preserve"> </w:t>
      </w:r>
      <w:r>
        <w:t>zmesi.</w:t>
      </w:r>
      <w:r>
        <w:rPr>
          <w:spacing w:val="34"/>
        </w:rPr>
        <w:t xml:space="preserve"> </w:t>
      </w:r>
      <w:r>
        <w:t>Na</w:t>
      </w:r>
      <w:r>
        <w:rPr>
          <w:spacing w:val="33"/>
        </w:rPr>
        <w:t xml:space="preserve"> </w:t>
      </w:r>
      <w:r>
        <w:t>zníženie</w:t>
      </w:r>
      <w:r>
        <w:rPr>
          <w:spacing w:val="33"/>
        </w:rPr>
        <w:t xml:space="preserve"> </w:t>
      </w:r>
      <w:r>
        <w:t>strát</w:t>
      </w:r>
      <w:r>
        <w:rPr>
          <w:spacing w:val="34"/>
        </w:rPr>
        <w:t xml:space="preserve"> </w:t>
      </w:r>
      <w:r>
        <w:t>teploty</w:t>
      </w:r>
      <w:r>
        <w:rPr>
          <w:spacing w:val="33"/>
        </w:rPr>
        <w:t xml:space="preserve"> </w:t>
      </w:r>
      <w:r>
        <w:t>zmesi</w:t>
      </w:r>
      <w:r>
        <w:rPr>
          <w:spacing w:val="28"/>
        </w:rPr>
        <w:t xml:space="preserve"> </w:t>
      </w:r>
      <w:r>
        <w:t>pri</w:t>
      </w:r>
      <w:r>
        <w:rPr>
          <w:spacing w:val="31"/>
        </w:rPr>
        <w:t xml:space="preserve"> </w:t>
      </w:r>
      <w:r>
        <w:t>preprave</w:t>
      </w:r>
      <w:r>
        <w:rPr>
          <w:spacing w:val="33"/>
        </w:rPr>
        <w:t xml:space="preserve"> </w:t>
      </w:r>
      <w:r>
        <w:t>sa</w:t>
      </w:r>
      <w:r>
        <w:rPr>
          <w:spacing w:val="29"/>
        </w:rPr>
        <w:t xml:space="preserve"> </w:t>
      </w:r>
      <w:r>
        <w:t>musia</w:t>
      </w:r>
      <w:r>
        <w:rPr>
          <w:spacing w:val="29"/>
        </w:rPr>
        <w:t xml:space="preserve"> </w:t>
      </w:r>
      <w:r>
        <w:t>korby</w:t>
      </w:r>
      <w:r>
        <w:rPr>
          <w:spacing w:val="30"/>
        </w:rPr>
        <w:t xml:space="preserve"> </w:t>
      </w:r>
      <w:r>
        <w:t>vozidiel</w:t>
      </w:r>
      <w:r w:rsidR="004A384C">
        <w:t xml:space="preserve"> </w:t>
      </w:r>
      <w:r>
        <w:t>zakrývať.</w:t>
      </w:r>
      <w:r>
        <w:rPr>
          <w:spacing w:val="49"/>
        </w:rPr>
        <w:t xml:space="preserve"> </w:t>
      </w:r>
      <w:r>
        <w:t>Prednostne</w:t>
      </w:r>
      <w:r>
        <w:rPr>
          <w:spacing w:val="43"/>
        </w:rPr>
        <w:t xml:space="preserve"> </w:t>
      </w:r>
      <w:r>
        <w:t>sa</w:t>
      </w:r>
      <w:r>
        <w:rPr>
          <w:spacing w:val="44"/>
        </w:rPr>
        <w:t xml:space="preserve"> </w:t>
      </w:r>
      <w:r>
        <w:t>majú</w:t>
      </w:r>
      <w:r>
        <w:rPr>
          <w:spacing w:val="48"/>
        </w:rPr>
        <w:t xml:space="preserve"> </w:t>
      </w:r>
      <w:r>
        <w:t>používať</w:t>
      </w:r>
      <w:r>
        <w:rPr>
          <w:spacing w:val="49"/>
        </w:rPr>
        <w:t xml:space="preserve"> </w:t>
      </w:r>
      <w:r>
        <w:t>vozidlá</w:t>
      </w:r>
      <w:r>
        <w:rPr>
          <w:spacing w:val="48"/>
        </w:rPr>
        <w:t xml:space="preserve"> </w:t>
      </w:r>
      <w:r>
        <w:t>s</w:t>
      </w:r>
      <w:r>
        <w:rPr>
          <w:spacing w:val="48"/>
        </w:rPr>
        <w:t xml:space="preserve"> </w:t>
      </w:r>
      <w:r>
        <w:t>veľkou</w:t>
      </w:r>
      <w:r>
        <w:rPr>
          <w:spacing w:val="48"/>
        </w:rPr>
        <w:t xml:space="preserve"> </w:t>
      </w:r>
      <w:r>
        <w:t>prepravnou</w:t>
      </w:r>
      <w:r>
        <w:rPr>
          <w:spacing w:val="43"/>
        </w:rPr>
        <w:t xml:space="preserve"> </w:t>
      </w:r>
      <w:r>
        <w:t>kapacitou.</w:t>
      </w:r>
    </w:p>
    <w:p w:rsidR="007127CB" w:rsidRDefault="007127CB" w:rsidP="004A384C">
      <w:r>
        <w:t>Vzdialenosť stavby od obaľovacej súpravy nesmie byť väčšia ako 60 km, resp. pri časovom</w:t>
      </w:r>
      <w:r>
        <w:rPr>
          <w:spacing w:val="1"/>
        </w:rPr>
        <w:t xml:space="preserve"> </w:t>
      </w:r>
      <w:r>
        <w:t>vyjadrení,</w:t>
      </w:r>
      <w:r>
        <w:rPr>
          <w:spacing w:val="23"/>
        </w:rPr>
        <w:t xml:space="preserve"> </w:t>
      </w:r>
      <w:r>
        <w:t>nesmie</w:t>
      </w:r>
      <w:r>
        <w:rPr>
          <w:spacing w:val="18"/>
        </w:rPr>
        <w:t xml:space="preserve"> </w:t>
      </w:r>
      <w:r>
        <w:t>doprava</w:t>
      </w:r>
      <w:r>
        <w:rPr>
          <w:spacing w:val="22"/>
        </w:rPr>
        <w:t xml:space="preserve"> </w:t>
      </w:r>
      <w:r>
        <w:t>asfaltových</w:t>
      </w:r>
      <w:r>
        <w:rPr>
          <w:spacing w:val="23"/>
        </w:rPr>
        <w:t xml:space="preserve"> </w:t>
      </w:r>
      <w:r>
        <w:t>zmesí</w:t>
      </w:r>
      <w:r>
        <w:rPr>
          <w:spacing w:val="17"/>
        </w:rPr>
        <w:t xml:space="preserve"> </w:t>
      </w:r>
      <w:r>
        <w:t>trvať</w:t>
      </w:r>
      <w:r>
        <w:rPr>
          <w:spacing w:val="23"/>
        </w:rPr>
        <w:t xml:space="preserve"> </w:t>
      </w:r>
      <w:r>
        <w:t>viac</w:t>
      </w:r>
      <w:r>
        <w:rPr>
          <w:spacing w:val="20"/>
        </w:rPr>
        <w:t xml:space="preserve"> </w:t>
      </w:r>
      <w:r>
        <w:t>ako</w:t>
      </w:r>
      <w:r>
        <w:rPr>
          <w:spacing w:val="19"/>
        </w:rPr>
        <w:t xml:space="preserve"> </w:t>
      </w:r>
      <w:r>
        <w:t>90</w:t>
      </w:r>
      <w:r>
        <w:rPr>
          <w:spacing w:val="19"/>
        </w:rPr>
        <w:t xml:space="preserve"> </w:t>
      </w:r>
      <w:r>
        <w:t>min.</w:t>
      </w:r>
    </w:p>
    <w:p w:rsidR="007127CB" w:rsidRPr="005C0397" w:rsidRDefault="007127CB" w:rsidP="007127CB">
      <w:pPr>
        <w:pStyle w:val="Zkladntext"/>
        <w:spacing w:before="123" w:line="242" w:lineRule="auto"/>
        <w:ind w:right="107"/>
        <w:rPr>
          <w:sz w:val="15"/>
          <w:szCs w:val="15"/>
        </w:rPr>
      </w:pPr>
    </w:p>
    <w:p w:rsidR="007127CB" w:rsidRPr="00933C98" w:rsidRDefault="007127CB" w:rsidP="004A384C">
      <w:pPr>
        <w:pStyle w:val="Nadpis3"/>
      </w:pPr>
      <w:bookmarkStart w:id="330" w:name="_TOC_250002"/>
      <w:bookmarkStart w:id="331" w:name="_Toc178188314"/>
      <w:r w:rsidRPr="00933C98">
        <w:t xml:space="preserve">Rozprestieranie </w:t>
      </w:r>
      <w:bookmarkEnd w:id="330"/>
      <w:r w:rsidRPr="00933C98">
        <w:t>zmesí</w:t>
      </w:r>
      <w:bookmarkEnd w:id="331"/>
    </w:p>
    <w:p w:rsidR="007127CB" w:rsidRDefault="007127CB" w:rsidP="004A384C">
      <w:r>
        <w:t>Obrusné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ložné</w:t>
      </w:r>
      <w:r>
        <w:rPr>
          <w:spacing w:val="1"/>
        </w:rPr>
        <w:t xml:space="preserve"> </w:t>
      </w:r>
      <w:r>
        <w:t>vrstvy</w:t>
      </w:r>
      <w:r>
        <w:rPr>
          <w:spacing w:val="58"/>
        </w:rPr>
        <w:t xml:space="preserve"> </w:t>
      </w:r>
      <w:r>
        <w:t>vozoviek</w:t>
      </w:r>
      <w:r>
        <w:rPr>
          <w:spacing w:val="58"/>
        </w:rPr>
        <w:t xml:space="preserve"> </w:t>
      </w:r>
      <w:r>
        <w:t>sa kladú finišermi</w:t>
      </w:r>
      <w:r>
        <w:rPr>
          <w:spacing w:val="59"/>
        </w:rPr>
        <w:t xml:space="preserve"> </w:t>
      </w:r>
      <w:r>
        <w:t>s</w:t>
      </w:r>
      <w:r>
        <w:rPr>
          <w:spacing w:val="58"/>
        </w:rPr>
        <w:t xml:space="preserve"> </w:t>
      </w:r>
      <w:r>
        <w:t>automatickým</w:t>
      </w:r>
      <w:r>
        <w:rPr>
          <w:spacing w:val="59"/>
        </w:rPr>
        <w:t xml:space="preserve"> </w:t>
      </w:r>
      <w:r>
        <w:t>nivelačným</w:t>
      </w:r>
      <w:r>
        <w:rPr>
          <w:spacing w:val="58"/>
        </w:rPr>
        <w:t xml:space="preserve"> </w:t>
      </w:r>
      <w:r>
        <w:t>zariadením</w:t>
      </w:r>
      <w:r>
        <w:rPr>
          <w:spacing w:val="-56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celú</w:t>
      </w:r>
      <w:r>
        <w:rPr>
          <w:spacing w:val="58"/>
        </w:rPr>
        <w:t xml:space="preserve"> </w:t>
      </w:r>
      <w:r>
        <w:t>šírku</w:t>
      </w:r>
      <w:r>
        <w:rPr>
          <w:spacing w:val="58"/>
        </w:rPr>
        <w:t xml:space="preserve"> </w:t>
      </w:r>
      <w:r>
        <w:t>vozovky</w:t>
      </w:r>
      <w:r>
        <w:rPr>
          <w:spacing w:val="59"/>
        </w:rPr>
        <w:t xml:space="preserve"> </w:t>
      </w:r>
      <w:r>
        <w:t>bez</w:t>
      </w:r>
      <w:r>
        <w:rPr>
          <w:spacing w:val="58"/>
        </w:rPr>
        <w:t xml:space="preserve"> </w:t>
      </w:r>
      <w:r>
        <w:t>vytvorenia</w:t>
      </w:r>
      <w:r>
        <w:rPr>
          <w:spacing w:val="59"/>
        </w:rPr>
        <w:t xml:space="preserve"> </w:t>
      </w:r>
      <w:r>
        <w:t>studeného</w:t>
      </w:r>
      <w:r>
        <w:rPr>
          <w:spacing w:val="58"/>
        </w:rPr>
        <w:t xml:space="preserve"> </w:t>
      </w:r>
      <w:r>
        <w:t>spoja.</w:t>
      </w:r>
      <w:r>
        <w:rPr>
          <w:spacing w:val="59"/>
        </w:rPr>
        <w:t xml:space="preserve"> </w:t>
      </w:r>
      <w:r>
        <w:t>Iba</w:t>
      </w:r>
      <w:r>
        <w:rPr>
          <w:spacing w:val="58"/>
        </w:rPr>
        <w:t xml:space="preserve"> </w:t>
      </w:r>
      <w:r>
        <w:t>pri</w:t>
      </w:r>
      <w:r>
        <w:rPr>
          <w:spacing w:val="58"/>
        </w:rPr>
        <w:t xml:space="preserve"> </w:t>
      </w:r>
      <w:r>
        <w:t>opravách</w:t>
      </w:r>
      <w:r>
        <w:rPr>
          <w:spacing w:val="59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komunikáciách</w:t>
      </w:r>
      <w:r>
        <w:rPr>
          <w:spacing w:val="-56"/>
        </w:rPr>
        <w:t xml:space="preserve"> </w:t>
      </w:r>
      <w:r>
        <w:t>s triedou</w:t>
      </w:r>
      <w:r>
        <w:rPr>
          <w:spacing w:val="1"/>
        </w:rPr>
        <w:t xml:space="preserve"> </w:t>
      </w:r>
      <w:r>
        <w:t>dopravného</w:t>
      </w:r>
      <w:r>
        <w:rPr>
          <w:spacing w:val="59"/>
        </w:rPr>
        <w:t xml:space="preserve"> </w:t>
      </w:r>
      <w:r>
        <w:t>zaťaženia</w:t>
      </w:r>
      <w:r>
        <w:rPr>
          <w:spacing w:val="59"/>
        </w:rPr>
        <w:t xml:space="preserve"> </w:t>
      </w:r>
      <w:r>
        <w:t>IV</w:t>
      </w:r>
      <w:r>
        <w:rPr>
          <w:spacing w:val="59"/>
        </w:rPr>
        <w:t xml:space="preserve"> </w:t>
      </w:r>
      <w:r>
        <w:t>a nižšou,</w:t>
      </w:r>
      <w:r>
        <w:rPr>
          <w:spacing w:val="59"/>
        </w:rPr>
        <w:t xml:space="preserve"> </w:t>
      </w:r>
      <w:r>
        <w:t>je</w:t>
      </w:r>
      <w:r>
        <w:rPr>
          <w:spacing w:val="59"/>
        </w:rPr>
        <w:t xml:space="preserve"> </w:t>
      </w:r>
      <w:r>
        <w:t>možné</w:t>
      </w:r>
      <w:r>
        <w:rPr>
          <w:spacing w:val="59"/>
        </w:rPr>
        <w:t xml:space="preserve"> </w:t>
      </w:r>
      <w:r>
        <w:t>po</w:t>
      </w:r>
      <w:r>
        <w:rPr>
          <w:spacing w:val="59"/>
        </w:rPr>
        <w:t xml:space="preserve"> </w:t>
      </w:r>
      <w:r>
        <w:t>súhlase</w:t>
      </w:r>
      <w:r>
        <w:rPr>
          <w:spacing w:val="59"/>
        </w:rPr>
        <w:t xml:space="preserve"> </w:t>
      </w:r>
      <w:r>
        <w:t>objednávateľa</w:t>
      </w:r>
      <w:r>
        <w:rPr>
          <w:spacing w:val="1"/>
        </w:rPr>
        <w:t xml:space="preserve"> </w:t>
      </w:r>
      <w:r>
        <w:t>stavebných</w:t>
      </w:r>
      <w:r>
        <w:rPr>
          <w:spacing w:val="14"/>
        </w:rPr>
        <w:t xml:space="preserve"> </w:t>
      </w:r>
      <w:r>
        <w:t>prác</w:t>
      </w:r>
      <w:r>
        <w:rPr>
          <w:spacing w:val="17"/>
        </w:rPr>
        <w:t xml:space="preserve"> </w:t>
      </w:r>
      <w:r>
        <w:t>použiť</w:t>
      </w:r>
      <w:r>
        <w:rPr>
          <w:spacing w:val="17"/>
        </w:rPr>
        <w:t xml:space="preserve"> </w:t>
      </w:r>
      <w:r>
        <w:t>aj</w:t>
      </w:r>
      <w:r>
        <w:rPr>
          <w:spacing w:val="18"/>
        </w:rPr>
        <w:t xml:space="preserve"> </w:t>
      </w:r>
      <w:r>
        <w:t>iné</w:t>
      </w:r>
      <w:r>
        <w:rPr>
          <w:spacing w:val="15"/>
        </w:rPr>
        <w:t xml:space="preserve"> </w:t>
      </w:r>
      <w:r>
        <w:t>finišery.</w:t>
      </w:r>
    </w:p>
    <w:p w:rsidR="007127CB" w:rsidRDefault="007127CB" w:rsidP="004A384C">
      <w:r>
        <w:t xml:space="preserve">Pri  </w:t>
      </w:r>
      <w:r>
        <w:rPr>
          <w:spacing w:val="2"/>
        </w:rPr>
        <w:t xml:space="preserve"> </w:t>
      </w:r>
      <w:r>
        <w:t xml:space="preserve">rozprestieraní  </w:t>
      </w:r>
      <w:r>
        <w:rPr>
          <w:spacing w:val="6"/>
        </w:rPr>
        <w:t xml:space="preserve"> </w:t>
      </w:r>
      <w:r>
        <w:t xml:space="preserve">zmesi  </w:t>
      </w:r>
      <w:r>
        <w:rPr>
          <w:spacing w:val="5"/>
        </w:rPr>
        <w:t xml:space="preserve"> </w:t>
      </w:r>
      <w:r>
        <w:t xml:space="preserve">sa  </w:t>
      </w:r>
      <w:r>
        <w:rPr>
          <w:spacing w:val="7"/>
        </w:rPr>
        <w:t xml:space="preserve"> </w:t>
      </w:r>
      <w:r>
        <w:t xml:space="preserve">musí  </w:t>
      </w:r>
      <w:r>
        <w:rPr>
          <w:spacing w:val="5"/>
        </w:rPr>
        <w:t xml:space="preserve"> </w:t>
      </w:r>
      <w:r>
        <w:t xml:space="preserve">zabezpečiť  </w:t>
      </w:r>
      <w:r>
        <w:rPr>
          <w:spacing w:val="6"/>
        </w:rPr>
        <w:t xml:space="preserve"> </w:t>
      </w:r>
      <w:r>
        <w:t xml:space="preserve">jej  </w:t>
      </w:r>
      <w:r>
        <w:rPr>
          <w:spacing w:val="5"/>
        </w:rPr>
        <w:t xml:space="preserve"> </w:t>
      </w:r>
      <w:r>
        <w:t xml:space="preserve">plynulá  </w:t>
      </w:r>
      <w:r>
        <w:rPr>
          <w:spacing w:val="7"/>
        </w:rPr>
        <w:t xml:space="preserve"> </w:t>
      </w:r>
      <w:r>
        <w:t xml:space="preserve">dodávka,  </w:t>
      </w:r>
      <w:r>
        <w:rPr>
          <w:spacing w:val="8"/>
        </w:rPr>
        <w:t xml:space="preserve"> </w:t>
      </w:r>
      <w:r>
        <w:t xml:space="preserve">aby  </w:t>
      </w:r>
      <w:r>
        <w:rPr>
          <w:spacing w:val="4"/>
        </w:rPr>
        <w:t xml:space="preserve"> </w:t>
      </w:r>
      <w:r>
        <w:t>nedochádzalo</w:t>
      </w:r>
      <w:r>
        <w:rPr>
          <w:spacing w:val="-56"/>
        </w:rPr>
        <w:t xml:space="preserve"> </w:t>
      </w:r>
      <w:r>
        <w:t>k prerušovaniu</w:t>
      </w:r>
      <w:r>
        <w:rPr>
          <w:spacing w:val="59"/>
        </w:rPr>
        <w:t xml:space="preserve"> </w:t>
      </w:r>
      <w:r>
        <w:t>jej</w:t>
      </w:r>
      <w:r>
        <w:rPr>
          <w:spacing w:val="59"/>
        </w:rPr>
        <w:t xml:space="preserve"> </w:t>
      </w:r>
      <w:r>
        <w:t>ukladania.</w:t>
      </w:r>
      <w:r>
        <w:rPr>
          <w:spacing w:val="59"/>
        </w:rPr>
        <w:t xml:space="preserve"> </w:t>
      </w:r>
      <w:r>
        <w:t>Najnižšie</w:t>
      </w:r>
      <w:r>
        <w:rPr>
          <w:spacing w:val="59"/>
        </w:rPr>
        <w:t xml:space="preserve"> </w:t>
      </w:r>
      <w:r>
        <w:t>prípustné</w:t>
      </w:r>
      <w:r>
        <w:rPr>
          <w:spacing w:val="59"/>
        </w:rPr>
        <w:t xml:space="preserve"> </w:t>
      </w:r>
      <w:r>
        <w:t>teploty</w:t>
      </w:r>
      <w:r>
        <w:rPr>
          <w:spacing w:val="59"/>
        </w:rPr>
        <w:t xml:space="preserve"> </w:t>
      </w:r>
      <w:r>
        <w:t>pri</w:t>
      </w:r>
      <w:r>
        <w:rPr>
          <w:spacing w:val="59"/>
        </w:rPr>
        <w:t xml:space="preserve"> </w:t>
      </w:r>
      <w:r>
        <w:t>rozprestieraní   asfaltových</w:t>
      </w:r>
      <w:r>
        <w:rPr>
          <w:spacing w:val="1"/>
        </w:rPr>
        <w:t xml:space="preserve"> </w:t>
      </w:r>
      <w:r>
        <w:t>zmesí</w:t>
      </w:r>
      <w:r>
        <w:rPr>
          <w:spacing w:val="22"/>
        </w:rPr>
        <w:t xml:space="preserve"> </w:t>
      </w:r>
      <w:r>
        <w:t>merané</w:t>
      </w:r>
      <w:r>
        <w:rPr>
          <w:spacing w:val="27"/>
        </w:rPr>
        <w:t xml:space="preserve"> </w:t>
      </w:r>
      <w:r>
        <w:t>za</w:t>
      </w:r>
      <w:r>
        <w:rPr>
          <w:spacing w:val="27"/>
        </w:rPr>
        <w:t xml:space="preserve"> </w:t>
      </w:r>
      <w:r>
        <w:t>závitnicovým</w:t>
      </w:r>
      <w:r>
        <w:rPr>
          <w:spacing w:val="46"/>
        </w:rPr>
        <w:t xml:space="preserve"> </w:t>
      </w:r>
      <w:r>
        <w:t>rozdeľovačom</w:t>
      </w:r>
      <w:r>
        <w:rPr>
          <w:spacing w:val="25"/>
        </w:rPr>
        <w:t xml:space="preserve"> </w:t>
      </w:r>
      <w:r>
        <w:t>finišera</w:t>
      </w:r>
      <w:r>
        <w:rPr>
          <w:spacing w:val="24"/>
        </w:rPr>
        <w:t xml:space="preserve"> </w:t>
      </w:r>
      <w:r>
        <w:t>sú</w:t>
      </w:r>
      <w:r>
        <w:rPr>
          <w:spacing w:val="27"/>
        </w:rPr>
        <w:t xml:space="preserve"> </w:t>
      </w:r>
      <w:r>
        <w:t>uvedené</w:t>
      </w:r>
      <w:r>
        <w:rPr>
          <w:spacing w:val="27"/>
        </w:rPr>
        <w:t xml:space="preserve"> </w:t>
      </w:r>
      <w:r>
        <w:t>v</w:t>
      </w:r>
      <w:r>
        <w:rPr>
          <w:spacing w:val="22"/>
        </w:rPr>
        <w:t xml:space="preserve"> </w:t>
      </w:r>
      <w:r>
        <w:t>tabuľke</w:t>
      </w:r>
      <w:r>
        <w:rPr>
          <w:spacing w:val="24"/>
        </w:rPr>
        <w:t xml:space="preserve"> </w:t>
      </w:r>
      <w:r>
        <w:t>13.</w:t>
      </w:r>
    </w:p>
    <w:p w:rsidR="007127CB" w:rsidRDefault="007127CB" w:rsidP="004A384C">
      <w:pPr>
        <w:rPr>
          <w:sz w:val="28"/>
        </w:rPr>
      </w:pPr>
    </w:p>
    <w:p w:rsidR="007127CB" w:rsidRDefault="007127CB" w:rsidP="004A384C">
      <w:r>
        <w:t>Tabuľka</w:t>
      </w:r>
      <w:r>
        <w:rPr>
          <w:spacing w:val="30"/>
        </w:rPr>
        <w:t xml:space="preserve"> </w:t>
      </w:r>
      <w:r>
        <w:t>13</w:t>
      </w:r>
      <w:r>
        <w:rPr>
          <w:spacing w:val="30"/>
        </w:rPr>
        <w:t xml:space="preserve"> </w:t>
      </w:r>
      <w:r>
        <w:t>Najnižšie</w:t>
      </w:r>
      <w:r>
        <w:rPr>
          <w:spacing w:val="31"/>
        </w:rPr>
        <w:t xml:space="preserve"> </w:t>
      </w:r>
      <w:r>
        <w:t>prípustné</w:t>
      </w:r>
      <w:r>
        <w:rPr>
          <w:spacing w:val="30"/>
        </w:rPr>
        <w:t xml:space="preserve"> </w:t>
      </w:r>
      <w:r>
        <w:t>teploty</w:t>
      </w:r>
      <w:r>
        <w:rPr>
          <w:spacing w:val="32"/>
        </w:rPr>
        <w:t xml:space="preserve"> </w:t>
      </w:r>
      <w:r>
        <w:t>pri</w:t>
      </w:r>
      <w:r>
        <w:rPr>
          <w:spacing w:val="29"/>
        </w:rPr>
        <w:t xml:space="preserve"> </w:t>
      </w:r>
      <w:r>
        <w:t>rozprestieraní</w:t>
      </w:r>
      <w:r>
        <w:rPr>
          <w:spacing w:val="28"/>
        </w:rPr>
        <w:t xml:space="preserve"> </w:t>
      </w:r>
      <w:r>
        <w:t>asfaltových</w:t>
      </w:r>
      <w:r>
        <w:rPr>
          <w:spacing w:val="35"/>
        </w:rPr>
        <w:t xml:space="preserve"> </w:t>
      </w:r>
      <w:r>
        <w:t>zmesí</w:t>
      </w:r>
      <w:r>
        <w:rPr>
          <w:spacing w:val="26"/>
        </w:rPr>
        <w:t xml:space="preserve"> </w:t>
      </w:r>
      <w:r>
        <w:t>typu</w:t>
      </w:r>
      <w:r>
        <w:rPr>
          <w:spacing w:val="30"/>
        </w:rPr>
        <w:t xml:space="preserve"> </w:t>
      </w:r>
      <w:r>
        <w:t>AC</w:t>
      </w:r>
      <w:r>
        <w:rPr>
          <w:spacing w:val="31"/>
        </w:rPr>
        <w:t xml:space="preserve"> </w:t>
      </w:r>
      <w:r>
        <w:t>a</w:t>
      </w:r>
      <w:r>
        <w:rPr>
          <w:spacing w:val="30"/>
        </w:rPr>
        <w:t xml:space="preserve"> </w:t>
      </w:r>
      <w:r>
        <w:t>BBTM</w:t>
      </w:r>
    </w:p>
    <w:p w:rsidR="007127CB" w:rsidRDefault="007127CB" w:rsidP="007127CB">
      <w:pPr>
        <w:pStyle w:val="Zkladntext"/>
        <w:spacing w:before="11"/>
        <w:rPr>
          <w:sz w:val="10"/>
        </w:rPr>
      </w:pPr>
    </w:p>
    <w:tbl>
      <w:tblPr>
        <w:tblStyle w:val="TableNormal"/>
        <w:tblW w:w="0" w:type="auto"/>
        <w:tblInd w:w="4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16"/>
        <w:gridCol w:w="1582"/>
        <w:gridCol w:w="1635"/>
        <w:gridCol w:w="1837"/>
        <w:gridCol w:w="1979"/>
      </w:tblGrid>
      <w:tr w:rsidR="007127CB" w:rsidRPr="004A384C" w:rsidTr="00E46487">
        <w:trPr>
          <w:trHeight w:val="371"/>
        </w:trPr>
        <w:tc>
          <w:tcPr>
            <w:tcW w:w="2016" w:type="dxa"/>
            <w:vMerge w:val="restart"/>
          </w:tcPr>
          <w:p w:rsidR="007127CB" w:rsidRPr="004A384C" w:rsidRDefault="007127CB" w:rsidP="00E46487">
            <w:pPr>
              <w:pStyle w:val="TableParagraph"/>
              <w:spacing w:line="242" w:lineRule="auto"/>
              <w:ind w:right="223"/>
              <w:rPr>
                <w:lang w:val="sk-SK"/>
              </w:rPr>
            </w:pPr>
            <w:r w:rsidRPr="004A384C">
              <w:rPr>
                <w:lang w:val="sk-SK"/>
              </w:rPr>
              <w:t>Penetrácia</w:t>
            </w:r>
            <w:r w:rsidRPr="004A384C">
              <w:rPr>
                <w:spacing w:val="1"/>
                <w:lang w:val="sk-SK"/>
              </w:rPr>
              <w:t xml:space="preserve"> </w:t>
            </w:r>
            <w:r w:rsidRPr="004A384C">
              <w:rPr>
                <w:lang w:val="sk-SK"/>
              </w:rPr>
              <w:t>asfaltu</w:t>
            </w:r>
            <w:r w:rsidRPr="004A384C">
              <w:rPr>
                <w:spacing w:val="31"/>
                <w:lang w:val="sk-SK"/>
              </w:rPr>
              <w:t xml:space="preserve"> </w:t>
            </w:r>
            <w:r w:rsidRPr="004A384C">
              <w:rPr>
                <w:lang w:val="sk-SK"/>
              </w:rPr>
              <w:t>pri</w:t>
            </w:r>
            <w:r w:rsidRPr="004A384C">
              <w:rPr>
                <w:spacing w:val="30"/>
                <w:lang w:val="sk-SK"/>
              </w:rPr>
              <w:t xml:space="preserve"> </w:t>
            </w:r>
            <w:r w:rsidRPr="004A384C">
              <w:rPr>
                <w:lang w:val="sk-SK"/>
              </w:rPr>
              <w:t>25</w:t>
            </w:r>
            <w:r w:rsidRPr="004A384C">
              <w:rPr>
                <w:spacing w:val="32"/>
                <w:lang w:val="sk-SK"/>
              </w:rPr>
              <w:t xml:space="preserve"> </w:t>
            </w:r>
            <w:r w:rsidRPr="004A384C">
              <w:rPr>
                <w:lang w:val="sk-SK"/>
              </w:rPr>
              <w:t>°C</w:t>
            </w:r>
          </w:p>
          <w:p w:rsidR="007127CB" w:rsidRPr="004A384C" w:rsidRDefault="007127CB" w:rsidP="00E46487">
            <w:pPr>
              <w:pStyle w:val="TableParagraph"/>
              <w:spacing w:before="123"/>
              <w:ind w:left="175"/>
              <w:rPr>
                <w:lang w:val="sk-SK"/>
              </w:rPr>
            </w:pPr>
            <w:r w:rsidRPr="004A384C">
              <w:rPr>
                <w:lang w:val="sk-SK"/>
              </w:rPr>
              <w:t>[0,1</w:t>
            </w:r>
            <w:r w:rsidRPr="004A384C">
              <w:rPr>
                <w:spacing w:val="27"/>
                <w:lang w:val="sk-SK"/>
              </w:rPr>
              <w:t xml:space="preserve"> </w:t>
            </w:r>
            <w:r w:rsidRPr="004A384C">
              <w:rPr>
                <w:lang w:val="sk-SK"/>
              </w:rPr>
              <w:t>mm]</w:t>
            </w:r>
          </w:p>
        </w:tc>
        <w:tc>
          <w:tcPr>
            <w:tcW w:w="7033" w:type="dxa"/>
            <w:gridSpan w:val="4"/>
          </w:tcPr>
          <w:p w:rsidR="007127CB" w:rsidRPr="004A384C" w:rsidRDefault="007127CB" w:rsidP="00E46487">
            <w:pPr>
              <w:pStyle w:val="TableParagraph"/>
              <w:ind w:left="105"/>
              <w:rPr>
                <w:lang w:val="sk-SK"/>
              </w:rPr>
            </w:pPr>
            <w:r w:rsidRPr="004A384C">
              <w:rPr>
                <w:lang w:val="sk-SK"/>
              </w:rPr>
              <w:t>Najnižšia</w:t>
            </w:r>
            <w:r w:rsidRPr="004A384C">
              <w:rPr>
                <w:spacing w:val="38"/>
                <w:lang w:val="sk-SK"/>
              </w:rPr>
              <w:t xml:space="preserve"> </w:t>
            </w:r>
            <w:r w:rsidRPr="004A384C">
              <w:rPr>
                <w:lang w:val="sk-SK"/>
              </w:rPr>
              <w:t>prípustná</w:t>
            </w:r>
            <w:r w:rsidRPr="004A384C">
              <w:rPr>
                <w:spacing w:val="35"/>
                <w:lang w:val="sk-SK"/>
              </w:rPr>
              <w:t xml:space="preserve"> </w:t>
            </w:r>
            <w:r w:rsidRPr="004A384C">
              <w:rPr>
                <w:lang w:val="sk-SK"/>
              </w:rPr>
              <w:t>teplota</w:t>
            </w:r>
            <w:r w:rsidRPr="004A384C">
              <w:rPr>
                <w:spacing w:val="38"/>
                <w:lang w:val="sk-SK"/>
              </w:rPr>
              <w:t xml:space="preserve"> </w:t>
            </w:r>
            <w:r w:rsidRPr="004A384C">
              <w:rPr>
                <w:lang w:val="sk-SK"/>
              </w:rPr>
              <w:t>zmesi</w:t>
            </w:r>
            <w:r w:rsidRPr="004A384C">
              <w:rPr>
                <w:spacing w:val="38"/>
                <w:lang w:val="sk-SK"/>
              </w:rPr>
              <w:t xml:space="preserve"> </w:t>
            </w:r>
            <w:r w:rsidRPr="004A384C">
              <w:rPr>
                <w:lang w:val="sk-SK"/>
              </w:rPr>
              <w:t>v</w:t>
            </w:r>
            <w:r w:rsidRPr="004A384C">
              <w:rPr>
                <w:spacing w:val="32"/>
                <w:lang w:val="sk-SK"/>
              </w:rPr>
              <w:t xml:space="preserve"> </w:t>
            </w:r>
            <w:r w:rsidRPr="004A384C">
              <w:rPr>
                <w:lang w:val="sk-SK"/>
              </w:rPr>
              <w:t>[°C]</w:t>
            </w:r>
            <w:r w:rsidRPr="004A384C">
              <w:rPr>
                <w:spacing w:val="37"/>
                <w:lang w:val="sk-SK"/>
              </w:rPr>
              <w:t xml:space="preserve"> </w:t>
            </w:r>
            <w:r w:rsidRPr="004A384C">
              <w:rPr>
                <w:lang w:val="sk-SK"/>
              </w:rPr>
              <w:t>pri</w:t>
            </w:r>
            <w:r w:rsidRPr="004A384C">
              <w:rPr>
                <w:spacing w:val="37"/>
                <w:lang w:val="sk-SK"/>
              </w:rPr>
              <w:t xml:space="preserve"> </w:t>
            </w:r>
            <w:r w:rsidRPr="004A384C">
              <w:rPr>
                <w:lang w:val="sk-SK"/>
              </w:rPr>
              <w:t>hrúbke</w:t>
            </w:r>
            <w:r w:rsidRPr="004A384C">
              <w:rPr>
                <w:spacing w:val="39"/>
                <w:lang w:val="sk-SK"/>
              </w:rPr>
              <w:t xml:space="preserve"> </w:t>
            </w:r>
            <w:r w:rsidRPr="004A384C">
              <w:rPr>
                <w:lang w:val="sk-SK"/>
              </w:rPr>
              <w:t>vrstvy</w:t>
            </w:r>
            <w:r w:rsidRPr="004A384C">
              <w:rPr>
                <w:spacing w:val="39"/>
                <w:lang w:val="sk-SK"/>
              </w:rPr>
              <w:t xml:space="preserve"> </w:t>
            </w:r>
            <w:r w:rsidRPr="004A384C">
              <w:rPr>
                <w:lang w:val="sk-SK"/>
              </w:rPr>
              <w:t>v</w:t>
            </w:r>
            <w:r w:rsidRPr="004A384C">
              <w:rPr>
                <w:spacing w:val="32"/>
                <w:lang w:val="sk-SK"/>
              </w:rPr>
              <w:t xml:space="preserve"> </w:t>
            </w:r>
            <w:r w:rsidRPr="004A384C">
              <w:rPr>
                <w:lang w:val="sk-SK"/>
              </w:rPr>
              <w:t>[mm]</w:t>
            </w:r>
          </w:p>
        </w:tc>
      </w:tr>
      <w:tr w:rsidR="007127CB" w:rsidRPr="004A384C" w:rsidTr="00E46487">
        <w:trPr>
          <w:trHeight w:val="616"/>
        </w:trPr>
        <w:tc>
          <w:tcPr>
            <w:tcW w:w="2016" w:type="dxa"/>
            <w:vMerge/>
            <w:tcBorders>
              <w:top w:val="nil"/>
            </w:tcBorders>
          </w:tcPr>
          <w:p w:rsidR="007127CB" w:rsidRPr="004A384C" w:rsidRDefault="007127CB" w:rsidP="00E46487">
            <w:pPr>
              <w:rPr>
                <w:sz w:val="2"/>
                <w:szCs w:val="2"/>
                <w:lang w:val="sk-SK"/>
              </w:rPr>
            </w:pPr>
          </w:p>
        </w:tc>
        <w:tc>
          <w:tcPr>
            <w:tcW w:w="1582" w:type="dxa"/>
          </w:tcPr>
          <w:p w:rsidR="007127CB" w:rsidRPr="004A384C" w:rsidRDefault="007127CB" w:rsidP="00E46487">
            <w:pPr>
              <w:pStyle w:val="TableParagraph"/>
              <w:spacing w:before="123"/>
              <w:ind w:left="105"/>
              <w:rPr>
                <w:lang w:val="sk-SK"/>
              </w:rPr>
            </w:pPr>
            <w:r w:rsidRPr="004A384C">
              <w:rPr>
                <w:lang w:val="sk-SK"/>
              </w:rPr>
              <w:t>do</w:t>
            </w:r>
            <w:r w:rsidRPr="004A384C">
              <w:rPr>
                <w:spacing w:val="19"/>
                <w:lang w:val="sk-SK"/>
              </w:rPr>
              <w:t xml:space="preserve"> </w:t>
            </w:r>
            <w:r w:rsidRPr="004A384C">
              <w:rPr>
                <w:lang w:val="sk-SK"/>
              </w:rPr>
              <w:t>40</w:t>
            </w:r>
          </w:p>
        </w:tc>
        <w:tc>
          <w:tcPr>
            <w:tcW w:w="1635" w:type="dxa"/>
          </w:tcPr>
          <w:p w:rsidR="007127CB" w:rsidRPr="004A384C" w:rsidRDefault="007127CB" w:rsidP="00E46487">
            <w:pPr>
              <w:pStyle w:val="TableParagraph"/>
              <w:spacing w:before="123"/>
              <w:rPr>
                <w:lang w:val="sk-SK"/>
              </w:rPr>
            </w:pPr>
            <w:r w:rsidRPr="004A384C">
              <w:rPr>
                <w:lang w:val="sk-SK"/>
              </w:rPr>
              <w:t>40</w:t>
            </w:r>
            <w:r w:rsidRPr="004A384C">
              <w:rPr>
                <w:spacing w:val="17"/>
                <w:lang w:val="sk-SK"/>
              </w:rPr>
              <w:t xml:space="preserve"> </w:t>
            </w:r>
            <w:r w:rsidRPr="004A384C">
              <w:rPr>
                <w:lang w:val="sk-SK"/>
              </w:rPr>
              <w:t>-</w:t>
            </w:r>
            <w:r w:rsidRPr="004A384C">
              <w:rPr>
                <w:spacing w:val="18"/>
                <w:lang w:val="sk-SK"/>
              </w:rPr>
              <w:t xml:space="preserve"> </w:t>
            </w:r>
            <w:r w:rsidRPr="004A384C">
              <w:rPr>
                <w:lang w:val="sk-SK"/>
              </w:rPr>
              <w:t>70</w:t>
            </w:r>
          </w:p>
        </w:tc>
        <w:tc>
          <w:tcPr>
            <w:tcW w:w="1837" w:type="dxa"/>
          </w:tcPr>
          <w:p w:rsidR="007127CB" w:rsidRPr="004A384C" w:rsidRDefault="007127CB" w:rsidP="00E46487">
            <w:pPr>
              <w:pStyle w:val="TableParagraph"/>
              <w:spacing w:before="123"/>
              <w:ind w:left="104"/>
              <w:rPr>
                <w:lang w:val="sk-SK"/>
              </w:rPr>
            </w:pPr>
            <w:r w:rsidRPr="004A384C">
              <w:rPr>
                <w:lang w:val="sk-SK"/>
              </w:rPr>
              <w:t>70</w:t>
            </w:r>
            <w:r w:rsidRPr="004A384C">
              <w:rPr>
                <w:spacing w:val="18"/>
                <w:lang w:val="sk-SK"/>
              </w:rPr>
              <w:t xml:space="preserve"> </w:t>
            </w:r>
            <w:r w:rsidRPr="004A384C">
              <w:rPr>
                <w:lang w:val="sk-SK"/>
              </w:rPr>
              <w:t>-</w:t>
            </w:r>
            <w:r w:rsidRPr="004A384C">
              <w:rPr>
                <w:spacing w:val="20"/>
                <w:lang w:val="sk-SK"/>
              </w:rPr>
              <w:t xml:space="preserve"> </w:t>
            </w:r>
            <w:r w:rsidRPr="004A384C">
              <w:rPr>
                <w:lang w:val="sk-SK"/>
              </w:rPr>
              <w:t>100</w:t>
            </w:r>
          </w:p>
        </w:tc>
        <w:tc>
          <w:tcPr>
            <w:tcW w:w="1979" w:type="dxa"/>
          </w:tcPr>
          <w:p w:rsidR="007127CB" w:rsidRPr="004A384C" w:rsidRDefault="007127CB" w:rsidP="00E46487">
            <w:pPr>
              <w:pStyle w:val="TableParagraph"/>
              <w:spacing w:before="123"/>
              <w:ind w:left="105"/>
              <w:rPr>
                <w:lang w:val="sk-SK"/>
              </w:rPr>
            </w:pPr>
            <w:r w:rsidRPr="004A384C">
              <w:rPr>
                <w:lang w:val="sk-SK"/>
              </w:rPr>
              <w:t>nad</w:t>
            </w:r>
            <w:r w:rsidRPr="004A384C">
              <w:rPr>
                <w:spacing w:val="26"/>
                <w:lang w:val="sk-SK"/>
              </w:rPr>
              <w:t xml:space="preserve"> </w:t>
            </w:r>
            <w:r w:rsidRPr="004A384C">
              <w:rPr>
                <w:lang w:val="sk-SK"/>
              </w:rPr>
              <w:t>100</w:t>
            </w:r>
          </w:p>
        </w:tc>
      </w:tr>
      <w:tr w:rsidR="007127CB" w:rsidRPr="004A384C" w:rsidTr="00E46487">
        <w:trPr>
          <w:trHeight w:val="373"/>
        </w:trPr>
        <w:tc>
          <w:tcPr>
            <w:tcW w:w="2016" w:type="dxa"/>
          </w:tcPr>
          <w:p w:rsidR="007127CB" w:rsidRPr="004A384C" w:rsidRDefault="007127CB" w:rsidP="00E46487">
            <w:pPr>
              <w:pStyle w:val="TableParagraph"/>
              <w:rPr>
                <w:lang w:val="sk-SK"/>
              </w:rPr>
            </w:pPr>
            <w:r w:rsidRPr="004A384C">
              <w:rPr>
                <w:lang w:val="sk-SK"/>
              </w:rPr>
              <w:t>100/150</w:t>
            </w:r>
          </w:p>
        </w:tc>
        <w:tc>
          <w:tcPr>
            <w:tcW w:w="1582" w:type="dxa"/>
          </w:tcPr>
          <w:p w:rsidR="007127CB" w:rsidRPr="004A384C" w:rsidRDefault="007127CB" w:rsidP="00E46487">
            <w:pPr>
              <w:pStyle w:val="TableParagraph"/>
              <w:ind w:left="105"/>
              <w:rPr>
                <w:lang w:val="sk-SK"/>
              </w:rPr>
            </w:pPr>
            <w:r w:rsidRPr="004A384C">
              <w:rPr>
                <w:lang w:val="sk-SK"/>
              </w:rPr>
              <w:t>135</w:t>
            </w:r>
          </w:p>
        </w:tc>
        <w:tc>
          <w:tcPr>
            <w:tcW w:w="1635" w:type="dxa"/>
          </w:tcPr>
          <w:p w:rsidR="007127CB" w:rsidRPr="004A384C" w:rsidRDefault="007127CB" w:rsidP="00E46487">
            <w:pPr>
              <w:pStyle w:val="TableParagraph"/>
              <w:rPr>
                <w:lang w:val="sk-SK"/>
              </w:rPr>
            </w:pPr>
            <w:r w:rsidRPr="004A384C">
              <w:rPr>
                <w:lang w:val="sk-SK"/>
              </w:rPr>
              <w:t>130</w:t>
            </w:r>
          </w:p>
        </w:tc>
        <w:tc>
          <w:tcPr>
            <w:tcW w:w="1837" w:type="dxa"/>
          </w:tcPr>
          <w:p w:rsidR="007127CB" w:rsidRPr="004A384C" w:rsidRDefault="007127CB" w:rsidP="00E46487">
            <w:pPr>
              <w:pStyle w:val="TableParagraph"/>
              <w:ind w:left="104"/>
              <w:rPr>
                <w:lang w:val="sk-SK"/>
              </w:rPr>
            </w:pPr>
            <w:r w:rsidRPr="004A384C">
              <w:rPr>
                <w:lang w:val="sk-SK"/>
              </w:rPr>
              <w:t>130</w:t>
            </w:r>
          </w:p>
        </w:tc>
        <w:tc>
          <w:tcPr>
            <w:tcW w:w="1979" w:type="dxa"/>
          </w:tcPr>
          <w:p w:rsidR="007127CB" w:rsidRPr="004A384C" w:rsidRDefault="007127CB" w:rsidP="00E46487">
            <w:pPr>
              <w:pStyle w:val="TableParagraph"/>
              <w:ind w:left="105"/>
              <w:rPr>
                <w:lang w:val="sk-SK"/>
              </w:rPr>
            </w:pPr>
            <w:r w:rsidRPr="004A384C">
              <w:rPr>
                <w:lang w:val="sk-SK"/>
              </w:rPr>
              <w:t>120</w:t>
            </w:r>
          </w:p>
        </w:tc>
      </w:tr>
      <w:tr w:rsidR="007127CB" w:rsidRPr="004A384C" w:rsidTr="00E46487">
        <w:trPr>
          <w:trHeight w:val="371"/>
        </w:trPr>
        <w:tc>
          <w:tcPr>
            <w:tcW w:w="2016" w:type="dxa"/>
          </w:tcPr>
          <w:p w:rsidR="007127CB" w:rsidRPr="004A384C" w:rsidRDefault="007127CB" w:rsidP="00E46487">
            <w:pPr>
              <w:pStyle w:val="TableParagraph"/>
              <w:rPr>
                <w:lang w:val="sk-SK"/>
              </w:rPr>
            </w:pPr>
            <w:r w:rsidRPr="004A384C">
              <w:rPr>
                <w:lang w:val="sk-SK"/>
              </w:rPr>
              <w:t>70/100</w:t>
            </w:r>
          </w:p>
        </w:tc>
        <w:tc>
          <w:tcPr>
            <w:tcW w:w="1582" w:type="dxa"/>
          </w:tcPr>
          <w:p w:rsidR="007127CB" w:rsidRPr="004A384C" w:rsidRDefault="007127CB" w:rsidP="00E46487">
            <w:pPr>
              <w:pStyle w:val="TableParagraph"/>
              <w:ind w:left="105"/>
              <w:rPr>
                <w:lang w:val="sk-SK"/>
              </w:rPr>
            </w:pPr>
            <w:r w:rsidRPr="004A384C">
              <w:rPr>
                <w:lang w:val="sk-SK"/>
              </w:rPr>
              <w:t>150</w:t>
            </w:r>
          </w:p>
        </w:tc>
        <w:tc>
          <w:tcPr>
            <w:tcW w:w="1635" w:type="dxa"/>
          </w:tcPr>
          <w:p w:rsidR="007127CB" w:rsidRPr="004A384C" w:rsidRDefault="007127CB" w:rsidP="00E46487">
            <w:pPr>
              <w:pStyle w:val="TableParagraph"/>
              <w:rPr>
                <w:lang w:val="sk-SK"/>
              </w:rPr>
            </w:pPr>
            <w:r w:rsidRPr="004A384C">
              <w:rPr>
                <w:lang w:val="sk-SK"/>
              </w:rPr>
              <w:t>140</w:t>
            </w:r>
          </w:p>
        </w:tc>
        <w:tc>
          <w:tcPr>
            <w:tcW w:w="1837" w:type="dxa"/>
          </w:tcPr>
          <w:p w:rsidR="007127CB" w:rsidRPr="004A384C" w:rsidRDefault="007127CB" w:rsidP="00E46487">
            <w:pPr>
              <w:pStyle w:val="TableParagraph"/>
              <w:ind w:left="104"/>
              <w:rPr>
                <w:lang w:val="sk-SK"/>
              </w:rPr>
            </w:pPr>
            <w:r w:rsidRPr="004A384C">
              <w:rPr>
                <w:lang w:val="sk-SK"/>
              </w:rPr>
              <w:t>135</w:t>
            </w:r>
          </w:p>
        </w:tc>
        <w:tc>
          <w:tcPr>
            <w:tcW w:w="1979" w:type="dxa"/>
          </w:tcPr>
          <w:p w:rsidR="007127CB" w:rsidRPr="004A384C" w:rsidRDefault="007127CB" w:rsidP="00E46487">
            <w:pPr>
              <w:pStyle w:val="TableParagraph"/>
              <w:ind w:left="105"/>
              <w:rPr>
                <w:lang w:val="sk-SK"/>
              </w:rPr>
            </w:pPr>
            <w:r w:rsidRPr="004A384C">
              <w:rPr>
                <w:lang w:val="sk-SK"/>
              </w:rPr>
              <w:t>130</w:t>
            </w:r>
          </w:p>
        </w:tc>
      </w:tr>
      <w:tr w:rsidR="007127CB" w:rsidRPr="004A384C" w:rsidTr="00E46487">
        <w:trPr>
          <w:trHeight w:val="373"/>
        </w:trPr>
        <w:tc>
          <w:tcPr>
            <w:tcW w:w="2016" w:type="dxa"/>
          </w:tcPr>
          <w:p w:rsidR="007127CB" w:rsidRPr="004A384C" w:rsidRDefault="007127CB" w:rsidP="00E46487">
            <w:pPr>
              <w:pStyle w:val="TableParagraph"/>
              <w:spacing w:before="3"/>
              <w:rPr>
                <w:lang w:val="sk-SK"/>
              </w:rPr>
            </w:pPr>
            <w:r w:rsidRPr="004A384C">
              <w:rPr>
                <w:lang w:val="sk-SK"/>
              </w:rPr>
              <w:t>50/70</w:t>
            </w:r>
          </w:p>
        </w:tc>
        <w:tc>
          <w:tcPr>
            <w:tcW w:w="1582" w:type="dxa"/>
          </w:tcPr>
          <w:p w:rsidR="007127CB" w:rsidRPr="004A384C" w:rsidRDefault="007127CB" w:rsidP="00E46487">
            <w:pPr>
              <w:pStyle w:val="TableParagraph"/>
              <w:spacing w:before="3"/>
              <w:ind w:left="105"/>
              <w:rPr>
                <w:lang w:val="sk-SK"/>
              </w:rPr>
            </w:pPr>
            <w:r w:rsidRPr="004A384C">
              <w:rPr>
                <w:lang w:val="sk-SK"/>
              </w:rPr>
              <w:t>160</w:t>
            </w:r>
          </w:p>
        </w:tc>
        <w:tc>
          <w:tcPr>
            <w:tcW w:w="1635" w:type="dxa"/>
          </w:tcPr>
          <w:p w:rsidR="007127CB" w:rsidRPr="004A384C" w:rsidRDefault="007127CB" w:rsidP="00E46487">
            <w:pPr>
              <w:pStyle w:val="TableParagraph"/>
              <w:spacing w:before="3"/>
              <w:rPr>
                <w:lang w:val="sk-SK"/>
              </w:rPr>
            </w:pPr>
            <w:r w:rsidRPr="004A384C">
              <w:rPr>
                <w:lang w:val="sk-SK"/>
              </w:rPr>
              <w:t>150</w:t>
            </w:r>
          </w:p>
        </w:tc>
        <w:tc>
          <w:tcPr>
            <w:tcW w:w="1837" w:type="dxa"/>
          </w:tcPr>
          <w:p w:rsidR="007127CB" w:rsidRPr="004A384C" w:rsidRDefault="007127CB" w:rsidP="00E46487">
            <w:pPr>
              <w:pStyle w:val="TableParagraph"/>
              <w:spacing w:before="3"/>
              <w:ind w:left="104"/>
              <w:rPr>
                <w:lang w:val="sk-SK"/>
              </w:rPr>
            </w:pPr>
            <w:r w:rsidRPr="004A384C">
              <w:rPr>
                <w:lang w:val="sk-SK"/>
              </w:rPr>
              <w:t>140</w:t>
            </w:r>
          </w:p>
        </w:tc>
        <w:tc>
          <w:tcPr>
            <w:tcW w:w="1979" w:type="dxa"/>
          </w:tcPr>
          <w:p w:rsidR="007127CB" w:rsidRPr="004A384C" w:rsidRDefault="007127CB" w:rsidP="00E46487">
            <w:pPr>
              <w:pStyle w:val="TableParagraph"/>
              <w:spacing w:before="3"/>
              <w:ind w:left="105"/>
              <w:rPr>
                <w:lang w:val="sk-SK"/>
              </w:rPr>
            </w:pPr>
            <w:r w:rsidRPr="004A384C">
              <w:rPr>
                <w:lang w:val="sk-SK"/>
              </w:rPr>
              <w:t>135</w:t>
            </w:r>
          </w:p>
        </w:tc>
      </w:tr>
      <w:tr w:rsidR="007127CB" w:rsidRPr="004A384C" w:rsidTr="00E46487">
        <w:trPr>
          <w:trHeight w:val="373"/>
        </w:trPr>
        <w:tc>
          <w:tcPr>
            <w:tcW w:w="2016" w:type="dxa"/>
          </w:tcPr>
          <w:p w:rsidR="007127CB" w:rsidRPr="004A384C" w:rsidRDefault="007127CB" w:rsidP="00E46487">
            <w:pPr>
              <w:pStyle w:val="TableParagraph"/>
              <w:rPr>
                <w:lang w:val="sk-SK"/>
              </w:rPr>
            </w:pPr>
            <w:r w:rsidRPr="004A384C">
              <w:rPr>
                <w:lang w:val="sk-SK"/>
              </w:rPr>
              <w:t>40/60</w:t>
            </w:r>
          </w:p>
        </w:tc>
        <w:tc>
          <w:tcPr>
            <w:tcW w:w="1582" w:type="dxa"/>
          </w:tcPr>
          <w:p w:rsidR="007127CB" w:rsidRPr="004A384C" w:rsidRDefault="007127CB" w:rsidP="00E46487">
            <w:pPr>
              <w:pStyle w:val="TableParagraph"/>
              <w:ind w:left="105"/>
              <w:rPr>
                <w:lang w:val="sk-SK"/>
              </w:rPr>
            </w:pPr>
            <w:r w:rsidRPr="004A384C">
              <w:rPr>
                <w:lang w:val="sk-SK"/>
              </w:rPr>
              <w:t>165</w:t>
            </w:r>
          </w:p>
        </w:tc>
        <w:tc>
          <w:tcPr>
            <w:tcW w:w="1635" w:type="dxa"/>
          </w:tcPr>
          <w:p w:rsidR="007127CB" w:rsidRPr="004A384C" w:rsidRDefault="007127CB" w:rsidP="00E46487">
            <w:pPr>
              <w:pStyle w:val="TableParagraph"/>
              <w:rPr>
                <w:lang w:val="sk-SK"/>
              </w:rPr>
            </w:pPr>
            <w:r w:rsidRPr="004A384C">
              <w:rPr>
                <w:lang w:val="sk-SK"/>
              </w:rPr>
              <w:t>155</w:t>
            </w:r>
          </w:p>
        </w:tc>
        <w:tc>
          <w:tcPr>
            <w:tcW w:w="1837" w:type="dxa"/>
          </w:tcPr>
          <w:p w:rsidR="007127CB" w:rsidRPr="004A384C" w:rsidRDefault="007127CB" w:rsidP="00E46487">
            <w:pPr>
              <w:pStyle w:val="TableParagraph"/>
              <w:ind w:left="104"/>
              <w:rPr>
                <w:lang w:val="sk-SK"/>
              </w:rPr>
            </w:pPr>
            <w:r w:rsidRPr="004A384C">
              <w:rPr>
                <w:lang w:val="sk-SK"/>
              </w:rPr>
              <w:t>145</w:t>
            </w:r>
          </w:p>
        </w:tc>
        <w:tc>
          <w:tcPr>
            <w:tcW w:w="1979" w:type="dxa"/>
          </w:tcPr>
          <w:p w:rsidR="007127CB" w:rsidRPr="004A384C" w:rsidRDefault="007127CB" w:rsidP="00E46487">
            <w:pPr>
              <w:pStyle w:val="TableParagraph"/>
              <w:ind w:left="105"/>
              <w:rPr>
                <w:lang w:val="sk-SK"/>
              </w:rPr>
            </w:pPr>
            <w:r w:rsidRPr="004A384C">
              <w:rPr>
                <w:lang w:val="sk-SK"/>
              </w:rPr>
              <w:t>140</w:t>
            </w:r>
          </w:p>
        </w:tc>
      </w:tr>
      <w:tr w:rsidR="007127CB" w:rsidRPr="004A384C" w:rsidTr="00E46487">
        <w:trPr>
          <w:trHeight w:val="371"/>
        </w:trPr>
        <w:tc>
          <w:tcPr>
            <w:tcW w:w="2016" w:type="dxa"/>
          </w:tcPr>
          <w:p w:rsidR="007127CB" w:rsidRPr="004A384C" w:rsidRDefault="007127CB" w:rsidP="00E46487">
            <w:pPr>
              <w:pStyle w:val="TableParagraph"/>
              <w:rPr>
                <w:lang w:val="sk-SK"/>
              </w:rPr>
            </w:pPr>
            <w:r w:rsidRPr="004A384C">
              <w:rPr>
                <w:lang w:val="sk-SK"/>
              </w:rPr>
              <w:t>35/50</w:t>
            </w:r>
          </w:p>
        </w:tc>
        <w:tc>
          <w:tcPr>
            <w:tcW w:w="1582" w:type="dxa"/>
          </w:tcPr>
          <w:p w:rsidR="007127CB" w:rsidRPr="004A384C" w:rsidRDefault="007127CB" w:rsidP="00E46487">
            <w:pPr>
              <w:pStyle w:val="TableParagraph"/>
              <w:ind w:left="105"/>
              <w:rPr>
                <w:lang w:val="sk-SK"/>
              </w:rPr>
            </w:pPr>
            <w:r w:rsidRPr="004A384C">
              <w:rPr>
                <w:lang w:val="sk-SK"/>
              </w:rPr>
              <w:t>170</w:t>
            </w:r>
          </w:p>
        </w:tc>
        <w:tc>
          <w:tcPr>
            <w:tcW w:w="1635" w:type="dxa"/>
          </w:tcPr>
          <w:p w:rsidR="007127CB" w:rsidRPr="004A384C" w:rsidRDefault="007127CB" w:rsidP="00E46487">
            <w:pPr>
              <w:pStyle w:val="TableParagraph"/>
              <w:rPr>
                <w:lang w:val="sk-SK"/>
              </w:rPr>
            </w:pPr>
            <w:r w:rsidRPr="004A384C">
              <w:rPr>
                <w:lang w:val="sk-SK"/>
              </w:rPr>
              <w:t>165</w:t>
            </w:r>
          </w:p>
        </w:tc>
        <w:tc>
          <w:tcPr>
            <w:tcW w:w="1837" w:type="dxa"/>
          </w:tcPr>
          <w:p w:rsidR="007127CB" w:rsidRPr="004A384C" w:rsidRDefault="007127CB" w:rsidP="00E46487">
            <w:pPr>
              <w:pStyle w:val="TableParagraph"/>
              <w:ind w:left="104"/>
              <w:rPr>
                <w:lang w:val="sk-SK"/>
              </w:rPr>
            </w:pPr>
            <w:r w:rsidRPr="004A384C">
              <w:rPr>
                <w:lang w:val="sk-SK"/>
              </w:rPr>
              <w:t>150</w:t>
            </w:r>
          </w:p>
        </w:tc>
        <w:tc>
          <w:tcPr>
            <w:tcW w:w="1979" w:type="dxa"/>
          </w:tcPr>
          <w:p w:rsidR="007127CB" w:rsidRPr="004A384C" w:rsidRDefault="007127CB" w:rsidP="00E46487">
            <w:pPr>
              <w:pStyle w:val="TableParagraph"/>
              <w:ind w:left="105"/>
              <w:rPr>
                <w:lang w:val="sk-SK"/>
              </w:rPr>
            </w:pPr>
            <w:r w:rsidRPr="004A384C">
              <w:rPr>
                <w:lang w:val="sk-SK"/>
              </w:rPr>
              <w:t>145</w:t>
            </w:r>
          </w:p>
        </w:tc>
      </w:tr>
      <w:tr w:rsidR="007127CB" w:rsidRPr="004A384C" w:rsidTr="00E46487">
        <w:trPr>
          <w:trHeight w:val="373"/>
        </w:trPr>
        <w:tc>
          <w:tcPr>
            <w:tcW w:w="2016" w:type="dxa"/>
          </w:tcPr>
          <w:p w:rsidR="007127CB" w:rsidRPr="004A384C" w:rsidRDefault="007127CB" w:rsidP="00E46487">
            <w:pPr>
              <w:pStyle w:val="TableParagraph"/>
              <w:rPr>
                <w:lang w:val="sk-SK"/>
              </w:rPr>
            </w:pPr>
            <w:r w:rsidRPr="004A384C">
              <w:rPr>
                <w:lang w:val="sk-SK"/>
              </w:rPr>
              <w:t>30/45</w:t>
            </w:r>
          </w:p>
        </w:tc>
        <w:tc>
          <w:tcPr>
            <w:tcW w:w="1582" w:type="dxa"/>
          </w:tcPr>
          <w:p w:rsidR="007127CB" w:rsidRPr="004A384C" w:rsidRDefault="007127CB" w:rsidP="00E46487">
            <w:pPr>
              <w:pStyle w:val="TableParagraph"/>
              <w:ind w:left="105"/>
              <w:rPr>
                <w:lang w:val="sk-SK"/>
              </w:rPr>
            </w:pPr>
            <w:r w:rsidRPr="004A384C">
              <w:rPr>
                <w:lang w:val="sk-SK"/>
              </w:rPr>
              <w:t>175</w:t>
            </w:r>
          </w:p>
        </w:tc>
        <w:tc>
          <w:tcPr>
            <w:tcW w:w="1635" w:type="dxa"/>
          </w:tcPr>
          <w:p w:rsidR="007127CB" w:rsidRPr="004A384C" w:rsidRDefault="007127CB" w:rsidP="00E46487">
            <w:pPr>
              <w:pStyle w:val="TableParagraph"/>
              <w:rPr>
                <w:lang w:val="sk-SK"/>
              </w:rPr>
            </w:pPr>
            <w:r w:rsidRPr="004A384C">
              <w:rPr>
                <w:lang w:val="sk-SK"/>
              </w:rPr>
              <w:t>170</w:t>
            </w:r>
          </w:p>
        </w:tc>
        <w:tc>
          <w:tcPr>
            <w:tcW w:w="1837" w:type="dxa"/>
          </w:tcPr>
          <w:p w:rsidR="007127CB" w:rsidRPr="004A384C" w:rsidRDefault="007127CB" w:rsidP="00E46487">
            <w:pPr>
              <w:pStyle w:val="TableParagraph"/>
              <w:ind w:left="104"/>
              <w:rPr>
                <w:lang w:val="sk-SK"/>
              </w:rPr>
            </w:pPr>
            <w:r w:rsidRPr="004A384C">
              <w:rPr>
                <w:lang w:val="sk-SK"/>
              </w:rPr>
              <w:t>155</w:t>
            </w:r>
          </w:p>
        </w:tc>
        <w:tc>
          <w:tcPr>
            <w:tcW w:w="1979" w:type="dxa"/>
          </w:tcPr>
          <w:p w:rsidR="007127CB" w:rsidRPr="004A384C" w:rsidRDefault="007127CB" w:rsidP="00E46487">
            <w:pPr>
              <w:pStyle w:val="TableParagraph"/>
              <w:ind w:left="105"/>
              <w:rPr>
                <w:lang w:val="sk-SK"/>
              </w:rPr>
            </w:pPr>
            <w:r w:rsidRPr="004A384C">
              <w:rPr>
                <w:lang w:val="sk-SK"/>
              </w:rPr>
              <w:t>150</w:t>
            </w:r>
          </w:p>
        </w:tc>
      </w:tr>
    </w:tbl>
    <w:p w:rsidR="007127CB" w:rsidRDefault="007127CB" w:rsidP="007127CB">
      <w:pPr>
        <w:pStyle w:val="Zkladntext"/>
        <w:rPr>
          <w:sz w:val="24"/>
        </w:rPr>
      </w:pPr>
    </w:p>
    <w:p w:rsidR="007127CB" w:rsidRDefault="007127CB" w:rsidP="004A384C">
      <w:r>
        <w:t>Pri</w:t>
      </w:r>
      <w:r>
        <w:rPr>
          <w:spacing w:val="1"/>
        </w:rPr>
        <w:t xml:space="preserve"> </w:t>
      </w:r>
      <w:r>
        <w:t>použití</w:t>
      </w:r>
      <w:r>
        <w:rPr>
          <w:spacing w:val="1"/>
        </w:rPr>
        <w:t xml:space="preserve"> </w:t>
      </w:r>
      <w:r>
        <w:t>prísad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výrobu</w:t>
      </w:r>
      <w:r>
        <w:rPr>
          <w:spacing w:val="1"/>
        </w:rPr>
        <w:t xml:space="preserve"> </w:t>
      </w:r>
      <w:r>
        <w:t>nízkoteplotných</w:t>
      </w:r>
      <w:r>
        <w:rPr>
          <w:spacing w:val="1"/>
        </w:rPr>
        <w:t xml:space="preserve"> </w:t>
      </w:r>
      <w:r>
        <w:t>asfaltových</w:t>
      </w:r>
      <w:r>
        <w:rPr>
          <w:spacing w:val="1"/>
        </w:rPr>
        <w:t xml:space="preserve"> </w:t>
      </w:r>
      <w:r>
        <w:t>zmesí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môžu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rozprestieraní</w:t>
      </w:r>
      <w:r>
        <w:rPr>
          <w:spacing w:val="1"/>
        </w:rPr>
        <w:t xml:space="preserve"> </w:t>
      </w:r>
      <w:r>
        <w:t>asfaltových</w:t>
      </w:r>
      <w:r>
        <w:rPr>
          <w:spacing w:val="1"/>
        </w:rPr>
        <w:t xml:space="preserve"> </w:t>
      </w:r>
      <w:r>
        <w:t>zmesí</w:t>
      </w:r>
      <w:r>
        <w:rPr>
          <w:spacing w:val="1"/>
        </w:rPr>
        <w:t xml:space="preserve"> </w:t>
      </w:r>
      <w:r>
        <w:t>použiť</w:t>
      </w:r>
      <w:r>
        <w:rPr>
          <w:spacing w:val="1"/>
        </w:rPr>
        <w:t xml:space="preserve"> </w:t>
      </w:r>
      <w:r>
        <w:t>iné</w:t>
      </w:r>
      <w:r>
        <w:rPr>
          <w:spacing w:val="1"/>
        </w:rPr>
        <w:t xml:space="preserve"> </w:t>
      </w:r>
      <w:r>
        <w:t>teploty.</w:t>
      </w:r>
      <w:r>
        <w:rPr>
          <w:spacing w:val="1"/>
        </w:rPr>
        <w:t xml:space="preserve"> </w:t>
      </w:r>
      <w:r>
        <w:t>Tieto</w:t>
      </w:r>
      <w:r>
        <w:rPr>
          <w:spacing w:val="59"/>
        </w:rPr>
        <w:t xml:space="preserve"> </w:t>
      </w:r>
      <w:r>
        <w:t>musia</w:t>
      </w:r>
      <w:r>
        <w:rPr>
          <w:spacing w:val="59"/>
        </w:rPr>
        <w:t xml:space="preserve"> </w:t>
      </w:r>
      <w:r>
        <w:t>byť</w:t>
      </w:r>
      <w:r>
        <w:rPr>
          <w:spacing w:val="59"/>
        </w:rPr>
        <w:t xml:space="preserve"> </w:t>
      </w:r>
      <w:r>
        <w:t>stanovené</w:t>
      </w:r>
      <w:r>
        <w:rPr>
          <w:spacing w:val="59"/>
        </w:rPr>
        <w:t xml:space="preserve"> </w:t>
      </w:r>
      <w:r>
        <w:t>výrobcom</w:t>
      </w:r>
      <w:r>
        <w:rPr>
          <w:spacing w:val="59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zdokumentované.</w:t>
      </w:r>
    </w:p>
    <w:p w:rsidR="007127CB" w:rsidRDefault="007127CB" w:rsidP="004A384C">
      <w:r>
        <w:t>Najnižšia</w:t>
      </w:r>
      <w:r>
        <w:rPr>
          <w:spacing w:val="1"/>
        </w:rPr>
        <w:t xml:space="preserve"> </w:t>
      </w:r>
      <w:r>
        <w:t>teplota</w:t>
      </w:r>
      <w:r>
        <w:rPr>
          <w:spacing w:val="1"/>
        </w:rPr>
        <w:t xml:space="preserve"> </w:t>
      </w:r>
      <w:r>
        <w:t>asfaltových</w:t>
      </w:r>
      <w:r>
        <w:rPr>
          <w:spacing w:val="1"/>
        </w:rPr>
        <w:t xml:space="preserve"> </w:t>
      </w:r>
      <w:r>
        <w:t>zmesí</w:t>
      </w:r>
      <w:r>
        <w:rPr>
          <w:spacing w:val="1"/>
        </w:rPr>
        <w:t xml:space="preserve"> </w:t>
      </w:r>
      <w:r>
        <w:t>typu</w:t>
      </w:r>
      <w:r>
        <w:rPr>
          <w:spacing w:val="1"/>
        </w:rPr>
        <w:t xml:space="preserve"> </w:t>
      </w:r>
      <w:r>
        <w:t>AC,</w:t>
      </w:r>
      <w:r>
        <w:rPr>
          <w:spacing w:val="1"/>
        </w:rPr>
        <w:t xml:space="preserve"> </w:t>
      </w:r>
      <w:r>
        <w:t>BBTM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SMA</w:t>
      </w:r>
      <w:r>
        <w:rPr>
          <w:spacing w:val="1"/>
        </w:rPr>
        <w:t xml:space="preserve"> </w:t>
      </w:r>
      <w:r>
        <w:t>vyrobených</w:t>
      </w:r>
      <w:r>
        <w:rPr>
          <w:spacing w:val="1"/>
        </w:rPr>
        <w:t xml:space="preserve"> </w:t>
      </w:r>
      <w:r>
        <w:t>z modifikovaných</w:t>
      </w:r>
      <w:r>
        <w:rPr>
          <w:spacing w:val="1"/>
        </w:rPr>
        <w:t xml:space="preserve"> </w:t>
      </w:r>
      <w:r>
        <w:t>asfaltov</w:t>
      </w:r>
      <w:r>
        <w:rPr>
          <w:spacing w:val="13"/>
        </w:rPr>
        <w:t xml:space="preserve"> </w:t>
      </w:r>
      <w:r>
        <w:t>nesmie</w:t>
      </w:r>
      <w:r>
        <w:rPr>
          <w:spacing w:val="18"/>
        </w:rPr>
        <w:t xml:space="preserve"> </w:t>
      </w:r>
      <w:r>
        <w:t>pri</w:t>
      </w:r>
      <w:r>
        <w:rPr>
          <w:spacing w:val="14"/>
        </w:rPr>
        <w:t xml:space="preserve"> </w:t>
      </w:r>
      <w:r>
        <w:t>kladení</w:t>
      </w:r>
      <w:r>
        <w:rPr>
          <w:spacing w:val="14"/>
        </w:rPr>
        <w:t xml:space="preserve"> </w:t>
      </w:r>
      <w:r>
        <w:t>klesnúť</w:t>
      </w:r>
      <w:r>
        <w:rPr>
          <w:spacing w:val="18"/>
        </w:rPr>
        <w:t xml:space="preserve"> </w:t>
      </w:r>
      <w:r>
        <w:t>pod</w:t>
      </w:r>
      <w:r>
        <w:rPr>
          <w:spacing w:val="18"/>
        </w:rPr>
        <w:t xml:space="preserve"> </w:t>
      </w:r>
      <w:r>
        <w:t>145</w:t>
      </w:r>
      <w:r>
        <w:rPr>
          <w:spacing w:val="15"/>
        </w:rPr>
        <w:t xml:space="preserve"> </w:t>
      </w:r>
      <w:r>
        <w:t>°C.</w:t>
      </w:r>
    </w:p>
    <w:p w:rsidR="007127CB" w:rsidRDefault="007127CB" w:rsidP="004A384C">
      <w:r>
        <w:t>Asfaltová</w:t>
      </w:r>
      <w:r>
        <w:rPr>
          <w:spacing w:val="1"/>
        </w:rPr>
        <w:t xml:space="preserve"> </w:t>
      </w:r>
      <w:r>
        <w:t>zmes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rozprestiera</w:t>
      </w:r>
      <w:r>
        <w:rPr>
          <w:spacing w:val="1"/>
        </w:rPr>
        <w:t xml:space="preserve"> </w:t>
      </w:r>
      <w:r>
        <w:t>s prevýšením</w:t>
      </w:r>
      <w:r>
        <w:rPr>
          <w:spacing w:val="1"/>
        </w:rPr>
        <w:t xml:space="preserve"> </w:t>
      </w:r>
      <w:r>
        <w:t>tak,</w:t>
      </w:r>
      <w:r>
        <w:rPr>
          <w:spacing w:val="1"/>
        </w:rPr>
        <w:t xml:space="preserve"> </w:t>
      </w:r>
      <w:r>
        <w:t>aby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zhutnení</w:t>
      </w:r>
      <w:r>
        <w:rPr>
          <w:spacing w:val="1"/>
        </w:rPr>
        <w:t xml:space="preserve"> </w:t>
      </w:r>
      <w:r>
        <w:t>dosiahla</w:t>
      </w:r>
      <w:r>
        <w:rPr>
          <w:spacing w:val="1"/>
        </w:rPr>
        <w:t xml:space="preserve"> </w:t>
      </w:r>
      <w:r>
        <w:t>v projekte</w:t>
      </w:r>
      <w:r>
        <w:rPr>
          <w:spacing w:val="1"/>
        </w:rPr>
        <w:t xml:space="preserve"> </w:t>
      </w:r>
      <w:r>
        <w:t>predpísaná</w:t>
      </w:r>
      <w:r>
        <w:rPr>
          <w:spacing w:val="1"/>
        </w:rPr>
        <w:t xml:space="preserve"> </w:t>
      </w:r>
      <w:r>
        <w:t>hrúbka</w:t>
      </w:r>
      <w:r>
        <w:rPr>
          <w:spacing w:val="1"/>
        </w:rPr>
        <w:t xml:space="preserve"> </w:t>
      </w:r>
      <w:r>
        <w:t>vrstvy.</w:t>
      </w:r>
      <w:r>
        <w:rPr>
          <w:spacing w:val="1"/>
        </w:rPr>
        <w:t xml:space="preserve"> </w:t>
      </w:r>
      <w:r>
        <w:t>Pozdĺžne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priečne</w:t>
      </w:r>
      <w:r>
        <w:rPr>
          <w:spacing w:val="1"/>
        </w:rPr>
        <w:t xml:space="preserve"> </w:t>
      </w:r>
      <w:r>
        <w:t>pracovné</w:t>
      </w:r>
      <w:r>
        <w:rPr>
          <w:spacing w:val="1"/>
        </w:rPr>
        <w:t xml:space="preserve"> </w:t>
      </w:r>
      <w:r>
        <w:t>spoje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jednotlivých</w:t>
      </w:r>
      <w:r>
        <w:rPr>
          <w:spacing w:val="1"/>
        </w:rPr>
        <w:t xml:space="preserve"> </w:t>
      </w:r>
      <w:r>
        <w:t>vrstvách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vystriedajú s</w:t>
      </w:r>
      <w:r>
        <w:rPr>
          <w:spacing w:val="58"/>
        </w:rPr>
        <w:t xml:space="preserve"> </w:t>
      </w:r>
      <w:r>
        <w:t>presahom najmenej 200 mm. Pozdĺžne a priečne pracovné spoje sa odporúča</w:t>
      </w:r>
      <w:r>
        <w:rPr>
          <w:spacing w:val="1"/>
        </w:rPr>
        <w:t xml:space="preserve"> </w:t>
      </w:r>
      <w:r>
        <w:t>pred</w:t>
      </w:r>
      <w:r>
        <w:rPr>
          <w:spacing w:val="1"/>
        </w:rPr>
        <w:t xml:space="preserve"> </w:t>
      </w:r>
      <w:r>
        <w:t>kladením</w:t>
      </w:r>
      <w:r>
        <w:rPr>
          <w:spacing w:val="1"/>
        </w:rPr>
        <w:t xml:space="preserve"> </w:t>
      </w:r>
      <w:r>
        <w:t>susediaceho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pokračujúceho</w:t>
      </w:r>
      <w:r>
        <w:rPr>
          <w:spacing w:val="1"/>
        </w:rPr>
        <w:t xml:space="preserve"> </w:t>
      </w:r>
      <w:r>
        <w:t>pracovného</w:t>
      </w:r>
      <w:r>
        <w:rPr>
          <w:spacing w:val="1"/>
        </w:rPr>
        <w:t xml:space="preserve"> </w:t>
      </w:r>
      <w:r>
        <w:t>pruhu</w:t>
      </w:r>
      <w:r>
        <w:rPr>
          <w:spacing w:val="59"/>
        </w:rPr>
        <w:t xml:space="preserve"> </w:t>
      </w:r>
      <w:r>
        <w:t>nahriať</w:t>
      </w:r>
      <w:r>
        <w:rPr>
          <w:spacing w:val="59"/>
        </w:rPr>
        <w:t xml:space="preserve"> </w:t>
      </w:r>
      <w:r>
        <w:t>infražiaričom.</w:t>
      </w:r>
      <w:r>
        <w:rPr>
          <w:spacing w:val="1"/>
        </w:rPr>
        <w:t xml:space="preserve"> </w:t>
      </w:r>
      <w:r>
        <w:t>Napojenie sa vykoná zrezaním vrstvy na celú hrúbku, čím sa vytvorí zvislá plocha. Napájaná</w:t>
      </w:r>
      <w:r>
        <w:rPr>
          <w:spacing w:val="1"/>
        </w:rPr>
        <w:t xml:space="preserve"> </w:t>
      </w:r>
      <w:r>
        <w:lastRenderedPageBreak/>
        <w:t>plocha</w:t>
      </w:r>
      <w:r>
        <w:rPr>
          <w:spacing w:val="1"/>
        </w:rPr>
        <w:t xml:space="preserve"> </w:t>
      </w:r>
      <w:r>
        <w:t>asfaltovej</w:t>
      </w:r>
      <w:r>
        <w:rPr>
          <w:spacing w:val="1"/>
        </w:rPr>
        <w:t xml:space="preserve"> </w:t>
      </w:r>
      <w:r>
        <w:t>vrstvy</w:t>
      </w:r>
      <w:r>
        <w:rPr>
          <w:spacing w:val="59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opatrí</w:t>
      </w:r>
      <w:r>
        <w:rPr>
          <w:spacing w:val="59"/>
        </w:rPr>
        <w:t xml:space="preserve"> </w:t>
      </w:r>
      <w:r>
        <w:t>cestným</w:t>
      </w:r>
      <w:r>
        <w:rPr>
          <w:spacing w:val="59"/>
        </w:rPr>
        <w:t xml:space="preserve"> </w:t>
      </w:r>
      <w:r>
        <w:t>asfaltom</w:t>
      </w:r>
      <w:r>
        <w:rPr>
          <w:spacing w:val="59"/>
        </w:rPr>
        <w:t xml:space="preserve"> </w:t>
      </w:r>
      <w:r>
        <w:t>alebo</w:t>
      </w:r>
      <w:r>
        <w:rPr>
          <w:spacing w:val="59"/>
        </w:rPr>
        <w:t xml:space="preserve"> </w:t>
      </w:r>
      <w:r>
        <w:t>modifikovanou</w:t>
      </w:r>
      <w:r>
        <w:rPr>
          <w:spacing w:val="59"/>
        </w:rPr>
        <w:t xml:space="preserve"> </w:t>
      </w:r>
      <w:r>
        <w:t>asfaltovou</w:t>
      </w:r>
      <w:r>
        <w:rPr>
          <w:spacing w:val="1"/>
        </w:rPr>
        <w:t xml:space="preserve"> </w:t>
      </w:r>
      <w:r>
        <w:t>emulziou (v časovom predstihu potrebnom na jej vyštiepenie a odparenie vody). Je možné</w:t>
      </w:r>
      <w:r>
        <w:rPr>
          <w:spacing w:val="1"/>
        </w:rPr>
        <w:t xml:space="preserve"> </w:t>
      </w:r>
      <w:r>
        <w:t>aplikovať</w:t>
      </w:r>
      <w:r>
        <w:rPr>
          <w:spacing w:val="1"/>
        </w:rPr>
        <w:t xml:space="preserve"> </w:t>
      </w:r>
      <w:r>
        <w:t>aj</w:t>
      </w:r>
      <w:r>
        <w:rPr>
          <w:spacing w:val="1"/>
        </w:rPr>
        <w:t xml:space="preserve"> </w:t>
      </w:r>
      <w:r>
        <w:t>tesniaci</w:t>
      </w:r>
      <w:r>
        <w:rPr>
          <w:spacing w:val="1"/>
        </w:rPr>
        <w:t xml:space="preserve"> </w:t>
      </w:r>
      <w:r>
        <w:t>pásik. Pracovné</w:t>
      </w:r>
      <w:r>
        <w:rPr>
          <w:spacing w:val="1"/>
        </w:rPr>
        <w:t xml:space="preserve"> </w:t>
      </w:r>
      <w:r>
        <w:t>spoje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zhotovia tak, aby</w:t>
      </w:r>
      <w:r>
        <w:rPr>
          <w:spacing w:val="1"/>
        </w:rPr>
        <w:t xml:space="preserve"> </w:t>
      </w:r>
      <w:r>
        <w:t>vrstvy</w:t>
      </w:r>
      <w:r>
        <w:rPr>
          <w:spacing w:val="1"/>
        </w:rPr>
        <w:t xml:space="preserve"> </w:t>
      </w:r>
      <w:r>
        <w:t>dosiahli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v mieste</w:t>
      </w:r>
      <w:r>
        <w:rPr>
          <w:spacing w:val="1"/>
        </w:rPr>
        <w:t xml:space="preserve"> </w:t>
      </w:r>
      <w:r>
        <w:t>napojenia</w:t>
      </w:r>
      <w:r>
        <w:rPr>
          <w:spacing w:val="1"/>
        </w:rPr>
        <w:t xml:space="preserve"> </w:t>
      </w:r>
      <w:r>
        <w:t>požadovanú</w:t>
      </w:r>
      <w:r>
        <w:rPr>
          <w:spacing w:val="1"/>
        </w:rPr>
        <w:t xml:space="preserve"> </w:t>
      </w:r>
      <w:r>
        <w:t>mieru</w:t>
      </w:r>
      <w:r>
        <w:rPr>
          <w:spacing w:val="1"/>
        </w:rPr>
        <w:t xml:space="preserve"> </w:t>
      </w:r>
      <w:r>
        <w:t>zhutnenia.</w:t>
      </w:r>
      <w:r>
        <w:rPr>
          <w:spacing w:val="59"/>
        </w:rPr>
        <w:t xml:space="preserve"> </w:t>
      </w:r>
      <w:r>
        <w:t>Priečne</w:t>
      </w:r>
      <w:r>
        <w:rPr>
          <w:spacing w:val="59"/>
        </w:rPr>
        <w:t xml:space="preserve"> </w:t>
      </w:r>
      <w:r>
        <w:t>pracovné</w:t>
      </w:r>
      <w:r>
        <w:rPr>
          <w:spacing w:val="59"/>
        </w:rPr>
        <w:t xml:space="preserve"> </w:t>
      </w:r>
      <w:r>
        <w:t>napojenia</w:t>
      </w:r>
      <w:r>
        <w:rPr>
          <w:spacing w:val="59"/>
        </w:rPr>
        <w:t xml:space="preserve"> </w:t>
      </w:r>
      <w:r>
        <w:t>je</w:t>
      </w:r>
      <w:r>
        <w:rPr>
          <w:spacing w:val="59"/>
        </w:rPr>
        <w:t xml:space="preserve"> </w:t>
      </w:r>
      <w:r>
        <w:t>najvhodnejšie</w:t>
      </w:r>
      <w:r>
        <w:rPr>
          <w:spacing w:val="1"/>
        </w:rPr>
        <w:t xml:space="preserve"> </w:t>
      </w:r>
      <w:r>
        <w:t>vykonať</w:t>
      </w:r>
      <w:r>
        <w:rPr>
          <w:spacing w:val="18"/>
        </w:rPr>
        <w:t xml:space="preserve"> </w:t>
      </w:r>
      <w:r>
        <w:t>v</w:t>
      </w:r>
      <w:r>
        <w:rPr>
          <w:spacing w:val="16"/>
        </w:rPr>
        <w:t xml:space="preserve"> </w:t>
      </w:r>
      <w:r>
        <w:t>uhle</w:t>
      </w:r>
      <w:r>
        <w:rPr>
          <w:spacing w:val="14"/>
        </w:rPr>
        <w:t xml:space="preserve"> </w:t>
      </w:r>
      <w:r>
        <w:t>15</w:t>
      </w:r>
      <w:r w:rsidR="00124BB2">
        <w:t>°</w:t>
      </w:r>
      <w:r w:rsidR="00124BB2">
        <w:rPr>
          <w:spacing w:val="18"/>
        </w:rPr>
        <w:t xml:space="preserve"> </w:t>
      </w:r>
      <w:r>
        <w:t>od</w:t>
      </w:r>
      <w:r>
        <w:rPr>
          <w:spacing w:val="14"/>
        </w:rPr>
        <w:t xml:space="preserve"> </w:t>
      </w:r>
      <w:r>
        <w:t>kolmice</w:t>
      </w:r>
      <w:r>
        <w:rPr>
          <w:spacing w:val="15"/>
        </w:rPr>
        <w:t xml:space="preserve"> </w:t>
      </w:r>
      <w:r>
        <w:t>k</w:t>
      </w:r>
      <w:r>
        <w:rPr>
          <w:spacing w:val="17"/>
        </w:rPr>
        <w:t xml:space="preserve"> </w:t>
      </w:r>
      <w:r>
        <w:t>osi</w:t>
      </w:r>
      <w:r>
        <w:rPr>
          <w:spacing w:val="17"/>
        </w:rPr>
        <w:t xml:space="preserve"> </w:t>
      </w:r>
      <w:r>
        <w:t>vozovky.</w:t>
      </w:r>
    </w:p>
    <w:p w:rsidR="007127CB" w:rsidRPr="005C0397" w:rsidRDefault="007127CB" w:rsidP="004A384C">
      <w:pPr>
        <w:rPr>
          <w:sz w:val="15"/>
          <w:szCs w:val="15"/>
        </w:rPr>
      </w:pPr>
    </w:p>
    <w:p w:rsidR="007127CB" w:rsidRPr="00933C98" w:rsidRDefault="007127CB" w:rsidP="004A384C">
      <w:pPr>
        <w:pStyle w:val="Nadpis3"/>
      </w:pPr>
      <w:bookmarkStart w:id="332" w:name="_TOC_250001"/>
      <w:bookmarkStart w:id="333" w:name="_Toc178188315"/>
      <w:r w:rsidRPr="00933C98">
        <w:t xml:space="preserve">Zhutňovanie </w:t>
      </w:r>
      <w:bookmarkEnd w:id="332"/>
      <w:r w:rsidRPr="00933C98">
        <w:t>zmesí</w:t>
      </w:r>
      <w:bookmarkEnd w:id="333"/>
    </w:p>
    <w:p w:rsidR="007127CB" w:rsidRDefault="007127CB" w:rsidP="004A384C">
      <w:r>
        <w:t>Pri zhutňovaní sa musia použiť účinné mechanizmy a vhodné technologické postupy. Typ,</w:t>
      </w:r>
      <w:r>
        <w:rPr>
          <w:spacing w:val="1"/>
        </w:rPr>
        <w:t xml:space="preserve"> </w:t>
      </w:r>
      <w:r>
        <w:t>hmotnosť, hustenie pneumatík, počet valcov, ich zostava a počet prejazdov určuje predpis</w:t>
      </w:r>
      <w:r>
        <w:rPr>
          <w:spacing w:val="1"/>
        </w:rPr>
        <w:t xml:space="preserve"> </w:t>
      </w:r>
      <w:r>
        <w:t>zhotoviteľa,</w:t>
      </w:r>
      <w:r>
        <w:rPr>
          <w:spacing w:val="2"/>
        </w:rPr>
        <w:t xml:space="preserve"> </w:t>
      </w:r>
      <w:r>
        <w:t>ktorý</w:t>
      </w:r>
      <w:r>
        <w:rPr>
          <w:spacing w:val="54"/>
        </w:rPr>
        <w:t xml:space="preserve"> </w:t>
      </w:r>
      <w:r>
        <w:t>sa</w:t>
      </w:r>
      <w:r>
        <w:rPr>
          <w:spacing w:val="56"/>
        </w:rPr>
        <w:t xml:space="preserve"> </w:t>
      </w:r>
      <w:r>
        <w:t>overí</w:t>
      </w:r>
      <w:r>
        <w:rPr>
          <w:spacing w:val="53"/>
        </w:rPr>
        <w:t xml:space="preserve"> </w:t>
      </w:r>
      <w:r>
        <w:t>pri</w:t>
      </w:r>
      <w:r>
        <w:rPr>
          <w:spacing w:val="2"/>
        </w:rPr>
        <w:t xml:space="preserve"> </w:t>
      </w:r>
      <w:r>
        <w:t>zhutňovacom</w:t>
      </w:r>
      <w:r>
        <w:rPr>
          <w:spacing w:val="56"/>
        </w:rPr>
        <w:t xml:space="preserve"> </w:t>
      </w:r>
      <w:r>
        <w:t>pokuse.</w:t>
      </w:r>
      <w:r>
        <w:rPr>
          <w:spacing w:val="2"/>
        </w:rPr>
        <w:t xml:space="preserve"> </w:t>
      </w:r>
      <w:r>
        <w:t>Rozprestretá</w:t>
      </w:r>
      <w:r>
        <w:rPr>
          <w:spacing w:val="56"/>
        </w:rPr>
        <w:t xml:space="preserve"> </w:t>
      </w:r>
      <w:r>
        <w:t>asfaltová</w:t>
      </w:r>
      <w:r>
        <w:rPr>
          <w:spacing w:val="57"/>
        </w:rPr>
        <w:t xml:space="preserve"> </w:t>
      </w:r>
      <w:r>
        <w:t>zmes  sa</w:t>
      </w:r>
      <w:r>
        <w:rPr>
          <w:spacing w:val="57"/>
        </w:rPr>
        <w:t xml:space="preserve"> </w:t>
      </w:r>
      <w:r>
        <w:t>hutní</w:t>
      </w:r>
      <w:r w:rsidR="004A384C">
        <w:t xml:space="preserve"> </w:t>
      </w:r>
      <w:r>
        <w:t>pri</w:t>
      </w:r>
      <w:r>
        <w:rPr>
          <w:spacing w:val="1"/>
        </w:rPr>
        <w:t xml:space="preserve"> </w:t>
      </w:r>
      <w:r>
        <w:t>čo</w:t>
      </w:r>
      <w:r>
        <w:rPr>
          <w:spacing w:val="1"/>
        </w:rPr>
        <w:t xml:space="preserve"> </w:t>
      </w:r>
      <w:r>
        <w:t>najvyšších</w:t>
      </w:r>
      <w:r>
        <w:rPr>
          <w:spacing w:val="1"/>
        </w:rPr>
        <w:t xml:space="preserve"> </w:t>
      </w:r>
      <w:r>
        <w:t>teplotách.</w:t>
      </w:r>
      <w:r>
        <w:rPr>
          <w:spacing w:val="59"/>
        </w:rPr>
        <w:t xml:space="preserve"> </w:t>
      </w:r>
      <w:r>
        <w:t>Zhutňovanie</w:t>
      </w:r>
      <w:r>
        <w:rPr>
          <w:spacing w:val="59"/>
        </w:rPr>
        <w:t xml:space="preserve"> </w:t>
      </w:r>
      <w:r>
        <w:t>s vibráciou</w:t>
      </w:r>
      <w:r>
        <w:rPr>
          <w:spacing w:val="59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odporúča</w:t>
      </w:r>
      <w:r>
        <w:rPr>
          <w:spacing w:val="59"/>
        </w:rPr>
        <w:t xml:space="preserve"> </w:t>
      </w:r>
      <w:r>
        <w:t>ukončiť</w:t>
      </w:r>
      <w:r>
        <w:rPr>
          <w:spacing w:val="59"/>
        </w:rPr>
        <w:t xml:space="preserve"> </w:t>
      </w:r>
      <w:r>
        <w:t>pri</w:t>
      </w:r>
      <w:r>
        <w:rPr>
          <w:spacing w:val="59"/>
        </w:rPr>
        <w:t xml:space="preserve"> </w:t>
      </w:r>
      <w:r>
        <w:t>teplote</w:t>
      </w:r>
      <w:r>
        <w:rPr>
          <w:spacing w:val="1"/>
        </w:rPr>
        <w:t xml:space="preserve"> </w:t>
      </w:r>
      <w:r>
        <w:t>najmenej</w:t>
      </w:r>
      <w:r>
        <w:rPr>
          <w:spacing w:val="58"/>
        </w:rPr>
        <w:t xml:space="preserve"> </w:t>
      </w:r>
      <w:r>
        <w:t>100</w:t>
      </w:r>
      <w:r>
        <w:rPr>
          <w:spacing w:val="58"/>
        </w:rPr>
        <w:t xml:space="preserve"> </w:t>
      </w:r>
      <w:r>
        <w:t>°C pri</w:t>
      </w:r>
      <w:r>
        <w:rPr>
          <w:spacing w:val="59"/>
        </w:rPr>
        <w:t xml:space="preserve"> </w:t>
      </w:r>
      <w:r>
        <w:t>zmesiach</w:t>
      </w:r>
      <w:r>
        <w:rPr>
          <w:spacing w:val="58"/>
        </w:rPr>
        <w:t xml:space="preserve"> </w:t>
      </w:r>
      <w:r>
        <w:t>s nemodifikovanými asfaltmi a pri teplote</w:t>
      </w:r>
      <w:r>
        <w:rPr>
          <w:spacing w:val="59"/>
        </w:rPr>
        <w:t xml:space="preserve"> </w:t>
      </w:r>
      <w:r>
        <w:t>115</w:t>
      </w:r>
      <w:r>
        <w:rPr>
          <w:spacing w:val="58"/>
        </w:rPr>
        <w:t xml:space="preserve"> </w:t>
      </w:r>
      <w:r>
        <w:t>°C až</w:t>
      </w:r>
      <w:r>
        <w:rPr>
          <w:spacing w:val="59"/>
        </w:rPr>
        <w:t xml:space="preserve"> </w:t>
      </w:r>
      <w:r>
        <w:t>125</w:t>
      </w:r>
      <w:r>
        <w:rPr>
          <w:spacing w:val="58"/>
        </w:rPr>
        <w:t xml:space="preserve"> </w:t>
      </w:r>
      <w:r>
        <w:t>°C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modifikovaných</w:t>
      </w:r>
      <w:r>
        <w:rPr>
          <w:spacing w:val="1"/>
        </w:rPr>
        <w:t xml:space="preserve"> </w:t>
      </w:r>
      <w:r>
        <w:t>asfaltoch.</w:t>
      </w:r>
      <w:r>
        <w:rPr>
          <w:spacing w:val="1"/>
        </w:rPr>
        <w:t xml:space="preserve"> </w:t>
      </w:r>
      <w:r>
        <w:t>Teploty,</w:t>
      </w:r>
      <w:r>
        <w:rPr>
          <w:spacing w:val="1"/>
        </w:rPr>
        <w:t xml:space="preserve"> </w:t>
      </w:r>
      <w:r>
        <w:t>pri</w:t>
      </w:r>
      <w:r>
        <w:rPr>
          <w:spacing w:val="58"/>
        </w:rPr>
        <w:t xml:space="preserve"> </w:t>
      </w:r>
      <w:r>
        <w:t>ktorých</w:t>
      </w:r>
      <w:r>
        <w:rPr>
          <w:spacing w:val="58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odporúča</w:t>
      </w:r>
      <w:r>
        <w:rPr>
          <w:spacing w:val="58"/>
        </w:rPr>
        <w:t xml:space="preserve"> </w:t>
      </w:r>
      <w:r>
        <w:t>ukončiť</w:t>
      </w:r>
      <w:r>
        <w:rPr>
          <w:spacing w:val="59"/>
        </w:rPr>
        <w:t xml:space="preserve"> </w:t>
      </w:r>
      <w:r>
        <w:t>hlavné</w:t>
      </w:r>
      <w:r>
        <w:rPr>
          <w:spacing w:val="58"/>
        </w:rPr>
        <w:t xml:space="preserve"> </w:t>
      </w:r>
      <w:r>
        <w:t>hutnenie</w:t>
      </w:r>
      <w:r>
        <w:rPr>
          <w:spacing w:val="1"/>
        </w:rPr>
        <w:t xml:space="preserve"> </w:t>
      </w:r>
      <w:r>
        <w:t>vrstvy,</w:t>
      </w:r>
      <w:r>
        <w:rPr>
          <w:spacing w:val="27"/>
        </w:rPr>
        <w:t xml:space="preserve"> </w:t>
      </w:r>
      <w:r>
        <w:t>sú</w:t>
      </w:r>
      <w:r>
        <w:rPr>
          <w:spacing w:val="26"/>
        </w:rPr>
        <w:t xml:space="preserve"> </w:t>
      </w:r>
      <w:r>
        <w:t>o</w:t>
      </w:r>
      <w:r>
        <w:rPr>
          <w:spacing w:val="23"/>
        </w:rPr>
        <w:t xml:space="preserve"> </w:t>
      </w:r>
      <w:r>
        <w:t>cca</w:t>
      </w:r>
      <w:r>
        <w:rPr>
          <w:spacing w:val="23"/>
        </w:rPr>
        <w:t xml:space="preserve"> </w:t>
      </w:r>
      <w:r>
        <w:t>15</w:t>
      </w:r>
      <w:r>
        <w:rPr>
          <w:spacing w:val="23"/>
        </w:rPr>
        <w:t xml:space="preserve"> </w:t>
      </w:r>
      <w:r>
        <w:t>°C</w:t>
      </w:r>
      <w:r>
        <w:rPr>
          <w:spacing w:val="23"/>
        </w:rPr>
        <w:t xml:space="preserve"> </w:t>
      </w:r>
      <w:r>
        <w:t>až</w:t>
      </w:r>
      <w:r>
        <w:rPr>
          <w:spacing w:val="24"/>
        </w:rPr>
        <w:t xml:space="preserve"> </w:t>
      </w:r>
      <w:r>
        <w:t>20</w:t>
      </w:r>
      <w:r>
        <w:rPr>
          <w:spacing w:val="23"/>
        </w:rPr>
        <w:t xml:space="preserve"> </w:t>
      </w:r>
      <w:r>
        <w:t>°C</w:t>
      </w:r>
      <w:r>
        <w:rPr>
          <w:spacing w:val="23"/>
        </w:rPr>
        <w:t xml:space="preserve"> </w:t>
      </w:r>
      <w:r>
        <w:t>menšie</w:t>
      </w:r>
      <w:r>
        <w:rPr>
          <w:spacing w:val="26"/>
        </w:rPr>
        <w:t xml:space="preserve"> </w:t>
      </w:r>
      <w:r>
        <w:t>ako</w:t>
      </w:r>
      <w:r>
        <w:rPr>
          <w:spacing w:val="23"/>
        </w:rPr>
        <w:t xml:space="preserve"> </w:t>
      </w:r>
      <w:r>
        <w:t>teploty</w:t>
      </w:r>
      <w:r>
        <w:rPr>
          <w:spacing w:val="24"/>
        </w:rPr>
        <w:t xml:space="preserve"> </w:t>
      </w:r>
      <w:r>
        <w:t>ukončenia</w:t>
      </w:r>
      <w:r>
        <w:rPr>
          <w:spacing w:val="23"/>
        </w:rPr>
        <w:t xml:space="preserve"> </w:t>
      </w:r>
      <w:r>
        <w:t>hutnenia</w:t>
      </w:r>
      <w:r>
        <w:rPr>
          <w:spacing w:val="26"/>
        </w:rPr>
        <w:t xml:space="preserve"> </w:t>
      </w:r>
      <w:r>
        <w:t>s</w:t>
      </w:r>
      <w:r>
        <w:rPr>
          <w:spacing w:val="27"/>
        </w:rPr>
        <w:t xml:space="preserve"> </w:t>
      </w:r>
      <w:r>
        <w:t>vibráciou.</w:t>
      </w:r>
    </w:p>
    <w:p w:rsidR="007127CB" w:rsidRDefault="007127CB" w:rsidP="004A384C">
      <w:r>
        <w:t>Pri</w:t>
      </w:r>
      <w:r>
        <w:rPr>
          <w:spacing w:val="1"/>
        </w:rPr>
        <w:t xml:space="preserve"> </w:t>
      </w:r>
      <w:r>
        <w:t>použití</w:t>
      </w:r>
      <w:r>
        <w:rPr>
          <w:spacing w:val="1"/>
        </w:rPr>
        <w:t xml:space="preserve"> </w:t>
      </w:r>
      <w:r>
        <w:t>nízkoteplotných</w:t>
      </w:r>
      <w:r>
        <w:rPr>
          <w:spacing w:val="1"/>
        </w:rPr>
        <w:t xml:space="preserve"> </w:t>
      </w:r>
      <w:r>
        <w:t>asfaltových</w:t>
      </w:r>
      <w:r>
        <w:rPr>
          <w:spacing w:val="1"/>
        </w:rPr>
        <w:t xml:space="preserve"> </w:t>
      </w:r>
      <w:r>
        <w:t>zmesí</w:t>
      </w:r>
      <w:r>
        <w:rPr>
          <w:spacing w:val="1"/>
        </w:rPr>
        <w:t xml:space="preserve"> </w:t>
      </w:r>
      <w:r>
        <w:t>teplota,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ktorej</w:t>
      </w:r>
      <w:r>
        <w:rPr>
          <w:spacing w:val="1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odporúča</w:t>
      </w:r>
      <w:r>
        <w:rPr>
          <w:spacing w:val="59"/>
        </w:rPr>
        <w:t xml:space="preserve"> </w:t>
      </w:r>
      <w:r>
        <w:t>ukončiť</w:t>
      </w:r>
      <w:r>
        <w:rPr>
          <w:spacing w:val="1"/>
        </w:rPr>
        <w:t xml:space="preserve"> </w:t>
      </w:r>
      <w:r>
        <w:t>zhutňovanie</w:t>
      </w:r>
      <w:r>
        <w:rPr>
          <w:spacing w:val="1"/>
        </w:rPr>
        <w:t xml:space="preserve"> </w:t>
      </w:r>
      <w:r>
        <w:t>s vibráciou</w:t>
      </w:r>
      <w:r>
        <w:rPr>
          <w:spacing w:val="1"/>
        </w:rPr>
        <w:t xml:space="preserve"> </w:t>
      </w:r>
      <w:r>
        <w:t>a teploty,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ktorých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odporúča</w:t>
      </w:r>
      <w:r>
        <w:rPr>
          <w:spacing w:val="1"/>
        </w:rPr>
        <w:t xml:space="preserve"> </w:t>
      </w:r>
      <w:r>
        <w:t>ukončiť</w:t>
      </w:r>
      <w:r>
        <w:rPr>
          <w:spacing w:val="58"/>
        </w:rPr>
        <w:t xml:space="preserve"> </w:t>
      </w:r>
      <w:r>
        <w:t>hlavné</w:t>
      </w:r>
      <w:r>
        <w:rPr>
          <w:spacing w:val="58"/>
        </w:rPr>
        <w:t xml:space="preserve"> </w:t>
      </w:r>
      <w:r>
        <w:t>hutnenie</w:t>
      </w:r>
      <w:r>
        <w:rPr>
          <w:spacing w:val="59"/>
        </w:rPr>
        <w:t xml:space="preserve"> </w:t>
      </w:r>
      <w:r>
        <w:t>vrstvy</w:t>
      </w:r>
      <w:r>
        <w:rPr>
          <w:spacing w:val="1"/>
        </w:rPr>
        <w:t xml:space="preserve"> </w:t>
      </w:r>
      <w:r>
        <w:t>musia</w:t>
      </w:r>
      <w:r>
        <w:rPr>
          <w:spacing w:val="23"/>
        </w:rPr>
        <w:t xml:space="preserve"> </w:t>
      </w:r>
      <w:r>
        <w:t>byť</w:t>
      </w:r>
      <w:r>
        <w:rPr>
          <w:spacing w:val="26"/>
        </w:rPr>
        <w:t xml:space="preserve"> </w:t>
      </w:r>
      <w:r>
        <w:t>stanovené</w:t>
      </w:r>
      <w:r>
        <w:rPr>
          <w:spacing w:val="27"/>
        </w:rPr>
        <w:t xml:space="preserve"> </w:t>
      </w:r>
      <w:r>
        <w:t>výrobcom</w:t>
      </w:r>
      <w:r>
        <w:rPr>
          <w:spacing w:val="25"/>
        </w:rPr>
        <w:t xml:space="preserve"> </w:t>
      </w:r>
      <w:r>
        <w:t>asfaltovej</w:t>
      </w:r>
      <w:r>
        <w:rPr>
          <w:spacing w:val="29"/>
        </w:rPr>
        <w:t xml:space="preserve"> </w:t>
      </w:r>
      <w:r>
        <w:t>zmesi</w:t>
      </w:r>
      <w:r>
        <w:rPr>
          <w:spacing w:val="26"/>
        </w:rPr>
        <w:t xml:space="preserve"> </w:t>
      </w:r>
      <w:r>
        <w:t>a</w:t>
      </w:r>
      <w:r>
        <w:rPr>
          <w:spacing w:val="27"/>
        </w:rPr>
        <w:t xml:space="preserve"> </w:t>
      </w:r>
      <w:r>
        <w:t>zdokumentované</w:t>
      </w:r>
      <w:r>
        <w:rPr>
          <w:spacing w:val="27"/>
        </w:rPr>
        <w:t xml:space="preserve"> </w:t>
      </w:r>
      <w:r>
        <w:t>v</w:t>
      </w:r>
      <w:r>
        <w:rPr>
          <w:spacing w:val="21"/>
        </w:rPr>
        <w:t xml:space="preserve"> </w:t>
      </w:r>
      <w:r>
        <w:t>predpise.</w:t>
      </w:r>
    </w:p>
    <w:p w:rsidR="007127CB" w:rsidRDefault="007127CB" w:rsidP="004A384C">
      <w:r>
        <w:t>Na</w:t>
      </w:r>
      <w:r>
        <w:rPr>
          <w:spacing w:val="1"/>
        </w:rPr>
        <w:t xml:space="preserve"> </w:t>
      </w:r>
      <w:r>
        <w:t>zamedzenie</w:t>
      </w:r>
      <w:r>
        <w:rPr>
          <w:spacing w:val="1"/>
        </w:rPr>
        <w:t xml:space="preserve"> </w:t>
      </w:r>
      <w:r>
        <w:t>ochladzovania</w:t>
      </w:r>
      <w:r>
        <w:rPr>
          <w:spacing w:val="1"/>
        </w:rPr>
        <w:t xml:space="preserve"> </w:t>
      </w:r>
      <w:r>
        <w:t>kolies</w:t>
      </w:r>
      <w:r>
        <w:rPr>
          <w:spacing w:val="1"/>
        </w:rPr>
        <w:t xml:space="preserve"> </w:t>
      </w:r>
      <w:r>
        <w:t>valcov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nižších</w:t>
      </w:r>
      <w:r>
        <w:rPr>
          <w:spacing w:val="59"/>
        </w:rPr>
        <w:t xml:space="preserve"> </w:t>
      </w:r>
      <w:r>
        <w:t>teplotách</w:t>
      </w:r>
      <w:r>
        <w:rPr>
          <w:spacing w:val="59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kolesá</w:t>
      </w:r>
      <w:r>
        <w:rPr>
          <w:spacing w:val="59"/>
        </w:rPr>
        <w:t xml:space="preserve"> </w:t>
      </w:r>
      <w:r>
        <w:t>opatria</w:t>
      </w:r>
      <w:r>
        <w:rPr>
          <w:spacing w:val="1"/>
        </w:rPr>
        <w:t xml:space="preserve"> </w:t>
      </w:r>
      <w:r>
        <w:t>ochrannými</w:t>
      </w:r>
      <w:r>
        <w:rPr>
          <w:spacing w:val="1"/>
        </w:rPr>
        <w:t xml:space="preserve"> </w:t>
      </w:r>
      <w:r>
        <w:t>zásterkami.</w:t>
      </w:r>
      <w:r>
        <w:rPr>
          <w:spacing w:val="1"/>
        </w:rPr>
        <w:t xml:space="preserve"> </w:t>
      </w:r>
      <w:r>
        <w:t>Postup</w:t>
      </w:r>
      <w:r>
        <w:rPr>
          <w:spacing w:val="1"/>
        </w:rPr>
        <w:t xml:space="preserve"> </w:t>
      </w:r>
      <w:r>
        <w:t>zhutňovania</w:t>
      </w:r>
      <w:r>
        <w:rPr>
          <w:spacing w:val="58"/>
        </w:rPr>
        <w:t xml:space="preserve"> </w:t>
      </w:r>
      <w:r>
        <w:t>je</w:t>
      </w:r>
      <w:r>
        <w:rPr>
          <w:spacing w:val="58"/>
        </w:rPr>
        <w:t xml:space="preserve"> </w:t>
      </w:r>
      <w:r>
        <w:t>potrebné</w:t>
      </w:r>
      <w:r>
        <w:rPr>
          <w:spacing w:val="59"/>
        </w:rPr>
        <w:t xml:space="preserve"> </w:t>
      </w:r>
      <w:r>
        <w:t>prispôsobiť</w:t>
      </w:r>
      <w:r>
        <w:rPr>
          <w:spacing w:val="58"/>
        </w:rPr>
        <w:t xml:space="preserve"> </w:t>
      </w:r>
      <w:r>
        <w:t>rozsahu</w:t>
      </w:r>
      <w:r>
        <w:rPr>
          <w:spacing w:val="59"/>
        </w:rPr>
        <w:t xml:space="preserve"> </w:t>
      </w:r>
      <w:r>
        <w:t>stavebných</w:t>
      </w:r>
      <w:r>
        <w:rPr>
          <w:spacing w:val="1"/>
        </w:rPr>
        <w:t xml:space="preserve"> </w:t>
      </w:r>
      <w:r>
        <w:t>prác,</w:t>
      </w:r>
      <w:r>
        <w:rPr>
          <w:spacing w:val="1"/>
        </w:rPr>
        <w:t xml:space="preserve"> </w:t>
      </w:r>
      <w:r>
        <w:t>druhu</w:t>
      </w:r>
      <w:r>
        <w:rPr>
          <w:spacing w:val="1"/>
        </w:rPr>
        <w:t xml:space="preserve"> </w:t>
      </w:r>
      <w:r>
        <w:t>pozemnej</w:t>
      </w:r>
      <w:r>
        <w:rPr>
          <w:spacing w:val="1"/>
        </w:rPr>
        <w:t xml:space="preserve"> </w:t>
      </w:r>
      <w:r>
        <w:t>komunikácie,</w:t>
      </w:r>
      <w:r>
        <w:rPr>
          <w:spacing w:val="1"/>
        </w:rPr>
        <w:t xml:space="preserve"> </w:t>
      </w:r>
      <w:r>
        <w:t>počasiu,</w:t>
      </w:r>
      <w:r>
        <w:rPr>
          <w:spacing w:val="1"/>
        </w:rPr>
        <w:t xml:space="preserve"> </w:t>
      </w:r>
      <w:r>
        <w:t>ročnému</w:t>
      </w:r>
      <w:r>
        <w:rPr>
          <w:spacing w:val="1"/>
        </w:rPr>
        <w:t xml:space="preserve"> </w:t>
      </w:r>
      <w:r>
        <w:t>obdobiu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miestnym</w:t>
      </w:r>
      <w:r>
        <w:rPr>
          <w:spacing w:val="1"/>
        </w:rPr>
        <w:t xml:space="preserve"> </w:t>
      </w:r>
      <w:r>
        <w:t>pomerom.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hutnení</w:t>
      </w:r>
      <w:r>
        <w:rPr>
          <w:spacing w:val="20"/>
        </w:rPr>
        <w:t xml:space="preserve"> </w:t>
      </w:r>
      <w:r>
        <w:t>nesmie</w:t>
      </w:r>
      <w:r>
        <w:rPr>
          <w:spacing w:val="18"/>
        </w:rPr>
        <w:t xml:space="preserve"> </w:t>
      </w:r>
      <w:r>
        <w:t>dochádzať</w:t>
      </w:r>
      <w:r>
        <w:rPr>
          <w:spacing w:val="20"/>
        </w:rPr>
        <w:t xml:space="preserve"> </w:t>
      </w:r>
      <w:r>
        <w:t>k</w:t>
      </w:r>
      <w:r>
        <w:rPr>
          <w:spacing w:val="21"/>
        </w:rPr>
        <w:t xml:space="preserve"> </w:t>
      </w:r>
      <w:r>
        <w:t>nadmernému</w:t>
      </w:r>
      <w:r>
        <w:rPr>
          <w:spacing w:val="22"/>
        </w:rPr>
        <w:t xml:space="preserve"> </w:t>
      </w:r>
      <w:r>
        <w:t>drveniu</w:t>
      </w:r>
      <w:r>
        <w:rPr>
          <w:spacing w:val="21"/>
        </w:rPr>
        <w:t xml:space="preserve"> </w:t>
      </w:r>
      <w:r>
        <w:t>zŕn</w:t>
      </w:r>
      <w:r>
        <w:rPr>
          <w:spacing w:val="18"/>
        </w:rPr>
        <w:t xml:space="preserve"> </w:t>
      </w:r>
      <w:r>
        <w:t>kameniva.</w:t>
      </w:r>
    </w:p>
    <w:p w:rsidR="007127CB" w:rsidRDefault="007127CB" w:rsidP="004A384C">
      <w:r>
        <w:t>Postup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smer</w:t>
      </w:r>
      <w:r>
        <w:rPr>
          <w:spacing w:val="1"/>
        </w:rPr>
        <w:t xml:space="preserve"> </w:t>
      </w:r>
      <w:r>
        <w:t>valcovania</w:t>
      </w:r>
      <w:r>
        <w:rPr>
          <w:spacing w:val="1"/>
        </w:rPr>
        <w:t xml:space="preserve"> </w:t>
      </w:r>
      <w:r>
        <w:t>sa</w:t>
      </w:r>
      <w:r>
        <w:rPr>
          <w:spacing w:val="58"/>
        </w:rPr>
        <w:t xml:space="preserve"> </w:t>
      </w:r>
      <w:r>
        <w:t>nesmie</w:t>
      </w:r>
      <w:r>
        <w:rPr>
          <w:spacing w:val="58"/>
        </w:rPr>
        <w:t xml:space="preserve"> </w:t>
      </w:r>
      <w:r>
        <w:t>meniť,</w:t>
      </w:r>
      <w:r>
        <w:rPr>
          <w:spacing w:val="59"/>
        </w:rPr>
        <w:t xml:space="preserve"> </w:t>
      </w:r>
      <w:r>
        <w:t>aby</w:t>
      </w:r>
      <w:r>
        <w:rPr>
          <w:spacing w:val="58"/>
        </w:rPr>
        <w:t xml:space="preserve"> </w:t>
      </w:r>
      <w:r>
        <w:t>nedošlo</w:t>
      </w:r>
      <w:r>
        <w:rPr>
          <w:spacing w:val="59"/>
        </w:rPr>
        <w:t xml:space="preserve"> </w:t>
      </w:r>
      <w:r>
        <w:t>k</w:t>
      </w:r>
      <w:r>
        <w:rPr>
          <w:spacing w:val="58"/>
        </w:rPr>
        <w:t xml:space="preserve"> </w:t>
      </w:r>
      <w:r>
        <w:t>premiestňovaniu</w:t>
      </w:r>
      <w:r>
        <w:rPr>
          <w:spacing w:val="59"/>
        </w:rPr>
        <w:t xml:space="preserve"> </w:t>
      </w:r>
      <w:r>
        <w:t>asfaltovej</w:t>
      </w:r>
      <w:r>
        <w:rPr>
          <w:spacing w:val="1"/>
        </w:rPr>
        <w:t xml:space="preserve"> </w:t>
      </w:r>
      <w:r>
        <w:t>zmesi. Valec sa presúva naraz na vzdialenejšom konci od finišera smerom, kde je asfaltová</w:t>
      </w:r>
      <w:r>
        <w:rPr>
          <w:spacing w:val="1"/>
        </w:rPr>
        <w:t xml:space="preserve"> </w:t>
      </w:r>
      <w:r>
        <w:t>zmes</w:t>
      </w:r>
      <w:r>
        <w:rPr>
          <w:spacing w:val="40"/>
        </w:rPr>
        <w:t xml:space="preserve"> </w:t>
      </w:r>
      <w:r>
        <w:t>chladnejšia</w:t>
      </w:r>
      <w:r>
        <w:rPr>
          <w:spacing w:val="36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stabilnejšia.</w:t>
      </w:r>
      <w:r>
        <w:rPr>
          <w:spacing w:val="42"/>
        </w:rPr>
        <w:t xml:space="preserve"> </w:t>
      </w:r>
      <w:r>
        <w:t>Valce</w:t>
      </w:r>
      <w:r>
        <w:rPr>
          <w:spacing w:val="40"/>
        </w:rPr>
        <w:t xml:space="preserve"> </w:t>
      </w:r>
      <w:r>
        <w:t>sa</w:t>
      </w:r>
      <w:r>
        <w:rPr>
          <w:spacing w:val="41"/>
        </w:rPr>
        <w:t xml:space="preserve"> </w:t>
      </w:r>
      <w:r>
        <w:t>nesmú</w:t>
      </w:r>
      <w:r>
        <w:rPr>
          <w:spacing w:val="40"/>
        </w:rPr>
        <w:t xml:space="preserve"> </w:t>
      </w:r>
      <w:r>
        <w:t>nechať</w:t>
      </w:r>
      <w:r>
        <w:rPr>
          <w:spacing w:val="42"/>
        </w:rPr>
        <w:t xml:space="preserve"> </w:t>
      </w:r>
      <w:r>
        <w:t>stáť</w:t>
      </w:r>
      <w:r>
        <w:rPr>
          <w:spacing w:val="42"/>
        </w:rPr>
        <w:t xml:space="preserve"> </w:t>
      </w:r>
      <w:r>
        <w:t>na</w:t>
      </w:r>
      <w:r>
        <w:rPr>
          <w:spacing w:val="40"/>
        </w:rPr>
        <w:t xml:space="preserve"> </w:t>
      </w:r>
      <w:r>
        <w:t>nevychladnutej</w:t>
      </w:r>
      <w:r>
        <w:rPr>
          <w:spacing w:val="42"/>
        </w:rPr>
        <w:t xml:space="preserve"> </w:t>
      </w:r>
      <w:r>
        <w:t>vrstve.</w:t>
      </w:r>
      <w:r>
        <w:rPr>
          <w:spacing w:val="4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čas chladnutia asfaltovej zmesi, ktorý trvá 15 až 30 min v závislosti od hrúbky zhutňovanej</w:t>
      </w:r>
      <w:r>
        <w:rPr>
          <w:spacing w:val="1"/>
        </w:rPr>
        <w:t xml:space="preserve"> </w:t>
      </w:r>
      <w:r>
        <w:t>vrstvy, klimatických podmienok a typu zmesi vrstvy, musí byť zhutňovanie asfaltovej vrstvy</w:t>
      </w:r>
      <w:r>
        <w:rPr>
          <w:spacing w:val="1"/>
        </w:rPr>
        <w:t xml:space="preserve"> </w:t>
      </w:r>
      <w:r>
        <w:t>ukončené.</w:t>
      </w:r>
    </w:p>
    <w:p w:rsidR="007127CB" w:rsidRDefault="007127CB" w:rsidP="004A384C">
      <w:r>
        <w:t>Ďalšia</w:t>
      </w:r>
      <w:r>
        <w:rPr>
          <w:spacing w:val="50"/>
        </w:rPr>
        <w:t xml:space="preserve"> </w:t>
      </w:r>
      <w:r>
        <w:t>vrstva</w:t>
      </w:r>
      <w:r>
        <w:rPr>
          <w:spacing w:val="51"/>
        </w:rPr>
        <w:t xml:space="preserve"> </w:t>
      </w:r>
      <w:r>
        <w:t>sa</w:t>
      </w:r>
      <w:r>
        <w:rPr>
          <w:spacing w:val="47"/>
        </w:rPr>
        <w:t xml:space="preserve"> </w:t>
      </w:r>
      <w:r>
        <w:t>nemôže</w:t>
      </w:r>
      <w:r>
        <w:rPr>
          <w:spacing w:val="51"/>
        </w:rPr>
        <w:t xml:space="preserve"> </w:t>
      </w:r>
      <w:r>
        <w:t>položiť</w:t>
      </w:r>
      <w:r>
        <w:rPr>
          <w:spacing w:val="49"/>
        </w:rPr>
        <w:t xml:space="preserve"> </w:t>
      </w:r>
      <w:r>
        <w:t>bez</w:t>
      </w:r>
      <w:r>
        <w:rPr>
          <w:spacing w:val="48"/>
        </w:rPr>
        <w:t xml:space="preserve"> </w:t>
      </w:r>
      <w:r>
        <w:t>prevzatia</w:t>
      </w:r>
      <w:r>
        <w:rPr>
          <w:spacing w:val="47"/>
        </w:rPr>
        <w:t xml:space="preserve"> </w:t>
      </w:r>
      <w:r>
        <w:t>predchádzajúcej</w:t>
      </w:r>
      <w:r>
        <w:rPr>
          <w:spacing w:val="52"/>
        </w:rPr>
        <w:t xml:space="preserve"> </w:t>
      </w:r>
      <w:r>
        <w:t>vrstvy</w:t>
      </w:r>
      <w:r>
        <w:rPr>
          <w:spacing w:val="43"/>
        </w:rPr>
        <w:t xml:space="preserve"> </w:t>
      </w:r>
      <w:r>
        <w:t>objednávateľom.</w:t>
      </w:r>
    </w:p>
    <w:p w:rsidR="007127CB" w:rsidRPr="004A384C" w:rsidRDefault="007127CB" w:rsidP="004A384C">
      <w:pPr>
        <w:pStyle w:val="Nadpis2"/>
      </w:pPr>
      <w:bookmarkStart w:id="334" w:name="_TOC_250000"/>
      <w:bookmarkStart w:id="335" w:name="_Toc178188316"/>
      <w:bookmarkEnd w:id="334"/>
      <w:r w:rsidRPr="004A384C">
        <w:t>SKÚŠANIE</w:t>
      </w:r>
      <w:bookmarkEnd w:id="335"/>
    </w:p>
    <w:p w:rsidR="007127CB" w:rsidRDefault="007127CB" w:rsidP="004A384C">
      <w:r>
        <w:t>Požadované</w:t>
      </w:r>
      <w:r>
        <w:rPr>
          <w:spacing w:val="1"/>
        </w:rPr>
        <w:t xml:space="preserve"> </w:t>
      </w:r>
      <w:r>
        <w:t>vlastnosti stavebných</w:t>
      </w:r>
      <w:r>
        <w:rPr>
          <w:spacing w:val="58"/>
        </w:rPr>
        <w:t xml:space="preserve"> </w:t>
      </w:r>
      <w:r>
        <w:t>materiálov,</w:t>
      </w:r>
      <w:r>
        <w:rPr>
          <w:spacing w:val="58"/>
        </w:rPr>
        <w:t xml:space="preserve"> </w:t>
      </w:r>
      <w:r>
        <w:t>asfaltovej</w:t>
      </w:r>
      <w:r>
        <w:rPr>
          <w:spacing w:val="59"/>
        </w:rPr>
        <w:t xml:space="preserve"> </w:t>
      </w:r>
      <w:r>
        <w:t>zmesi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hotovej</w:t>
      </w:r>
      <w:r>
        <w:rPr>
          <w:spacing w:val="58"/>
        </w:rPr>
        <w:t xml:space="preserve"> </w:t>
      </w:r>
      <w:r>
        <w:t>vrstvy</w:t>
      </w:r>
      <w:r>
        <w:rPr>
          <w:spacing w:val="59"/>
        </w:rPr>
        <w:t xml:space="preserve"> </w:t>
      </w:r>
      <w:r>
        <w:t>sa</w:t>
      </w:r>
      <w:r>
        <w:rPr>
          <w:spacing w:val="58"/>
        </w:rPr>
        <w:t xml:space="preserve"> </w:t>
      </w:r>
      <w:r>
        <w:t>overujú</w:t>
      </w:r>
      <w:r>
        <w:rPr>
          <w:spacing w:val="-56"/>
        </w:rPr>
        <w:t xml:space="preserve"> </w:t>
      </w:r>
      <w:r>
        <w:t>v štádiu</w:t>
      </w:r>
      <w:r>
        <w:rPr>
          <w:spacing w:val="1"/>
        </w:rPr>
        <w:t xml:space="preserve"> </w:t>
      </w:r>
      <w:r>
        <w:t>prípravy,</w:t>
      </w:r>
      <w:r>
        <w:rPr>
          <w:spacing w:val="1"/>
        </w:rPr>
        <w:t xml:space="preserve"> </w:t>
      </w:r>
      <w:r>
        <w:t>počas</w:t>
      </w:r>
      <w:r>
        <w:rPr>
          <w:spacing w:val="1"/>
        </w:rPr>
        <w:t xml:space="preserve"> </w:t>
      </w:r>
      <w:r>
        <w:t>výroby</w:t>
      </w:r>
      <w:r>
        <w:rPr>
          <w:spacing w:val="1"/>
        </w:rPr>
        <w:t xml:space="preserve"> </w:t>
      </w:r>
      <w:r>
        <w:t>zmesi</w:t>
      </w:r>
      <w:r>
        <w:rPr>
          <w:spacing w:val="1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po</w:t>
      </w:r>
      <w:r>
        <w:rPr>
          <w:spacing w:val="58"/>
        </w:rPr>
        <w:t xml:space="preserve"> </w:t>
      </w:r>
      <w:r>
        <w:t>jej</w:t>
      </w:r>
      <w:r>
        <w:rPr>
          <w:spacing w:val="59"/>
        </w:rPr>
        <w:t xml:space="preserve"> </w:t>
      </w:r>
      <w:r>
        <w:t>položení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zhutnení.</w:t>
      </w:r>
      <w:r>
        <w:rPr>
          <w:spacing w:val="58"/>
        </w:rPr>
        <w:t xml:space="preserve"> </w:t>
      </w:r>
      <w:r>
        <w:t>Vykonávajú</w:t>
      </w:r>
      <w:r>
        <w:rPr>
          <w:spacing w:val="59"/>
        </w:rPr>
        <w:t xml:space="preserve"> </w:t>
      </w:r>
      <w:r>
        <w:t>sa</w:t>
      </w:r>
      <w:r>
        <w:rPr>
          <w:spacing w:val="58"/>
        </w:rPr>
        <w:t xml:space="preserve"> </w:t>
      </w:r>
      <w:r>
        <w:t>tieto</w:t>
      </w:r>
      <w:r>
        <w:rPr>
          <w:spacing w:val="1"/>
        </w:rPr>
        <w:t xml:space="preserve"> </w:t>
      </w:r>
      <w:r>
        <w:t>druhy</w:t>
      </w:r>
      <w:r>
        <w:rPr>
          <w:spacing w:val="14"/>
        </w:rPr>
        <w:t xml:space="preserve"> </w:t>
      </w:r>
      <w:r>
        <w:t>skúšok:</w:t>
      </w:r>
    </w:p>
    <w:p w:rsidR="007127CB" w:rsidRDefault="007127CB" w:rsidP="004A384C">
      <w:r>
        <w:t>Počiatočné</w:t>
      </w:r>
      <w:r>
        <w:rPr>
          <w:spacing w:val="35"/>
        </w:rPr>
        <w:t xml:space="preserve"> </w:t>
      </w:r>
      <w:r>
        <w:t>skúšky</w:t>
      </w:r>
      <w:r>
        <w:rPr>
          <w:spacing w:val="33"/>
        </w:rPr>
        <w:t xml:space="preserve"> </w:t>
      </w:r>
      <w:r>
        <w:t>typu</w:t>
      </w:r>
      <w:r>
        <w:rPr>
          <w:spacing w:val="36"/>
        </w:rPr>
        <w:t xml:space="preserve"> </w:t>
      </w:r>
      <w:r>
        <w:t>(STN</w:t>
      </w:r>
      <w:r>
        <w:rPr>
          <w:spacing w:val="35"/>
        </w:rPr>
        <w:t xml:space="preserve"> </w:t>
      </w:r>
      <w:r>
        <w:t>EN</w:t>
      </w:r>
      <w:r>
        <w:rPr>
          <w:spacing w:val="38"/>
        </w:rPr>
        <w:t xml:space="preserve"> </w:t>
      </w:r>
      <w:r>
        <w:t>13108-20,</w:t>
      </w:r>
      <w:r>
        <w:rPr>
          <w:spacing w:val="39"/>
        </w:rPr>
        <w:t xml:space="preserve"> </w:t>
      </w:r>
      <w:r>
        <w:t>TP</w:t>
      </w:r>
      <w:r>
        <w:rPr>
          <w:spacing w:val="38"/>
        </w:rPr>
        <w:t xml:space="preserve"> </w:t>
      </w:r>
      <w:r>
        <w:t>032)</w:t>
      </w:r>
    </w:p>
    <w:p w:rsidR="0093581C" w:rsidRDefault="007127CB" w:rsidP="004A384C">
      <w:pPr>
        <w:rPr>
          <w:spacing w:val="-56"/>
        </w:rPr>
      </w:pPr>
      <w:r>
        <w:t>Plánované</w:t>
      </w:r>
      <w:r>
        <w:rPr>
          <w:spacing w:val="1"/>
        </w:rPr>
        <w:t xml:space="preserve"> </w:t>
      </w:r>
      <w:r>
        <w:t>skúšky</w:t>
      </w:r>
      <w:r>
        <w:rPr>
          <w:spacing w:val="1"/>
        </w:rPr>
        <w:t xml:space="preserve"> </w:t>
      </w:r>
      <w:r>
        <w:t>výrobcu</w:t>
      </w:r>
      <w:r>
        <w:rPr>
          <w:spacing w:val="1"/>
        </w:rPr>
        <w:t xml:space="preserve"> </w:t>
      </w:r>
      <w:r>
        <w:t>asfaltovej</w:t>
      </w:r>
      <w:r>
        <w:rPr>
          <w:spacing w:val="1"/>
        </w:rPr>
        <w:t xml:space="preserve"> </w:t>
      </w:r>
      <w:r>
        <w:t>zmesi (STN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13108-21)</w:t>
      </w:r>
      <w:r>
        <w:rPr>
          <w:spacing w:val="-56"/>
        </w:rPr>
        <w:t xml:space="preserve"> </w:t>
      </w:r>
    </w:p>
    <w:p w:rsidR="0093581C" w:rsidRDefault="007127CB" w:rsidP="004A384C">
      <w:pPr>
        <w:rPr>
          <w:spacing w:val="1"/>
        </w:rPr>
      </w:pPr>
      <w:r>
        <w:t>Preberacie</w:t>
      </w:r>
      <w:r>
        <w:rPr>
          <w:spacing w:val="1"/>
        </w:rPr>
        <w:t xml:space="preserve"> </w:t>
      </w:r>
      <w:r>
        <w:t>skúšky</w:t>
      </w:r>
      <w:r>
        <w:rPr>
          <w:spacing w:val="1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(STN</w:t>
      </w:r>
      <w:r>
        <w:rPr>
          <w:spacing w:val="1"/>
        </w:rPr>
        <w:t xml:space="preserve"> </w:t>
      </w:r>
      <w:r>
        <w:t>73</w:t>
      </w:r>
      <w:r>
        <w:rPr>
          <w:spacing w:val="1"/>
        </w:rPr>
        <w:t xml:space="preserve"> </w:t>
      </w:r>
      <w:r>
        <w:t>6121,</w:t>
      </w:r>
      <w:r>
        <w:rPr>
          <w:spacing w:val="1"/>
        </w:rPr>
        <w:t xml:space="preserve"> </w:t>
      </w:r>
      <w:r>
        <w:t>TKP</w:t>
      </w:r>
      <w:r>
        <w:rPr>
          <w:spacing w:val="1"/>
        </w:rPr>
        <w:t xml:space="preserve"> </w:t>
      </w:r>
      <w:r>
        <w:t>6)</w:t>
      </w:r>
      <w:r>
        <w:rPr>
          <w:spacing w:val="1"/>
        </w:rPr>
        <w:t xml:space="preserve">          </w:t>
      </w:r>
    </w:p>
    <w:p w:rsidR="0093581C" w:rsidRDefault="007127CB" w:rsidP="004A384C">
      <w:pPr>
        <w:rPr>
          <w:spacing w:val="1"/>
        </w:rPr>
      </w:pPr>
      <w:r>
        <w:t>Kontrolné</w:t>
      </w:r>
      <w:r>
        <w:rPr>
          <w:spacing w:val="1"/>
        </w:rPr>
        <w:t xml:space="preserve"> </w:t>
      </w:r>
      <w:r>
        <w:t>skúšky</w:t>
      </w:r>
      <w:r>
        <w:rPr>
          <w:spacing w:val="1"/>
        </w:rPr>
        <w:t xml:space="preserve"> </w:t>
      </w:r>
      <w:r>
        <w:t>objednávateľa</w:t>
      </w:r>
      <w:r>
        <w:rPr>
          <w:spacing w:val="1"/>
        </w:rPr>
        <w:t xml:space="preserve"> </w:t>
      </w:r>
      <w:r>
        <w:t>(STN</w:t>
      </w:r>
      <w:r>
        <w:rPr>
          <w:spacing w:val="1"/>
        </w:rPr>
        <w:t xml:space="preserve"> </w:t>
      </w:r>
      <w:r>
        <w:t>73</w:t>
      </w:r>
      <w:r>
        <w:rPr>
          <w:spacing w:val="1"/>
        </w:rPr>
        <w:t xml:space="preserve"> </w:t>
      </w:r>
      <w:r>
        <w:t>6121,</w:t>
      </w:r>
      <w:r>
        <w:rPr>
          <w:spacing w:val="1"/>
        </w:rPr>
        <w:t xml:space="preserve"> </w:t>
      </w:r>
      <w:r>
        <w:t>TKP</w:t>
      </w:r>
      <w:r>
        <w:rPr>
          <w:spacing w:val="1"/>
        </w:rPr>
        <w:t xml:space="preserve"> </w:t>
      </w:r>
      <w:r>
        <w:t>6)</w:t>
      </w:r>
      <w:r>
        <w:rPr>
          <w:spacing w:val="1"/>
        </w:rPr>
        <w:t xml:space="preserve">    </w:t>
      </w:r>
    </w:p>
    <w:p w:rsidR="007127CB" w:rsidRDefault="007127CB" w:rsidP="004A384C">
      <w:r>
        <w:t>Preberacie</w:t>
      </w:r>
      <w:r>
        <w:rPr>
          <w:spacing w:val="36"/>
        </w:rPr>
        <w:t xml:space="preserve"> </w:t>
      </w:r>
      <w:r>
        <w:t>skúšky</w:t>
      </w:r>
      <w:r>
        <w:rPr>
          <w:spacing w:val="35"/>
        </w:rPr>
        <w:t xml:space="preserve"> </w:t>
      </w:r>
      <w:r>
        <w:t>hotovej</w:t>
      </w:r>
      <w:r>
        <w:rPr>
          <w:spacing w:val="38"/>
        </w:rPr>
        <w:t xml:space="preserve"> </w:t>
      </w:r>
      <w:r>
        <w:t>vrstvy</w:t>
      </w:r>
      <w:r>
        <w:rPr>
          <w:spacing w:val="35"/>
        </w:rPr>
        <w:t xml:space="preserve"> </w:t>
      </w:r>
      <w:r>
        <w:t>(STN</w:t>
      </w:r>
      <w:r>
        <w:rPr>
          <w:spacing w:val="33"/>
        </w:rPr>
        <w:t xml:space="preserve"> </w:t>
      </w:r>
      <w:r>
        <w:t>73</w:t>
      </w:r>
      <w:r>
        <w:rPr>
          <w:spacing w:val="33"/>
        </w:rPr>
        <w:t xml:space="preserve"> </w:t>
      </w:r>
      <w:r>
        <w:t>6121,</w:t>
      </w:r>
      <w:r>
        <w:rPr>
          <w:spacing w:val="35"/>
        </w:rPr>
        <w:t xml:space="preserve"> </w:t>
      </w:r>
      <w:r>
        <w:t>TKP</w:t>
      </w:r>
      <w:r>
        <w:rPr>
          <w:spacing w:val="36"/>
        </w:rPr>
        <w:t xml:space="preserve"> </w:t>
      </w:r>
      <w:r>
        <w:t>6).</w:t>
      </w:r>
    </w:p>
    <w:p w:rsidR="007127CB" w:rsidRDefault="007127CB" w:rsidP="004A384C">
      <w:r>
        <w:t>Tieto</w:t>
      </w:r>
      <w:r>
        <w:rPr>
          <w:spacing w:val="111"/>
        </w:rPr>
        <w:t xml:space="preserve"> </w:t>
      </w:r>
      <w:r>
        <w:t>skúšky</w:t>
      </w:r>
      <w:r>
        <w:rPr>
          <w:spacing w:val="105"/>
        </w:rPr>
        <w:t xml:space="preserve"> </w:t>
      </w:r>
      <w:r>
        <w:t>(mimo</w:t>
      </w:r>
      <w:r>
        <w:rPr>
          <w:spacing w:val="107"/>
        </w:rPr>
        <w:t xml:space="preserve"> </w:t>
      </w:r>
      <w:r>
        <w:t>kontrolných</w:t>
      </w:r>
      <w:r>
        <w:rPr>
          <w:spacing w:val="108"/>
        </w:rPr>
        <w:t xml:space="preserve"> </w:t>
      </w:r>
      <w:r>
        <w:t>skúšok</w:t>
      </w:r>
      <w:r>
        <w:rPr>
          <w:spacing w:val="111"/>
        </w:rPr>
        <w:t xml:space="preserve"> </w:t>
      </w:r>
      <w:r>
        <w:t>objednávateľa)</w:t>
      </w:r>
      <w:r>
        <w:rPr>
          <w:spacing w:val="112"/>
        </w:rPr>
        <w:t xml:space="preserve"> </w:t>
      </w:r>
      <w:r>
        <w:t>vykonáva</w:t>
      </w:r>
      <w:r>
        <w:rPr>
          <w:spacing w:val="108"/>
        </w:rPr>
        <w:t xml:space="preserve"> </w:t>
      </w:r>
      <w:r>
        <w:t>alebo</w:t>
      </w:r>
      <w:r>
        <w:rPr>
          <w:spacing w:val="111"/>
        </w:rPr>
        <w:t xml:space="preserve"> </w:t>
      </w:r>
      <w:r>
        <w:t>ich</w:t>
      </w:r>
      <w:r>
        <w:rPr>
          <w:spacing w:val="111"/>
        </w:rPr>
        <w:t xml:space="preserve"> </w:t>
      </w:r>
      <w:r>
        <w:t>vykonanie</w:t>
      </w:r>
      <w:r>
        <w:rPr>
          <w:spacing w:val="-56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odborne</w:t>
      </w:r>
      <w:r>
        <w:rPr>
          <w:spacing w:val="1"/>
        </w:rPr>
        <w:t xml:space="preserve"> </w:t>
      </w:r>
      <w:r>
        <w:t>spôsobilých</w:t>
      </w:r>
      <w:r>
        <w:rPr>
          <w:spacing w:val="1"/>
        </w:rPr>
        <w:t xml:space="preserve"> </w:t>
      </w:r>
      <w:r>
        <w:t>skúšobniach</w:t>
      </w:r>
      <w:r>
        <w:rPr>
          <w:spacing w:val="1"/>
        </w:rPr>
        <w:t xml:space="preserve"> </w:t>
      </w:r>
      <w:r>
        <w:t>(akreditovaných</w:t>
      </w:r>
      <w:r>
        <w:rPr>
          <w:spacing w:val="1"/>
        </w:rPr>
        <w:t xml:space="preserve"> </w:t>
      </w:r>
      <w:r>
        <w:t>laboratóriách)</w:t>
      </w:r>
      <w:r>
        <w:rPr>
          <w:spacing w:val="1"/>
        </w:rPr>
        <w:t xml:space="preserve"> </w:t>
      </w:r>
      <w:r>
        <w:t>zabezpečuje</w:t>
      </w:r>
      <w:r>
        <w:rPr>
          <w:spacing w:val="58"/>
        </w:rPr>
        <w:t xml:space="preserve"> </w:t>
      </w:r>
      <w:r>
        <w:t>zhotoviteľ,</w:t>
      </w:r>
      <w:r>
        <w:rPr>
          <w:spacing w:val="1"/>
        </w:rPr>
        <w:t xml:space="preserve"> </w:t>
      </w:r>
      <w:r>
        <w:t>ktorý</w:t>
      </w:r>
      <w:r>
        <w:rPr>
          <w:spacing w:val="28"/>
        </w:rPr>
        <w:t xml:space="preserve"> </w:t>
      </w:r>
      <w:r>
        <w:t>si</w:t>
      </w:r>
      <w:r>
        <w:rPr>
          <w:spacing w:val="30"/>
        </w:rPr>
        <w:t xml:space="preserve"> </w:t>
      </w:r>
      <w:r>
        <w:t>náklady</w:t>
      </w:r>
      <w:r>
        <w:rPr>
          <w:spacing w:val="31"/>
        </w:rPr>
        <w:t xml:space="preserve"> </w:t>
      </w:r>
      <w:r>
        <w:t>na</w:t>
      </w:r>
      <w:r>
        <w:rPr>
          <w:spacing w:val="31"/>
        </w:rPr>
        <w:t xml:space="preserve"> </w:t>
      </w:r>
      <w:r>
        <w:t>ne</w:t>
      </w:r>
      <w:r>
        <w:rPr>
          <w:spacing w:val="34"/>
        </w:rPr>
        <w:t xml:space="preserve"> </w:t>
      </w:r>
      <w:r>
        <w:t>zahrňuje</w:t>
      </w:r>
      <w:r>
        <w:rPr>
          <w:spacing w:val="34"/>
        </w:rPr>
        <w:t xml:space="preserve"> </w:t>
      </w:r>
      <w:r>
        <w:t>do</w:t>
      </w:r>
      <w:r>
        <w:rPr>
          <w:spacing w:val="31"/>
        </w:rPr>
        <w:t xml:space="preserve"> </w:t>
      </w:r>
      <w:r>
        <w:t>ceny.</w:t>
      </w:r>
      <w:r>
        <w:rPr>
          <w:spacing w:val="37"/>
        </w:rPr>
        <w:t xml:space="preserve"> </w:t>
      </w:r>
      <w:r>
        <w:t>Protokoly</w:t>
      </w:r>
      <w:r>
        <w:rPr>
          <w:spacing w:val="31"/>
        </w:rPr>
        <w:t xml:space="preserve"> </w:t>
      </w:r>
      <w:r>
        <w:t>o</w:t>
      </w:r>
      <w:r>
        <w:rPr>
          <w:spacing w:val="31"/>
        </w:rPr>
        <w:t xml:space="preserve"> </w:t>
      </w:r>
      <w:r>
        <w:t>odoberaní</w:t>
      </w:r>
      <w:r>
        <w:rPr>
          <w:spacing w:val="33"/>
        </w:rPr>
        <w:t xml:space="preserve"> </w:t>
      </w:r>
      <w:r>
        <w:t>vzoriek,</w:t>
      </w:r>
      <w:r>
        <w:rPr>
          <w:spacing w:val="32"/>
        </w:rPr>
        <w:t xml:space="preserve"> </w:t>
      </w:r>
      <w:r>
        <w:t>skúšobné</w:t>
      </w:r>
      <w:r>
        <w:rPr>
          <w:spacing w:val="31"/>
        </w:rPr>
        <w:t xml:space="preserve"> </w:t>
      </w:r>
      <w:r>
        <w:t>protokoly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iné</w:t>
      </w:r>
      <w:r>
        <w:rPr>
          <w:spacing w:val="1"/>
        </w:rPr>
        <w:t xml:space="preserve"> </w:t>
      </w:r>
      <w:r>
        <w:t>doklady</w:t>
      </w:r>
      <w:r>
        <w:rPr>
          <w:spacing w:val="1"/>
        </w:rPr>
        <w:t xml:space="preserve"> </w:t>
      </w:r>
      <w:r>
        <w:t>preukazujúce</w:t>
      </w:r>
      <w:r>
        <w:rPr>
          <w:spacing w:val="1"/>
        </w:rPr>
        <w:t xml:space="preserve"> </w:t>
      </w:r>
      <w:r>
        <w:t>kvalitu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povinný</w:t>
      </w:r>
      <w:r>
        <w:rPr>
          <w:spacing w:val="1"/>
        </w:rPr>
        <w:t xml:space="preserve"> </w:t>
      </w:r>
      <w:r>
        <w:t>priebežne</w:t>
      </w:r>
      <w:r>
        <w:rPr>
          <w:spacing w:val="1"/>
        </w:rPr>
        <w:t xml:space="preserve"> </w:t>
      </w:r>
      <w:r>
        <w:t>predkladať</w:t>
      </w:r>
      <w:r>
        <w:rPr>
          <w:spacing w:val="1"/>
        </w:rPr>
        <w:t xml:space="preserve"> </w:t>
      </w:r>
      <w:r>
        <w:t>objednávateľovi,</w:t>
      </w:r>
      <w:r>
        <w:rPr>
          <w:spacing w:val="1"/>
        </w:rPr>
        <w:t xml:space="preserve"> </w:t>
      </w:r>
      <w:r>
        <w:t>najneskôr</w:t>
      </w:r>
      <w:r>
        <w:rPr>
          <w:spacing w:val="1"/>
        </w:rPr>
        <w:t xml:space="preserve"> </w:t>
      </w:r>
      <w:r>
        <w:t>však</w:t>
      </w:r>
      <w:r>
        <w:rPr>
          <w:spacing w:val="1"/>
        </w:rPr>
        <w:t xml:space="preserve"> </w:t>
      </w:r>
      <w:r>
        <w:t>24</w:t>
      </w:r>
      <w:r>
        <w:rPr>
          <w:spacing w:val="1"/>
        </w:rPr>
        <w:t xml:space="preserve"> </w:t>
      </w:r>
      <w:r>
        <w:t>h</w:t>
      </w:r>
      <w:r>
        <w:rPr>
          <w:spacing w:val="1"/>
        </w:rPr>
        <w:t xml:space="preserve"> </w:t>
      </w:r>
      <w:r>
        <w:t>pred</w:t>
      </w:r>
      <w:r>
        <w:rPr>
          <w:spacing w:val="1"/>
        </w:rPr>
        <w:t xml:space="preserve"> </w:t>
      </w:r>
      <w:r>
        <w:t>prevzatím</w:t>
      </w:r>
      <w:r>
        <w:rPr>
          <w:spacing w:val="1"/>
        </w:rPr>
        <w:t xml:space="preserve"> </w:t>
      </w:r>
      <w:r>
        <w:t>vrstvy</w:t>
      </w:r>
      <w:r>
        <w:rPr>
          <w:spacing w:val="1"/>
        </w:rPr>
        <w:t xml:space="preserve"> </w:t>
      </w:r>
      <w:r>
        <w:t>vozovky.</w:t>
      </w:r>
      <w:r>
        <w:rPr>
          <w:spacing w:val="1"/>
        </w:rPr>
        <w:t xml:space="preserve"> </w:t>
      </w:r>
      <w:r>
        <w:t>Záverečnú</w:t>
      </w:r>
      <w:r>
        <w:rPr>
          <w:spacing w:val="1"/>
        </w:rPr>
        <w:t xml:space="preserve"> </w:t>
      </w:r>
      <w:r>
        <w:t>správu s</w:t>
      </w:r>
      <w:r>
        <w:rPr>
          <w:spacing w:val="1"/>
        </w:rPr>
        <w:t xml:space="preserve"> </w:t>
      </w:r>
      <w:r>
        <w:t>výsledkami skúšok a meraní celého objektu alebo jeho ucelenej</w:t>
      </w:r>
      <w:r>
        <w:rPr>
          <w:spacing w:val="1"/>
        </w:rPr>
        <w:t xml:space="preserve"> </w:t>
      </w:r>
      <w:r>
        <w:t>časti predkladá zhotoviteľ</w:t>
      </w:r>
      <w:r>
        <w:rPr>
          <w:spacing w:val="1"/>
        </w:rPr>
        <w:t xml:space="preserve"> </w:t>
      </w:r>
      <w:r>
        <w:lastRenderedPageBreak/>
        <w:t>objednávateľovi spolu so všetkými požadovanými dokladmi najneskôr 14 dní pred termínom</w:t>
      </w:r>
      <w:r>
        <w:rPr>
          <w:spacing w:val="1"/>
        </w:rPr>
        <w:t xml:space="preserve"> </w:t>
      </w:r>
      <w:r>
        <w:t>preberacieho</w:t>
      </w:r>
      <w:r>
        <w:rPr>
          <w:spacing w:val="13"/>
        </w:rPr>
        <w:t xml:space="preserve"> </w:t>
      </w:r>
      <w:r>
        <w:t>konania.</w:t>
      </w:r>
    </w:p>
    <w:p w:rsidR="007127CB" w:rsidRDefault="007127CB" w:rsidP="004A384C">
      <w:r>
        <w:t>V závažných</w:t>
      </w:r>
      <w:r>
        <w:rPr>
          <w:spacing w:val="1"/>
        </w:rPr>
        <w:t xml:space="preserve"> </w:t>
      </w:r>
      <w:r>
        <w:t>prípadoch,</w:t>
      </w:r>
      <w:r>
        <w:rPr>
          <w:spacing w:val="1"/>
        </w:rPr>
        <w:t xml:space="preserve"> </w:t>
      </w:r>
      <w:r>
        <w:t>keď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dosiahnuté</w:t>
      </w:r>
      <w:r>
        <w:rPr>
          <w:spacing w:val="1"/>
        </w:rPr>
        <w:t xml:space="preserve"> </w:t>
      </w:r>
      <w:r>
        <w:t>súhlasné</w:t>
      </w:r>
      <w:r>
        <w:rPr>
          <w:spacing w:val="1"/>
        </w:rPr>
        <w:t xml:space="preserve"> </w:t>
      </w:r>
      <w:r>
        <w:t>výsledky</w:t>
      </w:r>
      <w:r>
        <w:rPr>
          <w:spacing w:val="1"/>
        </w:rPr>
        <w:t xml:space="preserve"> </w:t>
      </w:r>
      <w:r>
        <w:t>skúšok</w:t>
      </w:r>
      <w:r>
        <w:rPr>
          <w:spacing w:val="1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objednávateľa,</w:t>
      </w:r>
      <w:r>
        <w:rPr>
          <w:spacing w:val="1"/>
        </w:rPr>
        <w:t xml:space="preserve"> </w:t>
      </w:r>
      <w:r>
        <w:t>vykonajú</w:t>
      </w:r>
      <w:r>
        <w:rPr>
          <w:spacing w:val="59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v potrebnom</w:t>
      </w:r>
      <w:r>
        <w:rPr>
          <w:spacing w:val="59"/>
        </w:rPr>
        <w:t xml:space="preserve"> </w:t>
      </w:r>
      <w:r>
        <w:t>rozsahu</w:t>
      </w:r>
      <w:r>
        <w:rPr>
          <w:spacing w:val="59"/>
        </w:rPr>
        <w:t xml:space="preserve"> </w:t>
      </w:r>
      <w:r>
        <w:t>rozhodcovské</w:t>
      </w:r>
      <w:r>
        <w:rPr>
          <w:spacing w:val="59"/>
        </w:rPr>
        <w:t xml:space="preserve"> </w:t>
      </w:r>
      <w:r>
        <w:t>skúšky.</w:t>
      </w:r>
      <w:r>
        <w:rPr>
          <w:spacing w:val="59"/>
        </w:rPr>
        <w:t xml:space="preserve"> </w:t>
      </w:r>
      <w:r>
        <w:t>Tieto</w:t>
      </w:r>
      <w:r>
        <w:rPr>
          <w:spacing w:val="59"/>
        </w:rPr>
        <w:t xml:space="preserve"> </w:t>
      </w:r>
      <w:r>
        <w:t>skúšky</w:t>
      </w:r>
      <w:r>
        <w:rPr>
          <w:spacing w:val="1"/>
        </w:rPr>
        <w:t xml:space="preserve"> </w:t>
      </w:r>
      <w:r>
        <w:t>vykoná</w:t>
      </w:r>
      <w:r>
        <w:rPr>
          <w:spacing w:val="1"/>
        </w:rPr>
        <w:t xml:space="preserve"> </w:t>
      </w:r>
      <w:r>
        <w:t>akreditované</w:t>
      </w:r>
      <w:r>
        <w:rPr>
          <w:spacing w:val="1"/>
        </w:rPr>
        <w:t xml:space="preserve"> </w:t>
      </w:r>
      <w:r>
        <w:t>laboratórium, ktoré nebolo</w:t>
      </w:r>
      <w:r>
        <w:rPr>
          <w:spacing w:val="58"/>
        </w:rPr>
        <w:t xml:space="preserve"> </w:t>
      </w:r>
      <w:r>
        <w:t>zainteresované do prípravy a</w:t>
      </w:r>
      <w:r>
        <w:rPr>
          <w:spacing w:val="58"/>
        </w:rPr>
        <w:t xml:space="preserve"> </w:t>
      </w:r>
      <w:r>
        <w:t>vykonávania</w:t>
      </w:r>
      <w:r>
        <w:rPr>
          <w:spacing w:val="1"/>
        </w:rPr>
        <w:t xml:space="preserve"> </w:t>
      </w:r>
      <w:r>
        <w:t>prác.</w:t>
      </w:r>
      <w:r>
        <w:rPr>
          <w:spacing w:val="23"/>
        </w:rPr>
        <w:t xml:space="preserve"> </w:t>
      </w:r>
      <w:r>
        <w:t>Výsledky</w:t>
      </w:r>
      <w:r>
        <w:rPr>
          <w:spacing w:val="17"/>
        </w:rPr>
        <w:t xml:space="preserve"> </w:t>
      </w:r>
      <w:r>
        <w:t>rozhodcovských</w:t>
      </w:r>
      <w:r>
        <w:rPr>
          <w:spacing w:val="20"/>
        </w:rPr>
        <w:t xml:space="preserve"> </w:t>
      </w:r>
      <w:r>
        <w:t>skúšok</w:t>
      </w:r>
      <w:r>
        <w:rPr>
          <w:spacing w:val="22"/>
        </w:rPr>
        <w:t xml:space="preserve"> </w:t>
      </w:r>
      <w:r>
        <w:t>sú</w:t>
      </w:r>
      <w:r>
        <w:rPr>
          <w:spacing w:val="20"/>
        </w:rPr>
        <w:t xml:space="preserve"> </w:t>
      </w:r>
      <w:r>
        <w:t>pre</w:t>
      </w:r>
      <w:r>
        <w:rPr>
          <w:spacing w:val="19"/>
        </w:rPr>
        <w:t xml:space="preserve"> </w:t>
      </w:r>
      <w:r>
        <w:t>obidve</w:t>
      </w:r>
      <w:r>
        <w:rPr>
          <w:spacing w:val="20"/>
        </w:rPr>
        <w:t xml:space="preserve"> </w:t>
      </w:r>
      <w:r>
        <w:t>strany</w:t>
      </w:r>
      <w:r>
        <w:rPr>
          <w:spacing w:val="22"/>
        </w:rPr>
        <w:t xml:space="preserve"> </w:t>
      </w:r>
      <w:r>
        <w:t>záväzné.</w:t>
      </w:r>
    </w:p>
    <w:p w:rsidR="007127CB" w:rsidRDefault="007127CB" w:rsidP="004A384C">
      <w:r>
        <w:t>Na odber vzoriek základných materiálov, asfaltovej zmesi alebo vývrtov (výsekov) z hotovej</w:t>
      </w:r>
      <w:r>
        <w:rPr>
          <w:spacing w:val="1"/>
        </w:rPr>
        <w:t xml:space="preserve"> </w:t>
      </w:r>
      <w:r>
        <w:t>úpravy</w:t>
      </w:r>
      <w:r>
        <w:rPr>
          <w:spacing w:val="101"/>
        </w:rPr>
        <w:t xml:space="preserve"> </w:t>
      </w:r>
      <w:r>
        <w:t>a</w:t>
      </w:r>
      <w:r>
        <w:rPr>
          <w:spacing w:val="101"/>
        </w:rPr>
        <w:t xml:space="preserve"> </w:t>
      </w:r>
      <w:r>
        <w:t>ich</w:t>
      </w:r>
      <w:r>
        <w:rPr>
          <w:spacing w:val="99"/>
        </w:rPr>
        <w:t xml:space="preserve"> </w:t>
      </w:r>
      <w:r>
        <w:t>skúšanie</w:t>
      </w:r>
      <w:r>
        <w:rPr>
          <w:spacing w:val="101"/>
        </w:rPr>
        <w:t xml:space="preserve"> </w:t>
      </w:r>
      <w:r>
        <w:t xml:space="preserve">platí   </w:t>
      </w:r>
      <w:r>
        <w:rPr>
          <w:spacing w:val="20"/>
        </w:rPr>
        <w:t xml:space="preserve"> </w:t>
      </w:r>
      <w:r>
        <w:t>STN</w:t>
      </w:r>
      <w:r>
        <w:rPr>
          <w:spacing w:val="100"/>
        </w:rPr>
        <w:t xml:space="preserve"> </w:t>
      </w:r>
      <w:r>
        <w:t>EN</w:t>
      </w:r>
      <w:r>
        <w:rPr>
          <w:spacing w:val="100"/>
        </w:rPr>
        <w:t xml:space="preserve"> </w:t>
      </w:r>
      <w:r>
        <w:t>12697-27</w:t>
      </w:r>
      <w:r>
        <w:rPr>
          <w:spacing w:val="101"/>
        </w:rPr>
        <w:t xml:space="preserve"> </w:t>
      </w:r>
      <w:r>
        <w:t>a</w:t>
      </w:r>
      <w:r>
        <w:rPr>
          <w:spacing w:val="29"/>
        </w:rPr>
        <w:t xml:space="preserve"> </w:t>
      </w:r>
      <w:r>
        <w:t>súvisiace</w:t>
      </w:r>
      <w:r>
        <w:rPr>
          <w:spacing w:val="98"/>
        </w:rPr>
        <w:t xml:space="preserve"> </w:t>
      </w:r>
      <w:r>
        <w:t>technické</w:t>
      </w:r>
      <w:r>
        <w:rPr>
          <w:spacing w:val="102"/>
        </w:rPr>
        <w:t xml:space="preserve"> </w:t>
      </w:r>
      <w:r>
        <w:t>normy.</w:t>
      </w:r>
      <w:r>
        <w:rPr>
          <w:spacing w:val="102"/>
        </w:rPr>
        <w:t xml:space="preserve"> </w:t>
      </w:r>
      <w:r>
        <w:t>Vzorky</w:t>
      </w:r>
      <w:r>
        <w:rPr>
          <w:spacing w:val="-57"/>
        </w:rPr>
        <w:t xml:space="preserve"> </w:t>
      </w:r>
      <w:r>
        <w:t>z hotovej vrstvy (vývrty alebo výseky) musia byť odobraté na celú hrúbku skúšanej úpravy,</w:t>
      </w:r>
      <w:r>
        <w:rPr>
          <w:spacing w:val="1"/>
        </w:rPr>
        <w:t xml:space="preserve"> </w:t>
      </w:r>
      <w:r>
        <w:t>pokiaľ</w:t>
      </w:r>
      <w:r>
        <w:rPr>
          <w:spacing w:val="1"/>
        </w:rPr>
        <w:t xml:space="preserve"> </w:t>
      </w:r>
      <w:r>
        <w:t>možno</w:t>
      </w:r>
      <w:r>
        <w:rPr>
          <w:spacing w:val="1"/>
        </w:rPr>
        <w:t xml:space="preserve"> </w:t>
      </w:r>
      <w:r>
        <w:t>bez</w:t>
      </w:r>
      <w:r>
        <w:rPr>
          <w:spacing w:val="1"/>
        </w:rPr>
        <w:t xml:space="preserve"> </w:t>
      </w:r>
      <w:r>
        <w:t>porušenia.</w:t>
      </w:r>
      <w:r>
        <w:rPr>
          <w:spacing w:val="1"/>
        </w:rPr>
        <w:t xml:space="preserve"> </w:t>
      </w:r>
      <w:r>
        <w:t>Vzniknuté</w:t>
      </w:r>
      <w:r>
        <w:rPr>
          <w:spacing w:val="1"/>
        </w:rPr>
        <w:t xml:space="preserve"> </w:t>
      </w:r>
      <w:r>
        <w:t>otvory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musia</w:t>
      </w:r>
      <w:r>
        <w:rPr>
          <w:spacing w:val="1"/>
        </w:rPr>
        <w:t xml:space="preserve"> </w:t>
      </w:r>
      <w:r>
        <w:t>čo</w:t>
      </w:r>
      <w:r>
        <w:rPr>
          <w:spacing w:val="58"/>
        </w:rPr>
        <w:t xml:space="preserve"> </w:t>
      </w:r>
      <w:r>
        <w:t>najskôr</w:t>
      </w:r>
      <w:r>
        <w:rPr>
          <w:spacing w:val="58"/>
        </w:rPr>
        <w:t xml:space="preserve"> </w:t>
      </w:r>
      <w:r>
        <w:t>vhodným</w:t>
      </w:r>
      <w:r>
        <w:rPr>
          <w:spacing w:val="59"/>
        </w:rPr>
        <w:t xml:space="preserve"> </w:t>
      </w:r>
      <w:r>
        <w:t>spôsobom</w:t>
      </w:r>
      <w:r>
        <w:rPr>
          <w:spacing w:val="1"/>
        </w:rPr>
        <w:t xml:space="preserve"> </w:t>
      </w:r>
      <w:r>
        <w:t>zaplniť.</w:t>
      </w:r>
    </w:p>
    <w:p w:rsidR="007127CB" w:rsidRDefault="007127CB" w:rsidP="00B03C9D"/>
    <w:sectPr w:rsidR="007127CB" w:rsidSect="000E0317">
      <w:headerReference w:type="default" r:id="rId27"/>
      <w:footerReference w:type="default" r:id="rId28"/>
      <w:pgSz w:w="11906" w:h="16838"/>
      <w:pgMar w:top="568" w:right="1274" w:bottom="1417" w:left="1417" w:header="964" w:footer="708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F7802A9" w16cid:durableId="2AB10C8A"/>
  <w16cid:commentId w16cid:paraId="054DC2CB" w16cid:durableId="2AB10C8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3EA1" w:rsidRDefault="00CF3EA1" w:rsidP="00F7267C">
      <w:pPr>
        <w:spacing w:after="0"/>
      </w:pPr>
      <w:r>
        <w:separator/>
      </w:r>
    </w:p>
  </w:endnote>
  <w:endnote w:type="continuationSeparator" w:id="0">
    <w:p w:rsidR="00CF3EA1" w:rsidRDefault="00CF3EA1" w:rsidP="00F7267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iberation Sans">
    <w:altName w:val="Arial"/>
    <w:panose1 w:val="00000000000000000000"/>
    <w:charset w:val="EE"/>
    <w:family w:val="modern"/>
    <w:notTrueType/>
    <w:pitch w:val="default"/>
    <w:sig w:usb0="00000001" w:usb1="00000000" w:usb2="00000000" w:usb3="00000000" w:csb0="00000003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2975" w:rsidRDefault="00012975" w:rsidP="002C2F12">
    <w:pPr>
      <w:tabs>
        <w:tab w:val="center" w:pos="4550"/>
        <w:tab w:val="left" w:pos="5535"/>
        <w:tab w:val="left" w:pos="5818"/>
        <w:tab w:val="right" w:pos="9214"/>
      </w:tabs>
      <w:ind w:right="260"/>
      <w:rPr>
        <w:rFonts w:cs="Arial"/>
        <w:color w:val="000000"/>
        <w:sz w:val="16"/>
        <w:szCs w:val="16"/>
        <w:lang w:eastAsia="cs-CZ"/>
      </w:rPr>
    </w:pPr>
    <w:r>
      <w:rPr>
        <w:rFonts w:cs="Arial"/>
        <w:color w:val="000000"/>
        <w:sz w:val="16"/>
        <w:szCs w:val="16"/>
        <w:lang w:eastAsia="cs-CZ"/>
      </w:rPr>
      <w:t>Zväzok 3 časť 3 – Zvláštne TKP</w:t>
    </w:r>
    <w:r>
      <w:rPr>
        <w:rFonts w:cs="Arial"/>
        <w:color w:val="000000"/>
        <w:sz w:val="16"/>
        <w:szCs w:val="16"/>
        <w:lang w:eastAsia="cs-CZ"/>
      </w:rPr>
      <w:tab/>
    </w:r>
    <w:r>
      <w:rPr>
        <w:rFonts w:cs="Arial"/>
        <w:color w:val="000000"/>
        <w:sz w:val="16"/>
        <w:szCs w:val="16"/>
        <w:lang w:eastAsia="cs-CZ"/>
      </w:rPr>
      <w:tab/>
    </w:r>
    <w:r>
      <w:rPr>
        <w:rFonts w:cs="Arial"/>
        <w:color w:val="000000"/>
        <w:sz w:val="16"/>
        <w:szCs w:val="16"/>
        <w:lang w:eastAsia="cs-CZ"/>
      </w:rPr>
      <w:tab/>
    </w:r>
    <w:r>
      <w:rPr>
        <w:rFonts w:cs="Arial"/>
        <w:color w:val="000000"/>
        <w:sz w:val="16"/>
        <w:szCs w:val="16"/>
        <w:lang w:eastAsia="cs-CZ"/>
      </w:rPr>
      <w:tab/>
      <w:t xml:space="preserve">Strana </w:t>
    </w:r>
    <w:r>
      <w:rPr>
        <w:rFonts w:cs="Arial"/>
        <w:color w:val="000000"/>
        <w:sz w:val="16"/>
        <w:szCs w:val="16"/>
        <w:lang w:eastAsia="cs-CZ"/>
      </w:rPr>
      <w:fldChar w:fldCharType="begin"/>
    </w:r>
    <w:r>
      <w:rPr>
        <w:rFonts w:cs="Arial"/>
        <w:color w:val="000000"/>
        <w:sz w:val="16"/>
        <w:szCs w:val="16"/>
        <w:lang w:eastAsia="cs-CZ"/>
      </w:rPr>
      <w:instrText>PAGE   \* MERGEFORMAT</w:instrText>
    </w:r>
    <w:r>
      <w:rPr>
        <w:rFonts w:cs="Arial"/>
        <w:color w:val="000000"/>
        <w:sz w:val="16"/>
        <w:szCs w:val="16"/>
        <w:lang w:eastAsia="cs-CZ"/>
      </w:rPr>
      <w:fldChar w:fldCharType="separate"/>
    </w:r>
    <w:r w:rsidR="00590863">
      <w:rPr>
        <w:rFonts w:cs="Arial"/>
        <w:noProof/>
        <w:color w:val="000000"/>
        <w:sz w:val="16"/>
        <w:szCs w:val="16"/>
        <w:lang w:eastAsia="cs-CZ"/>
      </w:rPr>
      <w:t>1</w:t>
    </w:r>
    <w:r>
      <w:rPr>
        <w:rFonts w:cs="Arial"/>
        <w:color w:val="000000"/>
        <w:sz w:val="16"/>
        <w:szCs w:val="16"/>
        <w:lang w:eastAsia="cs-CZ"/>
      </w:rPr>
      <w:fldChar w:fldCharType="end"/>
    </w:r>
    <w:r>
      <w:rPr>
        <w:rFonts w:cs="Arial"/>
        <w:color w:val="000000"/>
        <w:sz w:val="16"/>
        <w:szCs w:val="16"/>
        <w:lang w:eastAsia="cs-CZ"/>
      </w:rPr>
      <w:t xml:space="preserve"> | </w:t>
    </w:r>
    <w:r>
      <w:rPr>
        <w:rFonts w:cs="Arial"/>
        <w:color w:val="000000"/>
        <w:sz w:val="16"/>
        <w:szCs w:val="16"/>
        <w:lang w:eastAsia="cs-CZ"/>
      </w:rPr>
      <w:fldChar w:fldCharType="begin"/>
    </w:r>
    <w:r>
      <w:rPr>
        <w:rFonts w:cs="Arial"/>
        <w:color w:val="000000"/>
        <w:sz w:val="16"/>
        <w:szCs w:val="16"/>
        <w:lang w:eastAsia="cs-CZ"/>
      </w:rPr>
      <w:instrText>NUMPAGES  \* Arabic  \* MERGEFORMAT</w:instrText>
    </w:r>
    <w:r>
      <w:rPr>
        <w:rFonts w:cs="Arial"/>
        <w:color w:val="000000"/>
        <w:sz w:val="16"/>
        <w:szCs w:val="16"/>
        <w:lang w:eastAsia="cs-CZ"/>
      </w:rPr>
      <w:fldChar w:fldCharType="separate"/>
    </w:r>
    <w:r w:rsidR="00590863">
      <w:rPr>
        <w:rFonts w:cs="Arial"/>
        <w:noProof/>
        <w:color w:val="000000"/>
        <w:sz w:val="16"/>
        <w:szCs w:val="16"/>
        <w:lang w:eastAsia="cs-CZ"/>
      </w:rPr>
      <w:t>61</w:t>
    </w:r>
    <w:r>
      <w:rPr>
        <w:rFonts w:cs="Arial"/>
        <w:color w:val="000000"/>
        <w:sz w:val="16"/>
        <w:szCs w:val="16"/>
        <w:lang w:eastAsia="cs-CZ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2975" w:rsidRDefault="00012975" w:rsidP="002C2F12">
    <w:pPr>
      <w:tabs>
        <w:tab w:val="center" w:pos="4550"/>
        <w:tab w:val="left" w:pos="5535"/>
        <w:tab w:val="left" w:pos="5818"/>
        <w:tab w:val="right" w:pos="9214"/>
      </w:tabs>
      <w:ind w:right="260"/>
      <w:rPr>
        <w:rFonts w:cs="Arial"/>
        <w:color w:val="000000"/>
        <w:sz w:val="16"/>
        <w:szCs w:val="16"/>
        <w:lang w:eastAsia="cs-CZ"/>
      </w:rPr>
    </w:pPr>
    <w:r>
      <w:rPr>
        <w:rFonts w:cs="Arial"/>
        <w:color w:val="000000"/>
        <w:sz w:val="16"/>
        <w:szCs w:val="16"/>
        <w:lang w:eastAsia="cs-CZ"/>
      </w:rPr>
      <w:t>Zväzok 3 časť 3 – Zvláštne TKP</w:t>
    </w:r>
    <w:r>
      <w:rPr>
        <w:rFonts w:cs="Arial"/>
        <w:color w:val="000000"/>
        <w:sz w:val="16"/>
        <w:szCs w:val="16"/>
        <w:lang w:eastAsia="cs-CZ"/>
      </w:rPr>
      <w:tab/>
    </w:r>
    <w:r>
      <w:rPr>
        <w:rFonts w:cs="Arial"/>
        <w:color w:val="000000"/>
        <w:sz w:val="16"/>
        <w:szCs w:val="16"/>
        <w:lang w:eastAsia="cs-CZ"/>
      </w:rPr>
      <w:tab/>
    </w:r>
    <w:r>
      <w:rPr>
        <w:rFonts w:cs="Arial"/>
        <w:color w:val="000000"/>
        <w:sz w:val="16"/>
        <w:szCs w:val="16"/>
        <w:lang w:eastAsia="cs-CZ"/>
      </w:rPr>
      <w:tab/>
    </w:r>
    <w:r>
      <w:rPr>
        <w:rFonts w:cs="Arial"/>
        <w:color w:val="000000"/>
        <w:sz w:val="16"/>
        <w:szCs w:val="16"/>
        <w:lang w:eastAsia="cs-CZ"/>
      </w:rPr>
      <w:tab/>
      <w:t xml:space="preserve">Strana </w:t>
    </w:r>
    <w:r>
      <w:rPr>
        <w:rFonts w:cs="Arial"/>
        <w:color w:val="000000"/>
        <w:sz w:val="16"/>
        <w:szCs w:val="16"/>
        <w:lang w:eastAsia="cs-CZ"/>
      </w:rPr>
      <w:fldChar w:fldCharType="begin"/>
    </w:r>
    <w:r>
      <w:rPr>
        <w:rFonts w:cs="Arial"/>
        <w:color w:val="000000"/>
        <w:sz w:val="16"/>
        <w:szCs w:val="16"/>
        <w:lang w:eastAsia="cs-CZ"/>
      </w:rPr>
      <w:instrText>PAGE   \* MERGEFORMAT</w:instrText>
    </w:r>
    <w:r>
      <w:rPr>
        <w:rFonts w:cs="Arial"/>
        <w:color w:val="000000"/>
        <w:sz w:val="16"/>
        <w:szCs w:val="16"/>
        <w:lang w:eastAsia="cs-CZ"/>
      </w:rPr>
      <w:fldChar w:fldCharType="separate"/>
    </w:r>
    <w:r w:rsidR="00590863">
      <w:rPr>
        <w:rFonts w:cs="Arial"/>
        <w:noProof/>
        <w:color w:val="000000"/>
        <w:sz w:val="16"/>
        <w:szCs w:val="16"/>
        <w:lang w:eastAsia="cs-CZ"/>
      </w:rPr>
      <w:t>34</w:t>
    </w:r>
    <w:r>
      <w:rPr>
        <w:rFonts w:cs="Arial"/>
        <w:color w:val="000000"/>
        <w:sz w:val="16"/>
        <w:szCs w:val="16"/>
        <w:lang w:eastAsia="cs-CZ"/>
      </w:rPr>
      <w:fldChar w:fldCharType="end"/>
    </w:r>
    <w:r>
      <w:rPr>
        <w:rFonts w:cs="Arial"/>
        <w:color w:val="000000"/>
        <w:sz w:val="16"/>
        <w:szCs w:val="16"/>
        <w:lang w:eastAsia="cs-CZ"/>
      </w:rPr>
      <w:t xml:space="preserve"> | </w:t>
    </w:r>
    <w:r>
      <w:rPr>
        <w:rFonts w:cs="Arial"/>
        <w:color w:val="000000"/>
        <w:sz w:val="16"/>
        <w:szCs w:val="16"/>
        <w:lang w:eastAsia="cs-CZ"/>
      </w:rPr>
      <w:fldChar w:fldCharType="begin"/>
    </w:r>
    <w:r>
      <w:rPr>
        <w:rFonts w:cs="Arial"/>
        <w:color w:val="000000"/>
        <w:sz w:val="16"/>
        <w:szCs w:val="16"/>
        <w:lang w:eastAsia="cs-CZ"/>
      </w:rPr>
      <w:instrText>NUMPAGES  \* Arabic  \* MERGEFORMAT</w:instrText>
    </w:r>
    <w:r>
      <w:rPr>
        <w:rFonts w:cs="Arial"/>
        <w:color w:val="000000"/>
        <w:sz w:val="16"/>
        <w:szCs w:val="16"/>
        <w:lang w:eastAsia="cs-CZ"/>
      </w:rPr>
      <w:fldChar w:fldCharType="separate"/>
    </w:r>
    <w:r w:rsidR="00590863">
      <w:rPr>
        <w:rFonts w:cs="Arial"/>
        <w:noProof/>
        <w:color w:val="000000"/>
        <w:sz w:val="16"/>
        <w:szCs w:val="16"/>
        <w:lang w:eastAsia="cs-CZ"/>
      </w:rPr>
      <w:t>61</w:t>
    </w:r>
    <w:r>
      <w:rPr>
        <w:rFonts w:cs="Arial"/>
        <w:color w:val="000000"/>
        <w:sz w:val="16"/>
        <w:szCs w:val="16"/>
        <w:lang w:eastAsia="cs-CZ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2975" w:rsidRDefault="00012975">
    <w:pPr>
      <w:pStyle w:val="Zkladntext"/>
      <w:spacing w:line="14" w:lineRule="auto"/>
      <w:rPr>
        <w:sz w:val="20"/>
      </w:rPr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7C22346" wp14:editId="5DD0037A">
              <wp:simplePos x="0" y="0"/>
              <wp:positionH relativeFrom="page">
                <wp:posOffset>887730</wp:posOffset>
              </wp:positionH>
              <wp:positionV relativeFrom="page">
                <wp:posOffset>10087610</wp:posOffset>
              </wp:positionV>
              <wp:extent cx="824865" cy="257175"/>
              <wp:effectExtent l="0" t="0" r="0" b="0"/>
              <wp:wrapNone/>
              <wp:docPr id="3" name="Textové po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4865" cy="2571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12975" w:rsidRDefault="00012975">
                          <w:pPr>
                            <w:spacing w:before="18" w:line="244" w:lineRule="auto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Zväzok 3,</w:t>
                          </w:r>
                          <w:r>
                            <w:rPr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Časť</w:t>
                          </w:r>
                          <w:r>
                            <w:rPr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4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ZTKP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C22346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6" type="#_x0000_t202" style="position:absolute;left:0;text-align:left;margin-left:69.9pt;margin-top:794.3pt;width:64.95pt;height:20.2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" filled="f" stroked="f">
              <v:textbox inset="0,0,0,0">
                <w:txbxContent>
                  <w:p w:rsidR="00012975" w:rsidRDefault="00012975">
                    <w:pPr>
                      <w:spacing w:before="18" w:line="244" w:lineRule="auto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Zväzok 3,</w:t>
                    </w:r>
                    <w:r>
                      <w:rPr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Časť</w:t>
                    </w:r>
                    <w:r>
                      <w:rPr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40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ZTKP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1022515D" wp14:editId="0F9821CC">
              <wp:simplePos x="0" y="0"/>
              <wp:positionH relativeFrom="page">
                <wp:posOffset>6503035</wp:posOffset>
              </wp:positionH>
              <wp:positionV relativeFrom="page">
                <wp:posOffset>10087610</wp:posOffset>
              </wp:positionV>
              <wp:extent cx="194310" cy="139700"/>
              <wp:effectExtent l="0" t="0" r="0" b="0"/>
              <wp:wrapNone/>
              <wp:docPr id="1296383355" name="Textové pole 12963833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12975" w:rsidRDefault="00012975">
                          <w:pPr>
                            <w:spacing w:before="18"/>
                            <w:ind w:left="60"/>
                            <w:rPr>
                              <w:sz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90863">
                            <w:rPr>
                              <w:noProof/>
                              <w:sz w:val="16"/>
                            </w:rPr>
                            <w:t>46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22515D" id="_x0000_t202" coordsize="21600,21600" o:spt="202" path="m,l,21600r21600,l21600,xe">
              <v:stroke joinstyle="miter"/>
              <v:path gradientshapeok="t" o:connecttype="rect"/>
            </v:shapetype>
            <v:shape id="Textové pole 1296383355" o:spid="_x0000_s1027" type="#_x0000_t202" style="position:absolute;left:0;text-align:left;margin-left:512.05pt;margin-top:794.3pt;width:15.3pt;height:11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" filled="f" stroked="f">
              <v:textbox inset="0,0,0,0">
                <w:txbxContent>
                  <w:p w:rsidR="00012975" w:rsidRDefault="00012975">
                    <w:pPr>
                      <w:spacing w:before="18"/>
                      <w:ind w:left="60"/>
                      <w:rPr>
                        <w:sz w:val="16"/>
                      </w:rPr>
                    </w:pPr>
                    <w:r>
                      <w:fldChar w:fldCharType="begin"/>
                    </w:r>
                    <w:r>
                      <w:rPr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590863">
                      <w:rPr>
                        <w:noProof/>
                        <w:sz w:val="16"/>
                      </w:rPr>
                      <w:t>46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2975" w:rsidRDefault="00012975">
    <w:pPr>
      <w:pStyle w:val="Zkladntext"/>
      <w:spacing w:line="14" w:lineRule="auto"/>
      <w:rPr>
        <w:sz w:val="20"/>
      </w:rPr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769AFDB6" wp14:editId="0AD9A9D9">
              <wp:simplePos x="0" y="0"/>
              <wp:positionH relativeFrom="page">
                <wp:posOffset>887730</wp:posOffset>
              </wp:positionH>
              <wp:positionV relativeFrom="page">
                <wp:posOffset>10087610</wp:posOffset>
              </wp:positionV>
              <wp:extent cx="824865" cy="257175"/>
              <wp:effectExtent l="1905" t="635" r="1905" b="0"/>
              <wp:wrapNone/>
              <wp:docPr id="1537424444" name="Textové pol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4865" cy="2571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12975" w:rsidRDefault="00012975">
                          <w:pPr>
                            <w:spacing w:before="18" w:line="244" w:lineRule="auto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Zväzok 3,</w:t>
                          </w:r>
                          <w:r>
                            <w:rPr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Časť</w:t>
                          </w:r>
                          <w:r>
                            <w:rPr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4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ZTKP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9AFDB6" id="_x0000_t202" coordsize="21600,21600" o:spt="202" path="m,l,21600r21600,l21600,xe">
              <v:stroke joinstyle="miter"/>
              <v:path gradientshapeok="t" o:connecttype="rect"/>
            </v:shapetype>
            <v:shape id="Textové pole 9" o:spid="_x0000_s1028" type="#_x0000_t202" style="position:absolute;left:0;text-align:left;margin-left:69.9pt;margin-top:794.3pt;width:64.95pt;height:20.2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" filled="f" stroked="f">
              <v:textbox inset="0,0,0,0">
                <w:txbxContent>
                  <w:p w:rsidR="00012975" w:rsidRDefault="00012975">
                    <w:pPr>
                      <w:spacing w:before="18" w:line="244" w:lineRule="auto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Zväzok 3,</w:t>
                    </w:r>
                    <w:r>
                      <w:rPr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Časť</w:t>
                    </w:r>
                    <w:r>
                      <w:rPr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40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ZTKP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330422BC" wp14:editId="16C597D8">
              <wp:simplePos x="0" y="0"/>
              <wp:positionH relativeFrom="page">
                <wp:posOffset>6503035</wp:posOffset>
              </wp:positionH>
              <wp:positionV relativeFrom="page">
                <wp:posOffset>10087610</wp:posOffset>
              </wp:positionV>
              <wp:extent cx="194310" cy="139700"/>
              <wp:effectExtent l="0" t="635" r="0" b="2540"/>
              <wp:wrapNone/>
              <wp:docPr id="1349310323" name="Textové pol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12975" w:rsidRDefault="00012975">
                          <w:pPr>
                            <w:spacing w:before="18"/>
                            <w:ind w:left="60"/>
                            <w:rPr>
                              <w:sz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90863">
                            <w:rPr>
                              <w:noProof/>
                              <w:sz w:val="16"/>
                            </w:rPr>
                            <w:t>57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0422BC" id="_x0000_t202" coordsize="21600,21600" o:spt="202" path="m,l,21600r21600,l21600,xe">
              <v:stroke joinstyle="miter"/>
              <v:path gradientshapeok="t" o:connecttype="rect"/>
            </v:shapetype>
            <v:shape id="Textové pole 8" o:spid="_x0000_s1029" type="#_x0000_t202" style="position:absolute;left:0;text-align:left;margin-left:512.05pt;margin-top:794.3pt;width:15.3pt;height:11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" filled="f" stroked="f">
              <v:textbox inset="0,0,0,0">
                <w:txbxContent>
                  <w:p w:rsidR="00012975" w:rsidRDefault="00012975">
                    <w:pPr>
                      <w:spacing w:before="18"/>
                      <w:ind w:left="60"/>
                      <w:rPr>
                        <w:sz w:val="16"/>
                      </w:rPr>
                    </w:pPr>
                    <w:r>
                      <w:fldChar w:fldCharType="begin"/>
                    </w:r>
                    <w:r>
                      <w:rPr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590863">
                      <w:rPr>
                        <w:noProof/>
                        <w:sz w:val="16"/>
                      </w:rPr>
                      <w:t>57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2975" w:rsidRDefault="00012975" w:rsidP="009F460F">
    <w:pPr>
      <w:tabs>
        <w:tab w:val="center" w:pos="4550"/>
        <w:tab w:val="left" w:pos="5535"/>
        <w:tab w:val="left" w:pos="5818"/>
        <w:tab w:val="right" w:pos="9214"/>
      </w:tabs>
      <w:ind w:right="260"/>
      <w:rPr>
        <w:rFonts w:cs="Arial"/>
        <w:color w:val="000000"/>
        <w:sz w:val="16"/>
        <w:szCs w:val="16"/>
        <w:lang w:eastAsia="cs-CZ"/>
      </w:rPr>
    </w:pPr>
    <w:r>
      <w:rPr>
        <w:rFonts w:cs="Arial"/>
        <w:color w:val="000000"/>
        <w:sz w:val="16"/>
        <w:szCs w:val="16"/>
        <w:lang w:eastAsia="cs-CZ"/>
      </w:rPr>
      <w:t>Zväzok 3 časť 1 - Všeobecné informácie a požiadavky</w:t>
    </w:r>
    <w:r>
      <w:rPr>
        <w:rFonts w:cs="Arial"/>
        <w:color w:val="000000"/>
        <w:sz w:val="16"/>
        <w:szCs w:val="16"/>
        <w:lang w:eastAsia="cs-CZ"/>
      </w:rPr>
      <w:tab/>
    </w:r>
    <w:r>
      <w:rPr>
        <w:rFonts w:cs="Arial"/>
        <w:color w:val="000000"/>
        <w:sz w:val="16"/>
        <w:szCs w:val="16"/>
        <w:lang w:eastAsia="cs-CZ"/>
      </w:rPr>
      <w:tab/>
    </w:r>
    <w:r>
      <w:rPr>
        <w:rFonts w:cs="Arial"/>
        <w:color w:val="000000"/>
        <w:sz w:val="16"/>
        <w:szCs w:val="16"/>
        <w:lang w:eastAsia="cs-CZ"/>
      </w:rPr>
      <w:tab/>
    </w:r>
    <w:r>
      <w:rPr>
        <w:rFonts w:cs="Arial"/>
        <w:color w:val="000000"/>
        <w:sz w:val="16"/>
        <w:szCs w:val="16"/>
        <w:lang w:eastAsia="cs-CZ"/>
      </w:rPr>
      <w:tab/>
      <w:t xml:space="preserve">Strana </w:t>
    </w:r>
    <w:r>
      <w:rPr>
        <w:rFonts w:cs="Arial"/>
        <w:color w:val="000000"/>
        <w:sz w:val="16"/>
        <w:szCs w:val="16"/>
        <w:lang w:eastAsia="cs-CZ"/>
      </w:rPr>
      <w:fldChar w:fldCharType="begin"/>
    </w:r>
    <w:r>
      <w:rPr>
        <w:rFonts w:cs="Arial"/>
        <w:color w:val="000000"/>
        <w:sz w:val="16"/>
        <w:szCs w:val="16"/>
        <w:lang w:eastAsia="cs-CZ"/>
      </w:rPr>
      <w:instrText>PAGE   \* MERGEFORMAT</w:instrText>
    </w:r>
    <w:r>
      <w:rPr>
        <w:rFonts w:cs="Arial"/>
        <w:color w:val="000000"/>
        <w:sz w:val="16"/>
        <w:szCs w:val="16"/>
        <w:lang w:eastAsia="cs-CZ"/>
      </w:rPr>
      <w:fldChar w:fldCharType="separate"/>
    </w:r>
    <w:r w:rsidR="00590863">
      <w:rPr>
        <w:rFonts w:cs="Arial"/>
        <w:noProof/>
        <w:color w:val="000000"/>
        <w:sz w:val="16"/>
        <w:szCs w:val="16"/>
        <w:lang w:eastAsia="cs-CZ"/>
      </w:rPr>
      <w:t>61</w:t>
    </w:r>
    <w:r>
      <w:rPr>
        <w:rFonts w:cs="Arial"/>
        <w:color w:val="000000"/>
        <w:sz w:val="16"/>
        <w:szCs w:val="16"/>
        <w:lang w:eastAsia="cs-CZ"/>
      </w:rPr>
      <w:fldChar w:fldCharType="end"/>
    </w:r>
    <w:r>
      <w:rPr>
        <w:rFonts w:cs="Arial"/>
        <w:color w:val="000000"/>
        <w:sz w:val="16"/>
        <w:szCs w:val="16"/>
        <w:lang w:eastAsia="cs-CZ"/>
      </w:rPr>
      <w:t xml:space="preserve"> | </w:t>
    </w:r>
    <w:r>
      <w:rPr>
        <w:rFonts w:cs="Arial"/>
        <w:color w:val="000000"/>
        <w:sz w:val="16"/>
        <w:szCs w:val="16"/>
        <w:lang w:eastAsia="cs-CZ"/>
      </w:rPr>
      <w:fldChar w:fldCharType="begin"/>
    </w:r>
    <w:r>
      <w:rPr>
        <w:rFonts w:cs="Arial"/>
        <w:color w:val="000000"/>
        <w:sz w:val="16"/>
        <w:szCs w:val="16"/>
        <w:lang w:eastAsia="cs-CZ"/>
      </w:rPr>
      <w:instrText>NUMPAGES  \* Arabic  \* MERGEFORMAT</w:instrText>
    </w:r>
    <w:r>
      <w:rPr>
        <w:rFonts w:cs="Arial"/>
        <w:color w:val="000000"/>
        <w:sz w:val="16"/>
        <w:szCs w:val="16"/>
        <w:lang w:eastAsia="cs-CZ"/>
      </w:rPr>
      <w:fldChar w:fldCharType="separate"/>
    </w:r>
    <w:r w:rsidR="00590863">
      <w:rPr>
        <w:rFonts w:cs="Arial"/>
        <w:noProof/>
        <w:color w:val="000000"/>
        <w:sz w:val="16"/>
        <w:szCs w:val="16"/>
        <w:lang w:eastAsia="cs-CZ"/>
      </w:rPr>
      <w:t>61</w:t>
    </w:r>
    <w:r>
      <w:rPr>
        <w:rFonts w:cs="Arial"/>
        <w:color w:val="000000"/>
        <w:sz w:val="16"/>
        <w:szCs w:val="16"/>
        <w:lang w:eastAsia="cs-CZ"/>
      </w:rPr>
      <w:fldChar w:fldCharType="end"/>
    </w:r>
  </w:p>
  <w:p w:rsidR="00012975" w:rsidRDefault="0001297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3EA1" w:rsidRDefault="00CF3EA1" w:rsidP="00F7267C">
      <w:pPr>
        <w:spacing w:after="0"/>
      </w:pPr>
      <w:r>
        <w:separator/>
      </w:r>
    </w:p>
  </w:footnote>
  <w:footnote w:type="continuationSeparator" w:id="0">
    <w:p w:rsidR="00CF3EA1" w:rsidRDefault="00CF3EA1" w:rsidP="00F7267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2975" w:rsidRPr="00FA3FE3" w:rsidRDefault="00012975" w:rsidP="00E46487">
    <w:pPr>
      <w:keepNext/>
      <w:tabs>
        <w:tab w:val="left" w:pos="6096"/>
      </w:tabs>
      <w:spacing w:line="264" w:lineRule="auto"/>
      <w:outlineLvl w:val="6"/>
      <w:rPr>
        <w:rFonts w:eastAsia="Times New Roman" w:cs="Arial"/>
        <w:sz w:val="18"/>
        <w:szCs w:val="20"/>
        <w:lang w:eastAsia="cs-CZ"/>
      </w:rPr>
    </w:pPr>
    <w:bookmarkStart w:id="0" w:name="_Hlk168326671"/>
    <w:bookmarkStart w:id="1" w:name="_Hlk168326672"/>
    <w:bookmarkStart w:id="2" w:name="_Hlk168326673"/>
    <w:bookmarkStart w:id="3" w:name="_Hlk168326674"/>
    <w:bookmarkStart w:id="4" w:name="_Hlk168326675"/>
    <w:bookmarkStart w:id="5" w:name="_Hlk168326676"/>
    <w:bookmarkStart w:id="6" w:name="_Hlk168326786"/>
    <w:bookmarkStart w:id="7" w:name="_Hlk168326787"/>
    <w:bookmarkStart w:id="8" w:name="_Hlk168326788"/>
    <w:bookmarkStart w:id="9" w:name="_Hlk168326789"/>
    <w:r w:rsidRPr="00FA3FE3">
      <w:rPr>
        <w:rFonts w:eastAsia="Times New Roman" w:cs="Arial"/>
        <w:sz w:val="18"/>
        <w:szCs w:val="20"/>
        <w:lang w:eastAsia="cs-CZ"/>
      </w:rPr>
      <w:t>Súťažné podklady: D1 Turany – Hubová                                                         Národná diaľničná spoločnosť, a.s.</w:t>
    </w:r>
  </w:p>
  <w:p w:rsidR="00012975" w:rsidRPr="00FA3FE3" w:rsidRDefault="00012975" w:rsidP="00E46487">
    <w:pPr>
      <w:keepNext/>
      <w:tabs>
        <w:tab w:val="left" w:pos="5907"/>
        <w:tab w:val="left" w:pos="6402"/>
        <w:tab w:val="left" w:pos="6567"/>
        <w:tab w:val="right" w:pos="9356"/>
      </w:tabs>
      <w:spacing w:line="264" w:lineRule="auto"/>
      <w:outlineLvl w:val="6"/>
      <w:rPr>
        <w:rFonts w:eastAsia="Times New Roman" w:cs="Times New Roman"/>
        <w:szCs w:val="20"/>
        <w:lang w:val="en-GB"/>
      </w:rPr>
    </w:pPr>
    <w:r w:rsidRPr="00FA3FE3">
      <w:rPr>
        <w:rFonts w:eastAsia="Times New Roman" w:cs="Arial"/>
        <w:snapToGrid w:val="0"/>
        <w:sz w:val="18"/>
        <w:szCs w:val="20"/>
        <w:lang w:eastAsia="cs-CZ"/>
      </w:rPr>
      <w:t xml:space="preserve">Zadávanie nadlimitnej zákazky – práce „FIDIC – žltá kniha“ </w:t>
    </w:r>
    <w:r w:rsidRPr="00FA3FE3">
      <w:rPr>
        <w:rFonts w:eastAsia="Times New Roman" w:cs="Arial"/>
        <w:snapToGrid w:val="0"/>
        <w:sz w:val="18"/>
        <w:szCs w:val="20"/>
        <w:lang w:eastAsia="cs-CZ"/>
      </w:rPr>
      <w:tab/>
      <w:t xml:space="preserve">   Dúbravská cesta 14, 841 04 Bratislava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</w:p>
  <w:p w:rsidR="00012975" w:rsidRDefault="00012975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2975" w:rsidRPr="00AA7EE0" w:rsidRDefault="00012975" w:rsidP="002C2F12">
    <w:pPr>
      <w:pStyle w:val="H6"/>
      <w:tabs>
        <w:tab w:val="clear" w:pos="708"/>
        <w:tab w:val="right" w:pos="9072"/>
      </w:tabs>
      <w:spacing w:before="0" w:after="0"/>
      <w:rPr>
        <w:b w:val="0"/>
        <w:snapToGrid/>
        <w:szCs w:val="16"/>
      </w:rPr>
    </w:pPr>
    <w:r w:rsidRPr="00AA7EE0">
      <w:rPr>
        <w:b w:val="0"/>
        <w:snapToGrid/>
        <w:szCs w:val="16"/>
      </w:rPr>
      <w:t xml:space="preserve">Súťažné podklady: </w:t>
    </w:r>
    <w:r w:rsidRPr="00AA2ACF">
      <w:rPr>
        <w:b w:val="0"/>
        <w:snapToGrid/>
        <w:szCs w:val="16"/>
      </w:rPr>
      <w:t>D3 Kysucké Nové Mesto – Oščadnica</w:t>
    </w:r>
    <w:r w:rsidRPr="00AA7EE0">
      <w:rPr>
        <w:b w:val="0"/>
        <w:snapToGrid/>
        <w:szCs w:val="16"/>
      </w:rPr>
      <w:tab/>
      <w:t>Národná diaľničná spoločnosť, a.s.</w:t>
    </w:r>
  </w:p>
  <w:p w:rsidR="00012975" w:rsidRPr="00AA7EE0" w:rsidRDefault="00012975" w:rsidP="002C2F12">
    <w:pPr>
      <w:pStyle w:val="Hlavika"/>
      <w:rPr>
        <w:rFonts w:cs="Arial"/>
        <w:sz w:val="16"/>
        <w:szCs w:val="16"/>
      </w:rPr>
    </w:pPr>
    <w:r w:rsidRPr="00AA7EE0">
      <w:rPr>
        <w:rFonts w:cs="Arial"/>
        <w:sz w:val="16"/>
        <w:szCs w:val="16"/>
      </w:rPr>
      <w:t xml:space="preserve">Zadávanie nadlimitnej zákazky – </w:t>
    </w:r>
    <w:r w:rsidRPr="00956087">
      <w:rPr>
        <w:rFonts w:eastAsia="Times New Roman" w:cs="Arial"/>
        <w:color w:val="000000"/>
        <w:sz w:val="16"/>
        <w:szCs w:val="16"/>
        <w:lang w:eastAsia="cs-CZ"/>
      </w:rPr>
      <w:t>práce v zmysle zmluvných podmienok „FIDIC“</w:t>
    </w:r>
    <w:r w:rsidRPr="00D8714A">
      <w:rPr>
        <w:rFonts w:cs="Arial"/>
        <w:szCs w:val="16"/>
      </w:rPr>
      <w:t xml:space="preserve">   </w:t>
    </w:r>
    <w:r>
      <w:rPr>
        <w:rFonts w:cs="Arial"/>
        <w:szCs w:val="16"/>
      </w:rPr>
      <w:t xml:space="preserve">        </w:t>
    </w:r>
    <w:r w:rsidRPr="00AA7EE0">
      <w:rPr>
        <w:rFonts w:cs="Arial"/>
        <w:sz w:val="16"/>
        <w:szCs w:val="16"/>
      </w:rPr>
      <w:t>Dúbravská cesta 14, 841 04 Bratislava</w:t>
    </w:r>
  </w:p>
  <w:p w:rsidR="00012975" w:rsidRDefault="00012975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2975" w:rsidRPr="00AA7EE0" w:rsidRDefault="00012975" w:rsidP="002C2F12">
    <w:pPr>
      <w:pStyle w:val="H6"/>
      <w:tabs>
        <w:tab w:val="clear" w:pos="708"/>
        <w:tab w:val="right" w:pos="9072"/>
      </w:tabs>
      <w:spacing w:before="0" w:after="0"/>
      <w:rPr>
        <w:b w:val="0"/>
        <w:snapToGrid/>
        <w:szCs w:val="16"/>
      </w:rPr>
    </w:pPr>
    <w:r w:rsidRPr="00AA7EE0">
      <w:rPr>
        <w:b w:val="0"/>
        <w:snapToGrid/>
        <w:szCs w:val="16"/>
      </w:rPr>
      <w:t xml:space="preserve">Súťažné podklady: </w:t>
    </w:r>
    <w:r w:rsidRPr="00AA2ACF">
      <w:rPr>
        <w:b w:val="0"/>
        <w:snapToGrid/>
        <w:szCs w:val="16"/>
      </w:rPr>
      <w:t>D3 Kysucké Nové Mesto – Oščadnica</w:t>
    </w:r>
    <w:r w:rsidRPr="00AA7EE0">
      <w:rPr>
        <w:b w:val="0"/>
        <w:snapToGrid/>
        <w:szCs w:val="16"/>
      </w:rPr>
      <w:tab/>
      <w:t>Národná diaľničná spoločnosť, a.s.</w:t>
    </w:r>
  </w:p>
  <w:p w:rsidR="00012975" w:rsidRPr="00AA7EE0" w:rsidRDefault="00012975" w:rsidP="002C2F12">
    <w:pPr>
      <w:pStyle w:val="Hlavika"/>
      <w:rPr>
        <w:rFonts w:cs="Arial"/>
        <w:sz w:val="16"/>
        <w:szCs w:val="16"/>
      </w:rPr>
    </w:pPr>
    <w:r w:rsidRPr="00AA7EE0">
      <w:rPr>
        <w:rFonts w:cs="Arial"/>
        <w:sz w:val="16"/>
        <w:szCs w:val="16"/>
      </w:rPr>
      <w:t xml:space="preserve">Zadávanie nadlimitnej zákazky – </w:t>
    </w:r>
    <w:r w:rsidRPr="00956087">
      <w:rPr>
        <w:rFonts w:eastAsia="Times New Roman" w:cs="Arial"/>
        <w:color w:val="000000"/>
        <w:sz w:val="16"/>
        <w:szCs w:val="16"/>
        <w:lang w:eastAsia="cs-CZ"/>
      </w:rPr>
      <w:t>práce v zmysle zmluvných podmienok „FIDIC“</w:t>
    </w:r>
    <w:r w:rsidRPr="00D8714A">
      <w:rPr>
        <w:rFonts w:cs="Arial"/>
        <w:szCs w:val="16"/>
      </w:rPr>
      <w:t xml:space="preserve">   </w:t>
    </w:r>
    <w:r>
      <w:rPr>
        <w:rFonts w:cs="Arial"/>
        <w:szCs w:val="16"/>
      </w:rPr>
      <w:t xml:space="preserve">        </w:t>
    </w:r>
    <w:r w:rsidRPr="00AA7EE0">
      <w:rPr>
        <w:rFonts w:cs="Arial"/>
        <w:sz w:val="16"/>
        <w:szCs w:val="16"/>
      </w:rPr>
      <w:t>Dúbravská cesta 14, 841 04 Bratislava</w:t>
    </w:r>
  </w:p>
  <w:p w:rsidR="00012975" w:rsidRDefault="00012975">
    <w:pPr>
      <w:pStyle w:val="Zkladntext"/>
      <w:spacing w:line="14" w:lineRule="auto"/>
      <w:rPr>
        <w:sz w:val="20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2975" w:rsidRPr="00D46CC5" w:rsidRDefault="00012975" w:rsidP="00210E85">
    <w:pPr>
      <w:pStyle w:val="H6"/>
      <w:tabs>
        <w:tab w:val="clear" w:pos="708"/>
        <w:tab w:val="right" w:pos="9072"/>
      </w:tabs>
      <w:spacing w:before="0" w:after="0"/>
      <w:rPr>
        <w:b w:val="0"/>
        <w:snapToGrid/>
        <w:szCs w:val="16"/>
      </w:rPr>
    </w:pPr>
    <w:r w:rsidRPr="00D46CC5">
      <w:rPr>
        <w:b w:val="0"/>
        <w:snapToGrid/>
        <w:szCs w:val="16"/>
      </w:rPr>
      <w:t xml:space="preserve">Súťažné podklady: </w:t>
    </w:r>
    <w:r w:rsidRPr="00AA2ACF">
      <w:rPr>
        <w:b w:val="0"/>
        <w:snapToGrid/>
        <w:szCs w:val="16"/>
      </w:rPr>
      <w:t>D3 Kysucké Nové Mesto – Oščadnica</w:t>
    </w:r>
    <w:r>
      <w:rPr>
        <w:b w:val="0"/>
        <w:snapToGrid/>
        <w:szCs w:val="16"/>
      </w:rPr>
      <w:t xml:space="preserve"> </w:t>
    </w:r>
    <w:r w:rsidRPr="00D46CC5">
      <w:rPr>
        <w:b w:val="0"/>
        <w:snapToGrid/>
        <w:szCs w:val="16"/>
      </w:rPr>
      <w:tab/>
      <w:t xml:space="preserve"> Národná diaľničná spoločnosť, a.s.</w:t>
    </w:r>
  </w:p>
  <w:p w:rsidR="00012975" w:rsidRPr="00D46CC5" w:rsidRDefault="00012975" w:rsidP="0086377B">
    <w:pPr>
      <w:pStyle w:val="Hlavika"/>
      <w:rPr>
        <w:rFonts w:cs="Arial"/>
        <w:sz w:val="16"/>
        <w:szCs w:val="16"/>
      </w:rPr>
    </w:pPr>
    <w:r w:rsidRPr="00D46CC5">
      <w:rPr>
        <w:rFonts w:cs="Arial"/>
        <w:sz w:val="16"/>
        <w:szCs w:val="16"/>
      </w:rPr>
      <w:t>Zadávanie nadlimitnej zákazky – Práce „červený FIDIC“</w:t>
    </w:r>
    <w:r w:rsidRPr="00D46CC5">
      <w:rPr>
        <w:rFonts w:cs="Arial"/>
        <w:sz w:val="16"/>
        <w:szCs w:val="16"/>
      </w:rPr>
      <w:tab/>
    </w:r>
    <w:r w:rsidRPr="00D46CC5">
      <w:rPr>
        <w:rFonts w:cs="Arial"/>
        <w:sz w:val="16"/>
        <w:szCs w:val="16"/>
      </w:rPr>
      <w:tab/>
      <w:t xml:space="preserve">      Dúbravská cesta 14, 841 04 Bratislava</w:t>
    </w:r>
  </w:p>
  <w:p w:rsidR="00012975" w:rsidRDefault="00012975" w:rsidP="00250400">
    <w:pPr>
      <w:pStyle w:val="Hlavika"/>
      <w:ind w:firstLine="70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B28AB"/>
    <w:multiLevelType w:val="hybridMultilevel"/>
    <w:tmpl w:val="D19CC620"/>
    <w:lvl w:ilvl="0" w:tplc="36C81F1E">
      <w:numFmt w:val="bullet"/>
      <w:lvlText w:val="-"/>
      <w:lvlJc w:val="left"/>
      <w:pPr>
        <w:ind w:left="324" w:hanging="147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sk-SK" w:eastAsia="en-US" w:bidi="ar-SA"/>
      </w:rPr>
    </w:lvl>
    <w:lvl w:ilvl="1" w:tplc="07F0D032">
      <w:numFmt w:val="bullet"/>
      <w:lvlText w:val=""/>
      <w:lvlJc w:val="left"/>
      <w:pPr>
        <w:ind w:left="898" w:hanging="361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2" w:tplc="9DFC664A">
      <w:numFmt w:val="bullet"/>
      <w:lvlText w:val="•"/>
      <w:lvlJc w:val="left"/>
      <w:pPr>
        <w:ind w:left="1871" w:hanging="361"/>
      </w:pPr>
      <w:rPr>
        <w:rFonts w:hint="default"/>
        <w:lang w:val="sk-SK" w:eastAsia="en-US" w:bidi="ar-SA"/>
      </w:rPr>
    </w:lvl>
    <w:lvl w:ilvl="3" w:tplc="A144188C">
      <w:numFmt w:val="bullet"/>
      <w:lvlText w:val="•"/>
      <w:lvlJc w:val="left"/>
      <w:pPr>
        <w:ind w:left="2842" w:hanging="361"/>
      </w:pPr>
      <w:rPr>
        <w:rFonts w:hint="default"/>
        <w:lang w:val="sk-SK" w:eastAsia="en-US" w:bidi="ar-SA"/>
      </w:rPr>
    </w:lvl>
    <w:lvl w:ilvl="4" w:tplc="357C2E70">
      <w:numFmt w:val="bullet"/>
      <w:lvlText w:val="•"/>
      <w:lvlJc w:val="left"/>
      <w:pPr>
        <w:ind w:left="3813" w:hanging="361"/>
      </w:pPr>
      <w:rPr>
        <w:rFonts w:hint="default"/>
        <w:lang w:val="sk-SK" w:eastAsia="en-US" w:bidi="ar-SA"/>
      </w:rPr>
    </w:lvl>
    <w:lvl w:ilvl="5" w:tplc="0896D898">
      <w:numFmt w:val="bullet"/>
      <w:lvlText w:val="•"/>
      <w:lvlJc w:val="left"/>
      <w:pPr>
        <w:ind w:left="4784" w:hanging="361"/>
      </w:pPr>
      <w:rPr>
        <w:rFonts w:hint="default"/>
        <w:lang w:val="sk-SK" w:eastAsia="en-US" w:bidi="ar-SA"/>
      </w:rPr>
    </w:lvl>
    <w:lvl w:ilvl="6" w:tplc="D6ECB69A">
      <w:numFmt w:val="bullet"/>
      <w:lvlText w:val="•"/>
      <w:lvlJc w:val="left"/>
      <w:pPr>
        <w:ind w:left="5755" w:hanging="361"/>
      </w:pPr>
      <w:rPr>
        <w:rFonts w:hint="default"/>
        <w:lang w:val="sk-SK" w:eastAsia="en-US" w:bidi="ar-SA"/>
      </w:rPr>
    </w:lvl>
    <w:lvl w:ilvl="7" w:tplc="D07E116E">
      <w:numFmt w:val="bullet"/>
      <w:lvlText w:val="•"/>
      <w:lvlJc w:val="left"/>
      <w:pPr>
        <w:ind w:left="6726" w:hanging="361"/>
      </w:pPr>
      <w:rPr>
        <w:rFonts w:hint="default"/>
        <w:lang w:val="sk-SK" w:eastAsia="en-US" w:bidi="ar-SA"/>
      </w:rPr>
    </w:lvl>
    <w:lvl w:ilvl="8" w:tplc="24A4F0D8">
      <w:numFmt w:val="bullet"/>
      <w:lvlText w:val="•"/>
      <w:lvlJc w:val="left"/>
      <w:pPr>
        <w:ind w:left="7697" w:hanging="361"/>
      </w:pPr>
      <w:rPr>
        <w:rFonts w:hint="default"/>
        <w:lang w:val="sk-SK" w:eastAsia="en-US" w:bidi="ar-SA"/>
      </w:rPr>
    </w:lvl>
  </w:abstractNum>
  <w:abstractNum w:abstractNumId="1" w15:restartNumberingAfterBreak="0">
    <w:nsid w:val="055D7BCE"/>
    <w:multiLevelType w:val="hybridMultilevel"/>
    <w:tmpl w:val="A6BACF88"/>
    <w:lvl w:ilvl="0" w:tplc="041B0001">
      <w:start w:val="1"/>
      <w:numFmt w:val="bullet"/>
      <w:lvlText w:val=""/>
      <w:lvlJc w:val="left"/>
      <w:pPr>
        <w:ind w:left="96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8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0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2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4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6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8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0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24" w:hanging="360"/>
      </w:pPr>
      <w:rPr>
        <w:rFonts w:ascii="Wingdings" w:hAnsi="Wingdings" w:hint="default"/>
      </w:rPr>
    </w:lvl>
  </w:abstractNum>
  <w:abstractNum w:abstractNumId="2" w15:restartNumberingAfterBreak="0">
    <w:nsid w:val="056807D0"/>
    <w:multiLevelType w:val="multilevel"/>
    <w:tmpl w:val="09D6A4F2"/>
    <w:lvl w:ilvl="0">
      <w:start w:val="2"/>
      <w:numFmt w:val="decimal"/>
      <w:lvlText w:val="%1"/>
      <w:lvlJc w:val="left"/>
      <w:pPr>
        <w:ind w:left="2446" w:hanging="1702"/>
      </w:pPr>
      <w:rPr>
        <w:rFonts w:hint="default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2446" w:hanging="1702"/>
      </w:pPr>
      <w:rPr>
        <w:rFonts w:hint="default"/>
        <w:lang w:val="sk-SK" w:eastAsia="en-US" w:bidi="ar-SA"/>
      </w:rPr>
    </w:lvl>
    <w:lvl w:ilvl="2">
      <w:start w:val="4"/>
      <w:numFmt w:val="decimal"/>
      <w:lvlText w:val="%1.%2.%3"/>
      <w:lvlJc w:val="left"/>
      <w:pPr>
        <w:ind w:left="2446" w:hanging="1702"/>
      </w:pPr>
      <w:rPr>
        <w:rFonts w:hint="default"/>
        <w:lang w:val="sk-SK" w:eastAsia="en-US" w:bidi="ar-SA"/>
      </w:rPr>
    </w:lvl>
    <w:lvl w:ilvl="3">
      <w:start w:val="1"/>
      <w:numFmt w:val="decimal"/>
      <w:lvlText w:val="%1.%2.%3.%4."/>
      <w:lvlJc w:val="left"/>
      <w:pPr>
        <w:ind w:left="2446" w:hanging="1702"/>
      </w:pPr>
      <w:rPr>
        <w:rFonts w:ascii="Arial" w:eastAsia="Microsoft Sans Serif" w:hAnsi="Arial" w:cs="Arial" w:hint="default"/>
        <w:spacing w:val="0"/>
        <w:w w:val="100"/>
        <w:sz w:val="22"/>
        <w:szCs w:val="22"/>
        <w:lang w:val="sk-SK" w:eastAsia="en-US" w:bidi="ar-SA"/>
      </w:rPr>
    </w:lvl>
    <w:lvl w:ilvl="4">
      <w:numFmt w:val="bullet"/>
      <w:lvlText w:val="•"/>
      <w:lvlJc w:val="left"/>
      <w:pPr>
        <w:ind w:left="5320" w:hanging="1702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6040" w:hanging="1702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760" w:hanging="1702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480" w:hanging="1702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8200" w:hanging="1702"/>
      </w:pPr>
      <w:rPr>
        <w:rFonts w:hint="default"/>
        <w:lang w:val="sk-SK" w:eastAsia="en-US" w:bidi="ar-SA"/>
      </w:rPr>
    </w:lvl>
  </w:abstractNum>
  <w:abstractNum w:abstractNumId="3" w15:restartNumberingAfterBreak="0">
    <w:nsid w:val="06675CF9"/>
    <w:multiLevelType w:val="hybridMultilevel"/>
    <w:tmpl w:val="EE1EA2D2"/>
    <w:lvl w:ilvl="0" w:tplc="00283AAC">
      <w:numFmt w:val="bullet"/>
      <w:lvlText w:val=""/>
      <w:lvlJc w:val="left"/>
      <w:pPr>
        <w:ind w:left="605" w:hanging="286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1" w:tplc="6C14CCAC">
      <w:numFmt w:val="bullet"/>
      <w:lvlText w:val=""/>
      <w:lvlJc w:val="left"/>
      <w:pPr>
        <w:ind w:left="898" w:hanging="356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2" w:tplc="95568514">
      <w:numFmt w:val="bullet"/>
      <w:lvlText w:val="•"/>
      <w:lvlJc w:val="left"/>
      <w:pPr>
        <w:ind w:left="1871" w:hanging="356"/>
      </w:pPr>
      <w:rPr>
        <w:rFonts w:hint="default"/>
        <w:lang w:val="sk-SK" w:eastAsia="en-US" w:bidi="ar-SA"/>
      </w:rPr>
    </w:lvl>
    <w:lvl w:ilvl="3" w:tplc="E55EDB92">
      <w:numFmt w:val="bullet"/>
      <w:lvlText w:val="•"/>
      <w:lvlJc w:val="left"/>
      <w:pPr>
        <w:ind w:left="2842" w:hanging="356"/>
      </w:pPr>
      <w:rPr>
        <w:rFonts w:hint="default"/>
        <w:lang w:val="sk-SK" w:eastAsia="en-US" w:bidi="ar-SA"/>
      </w:rPr>
    </w:lvl>
    <w:lvl w:ilvl="4" w:tplc="FD703AD6">
      <w:numFmt w:val="bullet"/>
      <w:lvlText w:val="•"/>
      <w:lvlJc w:val="left"/>
      <w:pPr>
        <w:ind w:left="3813" w:hanging="356"/>
      </w:pPr>
      <w:rPr>
        <w:rFonts w:hint="default"/>
        <w:lang w:val="sk-SK" w:eastAsia="en-US" w:bidi="ar-SA"/>
      </w:rPr>
    </w:lvl>
    <w:lvl w:ilvl="5" w:tplc="A480739C">
      <w:numFmt w:val="bullet"/>
      <w:lvlText w:val="•"/>
      <w:lvlJc w:val="left"/>
      <w:pPr>
        <w:ind w:left="4784" w:hanging="356"/>
      </w:pPr>
      <w:rPr>
        <w:rFonts w:hint="default"/>
        <w:lang w:val="sk-SK" w:eastAsia="en-US" w:bidi="ar-SA"/>
      </w:rPr>
    </w:lvl>
    <w:lvl w:ilvl="6" w:tplc="961E66B6">
      <w:numFmt w:val="bullet"/>
      <w:lvlText w:val="•"/>
      <w:lvlJc w:val="left"/>
      <w:pPr>
        <w:ind w:left="5755" w:hanging="356"/>
      </w:pPr>
      <w:rPr>
        <w:rFonts w:hint="default"/>
        <w:lang w:val="sk-SK" w:eastAsia="en-US" w:bidi="ar-SA"/>
      </w:rPr>
    </w:lvl>
    <w:lvl w:ilvl="7" w:tplc="C9382272">
      <w:numFmt w:val="bullet"/>
      <w:lvlText w:val="•"/>
      <w:lvlJc w:val="left"/>
      <w:pPr>
        <w:ind w:left="6726" w:hanging="356"/>
      </w:pPr>
      <w:rPr>
        <w:rFonts w:hint="default"/>
        <w:lang w:val="sk-SK" w:eastAsia="en-US" w:bidi="ar-SA"/>
      </w:rPr>
    </w:lvl>
    <w:lvl w:ilvl="8" w:tplc="B7E68F0E">
      <w:numFmt w:val="bullet"/>
      <w:lvlText w:val="•"/>
      <w:lvlJc w:val="left"/>
      <w:pPr>
        <w:ind w:left="7697" w:hanging="356"/>
      </w:pPr>
      <w:rPr>
        <w:rFonts w:hint="default"/>
        <w:lang w:val="sk-SK" w:eastAsia="en-US" w:bidi="ar-SA"/>
      </w:rPr>
    </w:lvl>
  </w:abstractNum>
  <w:abstractNum w:abstractNumId="4" w15:restartNumberingAfterBreak="0">
    <w:nsid w:val="08F53FDC"/>
    <w:multiLevelType w:val="hybridMultilevel"/>
    <w:tmpl w:val="415AAEBA"/>
    <w:lvl w:ilvl="0" w:tplc="874AC9C4">
      <w:start w:val="1"/>
      <w:numFmt w:val="lowerLetter"/>
      <w:lvlText w:val="%1)"/>
      <w:lvlJc w:val="left"/>
      <w:pPr>
        <w:ind w:left="538" w:hanging="361"/>
      </w:pPr>
      <w:rPr>
        <w:rFonts w:ascii="Microsoft Sans Serif" w:eastAsia="Microsoft Sans Serif" w:hAnsi="Microsoft Sans Serif" w:cs="Microsoft Sans Serif" w:hint="default"/>
        <w:spacing w:val="-1"/>
        <w:w w:val="100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B579B6"/>
    <w:multiLevelType w:val="multilevel"/>
    <w:tmpl w:val="55BEBD3C"/>
    <w:lvl w:ilvl="0">
      <w:start w:val="4"/>
      <w:numFmt w:val="decimal"/>
      <w:lvlText w:val="%1"/>
      <w:lvlJc w:val="left"/>
      <w:pPr>
        <w:ind w:left="2446" w:hanging="1702"/>
      </w:pPr>
      <w:rPr>
        <w:rFonts w:hint="default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2446" w:hanging="1702"/>
      </w:pPr>
      <w:rPr>
        <w:rFonts w:hint="default"/>
        <w:lang w:val="sk-SK" w:eastAsia="en-US" w:bidi="ar-SA"/>
      </w:rPr>
    </w:lvl>
    <w:lvl w:ilvl="2">
      <w:start w:val="2"/>
      <w:numFmt w:val="decimal"/>
      <w:lvlText w:val="%1.%2.%3"/>
      <w:lvlJc w:val="left"/>
      <w:pPr>
        <w:ind w:left="2446" w:hanging="1702"/>
      </w:pPr>
      <w:rPr>
        <w:rFonts w:hint="default"/>
        <w:lang w:val="sk-SK" w:eastAsia="en-US" w:bidi="ar-SA"/>
      </w:rPr>
    </w:lvl>
    <w:lvl w:ilvl="3">
      <w:start w:val="1"/>
      <w:numFmt w:val="decimal"/>
      <w:lvlText w:val="%1.%2.%3.%4."/>
      <w:lvlJc w:val="left"/>
      <w:pPr>
        <w:ind w:left="2446" w:hanging="1702"/>
      </w:pPr>
      <w:rPr>
        <w:rFonts w:ascii="Arial" w:eastAsia="Microsoft Sans Serif" w:hAnsi="Arial" w:cs="Arial" w:hint="default"/>
        <w:spacing w:val="0"/>
        <w:w w:val="99"/>
        <w:sz w:val="24"/>
        <w:szCs w:val="24"/>
        <w:lang w:val="sk-SK" w:eastAsia="en-US" w:bidi="ar-SA"/>
      </w:rPr>
    </w:lvl>
    <w:lvl w:ilvl="4">
      <w:numFmt w:val="bullet"/>
      <w:lvlText w:val="•"/>
      <w:lvlJc w:val="left"/>
      <w:pPr>
        <w:ind w:left="5320" w:hanging="1702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6040" w:hanging="1702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760" w:hanging="1702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480" w:hanging="1702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8200" w:hanging="1702"/>
      </w:pPr>
      <w:rPr>
        <w:rFonts w:hint="default"/>
        <w:lang w:val="sk-SK" w:eastAsia="en-US" w:bidi="ar-SA"/>
      </w:rPr>
    </w:lvl>
  </w:abstractNum>
  <w:abstractNum w:abstractNumId="6" w15:restartNumberingAfterBreak="0">
    <w:nsid w:val="10926B2A"/>
    <w:multiLevelType w:val="hybridMultilevel"/>
    <w:tmpl w:val="D022353E"/>
    <w:lvl w:ilvl="0" w:tplc="D5244FF0">
      <w:numFmt w:val="bullet"/>
      <w:lvlText w:val=""/>
      <w:lvlJc w:val="left"/>
      <w:pPr>
        <w:ind w:left="898" w:hanging="361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1" w:tplc="1EFE5710">
      <w:numFmt w:val="bullet"/>
      <w:lvlText w:val="•"/>
      <w:lvlJc w:val="left"/>
      <w:pPr>
        <w:ind w:left="1774" w:hanging="361"/>
      </w:pPr>
      <w:rPr>
        <w:rFonts w:hint="default"/>
        <w:lang w:val="sk-SK" w:eastAsia="en-US" w:bidi="ar-SA"/>
      </w:rPr>
    </w:lvl>
    <w:lvl w:ilvl="2" w:tplc="9222B63A">
      <w:numFmt w:val="bullet"/>
      <w:lvlText w:val="•"/>
      <w:lvlJc w:val="left"/>
      <w:pPr>
        <w:ind w:left="2648" w:hanging="361"/>
      </w:pPr>
      <w:rPr>
        <w:rFonts w:hint="default"/>
        <w:lang w:val="sk-SK" w:eastAsia="en-US" w:bidi="ar-SA"/>
      </w:rPr>
    </w:lvl>
    <w:lvl w:ilvl="3" w:tplc="4AC0380E">
      <w:numFmt w:val="bullet"/>
      <w:lvlText w:val="•"/>
      <w:lvlJc w:val="left"/>
      <w:pPr>
        <w:ind w:left="3522" w:hanging="361"/>
      </w:pPr>
      <w:rPr>
        <w:rFonts w:hint="default"/>
        <w:lang w:val="sk-SK" w:eastAsia="en-US" w:bidi="ar-SA"/>
      </w:rPr>
    </w:lvl>
    <w:lvl w:ilvl="4" w:tplc="E04AF8A6">
      <w:numFmt w:val="bullet"/>
      <w:lvlText w:val="•"/>
      <w:lvlJc w:val="left"/>
      <w:pPr>
        <w:ind w:left="4396" w:hanging="361"/>
      </w:pPr>
      <w:rPr>
        <w:rFonts w:hint="default"/>
        <w:lang w:val="sk-SK" w:eastAsia="en-US" w:bidi="ar-SA"/>
      </w:rPr>
    </w:lvl>
    <w:lvl w:ilvl="5" w:tplc="8D381D86">
      <w:numFmt w:val="bullet"/>
      <w:lvlText w:val="•"/>
      <w:lvlJc w:val="left"/>
      <w:pPr>
        <w:ind w:left="5270" w:hanging="361"/>
      </w:pPr>
      <w:rPr>
        <w:rFonts w:hint="default"/>
        <w:lang w:val="sk-SK" w:eastAsia="en-US" w:bidi="ar-SA"/>
      </w:rPr>
    </w:lvl>
    <w:lvl w:ilvl="6" w:tplc="FB7A26CE">
      <w:numFmt w:val="bullet"/>
      <w:lvlText w:val="•"/>
      <w:lvlJc w:val="left"/>
      <w:pPr>
        <w:ind w:left="6144" w:hanging="361"/>
      </w:pPr>
      <w:rPr>
        <w:rFonts w:hint="default"/>
        <w:lang w:val="sk-SK" w:eastAsia="en-US" w:bidi="ar-SA"/>
      </w:rPr>
    </w:lvl>
    <w:lvl w:ilvl="7" w:tplc="0762975E">
      <w:numFmt w:val="bullet"/>
      <w:lvlText w:val="•"/>
      <w:lvlJc w:val="left"/>
      <w:pPr>
        <w:ind w:left="7018" w:hanging="361"/>
      </w:pPr>
      <w:rPr>
        <w:rFonts w:hint="default"/>
        <w:lang w:val="sk-SK" w:eastAsia="en-US" w:bidi="ar-SA"/>
      </w:rPr>
    </w:lvl>
    <w:lvl w:ilvl="8" w:tplc="720A4E1E">
      <w:numFmt w:val="bullet"/>
      <w:lvlText w:val="•"/>
      <w:lvlJc w:val="left"/>
      <w:pPr>
        <w:ind w:left="7892" w:hanging="361"/>
      </w:pPr>
      <w:rPr>
        <w:rFonts w:hint="default"/>
        <w:lang w:val="sk-SK" w:eastAsia="en-US" w:bidi="ar-SA"/>
      </w:rPr>
    </w:lvl>
  </w:abstractNum>
  <w:abstractNum w:abstractNumId="7" w15:restartNumberingAfterBreak="0">
    <w:nsid w:val="11D25DC4"/>
    <w:multiLevelType w:val="hybridMultilevel"/>
    <w:tmpl w:val="FA84361E"/>
    <w:name w:val="Tiret 4"/>
    <w:lvl w:ilvl="0" w:tplc="446A219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E7427246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D704840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5534462A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580A2B6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CB1A4AAA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DCA2CC72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BDB4251A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C2F2395E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3457746"/>
    <w:multiLevelType w:val="hybridMultilevel"/>
    <w:tmpl w:val="0DDADC9A"/>
    <w:lvl w:ilvl="0" w:tplc="B3B24ABC">
      <w:numFmt w:val="bullet"/>
      <w:lvlText w:val=""/>
      <w:lvlJc w:val="left"/>
      <w:pPr>
        <w:ind w:left="898" w:hanging="361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1" w:tplc="877AB39C">
      <w:numFmt w:val="bullet"/>
      <w:lvlText w:val="•"/>
      <w:lvlJc w:val="left"/>
      <w:pPr>
        <w:ind w:left="1774" w:hanging="361"/>
      </w:pPr>
      <w:rPr>
        <w:rFonts w:hint="default"/>
        <w:lang w:val="sk-SK" w:eastAsia="en-US" w:bidi="ar-SA"/>
      </w:rPr>
    </w:lvl>
    <w:lvl w:ilvl="2" w:tplc="08A4B820">
      <w:numFmt w:val="bullet"/>
      <w:lvlText w:val="•"/>
      <w:lvlJc w:val="left"/>
      <w:pPr>
        <w:ind w:left="2648" w:hanging="361"/>
      </w:pPr>
      <w:rPr>
        <w:rFonts w:hint="default"/>
        <w:lang w:val="sk-SK" w:eastAsia="en-US" w:bidi="ar-SA"/>
      </w:rPr>
    </w:lvl>
    <w:lvl w:ilvl="3" w:tplc="492EF8C2">
      <w:numFmt w:val="bullet"/>
      <w:lvlText w:val="•"/>
      <w:lvlJc w:val="left"/>
      <w:pPr>
        <w:ind w:left="3522" w:hanging="361"/>
      </w:pPr>
      <w:rPr>
        <w:rFonts w:hint="default"/>
        <w:lang w:val="sk-SK" w:eastAsia="en-US" w:bidi="ar-SA"/>
      </w:rPr>
    </w:lvl>
    <w:lvl w:ilvl="4" w:tplc="BBB21378">
      <w:numFmt w:val="bullet"/>
      <w:lvlText w:val="•"/>
      <w:lvlJc w:val="left"/>
      <w:pPr>
        <w:ind w:left="4396" w:hanging="361"/>
      </w:pPr>
      <w:rPr>
        <w:rFonts w:hint="default"/>
        <w:lang w:val="sk-SK" w:eastAsia="en-US" w:bidi="ar-SA"/>
      </w:rPr>
    </w:lvl>
    <w:lvl w:ilvl="5" w:tplc="2A10326A">
      <w:numFmt w:val="bullet"/>
      <w:lvlText w:val="•"/>
      <w:lvlJc w:val="left"/>
      <w:pPr>
        <w:ind w:left="5270" w:hanging="361"/>
      </w:pPr>
      <w:rPr>
        <w:rFonts w:hint="default"/>
        <w:lang w:val="sk-SK" w:eastAsia="en-US" w:bidi="ar-SA"/>
      </w:rPr>
    </w:lvl>
    <w:lvl w:ilvl="6" w:tplc="8B70BFB2">
      <w:numFmt w:val="bullet"/>
      <w:lvlText w:val="•"/>
      <w:lvlJc w:val="left"/>
      <w:pPr>
        <w:ind w:left="6144" w:hanging="361"/>
      </w:pPr>
      <w:rPr>
        <w:rFonts w:hint="default"/>
        <w:lang w:val="sk-SK" w:eastAsia="en-US" w:bidi="ar-SA"/>
      </w:rPr>
    </w:lvl>
    <w:lvl w:ilvl="7" w:tplc="A7B8B9F8">
      <w:numFmt w:val="bullet"/>
      <w:lvlText w:val="•"/>
      <w:lvlJc w:val="left"/>
      <w:pPr>
        <w:ind w:left="7018" w:hanging="361"/>
      </w:pPr>
      <w:rPr>
        <w:rFonts w:hint="default"/>
        <w:lang w:val="sk-SK" w:eastAsia="en-US" w:bidi="ar-SA"/>
      </w:rPr>
    </w:lvl>
    <w:lvl w:ilvl="8" w:tplc="EC226F08">
      <w:numFmt w:val="bullet"/>
      <w:lvlText w:val="•"/>
      <w:lvlJc w:val="left"/>
      <w:pPr>
        <w:ind w:left="7892" w:hanging="361"/>
      </w:pPr>
      <w:rPr>
        <w:rFonts w:hint="default"/>
        <w:lang w:val="sk-SK" w:eastAsia="en-US" w:bidi="ar-SA"/>
      </w:rPr>
    </w:lvl>
  </w:abstractNum>
  <w:abstractNum w:abstractNumId="9" w15:restartNumberingAfterBreak="0">
    <w:nsid w:val="138C27EF"/>
    <w:multiLevelType w:val="multilevel"/>
    <w:tmpl w:val="F464441C"/>
    <w:lvl w:ilvl="0">
      <w:start w:val="3"/>
      <w:numFmt w:val="decimal"/>
      <w:lvlText w:val="%1"/>
      <w:lvlJc w:val="left"/>
      <w:pPr>
        <w:ind w:left="2446" w:hanging="1702"/>
      </w:pPr>
      <w:rPr>
        <w:rFonts w:hint="default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2446" w:hanging="1702"/>
      </w:pPr>
      <w:rPr>
        <w:rFonts w:hint="default"/>
        <w:lang w:val="sk-SK" w:eastAsia="en-US" w:bidi="ar-SA"/>
      </w:rPr>
    </w:lvl>
    <w:lvl w:ilvl="2">
      <w:start w:val="1"/>
      <w:numFmt w:val="decimal"/>
      <w:lvlText w:val="%1.%2.%3"/>
      <w:lvlJc w:val="left"/>
      <w:pPr>
        <w:ind w:left="2446" w:hanging="1702"/>
      </w:pPr>
      <w:rPr>
        <w:rFonts w:hint="default"/>
        <w:lang w:val="sk-SK" w:eastAsia="en-US" w:bidi="ar-SA"/>
      </w:rPr>
    </w:lvl>
    <w:lvl w:ilvl="3">
      <w:start w:val="1"/>
      <w:numFmt w:val="decimal"/>
      <w:lvlText w:val="%1.%2.%3.%4."/>
      <w:lvlJc w:val="left"/>
      <w:pPr>
        <w:ind w:left="2446" w:hanging="1702"/>
      </w:pPr>
      <w:rPr>
        <w:rFonts w:ascii="Arial" w:eastAsia="Microsoft Sans Serif" w:hAnsi="Arial" w:cs="Arial" w:hint="default"/>
        <w:spacing w:val="0"/>
        <w:w w:val="99"/>
        <w:sz w:val="24"/>
        <w:szCs w:val="24"/>
        <w:lang w:val="sk-SK" w:eastAsia="en-US" w:bidi="ar-SA"/>
      </w:rPr>
    </w:lvl>
    <w:lvl w:ilvl="4">
      <w:numFmt w:val="bullet"/>
      <w:lvlText w:val="•"/>
      <w:lvlJc w:val="left"/>
      <w:pPr>
        <w:ind w:left="5320" w:hanging="1702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6040" w:hanging="1702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760" w:hanging="1702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480" w:hanging="1702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8200" w:hanging="1702"/>
      </w:pPr>
      <w:rPr>
        <w:rFonts w:hint="default"/>
        <w:lang w:val="sk-SK" w:eastAsia="en-US" w:bidi="ar-SA"/>
      </w:rPr>
    </w:lvl>
  </w:abstractNum>
  <w:abstractNum w:abstractNumId="10" w15:restartNumberingAfterBreak="0">
    <w:nsid w:val="17B35B15"/>
    <w:multiLevelType w:val="hybridMultilevel"/>
    <w:tmpl w:val="20244CB4"/>
    <w:lvl w:ilvl="0" w:tplc="FE42CE6A">
      <w:start w:val="1"/>
      <w:numFmt w:val="lowerLetter"/>
      <w:lvlText w:val="%1)"/>
      <w:lvlJc w:val="left"/>
      <w:pPr>
        <w:ind w:left="898" w:hanging="361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sk-SK" w:eastAsia="en-US" w:bidi="ar-SA"/>
      </w:rPr>
    </w:lvl>
    <w:lvl w:ilvl="1" w:tplc="440263BE">
      <w:start w:val="1"/>
      <w:numFmt w:val="decimal"/>
      <w:lvlText w:val="%2)"/>
      <w:lvlJc w:val="left"/>
      <w:pPr>
        <w:ind w:left="1172" w:hanging="361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sk-SK" w:eastAsia="en-US" w:bidi="ar-SA"/>
      </w:rPr>
    </w:lvl>
    <w:lvl w:ilvl="2" w:tplc="DF7ADD84">
      <w:numFmt w:val="bullet"/>
      <w:lvlText w:val="•"/>
      <w:lvlJc w:val="left"/>
      <w:pPr>
        <w:ind w:left="2120" w:hanging="361"/>
      </w:pPr>
      <w:rPr>
        <w:rFonts w:hint="default"/>
        <w:lang w:val="sk-SK" w:eastAsia="en-US" w:bidi="ar-SA"/>
      </w:rPr>
    </w:lvl>
    <w:lvl w:ilvl="3" w:tplc="CE08857A">
      <w:numFmt w:val="bullet"/>
      <w:lvlText w:val="•"/>
      <w:lvlJc w:val="left"/>
      <w:pPr>
        <w:ind w:left="3060" w:hanging="361"/>
      </w:pPr>
      <w:rPr>
        <w:rFonts w:hint="default"/>
        <w:lang w:val="sk-SK" w:eastAsia="en-US" w:bidi="ar-SA"/>
      </w:rPr>
    </w:lvl>
    <w:lvl w:ilvl="4" w:tplc="43044F94">
      <w:numFmt w:val="bullet"/>
      <w:lvlText w:val="•"/>
      <w:lvlJc w:val="left"/>
      <w:pPr>
        <w:ind w:left="4000" w:hanging="361"/>
      </w:pPr>
      <w:rPr>
        <w:rFonts w:hint="default"/>
        <w:lang w:val="sk-SK" w:eastAsia="en-US" w:bidi="ar-SA"/>
      </w:rPr>
    </w:lvl>
    <w:lvl w:ilvl="5" w:tplc="3C54B110">
      <w:numFmt w:val="bullet"/>
      <w:lvlText w:val="•"/>
      <w:lvlJc w:val="left"/>
      <w:pPr>
        <w:ind w:left="4940" w:hanging="361"/>
      </w:pPr>
      <w:rPr>
        <w:rFonts w:hint="default"/>
        <w:lang w:val="sk-SK" w:eastAsia="en-US" w:bidi="ar-SA"/>
      </w:rPr>
    </w:lvl>
    <w:lvl w:ilvl="6" w:tplc="4BE64C4C">
      <w:numFmt w:val="bullet"/>
      <w:lvlText w:val="•"/>
      <w:lvlJc w:val="left"/>
      <w:pPr>
        <w:ind w:left="5880" w:hanging="361"/>
      </w:pPr>
      <w:rPr>
        <w:rFonts w:hint="default"/>
        <w:lang w:val="sk-SK" w:eastAsia="en-US" w:bidi="ar-SA"/>
      </w:rPr>
    </w:lvl>
    <w:lvl w:ilvl="7" w:tplc="93BC1ECA">
      <w:numFmt w:val="bullet"/>
      <w:lvlText w:val="•"/>
      <w:lvlJc w:val="left"/>
      <w:pPr>
        <w:ind w:left="6820" w:hanging="361"/>
      </w:pPr>
      <w:rPr>
        <w:rFonts w:hint="default"/>
        <w:lang w:val="sk-SK" w:eastAsia="en-US" w:bidi="ar-SA"/>
      </w:rPr>
    </w:lvl>
    <w:lvl w:ilvl="8" w:tplc="71D8F72E">
      <w:numFmt w:val="bullet"/>
      <w:lvlText w:val="•"/>
      <w:lvlJc w:val="left"/>
      <w:pPr>
        <w:ind w:left="7760" w:hanging="361"/>
      </w:pPr>
      <w:rPr>
        <w:rFonts w:hint="default"/>
        <w:lang w:val="sk-SK" w:eastAsia="en-US" w:bidi="ar-SA"/>
      </w:rPr>
    </w:lvl>
  </w:abstractNum>
  <w:abstractNum w:abstractNumId="11" w15:restartNumberingAfterBreak="0">
    <w:nsid w:val="20046365"/>
    <w:multiLevelType w:val="hybridMultilevel"/>
    <w:tmpl w:val="B40E2B56"/>
    <w:lvl w:ilvl="0" w:tplc="E15C2E4E">
      <w:numFmt w:val="bullet"/>
      <w:lvlText w:val=""/>
      <w:lvlJc w:val="left"/>
      <w:pPr>
        <w:ind w:left="898" w:hanging="361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1" w:tplc="C8C47E28">
      <w:numFmt w:val="bullet"/>
      <w:lvlText w:val="•"/>
      <w:lvlJc w:val="left"/>
      <w:pPr>
        <w:ind w:left="1774" w:hanging="361"/>
      </w:pPr>
      <w:rPr>
        <w:rFonts w:hint="default"/>
        <w:lang w:val="sk-SK" w:eastAsia="en-US" w:bidi="ar-SA"/>
      </w:rPr>
    </w:lvl>
    <w:lvl w:ilvl="2" w:tplc="62B2C28E">
      <w:numFmt w:val="bullet"/>
      <w:lvlText w:val="•"/>
      <w:lvlJc w:val="left"/>
      <w:pPr>
        <w:ind w:left="2648" w:hanging="361"/>
      </w:pPr>
      <w:rPr>
        <w:rFonts w:hint="default"/>
        <w:lang w:val="sk-SK" w:eastAsia="en-US" w:bidi="ar-SA"/>
      </w:rPr>
    </w:lvl>
    <w:lvl w:ilvl="3" w:tplc="471C50D0">
      <w:numFmt w:val="bullet"/>
      <w:lvlText w:val="•"/>
      <w:lvlJc w:val="left"/>
      <w:pPr>
        <w:ind w:left="3522" w:hanging="361"/>
      </w:pPr>
      <w:rPr>
        <w:rFonts w:hint="default"/>
        <w:lang w:val="sk-SK" w:eastAsia="en-US" w:bidi="ar-SA"/>
      </w:rPr>
    </w:lvl>
    <w:lvl w:ilvl="4" w:tplc="967A6976">
      <w:numFmt w:val="bullet"/>
      <w:lvlText w:val="•"/>
      <w:lvlJc w:val="left"/>
      <w:pPr>
        <w:ind w:left="4396" w:hanging="361"/>
      </w:pPr>
      <w:rPr>
        <w:rFonts w:hint="default"/>
        <w:lang w:val="sk-SK" w:eastAsia="en-US" w:bidi="ar-SA"/>
      </w:rPr>
    </w:lvl>
    <w:lvl w:ilvl="5" w:tplc="5838B9A2">
      <w:numFmt w:val="bullet"/>
      <w:lvlText w:val="•"/>
      <w:lvlJc w:val="left"/>
      <w:pPr>
        <w:ind w:left="5270" w:hanging="361"/>
      </w:pPr>
      <w:rPr>
        <w:rFonts w:hint="default"/>
        <w:lang w:val="sk-SK" w:eastAsia="en-US" w:bidi="ar-SA"/>
      </w:rPr>
    </w:lvl>
    <w:lvl w:ilvl="6" w:tplc="317813EE">
      <w:numFmt w:val="bullet"/>
      <w:lvlText w:val="•"/>
      <w:lvlJc w:val="left"/>
      <w:pPr>
        <w:ind w:left="6144" w:hanging="361"/>
      </w:pPr>
      <w:rPr>
        <w:rFonts w:hint="default"/>
        <w:lang w:val="sk-SK" w:eastAsia="en-US" w:bidi="ar-SA"/>
      </w:rPr>
    </w:lvl>
    <w:lvl w:ilvl="7" w:tplc="FC76C0F2">
      <w:numFmt w:val="bullet"/>
      <w:lvlText w:val="•"/>
      <w:lvlJc w:val="left"/>
      <w:pPr>
        <w:ind w:left="7018" w:hanging="361"/>
      </w:pPr>
      <w:rPr>
        <w:rFonts w:hint="default"/>
        <w:lang w:val="sk-SK" w:eastAsia="en-US" w:bidi="ar-SA"/>
      </w:rPr>
    </w:lvl>
    <w:lvl w:ilvl="8" w:tplc="8E5AAE9C">
      <w:numFmt w:val="bullet"/>
      <w:lvlText w:val="•"/>
      <w:lvlJc w:val="left"/>
      <w:pPr>
        <w:ind w:left="7892" w:hanging="361"/>
      </w:pPr>
      <w:rPr>
        <w:rFonts w:hint="default"/>
        <w:lang w:val="sk-SK" w:eastAsia="en-US" w:bidi="ar-SA"/>
      </w:rPr>
    </w:lvl>
  </w:abstractNum>
  <w:abstractNum w:abstractNumId="12" w15:restartNumberingAfterBreak="0">
    <w:nsid w:val="21660496"/>
    <w:multiLevelType w:val="hybridMultilevel"/>
    <w:tmpl w:val="4B321A68"/>
    <w:name w:val="List Dash 2"/>
    <w:lvl w:ilvl="0" w:tplc="D668CC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5248DC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A72A42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24C8AE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0205D7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8B613E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FFEB73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4FA9C9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1447BA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296D2A"/>
    <w:multiLevelType w:val="hybridMultilevel"/>
    <w:tmpl w:val="61D81328"/>
    <w:lvl w:ilvl="0" w:tplc="3A0C705C">
      <w:start w:val="1"/>
      <w:numFmt w:val="lowerLetter"/>
      <w:lvlText w:val="%1)"/>
      <w:lvlJc w:val="left"/>
      <w:pPr>
        <w:ind w:left="898" w:hanging="361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sk-SK" w:eastAsia="en-US" w:bidi="ar-SA"/>
      </w:rPr>
    </w:lvl>
    <w:lvl w:ilvl="1" w:tplc="F252B4DC">
      <w:numFmt w:val="bullet"/>
      <w:lvlText w:val="•"/>
      <w:lvlJc w:val="left"/>
      <w:pPr>
        <w:ind w:left="1774" w:hanging="361"/>
      </w:pPr>
      <w:rPr>
        <w:rFonts w:hint="default"/>
        <w:lang w:val="sk-SK" w:eastAsia="en-US" w:bidi="ar-SA"/>
      </w:rPr>
    </w:lvl>
    <w:lvl w:ilvl="2" w:tplc="E1E8371E">
      <w:numFmt w:val="bullet"/>
      <w:lvlText w:val="•"/>
      <w:lvlJc w:val="left"/>
      <w:pPr>
        <w:ind w:left="2648" w:hanging="361"/>
      </w:pPr>
      <w:rPr>
        <w:rFonts w:hint="default"/>
        <w:lang w:val="sk-SK" w:eastAsia="en-US" w:bidi="ar-SA"/>
      </w:rPr>
    </w:lvl>
    <w:lvl w:ilvl="3" w:tplc="D18A4146">
      <w:numFmt w:val="bullet"/>
      <w:lvlText w:val="•"/>
      <w:lvlJc w:val="left"/>
      <w:pPr>
        <w:ind w:left="3522" w:hanging="361"/>
      </w:pPr>
      <w:rPr>
        <w:rFonts w:hint="default"/>
        <w:lang w:val="sk-SK" w:eastAsia="en-US" w:bidi="ar-SA"/>
      </w:rPr>
    </w:lvl>
    <w:lvl w:ilvl="4" w:tplc="95288AF6">
      <w:numFmt w:val="bullet"/>
      <w:lvlText w:val="•"/>
      <w:lvlJc w:val="left"/>
      <w:pPr>
        <w:ind w:left="4396" w:hanging="361"/>
      </w:pPr>
      <w:rPr>
        <w:rFonts w:hint="default"/>
        <w:lang w:val="sk-SK" w:eastAsia="en-US" w:bidi="ar-SA"/>
      </w:rPr>
    </w:lvl>
    <w:lvl w:ilvl="5" w:tplc="AA18EE6C">
      <w:numFmt w:val="bullet"/>
      <w:lvlText w:val="•"/>
      <w:lvlJc w:val="left"/>
      <w:pPr>
        <w:ind w:left="5270" w:hanging="361"/>
      </w:pPr>
      <w:rPr>
        <w:rFonts w:hint="default"/>
        <w:lang w:val="sk-SK" w:eastAsia="en-US" w:bidi="ar-SA"/>
      </w:rPr>
    </w:lvl>
    <w:lvl w:ilvl="6" w:tplc="6930D158">
      <w:numFmt w:val="bullet"/>
      <w:lvlText w:val="•"/>
      <w:lvlJc w:val="left"/>
      <w:pPr>
        <w:ind w:left="6144" w:hanging="361"/>
      </w:pPr>
      <w:rPr>
        <w:rFonts w:hint="default"/>
        <w:lang w:val="sk-SK" w:eastAsia="en-US" w:bidi="ar-SA"/>
      </w:rPr>
    </w:lvl>
    <w:lvl w:ilvl="7" w:tplc="99840152">
      <w:numFmt w:val="bullet"/>
      <w:lvlText w:val="•"/>
      <w:lvlJc w:val="left"/>
      <w:pPr>
        <w:ind w:left="7018" w:hanging="361"/>
      </w:pPr>
      <w:rPr>
        <w:rFonts w:hint="default"/>
        <w:lang w:val="sk-SK" w:eastAsia="en-US" w:bidi="ar-SA"/>
      </w:rPr>
    </w:lvl>
    <w:lvl w:ilvl="8" w:tplc="132CEA4E">
      <w:numFmt w:val="bullet"/>
      <w:lvlText w:val="•"/>
      <w:lvlJc w:val="left"/>
      <w:pPr>
        <w:ind w:left="7892" w:hanging="361"/>
      </w:pPr>
      <w:rPr>
        <w:rFonts w:hint="default"/>
        <w:lang w:val="sk-SK" w:eastAsia="en-US" w:bidi="ar-SA"/>
      </w:rPr>
    </w:lvl>
  </w:abstractNum>
  <w:abstractNum w:abstractNumId="14" w15:restartNumberingAfterBreak="0">
    <w:nsid w:val="2FEA688A"/>
    <w:multiLevelType w:val="hybridMultilevel"/>
    <w:tmpl w:val="86107240"/>
    <w:lvl w:ilvl="0" w:tplc="A3127602">
      <w:numFmt w:val="bullet"/>
      <w:lvlText w:val=""/>
      <w:lvlJc w:val="left"/>
      <w:pPr>
        <w:ind w:left="461" w:hanging="361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1" w:tplc="88D6EFDE">
      <w:numFmt w:val="bullet"/>
      <w:lvlText w:val="•"/>
      <w:lvlJc w:val="left"/>
      <w:pPr>
        <w:ind w:left="1378" w:hanging="361"/>
      </w:pPr>
      <w:rPr>
        <w:rFonts w:hint="default"/>
        <w:lang w:val="sk-SK" w:eastAsia="en-US" w:bidi="ar-SA"/>
      </w:rPr>
    </w:lvl>
    <w:lvl w:ilvl="2" w:tplc="989640A4">
      <w:numFmt w:val="bullet"/>
      <w:lvlText w:val="•"/>
      <w:lvlJc w:val="left"/>
      <w:pPr>
        <w:ind w:left="2296" w:hanging="361"/>
      </w:pPr>
      <w:rPr>
        <w:rFonts w:hint="default"/>
        <w:lang w:val="sk-SK" w:eastAsia="en-US" w:bidi="ar-SA"/>
      </w:rPr>
    </w:lvl>
    <w:lvl w:ilvl="3" w:tplc="3F3A125E">
      <w:numFmt w:val="bullet"/>
      <w:lvlText w:val="•"/>
      <w:lvlJc w:val="left"/>
      <w:pPr>
        <w:ind w:left="3214" w:hanging="361"/>
      </w:pPr>
      <w:rPr>
        <w:rFonts w:hint="default"/>
        <w:lang w:val="sk-SK" w:eastAsia="en-US" w:bidi="ar-SA"/>
      </w:rPr>
    </w:lvl>
    <w:lvl w:ilvl="4" w:tplc="E12040CA">
      <w:numFmt w:val="bullet"/>
      <w:lvlText w:val="•"/>
      <w:lvlJc w:val="left"/>
      <w:pPr>
        <w:ind w:left="4132" w:hanging="361"/>
      </w:pPr>
      <w:rPr>
        <w:rFonts w:hint="default"/>
        <w:lang w:val="sk-SK" w:eastAsia="en-US" w:bidi="ar-SA"/>
      </w:rPr>
    </w:lvl>
    <w:lvl w:ilvl="5" w:tplc="0666D7F2">
      <w:numFmt w:val="bullet"/>
      <w:lvlText w:val="•"/>
      <w:lvlJc w:val="left"/>
      <w:pPr>
        <w:ind w:left="5050" w:hanging="361"/>
      </w:pPr>
      <w:rPr>
        <w:rFonts w:hint="default"/>
        <w:lang w:val="sk-SK" w:eastAsia="en-US" w:bidi="ar-SA"/>
      </w:rPr>
    </w:lvl>
    <w:lvl w:ilvl="6" w:tplc="0E508162">
      <w:numFmt w:val="bullet"/>
      <w:lvlText w:val="•"/>
      <w:lvlJc w:val="left"/>
      <w:pPr>
        <w:ind w:left="5968" w:hanging="361"/>
      </w:pPr>
      <w:rPr>
        <w:rFonts w:hint="default"/>
        <w:lang w:val="sk-SK" w:eastAsia="en-US" w:bidi="ar-SA"/>
      </w:rPr>
    </w:lvl>
    <w:lvl w:ilvl="7" w:tplc="0694AAB2">
      <w:numFmt w:val="bullet"/>
      <w:lvlText w:val="•"/>
      <w:lvlJc w:val="left"/>
      <w:pPr>
        <w:ind w:left="6886" w:hanging="361"/>
      </w:pPr>
      <w:rPr>
        <w:rFonts w:hint="default"/>
        <w:lang w:val="sk-SK" w:eastAsia="en-US" w:bidi="ar-SA"/>
      </w:rPr>
    </w:lvl>
    <w:lvl w:ilvl="8" w:tplc="DCEA9D7A">
      <w:numFmt w:val="bullet"/>
      <w:lvlText w:val="•"/>
      <w:lvlJc w:val="left"/>
      <w:pPr>
        <w:ind w:left="7804" w:hanging="361"/>
      </w:pPr>
      <w:rPr>
        <w:rFonts w:hint="default"/>
        <w:lang w:val="sk-SK" w:eastAsia="en-US" w:bidi="ar-SA"/>
      </w:rPr>
    </w:lvl>
  </w:abstractNum>
  <w:abstractNum w:abstractNumId="15" w15:restartNumberingAfterBreak="0">
    <w:nsid w:val="33381F2E"/>
    <w:multiLevelType w:val="hybridMultilevel"/>
    <w:tmpl w:val="B178FFE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1D7544"/>
    <w:multiLevelType w:val="hybridMultilevel"/>
    <w:tmpl w:val="FF4006D6"/>
    <w:lvl w:ilvl="0" w:tplc="BFEA0FC4">
      <w:numFmt w:val="bullet"/>
      <w:lvlText w:val=""/>
      <w:lvlJc w:val="left"/>
      <w:pPr>
        <w:ind w:left="972" w:hanging="361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1" w:tplc="14ECEF12">
      <w:numFmt w:val="bullet"/>
      <w:lvlText w:val="-"/>
      <w:lvlJc w:val="left"/>
      <w:pPr>
        <w:ind w:left="1311" w:hanging="361"/>
      </w:pPr>
      <w:rPr>
        <w:rFonts w:ascii="Microsoft Sans Serif" w:eastAsia="Microsoft Sans Serif" w:hAnsi="Microsoft Sans Serif" w:cs="Microsoft Sans Serif" w:hint="default"/>
        <w:w w:val="99"/>
        <w:sz w:val="22"/>
        <w:szCs w:val="22"/>
        <w:lang w:val="sk-SK" w:eastAsia="en-US" w:bidi="ar-SA"/>
      </w:rPr>
    </w:lvl>
    <w:lvl w:ilvl="2" w:tplc="23CCA83A">
      <w:numFmt w:val="bullet"/>
      <w:lvlText w:val="•"/>
      <w:lvlJc w:val="left"/>
      <w:pPr>
        <w:ind w:left="2244" w:hanging="361"/>
      </w:pPr>
      <w:rPr>
        <w:rFonts w:hint="default"/>
        <w:lang w:val="sk-SK" w:eastAsia="en-US" w:bidi="ar-SA"/>
      </w:rPr>
    </w:lvl>
    <w:lvl w:ilvl="3" w:tplc="4CD4E62C">
      <w:numFmt w:val="bullet"/>
      <w:lvlText w:val="•"/>
      <w:lvlJc w:val="left"/>
      <w:pPr>
        <w:ind w:left="3168" w:hanging="361"/>
      </w:pPr>
      <w:rPr>
        <w:rFonts w:hint="default"/>
        <w:lang w:val="sk-SK" w:eastAsia="en-US" w:bidi="ar-SA"/>
      </w:rPr>
    </w:lvl>
    <w:lvl w:ilvl="4" w:tplc="BA42F0F2">
      <w:numFmt w:val="bullet"/>
      <w:lvlText w:val="•"/>
      <w:lvlJc w:val="left"/>
      <w:pPr>
        <w:ind w:left="4093" w:hanging="361"/>
      </w:pPr>
      <w:rPr>
        <w:rFonts w:hint="default"/>
        <w:lang w:val="sk-SK" w:eastAsia="en-US" w:bidi="ar-SA"/>
      </w:rPr>
    </w:lvl>
    <w:lvl w:ilvl="5" w:tplc="0D106704">
      <w:numFmt w:val="bullet"/>
      <w:lvlText w:val="•"/>
      <w:lvlJc w:val="left"/>
      <w:pPr>
        <w:ind w:left="5017" w:hanging="361"/>
      </w:pPr>
      <w:rPr>
        <w:rFonts w:hint="default"/>
        <w:lang w:val="sk-SK" w:eastAsia="en-US" w:bidi="ar-SA"/>
      </w:rPr>
    </w:lvl>
    <w:lvl w:ilvl="6" w:tplc="93BC3A98">
      <w:numFmt w:val="bullet"/>
      <w:lvlText w:val="•"/>
      <w:lvlJc w:val="left"/>
      <w:pPr>
        <w:ind w:left="5942" w:hanging="361"/>
      </w:pPr>
      <w:rPr>
        <w:rFonts w:hint="default"/>
        <w:lang w:val="sk-SK" w:eastAsia="en-US" w:bidi="ar-SA"/>
      </w:rPr>
    </w:lvl>
    <w:lvl w:ilvl="7" w:tplc="3238F4E4">
      <w:numFmt w:val="bullet"/>
      <w:lvlText w:val="•"/>
      <w:lvlJc w:val="left"/>
      <w:pPr>
        <w:ind w:left="6866" w:hanging="361"/>
      </w:pPr>
      <w:rPr>
        <w:rFonts w:hint="default"/>
        <w:lang w:val="sk-SK" w:eastAsia="en-US" w:bidi="ar-SA"/>
      </w:rPr>
    </w:lvl>
    <w:lvl w:ilvl="8" w:tplc="94EA560C">
      <w:numFmt w:val="bullet"/>
      <w:lvlText w:val="•"/>
      <w:lvlJc w:val="left"/>
      <w:pPr>
        <w:ind w:left="7791" w:hanging="361"/>
      </w:pPr>
      <w:rPr>
        <w:rFonts w:hint="default"/>
        <w:lang w:val="sk-SK" w:eastAsia="en-US" w:bidi="ar-SA"/>
      </w:rPr>
    </w:lvl>
  </w:abstractNum>
  <w:abstractNum w:abstractNumId="17" w15:restartNumberingAfterBreak="0">
    <w:nsid w:val="35147811"/>
    <w:multiLevelType w:val="hybridMultilevel"/>
    <w:tmpl w:val="E96207E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271CF5"/>
    <w:multiLevelType w:val="multilevel"/>
    <w:tmpl w:val="C688C346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A3A7BF5"/>
    <w:multiLevelType w:val="hybridMultilevel"/>
    <w:tmpl w:val="823A4D8E"/>
    <w:lvl w:ilvl="0" w:tplc="A7FE6DFA">
      <w:start w:val="1"/>
      <w:numFmt w:val="decimal"/>
      <w:lvlText w:val="%1."/>
      <w:lvlJc w:val="left"/>
      <w:pPr>
        <w:ind w:left="912" w:hanging="264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sk-SK" w:eastAsia="en-US" w:bidi="ar-SA"/>
      </w:rPr>
    </w:lvl>
    <w:lvl w:ilvl="1" w:tplc="A052E73A">
      <w:numFmt w:val="bullet"/>
      <w:lvlText w:val="•"/>
      <w:lvlJc w:val="left"/>
      <w:pPr>
        <w:ind w:left="1792" w:hanging="264"/>
      </w:pPr>
      <w:rPr>
        <w:rFonts w:hint="default"/>
        <w:lang w:val="sk-SK" w:eastAsia="en-US" w:bidi="ar-SA"/>
      </w:rPr>
    </w:lvl>
    <w:lvl w:ilvl="2" w:tplc="3CE6D1C6">
      <w:numFmt w:val="bullet"/>
      <w:lvlText w:val="•"/>
      <w:lvlJc w:val="left"/>
      <w:pPr>
        <w:ind w:left="2664" w:hanging="264"/>
      </w:pPr>
      <w:rPr>
        <w:rFonts w:hint="default"/>
        <w:lang w:val="sk-SK" w:eastAsia="en-US" w:bidi="ar-SA"/>
      </w:rPr>
    </w:lvl>
    <w:lvl w:ilvl="3" w:tplc="3D0C82AA">
      <w:numFmt w:val="bullet"/>
      <w:lvlText w:val="•"/>
      <w:lvlJc w:val="left"/>
      <w:pPr>
        <w:ind w:left="3536" w:hanging="264"/>
      </w:pPr>
      <w:rPr>
        <w:rFonts w:hint="default"/>
        <w:lang w:val="sk-SK" w:eastAsia="en-US" w:bidi="ar-SA"/>
      </w:rPr>
    </w:lvl>
    <w:lvl w:ilvl="4" w:tplc="4E5CA57A">
      <w:numFmt w:val="bullet"/>
      <w:lvlText w:val="•"/>
      <w:lvlJc w:val="left"/>
      <w:pPr>
        <w:ind w:left="4408" w:hanging="264"/>
      </w:pPr>
      <w:rPr>
        <w:rFonts w:hint="default"/>
        <w:lang w:val="sk-SK" w:eastAsia="en-US" w:bidi="ar-SA"/>
      </w:rPr>
    </w:lvl>
    <w:lvl w:ilvl="5" w:tplc="E160B30E">
      <w:numFmt w:val="bullet"/>
      <w:lvlText w:val="•"/>
      <w:lvlJc w:val="left"/>
      <w:pPr>
        <w:ind w:left="5280" w:hanging="264"/>
      </w:pPr>
      <w:rPr>
        <w:rFonts w:hint="default"/>
        <w:lang w:val="sk-SK" w:eastAsia="en-US" w:bidi="ar-SA"/>
      </w:rPr>
    </w:lvl>
    <w:lvl w:ilvl="6" w:tplc="91BC83A6">
      <w:numFmt w:val="bullet"/>
      <w:lvlText w:val="•"/>
      <w:lvlJc w:val="left"/>
      <w:pPr>
        <w:ind w:left="6152" w:hanging="264"/>
      </w:pPr>
      <w:rPr>
        <w:rFonts w:hint="default"/>
        <w:lang w:val="sk-SK" w:eastAsia="en-US" w:bidi="ar-SA"/>
      </w:rPr>
    </w:lvl>
    <w:lvl w:ilvl="7" w:tplc="E3FA9326">
      <w:numFmt w:val="bullet"/>
      <w:lvlText w:val="•"/>
      <w:lvlJc w:val="left"/>
      <w:pPr>
        <w:ind w:left="7024" w:hanging="264"/>
      </w:pPr>
      <w:rPr>
        <w:rFonts w:hint="default"/>
        <w:lang w:val="sk-SK" w:eastAsia="en-US" w:bidi="ar-SA"/>
      </w:rPr>
    </w:lvl>
    <w:lvl w:ilvl="8" w:tplc="9E2EF0CA">
      <w:numFmt w:val="bullet"/>
      <w:lvlText w:val="•"/>
      <w:lvlJc w:val="left"/>
      <w:pPr>
        <w:ind w:left="7896" w:hanging="264"/>
      </w:pPr>
      <w:rPr>
        <w:rFonts w:hint="default"/>
        <w:lang w:val="sk-SK" w:eastAsia="en-US" w:bidi="ar-SA"/>
      </w:rPr>
    </w:lvl>
  </w:abstractNum>
  <w:abstractNum w:abstractNumId="20" w15:restartNumberingAfterBreak="0">
    <w:nsid w:val="3E6D216B"/>
    <w:multiLevelType w:val="hybridMultilevel"/>
    <w:tmpl w:val="762613A8"/>
    <w:lvl w:ilvl="0" w:tplc="6CAA3716">
      <w:start w:val="4"/>
      <w:numFmt w:val="lowerLetter"/>
      <w:lvlText w:val="%1)"/>
      <w:lvlJc w:val="left"/>
      <w:pPr>
        <w:ind w:left="898" w:hanging="361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sk-SK" w:eastAsia="en-US" w:bidi="ar-SA"/>
      </w:rPr>
    </w:lvl>
    <w:lvl w:ilvl="1" w:tplc="C1D8215E">
      <w:numFmt w:val="bullet"/>
      <w:lvlText w:val="•"/>
      <w:lvlJc w:val="left"/>
      <w:pPr>
        <w:ind w:left="1774" w:hanging="361"/>
      </w:pPr>
      <w:rPr>
        <w:rFonts w:hint="default"/>
        <w:lang w:val="sk-SK" w:eastAsia="en-US" w:bidi="ar-SA"/>
      </w:rPr>
    </w:lvl>
    <w:lvl w:ilvl="2" w:tplc="9336EAE0">
      <w:numFmt w:val="bullet"/>
      <w:lvlText w:val="•"/>
      <w:lvlJc w:val="left"/>
      <w:pPr>
        <w:ind w:left="2648" w:hanging="361"/>
      </w:pPr>
      <w:rPr>
        <w:rFonts w:hint="default"/>
        <w:lang w:val="sk-SK" w:eastAsia="en-US" w:bidi="ar-SA"/>
      </w:rPr>
    </w:lvl>
    <w:lvl w:ilvl="3" w:tplc="51685BD4">
      <w:numFmt w:val="bullet"/>
      <w:lvlText w:val="•"/>
      <w:lvlJc w:val="left"/>
      <w:pPr>
        <w:ind w:left="3522" w:hanging="361"/>
      </w:pPr>
      <w:rPr>
        <w:rFonts w:hint="default"/>
        <w:lang w:val="sk-SK" w:eastAsia="en-US" w:bidi="ar-SA"/>
      </w:rPr>
    </w:lvl>
    <w:lvl w:ilvl="4" w:tplc="25B8691C">
      <w:numFmt w:val="bullet"/>
      <w:lvlText w:val="•"/>
      <w:lvlJc w:val="left"/>
      <w:pPr>
        <w:ind w:left="4396" w:hanging="361"/>
      </w:pPr>
      <w:rPr>
        <w:rFonts w:hint="default"/>
        <w:lang w:val="sk-SK" w:eastAsia="en-US" w:bidi="ar-SA"/>
      </w:rPr>
    </w:lvl>
    <w:lvl w:ilvl="5" w:tplc="EC0ADCEC">
      <w:numFmt w:val="bullet"/>
      <w:lvlText w:val="•"/>
      <w:lvlJc w:val="left"/>
      <w:pPr>
        <w:ind w:left="5270" w:hanging="361"/>
      </w:pPr>
      <w:rPr>
        <w:rFonts w:hint="default"/>
        <w:lang w:val="sk-SK" w:eastAsia="en-US" w:bidi="ar-SA"/>
      </w:rPr>
    </w:lvl>
    <w:lvl w:ilvl="6" w:tplc="DFFC5FF4">
      <w:numFmt w:val="bullet"/>
      <w:lvlText w:val="•"/>
      <w:lvlJc w:val="left"/>
      <w:pPr>
        <w:ind w:left="6144" w:hanging="361"/>
      </w:pPr>
      <w:rPr>
        <w:rFonts w:hint="default"/>
        <w:lang w:val="sk-SK" w:eastAsia="en-US" w:bidi="ar-SA"/>
      </w:rPr>
    </w:lvl>
    <w:lvl w:ilvl="7" w:tplc="744E5964">
      <w:numFmt w:val="bullet"/>
      <w:lvlText w:val="•"/>
      <w:lvlJc w:val="left"/>
      <w:pPr>
        <w:ind w:left="7018" w:hanging="361"/>
      </w:pPr>
      <w:rPr>
        <w:rFonts w:hint="default"/>
        <w:lang w:val="sk-SK" w:eastAsia="en-US" w:bidi="ar-SA"/>
      </w:rPr>
    </w:lvl>
    <w:lvl w:ilvl="8" w:tplc="B68CB054">
      <w:numFmt w:val="bullet"/>
      <w:lvlText w:val="•"/>
      <w:lvlJc w:val="left"/>
      <w:pPr>
        <w:ind w:left="7892" w:hanging="361"/>
      </w:pPr>
      <w:rPr>
        <w:rFonts w:hint="default"/>
        <w:lang w:val="sk-SK" w:eastAsia="en-US" w:bidi="ar-SA"/>
      </w:rPr>
    </w:lvl>
  </w:abstractNum>
  <w:abstractNum w:abstractNumId="21" w15:restartNumberingAfterBreak="0">
    <w:nsid w:val="3F7C3973"/>
    <w:multiLevelType w:val="hybridMultilevel"/>
    <w:tmpl w:val="6F661A6C"/>
    <w:lvl w:ilvl="0" w:tplc="04207788">
      <w:numFmt w:val="bullet"/>
      <w:lvlText w:val=""/>
      <w:lvlJc w:val="left"/>
      <w:pPr>
        <w:ind w:left="891" w:hanging="356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1" w:tplc="410E3C70">
      <w:numFmt w:val="bullet"/>
      <w:lvlText w:val="•"/>
      <w:lvlJc w:val="left"/>
      <w:pPr>
        <w:ind w:left="1774" w:hanging="356"/>
      </w:pPr>
      <w:rPr>
        <w:rFonts w:hint="default"/>
        <w:lang w:val="sk-SK" w:eastAsia="en-US" w:bidi="ar-SA"/>
      </w:rPr>
    </w:lvl>
    <w:lvl w:ilvl="2" w:tplc="0936CEEA">
      <w:numFmt w:val="bullet"/>
      <w:lvlText w:val="•"/>
      <w:lvlJc w:val="left"/>
      <w:pPr>
        <w:ind w:left="2648" w:hanging="356"/>
      </w:pPr>
      <w:rPr>
        <w:rFonts w:hint="default"/>
        <w:lang w:val="sk-SK" w:eastAsia="en-US" w:bidi="ar-SA"/>
      </w:rPr>
    </w:lvl>
    <w:lvl w:ilvl="3" w:tplc="77B82CA6">
      <w:numFmt w:val="bullet"/>
      <w:lvlText w:val="•"/>
      <w:lvlJc w:val="left"/>
      <w:pPr>
        <w:ind w:left="3522" w:hanging="356"/>
      </w:pPr>
      <w:rPr>
        <w:rFonts w:hint="default"/>
        <w:lang w:val="sk-SK" w:eastAsia="en-US" w:bidi="ar-SA"/>
      </w:rPr>
    </w:lvl>
    <w:lvl w:ilvl="4" w:tplc="5D78468A">
      <w:numFmt w:val="bullet"/>
      <w:lvlText w:val="•"/>
      <w:lvlJc w:val="left"/>
      <w:pPr>
        <w:ind w:left="4396" w:hanging="356"/>
      </w:pPr>
      <w:rPr>
        <w:rFonts w:hint="default"/>
        <w:lang w:val="sk-SK" w:eastAsia="en-US" w:bidi="ar-SA"/>
      </w:rPr>
    </w:lvl>
    <w:lvl w:ilvl="5" w:tplc="858821C4">
      <w:numFmt w:val="bullet"/>
      <w:lvlText w:val="•"/>
      <w:lvlJc w:val="left"/>
      <w:pPr>
        <w:ind w:left="5270" w:hanging="356"/>
      </w:pPr>
      <w:rPr>
        <w:rFonts w:hint="default"/>
        <w:lang w:val="sk-SK" w:eastAsia="en-US" w:bidi="ar-SA"/>
      </w:rPr>
    </w:lvl>
    <w:lvl w:ilvl="6" w:tplc="AA6ED3FC">
      <w:numFmt w:val="bullet"/>
      <w:lvlText w:val="•"/>
      <w:lvlJc w:val="left"/>
      <w:pPr>
        <w:ind w:left="6144" w:hanging="356"/>
      </w:pPr>
      <w:rPr>
        <w:rFonts w:hint="default"/>
        <w:lang w:val="sk-SK" w:eastAsia="en-US" w:bidi="ar-SA"/>
      </w:rPr>
    </w:lvl>
    <w:lvl w:ilvl="7" w:tplc="FD321124">
      <w:numFmt w:val="bullet"/>
      <w:lvlText w:val="•"/>
      <w:lvlJc w:val="left"/>
      <w:pPr>
        <w:ind w:left="7018" w:hanging="356"/>
      </w:pPr>
      <w:rPr>
        <w:rFonts w:hint="default"/>
        <w:lang w:val="sk-SK" w:eastAsia="en-US" w:bidi="ar-SA"/>
      </w:rPr>
    </w:lvl>
    <w:lvl w:ilvl="8" w:tplc="DAA23416">
      <w:numFmt w:val="bullet"/>
      <w:lvlText w:val="•"/>
      <w:lvlJc w:val="left"/>
      <w:pPr>
        <w:ind w:left="7892" w:hanging="356"/>
      </w:pPr>
      <w:rPr>
        <w:rFonts w:hint="default"/>
        <w:lang w:val="sk-SK" w:eastAsia="en-US" w:bidi="ar-SA"/>
      </w:rPr>
    </w:lvl>
  </w:abstractNum>
  <w:abstractNum w:abstractNumId="22" w15:restartNumberingAfterBreak="0">
    <w:nsid w:val="440948F6"/>
    <w:multiLevelType w:val="hybridMultilevel"/>
    <w:tmpl w:val="AEA0A786"/>
    <w:lvl w:ilvl="0" w:tplc="4118B2C2">
      <w:numFmt w:val="bullet"/>
      <w:lvlText w:val=""/>
      <w:lvlJc w:val="left"/>
      <w:pPr>
        <w:ind w:left="605" w:hanging="361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1" w:tplc="5FAE058C">
      <w:numFmt w:val="bullet"/>
      <w:lvlText w:val="•"/>
      <w:lvlJc w:val="left"/>
      <w:pPr>
        <w:ind w:left="1504" w:hanging="361"/>
      </w:pPr>
      <w:rPr>
        <w:rFonts w:hint="default"/>
        <w:lang w:val="sk-SK" w:eastAsia="en-US" w:bidi="ar-SA"/>
      </w:rPr>
    </w:lvl>
    <w:lvl w:ilvl="2" w:tplc="2C366812">
      <w:numFmt w:val="bullet"/>
      <w:lvlText w:val="•"/>
      <w:lvlJc w:val="left"/>
      <w:pPr>
        <w:ind w:left="2408" w:hanging="361"/>
      </w:pPr>
      <w:rPr>
        <w:rFonts w:hint="default"/>
        <w:lang w:val="sk-SK" w:eastAsia="en-US" w:bidi="ar-SA"/>
      </w:rPr>
    </w:lvl>
    <w:lvl w:ilvl="3" w:tplc="1056F764">
      <w:numFmt w:val="bullet"/>
      <w:lvlText w:val="•"/>
      <w:lvlJc w:val="left"/>
      <w:pPr>
        <w:ind w:left="3312" w:hanging="361"/>
      </w:pPr>
      <w:rPr>
        <w:rFonts w:hint="default"/>
        <w:lang w:val="sk-SK" w:eastAsia="en-US" w:bidi="ar-SA"/>
      </w:rPr>
    </w:lvl>
    <w:lvl w:ilvl="4" w:tplc="5D109F5E">
      <w:numFmt w:val="bullet"/>
      <w:lvlText w:val="•"/>
      <w:lvlJc w:val="left"/>
      <w:pPr>
        <w:ind w:left="4216" w:hanging="361"/>
      </w:pPr>
      <w:rPr>
        <w:rFonts w:hint="default"/>
        <w:lang w:val="sk-SK" w:eastAsia="en-US" w:bidi="ar-SA"/>
      </w:rPr>
    </w:lvl>
    <w:lvl w:ilvl="5" w:tplc="697E97D8">
      <w:numFmt w:val="bullet"/>
      <w:lvlText w:val="•"/>
      <w:lvlJc w:val="left"/>
      <w:pPr>
        <w:ind w:left="5120" w:hanging="361"/>
      </w:pPr>
      <w:rPr>
        <w:rFonts w:hint="default"/>
        <w:lang w:val="sk-SK" w:eastAsia="en-US" w:bidi="ar-SA"/>
      </w:rPr>
    </w:lvl>
    <w:lvl w:ilvl="6" w:tplc="A6C43A20">
      <w:numFmt w:val="bullet"/>
      <w:lvlText w:val="•"/>
      <w:lvlJc w:val="left"/>
      <w:pPr>
        <w:ind w:left="6024" w:hanging="361"/>
      </w:pPr>
      <w:rPr>
        <w:rFonts w:hint="default"/>
        <w:lang w:val="sk-SK" w:eastAsia="en-US" w:bidi="ar-SA"/>
      </w:rPr>
    </w:lvl>
    <w:lvl w:ilvl="7" w:tplc="30B63700">
      <w:numFmt w:val="bullet"/>
      <w:lvlText w:val="•"/>
      <w:lvlJc w:val="left"/>
      <w:pPr>
        <w:ind w:left="6928" w:hanging="361"/>
      </w:pPr>
      <w:rPr>
        <w:rFonts w:hint="default"/>
        <w:lang w:val="sk-SK" w:eastAsia="en-US" w:bidi="ar-SA"/>
      </w:rPr>
    </w:lvl>
    <w:lvl w:ilvl="8" w:tplc="867A89A2">
      <w:numFmt w:val="bullet"/>
      <w:lvlText w:val="•"/>
      <w:lvlJc w:val="left"/>
      <w:pPr>
        <w:ind w:left="7832" w:hanging="361"/>
      </w:pPr>
      <w:rPr>
        <w:rFonts w:hint="default"/>
        <w:lang w:val="sk-SK" w:eastAsia="en-US" w:bidi="ar-SA"/>
      </w:rPr>
    </w:lvl>
  </w:abstractNum>
  <w:abstractNum w:abstractNumId="23" w15:restartNumberingAfterBreak="0">
    <w:nsid w:val="45034D96"/>
    <w:multiLevelType w:val="hybridMultilevel"/>
    <w:tmpl w:val="77521AAE"/>
    <w:lvl w:ilvl="0" w:tplc="E8582E48">
      <w:start w:val="1"/>
      <w:numFmt w:val="lowerLetter"/>
      <w:lvlText w:val="%1)"/>
      <w:lvlJc w:val="left"/>
      <w:pPr>
        <w:ind w:left="898" w:hanging="361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sk-SK" w:eastAsia="en-US" w:bidi="ar-SA"/>
      </w:rPr>
    </w:lvl>
    <w:lvl w:ilvl="1" w:tplc="C6E01004">
      <w:numFmt w:val="bullet"/>
      <w:lvlText w:val="•"/>
      <w:lvlJc w:val="left"/>
      <w:pPr>
        <w:ind w:left="1774" w:hanging="361"/>
      </w:pPr>
      <w:rPr>
        <w:rFonts w:hint="default"/>
        <w:lang w:val="sk-SK" w:eastAsia="en-US" w:bidi="ar-SA"/>
      </w:rPr>
    </w:lvl>
    <w:lvl w:ilvl="2" w:tplc="A9D608A8">
      <w:numFmt w:val="bullet"/>
      <w:lvlText w:val="•"/>
      <w:lvlJc w:val="left"/>
      <w:pPr>
        <w:ind w:left="2648" w:hanging="361"/>
      </w:pPr>
      <w:rPr>
        <w:rFonts w:hint="default"/>
        <w:lang w:val="sk-SK" w:eastAsia="en-US" w:bidi="ar-SA"/>
      </w:rPr>
    </w:lvl>
    <w:lvl w:ilvl="3" w:tplc="7C0C4744">
      <w:numFmt w:val="bullet"/>
      <w:lvlText w:val="•"/>
      <w:lvlJc w:val="left"/>
      <w:pPr>
        <w:ind w:left="3522" w:hanging="361"/>
      </w:pPr>
      <w:rPr>
        <w:rFonts w:hint="default"/>
        <w:lang w:val="sk-SK" w:eastAsia="en-US" w:bidi="ar-SA"/>
      </w:rPr>
    </w:lvl>
    <w:lvl w:ilvl="4" w:tplc="885CA71A">
      <w:numFmt w:val="bullet"/>
      <w:lvlText w:val="•"/>
      <w:lvlJc w:val="left"/>
      <w:pPr>
        <w:ind w:left="4396" w:hanging="361"/>
      </w:pPr>
      <w:rPr>
        <w:rFonts w:hint="default"/>
        <w:lang w:val="sk-SK" w:eastAsia="en-US" w:bidi="ar-SA"/>
      </w:rPr>
    </w:lvl>
    <w:lvl w:ilvl="5" w:tplc="0A189C6C">
      <w:numFmt w:val="bullet"/>
      <w:lvlText w:val="•"/>
      <w:lvlJc w:val="left"/>
      <w:pPr>
        <w:ind w:left="5270" w:hanging="361"/>
      </w:pPr>
      <w:rPr>
        <w:rFonts w:hint="default"/>
        <w:lang w:val="sk-SK" w:eastAsia="en-US" w:bidi="ar-SA"/>
      </w:rPr>
    </w:lvl>
    <w:lvl w:ilvl="6" w:tplc="7EC4948E">
      <w:numFmt w:val="bullet"/>
      <w:lvlText w:val="•"/>
      <w:lvlJc w:val="left"/>
      <w:pPr>
        <w:ind w:left="6144" w:hanging="361"/>
      </w:pPr>
      <w:rPr>
        <w:rFonts w:hint="default"/>
        <w:lang w:val="sk-SK" w:eastAsia="en-US" w:bidi="ar-SA"/>
      </w:rPr>
    </w:lvl>
    <w:lvl w:ilvl="7" w:tplc="7FB6FF06">
      <w:numFmt w:val="bullet"/>
      <w:lvlText w:val="•"/>
      <w:lvlJc w:val="left"/>
      <w:pPr>
        <w:ind w:left="7018" w:hanging="361"/>
      </w:pPr>
      <w:rPr>
        <w:rFonts w:hint="default"/>
        <w:lang w:val="sk-SK" w:eastAsia="en-US" w:bidi="ar-SA"/>
      </w:rPr>
    </w:lvl>
    <w:lvl w:ilvl="8" w:tplc="0E5C5512">
      <w:numFmt w:val="bullet"/>
      <w:lvlText w:val="•"/>
      <w:lvlJc w:val="left"/>
      <w:pPr>
        <w:ind w:left="7892" w:hanging="361"/>
      </w:pPr>
      <w:rPr>
        <w:rFonts w:hint="default"/>
        <w:lang w:val="sk-SK" w:eastAsia="en-US" w:bidi="ar-SA"/>
      </w:rPr>
    </w:lvl>
  </w:abstractNum>
  <w:abstractNum w:abstractNumId="24" w15:restartNumberingAfterBreak="0">
    <w:nsid w:val="49F50317"/>
    <w:multiLevelType w:val="multilevel"/>
    <w:tmpl w:val="8F1C8F94"/>
    <w:lvl w:ilvl="0">
      <w:start w:val="2"/>
      <w:numFmt w:val="decimal"/>
      <w:lvlText w:val="%1"/>
      <w:lvlJc w:val="left"/>
      <w:pPr>
        <w:ind w:left="2446" w:hanging="1702"/>
      </w:pPr>
      <w:rPr>
        <w:rFonts w:hint="default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2446" w:hanging="1702"/>
      </w:pPr>
      <w:rPr>
        <w:rFonts w:hint="default"/>
        <w:lang w:val="sk-SK" w:eastAsia="en-US" w:bidi="ar-SA"/>
      </w:rPr>
    </w:lvl>
    <w:lvl w:ilvl="2">
      <w:start w:val="6"/>
      <w:numFmt w:val="decimal"/>
      <w:lvlText w:val="%1.%2.%3"/>
      <w:lvlJc w:val="left"/>
      <w:pPr>
        <w:ind w:left="2446" w:hanging="1702"/>
      </w:pPr>
      <w:rPr>
        <w:rFonts w:hint="default"/>
        <w:lang w:val="sk-SK" w:eastAsia="en-US" w:bidi="ar-SA"/>
      </w:rPr>
    </w:lvl>
    <w:lvl w:ilvl="3">
      <w:start w:val="1"/>
      <w:numFmt w:val="decimal"/>
      <w:lvlText w:val="%1.%2.%3.%4."/>
      <w:lvlJc w:val="left"/>
      <w:pPr>
        <w:ind w:left="2446" w:hanging="1702"/>
      </w:pPr>
      <w:rPr>
        <w:rFonts w:ascii="Arial" w:eastAsia="Microsoft Sans Serif" w:hAnsi="Arial" w:cs="Arial" w:hint="default"/>
        <w:spacing w:val="0"/>
        <w:w w:val="100"/>
        <w:sz w:val="22"/>
        <w:szCs w:val="22"/>
        <w:lang w:val="sk-SK" w:eastAsia="en-US" w:bidi="ar-SA"/>
      </w:rPr>
    </w:lvl>
    <w:lvl w:ilvl="4">
      <w:numFmt w:val="bullet"/>
      <w:lvlText w:val="•"/>
      <w:lvlJc w:val="left"/>
      <w:pPr>
        <w:ind w:left="5320" w:hanging="1702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6040" w:hanging="1702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760" w:hanging="1702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480" w:hanging="1702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8200" w:hanging="1702"/>
      </w:pPr>
      <w:rPr>
        <w:rFonts w:hint="default"/>
        <w:lang w:val="sk-SK" w:eastAsia="en-US" w:bidi="ar-SA"/>
      </w:rPr>
    </w:lvl>
  </w:abstractNum>
  <w:abstractNum w:abstractNumId="25" w15:restartNumberingAfterBreak="0">
    <w:nsid w:val="4A1665BA"/>
    <w:multiLevelType w:val="hybridMultilevel"/>
    <w:tmpl w:val="BE124A02"/>
    <w:lvl w:ilvl="0" w:tplc="B21677A0">
      <w:numFmt w:val="bullet"/>
      <w:lvlText w:val=""/>
      <w:lvlJc w:val="left"/>
      <w:pPr>
        <w:ind w:left="898" w:hanging="361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1" w:tplc="CEA62BF8">
      <w:numFmt w:val="bullet"/>
      <w:lvlText w:val="•"/>
      <w:lvlJc w:val="left"/>
      <w:pPr>
        <w:ind w:left="1774" w:hanging="361"/>
      </w:pPr>
      <w:rPr>
        <w:rFonts w:hint="default"/>
        <w:lang w:val="sk-SK" w:eastAsia="en-US" w:bidi="ar-SA"/>
      </w:rPr>
    </w:lvl>
    <w:lvl w:ilvl="2" w:tplc="32543ADE">
      <w:numFmt w:val="bullet"/>
      <w:lvlText w:val="•"/>
      <w:lvlJc w:val="left"/>
      <w:pPr>
        <w:ind w:left="2648" w:hanging="361"/>
      </w:pPr>
      <w:rPr>
        <w:rFonts w:hint="default"/>
        <w:lang w:val="sk-SK" w:eastAsia="en-US" w:bidi="ar-SA"/>
      </w:rPr>
    </w:lvl>
    <w:lvl w:ilvl="3" w:tplc="C18A4E5A">
      <w:numFmt w:val="bullet"/>
      <w:lvlText w:val="•"/>
      <w:lvlJc w:val="left"/>
      <w:pPr>
        <w:ind w:left="3522" w:hanging="361"/>
      </w:pPr>
      <w:rPr>
        <w:rFonts w:hint="default"/>
        <w:lang w:val="sk-SK" w:eastAsia="en-US" w:bidi="ar-SA"/>
      </w:rPr>
    </w:lvl>
    <w:lvl w:ilvl="4" w:tplc="21F046DE">
      <w:numFmt w:val="bullet"/>
      <w:lvlText w:val="•"/>
      <w:lvlJc w:val="left"/>
      <w:pPr>
        <w:ind w:left="4396" w:hanging="361"/>
      </w:pPr>
      <w:rPr>
        <w:rFonts w:hint="default"/>
        <w:lang w:val="sk-SK" w:eastAsia="en-US" w:bidi="ar-SA"/>
      </w:rPr>
    </w:lvl>
    <w:lvl w:ilvl="5" w:tplc="0C94E586">
      <w:numFmt w:val="bullet"/>
      <w:lvlText w:val="•"/>
      <w:lvlJc w:val="left"/>
      <w:pPr>
        <w:ind w:left="5270" w:hanging="361"/>
      </w:pPr>
      <w:rPr>
        <w:rFonts w:hint="default"/>
        <w:lang w:val="sk-SK" w:eastAsia="en-US" w:bidi="ar-SA"/>
      </w:rPr>
    </w:lvl>
    <w:lvl w:ilvl="6" w:tplc="09CC2010">
      <w:numFmt w:val="bullet"/>
      <w:lvlText w:val="•"/>
      <w:lvlJc w:val="left"/>
      <w:pPr>
        <w:ind w:left="6144" w:hanging="361"/>
      </w:pPr>
      <w:rPr>
        <w:rFonts w:hint="default"/>
        <w:lang w:val="sk-SK" w:eastAsia="en-US" w:bidi="ar-SA"/>
      </w:rPr>
    </w:lvl>
    <w:lvl w:ilvl="7" w:tplc="52A29596">
      <w:numFmt w:val="bullet"/>
      <w:lvlText w:val="•"/>
      <w:lvlJc w:val="left"/>
      <w:pPr>
        <w:ind w:left="7018" w:hanging="361"/>
      </w:pPr>
      <w:rPr>
        <w:rFonts w:hint="default"/>
        <w:lang w:val="sk-SK" w:eastAsia="en-US" w:bidi="ar-SA"/>
      </w:rPr>
    </w:lvl>
    <w:lvl w:ilvl="8" w:tplc="203263BE">
      <w:numFmt w:val="bullet"/>
      <w:lvlText w:val="•"/>
      <w:lvlJc w:val="left"/>
      <w:pPr>
        <w:ind w:left="7892" w:hanging="361"/>
      </w:pPr>
      <w:rPr>
        <w:rFonts w:hint="default"/>
        <w:lang w:val="sk-SK" w:eastAsia="en-US" w:bidi="ar-SA"/>
      </w:rPr>
    </w:lvl>
  </w:abstractNum>
  <w:abstractNum w:abstractNumId="26" w15:restartNumberingAfterBreak="0">
    <w:nsid w:val="4C8D0264"/>
    <w:multiLevelType w:val="hybridMultilevel"/>
    <w:tmpl w:val="860AC58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w w:val="115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E835F9"/>
    <w:multiLevelType w:val="hybridMultilevel"/>
    <w:tmpl w:val="BCA8F0B2"/>
    <w:lvl w:ilvl="0" w:tplc="62D4EC1C">
      <w:start w:val="1"/>
      <w:numFmt w:val="lowerLetter"/>
      <w:lvlText w:val="%1)"/>
      <w:lvlJc w:val="left"/>
      <w:pPr>
        <w:ind w:left="898" w:hanging="361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sk-SK" w:eastAsia="en-US" w:bidi="ar-SA"/>
      </w:rPr>
    </w:lvl>
    <w:lvl w:ilvl="1" w:tplc="A3521A64">
      <w:numFmt w:val="bullet"/>
      <w:lvlText w:val="•"/>
      <w:lvlJc w:val="left"/>
      <w:pPr>
        <w:ind w:left="1774" w:hanging="361"/>
      </w:pPr>
      <w:rPr>
        <w:rFonts w:hint="default"/>
        <w:lang w:val="sk-SK" w:eastAsia="en-US" w:bidi="ar-SA"/>
      </w:rPr>
    </w:lvl>
    <w:lvl w:ilvl="2" w:tplc="C05E8F46">
      <w:numFmt w:val="bullet"/>
      <w:lvlText w:val="•"/>
      <w:lvlJc w:val="left"/>
      <w:pPr>
        <w:ind w:left="2648" w:hanging="361"/>
      </w:pPr>
      <w:rPr>
        <w:rFonts w:hint="default"/>
        <w:lang w:val="sk-SK" w:eastAsia="en-US" w:bidi="ar-SA"/>
      </w:rPr>
    </w:lvl>
    <w:lvl w:ilvl="3" w:tplc="FD4C0878">
      <w:numFmt w:val="bullet"/>
      <w:lvlText w:val="•"/>
      <w:lvlJc w:val="left"/>
      <w:pPr>
        <w:ind w:left="3522" w:hanging="361"/>
      </w:pPr>
      <w:rPr>
        <w:rFonts w:hint="default"/>
        <w:lang w:val="sk-SK" w:eastAsia="en-US" w:bidi="ar-SA"/>
      </w:rPr>
    </w:lvl>
    <w:lvl w:ilvl="4" w:tplc="1F729F3C">
      <w:numFmt w:val="bullet"/>
      <w:lvlText w:val="•"/>
      <w:lvlJc w:val="left"/>
      <w:pPr>
        <w:ind w:left="4396" w:hanging="361"/>
      </w:pPr>
      <w:rPr>
        <w:rFonts w:hint="default"/>
        <w:lang w:val="sk-SK" w:eastAsia="en-US" w:bidi="ar-SA"/>
      </w:rPr>
    </w:lvl>
    <w:lvl w:ilvl="5" w:tplc="3C423670">
      <w:numFmt w:val="bullet"/>
      <w:lvlText w:val="•"/>
      <w:lvlJc w:val="left"/>
      <w:pPr>
        <w:ind w:left="5270" w:hanging="361"/>
      </w:pPr>
      <w:rPr>
        <w:rFonts w:hint="default"/>
        <w:lang w:val="sk-SK" w:eastAsia="en-US" w:bidi="ar-SA"/>
      </w:rPr>
    </w:lvl>
    <w:lvl w:ilvl="6" w:tplc="F670C6E8">
      <w:numFmt w:val="bullet"/>
      <w:lvlText w:val="•"/>
      <w:lvlJc w:val="left"/>
      <w:pPr>
        <w:ind w:left="6144" w:hanging="361"/>
      </w:pPr>
      <w:rPr>
        <w:rFonts w:hint="default"/>
        <w:lang w:val="sk-SK" w:eastAsia="en-US" w:bidi="ar-SA"/>
      </w:rPr>
    </w:lvl>
    <w:lvl w:ilvl="7" w:tplc="2FAEA46E">
      <w:numFmt w:val="bullet"/>
      <w:lvlText w:val="•"/>
      <w:lvlJc w:val="left"/>
      <w:pPr>
        <w:ind w:left="7018" w:hanging="361"/>
      </w:pPr>
      <w:rPr>
        <w:rFonts w:hint="default"/>
        <w:lang w:val="sk-SK" w:eastAsia="en-US" w:bidi="ar-SA"/>
      </w:rPr>
    </w:lvl>
    <w:lvl w:ilvl="8" w:tplc="BD8637E2">
      <w:numFmt w:val="bullet"/>
      <w:lvlText w:val="•"/>
      <w:lvlJc w:val="left"/>
      <w:pPr>
        <w:ind w:left="7892" w:hanging="361"/>
      </w:pPr>
      <w:rPr>
        <w:rFonts w:hint="default"/>
        <w:lang w:val="sk-SK" w:eastAsia="en-US" w:bidi="ar-SA"/>
      </w:rPr>
    </w:lvl>
  </w:abstractNum>
  <w:abstractNum w:abstractNumId="28" w15:restartNumberingAfterBreak="0">
    <w:nsid w:val="4F0948B6"/>
    <w:multiLevelType w:val="multilevel"/>
    <w:tmpl w:val="9FB43E70"/>
    <w:lvl w:ilvl="0">
      <w:start w:val="2"/>
      <w:numFmt w:val="decimal"/>
      <w:lvlText w:val="%1"/>
      <w:lvlJc w:val="left"/>
      <w:pPr>
        <w:ind w:left="2446" w:hanging="1702"/>
      </w:pPr>
      <w:rPr>
        <w:rFonts w:hint="default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2446" w:hanging="1702"/>
      </w:pPr>
      <w:rPr>
        <w:rFonts w:hint="default"/>
        <w:lang w:val="sk-SK" w:eastAsia="en-US" w:bidi="ar-SA"/>
      </w:rPr>
    </w:lvl>
    <w:lvl w:ilvl="2">
      <w:start w:val="3"/>
      <w:numFmt w:val="decimal"/>
      <w:lvlText w:val="%1.%2.%3"/>
      <w:lvlJc w:val="left"/>
      <w:pPr>
        <w:ind w:left="2446" w:hanging="1702"/>
      </w:pPr>
      <w:rPr>
        <w:rFonts w:hint="default"/>
        <w:lang w:val="sk-SK" w:eastAsia="en-US" w:bidi="ar-SA"/>
      </w:rPr>
    </w:lvl>
    <w:lvl w:ilvl="3">
      <w:start w:val="1"/>
      <w:numFmt w:val="decimal"/>
      <w:lvlText w:val="%1.%2.%3.%4."/>
      <w:lvlJc w:val="left"/>
      <w:pPr>
        <w:ind w:left="2446" w:hanging="1702"/>
      </w:pPr>
      <w:rPr>
        <w:rFonts w:ascii="Arial" w:eastAsia="Microsoft Sans Serif" w:hAnsi="Arial" w:cs="Arial" w:hint="default"/>
        <w:spacing w:val="0"/>
        <w:w w:val="100"/>
        <w:sz w:val="22"/>
        <w:szCs w:val="22"/>
        <w:lang w:val="sk-SK" w:eastAsia="en-US" w:bidi="ar-SA"/>
      </w:rPr>
    </w:lvl>
    <w:lvl w:ilvl="4">
      <w:numFmt w:val="bullet"/>
      <w:lvlText w:val="•"/>
      <w:lvlJc w:val="left"/>
      <w:pPr>
        <w:ind w:left="5320" w:hanging="1702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6040" w:hanging="1702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760" w:hanging="1702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480" w:hanging="1702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8200" w:hanging="1702"/>
      </w:pPr>
      <w:rPr>
        <w:rFonts w:hint="default"/>
        <w:lang w:val="sk-SK" w:eastAsia="en-US" w:bidi="ar-SA"/>
      </w:rPr>
    </w:lvl>
  </w:abstractNum>
  <w:abstractNum w:abstractNumId="29" w15:restartNumberingAfterBreak="0">
    <w:nsid w:val="52624078"/>
    <w:multiLevelType w:val="multilevel"/>
    <w:tmpl w:val="8852528E"/>
    <w:lvl w:ilvl="0">
      <w:start w:val="2"/>
      <w:numFmt w:val="decimal"/>
      <w:lvlText w:val="%1"/>
      <w:lvlJc w:val="left"/>
      <w:pPr>
        <w:ind w:left="2446" w:hanging="1702"/>
      </w:pPr>
      <w:rPr>
        <w:rFonts w:hint="default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2446" w:hanging="1702"/>
      </w:pPr>
      <w:rPr>
        <w:rFonts w:hint="default"/>
        <w:lang w:val="sk-SK" w:eastAsia="en-US" w:bidi="ar-SA"/>
      </w:rPr>
    </w:lvl>
    <w:lvl w:ilvl="2">
      <w:start w:val="2"/>
      <w:numFmt w:val="decimal"/>
      <w:lvlText w:val="%1.%2.%3"/>
      <w:lvlJc w:val="left"/>
      <w:pPr>
        <w:ind w:left="2446" w:hanging="1702"/>
      </w:pPr>
      <w:rPr>
        <w:rFonts w:hint="default"/>
        <w:lang w:val="sk-SK" w:eastAsia="en-US" w:bidi="ar-SA"/>
      </w:rPr>
    </w:lvl>
    <w:lvl w:ilvl="3">
      <w:start w:val="1"/>
      <w:numFmt w:val="decimal"/>
      <w:lvlText w:val="%1.%2.%3.%4."/>
      <w:lvlJc w:val="left"/>
      <w:pPr>
        <w:ind w:left="2446" w:hanging="1702"/>
      </w:pPr>
      <w:rPr>
        <w:rFonts w:ascii="Arial" w:eastAsia="Microsoft Sans Serif" w:hAnsi="Arial" w:cs="Arial" w:hint="default"/>
        <w:spacing w:val="0"/>
        <w:w w:val="100"/>
        <w:sz w:val="22"/>
        <w:szCs w:val="22"/>
        <w:lang w:val="sk-SK" w:eastAsia="en-US" w:bidi="ar-SA"/>
      </w:rPr>
    </w:lvl>
    <w:lvl w:ilvl="4">
      <w:numFmt w:val="bullet"/>
      <w:lvlText w:val="•"/>
      <w:lvlJc w:val="left"/>
      <w:pPr>
        <w:ind w:left="5320" w:hanging="1702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6040" w:hanging="1702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760" w:hanging="1702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480" w:hanging="1702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8200" w:hanging="1702"/>
      </w:pPr>
      <w:rPr>
        <w:rFonts w:hint="default"/>
        <w:lang w:val="sk-SK" w:eastAsia="en-US" w:bidi="ar-SA"/>
      </w:rPr>
    </w:lvl>
  </w:abstractNum>
  <w:abstractNum w:abstractNumId="30" w15:restartNumberingAfterBreak="0">
    <w:nsid w:val="548A06F4"/>
    <w:multiLevelType w:val="multilevel"/>
    <w:tmpl w:val="85B035E8"/>
    <w:lvl w:ilvl="0">
      <w:start w:val="2"/>
      <w:numFmt w:val="decimal"/>
      <w:lvlText w:val="%1"/>
      <w:lvlJc w:val="left"/>
      <w:pPr>
        <w:ind w:left="2446" w:hanging="1702"/>
      </w:pPr>
      <w:rPr>
        <w:rFonts w:hint="default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2446" w:hanging="1702"/>
      </w:pPr>
      <w:rPr>
        <w:rFonts w:hint="default"/>
        <w:lang w:val="sk-SK" w:eastAsia="en-US" w:bidi="ar-SA"/>
      </w:rPr>
    </w:lvl>
    <w:lvl w:ilvl="2">
      <w:start w:val="1"/>
      <w:numFmt w:val="decimal"/>
      <w:lvlText w:val="%1.%2.%3"/>
      <w:lvlJc w:val="left"/>
      <w:pPr>
        <w:ind w:left="2446" w:hanging="1702"/>
      </w:pPr>
      <w:rPr>
        <w:rFonts w:hint="default"/>
        <w:lang w:val="sk-SK" w:eastAsia="en-US" w:bidi="ar-SA"/>
      </w:rPr>
    </w:lvl>
    <w:lvl w:ilvl="3">
      <w:start w:val="1"/>
      <w:numFmt w:val="decimal"/>
      <w:lvlText w:val="%1.%2.%3.%4."/>
      <w:lvlJc w:val="left"/>
      <w:pPr>
        <w:ind w:left="2446" w:hanging="1702"/>
      </w:pPr>
      <w:rPr>
        <w:rFonts w:ascii="Arial" w:eastAsia="Microsoft Sans Serif" w:hAnsi="Arial" w:cs="Arial" w:hint="default"/>
        <w:spacing w:val="0"/>
        <w:w w:val="100"/>
        <w:sz w:val="22"/>
        <w:szCs w:val="22"/>
        <w:lang w:val="sk-SK" w:eastAsia="en-US" w:bidi="ar-SA"/>
      </w:rPr>
    </w:lvl>
    <w:lvl w:ilvl="4">
      <w:numFmt w:val="bullet"/>
      <w:lvlText w:val="•"/>
      <w:lvlJc w:val="left"/>
      <w:pPr>
        <w:ind w:left="5320" w:hanging="1702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6040" w:hanging="1702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760" w:hanging="1702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480" w:hanging="1702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8200" w:hanging="1702"/>
      </w:pPr>
      <w:rPr>
        <w:rFonts w:hint="default"/>
        <w:lang w:val="sk-SK" w:eastAsia="en-US" w:bidi="ar-SA"/>
      </w:rPr>
    </w:lvl>
  </w:abstractNum>
  <w:abstractNum w:abstractNumId="31" w15:restartNumberingAfterBreak="0">
    <w:nsid w:val="55F67B04"/>
    <w:multiLevelType w:val="hybridMultilevel"/>
    <w:tmpl w:val="27648664"/>
    <w:lvl w:ilvl="0" w:tplc="0D802D5E">
      <w:start w:val="1"/>
      <w:numFmt w:val="lowerLetter"/>
      <w:lvlText w:val="%1)"/>
      <w:lvlJc w:val="left"/>
      <w:pPr>
        <w:ind w:left="898" w:hanging="361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sk-SK" w:eastAsia="en-US" w:bidi="ar-SA"/>
      </w:rPr>
    </w:lvl>
    <w:lvl w:ilvl="1" w:tplc="D4846142">
      <w:numFmt w:val="bullet"/>
      <w:lvlText w:val="•"/>
      <w:lvlJc w:val="left"/>
      <w:pPr>
        <w:ind w:left="1774" w:hanging="361"/>
      </w:pPr>
      <w:rPr>
        <w:rFonts w:hint="default"/>
        <w:lang w:val="sk-SK" w:eastAsia="en-US" w:bidi="ar-SA"/>
      </w:rPr>
    </w:lvl>
    <w:lvl w:ilvl="2" w:tplc="8326D68C">
      <w:numFmt w:val="bullet"/>
      <w:lvlText w:val="•"/>
      <w:lvlJc w:val="left"/>
      <w:pPr>
        <w:ind w:left="2648" w:hanging="361"/>
      </w:pPr>
      <w:rPr>
        <w:rFonts w:hint="default"/>
        <w:lang w:val="sk-SK" w:eastAsia="en-US" w:bidi="ar-SA"/>
      </w:rPr>
    </w:lvl>
    <w:lvl w:ilvl="3" w:tplc="5C6892D0">
      <w:numFmt w:val="bullet"/>
      <w:lvlText w:val="•"/>
      <w:lvlJc w:val="left"/>
      <w:pPr>
        <w:ind w:left="3522" w:hanging="361"/>
      </w:pPr>
      <w:rPr>
        <w:rFonts w:hint="default"/>
        <w:lang w:val="sk-SK" w:eastAsia="en-US" w:bidi="ar-SA"/>
      </w:rPr>
    </w:lvl>
    <w:lvl w:ilvl="4" w:tplc="B6600944">
      <w:numFmt w:val="bullet"/>
      <w:lvlText w:val="•"/>
      <w:lvlJc w:val="left"/>
      <w:pPr>
        <w:ind w:left="4396" w:hanging="361"/>
      </w:pPr>
      <w:rPr>
        <w:rFonts w:hint="default"/>
        <w:lang w:val="sk-SK" w:eastAsia="en-US" w:bidi="ar-SA"/>
      </w:rPr>
    </w:lvl>
    <w:lvl w:ilvl="5" w:tplc="E1005392">
      <w:numFmt w:val="bullet"/>
      <w:lvlText w:val="•"/>
      <w:lvlJc w:val="left"/>
      <w:pPr>
        <w:ind w:left="5270" w:hanging="361"/>
      </w:pPr>
      <w:rPr>
        <w:rFonts w:hint="default"/>
        <w:lang w:val="sk-SK" w:eastAsia="en-US" w:bidi="ar-SA"/>
      </w:rPr>
    </w:lvl>
    <w:lvl w:ilvl="6" w:tplc="65B2C456">
      <w:numFmt w:val="bullet"/>
      <w:lvlText w:val="•"/>
      <w:lvlJc w:val="left"/>
      <w:pPr>
        <w:ind w:left="6144" w:hanging="361"/>
      </w:pPr>
      <w:rPr>
        <w:rFonts w:hint="default"/>
        <w:lang w:val="sk-SK" w:eastAsia="en-US" w:bidi="ar-SA"/>
      </w:rPr>
    </w:lvl>
    <w:lvl w:ilvl="7" w:tplc="8B2A66B6">
      <w:numFmt w:val="bullet"/>
      <w:lvlText w:val="•"/>
      <w:lvlJc w:val="left"/>
      <w:pPr>
        <w:ind w:left="7018" w:hanging="361"/>
      </w:pPr>
      <w:rPr>
        <w:rFonts w:hint="default"/>
        <w:lang w:val="sk-SK" w:eastAsia="en-US" w:bidi="ar-SA"/>
      </w:rPr>
    </w:lvl>
    <w:lvl w:ilvl="8" w:tplc="EAD47404">
      <w:numFmt w:val="bullet"/>
      <w:lvlText w:val="•"/>
      <w:lvlJc w:val="left"/>
      <w:pPr>
        <w:ind w:left="7892" w:hanging="361"/>
      </w:pPr>
      <w:rPr>
        <w:rFonts w:hint="default"/>
        <w:lang w:val="sk-SK" w:eastAsia="en-US" w:bidi="ar-SA"/>
      </w:rPr>
    </w:lvl>
  </w:abstractNum>
  <w:abstractNum w:abstractNumId="32" w15:restartNumberingAfterBreak="0">
    <w:nsid w:val="5A60691E"/>
    <w:multiLevelType w:val="hybridMultilevel"/>
    <w:tmpl w:val="062ACC20"/>
    <w:lvl w:ilvl="0" w:tplc="898AF1F0">
      <w:numFmt w:val="bullet"/>
      <w:lvlText w:val=""/>
      <w:lvlJc w:val="left"/>
      <w:pPr>
        <w:ind w:left="898" w:hanging="361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1" w:tplc="2076A7A4">
      <w:numFmt w:val="bullet"/>
      <w:lvlText w:val="•"/>
      <w:lvlJc w:val="left"/>
      <w:pPr>
        <w:ind w:left="1774" w:hanging="361"/>
      </w:pPr>
      <w:rPr>
        <w:rFonts w:hint="default"/>
        <w:lang w:val="sk-SK" w:eastAsia="en-US" w:bidi="ar-SA"/>
      </w:rPr>
    </w:lvl>
    <w:lvl w:ilvl="2" w:tplc="CC36EA54">
      <w:numFmt w:val="bullet"/>
      <w:lvlText w:val="•"/>
      <w:lvlJc w:val="left"/>
      <w:pPr>
        <w:ind w:left="2648" w:hanging="361"/>
      </w:pPr>
      <w:rPr>
        <w:rFonts w:hint="default"/>
        <w:lang w:val="sk-SK" w:eastAsia="en-US" w:bidi="ar-SA"/>
      </w:rPr>
    </w:lvl>
    <w:lvl w:ilvl="3" w:tplc="31D2B87A">
      <w:numFmt w:val="bullet"/>
      <w:lvlText w:val="•"/>
      <w:lvlJc w:val="left"/>
      <w:pPr>
        <w:ind w:left="3522" w:hanging="361"/>
      </w:pPr>
      <w:rPr>
        <w:rFonts w:hint="default"/>
        <w:lang w:val="sk-SK" w:eastAsia="en-US" w:bidi="ar-SA"/>
      </w:rPr>
    </w:lvl>
    <w:lvl w:ilvl="4" w:tplc="9D6484FE">
      <w:numFmt w:val="bullet"/>
      <w:lvlText w:val="•"/>
      <w:lvlJc w:val="left"/>
      <w:pPr>
        <w:ind w:left="4396" w:hanging="361"/>
      </w:pPr>
      <w:rPr>
        <w:rFonts w:hint="default"/>
        <w:lang w:val="sk-SK" w:eastAsia="en-US" w:bidi="ar-SA"/>
      </w:rPr>
    </w:lvl>
    <w:lvl w:ilvl="5" w:tplc="91F26DAA">
      <w:numFmt w:val="bullet"/>
      <w:lvlText w:val="•"/>
      <w:lvlJc w:val="left"/>
      <w:pPr>
        <w:ind w:left="5270" w:hanging="361"/>
      </w:pPr>
      <w:rPr>
        <w:rFonts w:hint="default"/>
        <w:lang w:val="sk-SK" w:eastAsia="en-US" w:bidi="ar-SA"/>
      </w:rPr>
    </w:lvl>
    <w:lvl w:ilvl="6" w:tplc="A6384F02">
      <w:numFmt w:val="bullet"/>
      <w:lvlText w:val="•"/>
      <w:lvlJc w:val="left"/>
      <w:pPr>
        <w:ind w:left="6144" w:hanging="361"/>
      </w:pPr>
      <w:rPr>
        <w:rFonts w:hint="default"/>
        <w:lang w:val="sk-SK" w:eastAsia="en-US" w:bidi="ar-SA"/>
      </w:rPr>
    </w:lvl>
    <w:lvl w:ilvl="7" w:tplc="9886E4AC">
      <w:numFmt w:val="bullet"/>
      <w:lvlText w:val="•"/>
      <w:lvlJc w:val="left"/>
      <w:pPr>
        <w:ind w:left="7018" w:hanging="361"/>
      </w:pPr>
      <w:rPr>
        <w:rFonts w:hint="default"/>
        <w:lang w:val="sk-SK" w:eastAsia="en-US" w:bidi="ar-SA"/>
      </w:rPr>
    </w:lvl>
    <w:lvl w:ilvl="8" w:tplc="334EC740">
      <w:numFmt w:val="bullet"/>
      <w:lvlText w:val="•"/>
      <w:lvlJc w:val="left"/>
      <w:pPr>
        <w:ind w:left="7892" w:hanging="361"/>
      </w:pPr>
      <w:rPr>
        <w:rFonts w:hint="default"/>
        <w:lang w:val="sk-SK" w:eastAsia="en-US" w:bidi="ar-SA"/>
      </w:rPr>
    </w:lvl>
  </w:abstractNum>
  <w:abstractNum w:abstractNumId="33" w15:restartNumberingAfterBreak="0">
    <w:nsid w:val="5AAC4E9F"/>
    <w:multiLevelType w:val="hybridMultilevel"/>
    <w:tmpl w:val="F9609980"/>
    <w:lvl w:ilvl="0" w:tplc="4D008086">
      <w:numFmt w:val="bullet"/>
      <w:lvlText w:val=""/>
      <w:lvlJc w:val="left"/>
      <w:pPr>
        <w:ind w:left="461" w:hanging="284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1" w:tplc="06B6D5AC">
      <w:numFmt w:val="bullet"/>
      <w:lvlText w:val=""/>
      <w:lvlJc w:val="left"/>
      <w:pPr>
        <w:ind w:left="898" w:hanging="207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2" w:tplc="BF6AB912">
      <w:numFmt w:val="bullet"/>
      <w:lvlText w:val=""/>
      <w:lvlJc w:val="left"/>
      <w:pPr>
        <w:ind w:left="1030" w:hanging="286"/>
      </w:pPr>
      <w:rPr>
        <w:rFonts w:ascii="Symbol" w:eastAsia="Symbol" w:hAnsi="Symbol" w:cs="Symbol" w:hint="default"/>
        <w:w w:val="99"/>
        <w:sz w:val="24"/>
        <w:szCs w:val="24"/>
        <w:lang w:val="sk-SK" w:eastAsia="en-US" w:bidi="ar-SA"/>
      </w:rPr>
    </w:lvl>
    <w:lvl w:ilvl="3" w:tplc="5C5475CC">
      <w:numFmt w:val="bullet"/>
      <w:lvlText w:val="•"/>
      <w:lvlJc w:val="left"/>
      <w:pPr>
        <w:ind w:left="2115" w:hanging="286"/>
      </w:pPr>
      <w:rPr>
        <w:rFonts w:hint="default"/>
        <w:lang w:val="sk-SK" w:eastAsia="en-US" w:bidi="ar-SA"/>
      </w:rPr>
    </w:lvl>
    <w:lvl w:ilvl="4" w:tplc="6DA85DD6">
      <w:numFmt w:val="bullet"/>
      <w:lvlText w:val="•"/>
      <w:lvlJc w:val="left"/>
      <w:pPr>
        <w:ind w:left="3190" w:hanging="286"/>
      </w:pPr>
      <w:rPr>
        <w:rFonts w:hint="default"/>
        <w:lang w:val="sk-SK" w:eastAsia="en-US" w:bidi="ar-SA"/>
      </w:rPr>
    </w:lvl>
    <w:lvl w:ilvl="5" w:tplc="5F3ABAE2">
      <w:numFmt w:val="bullet"/>
      <w:lvlText w:val="•"/>
      <w:lvlJc w:val="left"/>
      <w:pPr>
        <w:ind w:left="4265" w:hanging="286"/>
      </w:pPr>
      <w:rPr>
        <w:rFonts w:hint="default"/>
        <w:lang w:val="sk-SK" w:eastAsia="en-US" w:bidi="ar-SA"/>
      </w:rPr>
    </w:lvl>
    <w:lvl w:ilvl="6" w:tplc="F3C46B06">
      <w:numFmt w:val="bullet"/>
      <w:lvlText w:val="•"/>
      <w:lvlJc w:val="left"/>
      <w:pPr>
        <w:ind w:left="5340" w:hanging="286"/>
      </w:pPr>
      <w:rPr>
        <w:rFonts w:hint="default"/>
        <w:lang w:val="sk-SK" w:eastAsia="en-US" w:bidi="ar-SA"/>
      </w:rPr>
    </w:lvl>
    <w:lvl w:ilvl="7" w:tplc="28FCD63A">
      <w:numFmt w:val="bullet"/>
      <w:lvlText w:val="•"/>
      <w:lvlJc w:val="left"/>
      <w:pPr>
        <w:ind w:left="6415" w:hanging="286"/>
      </w:pPr>
      <w:rPr>
        <w:rFonts w:hint="default"/>
        <w:lang w:val="sk-SK" w:eastAsia="en-US" w:bidi="ar-SA"/>
      </w:rPr>
    </w:lvl>
    <w:lvl w:ilvl="8" w:tplc="FC70E2F6">
      <w:numFmt w:val="bullet"/>
      <w:lvlText w:val="•"/>
      <w:lvlJc w:val="left"/>
      <w:pPr>
        <w:ind w:left="7490" w:hanging="286"/>
      </w:pPr>
      <w:rPr>
        <w:rFonts w:hint="default"/>
        <w:lang w:val="sk-SK" w:eastAsia="en-US" w:bidi="ar-SA"/>
      </w:rPr>
    </w:lvl>
  </w:abstractNum>
  <w:abstractNum w:abstractNumId="34" w15:restartNumberingAfterBreak="0">
    <w:nsid w:val="5FDC5485"/>
    <w:multiLevelType w:val="hybridMultilevel"/>
    <w:tmpl w:val="6F7A2378"/>
    <w:lvl w:ilvl="0" w:tplc="10A88488">
      <w:numFmt w:val="bullet"/>
      <w:lvlText w:val="-"/>
      <w:lvlJc w:val="left"/>
      <w:pPr>
        <w:ind w:left="898" w:hanging="361"/>
      </w:pPr>
      <w:rPr>
        <w:rFonts w:ascii="Tahoma" w:eastAsia="Tahoma" w:hAnsi="Tahoma" w:cs="Tahoma" w:hint="default"/>
        <w:w w:val="100"/>
        <w:sz w:val="22"/>
        <w:szCs w:val="22"/>
        <w:lang w:val="sk-SK" w:eastAsia="en-US" w:bidi="ar-SA"/>
      </w:rPr>
    </w:lvl>
    <w:lvl w:ilvl="1" w:tplc="C07E1362">
      <w:numFmt w:val="bullet"/>
      <w:lvlText w:val="•"/>
      <w:lvlJc w:val="left"/>
      <w:pPr>
        <w:ind w:left="1774" w:hanging="361"/>
      </w:pPr>
      <w:rPr>
        <w:rFonts w:hint="default"/>
        <w:lang w:val="sk-SK" w:eastAsia="en-US" w:bidi="ar-SA"/>
      </w:rPr>
    </w:lvl>
    <w:lvl w:ilvl="2" w:tplc="02527374">
      <w:numFmt w:val="bullet"/>
      <w:lvlText w:val="•"/>
      <w:lvlJc w:val="left"/>
      <w:pPr>
        <w:ind w:left="2648" w:hanging="361"/>
      </w:pPr>
      <w:rPr>
        <w:rFonts w:hint="default"/>
        <w:lang w:val="sk-SK" w:eastAsia="en-US" w:bidi="ar-SA"/>
      </w:rPr>
    </w:lvl>
    <w:lvl w:ilvl="3" w:tplc="93F24444">
      <w:numFmt w:val="bullet"/>
      <w:lvlText w:val="•"/>
      <w:lvlJc w:val="left"/>
      <w:pPr>
        <w:ind w:left="3522" w:hanging="361"/>
      </w:pPr>
      <w:rPr>
        <w:rFonts w:hint="default"/>
        <w:lang w:val="sk-SK" w:eastAsia="en-US" w:bidi="ar-SA"/>
      </w:rPr>
    </w:lvl>
    <w:lvl w:ilvl="4" w:tplc="400EAA72">
      <w:numFmt w:val="bullet"/>
      <w:lvlText w:val="•"/>
      <w:lvlJc w:val="left"/>
      <w:pPr>
        <w:ind w:left="4396" w:hanging="361"/>
      </w:pPr>
      <w:rPr>
        <w:rFonts w:hint="default"/>
        <w:lang w:val="sk-SK" w:eastAsia="en-US" w:bidi="ar-SA"/>
      </w:rPr>
    </w:lvl>
    <w:lvl w:ilvl="5" w:tplc="69E0327A">
      <w:numFmt w:val="bullet"/>
      <w:lvlText w:val="•"/>
      <w:lvlJc w:val="left"/>
      <w:pPr>
        <w:ind w:left="5270" w:hanging="361"/>
      </w:pPr>
      <w:rPr>
        <w:rFonts w:hint="default"/>
        <w:lang w:val="sk-SK" w:eastAsia="en-US" w:bidi="ar-SA"/>
      </w:rPr>
    </w:lvl>
    <w:lvl w:ilvl="6" w:tplc="E770555C">
      <w:numFmt w:val="bullet"/>
      <w:lvlText w:val="•"/>
      <w:lvlJc w:val="left"/>
      <w:pPr>
        <w:ind w:left="6144" w:hanging="361"/>
      </w:pPr>
      <w:rPr>
        <w:rFonts w:hint="default"/>
        <w:lang w:val="sk-SK" w:eastAsia="en-US" w:bidi="ar-SA"/>
      </w:rPr>
    </w:lvl>
    <w:lvl w:ilvl="7" w:tplc="0BDAF60C">
      <w:numFmt w:val="bullet"/>
      <w:lvlText w:val="•"/>
      <w:lvlJc w:val="left"/>
      <w:pPr>
        <w:ind w:left="7018" w:hanging="361"/>
      </w:pPr>
      <w:rPr>
        <w:rFonts w:hint="default"/>
        <w:lang w:val="sk-SK" w:eastAsia="en-US" w:bidi="ar-SA"/>
      </w:rPr>
    </w:lvl>
    <w:lvl w:ilvl="8" w:tplc="E6FA8AC4">
      <w:numFmt w:val="bullet"/>
      <w:lvlText w:val="•"/>
      <w:lvlJc w:val="left"/>
      <w:pPr>
        <w:ind w:left="7892" w:hanging="361"/>
      </w:pPr>
      <w:rPr>
        <w:rFonts w:hint="default"/>
        <w:lang w:val="sk-SK" w:eastAsia="en-US" w:bidi="ar-SA"/>
      </w:rPr>
    </w:lvl>
  </w:abstractNum>
  <w:abstractNum w:abstractNumId="35" w15:restartNumberingAfterBreak="0">
    <w:nsid w:val="6B3944EB"/>
    <w:multiLevelType w:val="hybridMultilevel"/>
    <w:tmpl w:val="5CB858E2"/>
    <w:lvl w:ilvl="0" w:tplc="6A6E5D76">
      <w:numFmt w:val="bullet"/>
      <w:lvlText w:val=""/>
      <w:lvlJc w:val="left"/>
      <w:pPr>
        <w:ind w:left="898" w:hanging="361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1" w:tplc="0A2EFF1C">
      <w:numFmt w:val="bullet"/>
      <w:lvlText w:val="•"/>
      <w:lvlJc w:val="left"/>
      <w:pPr>
        <w:ind w:left="1774" w:hanging="361"/>
      </w:pPr>
      <w:rPr>
        <w:rFonts w:hint="default"/>
        <w:lang w:val="sk-SK" w:eastAsia="en-US" w:bidi="ar-SA"/>
      </w:rPr>
    </w:lvl>
    <w:lvl w:ilvl="2" w:tplc="8D963716">
      <w:numFmt w:val="bullet"/>
      <w:lvlText w:val="•"/>
      <w:lvlJc w:val="left"/>
      <w:pPr>
        <w:ind w:left="2648" w:hanging="361"/>
      </w:pPr>
      <w:rPr>
        <w:rFonts w:hint="default"/>
        <w:lang w:val="sk-SK" w:eastAsia="en-US" w:bidi="ar-SA"/>
      </w:rPr>
    </w:lvl>
    <w:lvl w:ilvl="3" w:tplc="A4D4F47C">
      <w:numFmt w:val="bullet"/>
      <w:lvlText w:val="•"/>
      <w:lvlJc w:val="left"/>
      <w:pPr>
        <w:ind w:left="3522" w:hanging="361"/>
      </w:pPr>
      <w:rPr>
        <w:rFonts w:hint="default"/>
        <w:lang w:val="sk-SK" w:eastAsia="en-US" w:bidi="ar-SA"/>
      </w:rPr>
    </w:lvl>
    <w:lvl w:ilvl="4" w:tplc="D2849B8A">
      <w:numFmt w:val="bullet"/>
      <w:lvlText w:val="•"/>
      <w:lvlJc w:val="left"/>
      <w:pPr>
        <w:ind w:left="4396" w:hanging="361"/>
      </w:pPr>
      <w:rPr>
        <w:rFonts w:hint="default"/>
        <w:lang w:val="sk-SK" w:eastAsia="en-US" w:bidi="ar-SA"/>
      </w:rPr>
    </w:lvl>
    <w:lvl w:ilvl="5" w:tplc="7A4407BE">
      <w:numFmt w:val="bullet"/>
      <w:lvlText w:val="•"/>
      <w:lvlJc w:val="left"/>
      <w:pPr>
        <w:ind w:left="5270" w:hanging="361"/>
      </w:pPr>
      <w:rPr>
        <w:rFonts w:hint="default"/>
        <w:lang w:val="sk-SK" w:eastAsia="en-US" w:bidi="ar-SA"/>
      </w:rPr>
    </w:lvl>
    <w:lvl w:ilvl="6" w:tplc="70CCAC16">
      <w:numFmt w:val="bullet"/>
      <w:lvlText w:val="•"/>
      <w:lvlJc w:val="left"/>
      <w:pPr>
        <w:ind w:left="6144" w:hanging="361"/>
      </w:pPr>
      <w:rPr>
        <w:rFonts w:hint="default"/>
        <w:lang w:val="sk-SK" w:eastAsia="en-US" w:bidi="ar-SA"/>
      </w:rPr>
    </w:lvl>
    <w:lvl w:ilvl="7" w:tplc="6240C74E">
      <w:numFmt w:val="bullet"/>
      <w:lvlText w:val="•"/>
      <w:lvlJc w:val="left"/>
      <w:pPr>
        <w:ind w:left="7018" w:hanging="361"/>
      </w:pPr>
      <w:rPr>
        <w:rFonts w:hint="default"/>
        <w:lang w:val="sk-SK" w:eastAsia="en-US" w:bidi="ar-SA"/>
      </w:rPr>
    </w:lvl>
    <w:lvl w:ilvl="8" w:tplc="96A6DA54">
      <w:numFmt w:val="bullet"/>
      <w:lvlText w:val="•"/>
      <w:lvlJc w:val="left"/>
      <w:pPr>
        <w:ind w:left="7892" w:hanging="361"/>
      </w:pPr>
      <w:rPr>
        <w:rFonts w:hint="default"/>
        <w:lang w:val="sk-SK" w:eastAsia="en-US" w:bidi="ar-SA"/>
      </w:rPr>
    </w:lvl>
  </w:abstractNum>
  <w:abstractNum w:abstractNumId="36" w15:restartNumberingAfterBreak="0">
    <w:nsid w:val="6CE01F60"/>
    <w:multiLevelType w:val="hybridMultilevel"/>
    <w:tmpl w:val="DF0C90B6"/>
    <w:lvl w:ilvl="0" w:tplc="1F3ED548">
      <w:start w:val="1"/>
      <w:numFmt w:val="decimal"/>
      <w:lvlText w:val="%1)"/>
      <w:lvlJc w:val="left"/>
      <w:pPr>
        <w:ind w:left="605" w:hanging="361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sk-SK" w:eastAsia="en-US" w:bidi="ar-SA"/>
      </w:rPr>
    </w:lvl>
    <w:lvl w:ilvl="1" w:tplc="D9309F8A">
      <w:numFmt w:val="bullet"/>
      <w:lvlText w:val=""/>
      <w:lvlJc w:val="left"/>
      <w:pPr>
        <w:ind w:left="898" w:hanging="361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2" w:tplc="EADED540">
      <w:numFmt w:val="bullet"/>
      <w:lvlText w:val="•"/>
      <w:lvlJc w:val="left"/>
      <w:pPr>
        <w:ind w:left="1871" w:hanging="361"/>
      </w:pPr>
      <w:rPr>
        <w:rFonts w:hint="default"/>
        <w:lang w:val="sk-SK" w:eastAsia="en-US" w:bidi="ar-SA"/>
      </w:rPr>
    </w:lvl>
    <w:lvl w:ilvl="3" w:tplc="AF445ABA">
      <w:numFmt w:val="bullet"/>
      <w:lvlText w:val="•"/>
      <w:lvlJc w:val="left"/>
      <w:pPr>
        <w:ind w:left="2842" w:hanging="361"/>
      </w:pPr>
      <w:rPr>
        <w:rFonts w:hint="default"/>
        <w:lang w:val="sk-SK" w:eastAsia="en-US" w:bidi="ar-SA"/>
      </w:rPr>
    </w:lvl>
    <w:lvl w:ilvl="4" w:tplc="2A28B5E0">
      <w:numFmt w:val="bullet"/>
      <w:lvlText w:val="•"/>
      <w:lvlJc w:val="left"/>
      <w:pPr>
        <w:ind w:left="3813" w:hanging="361"/>
      </w:pPr>
      <w:rPr>
        <w:rFonts w:hint="default"/>
        <w:lang w:val="sk-SK" w:eastAsia="en-US" w:bidi="ar-SA"/>
      </w:rPr>
    </w:lvl>
    <w:lvl w:ilvl="5" w:tplc="FEDAB880">
      <w:numFmt w:val="bullet"/>
      <w:lvlText w:val="•"/>
      <w:lvlJc w:val="left"/>
      <w:pPr>
        <w:ind w:left="4784" w:hanging="361"/>
      </w:pPr>
      <w:rPr>
        <w:rFonts w:hint="default"/>
        <w:lang w:val="sk-SK" w:eastAsia="en-US" w:bidi="ar-SA"/>
      </w:rPr>
    </w:lvl>
    <w:lvl w:ilvl="6" w:tplc="8E54B33C">
      <w:numFmt w:val="bullet"/>
      <w:lvlText w:val="•"/>
      <w:lvlJc w:val="left"/>
      <w:pPr>
        <w:ind w:left="5755" w:hanging="361"/>
      </w:pPr>
      <w:rPr>
        <w:rFonts w:hint="default"/>
        <w:lang w:val="sk-SK" w:eastAsia="en-US" w:bidi="ar-SA"/>
      </w:rPr>
    </w:lvl>
    <w:lvl w:ilvl="7" w:tplc="BA6A1026">
      <w:numFmt w:val="bullet"/>
      <w:lvlText w:val="•"/>
      <w:lvlJc w:val="left"/>
      <w:pPr>
        <w:ind w:left="6726" w:hanging="361"/>
      </w:pPr>
      <w:rPr>
        <w:rFonts w:hint="default"/>
        <w:lang w:val="sk-SK" w:eastAsia="en-US" w:bidi="ar-SA"/>
      </w:rPr>
    </w:lvl>
    <w:lvl w:ilvl="8" w:tplc="FBA6A1AC">
      <w:numFmt w:val="bullet"/>
      <w:lvlText w:val="•"/>
      <w:lvlJc w:val="left"/>
      <w:pPr>
        <w:ind w:left="7697" w:hanging="361"/>
      </w:pPr>
      <w:rPr>
        <w:rFonts w:hint="default"/>
        <w:lang w:val="sk-SK" w:eastAsia="en-US" w:bidi="ar-SA"/>
      </w:rPr>
    </w:lvl>
  </w:abstractNum>
  <w:abstractNum w:abstractNumId="37" w15:restartNumberingAfterBreak="0">
    <w:nsid w:val="73B66BC9"/>
    <w:multiLevelType w:val="multilevel"/>
    <w:tmpl w:val="21C03904"/>
    <w:lvl w:ilvl="0">
      <w:start w:val="1"/>
      <w:numFmt w:val="decimal"/>
      <w:lvlText w:val="%1"/>
      <w:lvlJc w:val="left"/>
      <w:pPr>
        <w:ind w:left="2446" w:hanging="1702"/>
      </w:pPr>
      <w:rPr>
        <w:rFonts w:hint="default"/>
        <w:lang w:val="sk-SK" w:eastAsia="en-US" w:bidi="ar-SA"/>
      </w:rPr>
    </w:lvl>
    <w:lvl w:ilvl="1">
      <w:start w:val="10"/>
      <w:numFmt w:val="decimal"/>
      <w:lvlText w:val="%1.%2"/>
      <w:lvlJc w:val="left"/>
      <w:pPr>
        <w:ind w:left="2446" w:hanging="1702"/>
      </w:pPr>
      <w:rPr>
        <w:rFonts w:hint="default"/>
        <w:lang w:val="sk-SK" w:eastAsia="en-US" w:bidi="ar-SA"/>
      </w:rPr>
    </w:lvl>
    <w:lvl w:ilvl="2">
      <w:start w:val="9"/>
      <w:numFmt w:val="decimal"/>
      <w:lvlText w:val="%1.%2.%3"/>
      <w:lvlJc w:val="left"/>
      <w:pPr>
        <w:ind w:left="2446" w:hanging="1702"/>
      </w:pPr>
      <w:rPr>
        <w:rFonts w:hint="default"/>
        <w:lang w:val="sk-SK" w:eastAsia="en-US" w:bidi="ar-SA"/>
      </w:rPr>
    </w:lvl>
    <w:lvl w:ilvl="3">
      <w:start w:val="1"/>
      <w:numFmt w:val="decimal"/>
      <w:lvlText w:val="%1.%2.%3.%4."/>
      <w:lvlJc w:val="left"/>
      <w:pPr>
        <w:ind w:left="2837" w:hanging="1702"/>
      </w:pPr>
      <w:rPr>
        <w:rFonts w:ascii="Arial" w:eastAsia="Microsoft Sans Serif" w:hAnsi="Arial" w:cs="Arial" w:hint="default"/>
        <w:spacing w:val="0"/>
        <w:w w:val="99"/>
        <w:sz w:val="24"/>
        <w:szCs w:val="24"/>
        <w:lang w:val="sk-SK" w:eastAsia="en-US" w:bidi="ar-SA"/>
      </w:rPr>
    </w:lvl>
    <w:lvl w:ilvl="4">
      <w:numFmt w:val="bullet"/>
      <w:lvlText w:val="•"/>
      <w:lvlJc w:val="left"/>
      <w:pPr>
        <w:ind w:left="5320" w:hanging="1702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6040" w:hanging="1702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760" w:hanging="1702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480" w:hanging="1702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8200" w:hanging="1702"/>
      </w:pPr>
      <w:rPr>
        <w:rFonts w:hint="default"/>
        <w:lang w:val="sk-SK" w:eastAsia="en-US" w:bidi="ar-SA"/>
      </w:rPr>
    </w:lvl>
  </w:abstractNum>
  <w:abstractNum w:abstractNumId="38" w15:restartNumberingAfterBreak="0">
    <w:nsid w:val="7752637D"/>
    <w:multiLevelType w:val="hybridMultilevel"/>
    <w:tmpl w:val="04BCE56C"/>
    <w:lvl w:ilvl="0" w:tplc="041B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9" w15:restartNumberingAfterBreak="0">
    <w:nsid w:val="78227857"/>
    <w:multiLevelType w:val="hybridMultilevel"/>
    <w:tmpl w:val="C068F544"/>
    <w:lvl w:ilvl="0" w:tplc="041B0001">
      <w:start w:val="1"/>
      <w:numFmt w:val="bullet"/>
      <w:lvlText w:val=""/>
      <w:lvlJc w:val="left"/>
      <w:pPr>
        <w:ind w:left="161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33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5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7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9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21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93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5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78" w:hanging="360"/>
      </w:pPr>
      <w:rPr>
        <w:rFonts w:ascii="Wingdings" w:hAnsi="Wingdings" w:hint="default"/>
      </w:rPr>
    </w:lvl>
  </w:abstractNum>
  <w:abstractNum w:abstractNumId="40" w15:restartNumberingAfterBreak="0">
    <w:nsid w:val="78F40543"/>
    <w:multiLevelType w:val="hybridMultilevel"/>
    <w:tmpl w:val="F82EC674"/>
    <w:lvl w:ilvl="0" w:tplc="D7E4F23C">
      <w:start w:val="31"/>
      <w:numFmt w:val="decimalZero"/>
      <w:lvlText w:val="%1."/>
      <w:lvlJc w:val="left"/>
      <w:pPr>
        <w:ind w:left="178" w:hanging="512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sk-SK" w:eastAsia="en-US" w:bidi="ar-SA"/>
      </w:rPr>
    </w:lvl>
    <w:lvl w:ilvl="1" w:tplc="70528720">
      <w:numFmt w:val="bullet"/>
      <w:lvlText w:val=""/>
      <w:lvlJc w:val="left"/>
      <w:pPr>
        <w:ind w:left="898" w:hanging="361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2" w:tplc="7822450A">
      <w:numFmt w:val="bullet"/>
      <w:lvlText w:val="•"/>
      <w:lvlJc w:val="left"/>
      <w:pPr>
        <w:ind w:left="1871" w:hanging="361"/>
      </w:pPr>
      <w:rPr>
        <w:rFonts w:hint="default"/>
        <w:lang w:val="sk-SK" w:eastAsia="en-US" w:bidi="ar-SA"/>
      </w:rPr>
    </w:lvl>
    <w:lvl w:ilvl="3" w:tplc="F6CA3234">
      <w:numFmt w:val="bullet"/>
      <w:lvlText w:val="•"/>
      <w:lvlJc w:val="left"/>
      <w:pPr>
        <w:ind w:left="2842" w:hanging="361"/>
      </w:pPr>
      <w:rPr>
        <w:rFonts w:hint="default"/>
        <w:lang w:val="sk-SK" w:eastAsia="en-US" w:bidi="ar-SA"/>
      </w:rPr>
    </w:lvl>
    <w:lvl w:ilvl="4" w:tplc="6FA44FC6">
      <w:numFmt w:val="bullet"/>
      <w:lvlText w:val="•"/>
      <w:lvlJc w:val="left"/>
      <w:pPr>
        <w:ind w:left="3813" w:hanging="361"/>
      </w:pPr>
      <w:rPr>
        <w:rFonts w:hint="default"/>
        <w:lang w:val="sk-SK" w:eastAsia="en-US" w:bidi="ar-SA"/>
      </w:rPr>
    </w:lvl>
    <w:lvl w:ilvl="5" w:tplc="C652EA22">
      <w:numFmt w:val="bullet"/>
      <w:lvlText w:val="•"/>
      <w:lvlJc w:val="left"/>
      <w:pPr>
        <w:ind w:left="4784" w:hanging="361"/>
      </w:pPr>
      <w:rPr>
        <w:rFonts w:hint="default"/>
        <w:lang w:val="sk-SK" w:eastAsia="en-US" w:bidi="ar-SA"/>
      </w:rPr>
    </w:lvl>
    <w:lvl w:ilvl="6" w:tplc="D7BCC596">
      <w:numFmt w:val="bullet"/>
      <w:lvlText w:val="•"/>
      <w:lvlJc w:val="left"/>
      <w:pPr>
        <w:ind w:left="5755" w:hanging="361"/>
      </w:pPr>
      <w:rPr>
        <w:rFonts w:hint="default"/>
        <w:lang w:val="sk-SK" w:eastAsia="en-US" w:bidi="ar-SA"/>
      </w:rPr>
    </w:lvl>
    <w:lvl w:ilvl="7" w:tplc="C080760A">
      <w:numFmt w:val="bullet"/>
      <w:lvlText w:val="•"/>
      <w:lvlJc w:val="left"/>
      <w:pPr>
        <w:ind w:left="6726" w:hanging="361"/>
      </w:pPr>
      <w:rPr>
        <w:rFonts w:hint="default"/>
        <w:lang w:val="sk-SK" w:eastAsia="en-US" w:bidi="ar-SA"/>
      </w:rPr>
    </w:lvl>
    <w:lvl w:ilvl="8" w:tplc="CA6C25E2">
      <w:numFmt w:val="bullet"/>
      <w:lvlText w:val="•"/>
      <w:lvlJc w:val="left"/>
      <w:pPr>
        <w:ind w:left="7697" w:hanging="361"/>
      </w:pPr>
      <w:rPr>
        <w:rFonts w:hint="default"/>
        <w:lang w:val="sk-SK" w:eastAsia="en-US" w:bidi="ar-SA"/>
      </w:rPr>
    </w:lvl>
  </w:abstractNum>
  <w:abstractNum w:abstractNumId="41" w15:restartNumberingAfterBreak="0">
    <w:nsid w:val="7B8E5C7D"/>
    <w:multiLevelType w:val="multilevel"/>
    <w:tmpl w:val="F9084F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2" w15:restartNumberingAfterBreak="0">
    <w:nsid w:val="7B9429A1"/>
    <w:multiLevelType w:val="hybridMultilevel"/>
    <w:tmpl w:val="75C2FC4A"/>
    <w:lvl w:ilvl="0" w:tplc="2C44AA0C">
      <w:start w:val="2"/>
      <w:numFmt w:val="lowerLetter"/>
      <w:lvlText w:val="%1)"/>
      <w:lvlJc w:val="left"/>
      <w:pPr>
        <w:ind w:left="538" w:hanging="361"/>
      </w:pPr>
      <w:rPr>
        <w:rFonts w:ascii="Microsoft Sans Serif" w:eastAsia="Microsoft Sans Serif" w:hAnsi="Microsoft Sans Serif" w:cs="Microsoft Sans Serif" w:hint="default"/>
        <w:spacing w:val="-1"/>
        <w:w w:val="100"/>
        <w:sz w:val="22"/>
        <w:szCs w:val="22"/>
        <w:lang w:val="sk-SK" w:eastAsia="en-US" w:bidi="ar-SA"/>
      </w:rPr>
    </w:lvl>
    <w:lvl w:ilvl="1" w:tplc="43127288">
      <w:numFmt w:val="bullet"/>
      <w:lvlText w:val="•"/>
      <w:lvlJc w:val="left"/>
      <w:pPr>
        <w:ind w:left="1450" w:hanging="361"/>
      </w:pPr>
      <w:rPr>
        <w:rFonts w:hint="default"/>
        <w:lang w:val="sk-SK" w:eastAsia="en-US" w:bidi="ar-SA"/>
      </w:rPr>
    </w:lvl>
    <w:lvl w:ilvl="2" w:tplc="43B4D274">
      <w:numFmt w:val="bullet"/>
      <w:lvlText w:val="•"/>
      <w:lvlJc w:val="left"/>
      <w:pPr>
        <w:ind w:left="2360" w:hanging="361"/>
      </w:pPr>
      <w:rPr>
        <w:rFonts w:hint="default"/>
        <w:lang w:val="sk-SK" w:eastAsia="en-US" w:bidi="ar-SA"/>
      </w:rPr>
    </w:lvl>
    <w:lvl w:ilvl="3" w:tplc="3C0E40C6">
      <w:numFmt w:val="bullet"/>
      <w:lvlText w:val="•"/>
      <w:lvlJc w:val="left"/>
      <w:pPr>
        <w:ind w:left="3270" w:hanging="361"/>
      </w:pPr>
      <w:rPr>
        <w:rFonts w:hint="default"/>
        <w:lang w:val="sk-SK" w:eastAsia="en-US" w:bidi="ar-SA"/>
      </w:rPr>
    </w:lvl>
    <w:lvl w:ilvl="4" w:tplc="766CB2A4">
      <w:numFmt w:val="bullet"/>
      <w:lvlText w:val="•"/>
      <w:lvlJc w:val="left"/>
      <w:pPr>
        <w:ind w:left="4180" w:hanging="361"/>
      </w:pPr>
      <w:rPr>
        <w:rFonts w:hint="default"/>
        <w:lang w:val="sk-SK" w:eastAsia="en-US" w:bidi="ar-SA"/>
      </w:rPr>
    </w:lvl>
    <w:lvl w:ilvl="5" w:tplc="C2E41A46">
      <w:numFmt w:val="bullet"/>
      <w:lvlText w:val="•"/>
      <w:lvlJc w:val="left"/>
      <w:pPr>
        <w:ind w:left="5090" w:hanging="361"/>
      </w:pPr>
      <w:rPr>
        <w:rFonts w:hint="default"/>
        <w:lang w:val="sk-SK" w:eastAsia="en-US" w:bidi="ar-SA"/>
      </w:rPr>
    </w:lvl>
    <w:lvl w:ilvl="6" w:tplc="349826AA">
      <w:numFmt w:val="bullet"/>
      <w:lvlText w:val="•"/>
      <w:lvlJc w:val="left"/>
      <w:pPr>
        <w:ind w:left="6000" w:hanging="361"/>
      </w:pPr>
      <w:rPr>
        <w:rFonts w:hint="default"/>
        <w:lang w:val="sk-SK" w:eastAsia="en-US" w:bidi="ar-SA"/>
      </w:rPr>
    </w:lvl>
    <w:lvl w:ilvl="7" w:tplc="C76AEBAC">
      <w:numFmt w:val="bullet"/>
      <w:lvlText w:val="•"/>
      <w:lvlJc w:val="left"/>
      <w:pPr>
        <w:ind w:left="6910" w:hanging="361"/>
      </w:pPr>
      <w:rPr>
        <w:rFonts w:hint="default"/>
        <w:lang w:val="sk-SK" w:eastAsia="en-US" w:bidi="ar-SA"/>
      </w:rPr>
    </w:lvl>
    <w:lvl w:ilvl="8" w:tplc="DC8C7EF4">
      <w:numFmt w:val="bullet"/>
      <w:lvlText w:val="•"/>
      <w:lvlJc w:val="left"/>
      <w:pPr>
        <w:ind w:left="7820" w:hanging="361"/>
      </w:pPr>
      <w:rPr>
        <w:rFonts w:hint="default"/>
        <w:lang w:val="sk-SK" w:eastAsia="en-US" w:bidi="ar-SA"/>
      </w:rPr>
    </w:lvl>
  </w:abstractNum>
  <w:abstractNum w:abstractNumId="43" w15:restartNumberingAfterBreak="0">
    <w:nsid w:val="7E183C1F"/>
    <w:multiLevelType w:val="hybridMultilevel"/>
    <w:tmpl w:val="43CEC308"/>
    <w:lvl w:ilvl="0" w:tplc="7F7C4774">
      <w:start w:val="1"/>
      <w:numFmt w:val="lowerLetter"/>
      <w:lvlText w:val="%1)"/>
      <w:lvlJc w:val="left"/>
      <w:pPr>
        <w:ind w:left="1311" w:hanging="361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sk-SK" w:eastAsia="en-US" w:bidi="ar-SA"/>
      </w:rPr>
    </w:lvl>
    <w:lvl w:ilvl="1" w:tplc="814E2032">
      <w:numFmt w:val="bullet"/>
      <w:lvlText w:val="•"/>
      <w:lvlJc w:val="left"/>
      <w:pPr>
        <w:ind w:left="2152" w:hanging="361"/>
      </w:pPr>
      <w:rPr>
        <w:rFonts w:hint="default"/>
        <w:lang w:val="sk-SK" w:eastAsia="en-US" w:bidi="ar-SA"/>
      </w:rPr>
    </w:lvl>
    <w:lvl w:ilvl="2" w:tplc="5F7C73F8">
      <w:numFmt w:val="bullet"/>
      <w:lvlText w:val="•"/>
      <w:lvlJc w:val="left"/>
      <w:pPr>
        <w:ind w:left="2984" w:hanging="361"/>
      </w:pPr>
      <w:rPr>
        <w:rFonts w:hint="default"/>
        <w:lang w:val="sk-SK" w:eastAsia="en-US" w:bidi="ar-SA"/>
      </w:rPr>
    </w:lvl>
    <w:lvl w:ilvl="3" w:tplc="85C411D0">
      <w:numFmt w:val="bullet"/>
      <w:lvlText w:val="•"/>
      <w:lvlJc w:val="left"/>
      <w:pPr>
        <w:ind w:left="3816" w:hanging="361"/>
      </w:pPr>
      <w:rPr>
        <w:rFonts w:hint="default"/>
        <w:lang w:val="sk-SK" w:eastAsia="en-US" w:bidi="ar-SA"/>
      </w:rPr>
    </w:lvl>
    <w:lvl w:ilvl="4" w:tplc="9ED4D880">
      <w:numFmt w:val="bullet"/>
      <w:lvlText w:val="•"/>
      <w:lvlJc w:val="left"/>
      <w:pPr>
        <w:ind w:left="4648" w:hanging="361"/>
      </w:pPr>
      <w:rPr>
        <w:rFonts w:hint="default"/>
        <w:lang w:val="sk-SK" w:eastAsia="en-US" w:bidi="ar-SA"/>
      </w:rPr>
    </w:lvl>
    <w:lvl w:ilvl="5" w:tplc="43A0AC7E">
      <w:numFmt w:val="bullet"/>
      <w:lvlText w:val="•"/>
      <w:lvlJc w:val="left"/>
      <w:pPr>
        <w:ind w:left="5480" w:hanging="361"/>
      </w:pPr>
      <w:rPr>
        <w:rFonts w:hint="default"/>
        <w:lang w:val="sk-SK" w:eastAsia="en-US" w:bidi="ar-SA"/>
      </w:rPr>
    </w:lvl>
    <w:lvl w:ilvl="6" w:tplc="F97C92F4">
      <w:numFmt w:val="bullet"/>
      <w:lvlText w:val="•"/>
      <w:lvlJc w:val="left"/>
      <w:pPr>
        <w:ind w:left="6312" w:hanging="361"/>
      </w:pPr>
      <w:rPr>
        <w:rFonts w:hint="default"/>
        <w:lang w:val="sk-SK" w:eastAsia="en-US" w:bidi="ar-SA"/>
      </w:rPr>
    </w:lvl>
    <w:lvl w:ilvl="7" w:tplc="106A2A50">
      <w:numFmt w:val="bullet"/>
      <w:lvlText w:val="•"/>
      <w:lvlJc w:val="left"/>
      <w:pPr>
        <w:ind w:left="7144" w:hanging="361"/>
      </w:pPr>
      <w:rPr>
        <w:rFonts w:hint="default"/>
        <w:lang w:val="sk-SK" w:eastAsia="en-US" w:bidi="ar-SA"/>
      </w:rPr>
    </w:lvl>
    <w:lvl w:ilvl="8" w:tplc="8A1A957A">
      <w:numFmt w:val="bullet"/>
      <w:lvlText w:val="•"/>
      <w:lvlJc w:val="left"/>
      <w:pPr>
        <w:ind w:left="7976" w:hanging="361"/>
      </w:pPr>
      <w:rPr>
        <w:rFonts w:hint="default"/>
        <w:lang w:val="sk-SK" w:eastAsia="en-US" w:bidi="ar-SA"/>
      </w:rPr>
    </w:lvl>
  </w:abstractNum>
  <w:abstractNum w:abstractNumId="44" w15:restartNumberingAfterBreak="0">
    <w:nsid w:val="7E956294"/>
    <w:multiLevelType w:val="hybridMultilevel"/>
    <w:tmpl w:val="4D5E7874"/>
    <w:lvl w:ilvl="0" w:tplc="5802AE38">
      <w:numFmt w:val="bullet"/>
      <w:lvlText w:val=""/>
      <w:lvlJc w:val="left"/>
      <w:pPr>
        <w:ind w:left="898" w:hanging="361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1" w:tplc="3B209660">
      <w:numFmt w:val="bullet"/>
      <w:lvlText w:val="•"/>
      <w:lvlJc w:val="left"/>
      <w:pPr>
        <w:ind w:left="1774" w:hanging="361"/>
      </w:pPr>
      <w:rPr>
        <w:rFonts w:hint="default"/>
        <w:lang w:val="sk-SK" w:eastAsia="en-US" w:bidi="ar-SA"/>
      </w:rPr>
    </w:lvl>
    <w:lvl w:ilvl="2" w:tplc="7AB0553A">
      <w:numFmt w:val="bullet"/>
      <w:lvlText w:val="•"/>
      <w:lvlJc w:val="left"/>
      <w:pPr>
        <w:ind w:left="2648" w:hanging="361"/>
      </w:pPr>
      <w:rPr>
        <w:rFonts w:hint="default"/>
        <w:lang w:val="sk-SK" w:eastAsia="en-US" w:bidi="ar-SA"/>
      </w:rPr>
    </w:lvl>
    <w:lvl w:ilvl="3" w:tplc="17102CD0">
      <w:numFmt w:val="bullet"/>
      <w:lvlText w:val="•"/>
      <w:lvlJc w:val="left"/>
      <w:pPr>
        <w:ind w:left="3522" w:hanging="361"/>
      </w:pPr>
      <w:rPr>
        <w:rFonts w:hint="default"/>
        <w:lang w:val="sk-SK" w:eastAsia="en-US" w:bidi="ar-SA"/>
      </w:rPr>
    </w:lvl>
    <w:lvl w:ilvl="4" w:tplc="9B0208C6">
      <w:numFmt w:val="bullet"/>
      <w:lvlText w:val="•"/>
      <w:lvlJc w:val="left"/>
      <w:pPr>
        <w:ind w:left="4396" w:hanging="361"/>
      </w:pPr>
      <w:rPr>
        <w:rFonts w:hint="default"/>
        <w:lang w:val="sk-SK" w:eastAsia="en-US" w:bidi="ar-SA"/>
      </w:rPr>
    </w:lvl>
    <w:lvl w:ilvl="5" w:tplc="D29663B6">
      <w:numFmt w:val="bullet"/>
      <w:lvlText w:val="•"/>
      <w:lvlJc w:val="left"/>
      <w:pPr>
        <w:ind w:left="5270" w:hanging="361"/>
      </w:pPr>
      <w:rPr>
        <w:rFonts w:hint="default"/>
        <w:lang w:val="sk-SK" w:eastAsia="en-US" w:bidi="ar-SA"/>
      </w:rPr>
    </w:lvl>
    <w:lvl w:ilvl="6" w:tplc="D5A84AE0">
      <w:numFmt w:val="bullet"/>
      <w:lvlText w:val="•"/>
      <w:lvlJc w:val="left"/>
      <w:pPr>
        <w:ind w:left="6144" w:hanging="361"/>
      </w:pPr>
      <w:rPr>
        <w:rFonts w:hint="default"/>
        <w:lang w:val="sk-SK" w:eastAsia="en-US" w:bidi="ar-SA"/>
      </w:rPr>
    </w:lvl>
    <w:lvl w:ilvl="7" w:tplc="E622467A">
      <w:numFmt w:val="bullet"/>
      <w:lvlText w:val="•"/>
      <w:lvlJc w:val="left"/>
      <w:pPr>
        <w:ind w:left="7018" w:hanging="361"/>
      </w:pPr>
      <w:rPr>
        <w:rFonts w:hint="default"/>
        <w:lang w:val="sk-SK" w:eastAsia="en-US" w:bidi="ar-SA"/>
      </w:rPr>
    </w:lvl>
    <w:lvl w:ilvl="8" w:tplc="40D209D0">
      <w:numFmt w:val="bullet"/>
      <w:lvlText w:val="•"/>
      <w:lvlJc w:val="left"/>
      <w:pPr>
        <w:ind w:left="7892" w:hanging="361"/>
      </w:pPr>
      <w:rPr>
        <w:rFonts w:hint="default"/>
        <w:lang w:val="sk-SK" w:eastAsia="en-US" w:bidi="ar-SA"/>
      </w:rPr>
    </w:lvl>
  </w:abstractNum>
  <w:abstractNum w:abstractNumId="45" w15:restartNumberingAfterBreak="0">
    <w:nsid w:val="7F332308"/>
    <w:multiLevelType w:val="multilevel"/>
    <w:tmpl w:val="164EF8B2"/>
    <w:lvl w:ilvl="0">
      <w:start w:val="4"/>
      <w:numFmt w:val="decimal"/>
      <w:lvlText w:val="%1"/>
      <w:lvlJc w:val="left"/>
      <w:pPr>
        <w:ind w:left="2446" w:hanging="1702"/>
      </w:pPr>
      <w:rPr>
        <w:rFonts w:hint="default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2446" w:hanging="1702"/>
      </w:pPr>
      <w:rPr>
        <w:rFonts w:hint="default"/>
        <w:lang w:val="sk-SK" w:eastAsia="en-US" w:bidi="ar-SA"/>
      </w:rPr>
    </w:lvl>
    <w:lvl w:ilvl="2">
      <w:start w:val="3"/>
      <w:numFmt w:val="decimal"/>
      <w:lvlText w:val="%1.%2.%3"/>
      <w:lvlJc w:val="left"/>
      <w:pPr>
        <w:ind w:left="2446" w:hanging="1702"/>
      </w:pPr>
      <w:rPr>
        <w:rFonts w:hint="default"/>
        <w:lang w:val="sk-SK" w:eastAsia="en-US" w:bidi="ar-SA"/>
      </w:rPr>
    </w:lvl>
    <w:lvl w:ilvl="3">
      <w:start w:val="1"/>
      <w:numFmt w:val="decimal"/>
      <w:lvlText w:val="%1.%2.%3.%4."/>
      <w:lvlJc w:val="left"/>
      <w:pPr>
        <w:ind w:left="2446" w:hanging="1702"/>
      </w:pPr>
      <w:rPr>
        <w:rFonts w:ascii="Arial" w:eastAsia="Microsoft Sans Serif" w:hAnsi="Arial" w:cs="Arial" w:hint="default"/>
        <w:spacing w:val="0"/>
        <w:w w:val="99"/>
        <w:sz w:val="24"/>
        <w:szCs w:val="24"/>
        <w:lang w:val="sk-SK" w:eastAsia="en-US" w:bidi="ar-SA"/>
      </w:rPr>
    </w:lvl>
    <w:lvl w:ilvl="4">
      <w:numFmt w:val="bullet"/>
      <w:lvlText w:val="•"/>
      <w:lvlJc w:val="left"/>
      <w:pPr>
        <w:ind w:left="4840" w:hanging="1702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5640" w:hanging="1702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440" w:hanging="1702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240" w:hanging="1702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8040" w:hanging="1702"/>
      </w:pPr>
      <w:rPr>
        <w:rFonts w:hint="default"/>
        <w:lang w:val="sk-SK" w:eastAsia="en-US" w:bidi="ar-SA"/>
      </w:rPr>
    </w:lvl>
  </w:abstractNum>
  <w:num w:numId="1">
    <w:abstractNumId w:val="18"/>
  </w:num>
  <w:num w:numId="2">
    <w:abstractNumId w:val="8"/>
  </w:num>
  <w:num w:numId="3">
    <w:abstractNumId w:val="44"/>
  </w:num>
  <w:num w:numId="4">
    <w:abstractNumId w:val="31"/>
  </w:num>
  <w:num w:numId="5">
    <w:abstractNumId w:val="10"/>
  </w:num>
  <w:num w:numId="6">
    <w:abstractNumId w:val="14"/>
  </w:num>
  <w:num w:numId="7">
    <w:abstractNumId w:val="42"/>
  </w:num>
  <w:num w:numId="8">
    <w:abstractNumId w:val="33"/>
  </w:num>
  <w:num w:numId="9">
    <w:abstractNumId w:val="25"/>
  </w:num>
  <w:num w:numId="10">
    <w:abstractNumId w:val="45"/>
  </w:num>
  <w:num w:numId="11">
    <w:abstractNumId w:val="5"/>
  </w:num>
  <w:num w:numId="12">
    <w:abstractNumId w:val="34"/>
  </w:num>
  <w:num w:numId="13">
    <w:abstractNumId w:val="6"/>
  </w:num>
  <w:num w:numId="14">
    <w:abstractNumId w:val="9"/>
  </w:num>
  <w:num w:numId="15">
    <w:abstractNumId w:val="24"/>
  </w:num>
  <w:num w:numId="16">
    <w:abstractNumId w:val="2"/>
  </w:num>
  <w:num w:numId="17">
    <w:abstractNumId w:val="28"/>
  </w:num>
  <w:num w:numId="18">
    <w:abstractNumId w:val="3"/>
  </w:num>
  <w:num w:numId="19">
    <w:abstractNumId w:val="21"/>
  </w:num>
  <w:num w:numId="20">
    <w:abstractNumId w:val="29"/>
  </w:num>
  <w:num w:numId="21">
    <w:abstractNumId w:val="30"/>
  </w:num>
  <w:num w:numId="22">
    <w:abstractNumId w:val="36"/>
  </w:num>
  <w:num w:numId="23">
    <w:abstractNumId w:val="37"/>
  </w:num>
  <w:num w:numId="24">
    <w:abstractNumId w:val="32"/>
  </w:num>
  <w:num w:numId="25">
    <w:abstractNumId w:val="16"/>
  </w:num>
  <w:num w:numId="26">
    <w:abstractNumId w:val="23"/>
  </w:num>
  <w:num w:numId="27">
    <w:abstractNumId w:val="43"/>
  </w:num>
  <w:num w:numId="28">
    <w:abstractNumId w:val="35"/>
  </w:num>
  <w:num w:numId="29">
    <w:abstractNumId w:val="20"/>
  </w:num>
  <w:num w:numId="30">
    <w:abstractNumId w:val="40"/>
  </w:num>
  <w:num w:numId="31">
    <w:abstractNumId w:val="27"/>
  </w:num>
  <w:num w:numId="32">
    <w:abstractNumId w:val="11"/>
  </w:num>
  <w:num w:numId="33">
    <w:abstractNumId w:val="0"/>
  </w:num>
  <w:num w:numId="34">
    <w:abstractNumId w:val="13"/>
  </w:num>
  <w:num w:numId="35">
    <w:abstractNumId w:val="19"/>
  </w:num>
  <w:num w:numId="36">
    <w:abstractNumId w:val="22"/>
  </w:num>
  <w:num w:numId="37">
    <w:abstractNumId w:val="1"/>
  </w:num>
  <w:num w:numId="38">
    <w:abstractNumId w:val="39"/>
  </w:num>
  <w:num w:numId="39">
    <w:abstractNumId w:val="38"/>
  </w:num>
  <w:num w:numId="40">
    <w:abstractNumId w:val="17"/>
  </w:num>
  <w:num w:numId="41">
    <w:abstractNumId w:val="15"/>
  </w:num>
  <w:num w:numId="42">
    <w:abstractNumId w:val="26"/>
  </w:num>
  <w:num w:numId="43">
    <w:abstractNumId w:val="41"/>
  </w:num>
  <w:num w:numId="44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4"/>
  </w:num>
  <w:numIdMacAtCleanup w:val="8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Rajská Radoslava">
    <w15:presenceInfo w15:providerId="AD" w15:userId="S-1-5-21-2632814639-3980634626-3591563423-3229"/>
  </w15:person>
  <w15:person w15:author="Agócsová Ágnes">
    <w15:presenceInfo w15:providerId="AD" w15:userId="S-1-5-21-2632814639-3980634626-3591563423-86404"/>
  </w15:person>
  <w15:person w15:author="Pollák Tomáš">
    <w15:presenceInfo w15:providerId="AD" w15:userId="S-1-5-21-2632814639-3980634626-3591563423-155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trackRevisions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67C"/>
    <w:rsid w:val="0000065D"/>
    <w:rsid w:val="00000AD5"/>
    <w:rsid w:val="00003500"/>
    <w:rsid w:val="00005C6B"/>
    <w:rsid w:val="00005EB1"/>
    <w:rsid w:val="00005FC5"/>
    <w:rsid w:val="0000661D"/>
    <w:rsid w:val="00007D09"/>
    <w:rsid w:val="000112FA"/>
    <w:rsid w:val="00012975"/>
    <w:rsid w:val="00017FEC"/>
    <w:rsid w:val="00021674"/>
    <w:rsid w:val="00021D8E"/>
    <w:rsid w:val="00023AC0"/>
    <w:rsid w:val="000244E5"/>
    <w:rsid w:val="00025A7D"/>
    <w:rsid w:val="0002745D"/>
    <w:rsid w:val="00031C61"/>
    <w:rsid w:val="00033FB4"/>
    <w:rsid w:val="00034ABE"/>
    <w:rsid w:val="00034CA3"/>
    <w:rsid w:val="00035280"/>
    <w:rsid w:val="000367CB"/>
    <w:rsid w:val="00041DEC"/>
    <w:rsid w:val="0004293A"/>
    <w:rsid w:val="000441D2"/>
    <w:rsid w:val="000526C3"/>
    <w:rsid w:val="000573D7"/>
    <w:rsid w:val="000578D1"/>
    <w:rsid w:val="00063A75"/>
    <w:rsid w:val="00073482"/>
    <w:rsid w:val="0007700C"/>
    <w:rsid w:val="0008006E"/>
    <w:rsid w:val="00080930"/>
    <w:rsid w:val="00080F65"/>
    <w:rsid w:val="000835E1"/>
    <w:rsid w:val="0008420B"/>
    <w:rsid w:val="00084D4F"/>
    <w:rsid w:val="00085943"/>
    <w:rsid w:val="0008686B"/>
    <w:rsid w:val="00087F07"/>
    <w:rsid w:val="00090084"/>
    <w:rsid w:val="000903E0"/>
    <w:rsid w:val="00093310"/>
    <w:rsid w:val="00094763"/>
    <w:rsid w:val="00095FD7"/>
    <w:rsid w:val="000967DB"/>
    <w:rsid w:val="000A0CB6"/>
    <w:rsid w:val="000B0E29"/>
    <w:rsid w:val="000B1553"/>
    <w:rsid w:val="000B499D"/>
    <w:rsid w:val="000B77C0"/>
    <w:rsid w:val="000C5C94"/>
    <w:rsid w:val="000C6AD4"/>
    <w:rsid w:val="000C6B9A"/>
    <w:rsid w:val="000C77F0"/>
    <w:rsid w:val="000C7FD5"/>
    <w:rsid w:val="000D09C8"/>
    <w:rsid w:val="000D4EF2"/>
    <w:rsid w:val="000E0317"/>
    <w:rsid w:val="000E17A8"/>
    <w:rsid w:val="000E1E29"/>
    <w:rsid w:val="000E24EA"/>
    <w:rsid w:val="000E26E0"/>
    <w:rsid w:val="000E380B"/>
    <w:rsid w:val="000F029C"/>
    <w:rsid w:val="000F0B21"/>
    <w:rsid w:val="000F58D5"/>
    <w:rsid w:val="000F6E93"/>
    <w:rsid w:val="000F73F8"/>
    <w:rsid w:val="000F75F0"/>
    <w:rsid w:val="000F7739"/>
    <w:rsid w:val="00103DC7"/>
    <w:rsid w:val="00107A41"/>
    <w:rsid w:val="00111042"/>
    <w:rsid w:val="00113309"/>
    <w:rsid w:val="00113F8E"/>
    <w:rsid w:val="00114C51"/>
    <w:rsid w:val="00115D75"/>
    <w:rsid w:val="00117AC4"/>
    <w:rsid w:val="0012250C"/>
    <w:rsid w:val="00123560"/>
    <w:rsid w:val="00124BB2"/>
    <w:rsid w:val="001253FA"/>
    <w:rsid w:val="001279E0"/>
    <w:rsid w:val="00136D67"/>
    <w:rsid w:val="00143946"/>
    <w:rsid w:val="00143C1F"/>
    <w:rsid w:val="00143EAE"/>
    <w:rsid w:val="00144811"/>
    <w:rsid w:val="00144B8D"/>
    <w:rsid w:val="00146D3C"/>
    <w:rsid w:val="0015591B"/>
    <w:rsid w:val="00155CC2"/>
    <w:rsid w:val="00160B29"/>
    <w:rsid w:val="00166506"/>
    <w:rsid w:val="0017011F"/>
    <w:rsid w:val="001728BE"/>
    <w:rsid w:val="00172A8B"/>
    <w:rsid w:val="00173E24"/>
    <w:rsid w:val="00173EBE"/>
    <w:rsid w:val="00180099"/>
    <w:rsid w:val="001802F7"/>
    <w:rsid w:val="00186494"/>
    <w:rsid w:val="001879E9"/>
    <w:rsid w:val="001909DC"/>
    <w:rsid w:val="00190BFB"/>
    <w:rsid w:val="00191275"/>
    <w:rsid w:val="001913EE"/>
    <w:rsid w:val="00193B34"/>
    <w:rsid w:val="001943E6"/>
    <w:rsid w:val="0019482A"/>
    <w:rsid w:val="0019628D"/>
    <w:rsid w:val="001974AF"/>
    <w:rsid w:val="001A4F51"/>
    <w:rsid w:val="001A5052"/>
    <w:rsid w:val="001B028A"/>
    <w:rsid w:val="001B23E3"/>
    <w:rsid w:val="001C04D2"/>
    <w:rsid w:val="001C5424"/>
    <w:rsid w:val="001C7454"/>
    <w:rsid w:val="001D4094"/>
    <w:rsid w:val="001D5394"/>
    <w:rsid w:val="001D617D"/>
    <w:rsid w:val="001D6866"/>
    <w:rsid w:val="001E26B7"/>
    <w:rsid w:val="001E446A"/>
    <w:rsid w:val="001E6494"/>
    <w:rsid w:val="001E7198"/>
    <w:rsid w:val="001E7B9D"/>
    <w:rsid w:val="001F051A"/>
    <w:rsid w:val="001F221E"/>
    <w:rsid w:val="001F318B"/>
    <w:rsid w:val="001F3B7F"/>
    <w:rsid w:val="001F589B"/>
    <w:rsid w:val="001F6888"/>
    <w:rsid w:val="001F6899"/>
    <w:rsid w:val="001F7BB2"/>
    <w:rsid w:val="00206E88"/>
    <w:rsid w:val="002072AB"/>
    <w:rsid w:val="00210E85"/>
    <w:rsid w:val="0021168F"/>
    <w:rsid w:val="00212370"/>
    <w:rsid w:val="00213840"/>
    <w:rsid w:val="00214665"/>
    <w:rsid w:val="00215C07"/>
    <w:rsid w:val="0021666A"/>
    <w:rsid w:val="002168B7"/>
    <w:rsid w:val="00216E1F"/>
    <w:rsid w:val="00222EFA"/>
    <w:rsid w:val="00222FA7"/>
    <w:rsid w:val="00224E72"/>
    <w:rsid w:val="00225837"/>
    <w:rsid w:val="00226E81"/>
    <w:rsid w:val="00235580"/>
    <w:rsid w:val="00237ABC"/>
    <w:rsid w:val="00240811"/>
    <w:rsid w:val="00241863"/>
    <w:rsid w:val="0024187B"/>
    <w:rsid w:val="002449E0"/>
    <w:rsid w:val="00245662"/>
    <w:rsid w:val="00247B0A"/>
    <w:rsid w:val="00250400"/>
    <w:rsid w:val="002563FE"/>
    <w:rsid w:val="00256A81"/>
    <w:rsid w:val="00262498"/>
    <w:rsid w:val="0026259D"/>
    <w:rsid w:val="00262ED9"/>
    <w:rsid w:val="00263673"/>
    <w:rsid w:val="002730C2"/>
    <w:rsid w:val="002734D9"/>
    <w:rsid w:val="0028082B"/>
    <w:rsid w:val="0028706A"/>
    <w:rsid w:val="0029074A"/>
    <w:rsid w:val="002937FF"/>
    <w:rsid w:val="002A1D9B"/>
    <w:rsid w:val="002A26BA"/>
    <w:rsid w:val="002A314F"/>
    <w:rsid w:val="002A6F51"/>
    <w:rsid w:val="002B115B"/>
    <w:rsid w:val="002B344C"/>
    <w:rsid w:val="002C1485"/>
    <w:rsid w:val="002C25B6"/>
    <w:rsid w:val="002C2D4D"/>
    <w:rsid w:val="002C2F12"/>
    <w:rsid w:val="002C3447"/>
    <w:rsid w:val="002C3861"/>
    <w:rsid w:val="002C4067"/>
    <w:rsid w:val="002D3750"/>
    <w:rsid w:val="002D79BF"/>
    <w:rsid w:val="002E1152"/>
    <w:rsid w:val="002E3B6A"/>
    <w:rsid w:val="002E3B78"/>
    <w:rsid w:val="002F00F9"/>
    <w:rsid w:val="002F1E28"/>
    <w:rsid w:val="002F3D12"/>
    <w:rsid w:val="002F54B6"/>
    <w:rsid w:val="002F7AFF"/>
    <w:rsid w:val="00303893"/>
    <w:rsid w:val="00304854"/>
    <w:rsid w:val="00304931"/>
    <w:rsid w:val="003100EC"/>
    <w:rsid w:val="00310DAF"/>
    <w:rsid w:val="003164A3"/>
    <w:rsid w:val="003170C7"/>
    <w:rsid w:val="00326A55"/>
    <w:rsid w:val="00326C55"/>
    <w:rsid w:val="00326E8B"/>
    <w:rsid w:val="00331A6D"/>
    <w:rsid w:val="00332B2D"/>
    <w:rsid w:val="00337842"/>
    <w:rsid w:val="00341E3F"/>
    <w:rsid w:val="003506D6"/>
    <w:rsid w:val="00352F57"/>
    <w:rsid w:val="003532ED"/>
    <w:rsid w:val="0035348F"/>
    <w:rsid w:val="003555AC"/>
    <w:rsid w:val="00357F02"/>
    <w:rsid w:val="003614B4"/>
    <w:rsid w:val="00363AF7"/>
    <w:rsid w:val="00366F79"/>
    <w:rsid w:val="003676D7"/>
    <w:rsid w:val="00370CB4"/>
    <w:rsid w:val="00374329"/>
    <w:rsid w:val="003771EA"/>
    <w:rsid w:val="003827D1"/>
    <w:rsid w:val="00387398"/>
    <w:rsid w:val="003960B2"/>
    <w:rsid w:val="00396395"/>
    <w:rsid w:val="00397241"/>
    <w:rsid w:val="003A2371"/>
    <w:rsid w:val="003A2E27"/>
    <w:rsid w:val="003A4192"/>
    <w:rsid w:val="003A4A50"/>
    <w:rsid w:val="003B3064"/>
    <w:rsid w:val="003B341E"/>
    <w:rsid w:val="003B34EF"/>
    <w:rsid w:val="003B5C8D"/>
    <w:rsid w:val="003B643F"/>
    <w:rsid w:val="003B6EC9"/>
    <w:rsid w:val="003B71C9"/>
    <w:rsid w:val="003B75BE"/>
    <w:rsid w:val="003B7C93"/>
    <w:rsid w:val="003B7FAD"/>
    <w:rsid w:val="003C1898"/>
    <w:rsid w:val="003C3CE2"/>
    <w:rsid w:val="003C628B"/>
    <w:rsid w:val="003D17C3"/>
    <w:rsid w:val="003D4830"/>
    <w:rsid w:val="003D64B2"/>
    <w:rsid w:val="003E186F"/>
    <w:rsid w:val="003E2830"/>
    <w:rsid w:val="003E3685"/>
    <w:rsid w:val="003E510B"/>
    <w:rsid w:val="003E6AAF"/>
    <w:rsid w:val="003F3D90"/>
    <w:rsid w:val="003F40E4"/>
    <w:rsid w:val="003F6BB4"/>
    <w:rsid w:val="003F70AF"/>
    <w:rsid w:val="003F7B27"/>
    <w:rsid w:val="00400E11"/>
    <w:rsid w:val="00403E23"/>
    <w:rsid w:val="004061B4"/>
    <w:rsid w:val="004100BB"/>
    <w:rsid w:val="0041111B"/>
    <w:rsid w:val="004115E2"/>
    <w:rsid w:val="004125C1"/>
    <w:rsid w:val="00414E6E"/>
    <w:rsid w:val="004161E4"/>
    <w:rsid w:val="004226D7"/>
    <w:rsid w:val="00424175"/>
    <w:rsid w:val="00424734"/>
    <w:rsid w:val="004251D0"/>
    <w:rsid w:val="004255C6"/>
    <w:rsid w:val="004263A7"/>
    <w:rsid w:val="004330B4"/>
    <w:rsid w:val="004366A7"/>
    <w:rsid w:val="00436F42"/>
    <w:rsid w:val="00437B2C"/>
    <w:rsid w:val="00441596"/>
    <w:rsid w:val="00444771"/>
    <w:rsid w:val="00444A93"/>
    <w:rsid w:val="00445676"/>
    <w:rsid w:val="00445E57"/>
    <w:rsid w:val="00446ADF"/>
    <w:rsid w:val="0044785A"/>
    <w:rsid w:val="00447E47"/>
    <w:rsid w:val="004508D3"/>
    <w:rsid w:val="00453F50"/>
    <w:rsid w:val="004574CA"/>
    <w:rsid w:val="004625EB"/>
    <w:rsid w:val="00462C25"/>
    <w:rsid w:val="00463915"/>
    <w:rsid w:val="004639CE"/>
    <w:rsid w:val="004707E5"/>
    <w:rsid w:val="004729B5"/>
    <w:rsid w:val="00473D61"/>
    <w:rsid w:val="00487612"/>
    <w:rsid w:val="004879C5"/>
    <w:rsid w:val="004902A9"/>
    <w:rsid w:val="004928C2"/>
    <w:rsid w:val="00492EC0"/>
    <w:rsid w:val="0049304A"/>
    <w:rsid w:val="00493428"/>
    <w:rsid w:val="004937F7"/>
    <w:rsid w:val="00493F9D"/>
    <w:rsid w:val="00497836"/>
    <w:rsid w:val="00497E4C"/>
    <w:rsid w:val="004A2026"/>
    <w:rsid w:val="004A359E"/>
    <w:rsid w:val="004A384C"/>
    <w:rsid w:val="004A4D43"/>
    <w:rsid w:val="004A747D"/>
    <w:rsid w:val="004A7BB7"/>
    <w:rsid w:val="004B180B"/>
    <w:rsid w:val="004B1B91"/>
    <w:rsid w:val="004B2A0D"/>
    <w:rsid w:val="004B2CB4"/>
    <w:rsid w:val="004B3400"/>
    <w:rsid w:val="004B3B3B"/>
    <w:rsid w:val="004B64F1"/>
    <w:rsid w:val="004B770F"/>
    <w:rsid w:val="004B7CF5"/>
    <w:rsid w:val="004C2164"/>
    <w:rsid w:val="004C237C"/>
    <w:rsid w:val="004C3998"/>
    <w:rsid w:val="004C4E86"/>
    <w:rsid w:val="004C63E3"/>
    <w:rsid w:val="004D0507"/>
    <w:rsid w:val="004D26B2"/>
    <w:rsid w:val="004D2AF1"/>
    <w:rsid w:val="004D3EE4"/>
    <w:rsid w:val="004D49E8"/>
    <w:rsid w:val="004D606C"/>
    <w:rsid w:val="004D67FC"/>
    <w:rsid w:val="004E2FE9"/>
    <w:rsid w:val="004E7561"/>
    <w:rsid w:val="004F18E9"/>
    <w:rsid w:val="004F283A"/>
    <w:rsid w:val="004F2F11"/>
    <w:rsid w:val="004F45BA"/>
    <w:rsid w:val="0050018B"/>
    <w:rsid w:val="0050313C"/>
    <w:rsid w:val="00504733"/>
    <w:rsid w:val="00506943"/>
    <w:rsid w:val="00507FBA"/>
    <w:rsid w:val="00510304"/>
    <w:rsid w:val="00512995"/>
    <w:rsid w:val="005131C8"/>
    <w:rsid w:val="00521C7C"/>
    <w:rsid w:val="0052740F"/>
    <w:rsid w:val="0052788C"/>
    <w:rsid w:val="00527E4C"/>
    <w:rsid w:val="00531EE2"/>
    <w:rsid w:val="00533154"/>
    <w:rsid w:val="005337E8"/>
    <w:rsid w:val="0053472B"/>
    <w:rsid w:val="00536877"/>
    <w:rsid w:val="0055719E"/>
    <w:rsid w:val="00560ED6"/>
    <w:rsid w:val="0056274B"/>
    <w:rsid w:val="00563B9B"/>
    <w:rsid w:val="00564125"/>
    <w:rsid w:val="005718C7"/>
    <w:rsid w:val="0057631E"/>
    <w:rsid w:val="00580034"/>
    <w:rsid w:val="005813CF"/>
    <w:rsid w:val="00583C36"/>
    <w:rsid w:val="00583EAC"/>
    <w:rsid w:val="00584219"/>
    <w:rsid w:val="00584C43"/>
    <w:rsid w:val="00585C68"/>
    <w:rsid w:val="00586689"/>
    <w:rsid w:val="00586875"/>
    <w:rsid w:val="00587365"/>
    <w:rsid w:val="005878B6"/>
    <w:rsid w:val="00590863"/>
    <w:rsid w:val="00590BFB"/>
    <w:rsid w:val="00592132"/>
    <w:rsid w:val="00597B5F"/>
    <w:rsid w:val="005A4B80"/>
    <w:rsid w:val="005B454D"/>
    <w:rsid w:val="005B498F"/>
    <w:rsid w:val="005B69AA"/>
    <w:rsid w:val="005B70CB"/>
    <w:rsid w:val="005B7AA2"/>
    <w:rsid w:val="005C0398"/>
    <w:rsid w:val="005C4452"/>
    <w:rsid w:val="005C5DAF"/>
    <w:rsid w:val="005C6DC5"/>
    <w:rsid w:val="005C6FB8"/>
    <w:rsid w:val="005C7062"/>
    <w:rsid w:val="005D0CF4"/>
    <w:rsid w:val="005D20E0"/>
    <w:rsid w:val="005D272D"/>
    <w:rsid w:val="005E171C"/>
    <w:rsid w:val="005E2001"/>
    <w:rsid w:val="005E3903"/>
    <w:rsid w:val="005E4562"/>
    <w:rsid w:val="005E4D7E"/>
    <w:rsid w:val="005E6518"/>
    <w:rsid w:val="005F5CB3"/>
    <w:rsid w:val="00606424"/>
    <w:rsid w:val="0061562B"/>
    <w:rsid w:val="00636001"/>
    <w:rsid w:val="00636ED8"/>
    <w:rsid w:val="006408C2"/>
    <w:rsid w:val="00642341"/>
    <w:rsid w:val="00642E6E"/>
    <w:rsid w:val="00650359"/>
    <w:rsid w:val="00653E36"/>
    <w:rsid w:val="006549F2"/>
    <w:rsid w:val="006561F4"/>
    <w:rsid w:val="00660E80"/>
    <w:rsid w:val="006622A0"/>
    <w:rsid w:val="00662385"/>
    <w:rsid w:val="00664FEE"/>
    <w:rsid w:val="00672959"/>
    <w:rsid w:val="00676B57"/>
    <w:rsid w:val="00682BB3"/>
    <w:rsid w:val="006841E5"/>
    <w:rsid w:val="00684744"/>
    <w:rsid w:val="006856B5"/>
    <w:rsid w:val="00687EBD"/>
    <w:rsid w:val="00690558"/>
    <w:rsid w:val="00690F38"/>
    <w:rsid w:val="00693DF6"/>
    <w:rsid w:val="006A0EF7"/>
    <w:rsid w:val="006A7DD6"/>
    <w:rsid w:val="006B04B5"/>
    <w:rsid w:val="006B06C8"/>
    <w:rsid w:val="006B592D"/>
    <w:rsid w:val="006B7382"/>
    <w:rsid w:val="006C19FF"/>
    <w:rsid w:val="006C1ABF"/>
    <w:rsid w:val="006C3E14"/>
    <w:rsid w:val="006C531E"/>
    <w:rsid w:val="006C6F8E"/>
    <w:rsid w:val="006D0CF2"/>
    <w:rsid w:val="006D3A41"/>
    <w:rsid w:val="006D480A"/>
    <w:rsid w:val="006E0274"/>
    <w:rsid w:val="006E30F0"/>
    <w:rsid w:val="006E3100"/>
    <w:rsid w:val="006E7462"/>
    <w:rsid w:val="006F1F41"/>
    <w:rsid w:val="006F418D"/>
    <w:rsid w:val="006F6596"/>
    <w:rsid w:val="006F6ADC"/>
    <w:rsid w:val="006F73B1"/>
    <w:rsid w:val="0070471D"/>
    <w:rsid w:val="00712478"/>
    <w:rsid w:val="007127CB"/>
    <w:rsid w:val="007141B1"/>
    <w:rsid w:val="00714CE1"/>
    <w:rsid w:val="007208C1"/>
    <w:rsid w:val="00721711"/>
    <w:rsid w:val="0072489C"/>
    <w:rsid w:val="00731BFC"/>
    <w:rsid w:val="007338C5"/>
    <w:rsid w:val="00734916"/>
    <w:rsid w:val="007369F6"/>
    <w:rsid w:val="00737878"/>
    <w:rsid w:val="00743C4D"/>
    <w:rsid w:val="00753527"/>
    <w:rsid w:val="007549D5"/>
    <w:rsid w:val="0075520B"/>
    <w:rsid w:val="00756DF2"/>
    <w:rsid w:val="00762F0A"/>
    <w:rsid w:val="007671E4"/>
    <w:rsid w:val="00770DC2"/>
    <w:rsid w:val="00770E37"/>
    <w:rsid w:val="00771C86"/>
    <w:rsid w:val="00772097"/>
    <w:rsid w:val="007773AF"/>
    <w:rsid w:val="00782847"/>
    <w:rsid w:val="0078284F"/>
    <w:rsid w:val="00783AC0"/>
    <w:rsid w:val="0078519D"/>
    <w:rsid w:val="007854C0"/>
    <w:rsid w:val="00794D7C"/>
    <w:rsid w:val="00795B99"/>
    <w:rsid w:val="007963A8"/>
    <w:rsid w:val="00796895"/>
    <w:rsid w:val="007972A2"/>
    <w:rsid w:val="007A0929"/>
    <w:rsid w:val="007A0AF3"/>
    <w:rsid w:val="007A3891"/>
    <w:rsid w:val="007A4754"/>
    <w:rsid w:val="007A68FD"/>
    <w:rsid w:val="007B3CA0"/>
    <w:rsid w:val="007B45CD"/>
    <w:rsid w:val="007B5049"/>
    <w:rsid w:val="007C273F"/>
    <w:rsid w:val="007C324C"/>
    <w:rsid w:val="007C345D"/>
    <w:rsid w:val="007C3D1E"/>
    <w:rsid w:val="007C4D77"/>
    <w:rsid w:val="007C6AB0"/>
    <w:rsid w:val="007D7332"/>
    <w:rsid w:val="007E0691"/>
    <w:rsid w:val="007E6FB6"/>
    <w:rsid w:val="00800948"/>
    <w:rsid w:val="008042E0"/>
    <w:rsid w:val="00807470"/>
    <w:rsid w:val="00810843"/>
    <w:rsid w:val="00810BA7"/>
    <w:rsid w:val="0081101A"/>
    <w:rsid w:val="00812D4D"/>
    <w:rsid w:val="00813691"/>
    <w:rsid w:val="00815305"/>
    <w:rsid w:val="00815411"/>
    <w:rsid w:val="00815FA1"/>
    <w:rsid w:val="00824525"/>
    <w:rsid w:val="00824A11"/>
    <w:rsid w:val="00824AB8"/>
    <w:rsid w:val="00827C73"/>
    <w:rsid w:val="00831AD6"/>
    <w:rsid w:val="008333C3"/>
    <w:rsid w:val="00845572"/>
    <w:rsid w:val="00845F3C"/>
    <w:rsid w:val="0084680D"/>
    <w:rsid w:val="008522A4"/>
    <w:rsid w:val="0085480E"/>
    <w:rsid w:val="0086123F"/>
    <w:rsid w:val="0086377B"/>
    <w:rsid w:val="0086530A"/>
    <w:rsid w:val="008721E8"/>
    <w:rsid w:val="00872FCF"/>
    <w:rsid w:val="008746EB"/>
    <w:rsid w:val="00876B62"/>
    <w:rsid w:val="00883D4E"/>
    <w:rsid w:val="00886BE3"/>
    <w:rsid w:val="00887513"/>
    <w:rsid w:val="008904F9"/>
    <w:rsid w:val="00893D76"/>
    <w:rsid w:val="00894015"/>
    <w:rsid w:val="0089477B"/>
    <w:rsid w:val="00895ABC"/>
    <w:rsid w:val="00896164"/>
    <w:rsid w:val="008977E1"/>
    <w:rsid w:val="008A262B"/>
    <w:rsid w:val="008A279E"/>
    <w:rsid w:val="008A2E6E"/>
    <w:rsid w:val="008A4FBB"/>
    <w:rsid w:val="008A528D"/>
    <w:rsid w:val="008A63BD"/>
    <w:rsid w:val="008B0190"/>
    <w:rsid w:val="008B695B"/>
    <w:rsid w:val="008B77B9"/>
    <w:rsid w:val="008C340A"/>
    <w:rsid w:val="008C52F2"/>
    <w:rsid w:val="008C5A3F"/>
    <w:rsid w:val="008C645B"/>
    <w:rsid w:val="008C7453"/>
    <w:rsid w:val="008D0BC6"/>
    <w:rsid w:val="008D1DA7"/>
    <w:rsid w:val="008D27CE"/>
    <w:rsid w:val="008E46F2"/>
    <w:rsid w:val="008E6E20"/>
    <w:rsid w:val="008E7650"/>
    <w:rsid w:val="008F121B"/>
    <w:rsid w:val="008F16EB"/>
    <w:rsid w:val="008F1F97"/>
    <w:rsid w:val="008F27A9"/>
    <w:rsid w:val="008F4FEA"/>
    <w:rsid w:val="008F642E"/>
    <w:rsid w:val="008F6C13"/>
    <w:rsid w:val="00901024"/>
    <w:rsid w:val="009032EA"/>
    <w:rsid w:val="00906E5A"/>
    <w:rsid w:val="00907A33"/>
    <w:rsid w:val="00910D3B"/>
    <w:rsid w:val="00913D34"/>
    <w:rsid w:val="00916FBE"/>
    <w:rsid w:val="00920036"/>
    <w:rsid w:val="00920A9E"/>
    <w:rsid w:val="0092147D"/>
    <w:rsid w:val="009222F3"/>
    <w:rsid w:val="009224D3"/>
    <w:rsid w:val="00925258"/>
    <w:rsid w:val="00926963"/>
    <w:rsid w:val="009272A6"/>
    <w:rsid w:val="00931057"/>
    <w:rsid w:val="009319A0"/>
    <w:rsid w:val="0093208F"/>
    <w:rsid w:val="009321C6"/>
    <w:rsid w:val="00932825"/>
    <w:rsid w:val="00934473"/>
    <w:rsid w:val="00935448"/>
    <w:rsid w:val="0093581C"/>
    <w:rsid w:val="00935C17"/>
    <w:rsid w:val="00940085"/>
    <w:rsid w:val="00940543"/>
    <w:rsid w:val="0094148B"/>
    <w:rsid w:val="00944C89"/>
    <w:rsid w:val="00953C16"/>
    <w:rsid w:val="00956087"/>
    <w:rsid w:val="0096158B"/>
    <w:rsid w:val="009655A8"/>
    <w:rsid w:val="00966020"/>
    <w:rsid w:val="0097224D"/>
    <w:rsid w:val="0097263D"/>
    <w:rsid w:val="009749D0"/>
    <w:rsid w:val="00975653"/>
    <w:rsid w:val="00976DA2"/>
    <w:rsid w:val="00976E0F"/>
    <w:rsid w:val="00977AEF"/>
    <w:rsid w:val="009800FF"/>
    <w:rsid w:val="0098120D"/>
    <w:rsid w:val="009843CD"/>
    <w:rsid w:val="00984E07"/>
    <w:rsid w:val="009867AF"/>
    <w:rsid w:val="00986C45"/>
    <w:rsid w:val="00990790"/>
    <w:rsid w:val="00990A95"/>
    <w:rsid w:val="00997A99"/>
    <w:rsid w:val="009A3704"/>
    <w:rsid w:val="009A39ED"/>
    <w:rsid w:val="009A780C"/>
    <w:rsid w:val="009A7EE8"/>
    <w:rsid w:val="009B20B5"/>
    <w:rsid w:val="009B6678"/>
    <w:rsid w:val="009C3179"/>
    <w:rsid w:val="009C5A41"/>
    <w:rsid w:val="009C71BE"/>
    <w:rsid w:val="009D2232"/>
    <w:rsid w:val="009D5463"/>
    <w:rsid w:val="009D6376"/>
    <w:rsid w:val="009D69CD"/>
    <w:rsid w:val="009D6C42"/>
    <w:rsid w:val="009E0681"/>
    <w:rsid w:val="009E0DD7"/>
    <w:rsid w:val="009E1D45"/>
    <w:rsid w:val="009E27BC"/>
    <w:rsid w:val="009E3DC5"/>
    <w:rsid w:val="009E4525"/>
    <w:rsid w:val="009E5DEE"/>
    <w:rsid w:val="009E7733"/>
    <w:rsid w:val="009F0D2A"/>
    <w:rsid w:val="009F460F"/>
    <w:rsid w:val="00A013D7"/>
    <w:rsid w:val="00A01543"/>
    <w:rsid w:val="00A06204"/>
    <w:rsid w:val="00A0711D"/>
    <w:rsid w:val="00A07493"/>
    <w:rsid w:val="00A07C13"/>
    <w:rsid w:val="00A10EEB"/>
    <w:rsid w:val="00A154CB"/>
    <w:rsid w:val="00A161E0"/>
    <w:rsid w:val="00A16E6C"/>
    <w:rsid w:val="00A16F74"/>
    <w:rsid w:val="00A23006"/>
    <w:rsid w:val="00A251C9"/>
    <w:rsid w:val="00A2543C"/>
    <w:rsid w:val="00A266A3"/>
    <w:rsid w:val="00A27030"/>
    <w:rsid w:val="00A30BA6"/>
    <w:rsid w:val="00A37FB2"/>
    <w:rsid w:val="00A41CD0"/>
    <w:rsid w:val="00A45FA8"/>
    <w:rsid w:val="00A470AD"/>
    <w:rsid w:val="00A50098"/>
    <w:rsid w:val="00A54824"/>
    <w:rsid w:val="00A61B10"/>
    <w:rsid w:val="00A62B43"/>
    <w:rsid w:val="00A65637"/>
    <w:rsid w:val="00A6577F"/>
    <w:rsid w:val="00A66113"/>
    <w:rsid w:val="00A661EF"/>
    <w:rsid w:val="00A661F5"/>
    <w:rsid w:val="00A66B59"/>
    <w:rsid w:val="00A670B2"/>
    <w:rsid w:val="00A7070C"/>
    <w:rsid w:val="00A73720"/>
    <w:rsid w:val="00A74EA8"/>
    <w:rsid w:val="00A7783C"/>
    <w:rsid w:val="00A80CFD"/>
    <w:rsid w:val="00A84471"/>
    <w:rsid w:val="00A87D7C"/>
    <w:rsid w:val="00A901A6"/>
    <w:rsid w:val="00A93ED3"/>
    <w:rsid w:val="00A94C30"/>
    <w:rsid w:val="00A97000"/>
    <w:rsid w:val="00AA03E9"/>
    <w:rsid w:val="00AA08D8"/>
    <w:rsid w:val="00AA2ACF"/>
    <w:rsid w:val="00AA43A2"/>
    <w:rsid w:val="00AA594C"/>
    <w:rsid w:val="00AA69AA"/>
    <w:rsid w:val="00AA6B3F"/>
    <w:rsid w:val="00AA7EE0"/>
    <w:rsid w:val="00AB66CD"/>
    <w:rsid w:val="00AB7713"/>
    <w:rsid w:val="00AC0061"/>
    <w:rsid w:val="00AC0E65"/>
    <w:rsid w:val="00AC2CC3"/>
    <w:rsid w:val="00AC7E4C"/>
    <w:rsid w:val="00AD095F"/>
    <w:rsid w:val="00AD3A60"/>
    <w:rsid w:val="00AE3B8A"/>
    <w:rsid w:val="00AE5E57"/>
    <w:rsid w:val="00AE7E6F"/>
    <w:rsid w:val="00AF05E0"/>
    <w:rsid w:val="00AF0BED"/>
    <w:rsid w:val="00AF181F"/>
    <w:rsid w:val="00AF3D18"/>
    <w:rsid w:val="00AF5A3B"/>
    <w:rsid w:val="00AF6EC2"/>
    <w:rsid w:val="00AF7120"/>
    <w:rsid w:val="00B0169F"/>
    <w:rsid w:val="00B01BA0"/>
    <w:rsid w:val="00B03C9D"/>
    <w:rsid w:val="00B03F48"/>
    <w:rsid w:val="00B042C7"/>
    <w:rsid w:val="00B04884"/>
    <w:rsid w:val="00B052BD"/>
    <w:rsid w:val="00B06279"/>
    <w:rsid w:val="00B11D95"/>
    <w:rsid w:val="00B121A3"/>
    <w:rsid w:val="00B1272A"/>
    <w:rsid w:val="00B132FA"/>
    <w:rsid w:val="00B1427F"/>
    <w:rsid w:val="00B14A3B"/>
    <w:rsid w:val="00B16F63"/>
    <w:rsid w:val="00B177F8"/>
    <w:rsid w:val="00B20F18"/>
    <w:rsid w:val="00B22F32"/>
    <w:rsid w:val="00B26A07"/>
    <w:rsid w:val="00B32E9A"/>
    <w:rsid w:val="00B357DE"/>
    <w:rsid w:val="00B35E70"/>
    <w:rsid w:val="00B4220F"/>
    <w:rsid w:val="00B42899"/>
    <w:rsid w:val="00B45582"/>
    <w:rsid w:val="00B51D86"/>
    <w:rsid w:val="00B6046A"/>
    <w:rsid w:val="00B646A8"/>
    <w:rsid w:val="00B648D9"/>
    <w:rsid w:val="00B64BA5"/>
    <w:rsid w:val="00B67337"/>
    <w:rsid w:val="00B67F13"/>
    <w:rsid w:val="00B74F82"/>
    <w:rsid w:val="00B8113A"/>
    <w:rsid w:val="00B819E6"/>
    <w:rsid w:val="00B83F88"/>
    <w:rsid w:val="00B85E13"/>
    <w:rsid w:val="00B9698E"/>
    <w:rsid w:val="00BA233C"/>
    <w:rsid w:val="00BA4065"/>
    <w:rsid w:val="00BA45BB"/>
    <w:rsid w:val="00BA5330"/>
    <w:rsid w:val="00BA5AB0"/>
    <w:rsid w:val="00BA74EF"/>
    <w:rsid w:val="00BB0F59"/>
    <w:rsid w:val="00BB1BDD"/>
    <w:rsid w:val="00BB1F63"/>
    <w:rsid w:val="00BB2D35"/>
    <w:rsid w:val="00BB577A"/>
    <w:rsid w:val="00BC0D18"/>
    <w:rsid w:val="00BC31DA"/>
    <w:rsid w:val="00BC540A"/>
    <w:rsid w:val="00BC6414"/>
    <w:rsid w:val="00BD0DDB"/>
    <w:rsid w:val="00BD50F1"/>
    <w:rsid w:val="00BE0E42"/>
    <w:rsid w:val="00BE2ED4"/>
    <w:rsid w:val="00BE50B2"/>
    <w:rsid w:val="00BF0363"/>
    <w:rsid w:val="00BF1370"/>
    <w:rsid w:val="00BF32BA"/>
    <w:rsid w:val="00BF46B4"/>
    <w:rsid w:val="00BF5578"/>
    <w:rsid w:val="00BF588E"/>
    <w:rsid w:val="00BF6BCA"/>
    <w:rsid w:val="00C0438B"/>
    <w:rsid w:val="00C05E65"/>
    <w:rsid w:val="00C137F2"/>
    <w:rsid w:val="00C16834"/>
    <w:rsid w:val="00C20DFF"/>
    <w:rsid w:val="00C22F1E"/>
    <w:rsid w:val="00C23156"/>
    <w:rsid w:val="00C2596A"/>
    <w:rsid w:val="00C2630A"/>
    <w:rsid w:val="00C31856"/>
    <w:rsid w:val="00C33487"/>
    <w:rsid w:val="00C346C9"/>
    <w:rsid w:val="00C34B16"/>
    <w:rsid w:val="00C35169"/>
    <w:rsid w:val="00C35A31"/>
    <w:rsid w:val="00C37DC3"/>
    <w:rsid w:val="00C41BD9"/>
    <w:rsid w:val="00C43EB5"/>
    <w:rsid w:val="00C43EB8"/>
    <w:rsid w:val="00C45726"/>
    <w:rsid w:val="00C46F57"/>
    <w:rsid w:val="00C479BC"/>
    <w:rsid w:val="00C536A1"/>
    <w:rsid w:val="00C550CA"/>
    <w:rsid w:val="00C57CB3"/>
    <w:rsid w:val="00C62B6A"/>
    <w:rsid w:val="00C64407"/>
    <w:rsid w:val="00C7136C"/>
    <w:rsid w:val="00C71644"/>
    <w:rsid w:val="00C71F9C"/>
    <w:rsid w:val="00C72D9B"/>
    <w:rsid w:val="00C75554"/>
    <w:rsid w:val="00C76066"/>
    <w:rsid w:val="00C769BC"/>
    <w:rsid w:val="00C8176B"/>
    <w:rsid w:val="00C841EB"/>
    <w:rsid w:val="00C844BE"/>
    <w:rsid w:val="00C848FA"/>
    <w:rsid w:val="00C85654"/>
    <w:rsid w:val="00C87CAE"/>
    <w:rsid w:val="00C94FDB"/>
    <w:rsid w:val="00C95B5F"/>
    <w:rsid w:val="00C95CA7"/>
    <w:rsid w:val="00C95FAC"/>
    <w:rsid w:val="00C961A4"/>
    <w:rsid w:val="00C96619"/>
    <w:rsid w:val="00C97837"/>
    <w:rsid w:val="00CA3425"/>
    <w:rsid w:val="00CA3E29"/>
    <w:rsid w:val="00CA5E93"/>
    <w:rsid w:val="00CA6296"/>
    <w:rsid w:val="00CA754B"/>
    <w:rsid w:val="00CB00C6"/>
    <w:rsid w:val="00CB66A6"/>
    <w:rsid w:val="00CC3102"/>
    <w:rsid w:val="00CC7CC9"/>
    <w:rsid w:val="00CD0A4C"/>
    <w:rsid w:val="00CD210F"/>
    <w:rsid w:val="00CD64F4"/>
    <w:rsid w:val="00CE0F60"/>
    <w:rsid w:val="00CE43A9"/>
    <w:rsid w:val="00CE65FF"/>
    <w:rsid w:val="00CE6BB3"/>
    <w:rsid w:val="00CF0247"/>
    <w:rsid w:val="00CF2142"/>
    <w:rsid w:val="00CF3687"/>
    <w:rsid w:val="00CF3EA1"/>
    <w:rsid w:val="00D01CD6"/>
    <w:rsid w:val="00D01D7B"/>
    <w:rsid w:val="00D028FE"/>
    <w:rsid w:val="00D04238"/>
    <w:rsid w:val="00D065B8"/>
    <w:rsid w:val="00D11D47"/>
    <w:rsid w:val="00D12CE2"/>
    <w:rsid w:val="00D13813"/>
    <w:rsid w:val="00D13F2E"/>
    <w:rsid w:val="00D1442D"/>
    <w:rsid w:val="00D15DA7"/>
    <w:rsid w:val="00D16610"/>
    <w:rsid w:val="00D16CC1"/>
    <w:rsid w:val="00D16F0C"/>
    <w:rsid w:val="00D22D0E"/>
    <w:rsid w:val="00D27F12"/>
    <w:rsid w:val="00D31042"/>
    <w:rsid w:val="00D319A3"/>
    <w:rsid w:val="00D31B66"/>
    <w:rsid w:val="00D3319E"/>
    <w:rsid w:val="00D346B9"/>
    <w:rsid w:val="00D34D19"/>
    <w:rsid w:val="00D37318"/>
    <w:rsid w:val="00D37955"/>
    <w:rsid w:val="00D4279F"/>
    <w:rsid w:val="00D45522"/>
    <w:rsid w:val="00D45984"/>
    <w:rsid w:val="00D46CC5"/>
    <w:rsid w:val="00D474AE"/>
    <w:rsid w:val="00D509A5"/>
    <w:rsid w:val="00D50CCD"/>
    <w:rsid w:val="00D51ACD"/>
    <w:rsid w:val="00D533A1"/>
    <w:rsid w:val="00D540B8"/>
    <w:rsid w:val="00D54844"/>
    <w:rsid w:val="00D55DDB"/>
    <w:rsid w:val="00D569C6"/>
    <w:rsid w:val="00D571E1"/>
    <w:rsid w:val="00D578A3"/>
    <w:rsid w:val="00D6168F"/>
    <w:rsid w:val="00D66F69"/>
    <w:rsid w:val="00D67BA9"/>
    <w:rsid w:val="00D720A1"/>
    <w:rsid w:val="00D72950"/>
    <w:rsid w:val="00D74B8E"/>
    <w:rsid w:val="00D771D6"/>
    <w:rsid w:val="00D82B0A"/>
    <w:rsid w:val="00D858D8"/>
    <w:rsid w:val="00D87287"/>
    <w:rsid w:val="00D90BC6"/>
    <w:rsid w:val="00D91323"/>
    <w:rsid w:val="00D92E55"/>
    <w:rsid w:val="00DA2B97"/>
    <w:rsid w:val="00DA5DF4"/>
    <w:rsid w:val="00DA618B"/>
    <w:rsid w:val="00DB06CE"/>
    <w:rsid w:val="00DB088C"/>
    <w:rsid w:val="00DB22A6"/>
    <w:rsid w:val="00DB4488"/>
    <w:rsid w:val="00DB4F77"/>
    <w:rsid w:val="00DB6258"/>
    <w:rsid w:val="00DC0804"/>
    <w:rsid w:val="00DC3A64"/>
    <w:rsid w:val="00DC68BC"/>
    <w:rsid w:val="00DC7EBC"/>
    <w:rsid w:val="00DD003E"/>
    <w:rsid w:val="00DD2EA7"/>
    <w:rsid w:val="00DD2F4E"/>
    <w:rsid w:val="00DE2EFD"/>
    <w:rsid w:val="00DE3C9C"/>
    <w:rsid w:val="00DE4E37"/>
    <w:rsid w:val="00DE7F92"/>
    <w:rsid w:val="00DF3D67"/>
    <w:rsid w:val="00DF534F"/>
    <w:rsid w:val="00E04BAF"/>
    <w:rsid w:val="00E05611"/>
    <w:rsid w:val="00E11712"/>
    <w:rsid w:val="00E1175C"/>
    <w:rsid w:val="00E120D5"/>
    <w:rsid w:val="00E159C4"/>
    <w:rsid w:val="00E16D5C"/>
    <w:rsid w:val="00E20682"/>
    <w:rsid w:val="00E20A55"/>
    <w:rsid w:val="00E21C07"/>
    <w:rsid w:val="00E22728"/>
    <w:rsid w:val="00E25949"/>
    <w:rsid w:val="00E347C4"/>
    <w:rsid w:val="00E35BD1"/>
    <w:rsid w:val="00E37473"/>
    <w:rsid w:val="00E41BA5"/>
    <w:rsid w:val="00E46487"/>
    <w:rsid w:val="00E46A5A"/>
    <w:rsid w:val="00E478CD"/>
    <w:rsid w:val="00E51390"/>
    <w:rsid w:val="00E55EE3"/>
    <w:rsid w:val="00E5684E"/>
    <w:rsid w:val="00E60184"/>
    <w:rsid w:val="00E606EB"/>
    <w:rsid w:val="00E70CAE"/>
    <w:rsid w:val="00E7607C"/>
    <w:rsid w:val="00E76186"/>
    <w:rsid w:val="00E81975"/>
    <w:rsid w:val="00E87558"/>
    <w:rsid w:val="00E9033E"/>
    <w:rsid w:val="00E90528"/>
    <w:rsid w:val="00E909C1"/>
    <w:rsid w:val="00EA5072"/>
    <w:rsid w:val="00EA66FB"/>
    <w:rsid w:val="00EB1449"/>
    <w:rsid w:val="00EB3D9B"/>
    <w:rsid w:val="00EB53C0"/>
    <w:rsid w:val="00EB68FD"/>
    <w:rsid w:val="00EB7C92"/>
    <w:rsid w:val="00EC59D3"/>
    <w:rsid w:val="00EC72AB"/>
    <w:rsid w:val="00ED0628"/>
    <w:rsid w:val="00ED4BB4"/>
    <w:rsid w:val="00EE0B44"/>
    <w:rsid w:val="00EE107F"/>
    <w:rsid w:val="00EE3306"/>
    <w:rsid w:val="00EE39A0"/>
    <w:rsid w:val="00EF2773"/>
    <w:rsid w:val="00EF3587"/>
    <w:rsid w:val="00EF40E8"/>
    <w:rsid w:val="00EF7974"/>
    <w:rsid w:val="00F010F2"/>
    <w:rsid w:val="00F020E5"/>
    <w:rsid w:val="00F10DB0"/>
    <w:rsid w:val="00F11309"/>
    <w:rsid w:val="00F11BFE"/>
    <w:rsid w:val="00F17A56"/>
    <w:rsid w:val="00F205AA"/>
    <w:rsid w:val="00F27D54"/>
    <w:rsid w:val="00F30A9A"/>
    <w:rsid w:val="00F321F4"/>
    <w:rsid w:val="00F33E5B"/>
    <w:rsid w:val="00F367A3"/>
    <w:rsid w:val="00F400C9"/>
    <w:rsid w:val="00F42168"/>
    <w:rsid w:val="00F44BC2"/>
    <w:rsid w:val="00F45859"/>
    <w:rsid w:val="00F45D72"/>
    <w:rsid w:val="00F45F54"/>
    <w:rsid w:val="00F46A88"/>
    <w:rsid w:val="00F51BD6"/>
    <w:rsid w:val="00F52329"/>
    <w:rsid w:val="00F526E5"/>
    <w:rsid w:val="00F52C2C"/>
    <w:rsid w:val="00F5366F"/>
    <w:rsid w:val="00F545E7"/>
    <w:rsid w:val="00F56AE2"/>
    <w:rsid w:val="00F60E30"/>
    <w:rsid w:val="00F63995"/>
    <w:rsid w:val="00F65FF0"/>
    <w:rsid w:val="00F7267C"/>
    <w:rsid w:val="00F735C1"/>
    <w:rsid w:val="00F80150"/>
    <w:rsid w:val="00F803DE"/>
    <w:rsid w:val="00F805B4"/>
    <w:rsid w:val="00F80B3E"/>
    <w:rsid w:val="00F83882"/>
    <w:rsid w:val="00F86B6A"/>
    <w:rsid w:val="00F90061"/>
    <w:rsid w:val="00F903CD"/>
    <w:rsid w:val="00F90ED1"/>
    <w:rsid w:val="00F93FF9"/>
    <w:rsid w:val="00F951AF"/>
    <w:rsid w:val="00F979E4"/>
    <w:rsid w:val="00FA0337"/>
    <w:rsid w:val="00FA1A21"/>
    <w:rsid w:val="00FA2C71"/>
    <w:rsid w:val="00FA5D69"/>
    <w:rsid w:val="00FA6D16"/>
    <w:rsid w:val="00FB0F3E"/>
    <w:rsid w:val="00FB1F02"/>
    <w:rsid w:val="00FB2248"/>
    <w:rsid w:val="00FB477A"/>
    <w:rsid w:val="00FB56B3"/>
    <w:rsid w:val="00FB7270"/>
    <w:rsid w:val="00FB749D"/>
    <w:rsid w:val="00FC0B39"/>
    <w:rsid w:val="00FC0BF5"/>
    <w:rsid w:val="00FC0CCB"/>
    <w:rsid w:val="00FC66D9"/>
    <w:rsid w:val="00FD0735"/>
    <w:rsid w:val="00FD0BB7"/>
    <w:rsid w:val="00FD20D3"/>
    <w:rsid w:val="00FE1B24"/>
    <w:rsid w:val="00FE3061"/>
    <w:rsid w:val="00FE4145"/>
    <w:rsid w:val="00FE589A"/>
    <w:rsid w:val="00FE5CDA"/>
    <w:rsid w:val="00FE5D97"/>
    <w:rsid w:val="00FE7578"/>
    <w:rsid w:val="00FE7B58"/>
    <w:rsid w:val="00FF3FDD"/>
    <w:rsid w:val="00FF6371"/>
    <w:rsid w:val="00FF67F4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03736538-21D9-4587-AA4F-7269256FB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83D4E"/>
    <w:pPr>
      <w:spacing w:line="240" w:lineRule="auto"/>
      <w:jc w:val="both"/>
    </w:pPr>
    <w:rPr>
      <w:rFonts w:ascii="Arial" w:hAnsi="Arial"/>
    </w:rPr>
  </w:style>
  <w:style w:type="paragraph" w:styleId="Nadpis1">
    <w:name w:val="heading 1"/>
    <w:basedOn w:val="Normlny"/>
    <w:next w:val="Normlny"/>
    <w:link w:val="Nadpis1Char"/>
    <w:uiPriority w:val="1"/>
    <w:qFormat/>
    <w:rsid w:val="00D319A3"/>
    <w:pPr>
      <w:keepNext/>
      <w:keepLines/>
      <w:numPr>
        <w:numId w:val="1"/>
      </w:numPr>
      <w:spacing w:before="120" w:after="12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dpis2">
    <w:name w:val="heading 2"/>
    <w:basedOn w:val="Nadpis1"/>
    <w:next w:val="Normlny"/>
    <w:link w:val="Nadpis2Char"/>
    <w:uiPriority w:val="1"/>
    <w:unhideWhenUsed/>
    <w:qFormat/>
    <w:rsid w:val="008746EB"/>
    <w:pPr>
      <w:numPr>
        <w:ilvl w:val="1"/>
      </w:numPr>
      <w:ind w:left="788" w:hanging="431"/>
      <w:outlineLvl w:val="1"/>
    </w:pPr>
    <w:rPr>
      <w:rFonts w:cs="Arial"/>
      <w:bCs w:val="0"/>
      <w:sz w:val="26"/>
    </w:rPr>
  </w:style>
  <w:style w:type="paragraph" w:styleId="Nadpis3">
    <w:name w:val="heading 3"/>
    <w:basedOn w:val="Nadpis2"/>
    <w:next w:val="Normlny"/>
    <w:link w:val="Nadpis3Char"/>
    <w:uiPriority w:val="9"/>
    <w:unhideWhenUsed/>
    <w:qFormat/>
    <w:rsid w:val="001F318B"/>
    <w:pPr>
      <w:numPr>
        <w:ilvl w:val="2"/>
      </w:numPr>
      <w:ind w:left="1225" w:hanging="505"/>
      <w:outlineLvl w:val="2"/>
    </w:pPr>
    <w:rPr>
      <w:rFonts w:cstheme="majorBidi"/>
      <w:sz w:val="24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7127CB"/>
    <w:pPr>
      <w:keepNext/>
      <w:keepLines/>
      <w:widowControl w:val="0"/>
      <w:autoSpaceDE w:val="0"/>
      <w:autoSpaceDN w:val="0"/>
      <w:spacing w:before="40" w:after="0"/>
      <w:jc w:val="left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1"/>
    <w:rsid w:val="00D319A3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1"/>
    <w:rsid w:val="008746EB"/>
    <w:rPr>
      <w:rFonts w:ascii="Arial" w:eastAsiaTheme="majorEastAsia" w:hAnsi="Arial" w:cs="Arial"/>
      <w:b/>
      <w:sz w:val="26"/>
      <w:szCs w:val="28"/>
    </w:rPr>
  </w:style>
  <w:style w:type="character" w:customStyle="1" w:styleId="Nadpis3Char">
    <w:name w:val="Nadpis 3 Char"/>
    <w:basedOn w:val="Predvolenpsmoodseku"/>
    <w:link w:val="Nadpis3"/>
    <w:uiPriority w:val="9"/>
    <w:rsid w:val="001F318B"/>
    <w:rPr>
      <w:rFonts w:ascii="Arial" w:eastAsiaTheme="majorEastAsia" w:hAnsi="Arial" w:cstheme="majorBidi"/>
      <w:b/>
      <w:sz w:val="24"/>
      <w:szCs w:val="28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7267C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7267C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F7267C"/>
    <w:pPr>
      <w:tabs>
        <w:tab w:val="center" w:pos="4536"/>
        <w:tab w:val="right" w:pos="9072"/>
      </w:tabs>
      <w:spacing w:after="0"/>
    </w:pPr>
  </w:style>
  <w:style w:type="character" w:customStyle="1" w:styleId="HlavikaChar">
    <w:name w:val="Hlavička Char"/>
    <w:basedOn w:val="Predvolenpsmoodseku"/>
    <w:link w:val="Hlavika"/>
    <w:uiPriority w:val="99"/>
    <w:rsid w:val="00F7267C"/>
  </w:style>
  <w:style w:type="paragraph" w:styleId="Pta">
    <w:name w:val="footer"/>
    <w:basedOn w:val="Normlny"/>
    <w:link w:val="PtaChar"/>
    <w:uiPriority w:val="99"/>
    <w:unhideWhenUsed/>
    <w:rsid w:val="00F7267C"/>
    <w:pPr>
      <w:tabs>
        <w:tab w:val="center" w:pos="4536"/>
        <w:tab w:val="right" w:pos="9072"/>
      </w:tabs>
      <w:spacing w:after="0"/>
    </w:pPr>
  </w:style>
  <w:style w:type="character" w:customStyle="1" w:styleId="PtaChar">
    <w:name w:val="Päta Char"/>
    <w:basedOn w:val="Predvolenpsmoodseku"/>
    <w:link w:val="Pta"/>
    <w:uiPriority w:val="99"/>
    <w:rsid w:val="00F7267C"/>
  </w:style>
  <w:style w:type="paragraph" w:styleId="Hlavikaobsahu">
    <w:name w:val="TOC Heading"/>
    <w:basedOn w:val="Nadpis1"/>
    <w:next w:val="Normlny"/>
    <w:uiPriority w:val="39"/>
    <w:unhideWhenUsed/>
    <w:qFormat/>
    <w:rsid w:val="00F7267C"/>
    <w:pPr>
      <w:outlineLvl w:val="9"/>
    </w:pPr>
    <w:rPr>
      <w:lang w:eastAsia="sk-SK"/>
    </w:rPr>
  </w:style>
  <w:style w:type="paragraph" w:styleId="Odsekzoznamu">
    <w:name w:val="List Paragraph"/>
    <w:aliases w:val="Odsek,lp1,Table,Bullet List,FooterText,numbered,Paragraphe de liste1,Bullet Number,lp11,List Paragraph11,Bullet 1,Use Case List Paragraph,body,ODRAZKY PRVA UROVEN,ZOZNAM,Tabuľka,List Paragraph,JASPERS Heading 2"/>
    <w:basedOn w:val="Normlny"/>
    <w:link w:val="OdsekzoznamuChar"/>
    <w:uiPriority w:val="1"/>
    <w:qFormat/>
    <w:rsid w:val="00F7267C"/>
    <w:pPr>
      <w:ind w:left="720"/>
      <w:contextualSpacing/>
    </w:pPr>
  </w:style>
  <w:style w:type="character" w:customStyle="1" w:styleId="OdsekzoznamuChar">
    <w:name w:val="Odsek zoznamu Char"/>
    <w:aliases w:val="Odsek Char,lp1 Char,Table Char,Bullet List Char,FooterText Char,numbered Char,Paragraphe de liste1 Char,Bullet Number Char,lp11 Char,List Paragraph11 Char,Bullet 1 Char,Use Case List Paragraph Char,body Char,ODRAZKY PRVA UROVEN Char"/>
    <w:basedOn w:val="Predvolenpsmoodseku"/>
    <w:link w:val="Odsekzoznamu"/>
    <w:uiPriority w:val="34"/>
    <w:qFormat/>
    <w:locked/>
    <w:rsid w:val="00A154CB"/>
    <w:rPr>
      <w:rFonts w:ascii="Arial" w:hAnsi="Arial"/>
    </w:rPr>
  </w:style>
  <w:style w:type="paragraph" w:customStyle="1" w:styleId="H6">
    <w:name w:val="H6"/>
    <w:basedOn w:val="Normlny"/>
    <w:next w:val="Normlny"/>
    <w:uiPriority w:val="99"/>
    <w:rsid w:val="00250400"/>
    <w:pPr>
      <w:keepNext/>
      <w:tabs>
        <w:tab w:val="left" w:pos="708"/>
      </w:tabs>
      <w:autoSpaceDE w:val="0"/>
      <w:autoSpaceDN w:val="0"/>
      <w:adjustRightInd w:val="0"/>
      <w:spacing w:before="100" w:after="100"/>
      <w:outlineLvl w:val="6"/>
    </w:pPr>
    <w:rPr>
      <w:rFonts w:eastAsia="Times New Roman" w:cs="Arial"/>
      <w:b/>
      <w:snapToGrid w:val="0"/>
      <w:color w:val="000000"/>
      <w:sz w:val="16"/>
      <w:szCs w:val="20"/>
      <w:lang w:eastAsia="cs-CZ"/>
    </w:rPr>
  </w:style>
  <w:style w:type="paragraph" w:styleId="Obsah1">
    <w:name w:val="toc 1"/>
    <w:basedOn w:val="Normlny"/>
    <w:next w:val="Normlny"/>
    <w:autoRedefine/>
    <w:uiPriority w:val="39"/>
    <w:unhideWhenUsed/>
    <w:qFormat/>
    <w:rsid w:val="009319A0"/>
    <w:pPr>
      <w:tabs>
        <w:tab w:val="left" w:pos="440"/>
        <w:tab w:val="right" w:leader="dot" w:pos="9062"/>
      </w:tabs>
      <w:spacing w:after="100"/>
    </w:pPr>
  </w:style>
  <w:style w:type="paragraph" w:styleId="Obsah2">
    <w:name w:val="toc 2"/>
    <w:basedOn w:val="Normlny"/>
    <w:next w:val="Normlny"/>
    <w:autoRedefine/>
    <w:uiPriority w:val="39"/>
    <w:unhideWhenUsed/>
    <w:qFormat/>
    <w:rsid w:val="009319A0"/>
    <w:pPr>
      <w:tabs>
        <w:tab w:val="left" w:pos="880"/>
        <w:tab w:val="right" w:leader="dot" w:pos="9062"/>
      </w:tabs>
      <w:spacing w:after="100"/>
      <w:ind w:left="220"/>
    </w:pPr>
  </w:style>
  <w:style w:type="paragraph" w:styleId="Obsah3">
    <w:name w:val="toc 3"/>
    <w:basedOn w:val="Normlny"/>
    <w:next w:val="Normlny"/>
    <w:autoRedefine/>
    <w:uiPriority w:val="39"/>
    <w:unhideWhenUsed/>
    <w:rsid w:val="009319A0"/>
    <w:pPr>
      <w:tabs>
        <w:tab w:val="left" w:pos="1276"/>
        <w:tab w:val="right" w:leader="dot" w:pos="9062"/>
      </w:tabs>
      <w:spacing w:after="100"/>
      <w:ind w:left="440"/>
    </w:pPr>
    <w:rPr>
      <w:b/>
      <w:noProof/>
    </w:rPr>
  </w:style>
  <w:style w:type="character" w:styleId="Hypertextovprepojenie">
    <w:name w:val="Hyperlink"/>
    <w:basedOn w:val="Predvolenpsmoodseku"/>
    <w:uiPriority w:val="99"/>
    <w:unhideWhenUsed/>
    <w:rsid w:val="000441D2"/>
    <w:rPr>
      <w:color w:val="0000FF" w:themeColor="hyperlink"/>
      <w:u w:val="single"/>
    </w:rPr>
  </w:style>
  <w:style w:type="paragraph" w:styleId="Bezriadkovania">
    <w:name w:val="No Spacing"/>
    <w:uiPriority w:val="1"/>
    <w:qFormat/>
    <w:rsid w:val="00213840"/>
    <w:pPr>
      <w:spacing w:after="0" w:line="240" w:lineRule="auto"/>
    </w:pPr>
    <w:rPr>
      <w:rFonts w:ascii="Arial" w:hAnsi="Arial"/>
    </w:rPr>
  </w:style>
  <w:style w:type="character" w:styleId="Odkaznakomentr">
    <w:name w:val="annotation reference"/>
    <w:basedOn w:val="Predvolenpsmoodseku"/>
    <w:uiPriority w:val="99"/>
    <w:semiHidden/>
    <w:unhideWhenUsed/>
    <w:rsid w:val="008A528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A528D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A528D"/>
    <w:rPr>
      <w:rFonts w:ascii="Arial" w:hAnsi="Arial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A528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A528D"/>
    <w:rPr>
      <w:rFonts w:ascii="Arial" w:hAnsi="Arial"/>
      <w:b/>
      <w:bCs/>
      <w:sz w:val="20"/>
      <w:szCs w:val="20"/>
    </w:rPr>
  </w:style>
  <w:style w:type="paragraph" w:styleId="Obyajntext">
    <w:name w:val="Plain Text"/>
    <w:basedOn w:val="Normlny"/>
    <w:link w:val="ObyajntextChar"/>
    <w:uiPriority w:val="99"/>
    <w:semiHidden/>
    <w:unhideWhenUsed/>
    <w:rsid w:val="008C7453"/>
    <w:pPr>
      <w:spacing w:after="0"/>
    </w:pPr>
    <w:rPr>
      <w:rFonts w:ascii="Consolas" w:hAnsi="Consolas" w:cs="Consolas"/>
      <w:sz w:val="21"/>
      <w:szCs w:val="21"/>
      <w:lang w:eastAsia="sk-SK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rsid w:val="008C7453"/>
    <w:rPr>
      <w:rFonts w:ascii="Consolas" w:hAnsi="Consolas" w:cs="Consolas"/>
      <w:sz w:val="21"/>
      <w:szCs w:val="21"/>
      <w:lang w:eastAsia="sk-SK"/>
    </w:rPr>
  </w:style>
  <w:style w:type="paragraph" w:customStyle="1" w:styleId="Odsekzoznamu2">
    <w:name w:val="Odsek zoznamu2"/>
    <w:basedOn w:val="Normlny"/>
    <w:rsid w:val="008C7453"/>
    <w:pPr>
      <w:autoSpaceDE w:val="0"/>
      <w:autoSpaceDN w:val="0"/>
      <w:spacing w:after="120"/>
      <w:ind w:left="360" w:hanging="360"/>
    </w:pPr>
    <w:rPr>
      <w:rFonts w:cs="Arial"/>
      <w:spacing w:val="6"/>
      <w:lang w:eastAsia="sk-SK"/>
    </w:rPr>
  </w:style>
  <w:style w:type="paragraph" w:customStyle="1" w:styleId="Default">
    <w:name w:val="Default"/>
    <w:rsid w:val="00932825"/>
    <w:pPr>
      <w:autoSpaceDE w:val="0"/>
      <w:autoSpaceDN w:val="0"/>
      <w:adjustRightInd w:val="0"/>
      <w:spacing w:after="0" w:line="240" w:lineRule="auto"/>
    </w:pPr>
    <w:rPr>
      <w:rFonts w:ascii="Liberation Sans" w:eastAsia="Calibri" w:hAnsi="Liberation Sans" w:cs="Liberation Sans"/>
      <w:color w:val="000000"/>
      <w:sz w:val="24"/>
      <w:szCs w:val="24"/>
    </w:rPr>
  </w:style>
  <w:style w:type="paragraph" w:styleId="Zkladntext3">
    <w:name w:val="Body Text 3"/>
    <w:basedOn w:val="Normlny"/>
    <w:link w:val="Zkladntext3Char"/>
    <w:rsid w:val="000C7FD5"/>
    <w:pPr>
      <w:widowControl w:val="0"/>
      <w:tabs>
        <w:tab w:val="left" w:pos="708"/>
      </w:tabs>
      <w:autoSpaceDE w:val="0"/>
      <w:autoSpaceDN w:val="0"/>
      <w:adjustRightInd w:val="0"/>
      <w:spacing w:after="0"/>
    </w:pPr>
    <w:rPr>
      <w:rFonts w:ascii="Times" w:eastAsia="Times New Roman" w:hAnsi="Times" w:cs="Arial"/>
      <w:color w:val="000000"/>
      <w:szCs w:val="20"/>
      <w:lang w:eastAsia="cs-CZ"/>
    </w:rPr>
  </w:style>
  <w:style w:type="character" w:customStyle="1" w:styleId="Zkladntext3Char">
    <w:name w:val="Základný text 3 Char"/>
    <w:basedOn w:val="Predvolenpsmoodseku"/>
    <w:link w:val="Zkladntext3"/>
    <w:rsid w:val="000C7FD5"/>
    <w:rPr>
      <w:rFonts w:ascii="Times" w:eastAsia="Times New Roman" w:hAnsi="Times" w:cs="Arial"/>
      <w:color w:val="000000"/>
      <w:szCs w:val="20"/>
      <w:lang w:eastAsia="cs-CZ"/>
    </w:rPr>
  </w:style>
  <w:style w:type="paragraph" w:styleId="Revzia">
    <w:name w:val="Revision"/>
    <w:hidden/>
    <w:uiPriority w:val="99"/>
    <w:semiHidden/>
    <w:rsid w:val="00925258"/>
    <w:pPr>
      <w:spacing w:after="0" w:line="240" w:lineRule="auto"/>
    </w:pPr>
    <w:rPr>
      <w:rFonts w:ascii="Arial" w:hAnsi="Arial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B04884"/>
    <w:rPr>
      <w:color w:val="800080" w:themeColor="followedHyperlink"/>
      <w:u w:val="single"/>
    </w:rPr>
  </w:style>
  <w:style w:type="paragraph" w:customStyle="1" w:styleId="Odsekzoznamu1">
    <w:name w:val="Odsek zoznamu1"/>
    <w:basedOn w:val="Normlny"/>
    <w:rsid w:val="009C3179"/>
    <w:pPr>
      <w:autoSpaceDE w:val="0"/>
      <w:autoSpaceDN w:val="0"/>
      <w:adjustRightInd w:val="0"/>
      <w:spacing w:after="120"/>
      <w:ind w:left="360" w:hanging="360"/>
    </w:pPr>
    <w:rPr>
      <w:rFonts w:eastAsia="Calibri" w:cs="Arial"/>
      <w:spacing w:val="6"/>
    </w:rPr>
  </w:style>
  <w:style w:type="paragraph" w:styleId="Normlnywebov">
    <w:name w:val="Normal (Web)"/>
    <w:basedOn w:val="Normlny"/>
    <w:uiPriority w:val="99"/>
    <w:unhideWhenUsed/>
    <w:rsid w:val="0081101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dl-nadpis">
    <w:name w:val="oddíl-nadpis"/>
    <w:basedOn w:val="Normlny"/>
    <w:rsid w:val="00214665"/>
    <w:pPr>
      <w:keepNext/>
      <w:widowControl w:val="0"/>
      <w:tabs>
        <w:tab w:val="left" w:pos="567"/>
        <w:tab w:val="left" w:pos="708"/>
      </w:tabs>
      <w:autoSpaceDE w:val="0"/>
      <w:autoSpaceDN w:val="0"/>
      <w:adjustRightInd w:val="0"/>
      <w:spacing w:before="240" w:after="0" w:line="240" w:lineRule="exact"/>
    </w:pPr>
    <w:rPr>
      <w:rFonts w:eastAsia="Times New Roman" w:cs="Arial"/>
      <w:b/>
      <w:color w:val="000000"/>
      <w:szCs w:val="20"/>
      <w:lang w:val="cs-CZ" w:eastAsia="sk-SK"/>
    </w:rPr>
  </w:style>
  <w:style w:type="paragraph" w:customStyle="1" w:styleId="Logo">
    <w:name w:val="Logo"/>
    <w:basedOn w:val="Normlny"/>
    <w:rsid w:val="00222FA7"/>
    <w:pPr>
      <w:tabs>
        <w:tab w:val="left" w:pos="708"/>
        <w:tab w:val="left" w:pos="993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</w:tabs>
      <w:autoSpaceDE w:val="0"/>
      <w:autoSpaceDN w:val="0"/>
      <w:adjustRightInd w:val="0"/>
      <w:spacing w:after="0"/>
    </w:pPr>
    <w:rPr>
      <w:rFonts w:eastAsia="Times New Roman" w:cs="Arial"/>
      <w:snapToGrid w:val="0"/>
      <w:color w:val="000000"/>
      <w:szCs w:val="20"/>
      <w:lang w:val="fr-FR" w:eastAsia="cs-CZ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B03C9D"/>
    <w:rPr>
      <w:color w:val="605E5C"/>
      <w:shd w:val="clear" w:color="auto" w:fill="E1DFDD"/>
    </w:rPr>
  </w:style>
  <w:style w:type="paragraph" w:styleId="Obsah4">
    <w:name w:val="toc 4"/>
    <w:basedOn w:val="Normlny"/>
    <w:next w:val="Normlny"/>
    <w:autoRedefine/>
    <w:uiPriority w:val="39"/>
    <w:unhideWhenUsed/>
    <w:rsid w:val="00660E80"/>
    <w:pPr>
      <w:spacing w:after="100" w:line="259" w:lineRule="auto"/>
      <w:ind w:left="660"/>
      <w:jc w:val="left"/>
    </w:pPr>
    <w:rPr>
      <w:rFonts w:asciiTheme="minorHAnsi" w:eastAsiaTheme="minorEastAsia" w:hAnsiTheme="minorHAnsi"/>
      <w:kern w:val="2"/>
      <w:lang w:eastAsia="sk-SK"/>
      <w14:ligatures w14:val="standardContextual"/>
    </w:rPr>
  </w:style>
  <w:style w:type="paragraph" w:styleId="Obsah5">
    <w:name w:val="toc 5"/>
    <w:basedOn w:val="Normlny"/>
    <w:next w:val="Normlny"/>
    <w:autoRedefine/>
    <w:uiPriority w:val="39"/>
    <w:unhideWhenUsed/>
    <w:rsid w:val="00660E80"/>
    <w:pPr>
      <w:spacing w:after="100" w:line="259" w:lineRule="auto"/>
      <w:ind w:left="880"/>
      <w:jc w:val="left"/>
    </w:pPr>
    <w:rPr>
      <w:rFonts w:asciiTheme="minorHAnsi" w:eastAsiaTheme="minorEastAsia" w:hAnsiTheme="minorHAnsi"/>
      <w:kern w:val="2"/>
      <w:lang w:eastAsia="sk-SK"/>
      <w14:ligatures w14:val="standardContextual"/>
    </w:rPr>
  </w:style>
  <w:style w:type="paragraph" w:styleId="Obsah6">
    <w:name w:val="toc 6"/>
    <w:basedOn w:val="Normlny"/>
    <w:next w:val="Normlny"/>
    <w:autoRedefine/>
    <w:uiPriority w:val="39"/>
    <w:unhideWhenUsed/>
    <w:rsid w:val="00660E80"/>
    <w:pPr>
      <w:spacing w:after="100" w:line="259" w:lineRule="auto"/>
      <w:ind w:left="1100"/>
      <w:jc w:val="left"/>
    </w:pPr>
    <w:rPr>
      <w:rFonts w:asciiTheme="minorHAnsi" w:eastAsiaTheme="minorEastAsia" w:hAnsiTheme="minorHAnsi"/>
      <w:kern w:val="2"/>
      <w:lang w:eastAsia="sk-SK"/>
      <w14:ligatures w14:val="standardContextual"/>
    </w:rPr>
  </w:style>
  <w:style w:type="paragraph" w:styleId="Obsah7">
    <w:name w:val="toc 7"/>
    <w:basedOn w:val="Normlny"/>
    <w:next w:val="Normlny"/>
    <w:autoRedefine/>
    <w:uiPriority w:val="39"/>
    <w:unhideWhenUsed/>
    <w:rsid w:val="00660E80"/>
    <w:pPr>
      <w:spacing w:after="100" w:line="259" w:lineRule="auto"/>
      <w:ind w:left="1320"/>
      <w:jc w:val="left"/>
    </w:pPr>
    <w:rPr>
      <w:rFonts w:asciiTheme="minorHAnsi" w:eastAsiaTheme="minorEastAsia" w:hAnsiTheme="minorHAnsi"/>
      <w:kern w:val="2"/>
      <w:lang w:eastAsia="sk-SK"/>
      <w14:ligatures w14:val="standardContextual"/>
    </w:rPr>
  </w:style>
  <w:style w:type="paragraph" w:styleId="Obsah8">
    <w:name w:val="toc 8"/>
    <w:basedOn w:val="Normlny"/>
    <w:next w:val="Normlny"/>
    <w:autoRedefine/>
    <w:uiPriority w:val="39"/>
    <w:unhideWhenUsed/>
    <w:rsid w:val="00660E80"/>
    <w:pPr>
      <w:spacing w:after="100" w:line="259" w:lineRule="auto"/>
      <w:ind w:left="1540"/>
      <w:jc w:val="left"/>
    </w:pPr>
    <w:rPr>
      <w:rFonts w:asciiTheme="minorHAnsi" w:eastAsiaTheme="minorEastAsia" w:hAnsiTheme="minorHAnsi"/>
      <w:kern w:val="2"/>
      <w:lang w:eastAsia="sk-SK"/>
      <w14:ligatures w14:val="standardContextual"/>
    </w:rPr>
  </w:style>
  <w:style w:type="paragraph" w:styleId="Obsah9">
    <w:name w:val="toc 9"/>
    <w:basedOn w:val="Normlny"/>
    <w:next w:val="Normlny"/>
    <w:autoRedefine/>
    <w:uiPriority w:val="39"/>
    <w:unhideWhenUsed/>
    <w:rsid w:val="00660E80"/>
    <w:pPr>
      <w:spacing w:after="100" w:line="259" w:lineRule="auto"/>
      <w:ind w:left="1760"/>
      <w:jc w:val="left"/>
    </w:pPr>
    <w:rPr>
      <w:rFonts w:asciiTheme="minorHAnsi" w:eastAsiaTheme="minorEastAsia" w:hAnsiTheme="minorHAnsi"/>
      <w:kern w:val="2"/>
      <w:lang w:eastAsia="sk-SK"/>
      <w14:ligatures w14:val="standardContextual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8333C3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8333C3"/>
    <w:rPr>
      <w:rFonts w:ascii="Arial" w:hAnsi="Arial"/>
    </w:rPr>
  </w:style>
  <w:style w:type="character" w:customStyle="1" w:styleId="Nevyrieenzmienka2">
    <w:name w:val="Nevyriešená zmienka2"/>
    <w:basedOn w:val="Predvolenpsmoodseku"/>
    <w:uiPriority w:val="99"/>
    <w:semiHidden/>
    <w:unhideWhenUsed/>
    <w:rsid w:val="000835E1"/>
    <w:rPr>
      <w:color w:val="605E5C"/>
      <w:shd w:val="clear" w:color="auto" w:fill="E1DFDD"/>
    </w:rPr>
  </w:style>
  <w:style w:type="paragraph" w:styleId="Zkladntext">
    <w:name w:val="Body Text"/>
    <w:basedOn w:val="Normlny"/>
    <w:link w:val="ZkladntextChar"/>
    <w:uiPriority w:val="1"/>
    <w:unhideWhenUsed/>
    <w:rsid w:val="007127CB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7127CB"/>
    <w:rPr>
      <w:rFonts w:ascii="Arial" w:hAnsi="Arial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7127CB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table" w:customStyle="1" w:styleId="TableNormal">
    <w:name w:val="Table Normal"/>
    <w:uiPriority w:val="2"/>
    <w:semiHidden/>
    <w:unhideWhenUsed/>
    <w:qFormat/>
    <w:rsid w:val="007127C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y"/>
    <w:uiPriority w:val="1"/>
    <w:qFormat/>
    <w:rsid w:val="007127CB"/>
    <w:pPr>
      <w:widowControl w:val="0"/>
      <w:autoSpaceDE w:val="0"/>
      <w:autoSpaceDN w:val="0"/>
      <w:spacing w:before="1" w:after="0"/>
      <w:ind w:left="107"/>
      <w:jc w:val="left"/>
    </w:pPr>
    <w:rPr>
      <w:rFonts w:ascii="Microsoft Sans Serif" w:eastAsia="Microsoft Sans Serif" w:hAnsi="Microsoft Sans Serif" w:cs="Microsoft Sans Serif"/>
    </w:rPr>
  </w:style>
  <w:style w:type="character" w:customStyle="1" w:styleId="Nevyrieenzmienka3">
    <w:name w:val="Nevyriešená zmienka3"/>
    <w:basedOn w:val="Predvolenpsmoodseku"/>
    <w:uiPriority w:val="99"/>
    <w:semiHidden/>
    <w:unhideWhenUsed/>
    <w:rsid w:val="00FD07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1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1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15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6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1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6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8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4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0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0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8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8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6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8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8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63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0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5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0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2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2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6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8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9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9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4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2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4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1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3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0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2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9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5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3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6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0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4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4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2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2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4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0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5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7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9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3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5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3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3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2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4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2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6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2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9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5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8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2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1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1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0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8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8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5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3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9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7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2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8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3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7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0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2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hyperlink" Target="https://www.ssc.sk/sk/Aktualne.ssc" TargetMode="External"/><Relationship Id="rId26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hyperlink" Target="https://europa.eu/youreurope/business/product-requirements/standards/standards-in-europe/index_sk.htm" TargetMode="Externa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hyperlink" Target="https://www.mindop.sk/ministerstvo-1/doprava-3/cestna-doprava-a-cestna-infrastruktura/cestna-infrastruktura/technicke-predpisy-rezortu" TargetMode="External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yperlink" Target="http://eurlex.europa.eu/JOIndex.do?ihmlang=sk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24" Type="http://schemas.openxmlformats.org/officeDocument/2006/relationships/hyperlink" Target="https://webgate.ec.europa.eu/single-market-compliance-space/" TargetMode="External"/><Relationship Id="rId32" Type="http://schemas.microsoft.com/office/2016/09/relationships/commentsIds" Target="commentsIds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23" Type="http://schemas.openxmlformats.org/officeDocument/2006/relationships/hyperlink" Target="http://www.ssc.sk/sk/Technicke-predpisy/Zoznam-TP.ssc" TargetMode="External"/><Relationship Id="rId28" Type="http://schemas.openxmlformats.org/officeDocument/2006/relationships/footer" Target="footer5.xml"/><Relationship Id="rId10" Type="http://schemas.openxmlformats.org/officeDocument/2006/relationships/hyperlink" Target="http://www.ndsas.sk/" TargetMode="External"/><Relationship Id="rId19" Type="http://schemas.openxmlformats.org/officeDocument/2006/relationships/hyperlink" Target="https://www.normoff.gov.sk/?csrt=2417108351371946611" TargetMode="External"/><Relationship Id="rId31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Relationship Id="rId22" Type="http://schemas.openxmlformats.org/officeDocument/2006/relationships/hyperlink" Target="http://www.mindop.sk/" TargetMode="External"/><Relationship Id="rId27" Type="http://schemas.openxmlformats.org/officeDocument/2006/relationships/header" Target="header4.xml"/><Relationship Id="rId30" Type="http://schemas.microsoft.com/office/2011/relationships/people" Target="peop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70B00288C2B44593316BDC4DBE339E" ma:contentTypeVersion="16" ma:contentTypeDescription="Umožňuje vytvoriť nový dokument." ma:contentTypeScope="" ma:versionID="014d5d4b42870b891a1c2f2cc9c08633">
  <xsd:schema xmlns:xsd="http://www.w3.org/2001/XMLSchema" xmlns:xs="http://www.w3.org/2001/XMLSchema" xmlns:p="http://schemas.microsoft.com/office/2006/metadata/properties" xmlns:ns2="b9244c45-3d4c-488d-a208-36d1695d038b" xmlns:ns3="0fa3d71c-733a-4dc2-b357-1cc320c143a3" targetNamespace="http://schemas.microsoft.com/office/2006/metadata/properties" ma:root="true" ma:fieldsID="dbdf1bc2085b75a030ab119de1f82244" ns2:_="" ns3:_="">
    <xsd:import namespace="b9244c45-3d4c-488d-a208-36d1695d038b"/>
    <xsd:import namespace="0fa3d71c-733a-4dc2-b357-1cc320c143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44c45-3d4c-488d-a208-36d1695d03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Značky obrázka" ma:readOnly="false" ma:fieldId="{5cf76f15-5ced-4ddc-b409-7134ff3c332f}" ma:taxonomyMulti="true" ma:sspId="e7023a97-32d3-4e47-9249-6dd634c137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Flow_SignoffStatus" ma:index="22" nillable="true" ma:displayName="Stav odhlásenia" ma:internalName="Stav_x0020_odhl_x00e1_senia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a3d71c-733a-4dc2-b357-1cc320c143a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eb34bd92-32c5-4efa-9430-cf61a2088f45}" ma:internalName="TaxCatchAll" ma:showField="CatchAllData" ma:web="0fa3d71c-733a-4dc2-b357-1cc320c143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B9CBF5-C8F0-4B6F-B9B3-F4D27185D78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8705C1-36F3-4DA8-9C5D-A1CAB106F5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44c45-3d4c-488d-a208-36d1695d038b"/>
    <ds:schemaRef ds:uri="0fa3d71c-733a-4dc2-b357-1cc320c143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63A0CE-97D4-4C41-8B12-59FC4B5FD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61</Pages>
  <Words>24791</Words>
  <Characters>141312</Characters>
  <Application>Microsoft Office Word</Application>
  <DocSecurity>0</DocSecurity>
  <Lines>1177</Lines>
  <Paragraphs>331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165772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tomáš pollák</dc:creator>
  <cp:lastModifiedBy>Rajská Radoslava</cp:lastModifiedBy>
  <cp:revision>79</cp:revision>
  <cp:lastPrinted>2017-08-09T12:24:00Z</cp:lastPrinted>
  <dcterms:created xsi:type="dcterms:W3CDTF">2024-09-24T18:08:00Z</dcterms:created>
  <dcterms:modified xsi:type="dcterms:W3CDTF">2025-01-23T07:00:00Z</dcterms:modified>
</cp:coreProperties>
</file>