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Všeobecné Technicko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2A41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21368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34EEDF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ABCAC1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22D6B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93E6C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0A026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0B825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93F15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642D22FD" w:rsidR="004B77BB" w:rsidRPr="00CE3FC6" w:rsidRDefault="004B77BB" w:rsidP="004B77BB">
      <w:pPr>
        <w:rPr>
          <w:rFonts w:ascii="Arial Narrow" w:hAnsi="Arial Narrow"/>
        </w:rPr>
      </w:pPr>
      <w:commentRangeStart w:id="14"/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  <w:commentRangeEnd w:id="14"/>
      <w:r w:rsidRPr="00CE3FC6">
        <w:rPr>
          <w:rFonts w:ascii="Arial Narrow" w:hAnsi="Arial Narrow"/>
        </w:rPr>
        <w:commentReference w:id="14"/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5" w:name="_Toc98251705"/>
      <w:r w:rsidRPr="00CE3FC6">
        <w:rPr>
          <w:rFonts w:ascii="Arial Narrow" w:hAnsi="Arial Narrow"/>
        </w:rPr>
        <w:t>Účel TKP</w:t>
      </w:r>
      <w:bookmarkEnd w:id="15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6" w:name="_Toc98251706"/>
      <w:r w:rsidRPr="00CE3FC6">
        <w:rPr>
          <w:rFonts w:ascii="Arial Narrow" w:hAnsi="Arial Narrow"/>
        </w:rPr>
        <w:t>Distribúcia TKP</w:t>
      </w:r>
      <w:bookmarkEnd w:id="16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Technicko–kvalitatívnych podmienok (ďalej len „TKP“), sú zverejnené na </w:t>
      </w:r>
      <w:hyperlink w:history="1"/>
      <w:hyperlink r:id="rId18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Cementobetónové kryty vozoviek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Asfaltocementové vrstvy vozoviek 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Kamerový dohľad, videodetekcia vrátane ADR – Tunely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KLEaZ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KLEaZ 1/2014 + Dodatok č. 1/2016, KLEaZ 1/2007, KLEaZ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9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20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21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VL | Slovenská správa ciest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4" w:author="Balkó Gabriella, Ing., PhD." w:date="2022-08-12T15:31:00Z" w:initials="BP">
    <w:p w14:paraId="07C9AC17" w14:textId="5613C8F4" w:rsidR="265AAD05" w:rsidRDefault="265AAD05">
      <w:r>
        <w:t>Prispôsobiť stavbe ET.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C9AC1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02F0ED" w16cex:dateUtc="2022-08-12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C9AC17" w16cid:durableId="2802F0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D89C1" w14:textId="77777777" w:rsidR="00BC2D09" w:rsidRDefault="00BC2D09" w:rsidP="000918AF">
      <w:r>
        <w:separator/>
      </w:r>
    </w:p>
    <w:p w14:paraId="3ABA85EF" w14:textId="77777777" w:rsidR="00BC2D09" w:rsidRDefault="00BC2D09" w:rsidP="000918AF"/>
  </w:endnote>
  <w:endnote w:type="continuationSeparator" w:id="0">
    <w:p w14:paraId="3E8013C7" w14:textId="77777777" w:rsidR="00BC2D09" w:rsidRDefault="00BC2D09" w:rsidP="000918AF">
      <w:r>
        <w:continuationSeparator/>
      </w:r>
    </w:p>
    <w:p w14:paraId="528394C8" w14:textId="77777777" w:rsidR="00BC2D09" w:rsidRDefault="00BC2D09" w:rsidP="000918AF"/>
  </w:endnote>
  <w:endnote w:type="continuationNotice" w:id="1">
    <w:p w14:paraId="2D2E462A" w14:textId="77777777" w:rsidR="00BC2D09" w:rsidRDefault="00BC2D0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>Všeobecné Technicko – kvalitatívne podmienky a Katalógové listy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>Všeobecné Technicko – kvalitatívne podmienky a Katalógové listy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7E7D9" w14:textId="77777777" w:rsidR="00BC2D09" w:rsidRDefault="00BC2D09" w:rsidP="000918AF">
      <w:r>
        <w:separator/>
      </w:r>
    </w:p>
    <w:p w14:paraId="1A665B48" w14:textId="77777777" w:rsidR="00BC2D09" w:rsidRDefault="00BC2D09" w:rsidP="000918AF"/>
  </w:footnote>
  <w:footnote w:type="continuationSeparator" w:id="0">
    <w:p w14:paraId="228554F8" w14:textId="77777777" w:rsidR="00BC2D09" w:rsidRDefault="00BC2D09" w:rsidP="000918AF">
      <w:r>
        <w:continuationSeparator/>
      </w:r>
    </w:p>
    <w:p w14:paraId="70197F63" w14:textId="77777777" w:rsidR="00BC2D09" w:rsidRDefault="00BC2D09" w:rsidP="000918AF"/>
  </w:footnote>
  <w:footnote w:type="continuationNotice" w:id="1">
    <w:p w14:paraId="2E3192FE" w14:textId="77777777" w:rsidR="00BC2D09" w:rsidRDefault="00BC2D0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77777777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77777777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lkó Gabriella, Ing., PhD.">
    <w15:presenceInfo w15:providerId="AD" w15:userId="S::gabriella.balko@bratislava.sk::779322ff-e260-4362-b197-83efe19885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4nYPHpoR0np2qcLVkxqRqfA0Nrmn4tH+3bjDydw3zuWcQ95EgQGCHXF2llW3pqAuDzWYT0XbY/LDtnrqPMkBA==" w:salt="lrSBmJYJNfibfYSjgRya2w==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ssc.sk/sk/technicke-predpisy-rezortu.ssc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sc.sk/sk/technicke-predpisy-rezortu/zoznam-vl.ssc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yperlink" Target="https://www.ssc.sk/sk/technicke-predpisy-rezortu/zoznam-tp.ss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footer" Target="footer2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ssc.sk/sk/technicke-predpisy-rezortu/Zoznam-tkp-a-kl.ss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33B6865D357D49BB28EF11379B4E0B" ma:contentTypeVersion="11" ma:contentTypeDescription="Umožňuje vytvoriť nový dokument." ma:contentTypeScope="" ma:versionID="57bfbde3a70f898ce14c13be2c76ba12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1aa2e25143f301d05ba37efeaa6cacc8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844A5F-7060-4CC4-89C3-FFFCDF5BD53F}"/>
</file>

<file path=customXml/itemProps3.xml><?xml version="1.0" encoding="utf-8"?>
<ds:datastoreItem xmlns:ds="http://schemas.openxmlformats.org/officeDocument/2006/customXml" ds:itemID="{B5387517-ED77-4E12-AB07-747EB2FE730E}">
  <ds:schemaRefs>
    <ds:schemaRef ds:uri="http://purl.org/dc/elements/1.1/"/>
    <ds:schemaRef ds:uri="http://schemas.microsoft.com/office/infopath/2007/PartnerControls"/>
    <ds:schemaRef ds:uri="http://www.w3.org/XML/1998/namespace"/>
    <ds:schemaRef ds:uri="84db6d72-0470-45a6-bc41-76ffb983be52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c4734352-6091-4a77-b2b8-6327aa60c971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926</Words>
  <Characters>5280</Characters>
  <Application>Microsoft Office Word</Application>
  <DocSecurity>0</DocSecurity>
  <Lines>44</Lines>
  <Paragraphs>12</Paragraphs>
  <ScaleCrop>false</ScaleCrop>
  <Company>DOPRAVOPROJEKT, a.s.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Pavlák Peter, Ing.</cp:lastModifiedBy>
  <cp:revision>68</cp:revision>
  <cp:lastPrinted>2021-09-16T07:58:00Z</cp:lastPrinted>
  <dcterms:created xsi:type="dcterms:W3CDTF">2022-04-14T07:19:00Z</dcterms:created>
  <dcterms:modified xsi:type="dcterms:W3CDTF">2025-01-13T20:17:00Z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