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B37A2" w14:textId="77777777" w:rsidR="00BE58EF" w:rsidRPr="00434723" w:rsidRDefault="00BE58EF" w:rsidP="007008A6">
      <w:pPr>
        <w:pStyle w:val="Hlavika"/>
        <w:jc w:val="center"/>
        <w:rPr>
          <w:rFonts w:cs="Arial"/>
          <w:sz w:val="22"/>
          <w:szCs w:val="22"/>
        </w:rPr>
      </w:pPr>
      <w:r w:rsidRPr="00434723">
        <w:rPr>
          <w:rFonts w:cs="Arial"/>
          <w:noProof/>
          <w:sz w:val="22"/>
          <w:szCs w:val="22"/>
          <w:lang w:val="sk-SK" w:eastAsia="sk-SK"/>
        </w:rPr>
        <w:drawing>
          <wp:inline distT="0" distB="0" distL="0" distR="0" wp14:anchorId="54F81BAA" wp14:editId="4D4A1F39">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61622C53" w14:textId="77777777" w:rsidR="00BE58EF" w:rsidRPr="00434723" w:rsidRDefault="00BE58EF" w:rsidP="007008A6">
      <w:pPr>
        <w:pStyle w:val="Hlavika"/>
        <w:jc w:val="center"/>
        <w:rPr>
          <w:rFonts w:cs="Arial"/>
          <w:sz w:val="22"/>
          <w:szCs w:val="22"/>
        </w:rPr>
      </w:pPr>
    </w:p>
    <w:p w14:paraId="0E4B4A57" w14:textId="77777777" w:rsidR="00BE58EF" w:rsidRPr="00434723" w:rsidRDefault="00BE58EF" w:rsidP="007008A6">
      <w:pPr>
        <w:pStyle w:val="Hlavika"/>
        <w:tabs>
          <w:tab w:val="left" w:pos="2160"/>
        </w:tabs>
        <w:jc w:val="center"/>
        <w:rPr>
          <w:rFonts w:cs="Arial"/>
          <w:sz w:val="22"/>
          <w:szCs w:val="22"/>
          <w:lang w:val="sk-SK"/>
        </w:rPr>
      </w:pPr>
      <w:r w:rsidRPr="00434723">
        <w:rPr>
          <w:rFonts w:cs="Arial"/>
          <w:i/>
          <w:sz w:val="22"/>
          <w:szCs w:val="22"/>
          <w:lang w:val="sk-SK"/>
        </w:rPr>
        <w:t xml:space="preserve">                     </w:t>
      </w:r>
    </w:p>
    <w:p w14:paraId="796FAB71" w14:textId="77777777" w:rsidR="00BE58EF" w:rsidRPr="00434723" w:rsidRDefault="00BE58EF" w:rsidP="007008A6">
      <w:pPr>
        <w:pStyle w:val="Zkladntext3"/>
        <w:jc w:val="center"/>
        <w:rPr>
          <w:rFonts w:cs="Arial"/>
          <w:szCs w:val="22"/>
          <w:lang w:val="pl-PL"/>
        </w:rPr>
      </w:pPr>
      <w:r w:rsidRPr="00434723">
        <w:rPr>
          <w:rFonts w:cs="Arial"/>
          <w:szCs w:val="22"/>
          <w:lang w:val="pl-PL"/>
        </w:rPr>
        <w:t xml:space="preserve">Zadávanie </w:t>
      </w:r>
      <w:r w:rsidR="00646FDA">
        <w:rPr>
          <w:rFonts w:cs="Arial"/>
          <w:szCs w:val="22"/>
          <w:lang w:val="pl-PL"/>
        </w:rPr>
        <w:t>na</w:t>
      </w:r>
      <w:r w:rsidR="00B65006">
        <w:rPr>
          <w:rFonts w:cs="Arial"/>
          <w:szCs w:val="22"/>
          <w:lang w:val="pl-PL"/>
        </w:rPr>
        <w:t>d</w:t>
      </w:r>
      <w:r w:rsidRPr="00434723">
        <w:rPr>
          <w:rFonts w:cs="Arial"/>
          <w:szCs w:val="22"/>
          <w:lang w:val="pl-PL"/>
        </w:rPr>
        <w:t>limitnej zákazky</w:t>
      </w:r>
      <w:r w:rsidRPr="00434723">
        <w:rPr>
          <w:rFonts w:cs="Arial"/>
          <w:szCs w:val="22"/>
          <w:lang w:val="sk-SK"/>
        </w:rPr>
        <w:t xml:space="preserve"> na</w:t>
      </w:r>
      <w:r w:rsidRPr="00434723">
        <w:rPr>
          <w:rFonts w:cs="Arial"/>
          <w:szCs w:val="22"/>
          <w:lang w:val="pl-PL"/>
        </w:rPr>
        <w:t xml:space="preserve"> uskutočnenie stavebných prác</w:t>
      </w:r>
    </w:p>
    <w:p w14:paraId="4C1104F6" w14:textId="77777777" w:rsidR="00BE58EF" w:rsidRPr="00434723" w:rsidRDefault="00BE58EF" w:rsidP="007008A6">
      <w:pPr>
        <w:pStyle w:val="Zkladntext3"/>
        <w:jc w:val="center"/>
        <w:rPr>
          <w:rFonts w:cs="Arial"/>
          <w:szCs w:val="22"/>
          <w:lang w:val="sk-SK"/>
        </w:rPr>
      </w:pPr>
    </w:p>
    <w:p w14:paraId="43F83566" w14:textId="77777777" w:rsidR="00BE58EF" w:rsidRPr="00434723" w:rsidRDefault="00BE58EF" w:rsidP="007008A6">
      <w:pPr>
        <w:pStyle w:val="Zkladntext3"/>
        <w:jc w:val="center"/>
        <w:rPr>
          <w:rFonts w:cs="Arial"/>
          <w:szCs w:val="22"/>
          <w:lang w:val="sk-SK"/>
        </w:rPr>
      </w:pPr>
    </w:p>
    <w:p w14:paraId="24255057" w14:textId="77777777" w:rsidR="00313F65" w:rsidRDefault="00313F65" w:rsidP="007008A6">
      <w:pPr>
        <w:jc w:val="center"/>
        <w:rPr>
          <w:rFonts w:cs="Arial"/>
          <w:b/>
          <w:spacing w:val="-2"/>
          <w:sz w:val="32"/>
          <w:szCs w:val="22"/>
          <w:lang w:val="sk-SK"/>
        </w:rPr>
      </w:pPr>
      <w:r>
        <w:rPr>
          <w:rFonts w:cs="Arial"/>
          <w:b/>
          <w:spacing w:val="-2"/>
          <w:sz w:val="32"/>
          <w:szCs w:val="22"/>
          <w:lang w:val="sk-SK"/>
        </w:rPr>
        <w:t>„</w:t>
      </w:r>
      <w:r w:rsidR="00CF6C30">
        <w:rPr>
          <w:rFonts w:cs="Arial"/>
          <w:b/>
          <w:spacing w:val="-2"/>
          <w:sz w:val="32"/>
          <w:szCs w:val="22"/>
          <w:lang w:val="sk-SK"/>
        </w:rPr>
        <w:t xml:space="preserve">Diaľnica </w:t>
      </w:r>
      <w:r w:rsidR="00646FDA">
        <w:rPr>
          <w:rFonts w:cs="Arial"/>
          <w:b/>
          <w:spacing w:val="-2"/>
          <w:sz w:val="32"/>
          <w:szCs w:val="22"/>
          <w:lang w:val="sk-SK"/>
        </w:rPr>
        <w:t>D3 Žilina</w:t>
      </w:r>
      <w:r w:rsidR="00C255F2">
        <w:rPr>
          <w:rFonts w:cs="Arial"/>
          <w:b/>
          <w:spacing w:val="-2"/>
          <w:sz w:val="32"/>
          <w:szCs w:val="22"/>
          <w:lang w:val="sk-SK"/>
        </w:rPr>
        <w:t xml:space="preserve">, </w:t>
      </w:r>
      <w:r w:rsidR="00646FDA">
        <w:rPr>
          <w:rFonts w:cs="Arial"/>
          <w:b/>
          <w:spacing w:val="-2"/>
          <w:sz w:val="32"/>
          <w:szCs w:val="22"/>
          <w:lang w:val="sk-SK"/>
        </w:rPr>
        <w:t>Brodno – Kysucké Nové Mesto</w:t>
      </w:r>
      <w:r>
        <w:rPr>
          <w:rFonts w:cs="Arial"/>
          <w:b/>
          <w:spacing w:val="-2"/>
          <w:sz w:val="32"/>
          <w:szCs w:val="22"/>
          <w:lang w:val="sk-SK"/>
        </w:rPr>
        <w:t>“</w:t>
      </w:r>
      <w:r w:rsidR="00646FDA">
        <w:rPr>
          <w:rFonts w:cs="Arial"/>
          <w:b/>
          <w:spacing w:val="-2"/>
          <w:sz w:val="32"/>
          <w:szCs w:val="22"/>
          <w:lang w:val="sk-SK"/>
        </w:rPr>
        <w:t xml:space="preserve"> </w:t>
      </w:r>
    </w:p>
    <w:p w14:paraId="4687DB9E"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 xml:space="preserve">v zmysle zmluvných podmienok </w:t>
      </w:r>
    </w:p>
    <w:p w14:paraId="65011736"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FIDIC – červená kniha</w:t>
      </w:r>
    </w:p>
    <w:p w14:paraId="75E45226" w14:textId="77777777" w:rsidR="00BE58EF" w:rsidRPr="00434723" w:rsidRDefault="00BE58EF" w:rsidP="007008A6">
      <w:pPr>
        <w:pStyle w:val="Zkladntext3"/>
        <w:jc w:val="center"/>
        <w:rPr>
          <w:rFonts w:cs="Arial"/>
          <w:b/>
          <w:sz w:val="32"/>
          <w:szCs w:val="22"/>
          <w:lang w:val="sk-SK"/>
        </w:rPr>
      </w:pPr>
    </w:p>
    <w:p w14:paraId="53306C59" w14:textId="77777777" w:rsidR="00BE58EF" w:rsidRPr="00434723" w:rsidRDefault="00BE58EF" w:rsidP="007008A6">
      <w:pPr>
        <w:pStyle w:val="Zkladntext3"/>
        <w:jc w:val="center"/>
        <w:rPr>
          <w:rFonts w:cs="Arial"/>
          <w:b/>
          <w:sz w:val="32"/>
          <w:szCs w:val="22"/>
          <w:lang w:val="sk-SK"/>
        </w:rPr>
      </w:pPr>
    </w:p>
    <w:p w14:paraId="03B96595" w14:textId="77777777" w:rsidR="00BE58EF" w:rsidRPr="00434723" w:rsidRDefault="00BE58EF" w:rsidP="007008A6">
      <w:pPr>
        <w:pStyle w:val="Zkladntext3"/>
        <w:jc w:val="center"/>
        <w:rPr>
          <w:rFonts w:cs="Arial"/>
          <w:b/>
          <w:sz w:val="32"/>
          <w:szCs w:val="22"/>
          <w:lang w:val="sk-SK"/>
        </w:rPr>
      </w:pPr>
    </w:p>
    <w:p w14:paraId="7A7AB109" w14:textId="77777777" w:rsidR="00BE58EF" w:rsidRPr="00434723" w:rsidRDefault="00BE58EF" w:rsidP="007008A6">
      <w:pPr>
        <w:pStyle w:val="Zkladntext3"/>
        <w:jc w:val="center"/>
        <w:rPr>
          <w:rFonts w:cs="Arial"/>
          <w:b/>
          <w:sz w:val="32"/>
          <w:szCs w:val="22"/>
          <w:lang w:val="sk-SK"/>
        </w:rPr>
      </w:pPr>
    </w:p>
    <w:p w14:paraId="4FE6910B" w14:textId="77777777" w:rsidR="00BE58EF" w:rsidRPr="00434723" w:rsidRDefault="00BE58EF" w:rsidP="007008A6">
      <w:pPr>
        <w:pStyle w:val="Zkladntext3"/>
        <w:jc w:val="center"/>
        <w:rPr>
          <w:rFonts w:cs="Arial"/>
          <w:sz w:val="32"/>
          <w:szCs w:val="22"/>
          <w:lang w:val="sk-SK"/>
        </w:rPr>
      </w:pPr>
      <w:r w:rsidRPr="00434723">
        <w:rPr>
          <w:rFonts w:cs="Arial"/>
          <w:sz w:val="32"/>
          <w:szCs w:val="22"/>
          <w:lang w:val="sk-SK"/>
        </w:rPr>
        <w:t>SÚŤAŽNÉ  PODKLADY</w:t>
      </w:r>
    </w:p>
    <w:p w14:paraId="5B5726B1" w14:textId="77777777" w:rsidR="00BE58EF" w:rsidRPr="00434723" w:rsidRDefault="00BE58EF" w:rsidP="007008A6">
      <w:pPr>
        <w:pStyle w:val="Zkladntext3"/>
        <w:jc w:val="center"/>
        <w:rPr>
          <w:rFonts w:cs="Arial"/>
          <w:sz w:val="32"/>
          <w:szCs w:val="22"/>
          <w:lang w:val="sk-SK"/>
        </w:rPr>
      </w:pPr>
    </w:p>
    <w:p w14:paraId="39742A05" w14:textId="77777777" w:rsidR="00BE58EF" w:rsidRPr="00434723" w:rsidRDefault="00BE58EF" w:rsidP="007008A6">
      <w:pPr>
        <w:pStyle w:val="Zkladntext3"/>
        <w:jc w:val="center"/>
        <w:rPr>
          <w:rFonts w:cs="Arial"/>
          <w:sz w:val="32"/>
          <w:szCs w:val="22"/>
          <w:lang w:val="sk-SK"/>
        </w:rPr>
      </w:pPr>
    </w:p>
    <w:p w14:paraId="387CD3DD" w14:textId="77777777" w:rsidR="00BE58EF" w:rsidRPr="00434723" w:rsidRDefault="00BE58EF" w:rsidP="007008A6">
      <w:pPr>
        <w:pStyle w:val="Zkladntext3"/>
        <w:jc w:val="center"/>
        <w:rPr>
          <w:rFonts w:cs="Arial"/>
          <w:sz w:val="32"/>
          <w:szCs w:val="22"/>
          <w:lang w:val="sk-SK"/>
        </w:rPr>
      </w:pPr>
    </w:p>
    <w:p w14:paraId="27D89B28" w14:textId="77777777" w:rsidR="00BE58EF" w:rsidRPr="00434723" w:rsidRDefault="00BE58EF" w:rsidP="007008A6">
      <w:pPr>
        <w:pStyle w:val="Zkladntext3"/>
        <w:jc w:val="center"/>
        <w:rPr>
          <w:rFonts w:cs="Arial"/>
          <w:sz w:val="32"/>
          <w:szCs w:val="22"/>
          <w:lang w:val="sk-SK"/>
        </w:rPr>
      </w:pPr>
    </w:p>
    <w:p w14:paraId="3BC5072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Zväzok 2</w:t>
      </w:r>
    </w:p>
    <w:p w14:paraId="10B030CC"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Obchodné podmienky</w:t>
      </w:r>
    </w:p>
    <w:p w14:paraId="524CBC7A" w14:textId="77777777" w:rsidR="00BE58EF" w:rsidRPr="00434723" w:rsidRDefault="00BE58EF" w:rsidP="007008A6">
      <w:pPr>
        <w:pStyle w:val="Zkladntext3"/>
        <w:rPr>
          <w:rFonts w:cs="Arial"/>
          <w:sz w:val="32"/>
          <w:szCs w:val="22"/>
          <w:lang w:val="sk-SK"/>
        </w:rPr>
      </w:pPr>
    </w:p>
    <w:p w14:paraId="64E78144" w14:textId="77777777" w:rsidR="00BE58EF" w:rsidRPr="00434723" w:rsidRDefault="00BE58EF" w:rsidP="007008A6">
      <w:pPr>
        <w:pStyle w:val="Zkladntext3"/>
        <w:jc w:val="center"/>
        <w:rPr>
          <w:rFonts w:cs="Arial"/>
          <w:sz w:val="32"/>
          <w:szCs w:val="22"/>
          <w:lang w:val="sk-SK"/>
        </w:rPr>
      </w:pPr>
    </w:p>
    <w:p w14:paraId="2056EB97" w14:textId="77777777" w:rsidR="00BE58EF" w:rsidRPr="00434723" w:rsidRDefault="00BE58EF" w:rsidP="007008A6">
      <w:pPr>
        <w:pStyle w:val="Zkladntext3"/>
        <w:rPr>
          <w:rFonts w:cs="Arial"/>
          <w:sz w:val="32"/>
          <w:szCs w:val="22"/>
          <w:lang w:val="sk-SK"/>
        </w:rPr>
      </w:pPr>
    </w:p>
    <w:p w14:paraId="4198CA2F" w14:textId="77777777" w:rsidR="00BE58EF" w:rsidRPr="00434723" w:rsidRDefault="00BE58EF" w:rsidP="007008A6">
      <w:pPr>
        <w:pStyle w:val="Section"/>
        <w:widowControl/>
        <w:spacing w:line="240" w:lineRule="auto"/>
        <w:rPr>
          <w:rFonts w:cs="Arial"/>
          <w:caps/>
          <w:szCs w:val="22"/>
          <w:lang w:val="sk-SK"/>
        </w:rPr>
      </w:pPr>
    </w:p>
    <w:p w14:paraId="1D914E1C" w14:textId="77777777" w:rsidR="008A71DE" w:rsidRPr="00434723" w:rsidRDefault="008A71DE" w:rsidP="007008A6">
      <w:pPr>
        <w:pStyle w:val="Section"/>
        <w:widowControl/>
        <w:spacing w:line="240" w:lineRule="auto"/>
        <w:rPr>
          <w:rFonts w:cs="Arial"/>
          <w:caps/>
          <w:szCs w:val="22"/>
          <w:lang w:val="sk-SK"/>
        </w:rPr>
      </w:pPr>
    </w:p>
    <w:p w14:paraId="6A6E4443" w14:textId="77777777" w:rsidR="0037651C" w:rsidRPr="00434723" w:rsidRDefault="0037651C" w:rsidP="007008A6">
      <w:pPr>
        <w:pStyle w:val="Section"/>
        <w:widowControl/>
        <w:spacing w:line="240" w:lineRule="auto"/>
        <w:rPr>
          <w:rFonts w:cs="Arial"/>
          <w:caps/>
          <w:szCs w:val="22"/>
          <w:lang w:val="sk-SK"/>
        </w:rPr>
      </w:pPr>
    </w:p>
    <w:p w14:paraId="233DB21B" w14:textId="77777777" w:rsidR="0037651C" w:rsidRPr="00434723" w:rsidRDefault="0037651C" w:rsidP="007008A6">
      <w:pPr>
        <w:pStyle w:val="Section"/>
        <w:widowControl/>
        <w:spacing w:line="240" w:lineRule="auto"/>
        <w:rPr>
          <w:rFonts w:cs="Arial"/>
          <w:caps/>
          <w:szCs w:val="22"/>
          <w:lang w:val="sk-SK"/>
        </w:rPr>
      </w:pPr>
    </w:p>
    <w:p w14:paraId="10E681A4" w14:textId="77777777" w:rsidR="00CC17D5" w:rsidRPr="00434723" w:rsidRDefault="00CC17D5" w:rsidP="007008A6">
      <w:pPr>
        <w:jc w:val="center"/>
        <w:rPr>
          <w:rFonts w:cs="Arial"/>
          <w:sz w:val="32"/>
          <w:szCs w:val="22"/>
          <w:lang w:val="sk-SK"/>
        </w:rPr>
      </w:pPr>
      <w:r w:rsidRPr="00A94786">
        <w:rPr>
          <w:rFonts w:cs="Arial"/>
          <w:sz w:val="32"/>
          <w:szCs w:val="22"/>
          <w:lang w:val="sk-SK"/>
        </w:rPr>
        <w:t>Bratislava</w:t>
      </w:r>
      <w:r w:rsidR="003E2150" w:rsidRPr="00A94786">
        <w:rPr>
          <w:rFonts w:cs="Arial"/>
          <w:sz w:val="32"/>
          <w:szCs w:val="22"/>
          <w:lang w:val="sk-SK"/>
        </w:rPr>
        <w:t xml:space="preserve"> </w:t>
      </w:r>
      <w:r w:rsidRPr="00A94786">
        <w:rPr>
          <w:rFonts w:cs="Arial"/>
          <w:sz w:val="32"/>
          <w:szCs w:val="22"/>
          <w:lang w:val="sk-SK"/>
        </w:rPr>
        <w:t>202</w:t>
      </w:r>
      <w:r w:rsidR="00F26EA2" w:rsidRPr="00A94786">
        <w:rPr>
          <w:rFonts w:cs="Arial"/>
          <w:sz w:val="32"/>
          <w:szCs w:val="22"/>
          <w:lang w:val="sk-SK"/>
        </w:rPr>
        <w:t>4</w:t>
      </w:r>
    </w:p>
    <w:p w14:paraId="76081D28" w14:textId="77777777" w:rsidR="0037651C" w:rsidRPr="007008A6" w:rsidRDefault="0037651C" w:rsidP="007008A6">
      <w:pPr>
        <w:pStyle w:val="Section"/>
        <w:widowControl/>
        <w:spacing w:line="240" w:lineRule="auto"/>
        <w:rPr>
          <w:rFonts w:cs="Arial"/>
          <w:caps/>
          <w:sz w:val="22"/>
          <w:szCs w:val="22"/>
          <w:lang w:val="sk-SK"/>
        </w:rPr>
      </w:pPr>
    </w:p>
    <w:p w14:paraId="30538AA8" w14:textId="77777777" w:rsidR="00BE58EF" w:rsidRPr="007008A6" w:rsidRDefault="00BE58EF" w:rsidP="007008A6">
      <w:pPr>
        <w:pStyle w:val="Section"/>
        <w:widowControl/>
        <w:spacing w:line="240" w:lineRule="auto"/>
        <w:rPr>
          <w:rFonts w:cs="Arial"/>
          <w:caps/>
          <w:sz w:val="22"/>
          <w:szCs w:val="22"/>
          <w:lang w:val="sk-SK"/>
        </w:rPr>
      </w:pPr>
    </w:p>
    <w:p w14:paraId="0FFB2414" w14:textId="77777777" w:rsidR="00434723" w:rsidRDefault="00434723" w:rsidP="007008A6">
      <w:pPr>
        <w:rPr>
          <w:rFonts w:cs="Arial"/>
          <w:b/>
          <w:caps/>
          <w:szCs w:val="22"/>
          <w:lang w:val="sk-SK"/>
        </w:rPr>
      </w:pPr>
      <w:r>
        <w:rPr>
          <w:rFonts w:cs="Arial"/>
          <w:caps/>
          <w:szCs w:val="22"/>
          <w:lang w:val="sk-SK"/>
        </w:rPr>
        <w:br w:type="page"/>
      </w:r>
    </w:p>
    <w:p w14:paraId="30A3CCF6" w14:textId="77777777" w:rsidR="00BE58EF" w:rsidRPr="00434723" w:rsidRDefault="00BE58EF" w:rsidP="007008A6">
      <w:pPr>
        <w:pStyle w:val="Section"/>
        <w:widowControl/>
        <w:spacing w:line="240" w:lineRule="auto"/>
        <w:rPr>
          <w:rFonts w:cs="Arial"/>
          <w:caps/>
          <w:sz w:val="22"/>
          <w:szCs w:val="22"/>
          <w:lang w:val="sk-SK"/>
        </w:rPr>
      </w:pPr>
      <w:r w:rsidRPr="00434723">
        <w:rPr>
          <w:rFonts w:cs="Arial"/>
          <w:caps/>
          <w:sz w:val="22"/>
          <w:szCs w:val="22"/>
          <w:lang w:val="sk-SK"/>
        </w:rPr>
        <w:lastRenderedPageBreak/>
        <w:t>obsah</w:t>
      </w:r>
    </w:p>
    <w:p w14:paraId="16FACDF7" w14:textId="77777777" w:rsidR="00BE58EF" w:rsidRPr="00434723" w:rsidRDefault="00BE58EF" w:rsidP="007008A6">
      <w:pPr>
        <w:pStyle w:val="Section"/>
        <w:widowControl/>
        <w:spacing w:line="240" w:lineRule="auto"/>
        <w:jc w:val="left"/>
        <w:rPr>
          <w:rFonts w:cs="Arial"/>
          <w:sz w:val="22"/>
          <w:szCs w:val="22"/>
          <w:lang w:val="sk-SK"/>
        </w:rPr>
      </w:pPr>
    </w:p>
    <w:p w14:paraId="2EBC32FB" w14:textId="77777777" w:rsidR="00BE58EF" w:rsidRPr="00434723" w:rsidRDefault="00BE58EF" w:rsidP="007008A6">
      <w:pPr>
        <w:pStyle w:val="Section"/>
        <w:widowControl/>
        <w:spacing w:line="240" w:lineRule="auto"/>
        <w:jc w:val="left"/>
        <w:rPr>
          <w:rFonts w:cs="Arial"/>
          <w:sz w:val="22"/>
          <w:szCs w:val="22"/>
          <w:lang w:val="sk-SK"/>
        </w:rPr>
      </w:pPr>
    </w:p>
    <w:p w14:paraId="04FC8E25" w14:textId="77777777" w:rsidR="00BE58EF" w:rsidRPr="00434723" w:rsidRDefault="00BE58EF" w:rsidP="007008A6">
      <w:pPr>
        <w:pStyle w:val="Section"/>
        <w:widowControl/>
        <w:spacing w:line="240" w:lineRule="auto"/>
        <w:jc w:val="left"/>
        <w:rPr>
          <w:rFonts w:cs="Arial"/>
          <w:sz w:val="22"/>
          <w:szCs w:val="22"/>
          <w:lang w:val="sk-SK"/>
        </w:rPr>
      </w:pPr>
    </w:p>
    <w:p w14:paraId="67E5D57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1 </w:t>
      </w:r>
      <w:r w:rsidRPr="00434723">
        <w:rPr>
          <w:rFonts w:cs="Arial"/>
          <w:caps/>
          <w:sz w:val="22"/>
          <w:szCs w:val="22"/>
          <w:lang w:val="sk-SK"/>
        </w:rPr>
        <w:tab/>
        <w:t>zmluva o dielo - ZmluvNÉ dojednania</w:t>
      </w:r>
    </w:p>
    <w:p w14:paraId="773A2C22"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0DBC1DA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2 </w:t>
      </w:r>
      <w:r w:rsidRPr="00434723">
        <w:rPr>
          <w:rFonts w:cs="Arial"/>
          <w:caps/>
          <w:sz w:val="22"/>
          <w:szCs w:val="22"/>
          <w:lang w:val="sk-SK"/>
        </w:rPr>
        <w:tab/>
        <w:t>zmluva o dielo - ZmluvnÉ PoDMIENKY</w:t>
      </w:r>
    </w:p>
    <w:p w14:paraId="04C92D9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34E7932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2.1     Všeobecné zmluvné podmienky </w:t>
      </w:r>
    </w:p>
    <w:p w14:paraId="33047AE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4DEC0447"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2.2     Osobitné Zmluvné podmienky </w:t>
      </w:r>
    </w:p>
    <w:p w14:paraId="726CE424"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56793CCD"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r w:rsidRPr="00434723">
        <w:rPr>
          <w:rFonts w:cs="Arial"/>
          <w:caps/>
          <w:sz w:val="22"/>
          <w:szCs w:val="22"/>
          <w:lang w:val="sk-SK"/>
        </w:rPr>
        <w:t>ČASŤ 3        zmluva o dielo - Príloha k ponuke</w:t>
      </w:r>
    </w:p>
    <w:p w14:paraId="041E6AE7"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p>
    <w:p w14:paraId="1DF7DF03" w14:textId="77777777" w:rsidR="00BE58EF"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4 </w:t>
      </w:r>
      <w:r w:rsidRPr="00434723">
        <w:rPr>
          <w:rFonts w:cs="Arial"/>
          <w:caps/>
          <w:sz w:val="22"/>
          <w:szCs w:val="22"/>
          <w:lang w:val="sk-SK"/>
        </w:rPr>
        <w:tab/>
        <w:t>zmluva o dielo - Vzorové tlačivo zábezpeky na vykonanie prác</w:t>
      </w:r>
    </w:p>
    <w:p w14:paraId="49332751" w14:textId="77777777" w:rsidR="00CD0B85" w:rsidRPr="00742FB8" w:rsidRDefault="00CD0B85" w:rsidP="00CD0B85">
      <w:pPr>
        <w:pStyle w:val="Nadpis9"/>
        <w:spacing w:before="0" w:after="0"/>
        <w:rPr>
          <w:rFonts w:cs="Arial"/>
          <w:sz w:val="18"/>
        </w:rPr>
      </w:pPr>
      <w:r w:rsidRPr="006C2974">
        <w:rPr>
          <w:rFonts w:cs="Arial"/>
        </w:rPr>
        <w:t xml:space="preserve">                     </w:t>
      </w:r>
      <w:r w:rsidRPr="00742FB8">
        <w:rPr>
          <w:rFonts w:cs="Arial"/>
          <w:sz w:val="18"/>
        </w:rPr>
        <w:t>(bude nahradená zábezpekou Zhotoviteľa pod</w:t>
      </w:r>
      <w:r>
        <w:rPr>
          <w:rFonts w:cs="Arial"/>
          <w:sz w:val="18"/>
        </w:rPr>
        <w:t>ľa podčl. 4.2 Osobi</w:t>
      </w:r>
      <w:r w:rsidRPr="00742FB8">
        <w:rPr>
          <w:rFonts w:cs="Arial"/>
          <w:sz w:val="18"/>
        </w:rPr>
        <w:t>tných zmluvných podmienok)</w:t>
      </w:r>
    </w:p>
    <w:p w14:paraId="4A78353A" w14:textId="77777777" w:rsidR="00CD0B85" w:rsidRPr="00434723" w:rsidRDefault="00CD0B85" w:rsidP="007008A6">
      <w:pPr>
        <w:pStyle w:val="Section"/>
        <w:widowControl/>
        <w:tabs>
          <w:tab w:val="left" w:pos="1276"/>
          <w:tab w:val="right" w:pos="8222"/>
        </w:tabs>
        <w:spacing w:line="240" w:lineRule="auto"/>
        <w:jc w:val="left"/>
        <w:rPr>
          <w:rFonts w:cs="Arial"/>
          <w:caps/>
          <w:sz w:val="22"/>
          <w:szCs w:val="22"/>
          <w:lang w:val="sk-SK"/>
        </w:rPr>
      </w:pPr>
    </w:p>
    <w:p w14:paraId="009ED40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6837ED5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5 </w:t>
      </w:r>
      <w:r w:rsidRPr="00434723">
        <w:rPr>
          <w:rFonts w:cs="Arial"/>
          <w:caps/>
          <w:sz w:val="22"/>
          <w:szCs w:val="22"/>
          <w:lang w:val="sk-SK"/>
        </w:rPr>
        <w:tab/>
        <w:t xml:space="preserve">ZMLUVA O DIELO- Vzorové tlačivo zábezpeky na ZADRŽANÉ   </w:t>
      </w:r>
    </w:p>
    <w:p w14:paraId="44995802"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PLATBY</w:t>
      </w:r>
    </w:p>
    <w:p w14:paraId="49D2208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1D362EF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6        ZMLUVA O DIELO – VZOROVÉ TLAČIVO ZÁBEZPEKY NA ZÁRUČNÉ     </w:t>
      </w:r>
    </w:p>
    <w:p w14:paraId="42B55AE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r w:rsidR="005F36B7" w:rsidRPr="00434723">
        <w:rPr>
          <w:rFonts w:cs="Arial"/>
          <w:caps/>
          <w:sz w:val="22"/>
          <w:szCs w:val="22"/>
          <w:lang w:val="sk-SK"/>
        </w:rPr>
        <w:tab/>
      </w:r>
      <w:r w:rsidRPr="00434723">
        <w:rPr>
          <w:rFonts w:cs="Arial"/>
          <w:caps/>
          <w:sz w:val="22"/>
          <w:szCs w:val="22"/>
          <w:lang w:val="sk-SK"/>
        </w:rPr>
        <w:t xml:space="preserve">OPRAVY  </w:t>
      </w:r>
    </w:p>
    <w:p w14:paraId="426C41B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4E2179AC"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7</w:t>
      </w:r>
      <w:r w:rsidRPr="00434723">
        <w:rPr>
          <w:rFonts w:cs="Arial"/>
          <w:caps/>
          <w:sz w:val="22"/>
          <w:szCs w:val="22"/>
          <w:lang w:val="sk-SK"/>
        </w:rPr>
        <w:tab/>
        <w:t xml:space="preserve">zmluva o dielo - Vzorové tlačivo Dohody o riešení sporov </w:t>
      </w:r>
    </w:p>
    <w:p w14:paraId="754588C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9E586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8</w:t>
      </w:r>
      <w:r w:rsidRPr="00434723">
        <w:rPr>
          <w:rFonts w:cs="Arial"/>
          <w:caps/>
          <w:sz w:val="22"/>
          <w:szCs w:val="22"/>
          <w:lang w:val="sk-SK"/>
        </w:rPr>
        <w:tab/>
        <w:t xml:space="preserve">zmluva o dielo - Vzorové tlačivo preberacieho protokolu </w:t>
      </w:r>
    </w:p>
    <w:p w14:paraId="60B2FE60"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DD58C3B" w14:textId="77777777" w:rsidR="00BE58EF" w:rsidRPr="00434723" w:rsidRDefault="00BE58EF" w:rsidP="007008A6">
      <w:pPr>
        <w:pStyle w:val="Section"/>
        <w:widowControl/>
        <w:tabs>
          <w:tab w:val="right" w:pos="8222"/>
        </w:tabs>
        <w:spacing w:line="240" w:lineRule="auto"/>
        <w:ind w:left="1276" w:hanging="1276"/>
        <w:jc w:val="left"/>
        <w:rPr>
          <w:rFonts w:cs="Arial"/>
          <w:caps/>
          <w:sz w:val="22"/>
          <w:szCs w:val="22"/>
          <w:lang w:val="sk-SK"/>
        </w:rPr>
      </w:pPr>
      <w:r w:rsidRPr="00434723">
        <w:rPr>
          <w:rFonts w:cs="Arial"/>
          <w:caps/>
          <w:sz w:val="22"/>
          <w:szCs w:val="22"/>
          <w:lang w:val="sk-SK"/>
        </w:rPr>
        <w:t>Časť 9</w:t>
      </w:r>
      <w:r w:rsidRPr="00434723">
        <w:rPr>
          <w:rFonts w:cs="Arial"/>
          <w:caps/>
          <w:sz w:val="22"/>
          <w:szCs w:val="22"/>
          <w:lang w:val="sk-SK"/>
        </w:rPr>
        <w:tab/>
        <w:t>zmluva o dielo - Vzorové tlačivo zápisnice o odovzdaní a prevzatí staveniska</w:t>
      </w:r>
    </w:p>
    <w:p w14:paraId="147187B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270D1A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D288AE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667EF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2218D8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C3FCFB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1128A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85161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5234069"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46AC4A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F07F41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F2C0EF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847EAA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A030F31"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26ABFE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4514A2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D9775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6909C9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4D4EEE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DDF2C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8B7947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5C82AD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sectPr w:rsidR="00BE58EF" w:rsidRPr="00434723"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3B216DFA"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C84D5CF"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5F0B0C56"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45E52A8A" w14:textId="77777777" w:rsidR="00BE58EF" w:rsidRPr="00434723" w:rsidRDefault="00BE58EF" w:rsidP="007008A6">
      <w:pPr>
        <w:jc w:val="center"/>
        <w:rPr>
          <w:rFonts w:cs="Arial"/>
          <w:b/>
          <w:szCs w:val="22"/>
          <w:lang w:val="sk-SK"/>
        </w:rPr>
      </w:pPr>
    </w:p>
    <w:p w14:paraId="039DCE2C" w14:textId="77777777" w:rsidR="00BE58EF" w:rsidRPr="00434723" w:rsidRDefault="00BE58EF" w:rsidP="007008A6">
      <w:pPr>
        <w:jc w:val="center"/>
        <w:rPr>
          <w:rFonts w:cs="Arial"/>
          <w:b/>
          <w:szCs w:val="22"/>
          <w:lang w:val="sk-SK"/>
        </w:rPr>
      </w:pPr>
    </w:p>
    <w:p w14:paraId="57FB1FE3" w14:textId="77777777" w:rsidR="00BE58EF" w:rsidRPr="00434723" w:rsidRDefault="00BE58EF" w:rsidP="007008A6">
      <w:pPr>
        <w:jc w:val="center"/>
        <w:rPr>
          <w:rFonts w:cs="Arial"/>
          <w:b/>
          <w:szCs w:val="22"/>
          <w:lang w:val="sk-SK"/>
        </w:rPr>
      </w:pPr>
    </w:p>
    <w:p w14:paraId="58032041" w14:textId="77777777" w:rsidR="00BE58EF" w:rsidRPr="00434723" w:rsidRDefault="00BE58EF" w:rsidP="007008A6">
      <w:pPr>
        <w:jc w:val="center"/>
        <w:rPr>
          <w:rFonts w:cs="Arial"/>
          <w:b/>
          <w:szCs w:val="22"/>
          <w:lang w:val="sk-SK"/>
        </w:rPr>
      </w:pPr>
    </w:p>
    <w:p w14:paraId="0AF940D2" w14:textId="77777777" w:rsidR="00BE58EF" w:rsidRPr="00434723" w:rsidRDefault="00BE58EF" w:rsidP="007008A6">
      <w:pPr>
        <w:jc w:val="center"/>
        <w:rPr>
          <w:rFonts w:cs="Arial"/>
          <w:b/>
          <w:szCs w:val="22"/>
          <w:lang w:val="sk-SK"/>
        </w:rPr>
      </w:pPr>
    </w:p>
    <w:p w14:paraId="17387EA6" w14:textId="77777777" w:rsidR="00BE58EF" w:rsidRPr="00434723" w:rsidRDefault="00BE58EF" w:rsidP="007008A6">
      <w:pPr>
        <w:jc w:val="center"/>
        <w:rPr>
          <w:rFonts w:cs="Arial"/>
          <w:b/>
          <w:szCs w:val="22"/>
          <w:lang w:val="sk-SK"/>
        </w:rPr>
      </w:pPr>
    </w:p>
    <w:p w14:paraId="6D5F6F48" w14:textId="77777777" w:rsidR="00BE58EF" w:rsidRPr="00434723" w:rsidRDefault="00BE58EF" w:rsidP="007008A6">
      <w:pPr>
        <w:jc w:val="center"/>
        <w:rPr>
          <w:rFonts w:cs="Arial"/>
          <w:b/>
          <w:sz w:val="32"/>
          <w:szCs w:val="22"/>
          <w:lang w:val="sk-SK"/>
        </w:rPr>
      </w:pPr>
    </w:p>
    <w:p w14:paraId="013D1A3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Časť 1</w:t>
      </w:r>
    </w:p>
    <w:p w14:paraId="2023699A" w14:textId="77777777" w:rsidR="00BE58EF" w:rsidRPr="00434723" w:rsidRDefault="00BE58EF" w:rsidP="007008A6">
      <w:pPr>
        <w:jc w:val="center"/>
        <w:rPr>
          <w:rFonts w:cs="Arial"/>
          <w:b/>
          <w:caps/>
          <w:sz w:val="32"/>
          <w:szCs w:val="22"/>
          <w:lang w:val="sk-SK"/>
        </w:rPr>
      </w:pPr>
    </w:p>
    <w:p w14:paraId="09970693" w14:textId="77777777" w:rsidR="00BE58EF" w:rsidRPr="00434723" w:rsidRDefault="00BE58EF" w:rsidP="007008A6">
      <w:pPr>
        <w:pStyle w:val="Volume"/>
        <w:pageBreakBefore w:val="0"/>
        <w:widowControl/>
        <w:spacing w:before="0" w:line="240" w:lineRule="auto"/>
        <w:rPr>
          <w:rFonts w:cs="Arial"/>
          <w:sz w:val="32"/>
          <w:szCs w:val="22"/>
          <w:lang w:val="sk-SK"/>
        </w:rPr>
      </w:pPr>
      <w:r w:rsidRPr="00434723">
        <w:rPr>
          <w:rFonts w:cs="Arial"/>
          <w:sz w:val="32"/>
          <w:szCs w:val="22"/>
          <w:lang w:val="sk-SK"/>
        </w:rPr>
        <w:t>ZMLUVA O DIELO</w:t>
      </w:r>
    </w:p>
    <w:p w14:paraId="01E3FB47" w14:textId="77777777" w:rsidR="00BE58EF" w:rsidRPr="00434723" w:rsidRDefault="00BE58EF" w:rsidP="007008A6">
      <w:pPr>
        <w:pStyle w:val="Section"/>
        <w:spacing w:line="240" w:lineRule="auto"/>
        <w:rPr>
          <w:rFonts w:cs="Arial"/>
          <w:szCs w:val="22"/>
          <w:lang w:val="sk-SK"/>
        </w:rPr>
      </w:pPr>
    </w:p>
    <w:p w14:paraId="222B81AA" w14:textId="77777777" w:rsidR="00BE58EF" w:rsidRPr="00434723" w:rsidRDefault="00BE58EF" w:rsidP="007008A6">
      <w:pPr>
        <w:pStyle w:val="Section"/>
        <w:spacing w:line="240" w:lineRule="auto"/>
        <w:rPr>
          <w:rFonts w:cs="Arial"/>
          <w:szCs w:val="22"/>
          <w:lang w:val="sk-SK"/>
        </w:rPr>
      </w:pPr>
      <w:r w:rsidRPr="00434723">
        <w:rPr>
          <w:rFonts w:cs="Arial"/>
          <w:szCs w:val="22"/>
          <w:lang w:val="sk-SK"/>
        </w:rPr>
        <w:t>ZMLUVNÉ DOJEDNANIA</w:t>
      </w:r>
    </w:p>
    <w:p w14:paraId="7A1A0EB1" w14:textId="77777777" w:rsidR="00BE58EF" w:rsidRPr="00434723" w:rsidRDefault="00BE58EF" w:rsidP="007008A6">
      <w:pPr>
        <w:pStyle w:val="Section"/>
        <w:widowControl/>
        <w:tabs>
          <w:tab w:val="right" w:pos="8222"/>
        </w:tabs>
        <w:spacing w:line="240" w:lineRule="auto"/>
        <w:rPr>
          <w:rFonts w:cs="Arial"/>
          <w:caps/>
          <w:szCs w:val="22"/>
          <w:lang w:val="sk-SK"/>
        </w:rPr>
      </w:pPr>
      <w:r w:rsidRPr="00434723">
        <w:rPr>
          <w:rFonts w:cs="Arial"/>
          <w:szCs w:val="22"/>
          <w:lang w:val="sk-SK"/>
        </w:rPr>
        <w:br w:type="page"/>
      </w:r>
      <w:r w:rsidRPr="00434723">
        <w:rPr>
          <w:rFonts w:cs="Arial"/>
          <w:caps/>
          <w:szCs w:val="22"/>
          <w:lang w:val="sk-SK"/>
        </w:rPr>
        <w:lastRenderedPageBreak/>
        <w:t>zmluva o Dielo</w:t>
      </w:r>
    </w:p>
    <w:p w14:paraId="54B290C7" w14:textId="77777777" w:rsidR="00BE58EF" w:rsidRPr="00434723" w:rsidRDefault="00BE58EF" w:rsidP="007008A6">
      <w:pPr>
        <w:pStyle w:val="Section"/>
        <w:widowControl/>
        <w:tabs>
          <w:tab w:val="right" w:pos="8222"/>
        </w:tabs>
        <w:spacing w:line="240" w:lineRule="auto"/>
        <w:rPr>
          <w:rFonts w:cs="Arial"/>
          <w:szCs w:val="22"/>
          <w:lang w:val="sk-SK"/>
        </w:rPr>
      </w:pPr>
      <w:r w:rsidRPr="00434723">
        <w:rPr>
          <w:rFonts w:cs="Arial"/>
          <w:caps/>
          <w:szCs w:val="22"/>
          <w:lang w:val="sk-SK"/>
        </w:rPr>
        <w:t>ZMLUVNÉ DOJEDNANIA</w:t>
      </w:r>
    </w:p>
    <w:p w14:paraId="6168F6E3" w14:textId="77777777" w:rsidR="00BE58EF" w:rsidRPr="00434723" w:rsidRDefault="00BE58EF" w:rsidP="007008A6">
      <w:pPr>
        <w:rPr>
          <w:rFonts w:cs="Arial"/>
          <w:b/>
          <w:szCs w:val="22"/>
          <w:lang w:val="sk-SK"/>
        </w:rPr>
      </w:pPr>
    </w:p>
    <w:p w14:paraId="12D43F14" w14:textId="77777777" w:rsidR="00BE58EF" w:rsidRPr="00434723" w:rsidRDefault="00BE58EF" w:rsidP="007008A6">
      <w:pPr>
        <w:jc w:val="center"/>
        <w:rPr>
          <w:rFonts w:cs="Arial"/>
          <w:color w:val="000000"/>
          <w:szCs w:val="22"/>
          <w:lang w:val="sk-SK"/>
        </w:rPr>
      </w:pPr>
      <w:r w:rsidRPr="00434723">
        <w:rPr>
          <w:rFonts w:cs="Arial"/>
          <w:color w:val="000000"/>
          <w:szCs w:val="22"/>
          <w:lang w:val="sk-SK"/>
        </w:rPr>
        <w:t>evidenčné číslo Objednávateľa:</w:t>
      </w:r>
    </w:p>
    <w:p w14:paraId="7384A938" w14:textId="77777777" w:rsidR="00BE58EF" w:rsidRPr="00434723" w:rsidRDefault="00BE58EF" w:rsidP="007008A6">
      <w:pPr>
        <w:jc w:val="center"/>
        <w:rPr>
          <w:rFonts w:cs="Arial"/>
          <w:szCs w:val="22"/>
          <w:lang w:val="sk-SK"/>
        </w:rPr>
      </w:pPr>
      <w:r w:rsidRPr="00434723">
        <w:rPr>
          <w:rFonts w:cs="Arial"/>
          <w:szCs w:val="22"/>
          <w:lang w:val="sk-SK"/>
        </w:rPr>
        <w:t>evidenčné číslo Zhotoviteľa:</w:t>
      </w:r>
    </w:p>
    <w:p w14:paraId="435CCA12" w14:textId="77777777" w:rsidR="00BE58EF" w:rsidRPr="00434723" w:rsidRDefault="00BE58EF" w:rsidP="007008A6">
      <w:pPr>
        <w:jc w:val="center"/>
        <w:rPr>
          <w:rFonts w:cs="Arial"/>
          <w:szCs w:val="22"/>
          <w:lang w:val="sk-SK"/>
        </w:rPr>
      </w:pPr>
    </w:p>
    <w:p w14:paraId="59C0F0C6" w14:textId="77777777" w:rsidR="00BE58EF" w:rsidRPr="00434723" w:rsidRDefault="00BE58EF" w:rsidP="007008A6">
      <w:pPr>
        <w:jc w:val="center"/>
        <w:rPr>
          <w:rFonts w:cs="Arial"/>
          <w:szCs w:val="22"/>
          <w:lang w:val="sk-SK"/>
        </w:rPr>
      </w:pPr>
      <w:r w:rsidRPr="00434723">
        <w:rPr>
          <w:rFonts w:cs="Arial"/>
          <w:szCs w:val="22"/>
          <w:lang w:val="sk-SK"/>
        </w:rPr>
        <w:t>uzatvorená podľa § 536 a nasl. zákona č. 513/1991 Zb. Obchodný zákonník v znení neskorších predpisov (ďalej len „</w:t>
      </w:r>
      <w:r w:rsidRPr="00434723">
        <w:rPr>
          <w:rFonts w:cs="Arial"/>
          <w:b/>
          <w:szCs w:val="22"/>
          <w:lang w:val="sk-SK"/>
        </w:rPr>
        <w:t>Obchodný zákonník</w:t>
      </w:r>
      <w:r w:rsidRPr="00434723">
        <w:rPr>
          <w:rFonts w:cs="Arial"/>
          <w:szCs w:val="22"/>
          <w:lang w:val="sk-SK"/>
        </w:rPr>
        <w:t xml:space="preserve">“) a na základe výsledku </w:t>
      </w:r>
      <w:r w:rsidR="00CD028D">
        <w:rPr>
          <w:rFonts w:cs="Arial"/>
          <w:szCs w:val="22"/>
          <w:lang w:val="sk-SK"/>
        </w:rPr>
        <w:t>na</w:t>
      </w:r>
      <w:r w:rsidRPr="00434723">
        <w:rPr>
          <w:rFonts w:cs="Arial"/>
          <w:szCs w:val="22"/>
          <w:lang w:val="sk-SK"/>
        </w:rPr>
        <w:t xml:space="preserve">dlimitnej zákazky </w:t>
      </w:r>
    </w:p>
    <w:p w14:paraId="59E1CCC5" w14:textId="77777777" w:rsidR="00BE58EF" w:rsidRPr="00434723" w:rsidRDefault="00BE58EF" w:rsidP="007008A6">
      <w:pPr>
        <w:jc w:val="center"/>
        <w:rPr>
          <w:rFonts w:cs="Arial"/>
          <w:szCs w:val="22"/>
          <w:lang w:val="sk-SK"/>
        </w:rPr>
      </w:pPr>
      <w:r w:rsidRPr="00434723">
        <w:rPr>
          <w:rFonts w:cs="Arial"/>
          <w:szCs w:val="22"/>
          <w:lang w:val="sk-SK"/>
        </w:rPr>
        <w:t xml:space="preserve">na predmet obstarávania </w:t>
      </w:r>
    </w:p>
    <w:p w14:paraId="46799089" w14:textId="77777777" w:rsidR="00BE58EF" w:rsidRPr="00434723" w:rsidRDefault="00BE58EF" w:rsidP="007008A6">
      <w:pPr>
        <w:jc w:val="center"/>
        <w:rPr>
          <w:rFonts w:cs="Arial"/>
          <w:b/>
          <w:spacing w:val="-2"/>
          <w:szCs w:val="22"/>
          <w:lang w:val="sk-SK"/>
        </w:rPr>
      </w:pPr>
      <w:r w:rsidRPr="00434723">
        <w:rPr>
          <w:rFonts w:cs="Arial"/>
          <w:b/>
          <w:spacing w:val="-2"/>
          <w:szCs w:val="22"/>
          <w:lang w:val="sk-SK"/>
        </w:rPr>
        <w:t xml:space="preserve"> „</w:t>
      </w:r>
      <w:r w:rsidR="000C03FF">
        <w:rPr>
          <w:rFonts w:cs="Arial"/>
          <w:b/>
          <w:spacing w:val="-2"/>
          <w:szCs w:val="22"/>
          <w:lang w:val="sk-SK"/>
        </w:rPr>
        <w:t xml:space="preserve">Diaľnica </w:t>
      </w:r>
      <w:r w:rsidR="00CD028D">
        <w:rPr>
          <w:rFonts w:cs="Arial"/>
          <w:b/>
          <w:spacing w:val="-2"/>
          <w:szCs w:val="22"/>
          <w:lang w:val="sk-SK"/>
        </w:rPr>
        <w:t xml:space="preserve">D3 </w:t>
      </w:r>
      <w:r w:rsidR="00505595">
        <w:rPr>
          <w:rFonts w:cs="Arial"/>
          <w:b/>
          <w:spacing w:val="-2"/>
          <w:szCs w:val="22"/>
          <w:lang w:val="sk-SK"/>
        </w:rPr>
        <w:t>Ž</w:t>
      </w:r>
      <w:r w:rsidR="00CD028D">
        <w:rPr>
          <w:rFonts w:cs="Arial"/>
          <w:b/>
          <w:spacing w:val="-2"/>
          <w:szCs w:val="22"/>
          <w:lang w:val="sk-SK"/>
        </w:rPr>
        <w:t>ilina</w:t>
      </w:r>
      <w:r w:rsidR="00313F65">
        <w:rPr>
          <w:rFonts w:cs="Arial"/>
          <w:b/>
          <w:spacing w:val="-2"/>
          <w:szCs w:val="22"/>
          <w:lang w:val="sk-SK"/>
        </w:rPr>
        <w:t xml:space="preserve">, </w:t>
      </w:r>
      <w:r w:rsidR="00CD028D">
        <w:rPr>
          <w:rFonts w:cs="Arial"/>
          <w:b/>
          <w:spacing w:val="-2"/>
          <w:szCs w:val="22"/>
          <w:lang w:val="sk-SK"/>
        </w:rPr>
        <w:t>Brodno – Kysucké Nové Mesto</w:t>
      </w:r>
      <w:r w:rsidRPr="00434723">
        <w:rPr>
          <w:rFonts w:cs="Arial"/>
          <w:b/>
          <w:spacing w:val="-2"/>
          <w:szCs w:val="22"/>
          <w:lang w:val="sk-SK"/>
        </w:rPr>
        <w:t>“</w:t>
      </w:r>
    </w:p>
    <w:p w14:paraId="40AAB1FC" w14:textId="77777777" w:rsidR="00485C3D" w:rsidRPr="00434723" w:rsidRDefault="00485C3D" w:rsidP="007008A6">
      <w:pPr>
        <w:jc w:val="center"/>
        <w:rPr>
          <w:rFonts w:cs="Arial"/>
          <w:b/>
          <w:spacing w:val="-2"/>
          <w:szCs w:val="22"/>
          <w:lang w:val="sk-SK"/>
        </w:rPr>
      </w:pPr>
      <w:r w:rsidRPr="00434723">
        <w:rPr>
          <w:rFonts w:cs="Arial"/>
          <w:b/>
          <w:spacing w:val="-2"/>
          <w:szCs w:val="22"/>
          <w:lang w:val="sk-SK"/>
        </w:rPr>
        <w:t>v zmysle zmluvných podmienok FIDIC „červená kniha“</w:t>
      </w:r>
    </w:p>
    <w:p w14:paraId="6F7ADEB2" w14:textId="77777777" w:rsidR="00BE58EF" w:rsidRPr="00434723" w:rsidRDefault="00BE58EF" w:rsidP="007008A6">
      <w:pPr>
        <w:jc w:val="center"/>
        <w:rPr>
          <w:rFonts w:cs="Arial"/>
          <w:szCs w:val="22"/>
          <w:lang w:val="sk-SK"/>
        </w:rPr>
      </w:pPr>
      <w:r w:rsidRPr="00434723">
        <w:rPr>
          <w:rFonts w:cs="Arial"/>
          <w:szCs w:val="22"/>
          <w:lang w:val="sk-SK"/>
        </w:rPr>
        <w:t>(ďalej tiež len „</w:t>
      </w:r>
      <w:r w:rsidRPr="00434723">
        <w:rPr>
          <w:rFonts w:cs="Arial"/>
          <w:b/>
          <w:szCs w:val="22"/>
          <w:lang w:val="sk-SK"/>
        </w:rPr>
        <w:t>Zmluva o Dielo</w:t>
      </w:r>
      <w:r w:rsidRPr="00434723">
        <w:rPr>
          <w:rFonts w:cs="Arial"/>
          <w:szCs w:val="22"/>
          <w:lang w:val="sk-SK"/>
        </w:rPr>
        <w:t>“ alebo „</w:t>
      </w:r>
      <w:r w:rsidRPr="00434723">
        <w:rPr>
          <w:rFonts w:cs="Arial"/>
          <w:b/>
          <w:szCs w:val="22"/>
          <w:lang w:val="sk-SK"/>
        </w:rPr>
        <w:t>ZoD</w:t>
      </w:r>
      <w:r w:rsidRPr="00434723">
        <w:rPr>
          <w:rFonts w:cs="Arial"/>
          <w:szCs w:val="22"/>
          <w:lang w:val="sk-SK"/>
        </w:rPr>
        <w:t>“ alebo „</w:t>
      </w:r>
      <w:r w:rsidRPr="00434723">
        <w:rPr>
          <w:rFonts w:cs="Arial"/>
          <w:b/>
          <w:szCs w:val="22"/>
          <w:lang w:val="sk-SK"/>
        </w:rPr>
        <w:t>Zmluva</w:t>
      </w:r>
      <w:r w:rsidRPr="00434723">
        <w:rPr>
          <w:rFonts w:cs="Arial"/>
          <w:szCs w:val="22"/>
          <w:lang w:val="sk-SK"/>
        </w:rPr>
        <w:t>“)</w:t>
      </w:r>
    </w:p>
    <w:p w14:paraId="57BE3DCF" w14:textId="77777777" w:rsidR="00BE58EF" w:rsidRPr="00434723" w:rsidRDefault="00BE58EF" w:rsidP="007008A6">
      <w:pPr>
        <w:jc w:val="both"/>
        <w:rPr>
          <w:rFonts w:cs="Arial"/>
          <w:b/>
          <w:szCs w:val="22"/>
          <w:lang w:val="sk-SK"/>
        </w:rPr>
      </w:pPr>
    </w:p>
    <w:p w14:paraId="385624D0" w14:textId="77777777" w:rsidR="00BE58EF" w:rsidRPr="00434723" w:rsidRDefault="00BE58EF" w:rsidP="007008A6">
      <w:pPr>
        <w:jc w:val="center"/>
        <w:rPr>
          <w:rFonts w:cs="Arial"/>
          <w:b/>
          <w:szCs w:val="22"/>
          <w:lang w:val="sk-SK"/>
        </w:rPr>
      </w:pPr>
      <w:r w:rsidRPr="00434723">
        <w:rPr>
          <w:rFonts w:cs="Arial"/>
          <w:szCs w:val="22"/>
          <w:lang w:val="sk-SK"/>
        </w:rPr>
        <w:t xml:space="preserve">medzi </w:t>
      </w:r>
      <w:r w:rsidRPr="00434723">
        <w:rPr>
          <w:rFonts w:cs="Arial"/>
          <w:b/>
          <w:szCs w:val="22"/>
          <w:lang w:val="sk-SK"/>
        </w:rPr>
        <w:t>zmluvnými Stranami</w:t>
      </w:r>
    </w:p>
    <w:p w14:paraId="5BCF07A4" w14:textId="77777777" w:rsidR="00BE58EF" w:rsidRPr="00434723" w:rsidRDefault="00BE58EF" w:rsidP="007008A6">
      <w:pPr>
        <w:tabs>
          <w:tab w:val="left" w:pos="2160"/>
        </w:tabs>
        <w:ind w:left="2160" w:hanging="2160"/>
        <w:jc w:val="both"/>
        <w:rPr>
          <w:rFonts w:cs="Arial"/>
          <w:b/>
          <w:szCs w:val="22"/>
          <w:u w:val="single"/>
          <w:lang w:val="sk-SK"/>
        </w:rPr>
      </w:pPr>
      <w:r w:rsidRPr="00434723">
        <w:rPr>
          <w:rFonts w:cs="Arial"/>
          <w:b/>
          <w:szCs w:val="22"/>
          <w:u w:val="single"/>
          <w:lang w:val="sk-SK"/>
        </w:rPr>
        <w:t>Objednávateľ:</w:t>
      </w:r>
    </w:p>
    <w:p w14:paraId="306514BE" w14:textId="77777777" w:rsidR="00BE58EF" w:rsidRPr="00434723" w:rsidRDefault="00BE58EF" w:rsidP="007008A6">
      <w:pPr>
        <w:tabs>
          <w:tab w:val="left" w:pos="2160"/>
        </w:tabs>
        <w:ind w:left="2160" w:hanging="2160"/>
        <w:jc w:val="both"/>
        <w:rPr>
          <w:rFonts w:cs="Arial"/>
          <w:szCs w:val="22"/>
          <w:lang w:val="sk-SK"/>
        </w:rPr>
      </w:pPr>
    </w:p>
    <w:p w14:paraId="30D981A9" w14:textId="77777777" w:rsidR="00BE58EF" w:rsidRPr="00434723" w:rsidRDefault="00BE58EF" w:rsidP="007008A6">
      <w:pPr>
        <w:tabs>
          <w:tab w:val="left" w:pos="2410"/>
        </w:tabs>
        <w:ind w:left="2410" w:hanging="2410"/>
        <w:jc w:val="both"/>
        <w:rPr>
          <w:rFonts w:cs="Arial"/>
          <w:b/>
          <w:szCs w:val="22"/>
          <w:lang w:val="sk-SK"/>
        </w:rPr>
      </w:pPr>
      <w:r w:rsidRPr="00434723">
        <w:rPr>
          <w:rFonts w:cs="Arial"/>
          <w:szCs w:val="22"/>
          <w:lang w:val="sk-SK"/>
        </w:rPr>
        <w:t>Obchodné meno:</w:t>
      </w:r>
      <w:r w:rsidRPr="00434723">
        <w:rPr>
          <w:rFonts w:cs="Arial"/>
          <w:b/>
          <w:szCs w:val="22"/>
          <w:lang w:val="sk-SK"/>
        </w:rPr>
        <w:tab/>
        <w:t>Národná diaľničná spoločnosť, a.s.</w:t>
      </w:r>
    </w:p>
    <w:p w14:paraId="234FF28F" w14:textId="77777777" w:rsidR="00BE58EF" w:rsidRPr="00434723" w:rsidRDefault="00BE58EF" w:rsidP="007008A6">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434723">
        <w:rPr>
          <w:rFonts w:cs="Arial"/>
          <w:b w:val="0"/>
          <w:szCs w:val="22"/>
          <w:lang w:val="sk-SK"/>
        </w:rPr>
        <w:t>Sídlo:</w:t>
      </w:r>
      <w:r w:rsidRPr="00434723">
        <w:rPr>
          <w:rFonts w:cs="Arial"/>
          <w:bCs/>
          <w:szCs w:val="22"/>
          <w:lang w:val="sk-SK"/>
        </w:rPr>
        <w:t xml:space="preserve">            </w:t>
      </w:r>
      <w:r w:rsidRPr="00434723">
        <w:rPr>
          <w:rFonts w:cs="Arial"/>
          <w:bCs/>
          <w:szCs w:val="22"/>
          <w:lang w:val="sk-SK"/>
        </w:rPr>
        <w:tab/>
      </w:r>
      <w:r w:rsidRPr="00434723">
        <w:rPr>
          <w:rFonts w:cs="Arial"/>
          <w:b w:val="0"/>
          <w:bCs/>
          <w:szCs w:val="22"/>
          <w:lang w:val="sk-SK"/>
        </w:rPr>
        <w:t>Dúbravská cesta 14</w:t>
      </w:r>
      <w:r w:rsidRPr="00434723">
        <w:rPr>
          <w:rFonts w:cs="Arial"/>
          <w:b w:val="0"/>
          <w:szCs w:val="22"/>
          <w:lang w:val="sk-SK"/>
        </w:rPr>
        <w:t>, 841 04 Bratislava, Slovenská republika</w:t>
      </w:r>
    </w:p>
    <w:p w14:paraId="4D191A56" w14:textId="77777777" w:rsidR="00BE58EF" w:rsidRPr="00434723" w:rsidRDefault="00BE58EF" w:rsidP="007008A6">
      <w:pPr>
        <w:pStyle w:val="Zkladntext"/>
        <w:tabs>
          <w:tab w:val="left" w:pos="2410"/>
        </w:tabs>
        <w:ind w:left="2410" w:hanging="2410"/>
        <w:rPr>
          <w:rFonts w:cs="Arial"/>
          <w:szCs w:val="22"/>
        </w:rPr>
      </w:pPr>
      <w:r w:rsidRPr="00434723">
        <w:rPr>
          <w:rFonts w:cs="Arial"/>
          <w:szCs w:val="22"/>
        </w:rPr>
        <w:t xml:space="preserve">Právna forma:            </w:t>
      </w:r>
      <w:r w:rsidRPr="00434723">
        <w:rPr>
          <w:rFonts w:cs="Arial"/>
          <w:szCs w:val="22"/>
        </w:rPr>
        <w:tab/>
        <w:t xml:space="preserve">akciová spoločnosť zapísaná v Obchodnom registri </w:t>
      </w:r>
      <w:r w:rsidR="00485C3D" w:rsidRPr="00434723">
        <w:rPr>
          <w:rFonts w:cs="Arial"/>
          <w:szCs w:val="22"/>
        </w:rPr>
        <w:t xml:space="preserve">Mestského               </w:t>
      </w:r>
      <w:r w:rsidRPr="00434723">
        <w:rPr>
          <w:rFonts w:cs="Arial"/>
          <w:szCs w:val="22"/>
        </w:rPr>
        <w:t xml:space="preserve">súdu Bratislava </w:t>
      </w:r>
      <w:r w:rsidR="00485C3D" w:rsidRPr="00434723">
        <w:rPr>
          <w:rFonts w:cs="Arial"/>
          <w:szCs w:val="22"/>
        </w:rPr>
        <w:t>II</w:t>
      </w:r>
      <w:r w:rsidRPr="00434723">
        <w:rPr>
          <w:rFonts w:cs="Arial"/>
          <w:szCs w:val="22"/>
        </w:rPr>
        <w:t>I, oddiel: Sa, vložka číslo: 3518/B</w:t>
      </w:r>
    </w:p>
    <w:p w14:paraId="57142C88" w14:textId="77777777" w:rsidR="00BE58EF" w:rsidRPr="00434723" w:rsidRDefault="00BE58EF" w:rsidP="007008A6">
      <w:pPr>
        <w:pStyle w:val="Zkladntext"/>
        <w:tabs>
          <w:tab w:val="left" w:pos="2410"/>
        </w:tabs>
        <w:jc w:val="both"/>
        <w:rPr>
          <w:rFonts w:cs="Arial"/>
          <w:szCs w:val="22"/>
        </w:rPr>
      </w:pPr>
      <w:r w:rsidRPr="00434723">
        <w:rPr>
          <w:rFonts w:cs="Arial"/>
          <w:szCs w:val="22"/>
        </w:rPr>
        <w:t>Štatutárny orgán:</w:t>
      </w:r>
      <w:r w:rsidRPr="00434723">
        <w:rPr>
          <w:rFonts w:cs="Arial"/>
          <w:szCs w:val="22"/>
        </w:rPr>
        <w:tab/>
        <w:t>predstavenstvo</w:t>
      </w:r>
      <w:r w:rsidR="00476FB0" w:rsidRPr="00434723">
        <w:rPr>
          <w:rFonts w:cs="Arial"/>
          <w:szCs w:val="22"/>
        </w:rPr>
        <w:t xml:space="preserve">, </w:t>
      </w:r>
      <w:r w:rsidRPr="00434723">
        <w:rPr>
          <w:rFonts w:cs="Arial"/>
          <w:szCs w:val="22"/>
        </w:rPr>
        <w:t>zastúpené:</w:t>
      </w:r>
    </w:p>
    <w:p w14:paraId="3BFD4EB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t xml:space="preserve">Ing. </w:t>
      </w:r>
      <w:r w:rsidR="00476FB0" w:rsidRPr="00434723">
        <w:rPr>
          <w:rFonts w:cs="Arial"/>
          <w:szCs w:val="22"/>
        </w:rPr>
        <w:t xml:space="preserve">Filip Macháček, </w:t>
      </w:r>
      <w:r w:rsidRPr="00434723">
        <w:rPr>
          <w:rFonts w:cs="Arial"/>
          <w:szCs w:val="22"/>
        </w:rPr>
        <w:t>predseda predstavenstva</w:t>
      </w:r>
      <w:r w:rsidR="002C2E51">
        <w:rPr>
          <w:rFonts w:cs="Arial"/>
          <w:szCs w:val="22"/>
        </w:rPr>
        <w:t xml:space="preserve"> a generálny riaditeľ</w:t>
      </w:r>
    </w:p>
    <w:p w14:paraId="7FC0F51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r>
      <w:r w:rsidR="001052A0">
        <w:rPr>
          <w:rFonts w:cs="Arial"/>
          <w:szCs w:val="22"/>
        </w:rPr>
        <w:t>Mgr. Tomáš Mateička</w:t>
      </w:r>
      <w:r w:rsidRPr="00434723">
        <w:rPr>
          <w:rFonts w:cs="Arial"/>
          <w:szCs w:val="22"/>
          <w:lang w:val="sk-SK"/>
        </w:rPr>
        <w:t xml:space="preserve">, </w:t>
      </w:r>
      <w:r w:rsidR="00476FB0" w:rsidRPr="00434723">
        <w:rPr>
          <w:rFonts w:cs="Arial"/>
          <w:szCs w:val="22"/>
          <w:lang w:val="sk-SK"/>
        </w:rPr>
        <w:t xml:space="preserve">člen </w:t>
      </w:r>
      <w:r w:rsidRPr="00434723">
        <w:rPr>
          <w:rFonts w:cs="Arial"/>
          <w:szCs w:val="22"/>
          <w:lang w:val="sk-SK"/>
        </w:rPr>
        <w:t>predstavenstva</w:t>
      </w:r>
    </w:p>
    <w:p w14:paraId="2886E81E" w14:textId="77777777" w:rsidR="00BE58EF" w:rsidRPr="00434723" w:rsidRDefault="00BE58EF" w:rsidP="007008A6">
      <w:pPr>
        <w:tabs>
          <w:tab w:val="left" w:pos="2410"/>
        </w:tabs>
        <w:ind w:left="2410" w:hanging="2410"/>
        <w:rPr>
          <w:rFonts w:cs="Arial"/>
          <w:szCs w:val="22"/>
          <w:lang w:val="da-DK"/>
        </w:rPr>
      </w:pPr>
      <w:r w:rsidRPr="00434723">
        <w:rPr>
          <w:rFonts w:cs="Arial"/>
          <w:szCs w:val="22"/>
          <w:lang w:val="da-DK"/>
        </w:rPr>
        <w:t xml:space="preserve">Bankové spojenie:     </w:t>
      </w:r>
      <w:r w:rsidRPr="00434723">
        <w:rPr>
          <w:rFonts w:cs="Arial"/>
          <w:szCs w:val="22"/>
          <w:lang w:val="da-DK"/>
        </w:rPr>
        <w:tab/>
      </w:r>
      <w:r w:rsidR="00EC0030" w:rsidRPr="00EC0030">
        <w:rPr>
          <w:rStyle w:val="Vrazn"/>
          <w:rFonts w:cs="Arial"/>
          <w:b w:val="0"/>
          <w:color w:val="000000"/>
          <w:szCs w:val="22"/>
          <w:lang w:val="da-DK"/>
        </w:rPr>
        <w:t>Štátna pokladnica</w:t>
      </w:r>
    </w:p>
    <w:p w14:paraId="5A839772" w14:textId="77777777" w:rsidR="00942796" w:rsidRPr="00434723" w:rsidRDefault="00942796" w:rsidP="007008A6">
      <w:pPr>
        <w:tabs>
          <w:tab w:val="left" w:pos="2410"/>
        </w:tabs>
        <w:jc w:val="both"/>
        <w:rPr>
          <w:rFonts w:cs="Arial"/>
          <w:szCs w:val="22"/>
          <w:lang w:val="da-DK"/>
        </w:rPr>
      </w:pPr>
      <w:r w:rsidRPr="00434723">
        <w:rPr>
          <w:rFonts w:cs="Arial"/>
          <w:szCs w:val="22"/>
          <w:lang w:val="da-DK"/>
        </w:rPr>
        <w:t>IBAN</w:t>
      </w:r>
      <w:r w:rsidR="00BE58EF" w:rsidRPr="00434723">
        <w:rPr>
          <w:rFonts w:cs="Arial"/>
          <w:szCs w:val="22"/>
          <w:lang w:val="da-DK"/>
        </w:rPr>
        <w:t>:</w:t>
      </w:r>
      <w:r w:rsidR="00BE58EF" w:rsidRPr="00434723">
        <w:rPr>
          <w:rFonts w:cs="Arial"/>
          <w:szCs w:val="22"/>
          <w:lang w:val="da-DK"/>
        </w:rPr>
        <w:tab/>
      </w:r>
      <w:r w:rsidR="00A86E73" w:rsidRPr="00A86E73">
        <w:rPr>
          <w:rFonts w:cs="Arial"/>
          <w:szCs w:val="22"/>
          <w:lang w:val="da-DK"/>
        </w:rPr>
        <w:t>SK95 8180 0000 0070 0069 4593</w:t>
      </w:r>
    </w:p>
    <w:p w14:paraId="0555D45F" w14:textId="77777777" w:rsidR="00BE58EF" w:rsidRPr="00434723" w:rsidRDefault="00BE58EF" w:rsidP="007008A6">
      <w:pPr>
        <w:tabs>
          <w:tab w:val="left" w:pos="2410"/>
        </w:tabs>
        <w:jc w:val="both"/>
        <w:rPr>
          <w:rFonts w:cs="Arial"/>
          <w:szCs w:val="22"/>
          <w:lang w:val="da-DK"/>
        </w:rPr>
      </w:pPr>
      <w:r w:rsidRPr="00434723">
        <w:rPr>
          <w:rFonts w:cs="Arial"/>
          <w:szCs w:val="22"/>
          <w:lang w:val="da-DK"/>
        </w:rPr>
        <w:t xml:space="preserve">SWIFT: </w:t>
      </w:r>
      <w:r w:rsidR="00942796" w:rsidRPr="00434723">
        <w:rPr>
          <w:rFonts w:cs="Arial"/>
          <w:szCs w:val="22"/>
          <w:lang w:val="da-DK"/>
        </w:rPr>
        <w:tab/>
      </w:r>
      <w:r w:rsidR="00A86E73" w:rsidRPr="00A86E73">
        <w:rPr>
          <w:rFonts w:cs="Arial"/>
          <w:szCs w:val="22"/>
          <w:lang w:val="da-DK"/>
        </w:rPr>
        <w:t>SPSRSKBA</w:t>
      </w:r>
    </w:p>
    <w:p w14:paraId="48C0FFD3" w14:textId="77777777" w:rsidR="00BE58EF" w:rsidRPr="00434723" w:rsidRDefault="00BE58EF" w:rsidP="007008A6">
      <w:pPr>
        <w:tabs>
          <w:tab w:val="left" w:pos="2410"/>
        </w:tabs>
        <w:jc w:val="both"/>
        <w:rPr>
          <w:rFonts w:cs="Arial"/>
          <w:szCs w:val="22"/>
          <w:lang w:val="da-DK"/>
        </w:rPr>
      </w:pPr>
      <w:r w:rsidRPr="00434723">
        <w:rPr>
          <w:rFonts w:cs="Arial"/>
          <w:szCs w:val="22"/>
          <w:lang w:val="da-DK"/>
        </w:rPr>
        <w:t>IČO:</w:t>
      </w:r>
      <w:r w:rsidRPr="00434723">
        <w:rPr>
          <w:rFonts w:cs="Arial"/>
          <w:szCs w:val="22"/>
          <w:lang w:val="da-DK"/>
        </w:rPr>
        <w:tab/>
        <w:t>35 919 001</w:t>
      </w:r>
    </w:p>
    <w:p w14:paraId="2F232E26" w14:textId="77777777" w:rsidR="00BE58EF" w:rsidRPr="00434723" w:rsidRDefault="00BE58EF" w:rsidP="007008A6">
      <w:pPr>
        <w:tabs>
          <w:tab w:val="left" w:pos="2410"/>
          <w:tab w:val="left" w:pos="3960"/>
        </w:tabs>
        <w:jc w:val="both"/>
        <w:rPr>
          <w:rFonts w:cs="Arial"/>
          <w:szCs w:val="22"/>
          <w:lang w:val="sk-SK"/>
        </w:rPr>
      </w:pPr>
      <w:r w:rsidRPr="00434723">
        <w:rPr>
          <w:rFonts w:cs="Arial"/>
          <w:szCs w:val="22"/>
          <w:lang w:val="da-DK"/>
        </w:rPr>
        <w:t xml:space="preserve">IČ DPH:             </w:t>
      </w:r>
      <w:r w:rsidRPr="00434723">
        <w:rPr>
          <w:rFonts w:cs="Arial"/>
          <w:szCs w:val="22"/>
          <w:lang w:val="da-DK"/>
        </w:rPr>
        <w:tab/>
        <w:t>SK 202 193 7775</w:t>
      </w:r>
    </w:p>
    <w:p w14:paraId="73AE423E" w14:textId="77777777" w:rsidR="00BE58EF" w:rsidRPr="00434723" w:rsidRDefault="00BE58EF" w:rsidP="007008A6">
      <w:pPr>
        <w:tabs>
          <w:tab w:val="left" w:pos="2410"/>
          <w:tab w:val="left" w:pos="3960"/>
        </w:tabs>
        <w:jc w:val="both"/>
        <w:rPr>
          <w:rFonts w:cs="Arial"/>
          <w:szCs w:val="22"/>
          <w:lang w:val="da-DK"/>
        </w:rPr>
      </w:pPr>
      <w:r w:rsidRPr="00434723">
        <w:rPr>
          <w:rFonts w:cs="Arial"/>
          <w:szCs w:val="22"/>
          <w:lang w:val="da-DK"/>
        </w:rPr>
        <w:t>Tel.</w:t>
      </w:r>
      <w:r w:rsidR="0050062E" w:rsidRPr="00434723">
        <w:rPr>
          <w:rFonts w:cs="Arial"/>
          <w:szCs w:val="22"/>
          <w:lang w:val="da-DK"/>
        </w:rPr>
        <w:t>:</w:t>
      </w:r>
      <w:r w:rsidRPr="00434723">
        <w:rPr>
          <w:rFonts w:cs="Arial"/>
          <w:szCs w:val="22"/>
          <w:lang w:val="da-DK"/>
        </w:rPr>
        <w:tab/>
        <w:t>02/583 11 111</w:t>
      </w:r>
    </w:p>
    <w:p w14:paraId="7F302793" w14:textId="77777777" w:rsidR="00BE58EF" w:rsidRPr="00434723" w:rsidRDefault="00BE58EF" w:rsidP="007008A6">
      <w:pPr>
        <w:outlineLvl w:val="0"/>
        <w:rPr>
          <w:rFonts w:cs="Arial"/>
          <w:bCs/>
          <w:szCs w:val="22"/>
          <w:lang w:val="da-DK"/>
        </w:rPr>
      </w:pPr>
      <w:r w:rsidRPr="00434723">
        <w:rPr>
          <w:rFonts w:cs="Arial"/>
          <w:szCs w:val="22"/>
          <w:lang w:val="da-DK"/>
        </w:rPr>
        <w:t xml:space="preserve">(ďalej len </w:t>
      </w:r>
      <w:r w:rsidRPr="00434723">
        <w:rPr>
          <w:rFonts w:cs="Arial"/>
          <w:b/>
          <w:szCs w:val="22"/>
          <w:lang w:val="da-DK"/>
        </w:rPr>
        <w:t>„</w:t>
      </w:r>
      <w:r w:rsidRPr="00434723">
        <w:rPr>
          <w:rFonts w:cs="Arial"/>
          <w:b/>
          <w:bCs/>
          <w:szCs w:val="22"/>
          <w:lang w:val="da-DK"/>
        </w:rPr>
        <w:t>Objednávateľ</w:t>
      </w:r>
      <w:r w:rsidRPr="00434723">
        <w:rPr>
          <w:rFonts w:cs="Arial"/>
          <w:b/>
          <w:szCs w:val="22"/>
          <w:lang w:val="da-DK"/>
        </w:rPr>
        <w:t>“</w:t>
      </w:r>
      <w:r w:rsidRPr="00434723">
        <w:rPr>
          <w:rFonts w:cs="Arial"/>
          <w:szCs w:val="22"/>
          <w:lang w:val="da-DK"/>
        </w:rPr>
        <w:t xml:space="preserve">) </w:t>
      </w:r>
    </w:p>
    <w:p w14:paraId="756B37B2" w14:textId="77777777" w:rsidR="00BE58EF" w:rsidRPr="00434723" w:rsidRDefault="00BE58EF" w:rsidP="007008A6">
      <w:pPr>
        <w:outlineLvl w:val="0"/>
        <w:rPr>
          <w:rFonts w:cs="Arial"/>
          <w:bCs/>
          <w:szCs w:val="22"/>
          <w:lang w:val="da-DK"/>
        </w:rPr>
      </w:pPr>
    </w:p>
    <w:p w14:paraId="2D44AD43" w14:textId="77777777" w:rsidR="00BE58EF" w:rsidRPr="00434723" w:rsidRDefault="00BE58EF" w:rsidP="007008A6">
      <w:pPr>
        <w:outlineLvl w:val="0"/>
        <w:rPr>
          <w:rFonts w:cs="Arial"/>
          <w:bCs/>
          <w:szCs w:val="22"/>
          <w:lang w:val="da-DK"/>
        </w:rPr>
      </w:pPr>
      <w:r w:rsidRPr="00434723">
        <w:rPr>
          <w:rFonts w:cs="Arial"/>
          <w:bCs/>
          <w:szCs w:val="22"/>
          <w:lang w:val="da-DK"/>
        </w:rPr>
        <w:t xml:space="preserve"> a</w:t>
      </w:r>
    </w:p>
    <w:p w14:paraId="3EB7B816" w14:textId="77777777" w:rsidR="00BE58EF" w:rsidRPr="00434723" w:rsidRDefault="00BE58EF" w:rsidP="007008A6">
      <w:pPr>
        <w:outlineLvl w:val="0"/>
        <w:rPr>
          <w:rFonts w:cs="Arial"/>
          <w:b/>
          <w:szCs w:val="22"/>
          <w:lang w:val="sk-SK"/>
        </w:rPr>
      </w:pPr>
    </w:p>
    <w:p w14:paraId="291DE82E" w14:textId="77777777" w:rsidR="00BE58EF" w:rsidRPr="00434723" w:rsidRDefault="00BE58EF" w:rsidP="007008A6">
      <w:pPr>
        <w:outlineLvl w:val="0"/>
        <w:rPr>
          <w:rFonts w:cs="Arial"/>
          <w:b/>
          <w:szCs w:val="22"/>
          <w:u w:val="single"/>
          <w:lang w:val="sk-SK"/>
        </w:rPr>
      </w:pPr>
      <w:r w:rsidRPr="00434723">
        <w:rPr>
          <w:rFonts w:cs="Arial"/>
          <w:b/>
          <w:szCs w:val="22"/>
          <w:u w:val="single"/>
          <w:lang w:val="sk-SK"/>
        </w:rPr>
        <w:t>Zhotoviteľ:</w:t>
      </w:r>
    </w:p>
    <w:p w14:paraId="7B60EB6C" w14:textId="77777777" w:rsidR="00BE58EF" w:rsidRPr="00434723" w:rsidRDefault="00BE58EF" w:rsidP="007008A6">
      <w:pPr>
        <w:pStyle w:val="Podtitul"/>
        <w:tabs>
          <w:tab w:val="clear" w:pos="1701"/>
          <w:tab w:val="left" w:pos="1985"/>
        </w:tabs>
        <w:spacing w:before="0"/>
        <w:rPr>
          <w:rFonts w:cs="Arial"/>
          <w:b w:val="0"/>
          <w:bCs/>
          <w:szCs w:val="22"/>
        </w:rPr>
      </w:pPr>
    </w:p>
    <w:p w14:paraId="50348FB6"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Obchodné meno: </w:t>
      </w:r>
      <w:r w:rsidRPr="00434723">
        <w:rPr>
          <w:rFonts w:cs="Arial"/>
          <w:b w:val="0"/>
          <w:bCs/>
          <w:szCs w:val="22"/>
        </w:rPr>
        <w:tab/>
      </w:r>
    </w:p>
    <w:p w14:paraId="0B7A0E2A"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Sídlo:</w:t>
      </w:r>
      <w:r w:rsidRPr="00434723">
        <w:rPr>
          <w:rFonts w:cs="Arial"/>
          <w:b w:val="0"/>
          <w:bCs/>
          <w:szCs w:val="22"/>
        </w:rPr>
        <w:tab/>
      </w:r>
    </w:p>
    <w:p w14:paraId="647E1AF3"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Právna forma:</w:t>
      </w:r>
      <w:r w:rsidRPr="00434723">
        <w:rPr>
          <w:rFonts w:cs="Arial"/>
          <w:b w:val="0"/>
          <w:bCs/>
          <w:szCs w:val="22"/>
        </w:rPr>
        <w:tab/>
      </w:r>
    </w:p>
    <w:p w14:paraId="54DCD73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Štatutárny orgán:</w:t>
      </w:r>
      <w:r w:rsidRPr="00434723">
        <w:rPr>
          <w:rFonts w:cs="Arial"/>
          <w:b w:val="0"/>
          <w:bCs/>
          <w:szCs w:val="22"/>
        </w:rPr>
        <w:tab/>
      </w:r>
    </w:p>
    <w:p w14:paraId="3739F56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Bankové spojenie:</w:t>
      </w:r>
      <w:r w:rsidRPr="00434723">
        <w:rPr>
          <w:rFonts w:cs="Arial"/>
          <w:b w:val="0"/>
          <w:bCs/>
          <w:szCs w:val="22"/>
        </w:rPr>
        <w:tab/>
      </w:r>
    </w:p>
    <w:p w14:paraId="4588841A" w14:textId="77777777" w:rsidR="00942796"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IBAN</w:t>
      </w:r>
      <w:r w:rsidR="00BE58EF" w:rsidRPr="00434723">
        <w:rPr>
          <w:rFonts w:cs="Arial"/>
          <w:b w:val="0"/>
          <w:bCs/>
          <w:szCs w:val="22"/>
        </w:rPr>
        <w:t>:</w:t>
      </w:r>
    </w:p>
    <w:p w14:paraId="2140B3D0" w14:textId="77777777" w:rsidR="00BE58EF"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SWIFT:</w:t>
      </w:r>
      <w:r w:rsidR="00BE58EF" w:rsidRPr="00434723">
        <w:rPr>
          <w:rFonts w:cs="Arial"/>
          <w:b w:val="0"/>
          <w:bCs/>
          <w:szCs w:val="22"/>
        </w:rPr>
        <w:tab/>
      </w:r>
    </w:p>
    <w:p w14:paraId="4A3EE84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IČO:  </w:t>
      </w:r>
      <w:r w:rsidRPr="00434723">
        <w:rPr>
          <w:rFonts w:cs="Arial"/>
          <w:b w:val="0"/>
          <w:bCs/>
          <w:szCs w:val="22"/>
        </w:rPr>
        <w:tab/>
      </w:r>
    </w:p>
    <w:p w14:paraId="6A621B6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 DPH: </w:t>
      </w:r>
      <w:r w:rsidRPr="00434723">
        <w:rPr>
          <w:rFonts w:cs="Arial"/>
          <w:b w:val="0"/>
          <w:bCs/>
          <w:szCs w:val="22"/>
        </w:rPr>
        <w:tab/>
      </w:r>
    </w:p>
    <w:p w14:paraId="50C2F572"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Tel.:</w:t>
      </w:r>
      <w:r w:rsidRPr="00434723">
        <w:rPr>
          <w:rFonts w:cs="Arial"/>
          <w:b w:val="0"/>
          <w:bCs/>
          <w:szCs w:val="22"/>
        </w:rPr>
        <w:tab/>
      </w:r>
    </w:p>
    <w:p w14:paraId="624EEFE0"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 xml:space="preserve">(ďalej len </w:t>
      </w:r>
      <w:r w:rsidRPr="00434723">
        <w:rPr>
          <w:rFonts w:cs="Arial"/>
          <w:b/>
          <w:szCs w:val="22"/>
          <w:lang w:val="sk-SK"/>
        </w:rPr>
        <w:t>„</w:t>
      </w:r>
      <w:r w:rsidRPr="00434723">
        <w:rPr>
          <w:rFonts w:cs="Arial"/>
          <w:b/>
          <w:bCs/>
          <w:szCs w:val="22"/>
          <w:lang w:val="sk-SK"/>
        </w:rPr>
        <w:t>Zhotoviteľ</w:t>
      </w:r>
      <w:r w:rsidRPr="00434723">
        <w:rPr>
          <w:rFonts w:cs="Arial"/>
          <w:b/>
          <w:szCs w:val="22"/>
          <w:lang w:val="sk-SK"/>
        </w:rPr>
        <w:t>”</w:t>
      </w:r>
      <w:r w:rsidRPr="00434723">
        <w:rPr>
          <w:rFonts w:cs="Arial"/>
          <w:szCs w:val="22"/>
          <w:lang w:val="sk-SK"/>
        </w:rPr>
        <w:t>)</w:t>
      </w:r>
    </w:p>
    <w:p w14:paraId="09555FE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434723">
        <w:rPr>
          <w:rFonts w:cs="Arial"/>
          <w:szCs w:val="22"/>
          <w:lang w:val="sk-SK"/>
        </w:rPr>
        <w:t>(Objednávateľ a Zhotoviteľ spoločne ďalej len „</w:t>
      </w:r>
      <w:r w:rsidRPr="00434723">
        <w:rPr>
          <w:rFonts w:cs="Arial"/>
          <w:b/>
          <w:szCs w:val="22"/>
          <w:lang w:val="sk-SK"/>
        </w:rPr>
        <w:t xml:space="preserve">zmluvné </w:t>
      </w:r>
      <w:r w:rsidR="00970CE4" w:rsidRPr="00434723">
        <w:rPr>
          <w:rFonts w:cs="Arial"/>
          <w:b/>
          <w:szCs w:val="22"/>
          <w:lang w:val="sk-SK"/>
        </w:rPr>
        <w:t>S</w:t>
      </w:r>
      <w:r w:rsidRPr="00434723">
        <w:rPr>
          <w:rFonts w:cs="Arial"/>
          <w:b/>
          <w:szCs w:val="22"/>
          <w:lang w:val="sk-SK"/>
        </w:rPr>
        <w:t>trany</w:t>
      </w:r>
      <w:r w:rsidRPr="00434723">
        <w:rPr>
          <w:rFonts w:cs="Arial"/>
          <w:szCs w:val="22"/>
          <w:lang w:val="sk-SK"/>
        </w:rPr>
        <w:t>“)</w:t>
      </w:r>
    </w:p>
    <w:p w14:paraId="2B4E1B7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E8023DA"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sa dohodli nasledovne:</w:t>
      </w:r>
    </w:p>
    <w:p w14:paraId="44EC65EB"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C0ECECC"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1F204D91"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54C64E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lastRenderedPageBreak/>
        <w:t>1.</w:t>
      </w:r>
      <w:r w:rsidRPr="00434723">
        <w:rPr>
          <w:rFonts w:cs="Arial"/>
          <w:szCs w:val="22"/>
          <w:lang w:val="sk-SK"/>
        </w:rPr>
        <w:tab/>
        <w:t>Zmluvou o Dielo sa rozumejú v tomto bode uvedené dokumenty, ktorých poradie záväznosti je (v zostupnom poradí) nasledovné:</w:t>
      </w:r>
    </w:p>
    <w:p w14:paraId="4EC7D8B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63D1ECC6"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Zmluvné dojednania  (Zväzok 2, Časť 1 súťažných podkladov)</w:t>
      </w:r>
    </w:p>
    <w:p w14:paraId="07755148" w14:textId="77777777" w:rsidR="00BE58EF"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Ponukový list (Zväzok 1 Príloha B1 súťažných podkladov)</w:t>
      </w:r>
    </w:p>
    <w:p w14:paraId="3ABBF978" w14:textId="77777777" w:rsidR="00A84977" w:rsidRPr="00434723" w:rsidRDefault="00A84977"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Zábezpeka na vykonanie prác (Zväzok 2 Časť 4 súťažných podkladov)</w:t>
      </w:r>
      <w:r w:rsidRPr="00A84977">
        <w:rPr>
          <w:rFonts w:cs="Arial"/>
          <w:szCs w:val="22"/>
        </w:rPr>
        <w:t xml:space="preserve"> </w:t>
      </w:r>
      <w:r>
        <w:rPr>
          <w:rStyle w:val="Odkaznapoznmkupodiarou"/>
          <w:rFonts w:cs="Arial"/>
          <w:szCs w:val="22"/>
        </w:rPr>
        <w:footnoteReference w:id="2"/>
      </w:r>
    </w:p>
    <w:p w14:paraId="585E40EA"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Príloha k ponuke (Zväzok 2, Časť 3 súťažných podkladov)</w:t>
      </w:r>
      <w:r w:rsidRPr="00434723">
        <w:rPr>
          <w:rStyle w:val="Odkaznapoznmkupodiarou"/>
          <w:rFonts w:cs="Arial"/>
          <w:szCs w:val="22"/>
          <w:lang w:val="sk-SK"/>
        </w:rPr>
        <w:t xml:space="preserve"> </w:t>
      </w:r>
    </w:p>
    <w:p w14:paraId="32ED466C"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Osobitné zmluvné podmienky (Zväzok 2, Časť 2.2 súťažných podkladov)</w:t>
      </w:r>
    </w:p>
    <w:p w14:paraId="53B368E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lang w:val="sk-SK"/>
        </w:rPr>
      </w:pPr>
      <w:r w:rsidRPr="00434723">
        <w:rPr>
          <w:rFonts w:cs="Arial"/>
          <w:szCs w:val="22"/>
          <w:lang w:val="sk-SK"/>
        </w:rPr>
        <w:t xml:space="preserve">Všeobecné zmluvné podmienky (Zväzok 2, Časť 2.1 súťažných podkladov) </w:t>
      </w:r>
      <w:r w:rsidRPr="00434723">
        <w:rPr>
          <w:rFonts w:cs="Arial"/>
          <w:i/>
          <w:szCs w:val="22"/>
          <w:lang w:val="sk-SK"/>
        </w:rPr>
        <w:t>(neprikladajú sa k písomnému vyhotoveniu Zmluvy)</w:t>
      </w:r>
    </w:p>
    <w:p w14:paraId="24CC9E05"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Technické špecifikácie (Zväzok 3 súťažných podkladov</w:t>
      </w:r>
      <w:r w:rsidR="00942796" w:rsidRPr="00434723">
        <w:rPr>
          <w:rFonts w:cs="Arial"/>
          <w:szCs w:val="22"/>
          <w:lang w:val="sk-SK"/>
        </w:rPr>
        <w:t xml:space="preserve">) </w:t>
      </w:r>
    </w:p>
    <w:p w14:paraId="58D6E475" w14:textId="77777777" w:rsidR="00BE58EF" w:rsidRDefault="00942796"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w:t>
      </w:r>
      <w:r w:rsidR="00BE58EF" w:rsidRPr="00434723">
        <w:rPr>
          <w:rFonts w:cs="Arial"/>
          <w:i/>
          <w:szCs w:val="22"/>
          <w:lang w:val="sk-SK"/>
        </w:rPr>
        <w:t>na priloženom CD/DVD nosiči)</w:t>
      </w:r>
    </w:p>
    <w:p w14:paraId="470730A6" w14:textId="77777777" w:rsidR="00A84977" w:rsidRPr="00434723" w:rsidRDefault="00A84977" w:rsidP="00A8497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Cenová časť (Zväzok 4 súťažných podkladov)</w:t>
      </w:r>
    </w:p>
    <w:p w14:paraId="79E22977"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Dokumentácia poskytnutá Objednávateľom (Zväzok 5 súťažných podkladov</w:t>
      </w:r>
      <w:r w:rsidR="00A84977">
        <w:rPr>
          <w:rFonts w:cs="Arial"/>
          <w:szCs w:val="22"/>
          <w:lang w:val="sk-SK"/>
        </w:rPr>
        <w:t>,</w:t>
      </w:r>
      <w:r w:rsidR="00942796" w:rsidRPr="00434723">
        <w:rPr>
          <w:rFonts w:cs="Arial"/>
          <w:szCs w:val="22"/>
          <w:lang w:val="sk-SK"/>
        </w:rPr>
        <w:t xml:space="preserve"> </w:t>
      </w:r>
    </w:p>
    <w:p w14:paraId="745DC046"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na priloženom CD/DVD nosiči)</w:t>
      </w:r>
    </w:p>
    <w:p w14:paraId="4BA63BFC"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 xml:space="preserve">Ponuka Zhotoviteľa </w:t>
      </w:r>
      <w:r w:rsidRPr="00434723">
        <w:rPr>
          <w:rFonts w:cs="Arial"/>
          <w:i/>
          <w:szCs w:val="22"/>
          <w:lang w:val="sk-SK"/>
        </w:rPr>
        <w:t>(neprikladá sa k písomnému vyhotoveniu Zmluvy)</w:t>
      </w:r>
    </w:p>
    <w:p w14:paraId="43580472"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Vzorové tlačivá (Zväzok 2 Časti 4 až 9 súťažných podkladov)</w:t>
      </w:r>
    </w:p>
    <w:p w14:paraId="22AF515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ďalšie dokumenty tvoriace Zmluvu</w:t>
      </w:r>
      <w:r w:rsidRPr="00434723">
        <w:rPr>
          <w:rStyle w:val="Odkaznapoznmkupodiarou"/>
          <w:rFonts w:cs="Arial"/>
          <w:szCs w:val="22"/>
          <w:lang w:val="sk-SK"/>
        </w:rPr>
        <w:footnoteReference w:id="3"/>
      </w:r>
      <w:r w:rsidRPr="00434723">
        <w:rPr>
          <w:rFonts w:cs="Arial"/>
          <w:szCs w:val="22"/>
          <w:lang w:val="sk-SK"/>
        </w:rPr>
        <w:t xml:space="preserve">     </w:t>
      </w:r>
    </w:p>
    <w:p w14:paraId="3AD08532" w14:textId="77777777" w:rsidR="001C57F9" w:rsidRPr="00434723" w:rsidRDefault="001C57F9" w:rsidP="007008A6">
      <w:pPr>
        <w:numPr>
          <w:ilvl w:val="0"/>
          <w:numId w:val="9"/>
        </w:numPr>
        <w:jc w:val="both"/>
        <w:rPr>
          <w:rFonts w:cs="Arial"/>
          <w:szCs w:val="22"/>
          <w:lang w:val="sk-SK"/>
        </w:rPr>
      </w:pPr>
      <w:r w:rsidRPr="00434723">
        <w:rPr>
          <w:rFonts w:cs="Arial"/>
          <w:szCs w:val="22"/>
        </w:rPr>
        <w:t>Enviro</w:t>
      </w:r>
      <w:r w:rsidR="006134C0">
        <w:rPr>
          <w:rFonts w:cs="Arial"/>
          <w:szCs w:val="22"/>
        </w:rPr>
        <w:t>n</w:t>
      </w:r>
      <w:r w:rsidRPr="00434723">
        <w:rPr>
          <w:rFonts w:cs="Arial"/>
          <w:szCs w:val="22"/>
        </w:rPr>
        <w:t>mentálny plán výstavby</w:t>
      </w:r>
      <w:r w:rsidRPr="00434723">
        <w:rPr>
          <w:rStyle w:val="Odkaznapoznmkupodiarou"/>
          <w:rFonts w:cs="Arial"/>
          <w:szCs w:val="22"/>
        </w:rPr>
        <w:footnoteReference w:id="4"/>
      </w:r>
    </w:p>
    <w:p w14:paraId="6C929C0A" w14:textId="77777777" w:rsidR="001C57F9" w:rsidRPr="00434723" w:rsidRDefault="001C57F9"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4F79136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434723">
        <w:rPr>
          <w:rFonts w:cs="Arial"/>
          <w:szCs w:val="22"/>
          <w:lang w:val="sk-SK"/>
        </w:rPr>
        <w:t>Vyššie uvedené dokumenty tvoriace Zmluvu o Dielo musia byť chápané ako vzájomne sa vysvetľujúce a dopĺňajúce.</w:t>
      </w:r>
    </w:p>
    <w:p w14:paraId="72EA6CA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434723">
        <w:rPr>
          <w:rFonts w:cs="Arial"/>
          <w:szCs w:val="22"/>
          <w:lang w:val="sk-SK"/>
        </w:rPr>
        <w:t xml:space="preserve">                                                                       </w:t>
      </w:r>
    </w:p>
    <w:p w14:paraId="2656FD6A"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2.</w:t>
      </w:r>
      <w:r w:rsidRPr="00434723">
        <w:rPr>
          <w:rFonts w:cs="Arial"/>
          <w:szCs w:val="22"/>
          <w:lang w:val="sk-SK"/>
        </w:rPr>
        <w:tab/>
        <w:t>V Zmluve o Dielo majú slová a výrazy rovnaký význam, aký je im prisúdený v ďalej uvádzaných Zmluvných podmienkach.</w:t>
      </w:r>
    </w:p>
    <w:p w14:paraId="72448E91"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3.</w:t>
      </w:r>
      <w:r w:rsidRPr="00434723">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4B1E4052"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4.</w:t>
      </w:r>
      <w:r w:rsidRPr="00434723">
        <w:rPr>
          <w:rFonts w:cs="Arial"/>
          <w:szCs w:val="22"/>
          <w:lang w:val="sk-SK"/>
        </w:rPr>
        <w:tab/>
        <w:t>Súťažnými podkladmi sa rozumejú Zväzky 1 až 5 poskytnuté uchádzačovi v rámci procesu verejného obstarávania, ktorého výsledkom je uzatvorenie tejto Zmluvy o Dielo.</w:t>
      </w:r>
    </w:p>
    <w:p w14:paraId="62965624"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5.</w:t>
      </w:r>
      <w:r w:rsidRPr="00434723">
        <w:rPr>
          <w:rFonts w:cs="Arial"/>
          <w:szCs w:val="22"/>
          <w:lang w:val="sk-SK"/>
        </w:rPr>
        <w:tab/>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AA149F" w:rsidRPr="00AA149F">
        <w:rPr>
          <w:rFonts w:cs="Arial"/>
        </w:rPr>
        <w:t xml:space="preserve"> </w:t>
      </w:r>
      <w:r w:rsidR="00AA149F">
        <w:rPr>
          <w:rFonts w:cs="Arial"/>
        </w:rPr>
        <w:t>Vysvetlenia súťažných podkaldov sa prikladajú v elektonmickej forme na CD/DVD nosiči k Zmluve.</w:t>
      </w:r>
    </w:p>
    <w:p w14:paraId="3C738070" w14:textId="77777777" w:rsidR="00BE58EF" w:rsidRPr="00434723" w:rsidRDefault="00BE58EF" w:rsidP="007008A6">
      <w:pPr>
        <w:keepLines/>
        <w:suppressLineNumbers/>
        <w:tabs>
          <w:tab w:val="left" w:pos="567"/>
        </w:tabs>
        <w:suppressAutoHyphens/>
        <w:ind w:left="567" w:hanging="567"/>
        <w:contextualSpacing/>
        <w:jc w:val="both"/>
        <w:rPr>
          <w:rFonts w:cs="Arial"/>
          <w:b/>
          <w:szCs w:val="22"/>
          <w:lang w:val="sk-SK"/>
        </w:rPr>
      </w:pPr>
      <w:r w:rsidRPr="00434723">
        <w:rPr>
          <w:rFonts w:cs="Arial"/>
          <w:szCs w:val="22"/>
          <w:lang w:val="sk-SK"/>
        </w:rPr>
        <w:t>6.</w:t>
      </w:r>
      <w:r w:rsidRPr="00434723">
        <w:rPr>
          <w:rFonts w:cs="Arial"/>
          <w:szCs w:val="22"/>
          <w:lang w:val="sk-SK"/>
        </w:rPr>
        <w:tab/>
        <w:t xml:space="preserve">Zhotoviteľ sa týmto zaväzuje Objednávateľovi, že vyhotoví a dokončí Dielo </w:t>
      </w:r>
      <w:r w:rsidRPr="00434723">
        <w:rPr>
          <w:rFonts w:cs="Arial"/>
          <w:b/>
          <w:szCs w:val="22"/>
          <w:lang w:val="sk-SK"/>
        </w:rPr>
        <w:t>„</w:t>
      </w:r>
      <w:r w:rsidR="00241D16">
        <w:rPr>
          <w:rFonts w:cs="Arial"/>
          <w:b/>
          <w:szCs w:val="22"/>
          <w:lang w:val="sk-SK"/>
        </w:rPr>
        <w:t xml:space="preserve">Diaľnica </w:t>
      </w:r>
      <w:r w:rsidR="00CD028D">
        <w:rPr>
          <w:rFonts w:cs="Arial"/>
          <w:b/>
          <w:szCs w:val="22"/>
          <w:lang w:val="sk-SK"/>
        </w:rPr>
        <w:t xml:space="preserve">D3 </w:t>
      </w:r>
      <w:r w:rsidR="002D1D80">
        <w:rPr>
          <w:rFonts w:cs="Arial"/>
          <w:b/>
          <w:szCs w:val="22"/>
          <w:lang w:val="sk-SK"/>
        </w:rPr>
        <w:t>Ž</w:t>
      </w:r>
      <w:r w:rsidR="00CD028D">
        <w:rPr>
          <w:rFonts w:cs="Arial"/>
          <w:b/>
          <w:szCs w:val="22"/>
          <w:lang w:val="sk-SK"/>
        </w:rPr>
        <w:t>ilina</w:t>
      </w:r>
      <w:r w:rsidR="00081F29">
        <w:rPr>
          <w:rFonts w:cs="Arial"/>
          <w:b/>
          <w:szCs w:val="22"/>
          <w:lang w:val="sk-SK"/>
        </w:rPr>
        <w:t>,</w:t>
      </w:r>
      <w:r w:rsidR="00313F65">
        <w:rPr>
          <w:rFonts w:cs="Arial"/>
          <w:b/>
          <w:szCs w:val="22"/>
          <w:lang w:val="sk-SK"/>
        </w:rPr>
        <w:t xml:space="preserve"> </w:t>
      </w:r>
      <w:r w:rsidR="00CD028D">
        <w:rPr>
          <w:rFonts w:cs="Arial"/>
          <w:b/>
          <w:szCs w:val="22"/>
          <w:lang w:val="sk-SK"/>
        </w:rPr>
        <w:t>Brodno</w:t>
      </w:r>
      <w:r w:rsidR="00313F65">
        <w:rPr>
          <w:rFonts w:cs="Arial"/>
          <w:b/>
          <w:szCs w:val="22"/>
          <w:lang w:val="sk-SK"/>
        </w:rPr>
        <w:t xml:space="preserve"> </w:t>
      </w:r>
      <w:r w:rsidR="00CD028D">
        <w:rPr>
          <w:rFonts w:cs="Arial"/>
          <w:b/>
          <w:szCs w:val="22"/>
          <w:lang w:val="sk-SK"/>
        </w:rPr>
        <w:t>– Kysucké Nové Mesto</w:t>
      </w:r>
      <w:r w:rsidRPr="00434723">
        <w:rPr>
          <w:rFonts w:cs="Arial"/>
          <w:b/>
          <w:szCs w:val="22"/>
          <w:lang w:val="sk-SK"/>
        </w:rPr>
        <w:t>"</w:t>
      </w:r>
      <w:r w:rsidRPr="00434723">
        <w:rPr>
          <w:rFonts w:cs="Arial"/>
          <w:szCs w:val="22"/>
          <w:lang w:val="sk-SK"/>
        </w:rPr>
        <w:t xml:space="preserve"> a odstráni akékoľvek jeho vady v súlade s ustanoveniami Zmluvy o Dielo.</w:t>
      </w:r>
    </w:p>
    <w:p w14:paraId="36132EF7" w14:textId="77777777" w:rsidR="00BE58EF" w:rsidRDefault="00BE58EF" w:rsidP="007008A6">
      <w:pPr>
        <w:ind w:left="567" w:hanging="567"/>
        <w:contextualSpacing/>
        <w:jc w:val="both"/>
        <w:rPr>
          <w:rFonts w:cs="Arial"/>
          <w:szCs w:val="22"/>
          <w:lang w:val="sk-SK"/>
        </w:rPr>
      </w:pPr>
      <w:r w:rsidRPr="00434723">
        <w:rPr>
          <w:rFonts w:cs="Arial"/>
          <w:szCs w:val="22"/>
          <w:lang w:val="sk-SK"/>
        </w:rPr>
        <w:t>7.</w:t>
      </w:r>
      <w:r w:rsidRPr="00434723">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18FD9140" w14:textId="77777777" w:rsidR="007008A6" w:rsidRPr="00434723" w:rsidRDefault="007008A6" w:rsidP="007008A6">
      <w:pPr>
        <w:ind w:left="567" w:hanging="567"/>
        <w:contextualSpacing/>
        <w:jc w:val="both"/>
        <w:rPr>
          <w:rFonts w:cs="Arial"/>
          <w:szCs w:val="22"/>
          <w:lang w:val="sk-SK"/>
        </w:rPr>
      </w:pPr>
    </w:p>
    <w:p w14:paraId="52B9FDB8" w14:textId="77777777" w:rsidR="00BE58EF" w:rsidRPr="00434723" w:rsidRDefault="00BE58EF" w:rsidP="007008A6">
      <w:pPr>
        <w:keepLines/>
        <w:suppressLineNumbers/>
        <w:tabs>
          <w:tab w:val="left" w:pos="567"/>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lastRenderedPageBreak/>
        <w:t xml:space="preserve">8.      </w:t>
      </w:r>
      <w:r w:rsidRPr="00434723">
        <w:rPr>
          <w:rFonts w:cs="Arial"/>
          <w:b/>
          <w:szCs w:val="22"/>
          <w:lang w:val="sk-SK"/>
        </w:rPr>
        <w:t xml:space="preserve">Akceptovaná zmluvná hodnota Diela bez DPH......................................... </w:t>
      </w:r>
      <w:r w:rsidR="00C3303D" w:rsidRPr="00434723">
        <w:rPr>
          <w:rFonts w:cs="Arial"/>
          <w:b/>
          <w:szCs w:val="22"/>
          <w:lang w:val="sk-SK"/>
        </w:rPr>
        <w:t xml:space="preserve"> </w:t>
      </w:r>
      <w:r w:rsidRPr="00434723">
        <w:rPr>
          <w:rFonts w:cs="Arial"/>
          <w:b/>
          <w:szCs w:val="22"/>
          <w:lang w:val="sk-SK"/>
        </w:rPr>
        <w:t>EUR</w:t>
      </w:r>
    </w:p>
    <w:p w14:paraId="444761E5" w14:textId="131F0A9E"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         DPH 2</w:t>
      </w:r>
      <w:r w:rsidR="00294EDE">
        <w:rPr>
          <w:rFonts w:cs="Arial"/>
          <w:szCs w:val="22"/>
          <w:lang w:val="sk-SK"/>
        </w:rPr>
        <w:t>3</w:t>
      </w:r>
      <w:r w:rsidRPr="00434723">
        <w:rPr>
          <w:rFonts w:cs="Arial"/>
          <w:szCs w:val="22"/>
          <w:lang w:val="sk-SK"/>
        </w:rPr>
        <w:t>%    ................................................................................................</w:t>
      </w:r>
      <w:r w:rsidRPr="00434723">
        <w:rPr>
          <w:rFonts w:cs="Arial"/>
          <w:szCs w:val="22"/>
          <w:lang w:val="sk-SK"/>
        </w:rPr>
        <w:tab/>
        <w:t>EUR</w:t>
      </w:r>
    </w:p>
    <w:p w14:paraId="0183772C"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Akceptovaná zmluvná hodnota Diela vrátane DPH....................................</w:t>
      </w:r>
      <w:r w:rsidRPr="00434723">
        <w:rPr>
          <w:rFonts w:cs="Arial"/>
          <w:szCs w:val="22"/>
          <w:lang w:val="sk-SK"/>
        </w:rPr>
        <w:tab/>
        <w:t>EUR</w:t>
      </w:r>
    </w:p>
    <w:p w14:paraId="2B7F7275"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 xml:space="preserve">(slovom ...................................................................................................... </w:t>
      </w:r>
      <w:r w:rsidRPr="00434723">
        <w:rPr>
          <w:rFonts w:cs="Arial"/>
          <w:szCs w:val="22"/>
          <w:lang w:val="sk-SK"/>
        </w:rPr>
        <w:tab/>
        <w:t>EUR)</w:t>
      </w:r>
    </w:p>
    <w:p w14:paraId="5356B112"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9.</w:t>
      </w:r>
      <w:r w:rsidRPr="00434723">
        <w:rPr>
          <w:rFonts w:cs="Arial"/>
          <w:szCs w:val="22"/>
          <w:lang w:val="sk-SK"/>
        </w:rPr>
        <w:tab/>
        <w:t xml:space="preserve">V prípade, ak je Zhotoviteľom  viac  právnych subjektov, ktorí za účelom plnenia predmetu Zmluvy o Dielo vytvorili zoskupenie bez právnej subjektivity, pod pojmom Zhotoviteľ sa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w:t>
      </w:r>
      <w:r w:rsidR="00C3303D" w:rsidRPr="00434723">
        <w:rPr>
          <w:rFonts w:cs="Arial"/>
          <w:szCs w:val="22"/>
          <w:lang w:val="sk-SK"/>
        </w:rPr>
        <w:t>Osobitných z</w:t>
      </w:r>
      <w:r w:rsidRPr="00434723">
        <w:rPr>
          <w:rFonts w:cs="Arial"/>
          <w:szCs w:val="22"/>
          <w:lang w:val="sk-SK"/>
        </w:rPr>
        <w:t>mluvných podmienok</w:t>
      </w:r>
      <w:r w:rsidR="00C3303D" w:rsidRPr="00434723">
        <w:rPr>
          <w:rFonts w:cs="Arial"/>
          <w:szCs w:val="22"/>
          <w:lang w:val="sk-SK"/>
        </w:rPr>
        <w:t xml:space="preserve"> Zväzku 2 súťažných podkladov</w:t>
      </w:r>
      <w:r w:rsidRPr="00434723">
        <w:rPr>
          <w:rFonts w:cs="Arial"/>
          <w:szCs w:val="22"/>
          <w:lang w:val="sk-SK"/>
        </w:rPr>
        <w:t>.</w:t>
      </w:r>
    </w:p>
    <w:p w14:paraId="3FD3D838" w14:textId="77777777" w:rsidR="00BE58EF" w:rsidRPr="00434723" w:rsidRDefault="00BE58EF" w:rsidP="007008A6">
      <w:pPr>
        <w:autoSpaceDE w:val="0"/>
        <w:autoSpaceDN w:val="0"/>
        <w:adjustRightInd w:val="0"/>
        <w:ind w:left="550" w:hanging="550"/>
        <w:contextualSpacing/>
        <w:jc w:val="both"/>
        <w:rPr>
          <w:rFonts w:cs="Arial"/>
          <w:noProof/>
          <w:szCs w:val="22"/>
        </w:rPr>
      </w:pPr>
      <w:r w:rsidRPr="00434723">
        <w:rPr>
          <w:rFonts w:cs="Arial"/>
          <w:szCs w:val="22"/>
          <w:lang w:val="sk-SK"/>
        </w:rPr>
        <w:t xml:space="preserve">10.   </w:t>
      </w:r>
      <w:r w:rsidR="00402BB6" w:rsidRPr="00434723">
        <w:rPr>
          <w:rFonts w:cs="Arial"/>
          <w:szCs w:val="22"/>
          <w:lang w:val="sk-SK"/>
        </w:rPr>
        <w:tab/>
      </w:r>
      <w:r w:rsidRPr="00434723">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3D1AA1E1" w14:textId="77777777" w:rsidR="00BE58EF" w:rsidRPr="00434723" w:rsidRDefault="00BE58EF" w:rsidP="007008A6">
      <w:pPr>
        <w:autoSpaceDE w:val="0"/>
        <w:autoSpaceDN w:val="0"/>
        <w:adjustRightInd w:val="0"/>
        <w:ind w:left="550" w:hanging="550"/>
        <w:contextualSpacing/>
        <w:jc w:val="both"/>
        <w:rPr>
          <w:rFonts w:cs="Arial"/>
          <w:szCs w:val="22"/>
          <w:lang w:val="sk-SK"/>
        </w:rPr>
      </w:pPr>
      <w:r w:rsidRPr="00434723">
        <w:rPr>
          <w:rFonts w:cs="Arial"/>
          <w:szCs w:val="22"/>
          <w:lang w:val="sk-SK"/>
        </w:rPr>
        <w:t>11.</w:t>
      </w:r>
      <w:r w:rsidRPr="00434723">
        <w:rPr>
          <w:rFonts w:cs="Arial"/>
          <w:szCs w:val="22"/>
          <w:lang w:val="sk-SK"/>
        </w:rPr>
        <w:tab/>
        <w:t>Zhotoviteľ sa zaväzuje vyhotoviť a dokončiť Dielo prostredníctvom tých osôb, ktorými podľa zákona č. 343/2015  Z. z. o verejnom obstarávaní a o zmene a doplnení niektorých zákonov v znení neskorších predpisov preukazoval splnenie podmienok účasti v</w:t>
      </w:r>
      <w:r w:rsidR="006828F2">
        <w:rPr>
          <w:rFonts w:cs="Arial"/>
          <w:szCs w:val="22"/>
          <w:lang w:val="sk-SK"/>
        </w:rPr>
        <w:t xml:space="preserve"> nadlimitnej </w:t>
      </w:r>
      <w:r w:rsidRPr="00434723">
        <w:rPr>
          <w:rFonts w:cs="Arial"/>
          <w:szCs w:val="22"/>
          <w:lang w:val="sk-SK"/>
        </w:rPr>
        <w:t xml:space="preserve">zákazke na predmet zákazky </w:t>
      </w:r>
      <w:r w:rsidR="00272C35" w:rsidRPr="00434723">
        <w:rPr>
          <w:rFonts w:cs="Arial"/>
          <w:b/>
          <w:szCs w:val="22"/>
          <w:lang w:val="sk-SK"/>
        </w:rPr>
        <w:t>„</w:t>
      </w:r>
      <w:r w:rsidR="002E0E22">
        <w:rPr>
          <w:rFonts w:cs="Arial"/>
          <w:b/>
          <w:szCs w:val="22"/>
          <w:lang w:val="sk-SK"/>
        </w:rPr>
        <w:t xml:space="preserve">Diaľnica </w:t>
      </w:r>
      <w:r w:rsidR="00CD028D">
        <w:rPr>
          <w:rFonts w:cs="Arial"/>
          <w:b/>
          <w:szCs w:val="22"/>
          <w:lang w:val="sk-SK"/>
        </w:rPr>
        <w:t>D3 Žilina</w:t>
      </w:r>
      <w:r w:rsidR="00081F29">
        <w:rPr>
          <w:rFonts w:cs="Arial"/>
          <w:b/>
          <w:szCs w:val="22"/>
          <w:lang w:val="sk-SK"/>
        </w:rPr>
        <w:t xml:space="preserve">, </w:t>
      </w:r>
      <w:r w:rsidR="00CD028D">
        <w:rPr>
          <w:rFonts w:cs="Arial"/>
          <w:b/>
          <w:szCs w:val="22"/>
          <w:lang w:val="sk-SK"/>
        </w:rPr>
        <w:t>Brodno – Kysucké Nové Mesto</w:t>
      </w:r>
      <w:r w:rsidR="00272C35" w:rsidRPr="00434723">
        <w:rPr>
          <w:rFonts w:cs="Arial"/>
          <w:b/>
          <w:szCs w:val="22"/>
          <w:lang w:val="sk-SK"/>
        </w:rPr>
        <w:t>"</w:t>
      </w:r>
      <w:r w:rsidRPr="00434723">
        <w:rPr>
          <w:rFonts w:cs="Arial"/>
          <w:szCs w:val="22"/>
          <w:lang w:val="sk-SK"/>
        </w:rPr>
        <w:t xml:space="preserve"> („</w:t>
      </w:r>
      <w:r w:rsidRPr="00434723">
        <w:rPr>
          <w:rFonts w:cs="Arial"/>
          <w:b/>
          <w:szCs w:val="22"/>
          <w:lang w:val="sk-SK"/>
        </w:rPr>
        <w:t>kľúčoví odborníci na stavbe</w:t>
      </w:r>
      <w:r w:rsidRPr="00434723">
        <w:rPr>
          <w:rFonts w:cs="Arial"/>
          <w:szCs w:val="22"/>
          <w:lang w:val="sk-SK"/>
        </w:rPr>
        <w:t>“).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434723">
        <w:rPr>
          <w:rFonts w:cs="Arial"/>
          <w:szCs w:val="22"/>
          <w:lang w:val="sk-SK"/>
        </w:rPr>
        <w:t xml:space="preserve"> </w:t>
      </w:r>
      <w:r w:rsidRPr="00434723">
        <w:rPr>
          <w:rFonts w:cs="Arial"/>
          <w:szCs w:val="22"/>
          <w:lang w:val="sk-SK"/>
        </w:rPr>
        <w:t>343/2015 Z.</w:t>
      </w:r>
      <w:r w:rsidR="00272C35" w:rsidRPr="00434723">
        <w:rPr>
          <w:rFonts w:cs="Arial"/>
          <w:szCs w:val="22"/>
          <w:lang w:val="sk-SK"/>
        </w:rPr>
        <w:t xml:space="preserve"> </w:t>
      </w:r>
      <w:r w:rsidRPr="00434723">
        <w:rPr>
          <w:rFonts w:cs="Arial"/>
          <w:szCs w:val="22"/>
          <w:lang w:val="sk-SK"/>
        </w:rPr>
        <w:t xml:space="preserve">z. o verejnom obstarávaní a o zmene a doplnení niektorých zákonov v znení neskorších predpisov. </w:t>
      </w:r>
    </w:p>
    <w:p w14:paraId="41C0FDCB"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12.</w:t>
      </w:r>
      <w:r w:rsidRPr="0043472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434723">
        <w:rPr>
          <w:rFonts w:cs="Arial"/>
          <w:szCs w:val="22"/>
          <w:lang w:val="sk-SK"/>
        </w:rPr>
        <w:t>S</w:t>
      </w:r>
      <w:r w:rsidRPr="00434723">
        <w:rPr>
          <w:rFonts w:cs="Arial"/>
          <w:szCs w:val="22"/>
          <w:lang w:val="sk-SK"/>
        </w:rPr>
        <w:t xml:space="preserve">trany dohodli, že pri uplatnení nároku Objednávateľa na zaplatenie zmluvnej pokuty alebo náhrady škody podľa tejto Zmluvy o Dielo sa nepoužije ustanovenie podčlánku 2.5 </w:t>
      </w:r>
      <w:r w:rsidR="003F1C55">
        <w:rPr>
          <w:rFonts w:cs="Arial"/>
          <w:szCs w:val="22"/>
          <w:lang w:val="sk-SK"/>
        </w:rPr>
        <w:t>Všeobecných z</w:t>
      </w:r>
      <w:r w:rsidRPr="00434723">
        <w:rPr>
          <w:rFonts w:cs="Arial"/>
          <w:szCs w:val="22"/>
          <w:lang w:val="sk-SK"/>
        </w:rPr>
        <w:t xml:space="preserve">mluvných podmienok. Zmluvné </w:t>
      </w:r>
      <w:r w:rsidR="00970CE4" w:rsidRPr="00434723">
        <w:rPr>
          <w:rFonts w:cs="Arial"/>
          <w:szCs w:val="22"/>
          <w:lang w:val="sk-SK"/>
        </w:rPr>
        <w:t>S</w:t>
      </w:r>
      <w:r w:rsidRPr="00434723">
        <w:rPr>
          <w:rFonts w:cs="Arial"/>
          <w:szCs w:val="22"/>
          <w:lang w:val="sk-SK"/>
        </w:rPr>
        <w:t>trany sa zároveň dohodli, že pri uplatnení nároku na zaplatenie zmluvnej pokuty podľa tejto Zmluvy o Dielo sa ustanovenie § 300 Obchodného zákonníka neuplatňuje.</w:t>
      </w:r>
    </w:p>
    <w:p w14:paraId="23D53269"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13.</w:t>
      </w:r>
      <w:r w:rsidRPr="00434723">
        <w:rPr>
          <w:rFonts w:cs="Arial"/>
          <w:szCs w:val="22"/>
          <w:lang w:val="sk-SK"/>
        </w:rPr>
        <w:tab/>
        <w:t xml:space="preserve">Zmluva o Dielo je vyhotovená </w:t>
      </w:r>
      <w:r w:rsidRPr="00434723">
        <w:rPr>
          <w:rFonts w:cs="Arial"/>
          <w:b/>
          <w:szCs w:val="22"/>
          <w:lang w:val="sk-SK"/>
        </w:rPr>
        <w:t>v štyroch rovnopisoch</w:t>
      </w:r>
      <w:r w:rsidRPr="00434723">
        <w:rPr>
          <w:rFonts w:cs="Arial"/>
          <w:szCs w:val="22"/>
          <w:lang w:val="sk-SK"/>
        </w:rPr>
        <w:t xml:space="preserve">, z ktorých dva obdrží Objednávateľ a dva Zhotoviteľ. </w:t>
      </w:r>
    </w:p>
    <w:p w14:paraId="44FB9B92" w14:textId="72BF4D83" w:rsidR="00D775EA" w:rsidRPr="00901AF2" w:rsidRDefault="00BE58EF" w:rsidP="00FA05F3">
      <w:pPr>
        <w:keepLines/>
        <w:suppressLineNumbers/>
        <w:tabs>
          <w:tab w:val="left" w:pos="567"/>
        </w:tabs>
        <w:suppressAutoHyphens/>
        <w:ind w:left="567" w:hanging="567"/>
        <w:contextualSpacing/>
        <w:jc w:val="both"/>
        <w:rPr>
          <w:rFonts w:cs="Arial"/>
          <w:szCs w:val="22"/>
        </w:rPr>
      </w:pPr>
      <w:r w:rsidRPr="00434723">
        <w:rPr>
          <w:rFonts w:cs="Arial"/>
          <w:szCs w:val="22"/>
          <w:lang w:val="sk-SK"/>
        </w:rPr>
        <w:t>14.</w:t>
      </w:r>
      <w:r w:rsidRPr="00434723">
        <w:rPr>
          <w:rFonts w:cs="Arial"/>
          <w:szCs w:val="22"/>
          <w:lang w:val="sk-SK"/>
        </w:rPr>
        <w:tab/>
        <w:t>Zmluva nadobúda platnosť dňom jej podpísania oboma zmluvnými Stranami.</w:t>
      </w:r>
      <w:r w:rsidR="00885DFF" w:rsidRPr="00EB67D4">
        <w:rPr>
          <w:rFonts w:cs="Arial"/>
          <w:szCs w:val="22"/>
        </w:rPr>
        <w:t xml:space="preserve"> </w:t>
      </w:r>
      <w:r w:rsidR="00D775EA" w:rsidRPr="00C31033">
        <w:rPr>
          <w:rFonts w:cs="Arial"/>
          <w:szCs w:val="22"/>
        </w:rPr>
        <w:t xml:space="preserve">Účinnosť táto Zmluva nadobudne </w:t>
      </w:r>
      <w:r w:rsidR="00D775EA">
        <w:rPr>
          <w:rFonts w:cs="Arial"/>
          <w:szCs w:val="22"/>
        </w:rPr>
        <w:t xml:space="preserve">(i) </w:t>
      </w:r>
      <w:r w:rsidR="00D775EA" w:rsidRPr="00C31033">
        <w:rPr>
          <w:rFonts w:cs="Arial"/>
          <w:szCs w:val="22"/>
        </w:rPr>
        <w:t xml:space="preserve">dňom nasledujúcim po dni jej zverejnenia v Centrálnom registri zmlúv alebo </w:t>
      </w:r>
      <w:r w:rsidR="00D775EA">
        <w:rPr>
          <w:rFonts w:cs="Arial"/>
          <w:szCs w:val="22"/>
        </w:rPr>
        <w:t xml:space="preserve">(ii) </w:t>
      </w:r>
      <w:r w:rsidR="00D775EA" w:rsidRPr="00C31033">
        <w:rPr>
          <w:rFonts w:cs="Arial"/>
          <w:szCs w:val="22"/>
        </w:rPr>
        <w:t xml:space="preserve">dňom označeným Objednávateľom ako </w:t>
      </w:r>
      <w:r w:rsidR="00D775EA">
        <w:rPr>
          <w:rFonts w:cs="Arial"/>
          <w:szCs w:val="22"/>
        </w:rPr>
        <w:t>Dátum začatia prác</w:t>
      </w:r>
      <w:r w:rsidR="00D775EA" w:rsidRPr="00C31033">
        <w:rPr>
          <w:rFonts w:cs="Arial"/>
          <w:szCs w:val="22"/>
        </w:rPr>
        <w:t>, o ktorom sa Objednávateľ zaväzuje Zhotoviteľa riadne a včas informovať v</w:t>
      </w:r>
      <w:r w:rsidR="00D775EA">
        <w:rPr>
          <w:rFonts w:cs="Arial"/>
          <w:szCs w:val="22"/>
        </w:rPr>
        <w:t> písomnom oznámení adresovanom</w:t>
      </w:r>
      <w:r w:rsidR="00D775EA" w:rsidRPr="00C31033">
        <w:rPr>
          <w:rFonts w:cs="Arial"/>
          <w:szCs w:val="22"/>
        </w:rPr>
        <w:t xml:space="preserve"> Zhotoviteľovi spolu s právopl</w:t>
      </w:r>
      <w:r w:rsidR="00D775EA">
        <w:rPr>
          <w:rFonts w:cs="Arial"/>
          <w:szCs w:val="22"/>
        </w:rPr>
        <w:t>atným Stavebným povolením, ktoré sa Objednávateľ zaväzuje Z</w:t>
      </w:r>
      <w:r w:rsidR="00D775EA" w:rsidRPr="00C31033">
        <w:rPr>
          <w:rFonts w:cs="Arial"/>
          <w:szCs w:val="22"/>
        </w:rPr>
        <w:t xml:space="preserve">hotoviteľovi doručiť minimálne </w:t>
      </w:r>
      <w:r w:rsidR="00D775EA">
        <w:rPr>
          <w:rFonts w:cs="Arial"/>
          <w:szCs w:val="22"/>
        </w:rPr>
        <w:t>60</w:t>
      </w:r>
      <w:r w:rsidR="00D775EA" w:rsidRPr="00C31033">
        <w:rPr>
          <w:rFonts w:cs="Arial"/>
          <w:szCs w:val="22"/>
        </w:rPr>
        <w:t xml:space="preserve"> (</w:t>
      </w:r>
      <w:r w:rsidR="00D775EA">
        <w:rPr>
          <w:rFonts w:cs="Arial"/>
          <w:szCs w:val="22"/>
        </w:rPr>
        <w:t>šesťdesiat</w:t>
      </w:r>
      <w:r w:rsidR="00D775EA" w:rsidRPr="00C31033">
        <w:rPr>
          <w:rFonts w:cs="Arial"/>
          <w:szCs w:val="22"/>
        </w:rPr>
        <w:t xml:space="preserve">) kalendárnych dní pred dňom </w:t>
      </w:r>
      <w:r w:rsidR="00D775EA">
        <w:rPr>
          <w:rFonts w:cs="Arial"/>
          <w:szCs w:val="22"/>
        </w:rPr>
        <w:t>Dátumu začatia prác</w:t>
      </w:r>
      <w:r w:rsidR="00D775EA" w:rsidRPr="00C31033">
        <w:rPr>
          <w:rFonts w:cs="Arial"/>
          <w:szCs w:val="22"/>
        </w:rPr>
        <w:t xml:space="preserve">, a to podľa toho, ktorá okolnosť nastane neskôr. Súčasne platí, že v prípade, ak táto Zmluva nenadobudne účinnosť ani do 24 (dvadsaťštyri) mesiacov odo dňa jej </w:t>
      </w:r>
      <w:r w:rsidR="00D775EA">
        <w:rPr>
          <w:rFonts w:cs="Arial"/>
          <w:szCs w:val="22"/>
        </w:rPr>
        <w:t>platnosti,</w:t>
      </w:r>
      <w:r w:rsidR="00D775EA"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D775EA" w:rsidRPr="006C2974">
        <w:rPr>
          <w:rFonts w:cs="Arial"/>
        </w:rPr>
        <w:t xml:space="preserve"> </w:t>
      </w:r>
    </w:p>
    <w:p w14:paraId="038BF713" w14:textId="77777777" w:rsidR="00885DFF" w:rsidRDefault="00D775EA" w:rsidP="00D775EA">
      <w:pPr>
        <w:keepLines/>
        <w:suppressLineNumbers/>
        <w:tabs>
          <w:tab w:val="left" w:pos="567"/>
        </w:tabs>
        <w:suppressAutoHyphens/>
        <w:ind w:left="567" w:hanging="567"/>
        <w:contextualSpacing/>
        <w:jc w:val="both"/>
        <w:rPr>
          <w:rFonts w:cs="Arial"/>
          <w:szCs w:val="22"/>
        </w:rPr>
      </w:pPr>
      <w:r w:rsidDel="00D775EA">
        <w:rPr>
          <w:rStyle w:val="Odkaznakomentr"/>
        </w:rPr>
        <w:t xml:space="preserve"> </w:t>
      </w:r>
    </w:p>
    <w:p w14:paraId="2B924EDF" w14:textId="77777777" w:rsidR="00BE58EF" w:rsidRPr="00434723"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 xml:space="preserve"> </w:t>
      </w:r>
    </w:p>
    <w:p w14:paraId="26E898FB" w14:textId="77777777" w:rsidR="00BE58EF"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15.</w:t>
      </w:r>
      <w:r w:rsidRPr="00434723">
        <w:rPr>
          <w:rFonts w:cs="Arial"/>
          <w:szCs w:val="22"/>
          <w:lang w:val="sk-SK"/>
        </w:rPr>
        <w:tab/>
        <w:t>Neoddeliteľnou súčasťou týchto Zmluvných dojednaní sú tieto prílohy:</w:t>
      </w:r>
    </w:p>
    <w:p w14:paraId="4441921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1 </w:t>
      </w:r>
      <w:r w:rsidR="00970CE4" w:rsidRPr="00434723">
        <w:rPr>
          <w:rFonts w:ascii="Arial" w:hAnsi="Arial" w:cs="Arial"/>
          <w:b/>
        </w:rPr>
        <w:tab/>
      </w:r>
    </w:p>
    <w:p w14:paraId="228EBCC6" w14:textId="77777777" w:rsidR="00BE58EF"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lastRenderedPageBreak/>
        <w:t>Zoznam subdodávateľov a podiel subdodávok</w:t>
      </w:r>
      <w:r w:rsidRPr="00434723">
        <w:rPr>
          <w:rFonts w:ascii="Arial" w:hAnsi="Arial" w:cs="Arial"/>
        </w:rPr>
        <w:t xml:space="preserve"> (príloha B2B Zväzku</w:t>
      </w:r>
      <w:r w:rsidR="00210A4E">
        <w:rPr>
          <w:rFonts w:ascii="Arial" w:hAnsi="Arial" w:cs="Arial"/>
        </w:rPr>
        <w:t xml:space="preserve"> </w:t>
      </w:r>
      <w:r w:rsidRPr="00434723">
        <w:rPr>
          <w:rFonts w:ascii="Arial" w:hAnsi="Arial" w:cs="Arial"/>
        </w:rPr>
        <w:t>1</w:t>
      </w:r>
      <w:r w:rsidR="00210A4E">
        <w:rPr>
          <w:rFonts w:ascii="Arial" w:hAnsi="Arial" w:cs="Arial"/>
        </w:rPr>
        <w:t xml:space="preserve"> </w:t>
      </w:r>
      <w:r w:rsidRPr="00434723">
        <w:rPr>
          <w:rFonts w:ascii="Arial" w:hAnsi="Arial" w:cs="Arial"/>
        </w:rPr>
        <w:t>súťažných podkladov)</w:t>
      </w:r>
    </w:p>
    <w:p w14:paraId="58ECBCC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2 </w:t>
      </w:r>
      <w:r w:rsidR="00970CE4" w:rsidRPr="00434723">
        <w:rPr>
          <w:rFonts w:ascii="Arial" w:hAnsi="Arial" w:cs="Arial"/>
          <w:b/>
        </w:rPr>
        <w:tab/>
      </w:r>
    </w:p>
    <w:p w14:paraId="0D136874"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Zoznam kľúčových odborníkov </w:t>
      </w:r>
      <w:r w:rsidRPr="00434723">
        <w:rPr>
          <w:rFonts w:ascii="Arial" w:hAnsi="Arial" w:cs="Arial"/>
          <w:lang w:val="sk-SK"/>
        </w:rPr>
        <w:t>na</w:t>
      </w:r>
      <w:r w:rsidRPr="00434723">
        <w:rPr>
          <w:rFonts w:ascii="Arial" w:hAnsi="Arial" w:cs="Arial"/>
        </w:rPr>
        <w:t xml:space="preserve"> stavbe </w:t>
      </w:r>
      <w:r w:rsidR="00485C3D" w:rsidRPr="00434723">
        <w:rPr>
          <w:rFonts w:ascii="Arial" w:hAnsi="Arial" w:cs="Arial"/>
        </w:rPr>
        <w:t xml:space="preserve">(príloha B8 Zväzku 1 súťažných podkladov) </w:t>
      </w:r>
      <w:r w:rsidRPr="00434723">
        <w:rPr>
          <w:rFonts w:ascii="Arial" w:hAnsi="Arial" w:cs="Arial"/>
        </w:rPr>
        <w:t xml:space="preserve">a to: </w:t>
      </w:r>
    </w:p>
    <w:p w14:paraId="3C9AE02A"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Riaditeľ stavby - </w:t>
      </w:r>
      <w:r w:rsidR="00FA05F3">
        <w:rPr>
          <w:rFonts w:ascii="Arial" w:hAnsi="Arial" w:cs="Arial"/>
        </w:rPr>
        <w:t>P</w:t>
      </w:r>
      <w:r w:rsidR="00BE58EF" w:rsidRPr="00434723">
        <w:rPr>
          <w:rFonts w:ascii="Arial" w:hAnsi="Arial" w:cs="Arial"/>
        </w:rPr>
        <w:t xml:space="preserve">redstaviteľ Zhotoviteľa, </w:t>
      </w:r>
    </w:p>
    <w:p w14:paraId="1C9683AD"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H</w:t>
      </w:r>
      <w:r w:rsidR="00BE58EF" w:rsidRPr="00434723">
        <w:rPr>
          <w:rFonts w:ascii="Arial" w:hAnsi="Arial" w:cs="Arial"/>
        </w:rPr>
        <w:t>lavný stavbyvedúci</w:t>
      </w:r>
      <w:r w:rsidR="00B942F8">
        <w:rPr>
          <w:rFonts w:ascii="Arial" w:hAnsi="Arial" w:cs="Arial"/>
        </w:rPr>
        <w:t xml:space="preserve"> /</w:t>
      </w:r>
      <w:r w:rsidR="00BE58EF" w:rsidRPr="00434723">
        <w:rPr>
          <w:rFonts w:ascii="Arial" w:hAnsi="Arial" w:cs="Arial"/>
        </w:rPr>
        <w:t xml:space="preserve">zástupca </w:t>
      </w:r>
      <w:r w:rsidRPr="00434723">
        <w:rPr>
          <w:rFonts w:ascii="Arial" w:hAnsi="Arial" w:cs="Arial"/>
        </w:rPr>
        <w:t>R</w:t>
      </w:r>
      <w:r w:rsidR="00477F49" w:rsidRPr="00434723">
        <w:rPr>
          <w:rFonts w:ascii="Arial" w:hAnsi="Arial" w:cs="Arial"/>
        </w:rPr>
        <w:t xml:space="preserve">iaditeľa stavby, </w:t>
      </w:r>
    </w:p>
    <w:p w14:paraId="5546443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cesty</w:t>
      </w:r>
      <w:r w:rsidR="00BE58EF" w:rsidRPr="00434723">
        <w:rPr>
          <w:rFonts w:ascii="Arial" w:hAnsi="Arial" w:cs="Arial"/>
        </w:rPr>
        <w:t xml:space="preserve">, </w:t>
      </w:r>
    </w:p>
    <w:p w14:paraId="03B3A69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mosty</w:t>
      </w:r>
      <w:r w:rsidR="00485C3D" w:rsidRPr="00434723">
        <w:rPr>
          <w:rFonts w:ascii="Arial" w:hAnsi="Arial" w:cs="Arial"/>
        </w:rPr>
        <w:t xml:space="preserve"> </w:t>
      </w:r>
    </w:p>
    <w:p w14:paraId="10740B1A" w14:textId="77777777" w:rsidR="007008A6" w:rsidRPr="00434723" w:rsidRDefault="007008A6" w:rsidP="00D775EA">
      <w:pPr>
        <w:pStyle w:val="Odsekzoznamu"/>
        <w:tabs>
          <w:tab w:val="left" w:pos="2127"/>
        </w:tabs>
        <w:spacing w:after="0" w:line="240" w:lineRule="auto"/>
        <w:ind w:left="851"/>
        <w:jc w:val="both"/>
        <w:rPr>
          <w:rFonts w:ascii="Arial" w:hAnsi="Arial" w:cs="Arial"/>
        </w:rPr>
      </w:pPr>
    </w:p>
    <w:p w14:paraId="4EDA91ED"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 3</w:t>
      </w:r>
      <w:r w:rsidR="00970CE4" w:rsidRPr="00434723">
        <w:rPr>
          <w:rFonts w:ascii="Arial" w:hAnsi="Arial" w:cs="Arial"/>
          <w:b/>
        </w:rPr>
        <w:t xml:space="preserve"> </w:t>
      </w:r>
      <w:r w:rsidRPr="00434723">
        <w:rPr>
          <w:rFonts w:ascii="Arial" w:hAnsi="Arial" w:cs="Arial"/>
          <w:b/>
        </w:rPr>
        <w:t xml:space="preserve"> </w:t>
      </w:r>
      <w:r w:rsidR="00970CE4" w:rsidRPr="00434723">
        <w:rPr>
          <w:rFonts w:ascii="Arial" w:hAnsi="Arial" w:cs="Arial"/>
          <w:b/>
        </w:rPr>
        <w:tab/>
      </w:r>
      <w:r w:rsidR="00525166">
        <w:rPr>
          <w:rFonts w:ascii="Arial" w:hAnsi="Arial" w:cs="Arial"/>
          <w:b/>
        </w:rPr>
        <w:t xml:space="preserve">, </w:t>
      </w:r>
    </w:p>
    <w:p w14:paraId="321D14C1" w14:textId="77777777" w:rsidR="009D23FD" w:rsidRPr="007008A6"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Harmonogram prác</w:t>
      </w:r>
    </w:p>
    <w:p w14:paraId="20B1F9EB"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časť</w:t>
      </w:r>
      <w:r w:rsidRPr="00434723">
        <w:rPr>
          <w:rFonts w:ascii="Arial" w:hAnsi="Arial" w:cs="Arial"/>
        </w:rPr>
        <w:t xml:space="preserve"> 3.1</w:t>
      </w:r>
      <w:r w:rsidR="00970CE4" w:rsidRPr="00434723">
        <w:rPr>
          <w:rFonts w:ascii="Arial" w:hAnsi="Arial" w:cs="Arial"/>
        </w:rPr>
        <w:t xml:space="preserve"> </w:t>
      </w:r>
      <w:r w:rsidRPr="00434723">
        <w:rPr>
          <w:rFonts w:ascii="Arial" w:hAnsi="Arial" w:cs="Arial"/>
        </w:rPr>
        <w:t xml:space="preserve">Vecný harmonogram </w:t>
      </w:r>
    </w:p>
    <w:p w14:paraId="66CD82FC" w14:textId="77777777" w:rsidR="009D23FD" w:rsidRPr="00434723" w:rsidRDefault="00BE58EF" w:rsidP="00D775EA">
      <w:pPr>
        <w:pStyle w:val="Odsekzoznamu"/>
        <w:tabs>
          <w:tab w:val="left" w:pos="2127"/>
        </w:tabs>
        <w:spacing w:after="0" w:line="240" w:lineRule="auto"/>
        <w:ind w:left="851"/>
        <w:jc w:val="both"/>
        <w:rPr>
          <w:rFonts w:ascii="Arial" w:hAnsi="Arial" w:cs="Arial"/>
          <w:lang w:val="sk-SK"/>
        </w:rPr>
      </w:pPr>
      <w:r w:rsidRPr="00434723">
        <w:rPr>
          <w:rFonts w:ascii="Arial" w:hAnsi="Arial" w:cs="Arial"/>
          <w:lang w:val="sk-SK"/>
        </w:rPr>
        <w:t xml:space="preserve">časť 3.2 Míľniky </w:t>
      </w:r>
    </w:p>
    <w:p w14:paraId="7526FCD9"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 xml:space="preserve">časť </w:t>
      </w:r>
      <w:r w:rsidRPr="00434723">
        <w:rPr>
          <w:rFonts w:ascii="Arial" w:hAnsi="Arial" w:cs="Arial"/>
        </w:rPr>
        <w:t>3.3 Fakturačný harmonogram</w:t>
      </w:r>
      <w:r w:rsidR="00DE0857">
        <w:rPr>
          <w:rFonts w:ascii="Arial" w:hAnsi="Arial" w:cs="Arial"/>
        </w:rPr>
        <w:t xml:space="preserve"> </w:t>
      </w:r>
      <w:r w:rsidR="00DE0857" w:rsidRPr="003967F4">
        <w:rPr>
          <w:rFonts w:ascii="Arial" w:hAnsi="Arial" w:cs="Arial"/>
        </w:rPr>
        <w:t>(Fakturačný hamornogram bude predložený v lehote v súlade s podčl. 8.3 Osobitných zmluvných podmienok)</w:t>
      </w:r>
    </w:p>
    <w:p w14:paraId="73BF01F9" w14:textId="77777777" w:rsidR="00BE58EF" w:rsidRPr="00434723" w:rsidRDefault="00BE58EF" w:rsidP="00D775EA">
      <w:pPr>
        <w:ind w:left="567" w:hanging="567"/>
        <w:contextualSpacing/>
        <w:jc w:val="both"/>
        <w:rPr>
          <w:rFonts w:cs="Arial"/>
          <w:szCs w:val="22"/>
          <w:lang w:val="sk-SK"/>
        </w:rPr>
      </w:pPr>
      <w:r w:rsidRPr="00434723">
        <w:rPr>
          <w:rFonts w:cs="Arial"/>
          <w:szCs w:val="22"/>
          <w:lang w:val="sk-SK"/>
        </w:rPr>
        <w:t>16.</w:t>
      </w:r>
      <w:r w:rsidRPr="00434723">
        <w:rPr>
          <w:rFonts w:cs="Arial"/>
          <w:szCs w:val="22"/>
          <w:lang w:val="sk-SK"/>
        </w:rPr>
        <w:tab/>
      </w:r>
      <w:r w:rsidR="00427BB0" w:rsidRPr="00434723">
        <w:rPr>
          <w:rFonts w:cs="Arial"/>
          <w:szCs w:val="22"/>
          <w:lang w:val="sk-SK"/>
        </w:rPr>
        <w:t xml:space="preserve">Zmluvu je možné meniť na základe písomných dodatkov, ktoré budú číslované a podpísané oboma zmluvnými Stranami ako aj postupom podľa  Podčlánku 13 Zmeny a úpravy a Podčlánku 3.5 Rozhodnutia Všeobecných Zmluvných podmienok v znení Osobitných zmluvných podmienok ako formy zmeny zmluvy, s výnimkou uvedenou v bode 17 týchto Zmluvných dojednaní. Dodatok k Zmluve o Dielo musí byť podpísaný oprávnenými zástupcami zmluvných Strán (s výnimkou zmeny podľa  Podčlánku 13 Zmeny a úpravy a Podčlánku 3.5 Rozhodnutia),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w:t>
      </w:r>
      <w:r w:rsidR="00B427EC">
        <w:rPr>
          <w:rFonts w:cs="Arial"/>
          <w:szCs w:val="22"/>
          <w:lang w:val="sk-SK"/>
        </w:rPr>
        <w:t xml:space="preserve">pre všetky úpravy </w:t>
      </w:r>
      <w:r w:rsidR="00427BB0" w:rsidRPr="00434723">
        <w:rPr>
          <w:rFonts w:cs="Arial"/>
          <w:szCs w:val="22"/>
          <w:lang w:val="sk-SK"/>
        </w:rPr>
        <w:t>- je potrebné predkladať v papierovej forme a v elektronickej forme na CD/DVD nosiči v zmysle dátového predpisu Objednávateľa uvedeného na stránke http://www.ndsas.sk/.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výlučne za skutočne vykonané práce vrátane Zmien a nárokov, nie je podmienené uzatvorením dodatku k daným Zmenám a nárokom, a musí prebiehať v príslušnom čase v súlade so Zmluvou o Dielo, a to na základe skutočne vykonaných a odsúhlasených prác a</w:t>
      </w:r>
      <w:r w:rsidR="00B427EC">
        <w:rPr>
          <w:rFonts w:cs="Arial"/>
          <w:szCs w:val="22"/>
          <w:lang w:val="sk-SK"/>
        </w:rPr>
        <w:t xml:space="preserve"> za podmienky predchádzajúceho vydania a zverejnenia v Centrálnom registri zmlúv príslušného pokynu/ov na Zmenu (a/alebo rozhodnutia STD o nároku) </w:t>
      </w:r>
      <w:r w:rsidR="00427BB0" w:rsidRPr="00434723">
        <w:rPr>
          <w:rFonts w:cs="Arial"/>
          <w:szCs w:val="22"/>
          <w:lang w:val="sk-SK"/>
        </w:rPr>
        <w:t xml:space="preserve"> a tým schválen</w:t>
      </w:r>
      <w:r w:rsidR="00B427EC">
        <w:rPr>
          <w:rFonts w:cs="Arial"/>
          <w:szCs w:val="22"/>
          <w:lang w:val="sk-SK"/>
        </w:rPr>
        <w:t xml:space="preserve">ia danej </w:t>
      </w:r>
      <w:r w:rsidR="00427BB0" w:rsidRPr="00434723">
        <w:rPr>
          <w:rFonts w:cs="Arial"/>
          <w:szCs w:val="22"/>
          <w:lang w:val="sk-SK"/>
        </w:rPr>
        <w:t xml:space="preserve"> Zmen</w:t>
      </w:r>
      <w:r w:rsidR="00B427EC">
        <w:rPr>
          <w:rFonts w:cs="Arial"/>
          <w:szCs w:val="22"/>
          <w:lang w:val="sk-SK"/>
        </w:rPr>
        <w:t>y</w:t>
      </w:r>
      <w:r w:rsidR="00427BB0" w:rsidRPr="00434723">
        <w:rPr>
          <w:rFonts w:cs="Arial"/>
          <w:szCs w:val="22"/>
          <w:lang w:val="sk-SK"/>
        </w:rPr>
        <w:t xml:space="preserve"> alebo nároku/ov. </w:t>
      </w:r>
      <w:r w:rsidRPr="00434723">
        <w:rPr>
          <w:rFonts w:cs="Arial"/>
          <w:szCs w:val="22"/>
          <w:lang w:val="sk-SK"/>
        </w:rPr>
        <w:t xml:space="preserve"> </w:t>
      </w:r>
    </w:p>
    <w:p w14:paraId="01BB9217"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17.</w:t>
      </w:r>
      <w:r w:rsidRPr="00434723">
        <w:rPr>
          <w:rFonts w:cs="Arial"/>
          <w:szCs w:val="22"/>
          <w:lang w:val="sk-SK"/>
        </w:rPr>
        <w:tab/>
        <w:t>Zmluvné Strany sa výslovne dohodli, že na zmenu Prílohy č. 1 týchto Zmluvných dojednaní (uvedených v  bode 15 Zmluvných dojednaní) nie je potrebné uzatvoriť dodatok k Zmluve o Dielo. Zmena Prílohy č. 1 sa realizuje postupom v zmysle podčlánku 4.4b Zmluvných podmienok</w:t>
      </w:r>
      <w:r w:rsidR="00DB4329">
        <w:rPr>
          <w:rFonts w:cs="Arial"/>
          <w:szCs w:val="22"/>
          <w:lang w:val="sk-SK"/>
        </w:rPr>
        <w:t xml:space="preserve"> a akákoľvek zmena v Prílohe č.1 musí byť písomne schválená Objednávateľom postupom uvedeným v podčlánku 4.4b Zmluvných podmienok</w:t>
      </w:r>
      <w:r w:rsidRPr="00434723">
        <w:rPr>
          <w:rFonts w:cs="Arial"/>
          <w:szCs w:val="22"/>
          <w:lang w:val="sk-SK"/>
        </w:rPr>
        <w:t xml:space="preserve">. </w:t>
      </w:r>
    </w:p>
    <w:p w14:paraId="13E02DBC" w14:textId="77777777" w:rsidR="00BE58EF" w:rsidRPr="00434723" w:rsidRDefault="00BE58EF" w:rsidP="007008A6">
      <w:pPr>
        <w:keepLines/>
        <w:suppressLineNumbers/>
        <w:tabs>
          <w:tab w:val="left" w:pos="0"/>
        </w:tabs>
        <w:suppressAutoHyphens/>
        <w:ind w:left="567" w:hanging="567"/>
        <w:jc w:val="both"/>
        <w:rPr>
          <w:rFonts w:cs="Arial"/>
          <w:szCs w:val="22"/>
        </w:rPr>
      </w:pPr>
      <w:r w:rsidRPr="00434723">
        <w:rPr>
          <w:rFonts w:cs="Arial"/>
          <w:szCs w:val="22"/>
          <w:lang w:val="sk-SK"/>
        </w:rPr>
        <w:lastRenderedPageBreak/>
        <w:t>18.</w:t>
      </w:r>
      <w:r w:rsidRPr="00434723">
        <w:rPr>
          <w:rFonts w:cs="Arial"/>
          <w:szCs w:val="22"/>
          <w:lang w:val="sk-SK"/>
        </w:rPr>
        <w:tab/>
        <w:t>Zhotoviteľ nie je oprávnený zriadiť záložné právo na akékoľvek peňažné pohľadávky Zhotoviteľa voči Objednávateľovi, ktoré mu vzniknú na základe tejto Zmluvy o Dielo bez predchádzajúceho písomného súhlasu Objednávateľa. Zhotoviteľ nie je oprávnený postúpiť akékoľvek pohľadávky vyplývajúce z tejto Zmluvy o Dielo na tretiu osobu bez predchádzajúceho písomného súhlasu Objednávateľa.</w:t>
      </w:r>
    </w:p>
    <w:p w14:paraId="1A4753AD" w14:textId="77777777" w:rsidR="00BE58EF" w:rsidRPr="00434723" w:rsidRDefault="00BE58EF" w:rsidP="007008A6">
      <w:pPr>
        <w:keepLines/>
        <w:suppressLineNumbers/>
        <w:tabs>
          <w:tab w:val="left" w:pos="0"/>
        </w:tabs>
        <w:suppressAutoHyphens/>
        <w:ind w:left="567" w:hanging="567"/>
        <w:jc w:val="both"/>
        <w:rPr>
          <w:rFonts w:cs="Arial"/>
          <w:szCs w:val="22"/>
          <w:lang w:val="sk-SK"/>
        </w:rPr>
      </w:pPr>
      <w:r w:rsidRPr="00434723">
        <w:rPr>
          <w:rFonts w:cs="Arial"/>
          <w:szCs w:val="22"/>
          <w:lang w:val="sk-SK"/>
        </w:rPr>
        <w:t xml:space="preserve">19. </w:t>
      </w:r>
      <w:r w:rsidRPr="00434723">
        <w:rPr>
          <w:rFonts w:cs="Arial"/>
          <w:szCs w:val="22"/>
          <w:lang w:val="sk-SK"/>
        </w:rPr>
        <w:tab/>
      </w:r>
      <w:r w:rsidR="00434723" w:rsidRPr="00434723">
        <w:rPr>
          <w:rFonts w:cs="Arial"/>
          <w:szCs w:val="22"/>
          <w:lang w:val="sk-SK"/>
        </w:rPr>
        <w:t>Zhotoviteľ sa zaväzuje strpieť výkon kontroly/auditu súvisiaceho s uskutočňovanými prácami kedykoľvek počas platnosti a účinnosti Zmluvy o poskytnutí nenávratného finančného príspevku (NFP) (ak je),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r w:rsidR="004E2566" w:rsidRPr="00434723">
        <w:rPr>
          <w:rFonts w:cs="Arial"/>
          <w:szCs w:val="22"/>
        </w:rPr>
        <w:t>.</w:t>
      </w:r>
    </w:p>
    <w:p w14:paraId="3D61DE2D"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20. </w:t>
      </w:r>
      <w:r w:rsidRPr="00434723">
        <w:rPr>
          <w:rFonts w:cs="Arial"/>
          <w:szCs w:val="22"/>
          <w:lang w:val="sk-SK"/>
        </w:rPr>
        <w:ta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6E954561"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21. </w:t>
      </w:r>
      <w:r w:rsidRPr="00434723">
        <w:rPr>
          <w:rFonts w:cs="Arial"/>
          <w:szCs w:val="22"/>
          <w:lang w:val="sk-SK"/>
        </w:rPr>
        <w:tab/>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F937CB1"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t>22.</w:t>
      </w:r>
      <w:r w:rsidRPr="0043472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0823863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p>
    <w:p w14:paraId="55E0C5D2" w14:textId="77777777" w:rsidR="00BE58EF" w:rsidRPr="00434723" w:rsidRDefault="00BE58EF" w:rsidP="007008A6">
      <w:pPr>
        <w:keepLines/>
        <w:suppressLineNumbers/>
        <w:tabs>
          <w:tab w:val="left" w:pos="567"/>
        </w:tabs>
        <w:suppressAutoHyphens/>
        <w:jc w:val="both"/>
        <w:rPr>
          <w:rFonts w:cs="Arial"/>
          <w:szCs w:val="22"/>
          <w:lang w:val="sk-SK"/>
        </w:rPr>
      </w:pPr>
    </w:p>
    <w:p w14:paraId="2B11DAF6" w14:textId="77777777" w:rsidR="00BE58EF" w:rsidRPr="00434723" w:rsidRDefault="00BE58EF" w:rsidP="007008A6">
      <w:pPr>
        <w:tabs>
          <w:tab w:val="left" w:pos="5103"/>
        </w:tabs>
        <w:jc w:val="both"/>
        <w:rPr>
          <w:rFonts w:cs="Arial"/>
          <w:szCs w:val="22"/>
          <w:lang w:val="sk-SK"/>
        </w:rPr>
      </w:pPr>
      <w:r w:rsidRPr="00434723">
        <w:rPr>
          <w:rFonts w:cs="Arial"/>
          <w:szCs w:val="22"/>
          <w:lang w:val="sk-SK"/>
        </w:rPr>
        <w:t>V </w:t>
      </w:r>
      <w:r w:rsidR="00B7631E" w:rsidRPr="00434723">
        <w:rPr>
          <w:rFonts w:cs="Arial"/>
          <w:szCs w:val="22"/>
          <w:lang w:val="sk-SK"/>
        </w:rPr>
        <w:t>........................</w:t>
      </w:r>
      <w:r w:rsidRPr="00434723">
        <w:rPr>
          <w:rFonts w:cs="Arial"/>
          <w:szCs w:val="22"/>
          <w:lang w:val="sk-SK"/>
        </w:rPr>
        <w:t xml:space="preserve"> dňa..............                                 </w:t>
      </w:r>
      <w:r w:rsidRPr="00434723">
        <w:rPr>
          <w:rFonts w:cs="Arial"/>
          <w:szCs w:val="22"/>
          <w:lang w:val="sk-SK"/>
        </w:rPr>
        <w:tab/>
        <w:t>V</w:t>
      </w:r>
      <w:r w:rsidR="00B7631E" w:rsidRPr="00434723">
        <w:rPr>
          <w:rFonts w:cs="Arial"/>
          <w:szCs w:val="22"/>
          <w:lang w:val="sk-SK"/>
        </w:rPr>
        <w:t xml:space="preserve"> Bratislave</w:t>
      </w:r>
      <w:r w:rsidRPr="00434723">
        <w:rPr>
          <w:rFonts w:cs="Arial"/>
          <w:szCs w:val="22"/>
          <w:lang w:val="sk-SK"/>
        </w:rPr>
        <w:t xml:space="preserve"> dňa ...............</w:t>
      </w:r>
    </w:p>
    <w:p w14:paraId="6709E8C1" w14:textId="77777777" w:rsidR="00BE58EF" w:rsidRPr="00434723" w:rsidRDefault="00BE58EF" w:rsidP="007008A6">
      <w:pPr>
        <w:pStyle w:val="Styl1"/>
      </w:pPr>
    </w:p>
    <w:p w14:paraId="023328B5" w14:textId="77777777" w:rsidR="00BE58EF" w:rsidRPr="00434723" w:rsidRDefault="00BE58EF" w:rsidP="007008A6">
      <w:pPr>
        <w:tabs>
          <w:tab w:val="left" w:pos="5103"/>
        </w:tabs>
        <w:jc w:val="both"/>
        <w:rPr>
          <w:rFonts w:cs="Arial"/>
          <w:b/>
          <w:szCs w:val="22"/>
          <w:lang w:val="sk-SK"/>
        </w:rPr>
      </w:pPr>
      <w:r w:rsidRPr="00434723">
        <w:rPr>
          <w:rFonts w:cs="Arial"/>
          <w:b/>
          <w:szCs w:val="22"/>
          <w:lang w:val="sk-SK"/>
        </w:rPr>
        <w:t>Zhotoviteľ:</w:t>
      </w:r>
      <w:r w:rsidR="004C7AA6" w:rsidRPr="00434723">
        <w:rPr>
          <w:rFonts w:cs="Arial"/>
          <w:b/>
          <w:szCs w:val="22"/>
          <w:lang w:val="sk-SK"/>
        </w:rPr>
        <w:tab/>
        <w:t>Objednávateľ:</w:t>
      </w:r>
    </w:p>
    <w:p w14:paraId="7FAD4D24" w14:textId="77777777" w:rsidR="00BE58EF" w:rsidRPr="00434723" w:rsidRDefault="00BE58EF" w:rsidP="007008A6">
      <w:pPr>
        <w:tabs>
          <w:tab w:val="left" w:pos="4500"/>
          <w:tab w:val="left" w:pos="5220"/>
        </w:tabs>
        <w:jc w:val="both"/>
        <w:rPr>
          <w:rFonts w:cs="Arial"/>
          <w:szCs w:val="22"/>
          <w:lang w:val="sk-SK"/>
        </w:rPr>
      </w:pPr>
    </w:p>
    <w:p w14:paraId="3675506C" w14:textId="77777777" w:rsidR="00BE58EF" w:rsidRPr="00434723" w:rsidRDefault="00BE58EF" w:rsidP="007008A6">
      <w:pPr>
        <w:tabs>
          <w:tab w:val="left" w:pos="5103"/>
        </w:tabs>
        <w:jc w:val="both"/>
        <w:rPr>
          <w:rFonts w:cs="Arial"/>
          <w:szCs w:val="22"/>
          <w:lang w:val="sk-SK"/>
        </w:rPr>
      </w:pPr>
      <w:r w:rsidRPr="00434723">
        <w:rPr>
          <w:rFonts w:cs="Arial"/>
          <w:szCs w:val="22"/>
          <w:lang w:val="sk-SK"/>
        </w:rPr>
        <w:t>Odtlačok pečiatky</w:t>
      </w:r>
      <w:r w:rsidRPr="00434723">
        <w:rPr>
          <w:rFonts w:cs="Arial"/>
          <w:szCs w:val="22"/>
          <w:lang w:val="sk-SK"/>
        </w:rPr>
        <w:tab/>
        <w:t>Odtlačok pečiatky</w:t>
      </w:r>
    </w:p>
    <w:p w14:paraId="4D9B10D5" w14:textId="77777777" w:rsidR="00BE58EF" w:rsidRPr="00434723" w:rsidRDefault="00BE58EF" w:rsidP="007008A6">
      <w:pPr>
        <w:tabs>
          <w:tab w:val="left" w:pos="4500"/>
        </w:tabs>
        <w:jc w:val="both"/>
        <w:rPr>
          <w:rFonts w:cs="Arial"/>
          <w:szCs w:val="22"/>
          <w:lang w:val="sk-SK"/>
        </w:rPr>
      </w:pPr>
      <w:r w:rsidRPr="00434723">
        <w:rPr>
          <w:rFonts w:cs="Arial"/>
          <w:szCs w:val="22"/>
          <w:lang w:val="sk-SK"/>
        </w:rPr>
        <w:t xml:space="preserve">               </w:t>
      </w:r>
    </w:p>
    <w:p w14:paraId="50E18DCD" w14:textId="77777777" w:rsidR="00BE58EF" w:rsidRPr="00434723" w:rsidRDefault="00BE58EF" w:rsidP="007008A6">
      <w:pPr>
        <w:tabs>
          <w:tab w:val="left" w:pos="4500"/>
        </w:tabs>
        <w:jc w:val="both"/>
        <w:rPr>
          <w:rFonts w:cs="Arial"/>
          <w:szCs w:val="22"/>
          <w:lang w:val="sk-SK"/>
        </w:rPr>
      </w:pPr>
    </w:p>
    <w:p w14:paraId="7809C3D1" w14:textId="77777777" w:rsidR="00BE58EF" w:rsidRPr="00434723" w:rsidRDefault="00BE58EF" w:rsidP="007008A6">
      <w:pPr>
        <w:tabs>
          <w:tab w:val="left" w:pos="4500"/>
        </w:tabs>
        <w:jc w:val="both"/>
        <w:rPr>
          <w:rFonts w:cs="Arial"/>
          <w:szCs w:val="22"/>
          <w:lang w:val="sk-SK"/>
        </w:rPr>
      </w:pPr>
    </w:p>
    <w:p w14:paraId="29AA1AAB" w14:textId="77777777" w:rsidR="00BE58EF" w:rsidRPr="00434723" w:rsidRDefault="00BE58EF" w:rsidP="007008A6">
      <w:pPr>
        <w:tabs>
          <w:tab w:val="left" w:pos="4500"/>
        </w:tabs>
        <w:jc w:val="both"/>
        <w:rPr>
          <w:rFonts w:cs="Arial"/>
          <w:szCs w:val="22"/>
          <w:lang w:val="sk-SK"/>
        </w:rPr>
      </w:pPr>
    </w:p>
    <w:p w14:paraId="7DCDE1C4" w14:textId="77777777" w:rsidR="00BE58EF" w:rsidRPr="00434723" w:rsidRDefault="00B7631E" w:rsidP="007008A6">
      <w:pPr>
        <w:tabs>
          <w:tab w:val="left" w:pos="5103"/>
        </w:tabs>
        <w:jc w:val="both"/>
        <w:rPr>
          <w:rFonts w:cs="Arial"/>
          <w:szCs w:val="22"/>
          <w:lang w:val="sk-SK"/>
        </w:rPr>
      </w:pPr>
      <w:r w:rsidRPr="00434723">
        <w:rPr>
          <w:rFonts w:cs="Arial"/>
          <w:szCs w:val="22"/>
          <w:lang w:val="sk-SK"/>
        </w:rPr>
        <w:tab/>
      </w:r>
      <w:r w:rsidR="00BE58EF" w:rsidRPr="00434723">
        <w:rPr>
          <w:rFonts w:cs="Arial"/>
          <w:szCs w:val="22"/>
          <w:lang w:val="sk-SK"/>
        </w:rPr>
        <w:t>..................................................</w:t>
      </w:r>
    </w:p>
    <w:p w14:paraId="5E5B1FA0" w14:textId="77777777" w:rsidR="00A352DD" w:rsidRPr="00434723" w:rsidRDefault="00BE58EF" w:rsidP="007008A6">
      <w:pPr>
        <w:tabs>
          <w:tab w:val="left" w:pos="5103"/>
        </w:tabs>
        <w:jc w:val="both"/>
        <w:rPr>
          <w:rFonts w:cs="Arial"/>
          <w:b/>
          <w:szCs w:val="22"/>
          <w:lang w:val="sk-SK"/>
        </w:rPr>
      </w:pPr>
      <w:r w:rsidRPr="00434723">
        <w:rPr>
          <w:rFonts w:cs="Arial"/>
          <w:szCs w:val="22"/>
          <w:lang w:val="sk-SK"/>
        </w:rPr>
        <w:t xml:space="preserve">        </w:t>
      </w:r>
      <w:r w:rsidR="00A352DD" w:rsidRPr="00434723">
        <w:rPr>
          <w:rFonts w:cs="Arial"/>
          <w:szCs w:val="22"/>
          <w:lang w:val="sk-SK"/>
        </w:rPr>
        <w:tab/>
      </w:r>
      <w:r w:rsidR="00A352DD" w:rsidRPr="00434723">
        <w:rPr>
          <w:rFonts w:cs="Arial"/>
          <w:b/>
          <w:szCs w:val="22"/>
          <w:lang w:val="sk-SK"/>
        </w:rPr>
        <w:t>Ing. Filip Macháček</w:t>
      </w:r>
      <w:r w:rsidR="00A352DD" w:rsidRPr="00434723">
        <w:rPr>
          <w:rFonts w:cs="Arial"/>
          <w:b/>
          <w:szCs w:val="22"/>
          <w:lang w:val="sk-SK"/>
        </w:rPr>
        <w:tab/>
      </w:r>
    </w:p>
    <w:p w14:paraId="68D92E0A"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predseda predstavenstva</w:t>
      </w:r>
    </w:p>
    <w:p w14:paraId="6EC82B91" w14:textId="77777777" w:rsidR="00BE58EF" w:rsidRPr="00434723" w:rsidRDefault="00A352DD" w:rsidP="007008A6">
      <w:pPr>
        <w:tabs>
          <w:tab w:val="left" w:pos="4500"/>
          <w:tab w:val="left" w:pos="5103"/>
        </w:tabs>
        <w:ind w:left="5103"/>
        <w:jc w:val="both"/>
        <w:rPr>
          <w:rFonts w:cs="Arial"/>
          <w:szCs w:val="22"/>
          <w:lang w:val="sk-SK"/>
        </w:rPr>
      </w:pPr>
      <w:r w:rsidRPr="00434723">
        <w:rPr>
          <w:rFonts w:cs="Arial"/>
          <w:szCs w:val="22"/>
          <w:lang w:val="sk-SK"/>
        </w:rPr>
        <w:t>a generálny riaditeľ</w:t>
      </w:r>
      <w:r w:rsidR="00BE58EF" w:rsidRPr="00434723">
        <w:rPr>
          <w:rFonts w:cs="Arial"/>
          <w:szCs w:val="22"/>
          <w:lang w:val="sk-SK"/>
        </w:rPr>
        <w:tab/>
      </w:r>
    </w:p>
    <w:p w14:paraId="103C5623" w14:textId="77777777" w:rsidR="00BE58EF" w:rsidRPr="00434723" w:rsidRDefault="00BE58EF" w:rsidP="007008A6">
      <w:pPr>
        <w:tabs>
          <w:tab w:val="left" w:pos="5220"/>
        </w:tabs>
        <w:jc w:val="both"/>
        <w:rPr>
          <w:rFonts w:cs="Arial"/>
          <w:szCs w:val="22"/>
          <w:lang w:val="sk-SK"/>
        </w:rPr>
      </w:pPr>
      <w:r w:rsidRPr="00434723">
        <w:rPr>
          <w:rFonts w:cs="Arial"/>
          <w:szCs w:val="22"/>
          <w:lang w:val="sk-SK"/>
        </w:rPr>
        <w:t xml:space="preserve">          </w:t>
      </w:r>
      <w:r w:rsidRPr="00434723">
        <w:rPr>
          <w:rFonts w:cs="Arial"/>
          <w:szCs w:val="22"/>
          <w:lang w:val="sk-SK"/>
        </w:rPr>
        <w:tab/>
      </w:r>
    </w:p>
    <w:p w14:paraId="75C124F3" w14:textId="77777777" w:rsidR="00BE58EF" w:rsidRPr="00434723" w:rsidRDefault="00BE58EF" w:rsidP="007008A6">
      <w:pPr>
        <w:tabs>
          <w:tab w:val="left" w:pos="4500"/>
        </w:tabs>
        <w:jc w:val="both"/>
        <w:rPr>
          <w:rFonts w:cs="Arial"/>
          <w:szCs w:val="22"/>
          <w:lang w:val="sk-SK"/>
        </w:rPr>
      </w:pPr>
    </w:p>
    <w:p w14:paraId="376484BF" w14:textId="2B67C510" w:rsidR="00BE58EF" w:rsidRPr="00434723" w:rsidRDefault="00BE58EF" w:rsidP="007008A6">
      <w:pPr>
        <w:tabs>
          <w:tab w:val="left" w:pos="4500"/>
        </w:tabs>
        <w:jc w:val="both"/>
        <w:rPr>
          <w:rFonts w:cs="Arial"/>
          <w:b/>
          <w:szCs w:val="22"/>
          <w:lang w:val="sk-SK"/>
        </w:rPr>
      </w:pPr>
      <w:r w:rsidRPr="00434723">
        <w:rPr>
          <w:rFonts w:cs="Arial"/>
          <w:b/>
          <w:szCs w:val="22"/>
          <w:lang w:val="sk-SK"/>
        </w:rPr>
        <w:t xml:space="preserve">     </w:t>
      </w:r>
    </w:p>
    <w:p w14:paraId="26457625" w14:textId="77777777" w:rsidR="00A352DD" w:rsidRPr="00434723" w:rsidRDefault="00A352DD" w:rsidP="007008A6">
      <w:pPr>
        <w:tabs>
          <w:tab w:val="left" w:pos="5103"/>
        </w:tabs>
        <w:jc w:val="both"/>
        <w:rPr>
          <w:rFonts w:cs="Arial"/>
          <w:szCs w:val="22"/>
          <w:lang w:val="sk-SK"/>
        </w:rPr>
      </w:pPr>
      <w:r w:rsidRPr="00434723">
        <w:rPr>
          <w:rFonts w:cs="Arial"/>
          <w:szCs w:val="22"/>
          <w:lang w:val="sk-SK"/>
        </w:rPr>
        <w:tab/>
        <w:t>..................................................</w:t>
      </w:r>
    </w:p>
    <w:p w14:paraId="51D22C5A" w14:textId="77777777" w:rsidR="00A352DD" w:rsidRPr="00434723" w:rsidRDefault="00A352DD" w:rsidP="007008A6">
      <w:pPr>
        <w:tabs>
          <w:tab w:val="left" w:pos="5103"/>
        </w:tabs>
        <w:jc w:val="both"/>
        <w:rPr>
          <w:rFonts w:cs="Arial"/>
          <w:b/>
          <w:szCs w:val="22"/>
          <w:lang w:val="sk-SK"/>
        </w:rPr>
      </w:pPr>
      <w:r w:rsidRPr="00434723">
        <w:rPr>
          <w:rFonts w:cs="Arial"/>
          <w:szCs w:val="22"/>
          <w:lang w:val="sk-SK"/>
        </w:rPr>
        <w:t xml:space="preserve">        </w:t>
      </w:r>
      <w:r w:rsidRPr="00434723">
        <w:rPr>
          <w:rFonts w:cs="Arial"/>
          <w:szCs w:val="22"/>
          <w:lang w:val="sk-SK"/>
        </w:rPr>
        <w:tab/>
      </w:r>
      <w:r w:rsidR="001052A0">
        <w:rPr>
          <w:rFonts w:cs="Arial"/>
          <w:b/>
          <w:szCs w:val="22"/>
          <w:lang w:val="sk-SK"/>
        </w:rPr>
        <w:t>Mgr. Tomáš Mateička</w:t>
      </w:r>
      <w:r w:rsidRPr="00434723">
        <w:rPr>
          <w:rFonts w:cs="Arial"/>
          <w:b/>
          <w:szCs w:val="22"/>
          <w:lang w:val="sk-SK"/>
        </w:rPr>
        <w:tab/>
      </w:r>
    </w:p>
    <w:p w14:paraId="06FC5A68"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člen predstavenstva</w:t>
      </w:r>
    </w:p>
    <w:p w14:paraId="35A06B04" w14:textId="1302B353" w:rsidR="008A71DE" w:rsidRPr="00434723" w:rsidRDefault="00A352DD" w:rsidP="003A5F1C">
      <w:pPr>
        <w:tabs>
          <w:tab w:val="left" w:pos="5103"/>
        </w:tabs>
        <w:ind w:left="2832"/>
        <w:rPr>
          <w:rFonts w:cs="Arial"/>
          <w:szCs w:val="22"/>
          <w:lang w:val="sk-SK"/>
        </w:rPr>
      </w:pPr>
      <w:r w:rsidRPr="00434723">
        <w:rPr>
          <w:rFonts w:cs="Arial"/>
          <w:szCs w:val="22"/>
          <w:lang w:val="sk-SK"/>
        </w:rPr>
        <w:lastRenderedPageBreak/>
        <w:tab/>
      </w:r>
      <w:r w:rsidRPr="00434723">
        <w:rPr>
          <w:rFonts w:cs="Arial"/>
          <w:szCs w:val="22"/>
          <w:lang w:val="sk-SK"/>
        </w:rPr>
        <w:tab/>
      </w:r>
    </w:p>
    <w:p w14:paraId="663637EA" w14:textId="77777777" w:rsidR="008A71DE" w:rsidRPr="00434723" w:rsidRDefault="008A71DE" w:rsidP="007008A6">
      <w:pPr>
        <w:rPr>
          <w:rFonts w:cs="Arial"/>
          <w:szCs w:val="22"/>
          <w:lang w:val="sk-SK"/>
        </w:rPr>
      </w:pPr>
    </w:p>
    <w:p w14:paraId="490C0671" w14:textId="77777777" w:rsidR="008A71DE" w:rsidRPr="00434723" w:rsidRDefault="008A71DE" w:rsidP="007008A6">
      <w:pPr>
        <w:rPr>
          <w:rFonts w:cs="Arial"/>
          <w:szCs w:val="22"/>
          <w:lang w:val="sk-SK"/>
        </w:rPr>
      </w:pPr>
    </w:p>
    <w:p w14:paraId="6D5FEF3F" w14:textId="77777777" w:rsidR="008A71DE" w:rsidRPr="00434723" w:rsidRDefault="008A71DE" w:rsidP="007008A6">
      <w:pPr>
        <w:rPr>
          <w:rFonts w:cs="Arial"/>
          <w:szCs w:val="22"/>
          <w:lang w:val="sk-SK"/>
        </w:rPr>
      </w:pPr>
    </w:p>
    <w:p w14:paraId="146A27B2" w14:textId="77777777" w:rsidR="008A71DE" w:rsidRPr="00434723" w:rsidRDefault="008A71DE" w:rsidP="007008A6">
      <w:pPr>
        <w:rPr>
          <w:rFonts w:cs="Arial"/>
          <w:sz w:val="32"/>
          <w:szCs w:val="22"/>
          <w:lang w:val="sk-SK"/>
        </w:rPr>
      </w:pPr>
    </w:p>
    <w:p w14:paraId="4781890B" w14:textId="77777777" w:rsidR="00BE58EF" w:rsidRPr="00434723" w:rsidRDefault="00BE58EF" w:rsidP="007008A6">
      <w:pPr>
        <w:jc w:val="center"/>
        <w:rPr>
          <w:rFonts w:cs="Arial"/>
          <w:b/>
          <w:sz w:val="32"/>
          <w:szCs w:val="22"/>
          <w:lang w:val="sk-SK"/>
        </w:rPr>
      </w:pPr>
      <w:r w:rsidRPr="00434723">
        <w:rPr>
          <w:rFonts w:cs="Arial"/>
          <w:b/>
          <w:sz w:val="32"/>
          <w:szCs w:val="22"/>
          <w:lang w:val="sk-SK"/>
        </w:rPr>
        <w:t>ČASŤ 2</w:t>
      </w:r>
    </w:p>
    <w:p w14:paraId="4F73395F" w14:textId="77777777" w:rsidR="00BE58EF" w:rsidRPr="00434723" w:rsidRDefault="00BE58EF" w:rsidP="007008A6">
      <w:pPr>
        <w:jc w:val="center"/>
        <w:rPr>
          <w:rFonts w:cs="Arial"/>
          <w:b/>
          <w:sz w:val="32"/>
          <w:szCs w:val="22"/>
          <w:lang w:val="sk-SK"/>
        </w:rPr>
      </w:pPr>
    </w:p>
    <w:p w14:paraId="126CCB34"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ZMLUVA O DIELO</w:t>
      </w:r>
    </w:p>
    <w:p w14:paraId="72BC4D9F" w14:textId="77777777" w:rsidR="00BE58EF" w:rsidRPr="00434723" w:rsidRDefault="00BE58EF" w:rsidP="007008A6">
      <w:pPr>
        <w:jc w:val="center"/>
        <w:rPr>
          <w:rFonts w:cs="Arial"/>
          <w:b/>
          <w:caps/>
          <w:sz w:val="32"/>
          <w:szCs w:val="22"/>
          <w:lang w:val="sk-SK"/>
        </w:rPr>
      </w:pPr>
    </w:p>
    <w:p w14:paraId="3CFAD4C2"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 xml:space="preserve">ZMLUVNÉ PODMIENKY </w:t>
      </w:r>
    </w:p>
    <w:p w14:paraId="7DC0E406" w14:textId="77777777" w:rsidR="00BE58EF" w:rsidRPr="00434723" w:rsidRDefault="00BE58EF" w:rsidP="007008A6">
      <w:pPr>
        <w:tabs>
          <w:tab w:val="right" w:pos="9936"/>
        </w:tabs>
        <w:rPr>
          <w:rFonts w:cs="Arial"/>
          <w:sz w:val="32"/>
          <w:szCs w:val="22"/>
          <w:lang w:val="sk-SK"/>
        </w:rPr>
      </w:pPr>
    </w:p>
    <w:p w14:paraId="6BF8BA4E" w14:textId="77777777" w:rsidR="00BE58EF" w:rsidRPr="00434723" w:rsidRDefault="00BE58EF" w:rsidP="007008A6">
      <w:pPr>
        <w:tabs>
          <w:tab w:val="right" w:pos="9936"/>
        </w:tabs>
        <w:jc w:val="center"/>
        <w:rPr>
          <w:rFonts w:cs="Arial"/>
          <w:b/>
          <w:sz w:val="32"/>
          <w:szCs w:val="22"/>
          <w:lang w:val="sk-SK"/>
        </w:rPr>
      </w:pPr>
      <w:r w:rsidRPr="00434723">
        <w:rPr>
          <w:rFonts w:cs="Arial"/>
          <w:b/>
          <w:sz w:val="32"/>
          <w:szCs w:val="22"/>
          <w:lang w:val="sk-SK"/>
        </w:rPr>
        <w:t>ČASŤ 2.1  VŠEOBECNÉ ZMLUVNÉ PODMIENKY</w:t>
      </w:r>
    </w:p>
    <w:p w14:paraId="4010338E" w14:textId="77777777" w:rsidR="00BE58EF" w:rsidRPr="00434723" w:rsidRDefault="00BE58EF" w:rsidP="007008A6">
      <w:pPr>
        <w:tabs>
          <w:tab w:val="right" w:pos="9936"/>
        </w:tabs>
        <w:jc w:val="center"/>
        <w:rPr>
          <w:rFonts w:cs="Arial"/>
          <w:b/>
          <w:sz w:val="32"/>
          <w:szCs w:val="22"/>
          <w:lang w:val="sk-SK"/>
        </w:rPr>
      </w:pPr>
    </w:p>
    <w:p w14:paraId="489693BF" w14:textId="77777777" w:rsidR="00BE58EF" w:rsidRPr="00434723" w:rsidRDefault="00BE58EF" w:rsidP="007008A6">
      <w:pPr>
        <w:tabs>
          <w:tab w:val="right" w:pos="9936"/>
        </w:tabs>
        <w:rPr>
          <w:rFonts w:cs="Arial"/>
          <w:b/>
          <w:sz w:val="32"/>
          <w:szCs w:val="22"/>
          <w:lang w:val="sk-SK"/>
        </w:rPr>
      </w:pPr>
      <w:r w:rsidRPr="00434723">
        <w:rPr>
          <w:rFonts w:cs="Arial"/>
          <w:b/>
          <w:sz w:val="32"/>
          <w:szCs w:val="22"/>
          <w:lang w:val="sk-SK"/>
        </w:rPr>
        <w:t xml:space="preserve">            ČASŤ 2.2   OSOBITNÉ  ZMLUVNÉ PODMIENKY</w:t>
      </w:r>
    </w:p>
    <w:p w14:paraId="53AED2F6" w14:textId="77777777" w:rsidR="00BE58EF" w:rsidRPr="00434723" w:rsidRDefault="00BE58EF" w:rsidP="007008A6">
      <w:pPr>
        <w:tabs>
          <w:tab w:val="right" w:pos="9936"/>
        </w:tabs>
        <w:jc w:val="center"/>
        <w:rPr>
          <w:rFonts w:cs="Arial"/>
          <w:b/>
          <w:szCs w:val="22"/>
          <w:lang w:val="sk-SK"/>
        </w:rPr>
      </w:pPr>
    </w:p>
    <w:p w14:paraId="74E019A1" w14:textId="77777777" w:rsidR="00BE58EF" w:rsidRPr="00434723" w:rsidRDefault="00BE58EF" w:rsidP="007008A6">
      <w:pPr>
        <w:tabs>
          <w:tab w:val="right" w:pos="9936"/>
        </w:tabs>
        <w:jc w:val="center"/>
        <w:rPr>
          <w:rFonts w:cs="Arial"/>
          <w:b/>
          <w:caps/>
          <w:szCs w:val="22"/>
          <w:lang w:val="sk-SK"/>
        </w:rPr>
      </w:pPr>
      <w:r w:rsidRPr="00434723">
        <w:rPr>
          <w:rFonts w:cs="Arial"/>
          <w:b/>
          <w:szCs w:val="22"/>
          <w:lang w:val="sk-SK"/>
        </w:rPr>
        <w:br w:type="page"/>
      </w:r>
    </w:p>
    <w:p w14:paraId="544435C4"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lastRenderedPageBreak/>
        <w:t>ZMLUVA O DIELO</w:t>
      </w:r>
    </w:p>
    <w:p w14:paraId="57CF78D8"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t xml:space="preserve">ZMLUVNÉ PODMIENKY </w:t>
      </w:r>
    </w:p>
    <w:p w14:paraId="4D5BCBBD" w14:textId="77777777" w:rsidR="00BE58EF" w:rsidRPr="00434723" w:rsidRDefault="00BE58EF" w:rsidP="007008A6">
      <w:pPr>
        <w:tabs>
          <w:tab w:val="right" w:pos="9936"/>
        </w:tabs>
        <w:jc w:val="center"/>
        <w:rPr>
          <w:rFonts w:cs="Arial"/>
          <w:b/>
          <w:szCs w:val="22"/>
          <w:lang w:val="sk-SK"/>
        </w:rPr>
      </w:pPr>
    </w:p>
    <w:p w14:paraId="55A3E042" w14:textId="77777777" w:rsidR="00BE58EF" w:rsidRPr="00434723" w:rsidRDefault="00BE58EF" w:rsidP="007008A6">
      <w:pPr>
        <w:tabs>
          <w:tab w:val="right" w:pos="9936"/>
        </w:tabs>
        <w:jc w:val="center"/>
        <w:rPr>
          <w:rFonts w:cs="Arial"/>
          <w:b/>
          <w:szCs w:val="22"/>
          <w:lang w:val="sk-SK"/>
        </w:rPr>
      </w:pPr>
    </w:p>
    <w:p w14:paraId="0ADF3293" w14:textId="77777777" w:rsidR="00BE58EF" w:rsidRPr="00434723" w:rsidRDefault="00BE58EF" w:rsidP="007008A6">
      <w:pPr>
        <w:tabs>
          <w:tab w:val="right" w:pos="9936"/>
        </w:tabs>
        <w:ind w:right="-144"/>
        <w:jc w:val="both"/>
        <w:rPr>
          <w:rFonts w:cs="Arial"/>
          <w:szCs w:val="22"/>
          <w:lang w:val="sk-SK"/>
        </w:rPr>
      </w:pPr>
      <w:r w:rsidRPr="00434723">
        <w:rPr>
          <w:rFonts w:cs="Arial"/>
          <w:szCs w:val="22"/>
          <w:lang w:val="sk-SK"/>
        </w:rPr>
        <w:t xml:space="preserve">Zmluvné podmienky pozostávajú zo </w:t>
      </w:r>
      <w:r w:rsidRPr="00434723">
        <w:rPr>
          <w:rFonts w:cs="Arial"/>
          <w:b/>
          <w:szCs w:val="22"/>
          <w:lang w:val="sk-SK"/>
        </w:rPr>
        <w:t>„</w:t>
      </w:r>
      <w:r w:rsidRPr="00434723">
        <w:rPr>
          <w:rFonts w:cs="Arial"/>
          <w:b/>
          <w:bCs/>
          <w:szCs w:val="22"/>
          <w:lang w:val="sk-SK"/>
        </w:rPr>
        <w:t>Všeobecných zmluvných podmienok</w:t>
      </w:r>
      <w:r w:rsidRPr="00434723">
        <w:rPr>
          <w:rFonts w:cs="Arial"/>
          <w:b/>
          <w:szCs w:val="22"/>
          <w:lang w:val="sk-SK"/>
        </w:rPr>
        <w:t>“</w:t>
      </w:r>
      <w:r w:rsidR="00434723" w:rsidRPr="00434723">
        <w:rPr>
          <w:rFonts w:cs="Arial"/>
          <w:b/>
          <w:szCs w:val="22"/>
          <w:lang w:val="sk-SK"/>
        </w:rPr>
        <w:t xml:space="preserve"> „červená kniha“</w:t>
      </w:r>
      <w:r w:rsidRPr="00434723">
        <w:rPr>
          <w:rFonts w:cs="Arial"/>
          <w:szCs w:val="22"/>
          <w:lang w:val="sk-SK"/>
        </w:rPr>
        <w:t xml:space="preserve">, vrátane Prílohy „Všeobecné podmienky Dohody o riešení sporov“ a z </w:t>
      </w:r>
      <w:r w:rsidRPr="00434723">
        <w:rPr>
          <w:rFonts w:cs="Arial"/>
          <w:b/>
          <w:szCs w:val="22"/>
          <w:lang w:val="sk-SK"/>
        </w:rPr>
        <w:t>„Osobitných zmluvných podmienok“</w:t>
      </w:r>
      <w:r w:rsidRPr="00434723">
        <w:rPr>
          <w:rFonts w:cs="Arial"/>
          <w:szCs w:val="22"/>
          <w:lang w:val="sk-SK"/>
        </w:rPr>
        <w:t>, ktoré predstavujú doplnky, úpravy a dodatky k Všeobecným zmluvným podmienkam</w:t>
      </w:r>
      <w:r w:rsidR="00434723" w:rsidRPr="00434723">
        <w:rPr>
          <w:rFonts w:cs="Arial"/>
          <w:szCs w:val="22"/>
          <w:lang w:val="sk-SK"/>
        </w:rPr>
        <w:t xml:space="preserve"> „červená kniha“</w:t>
      </w:r>
      <w:r w:rsidRPr="00434723">
        <w:rPr>
          <w:rFonts w:cs="Arial"/>
          <w:szCs w:val="22"/>
          <w:lang w:val="sk-SK"/>
        </w:rPr>
        <w:t>.</w:t>
      </w:r>
    </w:p>
    <w:p w14:paraId="2FA3E8C7" w14:textId="77777777" w:rsidR="00BE58EF" w:rsidRPr="00434723" w:rsidRDefault="00BE58EF" w:rsidP="007008A6">
      <w:pPr>
        <w:tabs>
          <w:tab w:val="right" w:pos="9936"/>
        </w:tabs>
        <w:jc w:val="both"/>
        <w:rPr>
          <w:rFonts w:cs="Arial"/>
          <w:b/>
          <w:szCs w:val="22"/>
          <w:lang w:val="sk-SK"/>
        </w:rPr>
      </w:pPr>
    </w:p>
    <w:p w14:paraId="3E25D6B0" w14:textId="77777777" w:rsidR="00BE58EF" w:rsidRPr="00434723" w:rsidRDefault="00BE58EF" w:rsidP="007008A6">
      <w:pPr>
        <w:tabs>
          <w:tab w:val="right" w:pos="9936"/>
        </w:tabs>
        <w:jc w:val="center"/>
        <w:rPr>
          <w:rFonts w:cs="Arial"/>
          <w:b/>
          <w:caps/>
          <w:szCs w:val="22"/>
          <w:lang w:val="sk-SK"/>
        </w:rPr>
      </w:pPr>
    </w:p>
    <w:p w14:paraId="4CA9E0D9" w14:textId="77777777" w:rsidR="00BE58EF" w:rsidRPr="00434723" w:rsidRDefault="00BE58EF" w:rsidP="007008A6">
      <w:pPr>
        <w:tabs>
          <w:tab w:val="right" w:pos="9936"/>
        </w:tabs>
        <w:jc w:val="center"/>
        <w:rPr>
          <w:rFonts w:cs="Arial"/>
          <w:b/>
          <w:caps/>
          <w:szCs w:val="22"/>
          <w:lang w:val="sk-SK"/>
        </w:rPr>
      </w:pPr>
      <w:r w:rsidRPr="00434723">
        <w:rPr>
          <w:rFonts w:cs="Arial"/>
          <w:b/>
          <w:caps/>
          <w:szCs w:val="22"/>
          <w:lang w:val="sk-SK"/>
        </w:rPr>
        <w:t>Časť 2.1 Všeobecné zmluvné podmienky</w:t>
      </w:r>
    </w:p>
    <w:p w14:paraId="2C23C68A" w14:textId="77777777" w:rsidR="00BE58EF" w:rsidRPr="00434723" w:rsidRDefault="00BE58EF" w:rsidP="007008A6">
      <w:pPr>
        <w:tabs>
          <w:tab w:val="right" w:pos="9936"/>
        </w:tabs>
        <w:jc w:val="both"/>
        <w:rPr>
          <w:rFonts w:cs="Arial"/>
          <w:szCs w:val="22"/>
          <w:lang w:val="sk-SK"/>
        </w:rPr>
      </w:pPr>
    </w:p>
    <w:p w14:paraId="73847093"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nemenné, zostávajú v plnej platnosti v takom rozsahu, v akom nie sú upravené alebo doplnené Osobitnými zmluvnými podmienkami.</w:t>
      </w:r>
    </w:p>
    <w:p w14:paraId="3ADFAC71" w14:textId="77777777" w:rsidR="00BE58EF" w:rsidRPr="00434723" w:rsidRDefault="00BE58EF" w:rsidP="007008A6">
      <w:pPr>
        <w:tabs>
          <w:tab w:val="right" w:pos="9936"/>
        </w:tabs>
        <w:jc w:val="both"/>
        <w:rPr>
          <w:rFonts w:cs="Arial"/>
          <w:szCs w:val="22"/>
          <w:lang w:val="sk-SK"/>
        </w:rPr>
      </w:pPr>
    </w:p>
    <w:p w14:paraId="31E73A67"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súčasťou:</w:t>
      </w:r>
    </w:p>
    <w:p w14:paraId="0EB8429C" w14:textId="77777777" w:rsidR="00BE58EF" w:rsidRPr="00434723" w:rsidRDefault="00BE58EF" w:rsidP="007008A6">
      <w:pPr>
        <w:tabs>
          <w:tab w:val="right" w:pos="9936"/>
        </w:tabs>
        <w:jc w:val="both"/>
        <w:rPr>
          <w:rFonts w:cs="Arial"/>
          <w:szCs w:val="22"/>
          <w:lang w:val="sk-SK"/>
        </w:rPr>
      </w:pPr>
      <w:r w:rsidRPr="00434723">
        <w:rPr>
          <w:rFonts w:cs="Arial"/>
          <w:szCs w:val="22"/>
          <w:lang w:val="sk-SK"/>
        </w:rPr>
        <w:t>“Zmluvných podmienok na výstavbu, pre stavebné a inžinierske Diela projektované Objednávateľom (</w:t>
      </w:r>
      <w:r w:rsidR="00907D4A" w:rsidRPr="00434723">
        <w:rPr>
          <w:rFonts w:cs="Arial"/>
          <w:szCs w:val="22"/>
          <w:lang w:val="sk-SK"/>
        </w:rPr>
        <w:t>„</w:t>
      </w:r>
      <w:r w:rsidRPr="00434723">
        <w:rPr>
          <w:rFonts w:cs="Arial"/>
          <w:szCs w:val="22"/>
          <w:lang w:val="sk-SK"/>
        </w:rPr>
        <w:t xml:space="preserve">červená kniha“), Prvé vydanie 1999, vydané Medzinárodnou federáciou konzultačných inžinierov (FIDIC), slovenský preklad, SACE 2008.  </w:t>
      </w:r>
    </w:p>
    <w:p w14:paraId="4DE00F32" w14:textId="77777777" w:rsidR="00BE58EF" w:rsidRPr="00434723" w:rsidRDefault="00BE58EF" w:rsidP="007008A6">
      <w:pPr>
        <w:tabs>
          <w:tab w:val="right" w:pos="9936"/>
        </w:tabs>
        <w:jc w:val="both"/>
        <w:rPr>
          <w:rFonts w:cs="Arial"/>
          <w:szCs w:val="22"/>
          <w:lang w:val="sk-SK"/>
        </w:rPr>
      </w:pPr>
    </w:p>
    <w:p w14:paraId="27B3D7AB" w14:textId="77777777" w:rsidR="00BE58EF" w:rsidRPr="00434723" w:rsidRDefault="00BE58EF" w:rsidP="007008A6">
      <w:pPr>
        <w:tabs>
          <w:tab w:val="right" w:pos="9936"/>
        </w:tabs>
        <w:jc w:val="both"/>
        <w:rPr>
          <w:rFonts w:cs="Arial"/>
          <w:szCs w:val="22"/>
          <w:lang w:val="sk-SK"/>
        </w:rPr>
      </w:pPr>
    </w:p>
    <w:p w14:paraId="3965812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je možné zakúpiť na adrese:</w:t>
      </w:r>
    </w:p>
    <w:p w14:paraId="0619952F" w14:textId="77777777" w:rsidR="00BE58EF" w:rsidRPr="00434723" w:rsidRDefault="00BE58EF" w:rsidP="007008A6">
      <w:pPr>
        <w:tabs>
          <w:tab w:val="right" w:pos="9936"/>
        </w:tabs>
        <w:jc w:val="both"/>
        <w:rPr>
          <w:rFonts w:cs="Arial"/>
          <w:szCs w:val="22"/>
          <w:lang w:val="sk-SK"/>
        </w:rPr>
      </w:pPr>
    </w:p>
    <w:p w14:paraId="1E7CECE4" w14:textId="77777777" w:rsidR="00BE58EF" w:rsidRPr="00434723" w:rsidRDefault="00BE58EF" w:rsidP="007008A6">
      <w:pPr>
        <w:tabs>
          <w:tab w:val="right" w:pos="9936"/>
        </w:tabs>
        <w:jc w:val="both"/>
        <w:rPr>
          <w:rFonts w:cs="Arial"/>
          <w:szCs w:val="22"/>
          <w:lang w:val="sk-SK"/>
        </w:rPr>
      </w:pPr>
      <w:r w:rsidRPr="00434723">
        <w:rPr>
          <w:rFonts w:cs="Arial"/>
          <w:szCs w:val="22"/>
          <w:lang w:val="sk-SK"/>
        </w:rPr>
        <w:t>Slovenská asociácia konzultačných inžinierov – SACE</w:t>
      </w:r>
    </w:p>
    <w:p w14:paraId="39989EE0" w14:textId="77777777" w:rsidR="00BE58EF" w:rsidRDefault="00A67339" w:rsidP="007008A6">
      <w:pPr>
        <w:tabs>
          <w:tab w:val="right" w:pos="9936"/>
        </w:tabs>
        <w:jc w:val="both"/>
        <w:rPr>
          <w:rFonts w:cs="Arial"/>
          <w:szCs w:val="22"/>
          <w:lang w:val="sk-SK"/>
        </w:rPr>
      </w:pPr>
      <w:r>
        <w:rPr>
          <w:rFonts w:cs="Arial"/>
          <w:szCs w:val="22"/>
          <w:lang w:val="sk-SK"/>
        </w:rPr>
        <w:t>Tomášikova 64A</w:t>
      </w:r>
    </w:p>
    <w:p w14:paraId="2F13CC1F" w14:textId="77777777" w:rsidR="00A67339" w:rsidRPr="00434723" w:rsidRDefault="00A67339" w:rsidP="007008A6">
      <w:pPr>
        <w:tabs>
          <w:tab w:val="right" w:pos="9936"/>
        </w:tabs>
        <w:jc w:val="both"/>
        <w:rPr>
          <w:rFonts w:cs="Arial"/>
          <w:szCs w:val="22"/>
          <w:lang w:val="sk-SK"/>
        </w:rPr>
      </w:pPr>
      <w:r>
        <w:rPr>
          <w:rFonts w:cs="Arial"/>
          <w:szCs w:val="22"/>
          <w:lang w:val="sk-SK"/>
        </w:rPr>
        <w:t>LakeSide Park II</w:t>
      </w:r>
    </w:p>
    <w:p w14:paraId="258A8573" w14:textId="77777777" w:rsidR="00BE58EF" w:rsidRPr="00434723" w:rsidRDefault="00907D4A" w:rsidP="007008A6">
      <w:pPr>
        <w:tabs>
          <w:tab w:val="right" w:pos="9936"/>
        </w:tabs>
        <w:jc w:val="both"/>
        <w:rPr>
          <w:rFonts w:cs="Arial"/>
          <w:szCs w:val="22"/>
          <w:lang w:val="sk-SK"/>
        </w:rPr>
      </w:pPr>
      <w:r w:rsidRPr="00434723">
        <w:rPr>
          <w:rFonts w:cs="Arial"/>
          <w:szCs w:val="22"/>
          <w:lang w:val="sk-SK"/>
        </w:rPr>
        <w:t>831 04</w:t>
      </w:r>
      <w:r w:rsidR="00BE58EF" w:rsidRPr="00434723">
        <w:rPr>
          <w:rFonts w:cs="Arial"/>
          <w:szCs w:val="22"/>
          <w:lang w:val="sk-SK"/>
        </w:rPr>
        <w:t xml:space="preserve"> Bratislava</w:t>
      </w:r>
    </w:p>
    <w:p w14:paraId="4E2E4B7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tel.: +421</w:t>
      </w:r>
      <w:r w:rsidR="00907D4A" w:rsidRPr="00434723">
        <w:rPr>
          <w:rFonts w:cs="Arial"/>
          <w:szCs w:val="22"/>
          <w:lang w:val="sk-SK"/>
        </w:rPr>
        <w:t> 917 212 923</w:t>
      </w:r>
    </w:p>
    <w:p w14:paraId="6112FBE2" w14:textId="77777777" w:rsidR="00BE58EF" w:rsidRPr="00434723" w:rsidRDefault="00BE58EF" w:rsidP="007008A6">
      <w:pPr>
        <w:tabs>
          <w:tab w:val="right" w:pos="9936"/>
        </w:tabs>
        <w:jc w:val="both"/>
        <w:rPr>
          <w:rFonts w:cs="Arial"/>
          <w:szCs w:val="22"/>
          <w:lang w:val="sk-SK"/>
        </w:rPr>
      </w:pPr>
      <w:r w:rsidRPr="00434723">
        <w:rPr>
          <w:rFonts w:cs="Arial"/>
          <w:szCs w:val="22"/>
          <w:lang w:val="sk-SK"/>
        </w:rPr>
        <w:t xml:space="preserve">e-mail: </w:t>
      </w:r>
      <w:hyperlink r:id="rId12" w:history="1">
        <w:r w:rsidRPr="00434723">
          <w:rPr>
            <w:rFonts w:cs="Arial"/>
            <w:szCs w:val="22"/>
            <w:lang w:val="sk-SK"/>
          </w:rPr>
          <w:t>tajomnik@sace.sk</w:t>
        </w:r>
      </w:hyperlink>
    </w:p>
    <w:p w14:paraId="30560882" w14:textId="77777777" w:rsidR="00BE58EF" w:rsidRPr="00434723" w:rsidRDefault="0040656D" w:rsidP="007008A6">
      <w:pPr>
        <w:tabs>
          <w:tab w:val="right" w:pos="9936"/>
        </w:tabs>
        <w:jc w:val="both"/>
        <w:rPr>
          <w:rFonts w:cs="Arial"/>
          <w:szCs w:val="22"/>
          <w:lang w:val="sk-SK"/>
        </w:rPr>
      </w:pPr>
      <w:hyperlink r:id="rId13" w:history="1">
        <w:r w:rsidR="00BE58EF" w:rsidRPr="00434723">
          <w:rPr>
            <w:rStyle w:val="Hypertextovprepojenie"/>
            <w:rFonts w:cs="Arial"/>
            <w:szCs w:val="22"/>
            <w:lang w:val="sk-SK"/>
          </w:rPr>
          <w:t>www.sace.sk</w:t>
        </w:r>
      </w:hyperlink>
    </w:p>
    <w:p w14:paraId="6F914348" w14:textId="77777777" w:rsidR="00BE58EF" w:rsidRPr="00434723" w:rsidRDefault="00BE58EF" w:rsidP="007008A6">
      <w:pPr>
        <w:pStyle w:val="oddl-nadpis"/>
        <w:widowControl/>
        <w:tabs>
          <w:tab w:val="clear" w:pos="567"/>
          <w:tab w:val="right" w:pos="9936"/>
        </w:tabs>
        <w:spacing w:before="0" w:line="240" w:lineRule="auto"/>
        <w:jc w:val="center"/>
        <w:rPr>
          <w:rFonts w:cs="Arial"/>
          <w:sz w:val="22"/>
          <w:szCs w:val="22"/>
          <w:lang w:val="sk-SK"/>
        </w:rPr>
      </w:pPr>
    </w:p>
    <w:p w14:paraId="32CF1C1D" w14:textId="77777777" w:rsidR="00BE58EF" w:rsidRPr="00434723" w:rsidRDefault="00BE58EF" w:rsidP="007008A6">
      <w:pPr>
        <w:pStyle w:val="Styl1"/>
        <w:jc w:val="both"/>
        <w:rPr>
          <w:b w:val="0"/>
          <w:bCs/>
          <w:caps w:val="0"/>
        </w:rPr>
      </w:pPr>
      <w:r w:rsidRPr="00434723">
        <w:rPr>
          <w:b w:val="0"/>
          <w:bCs/>
          <w:caps w:val="0"/>
        </w:rPr>
        <w:t>Výrazy a definície použité vo Všeobecných a v Osobitných zmluvných podmienkach vychádzajú z výrazov a definícií tak</w:t>
      </w:r>
      <w:r w:rsidR="005B5068">
        <w:rPr>
          <w:b w:val="0"/>
          <w:bCs/>
          <w:caps w:val="0"/>
        </w:rPr>
        <w:t xml:space="preserve">, </w:t>
      </w:r>
      <w:r w:rsidRPr="00434723">
        <w:rPr>
          <w:b w:val="0"/>
          <w:bCs/>
          <w:caps w:val="0"/>
        </w:rPr>
        <w:t>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434723">
        <w:rPr>
          <w:b w:val="0"/>
          <w:caps w:val="0"/>
        </w:rPr>
        <w:t>,</w:t>
      </w:r>
      <w:r w:rsidRPr="00434723">
        <w:rPr>
          <w:b w:val="0"/>
          <w:bCs/>
          <w:caps w:val="0"/>
        </w:rPr>
        <w:t xml:space="preserve"> First Edition 1999 (</w:t>
      </w:r>
      <w:r w:rsidR="00907D4A" w:rsidRPr="00434723">
        <w:rPr>
          <w:b w:val="0"/>
          <w:bCs/>
          <w:caps w:val="0"/>
        </w:rPr>
        <w:t>„</w:t>
      </w:r>
      <w:r w:rsidRPr="00434723">
        <w:rPr>
          <w:b w:val="0"/>
          <w:bCs/>
          <w:caps w:val="0"/>
        </w:rPr>
        <w:t>red book“) published by the Fédération Internationale des Ingénieurs–Conseils (FIDIC)“ Slovenskou asociáciou konzultačných inžinierov – SACE v roku 2008.</w:t>
      </w:r>
    </w:p>
    <w:p w14:paraId="4E766139" w14:textId="77777777" w:rsidR="00BE58EF" w:rsidRPr="00434723" w:rsidRDefault="00BE58EF" w:rsidP="007008A6">
      <w:pPr>
        <w:pStyle w:val="Styl1"/>
        <w:jc w:val="both"/>
        <w:rPr>
          <w:b w:val="0"/>
          <w:bCs/>
          <w:caps w:val="0"/>
        </w:rPr>
      </w:pPr>
    </w:p>
    <w:p w14:paraId="2E7C95A2" w14:textId="77777777" w:rsidR="00BE58EF" w:rsidRPr="00434723" w:rsidRDefault="00BE58EF" w:rsidP="007008A6">
      <w:pPr>
        <w:pStyle w:val="Styl1"/>
        <w:jc w:val="both"/>
        <w:rPr>
          <w:b w:val="0"/>
          <w:bCs/>
          <w:caps w:val="0"/>
        </w:rPr>
      </w:pPr>
    </w:p>
    <w:p w14:paraId="7C853E17" w14:textId="77777777" w:rsidR="00BE58EF" w:rsidRPr="00434723" w:rsidRDefault="00BE58EF" w:rsidP="007008A6">
      <w:pPr>
        <w:pStyle w:val="Styl1"/>
        <w:jc w:val="both"/>
        <w:rPr>
          <w:caps w:val="0"/>
        </w:rPr>
      </w:pPr>
      <w:r w:rsidRPr="00434723">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1EABFB2F" w14:textId="77777777" w:rsidR="00BE58EF" w:rsidRPr="00434723" w:rsidRDefault="00BE58EF" w:rsidP="007008A6">
      <w:pPr>
        <w:pStyle w:val="oddl-nadpis"/>
        <w:widowControl/>
        <w:tabs>
          <w:tab w:val="clear" w:pos="567"/>
          <w:tab w:val="right" w:pos="9936"/>
        </w:tabs>
        <w:spacing w:before="0" w:line="240" w:lineRule="auto"/>
        <w:rPr>
          <w:rFonts w:cs="Arial"/>
          <w:caps/>
          <w:sz w:val="22"/>
          <w:szCs w:val="22"/>
          <w:lang w:val="sk-SK"/>
        </w:rPr>
      </w:pPr>
      <w:r w:rsidRPr="005B5068">
        <w:rPr>
          <w:rFonts w:cs="Arial"/>
          <w:sz w:val="22"/>
          <w:szCs w:val="22"/>
          <w:lang w:val="sk-SK"/>
        </w:rPr>
        <w:br w:type="page"/>
      </w:r>
    </w:p>
    <w:p w14:paraId="46CFF33F" w14:textId="77777777" w:rsidR="00BE58EF" w:rsidRPr="005B5068" w:rsidRDefault="00BE58EF" w:rsidP="007008A6">
      <w:pPr>
        <w:tabs>
          <w:tab w:val="right" w:pos="9936"/>
        </w:tabs>
        <w:jc w:val="center"/>
        <w:rPr>
          <w:rFonts w:cs="Arial"/>
          <w:b/>
          <w:caps/>
          <w:szCs w:val="22"/>
          <w:lang w:val="sk-SK"/>
        </w:rPr>
      </w:pPr>
      <w:r w:rsidRPr="005B5068">
        <w:rPr>
          <w:rFonts w:cs="Arial"/>
          <w:b/>
          <w:caps/>
          <w:szCs w:val="22"/>
          <w:lang w:val="sk-SK"/>
        </w:rPr>
        <w:lastRenderedPageBreak/>
        <w:t>ČASť 2.2 Osobitné zmluvné podmienky</w:t>
      </w:r>
    </w:p>
    <w:p w14:paraId="32B38211" w14:textId="77777777" w:rsidR="00BE58EF" w:rsidRPr="00434723" w:rsidRDefault="00BE58EF" w:rsidP="007008A6">
      <w:pPr>
        <w:tabs>
          <w:tab w:val="right" w:pos="9936"/>
        </w:tabs>
        <w:jc w:val="center"/>
        <w:rPr>
          <w:rFonts w:cs="Arial"/>
          <w:szCs w:val="22"/>
          <w:lang w:val="sk-SK"/>
        </w:rPr>
      </w:pPr>
    </w:p>
    <w:p w14:paraId="2B91994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Jednotlivé podčlánky Osobitných zmluvných podmienok upravujú alebo doplňujú Všeobecné zmluvné podmienky.</w:t>
      </w:r>
    </w:p>
    <w:p w14:paraId="0BB1D6C5" w14:textId="77777777" w:rsidR="00BE58EF" w:rsidRPr="00434723" w:rsidRDefault="00BE58EF" w:rsidP="007008A6">
      <w:pPr>
        <w:tabs>
          <w:tab w:val="right" w:pos="9936"/>
        </w:tabs>
        <w:jc w:val="both"/>
        <w:rPr>
          <w:rFonts w:cs="Arial"/>
          <w:szCs w:val="22"/>
          <w:lang w:val="sk-SK"/>
        </w:rPr>
      </w:pPr>
    </w:p>
    <w:p w14:paraId="4088E9DB" w14:textId="77777777" w:rsidR="00BE58EF" w:rsidRPr="00434723" w:rsidRDefault="00BE58EF" w:rsidP="007008A6">
      <w:pPr>
        <w:rPr>
          <w:rFonts w:cs="Arial"/>
          <w:szCs w:val="22"/>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434723" w14:paraId="38928142" w14:textId="77777777" w:rsidTr="00BE58EF">
        <w:tc>
          <w:tcPr>
            <w:tcW w:w="1384" w:type="dxa"/>
            <w:vMerge w:val="restart"/>
          </w:tcPr>
          <w:p w14:paraId="5F80496D" w14:textId="77777777" w:rsidR="00BE58EF" w:rsidRPr="00434723" w:rsidRDefault="00BE58EF" w:rsidP="007008A6">
            <w:pPr>
              <w:pStyle w:val="Styl1"/>
              <w:tabs>
                <w:tab w:val="clear" w:pos="540"/>
              </w:tabs>
              <w:rPr>
                <w:caps w:val="0"/>
              </w:rPr>
            </w:pPr>
            <w:r w:rsidRPr="00434723">
              <w:rPr>
                <w:caps w:val="0"/>
              </w:rPr>
              <w:t xml:space="preserve">Podčlánok </w:t>
            </w:r>
          </w:p>
          <w:p w14:paraId="578DD6C1" w14:textId="77777777" w:rsidR="00BE58EF" w:rsidRPr="00434723" w:rsidRDefault="00BE58EF" w:rsidP="007008A6">
            <w:pPr>
              <w:rPr>
                <w:rFonts w:cs="Arial"/>
                <w:b/>
                <w:szCs w:val="22"/>
              </w:rPr>
            </w:pPr>
            <w:r w:rsidRPr="00434723">
              <w:rPr>
                <w:rFonts w:cs="Arial"/>
                <w:b/>
                <w:szCs w:val="22"/>
              </w:rPr>
              <w:t>1.1</w:t>
            </w:r>
          </w:p>
        </w:tc>
        <w:tc>
          <w:tcPr>
            <w:tcW w:w="2472" w:type="dxa"/>
            <w:vMerge w:val="restart"/>
          </w:tcPr>
          <w:p w14:paraId="77748320" w14:textId="77777777" w:rsidR="00BE58EF" w:rsidRPr="00434723" w:rsidRDefault="00BE58EF" w:rsidP="007008A6">
            <w:pPr>
              <w:rPr>
                <w:rFonts w:cs="Arial"/>
                <w:b/>
                <w:szCs w:val="22"/>
                <w:lang w:val="sk-SK"/>
              </w:rPr>
            </w:pPr>
            <w:r w:rsidRPr="00434723">
              <w:rPr>
                <w:rFonts w:cs="Arial"/>
                <w:b/>
                <w:szCs w:val="22"/>
                <w:lang w:val="sk-SK"/>
              </w:rPr>
              <w:t>Definície</w:t>
            </w:r>
          </w:p>
        </w:tc>
        <w:tc>
          <w:tcPr>
            <w:tcW w:w="1073" w:type="dxa"/>
          </w:tcPr>
          <w:p w14:paraId="4BD75ABC" w14:textId="77777777" w:rsidR="00BE58EF" w:rsidRPr="00434723" w:rsidRDefault="00BE58EF" w:rsidP="007008A6">
            <w:pPr>
              <w:rPr>
                <w:rFonts w:cs="Arial"/>
                <w:b/>
                <w:szCs w:val="22"/>
              </w:rPr>
            </w:pPr>
            <w:r w:rsidRPr="00434723">
              <w:rPr>
                <w:rFonts w:cs="Arial"/>
                <w:b/>
                <w:szCs w:val="22"/>
              </w:rPr>
              <w:t>1.1.1.1</w:t>
            </w:r>
          </w:p>
        </w:tc>
        <w:tc>
          <w:tcPr>
            <w:tcW w:w="4677" w:type="dxa"/>
          </w:tcPr>
          <w:p w14:paraId="1FC0BEBB" w14:textId="77777777" w:rsidR="00BE58EF" w:rsidRPr="00434723" w:rsidRDefault="00907D4A" w:rsidP="007008A6">
            <w:pPr>
              <w:jc w:val="both"/>
              <w:rPr>
                <w:rFonts w:cs="Arial"/>
                <w:b/>
                <w:szCs w:val="22"/>
              </w:rPr>
            </w:pPr>
            <w:r w:rsidRPr="00434723">
              <w:rPr>
                <w:rFonts w:cs="Arial"/>
                <w:b/>
                <w:szCs w:val="22"/>
              </w:rPr>
              <w:t>„</w:t>
            </w:r>
            <w:r w:rsidR="00BE58EF" w:rsidRPr="00434723">
              <w:rPr>
                <w:rFonts w:cs="Arial"/>
                <w:b/>
                <w:szCs w:val="22"/>
              </w:rPr>
              <w:t xml:space="preserve">Zmluva” </w:t>
            </w:r>
          </w:p>
          <w:p w14:paraId="4061DD02" w14:textId="77777777" w:rsidR="00BE58EF" w:rsidRPr="00434723" w:rsidRDefault="00BE58EF" w:rsidP="007008A6">
            <w:pPr>
              <w:jc w:val="both"/>
              <w:rPr>
                <w:rFonts w:cs="Arial"/>
                <w:szCs w:val="22"/>
              </w:rPr>
            </w:pPr>
          </w:p>
          <w:p w14:paraId="05685DBD" w14:textId="77777777" w:rsidR="00BE58EF" w:rsidRPr="00434723" w:rsidRDefault="00BE58EF" w:rsidP="007008A6">
            <w:pPr>
              <w:jc w:val="both"/>
              <w:rPr>
                <w:rFonts w:cs="Arial"/>
                <w:szCs w:val="22"/>
              </w:rPr>
            </w:pPr>
            <w:r w:rsidRPr="00434723">
              <w:rPr>
                <w:rFonts w:cs="Arial"/>
                <w:bCs/>
                <w:szCs w:val="22"/>
                <w:lang w:val="sk-SK"/>
              </w:rPr>
              <w:t>Odstráňte pôvodný text vo Všeobecných zmluvných podmienkach a nahraďte nasledovným:</w:t>
            </w:r>
          </w:p>
          <w:p w14:paraId="0FE0BE21" w14:textId="77777777" w:rsidR="00BE58EF" w:rsidRPr="00434723" w:rsidRDefault="00BE58EF" w:rsidP="007008A6">
            <w:pPr>
              <w:jc w:val="both"/>
              <w:rPr>
                <w:rFonts w:cs="Arial"/>
                <w:szCs w:val="22"/>
              </w:rPr>
            </w:pPr>
          </w:p>
          <w:p w14:paraId="3BEAC0BF" w14:textId="77777777" w:rsidR="00BE58EF" w:rsidRPr="00434723" w:rsidRDefault="00BE58EF" w:rsidP="007008A6">
            <w:pPr>
              <w:jc w:val="both"/>
              <w:rPr>
                <w:rFonts w:cs="Arial"/>
                <w:szCs w:val="22"/>
              </w:rPr>
            </w:pPr>
            <w:r w:rsidRPr="00434723">
              <w:rPr>
                <w:rFonts w:cs="Arial"/>
                <w:szCs w:val="22"/>
              </w:rPr>
              <w:t>“Zmluva” znamená Zmluvu o Dielo, tak ako je definovaná v Zmluvných dojednaniach (Zväzok 2 Časť 1 súťažných podkladov).”</w:t>
            </w:r>
          </w:p>
          <w:p w14:paraId="37F1212D" w14:textId="77777777" w:rsidR="00BE58EF" w:rsidRPr="00434723" w:rsidRDefault="00BE58EF" w:rsidP="007008A6">
            <w:pPr>
              <w:jc w:val="both"/>
              <w:rPr>
                <w:rFonts w:cs="Arial"/>
                <w:szCs w:val="22"/>
              </w:rPr>
            </w:pPr>
          </w:p>
        </w:tc>
      </w:tr>
      <w:tr w:rsidR="00BE58EF" w:rsidRPr="00434723" w14:paraId="29BAF0D9" w14:textId="77777777" w:rsidTr="00BE58EF">
        <w:tc>
          <w:tcPr>
            <w:tcW w:w="1384" w:type="dxa"/>
            <w:vMerge/>
          </w:tcPr>
          <w:p w14:paraId="67758682" w14:textId="77777777" w:rsidR="00BE58EF" w:rsidRPr="00434723" w:rsidRDefault="00BE58EF" w:rsidP="007008A6">
            <w:pPr>
              <w:pStyle w:val="Styl1"/>
              <w:tabs>
                <w:tab w:val="clear" w:pos="540"/>
              </w:tabs>
              <w:rPr>
                <w:caps w:val="0"/>
              </w:rPr>
            </w:pPr>
          </w:p>
        </w:tc>
        <w:tc>
          <w:tcPr>
            <w:tcW w:w="2472" w:type="dxa"/>
            <w:vMerge/>
          </w:tcPr>
          <w:p w14:paraId="22B618A6" w14:textId="77777777" w:rsidR="00BE58EF" w:rsidRPr="00434723" w:rsidRDefault="00BE58EF" w:rsidP="007008A6">
            <w:pPr>
              <w:rPr>
                <w:rFonts w:cs="Arial"/>
                <w:b/>
                <w:szCs w:val="22"/>
                <w:lang w:val="sk-SK"/>
              </w:rPr>
            </w:pPr>
          </w:p>
        </w:tc>
        <w:tc>
          <w:tcPr>
            <w:tcW w:w="1073" w:type="dxa"/>
          </w:tcPr>
          <w:p w14:paraId="3EDC4F9A" w14:textId="77777777" w:rsidR="00BE58EF" w:rsidRPr="00434723" w:rsidRDefault="00BE58EF" w:rsidP="007008A6">
            <w:pPr>
              <w:rPr>
                <w:rFonts w:cs="Arial"/>
                <w:b/>
                <w:szCs w:val="22"/>
              </w:rPr>
            </w:pPr>
            <w:r w:rsidRPr="00434723">
              <w:rPr>
                <w:rFonts w:cs="Arial"/>
                <w:b/>
                <w:szCs w:val="22"/>
              </w:rPr>
              <w:t>1.1.1.2</w:t>
            </w:r>
          </w:p>
        </w:tc>
        <w:tc>
          <w:tcPr>
            <w:tcW w:w="4677" w:type="dxa"/>
          </w:tcPr>
          <w:p w14:paraId="24E6A2BC" w14:textId="77777777" w:rsidR="00BE58EF" w:rsidRDefault="00BE58EF" w:rsidP="007008A6">
            <w:pPr>
              <w:jc w:val="both"/>
              <w:rPr>
                <w:rFonts w:cs="Arial"/>
                <w:bCs/>
                <w:szCs w:val="22"/>
                <w:lang w:val="sk-SK"/>
              </w:rPr>
            </w:pPr>
            <w:r w:rsidRPr="00434723">
              <w:rPr>
                <w:rFonts w:cs="Arial"/>
                <w:bCs/>
                <w:szCs w:val="22"/>
                <w:lang w:val="sk-SK"/>
              </w:rPr>
              <w:t>Vypúšťa sa</w:t>
            </w:r>
          </w:p>
          <w:p w14:paraId="3EFDCD54" w14:textId="77777777" w:rsidR="007008A6" w:rsidRPr="00434723" w:rsidRDefault="007008A6" w:rsidP="007008A6">
            <w:pPr>
              <w:jc w:val="both"/>
              <w:rPr>
                <w:rFonts w:cs="Arial"/>
                <w:szCs w:val="22"/>
              </w:rPr>
            </w:pPr>
          </w:p>
        </w:tc>
      </w:tr>
      <w:tr w:rsidR="00BE58EF" w:rsidRPr="00434723" w14:paraId="50E526C6" w14:textId="77777777" w:rsidTr="00BE58EF">
        <w:tc>
          <w:tcPr>
            <w:tcW w:w="1384" w:type="dxa"/>
            <w:vMerge/>
          </w:tcPr>
          <w:p w14:paraId="03B68CCD" w14:textId="77777777" w:rsidR="00BE58EF" w:rsidRPr="00434723" w:rsidRDefault="00BE58EF" w:rsidP="007008A6">
            <w:pPr>
              <w:pStyle w:val="NoIndent"/>
              <w:rPr>
                <w:rFonts w:ascii="Arial" w:hAnsi="Arial" w:cs="Arial"/>
                <w:b/>
                <w:color w:val="auto"/>
                <w:szCs w:val="22"/>
                <w:lang w:val="sk-SK"/>
              </w:rPr>
            </w:pPr>
          </w:p>
        </w:tc>
        <w:tc>
          <w:tcPr>
            <w:tcW w:w="2472" w:type="dxa"/>
            <w:vMerge/>
          </w:tcPr>
          <w:p w14:paraId="0D445165" w14:textId="77777777" w:rsidR="00BE58EF" w:rsidRPr="00434723" w:rsidRDefault="00BE58EF" w:rsidP="007008A6">
            <w:pPr>
              <w:rPr>
                <w:rFonts w:cs="Arial"/>
                <w:b/>
                <w:szCs w:val="22"/>
              </w:rPr>
            </w:pPr>
          </w:p>
        </w:tc>
        <w:tc>
          <w:tcPr>
            <w:tcW w:w="1073" w:type="dxa"/>
          </w:tcPr>
          <w:p w14:paraId="10F336A8" w14:textId="77777777" w:rsidR="00BE58EF" w:rsidRPr="00434723" w:rsidRDefault="00BE58EF" w:rsidP="007008A6">
            <w:pPr>
              <w:rPr>
                <w:rFonts w:cs="Arial"/>
                <w:b/>
                <w:szCs w:val="22"/>
              </w:rPr>
            </w:pPr>
            <w:r w:rsidRPr="00434723">
              <w:rPr>
                <w:rFonts w:cs="Arial"/>
                <w:b/>
                <w:szCs w:val="22"/>
              </w:rPr>
              <w:t>1.1.1.3</w:t>
            </w:r>
          </w:p>
        </w:tc>
        <w:tc>
          <w:tcPr>
            <w:tcW w:w="4677" w:type="dxa"/>
          </w:tcPr>
          <w:p w14:paraId="5D848FE4"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Oznámenie o prijatí Ponuky”</w:t>
            </w:r>
          </w:p>
          <w:p w14:paraId="4190F4E5" w14:textId="77777777" w:rsidR="00BE58EF" w:rsidRPr="00434723" w:rsidRDefault="00BE58EF" w:rsidP="007008A6">
            <w:pPr>
              <w:jc w:val="both"/>
              <w:rPr>
                <w:rFonts w:cs="Arial"/>
                <w:bCs/>
                <w:szCs w:val="22"/>
                <w:lang w:val="sk-SK"/>
              </w:rPr>
            </w:pPr>
          </w:p>
          <w:p w14:paraId="710FD193" w14:textId="77777777" w:rsidR="00BE58EF" w:rsidRPr="00434723" w:rsidRDefault="00BE58EF" w:rsidP="007008A6">
            <w:pPr>
              <w:jc w:val="both"/>
              <w:rPr>
                <w:rFonts w:cs="Arial"/>
                <w:bCs/>
                <w:szCs w:val="22"/>
                <w:lang w:val="sk-SK"/>
              </w:rPr>
            </w:pPr>
            <w:r w:rsidRPr="00434723">
              <w:rPr>
                <w:rFonts w:cs="Arial"/>
                <w:bCs/>
                <w:szCs w:val="22"/>
                <w:lang w:val="sk-SK"/>
              </w:rPr>
              <w:t>Odstráňte pôvodný text vo Všeobecných zmluvných podmienkach a nahraďte nasledovným:</w:t>
            </w:r>
          </w:p>
          <w:p w14:paraId="06E7F32F" w14:textId="77777777" w:rsidR="00BE58EF" w:rsidRPr="00434723" w:rsidRDefault="00BE58EF" w:rsidP="007008A6">
            <w:pPr>
              <w:jc w:val="both"/>
              <w:rPr>
                <w:rFonts w:cs="Arial"/>
                <w:bCs/>
                <w:szCs w:val="22"/>
                <w:lang w:val="sk-SK"/>
              </w:rPr>
            </w:pPr>
          </w:p>
          <w:p w14:paraId="0B691271" w14:textId="77777777" w:rsidR="00BE58EF" w:rsidRPr="00434723" w:rsidRDefault="00BE58EF" w:rsidP="007008A6">
            <w:pPr>
              <w:jc w:val="both"/>
              <w:rPr>
                <w:rFonts w:cs="Arial"/>
                <w:szCs w:val="22"/>
                <w:lang w:val="sk-SK"/>
              </w:rPr>
            </w:pPr>
            <w:r w:rsidRPr="00434723">
              <w:rPr>
                <w:rFonts w:cs="Arial"/>
                <w:szCs w:val="22"/>
                <w:lang w:val="sk-SK"/>
              </w:rPr>
              <w:t>„Oznámenie o prijatí Ponuky” znamená „Zmluvu o</w:t>
            </w:r>
            <w:r w:rsidR="002C192B">
              <w:rPr>
                <w:rFonts w:cs="Arial"/>
                <w:szCs w:val="22"/>
                <w:lang w:val="sk-SK"/>
              </w:rPr>
              <w:t> </w:t>
            </w:r>
            <w:r w:rsidRPr="00434723">
              <w:rPr>
                <w:rFonts w:cs="Arial"/>
                <w:szCs w:val="22"/>
                <w:lang w:val="sk-SK"/>
              </w:rPr>
              <w:t>Dielo</w:t>
            </w:r>
            <w:r w:rsidR="002C192B">
              <w:rPr>
                <w:rFonts w:cs="Arial"/>
                <w:szCs w:val="22"/>
                <w:lang w:val="sk-SK"/>
              </w:rPr>
              <w:t>.</w:t>
            </w:r>
            <w:r w:rsidRPr="00434723">
              <w:rPr>
                <w:rFonts w:cs="Arial"/>
                <w:szCs w:val="22"/>
                <w:lang w:val="sk-SK"/>
              </w:rPr>
              <w:t xml:space="preserve">“ </w:t>
            </w:r>
          </w:p>
          <w:p w14:paraId="58F52DA6" w14:textId="77777777" w:rsidR="00BE58EF" w:rsidRPr="00434723" w:rsidRDefault="00BE58EF" w:rsidP="007008A6">
            <w:pPr>
              <w:jc w:val="both"/>
              <w:rPr>
                <w:rFonts w:cs="Arial"/>
                <w:bCs/>
                <w:szCs w:val="22"/>
                <w:lang w:val="sk-SK"/>
              </w:rPr>
            </w:pPr>
          </w:p>
        </w:tc>
      </w:tr>
      <w:tr w:rsidR="00BE58EF" w:rsidRPr="00434723" w14:paraId="0BCA2B31" w14:textId="77777777" w:rsidTr="00BE58EF">
        <w:tc>
          <w:tcPr>
            <w:tcW w:w="1384" w:type="dxa"/>
          </w:tcPr>
          <w:p w14:paraId="020D623C" w14:textId="77777777" w:rsidR="00BE58EF" w:rsidRPr="00434723" w:rsidRDefault="00BE58EF" w:rsidP="007008A6">
            <w:pPr>
              <w:pStyle w:val="NoIndent"/>
              <w:rPr>
                <w:rFonts w:ascii="Arial" w:hAnsi="Arial" w:cs="Arial"/>
                <w:b/>
                <w:color w:val="auto"/>
                <w:szCs w:val="22"/>
                <w:lang w:val="sk-SK"/>
              </w:rPr>
            </w:pPr>
          </w:p>
        </w:tc>
        <w:tc>
          <w:tcPr>
            <w:tcW w:w="2472" w:type="dxa"/>
          </w:tcPr>
          <w:p w14:paraId="567E4547" w14:textId="77777777" w:rsidR="00BE58EF" w:rsidRPr="00434723" w:rsidRDefault="00BE58EF" w:rsidP="007008A6">
            <w:pPr>
              <w:rPr>
                <w:rFonts w:cs="Arial"/>
                <w:b/>
                <w:szCs w:val="22"/>
                <w:lang w:val="sk-SK"/>
              </w:rPr>
            </w:pPr>
          </w:p>
        </w:tc>
        <w:tc>
          <w:tcPr>
            <w:tcW w:w="1073" w:type="dxa"/>
          </w:tcPr>
          <w:p w14:paraId="45349873" w14:textId="77777777" w:rsidR="00BE58EF" w:rsidRPr="00434723" w:rsidRDefault="00BE58EF" w:rsidP="007008A6">
            <w:pPr>
              <w:rPr>
                <w:rFonts w:cs="Arial"/>
                <w:b/>
                <w:szCs w:val="22"/>
              </w:rPr>
            </w:pPr>
            <w:r w:rsidRPr="00434723">
              <w:rPr>
                <w:rFonts w:cs="Arial"/>
                <w:b/>
                <w:szCs w:val="22"/>
              </w:rPr>
              <w:t>1.1.1.5</w:t>
            </w:r>
          </w:p>
        </w:tc>
        <w:tc>
          <w:tcPr>
            <w:tcW w:w="4677" w:type="dxa"/>
          </w:tcPr>
          <w:p w14:paraId="0DC95497"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Technické špecifikácie”</w:t>
            </w:r>
          </w:p>
          <w:p w14:paraId="7FBECC0A" w14:textId="77777777" w:rsidR="00BE58EF" w:rsidRPr="00434723" w:rsidRDefault="00BE58EF" w:rsidP="007008A6">
            <w:pPr>
              <w:jc w:val="both"/>
              <w:rPr>
                <w:rFonts w:cs="Arial"/>
                <w:bCs/>
                <w:szCs w:val="22"/>
                <w:lang w:val="sk-SK"/>
              </w:rPr>
            </w:pPr>
          </w:p>
          <w:p w14:paraId="55A69BC2" w14:textId="77777777" w:rsidR="00BE58EF" w:rsidRPr="00434723" w:rsidRDefault="00BE58EF" w:rsidP="007008A6">
            <w:pPr>
              <w:jc w:val="both"/>
              <w:rPr>
                <w:rFonts w:cs="Arial"/>
                <w:bCs/>
                <w:szCs w:val="22"/>
                <w:lang w:val="sk-SK"/>
              </w:rPr>
            </w:pPr>
            <w:r w:rsidRPr="00434723">
              <w:rPr>
                <w:rFonts w:cs="Arial"/>
                <w:bCs/>
                <w:szCs w:val="22"/>
                <w:lang w:val="sk-SK"/>
              </w:rPr>
              <w:t>Na konci definície doplňte:</w:t>
            </w:r>
          </w:p>
          <w:p w14:paraId="73B252B1" w14:textId="77777777" w:rsidR="00BE58EF" w:rsidRPr="00434723" w:rsidRDefault="00BE58EF" w:rsidP="007008A6">
            <w:pPr>
              <w:jc w:val="both"/>
              <w:rPr>
                <w:rFonts w:cs="Arial"/>
                <w:bCs/>
                <w:szCs w:val="22"/>
                <w:lang w:val="sk-SK"/>
              </w:rPr>
            </w:pPr>
          </w:p>
          <w:p w14:paraId="1B1B3BC0" w14:textId="77777777" w:rsidR="00BE58EF" w:rsidRPr="00434723" w:rsidRDefault="00BE58EF" w:rsidP="007008A6">
            <w:pPr>
              <w:jc w:val="both"/>
              <w:rPr>
                <w:rFonts w:cs="Arial"/>
                <w:bCs/>
                <w:szCs w:val="22"/>
                <w:lang w:val="sk-SK"/>
              </w:rPr>
            </w:pPr>
            <w:r w:rsidRPr="00434723">
              <w:rPr>
                <w:rFonts w:cs="Arial"/>
                <w:szCs w:val="22"/>
                <w:lang w:val="sk-SK"/>
              </w:rPr>
              <w:t>„</w:t>
            </w:r>
            <w:r w:rsidRPr="00434723">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14:paraId="7ECFFA81" w14:textId="77777777" w:rsidR="00BE58EF" w:rsidRPr="00434723" w:rsidRDefault="00BE58EF" w:rsidP="007008A6">
            <w:pPr>
              <w:jc w:val="both"/>
              <w:rPr>
                <w:rFonts w:cs="Arial"/>
                <w:szCs w:val="22"/>
                <w:lang w:val="fr-FR"/>
              </w:rPr>
            </w:pPr>
          </w:p>
        </w:tc>
      </w:tr>
      <w:tr w:rsidR="00BE58EF" w:rsidRPr="00434723" w14:paraId="751C685F" w14:textId="77777777" w:rsidTr="00BE58EF">
        <w:tc>
          <w:tcPr>
            <w:tcW w:w="1384" w:type="dxa"/>
          </w:tcPr>
          <w:p w14:paraId="65E7A1E2" w14:textId="77777777" w:rsidR="00BE58EF" w:rsidRPr="00434723" w:rsidRDefault="00BE58EF" w:rsidP="007008A6">
            <w:pPr>
              <w:pStyle w:val="NoIndent"/>
              <w:rPr>
                <w:rFonts w:ascii="Arial" w:hAnsi="Arial" w:cs="Arial"/>
                <w:b/>
                <w:color w:val="auto"/>
                <w:szCs w:val="22"/>
                <w:lang w:val="sk-SK"/>
              </w:rPr>
            </w:pPr>
          </w:p>
        </w:tc>
        <w:tc>
          <w:tcPr>
            <w:tcW w:w="2472" w:type="dxa"/>
          </w:tcPr>
          <w:p w14:paraId="023A45F4" w14:textId="77777777" w:rsidR="00BE58EF" w:rsidRPr="00434723" w:rsidRDefault="00BE58EF" w:rsidP="007008A6">
            <w:pPr>
              <w:rPr>
                <w:rFonts w:cs="Arial"/>
                <w:b/>
                <w:szCs w:val="22"/>
                <w:lang w:val="sk-SK"/>
              </w:rPr>
            </w:pPr>
          </w:p>
        </w:tc>
        <w:tc>
          <w:tcPr>
            <w:tcW w:w="1073" w:type="dxa"/>
          </w:tcPr>
          <w:p w14:paraId="109A55DE" w14:textId="77777777" w:rsidR="00BE58EF" w:rsidRPr="00434723" w:rsidRDefault="00BE58EF" w:rsidP="007008A6">
            <w:pPr>
              <w:rPr>
                <w:rFonts w:cs="Arial"/>
                <w:b/>
                <w:szCs w:val="22"/>
              </w:rPr>
            </w:pPr>
            <w:r w:rsidRPr="00434723">
              <w:rPr>
                <w:rFonts w:cs="Arial"/>
                <w:b/>
                <w:szCs w:val="22"/>
              </w:rPr>
              <w:t>1.1.1.6</w:t>
            </w:r>
          </w:p>
        </w:tc>
        <w:tc>
          <w:tcPr>
            <w:tcW w:w="4677" w:type="dxa"/>
          </w:tcPr>
          <w:p w14:paraId="0BDCF048" w14:textId="77777777" w:rsidR="00BE58EF" w:rsidRPr="00434723" w:rsidRDefault="00BE58EF" w:rsidP="007008A6">
            <w:pPr>
              <w:jc w:val="both"/>
              <w:rPr>
                <w:rFonts w:cs="Arial"/>
                <w:b/>
                <w:szCs w:val="22"/>
                <w:lang w:val="sk-SK"/>
              </w:rPr>
            </w:pPr>
            <w:r w:rsidRPr="00434723">
              <w:rPr>
                <w:rFonts w:cs="Arial"/>
                <w:b/>
                <w:szCs w:val="22"/>
                <w:lang w:val="sk-SK"/>
              </w:rPr>
              <w:t>„Výkresy“</w:t>
            </w:r>
          </w:p>
          <w:p w14:paraId="35FAC157" w14:textId="77777777" w:rsidR="00BE58EF" w:rsidRPr="00434723" w:rsidRDefault="00BE58EF" w:rsidP="007008A6">
            <w:pPr>
              <w:jc w:val="both"/>
              <w:rPr>
                <w:rFonts w:cs="Arial"/>
                <w:szCs w:val="22"/>
                <w:lang w:val="sk-SK"/>
              </w:rPr>
            </w:pPr>
          </w:p>
          <w:p w14:paraId="6FD7EF82"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4A0C4450" w14:textId="77777777" w:rsidR="00BE58EF" w:rsidRPr="00434723" w:rsidRDefault="00BE58EF" w:rsidP="007008A6">
            <w:pPr>
              <w:jc w:val="both"/>
              <w:rPr>
                <w:rFonts w:cs="Arial"/>
                <w:bCs/>
                <w:szCs w:val="22"/>
                <w:lang w:val="sk-SK"/>
              </w:rPr>
            </w:pPr>
          </w:p>
          <w:p w14:paraId="53A59517" w14:textId="77777777" w:rsidR="00BE58EF" w:rsidRPr="00434723" w:rsidRDefault="00BE58EF" w:rsidP="007008A6">
            <w:pPr>
              <w:jc w:val="both"/>
              <w:rPr>
                <w:rFonts w:cs="Arial"/>
                <w:bCs/>
                <w:szCs w:val="22"/>
                <w:lang w:val="sk-SK"/>
              </w:rPr>
            </w:pPr>
            <w:r w:rsidRPr="00434723">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12558001" w14:textId="77777777" w:rsidR="00BE58EF" w:rsidRPr="00434723" w:rsidRDefault="00BE58EF" w:rsidP="007008A6">
            <w:pPr>
              <w:jc w:val="both"/>
              <w:rPr>
                <w:rFonts w:cs="Arial"/>
                <w:szCs w:val="22"/>
                <w:lang w:val="sk-SK"/>
              </w:rPr>
            </w:pPr>
          </w:p>
        </w:tc>
      </w:tr>
      <w:tr w:rsidR="00BE58EF" w:rsidRPr="00434723" w14:paraId="41EC93A4" w14:textId="77777777" w:rsidTr="00BE58EF">
        <w:tc>
          <w:tcPr>
            <w:tcW w:w="1384" w:type="dxa"/>
          </w:tcPr>
          <w:p w14:paraId="5DDD05B0" w14:textId="77777777" w:rsidR="00BE58EF" w:rsidRPr="00434723" w:rsidRDefault="00BE58EF" w:rsidP="007008A6">
            <w:pPr>
              <w:pStyle w:val="NoIndent"/>
              <w:rPr>
                <w:rFonts w:ascii="Arial" w:hAnsi="Arial" w:cs="Arial"/>
                <w:b/>
                <w:color w:val="auto"/>
                <w:szCs w:val="22"/>
                <w:lang w:val="sk-SK"/>
              </w:rPr>
            </w:pPr>
          </w:p>
        </w:tc>
        <w:tc>
          <w:tcPr>
            <w:tcW w:w="2472" w:type="dxa"/>
          </w:tcPr>
          <w:p w14:paraId="0330107A" w14:textId="77777777" w:rsidR="00BE58EF" w:rsidRPr="00434723" w:rsidRDefault="00BE58EF" w:rsidP="007008A6">
            <w:pPr>
              <w:rPr>
                <w:rFonts w:cs="Arial"/>
                <w:b/>
                <w:szCs w:val="22"/>
                <w:lang w:val="fr-FR"/>
              </w:rPr>
            </w:pPr>
          </w:p>
        </w:tc>
        <w:tc>
          <w:tcPr>
            <w:tcW w:w="1073" w:type="dxa"/>
          </w:tcPr>
          <w:p w14:paraId="65F4BC22" w14:textId="77777777" w:rsidR="00BE58EF" w:rsidRPr="00434723" w:rsidRDefault="00BE58EF" w:rsidP="007008A6">
            <w:pPr>
              <w:rPr>
                <w:rFonts w:cs="Arial"/>
                <w:b/>
                <w:szCs w:val="22"/>
              </w:rPr>
            </w:pPr>
            <w:r w:rsidRPr="00434723">
              <w:rPr>
                <w:rFonts w:cs="Arial"/>
                <w:b/>
                <w:szCs w:val="22"/>
              </w:rPr>
              <w:t>1.1.1.10</w:t>
            </w:r>
          </w:p>
        </w:tc>
        <w:tc>
          <w:tcPr>
            <w:tcW w:w="4677" w:type="dxa"/>
          </w:tcPr>
          <w:p w14:paraId="78E25DCF"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Výkaz výmer”</w:t>
            </w:r>
            <w:r w:rsidRPr="00434723">
              <w:rPr>
                <w:rFonts w:cs="Arial"/>
                <w:bCs/>
                <w:szCs w:val="22"/>
              </w:rPr>
              <w:t xml:space="preserve"> a </w:t>
            </w:r>
            <w:r w:rsidRPr="00434723">
              <w:rPr>
                <w:rFonts w:cs="Arial"/>
                <w:b/>
                <w:szCs w:val="22"/>
                <w:lang w:val="sk-SK"/>
              </w:rPr>
              <w:t>„</w:t>
            </w:r>
            <w:r w:rsidRPr="00434723">
              <w:rPr>
                <w:rFonts w:cs="Arial"/>
                <w:b/>
                <w:bCs/>
                <w:szCs w:val="22"/>
                <w:lang w:val="sk-SK"/>
              </w:rPr>
              <w:t>Hodinové zúčtovacie sadzby”</w:t>
            </w:r>
          </w:p>
          <w:p w14:paraId="1F35CFE7" w14:textId="77777777" w:rsidR="00BE58EF" w:rsidRPr="00434723" w:rsidRDefault="00BE58EF" w:rsidP="007008A6">
            <w:pPr>
              <w:jc w:val="both"/>
              <w:rPr>
                <w:rFonts w:cs="Arial"/>
                <w:bCs/>
                <w:szCs w:val="22"/>
                <w:lang w:val="sk-SK"/>
              </w:rPr>
            </w:pPr>
          </w:p>
          <w:p w14:paraId="6E759493" w14:textId="77777777" w:rsidR="00BE58EF" w:rsidRPr="00434723" w:rsidRDefault="00BE58EF" w:rsidP="007008A6">
            <w:pPr>
              <w:jc w:val="both"/>
              <w:rPr>
                <w:rFonts w:cs="Arial"/>
                <w:bCs/>
                <w:szCs w:val="22"/>
                <w:lang w:val="sk-SK"/>
              </w:rPr>
            </w:pPr>
            <w:r w:rsidRPr="00434723">
              <w:rPr>
                <w:rFonts w:cs="Arial"/>
                <w:bCs/>
                <w:szCs w:val="22"/>
                <w:lang w:val="sk-SK"/>
              </w:rPr>
              <w:t>Na konci definície vložte:</w:t>
            </w:r>
          </w:p>
          <w:p w14:paraId="2FD1CC6E" w14:textId="77777777" w:rsidR="00BE58EF" w:rsidRPr="00434723" w:rsidRDefault="00BE58EF" w:rsidP="007008A6">
            <w:pPr>
              <w:ind w:right="141"/>
              <w:jc w:val="both"/>
              <w:rPr>
                <w:rFonts w:cs="Arial"/>
                <w:b/>
                <w:bCs/>
                <w:szCs w:val="22"/>
                <w:lang w:val="sk-SK"/>
              </w:rPr>
            </w:pPr>
          </w:p>
          <w:p w14:paraId="1E9C69B6" w14:textId="77777777" w:rsidR="00BE58EF" w:rsidRPr="00434723" w:rsidRDefault="00BE58EF" w:rsidP="007008A6">
            <w:pPr>
              <w:ind w:right="141"/>
              <w:jc w:val="both"/>
              <w:rPr>
                <w:rFonts w:cs="Arial"/>
                <w:szCs w:val="22"/>
                <w:lang w:val="sk-SK"/>
              </w:rPr>
            </w:pPr>
            <w:r w:rsidRPr="00434723">
              <w:rPr>
                <w:rFonts w:cs="Arial"/>
                <w:szCs w:val="22"/>
                <w:lang w:val="sk-SK"/>
              </w:rPr>
              <w:t xml:space="preserve">„Výkaz výmer je zostavený podľa Triednika stavebných prác vydaného v roku 2004 Ministerstvom výstavby a regionálneho rozvoja Slovenskej republiky.“ </w:t>
            </w:r>
          </w:p>
          <w:p w14:paraId="7190251C" w14:textId="77777777" w:rsidR="00BE58EF" w:rsidRPr="00434723" w:rsidRDefault="00BE58EF" w:rsidP="007008A6">
            <w:pPr>
              <w:jc w:val="both"/>
              <w:rPr>
                <w:rFonts w:cs="Arial"/>
                <w:bCs/>
                <w:szCs w:val="22"/>
                <w:lang w:val="sk-SK"/>
              </w:rPr>
            </w:pPr>
          </w:p>
        </w:tc>
      </w:tr>
      <w:tr w:rsidR="00BE58EF" w:rsidRPr="00434723" w14:paraId="22833666" w14:textId="77777777" w:rsidTr="00BE58EF">
        <w:tc>
          <w:tcPr>
            <w:tcW w:w="1384" w:type="dxa"/>
          </w:tcPr>
          <w:p w14:paraId="2BE8C6C8" w14:textId="77777777" w:rsidR="00BE58EF" w:rsidRPr="00434723" w:rsidRDefault="00BE58EF" w:rsidP="007008A6">
            <w:pPr>
              <w:pStyle w:val="NoIndent"/>
              <w:rPr>
                <w:rFonts w:ascii="Arial" w:hAnsi="Arial" w:cs="Arial"/>
                <w:b/>
                <w:color w:val="auto"/>
                <w:szCs w:val="22"/>
                <w:lang w:val="sk-SK"/>
              </w:rPr>
            </w:pPr>
          </w:p>
        </w:tc>
        <w:tc>
          <w:tcPr>
            <w:tcW w:w="2472" w:type="dxa"/>
          </w:tcPr>
          <w:p w14:paraId="1C1EB615" w14:textId="77777777" w:rsidR="00BE58EF" w:rsidRPr="00434723" w:rsidRDefault="00BE58EF" w:rsidP="007008A6">
            <w:pPr>
              <w:rPr>
                <w:rFonts w:cs="Arial"/>
                <w:b/>
                <w:szCs w:val="22"/>
                <w:lang w:val="fr-FR"/>
              </w:rPr>
            </w:pPr>
          </w:p>
        </w:tc>
        <w:tc>
          <w:tcPr>
            <w:tcW w:w="1073" w:type="dxa"/>
          </w:tcPr>
          <w:p w14:paraId="613C0BC8" w14:textId="77777777" w:rsidR="00BE58EF" w:rsidRPr="00434723" w:rsidRDefault="00BE58EF" w:rsidP="007008A6">
            <w:pPr>
              <w:rPr>
                <w:rFonts w:cs="Arial"/>
                <w:b/>
                <w:szCs w:val="22"/>
              </w:rPr>
            </w:pPr>
            <w:r w:rsidRPr="00434723">
              <w:rPr>
                <w:rFonts w:cs="Arial"/>
                <w:b/>
                <w:szCs w:val="22"/>
              </w:rPr>
              <w:t>1.1.1.11</w:t>
            </w:r>
          </w:p>
        </w:tc>
        <w:tc>
          <w:tcPr>
            <w:tcW w:w="4677" w:type="dxa"/>
          </w:tcPr>
          <w:p w14:paraId="579CF4C9" w14:textId="77777777" w:rsidR="00BE58EF" w:rsidRPr="00434723" w:rsidRDefault="00BE58EF" w:rsidP="007008A6">
            <w:pPr>
              <w:jc w:val="both"/>
              <w:rPr>
                <w:rFonts w:cs="Arial"/>
                <w:b/>
                <w:szCs w:val="22"/>
                <w:lang w:val="sk-SK"/>
              </w:rPr>
            </w:pPr>
            <w:r w:rsidRPr="00434723">
              <w:rPr>
                <w:rFonts w:cs="Arial"/>
                <w:b/>
                <w:szCs w:val="22"/>
                <w:lang w:val="sk-SK"/>
              </w:rPr>
              <w:t>„Faktúra“</w:t>
            </w:r>
          </w:p>
          <w:p w14:paraId="3B67A9E6" w14:textId="77777777" w:rsidR="00BE58EF" w:rsidRPr="00434723" w:rsidRDefault="00BE58EF" w:rsidP="007008A6">
            <w:pPr>
              <w:jc w:val="both"/>
              <w:rPr>
                <w:rFonts w:cs="Arial"/>
                <w:szCs w:val="22"/>
                <w:lang w:val="sk-SK"/>
              </w:rPr>
            </w:pPr>
          </w:p>
          <w:p w14:paraId="12ED9F18" w14:textId="77777777" w:rsidR="00BE58EF" w:rsidRPr="00434723" w:rsidRDefault="00BE58EF" w:rsidP="007008A6">
            <w:pPr>
              <w:jc w:val="both"/>
              <w:rPr>
                <w:rFonts w:cs="Arial"/>
                <w:szCs w:val="22"/>
                <w:lang w:val="sk-SK"/>
              </w:rPr>
            </w:pPr>
            <w:r w:rsidRPr="00434723">
              <w:rPr>
                <w:rFonts w:cs="Arial"/>
                <w:szCs w:val="22"/>
                <w:lang w:val="sk-SK"/>
              </w:rPr>
              <w:t>Vložte novú definíciu:</w:t>
            </w:r>
          </w:p>
          <w:p w14:paraId="40FD1A95" w14:textId="77777777" w:rsidR="00BE58EF" w:rsidRPr="00434723" w:rsidRDefault="00BE58EF" w:rsidP="007008A6">
            <w:pPr>
              <w:jc w:val="both"/>
              <w:rPr>
                <w:rFonts w:cs="Arial"/>
                <w:szCs w:val="22"/>
                <w:lang w:val="sk-SK"/>
              </w:rPr>
            </w:pPr>
          </w:p>
          <w:p w14:paraId="48F1AF2E" w14:textId="77777777" w:rsidR="00BE58EF" w:rsidRPr="00434723" w:rsidRDefault="00BE58EF" w:rsidP="007008A6">
            <w:pPr>
              <w:jc w:val="both"/>
              <w:rPr>
                <w:rFonts w:cs="Arial"/>
                <w:szCs w:val="22"/>
                <w:lang w:val="sk-SK"/>
              </w:rPr>
            </w:pPr>
            <w:r w:rsidRPr="0043472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7ADA4482" w14:textId="77777777" w:rsidR="00BE58EF" w:rsidRPr="00434723" w:rsidRDefault="00BE58EF" w:rsidP="007008A6">
            <w:pPr>
              <w:jc w:val="both"/>
              <w:rPr>
                <w:rFonts w:cs="Arial"/>
                <w:szCs w:val="22"/>
                <w:lang w:val="sk-SK"/>
              </w:rPr>
            </w:pPr>
          </w:p>
        </w:tc>
      </w:tr>
      <w:tr w:rsidR="00BE58EF" w:rsidRPr="00434723" w14:paraId="1A0F55E6" w14:textId="77777777" w:rsidTr="00BE58EF">
        <w:tc>
          <w:tcPr>
            <w:tcW w:w="1384" w:type="dxa"/>
          </w:tcPr>
          <w:p w14:paraId="1ECAB49C" w14:textId="77777777" w:rsidR="00BE58EF" w:rsidRPr="00434723" w:rsidRDefault="00BE58EF" w:rsidP="007008A6">
            <w:pPr>
              <w:pStyle w:val="NoIndent"/>
              <w:rPr>
                <w:rFonts w:ascii="Arial" w:hAnsi="Arial" w:cs="Arial"/>
                <w:b/>
                <w:color w:val="auto"/>
                <w:szCs w:val="22"/>
                <w:lang w:val="sk-SK"/>
              </w:rPr>
            </w:pPr>
          </w:p>
        </w:tc>
        <w:tc>
          <w:tcPr>
            <w:tcW w:w="2472" w:type="dxa"/>
          </w:tcPr>
          <w:p w14:paraId="617F7812" w14:textId="77777777" w:rsidR="00BE58EF" w:rsidRPr="00434723" w:rsidRDefault="00BE58EF" w:rsidP="007008A6">
            <w:pPr>
              <w:rPr>
                <w:rFonts w:cs="Arial"/>
                <w:b/>
                <w:szCs w:val="22"/>
                <w:lang w:val="fr-FR"/>
              </w:rPr>
            </w:pPr>
          </w:p>
        </w:tc>
        <w:tc>
          <w:tcPr>
            <w:tcW w:w="1073" w:type="dxa"/>
          </w:tcPr>
          <w:p w14:paraId="722E3B9A" w14:textId="77777777" w:rsidR="00BE58EF" w:rsidRPr="00434723" w:rsidRDefault="00BE58EF" w:rsidP="007008A6">
            <w:pPr>
              <w:rPr>
                <w:rFonts w:cs="Arial"/>
                <w:b/>
                <w:szCs w:val="22"/>
              </w:rPr>
            </w:pPr>
            <w:r w:rsidRPr="00434723">
              <w:rPr>
                <w:rFonts w:cs="Arial"/>
                <w:b/>
                <w:szCs w:val="22"/>
              </w:rPr>
              <w:t>1.1.1.12</w:t>
            </w:r>
          </w:p>
        </w:tc>
        <w:tc>
          <w:tcPr>
            <w:tcW w:w="4677" w:type="dxa"/>
          </w:tcPr>
          <w:p w14:paraId="72B186D1"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denník“</w:t>
            </w:r>
          </w:p>
          <w:p w14:paraId="1F8DF4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3DBD86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440AB52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9D44DB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denník znamená dokument, ktorého náležitosti stanoví zákon č. 50/1976 Zb. o územnom plánovaní a stavebnom poriadku</w:t>
            </w:r>
            <w:r w:rsidR="00455DD2" w:rsidRPr="00434723">
              <w:rPr>
                <w:rFonts w:cs="Arial"/>
                <w:bCs/>
                <w:spacing w:val="0"/>
                <w:szCs w:val="22"/>
                <w:lang w:val="sk-SK"/>
              </w:rPr>
              <w:t xml:space="preserve"> </w:t>
            </w:r>
            <w:r w:rsidR="006D6C5B">
              <w:rPr>
                <w:rFonts w:cs="Arial"/>
                <w:bCs/>
                <w:spacing w:val="0"/>
                <w:szCs w:val="22"/>
                <w:lang w:val="sk-SK"/>
              </w:rPr>
              <w:t>v znení neskorších predpisov</w:t>
            </w:r>
            <w:r w:rsidR="00455DD2" w:rsidRPr="00434723">
              <w:rPr>
                <w:rFonts w:cs="Arial"/>
                <w:bCs/>
                <w:spacing w:val="0"/>
                <w:szCs w:val="22"/>
                <w:lang w:val="sk-SK"/>
              </w:rPr>
              <w:t xml:space="preserve"> </w:t>
            </w:r>
            <w:r w:rsidRPr="00434723">
              <w:rPr>
                <w:rFonts w:cs="Arial"/>
                <w:bCs/>
                <w:spacing w:val="0"/>
                <w:szCs w:val="22"/>
                <w:lang w:val="sk-SK"/>
              </w:rPr>
              <w:t>a vykonávacie predpisy k nemu.“</w:t>
            </w:r>
          </w:p>
          <w:p w14:paraId="10B565C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09102C" w14:textId="77777777" w:rsidTr="00BE58EF">
        <w:tc>
          <w:tcPr>
            <w:tcW w:w="1384" w:type="dxa"/>
          </w:tcPr>
          <w:p w14:paraId="595F05A9" w14:textId="77777777" w:rsidR="00BE58EF" w:rsidRPr="00434723" w:rsidRDefault="00BE58EF" w:rsidP="007008A6">
            <w:pPr>
              <w:pStyle w:val="NoIndent"/>
              <w:rPr>
                <w:rFonts w:ascii="Arial" w:hAnsi="Arial" w:cs="Arial"/>
                <w:b/>
                <w:color w:val="auto"/>
                <w:szCs w:val="22"/>
                <w:lang w:val="sk-SK"/>
              </w:rPr>
            </w:pPr>
          </w:p>
        </w:tc>
        <w:tc>
          <w:tcPr>
            <w:tcW w:w="2472" w:type="dxa"/>
          </w:tcPr>
          <w:p w14:paraId="2D690B92" w14:textId="77777777" w:rsidR="00BE58EF" w:rsidRPr="00434723" w:rsidRDefault="00BE58EF" w:rsidP="007008A6">
            <w:pPr>
              <w:rPr>
                <w:rFonts w:cs="Arial"/>
                <w:b/>
                <w:szCs w:val="22"/>
                <w:lang w:val="fr-FR"/>
              </w:rPr>
            </w:pPr>
          </w:p>
        </w:tc>
        <w:tc>
          <w:tcPr>
            <w:tcW w:w="1073" w:type="dxa"/>
          </w:tcPr>
          <w:p w14:paraId="31EDBE73" w14:textId="77777777" w:rsidR="00BE58EF" w:rsidRPr="00434723" w:rsidRDefault="00BE58EF" w:rsidP="007008A6">
            <w:pPr>
              <w:rPr>
                <w:rFonts w:cs="Arial"/>
                <w:b/>
                <w:szCs w:val="22"/>
              </w:rPr>
            </w:pPr>
            <w:r w:rsidRPr="00434723">
              <w:rPr>
                <w:rFonts w:cs="Arial"/>
                <w:b/>
                <w:szCs w:val="22"/>
              </w:rPr>
              <w:t>1.1.1.13</w:t>
            </w:r>
          </w:p>
        </w:tc>
        <w:tc>
          <w:tcPr>
            <w:tcW w:w="4677" w:type="dxa"/>
          </w:tcPr>
          <w:p w14:paraId="08B0168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„Zákon o verejnom obstarávaní“</w:t>
            </w:r>
          </w:p>
          <w:p w14:paraId="665CD6D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12ABC15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6225E7E5"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33E3799"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„Zákon o verejnom obstarávaní znamená zákon č. 343/2015 Z.z. o verejnom obstarávaní a o zmene a doplnení niektorých zákonov v znení neskorších predpisov.“</w:t>
            </w:r>
          </w:p>
          <w:p w14:paraId="64E7C8A3"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70A2863" w14:textId="77777777" w:rsidTr="00BE58EF">
        <w:tc>
          <w:tcPr>
            <w:tcW w:w="1384" w:type="dxa"/>
          </w:tcPr>
          <w:p w14:paraId="15BE4499" w14:textId="77777777" w:rsidR="00BE58EF" w:rsidRPr="00434723" w:rsidRDefault="00BE58EF" w:rsidP="007008A6">
            <w:pPr>
              <w:pStyle w:val="NoIndent"/>
              <w:rPr>
                <w:rFonts w:ascii="Arial" w:hAnsi="Arial" w:cs="Arial"/>
                <w:b/>
                <w:color w:val="auto"/>
                <w:szCs w:val="22"/>
                <w:lang w:val="sk-SK"/>
              </w:rPr>
            </w:pPr>
          </w:p>
        </w:tc>
        <w:tc>
          <w:tcPr>
            <w:tcW w:w="2472" w:type="dxa"/>
          </w:tcPr>
          <w:p w14:paraId="3F5A688A" w14:textId="77777777" w:rsidR="00BE58EF" w:rsidRPr="00434723" w:rsidRDefault="00BE58EF" w:rsidP="007008A6">
            <w:pPr>
              <w:rPr>
                <w:rFonts w:cs="Arial"/>
                <w:b/>
                <w:szCs w:val="22"/>
                <w:lang w:val="fr-FR"/>
              </w:rPr>
            </w:pPr>
          </w:p>
        </w:tc>
        <w:tc>
          <w:tcPr>
            <w:tcW w:w="1073" w:type="dxa"/>
          </w:tcPr>
          <w:p w14:paraId="0A695080" w14:textId="77777777" w:rsidR="00BE58EF" w:rsidRPr="00434723" w:rsidRDefault="00BE58EF" w:rsidP="007008A6">
            <w:pPr>
              <w:rPr>
                <w:rFonts w:cs="Arial"/>
                <w:b/>
                <w:szCs w:val="22"/>
              </w:rPr>
            </w:pPr>
            <w:r w:rsidRPr="00434723">
              <w:rPr>
                <w:rFonts w:cs="Arial"/>
                <w:b/>
                <w:szCs w:val="22"/>
              </w:rPr>
              <w:t>1.1.2.4</w:t>
            </w:r>
          </w:p>
        </w:tc>
        <w:tc>
          <w:tcPr>
            <w:tcW w:w="4677" w:type="dxa"/>
          </w:tcPr>
          <w:p w14:paraId="0541F43A"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dozor“</w:t>
            </w:r>
          </w:p>
          <w:p w14:paraId="4E43119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E0784E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181AB9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p w14:paraId="669FAF0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15242CD" w14:textId="77777777" w:rsidTr="00BE58EF">
        <w:tc>
          <w:tcPr>
            <w:tcW w:w="1384" w:type="dxa"/>
          </w:tcPr>
          <w:p w14:paraId="7BBC2D89" w14:textId="77777777" w:rsidR="00BE58EF" w:rsidRPr="00434723" w:rsidRDefault="00BE58EF" w:rsidP="007008A6">
            <w:pPr>
              <w:pStyle w:val="NoIndent"/>
              <w:rPr>
                <w:rFonts w:ascii="Arial" w:hAnsi="Arial" w:cs="Arial"/>
                <w:b/>
                <w:color w:val="auto"/>
                <w:szCs w:val="22"/>
                <w:lang w:val="sk-SK"/>
              </w:rPr>
            </w:pPr>
          </w:p>
        </w:tc>
        <w:tc>
          <w:tcPr>
            <w:tcW w:w="2472" w:type="dxa"/>
          </w:tcPr>
          <w:p w14:paraId="7D2BDD39" w14:textId="77777777" w:rsidR="00BE58EF" w:rsidRPr="00434723" w:rsidRDefault="00BE58EF" w:rsidP="007008A6">
            <w:pPr>
              <w:rPr>
                <w:rFonts w:cs="Arial"/>
                <w:b/>
                <w:szCs w:val="22"/>
                <w:lang w:val="fr-FR"/>
              </w:rPr>
            </w:pPr>
          </w:p>
        </w:tc>
        <w:tc>
          <w:tcPr>
            <w:tcW w:w="1073" w:type="dxa"/>
          </w:tcPr>
          <w:p w14:paraId="16D2C8AC" w14:textId="77777777" w:rsidR="00BE58EF" w:rsidRPr="00434723" w:rsidRDefault="00BE58EF" w:rsidP="007008A6">
            <w:pPr>
              <w:rPr>
                <w:rFonts w:cs="Arial"/>
                <w:b/>
                <w:szCs w:val="22"/>
              </w:rPr>
            </w:pPr>
            <w:r w:rsidRPr="00434723">
              <w:rPr>
                <w:rFonts w:cs="Arial"/>
                <w:b/>
                <w:szCs w:val="22"/>
              </w:rPr>
              <w:t>1.1.2.6</w:t>
            </w:r>
          </w:p>
        </w:tc>
        <w:tc>
          <w:tcPr>
            <w:tcW w:w="4677" w:type="dxa"/>
          </w:tcPr>
          <w:p w14:paraId="2F6936CB" w14:textId="77777777" w:rsidR="00BE58EF" w:rsidRDefault="00BE58EF" w:rsidP="007008A6">
            <w:pPr>
              <w:jc w:val="both"/>
              <w:rPr>
                <w:rFonts w:cs="Arial"/>
                <w:b/>
                <w:bCs/>
                <w:szCs w:val="22"/>
              </w:rPr>
            </w:pPr>
            <w:r w:rsidRPr="00434723">
              <w:rPr>
                <w:rFonts w:cs="Arial"/>
                <w:b/>
                <w:bCs/>
                <w:szCs w:val="22"/>
              </w:rPr>
              <w:t xml:space="preserve">„Personál Objednávateľa“ </w:t>
            </w:r>
          </w:p>
          <w:p w14:paraId="7267C815" w14:textId="77777777" w:rsidR="007008A6" w:rsidRPr="00434723" w:rsidRDefault="007008A6" w:rsidP="007008A6">
            <w:pPr>
              <w:jc w:val="both"/>
              <w:rPr>
                <w:rFonts w:cs="Arial"/>
                <w:b/>
                <w:bCs/>
                <w:szCs w:val="22"/>
              </w:rPr>
            </w:pPr>
          </w:p>
          <w:p w14:paraId="1273D2A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0642DDA" w14:textId="77777777" w:rsidR="00BE58EF" w:rsidRPr="00434723" w:rsidRDefault="00BE58EF" w:rsidP="007008A6">
            <w:pPr>
              <w:jc w:val="both"/>
              <w:rPr>
                <w:rFonts w:cs="Arial"/>
                <w:bCs/>
                <w:szCs w:val="22"/>
                <w:lang w:val="sk-SK"/>
              </w:rPr>
            </w:pPr>
          </w:p>
          <w:p w14:paraId="1E3FC2FD" w14:textId="77777777" w:rsidR="00BE58EF" w:rsidRPr="00434723" w:rsidRDefault="00BE58EF" w:rsidP="007008A6">
            <w:pPr>
              <w:pStyle w:val="Default"/>
              <w:jc w:val="both"/>
              <w:rPr>
                <w:color w:val="auto"/>
                <w:sz w:val="22"/>
                <w:szCs w:val="22"/>
              </w:rPr>
            </w:pPr>
            <w:r w:rsidRPr="00434723">
              <w:rPr>
                <w:bCs/>
                <w:color w:val="auto"/>
                <w:sz w:val="22"/>
                <w:szCs w:val="22"/>
              </w:rPr>
              <w:t>„Personál Objednávateľa</w:t>
            </w:r>
            <w:r w:rsidRPr="00434723">
              <w:rPr>
                <w:b/>
                <w:bCs/>
                <w:color w:val="auto"/>
                <w:sz w:val="22"/>
                <w:szCs w:val="22"/>
              </w:rPr>
              <w:t xml:space="preserve"> </w:t>
            </w:r>
            <w:r w:rsidRPr="00434723">
              <w:rPr>
                <w:color w:val="auto"/>
                <w:sz w:val="22"/>
                <w:szCs w:val="22"/>
              </w:rPr>
              <w:t xml:space="preserve">znamená tím Stavebnotechnického dozoru podľa </w:t>
            </w:r>
            <w:r w:rsidRPr="00434723">
              <w:rPr>
                <w:color w:val="auto"/>
                <w:sz w:val="22"/>
                <w:szCs w:val="22"/>
              </w:rPr>
              <w:lastRenderedPageBreak/>
              <w:t>podčlánku 3.1 (</w:t>
            </w:r>
            <w:r w:rsidRPr="00434723">
              <w:rPr>
                <w:i/>
                <w:iCs/>
                <w:color w:val="auto"/>
                <w:sz w:val="22"/>
                <w:szCs w:val="22"/>
              </w:rPr>
              <w:t>Povinnosti a právomoc Stavebnotechnického dozoru</w:t>
            </w:r>
            <w:r w:rsidRPr="00434723">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0F281FA2" w14:textId="77777777" w:rsidR="00BE58EF" w:rsidRPr="0059112A" w:rsidRDefault="00BE58EF" w:rsidP="007008A6">
            <w:pPr>
              <w:pStyle w:val="Default"/>
              <w:jc w:val="both"/>
              <w:rPr>
                <w:bCs/>
                <w:sz w:val="22"/>
                <w:szCs w:val="22"/>
              </w:rPr>
            </w:pPr>
          </w:p>
        </w:tc>
      </w:tr>
      <w:tr w:rsidR="00BE58EF" w:rsidRPr="00434723" w14:paraId="1ECD9D61" w14:textId="77777777" w:rsidTr="00BE58EF">
        <w:tc>
          <w:tcPr>
            <w:tcW w:w="1384" w:type="dxa"/>
          </w:tcPr>
          <w:p w14:paraId="1BD967C0" w14:textId="77777777" w:rsidR="00BE58EF" w:rsidRPr="00434723" w:rsidRDefault="00BE58EF" w:rsidP="007008A6">
            <w:pPr>
              <w:pStyle w:val="NoIndent"/>
              <w:rPr>
                <w:rFonts w:ascii="Arial" w:hAnsi="Arial" w:cs="Arial"/>
                <w:b/>
                <w:color w:val="auto"/>
                <w:szCs w:val="22"/>
                <w:lang w:val="sk-SK"/>
              </w:rPr>
            </w:pPr>
          </w:p>
        </w:tc>
        <w:tc>
          <w:tcPr>
            <w:tcW w:w="2472" w:type="dxa"/>
          </w:tcPr>
          <w:p w14:paraId="7E6DE9D8" w14:textId="77777777" w:rsidR="00BE58EF" w:rsidRPr="00434723" w:rsidRDefault="00BE58EF" w:rsidP="007008A6">
            <w:pPr>
              <w:rPr>
                <w:rFonts w:cs="Arial"/>
                <w:b/>
                <w:szCs w:val="22"/>
                <w:lang w:val="fr-FR"/>
              </w:rPr>
            </w:pPr>
          </w:p>
        </w:tc>
        <w:tc>
          <w:tcPr>
            <w:tcW w:w="1073" w:type="dxa"/>
          </w:tcPr>
          <w:p w14:paraId="59B0ED0B"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rPr>
            </w:pPr>
            <w:r w:rsidRPr="00434723">
              <w:rPr>
                <w:rFonts w:cs="Arial"/>
                <w:b/>
                <w:szCs w:val="22"/>
              </w:rPr>
              <w:t>1.1.2.8</w:t>
            </w:r>
          </w:p>
        </w:tc>
        <w:tc>
          <w:tcPr>
            <w:tcW w:w="4677" w:type="dxa"/>
          </w:tcPr>
          <w:p w14:paraId="73829649" w14:textId="77777777" w:rsidR="00BE58EF" w:rsidRPr="00434723" w:rsidRDefault="00907D4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434723">
              <w:rPr>
                <w:rFonts w:cs="Arial"/>
                <w:b/>
                <w:szCs w:val="22"/>
                <w:lang w:val="sk-SK"/>
              </w:rPr>
              <w:t>„</w:t>
            </w:r>
            <w:r w:rsidR="00BE58EF" w:rsidRPr="00434723">
              <w:rPr>
                <w:rFonts w:cs="Arial"/>
                <w:b/>
                <w:bCs/>
                <w:szCs w:val="22"/>
              </w:rPr>
              <w:t>Podzhotoviteľ”</w:t>
            </w:r>
          </w:p>
          <w:p w14:paraId="73CC5FCF" w14:textId="77777777" w:rsidR="00BE58EF" w:rsidRPr="00434723" w:rsidRDefault="00BE58EF" w:rsidP="007008A6">
            <w:pPr>
              <w:jc w:val="both"/>
              <w:rPr>
                <w:rFonts w:cs="Arial"/>
                <w:b/>
                <w:bCs/>
                <w:szCs w:val="22"/>
              </w:rPr>
            </w:pPr>
          </w:p>
          <w:p w14:paraId="02847A9E"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60C0F6" w14:textId="77777777" w:rsidR="0011799A" w:rsidRPr="00434723" w:rsidRDefault="0011799A" w:rsidP="007008A6">
            <w:pPr>
              <w:jc w:val="both"/>
              <w:rPr>
                <w:rFonts w:cs="Arial"/>
                <w:bCs/>
                <w:szCs w:val="22"/>
                <w:lang w:val="sk-SK"/>
              </w:rPr>
            </w:pPr>
          </w:p>
          <w:p w14:paraId="2DD774BD" w14:textId="77777777" w:rsidR="00BE58EF"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434723">
              <w:rPr>
                <w:rFonts w:cs="Arial"/>
                <w:b/>
                <w:bCs/>
                <w:szCs w:val="22"/>
                <w:lang w:val="sk-SK"/>
              </w:rPr>
              <w:t>“</w:t>
            </w:r>
            <w:r w:rsidRPr="00434723">
              <w:rPr>
                <w:rFonts w:cs="Arial"/>
                <w:bCs/>
                <w:szCs w:val="22"/>
                <w:lang w:val="sk-SK"/>
              </w:rPr>
              <w:t>Podzhotoviteľ znamená každú fyzickú alebo každú právnickú osobu, ktorá na základe priameho zmluvného vzťahu so Zhotoviteľom realizuje pre Zhotoviteľa</w:t>
            </w:r>
            <w:r w:rsidRPr="00434723">
              <w:rPr>
                <w:rFonts w:cs="Arial"/>
                <w:b/>
                <w:bCs/>
                <w:szCs w:val="22"/>
                <w:lang w:val="sk-SK"/>
              </w:rPr>
              <w:t xml:space="preserve"> </w:t>
            </w:r>
            <w:r w:rsidRPr="00434723">
              <w:rPr>
                <w:rFonts w:cs="Arial"/>
                <w:szCs w:val="22"/>
                <w:lang w:val="sk-SK"/>
              </w:rPr>
              <w:t>projektové práce (ak sú) alebo stavebné práce alebo realizuje dodávku a montáž Technologického zariadenia ako aj právnych nástupcov všetkých týchto osôb.“</w:t>
            </w:r>
          </w:p>
          <w:p w14:paraId="3DA63932" w14:textId="77777777" w:rsidR="002C192B" w:rsidRDefault="002C192B"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2CED1865" w14:textId="77777777" w:rsidR="0011799A" w:rsidRPr="00434723" w:rsidRDefault="0011799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lang w:val="sk-SK"/>
              </w:rPr>
            </w:pPr>
          </w:p>
        </w:tc>
      </w:tr>
      <w:tr w:rsidR="00BE58EF" w:rsidRPr="00434723" w14:paraId="034D4C0E" w14:textId="77777777" w:rsidTr="00BE58EF">
        <w:tc>
          <w:tcPr>
            <w:tcW w:w="1384" w:type="dxa"/>
          </w:tcPr>
          <w:p w14:paraId="511B5F0A" w14:textId="77777777" w:rsidR="00BE58EF" w:rsidRPr="00434723" w:rsidRDefault="00BE58EF" w:rsidP="007008A6">
            <w:pPr>
              <w:pStyle w:val="NoIndent"/>
              <w:rPr>
                <w:rFonts w:ascii="Arial" w:hAnsi="Arial" w:cs="Arial"/>
                <w:b/>
                <w:color w:val="auto"/>
                <w:szCs w:val="22"/>
                <w:lang w:val="sk-SK"/>
              </w:rPr>
            </w:pPr>
          </w:p>
        </w:tc>
        <w:tc>
          <w:tcPr>
            <w:tcW w:w="2472" w:type="dxa"/>
          </w:tcPr>
          <w:p w14:paraId="2219E371" w14:textId="77777777" w:rsidR="00BE58EF" w:rsidRPr="00434723" w:rsidRDefault="00BE58EF" w:rsidP="007008A6">
            <w:pPr>
              <w:rPr>
                <w:rFonts w:cs="Arial"/>
                <w:b/>
                <w:szCs w:val="22"/>
                <w:lang w:val="fr-FR"/>
              </w:rPr>
            </w:pPr>
          </w:p>
        </w:tc>
        <w:tc>
          <w:tcPr>
            <w:tcW w:w="1073" w:type="dxa"/>
          </w:tcPr>
          <w:p w14:paraId="5637339A" w14:textId="77777777" w:rsidR="00BE58EF" w:rsidRPr="00434723" w:rsidRDefault="00BE58EF" w:rsidP="007008A6">
            <w:pPr>
              <w:rPr>
                <w:rFonts w:cs="Arial"/>
                <w:b/>
                <w:szCs w:val="22"/>
              </w:rPr>
            </w:pPr>
            <w:r w:rsidRPr="00434723">
              <w:rPr>
                <w:rFonts w:cs="Arial"/>
                <w:b/>
                <w:szCs w:val="22"/>
              </w:rPr>
              <w:t>1.1.2.8.1</w:t>
            </w:r>
          </w:p>
        </w:tc>
        <w:tc>
          <w:tcPr>
            <w:tcW w:w="4677" w:type="dxa"/>
          </w:tcPr>
          <w:p w14:paraId="1EC374B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„Priamy Podzhotoviteľ“</w:t>
            </w:r>
          </w:p>
          <w:p w14:paraId="4B6134D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B3439CC" w14:textId="77777777" w:rsidR="00BE58EF" w:rsidRPr="00434723" w:rsidRDefault="00BE58EF" w:rsidP="007008A6">
            <w:pPr>
              <w:jc w:val="both"/>
              <w:rPr>
                <w:rFonts w:cs="Arial"/>
                <w:szCs w:val="22"/>
                <w:lang w:val="sk-SK"/>
              </w:rPr>
            </w:pPr>
            <w:r w:rsidRPr="00434723">
              <w:rPr>
                <w:rFonts w:cs="Arial"/>
                <w:bCs/>
                <w:szCs w:val="22"/>
                <w:lang w:val="sk-SK"/>
              </w:rPr>
              <w:t xml:space="preserve">„Priamy Podzhotoviteľ je Podzhotoviteľ, ktorý </w:t>
            </w:r>
            <w:r w:rsidRPr="00434723">
              <w:rPr>
                <w:rFonts w:cs="Arial"/>
                <w:szCs w:val="22"/>
                <w:lang w:val="sk-SK"/>
              </w:rPr>
              <w:t xml:space="preserve">na základe priameho zmluvného vzťahu so Zhotoviteľom realizuje pre Zhotoviteľa projektové práce (ak sú) alebo stavebné práce alebo realizuje dodávku a montáž Technologického zariadenia v sume rovnej alebo vyššej ako 0,5% z Akceptovanej zmluvnej hodnoty bez DPH ako aj právnych nástupcov všetkých týchto osôb.“ </w:t>
            </w:r>
          </w:p>
          <w:p w14:paraId="4D9A3B53" w14:textId="77777777" w:rsidR="00CD558C" w:rsidRDefault="00CD558C" w:rsidP="00CD558C">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30E2AE81" w14:textId="77777777" w:rsidR="00BE58EF" w:rsidRPr="00434723" w:rsidRDefault="00BE58EF" w:rsidP="007008A6">
            <w:pPr>
              <w:jc w:val="both"/>
              <w:rPr>
                <w:rFonts w:cs="Arial"/>
                <w:szCs w:val="22"/>
                <w:lang w:val="sk-SK"/>
              </w:rPr>
            </w:pPr>
          </w:p>
        </w:tc>
      </w:tr>
      <w:tr w:rsidR="00BE58EF" w:rsidRPr="00434723" w14:paraId="13C7A9C5" w14:textId="77777777" w:rsidTr="00BE58EF">
        <w:tc>
          <w:tcPr>
            <w:tcW w:w="1384" w:type="dxa"/>
          </w:tcPr>
          <w:p w14:paraId="476B699C" w14:textId="77777777" w:rsidR="00BE58EF" w:rsidRPr="00434723" w:rsidRDefault="00BE58EF" w:rsidP="007008A6">
            <w:pPr>
              <w:pStyle w:val="NoIndent"/>
              <w:rPr>
                <w:rFonts w:ascii="Arial" w:hAnsi="Arial" w:cs="Arial"/>
                <w:b/>
                <w:color w:val="auto"/>
                <w:szCs w:val="22"/>
                <w:lang w:val="sk-SK"/>
              </w:rPr>
            </w:pPr>
          </w:p>
        </w:tc>
        <w:tc>
          <w:tcPr>
            <w:tcW w:w="2472" w:type="dxa"/>
          </w:tcPr>
          <w:p w14:paraId="7EBF6C2C" w14:textId="77777777" w:rsidR="00BE58EF" w:rsidRPr="00434723" w:rsidRDefault="00BE58EF" w:rsidP="007008A6">
            <w:pPr>
              <w:rPr>
                <w:rFonts w:cs="Arial"/>
                <w:b/>
                <w:szCs w:val="22"/>
                <w:lang w:val="fr-FR"/>
              </w:rPr>
            </w:pPr>
          </w:p>
        </w:tc>
        <w:tc>
          <w:tcPr>
            <w:tcW w:w="1073" w:type="dxa"/>
          </w:tcPr>
          <w:p w14:paraId="10A5D769" w14:textId="77777777" w:rsidR="00BE58EF" w:rsidRPr="00434723" w:rsidRDefault="00BE58EF" w:rsidP="007008A6">
            <w:pPr>
              <w:rPr>
                <w:rFonts w:cs="Arial"/>
                <w:b/>
                <w:szCs w:val="22"/>
              </w:rPr>
            </w:pPr>
            <w:r w:rsidRPr="00434723">
              <w:rPr>
                <w:rFonts w:cs="Arial"/>
                <w:b/>
                <w:szCs w:val="22"/>
              </w:rPr>
              <w:t>1.1.2.11</w:t>
            </w:r>
          </w:p>
        </w:tc>
        <w:tc>
          <w:tcPr>
            <w:tcW w:w="4677" w:type="dxa"/>
          </w:tcPr>
          <w:p w14:paraId="4545A1B3" w14:textId="77777777" w:rsidR="00BE58EF"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„Dodávateľ Zhotoviteľa“</w:t>
            </w:r>
          </w:p>
          <w:p w14:paraId="1B591F9B" w14:textId="77777777" w:rsidR="00CC52ED" w:rsidRPr="00434723" w:rsidRDefault="00CC52ED" w:rsidP="007008A6">
            <w:pPr>
              <w:pStyle w:val="Zkladntext3"/>
              <w:tabs>
                <w:tab w:val="clear" w:pos="709"/>
                <w:tab w:val="clear" w:pos="1191"/>
                <w:tab w:val="clear" w:pos="1474"/>
              </w:tabs>
              <w:suppressAutoHyphens w:val="0"/>
              <w:rPr>
                <w:rFonts w:cs="Arial"/>
                <w:b/>
                <w:bCs/>
                <w:spacing w:val="0"/>
                <w:szCs w:val="22"/>
                <w:lang w:val="sk-SK"/>
              </w:rPr>
            </w:pPr>
          </w:p>
          <w:p w14:paraId="451E2D0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
                <w:bCs/>
                <w:spacing w:val="0"/>
                <w:szCs w:val="22"/>
                <w:lang w:val="sk-SK"/>
              </w:rPr>
              <w:t>„</w:t>
            </w:r>
            <w:r w:rsidRPr="00DF3387">
              <w:rPr>
                <w:rFonts w:cs="Arial"/>
                <w:bCs/>
                <w:spacing w:val="0"/>
                <w:szCs w:val="22"/>
                <w:lang w:val="sk-SK"/>
              </w:rPr>
              <w:t>Dodávateľ Zhotoviteľa</w:t>
            </w:r>
            <w:r w:rsidRPr="00434723">
              <w:rPr>
                <w:rFonts w:cs="Arial"/>
                <w:b/>
                <w:bCs/>
                <w:spacing w:val="0"/>
                <w:szCs w:val="22"/>
                <w:lang w:val="sk-SK"/>
              </w:rPr>
              <w:t xml:space="preserve"> </w:t>
            </w:r>
            <w:r w:rsidRPr="00434723">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p w14:paraId="31B2A729" w14:textId="77777777" w:rsidR="00BE58EF" w:rsidRDefault="00BE58EF" w:rsidP="007008A6">
            <w:pPr>
              <w:pStyle w:val="Zkladntext3"/>
              <w:tabs>
                <w:tab w:val="clear" w:pos="709"/>
                <w:tab w:val="clear" w:pos="1191"/>
                <w:tab w:val="clear" w:pos="1474"/>
              </w:tabs>
              <w:suppressAutoHyphens w:val="0"/>
              <w:rPr>
                <w:rFonts w:cs="Arial"/>
                <w:bCs/>
                <w:spacing w:val="0"/>
                <w:szCs w:val="22"/>
                <w:lang w:val="sk-SK"/>
              </w:rPr>
            </w:pPr>
          </w:p>
          <w:p w14:paraId="2DC39129" w14:textId="77777777" w:rsidR="00745933" w:rsidRDefault="00745933" w:rsidP="00745933">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2A48D6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3DD0F159" w14:textId="77777777" w:rsidR="00CC52ED" w:rsidRPr="00434723" w:rsidRDefault="00CC52ED"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393189C1" w14:textId="77777777" w:rsidTr="00BE58EF">
        <w:tc>
          <w:tcPr>
            <w:tcW w:w="1384" w:type="dxa"/>
          </w:tcPr>
          <w:p w14:paraId="6DC89426" w14:textId="77777777" w:rsidR="00BE58EF" w:rsidRPr="00434723" w:rsidRDefault="00BE58EF" w:rsidP="007008A6">
            <w:pPr>
              <w:pStyle w:val="NoIndent"/>
              <w:rPr>
                <w:rFonts w:ascii="Arial" w:hAnsi="Arial" w:cs="Arial"/>
                <w:b/>
                <w:color w:val="auto"/>
                <w:szCs w:val="22"/>
                <w:lang w:val="sk-SK"/>
              </w:rPr>
            </w:pPr>
          </w:p>
        </w:tc>
        <w:tc>
          <w:tcPr>
            <w:tcW w:w="2472" w:type="dxa"/>
          </w:tcPr>
          <w:p w14:paraId="42E86EBD" w14:textId="77777777" w:rsidR="00BE58EF" w:rsidRPr="00434723" w:rsidRDefault="00BE58EF" w:rsidP="007008A6">
            <w:pPr>
              <w:rPr>
                <w:rFonts w:cs="Arial"/>
                <w:b/>
                <w:szCs w:val="22"/>
                <w:highlight w:val="yellow"/>
                <w:lang w:val="fr-FR"/>
              </w:rPr>
            </w:pPr>
          </w:p>
        </w:tc>
        <w:tc>
          <w:tcPr>
            <w:tcW w:w="1073" w:type="dxa"/>
          </w:tcPr>
          <w:p w14:paraId="69ED2917" w14:textId="77777777" w:rsidR="00BE58EF" w:rsidRPr="00434723" w:rsidRDefault="00BE58EF" w:rsidP="007008A6">
            <w:pPr>
              <w:rPr>
                <w:rFonts w:cs="Arial"/>
                <w:b/>
                <w:szCs w:val="22"/>
              </w:rPr>
            </w:pPr>
          </w:p>
        </w:tc>
        <w:tc>
          <w:tcPr>
            <w:tcW w:w="4677" w:type="dxa"/>
          </w:tcPr>
          <w:p w14:paraId="4A4E4EC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highlight w:val="yellow"/>
                <w:lang w:val="sk-SK"/>
              </w:rPr>
            </w:pPr>
          </w:p>
        </w:tc>
      </w:tr>
      <w:tr w:rsidR="00BE58EF" w:rsidRPr="00434723" w14:paraId="228EB6D7" w14:textId="77777777" w:rsidTr="00BE58EF">
        <w:tc>
          <w:tcPr>
            <w:tcW w:w="1384" w:type="dxa"/>
          </w:tcPr>
          <w:p w14:paraId="3C7E79F2" w14:textId="77777777" w:rsidR="00BE58EF" w:rsidRPr="00434723" w:rsidRDefault="00BE58EF" w:rsidP="007008A6">
            <w:pPr>
              <w:pStyle w:val="NoIndent"/>
              <w:rPr>
                <w:rFonts w:ascii="Arial" w:hAnsi="Arial" w:cs="Arial"/>
                <w:b/>
                <w:color w:val="auto"/>
                <w:szCs w:val="22"/>
                <w:lang w:val="sk-SK"/>
              </w:rPr>
            </w:pPr>
          </w:p>
        </w:tc>
        <w:tc>
          <w:tcPr>
            <w:tcW w:w="2472" w:type="dxa"/>
          </w:tcPr>
          <w:p w14:paraId="5B1901AB" w14:textId="77777777" w:rsidR="00BE58EF" w:rsidRPr="00434723" w:rsidRDefault="00BE58EF" w:rsidP="007008A6">
            <w:pPr>
              <w:pStyle w:val="Styl1"/>
              <w:tabs>
                <w:tab w:val="clear" w:pos="540"/>
              </w:tabs>
              <w:rPr>
                <w:caps w:val="0"/>
              </w:rPr>
            </w:pPr>
          </w:p>
        </w:tc>
        <w:tc>
          <w:tcPr>
            <w:tcW w:w="1073" w:type="dxa"/>
          </w:tcPr>
          <w:p w14:paraId="6961E545" w14:textId="77777777" w:rsidR="00BE58EF" w:rsidRPr="00434723" w:rsidRDefault="00BE58EF" w:rsidP="007008A6">
            <w:pPr>
              <w:rPr>
                <w:rFonts w:cs="Arial"/>
                <w:b/>
                <w:szCs w:val="22"/>
              </w:rPr>
            </w:pPr>
            <w:r w:rsidRPr="00434723">
              <w:rPr>
                <w:rFonts w:cs="Arial"/>
                <w:b/>
                <w:szCs w:val="22"/>
              </w:rPr>
              <w:t>1.1.3.10</w:t>
            </w:r>
          </w:p>
        </w:tc>
        <w:tc>
          <w:tcPr>
            <w:tcW w:w="4677" w:type="dxa"/>
          </w:tcPr>
          <w:p w14:paraId="6BA5745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„Záručná doba“</w:t>
            </w:r>
          </w:p>
          <w:p w14:paraId="456CF3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FB8752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„Záručná doba znamená obdobie pre oznámenie vád na: </w:t>
            </w:r>
          </w:p>
          <w:p w14:paraId="62727703"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434723">
              <w:rPr>
                <w:rFonts w:cs="Arial"/>
                <w:bCs/>
                <w:i/>
                <w:iCs/>
                <w:spacing w:val="0"/>
                <w:szCs w:val="22"/>
                <w:lang w:val="sk-SK"/>
              </w:rPr>
              <w:t>Preberanie Diela a Sekcií),</w:t>
            </w:r>
            <w:r w:rsidRPr="00434723">
              <w:rPr>
                <w:rFonts w:cs="Arial"/>
                <w:bCs/>
                <w:spacing w:val="0"/>
                <w:szCs w:val="22"/>
                <w:lang w:val="sk-SK"/>
              </w:rPr>
              <w:t xml:space="preserve"> alebo </w:t>
            </w:r>
          </w:p>
          <w:p w14:paraId="5C4C8A07"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(pokiaľ Dielo bolo preberané po častiach) počítané od dátumu dokončenia časti Diela potvrdeného podľa podčlánku 10.2 (</w:t>
            </w:r>
            <w:r w:rsidRPr="00434723">
              <w:rPr>
                <w:rFonts w:cs="Arial"/>
                <w:bCs/>
                <w:i/>
                <w:iCs/>
                <w:spacing w:val="0"/>
                <w:szCs w:val="22"/>
                <w:lang w:val="sk-SK"/>
              </w:rPr>
              <w:t>Preberanie častí Diela).</w:t>
            </w:r>
          </w:p>
          <w:p w14:paraId="7F58038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E8B91A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7B6098FF"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43DA7848"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r w:rsidRPr="00434723">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2F452F8F"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p>
          <w:p w14:paraId="0C3E4CC8" w14:textId="77777777" w:rsidR="00CC52ED"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4D14413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1D179DED" w14:textId="77777777" w:rsidR="00BE58EF"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Zhotoviteľ je povinný vykonávať počas plynutia Záručnej doby Záručný servis na Diele, a to podľa Prevádzkových poriadkov, príručiek a manauálov pre prevádzku a údržbu. Zhotoviteľ vyhotoví z každého servisného úkonu písomný protokol v dvoch </w:t>
            </w:r>
            <w:r w:rsidRPr="00CC52ED">
              <w:rPr>
                <w:rFonts w:cs="Arial"/>
                <w:bCs/>
                <w:spacing w:val="0"/>
                <w:szCs w:val="22"/>
                <w:lang w:val="sk-SK"/>
              </w:rPr>
              <w:lastRenderedPageBreak/>
              <w:t>vyhotoveniach, jeden pre Objednávateľa a druhý pre Zhotoviteľa. Tento protokol musí  byť odsúhlasený obidvoma Zmluvnými stranami.</w:t>
            </w:r>
          </w:p>
          <w:p w14:paraId="2E123BA1"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0C86619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V prípade, ak si Zhotoviteľ nesplní povinnosť vykonávať Záručný servis podľa Prevádzkových poriadkov, príručiek a manuálov pre prevádzku a údržbu, vzniká Objednávateľovi nárok na zaplatenie zmluvnej pokuty, a to vo výške </w:t>
            </w:r>
            <w:r w:rsidR="005B0244">
              <w:rPr>
                <w:rFonts w:cs="Arial"/>
                <w:bCs/>
                <w:spacing w:val="0"/>
                <w:szCs w:val="22"/>
                <w:lang w:val="sk-SK"/>
              </w:rPr>
              <w:t>5</w:t>
            </w:r>
            <w:r w:rsidRPr="00CC52ED">
              <w:rPr>
                <w:rFonts w:cs="Arial"/>
                <w:bCs/>
                <w:spacing w:val="0"/>
                <w:szCs w:val="22"/>
                <w:lang w:val="sk-SK"/>
              </w:rPr>
              <w:t xml:space="preserve">00,- Eur (slovom: </w:t>
            </w:r>
            <w:r w:rsidR="005B0244">
              <w:rPr>
                <w:rFonts w:cs="Arial"/>
                <w:bCs/>
                <w:spacing w:val="0"/>
                <w:szCs w:val="22"/>
                <w:lang w:val="sk-SK"/>
              </w:rPr>
              <w:t>päťsto</w:t>
            </w:r>
            <w:r w:rsidRPr="00CC52ED">
              <w:rPr>
                <w:rFonts w:cs="Arial"/>
                <w:bCs/>
                <w:spacing w:val="0"/>
                <w:szCs w:val="22"/>
                <w:lang w:val="sk-SK"/>
              </w:rPr>
              <w:t xml:space="preserve">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w:t>
            </w:r>
          </w:p>
          <w:p w14:paraId="1A5B7A8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4277A917" w14:textId="0466DD88" w:rsidR="00CC52ED" w:rsidRPr="00CC52ED" w:rsidRDefault="00CC52ED" w:rsidP="00CC52ED">
            <w:pPr>
              <w:pStyle w:val="Zkladntext3"/>
              <w:rPr>
                <w:rFonts w:cs="Arial"/>
                <w:bCs/>
                <w:spacing w:val="0"/>
                <w:szCs w:val="22"/>
                <w:lang w:val="sk-SK"/>
              </w:rPr>
            </w:pPr>
            <w:r w:rsidRPr="00040632">
              <w:rPr>
                <w:rFonts w:cs="Arial"/>
                <w:bCs/>
                <w:spacing w:val="0"/>
                <w:szCs w:val="22"/>
                <w:lang w:val="sk-SK"/>
              </w:rPr>
              <w:t>Zhotoviteľ je oprávnený fakturovať výkon Záručného servisu 1 (jeden) krát ročne. Prvý krát je Zhotoviteľ oprávnený fakturovať výkon Záručného servisu až 12 mesiacov po podpísaní posledného Preberacieho protokolu</w:t>
            </w:r>
            <w:r w:rsidR="001C37F2" w:rsidRPr="00040632">
              <w:rPr>
                <w:rFonts w:cs="Arial"/>
                <w:bCs/>
                <w:spacing w:val="0"/>
                <w:szCs w:val="22"/>
              </w:rPr>
              <w:t xml:space="preserve"> podľa podčl. 10.1 </w:t>
            </w:r>
            <w:r w:rsidR="001C37F2" w:rsidRPr="00040632">
              <w:rPr>
                <w:rFonts w:cs="Arial"/>
                <w:bCs/>
                <w:i/>
                <w:spacing w:val="0"/>
                <w:szCs w:val="22"/>
              </w:rPr>
              <w:t xml:space="preserve">(Preberanie diela a Sekcií). </w:t>
            </w:r>
            <w:r w:rsidRPr="00040632">
              <w:rPr>
                <w:rFonts w:cs="Arial"/>
                <w:bCs/>
                <w:spacing w:val="0"/>
                <w:szCs w:val="22"/>
                <w:lang w:val="sk-SK"/>
              </w:rPr>
              <w:t xml:space="preserve">  k Objektom elektrickýchmechanických zariadení uvedených vo Zväzku 3, časť 1 bod 2.5.</w:t>
            </w:r>
            <w:r w:rsidR="0000799A" w:rsidRPr="00040632">
              <w:rPr>
                <w:rFonts w:cs="Arial"/>
                <w:bCs/>
                <w:spacing w:val="0"/>
                <w:szCs w:val="22"/>
                <w:lang w:val="sk-SK"/>
              </w:rPr>
              <w:t xml:space="preserve">4 </w:t>
            </w:r>
            <w:r w:rsidRPr="00040632">
              <w:rPr>
                <w:rFonts w:cs="Arial"/>
                <w:bCs/>
                <w:spacing w:val="0"/>
                <w:szCs w:val="22"/>
                <w:lang w:val="sk-SK"/>
              </w:rPr>
              <w:t>„Prevádzkové poriadky a príručky pre prevádzku a údržbu“.</w:t>
            </w:r>
            <w:r w:rsidRPr="00CC52ED">
              <w:rPr>
                <w:rFonts w:cs="Arial"/>
                <w:bCs/>
                <w:spacing w:val="0"/>
                <w:szCs w:val="22"/>
                <w:lang w:val="sk-SK"/>
              </w:rPr>
              <w:t xml:space="preserve"> </w:t>
            </w:r>
          </w:p>
          <w:p w14:paraId="039EA55C" w14:textId="77777777" w:rsidR="00CC52ED" w:rsidRPr="00CC52ED" w:rsidRDefault="00CC52ED" w:rsidP="00CC52ED">
            <w:pPr>
              <w:pStyle w:val="Zkladntext3"/>
              <w:rPr>
                <w:rFonts w:cs="Arial"/>
                <w:bCs/>
                <w:spacing w:val="0"/>
                <w:szCs w:val="22"/>
                <w:lang w:val="sk-SK"/>
              </w:rPr>
            </w:pPr>
          </w:p>
          <w:p w14:paraId="783A7144" w14:textId="77777777" w:rsidR="00CC52ED" w:rsidRPr="00CC52ED" w:rsidRDefault="00CC52ED" w:rsidP="00CC52ED">
            <w:pPr>
              <w:pStyle w:val="Zkladntext3"/>
              <w:rPr>
                <w:rFonts w:cs="Arial"/>
                <w:bCs/>
                <w:spacing w:val="0"/>
                <w:szCs w:val="22"/>
                <w:lang w:val="sk-SK"/>
              </w:rPr>
            </w:pPr>
            <w:r w:rsidRPr="00CC52ED">
              <w:rPr>
                <w:rFonts w:cs="Arial"/>
                <w:bCs/>
                <w:spacing w:val="0"/>
                <w:szCs w:val="22"/>
                <w:lang w:val="sk-SK"/>
              </w:rPr>
              <w:t xml:space="preserve">Na účely fakturácie sa za deň dodania považuje posledný deň obdobia, na ktoré sa platba podľa tohto podčlánku vzťahuje. </w:t>
            </w:r>
          </w:p>
          <w:p w14:paraId="75183C67" w14:textId="77777777" w:rsidR="00CC52ED" w:rsidRPr="00CC52ED" w:rsidRDefault="00CC52ED" w:rsidP="00CC52ED">
            <w:pPr>
              <w:pStyle w:val="Zkladntext3"/>
              <w:rPr>
                <w:rFonts w:cs="Arial"/>
                <w:bCs/>
                <w:spacing w:val="0"/>
                <w:szCs w:val="22"/>
                <w:lang w:val="sk-SK"/>
              </w:rPr>
            </w:pPr>
          </w:p>
          <w:p w14:paraId="3DD2419D" w14:textId="77777777" w:rsidR="00CC52ED" w:rsidRPr="00434723" w:rsidRDefault="00CC52ED" w:rsidP="00CC52ED">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Ďalšie podrobnosti sú uvedené v</w:t>
            </w:r>
            <w:r w:rsidR="00CB185D">
              <w:rPr>
                <w:rFonts w:cs="Arial"/>
                <w:bCs/>
                <w:spacing w:val="0"/>
                <w:szCs w:val="22"/>
                <w:lang w:val="sk-SK"/>
              </w:rPr>
              <w:t> Technických špecifikáciách</w:t>
            </w:r>
            <w:r w:rsidRPr="00CC52ED">
              <w:rPr>
                <w:rFonts w:cs="Arial"/>
                <w:bCs/>
                <w:spacing w:val="0"/>
                <w:szCs w:val="22"/>
                <w:lang w:val="sk-SK"/>
              </w:rPr>
              <w:t>.“</w:t>
            </w:r>
          </w:p>
          <w:p w14:paraId="462C0A2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63B77E" w14:textId="77777777" w:rsidTr="00BE58EF">
        <w:tc>
          <w:tcPr>
            <w:tcW w:w="1384" w:type="dxa"/>
          </w:tcPr>
          <w:p w14:paraId="580917D1" w14:textId="77777777" w:rsidR="00BE58EF" w:rsidRPr="00434723" w:rsidRDefault="00BE58EF" w:rsidP="007008A6">
            <w:pPr>
              <w:pStyle w:val="NoIndent"/>
              <w:rPr>
                <w:rFonts w:ascii="Arial" w:hAnsi="Arial" w:cs="Arial"/>
                <w:b/>
                <w:color w:val="auto"/>
                <w:szCs w:val="22"/>
                <w:lang w:val="sk-SK"/>
              </w:rPr>
            </w:pPr>
          </w:p>
        </w:tc>
        <w:tc>
          <w:tcPr>
            <w:tcW w:w="2472" w:type="dxa"/>
          </w:tcPr>
          <w:p w14:paraId="6FE3923A" w14:textId="77777777" w:rsidR="00BE58EF" w:rsidRPr="00434723" w:rsidRDefault="00BE58EF" w:rsidP="007008A6">
            <w:pPr>
              <w:pStyle w:val="NoIndent"/>
              <w:rPr>
                <w:rFonts w:ascii="Arial" w:hAnsi="Arial" w:cs="Arial"/>
                <w:color w:val="auto"/>
                <w:szCs w:val="22"/>
                <w:lang w:val="sk-SK"/>
              </w:rPr>
            </w:pPr>
          </w:p>
        </w:tc>
        <w:tc>
          <w:tcPr>
            <w:tcW w:w="1073" w:type="dxa"/>
          </w:tcPr>
          <w:p w14:paraId="086DAB1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w:t>
            </w:r>
          </w:p>
        </w:tc>
        <w:tc>
          <w:tcPr>
            <w:tcW w:w="4677" w:type="dxa"/>
          </w:tcPr>
          <w:p w14:paraId="72495A1C"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Akceptovaná zmluvná hodnota”</w:t>
            </w:r>
          </w:p>
          <w:p w14:paraId="0312CC54" w14:textId="77777777" w:rsidR="00BE58EF" w:rsidRPr="00434723" w:rsidRDefault="00BE58EF" w:rsidP="007008A6">
            <w:pPr>
              <w:rPr>
                <w:rFonts w:cs="Arial"/>
                <w:b/>
                <w:szCs w:val="22"/>
                <w:lang w:val="sk-SK"/>
              </w:rPr>
            </w:pPr>
          </w:p>
          <w:p w14:paraId="03355237"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9FB517" w14:textId="77777777" w:rsidR="00CC52ED" w:rsidRPr="00434723" w:rsidRDefault="00CC52ED" w:rsidP="007008A6">
            <w:pPr>
              <w:jc w:val="both"/>
              <w:rPr>
                <w:rFonts w:cs="Arial"/>
                <w:bCs/>
                <w:szCs w:val="22"/>
                <w:lang w:val="sk-SK"/>
              </w:rPr>
            </w:pPr>
          </w:p>
          <w:p w14:paraId="1CF30B2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33003E53" w14:textId="77777777" w:rsidR="00BE58EF" w:rsidRPr="00434723" w:rsidRDefault="00BE58EF" w:rsidP="007008A6">
            <w:pPr>
              <w:rPr>
                <w:rFonts w:cs="Arial"/>
                <w:szCs w:val="22"/>
                <w:lang w:val="sk-SK"/>
              </w:rPr>
            </w:pPr>
          </w:p>
        </w:tc>
      </w:tr>
      <w:tr w:rsidR="00BE58EF" w:rsidRPr="00434723" w14:paraId="2761B69D" w14:textId="77777777" w:rsidTr="00BE58EF">
        <w:tc>
          <w:tcPr>
            <w:tcW w:w="1384" w:type="dxa"/>
          </w:tcPr>
          <w:p w14:paraId="2B831F3D" w14:textId="77777777" w:rsidR="00BE58EF" w:rsidRPr="00434723" w:rsidRDefault="00BE58EF" w:rsidP="007008A6">
            <w:pPr>
              <w:pStyle w:val="NoIndent"/>
              <w:rPr>
                <w:rFonts w:ascii="Arial" w:hAnsi="Arial" w:cs="Arial"/>
                <w:b/>
                <w:color w:val="auto"/>
                <w:szCs w:val="22"/>
                <w:lang w:val="sk-SK"/>
              </w:rPr>
            </w:pPr>
          </w:p>
        </w:tc>
        <w:tc>
          <w:tcPr>
            <w:tcW w:w="2472" w:type="dxa"/>
          </w:tcPr>
          <w:p w14:paraId="60521F0E" w14:textId="77777777" w:rsidR="00BE58EF" w:rsidRPr="00434723" w:rsidRDefault="00BE58EF" w:rsidP="007008A6">
            <w:pPr>
              <w:pStyle w:val="NoIndent"/>
              <w:rPr>
                <w:rFonts w:ascii="Arial" w:hAnsi="Arial" w:cs="Arial"/>
                <w:color w:val="auto"/>
                <w:szCs w:val="22"/>
                <w:lang w:val="sk-SK"/>
              </w:rPr>
            </w:pPr>
          </w:p>
        </w:tc>
        <w:tc>
          <w:tcPr>
            <w:tcW w:w="1073" w:type="dxa"/>
          </w:tcPr>
          <w:p w14:paraId="497E494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1.1.4.11</w:t>
            </w:r>
          </w:p>
        </w:tc>
        <w:tc>
          <w:tcPr>
            <w:tcW w:w="4677" w:type="dxa"/>
          </w:tcPr>
          <w:p w14:paraId="0CCD3568" w14:textId="77777777" w:rsidR="00BE58EF" w:rsidRDefault="00BE58EF" w:rsidP="007008A6">
            <w:pPr>
              <w:jc w:val="both"/>
              <w:rPr>
                <w:rFonts w:cs="Arial"/>
                <w:b/>
                <w:szCs w:val="22"/>
                <w:lang w:val="sk-SK"/>
              </w:rPr>
            </w:pPr>
            <w:r w:rsidRPr="00434723">
              <w:rPr>
                <w:rFonts w:cs="Arial"/>
                <w:b/>
                <w:szCs w:val="22"/>
                <w:lang w:val="sk-SK"/>
              </w:rPr>
              <w:t>„Zádržné“</w:t>
            </w:r>
          </w:p>
          <w:p w14:paraId="378694BF" w14:textId="77777777" w:rsidR="00AF5579" w:rsidRPr="00434723" w:rsidRDefault="00AF5579" w:rsidP="007008A6">
            <w:pPr>
              <w:jc w:val="both"/>
              <w:rPr>
                <w:rFonts w:cs="Arial"/>
                <w:szCs w:val="22"/>
                <w:lang w:val="pl-PL"/>
              </w:rPr>
            </w:pPr>
          </w:p>
          <w:p w14:paraId="4105458B" w14:textId="77777777" w:rsidR="00BE58EF" w:rsidRPr="007008A6" w:rsidRDefault="00BE58EF" w:rsidP="007008A6">
            <w:pPr>
              <w:jc w:val="both"/>
              <w:rPr>
                <w:rFonts w:cs="Arial"/>
                <w:szCs w:val="22"/>
                <w:lang w:val="pl-PL"/>
              </w:rPr>
            </w:pPr>
            <w:r w:rsidRPr="00434723">
              <w:rPr>
                <w:rFonts w:cs="Arial"/>
                <w:szCs w:val="22"/>
                <w:lang w:val="pl-PL"/>
              </w:rPr>
              <w:t>Na konci definície doplňte nasledovný text:</w:t>
            </w:r>
          </w:p>
          <w:p w14:paraId="0249BD64" w14:textId="77777777" w:rsidR="00BE58EF" w:rsidRPr="00434723" w:rsidRDefault="00BE58EF" w:rsidP="007008A6">
            <w:pPr>
              <w:pStyle w:val="Odsekzoznamu"/>
              <w:spacing w:after="0" w:line="240" w:lineRule="auto"/>
              <w:jc w:val="both"/>
              <w:rPr>
                <w:rFonts w:ascii="Arial" w:hAnsi="Arial" w:cs="Arial"/>
                <w:lang w:val="sk-SK" w:eastAsia="sk-SK"/>
              </w:rPr>
            </w:pPr>
          </w:p>
          <w:p w14:paraId="61F35B46" w14:textId="77777777" w:rsidR="00BE58EF" w:rsidRDefault="00BE58EF" w:rsidP="007008A6">
            <w:pPr>
              <w:rPr>
                <w:rFonts w:cs="Arial"/>
                <w:szCs w:val="22"/>
                <w:lang w:val="sk-SK"/>
              </w:rPr>
            </w:pPr>
            <w:r w:rsidRPr="00434723">
              <w:rPr>
                <w:rFonts w:cs="Arial"/>
                <w:szCs w:val="22"/>
                <w:lang w:val="sk-SK"/>
              </w:rPr>
              <w:lastRenderedPageBreak/>
              <w:t>„Ak v Prílohe k ponuke nie je uvedená výška  percenta zadržaných platieb, tento podčlánok nebude platiť.“</w:t>
            </w:r>
          </w:p>
          <w:p w14:paraId="5001843E" w14:textId="77777777" w:rsidR="00AF5579" w:rsidRDefault="00AF5579" w:rsidP="007008A6">
            <w:pPr>
              <w:rPr>
                <w:rFonts w:cs="Arial"/>
                <w:szCs w:val="22"/>
                <w:lang w:val="sk-SK"/>
              </w:rPr>
            </w:pPr>
          </w:p>
          <w:p w14:paraId="653B1A02" w14:textId="77777777" w:rsidR="00AF5579" w:rsidRPr="00434723" w:rsidRDefault="00AF5579" w:rsidP="007008A6">
            <w:pPr>
              <w:rPr>
                <w:rFonts w:cs="Arial"/>
                <w:b/>
                <w:szCs w:val="22"/>
                <w:lang w:val="sk-SK"/>
              </w:rPr>
            </w:pPr>
          </w:p>
        </w:tc>
      </w:tr>
      <w:tr w:rsidR="00BE58EF" w:rsidRPr="00434723" w14:paraId="3A4956AA" w14:textId="77777777" w:rsidTr="00BE58EF">
        <w:tc>
          <w:tcPr>
            <w:tcW w:w="1384" w:type="dxa"/>
          </w:tcPr>
          <w:p w14:paraId="6AA7707C" w14:textId="77777777" w:rsidR="00BE58EF" w:rsidRPr="00434723" w:rsidRDefault="00BE58EF" w:rsidP="007008A6">
            <w:pPr>
              <w:pStyle w:val="NoIndent"/>
              <w:rPr>
                <w:rFonts w:ascii="Arial" w:hAnsi="Arial" w:cs="Arial"/>
                <w:b/>
                <w:color w:val="auto"/>
                <w:szCs w:val="22"/>
                <w:lang w:val="sk-SK"/>
              </w:rPr>
            </w:pPr>
          </w:p>
        </w:tc>
        <w:tc>
          <w:tcPr>
            <w:tcW w:w="2472" w:type="dxa"/>
          </w:tcPr>
          <w:p w14:paraId="349341E1" w14:textId="77777777" w:rsidR="00BE58EF" w:rsidRPr="00434723" w:rsidRDefault="00BE58EF" w:rsidP="007008A6">
            <w:pPr>
              <w:pStyle w:val="NoIndent"/>
              <w:rPr>
                <w:rFonts w:ascii="Arial" w:hAnsi="Arial" w:cs="Arial"/>
                <w:color w:val="auto"/>
                <w:szCs w:val="22"/>
                <w:lang w:val="sk-SK"/>
              </w:rPr>
            </w:pPr>
          </w:p>
        </w:tc>
        <w:tc>
          <w:tcPr>
            <w:tcW w:w="1073" w:type="dxa"/>
          </w:tcPr>
          <w:p w14:paraId="10531FB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1.1.5.9</w:t>
            </w:r>
          </w:p>
        </w:tc>
        <w:tc>
          <w:tcPr>
            <w:tcW w:w="4677" w:type="dxa"/>
          </w:tcPr>
          <w:p w14:paraId="5FF58F0B" w14:textId="77777777" w:rsidR="00BE58EF" w:rsidRDefault="00BE58EF" w:rsidP="007008A6">
            <w:pPr>
              <w:rPr>
                <w:rFonts w:cs="Arial"/>
                <w:bCs/>
                <w:szCs w:val="22"/>
                <w:lang w:val="sk-SK"/>
              </w:rPr>
            </w:pPr>
            <w:r w:rsidRPr="00434723">
              <w:rPr>
                <w:rFonts w:cs="Arial"/>
                <w:bCs/>
                <w:szCs w:val="22"/>
                <w:lang w:val="sk-SK"/>
              </w:rPr>
              <w:t>Vložte novú definíciu:</w:t>
            </w:r>
          </w:p>
          <w:p w14:paraId="6A7D7CB9" w14:textId="77777777" w:rsidR="00AF5579" w:rsidRPr="00434723" w:rsidRDefault="00AF5579" w:rsidP="007008A6">
            <w:pPr>
              <w:rPr>
                <w:rFonts w:cs="Arial"/>
                <w:bCs/>
                <w:szCs w:val="22"/>
                <w:lang w:val="sk-SK"/>
              </w:rPr>
            </w:pPr>
          </w:p>
          <w:p w14:paraId="6B26BC57" w14:textId="77777777" w:rsidR="00BE58EF" w:rsidRPr="00434723" w:rsidRDefault="00907D4A" w:rsidP="007008A6">
            <w:pPr>
              <w:jc w:val="both"/>
              <w:rPr>
                <w:rFonts w:cs="Arial"/>
                <w:b/>
                <w:bCs/>
                <w:szCs w:val="22"/>
                <w:lang w:val="sk-SK"/>
              </w:rPr>
            </w:pPr>
            <w:r w:rsidRPr="00434723">
              <w:rPr>
                <w:rFonts w:cs="Arial"/>
                <w:b/>
                <w:bCs/>
                <w:szCs w:val="22"/>
                <w:lang w:val="sk-SK"/>
              </w:rPr>
              <w:t>„</w:t>
            </w:r>
            <w:r w:rsidR="00BE58EF" w:rsidRPr="00434723">
              <w:rPr>
                <w:rFonts w:cs="Arial"/>
                <w:b/>
                <w:bCs/>
                <w:szCs w:val="22"/>
                <w:lang w:val="sk-SK"/>
              </w:rPr>
              <w:t xml:space="preserve">Časť stavby“, </w:t>
            </w:r>
            <w:r w:rsidRPr="00434723">
              <w:rPr>
                <w:rFonts w:cs="Arial"/>
                <w:b/>
                <w:bCs/>
                <w:szCs w:val="22"/>
                <w:lang w:val="sk-SK"/>
              </w:rPr>
              <w:t>„</w:t>
            </w:r>
            <w:r w:rsidR="00BE58EF" w:rsidRPr="00434723">
              <w:rPr>
                <w:rFonts w:cs="Arial"/>
                <w:b/>
                <w:bCs/>
                <w:szCs w:val="22"/>
                <w:lang w:val="sk-SK"/>
              </w:rPr>
              <w:t>stavebný objekt“, „prevádzkový súbor”, „technologická časť“, „objekt“</w:t>
            </w:r>
          </w:p>
          <w:p w14:paraId="48144E77" w14:textId="77777777" w:rsidR="00BE58EF" w:rsidRPr="00434723" w:rsidRDefault="00BE58EF" w:rsidP="007008A6">
            <w:pPr>
              <w:rPr>
                <w:rFonts w:cs="Arial"/>
                <w:b/>
                <w:szCs w:val="22"/>
                <w:lang w:val="sk-SK"/>
              </w:rPr>
            </w:pPr>
          </w:p>
          <w:p w14:paraId="4E13049F" w14:textId="77777777" w:rsidR="00BE58EF" w:rsidRDefault="00BE58EF" w:rsidP="007008A6">
            <w:pPr>
              <w:jc w:val="both"/>
              <w:rPr>
                <w:rFonts w:cs="Arial"/>
                <w:szCs w:val="22"/>
                <w:lang w:val="sk-SK"/>
              </w:rPr>
            </w:pPr>
            <w:r w:rsidRPr="00434723">
              <w:rPr>
                <w:rFonts w:cs="Arial"/>
                <w:szCs w:val="22"/>
                <w:lang w:val="sk-SK"/>
              </w:rPr>
              <w:t>Kdekoľvek sa v Zmluve vyskytujú výrazy „časť stavby“, „stavebný objekt (SO)“ alebo „prevádzkový súbor (PS)“, „technologická časť“ alebo „objekt“ má sa za to, že tieto výrazy sú rovnocenné a majú byť interpretované rovnako ako výraz „časť Diela“.</w:t>
            </w:r>
          </w:p>
          <w:p w14:paraId="4AA515FD" w14:textId="77777777" w:rsidR="00AF5579" w:rsidRPr="00434723" w:rsidRDefault="00AF5579" w:rsidP="007008A6">
            <w:pPr>
              <w:jc w:val="both"/>
              <w:rPr>
                <w:rFonts w:cs="Arial"/>
                <w:szCs w:val="22"/>
                <w:lang w:val="sk-SK"/>
              </w:rPr>
            </w:pPr>
          </w:p>
        </w:tc>
      </w:tr>
      <w:tr w:rsidR="00BE58EF" w:rsidRPr="00434723" w14:paraId="216EFBD0" w14:textId="77777777" w:rsidTr="00BE58EF">
        <w:tc>
          <w:tcPr>
            <w:tcW w:w="1384" w:type="dxa"/>
          </w:tcPr>
          <w:p w14:paraId="2A8E83BD" w14:textId="77777777" w:rsidR="00BE58EF" w:rsidRPr="00434723" w:rsidRDefault="00BE58EF" w:rsidP="007008A6">
            <w:pPr>
              <w:pStyle w:val="NoIndent"/>
              <w:rPr>
                <w:rFonts w:ascii="Arial" w:hAnsi="Arial" w:cs="Arial"/>
                <w:b/>
                <w:color w:val="auto"/>
                <w:szCs w:val="22"/>
                <w:lang w:val="sk-SK"/>
              </w:rPr>
            </w:pPr>
          </w:p>
        </w:tc>
        <w:tc>
          <w:tcPr>
            <w:tcW w:w="2472" w:type="dxa"/>
          </w:tcPr>
          <w:p w14:paraId="3860A42E" w14:textId="77777777" w:rsidR="00BE58EF" w:rsidRPr="00434723" w:rsidRDefault="00BE58EF" w:rsidP="007008A6">
            <w:pPr>
              <w:pStyle w:val="NoIndent"/>
              <w:rPr>
                <w:rFonts w:ascii="Arial" w:hAnsi="Arial" w:cs="Arial"/>
                <w:color w:val="auto"/>
                <w:szCs w:val="22"/>
                <w:lang w:val="sk-SK"/>
              </w:rPr>
            </w:pPr>
          </w:p>
        </w:tc>
        <w:tc>
          <w:tcPr>
            <w:tcW w:w="1073" w:type="dxa"/>
          </w:tcPr>
          <w:p w14:paraId="6E874D3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1.1.6.3</w:t>
            </w:r>
          </w:p>
        </w:tc>
        <w:tc>
          <w:tcPr>
            <w:tcW w:w="4677" w:type="dxa"/>
          </w:tcPr>
          <w:p w14:paraId="57AAA613"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Zariadenie Objednávateľa”</w:t>
            </w:r>
          </w:p>
          <w:p w14:paraId="48B2186B" w14:textId="77777777" w:rsidR="00BE58EF" w:rsidRPr="00434723" w:rsidRDefault="00BE58EF" w:rsidP="007008A6">
            <w:pPr>
              <w:rPr>
                <w:rFonts w:cs="Arial"/>
                <w:b/>
                <w:szCs w:val="22"/>
                <w:lang w:val="sk-SK"/>
              </w:rPr>
            </w:pPr>
          </w:p>
          <w:p w14:paraId="735FA1D3" w14:textId="77777777" w:rsidR="00BE58EF" w:rsidRDefault="00BE58EF" w:rsidP="007008A6">
            <w:pPr>
              <w:jc w:val="both"/>
              <w:rPr>
                <w:rFonts w:cs="Arial"/>
                <w:bCs/>
                <w:szCs w:val="22"/>
                <w:lang w:val="sk-SK"/>
              </w:rPr>
            </w:pPr>
            <w:r w:rsidRPr="00434723">
              <w:rPr>
                <w:rFonts w:cs="Arial"/>
                <w:bCs/>
                <w:szCs w:val="22"/>
                <w:lang w:val="sk-SK"/>
              </w:rPr>
              <w:t>Na konci tejto definície vložte:</w:t>
            </w:r>
          </w:p>
          <w:p w14:paraId="36D01D81" w14:textId="77777777" w:rsidR="00AF5579" w:rsidRPr="00434723" w:rsidRDefault="00AF5579" w:rsidP="007008A6">
            <w:pPr>
              <w:jc w:val="both"/>
              <w:rPr>
                <w:rFonts w:cs="Arial"/>
                <w:bCs/>
                <w:szCs w:val="22"/>
                <w:lang w:val="sk-SK"/>
              </w:rPr>
            </w:pPr>
          </w:p>
          <w:p w14:paraId="6908AF75"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0D40144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6E572D3A" w14:textId="77777777" w:rsidR="00BE58EF" w:rsidRPr="00434723" w:rsidRDefault="00BE58EF" w:rsidP="007008A6">
            <w:pPr>
              <w:rPr>
                <w:rFonts w:cs="Arial"/>
                <w:szCs w:val="22"/>
                <w:lang w:val="sk-SK"/>
              </w:rPr>
            </w:pPr>
          </w:p>
        </w:tc>
      </w:tr>
      <w:tr w:rsidR="00BE58EF" w:rsidRPr="00434723" w14:paraId="2F220666" w14:textId="77777777" w:rsidTr="00BE58EF">
        <w:tc>
          <w:tcPr>
            <w:tcW w:w="1384" w:type="dxa"/>
          </w:tcPr>
          <w:p w14:paraId="39BF2A36" w14:textId="77777777" w:rsidR="00BE58EF" w:rsidRPr="00434723" w:rsidRDefault="00BE58EF" w:rsidP="007008A6">
            <w:pPr>
              <w:pStyle w:val="NoIndent"/>
              <w:rPr>
                <w:rFonts w:ascii="Arial" w:hAnsi="Arial" w:cs="Arial"/>
                <w:b/>
                <w:color w:val="auto"/>
                <w:szCs w:val="22"/>
                <w:lang w:val="sk-SK"/>
              </w:rPr>
            </w:pPr>
          </w:p>
        </w:tc>
        <w:tc>
          <w:tcPr>
            <w:tcW w:w="2472" w:type="dxa"/>
          </w:tcPr>
          <w:p w14:paraId="75C336AD" w14:textId="77777777" w:rsidR="00BE58EF" w:rsidRPr="00434723" w:rsidRDefault="00BE58EF" w:rsidP="007008A6">
            <w:pPr>
              <w:pStyle w:val="NoIndent"/>
              <w:rPr>
                <w:rFonts w:ascii="Arial" w:hAnsi="Arial" w:cs="Arial"/>
                <w:color w:val="auto"/>
                <w:szCs w:val="22"/>
                <w:lang w:val="sk-SK"/>
              </w:rPr>
            </w:pPr>
          </w:p>
        </w:tc>
        <w:tc>
          <w:tcPr>
            <w:tcW w:w="1073" w:type="dxa"/>
          </w:tcPr>
          <w:p w14:paraId="5D157B9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1.1.6.5</w:t>
            </w:r>
          </w:p>
        </w:tc>
        <w:tc>
          <w:tcPr>
            <w:tcW w:w="4677" w:type="dxa"/>
          </w:tcPr>
          <w:p w14:paraId="1C341E1D" w14:textId="77777777" w:rsidR="00BE58EF" w:rsidRPr="00434723" w:rsidRDefault="00BE58EF" w:rsidP="007008A6">
            <w:pPr>
              <w:rPr>
                <w:rFonts w:cs="Arial"/>
                <w:b/>
                <w:szCs w:val="22"/>
                <w:lang w:val="sk-SK"/>
              </w:rPr>
            </w:pPr>
            <w:r w:rsidRPr="00434723">
              <w:rPr>
                <w:rFonts w:cs="Arial"/>
                <w:b/>
                <w:szCs w:val="22"/>
                <w:lang w:val="sk-SK"/>
              </w:rPr>
              <w:t>„Právne predpisy“</w:t>
            </w:r>
          </w:p>
          <w:p w14:paraId="1673FD7A" w14:textId="77777777" w:rsidR="00BE58EF" w:rsidRPr="00434723" w:rsidRDefault="00BE58EF" w:rsidP="007008A6">
            <w:pPr>
              <w:rPr>
                <w:rFonts w:cs="Arial"/>
                <w:szCs w:val="22"/>
                <w:lang w:val="sk-SK"/>
              </w:rPr>
            </w:pPr>
          </w:p>
          <w:p w14:paraId="7ACFFAF9" w14:textId="77777777" w:rsidR="00BE58EF" w:rsidRPr="00434723" w:rsidRDefault="00BE58EF" w:rsidP="007008A6">
            <w:pPr>
              <w:jc w:val="both"/>
              <w:rPr>
                <w:rFonts w:cs="Arial"/>
                <w:szCs w:val="22"/>
                <w:lang w:val="sk-SK"/>
              </w:rPr>
            </w:pPr>
            <w:r w:rsidRPr="00434723">
              <w:rPr>
                <w:rFonts w:cs="Arial"/>
                <w:szCs w:val="22"/>
                <w:lang w:val="sk-SK"/>
              </w:rPr>
              <w:t>Definícia sa ruší a nahrádza sa nasledujúcim textom:</w:t>
            </w:r>
          </w:p>
          <w:p w14:paraId="17DC1181" w14:textId="77777777" w:rsidR="00BE58EF" w:rsidRPr="00434723" w:rsidRDefault="00BE58EF" w:rsidP="007008A6">
            <w:pPr>
              <w:jc w:val="both"/>
              <w:rPr>
                <w:rFonts w:cs="Arial"/>
                <w:szCs w:val="22"/>
                <w:lang w:val="sk-SK"/>
              </w:rPr>
            </w:pPr>
          </w:p>
          <w:p w14:paraId="70983CD4" w14:textId="77777777" w:rsidR="00BE58EF" w:rsidRPr="00434723" w:rsidRDefault="00BE58EF" w:rsidP="007008A6">
            <w:pPr>
              <w:jc w:val="both"/>
              <w:rPr>
                <w:rFonts w:cs="Arial"/>
                <w:szCs w:val="22"/>
                <w:lang w:val="sk-SK"/>
              </w:rPr>
            </w:pPr>
            <w:r w:rsidRPr="0043472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1B628F59" w14:textId="77777777" w:rsidR="00BE58EF" w:rsidRPr="00434723" w:rsidRDefault="00BE58EF" w:rsidP="007008A6">
            <w:pPr>
              <w:rPr>
                <w:rFonts w:cs="Arial"/>
                <w:szCs w:val="22"/>
                <w:lang w:val="sk-SK"/>
              </w:rPr>
            </w:pPr>
          </w:p>
        </w:tc>
      </w:tr>
      <w:tr w:rsidR="00BE58EF" w:rsidRPr="00434723" w14:paraId="64DC8CD7" w14:textId="77777777" w:rsidTr="00BE58EF">
        <w:tc>
          <w:tcPr>
            <w:tcW w:w="1384" w:type="dxa"/>
          </w:tcPr>
          <w:p w14:paraId="475C5251" w14:textId="77777777" w:rsidR="00BE58EF" w:rsidRPr="00434723" w:rsidRDefault="00BE58EF" w:rsidP="007008A6">
            <w:pPr>
              <w:pStyle w:val="NoIndent"/>
              <w:rPr>
                <w:rFonts w:ascii="Arial" w:hAnsi="Arial" w:cs="Arial"/>
                <w:b/>
                <w:color w:val="auto"/>
                <w:szCs w:val="22"/>
                <w:lang w:val="sk-SK"/>
              </w:rPr>
            </w:pPr>
          </w:p>
        </w:tc>
        <w:tc>
          <w:tcPr>
            <w:tcW w:w="2472" w:type="dxa"/>
          </w:tcPr>
          <w:p w14:paraId="3BCED068" w14:textId="77777777" w:rsidR="00BE58EF" w:rsidRPr="00434723" w:rsidRDefault="00BE58EF" w:rsidP="007008A6">
            <w:pPr>
              <w:pStyle w:val="NoIndent"/>
              <w:rPr>
                <w:rFonts w:ascii="Arial" w:hAnsi="Arial" w:cs="Arial"/>
                <w:color w:val="auto"/>
                <w:szCs w:val="22"/>
                <w:lang w:val="sk-SK"/>
              </w:rPr>
            </w:pPr>
          </w:p>
        </w:tc>
        <w:tc>
          <w:tcPr>
            <w:tcW w:w="1073" w:type="dxa"/>
          </w:tcPr>
          <w:p w14:paraId="081DFD9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rPr>
              <w:t>1.1.6.10</w:t>
            </w:r>
          </w:p>
        </w:tc>
        <w:tc>
          <w:tcPr>
            <w:tcW w:w="4677" w:type="dxa"/>
          </w:tcPr>
          <w:p w14:paraId="0196ABEE" w14:textId="77777777" w:rsidR="00BE58EF" w:rsidRPr="00434723" w:rsidRDefault="00BE58EF" w:rsidP="007008A6">
            <w:pPr>
              <w:rPr>
                <w:rFonts w:cs="Arial"/>
                <w:szCs w:val="22"/>
                <w:lang w:val="sk-SK"/>
              </w:rPr>
            </w:pPr>
            <w:r w:rsidRPr="00434723">
              <w:rPr>
                <w:rFonts w:cs="Arial"/>
                <w:szCs w:val="22"/>
                <w:lang w:val="sk-SK"/>
              </w:rPr>
              <w:t xml:space="preserve">Vložte novú definíciu </w:t>
            </w:r>
            <w:r w:rsidRPr="00434723">
              <w:rPr>
                <w:rFonts w:cs="Arial"/>
                <w:b/>
                <w:szCs w:val="22"/>
                <w:lang w:val="sk-SK"/>
              </w:rPr>
              <w:t>„Konflikt  záujmov“:</w:t>
            </w:r>
            <w:r w:rsidRPr="00434723">
              <w:rPr>
                <w:rFonts w:cs="Arial"/>
                <w:szCs w:val="22"/>
                <w:lang w:val="sk-SK"/>
              </w:rPr>
              <w:t xml:space="preserve"> </w:t>
            </w:r>
          </w:p>
          <w:p w14:paraId="0C4E78AB" w14:textId="77777777" w:rsidR="00BE58EF" w:rsidRPr="00434723" w:rsidRDefault="00BE58EF" w:rsidP="007008A6">
            <w:pPr>
              <w:jc w:val="both"/>
              <w:rPr>
                <w:rFonts w:cs="Arial"/>
                <w:color w:val="000000"/>
                <w:szCs w:val="22"/>
                <w:lang w:val="sk-SK"/>
              </w:rPr>
            </w:pPr>
          </w:p>
          <w:p w14:paraId="3977FC3C" w14:textId="77777777" w:rsidR="00BE58EF" w:rsidRPr="00434723" w:rsidRDefault="00BE58EF" w:rsidP="007008A6">
            <w:pPr>
              <w:jc w:val="both"/>
              <w:rPr>
                <w:rFonts w:cs="Arial"/>
                <w:szCs w:val="22"/>
                <w:lang w:val="sk-SK"/>
              </w:rPr>
            </w:pPr>
            <w:r w:rsidRPr="00434723">
              <w:rPr>
                <w:rFonts w:cs="Arial"/>
                <w:color w:val="000000"/>
                <w:szCs w:val="22"/>
                <w:lang w:val="sk-SK"/>
              </w:rPr>
              <w:lastRenderedPageBreak/>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4B144D0B" w14:textId="77777777" w:rsidR="00BE58EF" w:rsidRPr="00434723" w:rsidRDefault="00BE58EF" w:rsidP="007008A6">
            <w:pPr>
              <w:rPr>
                <w:rFonts w:cs="Arial"/>
                <w:szCs w:val="22"/>
                <w:lang w:val="sk-SK"/>
              </w:rPr>
            </w:pPr>
          </w:p>
        </w:tc>
      </w:tr>
      <w:tr w:rsidR="00BE58EF" w:rsidRPr="00434723" w14:paraId="1D61D141" w14:textId="77777777" w:rsidTr="00BE58EF">
        <w:tc>
          <w:tcPr>
            <w:tcW w:w="1384" w:type="dxa"/>
          </w:tcPr>
          <w:p w14:paraId="7C13F8E1" w14:textId="77777777" w:rsidR="00BE58EF" w:rsidRPr="00434723" w:rsidRDefault="00BE58EF" w:rsidP="007008A6">
            <w:pPr>
              <w:pStyle w:val="NoIndent"/>
              <w:rPr>
                <w:rFonts w:ascii="Arial" w:hAnsi="Arial" w:cs="Arial"/>
                <w:b/>
                <w:color w:val="auto"/>
                <w:szCs w:val="22"/>
                <w:lang w:val="sk-SK"/>
              </w:rPr>
            </w:pPr>
          </w:p>
        </w:tc>
        <w:tc>
          <w:tcPr>
            <w:tcW w:w="2472" w:type="dxa"/>
          </w:tcPr>
          <w:p w14:paraId="253FDBB5" w14:textId="77777777" w:rsidR="00BE58EF" w:rsidRPr="00434723" w:rsidRDefault="00BE58EF" w:rsidP="007008A6">
            <w:pPr>
              <w:pStyle w:val="NoIndent"/>
              <w:rPr>
                <w:rFonts w:ascii="Arial" w:hAnsi="Arial" w:cs="Arial"/>
                <w:color w:val="auto"/>
                <w:szCs w:val="22"/>
                <w:lang w:val="sk-SK"/>
              </w:rPr>
            </w:pPr>
          </w:p>
        </w:tc>
        <w:tc>
          <w:tcPr>
            <w:tcW w:w="1073" w:type="dxa"/>
          </w:tcPr>
          <w:p w14:paraId="1DDC6DEC" w14:textId="77777777" w:rsidR="00BE58EF" w:rsidRPr="00434723" w:rsidRDefault="00BE58EF" w:rsidP="007008A6">
            <w:pPr>
              <w:pStyle w:val="NoIndent"/>
              <w:rPr>
                <w:rFonts w:ascii="Arial" w:hAnsi="Arial" w:cs="Arial"/>
                <w:b/>
                <w:color w:val="auto"/>
                <w:szCs w:val="22"/>
              </w:rPr>
            </w:pPr>
            <w:r w:rsidRPr="00434723">
              <w:rPr>
                <w:rFonts w:ascii="Arial" w:hAnsi="Arial" w:cs="Arial"/>
                <w:b/>
                <w:color w:val="auto"/>
                <w:szCs w:val="22"/>
              </w:rPr>
              <w:t>1.1.6.11</w:t>
            </w:r>
          </w:p>
        </w:tc>
        <w:tc>
          <w:tcPr>
            <w:tcW w:w="4677" w:type="dxa"/>
          </w:tcPr>
          <w:p w14:paraId="2C71AEEF" w14:textId="77777777" w:rsidR="00BE58EF" w:rsidRPr="00434723" w:rsidRDefault="00BE58EF" w:rsidP="007008A6">
            <w:pPr>
              <w:rPr>
                <w:rFonts w:cs="Arial"/>
                <w:b/>
                <w:szCs w:val="22"/>
                <w:lang w:val="sk-SK"/>
              </w:rPr>
            </w:pPr>
            <w:r w:rsidRPr="00434723">
              <w:rPr>
                <w:rFonts w:cs="Arial"/>
                <w:b/>
                <w:szCs w:val="22"/>
                <w:lang w:val="sk-SK"/>
              </w:rPr>
              <w:t>„Vada diela“</w:t>
            </w:r>
          </w:p>
          <w:p w14:paraId="2050C325" w14:textId="77777777" w:rsidR="00BE58EF" w:rsidRPr="00434723" w:rsidRDefault="00BE58EF" w:rsidP="007008A6">
            <w:pPr>
              <w:rPr>
                <w:rFonts w:cs="Arial"/>
                <w:szCs w:val="22"/>
                <w:lang w:val="sk-SK"/>
              </w:rPr>
            </w:pPr>
          </w:p>
          <w:p w14:paraId="555B1E62" w14:textId="77777777" w:rsidR="00BE58EF" w:rsidRPr="00434723" w:rsidRDefault="00BE58EF" w:rsidP="007008A6">
            <w:pPr>
              <w:rPr>
                <w:rFonts w:cs="Arial"/>
                <w:szCs w:val="22"/>
                <w:lang w:val="sk-SK"/>
              </w:rPr>
            </w:pPr>
            <w:r w:rsidRPr="00434723">
              <w:rPr>
                <w:rFonts w:cs="Arial"/>
                <w:szCs w:val="22"/>
                <w:lang w:val="sk-SK"/>
              </w:rPr>
              <w:t>Vložte novú definíciu:</w:t>
            </w:r>
          </w:p>
          <w:p w14:paraId="23A97B6E" w14:textId="77777777" w:rsidR="00BE58EF" w:rsidRPr="00434723" w:rsidRDefault="00BE58EF" w:rsidP="007008A6">
            <w:pPr>
              <w:rPr>
                <w:rFonts w:cs="Arial"/>
                <w:szCs w:val="22"/>
                <w:lang w:val="sk-SK"/>
              </w:rPr>
            </w:pPr>
          </w:p>
          <w:p w14:paraId="37F0FF08" w14:textId="77777777" w:rsidR="00BE58EF" w:rsidRDefault="00BE58EF" w:rsidP="007008A6">
            <w:pPr>
              <w:jc w:val="both"/>
              <w:rPr>
                <w:rFonts w:cs="Arial"/>
                <w:szCs w:val="22"/>
                <w:lang w:val="sk-SK"/>
              </w:rPr>
            </w:pPr>
            <w:r w:rsidRPr="00434723">
              <w:rPr>
                <w:rFonts w:cs="Arial"/>
                <w:szCs w:val="22"/>
                <w:lang w:val="sk-SK"/>
              </w:rPr>
              <w:t>„Vada diela je všetko to, čím sa líši skutočné zhotovenie Diela od výsledku určeného Zmluvou.“</w:t>
            </w:r>
          </w:p>
          <w:p w14:paraId="3374A81B" w14:textId="77777777" w:rsidR="00EC5817" w:rsidRPr="00434723" w:rsidRDefault="00EC5817" w:rsidP="007008A6">
            <w:pPr>
              <w:jc w:val="both"/>
              <w:rPr>
                <w:rFonts w:cs="Arial"/>
                <w:szCs w:val="22"/>
                <w:lang w:val="sk-SK"/>
              </w:rPr>
            </w:pPr>
          </w:p>
        </w:tc>
      </w:tr>
      <w:tr w:rsidR="00BE58EF" w:rsidRPr="00434723" w14:paraId="47663472" w14:textId="77777777" w:rsidTr="00BE58EF">
        <w:trPr>
          <w:trHeight w:val="1388"/>
        </w:trPr>
        <w:tc>
          <w:tcPr>
            <w:tcW w:w="1384" w:type="dxa"/>
          </w:tcPr>
          <w:p w14:paraId="4CA55BFE" w14:textId="77777777" w:rsidR="00BE58EF" w:rsidRPr="00434723" w:rsidRDefault="00BE58EF" w:rsidP="007008A6">
            <w:pPr>
              <w:rPr>
                <w:rFonts w:cs="Arial"/>
                <w:b/>
                <w:szCs w:val="22"/>
              </w:rPr>
            </w:pPr>
            <w:r w:rsidRPr="00434723">
              <w:rPr>
                <w:rFonts w:cs="Arial"/>
                <w:b/>
                <w:szCs w:val="22"/>
              </w:rPr>
              <w:t>Podčlánok 1.2</w:t>
            </w:r>
          </w:p>
        </w:tc>
        <w:tc>
          <w:tcPr>
            <w:tcW w:w="2472" w:type="dxa"/>
          </w:tcPr>
          <w:p w14:paraId="7EC6EDA5" w14:textId="77777777" w:rsidR="00BE58EF" w:rsidRPr="00434723" w:rsidRDefault="00BE58EF" w:rsidP="007008A6">
            <w:pPr>
              <w:pStyle w:val="Styl1"/>
              <w:rPr>
                <w:caps w:val="0"/>
              </w:rPr>
            </w:pPr>
            <w:r w:rsidRPr="00434723">
              <w:rPr>
                <w:caps w:val="0"/>
              </w:rPr>
              <w:t>Výklad pojmov</w:t>
            </w:r>
          </w:p>
        </w:tc>
        <w:tc>
          <w:tcPr>
            <w:tcW w:w="5750" w:type="dxa"/>
            <w:gridSpan w:val="2"/>
          </w:tcPr>
          <w:p w14:paraId="3097D2FF" w14:textId="77777777" w:rsidR="00BE58EF" w:rsidRPr="00434723" w:rsidRDefault="00BE58EF" w:rsidP="007008A6">
            <w:pPr>
              <w:jc w:val="both"/>
              <w:rPr>
                <w:rFonts w:cs="Arial"/>
                <w:szCs w:val="22"/>
                <w:lang w:val="sk-SK"/>
              </w:rPr>
            </w:pPr>
            <w:r w:rsidRPr="00434723">
              <w:rPr>
                <w:rFonts w:cs="Arial"/>
                <w:szCs w:val="22"/>
                <w:lang w:val="sk-SK"/>
              </w:rPr>
              <w:t>Doplňte písm. e) :</w:t>
            </w:r>
          </w:p>
          <w:p w14:paraId="4B864472" w14:textId="77777777" w:rsidR="00BE58EF" w:rsidRPr="00434723" w:rsidRDefault="00BE58EF" w:rsidP="007008A6">
            <w:pPr>
              <w:jc w:val="both"/>
              <w:rPr>
                <w:rFonts w:cs="Arial"/>
                <w:szCs w:val="22"/>
                <w:lang w:val="sk-SK"/>
              </w:rPr>
            </w:pPr>
          </w:p>
          <w:p w14:paraId="78FCB203" w14:textId="77777777" w:rsidR="00BE58EF" w:rsidRPr="00434723" w:rsidRDefault="00BE58EF" w:rsidP="007008A6">
            <w:pPr>
              <w:jc w:val="both"/>
              <w:rPr>
                <w:rFonts w:cs="Arial"/>
                <w:szCs w:val="22"/>
                <w:lang w:val="sk-SK"/>
              </w:rPr>
            </w:pPr>
            <w:r w:rsidRPr="00434723">
              <w:rPr>
                <w:rFonts w:cs="Arial"/>
                <w:szCs w:val="22"/>
                <w:lang w:val="sk-SK"/>
              </w:rPr>
              <w:t>(e) „Počítanie času sa riadi ustanoveniami § 122 a nasl. zákona č. 40/1964 Zb. Občiansky zákonník v znení neskorších predpisov.“</w:t>
            </w:r>
          </w:p>
          <w:p w14:paraId="11460CD0" w14:textId="77777777" w:rsidR="00BE58EF" w:rsidRPr="00434723" w:rsidRDefault="00BE58EF" w:rsidP="007008A6">
            <w:pPr>
              <w:jc w:val="both"/>
              <w:rPr>
                <w:rFonts w:cs="Arial"/>
                <w:szCs w:val="22"/>
                <w:lang w:val="sk-SK"/>
              </w:rPr>
            </w:pPr>
          </w:p>
        </w:tc>
      </w:tr>
      <w:tr w:rsidR="00BE58EF" w:rsidRPr="00434723" w14:paraId="69E5678C" w14:textId="77777777" w:rsidTr="00BE58EF">
        <w:trPr>
          <w:trHeight w:val="1388"/>
        </w:trPr>
        <w:tc>
          <w:tcPr>
            <w:tcW w:w="1384" w:type="dxa"/>
          </w:tcPr>
          <w:p w14:paraId="36F6CBB0" w14:textId="77777777" w:rsidR="00BE58EF" w:rsidRPr="00434723" w:rsidRDefault="00BE58EF" w:rsidP="007008A6">
            <w:pPr>
              <w:rPr>
                <w:rFonts w:cs="Arial"/>
                <w:b/>
                <w:szCs w:val="22"/>
              </w:rPr>
            </w:pPr>
            <w:r w:rsidRPr="00434723">
              <w:rPr>
                <w:rFonts w:cs="Arial"/>
                <w:b/>
                <w:szCs w:val="22"/>
              </w:rPr>
              <w:t>Podčlánok</w:t>
            </w:r>
          </w:p>
          <w:p w14:paraId="34F0E359" w14:textId="77777777" w:rsidR="00BE58EF" w:rsidRPr="00434723" w:rsidRDefault="00BE58EF" w:rsidP="007008A6">
            <w:pPr>
              <w:rPr>
                <w:rFonts w:cs="Arial"/>
                <w:b/>
                <w:szCs w:val="22"/>
              </w:rPr>
            </w:pPr>
            <w:r w:rsidRPr="00434723">
              <w:rPr>
                <w:rFonts w:cs="Arial"/>
                <w:b/>
                <w:szCs w:val="22"/>
              </w:rPr>
              <w:t>1.3</w:t>
            </w:r>
          </w:p>
        </w:tc>
        <w:tc>
          <w:tcPr>
            <w:tcW w:w="2472" w:type="dxa"/>
          </w:tcPr>
          <w:p w14:paraId="184EA0F4" w14:textId="77777777" w:rsidR="00BE58EF" w:rsidRPr="00434723" w:rsidRDefault="00BE58EF" w:rsidP="007008A6">
            <w:pPr>
              <w:pStyle w:val="Styl1"/>
              <w:rPr>
                <w:b w:val="0"/>
              </w:rPr>
            </w:pPr>
            <w:r w:rsidRPr="00434723">
              <w:rPr>
                <w:caps w:val="0"/>
              </w:rPr>
              <w:t>Komunikácia</w:t>
            </w:r>
          </w:p>
        </w:tc>
        <w:tc>
          <w:tcPr>
            <w:tcW w:w="5750" w:type="dxa"/>
            <w:gridSpan w:val="2"/>
          </w:tcPr>
          <w:p w14:paraId="1B817F65"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200F57F" w14:textId="77777777" w:rsidR="00BE58EF" w:rsidRPr="00434723" w:rsidRDefault="00BE58EF" w:rsidP="007008A6">
            <w:pPr>
              <w:jc w:val="both"/>
              <w:rPr>
                <w:rFonts w:cs="Arial"/>
                <w:szCs w:val="22"/>
                <w:lang w:val="sk-SK"/>
              </w:rPr>
            </w:pPr>
          </w:p>
          <w:p w14:paraId="09D6DEA2" w14:textId="77777777" w:rsidR="00BE58EF" w:rsidRDefault="00BE58EF" w:rsidP="007008A6">
            <w:pPr>
              <w:jc w:val="both"/>
              <w:rPr>
                <w:rFonts w:cs="Arial"/>
              </w:rPr>
            </w:pPr>
            <w:r w:rsidRPr="00434723">
              <w:rPr>
                <w:rFonts w:cs="Arial"/>
                <w:szCs w:val="22"/>
                <w:lang w:val="sk-SK"/>
              </w:rPr>
              <w:t xml:space="preserve">„Zhotoviteľ je povinný každú doručenú písomnosť týkajúcu sa Diela naskenovať a bez zbytočného odkladu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Zhotoviteľ je taktiež povinný každú písomnosť určenú na odoslanie týkajúcu sa Diela pred jej odoslaním naskenovať a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w:t>
            </w:r>
            <w:r w:rsidR="00996690" w:rsidRPr="006C2974">
              <w:rPr>
                <w:rFonts w:cs="Arial"/>
              </w:rPr>
              <w:t>Zoznam mesacnej evidencie pošty zhotoviteľ dá ako prilohu do svojej mesa</w:t>
            </w:r>
            <w:r w:rsidR="00996690">
              <w:rPr>
                <w:rFonts w:cs="Arial"/>
              </w:rPr>
              <w:t>č</w:t>
            </w:r>
            <w:r w:rsidR="00996690" w:rsidRPr="006C2974">
              <w:rPr>
                <w:rFonts w:cs="Arial"/>
              </w:rPr>
              <w:t>nej spravy</w:t>
            </w:r>
            <w:r w:rsidR="00996690">
              <w:rPr>
                <w:rFonts w:cs="Arial"/>
              </w:rPr>
              <w:t>.</w:t>
            </w:r>
          </w:p>
          <w:p w14:paraId="1327A9FF" w14:textId="77777777" w:rsidR="0004318F" w:rsidRPr="006C2974" w:rsidRDefault="0004318F" w:rsidP="0004318F">
            <w:pPr>
              <w:jc w:val="both"/>
              <w:rPr>
                <w:rFonts w:cs="Arial"/>
              </w:rPr>
            </w:pPr>
            <w:r w:rsidRPr="00F75F23">
              <w:rPr>
                <w:rFonts w:cs="Arial"/>
                <w:bCs/>
              </w:rPr>
              <w:t>Spôsob nahlásenia podozrenia na bezpečnostný incident alebo kybernetický bezpečnostný incident sa vykoná v zmysle Zmluvy KB</w:t>
            </w:r>
            <w:r>
              <w:rPr>
                <w:rFonts w:cs="Arial"/>
                <w:bCs/>
              </w:rPr>
              <w:t>.</w:t>
            </w:r>
          </w:p>
          <w:p w14:paraId="73B15780" w14:textId="77777777" w:rsidR="0004318F" w:rsidRPr="00434723" w:rsidRDefault="0004318F" w:rsidP="007008A6">
            <w:pPr>
              <w:jc w:val="both"/>
              <w:rPr>
                <w:rFonts w:cs="Arial"/>
                <w:szCs w:val="22"/>
                <w:lang w:val="sk-SK"/>
              </w:rPr>
            </w:pPr>
          </w:p>
          <w:p w14:paraId="7576CEB8" w14:textId="77777777" w:rsidR="00BE58EF" w:rsidRPr="00434723" w:rsidRDefault="00BE58EF" w:rsidP="007008A6">
            <w:pPr>
              <w:jc w:val="both"/>
              <w:rPr>
                <w:rFonts w:cs="Arial"/>
                <w:b/>
                <w:szCs w:val="22"/>
                <w:lang w:val="sk-SK"/>
              </w:rPr>
            </w:pPr>
          </w:p>
        </w:tc>
      </w:tr>
      <w:tr w:rsidR="00BE58EF" w:rsidRPr="00434723" w14:paraId="156A9D30" w14:textId="77777777" w:rsidTr="00BE58EF">
        <w:tc>
          <w:tcPr>
            <w:tcW w:w="1384" w:type="dxa"/>
          </w:tcPr>
          <w:p w14:paraId="20C245B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57F87D5A" w14:textId="77777777" w:rsidR="00BE58EF" w:rsidRPr="00434723" w:rsidRDefault="00BE58EF" w:rsidP="007008A6">
            <w:pPr>
              <w:rPr>
                <w:rFonts w:cs="Arial"/>
                <w:b/>
                <w:szCs w:val="22"/>
                <w:lang w:val="sk-SK"/>
              </w:rPr>
            </w:pPr>
            <w:r w:rsidRPr="00434723">
              <w:rPr>
                <w:rFonts w:cs="Arial"/>
                <w:b/>
                <w:szCs w:val="22"/>
                <w:lang w:val="sk-SK"/>
              </w:rPr>
              <w:t>1.5</w:t>
            </w:r>
          </w:p>
          <w:p w14:paraId="72EDCEAB" w14:textId="77777777" w:rsidR="00BE58EF" w:rsidRPr="00434723" w:rsidRDefault="00BE58EF" w:rsidP="007008A6">
            <w:pPr>
              <w:rPr>
                <w:rFonts w:cs="Arial"/>
                <w:b/>
                <w:szCs w:val="22"/>
                <w:lang w:val="sk-SK"/>
              </w:rPr>
            </w:pPr>
          </w:p>
          <w:p w14:paraId="281E6252" w14:textId="77777777" w:rsidR="00BE58EF" w:rsidRPr="00434723" w:rsidRDefault="00BE58EF" w:rsidP="007008A6">
            <w:pPr>
              <w:rPr>
                <w:rFonts w:cs="Arial"/>
                <w:b/>
                <w:szCs w:val="22"/>
                <w:lang w:val="sk-SK"/>
              </w:rPr>
            </w:pPr>
          </w:p>
        </w:tc>
        <w:tc>
          <w:tcPr>
            <w:tcW w:w="2472" w:type="dxa"/>
          </w:tcPr>
          <w:p w14:paraId="30AEA25B" w14:textId="77777777" w:rsidR="00BE58EF" w:rsidRPr="00434723" w:rsidRDefault="00BE58EF" w:rsidP="007008A6">
            <w:pPr>
              <w:rPr>
                <w:rFonts w:cs="Arial"/>
                <w:b/>
                <w:szCs w:val="22"/>
                <w:lang w:val="sk-SK"/>
              </w:rPr>
            </w:pPr>
            <w:r w:rsidRPr="00434723">
              <w:rPr>
                <w:rFonts w:cs="Arial"/>
                <w:b/>
                <w:szCs w:val="22"/>
                <w:lang w:val="sk-SK"/>
              </w:rPr>
              <w:t>Poradie záväznosti dokumentov</w:t>
            </w:r>
          </w:p>
        </w:tc>
        <w:tc>
          <w:tcPr>
            <w:tcW w:w="5750" w:type="dxa"/>
            <w:gridSpan w:val="2"/>
          </w:tcPr>
          <w:p w14:paraId="36974A3C" w14:textId="77777777" w:rsidR="00BE58EF" w:rsidRPr="00434723" w:rsidRDefault="00BE58EF" w:rsidP="007008A6">
            <w:pPr>
              <w:jc w:val="both"/>
              <w:rPr>
                <w:rFonts w:cs="Arial"/>
                <w:bCs/>
                <w:szCs w:val="22"/>
                <w:lang w:val="sk-SK"/>
              </w:rPr>
            </w:pPr>
            <w:r w:rsidRPr="00434723">
              <w:rPr>
                <w:rFonts w:cs="Arial"/>
                <w:bCs/>
                <w:szCs w:val="22"/>
                <w:lang w:val="sk-SK"/>
              </w:rPr>
              <w:t>Odstráňte zoznam dokumentov od (a) po (h), odstráňte výraz “nasledovné:” na konci prvej vety a nahraďte ho nasledovným textom:</w:t>
            </w:r>
          </w:p>
          <w:p w14:paraId="6507BD15" w14:textId="77777777" w:rsidR="00BE58EF" w:rsidRPr="00434723" w:rsidRDefault="00BE58EF" w:rsidP="007008A6">
            <w:pPr>
              <w:rPr>
                <w:rFonts w:cs="Arial"/>
                <w:bCs/>
                <w:szCs w:val="22"/>
                <w:lang w:val="sk-SK"/>
              </w:rPr>
            </w:pPr>
          </w:p>
          <w:p w14:paraId="74EDADEF" w14:textId="77777777" w:rsidR="00BE58EF" w:rsidRPr="00434723" w:rsidRDefault="00BE58EF" w:rsidP="007008A6">
            <w:pPr>
              <w:jc w:val="both"/>
              <w:rPr>
                <w:rFonts w:cs="Arial"/>
                <w:szCs w:val="22"/>
                <w:lang w:val="sk-SK"/>
              </w:rPr>
            </w:pPr>
            <w:r w:rsidRPr="00434723">
              <w:rPr>
                <w:rFonts w:cs="Arial"/>
                <w:szCs w:val="22"/>
                <w:lang w:val="sk-SK"/>
              </w:rPr>
              <w:t>„také, ako je uvedené  v Zmluvných  dojednaniach.”</w:t>
            </w:r>
          </w:p>
          <w:p w14:paraId="5D36ABD3" w14:textId="77777777" w:rsidR="00BE58EF" w:rsidRPr="00434723" w:rsidRDefault="00BE58EF" w:rsidP="007008A6">
            <w:pPr>
              <w:jc w:val="both"/>
              <w:rPr>
                <w:rFonts w:cs="Arial"/>
                <w:b/>
                <w:szCs w:val="22"/>
                <w:lang w:val="sk-SK"/>
              </w:rPr>
            </w:pPr>
          </w:p>
        </w:tc>
      </w:tr>
      <w:tr w:rsidR="00BE58EF" w:rsidRPr="00434723" w14:paraId="0BC472ED" w14:textId="77777777" w:rsidTr="00BE58EF">
        <w:tc>
          <w:tcPr>
            <w:tcW w:w="1384" w:type="dxa"/>
          </w:tcPr>
          <w:p w14:paraId="361D049E"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1246F47F" w14:textId="77777777" w:rsidR="00BE58EF" w:rsidRPr="00434723" w:rsidRDefault="00BE58EF" w:rsidP="007008A6">
            <w:pPr>
              <w:rPr>
                <w:rFonts w:cs="Arial"/>
                <w:b/>
                <w:szCs w:val="22"/>
                <w:lang w:val="sk-SK"/>
              </w:rPr>
            </w:pPr>
            <w:r w:rsidRPr="00434723">
              <w:rPr>
                <w:rFonts w:cs="Arial"/>
                <w:b/>
                <w:szCs w:val="22"/>
                <w:lang w:val="sk-SK"/>
              </w:rPr>
              <w:t>1.6</w:t>
            </w:r>
          </w:p>
          <w:p w14:paraId="471E7079" w14:textId="77777777" w:rsidR="00BE58EF" w:rsidRPr="00434723" w:rsidRDefault="00BE58EF" w:rsidP="007008A6">
            <w:pPr>
              <w:rPr>
                <w:rFonts w:cs="Arial"/>
                <w:b/>
                <w:szCs w:val="22"/>
                <w:lang w:val="sk-SK"/>
              </w:rPr>
            </w:pPr>
          </w:p>
        </w:tc>
        <w:tc>
          <w:tcPr>
            <w:tcW w:w="2472" w:type="dxa"/>
          </w:tcPr>
          <w:p w14:paraId="75CD9E9B" w14:textId="77777777" w:rsidR="00BE58EF" w:rsidRPr="00434723" w:rsidRDefault="00BE58EF" w:rsidP="007008A6">
            <w:pPr>
              <w:rPr>
                <w:rFonts w:cs="Arial"/>
                <w:b/>
                <w:szCs w:val="22"/>
                <w:lang w:val="sk-SK"/>
              </w:rPr>
            </w:pPr>
            <w:r w:rsidRPr="00434723">
              <w:rPr>
                <w:rFonts w:cs="Arial"/>
                <w:b/>
                <w:szCs w:val="22"/>
                <w:lang w:val="sk-SK"/>
              </w:rPr>
              <w:t>Zmluva o Dielo</w:t>
            </w:r>
          </w:p>
        </w:tc>
        <w:tc>
          <w:tcPr>
            <w:tcW w:w="5750" w:type="dxa"/>
            <w:gridSpan w:val="2"/>
          </w:tcPr>
          <w:p w14:paraId="6C4A998A" w14:textId="77777777" w:rsidR="00BE58EF" w:rsidRPr="00434723" w:rsidRDefault="00BE58EF" w:rsidP="007008A6">
            <w:pPr>
              <w:rPr>
                <w:rFonts w:cs="Arial"/>
                <w:bCs/>
                <w:szCs w:val="22"/>
                <w:lang w:val="sk-SK"/>
              </w:rPr>
            </w:pPr>
          </w:p>
          <w:p w14:paraId="04F13F71" w14:textId="77777777" w:rsidR="00A733A3" w:rsidRPr="00A86531" w:rsidRDefault="00A733A3" w:rsidP="00A733A3">
            <w:pPr>
              <w:jc w:val="both"/>
              <w:rPr>
                <w:rFonts w:cs="Arial"/>
                <w:bCs/>
                <w:szCs w:val="22"/>
              </w:rPr>
            </w:pPr>
            <w:r w:rsidRPr="00A86531">
              <w:rPr>
                <w:rFonts w:cs="Arial"/>
                <w:bCs/>
                <w:szCs w:val="22"/>
              </w:rPr>
              <w:t>Odstráňte celý text podčlánku a nahraďte ho textom:</w:t>
            </w:r>
          </w:p>
          <w:p w14:paraId="361B92B7" w14:textId="77777777" w:rsidR="00A733A3" w:rsidRPr="00F07B96" w:rsidRDefault="00A733A3" w:rsidP="00A733A3">
            <w:pPr>
              <w:jc w:val="both"/>
              <w:rPr>
                <w:rFonts w:cs="Arial"/>
                <w:bCs/>
                <w:szCs w:val="22"/>
              </w:rPr>
            </w:pPr>
          </w:p>
          <w:p w14:paraId="5AD846F4" w14:textId="77777777" w:rsidR="00A733A3" w:rsidRDefault="00A733A3" w:rsidP="00A733A3">
            <w:pPr>
              <w:jc w:val="both"/>
              <w:rPr>
                <w:rFonts w:cs="Arial"/>
                <w:bCs/>
                <w:szCs w:val="22"/>
              </w:rPr>
            </w:pPr>
            <w:r w:rsidRPr="00742FB8">
              <w:rPr>
                <w:rFonts w:cs="Arial"/>
                <w:bCs/>
                <w:szCs w:val="22"/>
              </w:rPr>
              <w:t>„</w:t>
            </w:r>
            <w:r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3626DBA1" w14:textId="77777777" w:rsidR="00BE58EF" w:rsidRPr="00434723" w:rsidRDefault="00BE58EF" w:rsidP="007008A6">
            <w:pPr>
              <w:jc w:val="both"/>
              <w:rPr>
                <w:rFonts w:cs="Arial"/>
                <w:b/>
                <w:szCs w:val="22"/>
                <w:lang w:val="sk-SK"/>
              </w:rPr>
            </w:pPr>
          </w:p>
        </w:tc>
      </w:tr>
      <w:tr w:rsidR="00BE58EF" w:rsidRPr="00434723" w14:paraId="1EEF7345" w14:textId="77777777" w:rsidTr="00BE58EF">
        <w:tc>
          <w:tcPr>
            <w:tcW w:w="1384" w:type="dxa"/>
          </w:tcPr>
          <w:p w14:paraId="0A79B3DC"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Podčlánok</w:t>
            </w:r>
          </w:p>
          <w:p w14:paraId="79F5B684"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1.7</w:t>
            </w:r>
          </w:p>
          <w:p w14:paraId="6267DD9D" w14:textId="77777777" w:rsidR="00BE58EF" w:rsidRPr="00434723" w:rsidRDefault="00BE58EF" w:rsidP="007008A6">
            <w:pPr>
              <w:rPr>
                <w:rFonts w:cs="Arial"/>
                <w:b/>
                <w:szCs w:val="22"/>
                <w:lang w:val="sk-SK"/>
              </w:rPr>
            </w:pPr>
          </w:p>
        </w:tc>
        <w:tc>
          <w:tcPr>
            <w:tcW w:w="2472" w:type="dxa"/>
          </w:tcPr>
          <w:p w14:paraId="45ADAD05" w14:textId="77777777" w:rsidR="00BE58EF" w:rsidRPr="00434723" w:rsidRDefault="00BE58EF" w:rsidP="007008A6">
            <w:pPr>
              <w:rPr>
                <w:rFonts w:cs="Arial"/>
                <w:b/>
                <w:szCs w:val="22"/>
                <w:lang w:val="sk-SK"/>
              </w:rPr>
            </w:pPr>
            <w:r w:rsidRPr="00434723">
              <w:rPr>
                <w:rFonts w:cs="Arial"/>
                <w:b/>
                <w:szCs w:val="22"/>
                <w:lang w:val="sk-SK"/>
              </w:rPr>
              <w:t>Postúpenie zmluvy</w:t>
            </w:r>
          </w:p>
        </w:tc>
        <w:tc>
          <w:tcPr>
            <w:tcW w:w="5750" w:type="dxa"/>
            <w:gridSpan w:val="2"/>
          </w:tcPr>
          <w:p w14:paraId="32D3829E" w14:textId="77777777" w:rsidR="00BE58EF" w:rsidRPr="00434723" w:rsidRDefault="00BE58EF" w:rsidP="007008A6">
            <w:pPr>
              <w:pStyle w:val="NoIndent"/>
              <w:jc w:val="both"/>
              <w:rPr>
                <w:rFonts w:ascii="Arial" w:hAnsi="Arial" w:cs="Arial"/>
                <w:szCs w:val="22"/>
                <w:lang w:val="sk-SK"/>
              </w:rPr>
            </w:pPr>
            <w:r w:rsidRPr="00434723">
              <w:rPr>
                <w:rFonts w:ascii="Arial" w:hAnsi="Arial" w:cs="Arial"/>
                <w:szCs w:val="22"/>
                <w:lang w:val="sk-SK"/>
              </w:rPr>
              <w:t>Na konci bodu b) za slovo „splatnými“ vložte nasledujúci text:</w:t>
            </w:r>
          </w:p>
          <w:p w14:paraId="7746AD27" w14:textId="77777777" w:rsidR="00BE58EF" w:rsidRPr="00434723" w:rsidRDefault="00BE58EF" w:rsidP="007008A6">
            <w:pPr>
              <w:rPr>
                <w:rFonts w:cs="Arial"/>
                <w:szCs w:val="22"/>
                <w:lang w:val="sk-SK"/>
              </w:rPr>
            </w:pPr>
          </w:p>
          <w:p w14:paraId="6D6DB57D" w14:textId="77777777" w:rsidR="00BE58EF" w:rsidRPr="00434723" w:rsidRDefault="00BE58EF" w:rsidP="007008A6">
            <w:pPr>
              <w:rPr>
                <w:rFonts w:cs="Arial"/>
                <w:szCs w:val="22"/>
                <w:lang w:val="sk-SK"/>
              </w:rPr>
            </w:pPr>
            <w:r w:rsidRPr="00434723">
              <w:rPr>
                <w:rFonts w:cs="Arial"/>
                <w:szCs w:val="22"/>
                <w:lang w:val="sk-SK"/>
              </w:rPr>
              <w:t>„a to s predchádzajúcim súhlasom druhej Strany, podľa vlastného uváženia tejto druhej Strany.“</w:t>
            </w:r>
          </w:p>
          <w:p w14:paraId="24D87439" w14:textId="77777777" w:rsidR="00BE58EF" w:rsidRPr="00434723" w:rsidRDefault="00BE58EF" w:rsidP="007008A6">
            <w:pPr>
              <w:rPr>
                <w:rFonts w:cs="Arial"/>
                <w:bCs/>
                <w:szCs w:val="22"/>
                <w:lang w:val="sk-SK"/>
              </w:rPr>
            </w:pPr>
          </w:p>
        </w:tc>
      </w:tr>
      <w:tr w:rsidR="00BE58EF" w:rsidRPr="00434723" w14:paraId="17416D4D" w14:textId="77777777" w:rsidTr="00BE58EF">
        <w:tc>
          <w:tcPr>
            <w:tcW w:w="1384" w:type="dxa"/>
          </w:tcPr>
          <w:p w14:paraId="6325D94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3E0CA5D9" w14:textId="77777777" w:rsidR="00BE58EF" w:rsidRPr="00434723" w:rsidRDefault="00BE58EF" w:rsidP="007008A6">
            <w:pPr>
              <w:rPr>
                <w:rFonts w:cs="Arial"/>
                <w:b/>
                <w:szCs w:val="22"/>
                <w:lang w:val="sk-SK"/>
              </w:rPr>
            </w:pPr>
            <w:r w:rsidRPr="00434723">
              <w:rPr>
                <w:rFonts w:cs="Arial"/>
                <w:b/>
                <w:szCs w:val="22"/>
                <w:lang w:val="sk-SK"/>
              </w:rPr>
              <w:t>1.8</w:t>
            </w:r>
          </w:p>
          <w:p w14:paraId="06434CC1" w14:textId="77777777" w:rsidR="00BE58EF" w:rsidRPr="00434723" w:rsidRDefault="00BE58EF" w:rsidP="007008A6">
            <w:pPr>
              <w:rPr>
                <w:rFonts w:cs="Arial"/>
                <w:b/>
                <w:szCs w:val="22"/>
                <w:lang w:val="sk-SK"/>
              </w:rPr>
            </w:pPr>
          </w:p>
        </w:tc>
        <w:tc>
          <w:tcPr>
            <w:tcW w:w="2472" w:type="dxa"/>
          </w:tcPr>
          <w:p w14:paraId="5EE43033" w14:textId="77777777" w:rsidR="00BE58EF" w:rsidRPr="00434723" w:rsidRDefault="00BE58EF" w:rsidP="007008A6">
            <w:pPr>
              <w:rPr>
                <w:rFonts w:cs="Arial"/>
                <w:b/>
                <w:szCs w:val="22"/>
                <w:lang w:val="sk-SK"/>
              </w:rPr>
            </w:pPr>
            <w:r w:rsidRPr="00434723">
              <w:rPr>
                <w:rFonts w:cs="Arial"/>
                <w:b/>
                <w:szCs w:val="22"/>
                <w:lang w:val="sk-SK"/>
              </w:rPr>
              <w:t>Starostlivosť o dokumentáciu a jej dodanie</w:t>
            </w:r>
          </w:p>
        </w:tc>
        <w:tc>
          <w:tcPr>
            <w:tcW w:w="5750" w:type="dxa"/>
            <w:gridSpan w:val="2"/>
          </w:tcPr>
          <w:p w14:paraId="7319F52F" w14:textId="77777777" w:rsidR="00BE58EF" w:rsidRPr="00434723" w:rsidRDefault="00BE58EF" w:rsidP="007008A6">
            <w:pPr>
              <w:jc w:val="both"/>
              <w:rPr>
                <w:rFonts w:cs="Arial"/>
                <w:szCs w:val="22"/>
                <w:lang w:val="sk-SK"/>
              </w:rPr>
            </w:pPr>
            <w:r w:rsidRPr="00434723">
              <w:rPr>
                <w:rFonts w:cs="Arial"/>
                <w:szCs w:val="22"/>
                <w:lang w:val="sk-SK"/>
              </w:rPr>
              <w:t xml:space="preserve">Za druhý odsek podčlánku vložte: </w:t>
            </w:r>
          </w:p>
          <w:p w14:paraId="45DFF20D" w14:textId="77777777" w:rsidR="00BE58EF" w:rsidRPr="00434723" w:rsidRDefault="00BE58EF" w:rsidP="007008A6">
            <w:pPr>
              <w:jc w:val="both"/>
              <w:rPr>
                <w:rFonts w:cs="Arial"/>
                <w:szCs w:val="22"/>
                <w:lang w:val="sk-SK"/>
              </w:rPr>
            </w:pPr>
          </w:p>
          <w:p w14:paraId="3B55BECE" w14:textId="77777777" w:rsidR="00BE58EF" w:rsidRPr="00434723" w:rsidRDefault="00BE58EF" w:rsidP="007008A6">
            <w:pPr>
              <w:jc w:val="both"/>
              <w:rPr>
                <w:rFonts w:cs="Arial"/>
                <w:szCs w:val="22"/>
                <w:lang w:val="sk-SK"/>
              </w:rPr>
            </w:pPr>
            <w:r w:rsidRPr="00434723">
              <w:rPr>
                <w:rFonts w:cs="Arial"/>
                <w:szCs w:val="22"/>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Stavebn</w:t>
            </w:r>
            <w:r w:rsidR="00E13652" w:rsidRPr="00434723">
              <w:rPr>
                <w:rFonts w:cs="Arial"/>
                <w:szCs w:val="22"/>
                <w:lang w:val="sk-SK"/>
              </w:rPr>
              <w:t>ého</w:t>
            </w:r>
            <w:r w:rsidRPr="00434723">
              <w:rPr>
                <w:rFonts w:cs="Arial"/>
                <w:szCs w:val="22"/>
                <w:lang w:val="sk-SK"/>
              </w:rPr>
              <w:t xml:space="preserve"> zákon</w:t>
            </w:r>
            <w:r w:rsidR="00E13652" w:rsidRPr="00434723">
              <w:rPr>
                <w:rFonts w:cs="Arial"/>
                <w:szCs w:val="22"/>
                <w:lang w:val="sk-SK"/>
              </w:rPr>
              <w:t>a</w:t>
            </w:r>
            <w:r w:rsidRPr="00434723">
              <w:rPr>
                <w:rFonts w:cs="Arial"/>
                <w:szCs w:val="22"/>
                <w:lang w:val="sk-SK"/>
              </w:rPr>
              <w:t>.”</w:t>
            </w:r>
          </w:p>
          <w:p w14:paraId="6385B5C2" w14:textId="77777777" w:rsidR="00BE58EF" w:rsidRPr="00434723" w:rsidRDefault="00BE58EF" w:rsidP="007008A6">
            <w:pPr>
              <w:jc w:val="both"/>
              <w:rPr>
                <w:rFonts w:cs="Arial"/>
                <w:szCs w:val="22"/>
                <w:lang w:val="sk-SK"/>
              </w:rPr>
            </w:pPr>
          </w:p>
          <w:p w14:paraId="1B9AB3E9" w14:textId="77777777" w:rsidR="00BE58EF" w:rsidRDefault="00BE58EF" w:rsidP="007008A6">
            <w:pPr>
              <w:jc w:val="both"/>
              <w:rPr>
                <w:rFonts w:cs="Arial"/>
                <w:szCs w:val="22"/>
                <w:lang w:val="sk-SK"/>
              </w:rPr>
            </w:pPr>
            <w:r w:rsidRPr="00434723">
              <w:rPr>
                <w:rFonts w:cs="Arial"/>
                <w:szCs w:val="22"/>
                <w:lang w:val="sk-SK"/>
              </w:rPr>
              <w:t>Do prvej vety tretieho odseku za výrazom “…jednu kópiu Zmluvy…” vložte:</w:t>
            </w:r>
          </w:p>
          <w:p w14:paraId="18F4C2B8" w14:textId="77777777" w:rsidR="00F57BB3" w:rsidRPr="00434723" w:rsidRDefault="00F57BB3" w:rsidP="007008A6">
            <w:pPr>
              <w:jc w:val="both"/>
              <w:rPr>
                <w:rFonts w:cs="Arial"/>
                <w:szCs w:val="22"/>
                <w:lang w:val="sk-SK"/>
              </w:rPr>
            </w:pPr>
          </w:p>
          <w:p w14:paraId="00DED4DB" w14:textId="77777777" w:rsidR="00BE58EF" w:rsidRPr="00434723" w:rsidRDefault="00BE58EF" w:rsidP="007008A6">
            <w:pPr>
              <w:jc w:val="both"/>
              <w:rPr>
                <w:rFonts w:cs="Arial"/>
                <w:szCs w:val="22"/>
                <w:lang w:val="sk-SK"/>
              </w:rPr>
            </w:pPr>
            <w:r w:rsidRPr="00434723">
              <w:rPr>
                <w:rFonts w:cs="Arial"/>
                <w:szCs w:val="22"/>
                <w:lang w:val="sk-SK"/>
              </w:rPr>
              <w:t>„vrátane Všeobecných zmluvných podmienok,”</w:t>
            </w:r>
          </w:p>
          <w:p w14:paraId="7F987806" w14:textId="77777777" w:rsidR="00BE58EF" w:rsidRPr="00434723" w:rsidRDefault="00BE58EF" w:rsidP="007008A6">
            <w:pPr>
              <w:jc w:val="both"/>
              <w:rPr>
                <w:rFonts w:cs="Arial"/>
                <w:bCs/>
                <w:szCs w:val="22"/>
                <w:lang w:val="sk-SK"/>
              </w:rPr>
            </w:pPr>
          </w:p>
        </w:tc>
      </w:tr>
      <w:tr w:rsidR="00BE58EF" w:rsidRPr="00434723" w14:paraId="3BDAAA14" w14:textId="77777777" w:rsidTr="00BE58EF">
        <w:tc>
          <w:tcPr>
            <w:tcW w:w="1384" w:type="dxa"/>
          </w:tcPr>
          <w:p w14:paraId="440AF060" w14:textId="77777777" w:rsidR="00BE58EF" w:rsidRPr="00434723" w:rsidRDefault="00BE58EF" w:rsidP="007008A6">
            <w:pPr>
              <w:rPr>
                <w:rFonts w:cs="Arial"/>
                <w:b/>
                <w:szCs w:val="22"/>
                <w:lang w:val="sk-SK"/>
              </w:rPr>
            </w:pPr>
            <w:r w:rsidRPr="00434723">
              <w:rPr>
                <w:rFonts w:cs="Arial"/>
                <w:b/>
                <w:szCs w:val="22"/>
                <w:lang w:val="sk-SK"/>
              </w:rPr>
              <w:t>Podčlánok 1.9</w:t>
            </w:r>
          </w:p>
        </w:tc>
        <w:tc>
          <w:tcPr>
            <w:tcW w:w="2472" w:type="dxa"/>
          </w:tcPr>
          <w:p w14:paraId="72B45EB3" w14:textId="77777777" w:rsidR="00BE58EF" w:rsidRPr="00434723" w:rsidRDefault="00BE58EF" w:rsidP="007008A6">
            <w:pPr>
              <w:rPr>
                <w:rFonts w:cs="Arial"/>
                <w:b/>
                <w:szCs w:val="22"/>
                <w:lang w:val="sk-SK"/>
              </w:rPr>
            </w:pPr>
            <w:r w:rsidRPr="00434723">
              <w:rPr>
                <w:rFonts w:cs="Arial"/>
                <w:b/>
                <w:szCs w:val="22"/>
                <w:lang w:val="sk-SK"/>
              </w:rPr>
              <w:t>Oneskorené dodanie výkresov alebo pokynov</w:t>
            </w:r>
          </w:p>
        </w:tc>
        <w:tc>
          <w:tcPr>
            <w:tcW w:w="5750" w:type="dxa"/>
            <w:gridSpan w:val="2"/>
          </w:tcPr>
          <w:p w14:paraId="0CA1F257" w14:textId="77777777" w:rsidR="00BE58EF" w:rsidRPr="00434723" w:rsidRDefault="00BE58EF" w:rsidP="007008A6">
            <w:pPr>
              <w:jc w:val="both"/>
              <w:rPr>
                <w:rFonts w:cs="Arial"/>
                <w:szCs w:val="22"/>
                <w:lang w:val="sk-SK"/>
              </w:rPr>
            </w:pPr>
            <w:r w:rsidRPr="00434723">
              <w:rPr>
                <w:rFonts w:cs="Arial"/>
                <w:szCs w:val="22"/>
                <w:lang w:val="sk-SK"/>
              </w:rPr>
              <w:t>V druhej vete za slov</w:t>
            </w:r>
            <w:r w:rsidR="00887FE0">
              <w:rPr>
                <w:rFonts w:cs="Arial"/>
                <w:szCs w:val="22"/>
                <w:lang w:val="sk-SK"/>
              </w:rPr>
              <w:t>á</w:t>
            </w:r>
            <w:r w:rsidRPr="00434723">
              <w:rPr>
                <w:rFonts w:cs="Arial"/>
                <w:szCs w:val="22"/>
                <w:lang w:val="sk-SK"/>
              </w:rPr>
              <w:t xml:space="preserve"> „Toto oznámenie“ vložte slová „...predloží v dostatočnom časovom predstihu a ...“</w:t>
            </w:r>
          </w:p>
        </w:tc>
      </w:tr>
      <w:tr w:rsidR="00BE58EF" w:rsidRPr="00434723" w14:paraId="485DE514" w14:textId="77777777" w:rsidTr="00BE58EF">
        <w:tc>
          <w:tcPr>
            <w:tcW w:w="1384" w:type="dxa"/>
          </w:tcPr>
          <w:p w14:paraId="4EBB9D21" w14:textId="77777777" w:rsidR="00F57BB3" w:rsidRDefault="00F57BB3" w:rsidP="007008A6">
            <w:pPr>
              <w:rPr>
                <w:rFonts w:cs="Arial"/>
                <w:b/>
                <w:szCs w:val="22"/>
                <w:lang w:val="sk-SK"/>
              </w:rPr>
            </w:pPr>
          </w:p>
          <w:p w14:paraId="0E87C8FE" w14:textId="77777777" w:rsidR="00F57BB3" w:rsidRDefault="00F57BB3" w:rsidP="007008A6">
            <w:pPr>
              <w:rPr>
                <w:rFonts w:cs="Arial"/>
                <w:b/>
                <w:szCs w:val="22"/>
                <w:lang w:val="sk-SK"/>
              </w:rPr>
            </w:pPr>
          </w:p>
          <w:p w14:paraId="0A366F20" w14:textId="77777777" w:rsidR="00BE58EF" w:rsidRPr="00434723" w:rsidRDefault="00BE58EF" w:rsidP="007008A6">
            <w:pPr>
              <w:rPr>
                <w:rFonts w:cs="Arial"/>
                <w:b/>
                <w:szCs w:val="22"/>
                <w:lang w:val="sk-SK"/>
              </w:rPr>
            </w:pPr>
            <w:r w:rsidRPr="00434723">
              <w:rPr>
                <w:rFonts w:cs="Arial"/>
                <w:b/>
                <w:szCs w:val="22"/>
                <w:lang w:val="sk-SK"/>
              </w:rPr>
              <w:t>Podčlánok</w:t>
            </w:r>
          </w:p>
          <w:p w14:paraId="6551D09A" w14:textId="77777777" w:rsidR="00BE58EF" w:rsidRPr="00434723" w:rsidRDefault="00BE58EF" w:rsidP="007008A6">
            <w:pPr>
              <w:pStyle w:val="Styl1"/>
              <w:tabs>
                <w:tab w:val="clear" w:pos="540"/>
              </w:tabs>
              <w:rPr>
                <w:caps w:val="0"/>
              </w:rPr>
            </w:pPr>
            <w:r w:rsidRPr="00434723">
              <w:rPr>
                <w:caps w:val="0"/>
              </w:rPr>
              <w:t>1.10</w:t>
            </w:r>
          </w:p>
        </w:tc>
        <w:tc>
          <w:tcPr>
            <w:tcW w:w="2472" w:type="dxa"/>
          </w:tcPr>
          <w:p w14:paraId="0EBC83B5" w14:textId="77777777" w:rsidR="00C05E74" w:rsidRDefault="00C05E74" w:rsidP="007008A6">
            <w:pPr>
              <w:rPr>
                <w:rFonts w:cs="Arial"/>
                <w:b/>
                <w:szCs w:val="22"/>
                <w:lang w:val="sk-SK"/>
              </w:rPr>
            </w:pPr>
          </w:p>
          <w:p w14:paraId="71156F79" w14:textId="77777777" w:rsidR="00C05E74" w:rsidRDefault="00C05E74" w:rsidP="007008A6">
            <w:pPr>
              <w:rPr>
                <w:rFonts w:cs="Arial"/>
                <w:b/>
                <w:szCs w:val="22"/>
                <w:lang w:val="sk-SK"/>
              </w:rPr>
            </w:pPr>
          </w:p>
          <w:p w14:paraId="5E62620D" w14:textId="77777777" w:rsidR="00F57BB3" w:rsidRDefault="00BE58EF" w:rsidP="007008A6">
            <w:pPr>
              <w:rPr>
                <w:rFonts w:cs="Arial"/>
                <w:b/>
                <w:szCs w:val="22"/>
                <w:lang w:val="sk-SK"/>
              </w:rPr>
            </w:pPr>
            <w:r w:rsidRPr="00434723">
              <w:rPr>
                <w:rFonts w:cs="Arial"/>
                <w:b/>
                <w:szCs w:val="22"/>
                <w:lang w:val="sk-SK"/>
              </w:rPr>
              <w:t xml:space="preserve">Užívanie </w:t>
            </w:r>
          </w:p>
          <w:p w14:paraId="7F58788A" w14:textId="77777777" w:rsidR="00BE58EF" w:rsidRPr="00434723" w:rsidRDefault="00BE58EF" w:rsidP="007008A6">
            <w:pPr>
              <w:rPr>
                <w:rFonts w:cs="Arial"/>
                <w:b/>
                <w:szCs w:val="22"/>
                <w:lang w:val="sk-SK"/>
              </w:rPr>
            </w:pPr>
            <w:r w:rsidRPr="00434723">
              <w:rPr>
                <w:rFonts w:cs="Arial"/>
                <w:b/>
                <w:szCs w:val="22"/>
                <w:lang w:val="sk-SK"/>
              </w:rPr>
              <w:t>Dokumentácie Zhotoviteľa Objednávateľom</w:t>
            </w:r>
          </w:p>
        </w:tc>
        <w:tc>
          <w:tcPr>
            <w:tcW w:w="5750" w:type="dxa"/>
            <w:gridSpan w:val="2"/>
          </w:tcPr>
          <w:p w14:paraId="001554F3" w14:textId="77777777" w:rsidR="00F57BB3" w:rsidRDefault="00F57BB3" w:rsidP="007008A6">
            <w:pPr>
              <w:jc w:val="both"/>
              <w:rPr>
                <w:rFonts w:cs="Arial"/>
                <w:szCs w:val="22"/>
                <w:lang w:val="sk-SK"/>
              </w:rPr>
            </w:pPr>
          </w:p>
          <w:p w14:paraId="4D68A9D8" w14:textId="77777777" w:rsidR="00F57BB3" w:rsidRDefault="00F57BB3" w:rsidP="007008A6">
            <w:pPr>
              <w:jc w:val="both"/>
              <w:rPr>
                <w:rFonts w:cs="Arial"/>
                <w:szCs w:val="22"/>
                <w:lang w:val="sk-SK"/>
              </w:rPr>
            </w:pPr>
          </w:p>
          <w:p w14:paraId="4348ACD2" w14:textId="77777777" w:rsidR="00F908CD" w:rsidRPr="00434723" w:rsidRDefault="00F908CD" w:rsidP="007008A6">
            <w:pPr>
              <w:jc w:val="both"/>
              <w:rPr>
                <w:rFonts w:cs="Arial"/>
                <w:szCs w:val="22"/>
                <w:lang w:val="sk-SK"/>
              </w:rPr>
            </w:pPr>
            <w:r w:rsidRPr="00434723">
              <w:rPr>
                <w:rFonts w:cs="Arial"/>
                <w:szCs w:val="22"/>
                <w:lang w:val="sk-SK"/>
              </w:rPr>
              <w:t>V druhom odseku, písm. b) za slová „demolácie Diela,“ vložte nasledovný text:</w:t>
            </w:r>
          </w:p>
          <w:p w14:paraId="561AC43D" w14:textId="77777777" w:rsidR="00F908CD" w:rsidRPr="00434723" w:rsidRDefault="00F908CD" w:rsidP="007008A6">
            <w:pPr>
              <w:jc w:val="both"/>
              <w:rPr>
                <w:rFonts w:cs="Arial"/>
                <w:szCs w:val="22"/>
                <w:lang w:val="sk-SK"/>
              </w:rPr>
            </w:pPr>
            <w:r w:rsidRPr="00434723">
              <w:rPr>
                <w:rFonts w:cs="Arial"/>
                <w:szCs w:val="22"/>
                <w:lang w:val="sk-SK"/>
              </w:rPr>
              <w:t xml:space="preserve">„auditu v zmysle bodu 19 Zmluvných dojednaní, a“ </w:t>
            </w:r>
          </w:p>
          <w:p w14:paraId="5BE72ABB" w14:textId="77777777" w:rsidR="00F908CD" w:rsidRPr="00434723" w:rsidRDefault="00F908CD" w:rsidP="007008A6">
            <w:pPr>
              <w:jc w:val="both"/>
              <w:rPr>
                <w:rFonts w:cs="Arial"/>
                <w:szCs w:val="22"/>
                <w:lang w:val="sk-SK"/>
              </w:rPr>
            </w:pPr>
          </w:p>
          <w:p w14:paraId="4E5F2837" w14:textId="77777777" w:rsidR="00F908CD" w:rsidRPr="00434723" w:rsidRDefault="00F908CD" w:rsidP="007008A6">
            <w:pPr>
              <w:jc w:val="both"/>
              <w:rPr>
                <w:rFonts w:cs="Arial"/>
                <w:szCs w:val="22"/>
                <w:lang w:val="sk-SK"/>
              </w:rPr>
            </w:pPr>
            <w:r w:rsidRPr="00434723">
              <w:rPr>
                <w:rFonts w:cs="Arial"/>
                <w:szCs w:val="22"/>
                <w:lang w:val="sk-SK"/>
              </w:rPr>
              <w:t>Na konci podčlánku vložte:</w:t>
            </w:r>
          </w:p>
          <w:p w14:paraId="3396AF7B" w14:textId="77777777" w:rsidR="00F908CD" w:rsidRPr="00434723" w:rsidRDefault="00F908CD" w:rsidP="007008A6">
            <w:pPr>
              <w:jc w:val="both"/>
              <w:rPr>
                <w:rFonts w:cs="Arial"/>
                <w:szCs w:val="22"/>
                <w:lang w:val="sk-SK"/>
              </w:rPr>
            </w:pPr>
          </w:p>
          <w:p w14:paraId="36D6D1EF" w14:textId="77777777" w:rsidR="00F908CD" w:rsidRPr="00434723" w:rsidRDefault="00F908CD" w:rsidP="007008A6">
            <w:pPr>
              <w:jc w:val="both"/>
              <w:rPr>
                <w:rFonts w:cs="Arial"/>
                <w:szCs w:val="22"/>
                <w:lang w:val="sk-SK"/>
              </w:rPr>
            </w:pPr>
            <w:r w:rsidRPr="00434723">
              <w:rPr>
                <w:rFonts w:cs="Arial"/>
                <w:szCs w:val="22"/>
                <w:lang w:val="sk-SK"/>
              </w:rPr>
              <w:t xml:space="preserve">„Zhotoviteľ je povinný zabezpečiť a vysporiadať všetky práva pre používanie počítačových programov 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w:t>
            </w:r>
            <w:r w:rsidRPr="00434723">
              <w:rPr>
                <w:rFonts w:cs="Arial"/>
                <w:szCs w:val="22"/>
                <w:lang w:val="sk-SK"/>
              </w:rPr>
              <w:lastRenderedPageBreak/>
              <w:t>programov sú zahrnuté v Akceptovanej zmluvnej hodnote.“</w:t>
            </w:r>
          </w:p>
          <w:p w14:paraId="6A4085E7" w14:textId="77777777" w:rsidR="00BE58EF" w:rsidRPr="00434723" w:rsidRDefault="00BE58EF" w:rsidP="007008A6">
            <w:pPr>
              <w:jc w:val="both"/>
              <w:rPr>
                <w:rFonts w:cs="Arial"/>
                <w:szCs w:val="22"/>
                <w:lang w:val="sk-SK"/>
              </w:rPr>
            </w:pPr>
          </w:p>
        </w:tc>
      </w:tr>
      <w:tr w:rsidR="00BE58EF" w:rsidRPr="00434723" w14:paraId="4DC7897A" w14:textId="77777777" w:rsidTr="00BE58EF">
        <w:tc>
          <w:tcPr>
            <w:tcW w:w="1384" w:type="dxa"/>
          </w:tcPr>
          <w:p w14:paraId="552A1B43" w14:textId="77777777" w:rsidR="00BE58EF" w:rsidRPr="00434723" w:rsidRDefault="00BE58EF" w:rsidP="007008A6">
            <w:pPr>
              <w:jc w:val="both"/>
              <w:rPr>
                <w:rFonts w:cs="Arial"/>
                <w:b/>
                <w:szCs w:val="22"/>
                <w:lang w:val="sk-SK"/>
              </w:rPr>
            </w:pPr>
            <w:r w:rsidRPr="00434723">
              <w:rPr>
                <w:rFonts w:cs="Arial"/>
                <w:b/>
                <w:szCs w:val="22"/>
                <w:lang w:val="sk-SK"/>
              </w:rPr>
              <w:lastRenderedPageBreak/>
              <w:t>Podčlánok</w:t>
            </w:r>
          </w:p>
          <w:p w14:paraId="4B64C1DD" w14:textId="77777777" w:rsidR="00BE58EF" w:rsidRPr="00434723" w:rsidRDefault="00BE58EF" w:rsidP="007008A6">
            <w:pPr>
              <w:pStyle w:val="Styl1"/>
              <w:tabs>
                <w:tab w:val="clear" w:pos="540"/>
              </w:tabs>
              <w:jc w:val="both"/>
              <w:rPr>
                <w:bCs/>
              </w:rPr>
            </w:pPr>
            <w:r w:rsidRPr="00434723">
              <w:rPr>
                <w:bCs/>
              </w:rPr>
              <w:t>1.12</w:t>
            </w:r>
          </w:p>
        </w:tc>
        <w:tc>
          <w:tcPr>
            <w:tcW w:w="2472" w:type="dxa"/>
          </w:tcPr>
          <w:p w14:paraId="736E2408" w14:textId="77777777" w:rsidR="00BE58EF" w:rsidRPr="00434723" w:rsidRDefault="00BE58EF" w:rsidP="007008A6">
            <w:pPr>
              <w:jc w:val="both"/>
              <w:rPr>
                <w:rFonts w:cs="Arial"/>
                <w:b/>
                <w:szCs w:val="22"/>
                <w:lang w:val="sk-SK"/>
              </w:rPr>
            </w:pPr>
            <w:r w:rsidRPr="00434723">
              <w:rPr>
                <w:rFonts w:cs="Arial"/>
                <w:b/>
                <w:szCs w:val="22"/>
                <w:lang w:val="sk-SK"/>
              </w:rPr>
              <w:t>Dôverné podrobnosti</w:t>
            </w:r>
          </w:p>
        </w:tc>
        <w:tc>
          <w:tcPr>
            <w:tcW w:w="5750" w:type="dxa"/>
            <w:gridSpan w:val="2"/>
          </w:tcPr>
          <w:p w14:paraId="6369448F"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8781351" w14:textId="77777777" w:rsidR="00BE58EF" w:rsidRPr="00434723" w:rsidRDefault="00BE58EF" w:rsidP="007008A6">
            <w:pPr>
              <w:jc w:val="both"/>
              <w:rPr>
                <w:rFonts w:cs="Arial"/>
                <w:szCs w:val="22"/>
                <w:lang w:val="sk-SK"/>
              </w:rPr>
            </w:pPr>
          </w:p>
          <w:p w14:paraId="1189DD73"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1014224" w14:textId="77777777" w:rsidR="00BE58EF" w:rsidRPr="00434723" w:rsidRDefault="00BE58EF" w:rsidP="007008A6">
            <w:pPr>
              <w:tabs>
                <w:tab w:val="left" w:pos="1744"/>
                <w:tab w:val="left" w:pos="2170"/>
              </w:tabs>
              <w:jc w:val="both"/>
              <w:rPr>
                <w:rFonts w:cs="Arial"/>
                <w:szCs w:val="22"/>
                <w:lang w:val="sk-SK"/>
              </w:rPr>
            </w:pPr>
          </w:p>
          <w:p w14:paraId="58535637" w14:textId="77777777" w:rsidR="00BE58EF" w:rsidRPr="00434723" w:rsidRDefault="00BE58EF" w:rsidP="007008A6">
            <w:pPr>
              <w:jc w:val="both"/>
              <w:rPr>
                <w:rFonts w:cs="Arial"/>
                <w:szCs w:val="22"/>
                <w:lang w:val="sk-SK"/>
              </w:rPr>
            </w:pPr>
            <w:r w:rsidRPr="0043472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101F4EA1" w14:textId="77777777" w:rsidR="00BE58EF" w:rsidRPr="00434723" w:rsidRDefault="00BE58EF" w:rsidP="007008A6">
            <w:pPr>
              <w:tabs>
                <w:tab w:val="left" w:pos="1744"/>
                <w:tab w:val="left" w:pos="2170"/>
              </w:tabs>
              <w:jc w:val="both"/>
              <w:rPr>
                <w:rFonts w:cs="Arial"/>
                <w:szCs w:val="22"/>
                <w:lang w:val="sk-SK"/>
              </w:rPr>
            </w:pPr>
          </w:p>
          <w:p w14:paraId="1C183761"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68114340" w14:textId="77777777" w:rsidR="00BE58EF" w:rsidRPr="00434723" w:rsidRDefault="00BE58EF" w:rsidP="007008A6">
            <w:pPr>
              <w:jc w:val="both"/>
              <w:rPr>
                <w:rFonts w:cs="Arial"/>
                <w:szCs w:val="22"/>
                <w:lang w:val="sk-SK"/>
              </w:rPr>
            </w:pPr>
          </w:p>
          <w:p w14:paraId="794DE53C"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C6019B8" w14:textId="77777777" w:rsidR="00BE58EF" w:rsidRPr="00434723" w:rsidRDefault="00BE58EF" w:rsidP="007008A6">
            <w:pPr>
              <w:jc w:val="both"/>
              <w:rPr>
                <w:rFonts w:cs="Arial"/>
                <w:szCs w:val="22"/>
                <w:lang w:val="sk-SK"/>
              </w:rPr>
            </w:pPr>
          </w:p>
        </w:tc>
      </w:tr>
      <w:tr w:rsidR="00BE58EF" w:rsidRPr="00434723" w14:paraId="5E286AF4" w14:textId="77777777" w:rsidTr="00BE58EF">
        <w:tc>
          <w:tcPr>
            <w:tcW w:w="1384" w:type="dxa"/>
          </w:tcPr>
          <w:p w14:paraId="7AF1DACB"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2B6396E8" w14:textId="77777777" w:rsidR="00BE58EF" w:rsidRPr="00434723" w:rsidRDefault="00BE58EF" w:rsidP="007008A6">
            <w:pPr>
              <w:rPr>
                <w:rFonts w:cs="Arial"/>
                <w:b/>
                <w:szCs w:val="22"/>
                <w:lang w:val="sk-SK"/>
              </w:rPr>
            </w:pPr>
            <w:r w:rsidRPr="00434723">
              <w:rPr>
                <w:rFonts w:cs="Arial"/>
                <w:b/>
                <w:szCs w:val="22"/>
                <w:lang w:val="sk-SK"/>
              </w:rPr>
              <w:t>1.13</w:t>
            </w:r>
          </w:p>
        </w:tc>
        <w:tc>
          <w:tcPr>
            <w:tcW w:w="2472" w:type="dxa"/>
          </w:tcPr>
          <w:p w14:paraId="26A1112F" w14:textId="77777777" w:rsidR="00BE58EF" w:rsidRPr="00434723" w:rsidRDefault="00BE58EF" w:rsidP="007008A6">
            <w:pPr>
              <w:rPr>
                <w:rFonts w:cs="Arial"/>
                <w:b/>
                <w:szCs w:val="22"/>
                <w:lang w:val="sk-SK"/>
              </w:rPr>
            </w:pPr>
            <w:r w:rsidRPr="00434723">
              <w:rPr>
                <w:rFonts w:cs="Arial"/>
                <w:b/>
                <w:szCs w:val="22"/>
                <w:lang w:val="sk-SK"/>
              </w:rPr>
              <w:t>Súlad s Právnymi predpismi</w:t>
            </w:r>
          </w:p>
        </w:tc>
        <w:tc>
          <w:tcPr>
            <w:tcW w:w="5750" w:type="dxa"/>
            <w:gridSpan w:val="2"/>
          </w:tcPr>
          <w:p w14:paraId="0C1CF5D2" w14:textId="77777777" w:rsidR="00BE58EF" w:rsidRPr="00434723" w:rsidRDefault="00BE58EF" w:rsidP="007008A6">
            <w:pPr>
              <w:jc w:val="both"/>
              <w:rPr>
                <w:rFonts w:cs="Arial"/>
                <w:szCs w:val="22"/>
                <w:lang w:val="sk-SK"/>
              </w:rPr>
            </w:pPr>
            <w:r w:rsidRPr="00434723">
              <w:rPr>
                <w:rFonts w:cs="Arial"/>
                <w:szCs w:val="22"/>
                <w:lang w:val="sk-SK"/>
              </w:rPr>
              <w:t>V prvom odseku, druhej vete, nahraďte slovné spojenie „vo Zvláštnych podmienkach“ slovným spojením „v Osobitných zmluvných podmienkach“</w:t>
            </w:r>
          </w:p>
          <w:p w14:paraId="4E0F202D" w14:textId="77777777" w:rsidR="00BE58EF" w:rsidRPr="00434723" w:rsidRDefault="00BE58EF" w:rsidP="007008A6">
            <w:pPr>
              <w:jc w:val="both"/>
              <w:rPr>
                <w:rFonts w:cs="Arial"/>
                <w:szCs w:val="22"/>
                <w:lang w:val="sk-SK"/>
              </w:rPr>
            </w:pPr>
          </w:p>
          <w:p w14:paraId="3552429A" w14:textId="77777777" w:rsidR="00BE58EF" w:rsidRDefault="00BE58EF" w:rsidP="007008A6">
            <w:pPr>
              <w:jc w:val="both"/>
              <w:rPr>
                <w:rFonts w:cs="Arial"/>
                <w:szCs w:val="22"/>
                <w:lang w:val="sk-SK"/>
              </w:rPr>
            </w:pPr>
            <w:r w:rsidRPr="00434723">
              <w:rPr>
                <w:rFonts w:cs="Arial"/>
                <w:szCs w:val="22"/>
                <w:lang w:val="sk-SK"/>
              </w:rPr>
              <w:t xml:space="preserve">Na konci odseku (b) vložte: </w:t>
            </w:r>
          </w:p>
          <w:p w14:paraId="2FD1E922" w14:textId="77777777" w:rsidR="00E617DD" w:rsidRPr="00434723" w:rsidRDefault="00E617DD" w:rsidP="007008A6">
            <w:pPr>
              <w:jc w:val="both"/>
              <w:rPr>
                <w:rFonts w:cs="Arial"/>
                <w:szCs w:val="22"/>
                <w:lang w:val="sk-SK"/>
              </w:rPr>
            </w:pPr>
          </w:p>
          <w:p w14:paraId="22E9995E"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434723">
              <w:rPr>
                <w:rFonts w:cs="Arial"/>
                <w:noProof/>
                <w:szCs w:val="22"/>
                <w:lang w:val="sk-SK"/>
              </w:rPr>
              <w:t>vrátane všetkých nákladov a poplatkov s tým súvisiacich</w:t>
            </w:r>
            <w:r w:rsidRPr="00434723">
              <w:rPr>
                <w:rFonts w:cs="Arial"/>
                <w:szCs w:val="22"/>
                <w:lang w:val="sk-SK"/>
              </w:rPr>
              <w:t>.</w:t>
            </w:r>
          </w:p>
          <w:p w14:paraId="76AD60B8" w14:textId="77777777" w:rsidR="00BE58EF" w:rsidRPr="00434723" w:rsidRDefault="00BE58EF" w:rsidP="007008A6">
            <w:pPr>
              <w:jc w:val="both"/>
              <w:rPr>
                <w:rFonts w:cs="Arial"/>
                <w:szCs w:val="22"/>
                <w:lang w:val="sk-SK"/>
              </w:rPr>
            </w:pPr>
          </w:p>
          <w:p w14:paraId="74646E2C" w14:textId="77777777" w:rsidR="00BE58EF" w:rsidRPr="00434723" w:rsidRDefault="00BE58EF" w:rsidP="007008A6">
            <w:pPr>
              <w:jc w:val="both"/>
              <w:rPr>
                <w:rFonts w:cs="Arial"/>
                <w:szCs w:val="22"/>
                <w:lang w:val="sk-SK"/>
              </w:rPr>
            </w:pPr>
            <w:r w:rsidRPr="00434723">
              <w:rPr>
                <w:rFonts w:cs="Arial"/>
                <w:szCs w:val="22"/>
                <w:lang w:val="sk-SK"/>
              </w:rPr>
              <w:t xml:space="preserve">V rámci vyhotovenia a dokončenia Diela a odstránenia vád Zhotoviteľ je povinný dodržiavať všetky rozhodnutia </w:t>
            </w:r>
            <w:r w:rsidRPr="00434723">
              <w:rPr>
                <w:rFonts w:cs="Arial"/>
                <w:szCs w:val="22"/>
                <w:lang w:val="sk-SK"/>
              </w:rPr>
              <w:lastRenderedPageBreak/>
              <w:t>a vyjadrenia príslušných úradov na zabezpečenie Dokumentácie Zhotoviteľa a dokumentov potrebných k vydaniu všetkých úradných schválení.</w:t>
            </w:r>
          </w:p>
          <w:p w14:paraId="4BE38D96" w14:textId="77777777" w:rsidR="00BE58EF" w:rsidRPr="00434723" w:rsidRDefault="00BE58EF" w:rsidP="007008A6">
            <w:pPr>
              <w:jc w:val="both"/>
              <w:rPr>
                <w:rFonts w:cs="Arial"/>
                <w:szCs w:val="22"/>
                <w:lang w:val="sk-SK"/>
              </w:rPr>
            </w:pPr>
          </w:p>
          <w:p w14:paraId="73BB9A37" w14:textId="77777777" w:rsidR="00BE58EF"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7F18314E" w14:textId="77777777" w:rsidR="00E617DD" w:rsidRPr="00434723" w:rsidRDefault="00E617DD" w:rsidP="007008A6">
            <w:pPr>
              <w:jc w:val="both"/>
              <w:rPr>
                <w:rFonts w:cs="Arial"/>
                <w:szCs w:val="22"/>
                <w:lang w:val="sk-SK"/>
              </w:rPr>
            </w:pPr>
          </w:p>
        </w:tc>
      </w:tr>
      <w:tr w:rsidR="00BE58EF" w:rsidRPr="00434723" w14:paraId="0E9872C3" w14:textId="77777777" w:rsidTr="00BE58EF">
        <w:trPr>
          <w:trHeight w:val="408"/>
        </w:trPr>
        <w:tc>
          <w:tcPr>
            <w:tcW w:w="1384" w:type="dxa"/>
          </w:tcPr>
          <w:p w14:paraId="4F9C08F4" w14:textId="77777777" w:rsidR="00BE58EF" w:rsidRPr="00434723" w:rsidRDefault="00BE58EF" w:rsidP="007008A6">
            <w:pPr>
              <w:rPr>
                <w:rFonts w:cs="Arial"/>
                <w:b/>
                <w:szCs w:val="22"/>
                <w:lang w:val="sk-SK"/>
              </w:rPr>
            </w:pPr>
            <w:r w:rsidRPr="00434723">
              <w:rPr>
                <w:rFonts w:cs="Arial"/>
                <w:b/>
                <w:szCs w:val="22"/>
                <w:lang w:val="sk-SK"/>
              </w:rPr>
              <w:lastRenderedPageBreak/>
              <w:t>Podčlánok</w:t>
            </w:r>
          </w:p>
          <w:p w14:paraId="30104B37" w14:textId="77777777" w:rsidR="00BE58EF" w:rsidRPr="00434723" w:rsidRDefault="00BE58EF" w:rsidP="007008A6">
            <w:pPr>
              <w:rPr>
                <w:rFonts w:cs="Arial"/>
                <w:b/>
                <w:szCs w:val="22"/>
                <w:lang w:val="sk-SK"/>
              </w:rPr>
            </w:pPr>
            <w:r w:rsidRPr="00434723">
              <w:rPr>
                <w:rFonts w:cs="Arial"/>
                <w:b/>
                <w:szCs w:val="22"/>
                <w:lang w:val="sk-SK"/>
              </w:rPr>
              <w:t>1.14</w:t>
            </w:r>
          </w:p>
        </w:tc>
        <w:tc>
          <w:tcPr>
            <w:tcW w:w="2472" w:type="dxa"/>
          </w:tcPr>
          <w:p w14:paraId="7C2236E6" w14:textId="77777777" w:rsidR="00BE58EF" w:rsidRPr="00434723" w:rsidRDefault="00BE58EF" w:rsidP="007008A6">
            <w:pPr>
              <w:rPr>
                <w:rFonts w:cs="Arial"/>
                <w:b/>
                <w:szCs w:val="22"/>
                <w:lang w:val="sk-SK"/>
              </w:rPr>
            </w:pPr>
            <w:r w:rsidRPr="00434723">
              <w:rPr>
                <w:rFonts w:cs="Arial"/>
                <w:b/>
                <w:szCs w:val="22"/>
                <w:lang w:val="sk-SK"/>
              </w:rPr>
              <w:t>Spoločná a nerozdielna zodpovednosť</w:t>
            </w:r>
          </w:p>
        </w:tc>
        <w:tc>
          <w:tcPr>
            <w:tcW w:w="5750" w:type="dxa"/>
            <w:gridSpan w:val="2"/>
          </w:tcPr>
          <w:p w14:paraId="47A0FF0E" w14:textId="77777777" w:rsidR="00BE58EF" w:rsidRPr="007008A6" w:rsidRDefault="00BE58EF" w:rsidP="007008A6">
            <w:pPr>
              <w:jc w:val="both"/>
              <w:rPr>
                <w:rFonts w:cs="Arial"/>
                <w:szCs w:val="22"/>
                <w:lang w:val="pl-PL"/>
              </w:rPr>
            </w:pPr>
            <w:r w:rsidRPr="00434723">
              <w:rPr>
                <w:rFonts w:cs="Arial"/>
                <w:szCs w:val="22"/>
                <w:lang w:val="pl-PL"/>
              </w:rPr>
              <w:t>Na konci písm. a) doplňte nasledovný text:</w:t>
            </w:r>
          </w:p>
          <w:p w14:paraId="06658C57" w14:textId="77777777" w:rsidR="00BE58EF" w:rsidRPr="00434723" w:rsidRDefault="00BE58EF" w:rsidP="007008A6">
            <w:pPr>
              <w:pStyle w:val="Odsekzoznamu"/>
              <w:spacing w:after="0" w:line="240" w:lineRule="auto"/>
              <w:jc w:val="both"/>
              <w:rPr>
                <w:rFonts w:ascii="Arial" w:hAnsi="Arial" w:cs="Arial"/>
                <w:lang w:val="sk-SK" w:eastAsia="sk-SK"/>
              </w:rPr>
            </w:pPr>
          </w:p>
          <w:p w14:paraId="00C58754" w14:textId="77777777" w:rsidR="00BE58EF" w:rsidRPr="007008A6" w:rsidRDefault="00BE58EF" w:rsidP="007008A6">
            <w:pPr>
              <w:pStyle w:val="Odsekzoznamu"/>
              <w:spacing w:after="0" w:line="240" w:lineRule="auto"/>
              <w:ind w:left="0" w:hanging="28"/>
              <w:jc w:val="both"/>
              <w:rPr>
                <w:rFonts w:ascii="Arial" w:hAnsi="Arial" w:cs="Arial"/>
                <w:lang w:val="sk-SK" w:eastAsia="sk-SK"/>
              </w:rPr>
            </w:pPr>
            <w:r w:rsidRPr="00434723">
              <w:rPr>
                <w:rFonts w:ascii="Arial" w:hAnsi="Arial" w:cs="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4E54AF4" w14:textId="77777777" w:rsidR="00BE58EF" w:rsidRPr="00434723" w:rsidRDefault="00BE58EF" w:rsidP="007008A6">
            <w:pPr>
              <w:jc w:val="both"/>
              <w:rPr>
                <w:rFonts w:cs="Arial"/>
                <w:szCs w:val="22"/>
                <w:lang w:val="sk-SK"/>
              </w:rPr>
            </w:pPr>
          </w:p>
          <w:p w14:paraId="5B793746" w14:textId="77777777" w:rsidR="00BE58EF" w:rsidRPr="00434723" w:rsidRDefault="00BE58EF" w:rsidP="007008A6">
            <w:pPr>
              <w:jc w:val="both"/>
              <w:rPr>
                <w:rFonts w:cs="Arial"/>
                <w:szCs w:val="22"/>
                <w:lang w:val="sk-SK"/>
              </w:rPr>
            </w:pPr>
            <w:r w:rsidRPr="00434723">
              <w:rPr>
                <w:rFonts w:cs="Arial"/>
                <w:szCs w:val="22"/>
                <w:lang w:val="sk-SK"/>
              </w:rPr>
              <w:t>Na konci podčlánku doplňte nasledovný text:</w:t>
            </w:r>
          </w:p>
          <w:p w14:paraId="544A6C75" w14:textId="77777777" w:rsidR="00BE58EF" w:rsidRPr="00434723" w:rsidRDefault="00BE58EF" w:rsidP="007008A6">
            <w:pPr>
              <w:jc w:val="both"/>
              <w:rPr>
                <w:rFonts w:cs="Arial"/>
                <w:szCs w:val="22"/>
                <w:lang w:val="sk-SK"/>
              </w:rPr>
            </w:pPr>
          </w:p>
          <w:p w14:paraId="462F9594" w14:textId="77777777" w:rsidR="00BE58EF" w:rsidRDefault="00BE58EF" w:rsidP="007008A6">
            <w:pPr>
              <w:jc w:val="both"/>
              <w:rPr>
                <w:rFonts w:cs="Arial"/>
                <w:szCs w:val="22"/>
                <w:lang w:val="sk-SK"/>
              </w:rPr>
            </w:pPr>
            <w:r w:rsidRPr="0043472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2A8A16C6" w14:textId="77777777" w:rsidR="00B917B0" w:rsidRPr="00434723" w:rsidRDefault="00B917B0" w:rsidP="007008A6">
            <w:pPr>
              <w:jc w:val="both"/>
              <w:rPr>
                <w:rFonts w:cs="Arial"/>
                <w:szCs w:val="22"/>
                <w:lang w:val="sk-SK"/>
              </w:rPr>
            </w:pPr>
          </w:p>
        </w:tc>
      </w:tr>
      <w:tr w:rsidR="00BE58EF" w:rsidRPr="00434723" w14:paraId="6B2453F2" w14:textId="77777777" w:rsidTr="00BE58EF">
        <w:trPr>
          <w:trHeight w:val="408"/>
        </w:trPr>
        <w:tc>
          <w:tcPr>
            <w:tcW w:w="1384" w:type="dxa"/>
          </w:tcPr>
          <w:p w14:paraId="09776B99" w14:textId="77777777" w:rsidR="00BE58EF" w:rsidRPr="00434723" w:rsidRDefault="00BE58EF" w:rsidP="007008A6">
            <w:pPr>
              <w:rPr>
                <w:rFonts w:cs="Arial"/>
                <w:b/>
                <w:szCs w:val="22"/>
                <w:lang w:val="sk-SK"/>
              </w:rPr>
            </w:pPr>
            <w:r w:rsidRPr="00434723">
              <w:rPr>
                <w:rFonts w:cs="Arial"/>
                <w:b/>
                <w:szCs w:val="22"/>
                <w:lang w:val="sk-SK"/>
              </w:rPr>
              <w:t>Podčlánok</w:t>
            </w:r>
          </w:p>
          <w:p w14:paraId="45678E5E" w14:textId="77777777" w:rsidR="00BE58EF" w:rsidRPr="00434723" w:rsidRDefault="00BE58EF" w:rsidP="007008A6">
            <w:pPr>
              <w:rPr>
                <w:rFonts w:cs="Arial"/>
                <w:b/>
                <w:szCs w:val="22"/>
                <w:lang w:val="sk-SK"/>
              </w:rPr>
            </w:pPr>
            <w:r w:rsidRPr="00434723">
              <w:rPr>
                <w:rFonts w:cs="Arial"/>
                <w:b/>
                <w:szCs w:val="22"/>
                <w:lang w:val="sk-SK"/>
              </w:rPr>
              <w:t>1.15</w:t>
            </w:r>
          </w:p>
        </w:tc>
        <w:tc>
          <w:tcPr>
            <w:tcW w:w="2472" w:type="dxa"/>
          </w:tcPr>
          <w:p w14:paraId="30CD986C" w14:textId="77777777" w:rsidR="00BE58EF" w:rsidRPr="00434723" w:rsidRDefault="00BE58EF" w:rsidP="007008A6">
            <w:pPr>
              <w:rPr>
                <w:rFonts w:cs="Arial"/>
                <w:b/>
                <w:szCs w:val="22"/>
                <w:lang w:val="sk-SK"/>
              </w:rPr>
            </w:pPr>
            <w:r w:rsidRPr="00434723">
              <w:rPr>
                <w:rFonts w:cs="Arial"/>
                <w:b/>
                <w:szCs w:val="22"/>
                <w:lang w:val="sk-SK"/>
              </w:rPr>
              <w:t>Obchodné tajomstvo</w:t>
            </w:r>
          </w:p>
          <w:p w14:paraId="5A5D2CC4" w14:textId="77777777" w:rsidR="00BE58EF" w:rsidRPr="00434723" w:rsidRDefault="00BE58EF" w:rsidP="007008A6">
            <w:pPr>
              <w:rPr>
                <w:rFonts w:cs="Arial"/>
                <w:b/>
                <w:szCs w:val="22"/>
                <w:lang w:val="sk-SK"/>
              </w:rPr>
            </w:pPr>
          </w:p>
        </w:tc>
        <w:tc>
          <w:tcPr>
            <w:tcW w:w="5750" w:type="dxa"/>
            <w:gridSpan w:val="2"/>
          </w:tcPr>
          <w:p w14:paraId="438B4A9F"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1.15</w:t>
            </w:r>
          </w:p>
          <w:p w14:paraId="51BA936C" w14:textId="77777777" w:rsidR="00BE58EF" w:rsidRPr="00434723" w:rsidRDefault="00BE58EF" w:rsidP="007008A6">
            <w:pPr>
              <w:pStyle w:val="Zarkazkladnhotextu"/>
              <w:ind w:left="0"/>
              <w:jc w:val="both"/>
              <w:rPr>
                <w:rFonts w:cs="Arial"/>
                <w:szCs w:val="22"/>
                <w:lang w:val="sk-SK"/>
              </w:rPr>
            </w:pPr>
          </w:p>
          <w:p w14:paraId="7DB67205" w14:textId="77777777" w:rsidR="00BE58EF" w:rsidRPr="00434723" w:rsidRDefault="00BE58EF" w:rsidP="007008A6">
            <w:pPr>
              <w:jc w:val="both"/>
              <w:rPr>
                <w:rFonts w:cs="Arial"/>
                <w:spacing w:val="-1"/>
                <w:szCs w:val="22"/>
                <w:lang w:val="sk-SK"/>
              </w:rPr>
            </w:pPr>
            <w:r w:rsidRPr="00434723">
              <w:rPr>
                <w:rFonts w:cs="Arial"/>
                <w:szCs w:val="22"/>
                <w:lang w:val="sk-SK"/>
              </w:rPr>
              <w:t>„</w:t>
            </w:r>
            <w:r w:rsidRPr="00434723">
              <w:rPr>
                <w:rFonts w:cs="Arial"/>
                <w:spacing w:val="-1"/>
                <w:szCs w:val="22"/>
                <w:lang w:val="sk-SK"/>
              </w:rPr>
              <w:t>Objednávateľ bude rešpektovať práva Zhotoviteľa týkajúce sa obchodného tajomstva v zmysle § 17 Obchodného zákonníka a ostatných všeobecne záväzných právnych predpisov.“</w:t>
            </w:r>
          </w:p>
          <w:p w14:paraId="5B411736" w14:textId="77777777" w:rsidR="00BE58EF" w:rsidRPr="00434723" w:rsidRDefault="00BE58EF" w:rsidP="007008A6">
            <w:pPr>
              <w:jc w:val="both"/>
              <w:rPr>
                <w:rFonts w:cs="Arial"/>
                <w:bCs/>
                <w:szCs w:val="22"/>
                <w:lang w:val="sk-SK"/>
              </w:rPr>
            </w:pPr>
          </w:p>
        </w:tc>
      </w:tr>
      <w:tr w:rsidR="00BE58EF" w:rsidRPr="00434723" w14:paraId="2D18E9A3" w14:textId="77777777" w:rsidTr="00BE58EF">
        <w:trPr>
          <w:trHeight w:val="408"/>
        </w:trPr>
        <w:tc>
          <w:tcPr>
            <w:tcW w:w="1384" w:type="dxa"/>
          </w:tcPr>
          <w:p w14:paraId="6BB5693E" w14:textId="77777777" w:rsidR="00BE58EF" w:rsidRPr="00434723" w:rsidRDefault="00BE58EF" w:rsidP="007008A6">
            <w:pPr>
              <w:rPr>
                <w:rFonts w:cs="Arial"/>
                <w:b/>
                <w:szCs w:val="22"/>
                <w:lang w:val="sk-SK"/>
              </w:rPr>
            </w:pPr>
            <w:r w:rsidRPr="00434723">
              <w:rPr>
                <w:rFonts w:cs="Arial"/>
                <w:b/>
                <w:szCs w:val="22"/>
                <w:lang w:val="sk-SK"/>
              </w:rPr>
              <w:t>Podčlánok</w:t>
            </w:r>
          </w:p>
          <w:p w14:paraId="299352F4" w14:textId="77777777" w:rsidR="00BE58EF" w:rsidRPr="00434723" w:rsidRDefault="00BE58EF" w:rsidP="007008A6">
            <w:pPr>
              <w:rPr>
                <w:rFonts w:cs="Arial"/>
                <w:b/>
                <w:szCs w:val="22"/>
                <w:lang w:val="sk-SK"/>
              </w:rPr>
            </w:pPr>
            <w:r w:rsidRPr="00434723">
              <w:rPr>
                <w:rFonts w:cs="Arial"/>
                <w:b/>
                <w:szCs w:val="22"/>
                <w:lang w:val="sk-SK"/>
              </w:rPr>
              <w:t>1.16</w:t>
            </w:r>
          </w:p>
        </w:tc>
        <w:tc>
          <w:tcPr>
            <w:tcW w:w="2472" w:type="dxa"/>
          </w:tcPr>
          <w:p w14:paraId="13E235F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Konflikt záujmov</w:t>
            </w:r>
          </w:p>
        </w:tc>
        <w:tc>
          <w:tcPr>
            <w:tcW w:w="5750" w:type="dxa"/>
            <w:gridSpan w:val="2"/>
          </w:tcPr>
          <w:p w14:paraId="683DA1C4"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1.16:</w:t>
            </w:r>
          </w:p>
          <w:p w14:paraId="1F73D643" w14:textId="77777777" w:rsidR="00BE58EF" w:rsidRPr="00434723" w:rsidRDefault="00BE58EF" w:rsidP="007008A6">
            <w:pPr>
              <w:pStyle w:val="Zarkazkladnhotextu"/>
              <w:ind w:left="0"/>
              <w:jc w:val="both"/>
              <w:rPr>
                <w:rFonts w:cs="Arial"/>
                <w:szCs w:val="22"/>
                <w:lang w:val="sk-SK"/>
              </w:rPr>
            </w:pPr>
          </w:p>
          <w:p w14:paraId="39EF9E0F" w14:textId="77777777" w:rsidR="0097585C" w:rsidRPr="00434723" w:rsidRDefault="00BE58EF" w:rsidP="007008A6">
            <w:pPr>
              <w:pStyle w:val="Zarkazkladnhotextu"/>
              <w:ind w:left="0"/>
              <w:jc w:val="both"/>
              <w:rPr>
                <w:rFonts w:cs="Arial"/>
                <w:szCs w:val="22"/>
                <w:lang w:val="sk-SK"/>
              </w:rPr>
            </w:pPr>
            <w:r w:rsidRPr="00434723">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r w:rsidR="0097585C" w:rsidRPr="00434723">
              <w:rPr>
                <w:rFonts w:cs="Arial"/>
                <w:szCs w:val="22"/>
                <w:lang w:val="sk-SK"/>
              </w:rPr>
              <w:t xml:space="preserve"> </w:t>
            </w:r>
          </w:p>
          <w:p w14:paraId="388F777F" w14:textId="77777777" w:rsidR="00BE58EF" w:rsidRPr="00434723" w:rsidRDefault="00BE58EF" w:rsidP="007008A6">
            <w:pPr>
              <w:pStyle w:val="Zarkazkladnhotextu"/>
              <w:ind w:left="0"/>
              <w:jc w:val="both"/>
              <w:rPr>
                <w:rFonts w:cs="Arial"/>
                <w:szCs w:val="22"/>
                <w:lang w:val="sk-SK"/>
              </w:rPr>
            </w:pPr>
          </w:p>
          <w:p w14:paraId="72E81900" w14:textId="77777777" w:rsidR="00BE58EF" w:rsidRPr="004A7D36" w:rsidRDefault="00BE58EF" w:rsidP="007008A6">
            <w:pPr>
              <w:pStyle w:val="Zarkazkladnhotextu"/>
              <w:ind w:left="0"/>
              <w:jc w:val="both"/>
              <w:rPr>
                <w:rFonts w:cs="Arial"/>
                <w:szCs w:val="22"/>
                <w:lang w:val="sk-SK"/>
              </w:rPr>
            </w:pPr>
            <w:r w:rsidRPr="004A7D36">
              <w:rPr>
                <w:rFonts w:cs="Arial"/>
                <w:szCs w:val="22"/>
                <w:lang w:val="sk-SK"/>
              </w:rPr>
              <w:lastRenderedPageBreak/>
              <w:t xml:space="preserve">V prípade, </w:t>
            </w:r>
            <w:r w:rsidR="00AC724C" w:rsidRPr="004A7D36">
              <w:rPr>
                <w:rFonts w:cs="Arial"/>
                <w:szCs w:val="22"/>
                <w:lang w:val="sk-SK"/>
              </w:rPr>
              <w:t xml:space="preserve">ak </w:t>
            </w:r>
            <w:r w:rsidR="004F06B5" w:rsidRPr="00742FB8">
              <w:rPr>
                <w:rFonts w:cs="Arial"/>
                <w:szCs w:val="22"/>
                <w:lang w:val="sk-SK"/>
              </w:rPr>
              <w:t xml:space="preserve">Objednávateľ počas trvania Zmluvy zistí, že Zhotoviteľ poskytol nepravdivé, skreslené alebo neúplné informácie v rámci jeho povinnosti v zmysle Zväzku 1, ods. </w:t>
            </w:r>
            <w:r w:rsidR="004F06B5" w:rsidRPr="003D14AB">
              <w:rPr>
                <w:rFonts w:cs="Arial"/>
                <w:szCs w:val="22"/>
                <w:lang w:val="sk-SK"/>
              </w:rPr>
              <w:t>32.</w:t>
            </w:r>
            <w:r w:rsidR="000B34BC">
              <w:rPr>
                <w:rFonts w:cs="Arial"/>
                <w:szCs w:val="22"/>
                <w:lang w:val="sk-SK"/>
              </w:rPr>
              <w:t>13</w:t>
            </w:r>
            <w:r w:rsidR="004F06B5" w:rsidRPr="00742FB8">
              <w:rPr>
                <w:rFonts w:cs="Arial"/>
                <w:szCs w:val="22"/>
                <w:lang w:val="sk-SK"/>
              </w:rPr>
              <w:t xml:space="preserve"> </w:t>
            </w:r>
            <w:r w:rsidR="004F06B5" w:rsidRPr="00863DFA">
              <w:rPr>
                <w:rFonts w:cs="Arial"/>
                <w:szCs w:val="22"/>
                <w:lang w:val="sk-SK"/>
              </w:rPr>
              <w:t>alebo</w:t>
            </w:r>
            <w:r w:rsidR="004F06B5" w:rsidRPr="004A7D36">
              <w:rPr>
                <w:rFonts w:cs="Arial"/>
                <w:szCs w:val="22"/>
                <w:lang w:val="sk-SK"/>
              </w:rPr>
              <w:t xml:space="preserve">, že </w:t>
            </w:r>
            <w:r w:rsidRPr="004A7D36">
              <w:rPr>
                <w:rFonts w:cs="Arial"/>
                <w:szCs w:val="22"/>
                <w:lang w:val="sk-SK"/>
              </w:rPr>
              <w:t>Zhotoviteľ nevykonal všetky potrebné opatrenia na zabránenie vzniku Konfliktu záujmov, vzniká Objednávateľovi nárok na zaplatenie zmluvnej pokuty vo výške 10 000 </w:t>
            </w:r>
            <w:r w:rsidRPr="004A7D36">
              <w:rPr>
                <w:rFonts w:cs="Arial"/>
                <w:szCs w:val="22"/>
              </w:rPr>
              <w:t xml:space="preserve">,- EUR (slovom: desať tisíc EUR). </w:t>
            </w:r>
            <w:r w:rsidRPr="004A7D36">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D141B59" w14:textId="77777777" w:rsidR="00BE58EF" w:rsidRPr="00434723" w:rsidRDefault="00BE58EF" w:rsidP="007008A6">
            <w:pPr>
              <w:pStyle w:val="Zarkazkladnhotextu"/>
              <w:ind w:left="0"/>
              <w:jc w:val="both"/>
              <w:rPr>
                <w:rFonts w:cs="Arial"/>
                <w:szCs w:val="22"/>
              </w:rPr>
            </w:pPr>
            <w:r w:rsidRPr="004A7D36">
              <w:rPr>
                <w:rFonts w:cs="Arial"/>
                <w:szCs w:val="22"/>
              </w:rPr>
              <w:t>Uplatnením zmluvnej pokuty podľa tohto podčlánku nie je dotknutý nárok Objednávateľa postupovať v zmysle Podčlánku 15.2 (</w:t>
            </w:r>
            <w:r w:rsidRPr="004A7D36">
              <w:rPr>
                <w:rFonts w:cs="Arial"/>
                <w:i/>
                <w:szCs w:val="22"/>
              </w:rPr>
              <w:t>Odstúpenie od Zmluvy zo strany Objednávateľa)</w:t>
            </w:r>
            <w:r w:rsidRPr="004A7D36">
              <w:rPr>
                <w:rFonts w:cs="Arial"/>
                <w:szCs w:val="22"/>
              </w:rPr>
              <w:t>.“</w:t>
            </w:r>
          </w:p>
          <w:p w14:paraId="1769F309" w14:textId="77777777" w:rsidR="00EB5207" w:rsidRPr="00A86531" w:rsidRDefault="00EB5207" w:rsidP="00EB5207">
            <w:pPr>
              <w:pStyle w:val="Zarkazkladnhotextu"/>
              <w:ind w:left="0"/>
              <w:jc w:val="both"/>
              <w:rPr>
                <w:rFonts w:cs="Arial"/>
                <w:bCs/>
                <w:lang w:val="sk-SK"/>
              </w:rPr>
            </w:pPr>
          </w:p>
          <w:p w14:paraId="569D619B" w14:textId="77777777" w:rsidR="00EB5207" w:rsidRDefault="00EB5207" w:rsidP="00EB5207">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Pr="00742FB8">
              <w:rPr>
                <w:rFonts w:cs="Arial"/>
                <w:szCs w:val="22"/>
                <w:lang w:val="sk-SK"/>
              </w:rPr>
              <w:t>Podčlánku 15.2 (</w:t>
            </w:r>
            <w:r w:rsidRPr="00742FB8">
              <w:rPr>
                <w:rFonts w:cs="Arial"/>
                <w:i/>
                <w:szCs w:val="22"/>
                <w:lang w:val="sk-SK"/>
              </w:rPr>
              <w:t>Odstúpenie od Zmluvy zo strany Objednávateľa)</w:t>
            </w:r>
            <w:r w:rsidRPr="00742FB8">
              <w:rPr>
                <w:rFonts w:cs="Arial"/>
                <w:szCs w:val="22"/>
                <w:lang w:val="sk-SK"/>
              </w:rPr>
              <w:t>.“</w:t>
            </w:r>
          </w:p>
          <w:p w14:paraId="6EB66021" w14:textId="77777777" w:rsidR="00985E45" w:rsidRDefault="00985E45" w:rsidP="00EB5207">
            <w:pPr>
              <w:pStyle w:val="Zarkazkladnhotextu"/>
              <w:ind w:left="0"/>
              <w:jc w:val="both"/>
              <w:rPr>
                <w:rFonts w:cs="Arial"/>
                <w:szCs w:val="22"/>
                <w:lang w:val="sk-SK"/>
              </w:rPr>
            </w:pPr>
          </w:p>
          <w:p w14:paraId="6592D69C" w14:textId="77777777" w:rsidR="00985E45" w:rsidRDefault="00985E45" w:rsidP="00EB5207">
            <w:pPr>
              <w:pStyle w:val="Zarkazkladnhotextu"/>
              <w:ind w:left="0"/>
              <w:jc w:val="both"/>
              <w:rPr>
                <w:rFonts w:cs="Arial"/>
                <w:szCs w:val="22"/>
                <w:lang w:val="sk-SK"/>
              </w:rPr>
            </w:pPr>
          </w:p>
          <w:p w14:paraId="4D400BFE" w14:textId="77777777" w:rsidR="00BE58EF" w:rsidRPr="00434723" w:rsidRDefault="00BE58EF" w:rsidP="007008A6">
            <w:pPr>
              <w:pStyle w:val="Zarkazkladnhotextu"/>
              <w:ind w:left="0"/>
              <w:jc w:val="both"/>
              <w:rPr>
                <w:rFonts w:cs="Arial"/>
                <w:szCs w:val="22"/>
                <w:lang w:val="sk-SK"/>
              </w:rPr>
            </w:pPr>
          </w:p>
        </w:tc>
      </w:tr>
      <w:tr w:rsidR="00985E45" w:rsidRPr="00434723" w14:paraId="7B432E5B" w14:textId="77777777" w:rsidTr="00BE58EF">
        <w:trPr>
          <w:trHeight w:val="408"/>
        </w:trPr>
        <w:tc>
          <w:tcPr>
            <w:tcW w:w="1384" w:type="dxa"/>
          </w:tcPr>
          <w:p w14:paraId="2FC7EE4E" w14:textId="77777777" w:rsidR="00985E45" w:rsidRPr="00790C85" w:rsidRDefault="00985E45" w:rsidP="00985E45">
            <w:pPr>
              <w:rPr>
                <w:rFonts w:cs="Arial"/>
                <w:b/>
                <w:szCs w:val="22"/>
              </w:rPr>
            </w:pPr>
            <w:r w:rsidRPr="00C65F56">
              <w:rPr>
                <w:rFonts w:cs="Arial"/>
                <w:b/>
                <w:szCs w:val="22"/>
              </w:rPr>
              <w:lastRenderedPageBreak/>
              <w:t>Podčlánok</w:t>
            </w:r>
          </w:p>
          <w:p w14:paraId="240DE2E1" w14:textId="77777777" w:rsidR="00985E45" w:rsidRPr="00434723" w:rsidRDefault="00985E45" w:rsidP="00985E45">
            <w:pPr>
              <w:rPr>
                <w:rFonts w:cs="Arial"/>
                <w:b/>
                <w:szCs w:val="22"/>
                <w:lang w:val="sk-SK"/>
              </w:rPr>
            </w:pPr>
            <w:r w:rsidRPr="00FE4170">
              <w:rPr>
                <w:rFonts w:cs="Arial"/>
                <w:b/>
                <w:szCs w:val="22"/>
              </w:rPr>
              <w:t>1.17</w:t>
            </w:r>
          </w:p>
        </w:tc>
        <w:tc>
          <w:tcPr>
            <w:tcW w:w="2472" w:type="dxa"/>
          </w:tcPr>
          <w:p w14:paraId="43C5A296" w14:textId="77777777" w:rsidR="00985E45" w:rsidRPr="00434723" w:rsidRDefault="00985E45" w:rsidP="00985E45">
            <w:pPr>
              <w:pStyle w:val="NoIndent"/>
              <w:rPr>
                <w:rFonts w:ascii="Arial" w:hAnsi="Arial" w:cs="Arial"/>
                <w:b/>
                <w:color w:val="auto"/>
                <w:szCs w:val="22"/>
                <w:lang w:val="sk-SK"/>
              </w:rPr>
            </w:pPr>
            <w:r w:rsidRPr="00FB322C">
              <w:rPr>
                <w:rFonts w:ascii="Arial" w:hAnsi="Arial" w:cs="Arial"/>
                <w:b/>
                <w:color w:val="auto"/>
                <w:szCs w:val="22"/>
              </w:rPr>
              <w:t>Sociálne aspekty</w:t>
            </w:r>
          </w:p>
        </w:tc>
        <w:tc>
          <w:tcPr>
            <w:tcW w:w="5750" w:type="dxa"/>
            <w:gridSpan w:val="2"/>
          </w:tcPr>
          <w:p w14:paraId="0FFB2DF6" w14:textId="77777777" w:rsidR="00985E45" w:rsidRDefault="00985E45" w:rsidP="00985E45">
            <w:pPr>
              <w:pStyle w:val="Zarkazkladnhotextu"/>
              <w:ind w:left="0"/>
              <w:jc w:val="both"/>
              <w:rPr>
                <w:rFonts w:cs="Arial"/>
                <w:szCs w:val="22"/>
                <w:lang w:val="sk-SK"/>
              </w:rPr>
            </w:pPr>
            <w:r w:rsidRPr="00A86531">
              <w:rPr>
                <w:rFonts w:cs="Arial"/>
                <w:szCs w:val="22"/>
                <w:lang w:val="sk-SK"/>
              </w:rPr>
              <w:t>Vložte nový podčlánok 1.17:</w:t>
            </w:r>
          </w:p>
          <w:p w14:paraId="321EE533" w14:textId="77777777" w:rsidR="00985E45" w:rsidRPr="00A86531" w:rsidRDefault="00985E45" w:rsidP="00985E45">
            <w:pPr>
              <w:pStyle w:val="Zarkazkladnhotextu"/>
              <w:ind w:left="0"/>
              <w:jc w:val="both"/>
              <w:rPr>
                <w:rFonts w:cs="Arial"/>
                <w:szCs w:val="22"/>
                <w:lang w:val="sk-SK"/>
              </w:rPr>
            </w:pPr>
          </w:p>
          <w:p w14:paraId="664B9D28" w14:textId="77777777" w:rsidR="00985E45" w:rsidRDefault="00985E45" w:rsidP="00985E45">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DD8FA3E" w14:textId="77777777" w:rsidR="00985E45" w:rsidRPr="00790C85" w:rsidRDefault="00985E45" w:rsidP="00985E45">
            <w:pPr>
              <w:pStyle w:val="Zarkazkladnhotextu"/>
              <w:ind w:left="0"/>
              <w:jc w:val="both"/>
              <w:rPr>
                <w:rFonts w:cs="Arial"/>
                <w:szCs w:val="22"/>
                <w:lang w:val="sk-SK"/>
              </w:rPr>
            </w:pPr>
          </w:p>
          <w:p w14:paraId="08052040" w14:textId="77777777" w:rsidR="00985E45" w:rsidRDefault="00985E45" w:rsidP="00985E45">
            <w:pPr>
              <w:pStyle w:val="Zarkazkladnhotextu"/>
              <w:ind w:left="0"/>
              <w:jc w:val="both"/>
              <w:rPr>
                <w:rFonts w:cs="Arial"/>
                <w:lang w:val="sk-SK"/>
              </w:rPr>
            </w:pPr>
            <w:r w:rsidRPr="00FE4170">
              <w:rPr>
                <w:rFonts w:cs="Arial"/>
                <w:szCs w:val="22"/>
                <w:lang w:val="sk-SK"/>
              </w:rPr>
              <w:t xml:space="preserve">a) </w:t>
            </w:r>
            <w:r w:rsidRPr="00FB322C">
              <w:rPr>
                <w:rFonts w:cs="Arial"/>
                <w:lang w:val="sk-SK"/>
              </w:rPr>
              <w:t xml:space="preserve">zabezpečiť </w:t>
            </w:r>
            <w:r>
              <w:rPr>
                <w:rFonts w:cs="Arial"/>
                <w:lang w:val="sk-SK"/>
              </w:rPr>
              <w:t>P</w:t>
            </w:r>
            <w:r w:rsidRPr="00FB322C">
              <w:rPr>
                <w:rFonts w:cs="Arial"/>
                <w:lang w:val="sk-SK"/>
              </w:rPr>
              <w:t xml:space="preserve">rezentačný objekt pre ohlásené skupiny v rozsahu do 45 návštevníkov v zmysle </w:t>
            </w:r>
            <w:r>
              <w:rPr>
                <w:rFonts w:cs="Arial"/>
                <w:lang w:val="sk-SK"/>
              </w:rPr>
              <w:t>Z</w:t>
            </w:r>
            <w:r w:rsidRPr="00FB322C">
              <w:rPr>
                <w:rFonts w:cs="Arial"/>
                <w:lang w:val="sk-SK"/>
              </w:rPr>
              <w:t>väzku 3, časť 1, bod 6.6</w:t>
            </w:r>
            <w:r>
              <w:rPr>
                <w:rFonts w:cs="Arial"/>
                <w:lang w:val="sk-SK"/>
              </w:rPr>
              <w:t xml:space="preserve"> a 6.7..</w:t>
            </w:r>
          </w:p>
          <w:p w14:paraId="47B2F750" w14:textId="77777777" w:rsidR="00985E45" w:rsidRPr="00FB322C" w:rsidRDefault="00985E45" w:rsidP="00985E45">
            <w:pPr>
              <w:pStyle w:val="Zarkazkladnhotextu"/>
              <w:ind w:left="0"/>
              <w:jc w:val="both"/>
              <w:rPr>
                <w:rFonts w:cs="Arial"/>
                <w:lang w:val="sk-SK"/>
              </w:rPr>
            </w:pPr>
          </w:p>
          <w:p w14:paraId="37C69D84" w14:textId="77777777" w:rsidR="00985E45" w:rsidRPr="00742FB8" w:rsidRDefault="00985E45" w:rsidP="00985E45">
            <w:pPr>
              <w:pStyle w:val="Zarkazkladnhotextu"/>
              <w:ind w:left="0"/>
              <w:jc w:val="both"/>
              <w:rPr>
                <w:rFonts w:cs="Arial"/>
                <w:szCs w:val="22"/>
                <w:lang w:val="sk-SK"/>
              </w:rPr>
            </w:pPr>
            <w:r w:rsidRPr="00A86531">
              <w:rPr>
                <w:rFonts w:cs="Arial"/>
                <w:lang w:val="sk-SK"/>
              </w:rPr>
              <w:t>b) umožniť</w:t>
            </w:r>
            <w:r w:rsidRPr="00FE6DB6">
              <w:rPr>
                <w:rFonts w:cs="Arial"/>
                <w:lang w:val="sk-SK"/>
              </w:rPr>
              <w:t xml:space="preserve"> </w:t>
            </w:r>
            <w:r w:rsidRPr="00F07B96">
              <w:rPr>
                <w:rFonts w:cs="Arial"/>
                <w:szCs w:val="22"/>
                <w:lang w:val="sk-SK"/>
              </w:rPr>
              <w:t xml:space="preserve"> počas realizácie diela uskutočnenie</w:t>
            </w:r>
            <w:r w:rsidRPr="00742FB8">
              <w:rPr>
                <w:rFonts w:cs="Arial"/>
                <w:szCs w:val="22"/>
                <w:lang w:val="sk-SK"/>
              </w:rPr>
              <w:t xml:space="preserve"> exkurzií v súlade so </w:t>
            </w:r>
            <w:r>
              <w:rPr>
                <w:rFonts w:cs="Arial"/>
                <w:szCs w:val="22"/>
                <w:lang w:val="sk-SK"/>
              </w:rPr>
              <w:t>Z</w:t>
            </w:r>
            <w:r w:rsidRPr="00742FB8">
              <w:rPr>
                <w:rFonts w:cs="Arial"/>
                <w:szCs w:val="22"/>
                <w:lang w:val="sk-SK"/>
              </w:rPr>
              <w:t xml:space="preserve">väzkom </w:t>
            </w:r>
            <w:r w:rsidRPr="00742FB8">
              <w:rPr>
                <w:rFonts w:cs="Arial"/>
                <w:lang w:val="sk-SK"/>
              </w:rPr>
              <w:t xml:space="preserve"> 3, čas</w:t>
            </w:r>
            <w:r>
              <w:rPr>
                <w:rFonts w:cs="Arial"/>
                <w:lang w:val="sk-SK"/>
              </w:rPr>
              <w:t>ť 1, bod 6.6 a 6.7.</w:t>
            </w:r>
          </w:p>
          <w:p w14:paraId="5995A88B" w14:textId="77777777" w:rsidR="00985E45" w:rsidRDefault="00985E45" w:rsidP="00985E45">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pokuty vo výške 1000 EUR  (slovom: tisíc eur).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D6FC34C" w14:textId="77777777" w:rsidR="00985E45" w:rsidRDefault="00985E45" w:rsidP="00985E45">
            <w:pPr>
              <w:pStyle w:val="Zarkazkladnhotextu"/>
              <w:ind w:left="0"/>
              <w:jc w:val="both"/>
              <w:rPr>
                <w:rFonts w:cs="Arial"/>
                <w:szCs w:val="22"/>
                <w:lang w:val="sk-SK"/>
              </w:rPr>
            </w:pPr>
          </w:p>
          <w:p w14:paraId="23A41C8B" w14:textId="77777777" w:rsidR="00985E45" w:rsidRDefault="00985E45" w:rsidP="00985E45">
            <w:pPr>
              <w:pStyle w:val="Zarkazkladnhotextu"/>
              <w:ind w:left="0"/>
              <w:jc w:val="both"/>
              <w:rPr>
                <w:rFonts w:cs="Arial"/>
                <w:szCs w:val="22"/>
                <w:lang w:val="sk-SK"/>
              </w:rPr>
            </w:pPr>
          </w:p>
          <w:p w14:paraId="69E7C37B" w14:textId="77777777" w:rsidR="00985E45" w:rsidRPr="00434723" w:rsidRDefault="00985E45" w:rsidP="00985E45">
            <w:pPr>
              <w:pStyle w:val="Bezriadkovania"/>
              <w:jc w:val="both"/>
              <w:rPr>
                <w:rFonts w:cs="Arial"/>
              </w:rPr>
            </w:pPr>
          </w:p>
        </w:tc>
      </w:tr>
      <w:tr w:rsidR="00985E45" w:rsidRPr="00434723" w14:paraId="507F469B" w14:textId="77777777" w:rsidTr="00BE58EF">
        <w:tc>
          <w:tcPr>
            <w:tcW w:w="1384" w:type="dxa"/>
          </w:tcPr>
          <w:p w14:paraId="5B564FBE"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93E2170" w14:textId="77777777" w:rsidR="00985E45" w:rsidRPr="00434723" w:rsidRDefault="00985E45" w:rsidP="00985E45">
            <w:pPr>
              <w:rPr>
                <w:rFonts w:cs="Arial"/>
                <w:b/>
                <w:szCs w:val="22"/>
                <w:lang w:val="sk-SK"/>
              </w:rPr>
            </w:pPr>
            <w:r w:rsidRPr="00434723">
              <w:rPr>
                <w:rFonts w:cs="Arial"/>
                <w:b/>
                <w:szCs w:val="22"/>
                <w:lang w:val="sk-SK"/>
              </w:rPr>
              <w:t>2.1</w:t>
            </w:r>
          </w:p>
          <w:p w14:paraId="7F95915D" w14:textId="77777777" w:rsidR="00985E45" w:rsidRPr="00434723" w:rsidRDefault="00985E45" w:rsidP="00985E45">
            <w:pPr>
              <w:rPr>
                <w:rFonts w:cs="Arial"/>
                <w:b/>
                <w:szCs w:val="22"/>
                <w:lang w:val="sk-SK"/>
              </w:rPr>
            </w:pPr>
          </w:p>
        </w:tc>
        <w:tc>
          <w:tcPr>
            <w:tcW w:w="2472" w:type="dxa"/>
          </w:tcPr>
          <w:p w14:paraId="27F68829" w14:textId="77777777" w:rsidR="00985E45" w:rsidRPr="00434723" w:rsidRDefault="00985E45" w:rsidP="00985E45">
            <w:pPr>
              <w:pStyle w:val="NoIndent"/>
              <w:rPr>
                <w:rFonts w:ascii="Arial" w:hAnsi="Arial" w:cs="Arial"/>
                <w:b/>
                <w:color w:val="auto"/>
                <w:szCs w:val="22"/>
                <w:lang w:val="sk-SK"/>
              </w:rPr>
            </w:pPr>
            <w:r w:rsidRPr="00434723">
              <w:rPr>
                <w:rFonts w:ascii="Arial" w:hAnsi="Arial" w:cs="Arial"/>
                <w:b/>
                <w:color w:val="auto"/>
                <w:szCs w:val="22"/>
                <w:lang w:val="sk-SK"/>
              </w:rPr>
              <w:t>Právo prístupu na Stavenisko</w:t>
            </w:r>
          </w:p>
        </w:tc>
        <w:tc>
          <w:tcPr>
            <w:tcW w:w="5750" w:type="dxa"/>
            <w:gridSpan w:val="2"/>
          </w:tcPr>
          <w:p w14:paraId="37D24B9C" w14:textId="77777777" w:rsidR="00985E45" w:rsidRPr="00434723" w:rsidRDefault="00985E45" w:rsidP="00985E45">
            <w:pPr>
              <w:pStyle w:val="NoIndent"/>
              <w:jc w:val="both"/>
              <w:rPr>
                <w:rFonts w:ascii="Arial" w:hAnsi="Arial" w:cs="Arial"/>
                <w:color w:val="auto"/>
                <w:szCs w:val="22"/>
                <w:lang w:val="sk-SK"/>
              </w:rPr>
            </w:pPr>
            <w:r w:rsidRPr="00434723">
              <w:rPr>
                <w:rFonts w:ascii="Arial" w:hAnsi="Arial" w:cs="Arial"/>
                <w:color w:val="auto"/>
                <w:szCs w:val="22"/>
                <w:lang w:val="sk-SK"/>
              </w:rPr>
              <w:t xml:space="preserve">Za tretí odsek vložte nový odsek: </w:t>
            </w:r>
          </w:p>
          <w:p w14:paraId="19AB7ACA" w14:textId="77777777" w:rsidR="00985E45" w:rsidRPr="00434723" w:rsidRDefault="00985E45" w:rsidP="00985E45">
            <w:pPr>
              <w:jc w:val="both"/>
              <w:rPr>
                <w:rFonts w:cs="Arial"/>
                <w:szCs w:val="22"/>
                <w:lang w:val="sk-SK"/>
              </w:rPr>
            </w:pPr>
          </w:p>
          <w:p w14:paraId="62924610" w14:textId="77777777" w:rsidR="00985E45" w:rsidRPr="00434723" w:rsidRDefault="00985E45" w:rsidP="00985E45">
            <w:pPr>
              <w:jc w:val="both"/>
              <w:rPr>
                <w:rFonts w:cs="Arial"/>
                <w:szCs w:val="22"/>
                <w:lang w:val="sk-SK"/>
              </w:rPr>
            </w:pPr>
            <w:r w:rsidRPr="00434723">
              <w:rPr>
                <w:rFonts w:cs="Arial"/>
                <w:szCs w:val="22"/>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434723">
              <w:rPr>
                <w:rFonts w:cs="Arial"/>
                <w:szCs w:val="22"/>
                <w:lang w:val="sk-SK"/>
              </w:rPr>
              <w:lastRenderedPageBreak/>
              <w:t xml:space="preserve">pozemky tretích osôb, Zhotoviteľovi nevzniká nárok na predĺženie Lehoty výstavby alebo na uhradenie takýchto nákladov a primeraného zisku.“ </w:t>
            </w:r>
          </w:p>
          <w:p w14:paraId="2096B3DF" w14:textId="77777777" w:rsidR="00985E45" w:rsidRPr="00434723" w:rsidRDefault="00985E45" w:rsidP="00985E45">
            <w:pPr>
              <w:jc w:val="both"/>
              <w:rPr>
                <w:rFonts w:cs="Arial"/>
                <w:b/>
                <w:szCs w:val="22"/>
                <w:lang w:val="sk-SK"/>
              </w:rPr>
            </w:pPr>
          </w:p>
        </w:tc>
      </w:tr>
      <w:tr w:rsidR="00985E45" w:rsidRPr="00434723" w14:paraId="6E7805B8" w14:textId="77777777" w:rsidTr="00BE58EF">
        <w:tc>
          <w:tcPr>
            <w:tcW w:w="1384" w:type="dxa"/>
          </w:tcPr>
          <w:p w14:paraId="3DC484EC"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372C18B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2.4</w:t>
            </w:r>
          </w:p>
        </w:tc>
        <w:tc>
          <w:tcPr>
            <w:tcW w:w="2472" w:type="dxa"/>
          </w:tcPr>
          <w:p w14:paraId="31BC18AA"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Finančné zabezpečenie Objednávateľa</w:t>
            </w:r>
          </w:p>
          <w:p w14:paraId="180B0DD9" w14:textId="77777777" w:rsidR="00985E45" w:rsidRPr="00434723" w:rsidRDefault="00985E45" w:rsidP="00985E45">
            <w:pPr>
              <w:rPr>
                <w:rFonts w:cs="Arial"/>
                <w:szCs w:val="22"/>
                <w:lang w:val="sk-SK"/>
              </w:rPr>
            </w:pPr>
          </w:p>
        </w:tc>
        <w:tc>
          <w:tcPr>
            <w:tcW w:w="5750" w:type="dxa"/>
            <w:gridSpan w:val="2"/>
          </w:tcPr>
          <w:p w14:paraId="7B1EFA5F"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r w:rsidRPr="00434723">
              <w:rPr>
                <w:rFonts w:ascii="Arial" w:hAnsi="Arial" w:cs="Arial"/>
                <w:color w:val="auto"/>
                <w:szCs w:val="22"/>
                <w:lang w:val="sk-SK"/>
              </w:rPr>
              <w:t>Vypúšťa sa</w:t>
            </w:r>
          </w:p>
        </w:tc>
      </w:tr>
      <w:tr w:rsidR="00985E45" w:rsidRPr="00434723" w14:paraId="4F9C0D4E" w14:textId="77777777" w:rsidTr="00BE58EF">
        <w:tc>
          <w:tcPr>
            <w:tcW w:w="1384" w:type="dxa"/>
          </w:tcPr>
          <w:p w14:paraId="0D8063C0"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17F72A0" w14:textId="77777777" w:rsidR="00985E45" w:rsidRPr="00434723" w:rsidRDefault="00985E45" w:rsidP="00985E45">
            <w:pPr>
              <w:rPr>
                <w:rFonts w:cs="Arial"/>
                <w:b/>
                <w:szCs w:val="22"/>
                <w:lang w:val="sk-SK"/>
              </w:rPr>
            </w:pPr>
            <w:r w:rsidRPr="00434723">
              <w:rPr>
                <w:rFonts w:cs="Arial"/>
                <w:b/>
                <w:szCs w:val="22"/>
                <w:lang w:val="sk-SK"/>
              </w:rPr>
              <w:t xml:space="preserve">3.1 </w:t>
            </w:r>
          </w:p>
        </w:tc>
        <w:tc>
          <w:tcPr>
            <w:tcW w:w="2472" w:type="dxa"/>
          </w:tcPr>
          <w:p w14:paraId="615D2E9A" w14:textId="77777777" w:rsidR="00985E45" w:rsidRPr="00434723" w:rsidRDefault="00985E45" w:rsidP="00985E45">
            <w:pPr>
              <w:rPr>
                <w:rFonts w:cs="Arial"/>
                <w:b/>
                <w:szCs w:val="22"/>
                <w:lang w:val="sk-SK"/>
              </w:rPr>
            </w:pPr>
            <w:r w:rsidRPr="00434723">
              <w:rPr>
                <w:rFonts w:cs="Arial"/>
                <w:b/>
                <w:szCs w:val="22"/>
                <w:lang w:val="sk-SK"/>
              </w:rPr>
              <w:t>Povinnosti a právomoc Stavebnotechnické-</w:t>
            </w:r>
          </w:p>
          <w:p w14:paraId="4ED1B8EA" w14:textId="77777777" w:rsidR="00985E45" w:rsidRPr="00434723" w:rsidRDefault="00985E45" w:rsidP="00985E45">
            <w:pPr>
              <w:rPr>
                <w:rFonts w:cs="Arial"/>
                <w:b/>
                <w:szCs w:val="22"/>
                <w:lang w:val="sk-SK"/>
              </w:rPr>
            </w:pPr>
            <w:r w:rsidRPr="00434723">
              <w:rPr>
                <w:rFonts w:cs="Arial"/>
                <w:b/>
                <w:szCs w:val="22"/>
                <w:lang w:val="sk-SK"/>
              </w:rPr>
              <w:t>ho dozoru</w:t>
            </w:r>
          </w:p>
        </w:tc>
        <w:tc>
          <w:tcPr>
            <w:tcW w:w="5750" w:type="dxa"/>
            <w:gridSpan w:val="2"/>
          </w:tcPr>
          <w:p w14:paraId="5EAFC338" w14:textId="77777777" w:rsidR="00985E45" w:rsidRPr="00F07B96" w:rsidRDefault="00985E45" w:rsidP="00985E45">
            <w:pPr>
              <w:rPr>
                <w:rFonts w:cs="Arial"/>
              </w:rPr>
            </w:pPr>
            <w:r w:rsidRPr="00F07B96">
              <w:rPr>
                <w:rFonts w:cs="Arial"/>
                <w:bCs/>
                <w:szCs w:val="22"/>
              </w:rPr>
              <w:t xml:space="preserve">Pôvodný názov podčlánku ,,Povinnosti a právomoc Stavebného dozora“ nahradťe názvom: ,,Povinnosti a právomoc Stavebnotechnického dozoru“ a zároveň </w:t>
            </w:r>
          </w:p>
          <w:p w14:paraId="17E12FDC" w14:textId="77777777" w:rsidR="00985E45" w:rsidRPr="00434723" w:rsidRDefault="00985E45" w:rsidP="00985E45">
            <w:pPr>
              <w:rPr>
                <w:rFonts w:cs="Arial"/>
                <w:szCs w:val="22"/>
                <w:lang w:val="sk-SK"/>
              </w:rPr>
            </w:pPr>
            <w:r>
              <w:rPr>
                <w:rFonts w:cs="Arial"/>
                <w:bCs/>
                <w:szCs w:val="22"/>
                <w:lang w:val="sk-SK"/>
              </w:rPr>
              <w:t>o</w:t>
            </w:r>
            <w:r w:rsidRPr="00434723">
              <w:rPr>
                <w:rFonts w:cs="Arial"/>
                <w:bCs/>
                <w:szCs w:val="22"/>
                <w:lang w:val="sk-SK"/>
              </w:rPr>
              <w:t>dstráňte celý text</w:t>
            </w:r>
            <w:r w:rsidRPr="00434723">
              <w:rPr>
                <w:rFonts w:cs="Arial"/>
                <w:szCs w:val="22"/>
                <w:lang w:val="sk-SK"/>
              </w:rPr>
              <w:t xml:space="preserve"> podčlánku </w:t>
            </w:r>
            <w:r w:rsidRPr="00434723">
              <w:rPr>
                <w:rFonts w:cs="Arial"/>
                <w:bCs/>
                <w:szCs w:val="22"/>
                <w:lang w:val="sk-SK"/>
              </w:rPr>
              <w:t>a nahraďte ho textom</w:t>
            </w:r>
            <w:r w:rsidRPr="00434723">
              <w:rPr>
                <w:rFonts w:cs="Arial"/>
                <w:szCs w:val="22"/>
                <w:lang w:val="sk-SK"/>
              </w:rPr>
              <w:t>:</w:t>
            </w:r>
          </w:p>
          <w:p w14:paraId="34F5CFB5"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552E22DA"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434723">
              <w:rPr>
                <w:rFonts w:cs="Arial"/>
                <w:bCs/>
                <w:spacing w:val="0"/>
                <w:szCs w:val="22"/>
                <w:lang w:val="sk-SK"/>
              </w:rPr>
              <w:t xml:space="preserve"> „Vedúci tímu Stavebnotechnického dozoru“) </w:t>
            </w:r>
            <w:r w:rsidRPr="00434723">
              <w:rPr>
                <w:rFonts w:cs="Arial"/>
                <w:szCs w:val="22"/>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434723">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65FBE5B3"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0BA8026F" w14:textId="77777777" w:rsidR="00985E45" w:rsidRPr="00434723" w:rsidRDefault="00985E45" w:rsidP="00985E45">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szCs w:val="22"/>
                <w:lang w:val="sk-SK"/>
              </w:rPr>
            </w:pPr>
            <w:r w:rsidRPr="00434723">
              <w:rPr>
                <w:rFonts w:cs="Arial"/>
                <w:szCs w:val="22"/>
                <w:lang w:val="sk-SK"/>
              </w:rPr>
              <w:t xml:space="preserve">Objednávateľ je povinný oznámiť Zhotoviteľovi </w:t>
            </w:r>
            <w:r>
              <w:rPr>
                <w:rFonts w:cs="Arial"/>
                <w:szCs w:val="22"/>
                <w:lang w:val="sk-SK"/>
              </w:rPr>
              <w:t xml:space="preserve">meno vedúceho tímu </w:t>
            </w:r>
            <w:r w:rsidRPr="00434723">
              <w:rPr>
                <w:rFonts w:cs="Arial"/>
                <w:szCs w:val="22"/>
                <w:lang w:val="sk-SK"/>
              </w:rPr>
              <w:t>Stavebnotechnického dozoru</w:t>
            </w:r>
            <w:r>
              <w:rPr>
                <w:rFonts w:cs="Arial"/>
                <w:szCs w:val="22"/>
                <w:lang w:val="sk-SK"/>
              </w:rPr>
              <w:t>.</w:t>
            </w:r>
            <w:r w:rsidRPr="00434723">
              <w:rPr>
                <w:rFonts w:cs="Arial"/>
                <w:szCs w:val="22"/>
                <w:lang w:val="sk-SK"/>
              </w:rPr>
              <w:t xml:space="preserve"> Personálne zloženie  tímu Stavebnotechnického dozoru </w:t>
            </w:r>
            <w:r>
              <w:rPr>
                <w:rFonts w:cs="Arial"/>
                <w:szCs w:val="22"/>
                <w:lang w:val="sk-SK"/>
              </w:rPr>
              <w:t xml:space="preserve">a jeho priebežné zmeny </w:t>
            </w:r>
            <w:r w:rsidRPr="00434723">
              <w:rPr>
                <w:rFonts w:cs="Arial"/>
                <w:szCs w:val="22"/>
                <w:lang w:val="sk-SK"/>
              </w:rPr>
              <w:t xml:space="preserve"> je povinný oznámiť Zhotoviteľovi Stavebnotechnický dozor.  </w:t>
            </w:r>
          </w:p>
          <w:p w14:paraId="47722036"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04A80D4"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Stavebnotechnický dozor nemá žiadnu právomoc meniť Zmluvu.</w:t>
            </w:r>
          </w:p>
          <w:p w14:paraId="453CE3E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4BFF4F03" w14:textId="77777777" w:rsidR="00985E45"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1C86FC4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1884579"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Avšak, kedykoľvek Stavebnotechnický dozor vykonáva určitú právomoc, pre ktorú sa vyžaduje súhlas Objednávateľa, potom (pre účely Zmluvy) sa má za to, že </w:t>
            </w:r>
            <w:r w:rsidRPr="00434723">
              <w:rPr>
                <w:rFonts w:cs="Arial"/>
                <w:bCs/>
                <w:szCs w:val="22"/>
                <w:lang w:val="sk-SK"/>
              </w:rPr>
              <w:lastRenderedPageBreak/>
              <w:t xml:space="preserve">Objednávateľ mu taký súhlas dal. Ustanovenie predchádzajúcej vety sa neuplatní v prípadoch  písomného súhlasu Objednávateľa uvedených v nasledujúcom odseku.  </w:t>
            </w:r>
          </w:p>
          <w:p w14:paraId="63DDF019" w14:textId="77777777" w:rsidR="00985E45" w:rsidRPr="00434723" w:rsidRDefault="00985E45" w:rsidP="00985E45">
            <w:pPr>
              <w:pStyle w:val="Zkladntext3"/>
              <w:tabs>
                <w:tab w:val="clear" w:pos="709"/>
                <w:tab w:val="clear" w:pos="1191"/>
                <w:tab w:val="clear" w:pos="1474"/>
              </w:tabs>
              <w:suppressAutoHyphens w:val="0"/>
              <w:rPr>
                <w:rFonts w:cs="Arial"/>
                <w:szCs w:val="22"/>
                <w:lang w:val="sk-SK"/>
              </w:rPr>
            </w:pPr>
          </w:p>
          <w:p w14:paraId="5450D150" w14:textId="77777777" w:rsidR="00985E45" w:rsidRPr="00434723" w:rsidRDefault="00985E45" w:rsidP="00985E45">
            <w:pPr>
              <w:pStyle w:val="Zkladntext3"/>
              <w:tabs>
                <w:tab w:val="clear" w:pos="709"/>
                <w:tab w:val="clear" w:pos="1191"/>
                <w:tab w:val="clear" w:pos="1474"/>
              </w:tabs>
              <w:suppressAutoHyphens w:val="0"/>
              <w:rPr>
                <w:rFonts w:cs="Arial"/>
                <w:b/>
                <w:bCs/>
                <w:spacing w:val="0"/>
                <w:szCs w:val="22"/>
                <w:lang w:val="sk-SK"/>
              </w:rPr>
            </w:pPr>
            <w:r w:rsidRPr="00434723">
              <w:rPr>
                <w:rFonts w:cs="Arial"/>
                <w:bCs/>
                <w:szCs w:val="22"/>
                <w:lang w:val="sk-SK"/>
              </w:rPr>
              <w:t>Stavebnotechnický dozor je povinný získať písomný súhlas Objednávateľa pred uplatnením svojich právomocí podľa Zmluvy v prípade:</w:t>
            </w:r>
          </w:p>
          <w:p w14:paraId="3B7AD463" w14:textId="77777777" w:rsidR="00985E45" w:rsidRPr="00434723" w:rsidRDefault="00985E45" w:rsidP="00985E45">
            <w:pPr>
              <w:numPr>
                <w:ilvl w:val="0"/>
                <w:numId w:val="17"/>
              </w:numPr>
              <w:jc w:val="both"/>
              <w:rPr>
                <w:rFonts w:cs="Arial"/>
                <w:i/>
                <w:szCs w:val="22"/>
                <w:lang w:val="sk-SK"/>
              </w:rPr>
            </w:pPr>
            <w:r w:rsidRPr="00434723">
              <w:rPr>
                <w:rFonts w:cs="Arial"/>
                <w:szCs w:val="22"/>
                <w:lang w:val="sk-SK"/>
              </w:rPr>
              <w:t xml:space="preserve">vykonávania akýchkoľvek úkonov, ktoré Stavebnotechnický dozor vykonáva podľa Zmluvy  a ktoré majú alebo je predpoklad, že v budúcnosti by mohli mať vplyv na Zmluvnú cenu, Lehotu výstavby alebo lehotu ukončenia Míľnika; tým nie je dotknutá povinnosť Stavebnotechnického dozoru získať písomný súhlas Objednávateľa v zmysle podčlánku 13.1 </w:t>
            </w:r>
            <w:r w:rsidRPr="00434723">
              <w:rPr>
                <w:rFonts w:cs="Arial"/>
                <w:i/>
                <w:szCs w:val="22"/>
                <w:lang w:val="sk-SK"/>
              </w:rPr>
              <w:t>(Právo na Zmenu)</w:t>
            </w:r>
            <w:r w:rsidRPr="00434723">
              <w:rPr>
                <w:rFonts w:cs="Arial"/>
                <w:szCs w:val="22"/>
                <w:lang w:val="sk-SK"/>
              </w:rPr>
              <w:t xml:space="preserve"> a 13.3 (</w:t>
            </w:r>
            <w:r w:rsidRPr="00434723">
              <w:rPr>
                <w:rFonts w:cs="Arial"/>
                <w:i/>
                <w:szCs w:val="22"/>
                <w:lang w:val="sk-SK"/>
              </w:rPr>
              <w:t>Postup pri Zmenách)</w:t>
            </w:r>
          </w:p>
          <w:p w14:paraId="7232AA23" w14:textId="77777777" w:rsidR="00985E45" w:rsidRPr="00434723" w:rsidRDefault="00985E45" w:rsidP="00985E45">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rFonts w:cs="Arial"/>
                <w:i/>
                <w:szCs w:val="22"/>
                <w:lang w:val="sk-SK"/>
              </w:rPr>
            </w:pPr>
            <w:r w:rsidRPr="00434723">
              <w:rPr>
                <w:rFonts w:cs="Arial"/>
                <w:szCs w:val="22"/>
                <w:lang w:val="sk-SK"/>
              </w:rPr>
              <w:t xml:space="preserve">  pred vydaním Preberacieho protokolu podľa podčlánku 10.1 </w:t>
            </w:r>
            <w:r w:rsidRPr="00434723">
              <w:rPr>
                <w:rFonts w:cs="Arial"/>
                <w:i/>
                <w:szCs w:val="22"/>
                <w:lang w:val="sk-SK"/>
              </w:rPr>
              <w:t>(Preberanie Diela a Sekcií)</w:t>
            </w:r>
            <w:r w:rsidRPr="00434723">
              <w:rPr>
                <w:rFonts w:cs="Arial"/>
                <w:szCs w:val="22"/>
                <w:lang w:val="sk-SK"/>
              </w:rPr>
              <w:t xml:space="preserve"> a pred vystavením Protokolu o vyhotovení Diela podľa podčlánku 11.9 </w:t>
            </w:r>
            <w:r w:rsidRPr="00434723">
              <w:rPr>
                <w:rFonts w:cs="Arial"/>
                <w:i/>
                <w:szCs w:val="22"/>
                <w:lang w:val="sk-SK"/>
              </w:rPr>
              <w:t xml:space="preserve">(Protokol o vyhotovení Diela). </w:t>
            </w:r>
          </w:p>
          <w:p w14:paraId="1CB5E83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szCs w:val="22"/>
                <w:lang w:val="sk-SK"/>
              </w:rPr>
            </w:pPr>
          </w:p>
          <w:p w14:paraId="099973CD" w14:textId="77777777" w:rsidR="00985E45" w:rsidRPr="00434723" w:rsidRDefault="00985E45" w:rsidP="00985E45">
            <w:pPr>
              <w:jc w:val="both"/>
              <w:rPr>
                <w:rFonts w:cs="Arial"/>
                <w:szCs w:val="22"/>
                <w:lang w:val="sk-SK"/>
              </w:rPr>
            </w:pPr>
            <w:r w:rsidRPr="00434723">
              <w:rPr>
                <w:rFonts w:cs="Arial"/>
                <w:szCs w:val="22"/>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434723">
              <w:rPr>
                <w:rFonts w:cs="Arial"/>
                <w:bCs/>
                <w:szCs w:val="22"/>
                <w:lang w:val="sk-SK"/>
              </w:rPr>
              <w:t>dozora s návrhom znenia úkonu, ktorý plánuje vykonať v rámci uplatnenia svojej právomoci</w:t>
            </w:r>
            <w:r w:rsidRPr="00434723">
              <w:rPr>
                <w:rFonts w:cs="Arial"/>
                <w:szCs w:val="22"/>
                <w:lang w:val="sk-SK"/>
              </w:rPr>
              <w:t xml:space="preserve"> a taktiež zdôvodnenie vplyvu na Zmluvnú cenu alebo Lehotu výstavby alebo lehotu ukončenia Míľnika. </w:t>
            </w:r>
          </w:p>
          <w:p w14:paraId="5EFC2456" w14:textId="77777777" w:rsidR="00985E45" w:rsidRPr="00434723" w:rsidRDefault="00985E45" w:rsidP="00985E45">
            <w:pPr>
              <w:jc w:val="both"/>
              <w:rPr>
                <w:rFonts w:cs="Arial"/>
                <w:szCs w:val="22"/>
                <w:lang w:val="sk-SK"/>
              </w:rPr>
            </w:pPr>
          </w:p>
          <w:p w14:paraId="0A0ADF2C" w14:textId="77777777" w:rsidR="00985E45" w:rsidRPr="00434723" w:rsidRDefault="00985E45" w:rsidP="00985E45">
            <w:pPr>
              <w:jc w:val="both"/>
              <w:rPr>
                <w:rFonts w:cs="Arial"/>
                <w:bCs/>
                <w:szCs w:val="22"/>
                <w:lang w:val="sk-SK"/>
              </w:rPr>
            </w:pPr>
            <w:r w:rsidRPr="00434723">
              <w:rPr>
                <w:rFonts w:cs="Arial"/>
                <w:bCs/>
                <w:szCs w:val="22"/>
                <w:lang w:val="sk-SK"/>
              </w:rPr>
              <w:t>Bez ohľadu na povinnosť získať súhlas, ako je to uvedené vyššie, ak podľa názoru Vedúceho tímu Stavebnotechnického dozoru vznikol stav ohrozenia zdravia alebo života človeka alebo ohrozenie bezpečnosti Diela, prípadne priľahlého majetku</w:t>
            </w:r>
            <w:r>
              <w:rPr>
                <w:rFonts w:cs="Arial"/>
                <w:bCs/>
                <w:szCs w:val="22"/>
                <w:lang w:val="sk-SK"/>
              </w:rPr>
              <w:t xml:space="preserve"> alebo poškodenia životného prostredia </w:t>
            </w:r>
            <w:r w:rsidRPr="00434723">
              <w:rPr>
                <w:rFonts w:cs="Arial"/>
                <w:bCs/>
                <w:szCs w:val="22"/>
                <w:lang w:val="sk-SK"/>
              </w:rPr>
              <w:t xml:space="preserve">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434723">
              <w:rPr>
                <w:rFonts w:cs="Arial"/>
                <w:bCs/>
                <w:i/>
                <w:szCs w:val="22"/>
                <w:lang w:val="sk-SK"/>
              </w:rPr>
              <w:t>Pokyny Stavebnotechnického dozoru</w:t>
            </w:r>
            <w:r w:rsidRPr="00434723">
              <w:rPr>
                <w:rFonts w:cs="Arial"/>
                <w:bCs/>
                <w:szCs w:val="22"/>
                <w:lang w:val="sk-SK"/>
              </w:rPr>
              <w:t>), ktorý sa musí posudzovať podľa podčlánku 13.3 (</w:t>
            </w:r>
            <w:r w:rsidRPr="00434723">
              <w:rPr>
                <w:rFonts w:cs="Arial"/>
                <w:bCs/>
                <w:i/>
                <w:szCs w:val="22"/>
                <w:lang w:val="sk-SK"/>
              </w:rPr>
              <w:t>Postup pri Zmenách</w:t>
            </w:r>
            <w:r w:rsidRPr="00434723">
              <w:rPr>
                <w:rFonts w:cs="Arial"/>
                <w:bCs/>
                <w:szCs w:val="22"/>
                <w:lang w:val="sk-SK"/>
              </w:rPr>
              <w:t xml:space="preserve"> ). V takom prípade Stavebnotechnický dozor v súlade s podčlánkom 13.3 (</w:t>
            </w:r>
            <w:r w:rsidRPr="00434723">
              <w:rPr>
                <w:rFonts w:cs="Arial"/>
                <w:bCs/>
                <w:i/>
                <w:iCs/>
                <w:szCs w:val="22"/>
                <w:lang w:val="sk-SK"/>
              </w:rPr>
              <w:t>Postup pri Zmenách),</w:t>
            </w:r>
            <w:r w:rsidRPr="00434723">
              <w:rPr>
                <w:rFonts w:cs="Arial"/>
                <w:bCs/>
                <w:szCs w:val="22"/>
                <w:lang w:val="sk-SK"/>
              </w:rPr>
              <w:t xml:space="preserve"> odsúhlasí alebo rozhodne aj </w:t>
            </w:r>
            <w:r w:rsidRPr="00434723">
              <w:rPr>
                <w:rFonts w:cs="Arial"/>
                <w:bCs/>
                <w:szCs w:val="22"/>
                <w:lang w:val="sk-SK"/>
              </w:rPr>
              <w:lastRenderedPageBreak/>
              <w:t>o úprave Zmluvnej ceny vyplývajúcej z pokynu vydaného v stave ohrozenia a oznámi to Zhotoviteľovi s kópiou zaslanou Objednávateľovi.</w:t>
            </w:r>
          </w:p>
          <w:p w14:paraId="5E204BFC" w14:textId="77777777" w:rsidR="00985E45" w:rsidRPr="00434723" w:rsidRDefault="00985E45" w:rsidP="00985E45">
            <w:pPr>
              <w:jc w:val="both"/>
              <w:rPr>
                <w:rFonts w:cs="Arial"/>
                <w:bCs/>
                <w:szCs w:val="22"/>
                <w:lang w:val="sk-SK"/>
              </w:rPr>
            </w:pPr>
          </w:p>
          <w:p w14:paraId="180FFAC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Ak nie je v týchto zmluvných podmienkach uvedené in</w:t>
            </w:r>
            <w:r>
              <w:rPr>
                <w:rFonts w:cs="Arial"/>
                <w:bCs/>
                <w:szCs w:val="22"/>
                <w:lang w:val="sk-SK"/>
              </w:rPr>
              <w:t>ak</w:t>
            </w:r>
            <w:r w:rsidRPr="00434723">
              <w:rPr>
                <w:rFonts w:cs="Arial"/>
                <w:bCs/>
                <w:szCs w:val="22"/>
                <w:lang w:val="sk-SK"/>
              </w:rPr>
              <w:t>:</w:t>
            </w:r>
          </w:p>
          <w:p w14:paraId="38159F22"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30869D37"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374A13DC"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Stavebnotechnický dozor nemá právomoc zbaviť ktorúkoľvek zo Strán akýchkoľvek povinností, záväzkov alebo zodpovednosti vyplývajúcich zo Zmluvy;</w:t>
            </w:r>
          </w:p>
          <w:p w14:paraId="2FE8A056" w14:textId="77777777" w:rsidR="00985E45"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0A5BCCAD" w14:textId="77777777" w:rsidR="00985E45" w:rsidRDefault="00985E45" w:rsidP="00985E45">
            <w:pPr>
              <w:pStyle w:val="Zkladntext3"/>
              <w:tabs>
                <w:tab w:val="clear" w:pos="709"/>
                <w:tab w:val="clear" w:pos="1191"/>
                <w:tab w:val="clear" w:pos="1474"/>
              </w:tabs>
              <w:suppressAutoHyphens w:val="0"/>
              <w:rPr>
                <w:rFonts w:cs="Arial"/>
                <w:bCs/>
                <w:szCs w:val="22"/>
                <w:lang w:val="sk-SK"/>
              </w:rPr>
            </w:pPr>
          </w:p>
          <w:p w14:paraId="7EC7BC9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ED63E9">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tc>
      </w:tr>
    </w:tbl>
    <w:p w14:paraId="30B758C1" w14:textId="77777777" w:rsidR="00065D35" w:rsidRPr="00434723" w:rsidRDefault="00065D35" w:rsidP="007008A6">
      <w:pPr>
        <w:pStyle w:val="Zkladntext3"/>
        <w:tabs>
          <w:tab w:val="clear" w:pos="709"/>
          <w:tab w:val="clear" w:pos="1191"/>
          <w:tab w:val="clear" w:pos="1474"/>
        </w:tabs>
        <w:suppressAutoHyphens w:val="0"/>
        <w:rPr>
          <w:rFonts w:cs="Arial"/>
          <w:bCs/>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23D61CF4" w14:textId="77777777" w:rsidTr="009B6A56">
        <w:trPr>
          <w:trHeight w:val="70"/>
        </w:trPr>
        <w:tc>
          <w:tcPr>
            <w:tcW w:w="1418" w:type="dxa"/>
          </w:tcPr>
          <w:p w14:paraId="04D4C1C7" w14:textId="77777777" w:rsidR="00BE58EF" w:rsidRPr="00434723" w:rsidRDefault="00BE58EF" w:rsidP="007008A6">
            <w:pPr>
              <w:rPr>
                <w:rFonts w:cs="Arial"/>
                <w:b/>
                <w:szCs w:val="22"/>
              </w:rPr>
            </w:pPr>
            <w:r w:rsidRPr="00434723">
              <w:rPr>
                <w:rFonts w:cs="Arial"/>
                <w:b/>
                <w:szCs w:val="22"/>
              </w:rPr>
              <w:t>Podčlánok 3.2</w:t>
            </w:r>
          </w:p>
        </w:tc>
        <w:tc>
          <w:tcPr>
            <w:tcW w:w="2410" w:type="dxa"/>
          </w:tcPr>
          <w:p w14:paraId="711AA4B7" w14:textId="77777777" w:rsidR="00BE58EF" w:rsidRPr="00434723" w:rsidRDefault="00BE58EF" w:rsidP="00D045DE">
            <w:pPr>
              <w:rPr>
                <w:rFonts w:cs="Arial"/>
                <w:b/>
                <w:szCs w:val="22"/>
              </w:rPr>
            </w:pPr>
            <w:r w:rsidRPr="00434723">
              <w:rPr>
                <w:rFonts w:cs="Arial"/>
                <w:b/>
                <w:szCs w:val="22"/>
              </w:rPr>
              <w:t>Dočasná neprítomnosť Vedúceho tímu Stavebnotechnické-ho dozoru a iných kľúčových odborníkov</w:t>
            </w:r>
          </w:p>
        </w:tc>
        <w:tc>
          <w:tcPr>
            <w:tcW w:w="5811" w:type="dxa"/>
          </w:tcPr>
          <w:p w14:paraId="262DEDE1" w14:textId="77777777" w:rsidR="00BE58EF" w:rsidRPr="00434723" w:rsidRDefault="00BE58EF" w:rsidP="00D045DE">
            <w:pPr>
              <w:pStyle w:val="Default"/>
              <w:widowControl w:val="0"/>
              <w:jc w:val="both"/>
              <w:rPr>
                <w:color w:val="auto"/>
                <w:sz w:val="22"/>
                <w:szCs w:val="22"/>
              </w:rPr>
            </w:pPr>
            <w:r w:rsidRPr="00434723">
              <w:rPr>
                <w:sz w:val="22"/>
                <w:szCs w:val="22"/>
              </w:rPr>
              <w:t>Pôvodný názov podčlánku „Delegovanie právomoci Stavebným dozorom nahraďte názvom:</w:t>
            </w:r>
            <w:r w:rsidRPr="007008A6">
              <w:rPr>
                <w:sz w:val="22"/>
                <w:szCs w:val="22"/>
              </w:rPr>
              <w:t xml:space="preserve"> </w:t>
            </w:r>
            <w:r w:rsidRPr="00434723">
              <w:rPr>
                <w:sz w:val="22"/>
                <w:szCs w:val="22"/>
              </w:rPr>
              <w:t>Dočasná neprítomnosť Vedúceho tímu Stavebnotechnického dozoru a iných kľúčových odborníkov“</w:t>
            </w:r>
            <w:r w:rsidRPr="00434723">
              <w:rPr>
                <w:bCs/>
                <w:color w:val="auto"/>
                <w:sz w:val="22"/>
                <w:szCs w:val="22"/>
              </w:rPr>
              <w:t xml:space="preserve"> a zároveň odstráňte celý text podčlánku a nahraďte ho textom</w:t>
            </w:r>
            <w:r w:rsidRPr="00434723">
              <w:rPr>
                <w:color w:val="auto"/>
                <w:sz w:val="22"/>
                <w:szCs w:val="22"/>
              </w:rPr>
              <w:t xml:space="preserve">: </w:t>
            </w:r>
          </w:p>
          <w:p w14:paraId="4B0B8BB5" w14:textId="77777777" w:rsidR="00BE58EF" w:rsidRPr="00434723" w:rsidRDefault="00BE58EF" w:rsidP="00D045DE">
            <w:pPr>
              <w:pStyle w:val="Default"/>
              <w:jc w:val="both"/>
              <w:rPr>
                <w:color w:val="auto"/>
                <w:sz w:val="22"/>
                <w:szCs w:val="22"/>
              </w:rPr>
            </w:pPr>
          </w:p>
          <w:p w14:paraId="14FB76B9" w14:textId="77777777" w:rsidR="00BE58EF" w:rsidRPr="00434723" w:rsidRDefault="00BE58EF" w:rsidP="00D045DE">
            <w:pPr>
              <w:pStyle w:val="Default"/>
              <w:jc w:val="both"/>
              <w:rPr>
                <w:color w:val="auto"/>
                <w:sz w:val="22"/>
                <w:szCs w:val="22"/>
              </w:rPr>
            </w:pPr>
            <w:r w:rsidRPr="00434723">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434723">
              <w:rPr>
                <w:bCs/>
                <w:color w:val="auto"/>
                <w:sz w:val="22"/>
                <w:szCs w:val="22"/>
              </w:rPr>
              <w:t xml:space="preserve"> </w:t>
            </w:r>
            <w:r w:rsidRPr="00434723">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E065421" w14:textId="77777777" w:rsidR="00BE58EF" w:rsidRPr="00434723" w:rsidRDefault="00BE58EF" w:rsidP="00D045DE">
            <w:pPr>
              <w:jc w:val="both"/>
              <w:rPr>
                <w:rFonts w:cs="Arial"/>
                <w:bCs/>
                <w:szCs w:val="22"/>
                <w:lang w:val="sk-SK"/>
              </w:rPr>
            </w:pPr>
          </w:p>
        </w:tc>
      </w:tr>
      <w:tr w:rsidR="00BE58EF" w:rsidRPr="00434723" w14:paraId="29F97527" w14:textId="77777777" w:rsidTr="009B6A56">
        <w:trPr>
          <w:trHeight w:val="1729"/>
        </w:trPr>
        <w:tc>
          <w:tcPr>
            <w:tcW w:w="1418" w:type="dxa"/>
          </w:tcPr>
          <w:p w14:paraId="6821817F" w14:textId="77777777" w:rsidR="00BE58EF" w:rsidRPr="00434723" w:rsidRDefault="00BE58EF" w:rsidP="007008A6">
            <w:pPr>
              <w:rPr>
                <w:rFonts w:cs="Arial"/>
                <w:b/>
                <w:szCs w:val="22"/>
              </w:rPr>
            </w:pPr>
            <w:r w:rsidRPr="00434723">
              <w:rPr>
                <w:rFonts w:cs="Arial"/>
                <w:b/>
                <w:szCs w:val="22"/>
              </w:rPr>
              <w:lastRenderedPageBreak/>
              <w:t xml:space="preserve">Podčlánok </w:t>
            </w:r>
          </w:p>
          <w:p w14:paraId="6871E291" w14:textId="77777777" w:rsidR="00BE58EF" w:rsidRPr="00434723" w:rsidRDefault="00BE58EF" w:rsidP="007008A6">
            <w:pPr>
              <w:rPr>
                <w:rFonts w:cs="Arial"/>
                <w:b/>
                <w:szCs w:val="22"/>
              </w:rPr>
            </w:pPr>
            <w:r w:rsidRPr="00434723">
              <w:rPr>
                <w:rFonts w:cs="Arial"/>
                <w:b/>
                <w:szCs w:val="22"/>
              </w:rPr>
              <w:t>3.3</w:t>
            </w:r>
          </w:p>
        </w:tc>
        <w:tc>
          <w:tcPr>
            <w:tcW w:w="2410" w:type="dxa"/>
          </w:tcPr>
          <w:p w14:paraId="740DB10F" w14:textId="77777777" w:rsidR="00BE58EF" w:rsidRPr="00434723" w:rsidRDefault="00BE58EF" w:rsidP="00D045DE">
            <w:pPr>
              <w:jc w:val="both"/>
              <w:rPr>
                <w:rFonts w:cs="Arial"/>
                <w:b/>
                <w:szCs w:val="22"/>
                <w:lang w:val="sk-SK"/>
              </w:rPr>
            </w:pPr>
            <w:r w:rsidRPr="00434723">
              <w:rPr>
                <w:rFonts w:cs="Arial"/>
                <w:b/>
                <w:szCs w:val="22"/>
                <w:lang w:val="sk-SK"/>
              </w:rPr>
              <w:t>Pokyny Stavebnotechnické-ho dozoru</w:t>
            </w:r>
          </w:p>
          <w:p w14:paraId="4C4E8B3A" w14:textId="77777777" w:rsidR="00BE58EF" w:rsidRPr="00434723" w:rsidRDefault="00BE58EF" w:rsidP="00D045DE">
            <w:pPr>
              <w:jc w:val="both"/>
              <w:rPr>
                <w:rFonts w:cs="Arial"/>
                <w:b/>
                <w:szCs w:val="22"/>
              </w:rPr>
            </w:pPr>
          </w:p>
        </w:tc>
        <w:tc>
          <w:tcPr>
            <w:tcW w:w="5811" w:type="dxa"/>
          </w:tcPr>
          <w:p w14:paraId="7C4016CB" w14:textId="77777777" w:rsidR="00BA690D" w:rsidRDefault="00BA690D" w:rsidP="00BA690D">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podčlánku ,,Pokyny Stavebného dozora“ nahradťe názvom: ,,Pokyny Stavebnotechnického dozoru“. </w:t>
            </w:r>
          </w:p>
          <w:p w14:paraId="41B76B1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 druhej vete prvého odseku vypustite slovné spojenie:</w:t>
            </w:r>
          </w:p>
          <w:p w14:paraId="34937F29"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„alebo od asistenta, na ktorého boli delegované príslušné právomoci podľa tohto článku“</w:t>
            </w:r>
          </w:p>
          <w:p w14:paraId="198217C5"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2ED6AC2C"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Druhý odsek  vypustite a nahraďte nasledovným textom:</w:t>
            </w:r>
          </w:p>
          <w:p w14:paraId="7C97D206"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6761194D" w14:textId="77777777" w:rsidR="00351076" w:rsidRDefault="00D045DE" w:rsidP="00D045DE">
            <w:pPr>
              <w:pStyle w:val="Zkladntext3"/>
              <w:tabs>
                <w:tab w:val="clear" w:pos="709"/>
                <w:tab w:val="clear" w:pos="1191"/>
                <w:tab w:val="clear" w:pos="1474"/>
              </w:tabs>
              <w:suppressAutoHyphens w:val="0"/>
              <w:rPr>
                <w:rFonts w:cs="Arial"/>
                <w:szCs w:val="22"/>
                <w:lang w:val="sk-SK"/>
              </w:rPr>
            </w:pPr>
            <w:r>
              <w:rPr>
                <w:rFonts w:cs="Arial"/>
                <w:szCs w:val="22"/>
                <w:lang w:val="sk-SK"/>
              </w:rPr>
              <w:t>„</w:t>
            </w:r>
            <w:r w:rsidR="00BE58EF" w:rsidRPr="00434723">
              <w:rPr>
                <w:rFonts w:cs="Arial"/>
                <w:szCs w:val="22"/>
                <w:lang w:val="sk-SK"/>
              </w:rPr>
              <w:t xml:space="preserve">Zhotoviteľ </w:t>
            </w:r>
            <w:r w:rsidR="00961462">
              <w:rPr>
                <w:rFonts w:cs="Arial"/>
                <w:szCs w:val="22"/>
                <w:lang w:val="sk-SK"/>
              </w:rPr>
              <w:t xml:space="preserve">je povinný </w:t>
            </w:r>
            <w:r w:rsidR="00BE58EF" w:rsidRPr="00434723">
              <w:rPr>
                <w:rFonts w:cs="Arial"/>
                <w:szCs w:val="22"/>
                <w:lang w:val="sk-SK"/>
              </w:rPr>
              <w:t xml:space="preserve">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00BE58EF" w:rsidRPr="00434723">
              <w:rPr>
                <w:rFonts w:cs="Arial"/>
                <w:i/>
                <w:szCs w:val="22"/>
                <w:lang w:val="sk-SK"/>
              </w:rPr>
              <w:t>Povinnosti a právomoc Stavebnotechnického dozoru</w:t>
            </w:r>
            <w:r w:rsidR="00BE58EF" w:rsidRPr="00434723">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961462">
              <w:rPr>
                <w:rFonts w:cs="Arial"/>
                <w:szCs w:val="22"/>
                <w:lang w:val="sk-SK"/>
              </w:rPr>
              <w:t xml:space="preserve"> </w:t>
            </w:r>
            <w:r w:rsidR="00961462">
              <w:rPr>
                <w:rFonts w:cs="Arial"/>
                <w:szCs w:val="22"/>
              </w:rPr>
              <w:t>Zhotoviteľ je zodpovedný za akúkoľvek škodu spôsobenú neplnením pokynov Stavebnotechnického dozoru vydaných podľa predchádzajúcej vety</w:t>
            </w:r>
            <w:r w:rsidR="00351076">
              <w:rPr>
                <w:rFonts w:cs="Arial"/>
                <w:szCs w:val="22"/>
                <w:lang w:val="sk-SK"/>
              </w:rPr>
              <w:t>“</w:t>
            </w:r>
          </w:p>
          <w:p w14:paraId="1314992F"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r w:rsidRPr="00434723" w:rsidDel="00231A07">
              <w:rPr>
                <w:rFonts w:cs="Arial"/>
                <w:szCs w:val="22"/>
                <w:lang w:val="sk-SK"/>
              </w:rPr>
              <w:t xml:space="preserve"> </w:t>
            </w:r>
          </w:p>
          <w:p w14:paraId="18455D5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tohto podčlánku vložte:</w:t>
            </w:r>
          </w:p>
          <w:p w14:paraId="381BA8F4"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182D6F4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w:t>
            </w:r>
            <w:r w:rsidRPr="00434723">
              <w:rPr>
                <w:rFonts w:cs="Arial"/>
                <w:bCs/>
                <w:spacing w:val="0"/>
                <w:szCs w:val="22"/>
                <w:lang w:val="sk-SK"/>
              </w:rPr>
              <w:t>Vydanie akéhokoľvek pokynu musí byť písomne oznámené Objednávateľovi v súlade s podčlánkom 1.3 (</w:t>
            </w:r>
            <w:r w:rsidRPr="00434723">
              <w:rPr>
                <w:rFonts w:cs="Arial"/>
                <w:bCs/>
                <w:i/>
                <w:iCs/>
                <w:spacing w:val="0"/>
                <w:szCs w:val="22"/>
                <w:lang w:val="sk-SK"/>
              </w:rPr>
              <w:t xml:space="preserve">Komunikácia) </w:t>
            </w:r>
            <w:r w:rsidRPr="00434723">
              <w:rPr>
                <w:rFonts w:cs="Arial"/>
                <w:bCs/>
                <w:iCs/>
                <w:spacing w:val="0"/>
                <w:szCs w:val="22"/>
                <w:lang w:val="sk-SK"/>
              </w:rPr>
              <w:t>v lehote do 20 dní odo dňa vydania pokynu.</w:t>
            </w:r>
            <w:r w:rsidRPr="00434723">
              <w:rPr>
                <w:rFonts w:cs="Arial"/>
                <w:bCs/>
                <w:spacing w:val="0"/>
                <w:szCs w:val="22"/>
                <w:lang w:val="sk-SK"/>
              </w:rPr>
              <w:t>“</w:t>
            </w:r>
          </w:p>
          <w:p w14:paraId="22120FEB"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p>
        </w:tc>
      </w:tr>
      <w:tr w:rsidR="00BE58EF" w:rsidRPr="00434723" w14:paraId="35599C35" w14:textId="77777777" w:rsidTr="009B6A56">
        <w:trPr>
          <w:trHeight w:val="70"/>
        </w:trPr>
        <w:tc>
          <w:tcPr>
            <w:tcW w:w="1418" w:type="dxa"/>
          </w:tcPr>
          <w:p w14:paraId="62101748" w14:textId="77777777" w:rsidR="00BE58EF" w:rsidRPr="00434723" w:rsidRDefault="00BE58EF" w:rsidP="007008A6">
            <w:pPr>
              <w:rPr>
                <w:rFonts w:cs="Arial"/>
                <w:b/>
                <w:szCs w:val="22"/>
              </w:rPr>
            </w:pPr>
            <w:r w:rsidRPr="00434723">
              <w:rPr>
                <w:rFonts w:cs="Arial"/>
                <w:b/>
                <w:szCs w:val="22"/>
              </w:rPr>
              <w:t>Podčlánok 3.4</w:t>
            </w:r>
          </w:p>
        </w:tc>
        <w:tc>
          <w:tcPr>
            <w:tcW w:w="2410" w:type="dxa"/>
          </w:tcPr>
          <w:p w14:paraId="1E5A1540" w14:textId="77777777" w:rsidR="00BE58EF" w:rsidRPr="00434723" w:rsidRDefault="00BE58EF" w:rsidP="00351076">
            <w:pPr>
              <w:rPr>
                <w:rFonts w:cs="Arial"/>
                <w:b/>
                <w:szCs w:val="22"/>
                <w:lang w:val="sk-SK"/>
              </w:rPr>
            </w:pPr>
            <w:r w:rsidRPr="00434723">
              <w:rPr>
                <w:rFonts w:cs="Arial"/>
                <w:b/>
                <w:szCs w:val="22"/>
                <w:lang w:val="sk-SK"/>
              </w:rPr>
              <w:t>Zmena v tíme Stavebotechnického dozoru</w:t>
            </w:r>
          </w:p>
        </w:tc>
        <w:tc>
          <w:tcPr>
            <w:tcW w:w="5811" w:type="dxa"/>
          </w:tcPr>
          <w:p w14:paraId="00EE07E7" w14:textId="77777777" w:rsidR="00BE58EF" w:rsidRPr="00434723" w:rsidRDefault="00BE58EF" w:rsidP="00D045DE">
            <w:pPr>
              <w:pStyle w:val="Default"/>
              <w:jc w:val="both"/>
              <w:rPr>
                <w:color w:val="FF0000"/>
                <w:sz w:val="22"/>
                <w:szCs w:val="22"/>
              </w:rPr>
            </w:pPr>
            <w:r w:rsidRPr="00434723">
              <w:rPr>
                <w:sz w:val="22"/>
                <w:szCs w:val="22"/>
              </w:rPr>
              <w:t>Pôvodný názov podčlánku „Výmena Stavebného dozora“ nahraďte názvom:</w:t>
            </w:r>
            <w:r w:rsidRPr="007008A6">
              <w:rPr>
                <w:sz w:val="22"/>
                <w:szCs w:val="22"/>
              </w:rPr>
              <w:t xml:space="preserve"> </w:t>
            </w:r>
            <w:r w:rsidRPr="00434723">
              <w:rPr>
                <w:sz w:val="22"/>
                <w:szCs w:val="22"/>
              </w:rPr>
              <w:t>„Zmena v tíme Stavebnotechnického dozoru“</w:t>
            </w:r>
            <w:r w:rsidRPr="00434723">
              <w:rPr>
                <w:bCs/>
                <w:color w:val="auto"/>
                <w:sz w:val="22"/>
                <w:szCs w:val="22"/>
              </w:rPr>
              <w:t xml:space="preserve"> a zároveň </w:t>
            </w:r>
            <w:r w:rsidRPr="00434723">
              <w:rPr>
                <w:bCs/>
                <w:sz w:val="22"/>
                <w:szCs w:val="22"/>
              </w:rPr>
              <w:t>odstráňte celý text podčlánku a nahraďte ho textom</w:t>
            </w:r>
            <w:r w:rsidRPr="00434723">
              <w:rPr>
                <w:color w:val="FF0000"/>
                <w:sz w:val="22"/>
                <w:szCs w:val="22"/>
              </w:rPr>
              <w:t xml:space="preserve">: </w:t>
            </w:r>
          </w:p>
          <w:p w14:paraId="46B1DF9E" w14:textId="77777777" w:rsidR="00BE58EF" w:rsidRPr="00434723" w:rsidRDefault="00BE58EF" w:rsidP="00D045DE">
            <w:pPr>
              <w:pStyle w:val="Default"/>
              <w:jc w:val="both"/>
              <w:rPr>
                <w:color w:val="FF0000"/>
                <w:sz w:val="22"/>
                <w:szCs w:val="22"/>
              </w:rPr>
            </w:pPr>
          </w:p>
          <w:p w14:paraId="30DC7ACE" w14:textId="77777777" w:rsidR="00BE58EF" w:rsidRPr="00434723" w:rsidRDefault="00BE58EF" w:rsidP="00D045DE">
            <w:pPr>
              <w:pStyle w:val="Default"/>
              <w:widowControl w:val="0"/>
              <w:jc w:val="both"/>
              <w:rPr>
                <w:color w:val="auto"/>
                <w:sz w:val="22"/>
                <w:szCs w:val="22"/>
                <w:lang w:eastAsia="en-US"/>
              </w:rPr>
            </w:pPr>
            <w:r w:rsidRPr="00434723">
              <w:rPr>
                <w:color w:val="auto"/>
                <w:sz w:val="22"/>
                <w:szCs w:val="22"/>
              </w:rPr>
              <w:t>„Objednávateľ je povinný písomne upovedomiť Zhotoviteľa o každej zmene v osobe akéhokoľvek kľúčového odborníka vrátane osoby Vedúceho tímu Stavebnotechnického dozoru.</w:t>
            </w:r>
          </w:p>
          <w:p w14:paraId="155FFDF1" w14:textId="77777777" w:rsidR="00BE58EF" w:rsidRPr="00434723" w:rsidRDefault="00BE58EF" w:rsidP="00D045DE">
            <w:pPr>
              <w:pStyle w:val="Default"/>
              <w:jc w:val="both"/>
              <w:rPr>
                <w:color w:val="auto"/>
                <w:sz w:val="22"/>
                <w:szCs w:val="22"/>
              </w:rPr>
            </w:pPr>
            <w:r w:rsidRPr="00434723">
              <w:rPr>
                <w:color w:val="auto"/>
                <w:sz w:val="22"/>
                <w:szCs w:val="22"/>
              </w:rPr>
              <w:t>Stavebnotechnický dozor je povinný písomne upovedomiť Zhotoviteľa o každej zmene v osobe akéhokoľvek nekľúčového odborníka.</w:t>
            </w:r>
          </w:p>
          <w:p w14:paraId="1E9DB682"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 xml:space="preserve"> </w:t>
            </w:r>
          </w:p>
          <w:p w14:paraId="236F564C"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14E5683" w14:textId="77777777" w:rsidR="00BE58EF" w:rsidRPr="007008A6"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sz w:val="22"/>
                <w:szCs w:val="22"/>
              </w:rPr>
            </w:pPr>
          </w:p>
        </w:tc>
      </w:tr>
      <w:tr w:rsidR="00BE58EF" w:rsidRPr="00434723" w14:paraId="4BB61334" w14:textId="77777777" w:rsidTr="009B6A56">
        <w:trPr>
          <w:trHeight w:val="879"/>
        </w:trPr>
        <w:tc>
          <w:tcPr>
            <w:tcW w:w="1418" w:type="dxa"/>
          </w:tcPr>
          <w:p w14:paraId="49CA751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76FA1461" w14:textId="77777777" w:rsidR="00BE58EF" w:rsidRPr="00434723" w:rsidRDefault="00BE58EF" w:rsidP="007008A6">
            <w:pPr>
              <w:rPr>
                <w:rFonts w:cs="Arial"/>
                <w:b/>
                <w:szCs w:val="22"/>
                <w:lang w:val="sk-SK"/>
              </w:rPr>
            </w:pPr>
            <w:r w:rsidRPr="00434723">
              <w:rPr>
                <w:rFonts w:cs="Arial"/>
                <w:b/>
                <w:szCs w:val="22"/>
                <w:lang w:val="sk-SK"/>
              </w:rPr>
              <w:t>3.6</w:t>
            </w:r>
          </w:p>
        </w:tc>
        <w:tc>
          <w:tcPr>
            <w:tcW w:w="2410" w:type="dxa"/>
          </w:tcPr>
          <w:p w14:paraId="72ECD7DA" w14:textId="77777777" w:rsidR="00BE58EF" w:rsidRPr="00434723" w:rsidRDefault="00BE58EF" w:rsidP="00351076">
            <w:pPr>
              <w:rPr>
                <w:rFonts w:cs="Arial"/>
                <w:b/>
                <w:szCs w:val="22"/>
                <w:lang w:val="sk-SK"/>
              </w:rPr>
            </w:pPr>
            <w:r w:rsidRPr="00434723">
              <w:rPr>
                <w:rFonts w:cs="Arial"/>
                <w:b/>
                <w:szCs w:val="22"/>
                <w:lang w:val="sk-SK"/>
              </w:rPr>
              <w:t>Pravidelné pracovné rokovania</w:t>
            </w:r>
          </w:p>
        </w:tc>
        <w:tc>
          <w:tcPr>
            <w:tcW w:w="5811" w:type="dxa"/>
          </w:tcPr>
          <w:p w14:paraId="0321C7E6" w14:textId="77777777" w:rsidR="00BE58EF" w:rsidRPr="00434723" w:rsidRDefault="00BE58EF" w:rsidP="00351076">
            <w:pPr>
              <w:jc w:val="both"/>
              <w:rPr>
                <w:rFonts w:cs="Arial"/>
                <w:bCs/>
                <w:szCs w:val="22"/>
                <w:lang w:val="sk-SK"/>
              </w:rPr>
            </w:pPr>
            <w:r w:rsidRPr="00434723">
              <w:rPr>
                <w:rFonts w:cs="Arial"/>
                <w:bCs/>
                <w:szCs w:val="22"/>
                <w:lang w:val="sk-SK"/>
              </w:rPr>
              <w:t>Vložte nový podčlánok 3.6:</w:t>
            </w:r>
          </w:p>
          <w:p w14:paraId="41FE8637" w14:textId="77777777" w:rsidR="00BE58EF" w:rsidRPr="00434723" w:rsidRDefault="00BE58EF" w:rsidP="00351076">
            <w:pPr>
              <w:jc w:val="both"/>
              <w:rPr>
                <w:rFonts w:cs="Arial"/>
                <w:szCs w:val="22"/>
                <w:lang w:val="sk-SK"/>
              </w:rPr>
            </w:pPr>
            <w:r w:rsidRPr="00434723">
              <w:rPr>
                <w:rFonts w:cs="Arial"/>
                <w:szCs w:val="22"/>
                <w:lang w:val="sk-SK"/>
              </w:rPr>
              <w:t xml:space="preserve"> </w:t>
            </w:r>
          </w:p>
          <w:p w14:paraId="5C6FC6A5" w14:textId="77777777" w:rsidR="00BE58EF" w:rsidRPr="00434723" w:rsidRDefault="00961462" w:rsidP="00D045DE">
            <w:pPr>
              <w:ind w:right="141"/>
              <w:jc w:val="both"/>
              <w:rPr>
                <w:rFonts w:cs="Arial"/>
                <w:szCs w:val="22"/>
                <w:lang w:val="sk-SK"/>
              </w:rPr>
            </w:pPr>
            <w:r>
              <w:rPr>
                <w:rFonts w:cs="Arial"/>
                <w:szCs w:val="22"/>
                <w:lang w:val="sk-SK"/>
              </w:rPr>
              <w:t>„</w:t>
            </w:r>
            <w:r w:rsidR="00BE58EF" w:rsidRPr="00434723">
              <w:rPr>
                <w:rFonts w:cs="Arial"/>
                <w:szCs w:val="22"/>
                <w:lang w:val="sk-SK"/>
              </w:rPr>
              <w:t>Kontrolné dni zvoláva Stavebnotechnický dozor a</w:t>
            </w:r>
            <w:r>
              <w:rPr>
                <w:rFonts w:cs="Arial"/>
                <w:szCs w:val="22"/>
                <w:lang w:val="sk-SK"/>
              </w:rPr>
              <w:t>/alebo Objednávateĺ (štatutárne kontrolné dni) a</w:t>
            </w:r>
            <w:r w:rsidR="00BE58EF" w:rsidRPr="00434723">
              <w:rPr>
                <w:rFonts w:cs="Arial"/>
                <w:szCs w:val="22"/>
                <w:lang w:val="sk-SK"/>
              </w:rPr>
              <w:t xml:space="preserve"> musia sa konať v pravidelných intervaloch, najmenej raz do mesiaca a </w:t>
            </w:r>
            <w:r w:rsidR="00BE58EF" w:rsidRPr="00434723">
              <w:rPr>
                <w:rFonts w:cs="Arial"/>
                <w:szCs w:val="22"/>
                <w:lang w:val="sk-SK"/>
              </w:rPr>
              <w:lastRenderedPageBreak/>
              <w:t xml:space="preserve">koordinačné porady stavby </w:t>
            </w:r>
            <w:r>
              <w:rPr>
                <w:rFonts w:cs="Arial"/>
                <w:szCs w:val="22"/>
                <w:lang w:val="sk-SK"/>
              </w:rPr>
              <w:t>najmenej</w:t>
            </w:r>
            <w:r w:rsidR="00BE58EF" w:rsidRPr="00434723">
              <w:rPr>
                <w:rFonts w:cs="Arial"/>
                <w:szCs w:val="22"/>
                <w:lang w:val="sk-SK"/>
              </w:rPr>
              <w:t xml:space="preserve"> raz do týždňa, prípadne podľa potreby a dohody zmluvných Strán aj častejšie. </w:t>
            </w:r>
            <w:r>
              <w:rPr>
                <w:rFonts w:cs="Arial"/>
                <w:szCs w:val="22"/>
                <w:lang w:val="sk-SK"/>
              </w:rPr>
              <w:t xml:space="preserve">Štatutárnych kontrolných dní a </w:t>
            </w:r>
            <w:r w:rsidR="00BE58EF" w:rsidRPr="00434723">
              <w:rPr>
                <w:rFonts w:cs="Arial"/>
                <w:szCs w:val="22"/>
                <w:lang w:val="sk-SK"/>
              </w:rPr>
              <w:t xml:space="preserve">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4724908B" w14:textId="77777777" w:rsidR="00BE58EF" w:rsidRPr="00434723" w:rsidRDefault="00BE58EF" w:rsidP="00D045DE">
            <w:pPr>
              <w:ind w:right="141"/>
              <w:jc w:val="both"/>
              <w:rPr>
                <w:rFonts w:cs="Arial"/>
                <w:szCs w:val="22"/>
                <w:lang w:val="sk-SK"/>
              </w:rPr>
            </w:pPr>
            <w:r w:rsidRPr="00434723">
              <w:rPr>
                <w:rFonts w:cs="Arial"/>
                <w:szCs w:val="22"/>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60C9EDD9" w14:textId="77777777" w:rsidR="00BE58EF" w:rsidRPr="00434723" w:rsidRDefault="00BE58EF" w:rsidP="00D045DE">
            <w:pPr>
              <w:ind w:right="141"/>
              <w:jc w:val="both"/>
              <w:rPr>
                <w:rFonts w:cs="Arial"/>
                <w:szCs w:val="22"/>
                <w:lang w:val="sk-SK"/>
              </w:rPr>
            </w:pPr>
          </w:p>
          <w:p w14:paraId="3DB6975E" w14:textId="77777777" w:rsidR="00BE58EF" w:rsidRPr="00434723" w:rsidRDefault="00BE58EF" w:rsidP="00D045DE">
            <w:pPr>
              <w:tabs>
                <w:tab w:val="left" w:pos="5560"/>
              </w:tabs>
              <w:ind w:right="41"/>
              <w:jc w:val="both"/>
              <w:rPr>
                <w:rFonts w:cs="Arial"/>
                <w:szCs w:val="22"/>
                <w:lang w:val="sk-SK"/>
              </w:rPr>
            </w:pPr>
            <w:r w:rsidRPr="00434723">
              <w:rPr>
                <w:rFonts w:cs="Arial"/>
                <w:szCs w:val="22"/>
                <w:lang w:val="sk-SK"/>
              </w:rPr>
              <w:t>Všetky záznamy z  Pravidelných pracovných rokovaní,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434723">
              <w:rPr>
                <w:rFonts w:cs="Arial"/>
                <w:i/>
                <w:szCs w:val="22"/>
                <w:lang w:val="sk-SK"/>
              </w:rPr>
              <w:t xml:space="preserve">Komunikácia) </w:t>
            </w:r>
            <w:r w:rsidRPr="00434723">
              <w:rPr>
                <w:rFonts w:cs="Arial"/>
                <w:szCs w:val="22"/>
                <w:lang w:val="sk-SK"/>
              </w:rPr>
              <w:t>Zmluvných podmienok</w:t>
            </w:r>
            <w:r w:rsidR="00961462">
              <w:rPr>
                <w:rFonts w:cs="Arial"/>
                <w:szCs w:val="22"/>
                <w:lang w:val="sk-SK"/>
              </w:rPr>
              <w:t xml:space="preserve"> a ani zmenu zmluvne dohodnutých podmienok realizácie Diela</w:t>
            </w:r>
            <w:r w:rsidRPr="00434723">
              <w:rPr>
                <w:rFonts w:cs="Arial"/>
                <w:szCs w:val="22"/>
                <w:lang w:val="sk-SK"/>
              </w:rPr>
              <w:t>.</w:t>
            </w:r>
          </w:p>
          <w:p w14:paraId="20D9BC74" w14:textId="77777777" w:rsidR="00A0682E" w:rsidRDefault="00A0682E" w:rsidP="00D045DE">
            <w:pPr>
              <w:tabs>
                <w:tab w:val="left" w:pos="5560"/>
              </w:tabs>
              <w:ind w:right="41"/>
              <w:jc w:val="both"/>
              <w:rPr>
                <w:rFonts w:cs="Arial"/>
                <w:szCs w:val="22"/>
                <w:lang w:val="sk-SK"/>
              </w:rPr>
            </w:pPr>
          </w:p>
          <w:p w14:paraId="5C1F76AB" w14:textId="77777777" w:rsidR="006D3628" w:rsidRPr="00434723" w:rsidRDefault="006D3628" w:rsidP="00D045DE">
            <w:pPr>
              <w:tabs>
                <w:tab w:val="left" w:pos="5560"/>
              </w:tabs>
              <w:ind w:right="41"/>
              <w:jc w:val="both"/>
              <w:rPr>
                <w:rFonts w:cs="Arial"/>
                <w:szCs w:val="22"/>
                <w:lang w:val="sk-SK"/>
              </w:rPr>
            </w:pPr>
            <w:r w:rsidRPr="00434723">
              <w:rPr>
                <w:rFonts w:cs="Arial"/>
                <w:szCs w:val="22"/>
                <w:lang w:val="sk-SK"/>
              </w:rPr>
              <w:t>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E1877BB" w14:textId="77777777" w:rsidR="00BE58EF" w:rsidRPr="00434723" w:rsidRDefault="00BE58EF" w:rsidP="00D045DE">
            <w:pPr>
              <w:tabs>
                <w:tab w:val="left" w:pos="5560"/>
              </w:tabs>
              <w:ind w:right="41"/>
              <w:jc w:val="both"/>
              <w:rPr>
                <w:rFonts w:cs="Arial"/>
                <w:strike/>
                <w:szCs w:val="22"/>
                <w:lang w:val="sk-SK"/>
              </w:rPr>
            </w:pPr>
          </w:p>
        </w:tc>
      </w:tr>
      <w:tr w:rsidR="00BE58EF" w:rsidRPr="00434723" w14:paraId="58E697A8" w14:textId="77777777" w:rsidTr="009B6A56">
        <w:trPr>
          <w:trHeight w:val="397"/>
        </w:trPr>
        <w:tc>
          <w:tcPr>
            <w:tcW w:w="1418" w:type="dxa"/>
          </w:tcPr>
          <w:p w14:paraId="230B9CAA"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0F85F962" w14:textId="77777777" w:rsidR="00BE58EF" w:rsidRPr="00434723" w:rsidRDefault="00BE58EF" w:rsidP="007008A6">
            <w:pPr>
              <w:rPr>
                <w:rFonts w:cs="Arial"/>
                <w:b/>
                <w:szCs w:val="22"/>
              </w:rPr>
            </w:pPr>
            <w:r w:rsidRPr="00434723">
              <w:rPr>
                <w:rFonts w:cs="Arial"/>
                <w:b/>
                <w:szCs w:val="22"/>
                <w:lang w:val="sk-SK"/>
              </w:rPr>
              <w:t>4.1</w:t>
            </w:r>
          </w:p>
        </w:tc>
        <w:tc>
          <w:tcPr>
            <w:tcW w:w="2410" w:type="dxa"/>
          </w:tcPr>
          <w:p w14:paraId="21BCCCFD" w14:textId="77777777" w:rsidR="00BE58EF" w:rsidRPr="00434723" w:rsidRDefault="00BE58EF" w:rsidP="00A0682E">
            <w:pPr>
              <w:rPr>
                <w:rFonts w:cs="Arial"/>
                <w:b/>
                <w:szCs w:val="22"/>
              </w:rPr>
            </w:pPr>
            <w:r w:rsidRPr="00434723">
              <w:rPr>
                <w:rFonts w:cs="Arial"/>
                <w:b/>
                <w:szCs w:val="22"/>
                <w:lang w:val="sk-SK"/>
              </w:rPr>
              <w:t>Všeobecné povinnosti Zhotoviteľa</w:t>
            </w:r>
          </w:p>
        </w:tc>
        <w:tc>
          <w:tcPr>
            <w:tcW w:w="5811" w:type="dxa"/>
          </w:tcPr>
          <w:p w14:paraId="6310DC13" w14:textId="77777777" w:rsidR="00BE58EF" w:rsidRPr="00434723" w:rsidRDefault="00BE58EF" w:rsidP="00D045DE">
            <w:pPr>
              <w:ind w:right="141"/>
              <w:jc w:val="both"/>
              <w:rPr>
                <w:rFonts w:cs="Arial"/>
                <w:szCs w:val="22"/>
                <w:lang w:val="sk-SK"/>
              </w:rPr>
            </w:pPr>
          </w:p>
          <w:p w14:paraId="18D7C0C3" w14:textId="77777777" w:rsidR="00BE58EF" w:rsidRDefault="00BE58EF" w:rsidP="00D045DE">
            <w:pPr>
              <w:ind w:right="142"/>
              <w:jc w:val="both"/>
              <w:rPr>
                <w:rFonts w:cs="Arial"/>
                <w:szCs w:val="22"/>
                <w:lang w:val="sk-SK"/>
              </w:rPr>
            </w:pPr>
            <w:r w:rsidRPr="00434723">
              <w:rPr>
                <w:rFonts w:cs="Arial"/>
                <w:szCs w:val="22"/>
                <w:lang w:val="sk-SK"/>
              </w:rPr>
              <w:t>Na konci podčlánku vložte text:</w:t>
            </w:r>
          </w:p>
          <w:p w14:paraId="280AB5FC" w14:textId="77777777" w:rsidR="008A1F48" w:rsidRDefault="008A1F48" w:rsidP="008A1F48">
            <w:pPr>
              <w:jc w:val="both"/>
              <w:rPr>
                <w:rFonts w:cs="Arial"/>
              </w:rPr>
            </w:pPr>
            <w:r w:rsidRPr="00F07B96">
              <w:rPr>
                <w:rFonts w:cs="Arial"/>
              </w:rPr>
              <w:t>„Zhotoviteľ je povinný vykazovať výnosy z vyťaženého materiálu (ak taký je) (napr. zemina</w:t>
            </w:r>
            <w:r w:rsidRPr="00742FB8">
              <w:rPr>
                <w:rFonts w:cs="Arial"/>
              </w:rPr>
              <w:t xml:space="preserve">, kamenivo </w:t>
            </w:r>
            <w:r w:rsidRPr="00566FC4">
              <w:rPr>
                <w:rFonts w:cs="Arial"/>
              </w:rPr>
              <w:t xml:space="preserve">a pod.) </w:t>
            </w:r>
            <w:r w:rsidRPr="00FB322C">
              <w:rPr>
                <w:rFonts w:cs="Arial"/>
              </w:rPr>
              <w:t xml:space="preserve">na </w:t>
            </w:r>
            <w:r w:rsidRPr="00FB322C">
              <w:rPr>
                <w:rFonts w:cs="Arial"/>
              </w:rPr>
              <w:lastRenderedPageBreak/>
              <w:t xml:space="preserve">základe mesačnej inventarizácie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3DF4406A" w14:textId="77777777" w:rsidR="008A1F48" w:rsidRDefault="008A1F48" w:rsidP="008A1F48">
            <w:pPr>
              <w:jc w:val="both"/>
              <w:rPr>
                <w:rFonts w:cs="Arial"/>
              </w:rPr>
            </w:pPr>
          </w:p>
          <w:p w14:paraId="5E58015E" w14:textId="77777777" w:rsidR="008A1F48" w:rsidRDefault="008A1F48" w:rsidP="008A1F48">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71394B56" w14:textId="77777777" w:rsidR="008A1F48" w:rsidRDefault="008A1F48" w:rsidP="008A1F48">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3E0C1A6D" w14:textId="77777777" w:rsidR="008A1F48" w:rsidRDefault="008A1F48" w:rsidP="008A1F4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drevnej hmoty (sprostredkovanie predaja) 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ého dozora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15EAEEC" w14:textId="77777777" w:rsidR="008A1F48" w:rsidRDefault="008A1F48" w:rsidP="008A1F48">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 </w:t>
            </w:r>
          </w:p>
          <w:p w14:paraId="58698014" w14:textId="77777777" w:rsidR="008A1F48" w:rsidRDefault="008A1F48" w:rsidP="008A1F48">
            <w:pPr>
              <w:jc w:val="both"/>
              <w:rPr>
                <w:rFonts w:cs="Arial"/>
              </w:rPr>
            </w:pPr>
          </w:p>
          <w:p w14:paraId="62637247" w14:textId="77777777" w:rsidR="008A1F48" w:rsidRDefault="008A1F48" w:rsidP="008A1F48">
            <w:pPr>
              <w:jc w:val="both"/>
              <w:rPr>
                <w:rFonts w:cs="Arial"/>
              </w:rPr>
            </w:pPr>
          </w:p>
          <w:p w14:paraId="1C240708" w14:textId="77777777" w:rsidR="008A1F48" w:rsidRDefault="008A1F48" w:rsidP="008A1F48">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lastRenderedPageBreak/>
              <w:t xml:space="preserve">Ďalšie podrobnosti </w:t>
            </w:r>
            <w:r>
              <w:rPr>
                <w:rFonts w:cs="Arial"/>
                <w:bCs/>
                <w:spacing w:val="0"/>
                <w:szCs w:val="22"/>
              </w:rPr>
              <w:t xml:space="preserve">k drevnej hmote a zemine a materiálu zo stavby  </w:t>
            </w:r>
            <w:r w:rsidRPr="00FB322C">
              <w:rPr>
                <w:rFonts w:cs="Arial"/>
                <w:bCs/>
                <w:spacing w:val="0"/>
                <w:szCs w:val="22"/>
              </w:rPr>
              <w:t>sú uvedené v</w:t>
            </w:r>
            <w:r>
              <w:rPr>
                <w:rFonts w:cs="Arial"/>
                <w:bCs/>
                <w:spacing w:val="0"/>
                <w:szCs w:val="22"/>
              </w:rPr>
              <w:t>o zv.3.</w:t>
            </w:r>
          </w:p>
          <w:p w14:paraId="2D2E6D56" w14:textId="77777777" w:rsidR="008A1F48" w:rsidRPr="005B0752" w:rsidRDefault="008A1F48" w:rsidP="008A1F48">
            <w:pPr>
              <w:jc w:val="both"/>
              <w:rPr>
                <w:rFonts w:cs="Arial"/>
              </w:rPr>
            </w:pPr>
          </w:p>
          <w:p w14:paraId="69255541" w14:textId="77777777" w:rsidR="008A1F48" w:rsidRPr="006C2974" w:rsidRDefault="008A1F48" w:rsidP="008A1F48">
            <w:pPr>
              <w:jc w:val="both"/>
              <w:rPr>
                <w:rFonts w:cs="Arial"/>
              </w:rPr>
            </w:pPr>
            <w:r w:rsidRPr="000A1C4B">
              <w:rPr>
                <w:rFonts w:cs="Arial"/>
              </w:rPr>
              <w:t xml:space="preserve">Ak sa na Zhotoviteľa vzťahuje povinnosť zapisovať sa do registra partnerov verejného sektora podľa zákona                     </w:t>
            </w:r>
            <w:r w:rsidRPr="00723969">
              <w:rPr>
                <w:rFonts w:cs="Arial"/>
              </w:rPr>
              <w:t>č. 315/2016 Z.z. o registri partnerov verejného sektora a o zmene a doplnení niektorých zákonov (ďalej len „zákon o registri partnerov verejného sektora“), Zhotoviteľ je povinný dodržať túto povinnosť po celú dobu trvania Zmluvy</w:t>
            </w:r>
            <w:r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84496B9" w14:textId="77777777" w:rsidR="008A1F48" w:rsidRPr="006C2974" w:rsidRDefault="008A1F48" w:rsidP="008A1F48">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stanovenými v zmluvách podpísaných medzi Zhotoviteľom a jeho Podzhotoviteľmi.</w:t>
            </w:r>
            <w:r w:rsidRPr="006C2974">
              <w:rPr>
                <w:rFonts w:cs="Arial"/>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6C2974">
              <w:rPr>
                <w:rFonts w:cs="Arial"/>
                <w:iCs/>
              </w:rPr>
              <w:t xml:space="preserve">stanovenými v zmluvách podpísaných medzi Zhotoviteľom a jeho Podzhotoviteľmi, </w:t>
            </w:r>
            <w:r w:rsidRPr="006C2974">
              <w:rPr>
                <w:rFonts w:cs="Arial"/>
                <w:snapToGrid w:val="0"/>
              </w:rPr>
              <w:t>schválené Stavebným dozorom a sú v plnom rozsahu zahrnuté v Priebežnom platobnom potvrdení, resp. v Záverečnom platobnom potvrdení.“</w:t>
            </w:r>
          </w:p>
          <w:p w14:paraId="5A571790" w14:textId="77777777" w:rsidR="00A0682E" w:rsidRPr="00434723" w:rsidRDefault="00A0682E" w:rsidP="00D045DE">
            <w:pPr>
              <w:ind w:right="142"/>
              <w:jc w:val="both"/>
              <w:rPr>
                <w:rFonts w:cs="Arial"/>
                <w:szCs w:val="22"/>
                <w:lang w:val="sk-SK"/>
              </w:rPr>
            </w:pPr>
          </w:p>
          <w:p w14:paraId="5A2FDFC7" w14:textId="77777777" w:rsidR="006D3628" w:rsidRPr="00434723" w:rsidRDefault="006D3628" w:rsidP="00D045DE">
            <w:pPr>
              <w:jc w:val="both"/>
              <w:rPr>
                <w:rFonts w:cs="Arial"/>
                <w:szCs w:val="22"/>
                <w:lang w:val="sk-SK"/>
              </w:rPr>
            </w:pPr>
            <w:bookmarkStart w:id="1" w:name="_Hlk161835752"/>
            <w:r w:rsidRPr="00434723">
              <w:rPr>
                <w:rFonts w:cs="Arial"/>
                <w:szCs w:val="22"/>
                <w:lang w:val="sk-SK"/>
              </w:rPr>
              <w:t xml:space="preserve">„Zhotoviteľ </w:t>
            </w:r>
            <w:r w:rsidR="008946AD">
              <w:rPr>
                <w:rFonts w:cs="Arial"/>
                <w:szCs w:val="22"/>
                <w:lang w:val="sk-SK"/>
              </w:rPr>
              <w:t xml:space="preserve">je povinný </w:t>
            </w:r>
            <w:r w:rsidR="00644BF6">
              <w:rPr>
                <w:rFonts w:cs="Arial"/>
                <w:szCs w:val="22"/>
                <w:lang w:val="sk-SK"/>
              </w:rPr>
              <w:t>vyprac</w:t>
            </w:r>
            <w:r w:rsidR="008946AD">
              <w:rPr>
                <w:rFonts w:cs="Arial"/>
                <w:szCs w:val="22"/>
                <w:lang w:val="sk-SK"/>
              </w:rPr>
              <w:t>ovať</w:t>
            </w:r>
            <w:r w:rsidR="00644BF6">
              <w:rPr>
                <w:rFonts w:cs="Arial"/>
                <w:szCs w:val="22"/>
                <w:lang w:val="sk-SK"/>
              </w:rPr>
              <w:t xml:space="preserve"> Environmentálny plán výstavby </w:t>
            </w:r>
            <w:r w:rsidR="00644BF6" w:rsidRPr="00644BF6">
              <w:rPr>
                <w:rFonts w:cs="Arial"/>
                <w:szCs w:val="22"/>
                <w:lang w:val="sk-SK"/>
              </w:rPr>
              <w:t>a</w:t>
            </w:r>
            <w:r w:rsidR="008946AD">
              <w:rPr>
                <w:rFonts w:cs="Arial"/>
                <w:szCs w:val="22"/>
                <w:lang w:val="sk-SK"/>
              </w:rPr>
              <w:t> </w:t>
            </w:r>
            <w:r w:rsidR="00644BF6" w:rsidRPr="00644BF6">
              <w:rPr>
                <w:rFonts w:cs="Arial"/>
                <w:szCs w:val="22"/>
                <w:lang w:val="sk-SK"/>
              </w:rPr>
              <w:t>predlož</w:t>
            </w:r>
            <w:r w:rsidR="008946AD">
              <w:rPr>
                <w:rFonts w:cs="Arial"/>
                <w:szCs w:val="22"/>
                <w:lang w:val="sk-SK"/>
              </w:rPr>
              <w:t>iť ho</w:t>
            </w:r>
            <w:r w:rsidR="00644BF6" w:rsidRPr="00644BF6">
              <w:rPr>
                <w:rFonts w:cs="Arial"/>
                <w:szCs w:val="22"/>
                <w:lang w:val="sk-SK"/>
              </w:rPr>
              <w:t xml:space="preserve"> </w:t>
            </w:r>
            <w:r w:rsidR="00F312DC">
              <w:rPr>
                <w:rFonts w:cs="Arial"/>
                <w:szCs w:val="22"/>
                <w:lang w:val="sk-SK"/>
              </w:rPr>
              <w:t>Stavebnotechnickému dozoru a</w:t>
            </w:r>
            <w:r w:rsidR="00644BF6" w:rsidRPr="00644BF6">
              <w:rPr>
                <w:rFonts w:cs="Arial"/>
                <w:szCs w:val="22"/>
                <w:lang w:val="sk-SK"/>
              </w:rPr>
              <w:t xml:space="preserve"> Objednávateľovi na schválenie</w:t>
            </w:r>
            <w:r w:rsidR="00644BF6">
              <w:rPr>
                <w:rFonts w:cs="Arial"/>
                <w:szCs w:val="22"/>
                <w:lang w:val="sk-SK"/>
              </w:rPr>
              <w:t xml:space="preserve"> </w:t>
            </w:r>
            <w:r w:rsidRPr="00434723">
              <w:rPr>
                <w:rFonts w:cs="Arial"/>
                <w:szCs w:val="22"/>
                <w:lang w:val="sk-SK"/>
              </w:rPr>
              <w:t>do 28 dní</w:t>
            </w:r>
            <w:r w:rsidR="002E5D81">
              <w:rPr>
                <w:rFonts w:cs="Arial"/>
                <w:szCs w:val="22"/>
                <w:lang w:val="sk-SK"/>
              </w:rPr>
              <w:t xml:space="preserve"> </w:t>
            </w:r>
            <w:r w:rsidR="006346CA">
              <w:rPr>
                <w:rFonts w:cs="Arial"/>
                <w:szCs w:val="22"/>
                <w:lang w:val="sk-SK"/>
              </w:rPr>
              <w:t xml:space="preserve">od </w:t>
            </w:r>
            <w:r w:rsidR="005861D1">
              <w:rPr>
                <w:rFonts w:cs="Arial"/>
                <w:szCs w:val="22"/>
                <w:lang w:val="sk-SK"/>
              </w:rPr>
              <w:t>Dátumu začatia prác</w:t>
            </w:r>
            <w:r w:rsidR="00644BF6">
              <w:rPr>
                <w:rFonts w:cs="Arial"/>
                <w:szCs w:val="22"/>
                <w:lang w:val="sk-SK"/>
              </w:rPr>
              <w:t>, ktorý Objednávateľ</w:t>
            </w:r>
            <w:r w:rsidRPr="00434723">
              <w:rPr>
                <w:rFonts w:cs="Arial"/>
                <w:szCs w:val="22"/>
                <w:lang w:val="sk-SK"/>
              </w:rPr>
              <w:t xml:space="preserve"> </w:t>
            </w:r>
            <w:r w:rsidR="006346CA">
              <w:rPr>
                <w:rFonts w:cs="Arial"/>
                <w:szCs w:val="22"/>
                <w:lang w:val="sk-SK"/>
              </w:rPr>
              <w:t>oznám</w:t>
            </w:r>
            <w:r w:rsidR="00644BF6">
              <w:rPr>
                <w:rFonts w:cs="Arial"/>
                <w:szCs w:val="22"/>
                <w:lang w:val="sk-SK"/>
              </w:rPr>
              <w:t>i</w:t>
            </w:r>
            <w:r w:rsidR="006346CA">
              <w:rPr>
                <w:rFonts w:cs="Arial"/>
                <w:szCs w:val="22"/>
                <w:lang w:val="sk-SK"/>
              </w:rPr>
              <w:t xml:space="preserve"> v zmysle podčlánku 8.1</w:t>
            </w:r>
            <w:r w:rsidR="00644BF6">
              <w:rPr>
                <w:rFonts w:cs="Arial"/>
                <w:szCs w:val="22"/>
                <w:lang w:val="sk-SK"/>
              </w:rPr>
              <w:t>.</w:t>
            </w:r>
            <w:r w:rsidR="006346CA">
              <w:rPr>
                <w:rFonts w:cs="Arial"/>
                <w:szCs w:val="22"/>
                <w:lang w:val="sk-SK"/>
              </w:rPr>
              <w:t xml:space="preserve"> </w:t>
            </w:r>
          </w:p>
          <w:bookmarkEnd w:id="1"/>
          <w:p w14:paraId="79A8C7C8" w14:textId="77777777" w:rsidR="006D3628" w:rsidRPr="00434723" w:rsidRDefault="006D3628" w:rsidP="00D045DE">
            <w:pPr>
              <w:jc w:val="both"/>
              <w:rPr>
                <w:rFonts w:cs="Arial"/>
                <w:szCs w:val="22"/>
                <w:lang w:val="sk-SK"/>
              </w:rPr>
            </w:pPr>
          </w:p>
          <w:p w14:paraId="5B053279"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w:t>
            </w:r>
            <w:r w:rsidR="00EE6971">
              <w:rPr>
                <w:rFonts w:cs="Arial"/>
                <w:szCs w:val="22"/>
                <w:lang w:val="sk-SK"/>
              </w:rPr>
              <w:t>Stavebnotechnickému dozoru a</w:t>
            </w:r>
            <w:r w:rsidRPr="00434723">
              <w:rPr>
                <w:rFonts w:cs="Arial"/>
                <w:szCs w:val="22"/>
                <w:lang w:val="sk-SK"/>
              </w:rPr>
              <w:t xml:space="preserve"> Objednávateľovi na s</w:t>
            </w:r>
            <w:r w:rsidR="00A0682E">
              <w:rPr>
                <w:rFonts w:cs="Arial"/>
                <w:szCs w:val="22"/>
                <w:lang w:val="sk-SK"/>
              </w:rPr>
              <w:t>ch</w:t>
            </w:r>
            <w:r w:rsidRPr="00434723">
              <w:rPr>
                <w:rFonts w:cs="Arial"/>
                <w:szCs w:val="22"/>
                <w:lang w:val="sk-SK"/>
              </w:rPr>
              <w:t xml:space="preserve">válenie Environmentálny plán výstavby </w:t>
            </w:r>
            <w:r w:rsidRPr="00434723">
              <w:rPr>
                <w:rFonts w:cs="Arial"/>
                <w:szCs w:val="22"/>
              </w:rPr>
              <w:t>podľa tohto podčlánku</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w:t>
            </w:r>
            <w:r w:rsidRPr="00434723">
              <w:rPr>
                <w:rFonts w:cs="Arial"/>
                <w:bCs/>
                <w:szCs w:val="22"/>
                <w:lang w:val="sk-SK"/>
              </w:rPr>
              <w:lastRenderedPageBreak/>
              <w:t xml:space="preserve">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11A6088" w14:textId="1C2A1DAC" w:rsidR="00DD096D" w:rsidRPr="00434723" w:rsidRDefault="00DD096D" w:rsidP="00DD096D">
            <w:pPr>
              <w:jc w:val="both"/>
              <w:rPr>
                <w:rFonts w:cs="Arial"/>
                <w:szCs w:val="22"/>
                <w:lang w:val="sk-SK"/>
              </w:rPr>
            </w:pPr>
            <w:r w:rsidRPr="00434723">
              <w:rPr>
                <w:rFonts w:cs="Arial"/>
                <w:szCs w:val="22"/>
                <w:lang w:val="sk-SK"/>
              </w:rPr>
              <w:t>.</w:t>
            </w:r>
          </w:p>
          <w:p w14:paraId="2BF62836" w14:textId="77777777" w:rsidR="00DD096D" w:rsidRPr="00434723" w:rsidRDefault="00DD096D" w:rsidP="00D045DE">
            <w:pPr>
              <w:jc w:val="both"/>
              <w:rPr>
                <w:rFonts w:cs="Arial"/>
                <w:szCs w:val="22"/>
                <w:lang w:val="sk-SK"/>
              </w:rPr>
            </w:pPr>
          </w:p>
          <w:p w14:paraId="1D715B30" w14:textId="33CEC433" w:rsidR="006D3628" w:rsidRPr="00434723" w:rsidRDefault="006D3628" w:rsidP="00D045DE">
            <w:pPr>
              <w:ind w:left="5" w:hanging="5"/>
              <w:jc w:val="both"/>
              <w:rPr>
                <w:rFonts w:cs="Arial"/>
                <w:szCs w:val="22"/>
              </w:rPr>
            </w:pPr>
            <w:r w:rsidRPr="00434723">
              <w:rPr>
                <w:rFonts w:cs="Arial"/>
                <w:szCs w:val="22"/>
                <w:lang w:val="sk-SK"/>
              </w:rPr>
              <w:t>Zhotoviteľ je povinný viesť evidenciu strojov a zariadení, prostredn</w:t>
            </w:r>
            <w:r w:rsidR="00E26101">
              <w:rPr>
                <w:rFonts w:cs="Arial"/>
                <w:szCs w:val="22"/>
                <w:lang w:val="sk-SK"/>
              </w:rPr>
              <w:t>íctvom ktorých realizuje Dielo.</w:t>
            </w:r>
            <w:r w:rsidRPr="00434723">
              <w:rPr>
                <w:rFonts w:cs="Arial"/>
                <w:szCs w:val="22"/>
                <w:lang w:val="sk-SK"/>
              </w:rPr>
              <w:t xml:space="preserve"> V rámci evidencie podľa predchádzajúcej vety je Zhotoviteľ povinný evidovať fotokópie technickej dokumentácie obsahujúcej informácie o výrobnom čísle stroja a zariadenia. V prípade, ak Zhotoviteľ nie je vlastníkom stroja a/alebo zariadenia </w:t>
            </w:r>
            <w:r w:rsidRPr="00434723">
              <w:rPr>
                <w:rFonts w:cs="Arial"/>
                <w:szCs w:val="22"/>
              </w:rPr>
              <w:t xml:space="preserve">je povinný zároveň evidovať písomnú zmluvu uzavretú s osobou, ktorá mu tieto stroje a/alebo zariadenia poskytla za účelom realizácie Diela. K osobám oprávneným viesť a/alebo obsluhovať stroje a zariadenia je Zhotoviteľ povinný evidovať fotokópie dokladov o ich odbornej spôsobilosti. Zhotoviteľ je povinný na požiadanie Objednávateľa </w:t>
            </w:r>
            <w:r w:rsidR="00171D33">
              <w:rPr>
                <w:rFonts w:cs="Arial"/>
                <w:szCs w:val="22"/>
              </w:rPr>
              <w:t xml:space="preserve">v ním stanovenej lehote </w:t>
            </w:r>
            <w:r w:rsidRPr="00434723">
              <w:rPr>
                <w:rFonts w:cs="Arial"/>
                <w:szCs w:val="22"/>
              </w:rPr>
              <w:t>predložiť mu evidenciu strojov a zariadení podľa tohto podčlánku vrátane súvisiacej dokumentácie, ktorú je Zhotoviteľ povinný evidovať podľa tohto podčlánku.</w:t>
            </w:r>
          </w:p>
          <w:p w14:paraId="20C4036D" w14:textId="77777777" w:rsidR="006D3628" w:rsidRPr="00434723" w:rsidRDefault="006D3628" w:rsidP="00D045DE">
            <w:pPr>
              <w:ind w:left="5"/>
              <w:jc w:val="both"/>
              <w:rPr>
                <w:rFonts w:cs="Arial"/>
                <w:szCs w:val="22"/>
                <w:lang w:val="sk-SK"/>
              </w:rPr>
            </w:pPr>
            <w:r w:rsidRPr="00434723">
              <w:rPr>
                <w:rFonts w:cs="Arial"/>
                <w:szCs w:val="22"/>
                <w:lang w:val="sk-SK"/>
              </w:rPr>
              <w:t xml:space="preserve">Pre vylúčenie pochybností platí, že stroje a zariadenia uvedené v Zozname strojov a zariadení </w:t>
            </w:r>
            <w:r w:rsidR="00171D33">
              <w:rPr>
                <w:rFonts w:cs="Arial"/>
                <w:szCs w:val="22"/>
                <w:lang w:val="sk-SK"/>
              </w:rPr>
              <w:t>podľa predchádzajúceho odseku</w:t>
            </w:r>
            <w:r w:rsidRPr="00434723">
              <w:rPr>
                <w:rFonts w:cs="Arial"/>
                <w:szCs w:val="22"/>
                <w:lang w:val="sk-SK"/>
              </w:rPr>
              <w:t xml:space="preserve"> sa považujú za Zariadenie Zhotoviteľa.</w:t>
            </w:r>
          </w:p>
          <w:p w14:paraId="1AC42EE9" w14:textId="77777777" w:rsidR="006D3628" w:rsidRPr="00434723" w:rsidRDefault="006D3628" w:rsidP="00D045DE">
            <w:pPr>
              <w:jc w:val="both"/>
              <w:rPr>
                <w:rFonts w:cs="Arial"/>
                <w:szCs w:val="22"/>
                <w:lang w:val="sk-SK"/>
              </w:rPr>
            </w:pPr>
          </w:p>
          <w:p w14:paraId="734870F7"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Objednávateľovi evidenciu </w:t>
            </w:r>
            <w:r w:rsidRPr="00434723">
              <w:rPr>
                <w:rFonts w:cs="Arial"/>
                <w:szCs w:val="22"/>
              </w:rPr>
              <w:t>strojov a zariadení podľa tohto podčlánku vrátane súvisiacej dokumentácie</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D22A925" w14:textId="77777777" w:rsidR="006D3628" w:rsidRPr="00434723" w:rsidRDefault="006D3628" w:rsidP="00D045DE">
            <w:pPr>
              <w:jc w:val="both"/>
              <w:rPr>
                <w:rFonts w:cs="Arial"/>
                <w:szCs w:val="22"/>
                <w:lang w:val="sk-SK"/>
              </w:rPr>
            </w:pPr>
          </w:p>
          <w:p w14:paraId="75BFBC31" w14:textId="77777777" w:rsidR="009B6A56" w:rsidRDefault="009B6A56" w:rsidP="00D045DE">
            <w:pPr>
              <w:jc w:val="both"/>
              <w:rPr>
                <w:rFonts w:cs="Arial"/>
                <w:snapToGrid w:val="0"/>
                <w:szCs w:val="22"/>
                <w:lang w:val="sk-SK"/>
              </w:rPr>
            </w:pPr>
          </w:p>
          <w:p w14:paraId="57A39624" w14:textId="77777777" w:rsidR="009B6A56" w:rsidRDefault="009B6A56" w:rsidP="009B6A5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platnosť </w:t>
            </w:r>
            <w:r w:rsidRPr="009B6A56">
              <w:rPr>
                <w:rFonts w:cs="Arial"/>
                <w:szCs w:val="22"/>
                <w:lang w:val="sk-SK" w:eastAsia="sk-SK"/>
              </w:rPr>
              <w:t>certifikát</w:t>
            </w:r>
            <w:r>
              <w:rPr>
                <w:rFonts w:cs="Arial"/>
                <w:szCs w:val="22"/>
                <w:lang w:val="sk-SK" w:eastAsia="sk-SK"/>
              </w:rPr>
              <w:t>u</w:t>
            </w:r>
            <w:r w:rsidRPr="009B6A56">
              <w:rPr>
                <w:rFonts w:cs="Arial"/>
                <w:szCs w:val="22"/>
                <w:lang w:val="sk-SK" w:eastAsia="sk-SK"/>
              </w:rPr>
              <w:t xml:space="preserve"> o zavedení systému environmentálneho riadenia v zmysle p</w:t>
            </w:r>
            <w:r>
              <w:rPr>
                <w:rFonts w:cs="Arial"/>
                <w:szCs w:val="22"/>
                <w:lang w:val="sk-SK" w:eastAsia="sk-SK"/>
              </w:rPr>
              <w:t>ožiadaviek normy ISO14001 vydaného</w:t>
            </w:r>
            <w:r w:rsidRPr="009B6A56">
              <w:rPr>
                <w:rFonts w:cs="Arial"/>
                <w:szCs w:val="22"/>
                <w:lang w:val="sk-SK" w:eastAsia="sk-SK"/>
              </w:rPr>
              <w:t xml:space="preserve"> nezávislou inštitúciou</w:t>
            </w:r>
            <w:r>
              <w:rPr>
                <w:rFonts w:cs="Arial"/>
                <w:szCs w:val="22"/>
                <w:lang w:val="sk-SK" w:eastAsia="sk-SK"/>
              </w:rPr>
              <w:t>, ktoré predkladal v súlade s § 34 ods. 1 p</w:t>
            </w:r>
            <w:r w:rsidR="00210A4E">
              <w:rPr>
                <w:rFonts w:cs="Arial"/>
                <w:szCs w:val="22"/>
                <w:lang w:val="sk-SK" w:eastAsia="sk-SK"/>
              </w:rPr>
              <w:t>í</w:t>
            </w:r>
            <w:r>
              <w:rPr>
                <w:rFonts w:cs="Arial"/>
                <w:szCs w:val="22"/>
                <w:lang w:val="sk-SK" w:eastAsia="sk-SK"/>
              </w:rPr>
              <w:t xml:space="preserve">sm. h) v rámci svojej ponuky vo verejenej súťaži, ktorej výsledkom je táto Zmluva </w:t>
            </w:r>
            <w:r w:rsidRPr="007E1937">
              <w:rPr>
                <w:rFonts w:cs="Arial"/>
                <w:szCs w:val="22"/>
                <w:lang w:val="sk-SK" w:eastAsia="sk-SK"/>
              </w:rPr>
              <w:t xml:space="preserve">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9C3C41C" w14:textId="77777777" w:rsidR="009B6A56" w:rsidRDefault="009B6A56" w:rsidP="009B6A56">
            <w:pPr>
              <w:autoSpaceDE w:val="0"/>
              <w:autoSpaceDN w:val="0"/>
              <w:adjustRightInd w:val="0"/>
              <w:ind w:right="141"/>
              <w:jc w:val="both"/>
              <w:rPr>
                <w:rFonts w:cs="Arial"/>
                <w:szCs w:val="22"/>
                <w:lang w:val="sk-SK" w:eastAsia="sk-SK"/>
              </w:rPr>
            </w:pPr>
          </w:p>
          <w:p w14:paraId="264748A1" w14:textId="77777777" w:rsidR="009B6A56" w:rsidRDefault="009B6A56" w:rsidP="009B6A5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w:t>
            </w:r>
            <w:r>
              <w:rPr>
                <w:rFonts w:cs="Arial"/>
                <w:szCs w:val="22"/>
                <w:lang w:val="sk-SK" w:eastAsia="sk-SK"/>
              </w:rPr>
              <w:lastRenderedPageBreak/>
              <w:t xml:space="preserve">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7BA15E4" w14:textId="77777777" w:rsidR="00BE58EF" w:rsidRPr="00434723" w:rsidRDefault="00BE58EF" w:rsidP="00D045DE">
            <w:pPr>
              <w:jc w:val="both"/>
              <w:rPr>
                <w:rFonts w:cs="Arial"/>
                <w:szCs w:val="22"/>
                <w:lang w:val="sk-SK"/>
              </w:rPr>
            </w:pPr>
          </w:p>
        </w:tc>
      </w:tr>
      <w:tr w:rsidR="00BE58EF" w:rsidRPr="00434723" w14:paraId="57D97B95" w14:textId="77777777" w:rsidTr="009B6A56">
        <w:trPr>
          <w:trHeight w:val="113"/>
        </w:trPr>
        <w:tc>
          <w:tcPr>
            <w:tcW w:w="1418" w:type="dxa"/>
          </w:tcPr>
          <w:p w14:paraId="2154DAFB" w14:textId="77777777" w:rsidR="009A6CD3" w:rsidRDefault="009A6CD3" w:rsidP="007008A6">
            <w:pPr>
              <w:rPr>
                <w:rFonts w:cs="Arial"/>
                <w:b/>
                <w:szCs w:val="22"/>
              </w:rPr>
            </w:pPr>
          </w:p>
          <w:p w14:paraId="4F618595" w14:textId="77777777" w:rsidR="00AF2AF1" w:rsidRDefault="00AF2AF1" w:rsidP="007008A6">
            <w:pPr>
              <w:rPr>
                <w:rFonts w:cs="Arial"/>
                <w:b/>
                <w:szCs w:val="22"/>
              </w:rPr>
            </w:pPr>
          </w:p>
          <w:p w14:paraId="2EA2C910" w14:textId="3128556C" w:rsidR="00BE58EF" w:rsidRPr="00434723" w:rsidRDefault="00BE58EF" w:rsidP="007008A6">
            <w:pPr>
              <w:rPr>
                <w:rFonts w:cs="Arial"/>
                <w:b/>
                <w:szCs w:val="22"/>
              </w:rPr>
            </w:pPr>
            <w:r w:rsidRPr="00434723">
              <w:rPr>
                <w:rFonts w:cs="Arial"/>
                <w:b/>
                <w:szCs w:val="22"/>
              </w:rPr>
              <w:t xml:space="preserve">Podčlánok </w:t>
            </w:r>
          </w:p>
          <w:p w14:paraId="360838D0" w14:textId="77777777" w:rsidR="00BE58EF" w:rsidRPr="00434723" w:rsidRDefault="00BE58EF" w:rsidP="007008A6">
            <w:pPr>
              <w:rPr>
                <w:rFonts w:cs="Arial"/>
                <w:b/>
                <w:szCs w:val="22"/>
              </w:rPr>
            </w:pPr>
            <w:r w:rsidRPr="00434723">
              <w:rPr>
                <w:rFonts w:cs="Arial"/>
                <w:b/>
                <w:szCs w:val="22"/>
              </w:rPr>
              <w:t>4.2</w:t>
            </w:r>
          </w:p>
        </w:tc>
        <w:tc>
          <w:tcPr>
            <w:tcW w:w="2410" w:type="dxa"/>
          </w:tcPr>
          <w:p w14:paraId="747860C5" w14:textId="77777777" w:rsidR="009A6CD3" w:rsidRDefault="009A6CD3" w:rsidP="009A6CD3">
            <w:pPr>
              <w:rPr>
                <w:rFonts w:cs="Arial"/>
                <w:b/>
                <w:szCs w:val="22"/>
                <w:lang w:val="sk-SK"/>
              </w:rPr>
            </w:pPr>
          </w:p>
          <w:p w14:paraId="49256445" w14:textId="77777777" w:rsidR="00AF2AF1" w:rsidRDefault="00AF2AF1" w:rsidP="009A6CD3">
            <w:pPr>
              <w:rPr>
                <w:rFonts w:cs="Arial"/>
                <w:b/>
                <w:szCs w:val="22"/>
                <w:lang w:val="sk-SK"/>
              </w:rPr>
            </w:pPr>
          </w:p>
          <w:p w14:paraId="75AA245A" w14:textId="48B52828" w:rsidR="00BE58EF" w:rsidRPr="00434723" w:rsidRDefault="00BE58EF" w:rsidP="009A6CD3">
            <w:pPr>
              <w:rPr>
                <w:rFonts w:cs="Arial"/>
                <w:b/>
                <w:szCs w:val="22"/>
                <w:lang w:val="sk-SK"/>
              </w:rPr>
            </w:pPr>
            <w:r w:rsidRPr="00434723">
              <w:rPr>
                <w:rFonts w:cs="Arial"/>
                <w:b/>
                <w:szCs w:val="22"/>
                <w:lang w:val="sk-SK"/>
              </w:rPr>
              <w:t xml:space="preserve">Zábezpeka na vykonanie prác </w:t>
            </w:r>
          </w:p>
        </w:tc>
        <w:tc>
          <w:tcPr>
            <w:tcW w:w="5811" w:type="dxa"/>
          </w:tcPr>
          <w:p w14:paraId="0AFF202E" w14:textId="0E5FC5BF" w:rsidR="006F7209" w:rsidRDefault="006F7209" w:rsidP="001B5D14">
            <w:pPr>
              <w:keepNext/>
              <w:keepLines/>
              <w:tabs>
                <w:tab w:val="left" w:pos="0"/>
                <w:tab w:val="left" w:pos="1080"/>
                <w:tab w:val="left" w:pos="1440"/>
              </w:tabs>
              <w:jc w:val="both"/>
              <w:outlineLvl w:val="1"/>
              <w:rPr>
                <w:rFonts w:cs="Arial"/>
                <w:bCs/>
              </w:rPr>
            </w:pPr>
          </w:p>
          <w:p w14:paraId="78823A6E" w14:textId="77777777" w:rsidR="006F7209" w:rsidRDefault="006F7209" w:rsidP="001B5D14">
            <w:pPr>
              <w:keepNext/>
              <w:keepLines/>
              <w:tabs>
                <w:tab w:val="left" w:pos="0"/>
                <w:tab w:val="left" w:pos="1080"/>
                <w:tab w:val="left" w:pos="1440"/>
              </w:tabs>
              <w:jc w:val="both"/>
              <w:outlineLvl w:val="1"/>
              <w:rPr>
                <w:rFonts w:cs="Arial"/>
                <w:bCs/>
              </w:rPr>
            </w:pPr>
          </w:p>
          <w:p w14:paraId="3708973B" w14:textId="77777777" w:rsidR="001B5D14" w:rsidRDefault="001B5D14" w:rsidP="001B5D14">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F9E8348" w14:textId="77777777" w:rsidR="001B5D14" w:rsidRPr="00742FB8" w:rsidRDefault="001B5D14" w:rsidP="001B5D14">
            <w:pPr>
              <w:keepNext/>
              <w:keepLines/>
              <w:tabs>
                <w:tab w:val="left" w:pos="0"/>
                <w:tab w:val="left" w:pos="1080"/>
                <w:tab w:val="left" w:pos="1440"/>
              </w:tabs>
              <w:jc w:val="both"/>
              <w:outlineLvl w:val="1"/>
              <w:rPr>
                <w:rFonts w:cs="Arial"/>
                <w:bCs/>
              </w:rPr>
            </w:pPr>
          </w:p>
          <w:p w14:paraId="5F1F3A9E" w14:textId="77777777" w:rsidR="001B5D14" w:rsidRDefault="001B5D14" w:rsidP="001B5D14">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18BAF4" w14:textId="77777777" w:rsidR="001B5D14" w:rsidRPr="00742FB8" w:rsidRDefault="001B5D14" w:rsidP="001B5D14">
            <w:pPr>
              <w:tabs>
                <w:tab w:val="left" w:pos="-2"/>
              </w:tabs>
              <w:ind w:left="-2" w:right="141" w:firstLine="2"/>
              <w:jc w:val="both"/>
              <w:rPr>
                <w:rFonts w:cs="Arial"/>
              </w:rPr>
            </w:pPr>
          </w:p>
          <w:p w14:paraId="6BC910A2" w14:textId="77777777" w:rsidR="001B5D14" w:rsidRDefault="001B5D14" w:rsidP="001B5D14">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1B900992" w14:textId="77777777" w:rsidR="001B5D14" w:rsidRPr="00742FB8" w:rsidRDefault="001B5D14" w:rsidP="001B5D14">
            <w:pPr>
              <w:tabs>
                <w:tab w:val="left" w:pos="-2"/>
              </w:tabs>
              <w:ind w:left="-2" w:right="141" w:firstLine="2"/>
              <w:jc w:val="both"/>
              <w:rPr>
                <w:rFonts w:cs="Arial"/>
                <w:bCs/>
                <w:szCs w:val="22"/>
              </w:rPr>
            </w:pPr>
          </w:p>
          <w:p w14:paraId="7FCBDD1C" w14:textId="77777777" w:rsidR="001B5D14" w:rsidRDefault="001B5D14" w:rsidP="001B5D14">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4AEE686B" w14:textId="77777777" w:rsidR="001B5D14" w:rsidRPr="005B0752" w:rsidRDefault="001B5D14" w:rsidP="001B5D14">
            <w:pPr>
              <w:tabs>
                <w:tab w:val="left" w:pos="-2"/>
              </w:tabs>
              <w:ind w:left="-2" w:right="141" w:firstLine="2"/>
              <w:jc w:val="both"/>
              <w:rPr>
                <w:rFonts w:cs="Arial"/>
                <w:bCs/>
                <w:szCs w:val="22"/>
              </w:rPr>
            </w:pPr>
          </w:p>
          <w:p w14:paraId="3728A46B" w14:textId="77777777" w:rsidR="001B5D14" w:rsidRPr="0074407A" w:rsidRDefault="001B5D14" w:rsidP="001B5D14">
            <w:pPr>
              <w:tabs>
                <w:tab w:val="left" w:pos="-2"/>
              </w:tabs>
              <w:ind w:left="-2" w:right="141" w:firstLine="2"/>
              <w:jc w:val="both"/>
              <w:rPr>
                <w:rFonts w:cs="Arial"/>
              </w:rPr>
            </w:pPr>
            <w:r w:rsidRPr="00566FC4">
              <w:rPr>
                <w:rFonts w:cs="Arial"/>
                <w:bCs/>
                <w:szCs w:val="22"/>
              </w:rPr>
              <w:lastRenderedPageBreak/>
              <w:t>Banku, ktorá poskytne bankovú</w:t>
            </w:r>
            <w:r w:rsidRPr="0074407A">
              <w:rPr>
                <w:rFonts w:cs="Arial"/>
              </w:rPr>
              <w:t xml:space="preserve"> záruku a obsah záručnej listiny musí vopred schváliť Objednávateľ.</w:t>
            </w:r>
          </w:p>
          <w:p w14:paraId="2D3864A7" w14:textId="77777777" w:rsidR="001B5D14" w:rsidRPr="000A1C4B" w:rsidRDefault="001B5D14" w:rsidP="001B5D14">
            <w:pPr>
              <w:tabs>
                <w:tab w:val="left" w:pos="114"/>
                <w:tab w:val="num" w:pos="523"/>
              </w:tabs>
              <w:ind w:right="141"/>
              <w:rPr>
                <w:rFonts w:cs="Arial"/>
                <w:szCs w:val="22"/>
              </w:rPr>
            </w:pPr>
          </w:p>
          <w:p w14:paraId="677A34F4" w14:textId="77777777" w:rsidR="001B5D14" w:rsidRDefault="001B5D14" w:rsidP="001B5D14">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564E701F" w14:textId="77777777" w:rsidR="001B5D14" w:rsidRPr="006C2974" w:rsidRDefault="001B5D14" w:rsidP="001B5D14">
            <w:pPr>
              <w:jc w:val="both"/>
              <w:rPr>
                <w:rFonts w:cs="Arial"/>
                <w:szCs w:val="22"/>
              </w:rPr>
            </w:pPr>
          </w:p>
          <w:p w14:paraId="1A303C4A" w14:textId="77777777" w:rsidR="001B5D14" w:rsidRPr="006C2974" w:rsidRDefault="001B5D14" w:rsidP="001B5D14">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ň platnosti pôvodnej Zábezpeky na vykonanie prác. V prípade, ak Zhotoviteľ nepredĺži platnosť Zábezpeky podľa predchádzajúcej vety, vzniká Objednávateľovi nárok na zaplatenie zmluvnej pokuty vo výške 5 000,- EUR (slovom päťtisíc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785B35B" w14:textId="77777777" w:rsidR="001B5D14" w:rsidRPr="006C2974" w:rsidRDefault="001B5D14" w:rsidP="001B5D14">
            <w:pPr>
              <w:jc w:val="both"/>
              <w:rPr>
                <w:rFonts w:cs="Arial"/>
                <w:bCs/>
                <w:szCs w:val="22"/>
              </w:rPr>
            </w:pPr>
          </w:p>
          <w:p w14:paraId="6F3E870B" w14:textId="77777777" w:rsidR="001B5D14" w:rsidRPr="006C2974" w:rsidRDefault="001B5D14" w:rsidP="001B5D14">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4CCF9ACB" w14:textId="77777777" w:rsidR="001B5D14" w:rsidRPr="006C2974" w:rsidRDefault="001B5D14" w:rsidP="001B5D14">
            <w:pPr>
              <w:jc w:val="both"/>
              <w:rPr>
                <w:rFonts w:cs="Arial"/>
                <w:bCs/>
                <w:szCs w:val="22"/>
              </w:rPr>
            </w:pPr>
          </w:p>
          <w:p w14:paraId="537249DE" w14:textId="77777777" w:rsidR="001B5D14" w:rsidRPr="006C2974" w:rsidRDefault="001B5D14" w:rsidP="001B5D14">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 Nároky Objednávateľa).</w:t>
            </w:r>
          </w:p>
          <w:p w14:paraId="6288A79B" w14:textId="77777777" w:rsidR="001B5D14" w:rsidRPr="006C2974" w:rsidRDefault="001B5D14" w:rsidP="001B5D14">
            <w:pPr>
              <w:jc w:val="both"/>
              <w:rPr>
                <w:rFonts w:cs="Arial"/>
                <w:bCs/>
                <w:i/>
                <w:szCs w:val="22"/>
              </w:rPr>
            </w:pPr>
          </w:p>
          <w:p w14:paraId="2F92DCF8" w14:textId="77777777" w:rsidR="001B5D14" w:rsidRPr="006C2974" w:rsidRDefault="001B5D14" w:rsidP="001B5D14">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3033F302" w14:textId="77777777" w:rsidR="001B5D14" w:rsidRPr="006C2974" w:rsidRDefault="001B5D14" w:rsidP="001B5D14">
            <w:pPr>
              <w:jc w:val="both"/>
              <w:rPr>
                <w:rFonts w:cs="Arial"/>
                <w:bCs/>
                <w:szCs w:val="22"/>
              </w:rPr>
            </w:pPr>
          </w:p>
          <w:p w14:paraId="53FE5031" w14:textId="77777777" w:rsidR="001B5D14" w:rsidRPr="006C2974" w:rsidRDefault="001B5D14" w:rsidP="001B5D14">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5E57580B" w14:textId="77777777" w:rsidR="00BE58EF" w:rsidRPr="00434723" w:rsidRDefault="00BE58EF" w:rsidP="001B5D14">
            <w:pPr>
              <w:jc w:val="both"/>
              <w:rPr>
                <w:rFonts w:cs="Arial"/>
                <w:bCs/>
                <w:szCs w:val="22"/>
                <w:lang w:val="sk-SK"/>
              </w:rPr>
            </w:pPr>
          </w:p>
        </w:tc>
      </w:tr>
      <w:tr w:rsidR="00BE58EF" w:rsidRPr="00434723" w14:paraId="04B4AF21" w14:textId="77777777" w:rsidTr="009B6A56">
        <w:tc>
          <w:tcPr>
            <w:tcW w:w="1418" w:type="dxa"/>
          </w:tcPr>
          <w:p w14:paraId="4D66D7F2"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D77506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4.3</w:t>
            </w:r>
          </w:p>
        </w:tc>
        <w:tc>
          <w:tcPr>
            <w:tcW w:w="2410" w:type="dxa"/>
          </w:tcPr>
          <w:p w14:paraId="65556CEB" w14:textId="77777777" w:rsidR="00BE58EF" w:rsidRPr="00434723" w:rsidRDefault="00BE58EF" w:rsidP="00ED70AF">
            <w:pPr>
              <w:pStyle w:val="NoIndent"/>
              <w:rPr>
                <w:rFonts w:ascii="Arial" w:hAnsi="Arial" w:cs="Arial"/>
                <w:b/>
                <w:color w:val="auto"/>
                <w:szCs w:val="22"/>
                <w:lang w:val="sk-SK"/>
              </w:rPr>
            </w:pPr>
            <w:r w:rsidRPr="00434723">
              <w:rPr>
                <w:rFonts w:ascii="Arial" w:hAnsi="Arial" w:cs="Arial"/>
                <w:b/>
                <w:color w:val="auto"/>
                <w:szCs w:val="22"/>
                <w:lang w:val="sk-SK"/>
              </w:rPr>
              <w:t>Predstaviteľ Zhotoviteľa</w:t>
            </w:r>
          </w:p>
        </w:tc>
        <w:tc>
          <w:tcPr>
            <w:tcW w:w="5811" w:type="dxa"/>
          </w:tcPr>
          <w:p w14:paraId="19404F03" w14:textId="77777777" w:rsidR="00BE58EF" w:rsidRPr="00434723" w:rsidRDefault="00BE58EF" w:rsidP="00D045DE">
            <w:pPr>
              <w:pStyle w:val="NoIndent"/>
              <w:jc w:val="both"/>
              <w:rPr>
                <w:rFonts w:ascii="Arial" w:hAnsi="Arial" w:cs="Arial"/>
                <w:color w:val="auto"/>
                <w:szCs w:val="22"/>
                <w:lang w:val="sk-SK"/>
              </w:rPr>
            </w:pPr>
            <w:r w:rsidRPr="00434723">
              <w:rPr>
                <w:rFonts w:ascii="Arial" w:hAnsi="Arial" w:cs="Arial"/>
                <w:color w:val="auto"/>
                <w:szCs w:val="22"/>
                <w:lang w:val="sk-SK"/>
              </w:rPr>
              <w:t>Štvrtý odsek nahraďte textom:</w:t>
            </w:r>
          </w:p>
          <w:p w14:paraId="5323DF2F" w14:textId="77777777" w:rsidR="00BE58EF" w:rsidRPr="00434723" w:rsidRDefault="00BE58EF" w:rsidP="00ED70AF">
            <w:pPr>
              <w:jc w:val="both"/>
              <w:rPr>
                <w:rFonts w:cs="Arial"/>
                <w:szCs w:val="22"/>
                <w:lang w:val="sk-SK"/>
              </w:rPr>
            </w:pPr>
          </w:p>
          <w:p w14:paraId="2235F7A6" w14:textId="77777777" w:rsidR="001B5D14" w:rsidRDefault="00BE58EF" w:rsidP="00D045DE">
            <w:pPr>
              <w:jc w:val="both"/>
              <w:rPr>
                <w:rFonts w:cs="Arial"/>
                <w:szCs w:val="22"/>
                <w:lang w:val="sk-SK"/>
              </w:rPr>
            </w:pPr>
            <w:r w:rsidRPr="00434723">
              <w:rPr>
                <w:rFonts w:cs="Arial"/>
                <w:szCs w:val="22"/>
                <w:lang w:val="sk-SK"/>
              </w:rPr>
              <w:lastRenderedPageBreak/>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0B6A7286" w14:textId="77777777" w:rsidR="00BE58EF" w:rsidRPr="00434723" w:rsidRDefault="00BE58EF" w:rsidP="00D045DE">
            <w:pPr>
              <w:jc w:val="both"/>
              <w:rPr>
                <w:rFonts w:cs="Arial"/>
                <w:szCs w:val="22"/>
                <w:lang w:val="sk-SK"/>
              </w:rPr>
            </w:pPr>
            <w:r w:rsidRPr="00434723">
              <w:rPr>
                <w:rFonts w:cs="Arial"/>
                <w:szCs w:val="22"/>
                <w:lang w:val="sk-SK"/>
              </w:rPr>
              <w:t xml:space="preserve">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Hlavným stavbyvedúcim (zástupcom Riaditeľa stavby), pričom Stavebnotechnický dozor a Objednávateľ musia byť o tejto skutočnosti vopred písomne informovaní. “ </w:t>
            </w:r>
          </w:p>
          <w:p w14:paraId="0DB842A5" w14:textId="77777777" w:rsidR="00BE58EF" w:rsidRPr="00434723" w:rsidRDefault="00BE58EF" w:rsidP="00D045DE">
            <w:pPr>
              <w:jc w:val="both"/>
              <w:rPr>
                <w:rFonts w:cs="Arial"/>
                <w:szCs w:val="22"/>
                <w:lang w:val="sk-SK"/>
              </w:rPr>
            </w:pPr>
          </w:p>
          <w:p w14:paraId="70E15DC0" w14:textId="77777777" w:rsidR="00BE58EF" w:rsidRPr="00434723" w:rsidRDefault="00BE58EF" w:rsidP="00D045DE">
            <w:pPr>
              <w:jc w:val="both"/>
              <w:rPr>
                <w:rFonts w:cs="Arial"/>
                <w:szCs w:val="22"/>
                <w:lang w:val="sk-SK"/>
              </w:rPr>
            </w:pPr>
            <w:r w:rsidRPr="00434723">
              <w:rPr>
                <w:rFonts w:cs="Arial"/>
                <w:szCs w:val="22"/>
                <w:lang w:val="sk-SK"/>
              </w:rPr>
              <w:t>Šiesty odsek nahraďte textom:</w:t>
            </w:r>
          </w:p>
          <w:p w14:paraId="10D6763B" w14:textId="77777777" w:rsidR="00BE58EF" w:rsidRPr="00434723" w:rsidRDefault="00BE58EF" w:rsidP="00D045DE">
            <w:pPr>
              <w:jc w:val="both"/>
              <w:rPr>
                <w:rFonts w:cs="Arial"/>
                <w:szCs w:val="22"/>
                <w:lang w:val="sk-SK"/>
              </w:rPr>
            </w:pPr>
          </w:p>
          <w:p w14:paraId="0E826311" w14:textId="77777777" w:rsidR="00BE58EF" w:rsidRPr="00434723" w:rsidRDefault="00BE58EF" w:rsidP="00D045DE">
            <w:pPr>
              <w:jc w:val="both"/>
              <w:rPr>
                <w:rFonts w:cs="Arial"/>
                <w:szCs w:val="22"/>
                <w:lang w:val="sk-SK"/>
              </w:rPr>
            </w:pPr>
            <w:r w:rsidRPr="00434723">
              <w:rPr>
                <w:rFonts w:cs="Arial"/>
                <w:szCs w:val="22"/>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3B1F4E68" w14:textId="77777777" w:rsidR="00BE58EF" w:rsidRPr="00434723" w:rsidRDefault="00BE58EF" w:rsidP="00D045DE">
            <w:pPr>
              <w:jc w:val="both"/>
              <w:rPr>
                <w:rFonts w:cs="Arial"/>
                <w:szCs w:val="22"/>
                <w:lang w:val="sk-SK"/>
              </w:rPr>
            </w:pPr>
          </w:p>
          <w:p w14:paraId="3B0FAD58" w14:textId="77777777" w:rsidR="00BE58EF" w:rsidRPr="00434723" w:rsidRDefault="00BE58EF" w:rsidP="00D045DE">
            <w:pPr>
              <w:jc w:val="both"/>
              <w:rPr>
                <w:rFonts w:cs="Arial"/>
                <w:szCs w:val="22"/>
                <w:lang w:val="sk-SK"/>
              </w:rPr>
            </w:pPr>
            <w:r w:rsidRPr="00434723">
              <w:rPr>
                <w:rFonts w:cs="Arial"/>
                <w:szCs w:val="22"/>
                <w:lang w:val="sk-SK"/>
              </w:rPr>
              <w:t>Na konci siedmeho odseku vložte text:</w:t>
            </w:r>
          </w:p>
          <w:p w14:paraId="6379E055" w14:textId="77777777" w:rsidR="00BE58EF" w:rsidRPr="00434723" w:rsidRDefault="00BE58EF" w:rsidP="00D045DE">
            <w:pPr>
              <w:jc w:val="both"/>
              <w:rPr>
                <w:rFonts w:cs="Arial"/>
                <w:szCs w:val="22"/>
                <w:lang w:val="sk-SK"/>
              </w:rPr>
            </w:pPr>
          </w:p>
          <w:p w14:paraId="55A01523" w14:textId="77777777" w:rsidR="00E54749" w:rsidRPr="00434723" w:rsidRDefault="00E54749" w:rsidP="00D045DE">
            <w:pPr>
              <w:jc w:val="both"/>
              <w:rPr>
                <w:rFonts w:cs="Arial"/>
                <w:szCs w:val="22"/>
                <w:lang w:val="sk-SK"/>
              </w:rPr>
            </w:pPr>
            <w:r w:rsidRPr="00434723">
              <w:rPr>
                <w:rFonts w:cs="Arial"/>
                <w:szCs w:val="22"/>
                <w:lang w:val="sk-SK"/>
              </w:rPr>
              <w:t>„</w:t>
            </w:r>
            <w:r w:rsidRPr="00434723">
              <w:rPr>
                <w:rFonts w:cs="Arial"/>
                <w:szCs w:val="22"/>
              </w:rPr>
              <w:t>Objednávateľ za účelom bezproblémovej komunikácie s kľúčovými odborníkmi: Riaditeľ stavby – Predstaviteľ Zhotoviteľa</w:t>
            </w:r>
            <w:r w:rsidR="005951B7">
              <w:rPr>
                <w:rFonts w:cs="Arial"/>
                <w:szCs w:val="22"/>
              </w:rPr>
              <w:t>,</w:t>
            </w:r>
            <w:r w:rsidRPr="00434723">
              <w:rPr>
                <w:rFonts w:cs="Arial"/>
                <w:szCs w:val="22"/>
              </w:rPr>
              <w:t>Hlavný stavbyvedúci</w:t>
            </w:r>
            <w:r w:rsidR="005951B7">
              <w:rPr>
                <w:rFonts w:cs="Arial"/>
                <w:szCs w:val="22"/>
              </w:rPr>
              <w:t>, stavbyvedúci pre cesty a stavbyvedúci pre mosty</w:t>
            </w:r>
            <w:r w:rsidRPr="00434723">
              <w:rPr>
                <w:rFonts w:cs="Arial"/>
                <w:szCs w:val="22"/>
              </w:rPr>
              <w:t xml:space="preserve"> požaduje, aby ovládali slovenský jazyk alebo český jazyk minimálne na úrovni C1</w:t>
            </w:r>
            <w:r w:rsidR="005951B7">
              <w:rPr>
                <w:rFonts w:cs="Arial"/>
                <w:szCs w:val="22"/>
              </w:rPr>
              <w:t xml:space="preserve"> – riaditeľ stavby-predstaviteľ zhotoviteľa a B2 – hlavný stavbyvedúci, stavbyvdúci pre cesty a stavbyvedúci pre mosty.</w:t>
            </w:r>
            <w:r w:rsidRPr="00434723">
              <w:rPr>
                <w:rFonts w:cs="Arial"/>
                <w:szCs w:val="22"/>
              </w:rPr>
              <w:t xml:space="preserve">.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w:t>
            </w:r>
            <w:r w:rsidRPr="00434723">
              <w:rPr>
                <w:rFonts w:cs="Arial"/>
                <w:szCs w:val="22"/>
              </w:rPr>
              <w:lastRenderedPageBreak/>
              <w:t>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00871290">
              <w:rPr>
                <w:rFonts w:cs="Arial"/>
                <w:szCs w:val="22"/>
              </w:rPr>
              <w:t>.”</w:t>
            </w:r>
          </w:p>
          <w:p w14:paraId="7957CE02" w14:textId="77777777" w:rsidR="00BE58EF" w:rsidRPr="00434723" w:rsidRDefault="00BE58EF" w:rsidP="00D045DE">
            <w:pPr>
              <w:jc w:val="both"/>
              <w:rPr>
                <w:rFonts w:cs="Arial"/>
                <w:szCs w:val="22"/>
                <w:lang w:val="sk-SK"/>
              </w:rPr>
            </w:pPr>
          </w:p>
          <w:p w14:paraId="38870AF4" w14:textId="77777777" w:rsidR="00BE58EF" w:rsidRPr="00434723" w:rsidRDefault="00BE58EF" w:rsidP="00D045DE">
            <w:pPr>
              <w:jc w:val="both"/>
              <w:rPr>
                <w:rFonts w:cs="Arial"/>
                <w:szCs w:val="22"/>
                <w:lang w:val="sk-SK"/>
              </w:rPr>
            </w:pPr>
            <w:r w:rsidRPr="00434723">
              <w:rPr>
                <w:rFonts w:cs="Arial"/>
                <w:szCs w:val="22"/>
                <w:lang w:val="sk-SK"/>
              </w:rPr>
              <w:t>Na konci podčlánku vložte text:</w:t>
            </w:r>
          </w:p>
          <w:p w14:paraId="2FBBFF98" w14:textId="77777777" w:rsidR="00BE58EF" w:rsidRPr="00434723" w:rsidRDefault="00BE58EF" w:rsidP="00D045DE">
            <w:pPr>
              <w:jc w:val="both"/>
              <w:rPr>
                <w:rFonts w:cs="Arial"/>
                <w:szCs w:val="22"/>
                <w:lang w:val="sk-SK"/>
              </w:rPr>
            </w:pPr>
          </w:p>
          <w:p w14:paraId="5A493299" w14:textId="77777777" w:rsidR="00BE58EF" w:rsidRPr="00434723" w:rsidRDefault="00BE58EF" w:rsidP="00D045DE">
            <w:pPr>
              <w:jc w:val="both"/>
              <w:rPr>
                <w:rFonts w:cs="Arial"/>
                <w:szCs w:val="22"/>
                <w:lang w:val="sk-SK"/>
              </w:rPr>
            </w:pPr>
            <w:r w:rsidRPr="00434723">
              <w:rPr>
                <w:rFonts w:cs="Arial"/>
                <w:szCs w:val="22"/>
                <w:lang w:val="sk-SK"/>
              </w:rPr>
              <w:t xml:space="preserve">„V prípade, ak Zhotoviteľ poruší svoju povinnosť podľa druhej vety štvrtého odseku, vzniká Objednávateľovi nárok na zaplatenie zmluvnej pokuty vo výške </w:t>
            </w:r>
            <w:r w:rsidR="001B5D14">
              <w:rPr>
                <w:rFonts w:cs="Arial"/>
                <w:szCs w:val="22"/>
                <w:lang w:val="sk-SK"/>
              </w:rPr>
              <w:t>0,5</w:t>
            </w:r>
            <w:r w:rsidRPr="00434723">
              <w:rPr>
                <w:rFonts w:cs="Arial"/>
                <w:szCs w:val="22"/>
                <w:lang w:val="sk-SK"/>
              </w:rPr>
              <w:t xml:space="preserve">% z Akceptovanej zmluvnej hodnoty bez DPH za každé aj opakované porušenie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45270341" w14:textId="77777777" w:rsidR="00BE58EF" w:rsidRPr="00434723" w:rsidRDefault="00BE58EF" w:rsidP="000A2FDD">
            <w:pPr>
              <w:jc w:val="both"/>
              <w:rPr>
                <w:rFonts w:cs="Arial"/>
                <w:szCs w:val="22"/>
                <w:lang w:val="sk-SK"/>
              </w:rPr>
            </w:pPr>
          </w:p>
        </w:tc>
      </w:tr>
      <w:tr w:rsidR="00BE58EF" w:rsidRPr="00434723" w14:paraId="256864EB" w14:textId="77777777" w:rsidTr="009B6A56">
        <w:tc>
          <w:tcPr>
            <w:tcW w:w="1418" w:type="dxa"/>
          </w:tcPr>
          <w:p w14:paraId="22AF48A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3982E2F8" w14:textId="77777777" w:rsidR="00BE58EF" w:rsidRPr="00434723" w:rsidRDefault="00BE58EF" w:rsidP="007008A6">
            <w:pPr>
              <w:pStyle w:val="Styl1"/>
              <w:tabs>
                <w:tab w:val="clear" w:pos="540"/>
              </w:tabs>
              <w:rPr>
                <w:caps w:val="0"/>
              </w:rPr>
            </w:pPr>
            <w:r w:rsidRPr="00434723">
              <w:rPr>
                <w:caps w:val="0"/>
              </w:rPr>
              <w:t>4.4</w:t>
            </w:r>
          </w:p>
        </w:tc>
        <w:tc>
          <w:tcPr>
            <w:tcW w:w="2410" w:type="dxa"/>
          </w:tcPr>
          <w:p w14:paraId="6D4A15B0" w14:textId="77777777" w:rsidR="00BE58EF" w:rsidRPr="00434723"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t>Podzhotovitelia, Priami Podzhotovitelia</w:t>
            </w:r>
          </w:p>
          <w:p w14:paraId="4E2EF9B9" w14:textId="77777777" w:rsidR="00BE58EF" w:rsidRPr="00434723" w:rsidRDefault="00BE58EF" w:rsidP="000A2FDD">
            <w:pPr>
              <w:jc w:val="both"/>
              <w:rPr>
                <w:rFonts w:cs="Arial"/>
                <w:b/>
                <w:snapToGrid w:val="0"/>
                <w:kern w:val="28"/>
                <w:szCs w:val="22"/>
                <w:lang w:val="sk-SK"/>
              </w:rPr>
            </w:pPr>
            <w:r w:rsidRPr="00434723">
              <w:rPr>
                <w:rFonts w:cs="Arial"/>
                <w:b/>
                <w:szCs w:val="22"/>
                <w:lang w:val="sk-SK"/>
              </w:rPr>
              <w:t>a Dodávatelia Zhotoviteľa</w:t>
            </w:r>
          </w:p>
        </w:tc>
        <w:tc>
          <w:tcPr>
            <w:tcW w:w="5811" w:type="dxa"/>
          </w:tcPr>
          <w:p w14:paraId="7B2F008D" w14:textId="77777777" w:rsidR="00BE58EF" w:rsidRPr="00434723" w:rsidRDefault="00BE58EF" w:rsidP="00D045DE">
            <w:pPr>
              <w:pStyle w:val="NoIndent"/>
              <w:keepNext/>
              <w:keepLines/>
              <w:tabs>
                <w:tab w:val="left" w:pos="0"/>
              </w:tabs>
              <w:contextualSpacing/>
              <w:jc w:val="both"/>
              <w:outlineLvl w:val="1"/>
              <w:rPr>
                <w:rFonts w:ascii="Arial" w:hAnsi="Arial" w:cs="Arial"/>
                <w:color w:val="auto"/>
                <w:szCs w:val="22"/>
                <w:lang w:val="sk-SK"/>
              </w:rPr>
            </w:pPr>
            <w:r w:rsidRPr="00434723">
              <w:rPr>
                <w:rFonts w:ascii="Arial" w:hAnsi="Arial" w:cs="Arial"/>
                <w:color w:val="auto"/>
                <w:szCs w:val="22"/>
                <w:lang w:val="sk-SK"/>
              </w:rPr>
              <w:t>Pôvodný názov podčlánku „Podzhotovitelia“ nahraďte názvom: „Podzhotovitelia, Priami Podzhotovitelia a Dodávatelia Zhotoviteľa“ a zároveň odstráňte celý text podčlánku a nahraďte ho textom:</w:t>
            </w:r>
          </w:p>
          <w:p w14:paraId="2F8D244D" w14:textId="1FAE2AEB" w:rsidR="00727759" w:rsidRPr="00434723" w:rsidRDefault="00727759" w:rsidP="00D045DE">
            <w:pPr>
              <w:contextualSpacing/>
              <w:jc w:val="both"/>
              <w:rPr>
                <w:rFonts w:cs="Arial"/>
                <w:szCs w:val="22"/>
                <w:lang w:val="sk-SK"/>
              </w:rPr>
            </w:pPr>
          </w:p>
          <w:p w14:paraId="54B65F3C" w14:textId="77777777" w:rsidR="00BE58EF" w:rsidRPr="00434723" w:rsidRDefault="00BE58EF" w:rsidP="00D045DE">
            <w:pPr>
              <w:contextualSpacing/>
              <w:jc w:val="both"/>
              <w:rPr>
                <w:rFonts w:cs="Arial"/>
                <w:szCs w:val="22"/>
                <w:lang w:val="sk-SK"/>
              </w:rPr>
            </w:pPr>
            <w:r w:rsidRPr="00434723">
              <w:rPr>
                <w:rFonts w:cs="Arial"/>
                <w:szCs w:val="22"/>
                <w:lang w:val="sk-SK"/>
              </w:rPr>
              <w:t>Zhotoviteľ bude zodpovedný za konanie alebo chyby každého Podzhotoviteľa,</w:t>
            </w:r>
            <w:r w:rsidR="00577904">
              <w:rPr>
                <w:rFonts w:cs="Arial"/>
                <w:szCs w:val="22"/>
                <w:lang w:val="sk-SK"/>
              </w:rPr>
              <w:t xml:space="preserve"> Priameho podzhotoviteľa a</w:t>
            </w:r>
            <w:r w:rsidRPr="00434723">
              <w:rPr>
                <w:rFonts w:cs="Arial"/>
                <w:szCs w:val="22"/>
                <w:lang w:val="sk-SK"/>
              </w:rPr>
              <w:t xml:space="preserve"> Dodávateľa Zhotoviteľa  vrátane akýchkoľvek osôb  v zmluvnom alebo obdobnom vzťahu s</w:t>
            </w:r>
            <w:r w:rsidR="00577904">
              <w:rPr>
                <w:rFonts w:cs="Arial"/>
                <w:szCs w:val="22"/>
                <w:lang w:val="sk-SK"/>
              </w:rPr>
              <w:t> </w:t>
            </w:r>
            <w:r w:rsidRPr="00434723">
              <w:rPr>
                <w:rFonts w:cs="Arial"/>
                <w:szCs w:val="22"/>
                <w:lang w:val="sk-SK"/>
              </w:rPr>
              <w:t>Podzhotoviteľom</w:t>
            </w:r>
            <w:r w:rsidR="00577904">
              <w:rPr>
                <w:rFonts w:cs="Arial"/>
                <w:szCs w:val="22"/>
                <w:lang w:val="sk-SK"/>
              </w:rPr>
              <w:t>, Priamym Podzhotoviteľom</w:t>
            </w:r>
            <w:r w:rsidRPr="00434723">
              <w:rPr>
                <w:rFonts w:cs="Arial"/>
                <w:szCs w:val="22"/>
                <w:lang w:val="sk-SK"/>
              </w:rPr>
              <w:t xml:space="preserve"> alebo Dodávateľom Zhotoviteľa, tak ako keby išlo o konanie alebo chyby samotného Zhotoviteľa.</w:t>
            </w:r>
          </w:p>
          <w:p w14:paraId="737062A7" w14:textId="77777777" w:rsidR="00BE58EF" w:rsidRPr="00434723" w:rsidRDefault="00BE58EF" w:rsidP="00D045DE">
            <w:pPr>
              <w:contextualSpacing/>
              <w:jc w:val="both"/>
              <w:rPr>
                <w:rFonts w:cs="Arial"/>
                <w:szCs w:val="22"/>
                <w:lang w:val="sk-SK"/>
              </w:rPr>
            </w:pPr>
            <w:r w:rsidRPr="00434723">
              <w:rPr>
                <w:rFonts w:cs="Arial"/>
                <w:szCs w:val="22"/>
                <w:lang w:val="sk-SK"/>
              </w:rPr>
              <w:t xml:space="preserve"> </w:t>
            </w:r>
          </w:p>
          <w:p w14:paraId="3985830D"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5A5C16">
              <w:rPr>
                <w:rFonts w:cs="Arial"/>
                <w:bCs/>
                <w:szCs w:val="22"/>
                <w:lang w:val="sk-SK"/>
              </w:rPr>
              <w:t>, Priami Podzhotovitelia</w:t>
            </w:r>
            <w:r w:rsidRPr="00434723">
              <w:rPr>
                <w:rFonts w:cs="Arial"/>
                <w:bCs/>
                <w:szCs w:val="22"/>
                <w:lang w:val="sk-SK"/>
              </w:rPr>
              <w:t xml:space="preserve"> a Dodávatelia Zhotoviteľa po celú dobu trvania Zmluvy spĺňali podmienky podľa ustanovenia § 41 ods.1 písm. b/ Zákona o verejnom obstarávaní. V prípade porušenia povinnosti Zhotoviteľa podľa predchádzajúcej vety </w:t>
            </w:r>
            <w:r w:rsidRPr="00434723">
              <w:rPr>
                <w:rFonts w:cs="Arial"/>
                <w:szCs w:val="22"/>
                <w:lang w:val="sk-SK"/>
              </w:rPr>
              <w:t xml:space="preserve">vzniká Objednávateľovi nárok na zaplatenie zmluvnej pokuty vo výške </w:t>
            </w:r>
            <w:r w:rsidR="002448EB">
              <w:rPr>
                <w:rFonts w:cs="Arial"/>
                <w:szCs w:val="22"/>
                <w:lang w:val="sk-SK"/>
              </w:rPr>
              <w:t>1</w:t>
            </w:r>
            <w:r w:rsidRPr="00434723">
              <w:rPr>
                <w:rFonts w:cs="Arial"/>
                <w:szCs w:val="22"/>
                <w:lang w:val="sk-SK"/>
              </w:rPr>
              <w:t xml:space="preserve">00,- EUR </w:t>
            </w:r>
            <w:r w:rsidR="00D067EA" w:rsidRPr="00434723">
              <w:rPr>
                <w:rFonts w:cs="Arial"/>
                <w:szCs w:val="22"/>
                <w:lang w:val="sk-SK"/>
              </w:rPr>
              <w:t xml:space="preserve">(slovom. sto eur) </w:t>
            </w:r>
            <w:r w:rsidRPr="00434723">
              <w:rPr>
                <w:rFonts w:cs="Arial"/>
                <w:szCs w:val="22"/>
                <w:lang w:val="sk-SK"/>
              </w:rPr>
              <w:t>za každý deň porušenia.</w:t>
            </w:r>
          </w:p>
          <w:p w14:paraId="5201503B" w14:textId="77777777" w:rsidR="00BE58EF" w:rsidRPr="00434723" w:rsidRDefault="00BE58EF" w:rsidP="00D045DE">
            <w:pPr>
              <w:contextualSpacing/>
              <w:jc w:val="both"/>
              <w:rPr>
                <w:rFonts w:cs="Arial"/>
                <w:bCs/>
                <w:szCs w:val="22"/>
                <w:lang w:val="sk-SK"/>
              </w:rPr>
            </w:pPr>
          </w:p>
          <w:p w14:paraId="176FBE5A"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2C7CC2">
              <w:rPr>
                <w:rFonts w:cs="Arial"/>
                <w:bCs/>
                <w:szCs w:val="22"/>
                <w:lang w:val="sk-SK"/>
              </w:rPr>
              <w:t>, Priami Podzhotovitelia</w:t>
            </w:r>
            <w:r w:rsidRPr="00434723">
              <w:rPr>
                <w:rFonts w:cs="Arial"/>
                <w:bCs/>
                <w:szCs w:val="22"/>
                <w:lang w:val="sk-SK"/>
              </w:rPr>
              <w:t xml:space="preserve"> a Dodávatelia Zhotoviteľa, ktorí sa majú </w:t>
            </w:r>
            <w:r w:rsidRPr="00434723">
              <w:rPr>
                <w:rFonts w:cs="Arial"/>
                <w:color w:val="000000"/>
                <w:szCs w:val="22"/>
                <w:shd w:val="clear" w:color="auto" w:fill="FFFFFF"/>
              </w:rPr>
              <w:t>povinnosť zapisovať sa do registra partnerov verejného sektora boli zapísaní v registri partnerov verejného sektora</w:t>
            </w:r>
            <w:r w:rsidRPr="00434723">
              <w:rPr>
                <w:rFonts w:cs="Arial"/>
                <w:bCs/>
                <w:szCs w:val="22"/>
                <w:lang w:val="sk-SK"/>
              </w:rPr>
              <w:t xml:space="preserve"> po celú dobu trvania Zmluvy. V prípade porušenia povinnosti Zhotoviteľa podľa predchádzajúcej vety </w:t>
            </w:r>
            <w:r w:rsidRPr="00434723">
              <w:rPr>
                <w:rFonts w:cs="Arial"/>
                <w:szCs w:val="22"/>
                <w:lang w:val="sk-SK"/>
              </w:rPr>
              <w:t xml:space="preserve">vzniká Objednávateľovi nárok na zaplatenie zmluvnej pokuty vo výške 500,- EUR </w:t>
            </w:r>
            <w:r w:rsidR="00D067EA" w:rsidRPr="00434723">
              <w:rPr>
                <w:rFonts w:cs="Arial"/>
                <w:szCs w:val="22"/>
                <w:lang w:val="sk-SK"/>
              </w:rPr>
              <w:t xml:space="preserve">(slovom: päťsto eur) </w:t>
            </w:r>
            <w:r w:rsidRPr="00434723">
              <w:rPr>
                <w:rFonts w:cs="Arial"/>
                <w:szCs w:val="22"/>
                <w:lang w:val="sk-SK"/>
              </w:rPr>
              <w:t xml:space="preserve">za každý deň porušenia pričom porušenie uvedenej povinnosti, </w:t>
            </w:r>
            <w:r w:rsidRPr="00434723">
              <w:rPr>
                <w:rFonts w:cs="Arial"/>
                <w:szCs w:val="22"/>
                <w:lang w:val="sk-SK"/>
              </w:rPr>
              <w:lastRenderedPageBreak/>
              <w:t>ktoré trvá dlhšie ako 30 dní sa považuje za podstatné porušenie Zmluvy.</w:t>
            </w:r>
          </w:p>
          <w:p w14:paraId="34E65125" w14:textId="77777777" w:rsidR="00BE58EF" w:rsidRPr="00434723" w:rsidRDefault="00BE58EF" w:rsidP="00D045DE">
            <w:pPr>
              <w:contextualSpacing/>
              <w:jc w:val="both"/>
              <w:rPr>
                <w:rFonts w:cs="Arial"/>
                <w:szCs w:val="22"/>
                <w:lang w:val="sk-SK"/>
              </w:rPr>
            </w:pPr>
          </w:p>
          <w:p w14:paraId="02C3D91A" w14:textId="77777777" w:rsidR="00BE58EF" w:rsidRDefault="00BE58EF" w:rsidP="00D045DE">
            <w:pPr>
              <w:contextualSpacing/>
              <w:jc w:val="both"/>
              <w:rPr>
                <w:rFonts w:cs="Arial"/>
                <w:szCs w:val="22"/>
              </w:rPr>
            </w:pPr>
            <w:r w:rsidRPr="00434723">
              <w:rPr>
                <w:rFonts w:cs="Arial"/>
                <w:szCs w:val="22"/>
              </w:rPr>
              <w:t>Zhotoviteľ vyhlasuje, že Príloha č. 1 Zmluvných dojednaní obsahuje aktuálne a úplné údaje v zmysle ustanovenia § 41 ods. 3, Zákona o verejnom obstarávaní. Údaje v zmysle § 41 ods. 3 Zákona o verejnom obstarávaní sú údaje o všetkých známych Podzhotoviteľoch /Priamych Podzhotoviteľoch/  Dodávateľoch Zhotoviteľa v rozsahu obchodné meno/názov, sídlo/miesto podnikania, IČO, zápis do príslušného registra</w:t>
            </w:r>
            <w:r w:rsidR="002C7CC2">
              <w:rPr>
                <w:rFonts w:cs="Arial"/>
                <w:szCs w:val="22"/>
              </w:rPr>
              <w:t>, predmet subdodávky, podiel subdodávok vyjadrený v % zo Zmluvnej ceny</w:t>
            </w:r>
            <w:r w:rsidRPr="00434723">
              <w:rPr>
                <w:rFonts w:cs="Arial"/>
                <w:szCs w:val="22"/>
              </w:rPr>
              <w:t xml:space="preserve"> a údaje o osobe oprávnenej konať za </w:t>
            </w:r>
            <w:r w:rsidR="002C7CC2">
              <w:rPr>
                <w:rFonts w:cs="Arial"/>
                <w:szCs w:val="22"/>
              </w:rPr>
              <w:t xml:space="preserve">Podzhotoviteľa/ Priameho Podzhotoviteľa/Dodávateľa zhotoviteľa </w:t>
            </w:r>
            <w:r w:rsidRPr="00434723">
              <w:rPr>
                <w:rFonts w:cs="Arial"/>
                <w:szCs w:val="22"/>
              </w:rPr>
              <w:t xml:space="preserve"> v rozsahu meno a priezvisko, adresa pobytu, dátum narodenia (ďalej len „Údaje“). Zmenu Údajov akejkoľvek vyššie uvedenej osoby je </w:t>
            </w:r>
            <w:r w:rsidR="002C7CC2">
              <w:rPr>
                <w:rFonts w:cs="Arial"/>
                <w:szCs w:val="22"/>
              </w:rPr>
              <w:t xml:space="preserve">podľa § 41 ods. 4 písm. a) Zákona o verejnom obstarávaní </w:t>
            </w:r>
            <w:r w:rsidRPr="00434723">
              <w:rPr>
                <w:rFonts w:cs="Arial"/>
                <w:szCs w:val="22"/>
              </w:rPr>
              <w:t>Zhotoviteľ povinný bezodkladne písomne oznámiť Objednávateľovi. V prípade nesplnenia povinnosti Zhotoviteľa v zmysle predchádzajúcej vety má Objednávateľ nárok na zmluvnú pokutu vo výške 500,- E</w:t>
            </w:r>
            <w:r w:rsidR="00D067EA" w:rsidRPr="00434723">
              <w:rPr>
                <w:rFonts w:cs="Arial"/>
                <w:szCs w:val="22"/>
              </w:rPr>
              <w:t>UR (slovom: päťsto eur)</w:t>
            </w:r>
            <w:r w:rsidRPr="00434723">
              <w:rPr>
                <w:rFonts w:cs="Arial"/>
                <w:szCs w:val="22"/>
              </w:rPr>
              <w:t xml:space="preserve"> za každý neoznámený zmenený Údaj, ako aj náhradu škody, ktorá Objednávateľovi v tejto súvislosti vznikne.</w:t>
            </w:r>
          </w:p>
          <w:p w14:paraId="2E6C7A10" w14:textId="77777777" w:rsidR="002C7CC2" w:rsidRDefault="002C7CC2" w:rsidP="00D045DE">
            <w:pPr>
              <w:contextualSpacing/>
              <w:jc w:val="both"/>
              <w:rPr>
                <w:rFonts w:cs="Arial"/>
                <w:szCs w:val="22"/>
              </w:rPr>
            </w:pPr>
          </w:p>
          <w:p w14:paraId="12937376" w14:textId="77777777" w:rsidR="002C7CC2" w:rsidRPr="00D91C1B" w:rsidRDefault="002C7CC2" w:rsidP="002C7CC2">
            <w:pPr>
              <w:jc w:val="both"/>
              <w:rPr>
                <w:rFonts w:cs="Arial"/>
              </w:rPr>
            </w:pPr>
            <w:r w:rsidRPr="00D91C1B">
              <w:rPr>
                <w:rFonts w:cs="Arial"/>
              </w:rPr>
              <w:t>Pokiaľ nie je v Zmluve uvedené inak:</w:t>
            </w:r>
          </w:p>
          <w:p w14:paraId="3DC13076" w14:textId="77777777" w:rsidR="002C7CC2" w:rsidRPr="00D91C1B" w:rsidRDefault="002C7CC2" w:rsidP="002C7CC2">
            <w:pPr>
              <w:jc w:val="both"/>
              <w:rPr>
                <w:rFonts w:cs="Arial"/>
              </w:rPr>
            </w:pPr>
          </w:p>
          <w:p w14:paraId="376CFA5B" w14:textId="77777777" w:rsidR="002C7CC2" w:rsidRPr="00723969" w:rsidRDefault="002C7CC2" w:rsidP="002C7CC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r w:rsidR="004452B3">
              <w:rPr>
                <w:rFonts w:cs="Arial"/>
              </w:rPr>
              <w:t xml:space="preserve">, ktorý nie sú Dodávateľmi </w:t>
            </w:r>
            <w:r w:rsidR="004452B3" w:rsidRPr="004452B3">
              <w:rPr>
                <w:rFonts w:cs="Arial"/>
                <w:lang w:val="sk-SK"/>
              </w:rPr>
              <w:t>vybraných Materiálov</w:t>
            </w:r>
            <w:r w:rsidRPr="00723969">
              <w:rPr>
                <w:rFonts w:cs="Arial"/>
              </w:rPr>
              <w:t>;</w:t>
            </w:r>
          </w:p>
          <w:p w14:paraId="6ACD4694" w14:textId="77777777" w:rsidR="002C7CC2" w:rsidRPr="001A0DDF" w:rsidRDefault="002C7CC2" w:rsidP="002C7CC2">
            <w:pPr>
              <w:jc w:val="both"/>
              <w:rPr>
                <w:rFonts w:cs="Arial"/>
              </w:rPr>
            </w:pPr>
          </w:p>
          <w:p w14:paraId="60198D94" w14:textId="53FE78A2" w:rsidR="003B6291" w:rsidRDefault="002C7CC2" w:rsidP="002C7CC2">
            <w:pPr>
              <w:jc w:val="both"/>
              <w:rPr>
                <w:rFonts w:cs="Arial"/>
              </w:rPr>
            </w:pPr>
            <w:r w:rsidRPr="00C96E7C">
              <w:rPr>
                <w:rFonts w:cs="Arial"/>
              </w:rPr>
              <w:t>(b) každý Priamy Podzhotoviteľ  neuvedený v Prílohe č. 1 Zmluvných dojednaní, musí byť vopred schválený Objednávateľom v súlade s týmto podčlánkom</w:t>
            </w:r>
            <w:r w:rsidR="00F37C5A">
              <w:rPr>
                <w:rFonts w:cs="Arial"/>
              </w:rPr>
              <w:t>,</w:t>
            </w:r>
            <w:r w:rsidR="003B6291">
              <w:rPr>
                <w:rFonts w:cs="Arial"/>
              </w:rPr>
              <w:t xml:space="preserve"> a to na základe </w:t>
            </w:r>
            <w:r w:rsidR="00F37C5A">
              <w:rPr>
                <w:rFonts w:cs="Arial"/>
              </w:rPr>
              <w:t xml:space="preserve">predchádzajúcej </w:t>
            </w:r>
            <w:r w:rsidR="004452B3">
              <w:rPr>
                <w:rFonts w:cs="Arial"/>
              </w:rPr>
              <w:t xml:space="preserve">písomnej </w:t>
            </w:r>
            <w:r w:rsidR="003B6291">
              <w:rPr>
                <w:rFonts w:cs="Arial"/>
              </w:rPr>
              <w:t>žiad</w:t>
            </w:r>
            <w:r w:rsidR="004452B3">
              <w:rPr>
                <w:rFonts w:cs="Arial"/>
              </w:rPr>
              <w:t xml:space="preserve">osti </w:t>
            </w:r>
            <w:r w:rsidR="003B6291">
              <w:rPr>
                <w:rFonts w:cs="Arial"/>
              </w:rPr>
              <w:t xml:space="preserve"> a vyjadrenia</w:t>
            </w:r>
            <w:r w:rsidR="003B6291" w:rsidRPr="00C96E7C">
              <w:rPr>
                <w:rFonts w:cs="Arial"/>
              </w:rPr>
              <w:t xml:space="preserve"> Stavebnotechnického dozora</w:t>
            </w:r>
            <w:r w:rsidR="003B6291">
              <w:rPr>
                <w:rFonts w:cs="Arial"/>
              </w:rPr>
              <w:t xml:space="preserve">. </w:t>
            </w:r>
          </w:p>
          <w:p w14:paraId="4F5963AC" w14:textId="62BD8C2C" w:rsidR="002C7CC2" w:rsidRPr="00C96E7C" w:rsidRDefault="003B6291" w:rsidP="002C7CC2">
            <w:pPr>
              <w:jc w:val="both"/>
              <w:rPr>
                <w:rFonts w:cs="Arial"/>
              </w:rPr>
            </w:pPr>
            <w:r>
              <w:rPr>
                <w:rFonts w:cs="Arial"/>
              </w:rPr>
              <w:t>P</w:t>
            </w:r>
            <w:r w:rsidR="002C7CC2" w:rsidRPr="00C96E7C">
              <w:rPr>
                <w:rFonts w:cs="Arial"/>
              </w:rPr>
              <w:t xml:space="preserve">re navrhovaných ostatných Podzhotoviteľov a dodávateľov vybraných Materiálov je Zhotoviteľ povinný obdržať predchádzajúci </w:t>
            </w:r>
            <w:r w:rsidR="002C7CC2">
              <w:rPr>
                <w:rFonts w:cs="Arial"/>
              </w:rPr>
              <w:t xml:space="preserve">písomný </w:t>
            </w:r>
            <w:r w:rsidR="002C7CC2" w:rsidRPr="00C96E7C">
              <w:rPr>
                <w:rFonts w:cs="Arial"/>
              </w:rPr>
              <w:t>súhlas</w:t>
            </w:r>
            <w:r w:rsidR="002C7CC2">
              <w:rPr>
                <w:rFonts w:cs="Arial"/>
              </w:rPr>
              <w:t xml:space="preserve"> </w:t>
            </w:r>
            <w:r>
              <w:rPr>
                <w:rFonts w:cs="Arial"/>
              </w:rPr>
              <w:t>Stavebno</w:t>
            </w:r>
            <w:r w:rsidR="002C04E7">
              <w:rPr>
                <w:rFonts w:cs="Arial"/>
              </w:rPr>
              <w:t>-</w:t>
            </w:r>
            <w:r>
              <w:rPr>
                <w:rFonts w:cs="Arial"/>
              </w:rPr>
              <w:t>technického dozora</w:t>
            </w:r>
            <w:r w:rsidR="007176BC">
              <w:rPr>
                <w:rFonts w:cs="Arial"/>
              </w:rPr>
              <w:t>, a to</w:t>
            </w:r>
            <w:r>
              <w:rPr>
                <w:rFonts w:cs="Arial"/>
              </w:rPr>
              <w:t xml:space="preserve"> </w:t>
            </w:r>
            <w:r w:rsidR="002C04E7">
              <w:rPr>
                <w:rFonts w:cs="Arial"/>
              </w:rPr>
              <w:t>pred ich nástupom na práce</w:t>
            </w:r>
            <w:r w:rsidR="007176BC">
              <w:rPr>
                <w:rFonts w:cs="Arial"/>
              </w:rPr>
              <w:t xml:space="preserve">, pričom Stavebnotechnický dozor je povinný </w:t>
            </w:r>
            <w:r w:rsidR="00AF2354">
              <w:rPr>
                <w:rFonts w:cs="Arial"/>
              </w:rPr>
              <w:t>mininálne 5 dní pred nástupom</w:t>
            </w:r>
            <w:r w:rsidR="007176BC">
              <w:rPr>
                <w:rFonts w:cs="Arial"/>
              </w:rPr>
              <w:t xml:space="preserve"> týchto ostatných Podzhotoviteľov a dodávateľov vybraných Materiálov</w:t>
            </w:r>
            <w:r w:rsidR="00AF2354">
              <w:rPr>
                <w:rFonts w:cs="Arial"/>
              </w:rPr>
              <w:t xml:space="preserve"> </w:t>
            </w:r>
            <w:r>
              <w:rPr>
                <w:rFonts w:cs="Arial"/>
              </w:rPr>
              <w:t xml:space="preserve">  oznámiť takéto schválenie </w:t>
            </w:r>
            <w:r w:rsidR="002C7CC2">
              <w:rPr>
                <w:rFonts w:cs="Arial"/>
              </w:rPr>
              <w:t>Objednávateľ</w:t>
            </w:r>
            <w:r>
              <w:rPr>
                <w:rFonts w:cs="Arial"/>
              </w:rPr>
              <w:t>ovi).</w:t>
            </w:r>
          </w:p>
          <w:p w14:paraId="33518F75" w14:textId="77777777" w:rsidR="002C7CC2" w:rsidRPr="006C2974" w:rsidRDefault="002C7CC2" w:rsidP="002C7CC2">
            <w:pPr>
              <w:jc w:val="both"/>
              <w:rPr>
                <w:rFonts w:cs="Arial"/>
              </w:rPr>
            </w:pPr>
          </w:p>
          <w:p w14:paraId="5AF94A67" w14:textId="77777777" w:rsidR="002C7CC2" w:rsidRPr="006C2974" w:rsidRDefault="002C7CC2" w:rsidP="002C7CC2">
            <w:pPr>
              <w:jc w:val="both"/>
              <w:rPr>
                <w:rFonts w:cs="Arial"/>
              </w:rPr>
            </w:pPr>
            <w:r w:rsidRPr="006C2974">
              <w:rPr>
                <w:rFonts w:cs="Arial"/>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28A83586" w14:textId="77777777" w:rsidR="002C7CC2" w:rsidRPr="006C2974" w:rsidRDefault="002C7CC2" w:rsidP="002C7CC2">
            <w:pPr>
              <w:jc w:val="both"/>
              <w:rPr>
                <w:rFonts w:cs="Arial"/>
              </w:rPr>
            </w:pPr>
          </w:p>
          <w:p w14:paraId="581A22EE" w14:textId="77777777" w:rsidR="002C7CC2" w:rsidRDefault="002C7CC2" w:rsidP="002C7CC2">
            <w:pPr>
              <w:jc w:val="both"/>
              <w:rPr>
                <w:rFonts w:cs="Arial"/>
              </w:rPr>
            </w:pPr>
            <w:r w:rsidRPr="006C2974">
              <w:rPr>
                <w:rFonts w:cs="Arial"/>
              </w:rPr>
              <w:t xml:space="preserve">(d) každá zmluva s Podzhotoviteľom, Dodávateľom Zhotoviteľa musí obsahovať ustanovenie, ktoré ukladá </w:t>
            </w:r>
            <w:r w:rsidRPr="006C2974">
              <w:rPr>
                <w:rFonts w:cs="Arial"/>
              </w:rPr>
              <w:lastRenderedPageBreak/>
              <w:t>Podzhotoviteľovi, Dodávateľovi Zhotoviteľa povinnosť písomne upozorniť Objednávateľa o neplnení finančných záväzkov Zhotoviteľa;</w:t>
            </w:r>
          </w:p>
          <w:p w14:paraId="7DBAE8B6" w14:textId="77777777" w:rsidR="002C7CC2" w:rsidRPr="006C2974" w:rsidRDefault="002C7CC2" w:rsidP="002C7CC2">
            <w:pPr>
              <w:jc w:val="both"/>
              <w:rPr>
                <w:rFonts w:cs="Arial"/>
              </w:rPr>
            </w:pPr>
          </w:p>
          <w:p w14:paraId="067E8FAC" w14:textId="16872B26" w:rsidR="002C7CC2" w:rsidRPr="006C2974" w:rsidRDefault="002C7CC2" w:rsidP="002C7CC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405A6F35" w14:textId="77777777" w:rsidR="002C7CC2" w:rsidRPr="006C2974" w:rsidRDefault="002C7CC2" w:rsidP="002C7CC2">
            <w:pPr>
              <w:jc w:val="both"/>
              <w:rPr>
                <w:rFonts w:cs="Arial"/>
              </w:rPr>
            </w:pPr>
          </w:p>
          <w:p w14:paraId="68692728" w14:textId="77777777" w:rsidR="002C7CC2" w:rsidRPr="006C2974" w:rsidRDefault="002C7CC2" w:rsidP="002C7CC2">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251020BE" w14:textId="77777777" w:rsidR="002C7CC2" w:rsidRPr="006C2974" w:rsidRDefault="002C7CC2" w:rsidP="002C7CC2">
            <w:pPr>
              <w:rPr>
                <w:rFonts w:cs="Arial"/>
              </w:rPr>
            </w:pPr>
          </w:p>
          <w:p w14:paraId="76C4F27C" w14:textId="77777777" w:rsidR="002C7CC2" w:rsidRPr="006C2974" w:rsidRDefault="002C7CC2" w:rsidP="002C7CC2">
            <w:pPr>
              <w:jc w:val="both"/>
              <w:rPr>
                <w:rFonts w:cs="Arial"/>
              </w:rPr>
            </w:pPr>
            <w:r w:rsidRPr="006C2974">
              <w:rPr>
                <w:rFonts w:cs="Arial"/>
              </w:rPr>
              <w:t>(g) Zhotoviteľ je povinný zabezpečiť, aby každá zmluva s Podzhotoviteľom, Dodávateľom Zhotoviteľa obsahovala  nasledovné ustanovenia:</w:t>
            </w:r>
          </w:p>
          <w:p w14:paraId="7C977A9A" w14:textId="77777777" w:rsidR="002C7CC2" w:rsidRPr="006C2974" w:rsidRDefault="002C7CC2" w:rsidP="002C7CC2">
            <w:pPr>
              <w:jc w:val="both"/>
              <w:rPr>
                <w:rFonts w:cs="Arial"/>
                <w:bCs/>
              </w:rPr>
            </w:pPr>
            <w:r w:rsidRPr="006C2974">
              <w:rPr>
                <w:rFonts w:cs="Arial"/>
                <w:bCs/>
              </w:rPr>
              <w:t xml:space="preserve">i) predmet subdodávky, </w:t>
            </w:r>
          </w:p>
          <w:p w14:paraId="5A475404" w14:textId="77777777" w:rsidR="002C7CC2" w:rsidRPr="006C2974" w:rsidRDefault="002C7CC2" w:rsidP="002C7CC2">
            <w:pPr>
              <w:jc w:val="both"/>
              <w:rPr>
                <w:rFonts w:cs="Arial"/>
                <w:bCs/>
              </w:rPr>
            </w:pPr>
            <w:r w:rsidRPr="006C2974">
              <w:rPr>
                <w:rFonts w:cs="Arial"/>
                <w:bCs/>
              </w:rPr>
              <w:t>ii) cenu subdodávky v členení na jednotkové ceny,</w:t>
            </w:r>
          </w:p>
          <w:p w14:paraId="7D6EF0D8" w14:textId="77777777" w:rsidR="002448EB" w:rsidRPr="006C2974" w:rsidRDefault="002C7CC2" w:rsidP="002448EB">
            <w:pPr>
              <w:jc w:val="both"/>
              <w:rPr>
                <w:rFonts w:cs="Arial"/>
                <w:bCs/>
              </w:rPr>
            </w:pPr>
            <w:r w:rsidRPr="006C2974">
              <w:rPr>
                <w:rFonts w:cs="Arial"/>
                <w:bCs/>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w:t>
            </w:r>
            <w:r w:rsidR="002448EB">
              <w:rPr>
                <w:rFonts w:cs="Arial"/>
                <w:bCs/>
              </w:rPr>
              <w:t xml:space="preserve">; </w:t>
            </w:r>
            <w:r w:rsidR="002448EB" w:rsidRPr="00E32213">
              <w:rPr>
                <w:rFonts w:cstheme="minorHAnsi"/>
                <w:szCs w:val="22"/>
              </w:rPr>
              <w:t>uvedené sa nevyžaduje v prípade, ak konkrétny Podzhotoviteľ, Dodávateľ Zhotoviteľa písomne prehlási, že zabezpečenie svojich pohľadávok voči Zhotoviteľovi prostredníctvom Bankovej platobnej záruky (podčlánok 4.4a) nevyžaduje.</w:t>
            </w:r>
            <w:r w:rsidR="002448EB" w:rsidRPr="006C2974">
              <w:rPr>
                <w:rFonts w:cs="Arial"/>
                <w:bCs/>
              </w:rPr>
              <w:t xml:space="preserve">   </w:t>
            </w:r>
          </w:p>
          <w:p w14:paraId="241A950B" w14:textId="77777777" w:rsidR="002C7CC2" w:rsidRPr="00434723" w:rsidRDefault="002C7CC2" w:rsidP="002C7CC2">
            <w:pPr>
              <w:contextualSpacing/>
              <w:jc w:val="both"/>
              <w:rPr>
                <w:rFonts w:cs="Arial"/>
                <w:szCs w:val="22"/>
                <w:lang w:val="sk-SK"/>
              </w:rPr>
            </w:pPr>
            <w:r w:rsidRPr="006C2974">
              <w:rPr>
                <w:rFonts w:cs="Arial"/>
                <w:bCs/>
              </w:rPr>
              <w:t xml:space="preserve">   </w:t>
            </w:r>
          </w:p>
          <w:p w14:paraId="2AD4832A" w14:textId="77777777" w:rsidR="00BE58EF" w:rsidRDefault="00BE58EF" w:rsidP="00D045DE">
            <w:pPr>
              <w:contextualSpacing/>
              <w:jc w:val="both"/>
              <w:rPr>
                <w:rFonts w:cs="Arial"/>
                <w:szCs w:val="22"/>
                <w:lang w:val="sk-SK"/>
              </w:rPr>
            </w:pPr>
          </w:p>
          <w:p w14:paraId="35B8B6A1" w14:textId="36EBD96A" w:rsidR="00AC53D4" w:rsidRPr="006C2974" w:rsidRDefault="00AC53D4" w:rsidP="00AC53D4">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w:t>
            </w:r>
            <w:r w:rsidR="004452B3">
              <w:rPr>
                <w:rFonts w:cs="Arial"/>
                <w:bCs/>
              </w:rPr>
              <w:t xml:space="preserve"> v súlade s postupom upraveným v tomto podčlánku.</w:t>
            </w:r>
            <w:r w:rsidRPr="006C2974">
              <w:rPr>
                <w:rFonts w:cs="Arial"/>
                <w:bCs/>
              </w:rPr>
              <w:t xml:space="preserve">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 xml:space="preserve">Pre vylúčenie pochybností platí, že písomné schválenie Priameho Podzhotoviteľa nadobúda účinnosť doručením </w:t>
            </w:r>
            <w:r w:rsidRPr="006C2974">
              <w:rPr>
                <w:rFonts w:cs="Arial"/>
                <w:bCs/>
              </w:rPr>
              <w:lastRenderedPageBreak/>
              <w:t>kópie zmluvy podľa predchádzajúcej vety Objednávateľovi.</w:t>
            </w:r>
          </w:p>
          <w:p w14:paraId="0A430633" w14:textId="77777777" w:rsidR="00AC53D4" w:rsidRPr="006C2974" w:rsidRDefault="00AC53D4" w:rsidP="00AC53D4">
            <w:pPr>
              <w:rPr>
                <w:rFonts w:cs="Arial"/>
              </w:rPr>
            </w:pPr>
          </w:p>
          <w:p w14:paraId="48517F7C" w14:textId="77777777" w:rsidR="00AC53D4" w:rsidRPr="006C2974" w:rsidRDefault="00AC53D4" w:rsidP="00AC53D4">
            <w:pPr>
              <w:jc w:val="both"/>
              <w:rPr>
                <w:rFonts w:cs="Arial"/>
              </w:rPr>
            </w:pPr>
            <w:r w:rsidRPr="006C2974">
              <w:rPr>
                <w:rFonts w:cs="Arial"/>
              </w:rPr>
              <w:t xml:space="preserve">Stavebnotechnický dozor a v prípade Priameho Podzhotoviteľa </w:t>
            </w:r>
            <w:r w:rsidR="00114577">
              <w:rPr>
                <w:rFonts w:cs="Arial"/>
              </w:rPr>
              <w:t>aj</w:t>
            </w:r>
            <w:r w:rsidRPr="006C2974">
              <w:rPr>
                <w:rFonts w:cs="Arial"/>
              </w:rPr>
              <w:t xml:space="preserve">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9949149" w14:textId="77777777" w:rsidR="00AC53D4" w:rsidRPr="006C2974" w:rsidRDefault="00AC53D4" w:rsidP="00AC53D4">
            <w:pPr>
              <w:rPr>
                <w:rFonts w:cs="Arial"/>
              </w:rPr>
            </w:pPr>
            <w:r w:rsidRPr="006C2974">
              <w:rPr>
                <w:rFonts w:cs="Arial"/>
              </w:rPr>
              <w:t xml:space="preserve"> </w:t>
            </w:r>
          </w:p>
          <w:p w14:paraId="5396842C" w14:textId="77777777" w:rsidR="00AC53D4" w:rsidRPr="006C2974" w:rsidRDefault="00AC53D4" w:rsidP="00AC53D4">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50596021" w14:textId="77777777" w:rsidR="00AC53D4" w:rsidRPr="006C2974" w:rsidRDefault="00AC53D4" w:rsidP="00AC53D4">
            <w:pPr>
              <w:tabs>
                <w:tab w:val="left" w:pos="-2"/>
              </w:tabs>
              <w:ind w:left="-2" w:right="141" w:firstLine="2"/>
              <w:contextualSpacing/>
              <w:jc w:val="both"/>
              <w:rPr>
                <w:rFonts w:cs="Arial"/>
                <w:szCs w:val="22"/>
              </w:rPr>
            </w:pPr>
          </w:p>
          <w:p w14:paraId="0FC9AB28" w14:textId="77777777" w:rsidR="00AC53D4" w:rsidRPr="006C2974" w:rsidRDefault="00AC53D4" w:rsidP="00AC53D4">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46B7D6DA" w14:textId="77777777" w:rsidR="00AC53D4" w:rsidRPr="00434723" w:rsidRDefault="00AC53D4" w:rsidP="00D045DE">
            <w:pPr>
              <w:contextualSpacing/>
              <w:jc w:val="both"/>
              <w:rPr>
                <w:rFonts w:cs="Arial"/>
                <w:szCs w:val="22"/>
                <w:lang w:val="sk-SK"/>
              </w:rPr>
            </w:pPr>
          </w:p>
          <w:p w14:paraId="15BA4150" w14:textId="77777777" w:rsidR="00BE58EF" w:rsidRPr="00434723" w:rsidRDefault="00BE58EF" w:rsidP="00AC53D4">
            <w:pPr>
              <w:contextualSpacing/>
              <w:jc w:val="both"/>
              <w:rPr>
                <w:rFonts w:cs="Arial"/>
                <w:szCs w:val="22"/>
                <w:lang w:val="pl-PL"/>
              </w:rPr>
            </w:pPr>
          </w:p>
        </w:tc>
      </w:tr>
      <w:tr w:rsidR="00BE58EF" w:rsidRPr="00434723" w14:paraId="06076671" w14:textId="77777777" w:rsidTr="009B6A56">
        <w:tc>
          <w:tcPr>
            <w:tcW w:w="1418" w:type="dxa"/>
          </w:tcPr>
          <w:p w14:paraId="30F4507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7BF5E1D" w14:textId="77777777" w:rsidR="00BE58EF" w:rsidRDefault="00BE58EF" w:rsidP="007008A6">
            <w:pPr>
              <w:rPr>
                <w:rFonts w:cs="Arial"/>
                <w:b/>
                <w:szCs w:val="22"/>
                <w:lang w:val="sk-SK"/>
              </w:rPr>
            </w:pPr>
            <w:r w:rsidRPr="00434723">
              <w:rPr>
                <w:rFonts w:cs="Arial"/>
                <w:b/>
                <w:szCs w:val="22"/>
                <w:lang w:val="sk-SK"/>
              </w:rPr>
              <w:t>4.4a</w:t>
            </w:r>
          </w:p>
          <w:p w14:paraId="738A4E8E" w14:textId="77777777" w:rsidR="008B1FF5" w:rsidRDefault="008B1FF5" w:rsidP="007008A6">
            <w:pPr>
              <w:rPr>
                <w:rFonts w:cs="Arial"/>
                <w:b/>
                <w:szCs w:val="22"/>
                <w:lang w:val="sk-SK"/>
              </w:rPr>
            </w:pPr>
          </w:p>
          <w:p w14:paraId="1BF49D7E" w14:textId="77777777" w:rsidR="008B1FF5" w:rsidRDefault="008B1FF5" w:rsidP="007008A6">
            <w:pPr>
              <w:rPr>
                <w:rFonts w:cs="Arial"/>
                <w:b/>
                <w:szCs w:val="22"/>
                <w:lang w:val="sk-SK"/>
              </w:rPr>
            </w:pPr>
          </w:p>
          <w:p w14:paraId="124AA0A6" w14:textId="77777777" w:rsidR="008B1FF5" w:rsidRDefault="008B1FF5" w:rsidP="007008A6">
            <w:pPr>
              <w:rPr>
                <w:rFonts w:cs="Arial"/>
                <w:b/>
                <w:szCs w:val="22"/>
                <w:lang w:val="sk-SK"/>
              </w:rPr>
            </w:pPr>
          </w:p>
          <w:p w14:paraId="5401CAC8" w14:textId="77777777" w:rsidR="008B1FF5" w:rsidRDefault="008B1FF5" w:rsidP="007008A6">
            <w:pPr>
              <w:rPr>
                <w:rFonts w:cs="Arial"/>
                <w:b/>
                <w:szCs w:val="22"/>
                <w:lang w:val="sk-SK"/>
              </w:rPr>
            </w:pPr>
          </w:p>
          <w:p w14:paraId="63CD49A0" w14:textId="77777777" w:rsidR="008B1FF5" w:rsidRDefault="008B1FF5" w:rsidP="007008A6">
            <w:pPr>
              <w:rPr>
                <w:rFonts w:cs="Arial"/>
                <w:b/>
                <w:szCs w:val="22"/>
                <w:lang w:val="sk-SK"/>
              </w:rPr>
            </w:pPr>
          </w:p>
          <w:p w14:paraId="558E5956" w14:textId="77777777" w:rsidR="008B1FF5" w:rsidRDefault="008B1FF5" w:rsidP="007008A6">
            <w:pPr>
              <w:rPr>
                <w:rFonts w:cs="Arial"/>
                <w:b/>
                <w:szCs w:val="22"/>
                <w:lang w:val="sk-SK"/>
              </w:rPr>
            </w:pPr>
          </w:p>
          <w:p w14:paraId="51062CC1" w14:textId="77777777" w:rsidR="008B1FF5" w:rsidRDefault="008B1FF5" w:rsidP="007008A6">
            <w:pPr>
              <w:rPr>
                <w:rFonts w:cs="Arial"/>
                <w:b/>
                <w:szCs w:val="22"/>
                <w:lang w:val="sk-SK"/>
              </w:rPr>
            </w:pPr>
          </w:p>
          <w:p w14:paraId="74EFD342" w14:textId="77777777" w:rsidR="008B1FF5" w:rsidRDefault="008B1FF5" w:rsidP="007008A6">
            <w:pPr>
              <w:rPr>
                <w:rFonts w:cs="Arial"/>
                <w:b/>
                <w:szCs w:val="22"/>
                <w:lang w:val="sk-SK"/>
              </w:rPr>
            </w:pPr>
          </w:p>
          <w:p w14:paraId="2F888171" w14:textId="77777777" w:rsidR="008B1FF5" w:rsidRDefault="008B1FF5" w:rsidP="007008A6">
            <w:pPr>
              <w:rPr>
                <w:rFonts w:cs="Arial"/>
                <w:b/>
                <w:szCs w:val="22"/>
                <w:lang w:val="sk-SK"/>
              </w:rPr>
            </w:pPr>
          </w:p>
          <w:p w14:paraId="22DA8646" w14:textId="77777777" w:rsidR="008B1FF5" w:rsidRDefault="008B1FF5" w:rsidP="007008A6">
            <w:pPr>
              <w:rPr>
                <w:rFonts w:cs="Arial"/>
                <w:b/>
                <w:szCs w:val="22"/>
                <w:lang w:val="sk-SK"/>
              </w:rPr>
            </w:pPr>
          </w:p>
          <w:p w14:paraId="345DE414" w14:textId="77777777" w:rsidR="008B1FF5" w:rsidRDefault="008B1FF5" w:rsidP="007008A6">
            <w:pPr>
              <w:rPr>
                <w:rFonts w:cs="Arial"/>
                <w:b/>
                <w:szCs w:val="22"/>
                <w:lang w:val="sk-SK"/>
              </w:rPr>
            </w:pPr>
          </w:p>
          <w:p w14:paraId="11039308" w14:textId="77777777" w:rsidR="008B1FF5" w:rsidRDefault="008B1FF5" w:rsidP="007008A6">
            <w:pPr>
              <w:rPr>
                <w:rFonts w:cs="Arial"/>
                <w:b/>
                <w:szCs w:val="22"/>
                <w:lang w:val="sk-SK"/>
              </w:rPr>
            </w:pPr>
          </w:p>
          <w:p w14:paraId="512C637C" w14:textId="77777777" w:rsidR="008B1FF5" w:rsidRDefault="008B1FF5" w:rsidP="007008A6">
            <w:pPr>
              <w:rPr>
                <w:rFonts w:cs="Arial"/>
                <w:b/>
                <w:szCs w:val="22"/>
                <w:lang w:val="sk-SK"/>
              </w:rPr>
            </w:pPr>
          </w:p>
          <w:p w14:paraId="2EF17420" w14:textId="77777777" w:rsidR="008B1FF5" w:rsidRDefault="008B1FF5" w:rsidP="007008A6">
            <w:pPr>
              <w:rPr>
                <w:rFonts w:cs="Arial"/>
                <w:b/>
                <w:szCs w:val="22"/>
                <w:lang w:val="sk-SK"/>
              </w:rPr>
            </w:pPr>
          </w:p>
          <w:p w14:paraId="0000AE92" w14:textId="77777777" w:rsidR="008B1FF5" w:rsidRDefault="008B1FF5" w:rsidP="007008A6">
            <w:pPr>
              <w:rPr>
                <w:rFonts w:cs="Arial"/>
                <w:b/>
                <w:szCs w:val="22"/>
                <w:lang w:val="sk-SK"/>
              </w:rPr>
            </w:pPr>
          </w:p>
          <w:p w14:paraId="3535BA55" w14:textId="77777777" w:rsidR="008B1FF5" w:rsidRDefault="008B1FF5" w:rsidP="007008A6">
            <w:pPr>
              <w:rPr>
                <w:rFonts w:cs="Arial"/>
                <w:b/>
                <w:szCs w:val="22"/>
                <w:lang w:val="sk-SK"/>
              </w:rPr>
            </w:pPr>
          </w:p>
          <w:p w14:paraId="693A178F" w14:textId="77777777" w:rsidR="008B1FF5" w:rsidRDefault="008B1FF5" w:rsidP="007008A6">
            <w:pPr>
              <w:rPr>
                <w:rFonts w:cs="Arial"/>
                <w:b/>
                <w:szCs w:val="22"/>
                <w:lang w:val="sk-SK"/>
              </w:rPr>
            </w:pPr>
          </w:p>
          <w:p w14:paraId="74A6B7EA" w14:textId="77777777" w:rsidR="008B1FF5" w:rsidRDefault="008B1FF5" w:rsidP="007008A6">
            <w:pPr>
              <w:rPr>
                <w:rFonts w:cs="Arial"/>
                <w:b/>
                <w:szCs w:val="22"/>
                <w:lang w:val="sk-SK"/>
              </w:rPr>
            </w:pPr>
          </w:p>
          <w:p w14:paraId="3AEA8C96" w14:textId="77777777" w:rsidR="008B1FF5" w:rsidRDefault="008B1FF5" w:rsidP="007008A6">
            <w:pPr>
              <w:rPr>
                <w:rFonts w:cs="Arial"/>
                <w:b/>
                <w:szCs w:val="22"/>
                <w:lang w:val="sk-SK"/>
              </w:rPr>
            </w:pPr>
          </w:p>
          <w:p w14:paraId="532024A4" w14:textId="77777777" w:rsidR="008B1FF5" w:rsidRDefault="008B1FF5" w:rsidP="007008A6">
            <w:pPr>
              <w:rPr>
                <w:rFonts w:cs="Arial"/>
                <w:b/>
                <w:szCs w:val="22"/>
                <w:lang w:val="sk-SK"/>
              </w:rPr>
            </w:pPr>
          </w:p>
          <w:p w14:paraId="132A92BB" w14:textId="77777777" w:rsidR="008B1FF5" w:rsidRDefault="008B1FF5" w:rsidP="007008A6">
            <w:pPr>
              <w:rPr>
                <w:rFonts w:cs="Arial"/>
                <w:b/>
                <w:szCs w:val="22"/>
                <w:lang w:val="sk-SK"/>
              </w:rPr>
            </w:pPr>
          </w:p>
          <w:p w14:paraId="634BB9AB" w14:textId="77777777" w:rsidR="008B1FF5" w:rsidRDefault="008B1FF5" w:rsidP="007008A6">
            <w:pPr>
              <w:rPr>
                <w:rFonts w:cs="Arial"/>
                <w:b/>
                <w:szCs w:val="22"/>
                <w:lang w:val="sk-SK"/>
              </w:rPr>
            </w:pPr>
          </w:p>
          <w:p w14:paraId="6B1EB5A0" w14:textId="77777777" w:rsidR="008B1FF5" w:rsidRDefault="008B1FF5" w:rsidP="007008A6">
            <w:pPr>
              <w:rPr>
                <w:rFonts w:cs="Arial"/>
                <w:b/>
                <w:szCs w:val="22"/>
                <w:lang w:val="sk-SK"/>
              </w:rPr>
            </w:pPr>
          </w:p>
          <w:p w14:paraId="142AB988" w14:textId="77777777" w:rsidR="008B1FF5" w:rsidRDefault="008B1FF5" w:rsidP="007008A6">
            <w:pPr>
              <w:rPr>
                <w:rFonts w:cs="Arial"/>
                <w:b/>
                <w:szCs w:val="22"/>
                <w:lang w:val="sk-SK"/>
              </w:rPr>
            </w:pPr>
          </w:p>
          <w:p w14:paraId="461C5A5E" w14:textId="77777777" w:rsidR="008B1FF5" w:rsidRDefault="008B1FF5" w:rsidP="007008A6">
            <w:pPr>
              <w:rPr>
                <w:rFonts w:cs="Arial"/>
                <w:b/>
                <w:szCs w:val="22"/>
                <w:lang w:val="sk-SK"/>
              </w:rPr>
            </w:pPr>
          </w:p>
          <w:p w14:paraId="48C39852" w14:textId="77777777" w:rsidR="008B1FF5" w:rsidRDefault="008B1FF5" w:rsidP="007008A6">
            <w:pPr>
              <w:rPr>
                <w:rFonts w:cs="Arial"/>
                <w:b/>
                <w:szCs w:val="22"/>
                <w:lang w:val="sk-SK"/>
              </w:rPr>
            </w:pPr>
          </w:p>
          <w:p w14:paraId="12B76945" w14:textId="77777777" w:rsidR="008B1FF5" w:rsidRDefault="008B1FF5" w:rsidP="007008A6">
            <w:pPr>
              <w:rPr>
                <w:rFonts w:cs="Arial"/>
                <w:b/>
                <w:szCs w:val="22"/>
                <w:lang w:val="sk-SK"/>
              </w:rPr>
            </w:pPr>
          </w:p>
          <w:p w14:paraId="214E29A0" w14:textId="77777777" w:rsidR="008B1FF5" w:rsidRDefault="008B1FF5" w:rsidP="007008A6">
            <w:pPr>
              <w:rPr>
                <w:rFonts w:cs="Arial"/>
                <w:b/>
                <w:szCs w:val="22"/>
                <w:lang w:val="sk-SK"/>
              </w:rPr>
            </w:pPr>
          </w:p>
          <w:p w14:paraId="4E9FA362" w14:textId="77777777" w:rsidR="008B1FF5" w:rsidRDefault="008B1FF5" w:rsidP="007008A6">
            <w:pPr>
              <w:rPr>
                <w:rFonts w:cs="Arial"/>
                <w:b/>
                <w:szCs w:val="22"/>
                <w:lang w:val="sk-SK"/>
              </w:rPr>
            </w:pPr>
          </w:p>
          <w:p w14:paraId="5D4BD2A6" w14:textId="77777777" w:rsidR="008B1FF5" w:rsidRDefault="008B1FF5" w:rsidP="007008A6">
            <w:pPr>
              <w:rPr>
                <w:rFonts w:cs="Arial"/>
                <w:b/>
                <w:szCs w:val="22"/>
                <w:lang w:val="sk-SK"/>
              </w:rPr>
            </w:pPr>
          </w:p>
          <w:p w14:paraId="40DD014C" w14:textId="77777777" w:rsidR="008B1FF5" w:rsidRDefault="008B1FF5" w:rsidP="007008A6">
            <w:pPr>
              <w:rPr>
                <w:rFonts w:cs="Arial"/>
                <w:b/>
                <w:szCs w:val="22"/>
                <w:lang w:val="sk-SK"/>
              </w:rPr>
            </w:pPr>
          </w:p>
          <w:p w14:paraId="79879606" w14:textId="77777777" w:rsidR="008B1FF5" w:rsidRDefault="008B1FF5" w:rsidP="007008A6">
            <w:pPr>
              <w:rPr>
                <w:rFonts w:cs="Arial"/>
                <w:b/>
                <w:szCs w:val="22"/>
                <w:lang w:val="sk-SK"/>
              </w:rPr>
            </w:pPr>
          </w:p>
          <w:p w14:paraId="61936714" w14:textId="77777777" w:rsidR="008B1FF5" w:rsidRDefault="008B1FF5" w:rsidP="007008A6">
            <w:pPr>
              <w:rPr>
                <w:rFonts w:cs="Arial"/>
                <w:b/>
                <w:szCs w:val="22"/>
                <w:lang w:val="sk-SK"/>
              </w:rPr>
            </w:pPr>
          </w:p>
          <w:p w14:paraId="6EE650B1" w14:textId="77777777" w:rsidR="008B1FF5" w:rsidRDefault="008B1FF5" w:rsidP="007008A6">
            <w:pPr>
              <w:rPr>
                <w:rFonts w:cs="Arial"/>
                <w:b/>
                <w:szCs w:val="22"/>
                <w:lang w:val="sk-SK"/>
              </w:rPr>
            </w:pPr>
          </w:p>
          <w:p w14:paraId="14B27BC2" w14:textId="77777777" w:rsidR="008B1FF5" w:rsidRDefault="008B1FF5" w:rsidP="007008A6">
            <w:pPr>
              <w:rPr>
                <w:rFonts w:cs="Arial"/>
                <w:b/>
                <w:szCs w:val="22"/>
                <w:lang w:val="sk-SK"/>
              </w:rPr>
            </w:pPr>
          </w:p>
          <w:p w14:paraId="1E4272DB" w14:textId="77777777" w:rsidR="008B1FF5" w:rsidRDefault="008B1FF5" w:rsidP="007008A6">
            <w:pPr>
              <w:rPr>
                <w:rFonts w:cs="Arial"/>
                <w:b/>
                <w:szCs w:val="22"/>
                <w:lang w:val="sk-SK"/>
              </w:rPr>
            </w:pPr>
          </w:p>
          <w:p w14:paraId="763D09EE" w14:textId="77777777" w:rsidR="008B1FF5" w:rsidRDefault="008B1FF5" w:rsidP="007008A6">
            <w:pPr>
              <w:rPr>
                <w:rFonts w:cs="Arial"/>
                <w:b/>
                <w:szCs w:val="22"/>
                <w:lang w:val="sk-SK"/>
              </w:rPr>
            </w:pPr>
          </w:p>
          <w:p w14:paraId="1EB2EF84" w14:textId="77777777" w:rsidR="008B1FF5" w:rsidRDefault="008B1FF5" w:rsidP="007008A6">
            <w:pPr>
              <w:rPr>
                <w:rFonts w:cs="Arial"/>
                <w:b/>
                <w:szCs w:val="22"/>
                <w:lang w:val="sk-SK"/>
              </w:rPr>
            </w:pPr>
          </w:p>
          <w:p w14:paraId="519B5EC3" w14:textId="77777777" w:rsidR="008B1FF5" w:rsidRDefault="008B1FF5" w:rsidP="007008A6">
            <w:pPr>
              <w:rPr>
                <w:rFonts w:cs="Arial"/>
                <w:b/>
                <w:szCs w:val="22"/>
                <w:lang w:val="sk-SK"/>
              </w:rPr>
            </w:pPr>
          </w:p>
          <w:p w14:paraId="508F4770" w14:textId="77777777" w:rsidR="008B1FF5" w:rsidRDefault="008B1FF5" w:rsidP="007008A6">
            <w:pPr>
              <w:rPr>
                <w:rFonts w:cs="Arial"/>
                <w:b/>
                <w:szCs w:val="22"/>
                <w:lang w:val="sk-SK"/>
              </w:rPr>
            </w:pPr>
          </w:p>
          <w:p w14:paraId="23B48368" w14:textId="77777777" w:rsidR="008B1FF5" w:rsidRDefault="008B1FF5" w:rsidP="007008A6">
            <w:pPr>
              <w:rPr>
                <w:rFonts w:cs="Arial"/>
                <w:b/>
                <w:szCs w:val="22"/>
                <w:lang w:val="sk-SK"/>
              </w:rPr>
            </w:pPr>
          </w:p>
          <w:p w14:paraId="5F21FFF3" w14:textId="77777777" w:rsidR="008B1FF5" w:rsidRDefault="008B1FF5" w:rsidP="007008A6">
            <w:pPr>
              <w:rPr>
                <w:rFonts w:cs="Arial"/>
                <w:b/>
                <w:szCs w:val="22"/>
                <w:lang w:val="sk-SK"/>
              </w:rPr>
            </w:pPr>
          </w:p>
          <w:p w14:paraId="3664FEF2" w14:textId="77777777" w:rsidR="008B1FF5" w:rsidRDefault="008B1FF5" w:rsidP="007008A6">
            <w:pPr>
              <w:rPr>
                <w:rFonts w:cs="Arial"/>
                <w:b/>
                <w:szCs w:val="22"/>
                <w:lang w:val="sk-SK"/>
              </w:rPr>
            </w:pPr>
          </w:p>
          <w:p w14:paraId="5B955271" w14:textId="77777777" w:rsidR="008B1FF5" w:rsidRDefault="008B1FF5" w:rsidP="007008A6">
            <w:pPr>
              <w:rPr>
                <w:rFonts w:cs="Arial"/>
                <w:b/>
                <w:szCs w:val="22"/>
                <w:lang w:val="sk-SK"/>
              </w:rPr>
            </w:pPr>
          </w:p>
          <w:p w14:paraId="0A88B2AA" w14:textId="77777777" w:rsidR="008B1FF5" w:rsidRDefault="008B1FF5" w:rsidP="007008A6">
            <w:pPr>
              <w:rPr>
                <w:rFonts w:cs="Arial"/>
                <w:b/>
                <w:szCs w:val="22"/>
                <w:lang w:val="sk-SK"/>
              </w:rPr>
            </w:pPr>
          </w:p>
          <w:p w14:paraId="393ACFAB" w14:textId="77777777" w:rsidR="008B1FF5" w:rsidRDefault="008B1FF5" w:rsidP="007008A6">
            <w:pPr>
              <w:rPr>
                <w:rFonts w:cs="Arial"/>
                <w:b/>
                <w:szCs w:val="22"/>
                <w:lang w:val="sk-SK"/>
              </w:rPr>
            </w:pPr>
          </w:p>
          <w:p w14:paraId="203D9788" w14:textId="77777777" w:rsidR="008B1FF5" w:rsidRDefault="008B1FF5" w:rsidP="007008A6">
            <w:pPr>
              <w:rPr>
                <w:rFonts w:cs="Arial"/>
                <w:b/>
                <w:szCs w:val="22"/>
                <w:lang w:val="sk-SK"/>
              </w:rPr>
            </w:pPr>
          </w:p>
          <w:p w14:paraId="75EB1006" w14:textId="77777777" w:rsidR="008B1FF5" w:rsidRDefault="008B1FF5" w:rsidP="007008A6">
            <w:pPr>
              <w:rPr>
                <w:rFonts w:cs="Arial"/>
                <w:b/>
                <w:szCs w:val="22"/>
                <w:lang w:val="sk-SK"/>
              </w:rPr>
            </w:pPr>
          </w:p>
          <w:p w14:paraId="55D2AB4B" w14:textId="77777777" w:rsidR="008B1FF5" w:rsidRDefault="008B1FF5" w:rsidP="007008A6">
            <w:pPr>
              <w:rPr>
                <w:rFonts w:cs="Arial"/>
                <w:b/>
                <w:szCs w:val="22"/>
                <w:lang w:val="sk-SK"/>
              </w:rPr>
            </w:pPr>
          </w:p>
          <w:p w14:paraId="0E02327E" w14:textId="77777777" w:rsidR="008B1FF5" w:rsidRDefault="008B1FF5" w:rsidP="007008A6">
            <w:pPr>
              <w:rPr>
                <w:rFonts w:cs="Arial"/>
                <w:b/>
                <w:szCs w:val="22"/>
                <w:lang w:val="sk-SK"/>
              </w:rPr>
            </w:pPr>
          </w:p>
          <w:p w14:paraId="0557C1E0" w14:textId="77777777" w:rsidR="008B1FF5" w:rsidRDefault="008B1FF5" w:rsidP="007008A6">
            <w:pPr>
              <w:rPr>
                <w:rFonts w:cs="Arial"/>
                <w:b/>
                <w:szCs w:val="22"/>
                <w:lang w:val="sk-SK"/>
              </w:rPr>
            </w:pPr>
          </w:p>
          <w:p w14:paraId="12B56766" w14:textId="77777777" w:rsidR="008B1FF5" w:rsidRDefault="008B1FF5" w:rsidP="007008A6">
            <w:pPr>
              <w:rPr>
                <w:rFonts w:cs="Arial"/>
                <w:b/>
                <w:szCs w:val="22"/>
                <w:lang w:val="sk-SK"/>
              </w:rPr>
            </w:pPr>
          </w:p>
          <w:p w14:paraId="544C704C" w14:textId="77777777" w:rsidR="008B1FF5" w:rsidRDefault="008B1FF5" w:rsidP="007008A6">
            <w:pPr>
              <w:rPr>
                <w:rFonts w:cs="Arial"/>
                <w:b/>
                <w:szCs w:val="22"/>
                <w:lang w:val="sk-SK"/>
              </w:rPr>
            </w:pPr>
          </w:p>
          <w:p w14:paraId="137CEEF3" w14:textId="77777777" w:rsidR="008B1FF5" w:rsidRDefault="008B1FF5" w:rsidP="007008A6">
            <w:pPr>
              <w:rPr>
                <w:rFonts w:cs="Arial"/>
                <w:b/>
                <w:szCs w:val="22"/>
                <w:lang w:val="sk-SK"/>
              </w:rPr>
            </w:pPr>
          </w:p>
          <w:p w14:paraId="3AE7A3DD" w14:textId="77777777" w:rsidR="008B1FF5" w:rsidRDefault="008B1FF5" w:rsidP="007008A6">
            <w:pPr>
              <w:rPr>
                <w:rFonts w:cs="Arial"/>
                <w:b/>
                <w:szCs w:val="22"/>
                <w:lang w:val="sk-SK"/>
              </w:rPr>
            </w:pPr>
          </w:p>
          <w:p w14:paraId="638628FA" w14:textId="77777777" w:rsidR="008B1FF5" w:rsidRDefault="008B1FF5" w:rsidP="007008A6">
            <w:pPr>
              <w:rPr>
                <w:rFonts w:cs="Arial"/>
                <w:b/>
                <w:szCs w:val="22"/>
                <w:lang w:val="sk-SK"/>
              </w:rPr>
            </w:pPr>
          </w:p>
          <w:p w14:paraId="2CDEFAE7" w14:textId="77777777" w:rsidR="008B1FF5" w:rsidRDefault="008B1FF5" w:rsidP="007008A6">
            <w:pPr>
              <w:rPr>
                <w:rFonts w:cs="Arial"/>
                <w:b/>
                <w:szCs w:val="22"/>
                <w:lang w:val="sk-SK"/>
              </w:rPr>
            </w:pPr>
          </w:p>
          <w:p w14:paraId="014C41F8" w14:textId="77777777" w:rsidR="008B1FF5" w:rsidRDefault="008B1FF5" w:rsidP="007008A6">
            <w:pPr>
              <w:rPr>
                <w:rFonts w:cs="Arial"/>
                <w:b/>
                <w:szCs w:val="22"/>
                <w:lang w:val="sk-SK"/>
              </w:rPr>
            </w:pPr>
            <w:r>
              <w:rPr>
                <w:rFonts w:cs="Arial"/>
                <w:b/>
                <w:szCs w:val="22"/>
                <w:lang w:val="sk-SK"/>
              </w:rPr>
              <w:t xml:space="preserve">Podčlánok </w:t>
            </w:r>
          </w:p>
          <w:p w14:paraId="658B7699" w14:textId="77777777" w:rsidR="008B1FF5" w:rsidRPr="00434723" w:rsidRDefault="008B1FF5" w:rsidP="007008A6">
            <w:pPr>
              <w:rPr>
                <w:rFonts w:cs="Arial"/>
                <w:b/>
                <w:szCs w:val="22"/>
                <w:lang w:val="sk-SK"/>
              </w:rPr>
            </w:pPr>
            <w:r>
              <w:rPr>
                <w:rFonts w:cs="Arial"/>
                <w:b/>
                <w:szCs w:val="22"/>
                <w:lang w:val="sk-SK"/>
              </w:rPr>
              <w:t>4.4b</w:t>
            </w:r>
          </w:p>
        </w:tc>
        <w:tc>
          <w:tcPr>
            <w:tcW w:w="2410" w:type="dxa"/>
          </w:tcPr>
          <w:p w14:paraId="3251AB91" w14:textId="77777777" w:rsidR="00BE58EF"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lastRenderedPageBreak/>
              <w:t>Banková platobná záruka</w:t>
            </w:r>
          </w:p>
          <w:p w14:paraId="022FB2C5" w14:textId="77777777" w:rsidR="008B1FF5" w:rsidRDefault="008B1FF5" w:rsidP="00DF3387">
            <w:pPr>
              <w:rPr>
                <w:lang w:val="sk-SK"/>
              </w:rPr>
            </w:pPr>
          </w:p>
          <w:p w14:paraId="7AE9E1EA" w14:textId="77777777" w:rsidR="008B1FF5" w:rsidRDefault="008B1FF5" w:rsidP="00DF3387">
            <w:pPr>
              <w:rPr>
                <w:lang w:val="sk-SK"/>
              </w:rPr>
            </w:pPr>
          </w:p>
          <w:p w14:paraId="798CD09B" w14:textId="77777777" w:rsidR="008B1FF5" w:rsidRDefault="008B1FF5" w:rsidP="00DF3387">
            <w:pPr>
              <w:rPr>
                <w:lang w:val="sk-SK"/>
              </w:rPr>
            </w:pPr>
          </w:p>
          <w:p w14:paraId="2A2BD228" w14:textId="77777777" w:rsidR="008B1FF5" w:rsidRDefault="008B1FF5" w:rsidP="00DF3387">
            <w:pPr>
              <w:rPr>
                <w:lang w:val="sk-SK"/>
              </w:rPr>
            </w:pPr>
          </w:p>
          <w:p w14:paraId="6E2A0825" w14:textId="77777777" w:rsidR="008B1FF5" w:rsidRDefault="008B1FF5" w:rsidP="00DF3387">
            <w:pPr>
              <w:rPr>
                <w:lang w:val="sk-SK"/>
              </w:rPr>
            </w:pPr>
          </w:p>
          <w:p w14:paraId="5D875572" w14:textId="77777777" w:rsidR="008B1FF5" w:rsidRDefault="008B1FF5" w:rsidP="00DF3387">
            <w:pPr>
              <w:rPr>
                <w:lang w:val="sk-SK"/>
              </w:rPr>
            </w:pPr>
          </w:p>
          <w:p w14:paraId="2BE5E6BC" w14:textId="77777777" w:rsidR="008B1FF5" w:rsidRDefault="008B1FF5" w:rsidP="00DF3387">
            <w:pPr>
              <w:rPr>
                <w:lang w:val="sk-SK"/>
              </w:rPr>
            </w:pPr>
          </w:p>
          <w:p w14:paraId="2DD1787D" w14:textId="77777777" w:rsidR="008B1FF5" w:rsidRDefault="008B1FF5" w:rsidP="00DF3387">
            <w:pPr>
              <w:rPr>
                <w:lang w:val="sk-SK"/>
              </w:rPr>
            </w:pPr>
          </w:p>
          <w:p w14:paraId="5808241B" w14:textId="77777777" w:rsidR="008B1FF5" w:rsidRDefault="008B1FF5" w:rsidP="00DF3387">
            <w:pPr>
              <w:rPr>
                <w:lang w:val="sk-SK"/>
              </w:rPr>
            </w:pPr>
          </w:p>
          <w:p w14:paraId="4B5E11B3" w14:textId="77777777" w:rsidR="008B1FF5" w:rsidRDefault="008B1FF5" w:rsidP="00DF3387">
            <w:pPr>
              <w:rPr>
                <w:lang w:val="sk-SK"/>
              </w:rPr>
            </w:pPr>
          </w:p>
          <w:p w14:paraId="72D9DD76" w14:textId="77777777" w:rsidR="008B1FF5" w:rsidRDefault="008B1FF5" w:rsidP="00DF3387">
            <w:pPr>
              <w:rPr>
                <w:lang w:val="sk-SK"/>
              </w:rPr>
            </w:pPr>
          </w:p>
          <w:p w14:paraId="2B11E51D" w14:textId="77777777" w:rsidR="008B1FF5" w:rsidRDefault="008B1FF5" w:rsidP="00DF3387">
            <w:pPr>
              <w:rPr>
                <w:lang w:val="sk-SK"/>
              </w:rPr>
            </w:pPr>
          </w:p>
          <w:p w14:paraId="688F5D14" w14:textId="77777777" w:rsidR="008B1FF5" w:rsidRDefault="008B1FF5" w:rsidP="00DF3387">
            <w:pPr>
              <w:rPr>
                <w:lang w:val="sk-SK"/>
              </w:rPr>
            </w:pPr>
          </w:p>
          <w:p w14:paraId="5EF2B669" w14:textId="77777777" w:rsidR="008B1FF5" w:rsidRDefault="008B1FF5" w:rsidP="00DF3387">
            <w:pPr>
              <w:rPr>
                <w:lang w:val="sk-SK"/>
              </w:rPr>
            </w:pPr>
          </w:p>
          <w:p w14:paraId="204CB46F" w14:textId="77777777" w:rsidR="008B1FF5" w:rsidRDefault="008B1FF5" w:rsidP="00DF3387">
            <w:pPr>
              <w:rPr>
                <w:lang w:val="sk-SK"/>
              </w:rPr>
            </w:pPr>
          </w:p>
          <w:p w14:paraId="39B2DB72" w14:textId="77777777" w:rsidR="008B1FF5" w:rsidRDefault="008B1FF5" w:rsidP="00DF3387">
            <w:pPr>
              <w:rPr>
                <w:lang w:val="sk-SK"/>
              </w:rPr>
            </w:pPr>
          </w:p>
          <w:p w14:paraId="1D996514" w14:textId="77777777" w:rsidR="008B1FF5" w:rsidRDefault="008B1FF5" w:rsidP="00DF3387">
            <w:pPr>
              <w:rPr>
                <w:lang w:val="sk-SK"/>
              </w:rPr>
            </w:pPr>
          </w:p>
          <w:p w14:paraId="20C780BE" w14:textId="77777777" w:rsidR="008B1FF5" w:rsidRDefault="008B1FF5" w:rsidP="00DF3387">
            <w:pPr>
              <w:rPr>
                <w:lang w:val="sk-SK"/>
              </w:rPr>
            </w:pPr>
          </w:p>
          <w:p w14:paraId="20A2AFA6" w14:textId="77777777" w:rsidR="008B1FF5" w:rsidRDefault="008B1FF5" w:rsidP="00DF3387">
            <w:pPr>
              <w:rPr>
                <w:lang w:val="sk-SK"/>
              </w:rPr>
            </w:pPr>
          </w:p>
          <w:p w14:paraId="1C3936BE" w14:textId="77777777" w:rsidR="008B1FF5" w:rsidRDefault="008B1FF5" w:rsidP="00DF3387">
            <w:pPr>
              <w:rPr>
                <w:lang w:val="sk-SK"/>
              </w:rPr>
            </w:pPr>
          </w:p>
          <w:p w14:paraId="59F5DCC8" w14:textId="77777777" w:rsidR="008B1FF5" w:rsidRDefault="008B1FF5" w:rsidP="00DF3387">
            <w:pPr>
              <w:rPr>
                <w:lang w:val="sk-SK"/>
              </w:rPr>
            </w:pPr>
          </w:p>
          <w:p w14:paraId="4823C29E" w14:textId="77777777" w:rsidR="008B1FF5" w:rsidRDefault="008B1FF5" w:rsidP="00DF3387">
            <w:pPr>
              <w:rPr>
                <w:lang w:val="sk-SK"/>
              </w:rPr>
            </w:pPr>
          </w:p>
          <w:p w14:paraId="1EEDF8B3" w14:textId="77777777" w:rsidR="008B1FF5" w:rsidRDefault="008B1FF5" w:rsidP="00DF3387">
            <w:pPr>
              <w:rPr>
                <w:lang w:val="sk-SK"/>
              </w:rPr>
            </w:pPr>
          </w:p>
          <w:p w14:paraId="2A6AA194" w14:textId="77777777" w:rsidR="008B1FF5" w:rsidRDefault="008B1FF5" w:rsidP="00DF3387">
            <w:pPr>
              <w:rPr>
                <w:lang w:val="sk-SK"/>
              </w:rPr>
            </w:pPr>
          </w:p>
          <w:p w14:paraId="57C5673B" w14:textId="77777777" w:rsidR="008B1FF5" w:rsidRDefault="008B1FF5" w:rsidP="00DF3387">
            <w:pPr>
              <w:rPr>
                <w:lang w:val="sk-SK"/>
              </w:rPr>
            </w:pPr>
          </w:p>
          <w:p w14:paraId="4B1632AD" w14:textId="77777777" w:rsidR="008B1FF5" w:rsidRDefault="008B1FF5" w:rsidP="00DF3387">
            <w:pPr>
              <w:rPr>
                <w:lang w:val="sk-SK"/>
              </w:rPr>
            </w:pPr>
          </w:p>
          <w:p w14:paraId="2DA2F46F" w14:textId="77777777" w:rsidR="008B1FF5" w:rsidRDefault="008B1FF5" w:rsidP="00DF3387">
            <w:pPr>
              <w:rPr>
                <w:lang w:val="sk-SK"/>
              </w:rPr>
            </w:pPr>
          </w:p>
          <w:p w14:paraId="5F881B24" w14:textId="77777777" w:rsidR="008B1FF5" w:rsidRDefault="008B1FF5" w:rsidP="00DF3387">
            <w:pPr>
              <w:rPr>
                <w:lang w:val="sk-SK"/>
              </w:rPr>
            </w:pPr>
          </w:p>
          <w:p w14:paraId="03862599" w14:textId="77777777" w:rsidR="008B1FF5" w:rsidRDefault="008B1FF5" w:rsidP="00DF3387">
            <w:pPr>
              <w:rPr>
                <w:lang w:val="sk-SK"/>
              </w:rPr>
            </w:pPr>
          </w:p>
          <w:p w14:paraId="4C5D192D" w14:textId="77777777" w:rsidR="008B1FF5" w:rsidRDefault="008B1FF5" w:rsidP="00DF3387">
            <w:pPr>
              <w:rPr>
                <w:lang w:val="sk-SK"/>
              </w:rPr>
            </w:pPr>
          </w:p>
          <w:p w14:paraId="2A9BAED6" w14:textId="77777777" w:rsidR="008B1FF5" w:rsidRDefault="008B1FF5" w:rsidP="00DF3387">
            <w:pPr>
              <w:rPr>
                <w:lang w:val="sk-SK"/>
              </w:rPr>
            </w:pPr>
          </w:p>
          <w:p w14:paraId="318F1944" w14:textId="77777777" w:rsidR="008B1FF5" w:rsidRDefault="008B1FF5" w:rsidP="00DF3387">
            <w:pPr>
              <w:rPr>
                <w:lang w:val="sk-SK"/>
              </w:rPr>
            </w:pPr>
          </w:p>
          <w:p w14:paraId="59C91128" w14:textId="77777777" w:rsidR="008B1FF5" w:rsidRDefault="008B1FF5" w:rsidP="00DF3387">
            <w:pPr>
              <w:rPr>
                <w:lang w:val="sk-SK"/>
              </w:rPr>
            </w:pPr>
          </w:p>
          <w:p w14:paraId="11A40200" w14:textId="77777777" w:rsidR="008B1FF5" w:rsidRDefault="008B1FF5" w:rsidP="00DF3387">
            <w:pPr>
              <w:rPr>
                <w:lang w:val="sk-SK"/>
              </w:rPr>
            </w:pPr>
          </w:p>
          <w:p w14:paraId="5BED8500" w14:textId="77777777" w:rsidR="008B1FF5" w:rsidRDefault="008B1FF5" w:rsidP="00DF3387">
            <w:pPr>
              <w:rPr>
                <w:lang w:val="sk-SK"/>
              </w:rPr>
            </w:pPr>
          </w:p>
          <w:p w14:paraId="42144A62" w14:textId="77777777" w:rsidR="008B1FF5" w:rsidRDefault="008B1FF5" w:rsidP="00DF3387">
            <w:pPr>
              <w:rPr>
                <w:lang w:val="sk-SK"/>
              </w:rPr>
            </w:pPr>
          </w:p>
          <w:p w14:paraId="1F767555" w14:textId="77777777" w:rsidR="008B1FF5" w:rsidRDefault="008B1FF5" w:rsidP="00DF3387">
            <w:pPr>
              <w:rPr>
                <w:lang w:val="sk-SK"/>
              </w:rPr>
            </w:pPr>
          </w:p>
          <w:p w14:paraId="1E800EA7" w14:textId="77777777" w:rsidR="008B1FF5" w:rsidRDefault="008B1FF5" w:rsidP="00DF3387">
            <w:pPr>
              <w:rPr>
                <w:lang w:val="sk-SK"/>
              </w:rPr>
            </w:pPr>
          </w:p>
          <w:p w14:paraId="31BEEF2A" w14:textId="77777777" w:rsidR="008B1FF5" w:rsidRDefault="008B1FF5" w:rsidP="00DF3387">
            <w:pPr>
              <w:rPr>
                <w:lang w:val="sk-SK"/>
              </w:rPr>
            </w:pPr>
          </w:p>
          <w:p w14:paraId="04E9F794" w14:textId="77777777" w:rsidR="008B1FF5" w:rsidRDefault="008B1FF5" w:rsidP="00DF3387">
            <w:pPr>
              <w:rPr>
                <w:lang w:val="sk-SK"/>
              </w:rPr>
            </w:pPr>
          </w:p>
          <w:p w14:paraId="1ECB89A9" w14:textId="77777777" w:rsidR="008B1FF5" w:rsidRDefault="008B1FF5" w:rsidP="00DF3387">
            <w:pPr>
              <w:rPr>
                <w:lang w:val="sk-SK"/>
              </w:rPr>
            </w:pPr>
          </w:p>
          <w:p w14:paraId="016CE846" w14:textId="77777777" w:rsidR="008B1FF5" w:rsidRDefault="008B1FF5" w:rsidP="00DF3387">
            <w:pPr>
              <w:rPr>
                <w:lang w:val="sk-SK"/>
              </w:rPr>
            </w:pPr>
          </w:p>
          <w:p w14:paraId="4A176AAB" w14:textId="77777777" w:rsidR="008B1FF5" w:rsidRDefault="008B1FF5" w:rsidP="00DF3387">
            <w:pPr>
              <w:rPr>
                <w:lang w:val="sk-SK"/>
              </w:rPr>
            </w:pPr>
          </w:p>
          <w:p w14:paraId="7F640686" w14:textId="77777777" w:rsidR="008B1FF5" w:rsidRDefault="008B1FF5" w:rsidP="00DF3387">
            <w:pPr>
              <w:rPr>
                <w:lang w:val="sk-SK"/>
              </w:rPr>
            </w:pPr>
          </w:p>
          <w:p w14:paraId="3B5B3745" w14:textId="77777777" w:rsidR="008B1FF5" w:rsidRDefault="008B1FF5" w:rsidP="00DF3387">
            <w:pPr>
              <w:rPr>
                <w:lang w:val="sk-SK"/>
              </w:rPr>
            </w:pPr>
          </w:p>
          <w:p w14:paraId="35641DD2" w14:textId="77777777" w:rsidR="008B1FF5" w:rsidRDefault="008B1FF5" w:rsidP="00DF3387">
            <w:pPr>
              <w:rPr>
                <w:lang w:val="sk-SK"/>
              </w:rPr>
            </w:pPr>
          </w:p>
          <w:p w14:paraId="5CD8CD44" w14:textId="77777777" w:rsidR="008B1FF5" w:rsidRDefault="008B1FF5" w:rsidP="00DF3387">
            <w:pPr>
              <w:rPr>
                <w:lang w:val="sk-SK"/>
              </w:rPr>
            </w:pPr>
          </w:p>
          <w:p w14:paraId="04478A97" w14:textId="77777777" w:rsidR="008B1FF5" w:rsidRDefault="008B1FF5" w:rsidP="00DF3387">
            <w:pPr>
              <w:rPr>
                <w:lang w:val="sk-SK"/>
              </w:rPr>
            </w:pPr>
          </w:p>
          <w:p w14:paraId="479C7103" w14:textId="77777777" w:rsidR="008B1FF5" w:rsidRDefault="008B1FF5" w:rsidP="00DF3387">
            <w:pPr>
              <w:rPr>
                <w:lang w:val="sk-SK"/>
              </w:rPr>
            </w:pPr>
          </w:p>
          <w:p w14:paraId="57A855BB" w14:textId="77777777" w:rsidR="008B1FF5" w:rsidRDefault="008B1FF5" w:rsidP="00DF3387">
            <w:pPr>
              <w:rPr>
                <w:lang w:val="sk-SK"/>
              </w:rPr>
            </w:pPr>
          </w:p>
          <w:p w14:paraId="6FEDD85F" w14:textId="77777777" w:rsidR="008B1FF5" w:rsidRDefault="008B1FF5" w:rsidP="00DF3387">
            <w:pPr>
              <w:rPr>
                <w:lang w:val="sk-SK"/>
              </w:rPr>
            </w:pPr>
          </w:p>
          <w:p w14:paraId="1292B4DE" w14:textId="77777777" w:rsidR="008B1FF5" w:rsidRDefault="008B1FF5" w:rsidP="00DF3387">
            <w:pPr>
              <w:rPr>
                <w:lang w:val="sk-SK"/>
              </w:rPr>
            </w:pPr>
          </w:p>
          <w:p w14:paraId="213161F9" w14:textId="77777777" w:rsidR="008B1FF5" w:rsidRDefault="008B1FF5" w:rsidP="00DF3387">
            <w:pPr>
              <w:rPr>
                <w:lang w:val="sk-SK"/>
              </w:rPr>
            </w:pPr>
          </w:p>
          <w:p w14:paraId="7E883F35" w14:textId="77777777" w:rsidR="008B1FF5" w:rsidRDefault="008B1FF5" w:rsidP="00DF3387">
            <w:pPr>
              <w:rPr>
                <w:lang w:val="sk-SK"/>
              </w:rPr>
            </w:pPr>
          </w:p>
          <w:p w14:paraId="4BEDC578" w14:textId="77777777" w:rsidR="008B1FF5" w:rsidRDefault="008B1FF5" w:rsidP="00DF3387">
            <w:pPr>
              <w:rPr>
                <w:lang w:val="sk-SK"/>
              </w:rPr>
            </w:pPr>
          </w:p>
          <w:p w14:paraId="7BBD781D" w14:textId="77777777" w:rsidR="008B1FF5" w:rsidRDefault="008B1FF5" w:rsidP="00DF3387">
            <w:pPr>
              <w:rPr>
                <w:lang w:val="sk-SK"/>
              </w:rPr>
            </w:pPr>
          </w:p>
          <w:p w14:paraId="2EB5E37A" w14:textId="77777777" w:rsidR="008B1FF5" w:rsidRDefault="008B1FF5" w:rsidP="00DF3387">
            <w:pPr>
              <w:rPr>
                <w:lang w:val="sk-SK"/>
              </w:rPr>
            </w:pPr>
          </w:p>
          <w:p w14:paraId="12E48B60" w14:textId="77777777" w:rsidR="008B1FF5" w:rsidRPr="008B1FF5" w:rsidRDefault="008B1FF5" w:rsidP="00DF3387">
            <w:pPr>
              <w:rPr>
                <w:lang w:val="sk-SK"/>
              </w:rPr>
            </w:pPr>
            <w:r w:rsidRPr="00434723">
              <w:rPr>
                <w:rFonts w:cs="Arial"/>
                <w:b/>
                <w:szCs w:val="22"/>
                <w:lang w:val="sk-SK"/>
              </w:rPr>
              <w:t>Pravidlá zmeny Podzhotoviteľov</w:t>
            </w:r>
            <w:r w:rsidR="00A3429B">
              <w:rPr>
                <w:rFonts w:cs="Arial"/>
                <w:b/>
                <w:szCs w:val="22"/>
                <w:lang w:val="sk-SK"/>
              </w:rPr>
              <w:t>, Priamych Podzhotoviteľov</w:t>
            </w:r>
            <w:r w:rsidRPr="00434723">
              <w:rPr>
                <w:rFonts w:cs="Arial"/>
                <w:b/>
                <w:szCs w:val="22"/>
                <w:lang w:val="sk-SK"/>
              </w:rPr>
              <w:t xml:space="preserve"> a Dodávateľov Zhotoviteľa</w:t>
            </w:r>
          </w:p>
        </w:tc>
        <w:tc>
          <w:tcPr>
            <w:tcW w:w="5811" w:type="dxa"/>
          </w:tcPr>
          <w:p w14:paraId="64C3A35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p>
          <w:p w14:paraId="405EF72F"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Vložte nový podčlánok  4.4a:</w:t>
            </w:r>
          </w:p>
          <w:p w14:paraId="163D9C18"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549A0C46"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34D5C52D"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07FA30D5"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r w:rsidRPr="00434723">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434723">
              <w:rPr>
                <w:rFonts w:cs="Arial"/>
                <w:bCs/>
                <w:szCs w:val="22"/>
              </w:rPr>
              <w:t>písomne prehlásili, že zabezpečenie svojich pohľadávok voči Zhotoviteľovi prostredníctvom Bankovej platobnej záruky  nevyžadujú</w:t>
            </w:r>
            <w:r w:rsidRPr="00434723">
              <w:rPr>
                <w:rFonts w:cs="Arial"/>
                <w:szCs w:val="22"/>
              </w:rPr>
              <w:t xml:space="preserve">. </w:t>
            </w:r>
            <w:r w:rsidRPr="00434723">
              <w:rPr>
                <w:rFonts w:cs="Arial"/>
                <w:szCs w:val="22"/>
                <w:lang w:val="sk-SK"/>
              </w:rPr>
              <w:t>Na každého  Podzhotoviteľa</w:t>
            </w:r>
            <w:r w:rsidRPr="00434723">
              <w:rPr>
                <w:rFonts w:cs="Arial"/>
                <w:szCs w:val="22"/>
              </w:rPr>
              <w:t>, resp. Dodávateľa Zhotoviteľa musí byť vystavená samostatná Banková platobná záruka.</w:t>
            </w:r>
          </w:p>
          <w:p w14:paraId="24301AE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p>
          <w:p w14:paraId="64858468" w14:textId="77777777" w:rsidR="00BE58EF" w:rsidRPr="00434723" w:rsidRDefault="00BE58EF" w:rsidP="00D045DE">
            <w:pPr>
              <w:tabs>
                <w:tab w:val="left" w:pos="-2"/>
              </w:tabs>
              <w:ind w:right="141"/>
              <w:contextualSpacing/>
              <w:jc w:val="both"/>
              <w:rPr>
                <w:rFonts w:cs="Arial"/>
                <w:szCs w:val="22"/>
                <w:lang w:val="sk-SK"/>
              </w:rPr>
            </w:pPr>
            <w:r w:rsidRPr="00434723">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434723">
              <w:rPr>
                <w:rFonts w:cs="Arial"/>
                <w:szCs w:val="22"/>
                <w:lang w:val="sk-SK"/>
              </w:rPr>
              <w:t xml:space="preserve">, </w:t>
            </w:r>
            <w:r w:rsidRPr="00434723">
              <w:rPr>
                <w:rFonts w:cs="Arial"/>
                <w:bCs/>
                <w:szCs w:val="22"/>
                <w:lang w:val="sk-SK"/>
              </w:rPr>
              <w:t xml:space="preserve">uvedenú v Prílohe k ponuke v prípade, ak Zhotoviteľ poruší svoje splatné finančné záväzky zo zmluvy s  Podzhotoviteľom, Dodávateľom Zhotoviteľa. </w:t>
            </w:r>
            <w:r w:rsidRPr="00434723">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1357E38" w14:textId="77777777" w:rsidR="00BE58EF" w:rsidRPr="00434723" w:rsidRDefault="00BE58EF" w:rsidP="00D045DE">
            <w:pPr>
              <w:tabs>
                <w:tab w:val="left" w:pos="-2"/>
              </w:tabs>
              <w:ind w:left="-2" w:right="141" w:firstLine="2"/>
              <w:contextualSpacing/>
              <w:jc w:val="both"/>
              <w:rPr>
                <w:rFonts w:cs="Arial"/>
                <w:szCs w:val="22"/>
                <w:lang w:val="sk-SK"/>
              </w:rPr>
            </w:pPr>
          </w:p>
          <w:p w14:paraId="2C380E86" w14:textId="77777777" w:rsidR="00BE58EF" w:rsidRDefault="00BE58EF" w:rsidP="00D045DE">
            <w:pPr>
              <w:contextualSpacing/>
              <w:jc w:val="both"/>
              <w:rPr>
                <w:rFonts w:cs="Arial"/>
                <w:szCs w:val="22"/>
                <w:lang w:val="sk-SK"/>
              </w:rPr>
            </w:pPr>
            <w:r w:rsidRPr="00434723">
              <w:rPr>
                <w:rFonts w:cs="Arial"/>
                <w:szCs w:val="22"/>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 10</w:t>
            </w:r>
            <w:r w:rsidR="00B94C6A">
              <w:rPr>
                <w:rFonts w:cs="Arial"/>
                <w:szCs w:val="22"/>
                <w:lang w:val="sk-SK"/>
              </w:rPr>
              <w:t>.</w:t>
            </w:r>
            <w:r w:rsidRPr="00434723">
              <w:rPr>
                <w:rFonts w:cs="Arial"/>
                <w:szCs w:val="22"/>
                <w:lang w:val="sk-SK"/>
              </w:rPr>
              <w:t xml:space="preserve">000 € (slovom: desaťtisíc EUR)  za každé porušenie tejto povinnosti Zhotoviteľa.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w:t>
            </w:r>
            <w:r w:rsidRPr="00434723">
              <w:rPr>
                <w:rFonts w:cs="Arial"/>
                <w:szCs w:val="22"/>
                <w:lang w:val="sk-SK"/>
              </w:rPr>
              <w:lastRenderedPageBreak/>
              <w:t xml:space="preserve">podstatné porušenie Zmluvy a oprávňuje Objednávateľa na odstúpenie od Zmluvy.“ </w:t>
            </w:r>
          </w:p>
          <w:p w14:paraId="7D91FEF8" w14:textId="77777777" w:rsidR="008B1FF5" w:rsidRDefault="008B1FF5" w:rsidP="00D045DE">
            <w:pPr>
              <w:contextualSpacing/>
              <w:jc w:val="both"/>
              <w:rPr>
                <w:rFonts w:cs="Arial"/>
                <w:szCs w:val="22"/>
                <w:lang w:val="sk-SK"/>
              </w:rPr>
            </w:pPr>
          </w:p>
          <w:p w14:paraId="64EF7D8E" w14:textId="77777777" w:rsidR="008B1FF5" w:rsidRPr="00686C1D" w:rsidRDefault="008B1FF5" w:rsidP="008B1FF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r w:rsidRPr="00686C1D">
              <w:rPr>
                <w:rFonts w:cs="Arial"/>
                <w:lang w:val="sk-SK"/>
              </w:rPr>
              <w:t>Vložte nový podčlánok  4.4b:</w:t>
            </w:r>
          </w:p>
          <w:p w14:paraId="52B0AE64" w14:textId="77777777" w:rsidR="008B1FF5" w:rsidRDefault="008B1FF5" w:rsidP="008B1FF5">
            <w:pPr>
              <w:contextualSpacing/>
              <w:jc w:val="both"/>
              <w:rPr>
                <w:rFonts w:cs="Arial"/>
                <w:szCs w:val="22"/>
                <w:lang w:val="sk-SK"/>
              </w:rPr>
            </w:pPr>
          </w:p>
          <w:p w14:paraId="5F1F0B31" w14:textId="2267D86C" w:rsidR="008B1FF5" w:rsidRPr="00434723" w:rsidRDefault="008B1FF5" w:rsidP="008B1FF5">
            <w:pPr>
              <w:contextualSpacing/>
              <w:jc w:val="both"/>
              <w:rPr>
                <w:rFonts w:cs="Arial"/>
                <w:szCs w:val="22"/>
                <w:lang w:val="sk-SK"/>
              </w:rPr>
            </w:pPr>
            <w:r>
              <w:rPr>
                <w:rFonts w:cs="Arial"/>
                <w:szCs w:val="22"/>
                <w:lang w:val="sk-SK"/>
              </w:rPr>
              <w:t>„</w:t>
            </w:r>
            <w:r w:rsidRPr="00434723">
              <w:rPr>
                <w:rFonts w:cs="Arial"/>
                <w:szCs w:val="22"/>
                <w:lang w:val="sk-SK"/>
              </w:rPr>
              <w:t xml:space="preserve">Každý navrhovaný Priamy Podzhotoviteľ, musí byť vopred </w:t>
            </w:r>
            <w:r w:rsidR="007A3132">
              <w:rPr>
                <w:rFonts w:cs="Arial"/>
                <w:szCs w:val="22"/>
                <w:lang w:val="sk-SK"/>
              </w:rPr>
              <w:t xml:space="preserve">písomne </w:t>
            </w:r>
            <w:r w:rsidRPr="00434723">
              <w:rPr>
                <w:rFonts w:cs="Arial"/>
                <w:szCs w:val="22"/>
                <w:lang w:val="sk-SK"/>
              </w:rPr>
              <w:t>schválený Objednávateľom v súlade s týmto podčlánkom</w:t>
            </w:r>
            <w:r w:rsidR="004452B3">
              <w:rPr>
                <w:rFonts w:cs="Arial"/>
                <w:szCs w:val="22"/>
                <w:lang w:val="sk-SK"/>
              </w:rPr>
              <w:t xml:space="preserve"> a Zmluvou</w:t>
            </w:r>
            <w:r w:rsidRPr="00434723">
              <w:rPr>
                <w:rFonts w:cs="Arial"/>
                <w:szCs w:val="22"/>
                <w:lang w:val="sk-SK"/>
              </w:rPr>
              <w:t>, pre navrhovaných ostatných Podzhotoviteľov</w:t>
            </w:r>
            <w:r w:rsidR="007A3132">
              <w:rPr>
                <w:rFonts w:cs="Arial"/>
                <w:szCs w:val="22"/>
                <w:lang w:val="sk-SK"/>
              </w:rPr>
              <w:t xml:space="preserve"> a Dodávateľov vybraných Materiálov</w:t>
            </w:r>
            <w:r w:rsidRPr="00434723">
              <w:rPr>
                <w:rFonts w:cs="Arial"/>
                <w:szCs w:val="22"/>
                <w:lang w:val="sk-SK"/>
              </w:rPr>
              <w:t xml:space="preserve"> je Zhotoviteľ povinný obdržať predchádzajúci súhlas Stavebnotechnického dozora</w:t>
            </w:r>
            <w:r w:rsidR="004452B3">
              <w:rPr>
                <w:rFonts w:cs="Arial"/>
                <w:szCs w:val="22"/>
                <w:lang w:val="sk-SK"/>
              </w:rPr>
              <w:t xml:space="preserve"> v súlade s postupom vyplývajúcim z podčlánku 4.4</w:t>
            </w:r>
            <w:r w:rsidR="008C463E">
              <w:rPr>
                <w:rFonts w:cs="Arial"/>
                <w:szCs w:val="22"/>
                <w:lang w:val="sk-SK"/>
              </w:rPr>
              <w:t xml:space="preserve"> (s bezodkladným oznámen</w:t>
            </w:r>
            <w:r w:rsidR="004452B3">
              <w:rPr>
                <w:rFonts w:cs="Arial"/>
                <w:szCs w:val="22"/>
                <w:lang w:val="sk-SK"/>
              </w:rPr>
              <w:t>ím</w:t>
            </w:r>
            <w:r w:rsidR="008C463E">
              <w:rPr>
                <w:rFonts w:cs="Arial"/>
                <w:szCs w:val="22"/>
                <w:lang w:val="sk-SK"/>
              </w:rPr>
              <w:t xml:space="preserve"> Objednávateľovi)</w:t>
            </w:r>
            <w:r w:rsidRPr="00434723">
              <w:rPr>
                <w:rFonts w:cs="Arial"/>
                <w:szCs w:val="22"/>
                <w:lang w:val="sk-SK"/>
              </w:rPr>
              <w:t>. Pre navrhovaných Dodávateľov Zhotoviteľa, ktorí nie sú Dodávateľmi vybraných Materiálov, sa  súhlas podľa predchádzajúcej vety nevyžaduje.</w:t>
            </w:r>
          </w:p>
          <w:p w14:paraId="44FD40F9" w14:textId="77777777" w:rsidR="008B1FF5" w:rsidRDefault="008B1FF5" w:rsidP="00D045DE">
            <w:pPr>
              <w:contextualSpacing/>
              <w:jc w:val="both"/>
              <w:rPr>
                <w:rFonts w:cs="Arial"/>
                <w:szCs w:val="22"/>
                <w:lang w:val="sk-SK"/>
              </w:rPr>
            </w:pPr>
          </w:p>
          <w:p w14:paraId="42B2790F" w14:textId="77777777" w:rsidR="007A3132" w:rsidRDefault="007A3132" w:rsidP="007A313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3DAFDCE" w14:textId="77777777" w:rsidR="00DB7BB2" w:rsidRDefault="00DB7BB2" w:rsidP="00D045DE">
            <w:pPr>
              <w:contextualSpacing/>
              <w:jc w:val="both"/>
              <w:rPr>
                <w:rFonts w:cs="Arial"/>
                <w:szCs w:val="22"/>
                <w:lang w:val="sk-SK"/>
              </w:rPr>
            </w:pPr>
          </w:p>
          <w:p w14:paraId="13479B02" w14:textId="06AFDA59" w:rsidR="008B1FF5" w:rsidRDefault="008B1FF5" w:rsidP="00D045DE">
            <w:pPr>
              <w:contextualSpacing/>
              <w:jc w:val="both"/>
              <w:rPr>
                <w:rFonts w:cs="Arial"/>
                <w:szCs w:val="22"/>
                <w:lang w:val="sk-SK"/>
              </w:rPr>
            </w:pPr>
            <w:r w:rsidRPr="00434723">
              <w:rPr>
                <w:rFonts w:cs="Arial"/>
                <w:bCs/>
                <w:szCs w:val="22"/>
                <w:lang w:val="sk-SK"/>
              </w:rPr>
              <w:t xml:space="preserve">Priamy Podzhotoviteľ </w:t>
            </w:r>
            <w:r w:rsidRPr="00434723">
              <w:rPr>
                <w:rFonts w:cs="Arial"/>
                <w:szCs w:val="22"/>
                <w:lang w:val="sk-SK"/>
              </w:rPr>
              <w:t xml:space="preserve"> </w:t>
            </w:r>
            <w:r w:rsidRPr="00434723">
              <w:rPr>
                <w:rFonts w:cs="Arial"/>
                <w:bCs/>
                <w:szCs w:val="22"/>
                <w:lang w:val="sk-SK"/>
              </w:rPr>
              <w:t>je oprávnený začať vykonávať práce na Stavenisku až po jeho  písomnom schválení Objednávateľom</w:t>
            </w:r>
            <w:r w:rsidR="008C463E">
              <w:rPr>
                <w:rFonts w:cs="Arial"/>
                <w:bCs/>
                <w:szCs w:val="22"/>
                <w:lang w:val="sk-SK"/>
              </w:rPr>
              <w:t xml:space="preserve"> </w:t>
            </w:r>
            <w:r w:rsidR="003618B6">
              <w:rPr>
                <w:rFonts w:cs="Arial"/>
                <w:bCs/>
                <w:szCs w:val="22"/>
                <w:lang w:val="sk-SK"/>
              </w:rPr>
              <w:t xml:space="preserve">v súlade s postupom upraveným v podčl. 4.4 , </w:t>
            </w:r>
            <w:r w:rsidR="008C463E">
              <w:rPr>
                <w:rFonts w:cs="Arial"/>
                <w:bCs/>
                <w:szCs w:val="22"/>
                <w:lang w:val="sk-SK"/>
              </w:rPr>
              <w:t>a</w:t>
            </w:r>
            <w:r w:rsidR="003618B6">
              <w:rPr>
                <w:rFonts w:cs="Arial"/>
                <w:bCs/>
                <w:szCs w:val="22"/>
                <w:lang w:val="sk-SK"/>
              </w:rPr>
              <w:t xml:space="preserve"> to na zákalde predchádzajúcej žiadosti a vyjadrenia </w:t>
            </w:r>
            <w:r w:rsidR="008C463E">
              <w:rPr>
                <w:rFonts w:cs="Arial"/>
                <w:bCs/>
                <w:szCs w:val="22"/>
                <w:lang w:val="sk-SK"/>
              </w:rPr>
              <w:t>Stavebnotechnick</w:t>
            </w:r>
            <w:r w:rsidR="003618B6">
              <w:rPr>
                <w:rFonts w:cs="Arial"/>
                <w:bCs/>
                <w:szCs w:val="22"/>
                <w:lang w:val="sk-SK"/>
              </w:rPr>
              <w:t xml:space="preserve">ého </w:t>
            </w:r>
            <w:r w:rsidR="008C463E">
              <w:rPr>
                <w:rFonts w:cs="Arial"/>
                <w:bCs/>
                <w:szCs w:val="22"/>
                <w:lang w:val="sk-SK"/>
              </w:rPr>
              <w:t xml:space="preserve"> dozor</w:t>
            </w:r>
            <w:r w:rsidR="003618B6">
              <w:rPr>
                <w:rFonts w:cs="Arial"/>
                <w:bCs/>
                <w:szCs w:val="22"/>
                <w:lang w:val="sk-SK"/>
              </w:rPr>
              <w:t>u</w:t>
            </w:r>
            <w:r w:rsidRPr="00434723">
              <w:rPr>
                <w:rFonts w:cs="Arial"/>
                <w:bCs/>
                <w:szCs w:val="22"/>
                <w:lang w:val="sk-SK"/>
              </w:rPr>
              <w:t>. Zhotoviteľ je povinný spolu s návrhom Priameho Podzhotoviteľa</w:t>
            </w:r>
            <w:r w:rsidRPr="00434723">
              <w:rPr>
                <w:rFonts w:cs="Arial"/>
                <w:szCs w:val="22"/>
                <w:lang w:val="sk-SK"/>
              </w:rPr>
              <w:t>,</w:t>
            </w:r>
            <w:r w:rsidRPr="00434723">
              <w:rPr>
                <w:rFonts w:cs="Arial"/>
                <w:bCs/>
                <w:szCs w:val="22"/>
                <w:lang w:val="sk-SK"/>
              </w:rPr>
              <w:t xml:space="preserve"> predložiť doklady preukazujúce splnenie podmienok podľa ust. § 41 ods. 1 písm. b/ Zákona o verejnom obstarávaní</w:t>
            </w:r>
            <w:r w:rsidR="007A3132">
              <w:rPr>
                <w:rFonts w:cs="Arial"/>
                <w:bCs/>
                <w:szCs w:val="22"/>
                <w:lang w:val="sk-SK"/>
              </w:rPr>
              <w:t>, ako aj povinnosť byť zapísaný v registri partnerov verejného sektora, ak sa na neho takáto povinnosť vzťahuje, po celú dobu trvania Zmluvy.</w:t>
            </w:r>
          </w:p>
          <w:p w14:paraId="3D126708" w14:textId="77777777" w:rsidR="008B1FF5" w:rsidRPr="00434723" w:rsidRDefault="008B1FF5" w:rsidP="00D045DE">
            <w:pPr>
              <w:contextualSpacing/>
              <w:jc w:val="both"/>
              <w:rPr>
                <w:rFonts w:cs="Arial"/>
                <w:szCs w:val="22"/>
                <w:lang w:val="pl-PL"/>
              </w:rPr>
            </w:pPr>
          </w:p>
        </w:tc>
      </w:tr>
      <w:tr w:rsidR="00BE58EF" w:rsidRPr="00434723" w14:paraId="71EF3A91" w14:textId="77777777" w:rsidTr="009B6A56">
        <w:trPr>
          <w:trHeight w:val="3774"/>
        </w:trPr>
        <w:tc>
          <w:tcPr>
            <w:tcW w:w="1418" w:type="dxa"/>
          </w:tcPr>
          <w:p w14:paraId="64F1A9EE"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26110819" w14:textId="77777777" w:rsidR="00BE58EF" w:rsidRPr="00434723" w:rsidRDefault="00BE58EF" w:rsidP="00863582">
            <w:pPr>
              <w:pStyle w:val="NoIndent"/>
              <w:rPr>
                <w:rFonts w:ascii="Arial" w:hAnsi="Arial" w:cs="Arial"/>
                <w:b/>
                <w:color w:val="auto"/>
                <w:szCs w:val="22"/>
                <w:lang w:val="sk-SK"/>
              </w:rPr>
            </w:pPr>
          </w:p>
        </w:tc>
        <w:tc>
          <w:tcPr>
            <w:tcW w:w="5811" w:type="dxa"/>
          </w:tcPr>
          <w:p w14:paraId="76706B7D" w14:textId="5FC0724B" w:rsidR="00BE58EF" w:rsidRDefault="00BE58EF" w:rsidP="00D045DE">
            <w:pPr>
              <w:contextualSpacing/>
              <w:jc w:val="both"/>
              <w:rPr>
                <w:rFonts w:cs="Arial"/>
                <w:bCs/>
                <w:szCs w:val="22"/>
                <w:lang w:val="sk-SK"/>
              </w:rPr>
            </w:pPr>
            <w:r w:rsidRPr="00434723">
              <w:rPr>
                <w:rFonts w:cs="Arial"/>
                <w:bCs/>
                <w:szCs w:val="22"/>
                <w:lang w:val="sk-SK"/>
              </w:rPr>
              <w:t xml:space="preserve">V prípade, že navrhovaný Priamy Podzhotoviteľ </w:t>
            </w:r>
            <w:r w:rsidRPr="00434723">
              <w:rPr>
                <w:rFonts w:cs="Arial"/>
                <w:szCs w:val="22"/>
                <w:lang w:val="sk-SK"/>
              </w:rPr>
              <w:t xml:space="preserve"> </w:t>
            </w:r>
            <w:r w:rsidRPr="00434723">
              <w:rPr>
                <w:rFonts w:cs="Arial"/>
                <w:bCs/>
                <w:szCs w:val="22"/>
                <w:lang w:val="sk-SK"/>
              </w:rPr>
              <w:t xml:space="preserve">spĺňa uvedené podmienky, Objednávateľ </w:t>
            </w:r>
            <w:r w:rsidR="00F64BF1">
              <w:rPr>
                <w:rFonts w:cs="Arial"/>
                <w:bCs/>
                <w:szCs w:val="22"/>
                <w:lang w:val="sk-SK"/>
              </w:rPr>
              <w:t xml:space="preserve">a Stavebnotechnický dozor </w:t>
            </w:r>
            <w:r w:rsidRPr="00434723">
              <w:rPr>
                <w:rFonts w:cs="Arial"/>
                <w:bCs/>
                <w:szCs w:val="22"/>
                <w:lang w:val="sk-SK"/>
              </w:rPr>
              <w:t>ho  schváli</w:t>
            </w:r>
            <w:r w:rsidR="00F64BF1">
              <w:rPr>
                <w:rFonts w:cs="Arial"/>
                <w:bCs/>
                <w:szCs w:val="22"/>
                <w:lang w:val="sk-SK"/>
              </w:rPr>
              <w:t>a</w:t>
            </w:r>
            <w:r w:rsidRPr="00434723">
              <w:rPr>
                <w:rFonts w:cs="Arial"/>
                <w:bCs/>
                <w:szCs w:val="22"/>
                <w:lang w:val="sk-SK"/>
              </w:rPr>
              <w:t xml:space="preserve">, v opačnom prípade ho </w:t>
            </w:r>
            <w:r w:rsidR="000B7A24">
              <w:rPr>
                <w:rFonts w:cs="Arial"/>
                <w:bCs/>
                <w:szCs w:val="22"/>
                <w:lang w:val="sk-SK"/>
              </w:rPr>
              <w:t xml:space="preserve"> </w:t>
            </w:r>
            <w:r w:rsidRPr="00434723">
              <w:rPr>
                <w:rFonts w:cs="Arial"/>
                <w:bCs/>
                <w:szCs w:val="22"/>
                <w:lang w:val="sk-SK"/>
              </w:rPr>
              <w:t>zamietn</w:t>
            </w:r>
            <w:r w:rsidR="00F64BF1">
              <w:rPr>
                <w:rFonts w:cs="Arial"/>
                <w:bCs/>
                <w:szCs w:val="22"/>
                <w:lang w:val="sk-SK"/>
              </w:rPr>
              <w:t>u</w:t>
            </w:r>
            <w:r w:rsidRPr="00434723">
              <w:rPr>
                <w:rFonts w:cs="Arial"/>
                <w:bCs/>
                <w:szCs w:val="22"/>
                <w:lang w:val="sk-SK"/>
              </w:rPr>
              <w:t>. Po obdržaní písomného schválenia Priameho Podzhotoviteľa</w:t>
            </w:r>
            <w:r w:rsidRPr="00434723">
              <w:rPr>
                <w:rFonts w:cs="Arial"/>
                <w:szCs w:val="22"/>
                <w:lang w:val="sk-SK"/>
              </w:rPr>
              <w:t xml:space="preserve"> </w:t>
            </w:r>
            <w:r w:rsidRPr="00434723">
              <w:rPr>
                <w:rFonts w:cs="Arial"/>
                <w:bCs/>
                <w:szCs w:val="22"/>
                <w:lang w:val="sk-SK"/>
              </w:rPr>
              <w:t xml:space="preserve"> je Zhotoviteľ povinný predložiť Objednávateľovi </w:t>
            </w:r>
            <w:r w:rsidR="00160F9B">
              <w:rPr>
                <w:rFonts w:cs="Arial"/>
                <w:bCs/>
                <w:szCs w:val="22"/>
                <w:lang w:val="sk-SK"/>
              </w:rPr>
              <w:t>a Stavebnotechnickému dozorovi</w:t>
            </w:r>
            <w:r w:rsidRPr="00434723">
              <w:rPr>
                <w:rFonts w:cs="Arial"/>
                <w:bCs/>
                <w:szCs w:val="22"/>
                <w:lang w:val="sk-SK"/>
              </w:rPr>
              <w:t xml:space="preserve"> kópiu zmluvy s týmto Priamym Podzhotoviteľom</w:t>
            </w:r>
            <w:r w:rsidRPr="00434723">
              <w:rPr>
                <w:rFonts w:cs="Arial"/>
                <w:szCs w:val="22"/>
                <w:lang w:val="sk-SK"/>
              </w:rPr>
              <w:t xml:space="preserve"> </w:t>
            </w:r>
            <w:r w:rsidRPr="00434723">
              <w:rPr>
                <w:rFonts w:cs="Arial"/>
                <w:bCs/>
                <w:szCs w:val="22"/>
                <w:lang w:val="sk-SK"/>
              </w:rPr>
              <w:t>uzavretú v súlade s podmienkami uvedenými v podčlánku 4.4 (</w:t>
            </w:r>
            <w:r w:rsidRPr="00434723">
              <w:rPr>
                <w:rFonts w:cs="Arial"/>
                <w:i/>
                <w:szCs w:val="22"/>
                <w:lang w:val="sk-SK"/>
              </w:rPr>
              <w:t>Podzhotovitelia, Priami Podzhotovitelia a Dodávatelia Zhotoviteľa</w:t>
            </w:r>
            <w:r w:rsidRPr="00434723">
              <w:rPr>
                <w:rFonts w:cs="Arial"/>
                <w:szCs w:val="22"/>
                <w:lang w:val="sk-SK"/>
              </w:rPr>
              <w:t>)</w:t>
            </w:r>
            <w:r w:rsidRPr="00434723">
              <w:rPr>
                <w:rFonts w:cs="Arial"/>
                <w:bCs/>
                <w:szCs w:val="22"/>
                <w:lang w:val="sk-SK"/>
              </w:rPr>
              <w:t>. Pre vylúčenie pochybností platí, že písomné schválenie Priameho Podzhotoviteľa nadobúda účinnosť doručením kópie zmluvy podľa predchádzajúcej vety Objednávateľovi</w:t>
            </w:r>
            <w:r w:rsidR="00160F9B">
              <w:rPr>
                <w:rFonts w:cs="Arial"/>
                <w:bCs/>
                <w:szCs w:val="22"/>
                <w:lang w:val="sk-SK"/>
              </w:rPr>
              <w:t xml:space="preserve"> a Stavebnotechnickému dozorovi</w:t>
            </w:r>
            <w:r w:rsidRPr="00434723">
              <w:rPr>
                <w:rFonts w:cs="Arial"/>
                <w:bCs/>
                <w:szCs w:val="22"/>
                <w:lang w:val="sk-SK"/>
              </w:rPr>
              <w:t>.</w:t>
            </w:r>
          </w:p>
          <w:p w14:paraId="51D89465" w14:textId="77777777" w:rsidR="00B8294F" w:rsidRDefault="00B8294F" w:rsidP="00D045DE">
            <w:pPr>
              <w:contextualSpacing/>
              <w:jc w:val="both"/>
              <w:rPr>
                <w:rFonts w:cs="Arial"/>
                <w:bCs/>
                <w:szCs w:val="22"/>
                <w:lang w:val="sk-SK"/>
              </w:rPr>
            </w:pPr>
          </w:p>
          <w:p w14:paraId="7CC1B570" w14:textId="58F40D28" w:rsidR="00B8294F" w:rsidRPr="0080380A" w:rsidRDefault="00B8294F" w:rsidP="00B8294F">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w:t>
            </w:r>
            <w:r w:rsidR="000358C7">
              <w:rPr>
                <w:rFonts w:cs="Arial"/>
              </w:rPr>
              <w:t xml:space="preserve"> súhlas </w:t>
            </w:r>
            <w:r w:rsidRPr="000A7A64">
              <w:rPr>
                <w:rFonts w:cs="Arial"/>
              </w:rPr>
              <w:t>Stavebnotechnického dozora</w:t>
            </w:r>
            <w:r w:rsidR="000358C7">
              <w:rPr>
                <w:rFonts w:cs="Arial"/>
              </w:rPr>
              <w:t xml:space="preserve"> s bezodkladným oznámením </w:t>
            </w:r>
            <w:r w:rsidR="00D22B75">
              <w:rPr>
                <w:rFonts w:cs="Arial"/>
              </w:rPr>
              <w:t xml:space="preserve">vopred </w:t>
            </w:r>
            <w:r w:rsidR="000358C7">
              <w:rPr>
                <w:rFonts w:cs="Arial"/>
              </w:rPr>
              <w:t>aj na Objednávateľa</w:t>
            </w:r>
            <w:r w:rsidR="00AF2354">
              <w:rPr>
                <w:rFonts w:cs="Arial"/>
              </w:rPr>
              <w:t xml:space="preserve"> </w:t>
            </w:r>
            <w:r w:rsidR="00AF2354">
              <w:rPr>
                <w:rFonts w:cs="Arial"/>
              </w:rPr>
              <w:lastRenderedPageBreak/>
              <w:t>(mininálne 5 dní pred nástupom na práce)</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2E5A8638" w14:textId="77777777" w:rsidR="00B8294F" w:rsidRPr="00434723" w:rsidRDefault="00B8294F" w:rsidP="00D045DE">
            <w:pPr>
              <w:contextualSpacing/>
              <w:jc w:val="both"/>
              <w:rPr>
                <w:rFonts w:cs="Arial"/>
                <w:szCs w:val="22"/>
                <w:lang w:val="sk-SK"/>
              </w:rPr>
            </w:pPr>
          </w:p>
          <w:p w14:paraId="61DBE7FC" w14:textId="77777777" w:rsidR="00BE58EF" w:rsidRPr="00434723" w:rsidRDefault="00BE58EF" w:rsidP="00D045DE">
            <w:pPr>
              <w:contextualSpacing/>
              <w:jc w:val="both"/>
              <w:rPr>
                <w:rFonts w:cs="Arial"/>
                <w:szCs w:val="22"/>
                <w:lang w:val="sk-SK"/>
              </w:rPr>
            </w:pPr>
            <w:r w:rsidRPr="00434723">
              <w:rPr>
                <w:rFonts w:cs="Arial"/>
                <w:szCs w:val="22"/>
                <w:lang w:val="sk-SK"/>
              </w:rPr>
              <w:t xml:space="preserve">Stavebnotechnický dozor a v prípade Priameho Podzhotoviteľa  </w:t>
            </w:r>
            <w:r w:rsidR="000041DA">
              <w:rPr>
                <w:rFonts w:cs="Arial"/>
                <w:szCs w:val="22"/>
                <w:lang w:val="sk-SK"/>
              </w:rPr>
              <w:t xml:space="preserve">aj </w:t>
            </w:r>
            <w:r w:rsidRPr="00434723">
              <w:rPr>
                <w:rFonts w:cs="Arial"/>
                <w:szCs w:val="22"/>
                <w:lang w:val="sk-SK"/>
              </w:rPr>
              <w:t>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4C5F9FFD" w14:textId="77777777" w:rsidR="00276415" w:rsidRPr="00434723" w:rsidRDefault="00276415" w:rsidP="00D045DE">
            <w:pPr>
              <w:contextualSpacing/>
              <w:jc w:val="both"/>
              <w:rPr>
                <w:rFonts w:cs="Arial"/>
                <w:szCs w:val="22"/>
                <w:lang w:val="sk-SK"/>
              </w:rPr>
            </w:pPr>
          </w:p>
          <w:p w14:paraId="0B8986E7" w14:textId="77777777" w:rsidR="00135B1B" w:rsidRPr="00434723" w:rsidRDefault="00135B1B" w:rsidP="00D045DE">
            <w:pPr>
              <w:contextualSpacing/>
              <w:jc w:val="both"/>
              <w:rPr>
                <w:rFonts w:cs="Arial"/>
                <w:szCs w:val="22"/>
                <w:lang w:val="sk-SK"/>
              </w:rPr>
            </w:pPr>
          </w:p>
          <w:p w14:paraId="3609052A" w14:textId="77777777" w:rsidR="00135B1B" w:rsidRPr="00434723" w:rsidRDefault="00135B1B" w:rsidP="00D045DE">
            <w:pPr>
              <w:contextualSpacing/>
              <w:jc w:val="both"/>
              <w:rPr>
                <w:rFonts w:cs="Arial"/>
                <w:szCs w:val="22"/>
                <w:lang w:val="sk-SK"/>
              </w:rPr>
            </w:pPr>
            <w:r w:rsidRPr="00434723">
              <w:rPr>
                <w:rFonts w:cs="Arial"/>
                <w:szCs w:val="22"/>
                <w:lang w:val="sk-SK"/>
              </w:rPr>
              <w:t>V prípade, ak Zhotoviteľ využije na plnenie ktorejkoľvek povinnosti podľa tejto Zmluvy Subdodávateľa, Zhotoviteľ za konanie Subdodávateľa voči Objednávateľovi zodpovedá, ako keby plnenie vykonával sám.</w:t>
            </w:r>
          </w:p>
          <w:p w14:paraId="1317ED69" w14:textId="77777777" w:rsidR="00135B1B" w:rsidRPr="00434723" w:rsidRDefault="00135B1B" w:rsidP="00D045DE">
            <w:pPr>
              <w:contextualSpacing/>
              <w:jc w:val="both"/>
              <w:rPr>
                <w:rFonts w:cs="Arial"/>
                <w:szCs w:val="22"/>
                <w:lang w:val="sk-SK"/>
              </w:rPr>
            </w:pPr>
          </w:p>
          <w:p w14:paraId="17FB7DC2" w14:textId="77777777" w:rsidR="00BE58EF" w:rsidRDefault="00135B1B" w:rsidP="00D045DE">
            <w:pPr>
              <w:contextualSpacing/>
              <w:jc w:val="both"/>
              <w:rPr>
                <w:rFonts w:cs="Arial"/>
                <w:szCs w:val="22"/>
                <w:lang w:val="sk-SK"/>
              </w:rPr>
            </w:pPr>
            <w:r w:rsidRPr="00434723">
              <w:rPr>
                <w:rFonts w:cs="Arial"/>
                <w:szCs w:val="22"/>
                <w:lang w:val="sk-SK"/>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26144030" w14:textId="77777777" w:rsidR="0065473A" w:rsidRPr="00434723" w:rsidRDefault="0065473A" w:rsidP="00D045DE">
            <w:pPr>
              <w:contextualSpacing/>
              <w:jc w:val="both"/>
              <w:rPr>
                <w:rFonts w:cs="Arial"/>
                <w:szCs w:val="22"/>
                <w:lang w:val="sk-SK"/>
              </w:rPr>
            </w:pPr>
          </w:p>
        </w:tc>
      </w:tr>
      <w:tr w:rsidR="00BE58EF" w:rsidRPr="00434723" w14:paraId="3C84938E" w14:textId="77777777" w:rsidTr="009B6A56">
        <w:tc>
          <w:tcPr>
            <w:tcW w:w="1418" w:type="dxa"/>
          </w:tcPr>
          <w:p w14:paraId="01A6B14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2ECD513" w14:textId="77777777" w:rsidR="00BE58EF" w:rsidRPr="00434723" w:rsidRDefault="00BE58EF" w:rsidP="007008A6">
            <w:pPr>
              <w:pStyle w:val="NoIndent"/>
              <w:jc w:val="both"/>
              <w:rPr>
                <w:rFonts w:ascii="Arial" w:hAnsi="Arial" w:cs="Arial"/>
                <w:b/>
                <w:bCs/>
                <w:color w:val="auto"/>
                <w:szCs w:val="22"/>
                <w:lang w:val="sk-SK"/>
              </w:rPr>
            </w:pPr>
            <w:r w:rsidRPr="00434723">
              <w:rPr>
                <w:rFonts w:ascii="Arial" w:hAnsi="Arial" w:cs="Arial"/>
                <w:b/>
                <w:bCs/>
                <w:caps/>
                <w:szCs w:val="22"/>
                <w:lang w:val="sk-SK"/>
              </w:rPr>
              <w:t>4.6</w:t>
            </w:r>
          </w:p>
        </w:tc>
        <w:tc>
          <w:tcPr>
            <w:tcW w:w="2410" w:type="dxa"/>
          </w:tcPr>
          <w:p w14:paraId="02B72EA5"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Spolupráca</w:t>
            </w:r>
          </w:p>
        </w:tc>
        <w:tc>
          <w:tcPr>
            <w:tcW w:w="5811" w:type="dxa"/>
          </w:tcPr>
          <w:p w14:paraId="48852EC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podčlánku vložte text:</w:t>
            </w:r>
          </w:p>
          <w:p w14:paraId="38617DE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0F275146" w14:textId="74617BB6" w:rsidR="00FA3730" w:rsidRPr="00434723" w:rsidRDefault="00FA3730" w:rsidP="00D045DE">
            <w:pPr>
              <w:pStyle w:val="NoIndent"/>
              <w:jc w:val="both"/>
              <w:rPr>
                <w:rFonts w:ascii="Arial" w:hAnsi="Arial" w:cs="Arial"/>
                <w:color w:val="auto"/>
                <w:szCs w:val="22"/>
                <w:lang w:val="sk-SK"/>
              </w:rPr>
            </w:pPr>
            <w:r w:rsidRPr="00434723">
              <w:rPr>
                <w:rFonts w:ascii="Arial" w:hAnsi="Arial" w:cs="Arial"/>
                <w:color w:val="auto"/>
                <w:szCs w:val="22"/>
                <w:lang w:val="sk-SK"/>
              </w:rPr>
              <w:t>„Zhotoviteľ bude zodpovedný za stavebnú činnosť vykonávanú na Stavenisku a bude koordinovať svoju činnnosť s činnosťou ostatnných zhtoviteľov.</w:t>
            </w:r>
          </w:p>
          <w:p w14:paraId="72659BCE" w14:textId="77777777" w:rsidR="00FA3730" w:rsidRPr="00434723" w:rsidRDefault="00FA3730" w:rsidP="00D045DE">
            <w:pPr>
              <w:pStyle w:val="Zkladntext3"/>
              <w:tabs>
                <w:tab w:val="clear" w:pos="709"/>
                <w:tab w:val="clear" w:pos="1191"/>
                <w:tab w:val="clear" w:pos="1474"/>
              </w:tabs>
              <w:suppressAutoHyphens w:val="0"/>
              <w:rPr>
                <w:rFonts w:cs="Arial"/>
                <w:bCs/>
                <w:spacing w:val="0"/>
                <w:szCs w:val="22"/>
                <w:lang w:val="sk-SK"/>
              </w:rPr>
            </w:pPr>
          </w:p>
          <w:p w14:paraId="3F172293" w14:textId="77777777" w:rsidR="00BE58EF" w:rsidRPr="00434723" w:rsidRDefault="00BE58EF" w:rsidP="00D045DE">
            <w:pPr>
              <w:pStyle w:val="NoIndent"/>
              <w:jc w:val="both"/>
              <w:rPr>
                <w:rFonts w:ascii="Arial" w:hAnsi="Arial" w:cs="Arial"/>
                <w:szCs w:val="22"/>
                <w:lang w:val="sk-SK"/>
              </w:rPr>
            </w:pPr>
            <w:r w:rsidRPr="00434723">
              <w:rPr>
                <w:rFonts w:ascii="Arial" w:hAnsi="Arial" w:cs="Arial"/>
                <w:szCs w:val="22"/>
                <w:lang w:val="sk-SK"/>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75963B3D" w14:textId="77777777" w:rsidR="00BE58EF" w:rsidRPr="00434723" w:rsidRDefault="00BE58EF" w:rsidP="00305228">
            <w:pPr>
              <w:jc w:val="both"/>
              <w:rPr>
                <w:rFonts w:cs="Arial"/>
                <w:szCs w:val="22"/>
                <w:lang w:val="sk-SK"/>
              </w:rPr>
            </w:pPr>
          </w:p>
          <w:p w14:paraId="1F6B8B33" w14:textId="77777777" w:rsidR="00BE58EF" w:rsidRPr="00434723" w:rsidRDefault="00BE58EF" w:rsidP="00D045DE">
            <w:pPr>
              <w:jc w:val="both"/>
              <w:rPr>
                <w:rFonts w:cs="Arial"/>
                <w:bCs/>
                <w:szCs w:val="22"/>
                <w:lang w:val="sk-SK"/>
              </w:rPr>
            </w:pPr>
            <w:r w:rsidRPr="00434723">
              <w:rPr>
                <w:rFonts w:cs="Arial"/>
                <w:bCs/>
                <w:szCs w:val="22"/>
                <w:lang w:val="sk-SK"/>
              </w:rPr>
              <w:t>Ďalšie podrobnosti, ako aj požiadavky na spoluprácu, vrátane koordinácie prác sú uvedené  v Technických špecifikáciách a v Dokumentácii poskytnutej Objednávateľom.“</w:t>
            </w:r>
          </w:p>
          <w:p w14:paraId="7BC7D6B3" w14:textId="77777777" w:rsidR="00BE58EF" w:rsidRPr="00434723" w:rsidRDefault="00BE58EF" w:rsidP="00D045DE">
            <w:pPr>
              <w:jc w:val="both"/>
              <w:rPr>
                <w:rFonts w:cs="Arial"/>
                <w:szCs w:val="22"/>
                <w:lang w:val="sk-SK"/>
              </w:rPr>
            </w:pPr>
          </w:p>
        </w:tc>
      </w:tr>
      <w:tr w:rsidR="00BE58EF" w:rsidRPr="00434723" w14:paraId="3A078C80" w14:textId="77777777" w:rsidTr="009B6A56">
        <w:trPr>
          <w:trHeight w:val="1715"/>
        </w:trPr>
        <w:tc>
          <w:tcPr>
            <w:tcW w:w="1418" w:type="dxa"/>
          </w:tcPr>
          <w:p w14:paraId="451D723F"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5B4B58E"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4.7</w:t>
            </w:r>
          </w:p>
        </w:tc>
        <w:tc>
          <w:tcPr>
            <w:tcW w:w="2410" w:type="dxa"/>
          </w:tcPr>
          <w:p w14:paraId="50A5B3D2"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Vytyčovanie</w:t>
            </w:r>
          </w:p>
        </w:tc>
        <w:tc>
          <w:tcPr>
            <w:tcW w:w="5811" w:type="dxa"/>
          </w:tcPr>
          <w:p w14:paraId="7FF051B5" w14:textId="77777777" w:rsidR="00BE58EF"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začiatku druhého odseku podčlánku vložte text:</w:t>
            </w:r>
          </w:p>
          <w:p w14:paraId="417B8577" w14:textId="77777777" w:rsidR="00305228" w:rsidRPr="00434723" w:rsidRDefault="00305228" w:rsidP="00D045DE">
            <w:pPr>
              <w:pStyle w:val="Zkladntext3"/>
              <w:tabs>
                <w:tab w:val="clear" w:pos="709"/>
                <w:tab w:val="clear" w:pos="1191"/>
                <w:tab w:val="clear" w:pos="1474"/>
              </w:tabs>
              <w:suppressAutoHyphens w:val="0"/>
              <w:rPr>
                <w:rFonts w:cs="Arial"/>
                <w:bCs/>
                <w:spacing w:val="0"/>
                <w:szCs w:val="22"/>
                <w:lang w:val="sk-SK"/>
              </w:rPr>
            </w:pPr>
          </w:p>
          <w:p w14:paraId="3ABBF1A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Objednávateľ odovzdá Zhotoviteľovi  body vytyčovacej siete</w:t>
            </w:r>
            <w:r w:rsidR="00305228">
              <w:rPr>
                <w:rFonts w:cs="Arial"/>
                <w:szCs w:val="22"/>
                <w:lang w:val="sk-SK"/>
              </w:rPr>
              <w:t>;</w:t>
            </w:r>
          </w:p>
          <w:p w14:paraId="57339D0A"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zabezpečí vytýčenie priestorovej polohy objektov a obvod Staveniska;</w:t>
            </w:r>
          </w:p>
          <w:p w14:paraId="721C79F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výrazným a trvalým spôsobom ohraničí majetkovú hranicu trvalého, dočasného a ročného záberu;</w:t>
            </w:r>
          </w:p>
          <w:p w14:paraId="49812505"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 xml:space="preserve">Zhotoviteľ počas realizácie je povinný dodržať majetkovú hranicu danú Zmluvou a jej odsúhlasenými Zmenami; </w:t>
            </w:r>
          </w:p>
          <w:p w14:paraId="7A76148B" w14:textId="77777777" w:rsidR="00BE58EF" w:rsidRPr="00434723" w:rsidRDefault="00BE58EF" w:rsidP="00D045DE">
            <w:pPr>
              <w:jc w:val="both"/>
              <w:rPr>
                <w:rFonts w:cs="Arial"/>
                <w:bCs/>
                <w:szCs w:val="22"/>
                <w:lang w:val="sk-SK"/>
              </w:rPr>
            </w:pPr>
            <w:r w:rsidRPr="00434723">
              <w:rPr>
                <w:rFonts w:cs="Arial"/>
                <w:bCs/>
                <w:szCs w:val="22"/>
                <w:lang w:val="sk-SK"/>
              </w:rPr>
              <w:t xml:space="preserve">Ďalšie podrobnosti sú uvedené v Technických špecifikáciách a v Dokumentácii poskytnutej Objednávateľom.“ </w:t>
            </w:r>
          </w:p>
          <w:p w14:paraId="1EFF0FA2" w14:textId="77777777" w:rsidR="00BE58EF" w:rsidRPr="00434723" w:rsidRDefault="00BE58EF" w:rsidP="00D045DE">
            <w:pPr>
              <w:jc w:val="both"/>
              <w:rPr>
                <w:rFonts w:cs="Arial"/>
                <w:bCs/>
                <w:szCs w:val="22"/>
                <w:lang w:val="sk-SK"/>
              </w:rPr>
            </w:pPr>
          </w:p>
        </w:tc>
      </w:tr>
      <w:tr w:rsidR="00BE58EF" w:rsidRPr="00434723" w14:paraId="6F0C20F9" w14:textId="77777777" w:rsidTr="009B6A56">
        <w:trPr>
          <w:trHeight w:val="595"/>
        </w:trPr>
        <w:tc>
          <w:tcPr>
            <w:tcW w:w="1418" w:type="dxa"/>
          </w:tcPr>
          <w:p w14:paraId="4EA5CB63"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 xml:space="preserve">Podčlánok </w:t>
            </w:r>
          </w:p>
          <w:p w14:paraId="49787A58"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4.9</w:t>
            </w:r>
          </w:p>
          <w:p w14:paraId="2DFA5298" w14:textId="77777777" w:rsidR="00BE58EF" w:rsidRPr="00434723" w:rsidRDefault="00BE58EF" w:rsidP="007008A6">
            <w:pPr>
              <w:pStyle w:val="NoIndent"/>
              <w:jc w:val="both"/>
              <w:rPr>
                <w:rFonts w:ascii="Arial" w:hAnsi="Arial" w:cs="Arial"/>
                <w:b/>
                <w:color w:val="auto"/>
                <w:szCs w:val="22"/>
              </w:rPr>
            </w:pPr>
          </w:p>
          <w:p w14:paraId="773F55C6" w14:textId="77777777" w:rsidR="00BE58EF" w:rsidRPr="00434723" w:rsidRDefault="00BE58EF" w:rsidP="007008A6">
            <w:pPr>
              <w:pStyle w:val="NoIndent"/>
              <w:jc w:val="both"/>
              <w:rPr>
                <w:rFonts w:ascii="Arial" w:hAnsi="Arial" w:cs="Arial"/>
                <w:b/>
                <w:color w:val="auto"/>
                <w:szCs w:val="22"/>
              </w:rPr>
            </w:pPr>
          </w:p>
          <w:p w14:paraId="53CA94D9" w14:textId="77777777" w:rsidR="00BE58EF" w:rsidRPr="00434723" w:rsidRDefault="00BE58EF" w:rsidP="007008A6">
            <w:pPr>
              <w:pStyle w:val="NoIndent"/>
              <w:jc w:val="both"/>
              <w:rPr>
                <w:rFonts w:ascii="Arial" w:hAnsi="Arial" w:cs="Arial"/>
                <w:b/>
                <w:color w:val="auto"/>
                <w:szCs w:val="22"/>
              </w:rPr>
            </w:pPr>
          </w:p>
          <w:p w14:paraId="1DBD35DB" w14:textId="77777777" w:rsidR="00BE58EF" w:rsidRPr="00434723" w:rsidRDefault="00BE58EF" w:rsidP="007008A6">
            <w:pPr>
              <w:pStyle w:val="NoIndent"/>
              <w:jc w:val="both"/>
              <w:rPr>
                <w:rFonts w:ascii="Arial" w:hAnsi="Arial" w:cs="Arial"/>
                <w:b/>
                <w:color w:val="auto"/>
                <w:szCs w:val="22"/>
              </w:rPr>
            </w:pPr>
          </w:p>
          <w:p w14:paraId="7EC7D10C" w14:textId="77777777" w:rsidR="00BE58EF" w:rsidRPr="00434723" w:rsidRDefault="00BE58EF" w:rsidP="007008A6">
            <w:pPr>
              <w:pStyle w:val="NoIndent"/>
              <w:ind w:left="-70"/>
              <w:jc w:val="both"/>
              <w:rPr>
                <w:rFonts w:ascii="Arial" w:hAnsi="Arial" w:cs="Arial"/>
                <w:b/>
                <w:color w:val="auto"/>
                <w:szCs w:val="22"/>
                <w:lang w:val="sk-SK"/>
              </w:rPr>
            </w:pPr>
          </w:p>
        </w:tc>
        <w:tc>
          <w:tcPr>
            <w:tcW w:w="2410" w:type="dxa"/>
          </w:tcPr>
          <w:p w14:paraId="52ABA5EE" w14:textId="77777777" w:rsidR="00BE58EF" w:rsidRPr="00434723" w:rsidRDefault="00BE58EF" w:rsidP="00305228">
            <w:pPr>
              <w:pStyle w:val="NoIndent"/>
              <w:ind w:left="34"/>
              <w:jc w:val="both"/>
              <w:rPr>
                <w:rFonts w:ascii="Arial" w:hAnsi="Arial" w:cs="Arial"/>
                <w:b/>
                <w:color w:val="auto"/>
                <w:szCs w:val="22"/>
                <w:lang w:val="sk-SK"/>
              </w:rPr>
            </w:pPr>
            <w:r w:rsidRPr="00434723">
              <w:rPr>
                <w:rFonts w:ascii="Arial" w:hAnsi="Arial" w:cs="Arial"/>
                <w:b/>
                <w:color w:val="auto"/>
                <w:szCs w:val="22"/>
                <w:lang w:val="sk-SK"/>
              </w:rPr>
              <w:t>Zabezpečenie kvality</w:t>
            </w:r>
          </w:p>
          <w:p w14:paraId="1E097CF2" w14:textId="77777777" w:rsidR="00BE58EF" w:rsidRPr="00434723" w:rsidRDefault="00BE58EF" w:rsidP="00305228">
            <w:pPr>
              <w:pStyle w:val="NoIndent"/>
              <w:ind w:left="34"/>
              <w:jc w:val="both"/>
              <w:rPr>
                <w:rFonts w:ascii="Arial" w:hAnsi="Arial" w:cs="Arial"/>
                <w:b/>
                <w:color w:val="auto"/>
                <w:szCs w:val="22"/>
              </w:rPr>
            </w:pPr>
          </w:p>
          <w:p w14:paraId="6D0B0F73" w14:textId="77777777" w:rsidR="00BE58EF" w:rsidRPr="00434723" w:rsidRDefault="00BE58EF" w:rsidP="00305228">
            <w:pPr>
              <w:pStyle w:val="NoIndent"/>
              <w:ind w:left="34"/>
              <w:jc w:val="both"/>
              <w:rPr>
                <w:rFonts w:ascii="Arial" w:hAnsi="Arial" w:cs="Arial"/>
                <w:b/>
                <w:color w:val="auto"/>
                <w:szCs w:val="22"/>
              </w:rPr>
            </w:pPr>
          </w:p>
          <w:p w14:paraId="5C5CB02D" w14:textId="77777777" w:rsidR="00BE58EF" w:rsidRPr="00434723" w:rsidRDefault="00BE58EF" w:rsidP="00305228">
            <w:pPr>
              <w:pStyle w:val="NoIndent"/>
              <w:ind w:left="34"/>
              <w:jc w:val="both"/>
              <w:rPr>
                <w:rFonts w:ascii="Arial" w:hAnsi="Arial" w:cs="Arial"/>
                <w:b/>
                <w:color w:val="auto"/>
                <w:szCs w:val="22"/>
              </w:rPr>
            </w:pPr>
          </w:p>
          <w:p w14:paraId="6ADFA2DC" w14:textId="77777777" w:rsidR="00BE58EF" w:rsidRPr="00434723" w:rsidRDefault="00BE58EF" w:rsidP="00305228">
            <w:pPr>
              <w:pStyle w:val="NoIndent"/>
              <w:ind w:left="34"/>
              <w:jc w:val="both"/>
              <w:rPr>
                <w:rFonts w:ascii="Arial" w:hAnsi="Arial" w:cs="Arial"/>
                <w:b/>
                <w:color w:val="auto"/>
                <w:szCs w:val="22"/>
              </w:rPr>
            </w:pPr>
          </w:p>
          <w:p w14:paraId="2077BD12" w14:textId="77777777" w:rsidR="00BE58EF" w:rsidRPr="00434723" w:rsidRDefault="00BE58EF" w:rsidP="00305228">
            <w:pPr>
              <w:pStyle w:val="NoIndent"/>
              <w:ind w:left="34"/>
              <w:jc w:val="both"/>
              <w:rPr>
                <w:rFonts w:ascii="Arial" w:hAnsi="Arial" w:cs="Arial"/>
                <w:b/>
                <w:color w:val="auto"/>
                <w:szCs w:val="22"/>
              </w:rPr>
            </w:pPr>
          </w:p>
          <w:p w14:paraId="2C9D2BCA" w14:textId="77777777" w:rsidR="00BE58EF" w:rsidRPr="00434723" w:rsidRDefault="00BE58EF" w:rsidP="00305228">
            <w:pPr>
              <w:pStyle w:val="NoIndent"/>
              <w:jc w:val="both"/>
              <w:rPr>
                <w:rFonts w:ascii="Arial" w:hAnsi="Arial" w:cs="Arial"/>
                <w:b/>
                <w:color w:val="auto"/>
                <w:szCs w:val="22"/>
                <w:lang w:val="sk-SK"/>
              </w:rPr>
            </w:pPr>
          </w:p>
        </w:tc>
        <w:tc>
          <w:tcPr>
            <w:tcW w:w="5811" w:type="dxa"/>
          </w:tcPr>
          <w:p w14:paraId="24A5AC77" w14:textId="77777777" w:rsidR="00BE58EF" w:rsidRDefault="00BE58EF" w:rsidP="00D045DE">
            <w:pPr>
              <w:pStyle w:val="NoIndent"/>
              <w:jc w:val="both"/>
              <w:rPr>
                <w:rFonts w:ascii="Arial" w:hAnsi="Arial" w:cs="Arial"/>
                <w:bCs/>
                <w:color w:val="auto"/>
                <w:szCs w:val="22"/>
                <w:lang w:val="sk-SK"/>
              </w:rPr>
            </w:pPr>
            <w:r w:rsidRPr="00434723">
              <w:rPr>
                <w:rFonts w:ascii="Arial" w:hAnsi="Arial" w:cs="Arial"/>
                <w:bCs/>
                <w:color w:val="auto"/>
                <w:szCs w:val="22"/>
                <w:lang w:val="sk-SK"/>
              </w:rPr>
              <w:t>Za prvú vetu prvého odseku vložte:</w:t>
            </w:r>
          </w:p>
          <w:p w14:paraId="02D62108" w14:textId="77777777" w:rsidR="00305228" w:rsidRPr="00305228" w:rsidRDefault="00305228" w:rsidP="00305228">
            <w:pPr>
              <w:rPr>
                <w:lang w:val="sk-SK"/>
              </w:rPr>
            </w:pPr>
          </w:p>
          <w:p w14:paraId="6BBDF48A" w14:textId="77777777" w:rsidR="00BE58EF" w:rsidRDefault="00BE58EF" w:rsidP="00D045DE">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Zhotoviteľ je povinný v lehote 7 </w:t>
            </w:r>
            <w:r w:rsidR="0076169E">
              <w:rPr>
                <w:rFonts w:ascii="Arial" w:hAnsi="Arial" w:cs="Arial"/>
                <w:bCs/>
                <w:color w:val="auto"/>
                <w:szCs w:val="22"/>
                <w:lang w:val="sk-SK"/>
              </w:rPr>
              <w:t xml:space="preserve">pracovných </w:t>
            </w:r>
            <w:r w:rsidRPr="00434723">
              <w:rPr>
                <w:rFonts w:ascii="Arial" w:hAnsi="Arial" w:cs="Arial"/>
                <w:bCs/>
                <w:color w:val="auto"/>
                <w:szCs w:val="22"/>
                <w:lang w:val="sk-SK"/>
              </w:rPr>
              <w:t>dní po nadobudnutí účinnosti Zmluvy predložiť Objednávateľovi certifikát o zavedení systému riadenia kvality v zmysle požiadaviek normy ISO 9001 vydaný Zhotoviteľovi nezávislou inštitúciou.</w:t>
            </w:r>
          </w:p>
          <w:p w14:paraId="715B3AA8" w14:textId="77777777" w:rsidR="00305228" w:rsidRDefault="00305228" w:rsidP="00305228">
            <w:pPr>
              <w:rPr>
                <w:lang w:val="sk-SK"/>
              </w:rPr>
            </w:pPr>
          </w:p>
          <w:p w14:paraId="53E63EC8" w14:textId="77777777" w:rsidR="00305228" w:rsidRPr="00434723" w:rsidRDefault="00305228" w:rsidP="00305228">
            <w:pPr>
              <w:jc w:val="both"/>
              <w:rPr>
                <w:rFonts w:cs="Arial"/>
                <w:bCs/>
                <w:szCs w:val="22"/>
                <w:lang w:val="sk-SK"/>
              </w:rPr>
            </w:pPr>
            <w:r w:rsidRPr="00434723">
              <w:rPr>
                <w:rFonts w:cs="Arial"/>
                <w:bCs/>
                <w:szCs w:val="22"/>
                <w:lang w:val="sk-SK"/>
              </w:rPr>
              <w:t xml:space="preserve">V prípade, ak Zhotoviteľ nepredloží </w:t>
            </w:r>
            <w:r w:rsidRPr="00434723">
              <w:rPr>
                <w:rFonts w:cs="Arial"/>
                <w:szCs w:val="22"/>
                <w:lang w:val="sk-SK"/>
              </w:rPr>
              <w:t>certifikát o zavedení systému riadenia kvality</w:t>
            </w:r>
            <w:r w:rsidRPr="00434723">
              <w:rPr>
                <w:rFonts w:cs="Arial"/>
                <w:bCs/>
                <w:szCs w:val="22"/>
                <w:lang w:val="sk-SK"/>
              </w:rPr>
              <w:t xml:space="preserve"> v stanovenej lehote vzniká Objednávateľovi nárok na zaplatenie zmluvnej pokuty vo výške </w:t>
            </w:r>
            <w:r w:rsidR="007302BC">
              <w:rPr>
                <w:rFonts w:cs="Arial"/>
                <w:bCs/>
                <w:szCs w:val="22"/>
                <w:lang w:val="sk-SK"/>
              </w:rPr>
              <w:t>10</w:t>
            </w:r>
            <w:r w:rsidRPr="00434723">
              <w:rPr>
                <w:rFonts w:cs="Arial"/>
                <w:bCs/>
                <w:szCs w:val="22"/>
                <w:lang w:val="sk-SK"/>
              </w:rPr>
              <w:t xml:space="preserve">.000,- EUR (slovom: </w:t>
            </w:r>
            <w:r w:rsidR="007302BC">
              <w:rPr>
                <w:rFonts w:cs="Arial"/>
                <w:bCs/>
                <w:szCs w:val="22"/>
                <w:lang w:val="sk-SK"/>
              </w:rPr>
              <w:t>desať</w:t>
            </w:r>
            <w:r w:rsidRPr="00434723">
              <w:rPr>
                <w:rFonts w:cs="Arial"/>
                <w:bCs/>
                <w:szCs w:val="22"/>
                <w:lang w:val="sk-SK"/>
              </w:rPr>
              <w:t xml:space="preserve">tisíc eur). Zaplatenie zmluvnej pokuty nemá vplyv na splnenie povinnosti Zhotoviteľa v súlade s týmto podčlánkom. </w:t>
            </w:r>
          </w:p>
          <w:p w14:paraId="43037352" w14:textId="77777777" w:rsidR="00305228" w:rsidRPr="00434723" w:rsidRDefault="00305228" w:rsidP="00305228">
            <w:pPr>
              <w:jc w:val="both"/>
              <w:rPr>
                <w:rFonts w:cs="Arial"/>
                <w:bCs/>
                <w:szCs w:val="22"/>
                <w:lang w:val="sk-SK"/>
              </w:rPr>
            </w:pPr>
          </w:p>
          <w:p w14:paraId="766BE382" w14:textId="77777777" w:rsidR="00305228" w:rsidRPr="00434723" w:rsidRDefault="00305228" w:rsidP="00305228">
            <w:pPr>
              <w:jc w:val="both"/>
              <w:rPr>
                <w:rFonts w:cs="Arial"/>
                <w:szCs w:val="22"/>
                <w:lang w:val="sk-SK"/>
              </w:rPr>
            </w:pP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2403E073" w14:textId="77777777" w:rsidR="00305228" w:rsidRPr="00434723" w:rsidRDefault="00305228" w:rsidP="00305228">
            <w:pPr>
              <w:jc w:val="both"/>
              <w:rPr>
                <w:rFonts w:cs="Arial"/>
                <w:szCs w:val="22"/>
                <w:lang w:val="sk-SK"/>
              </w:rPr>
            </w:pPr>
          </w:p>
          <w:p w14:paraId="43C656BF" w14:textId="77777777" w:rsidR="00305228" w:rsidRPr="00434723" w:rsidRDefault="00305228" w:rsidP="00305228">
            <w:pPr>
              <w:pStyle w:val="NoIndent"/>
              <w:jc w:val="both"/>
              <w:rPr>
                <w:rFonts w:ascii="Arial" w:hAnsi="Arial" w:cs="Arial"/>
                <w:color w:val="auto"/>
                <w:szCs w:val="22"/>
                <w:lang w:val="sk-SK"/>
              </w:rPr>
            </w:pPr>
            <w:r w:rsidRPr="00434723">
              <w:rPr>
                <w:rFonts w:ascii="Arial" w:hAnsi="Arial" w:cs="Arial"/>
                <w:color w:val="auto"/>
                <w:szCs w:val="22"/>
                <w:lang w:val="sk-SK"/>
              </w:rPr>
              <w:t>Druhú vetu prvého odseku vymažte.</w:t>
            </w:r>
          </w:p>
          <w:p w14:paraId="2AFAB55B" w14:textId="77777777" w:rsidR="00305228" w:rsidRPr="00305228" w:rsidRDefault="00305228" w:rsidP="0076169E">
            <w:pPr>
              <w:rPr>
                <w:lang w:val="sk-SK"/>
              </w:rPr>
            </w:pPr>
          </w:p>
        </w:tc>
      </w:tr>
    </w:tbl>
    <w:p w14:paraId="3F59E426" w14:textId="77777777" w:rsidR="00135B1B" w:rsidRPr="00434723" w:rsidRDefault="00135B1B" w:rsidP="007008A6">
      <w:pPr>
        <w:rPr>
          <w:rFonts w:cs="Arial"/>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433BB7BB" w14:textId="77777777" w:rsidTr="009B6A56">
        <w:tc>
          <w:tcPr>
            <w:tcW w:w="1418" w:type="dxa"/>
          </w:tcPr>
          <w:p w14:paraId="76924AA9" w14:textId="77777777" w:rsidR="00BE58EF" w:rsidRPr="005523E4" w:rsidRDefault="00BE58EF" w:rsidP="007008A6">
            <w:pPr>
              <w:jc w:val="both"/>
              <w:rPr>
                <w:rFonts w:cs="Arial"/>
                <w:b/>
                <w:bCs/>
                <w:szCs w:val="22"/>
                <w:lang w:val="sk-SK"/>
              </w:rPr>
            </w:pPr>
            <w:r w:rsidRPr="005523E4">
              <w:rPr>
                <w:rFonts w:cs="Arial"/>
                <w:b/>
                <w:bCs/>
                <w:szCs w:val="22"/>
                <w:lang w:val="sk-SK"/>
              </w:rPr>
              <w:t xml:space="preserve">Podčlánok </w:t>
            </w:r>
          </w:p>
          <w:p w14:paraId="654732D3" w14:textId="77777777" w:rsidR="00BE58EF" w:rsidRPr="005523E4" w:rsidRDefault="00BE58EF" w:rsidP="007008A6">
            <w:pPr>
              <w:jc w:val="both"/>
              <w:rPr>
                <w:rFonts w:cs="Arial"/>
                <w:bCs/>
                <w:szCs w:val="22"/>
                <w:lang w:val="sk-SK"/>
              </w:rPr>
            </w:pPr>
            <w:r w:rsidRPr="005523E4">
              <w:rPr>
                <w:rFonts w:cs="Arial"/>
                <w:b/>
                <w:bCs/>
                <w:szCs w:val="22"/>
                <w:lang w:val="sk-SK"/>
              </w:rPr>
              <w:t>4.10</w:t>
            </w:r>
          </w:p>
        </w:tc>
        <w:tc>
          <w:tcPr>
            <w:tcW w:w="2410" w:type="dxa"/>
          </w:tcPr>
          <w:p w14:paraId="7775A530" w14:textId="77777777" w:rsidR="00BE58EF" w:rsidRPr="005523E4" w:rsidRDefault="00BE58EF" w:rsidP="007008A6">
            <w:pPr>
              <w:jc w:val="both"/>
              <w:rPr>
                <w:rFonts w:cs="Arial"/>
                <w:b/>
                <w:szCs w:val="22"/>
                <w:lang w:val="sk-SK"/>
              </w:rPr>
            </w:pPr>
            <w:r w:rsidRPr="005523E4">
              <w:rPr>
                <w:rFonts w:cs="Arial"/>
                <w:b/>
                <w:bCs/>
                <w:szCs w:val="22"/>
                <w:lang w:val="sk-SK"/>
              </w:rPr>
              <w:t>Údaje o Stavenis</w:t>
            </w:r>
            <w:r w:rsidRPr="005523E4">
              <w:rPr>
                <w:rFonts w:cs="Arial"/>
                <w:b/>
                <w:szCs w:val="22"/>
                <w:lang w:val="sk-SK"/>
              </w:rPr>
              <w:t>ku</w:t>
            </w:r>
          </w:p>
        </w:tc>
        <w:tc>
          <w:tcPr>
            <w:tcW w:w="5811" w:type="dxa"/>
          </w:tcPr>
          <w:p w14:paraId="774F08C9" w14:textId="77777777" w:rsidR="00BE58EF" w:rsidRDefault="00BE58EF" w:rsidP="007008A6">
            <w:pPr>
              <w:jc w:val="both"/>
              <w:rPr>
                <w:rFonts w:cs="Arial"/>
                <w:szCs w:val="22"/>
                <w:lang w:val="sk-SK"/>
              </w:rPr>
            </w:pPr>
            <w:r w:rsidRPr="00434723">
              <w:rPr>
                <w:rFonts w:cs="Arial"/>
                <w:szCs w:val="22"/>
                <w:lang w:val="sk-SK"/>
              </w:rPr>
              <w:t>Na konci tohto podčlánku vložte:</w:t>
            </w:r>
          </w:p>
          <w:p w14:paraId="2E110C05" w14:textId="77777777" w:rsidR="00BF277B" w:rsidRPr="00434723" w:rsidRDefault="00BF277B" w:rsidP="007008A6">
            <w:pPr>
              <w:jc w:val="both"/>
              <w:rPr>
                <w:rFonts w:cs="Arial"/>
                <w:szCs w:val="22"/>
                <w:lang w:val="sk-SK"/>
              </w:rPr>
            </w:pPr>
          </w:p>
          <w:p w14:paraId="5F06DF2D" w14:textId="77777777" w:rsidR="00FE3B98" w:rsidRDefault="00BE58EF" w:rsidP="007008A6">
            <w:pPr>
              <w:jc w:val="both"/>
              <w:rPr>
                <w:rFonts w:cs="Arial"/>
                <w:bCs/>
                <w:szCs w:val="22"/>
                <w:lang w:val="sk-SK"/>
              </w:rPr>
            </w:pPr>
            <w:r w:rsidRPr="00434723">
              <w:rPr>
                <w:rFonts w:cs="Arial"/>
                <w:szCs w:val="22"/>
                <w:lang w:val="sk-SK"/>
              </w:rPr>
              <w:t xml:space="preserve">„Má sa za </w:t>
            </w:r>
            <w:r w:rsidRPr="00434723">
              <w:rPr>
                <w:rFonts w:cs="Arial"/>
                <w:bCs/>
                <w:szCs w:val="22"/>
                <w:lang w:val="sk-SK"/>
              </w:rPr>
              <w:t>to, že údaje o Stavenisku podľa tohto podčlánku sú akékoľvek údaje uvedené v Zmluve a ostatné verejne dostupné údaje.</w:t>
            </w:r>
          </w:p>
          <w:p w14:paraId="25ACA681" w14:textId="77777777" w:rsidR="00FE3B98" w:rsidRDefault="00FE3B98" w:rsidP="007008A6">
            <w:pPr>
              <w:jc w:val="both"/>
              <w:rPr>
                <w:rFonts w:cs="Arial"/>
                <w:bCs/>
                <w:szCs w:val="22"/>
                <w:lang w:val="sk-SK"/>
              </w:rPr>
            </w:pPr>
          </w:p>
          <w:p w14:paraId="6B7C5E94" w14:textId="20934AAA" w:rsidR="00FE3B98" w:rsidRPr="00FE3B98" w:rsidRDefault="00FE3B98" w:rsidP="00FE3B98">
            <w:pPr>
              <w:jc w:val="both"/>
              <w:rPr>
                <w:rFonts w:cs="Arial"/>
                <w:bCs/>
                <w:i/>
                <w:szCs w:val="22"/>
              </w:rPr>
            </w:pPr>
            <w:r w:rsidRPr="00FE3B98">
              <w:rPr>
                <w:rFonts w:cs="Arial"/>
                <w:bCs/>
                <w:i/>
                <w:szCs w:val="22"/>
              </w:rPr>
              <w:t>Zhotoviteľ je zodpovedný za zaobstaranie ďalších údajov a informácií o Stavenisku a ich interpretácií a taktiež je povinný</w:t>
            </w:r>
            <w:r w:rsidR="005523E4">
              <w:rPr>
                <w:rFonts w:cs="Arial"/>
                <w:bCs/>
                <w:i/>
                <w:szCs w:val="22"/>
              </w:rPr>
              <w:t xml:space="preserve"> </w:t>
            </w:r>
            <w:r w:rsidR="00DB7F30" w:rsidRPr="00DB7F30">
              <w:rPr>
                <w:rFonts w:cs="Arial"/>
                <w:bCs/>
                <w:i/>
                <w:szCs w:val="22"/>
              </w:rPr>
              <w:t>zapracovať požiadavky</w:t>
            </w:r>
            <w:r w:rsidR="00125C38">
              <w:rPr>
                <w:rFonts w:cs="Arial"/>
                <w:bCs/>
                <w:i/>
                <w:szCs w:val="22"/>
              </w:rPr>
              <w:t xml:space="preserve"> a podmienky, ktoré vyplynú zo stavebného povolenia</w:t>
            </w:r>
            <w:r w:rsidR="00DB7F30" w:rsidRPr="00DB7F30">
              <w:rPr>
                <w:rFonts w:cs="Arial"/>
                <w:bCs/>
                <w:i/>
                <w:szCs w:val="22"/>
              </w:rPr>
              <w:t xml:space="preserve"> a </w:t>
            </w:r>
            <w:r w:rsidR="00125C38">
              <w:rPr>
                <w:bCs/>
              </w:rPr>
              <w:t>Z</w:t>
            </w:r>
            <w:r w:rsidR="00125C38" w:rsidRPr="00125C38">
              <w:rPr>
                <w:bCs/>
              </w:rPr>
              <w:t>áverečného stanoviska MŽP SR</w:t>
            </w:r>
            <w:r w:rsidR="00110866">
              <w:rPr>
                <w:bCs/>
              </w:rPr>
              <w:t xml:space="preserve"> </w:t>
            </w:r>
            <w:r w:rsidR="00DB7F30" w:rsidRPr="00DB7F30">
              <w:rPr>
                <w:rFonts w:cs="Arial"/>
                <w:bCs/>
                <w:i/>
                <w:szCs w:val="22"/>
              </w:rPr>
              <w:t xml:space="preserve">( </w:t>
            </w:r>
            <w:r w:rsidR="00110866">
              <w:rPr>
                <w:rFonts w:cs="Arial"/>
                <w:bCs/>
                <w:i/>
                <w:szCs w:val="22"/>
              </w:rPr>
              <w:t xml:space="preserve">napr. </w:t>
            </w:r>
            <w:r w:rsidR="00DB7F30" w:rsidRPr="00DB7F30">
              <w:rPr>
                <w:rFonts w:cs="Arial"/>
                <w:bCs/>
                <w:i/>
                <w:szCs w:val="22"/>
              </w:rPr>
              <w:t>naviac zábery, prieskumy, atď).</w:t>
            </w:r>
            <w:r w:rsidR="00DB7F30">
              <w:rPr>
                <w:rFonts w:cs="Arial"/>
                <w:bCs/>
                <w:i/>
                <w:szCs w:val="22"/>
              </w:rPr>
              <w:t xml:space="preserve"> </w:t>
            </w:r>
          </w:p>
          <w:p w14:paraId="1D454B0E" w14:textId="77777777" w:rsidR="00FE3B98" w:rsidRPr="00FE3B98" w:rsidRDefault="00FE3B98" w:rsidP="00FE3B98">
            <w:pPr>
              <w:jc w:val="both"/>
              <w:rPr>
                <w:rFonts w:cs="Arial"/>
                <w:bCs/>
                <w:i/>
                <w:szCs w:val="22"/>
              </w:rPr>
            </w:pPr>
          </w:p>
          <w:p w14:paraId="065D1229" w14:textId="16FCDDF8" w:rsidR="003618B6" w:rsidRDefault="00FE3B98" w:rsidP="00FE3B98">
            <w:pPr>
              <w:jc w:val="both"/>
              <w:rPr>
                <w:rFonts w:cs="Arial"/>
                <w:bCs/>
                <w:szCs w:val="22"/>
                <w:lang w:val="sk-SK"/>
              </w:rPr>
            </w:pPr>
            <w:r w:rsidRPr="00FE3B98">
              <w:rPr>
                <w:rFonts w:cs="Arial"/>
                <w:bCs/>
                <w:i/>
                <w:szCs w:val="22"/>
              </w:rPr>
              <w:lastRenderedPageBreak/>
              <w:t>Ďalšie požiadavky a podrobnosti sú uvedené</w:t>
            </w:r>
            <w:r w:rsidR="00110866">
              <w:rPr>
                <w:rFonts w:cs="Arial"/>
                <w:bCs/>
                <w:i/>
                <w:szCs w:val="22"/>
              </w:rPr>
              <w:t xml:space="preserve"> vo zväzku 3 </w:t>
            </w:r>
            <w:r w:rsidRPr="00FE3B98">
              <w:rPr>
                <w:rFonts w:cs="Arial"/>
                <w:bCs/>
                <w:i/>
                <w:szCs w:val="22"/>
              </w:rPr>
              <w:t xml:space="preserve"> a s nimi súvisiacich dokumentoch Zmluvy.</w:t>
            </w:r>
            <w:r w:rsidR="00BE58EF" w:rsidRPr="00434723">
              <w:rPr>
                <w:rFonts w:cs="Arial"/>
                <w:bCs/>
                <w:szCs w:val="22"/>
                <w:lang w:val="sk-SK"/>
              </w:rPr>
              <w:t>“</w:t>
            </w:r>
          </w:p>
          <w:p w14:paraId="3B8E599B" w14:textId="77777777" w:rsidR="00BE58EF" w:rsidRPr="00434723" w:rsidRDefault="00BE58EF" w:rsidP="007008A6">
            <w:pPr>
              <w:jc w:val="both"/>
              <w:rPr>
                <w:rFonts w:cs="Arial"/>
                <w:bCs/>
                <w:szCs w:val="22"/>
                <w:lang w:val="sk-SK"/>
              </w:rPr>
            </w:pPr>
          </w:p>
          <w:p w14:paraId="5F105750" w14:textId="77777777" w:rsidR="00D267B7" w:rsidRPr="00BD7613" w:rsidRDefault="00D267B7" w:rsidP="00D267B7">
            <w:pPr>
              <w:autoSpaceDE w:val="0"/>
              <w:autoSpaceDN w:val="0"/>
              <w:adjustRightInd w:val="0"/>
              <w:jc w:val="both"/>
              <w:rPr>
                <w:rFonts w:cs="Arial"/>
                <w:szCs w:val="22"/>
                <w:lang w:val="sk-SK"/>
              </w:rPr>
            </w:pPr>
            <w:r w:rsidRPr="002640EA">
              <w:rPr>
                <w:rFonts w:cs="Arial"/>
                <w:szCs w:val="22"/>
                <w:lang w:val="sk-SK"/>
              </w:rPr>
              <w:t>Vždy v</w:t>
            </w:r>
            <w:r>
              <w:rPr>
                <w:rFonts w:cs="Arial"/>
                <w:szCs w:val="22"/>
                <w:lang w:val="sk-SK"/>
              </w:rPr>
              <w:t xml:space="preserve"> </w:t>
            </w:r>
            <w:r w:rsidRPr="002640EA">
              <w:rPr>
                <w:rFonts w:cs="Arial"/>
                <w:szCs w:val="22"/>
                <w:lang w:val="sk-SK"/>
              </w:rPr>
              <w:t xml:space="preserve">posledný deň v mesiaci </w:t>
            </w:r>
            <w:r>
              <w:rPr>
                <w:rFonts w:cs="Arial"/>
                <w:szCs w:val="22"/>
                <w:lang w:val="sk-SK"/>
              </w:rPr>
              <w:t xml:space="preserve">počas trvania Lehoty výstavby </w:t>
            </w:r>
            <w:r w:rsidRPr="002640EA">
              <w:rPr>
                <w:rFonts w:cs="Arial"/>
                <w:szCs w:val="22"/>
                <w:lang w:val="sk-SK"/>
              </w:rPr>
              <w:t>zabezpečí Zhotoviteľ videozáznam z celej stavby</w:t>
            </w:r>
            <w:r>
              <w:rPr>
                <w:rFonts w:cs="Arial"/>
                <w:szCs w:val="22"/>
                <w:lang w:val="sk-SK"/>
              </w:rPr>
              <w:t xml:space="preserve"> p</w:t>
            </w:r>
            <w:r w:rsidRPr="002640EA">
              <w:rPr>
                <w:rFonts w:cs="Arial"/>
                <w:szCs w:val="22"/>
                <w:lang w:val="sk-SK"/>
              </w:rPr>
              <w:t>rostredníctvom</w:t>
            </w:r>
            <w:r>
              <w:rPr>
                <w:rFonts w:cs="Arial"/>
                <w:szCs w:val="22"/>
                <w:lang w:val="sk-SK"/>
              </w:rPr>
              <w:t xml:space="preserve"> </w:t>
            </w:r>
            <w:r w:rsidRPr="002640EA">
              <w:rPr>
                <w:rFonts w:cs="Arial"/>
                <w:szCs w:val="22"/>
                <w:lang w:val="sk-SK"/>
              </w:rPr>
              <w:t>dronu</w:t>
            </w:r>
            <w:r>
              <w:rPr>
                <w:rFonts w:cs="Arial"/>
                <w:szCs w:val="22"/>
                <w:lang w:val="sk-SK"/>
              </w:rPr>
              <w:t xml:space="preserve"> a odovzdá ho Objednávateľovi do 5 dňa nasledujúceho mesiaca na elektronickom nosiči</w:t>
            </w:r>
            <w:r w:rsidRPr="002640EA">
              <w:rPr>
                <w:rFonts w:cs="Arial"/>
                <w:szCs w:val="22"/>
                <w:lang w:val="sk-SK"/>
              </w:rPr>
              <w:t>. Kamera dronu nesmie mať menšie rozlíšenie ako 5 MPx. a vide</w:t>
            </w:r>
            <w:r>
              <w:rPr>
                <w:rFonts w:cs="Arial"/>
                <w:szCs w:val="22"/>
                <w:lang w:val="sk-SK"/>
              </w:rPr>
              <w:t>á</w:t>
            </w:r>
            <w:r w:rsidRPr="002640EA">
              <w:rPr>
                <w:rFonts w:cs="Arial"/>
                <w:szCs w:val="22"/>
                <w:lang w:val="sk-SK"/>
              </w:rPr>
              <w:t xml:space="preserve"> z nej budú slúžiť na</w:t>
            </w:r>
            <w:r>
              <w:rPr>
                <w:rFonts w:cs="Arial"/>
                <w:szCs w:val="22"/>
                <w:lang w:val="sk-SK"/>
              </w:rPr>
              <w:t xml:space="preserve"> </w:t>
            </w:r>
            <w:r w:rsidRPr="002640EA">
              <w:rPr>
                <w:rFonts w:cs="Arial"/>
                <w:szCs w:val="22"/>
                <w:lang w:val="sk-SK"/>
              </w:rPr>
              <w:t>prezentáciu pre verejnosť</w:t>
            </w:r>
            <w:r>
              <w:rPr>
                <w:rFonts w:cs="Arial"/>
                <w:szCs w:val="22"/>
                <w:lang w:val="sk-SK"/>
              </w:rPr>
              <w:t xml:space="preserve"> ako aj zaznamenanie postupu výstavby</w:t>
            </w:r>
            <w:r w:rsidRPr="002640EA">
              <w:rPr>
                <w:rFonts w:cs="Arial"/>
                <w:szCs w:val="22"/>
                <w:lang w:val="sk-SK"/>
              </w:rPr>
              <w:t>. Všetky náklady spojené so zabezpečením a obsluhou dronu</w:t>
            </w:r>
            <w:r w:rsidR="00E20B82">
              <w:rPr>
                <w:rFonts w:cs="Arial"/>
                <w:szCs w:val="22"/>
                <w:lang w:val="sk-SK"/>
              </w:rPr>
              <w:t xml:space="preserve"> (vrátane povolení, koordinácie so stavbou apod.)</w:t>
            </w:r>
            <w:r w:rsidRPr="002640EA">
              <w:rPr>
                <w:rFonts w:cs="Arial"/>
                <w:szCs w:val="22"/>
                <w:lang w:val="sk-SK"/>
              </w:rPr>
              <w:t>, tak ako</w:t>
            </w:r>
            <w:r>
              <w:rPr>
                <w:rFonts w:cs="Arial"/>
                <w:szCs w:val="22"/>
                <w:lang w:val="sk-SK"/>
              </w:rPr>
              <w:t xml:space="preserve"> </w:t>
            </w:r>
            <w:r w:rsidRPr="002640EA">
              <w:rPr>
                <w:rFonts w:cs="Arial"/>
                <w:szCs w:val="22"/>
                <w:lang w:val="sk-SK"/>
              </w:rPr>
              <w:t>aj so spracovaním jeho videozáznamov do finálnej podoby</w:t>
            </w:r>
            <w:r>
              <w:rPr>
                <w:rFonts w:cs="Arial"/>
                <w:szCs w:val="22"/>
                <w:lang w:val="sk-SK"/>
              </w:rPr>
              <w:t xml:space="preserve"> vo formáte 4K</w:t>
            </w:r>
            <w:r w:rsidRPr="002640EA">
              <w:rPr>
                <w:rFonts w:cs="Arial"/>
                <w:szCs w:val="22"/>
                <w:lang w:val="sk-SK"/>
              </w:rPr>
              <w:t>, musí zabezpečiť Zhotoviteľ, tieto</w:t>
            </w:r>
            <w:r>
              <w:rPr>
                <w:rFonts w:cs="Arial"/>
                <w:szCs w:val="22"/>
                <w:lang w:val="sk-SK"/>
              </w:rPr>
              <w:t xml:space="preserve"> </w:t>
            </w:r>
            <w:r w:rsidRPr="002640EA">
              <w:rPr>
                <w:rFonts w:cs="Arial"/>
                <w:szCs w:val="22"/>
                <w:lang w:val="sk-SK"/>
              </w:rPr>
              <w:t>budú zahrnuté v Akceptovanej zmluvnej hodnote.</w:t>
            </w:r>
          </w:p>
          <w:p w14:paraId="10F28742" w14:textId="77777777" w:rsidR="00BE58EF" w:rsidRPr="00434723" w:rsidRDefault="00BE58EF" w:rsidP="007008A6">
            <w:pPr>
              <w:jc w:val="both"/>
              <w:rPr>
                <w:rFonts w:cs="Arial"/>
                <w:bCs/>
                <w:szCs w:val="22"/>
                <w:lang w:val="sk-SK"/>
              </w:rPr>
            </w:pPr>
          </w:p>
        </w:tc>
      </w:tr>
      <w:tr w:rsidR="00BE58EF" w:rsidRPr="00434723" w14:paraId="1500BDF7" w14:textId="77777777" w:rsidTr="009B6A56">
        <w:tc>
          <w:tcPr>
            <w:tcW w:w="1418" w:type="dxa"/>
          </w:tcPr>
          <w:p w14:paraId="65046915" w14:textId="77777777" w:rsidR="00BE58EF" w:rsidRPr="00BF277B" w:rsidRDefault="00BE58EF" w:rsidP="007008A6">
            <w:pPr>
              <w:jc w:val="both"/>
              <w:rPr>
                <w:rFonts w:cs="Arial"/>
                <w:b/>
                <w:bCs/>
                <w:szCs w:val="22"/>
                <w:lang w:val="sk-SK"/>
              </w:rPr>
            </w:pPr>
            <w:r w:rsidRPr="00BF277B">
              <w:rPr>
                <w:rFonts w:cs="Arial"/>
                <w:b/>
                <w:bCs/>
                <w:szCs w:val="22"/>
                <w:lang w:val="sk-SK"/>
              </w:rPr>
              <w:lastRenderedPageBreak/>
              <w:t xml:space="preserve">Podčlánok </w:t>
            </w:r>
          </w:p>
          <w:p w14:paraId="754036E6" w14:textId="77777777" w:rsidR="00BE58EF" w:rsidRPr="00434723" w:rsidRDefault="00BE58EF" w:rsidP="007008A6">
            <w:pPr>
              <w:jc w:val="both"/>
              <w:rPr>
                <w:rFonts w:cs="Arial"/>
                <w:bCs/>
                <w:szCs w:val="22"/>
                <w:lang w:val="sk-SK"/>
              </w:rPr>
            </w:pPr>
            <w:r w:rsidRPr="00BF277B">
              <w:rPr>
                <w:rFonts w:cs="Arial"/>
                <w:b/>
                <w:bCs/>
                <w:szCs w:val="22"/>
                <w:lang w:val="sk-SK"/>
              </w:rPr>
              <w:t>4.13</w:t>
            </w:r>
          </w:p>
        </w:tc>
        <w:tc>
          <w:tcPr>
            <w:tcW w:w="2410" w:type="dxa"/>
          </w:tcPr>
          <w:p w14:paraId="3B870174" w14:textId="77777777" w:rsidR="00BE58EF" w:rsidRPr="00BF277B" w:rsidRDefault="00BE58EF" w:rsidP="00DF3387">
            <w:pPr>
              <w:rPr>
                <w:rFonts w:cs="Arial"/>
                <w:b/>
                <w:bCs/>
                <w:szCs w:val="22"/>
                <w:lang w:val="sk-SK"/>
              </w:rPr>
            </w:pPr>
            <w:r w:rsidRPr="00BF277B">
              <w:rPr>
                <w:rFonts w:cs="Arial"/>
                <w:b/>
                <w:bCs/>
                <w:szCs w:val="22"/>
                <w:lang w:val="sk-SK"/>
              </w:rPr>
              <w:t>Prístupové práva a prostriedky Zhotoviteľa</w:t>
            </w:r>
          </w:p>
        </w:tc>
        <w:tc>
          <w:tcPr>
            <w:tcW w:w="5811" w:type="dxa"/>
          </w:tcPr>
          <w:p w14:paraId="454F8832" w14:textId="77777777" w:rsidR="00BE58EF" w:rsidRPr="00434723" w:rsidRDefault="00BE58EF" w:rsidP="007008A6">
            <w:pPr>
              <w:jc w:val="both"/>
              <w:rPr>
                <w:rFonts w:cs="Arial"/>
                <w:bCs/>
                <w:szCs w:val="22"/>
                <w:lang w:val="sk-SK"/>
              </w:rPr>
            </w:pPr>
            <w:r w:rsidRPr="00434723">
              <w:rPr>
                <w:rFonts w:cs="Arial"/>
                <w:bCs/>
                <w:szCs w:val="22"/>
                <w:lang w:val="sk-SK"/>
              </w:rPr>
              <w:t>Na konci tohto podčlánku vložte:</w:t>
            </w:r>
          </w:p>
          <w:p w14:paraId="1728C3D4" w14:textId="77777777" w:rsidR="00BE58EF" w:rsidRPr="00434723" w:rsidRDefault="00BE58EF" w:rsidP="007008A6">
            <w:pPr>
              <w:jc w:val="both"/>
              <w:rPr>
                <w:rFonts w:cs="Arial"/>
                <w:bCs/>
                <w:szCs w:val="22"/>
                <w:lang w:val="sk-SK"/>
              </w:rPr>
            </w:pPr>
          </w:p>
          <w:p w14:paraId="11ED5171" w14:textId="77777777" w:rsidR="00BE58EF" w:rsidRPr="00434723" w:rsidRDefault="00BE58EF" w:rsidP="007008A6">
            <w:pPr>
              <w:jc w:val="both"/>
              <w:rPr>
                <w:rFonts w:cs="Arial"/>
                <w:szCs w:val="22"/>
                <w:lang w:val="sk-SK"/>
              </w:rPr>
            </w:pPr>
            <w:r w:rsidRPr="00434723">
              <w:rPr>
                <w:rFonts w:cs="Arial"/>
                <w:bCs/>
                <w:szCs w:val="22"/>
                <w:lang w:val="sk-SK"/>
              </w:rPr>
              <w:t>„Zhotoviteľ je povin</w:t>
            </w:r>
            <w:r w:rsidRPr="00434723">
              <w:rPr>
                <w:rFonts w:cs="Arial"/>
                <w:szCs w:val="22"/>
                <w:lang w:val="sk-SK"/>
              </w:rPr>
              <w:t>ný dodržiavať všetky jeho a jemu známe dohody Objednávateľa s majiteľmi používaných pozemkov pri realizácii Diela a zároveň je povinný konať v súlade s týmto podčlánkom. Zhotoviteľovi budú, na požiadanie, poskytnuté kópie takýchto dohôd.</w:t>
            </w:r>
            <w:r w:rsidR="00806222">
              <w:rPr>
                <w:rFonts w:cs="Arial"/>
                <w:szCs w:val="22"/>
                <w:lang w:val="sk-SK"/>
              </w:rPr>
              <w:t>Zhotoviteľovi budú na požiadanie , poskytnuté kópie takýchto dohôd</w:t>
            </w:r>
            <w:r w:rsidR="00135B1B" w:rsidRPr="00434723">
              <w:rPr>
                <w:rFonts w:cs="Arial"/>
                <w:bCs/>
                <w:szCs w:val="22"/>
                <w:lang w:val="sk-SK"/>
              </w:rPr>
              <w:t>.“</w:t>
            </w:r>
          </w:p>
          <w:p w14:paraId="585A2315" w14:textId="77777777" w:rsidR="00BE58EF" w:rsidRPr="00434723" w:rsidRDefault="00BE58EF" w:rsidP="007008A6">
            <w:pPr>
              <w:jc w:val="both"/>
              <w:rPr>
                <w:rFonts w:cs="Arial"/>
                <w:szCs w:val="22"/>
                <w:lang w:val="sk-SK"/>
              </w:rPr>
            </w:pPr>
          </w:p>
        </w:tc>
      </w:tr>
      <w:tr w:rsidR="00BE58EF" w:rsidRPr="00434723" w14:paraId="17BFC67A" w14:textId="77777777" w:rsidTr="003A5F1C">
        <w:trPr>
          <w:trHeight w:val="1374"/>
        </w:trPr>
        <w:tc>
          <w:tcPr>
            <w:tcW w:w="1418" w:type="dxa"/>
          </w:tcPr>
          <w:p w14:paraId="58845E55" w14:textId="77777777" w:rsidR="00BE58EF" w:rsidRPr="00BF277B" w:rsidRDefault="00BE58EF" w:rsidP="007008A6">
            <w:pPr>
              <w:jc w:val="both"/>
              <w:rPr>
                <w:rFonts w:cs="Arial"/>
                <w:b/>
                <w:szCs w:val="22"/>
                <w:lang w:val="sk-SK"/>
              </w:rPr>
            </w:pPr>
            <w:r w:rsidRPr="00BF277B">
              <w:rPr>
                <w:rFonts w:cs="Arial"/>
                <w:b/>
                <w:szCs w:val="22"/>
                <w:lang w:val="sk-SK"/>
              </w:rPr>
              <w:t xml:space="preserve">Podčlánok </w:t>
            </w:r>
          </w:p>
          <w:p w14:paraId="6923C628" w14:textId="77777777" w:rsidR="00BE58EF" w:rsidRPr="00434723" w:rsidRDefault="00BE58EF" w:rsidP="007008A6">
            <w:pPr>
              <w:jc w:val="both"/>
              <w:rPr>
                <w:rFonts w:cs="Arial"/>
                <w:szCs w:val="22"/>
                <w:lang w:val="sk-SK"/>
              </w:rPr>
            </w:pPr>
            <w:r w:rsidRPr="00BF277B">
              <w:rPr>
                <w:rFonts w:cs="Arial"/>
                <w:b/>
                <w:szCs w:val="22"/>
                <w:lang w:val="sk-SK"/>
              </w:rPr>
              <w:t>4.15</w:t>
            </w:r>
          </w:p>
        </w:tc>
        <w:tc>
          <w:tcPr>
            <w:tcW w:w="2410" w:type="dxa"/>
          </w:tcPr>
          <w:p w14:paraId="1C75E039" w14:textId="77777777" w:rsidR="00BE58EF" w:rsidRPr="00BF277B" w:rsidRDefault="00BE58EF" w:rsidP="007008A6">
            <w:pPr>
              <w:pStyle w:val="NoIndent"/>
              <w:ind w:left="34"/>
              <w:rPr>
                <w:rFonts w:ascii="Arial" w:hAnsi="Arial" w:cs="Arial"/>
                <w:b/>
                <w:color w:val="auto"/>
                <w:szCs w:val="22"/>
                <w:lang w:val="sk-SK"/>
              </w:rPr>
            </w:pPr>
            <w:r w:rsidRPr="00BF277B">
              <w:rPr>
                <w:rFonts w:ascii="Arial" w:hAnsi="Arial" w:cs="Arial"/>
                <w:b/>
                <w:color w:val="auto"/>
                <w:szCs w:val="22"/>
                <w:lang w:val="sk-SK"/>
              </w:rPr>
              <w:t>Prístupové cesty</w:t>
            </w:r>
          </w:p>
        </w:tc>
        <w:tc>
          <w:tcPr>
            <w:tcW w:w="5811" w:type="dxa"/>
          </w:tcPr>
          <w:p w14:paraId="7127AF90"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text prvého odseku „Toto úsilie zahŕňa správne používanie vhodných vozidiel a trás“ vložte nasledujúci text:</w:t>
            </w:r>
          </w:p>
          <w:p w14:paraId="1A8724BF" w14:textId="77777777" w:rsidR="00BF277B" w:rsidRPr="00BF277B" w:rsidRDefault="00BF277B" w:rsidP="00BF277B">
            <w:pPr>
              <w:rPr>
                <w:lang w:val="sk-SK"/>
              </w:rPr>
            </w:pPr>
          </w:p>
          <w:p w14:paraId="4D99698F"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základe dojednania stavebnej dopravy v spolupráci s dotknutými obcami</w:t>
            </w:r>
            <w:r w:rsidR="00E578CC">
              <w:rPr>
                <w:rFonts w:ascii="Arial" w:hAnsi="Arial" w:cs="Arial"/>
                <w:bCs/>
                <w:color w:val="auto"/>
                <w:szCs w:val="22"/>
                <w:lang w:val="sk-SK"/>
              </w:rPr>
              <w:t>/majiteľmi/správcami priľahlých komunikácií</w:t>
            </w:r>
            <w:r w:rsidRPr="00434723">
              <w:rPr>
                <w:rFonts w:ascii="Arial" w:hAnsi="Arial" w:cs="Arial"/>
                <w:bCs/>
                <w:color w:val="auto"/>
                <w:szCs w:val="22"/>
                <w:lang w:val="sk-SK"/>
              </w:rPr>
              <w:t>.“</w:t>
            </w:r>
          </w:p>
          <w:p w14:paraId="1173794E" w14:textId="77777777" w:rsidR="00BF277B" w:rsidRPr="00BF277B" w:rsidRDefault="00BF277B" w:rsidP="00BF277B">
            <w:pPr>
              <w:rPr>
                <w:lang w:val="sk-SK"/>
              </w:rPr>
            </w:pPr>
          </w:p>
          <w:p w14:paraId="16015D76"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tohto podčlánku vložte:</w:t>
            </w:r>
          </w:p>
          <w:p w14:paraId="4D6B2D37" w14:textId="77777777" w:rsidR="00BF277B" w:rsidRPr="00BF277B" w:rsidRDefault="00BF277B" w:rsidP="00BF277B">
            <w:pPr>
              <w:rPr>
                <w:lang w:val="sk-SK"/>
              </w:rPr>
            </w:pPr>
          </w:p>
          <w:p w14:paraId="23B27D69"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zriadenie, udržiavanie a zrušenie akýchkoľvek prístupových ciest potrebných počas realizácie Diela je zodpovedný Zhotoviteľ.</w:t>
            </w:r>
          </w:p>
          <w:p w14:paraId="1181E43D" w14:textId="77777777" w:rsidR="00145F02" w:rsidRPr="00145F02" w:rsidRDefault="00145F02" w:rsidP="00145F02">
            <w:pPr>
              <w:rPr>
                <w:lang w:val="sk-SK"/>
              </w:rPr>
            </w:pPr>
          </w:p>
          <w:p w14:paraId="3F1DA963" w14:textId="77777777" w:rsidR="00BE58EF" w:rsidRDefault="00BE58EF" w:rsidP="007008A6">
            <w:pPr>
              <w:pStyle w:val="NoIndent"/>
              <w:jc w:val="both"/>
              <w:rPr>
                <w:rFonts w:ascii="Arial" w:hAnsi="Arial" w:cs="Arial"/>
                <w:bCs/>
                <w:szCs w:val="22"/>
                <w:lang w:val="sk-SK"/>
              </w:rPr>
            </w:pPr>
            <w:r w:rsidRPr="00434723">
              <w:rPr>
                <w:rFonts w:ascii="Arial" w:hAnsi="Arial" w:cs="Arial"/>
                <w:bCs/>
                <w:szCs w:val="22"/>
                <w:lang w:val="sk-SK"/>
              </w:rPr>
              <w:t xml:space="preserve">Pred začatím prác je Zhotoviteľ povinný pripraviť a predložiť Stavebnotechnickému dozoru dokumentáciu skutočného stavu (pasport) ním používaných prístupových ciest a priľahlých nehnuteľností. </w:t>
            </w:r>
          </w:p>
          <w:p w14:paraId="6FF821C4" w14:textId="77777777" w:rsidR="00145F02" w:rsidRPr="00145F02" w:rsidRDefault="00145F02" w:rsidP="00145F02">
            <w:pPr>
              <w:rPr>
                <w:lang w:val="sk-SK"/>
              </w:rPr>
            </w:pPr>
          </w:p>
          <w:p w14:paraId="1D343E23" w14:textId="77777777" w:rsidR="00BE58EF" w:rsidRPr="00434723" w:rsidRDefault="00BE58EF" w:rsidP="007008A6">
            <w:pPr>
              <w:pStyle w:val="NoIndent"/>
              <w:jc w:val="both"/>
              <w:rPr>
                <w:rFonts w:ascii="Arial" w:hAnsi="Arial" w:cs="Arial"/>
                <w:bCs/>
                <w:szCs w:val="22"/>
                <w:lang w:val="sk-SK"/>
              </w:rPr>
            </w:pPr>
            <w:r w:rsidRPr="00434723">
              <w:rPr>
                <w:rFonts w:ascii="Arial" w:hAnsi="Arial" w:cs="Arial"/>
                <w:bCs/>
                <w:szCs w:val="22"/>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784087C6" w14:textId="77777777" w:rsidR="00BE58EF" w:rsidRPr="00434723" w:rsidRDefault="00BE58EF" w:rsidP="007008A6">
            <w:pPr>
              <w:rPr>
                <w:rFonts w:cs="Arial"/>
                <w:szCs w:val="22"/>
                <w:lang w:val="sk-SK"/>
              </w:rPr>
            </w:pPr>
          </w:p>
          <w:p w14:paraId="1AE533D4" w14:textId="6F01F952" w:rsidR="003A5F1C" w:rsidRDefault="00BE58EF" w:rsidP="003A5F1C">
            <w:pPr>
              <w:jc w:val="both"/>
              <w:rPr>
                <w:rFonts w:cs="Arial"/>
                <w:szCs w:val="22"/>
                <w:lang w:val="sk-SK"/>
              </w:rPr>
            </w:pPr>
            <w:r w:rsidRPr="00434723">
              <w:rPr>
                <w:rFonts w:cs="Arial"/>
                <w:bCs/>
                <w:szCs w:val="22"/>
                <w:lang w:val="sk-SK"/>
              </w:rPr>
              <w:lastRenderedPageBreak/>
              <w:t xml:space="preserve">Ďalšie doplňujúce podrobnosti sú uvedené v Technických špecifikáciách a v Dokumentácii poskytnutej Objednávateľom.“ </w:t>
            </w:r>
          </w:p>
          <w:p w14:paraId="652CAF77" w14:textId="5C429B7C" w:rsidR="003A5F1C" w:rsidRPr="003A5F1C" w:rsidRDefault="003A5F1C" w:rsidP="003A5F1C">
            <w:pPr>
              <w:tabs>
                <w:tab w:val="left" w:pos="1965"/>
              </w:tabs>
              <w:rPr>
                <w:rFonts w:cs="Arial"/>
                <w:szCs w:val="22"/>
                <w:lang w:val="sk-SK"/>
              </w:rPr>
            </w:pPr>
          </w:p>
        </w:tc>
      </w:tr>
      <w:tr w:rsidR="00BE58EF" w:rsidRPr="00434723" w14:paraId="025E2AB7" w14:textId="77777777" w:rsidTr="003A5F1C">
        <w:trPr>
          <w:trHeight w:val="1233"/>
        </w:trPr>
        <w:tc>
          <w:tcPr>
            <w:tcW w:w="1418" w:type="dxa"/>
          </w:tcPr>
          <w:p w14:paraId="332DF6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4.18</w:t>
            </w:r>
          </w:p>
        </w:tc>
        <w:tc>
          <w:tcPr>
            <w:tcW w:w="2410" w:type="dxa"/>
          </w:tcPr>
          <w:p w14:paraId="054C3351"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Ochrana životného prostredia</w:t>
            </w:r>
          </w:p>
        </w:tc>
        <w:tc>
          <w:tcPr>
            <w:tcW w:w="5811" w:type="dxa"/>
          </w:tcPr>
          <w:p w14:paraId="575963E5" w14:textId="77777777" w:rsidR="00BE58EF" w:rsidRPr="00434723" w:rsidRDefault="00BE58EF" w:rsidP="007008A6">
            <w:pPr>
              <w:jc w:val="both"/>
              <w:rPr>
                <w:rFonts w:cs="Arial"/>
                <w:szCs w:val="22"/>
                <w:lang w:val="pl-PL"/>
              </w:rPr>
            </w:pPr>
            <w:r w:rsidRPr="00434723">
              <w:rPr>
                <w:rFonts w:cs="Arial"/>
                <w:szCs w:val="22"/>
                <w:lang w:val="pl-PL"/>
              </w:rPr>
              <w:t>Na konci podčlánku vložte nasledovný text:</w:t>
            </w:r>
          </w:p>
          <w:p w14:paraId="1B5A2E3F" w14:textId="77777777" w:rsidR="00BE58EF" w:rsidRPr="00434723" w:rsidRDefault="00BE58EF" w:rsidP="007008A6">
            <w:pPr>
              <w:jc w:val="both"/>
              <w:rPr>
                <w:rFonts w:cs="Arial"/>
                <w:szCs w:val="22"/>
                <w:lang w:val="pl-PL"/>
              </w:rPr>
            </w:pPr>
          </w:p>
          <w:p w14:paraId="6DACE97F" w14:textId="77777777" w:rsidR="00BE58EF" w:rsidRPr="00434723" w:rsidRDefault="00BE58EF" w:rsidP="007008A6">
            <w:pPr>
              <w:jc w:val="both"/>
              <w:rPr>
                <w:rFonts w:cs="Arial"/>
                <w:szCs w:val="22"/>
                <w:lang w:val="pl-PL"/>
              </w:rPr>
            </w:pPr>
            <w:r w:rsidRPr="00434723">
              <w:rPr>
                <w:rFonts w:cs="Arial"/>
                <w:szCs w:val="22"/>
                <w:lang w:val="pl-PL"/>
              </w:rPr>
              <w:t>“Objednávateľ má nárok na zaplatenie zmluvnej pokuty v nasledovných prípadoch porušenia povinností Zhotoviteľa:</w:t>
            </w:r>
          </w:p>
          <w:p w14:paraId="1D869956" w14:textId="77777777" w:rsidR="00BE58EF" w:rsidRPr="00434723" w:rsidRDefault="00BE58EF" w:rsidP="007008A6">
            <w:pPr>
              <w:ind w:left="851"/>
              <w:jc w:val="both"/>
              <w:rPr>
                <w:rFonts w:cs="Arial"/>
                <w:szCs w:val="22"/>
                <w:lang w:val="pl-PL"/>
              </w:rPr>
            </w:pPr>
          </w:p>
          <w:p w14:paraId="4FB536C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nedostatočné udržiavanie čistoty spevnených komunikácii v miestach, na ktoré vychádzajú vozidlá stavby zo Staveniska, a to za každé zistenie porušenie zdokumentované v Stavebnom denníku vo výške 10</w:t>
            </w:r>
            <w:r w:rsidR="00E578CC">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w:t>
            </w:r>
          </w:p>
          <w:p w14:paraId="7604705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povinnosť kropiť spevnené komunikácie, ktoré sú využívané vozidlami stavby na prevoz násypového/vyťaženého materiálu a nachádzajú sa do 200 m od obydlí, v intervale najmenej  1x za hodinu, a to za každé zistené porušenie vo výške 10</w:t>
            </w:r>
            <w:r w:rsidR="00874AF2">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Uvedená povinnosť sa vzťahuje na dni, keď sa za predchádzajúcich 24h nevyskytli v danom území zrážky,</w:t>
            </w:r>
          </w:p>
          <w:p w14:paraId="2357F02A" w14:textId="77777777" w:rsidR="006B22E0"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porušenie predpisov v oblasti ochrany životného prostredia zdokumentované v Stavebnom denníku, a to za každé porušenie vo výške 2</w:t>
            </w:r>
            <w:r w:rsidR="00874AF2">
              <w:rPr>
                <w:rFonts w:ascii="Arial" w:hAnsi="Arial" w:cs="Arial"/>
                <w:lang w:val="sk-SK" w:eastAsia="sk-SK"/>
              </w:rPr>
              <w:t>0</w:t>
            </w:r>
            <w:r w:rsidRPr="00434723">
              <w:rPr>
                <w:rFonts w:ascii="Arial" w:hAnsi="Arial" w:cs="Arial"/>
                <w:lang w:val="sk-SK" w:eastAsia="sk-SK"/>
              </w:rPr>
              <w:t>0</w:t>
            </w:r>
            <w:r w:rsidR="005E0737">
              <w:rPr>
                <w:rFonts w:ascii="Arial" w:hAnsi="Arial" w:cs="Arial"/>
                <w:lang w:val="sk-SK" w:eastAsia="sk-SK"/>
              </w:rPr>
              <w:t>0</w:t>
            </w:r>
            <w:r w:rsidRPr="00434723">
              <w:rPr>
                <w:rFonts w:ascii="Arial" w:hAnsi="Arial" w:cs="Arial"/>
                <w:lang w:val="sk-SK" w:eastAsia="sk-SK"/>
              </w:rPr>
              <w:t>,- EUR (slovom: dve</w:t>
            </w:r>
            <w:r w:rsidR="005E0737">
              <w:rPr>
                <w:rFonts w:ascii="Arial" w:hAnsi="Arial" w:cs="Arial"/>
                <w:lang w:val="sk-SK" w:eastAsia="sk-SK"/>
              </w:rPr>
              <w:t>tisíc</w:t>
            </w:r>
            <w:r w:rsidR="00874AF2">
              <w:rPr>
                <w:rFonts w:ascii="Arial" w:hAnsi="Arial" w:cs="Arial"/>
                <w:lang w:val="sk-SK" w:eastAsia="sk-SK"/>
              </w:rPr>
              <w:t xml:space="preserve"> </w:t>
            </w:r>
            <w:r w:rsidRPr="00434723">
              <w:rPr>
                <w:rFonts w:ascii="Arial" w:hAnsi="Arial" w:cs="Arial"/>
                <w:lang w:val="sk-SK" w:eastAsia="sk-SK"/>
              </w:rPr>
              <w:t xml:space="preserve"> EUR)</w:t>
            </w:r>
            <w:r w:rsidR="006B22E0">
              <w:rPr>
                <w:rFonts w:ascii="Arial" w:hAnsi="Arial" w:cs="Arial"/>
                <w:lang w:val="sk-SK" w:eastAsia="sk-SK"/>
              </w:rPr>
              <w:t>,</w:t>
            </w:r>
          </w:p>
          <w:p w14:paraId="7FA53446" w14:textId="77777777" w:rsidR="006B22E0" w:rsidRDefault="006B22E0" w:rsidP="006B22E0">
            <w:pPr>
              <w:pStyle w:val="Odsekzoznamu"/>
              <w:numPr>
                <w:ilvl w:val="0"/>
                <w:numId w:val="19"/>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sidR="005E0737">
              <w:rPr>
                <w:rFonts w:ascii="Arial" w:hAnsi="Arial" w:cs="Arial"/>
              </w:rPr>
              <w:t>0</w:t>
            </w:r>
            <w:r w:rsidRPr="000C5E73">
              <w:rPr>
                <w:rFonts w:ascii="Arial" w:hAnsi="Arial" w:cs="Arial"/>
              </w:rPr>
              <w:t>,- EUR (slovom dve</w:t>
            </w:r>
            <w:r w:rsidR="005E0737">
              <w:rPr>
                <w:rFonts w:ascii="Arial" w:hAnsi="Arial" w:cs="Arial"/>
              </w:rPr>
              <w:t>tisíc</w:t>
            </w:r>
            <w:r w:rsidRPr="000C5E73">
              <w:rPr>
                <w:rFonts w:ascii="Arial" w:hAnsi="Arial" w:cs="Arial"/>
              </w:rPr>
              <w:t xml:space="preserve"> eur)</w:t>
            </w:r>
          </w:p>
          <w:p w14:paraId="7FD36A65" w14:textId="77777777" w:rsidR="00BE58EF" w:rsidRPr="00434723" w:rsidRDefault="00BE58EF" w:rsidP="006B22E0">
            <w:pPr>
              <w:pStyle w:val="Odsekzoznamu"/>
              <w:spacing w:after="0" w:line="240" w:lineRule="auto"/>
              <w:ind w:left="680"/>
              <w:jc w:val="both"/>
              <w:rPr>
                <w:rFonts w:ascii="Arial" w:hAnsi="Arial" w:cs="Arial"/>
                <w:lang w:val="sk-SK" w:eastAsia="sk-SK"/>
              </w:rPr>
            </w:pPr>
            <w:r w:rsidRPr="00434723">
              <w:rPr>
                <w:rFonts w:ascii="Arial" w:hAnsi="Arial" w:cs="Arial"/>
                <w:lang w:val="sk-SK" w:eastAsia="sk-SK"/>
              </w:rPr>
              <w:t xml:space="preserve"> </w:t>
            </w:r>
          </w:p>
          <w:p w14:paraId="6CA5A664" w14:textId="77777777" w:rsidR="0086568C" w:rsidRDefault="0086568C" w:rsidP="007008A6">
            <w:pPr>
              <w:jc w:val="both"/>
              <w:rPr>
                <w:rFonts w:cs="Arial"/>
                <w:bCs/>
                <w:szCs w:val="22"/>
                <w:lang w:val="sk-SK"/>
              </w:rPr>
            </w:pPr>
          </w:p>
          <w:p w14:paraId="29ED345A" w14:textId="77777777" w:rsidR="0086568C" w:rsidRDefault="0086568C" w:rsidP="007008A6">
            <w:pPr>
              <w:jc w:val="both"/>
              <w:rPr>
                <w:rFonts w:cs="Arial"/>
                <w:bCs/>
                <w:szCs w:val="22"/>
                <w:lang w:val="sk-SK"/>
              </w:rPr>
            </w:pPr>
          </w:p>
          <w:p w14:paraId="0BFE3B70" w14:textId="77777777" w:rsidR="00F410EF" w:rsidRPr="00434723" w:rsidRDefault="00BE58EF" w:rsidP="007008A6">
            <w:pPr>
              <w:jc w:val="both"/>
              <w:rPr>
                <w:rFonts w:cs="Arial"/>
                <w:szCs w:val="22"/>
                <w:lang w:val="sk-SK"/>
              </w:rPr>
            </w:pP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w:t>
            </w:r>
            <w:r w:rsidR="00A800A8">
              <w:rPr>
                <w:rFonts w:cs="Arial"/>
                <w:szCs w:val="22"/>
                <w:lang w:val="sk-SK"/>
              </w:rPr>
              <w:t>.</w:t>
            </w:r>
            <w:r w:rsidRPr="00434723">
              <w:rPr>
                <w:rFonts w:cs="Arial"/>
                <w:szCs w:val="22"/>
                <w:lang w:val="sk-SK"/>
              </w:rPr>
              <w:t xml:space="preserve"> Lehota splatnosti tejto faktúry je 30 dní odo dňa jej doporučeného doručenia do sídla Zhotoviteľa.</w:t>
            </w:r>
          </w:p>
          <w:p w14:paraId="333AE9E4" w14:textId="77777777" w:rsidR="00F410EF" w:rsidRPr="00434723" w:rsidRDefault="00F410EF" w:rsidP="007008A6">
            <w:pPr>
              <w:jc w:val="both"/>
              <w:rPr>
                <w:rFonts w:cs="Arial"/>
                <w:szCs w:val="22"/>
                <w:lang w:val="pl-PL"/>
              </w:rPr>
            </w:pPr>
            <w:r w:rsidRPr="00434723">
              <w:rPr>
                <w:rFonts w:cs="Arial"/>
                <w:szCs w:val="22"/>
                <w:lang w:val="pl-PL"/>
              </w:rPr>
              <w:t xml:space="preserve">Zmluvnou pokutou nie je dotknutý nárok Objednávateľa na náhradu spôsobenej škody ani jeho výška. Zhotoviteľ sa zaväzuje bezodkladne informovať Objednávateľa o každom správnom alebo inom konaní týkajúcom sa porušenia povinností na úseku ochrany životného prostredia a poskytnúť Objednávateľovi v takom konaní </w:t>
            </w:r>
            <w:r w:rsidRPr="00434723">
              <w:rPr>
                <w:rFonts w:cs="Arial"/>
                <w:szCs w:val="22"/>
                <w:lang w:val="pl-PL"/>
              </w:rPr>
              <w:lastRenderedPageBreak/>
              <w:t>všetku potrebnú súčinnosť, všetky potrebné informácie a podklady.”</w:t>
            </w:r>
          </w:p>
          <w:p w14:paraId="762B9E20" w14:textId="77777777" w:rsidR="00BE58EF" w:rsidRPr="00434723" w:rsidRDefault="00F410EF" w:rsidP="007008A6">
            <w:pPr>
              <w:jc w:val="both"/>
              <w:rPr>
                <w:rFonts w:cs="Arial"/>
                <w:szCs w:val="22"/>
                <w:lang w:val="pl-PL"/>
              </w:rPr>
            </w:pPr>
            <w:r w:rsidRPr="00434723" w:rsidDel="00F410EF">
              <w:rPr>
                <w:rFonts w:cs="Arial"/>
                <w:szCs w:val="22"/>
                <w:lang w:val="sk-SK"/>
              </w:rPr>
              <w:t xml:space="preserve"> </w:t>
            </w:r>
          </w:p>
        </w:tc>
      </w:tr>
      <w:tr w:rsidR="00BE58EF" w:rsidRPr="00434723" w14:paraId="74963324" w14:textId="77777777" w:rsidTr="009B6A56">
        <w:tc>
          <w:tcPr>
            <w:tcW w:w="1418" w:type="dxa"/>
          </w:tcPr>
          <w:p w14:paraId="71994FF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219DE4B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4.19</w:t>
            </w:r>
          </w:p>
        </w:tc>
        <w:tc>
          <w:tcPr>
            <w:tcW w:w="2410" w:type="dxa"/>
          </w:tcPr>
          <w:p w14:paraId="415C288E"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Elektrina, voda a plyn</w:t>
            </w:r>
          </w:p>
        </w:tc>
        <w:tc>
          <w:tcPr>
            <w:tcW w:w="5811" w:type="dxa"/>
          </w:tcPr>
          <w:p w14:paraId="078CB4E5" w14:textId="77777777" w:rsidR="00BE58EF" w:rsidRPr="00434723" w:rsidRDefault="00BE58EF" w:rsidP="007008A6">
            <w:pPr>
              <w:rPr>
                <w:rFonts w:cs="Arial"/>
                <w:szCs w:val="22"/>
                <w:lang w:val="sk-SK"/>
              </w:rPr>
            </w:pPr>
            <w:r w:rsidRPr="00434723">
              <w:rPr>
                <w:rFonts w:cs="Arial"/>
                <w:szCs w:val="22"/>
                <w:lang w:val="sk-SK"/>
              </w:rPr>
              <w:t xml:space="preserve">Na konci tohto podčlánku vložte: </w:t>
            </w:r>
          </w:p>
          <w:p w14:paraId="3C04587C" w14:textId="77777777" w:rsidR="00BE58EF" w:rsidRPr="00434723" w:rsidRDefault="00BE58EF" w:rsidP="007008A6">
            <w:pPr>
              <w:rPr>
                <w:rFonts w:cs="Arial"/>
                <w:szCs w:val="22"/>
                <w:lang w:val="sk-SK"/>
              </w:rPr>
            </w:pPr>
          </w:p>
          <w:p w14:paraId="0DC355BB" w14:textId="77777777" w:rsidR="00BE58EF" w:rsidRPr="00434723" w:rsidRDefault="00BE58EF" w:rsidP="007008A6">
            <w:pPr>
              <w:jc w:val="both"/>
              <w:rPr>
                <w:rFonts w:cs="Arial"/>
                <w:szCs w:val="22"/>
                <w:lang w:val="sk-SK"/>
              </w:rPr>
            </w:pPr>
            <w:r w:rsidRPr="00434723">
              <w:rPr>
                <w:rFonts w:cs="Arial"/>
                <w:szCs w:val="22"/>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19BCA1C1" w14:textId="77777777" w:rsidR="00BE58EF" w:rsidRPr="00434723" w:rsidRDefault="00BE58EF" w:rsidP="007008A6">
            <w:pPr>
              <w:jc w:val="both"/>
              <w:rPr>
                <w:rFonts w:cs="Arial"/>
                <w:szCs w:val="22"/>
                <w:lang w:val="sk-SK"/>
              </w:rPr>
            </w:pPr>
          </w:p>
        </w:tc>
      </w:tr>
      <w:tr w:rsidR="00BE58EF" w:rsidRPr="00434723" w14:paraId="15B2D78B" w14:textId="77777777" w:rsidTr="009B6A56">
        <w:trPr>
          <w:trHeight w:val="595"/>
        </w:trPr>
        <w:tc>
          <w:tcPr>
            <w:tcW w:w="1418" w:type="dxa"/>
          </w:tcPr>
          <w:p w14:paraId="4134D79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33FFB9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4.21</w:t>
            </w:r>
          </w:p>
        </w:tc>
        <w:tc>
          <w:tcPr>
            <w:tcW w:w="2410" w:type="dxa"/>
          </w:tcPr>
          <w:p w14:paraId="68A3EF7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Správy o postupe prác</w:t>
            </w:r>
          </w:p>
        </w:tc>
        <w:tc>
          <w:tcPr>
            <w:tcW w:w="5811" w:type="dxa"/>
          </w:tcPr>
          <w:p w14:paraId="74260AEE" w14:textId="77777777" w:rsidR="00BE58EF" w:rsidRDefault="00BE58EF" w:rsidP="007008A6">
            <w:pPr>
              <w:autoSpaceDE w:val="0"/>
              <w:autoSpaceDN w:val="0"/>
              <w:adjustRightInd w:val="0"/>
              <w:ind w:right="142"/>
              <w:jc w:val="both"/>
              <w:rPr>
                <w:rFonts w:cs="Arial"/>
                <w:bCs/>
                <w:szCs w:val="22"/>
                <w:lang w:val="sk-SK" w:eastAsia="sk-SK"/>
              </w:rPr>
            </w:pPr>
            <w:r w:rsidRPr="00434723">
              <w:rPr>
                <w:rFonts w:cs="Arial"/>
                <w:bCs/>
                <w:szCs w:val="22"/>
                <w:lang w:val="sk-SK" w:eastAsia="sk-SK"/>
              </w:rPr>
              <w:t xml:space="preserve">Nahraďte prvú vetu prvého odseku nasledovným textom: </w:t>
            </w:r>
          </w:p>
          <w:p w14:paraId="727E4BD6" w14:textId="77777777" w:rsidR="00FC015B" w:rsidRPr="00434723" w:rsidRDefault="00FC015B" w:rsidP="007008A6">
            <w:pPr>
              <w:autoSpaceDE w:val="0"/>
              <w:autoSpaceDN w:val="0"/>
              <w:adjustRightInd w:val="0"/>
              <w:ind w:right="142"/>
              <w:jc w:val="both"/>
              <w:rPr>
                <w:rFonts w:cs="Arial"/>
                <w:b/>
                <w:bCs/>
                <w:szCs w:val="22"/>
                <w:lang w:val="sk-SK" w:eastAsia="sk-SK"/>
              </w:rPr>
            </w:pPr>
          </w:p>
          <w:p w14:paraId="723048D9" w14:textId="77777777" w:rsidR="00BE58EF" w:rsidRDefault="00BE58EF" w:rsidP="007008A6">
            <w:pPr>
              <w:pStyle w:val="NoIndent"/>
              <w:jc w:val="both"/>
              <w:rPr>
                <w:rFonts w:ascii="Arial" w:hAnsi="Arial" w:cs="Arial"/>
                <w:szCs w:val="22"/>
                <w:lang w:val="sk-SK" w:eastAsia="sk-SK"/>
              </w:rPr>
            </w:pPr>
            <w:r w:rsidRPr="007008A6">
              <w:rPr>
                <w:rFonts w:ascii="Arial" w:hAnsi="Arial" w:cs="Arial"/>
                <w:szCs w:val="22"/>
                <w:lang w:val="sk-SK"/>
              </w:rPr>
              <w:t>„</w:t>
            </w:r>
            <w:r w:rsidRPr="00434723">
              <w:rPr>
                <w:rFonts w:ascii="Arial" w:hAnsi="Arial" w:cs="Arial"/>
                <w:szCs w:val="22"/>
                <w:lang w:val="sk-SK" w:eastAsia="sk-SK"/>
              </w:rPr>
              <w:t>Zhotoviteľ je povinný každý mesiac pripraviť Správu o</w:t>
            </w:r>
            <w:r w:rsidRPr="00434723">
              <w:rPr>
                <w:rFonts w:ascii="Arial" w:hAnsi="Arial" w:cs="Arial"/>
                <w:color w:val="auto"/>
                <w:szCs w:val="22"/>
                <w:lang w:val="sk-SK" w:eastAsia="sk-SK"/>
              </w:rPr>
              <w:t xml:space="preserve"> </w:t>
            </w:r>
            <w:r w:rsidRPr="00434723">
              <w:rPr>
                <w:rFonts w:ascii="Arial" w:hAnsi="Arial" w:cs="Arial"/>
                <w:szCs w:val="22"/>
                <w:lang w:val="sk-SK" w:eastAsia="sk-SK"/>
              </w:rPr>
              <w:t>postupe prác, o plnení Harmonogramu prác vrátane plnenia Míľnikov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4167B3A1" w14:textId="77777777" w:rsidR="00FC015B" w:rsidRPr="00FC015B" w:rsidRDefault="00FC015B" w:rsidP="00FC015B">
            <w:pPr>
              <w:rPr>
                <w:lang w:val="sk-SK" w:eastAsia="sk-SK"/>
              </w:rPr>
            </w:pPr>
          </w:p>
          <w:p w14:paraId="4262F8A3"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szCs w:val="22"/>
                <w:lang w:val="sk-SK" w:eastAsia="sk-SK"/>
              </w:rPr>
              <w:t>Nahraďte text o</w:t>
            </w:r>
            <w:r w:rsidRPr="00434723">
              <w:rPr>
                <w:rFonts w:ascii="Arial" w:hAnsi="Arial" w:cs="Arial"/>
                <w:color w:val="auto"/>
                <w:szCs w:val="22"/>
                <w:lang w:val="sk-SK"/>
              </w:rPr>
              <w:t>dseku (a) tohto podčlánku nasledovným textom:</w:t>
            </w:r>
          </w:p>
          <w:p w14:paraId="69E95430" w14:textId="77777777" w:rsidR="00BE58EF" w:rsidRDefault="00BE58EF" w:rsidP="008F36A5">
            <w:pPr>
              <w:pStyle w:val="NoIndent"/>
              <w:numPr>
                <w:ilvl w:val="0"/>
                <w:numId w:val="36"/>
              </w:numPr>
              <w:jc w:val="both"/>
              <w:rPr>
                <w:rFonts w:ascii="Arial" w:hAnsi="Arial" w:cs="Arial"/>
                <w:color w:val="auto"/>
                <w:szCs w:val="22"/>
                <w:lang w:val="sk-SK"/>
              </w:rPr>
            </w:pPr>
            <w:r w:rsidRPr="00434723">
              <w:rPr>
                <w:rFonts w:ascii="Arial" w:hAnsi="Arial" w:cs="Arial"/>
                <w:color w:val="auto"/>
                <w:szCs w:val="22"/>
                <w:lang w:val="sk-SK"/>
              </w:rPr>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374FA083" w14:textId="77777777" w:rsidR="00B93EFB" w:rsidRPr="00434723" w:rsidRDefault="00B93EFB" w:rsidP="00B93EFB">
            <w:pPr>
              <w:pStyle w:val="NoIndent"/>
              <w:jc w:val="both"/>
              <w:rPr>
                <w:rFonts w:ascii="Arial" w:hAnsi="Arial" w:cs="Arial"/>
                <w:szCs w:val="22"/>
                <w:lang w:val="sk-SK" w:eastAsia="sk-SK"/>
              </w:rPr>
            </w:pPr>
            <w:r w:rsidRPr="00434723">
              <w:rPr>
                <w:rFonts w:ascii="Arial" w:hAnsi="Arial" w:cs="Arial"/>
                <w:szCs w:val="22"/>
                <w:lang w:val="sk-SK" w:eastAsia="sk-SK"/>
              </w:rPr>
              <w:t>Za bod (h) vložte:</w:t>
            </w:r>
          </w:p>
          <w:p w14:paraId="04CD8AB9" w14:textId="77777777" w:rsidR="00B93EFB" w:rsidRPr="00434723" w:rsidRDefault="00B93EFB" w:rsidP="00B93EFB">
            <w:pPr>
              <w:pStyle w:val="NoIndent"/>
              <w:ind w:left="744" w:hanging="744"/>
              <w:jc w:val="both"/>
              <w:rPr>
                <w:rFonts w:ascii="Arial" w:hAnsi="Arial" w:cs="Arial"/>
                <w:color w:val="auto"/>
                <w:szCs w:val="22"/>
                <w:lang w:val="sk-SK"/>
              </w:rPr>
            </w:pPr>
            <w:r w:rsidRPr="00434723">
              <w:rPr>
                <w:rFonts w:ascii="Arial" w:hAnsi="Arial" w:cs="Arial"/>
                <w:color w:val="auto"/>
                <w:szCs w:val="22"/>
                <w:lang w:val="sk-SK"/>
              </w:rPr>
              <w:t>(i)</w:t>
            </w:r>
            <w:r w:rsidRPr="00434723">
              <w:rPr>
                <w:rFonts w:ascii="Arial" w:hAnsi="Arial" w:cs="Arial"/>
                <w:color w:val="auto"/>
                <w:szCs w:val="22"/>
                <w:lang w:val="sk-SK"/>
              </w:rPr>
              <w:tab/>
              <w:t>výsledky geodetického zamerania všetkých podzemných vedení, vrátane všetkých ich súčastí;</w:t>
            </w:r>
          </w:p>
          <w:p w14:paraId="5C4F9979" w14:textId="77777777" w:rsidR="00B93EFB" w:rsidRPr="00434723" w:rsidRDefault="00B93EFB" w:rsidP="00B93EFB">
            <w:pPr>
              <w:ind w:left="744" w:hanging="744"/>
              <w:rPr>
                <w:rFonts w:cs="Arial"/>
                <w:szCs w:val="22"/>
                <w:lang w:val="sk-SK"/>
              </w:rPr>
            </w:pPr>
            <w:r w:rsidRPr="00434723">
              <w:rPr>
                <w:rFonts w:cs="Arial"/>
                <w:szCs w:val="22"/>
                <w:lang w:val="sk-SK"/>
              </w:rPr>
              <w:t>(j)</w:t>
            </w:r>
            <w:r w:rsidRPr="00434723">
              <w:rPr>
                <w:rFonts w:cs="Arial"/>
                <w:szCs w:val="22"/>
                <w:lang w:val="sk-SK"/>
              </w:rPr>
              <w:tab/>
              <w:t xml:space="preserve">environmentálne správy, </w:t>
            </w:r>
          </w:p>
          <w:p w14:paraId="74BF8E9F" w14:textId="77777777" w:rsidR="00B93EFB" w:rsidRPr="00434723" w:rsidRDefault="00B93EFB" w:rsidP="00B93EFB">
            <w:pPr>
              <w:ind w:left="744" w:hanging="744"/>
              <w:rPr>
                <w:rFonts w:cs="Arial"/>
                <w:szCs w:val="22"/>
              </w:rPr>
            </w:pPr>
            <w:r w:rsidRPr="00434723">
              <w:rPr>
                <w:rFonts w:cs="Arial"/>
                <w:szCs w:val="22"/>
              </w:rPr>
              <w:t>(k)</w:t>
            </w:r>
            <w:r w:rsidRPr="00434723">
              <w:rPr>
                <w:rFonts w:cs="Arial"/>
                <w:szCs w:val="22"/>
              </w:rPr>
              <w:tab/>
            </w:r>
            <w:r w:rsidRPr="00434723">
              <w:rPr>
                <w:rFonts w:cs="Arial"/>
                <w:szCs w:val="22"/>
                <w:lang w:val="sk-SK"/>
              </w:rPr>
              <w:t>správy monitoringu,</w:t>
            </w:r>
          </w:p>
          <w:p w14:paraId="73CF5787" w14:textId="77777777" w:rsidR="00B93EFB" w:rsidRPr="00434723" w:rsidRDefault="00B93EFB" w:rsidP="00B93EFB">
            <w:pPr>
              <w:tabs>
                <w:tab w:val="left" w:pos="782"/>
              </w:tabs>
              <w:ind w:left="782" w:hanging="425"/>
              <w:rPr>
                <w:rFonts w:cs="Arial"/>
                <w:szCs w:val="22"/>
                <w:lang w:val="sk-SK"/>
              </w:rPr>
            </w:pPr>
          </w:p>
          <w:p w14:paraId="745DDA4A" w14:textId="77777777" w:rsidR="00B93EFB" w:rsidRDefault="00B93EFB" w:rsidP="00B93EFB">
            <w:pPr>
              <w:tabs>
                <w:tab w:val="left" w:pos="782"/>
              </w:tabs>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4F8C39A6" w14:textId="77777777" w:rsidR="00B93EFB" w:rsidRPr="00B93EFB" w:rsidRDefault="00B93EFB" w:rsidP="00B93EFB">
            <w:pPr>
              <w:ind w:left="35"/>
              <w:rPr>
                <w:lang w:val="sk-SK"/>
              </w:rPr>
            </w:pPr>
          </w:p>
          <w:p w14:paraId="518C7D61" w14:textId="77777777" w:rsidR="00BE58EF" w:rsidRPr="00434723" w:rsidRDefault="00BE58EF" w:rsidP="007008A6">
            <w:pPr>
              <w:rPr>
                <w:rFonts w:cs="Arial"/>
                <w:szCs w:val="22"/>
                <w:lang w:val="sk-SK"/>
              </w:rPr>
            </w:pPr>
          </w:p>
        </w:tc>
      </w:tr>
      <w:tr w:rsidR="00BE58EF" w:rsidRPr="00434723" w14:paraId="5AE58840" w14:textId="77777777" w:rsidTr="009B6A56">
        <w:trPr>
          <w:trHeight w:val="1162"/>
        </w:trPr>
        <w:tc>
          <w:tcPr>
            <w:tcW w:w="1418" w:type="dxa"/>
          </w:tcPr>
          <w:p w14:paraId="0903B927" w14:textId="77777777" w:rsidR="00B93EFB" w:rsidRPr="002E4D29" w:rsidRDefault="00B93EFB" w:rsidP="00B93EFB">
            <w:pPr>
              <w:pStyle w:val="NoIndent"/>
              <w:jc w:val="both"/>
              <w:rPr>
                <w:rFonts w:ascii="Arial" w:hAnsi="Arial" w:cs="Arial"/>
                <w:b/>
                <w:color w:val="auto"/>
                <w:szCs w:val="22"/>
              </w:rPr>
            </w:pPr>
            <w:r w:rsidRPr="002E4D29">
              <w:rPr>
                <w:rFonts w:ascii="Arial" w:hAnsi="Arial" w:cs="Arial"/>
                <w:b/>
                <w:color w:val="auto"/>
                <w:szCs w:val="22"/>
              </w:rPr>
              <w:t>Podčlánok</w:t>
            </w:r>
          </w:p>
          <w:p w14:paraId="6EE2D5D9" w14:textId="77777777" w:rsidR="00BE58EF" w:rsidRPr="002E4D29" w:rsidRDefault="00B93EFB" w:rsidP="00B93EFB">
            <w:pPr>
              <w:pStyle w:val="NoIndent"/>
              <w:jc w:val="both"/>
              <w:rPr>
                <w:rFonts w:ascii="Arial" w:hAnsi="Arial" w:cs="Arial"/>
                <w:b/>
                <w:color w:val="auto"/>
                <w:szCs w:val="22"/>
                <w:lang w:val="sk-SK"/>
              </w:rPr>
            </w:pPr>
            <w:r w:rsidRPr="002E4D29">
              <w:rPr>
                <w:rFonts w:ascii="Arial" w:hAnsi="Arial" w:cs="Arial"/>
                <w:b/>
              </w:rPr>
              <w:t>4.22</w:t>
            </w:r>
          </w:p>
        </w:tc>
        <w:tc>
          <w:tcPr>
            <w:tcW w:w="2410" w:type="dxa"/>
          </w:tcPr>
          <w:p w14:paraId="0F32C704" w14:textId="77777777" w:rsidR="00BE58EF" w:rsidRPr="00BE7F70" w:rsidRDefault="00B93EFB" w:rsidP="007008A6">
            <w:pPr>
              <w:pStyle w:val="NoIndent"/>
              <w:rPr>
                <w:rFonts w:ascii="Arial" w:hAnsi="Arial" w:cs="Arial"/>
                <w:b/>
                <w:color w:val="auto"/>
                <w:szCs w:val="22"/>
                <w:lang w:val="sk-SK"/>
              </w:rPr>
            </w:pPr>
            <w:r w:rsidRPr="00BE7F70">
              <w:rPr>
                <w:rFonts w:ascii="Arial" w:hAnsi="Arial" w:cs="Arial"/>
                <w:b/>
                <w:color w:val="auto"/>
              </w:rPr>
              <w:t>Zabezpečenie Staveniska</w:t>
            </w:r>
          </w:p>
        </w:tc>
        <w:tc>
          <w:tcPr>
            <w:tcW w:w="5811" w:type="dxa"/>
          </w:tcPr>
          <w:p w14:paraId="2A09AE8F" w14:textId="77777777" w:rsidR="00B93EFB" w:rsidRDefault="00B93EFB" w:rsidP="00B93EFB">
            <w:pPr>
              <w:autoSpaceDE w:val="0"/>
              <w:autoSpaceDN w:val="0"/>
              <w:adjustRightInd w:val="0"/>
              <w:ind w:right="142"/>
              <w:jc w:val="both"/>
              <w:rPr>
                <w:rFonts w:cs="Arial"/>
                <w:bCs/>
                <w:lang w:eastAsia="sk-SK"/>
              </w:rPr>
            </w:pPr>
            <w:r>
              <w:rPr>
                <w:rFonts w:cs="Arial"/>
                <w:bCs/>
                <w:lang w:eastAsia="sk-SK"/>
              </w:rPr>
              <w:t>Na konci tohto podčlánku vlož</w:t>
            </w:r>
            <w:r w:rsidR="00C6357E">
              <w:rPr>
                <w:rFonts w:cs="Arial"/>
                <w:bCs/>
                <w:lang w:eastAsia="sk-SK"/>
              </w:rPr>
              <w:t>t</w:t>
            </w:r>
            <w:r>
              <w:rPr>
                <w:rFonts w:cs="Arial"/>
                <w:bCs/>
                <w:lang w:eastAsia="sk-SK"/>
              </w:rPr>
              <w:t>e druhý odesek v znení:</w:t>
            </w:r>
          </w:p>
          <w:p w14:paraId="507A7013" w14:textId="77777777" w:rsidR="00B93EFB" w:rsidRDefault="00B93EFB" w:rsidP="00B93EFB">
            <w:pPr>
              <w:autoSpaceDE w:val="0"/>
              <w:autoSpaceDN w:val="0"/>
              <w:adjustRightInd w:val="0"/>
              <w:ind w:right="142"/>
              <w:jc w:val="both"/>
              <w:rPr>
                <w:rFonts w:cs="Arial"/>
                <w:bCs/>
                <w:lang w:eastAsia="sk-SK"/>
              </w:rPr>
            </w:pPr>
          </w:p>
          <w:p w14:paraId="042A77BA" w14:textId="77777777" w:rsidR="00B93EFB" w:rsidRDefault="00B93EFB" w:rsidP="00B93EFB">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w:t>
            </w:r>
            <w:r>
              <w:rPr>
                <w:rFonts w:cs="Arial"/>
                <w:bCs/>
                <w:lang w:eastAsia="sk-SK"/>
              </w:rPr>
              <w:lastRenderedPageBreak/>
              <w:t xml:space="preserve">ktorá vstúpila na Stavenisko a to za každý vstup tejto nepovolenej osoby. </w:t>
            </w:r>
          </w:p>
          <w:p w14:paraId="6C3FC07B" w14:textId="77777777" w:rsidR="005B3B33" w:rsidRDefault="005B3B33" w:rsidP="007008A6">
            <w:pPr>
              <w:tabs>
                <w:tab w:val="left" w:pos="782"/>
              </w:tabs>
              <w:jc w:val="both"/>
              <w:rPr>
                <w:rFonts w:cs="Arial"/>
                <w:bCs/>
                <w:szCs w:val="22"/>
                <w:lang w:val="sk-SK"/>
              </w:rPr>
            </w:pPr>
          </w:p>
          <w:p w14:paraId="64C82B70" w14:textId="77777777" w:rsidR="005B3B33" w:rsidRDefault="005B3B33" w:rsidP="005B3B33">
            <w:pPr>
              <w:tabs>
                <w:tab w:val="left" w:pos="782"/>
              </w:tabs>
              <w:jc w:val="both"/>
              <w:rPr>
                <w:rFonts w:cs="Arial"/>
                <w:bCs/>
                <w:szCs w:val="22"/>
                <w:lang w:val="sk-SK"/>
              </w:rPr>
            </w:pPr>
          </w:p>
          <w:p w14:paraId="6E375228" w14:textId="77777777" w:rsidR="005B3B33" w:rsidRDefault="005B3B33" w:rsidP="007008A6">
            <w:pPr>
              <w:tabs>
                <w:tab w:val="left" w:pos="782"/>
              </w:tabs>
              <w:jc w:val="both"/>
              <w:rPr>
                <w:rFonts w:cs="Arial"/>
                <w:bCs/>
                <w:szCs w:val="22"/>
                <w:lang w:val="sk-SK"/>
              </w:rPr>
            </w:pPr>
          </w:p>
          <w:p w14:paraId="5B57CD01" w14:textId="77777777" w:rsidR="005B3B33" w:rsidRDefault="005B3B33" w:rsidP="007008A6">
            <w:pPr>
              <w:tabs>
                <w:tab w:val="left" w:pos="782"/>
              </w:tabs>
              <w:jc w:val="both"/>
              <w:rPr>
                <w:rFonts w:cs="Arial"/>
                <w:bCs/>
                <w:szCs w:val="22"/>
                <w:lang w:val="sk-SK"/>
              </w:rPr>
            </w:pPr>
          </w:p>
          <w:p w14:paraId="52607E99" w14:textId="77777777" w:rsidR="00E35BB3" w:rsidRPr="00434723" w:rsidRDefault="00E35BB3" w:rsidP="007008A6">
            <w:pPr>
              <w:tabs>
                <w:tab w:val="left" w:pos="782"/>
              </w:tabs>
              <w:jc w:val="both"/>
              <w:rPr>
                <w:rFonts w:cs="Arial"/>
                <w:bCs/>
                <w:szCs w:val="22"/>
                <w:lang w:val="sk-SK" w:eastAsia="sk-SK"/>
              </w:rPr>
            </w:pPr>
          </w:p>
        </w:tc>
      </w:tr>
      <w:tr w:rsidR="00BE58EF" w:rsidRPr="00434723" w14:paraId="6C325F70" w14:textId="77777777" w:rsidTr="009B6A56">
        <w:trPr>
          <w:trHeight w:val="4092"/>
        </w:trPr>
        <w:tc>
          <w:tcPr>
            <w:tcW w:w="1418" w:type="dxa"/>
          </w:tcPr>
          <w:p w14:paraId="32A8E2D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412C83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4.23</w:t>
            </w:r>
          </w:p>
        </w:tc>
        <w:tc>
          <w:tcPr>
            <w:tcW w:w="2410" w:type="dxa"/>
          </w:tcPr>
          <w:p w14:paraId="2F97C0B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Činnosť Zhotoviteľa na Stavenisku</w:t>
            </w:r>
          </w:p>
        </w:tc>
        <w:tc>
          <w:tcPr>
            <w:tcW w:w="5811" w:type="dxa"/>
          </w:tcPr>
          <w:p w14:paraId="6BC92B68"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1F932972" w14:textId="77777777" w:rsidR="00BE58EF" w:rsidRPr="00434723" w:rsidRDefault="00BE58EF" w:rsidP="007008A6">
            <w:pPr>
              <w:rPr>
                <w:rFonts w:cs="Arial"/>
                <w:szCs w:val="22"/>
                <w:lang w:val="sk-SK"/>
              </w:rPr>
            </w:pPr>
          </w:p>
          <w:p w14:paraId="6BA9CD35" w14:textId="77777777" w:rsidR="00BE58EF" w:rsidRPr="00434723" w:rsidRDefault="00BE58EF" w:rsidP="003C0F9E">
            <w:pPr>
              <w:pStyle w:val="NoIndent"/>
              <w:jc w:val="both"/>
              <w:rPr>
                <w:lang w:val="sk-SK"/>
              </w:rPr>
            </w:pPr>
            <w:r w:rsidRPr="00434723">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434723">
              <w:rPr>
                <w:rFonts w:ascii="Arial" w:hAnsi="Arial" w:cs="Arial"/>
                <w:i/>
                <w:color w:val="auto"/>
                <w:szCs w:val="22"/>
                <w:lang w:val="sk-SK"/>
              </w:rPr>
              <w:t>Súlad s Právnymi predpismi)</w:t>
            </w:r>
            <w:r w:rsidRPr="00434723">
              <w:rPr>
                <w:rFonts w:ascii="Arial" w:hAnsi="Arial" w:cs="Arial"/>
                <w:color w:val="auto"/>
                <w:szCs w:val="22"/>
                <w:lang w:val="sk-SK"/>
              </w:rPr>
              <w:t>.</w:t>
            </w:r>
          </w:p>
        </w:tc>
      </w:tr>
      <w:tr w:rsidR="00BE58EF" w:rsidRPr="00434723" w14:paraId="0F505448" w14:textId="77777777" w:rsidTr="009B6A56">
        <w:trPr>
          <w:trHeight w:val="1375"/>
        </w:trPr>
        <w:tc>
          <w:tcPr>
            <w:tcW w:w="1418" w:type="dxa"/>
          </w:tcPr>
          <w:p w14:paraId="63844F2F"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65DEB5E2" w14:textId="77777777" w:rsidR="00BE58EF" w:rsidRPr="00434723" w:rsidRDefault="00BE58EF" w:rsidP="007008A6">
            <w:pPr>
              <w:pStyle w:val="NoIndent"/>
              <w:rPr>
                <w:rFonts w:ascii="Arial" w:hAnsi="Arial" w:cs="Arial"/>
                <w:b/>
                <w:color w:val="auto"/>
                <w:szCs w:val="22"/>
                <w:lang w:val="sk-SK"/>
              </w:rPr>
            </w:pPr>
          </w:p>
        </w:tc>
        <w:tc>
          <w:tcPr>
            <w:tcW w:w="5811" w:type="dxa"/>
          </w:tcPr>
          <w:p w14:paraId="2BF489F3" w14:textId="77777777" w:rsidR="00BE58EF" w:rsidRPr="00434723" w:rsidRDefault="00BE58EF" w:rsidP="007008A6">
            <w:pPr>
              <w:jc w:val="both"/>
              <w:rPr>
                <w:rFonts w:cs="Arial"/>
                <w:szCs w:val="22"/>
                <w:lang w:val="sk-SK"/>
              </w:rPr>
            </w:pPr>
          </w:p>
          <w:p w14:paraId="5F5D09DD" w14:textId="77777777" w:rsidR="00BE58EF" w:rsidRPr="00434723" w:rsidRDefault="00BE58EF" w:rsidP="007008A6">
            <w:pPr>
              <w:jc w:val="both"/>
              <w:rPr>
                <w:rFonts w:cs="Arial"/>
                <w:szCs w:val="22"/>
                <w:lang w:val="sk-SK"/>
              </w:rPr>
            </w:pPr>
            <w:r w:rsidRPr="00434723">
              <w:rPr>
                <w:rFonts w:cs="Arial"/>
                <w:szCs w:val="22"/>
                <w:lang w:val="sk-SK"/>
              </w:rPr>
              <w:t>Zhotoviteľ nie je oprávnený použiť žiadnu časť Staveniska pre iný účel ako ten, ktorý súvisí s vyhotovením Diela bez súhlasu Stavebnotechnického dozoru.“</w:t>
            </w:r>
          </w:p>
        </w:tc>
      </w:tr>
      <w:tr w:rsidR="00BE58EF" w:rsidRPr="00434723" w14:paraId="78E4C178" w14:textId="77777777" w:rsidTr="009B6A56">
        <w:trPr>
          <w:trHeight w:val="5556"/>
        </w:trPr>
        <w:tc>
          <w:tcPr>
            <w:tcW w:w="1418" w:type="dxa"/>
          </w:tcPr>
          <w:p w14:paraId="17BDFE57" w14:textId="77777777" w:rsidR="00BE58EF" w:rsidRPr="00434723" w:rsidRDefault="00BE58EF" w:rsidP="007008A6">
            <w:pPr>
              <w:pStyle w:val="noindent0"/>
              <w:rPr>
                <w:rFonts w:ascii="Arial" w:hAnsi="Arial" w:cs="Arial"/>
                <w:b/>
                <w:bCs/>
              </w:rPr>
            </w:pPr>
            <w:r w:rsidRPr="00434723">
              <w:rPr>
                <w:rFonts w:ascii="Arial" w:hAnsi="Arial" w:cs="Arial"/>
                <w:b/>
                <w:bCs/>
              </w:rPr>
              <w:t xml:space="preserve">Podčlánok </w:t>
            </w:r>
          </w:p>
          <w:p w14:paraId="6ED2FB36" w14:textId="77777777" w:rsidR="00BE58EF" w:rsidRPr="00434723" w:rsidRDefault="00BE58EF" w:rsidP="007008A6">
            <w:pPr>
              <w:pStyle w:val="noindent0"/>
              <w:rPr>
                <w:rFonts w:ascii="Arial" w:hAnsi="Arial" w:cs="Arial"/>
                <w:color w:val="auto"/>
              </w:rPr>
            </w:pPr>
            <w:r w:rsidRPr="00434723">
              <w:rPr>
                <w:rFonts w:ascii="Arial" w:hAnsi="Arial" w:cs="Arial"/>
                <w:b/>
                <w:bCs/>
              </w:rPr>
              <w:t>4.24</w:t>
            </w:r>
          </w:p>
        </w:tc>
        <w:tc>
          <w:tcPr>
            <w:tcW w:w="2410" w:type="dxa"/>
          </w:tcPr>
          <w:p w14:paraId="2EFC3BE2" w14:textId="77777777" w:rsidR="00BE58EF" w:rsidRPr="00434723" w:rsidRDefault="00BE58EF" w:rsidP="007008A6">
            <w:pPr>
              <w:pStyle w:val="Styl1"/>
              <w:tabs>
                <w:tab w:val="clear" w:pos="540"/>
              </w:tabs>
              <w:rPr>
                <w:bCs/>
                <w:caps w:val="0"/>
              </w:rPr>
            </w:pPr>
            <w:r w:rsidRPr="00434723">
              <w:rPr>
                <w:bCs/>
                <w:caps w:val="0"/>
              </w:rPr>
              <w:t>Nálezy na Stavenisku</w:t>
            </w:r>
          </w:p>
        </w:tc>
        <w:tc>
          <w:tcPr>
            <w:tcW w:w="5811" w:type="dxa"/>
          </w:tcPr>
          <w:p w14:paraId="1D920AEB"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06B9AD98" w14:textId="77777777" w:rsidR="003C0F9E" w:rsidRPr="003C0F9E" w:rsidRDefault="003C0F9E" w:rsidP="003C0F9E">
            <w:pPr>
              <w:rPr>
                <w:lang w:val="sk-SK"/>
              </w:rPr>
            </w:pPr>
          </w:p>
          <w:p w14:paraId="1C4559FE" w14:textId="77777777" w:rsidR="00BE58EF" w:rsidRPr="00434723" w:rsidRDefault="00BE58EF" w:rsidP="007008A6">
            <w:pPr>
              <w:ind w:right="141"/>
              <w:jc w:val="both"/>
              <w:rPr>
                <w:rFonts w:cs="Arial"/>
                <w:szCs w:val="22"/>
                <w:lang w:val="sk-SK"/>
              </w:rPr>
            </w:pPr>
            <w:r w:rsidRPr="0043472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B9A1A79" w14:textId="77777777" w:rsidR="00BE58EF" w:rsidRPr="00434723" w:rsidRDefault="00BE58EF" w:rsidP="007008A6">
            <w:pPr>
              <w:ind w:right="141"/>
              <w:jc w:val="both"/>
              <w:rPr>
                <w:rFonts w:cs="Arial"/>
                <w:szCs w:val="22"/>
                <w:lang w:val="sk-SK"/>
              </w:rPr>
            </w:pPr>
          </w:p>
          <w:p w14:paraId="51F66C72" w14:textId="77777777" w:rsidR="00BE58EF" w:rsidRDefault="00BE58EF" w:rsidP="007008A6">
            <w:pPr>
              <w:ind w:right="141"/>
              <w:jc w:val="both"/>
              <w:rPr>
                <w:rFonts w:cs="Arial"/>
                <w:szCs w:val="22"/>
                <w:lang w:val="sk-SK"/>
              </w:rPr>
            </w:pPr>
            <w:r w:rsidRPr="0043472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5AB3F1B" w14:textId="77777777" w:rsidR="003C0F9E" w:rsidRPr="00434723" w:rsidRDefault="003C0F9E" w:rsidP="007008A6">
            <w:pPr>
              <w:ind w:right="141"/>
              <w:jc w:val="both"/>
              <w:rPr>
                <w:rFonts w:cs="Arial"/>
                <w:szCs w:val="22"/>
                <w:lang w:val="sk-SK"/>
              </w:rPr>
            </w:pPr>
          </w:p>
          <w:p w14:paraId="45A0EC04" w14:textId="77777777" w:rsidR="00BE58EF" w:rsidRPr="00434723" w:rsidRDefault="00BE58EF" w:rsidP="007008A6">
            <w:pPr>
              <w:jc w:val="both"/>
              <w:rPr>
                <w:rFonts w:cs="Arial"/>
                <w:bCs/>
                <w:szCs w:val="22"/>
                <w:lang w:val="sk-SK"/>
              </w:rPr>
            </w:pPr>
            <w:r w:rsidRPr="00434723">
              <w:rPr>
                <w:rFonts w:cs="Arial"/>
                <w:bCs/>
                <w:szCs w:val="22"/>
                <w:lang w:val="sk-SK"/>
              </w:rPr>
              <w:t>Ďalšie doplňujúce podrobnosti sú uvedené v Technických špecifikáciách a v Dokumentácii poskytnutej Objednávateľom.“</w:t>
            </w:r>
          </w:p>
          <w:p w14:paraId="498B1D02" w14:textId="77777777" w:rsidR="00BE58EF" w:rsidRPr="00434723" w:rsidRDefault="00BE58EF" w:rsidP="007008A6">
            <w:pPr>
              <w:jc w:val="both"/>
              <w:rPr>
                <w:rFonts w:cs="Arial"/>
                <w:szCs w:val="22"/>
                <w:lang w:val="sk-SK"/>
              </w:rPr>
            </w:pPr>
          </w:p>
        </w:tc>
      </w:tr>
      <w:tr w:rsidR="00BE58EF" w:rsidRPr="00434723" w14:paraId="36D3B00C" w14:textId="77777777" w:rsidTr="009B6A56">
        <w:trPr>
          <w:trHeight w:val="7506"/>
        </w:trPr>
        <w:tc>
          <w:tcPr>
            <w:tcW w:w="1418" w:type="dxa"/>
          </w:tcPr>
          <w:p w14:paraId="7ADF206F"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lastRenderedPageBreak/>
              <w:t>Podčlánok</w:t>
            </w:r>
          </w:p>
          <w:p w14:paraId="5CEC4EAA"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4.25</w:t>
            </w:r>
          </w:p>
        </w:tc>
        <w:tc>
          <w:tcPr>
            <w:tcW w:w="2410" w:type="dxa"/>
          </w:tcPr>
          <w:p w14:paraId="7092B1D6" w14:textId="77777777" w:rsidR="00BE58EF" w:rsidRPr="00434723" w:rsidRDefault="00BE58EF" w:rsidP="007008A6">
            <w:pPr>
              <w:pStyle w:val="Styl1"/>
              <w:tabs>
                <w:tab w:val="clear" w:pos="540"/>
              </w:tabs>
              <w:rPr>
                <w:caps w:val="0"/>
              </w:rPr>
            </w:pPr>
            <w:r w:rsidRPr="00434723">
              <w:rPr>
                <w:caps w:val="0"/>
              </w:rPr>
              <w:t>Existujúce inžinierske siete a objekty</w:t>
            </w:r>
          </w:p>
        </w:tc>
        <w:tc>
          <w:tcPr>
            <w:tcW w:w="5811" w:type="dxa"/>
          </w:tcPr>
          <w:p w14:paraId="46BD560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4.25:</w:t>
            </w:r>
          </w:p>
          <w:p w14:paraId="689A2AF9" w14:textId="77777777" w:rsidR="003C0F9E" w:rsidRPr="00434723" w:rsidRDefault="003C0F9E" w:rsidP="007008A6">
            <w:pPr>
              <w:pStyle w:val="Nzov"/>
              <w:jc w:val="both"/>
              <w:rPr>
                <w:rFonts w:ascii="Arial" w:hAnsi="Arial" w:cs="Arial"/>
                <w:b w:val="0"/>
                <w:szCs w:val="22"/>
                <w:lang w:val="sk-SK"/>
              </w:rPr>
            </w:pPr>
          </w:p>
          <w:p w14:paraId="7D6F89E4" w14:textId="77777777" w:rsidR="00BE58EF" w:rsidRPr="00434723" w:rsidRDefault="00BE58EF" w:rsidP="007008A6">
            <w:pPr>
              <w:pStyle w:val="Nzov"/>
              <w:jc w:val="both"/>
              <w:rPr>
                <w:rFonts w:ascii="Arial" w:hAnsi="Arial" w:cs="Arial"/>
                <w:b w:val="0"/>
                <w:szCs w:val="22"/>
                <w:lang w:val="sk-SK"/>
              </w:rPr>
            </w:pPr>
            <w:r w:rsidRPr="007008A6">
              <w:rPr>
                <w:rFonts w:ascii="Arial" w:hAnsi="Arial" w:cs="Arial"/>
                <w:b w:val="0"/>
                <w:szCs w:val="22"/>
                <w:lang w:val="sk-SK"/>
              </w:rPr>
              <w:t>„</w:t>
            </w:r>
            <w:r w:rsidRPr="00434723">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3B09DE33" w14:textId="77777777" w:rsidR="003C0F9E" w:rsidRDefault="003C0F9E" w:rsidP="007008A6">
            <w:pPr>
              <w:pStyle w:val="Nzov"/>
              <w:jc w:val="both"/>
              <w:rPr>
                <w:rFonts w:ascii="Arial" w:hAnsi="Arial" w:cs="Arial"/>
                <w:b w:val="0"/>
                <w:szCs w:val="22"/>
                <w:lang w:val="sk-SK"/>
              </w:rPr>
            </w:pPr>
          </w:p>
          <w:p w14:paraId="049E1370"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Náklady spojené s vytyčovaním sietí ich správcami znáša Zhotoviteľ. </w:t>
            </w:r>
          </w:p>
          <w:p w14:paraId="3F5C590C" w14:textId="77777777" w:rsidR="00BE58EF" w:rsidRPr="00434723" w:rsidRDefault="00BE58EF" w:rsidP="007008A6">
            <w:pPr>
              <w:rPr>
                <w:rFonts w:cs="Arial"/>
                <w:szCs w:val="22"/>
                <w:lang w:val="sk-SK"/>
              </w:rPr>
            </w:pPr>
          </w:p>
          <w:p w14:paraId="54D10563" w14:textId="77777777" w:rsidR="00BE58EF" w:rsidRPr="00434723"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434723">
              <w:rPr>
                <w:rFonts w:ascii="Arial" w:hAnsi="Arial" w:cs="Arial"/>
                <w:b w:val="0"/>
                <w:szCs w:val="22"/>
                <w:lang w:val="sk-SK"/>
              </w:rPr>
              <w:t>bez akýchkoľvek ďalších nákladov pre Objednávateľa,</w:t>
            </w:r>
            <w:r w:rsidRPr="00434723">
              <w:rPr>
                <w:rFonts w:ascii="Arial" w:hAnsi="Arial" w:cs="Arial"/>
                <w:b w:val="0"/>
                <w:bCs/>
                <w:szCs w:val="22"/>
                <w:lang w:val="sk-SK"/>
              </w:rPr>
              <w:t xml:space="preserve"> do doby určenej na ich odstránenie a následne obdržať písomné potvrdenie Stavebnotechnického dozoru o odstránení všetkých škôd. </w:t>
            </w:r>
          </w:p>
          <w:p w14:paraId="71C8939C" w14:textId="77777777" w:rsidR="00BE58EF" w:rsidRPr="00434723" w:rsidRDefault="00BE58EF" w:rsidP="007008A6">
            <w:pPr>
              <w:pStyle w:val="NoIndent"/>
              <w:jc w:val="both"/>
              <w:rPr>
                <w:rFonts w:ascii="Arial" w:hAnsi="Arial" w:cs="Arial"/>
                <w:color w:val="auto"/>
                <w:szCs w:val="22"/>
                <w:lang w:val="sk-SK"/>
              </w:rPr>
            </w:pPr>
          </w:p>
        </w:tc>
      </w:tr>
      <w:tr w:rsidR="00BE58EF" w:rsidRPr="00434723" w14:paraId="450911A9" w14:textId="77777777" w:rsidTr="009B6A56">
        <w:trPr>
          <w:trHeight w:val="5131"/>
        </w:trPr>
        <w:tc>
          <w:tcPr>
            <w:tcW w:w="1418" w:type="dxa"/>
          </w:tcPr>
          <w:p w14:paraId="7215973F" w14:textId="77777777" w:rsidR="00BE58EF" w:rsidRPr="00434723" w:rsidRDefault="00BE58EF" w:rsidP="007008A6">
            <w:pPr>
              <w:pStyle w:val="noindent0"/>
              <w:rPr>
                <w:rFonts w:ascii="Arial" w:hAnsi="Arial" w:cs="Arial"/>
                <w:b/>
                <w:bCs/>
              </w:rPr>
            </w:pPr>
          </w:p>
        </w:tc>
        <w:tc>
          <w:tcPr>
            <w:tcW w:w="2410" w:type="dxa"/>
          </w:tcPr>
          <w:p w14:paraId="41583264" w14:textId="77777777" w:rsidR="00BE58EF" w:rsidRPr="00434723" w:rsidRDefault="00BE58EF" w:rsidP="007008A6">
            <w:pPr>
              <w:pStyle w:val="Nadpis2"/>
              <w:numPr>
                <w:ilvl w:val="0"/>
                <w:numId w:val="0"/>
              </w:numPr>
              <w:spacing w:before="0" w:after="0"/>
              <w:rPr>
                <w:rFonts w:cs="Arial"/>
                <w:bCs/>
                <w:caps/>
                <w:szCs w:val="22"/>
                <w:lang w:val="sk-SK"/>
              </w:rPr>
            </w:pPr>
          </w:p>
        </w:tc>
        <w:tc>
          <w:tcPr>
            <w:tcW w:w="5811" w:type="dxa"/>
          </w:tcPr>
          <w:p w14:paraId="6F91EC62" w14:textId="77777777" w:rsidR="00BE58EF" w:rsidRPr="00434723" w:rsidRDefault="00BE58EF" w:rsidP="007008A6">
            <w:pPr>
              <w:jc w:val="both"/>
              <w:rPr>
                <w:rFonts w:cs="Arial"/>
                <w:szCs w:val="22"/>
                <w:lang w:val="sk-SK"/>
              </w:rPr>
            </w:pPr>
            <w:r w:rsidRPr="00434723">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4C26656F" w14:textId="77777777" w:rsidR="00BE58EF" w:rsidRPr="00434723" w:rsidRDefault="00BE58EF" w:rsidP="007008A6">
            <w:pPr>
              <w:rPr>
                <w:rFonts w:cs="Arial"/>
                <w:szCs w:val="22"/>
                <w:lang w:val="sk-SK"/>
              </w:rPr>
            </w:pPr>
          </w:p>
          <w:p w14:paraId="780E3AA6" w14:textId="77777777" w:rsidR="00BE58EF"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V prípade výskytu nepredvídateľných inžinierskych sietí sa postupuje v súlade s podčlánkom 4.12 (</w:t>
            </w:r>
            <w:r w:rsidRPr="00434723">
              <w:rPr>
                <w:rFonts w:ascii="Arial" w:hAnsi="Arial" w:cs="Arial"/>
                <w:b w:val="0"/>
                <w:bCs/>
                <w:i/>
                <w:iCs/>
                <w:szCs w:val="22"/>
                <w:lang w:val="sk-SK"/>
              </w:rPr>
              <w:t>Nepredvídateľné fyzické podmienky)</w:t>
            </w:r>
            <w:r w:rsidRPr="00434723">
              <w:rPr>
                <w:rFonts w:ascii="Arial" w:hAnsi="Arial" w:cs="Arial"/>
                <w:b w:val="0"/>
                <w:bCs/>
                <w:szCs w:val="22"/>
                <w:lang w:val="sk-SK"/>
              </w:rPr>
              <w:t xml:space="preserve"> alebo 13.3 (</w:t>
            </w:r>
            <w:r w:rsidRPr="00434723">
              <w:rPr>
                <w:rFonts w:ascii="Arial" w:hAnsi="Arial" w:cs="Arial"/>
                <w:b w:val="0"/>
                <w:bCs/>
                <w:i/>
                <w:iCs/>
                <w:szCs w:val="22"/>
                <w:lang w:val="sk-SK"/>
              </w:rPr>
              <w:t>Postup pri Zmenách)</w:t>
            </w:r>
            <w:r w:rsidRPr="00434723">
              <w:rPr>
                <w:rFonts w:ascii="Arial" w:hAnsi="Arial" w:cs="Arial"/>
                <w:b w:val="0"/>
                <w:bCs/>
                <w:szCs w:val="22"/>
                <w:lang w:val="sk-SK"/>
              </w:rPr>
              <w:t xml:space="preserve">. </w:t>
            </w:r>
          </w:p>
          <w:p w14:paraId="54ECDEA6" w14:textId="77777777" w:rsidR="003C0F9E" w:rsidRPr="00434723" w:rsidRDefault="003C0F9E" w:rsidP="007008A6">
            <w:pPr>
              <w:pStyle w:val="Nzov"/>
              <w:jc w:val="both"/>
              <w:rPr>
                <w:rFonts w:ascii="Arial" w:hAnsi="Arial" w:cs="Arial"/>
                <w:b w:val="0"/>
                <w:bCs/>
                <w:szCs w:val="22"/>
                <w:lang w:val="sk-SK"/>
              </w:rPr>
            </w:pPr>
          </w:p>
          <w:p w14:paraId="1E267952"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tc>
      </w:tr>
      <w:tr w:rsidR="00BE58EF" w:rsidRPr="00434723" w14:paraId="484AD190" w14:textId="77777777" w:rsidTr="009B6A56">
        <w:tc>
          <w:tcPr>
            <w:tcW w:w="1418" w:type="dxa"/>
          </w:tcPr>
          <w:p w14:paraId="07F75631" w14:textId="77777777" w:rsidR="00BE58EF" w:rsidRPr="00434723" w:rsidRDefault="00BE58EF" w:rsidP="007008A6">
            <w:pPr>
              <w:jc w:val="both"/>
              <w:rPr>
                <w:rFonts w:cs="Arial"/>
                <w:b/>
                <w:szCs w:val="22"/>
              </w:rPr>
            </w:pPr>
            <w:r w:rsidRPr="00434723">
              <w:rPr>
                <w:rFonts w:cs="Arial"/>
                <w:b/>
                <w:szCs w:val="22"/>
              </w:rPr>
              <w:t xml:space="preserve">Podčlánok </w:t>
            </w:r>
          </w:p>
          <w:p w14:paraId="36B2487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4.26</w:t>
            </w:r>
          </w:p>
        </w:tc>
        <w:tc>
          <w:tcPr>
            <w:tcW w:w="2410" w:type="dxa"/>
          </w:tcPr>
          <w:p w14:paraId="70925BE2"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Stavebný denník</w:t>
            </w:r>
          </w:p>
        </w:tc>
        <w:tc>
          <w:tcPr>
            <w:tcW w:w="5811" w:type="dxa"/>
          </w:tcPr>
          <w:p w14:paraId="39DBF3D3"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4.26:</w:t>
            </w:r>
          </w:p>
          <w:p w14:paraId="4625AFE8" w14:textId="77777777" w:rsidR="003C0F9E" w:rsidRPr="00434723" w:rsidRDefault="003C0F9E" w:rsidP="007008A6">
            <w:pPr>
              <w:pStyle w:val="Nzov"/>
              <w:jc w:val="both"/>
              <w:rPr>
                <w:rFonts w:ascii="Arial" w:hAnsi="Arial" w:cs="Arial"/>
                <w:b w:val="0"/>
                <w:szCs w:val="22"/>
                <w:lang w:val="sk-SK"/>
              </w:rPr>
            </w:pPr>
          </w:p>
          <w:p w14:paraId="2EDA3159" w14:textId="5658F63F" w:rsidR="00BE58EF" w:rsidRDefault="00BE58EF" w:rsidP="007008A6">
            <w:pPr>
              <w:jc w:val="both"/>
              <w:rPr>
                <w:rFonts w:cs="Arial"/>
                <w:szCs w:val="22"/>
                <w:lang w:val="sk-SK"/>
              </w:rPr>
            </w:pPr>
            <w:r w:rsidRPr="00434723">
              <w:rPr>
                <w:rFonts w:cs="Arial"/>
                <w:szCs w:val="22"/>
                <w:lang w:val="sk-SK"/>
              </w:rPr>
              <w:lastRenderedPageBreak/>
              <w:t>„Zhotoviteľ je povinný v súlade so Stavebným zákonom viesť Stavebný denník</w:t>
            </w:r>
            <w:r w:rsidR="00A1314A">
              <w:rPr>
                <w:rFonts w:cs="Arial"/>
                <w:szCs w:val="22"/>
                <w:lang w:val="sk-SK"/>
              </w:rPr>
              <w:t xml:space="preserve">, ktorý bude prístupný na Stavenisku počas celého výkonu Diela </w:t>
            </w:r>
            <w:r w:rsidRPr="00434723">
              <w:rPr>
                <w:rFonts w:cs="Arial"/>
                <w:szCs w:val="22"/>
                <w:lang w:val="sk-SK"/>
              </w:rPr>
              <w:t xml:space="preserve">. </w:t>
            </w:r>
            <w:r w:rsidRPr="00434723">
              <w:rPr>
                <w:rFonts w:cs="Arial"/>
                <w:color w:val="000000"/>
                <w:szCs w:val="22"/>
                <w:lang w:val="sk-SK"/>
              </w:rPr>
              <w:t>Stavebný denník sa vedie pre celé Dielo, alebo pre jeho jednotlivé časti, podľa pokynov Stavebnotechnického dozoru</w:t>
            </w:r>
            <w:r w:rsidRPr="00434723">
              <w:rPr>
                <w:rFonts w:cs="Arial"/>
                <w:szCs w:val="22"/>
                <w:lang w:val="sk-SK"/>
              </w:rPr>
              <w:t xml:space="preserve"> a zaznamenáva všetky dôležité okolnosti týkajúce sa prípravy, výstavby  a ukončenia Diela.</w:t>
            </w:r>
          </w:p>
          <w:p w14:paraId="03A3E38D" w14:textId="77777777" w:rsidR="003C0F9E" w:rsidRPr="00434723" w:rsidRDefault="003C0F9E" w:rsidP="007008A6">
            <w:pPr>
              <w:jc w:val="both"/>
              <w:rPr>
                <w:rFonts w:cs="Arial"/>
                <w:szCs w:val="22"/>
                <w:lang w:val="sk-SK"/>
              </w:rPr>
            </w:pPr>
          </w:p>
          <w:p w14:paraId="415D3EE3" w14:textId="060A2AED" w:rsidR="00BE58EF" w:rsidRDefault="00BE58EF" w:rsidP="007008A6">
            <w:pPr>
              <w:jc w:val="both"/>
              <w:rPr>
                <w:rFonts w:cs="Arial"/>
                <w:szCs w:val="22"/>
                <w:lang w:val="sk-SK"/>
              </w:rPr>
            </w:pPr>
            <w:r w:rsidRPr="00434723">
              <w:rPr>
                <w:rFonts w:cs="Arial"/>
                <w:szCs w:val="22"/>
                <w:lang w:val="sk-SK"/>
              </w:rPr>
              <w:t>Záznamy v Stavebnom denníku však nepredstavujú súhlas, potvrdenie, schválenie, rozhodnutie, oznámenie alebo požiadanie, nakoľko takáto komunikácia musí byť realizovaná v zmysle ustanovení podčlánku 1.3 (</w:t>
            </w:r>
            <w:r w:rsidRPr="00434723">
              <w:rPr>
                <w:rFonts w:cs="Arial"/>
                <w:i/>
                <w:szCs w:val="22"/>
                <w:lang w:val="sk-SK"/>
              </w:rPr>
              <w:t>Komunikácia)</w:t>
            </w:r>
            <w:r w:rsidRPr="00434723">
              <w:rPr>
                <w:rFonts w:cs="Arial"/>
                <w:szCs w:val="22"/>
                <w:lang w:val="sk-SK"/>
              </w:rPr>
              <w:t xml:space="preserve"> a teda nezakladajú právo Zhotoviteľa na realizáciu platieb, výkon Zmien alebo uplatňovanie si nárokov.</w:t>
            </w:r>
          </w:p>
          <w:p w14:paraId="4F1D72D4" w14:textId="5EDDC471" w:rsidR="00A1314A" w:rsidRDefault="00A1314A" w:rsidP="007008A6">
            <w:pPr>
              <w:jc w:val="both"/>
              <w:rPr>
                <w:rFonts w:cs="Arial"/>
                <w:szCs w:val="22"/>
                <w:lang w:val="sk-SK"/>
              </w:rPr>
            </w:pPr>
          </w:p>
          <w:p w14:paraId="7CC60607" w14:textId="152F73F9" w:rsidR="00A1314A" w:rsidRDefault="00A1314A" w:rsidP="007008A6">
            <w:pPr>
              <w:jc w:val="both"/>
              <w:rPr>
                <w:rFonts w:cs="Arial"/>
                <w:szCs w:val="22"/>
                <w:lang w:val="sk-SK"/>
              </w:rPr>
            </w:pPr>
            <w:r w:rsidRPr="00A1314A">
              <w:rPr>
                <w:rFonts w:cs="Arial"/>
                <w:szCs w:val="22"/>
                <w:lang w:val="sk-SK"/>
              </w:rPr>
              <w:t>Stavebný denník sa bude viesť v elektronickej podobe prostredníctvom na to určenej a vhodnej aplikácie (SW).</w:t>
            </w:r>
          </w:p>
          <w:p w14:paraId="314259D1" w14:textId="77777777" w:rsidR="003C0F9E" w:rsidRPr="00434723" w:rsidRDefault="003C0F9E" w:rsidP="007008A6">
            <w:pPr>
              <w:jc w:val="both"/>
              <w:rPr>
                <w:rFonts w:cs="Arial"/>
                <w:szCs w:val="22"/>
                <w:lang w:val="sk-SK"/>
              </w:rPr>
            </w:pPr>
          </w:p>
          <w:p w14:paraId="2D9DB8CE" w14:textId="77777777" w:rsidR="0008060E" w:rsidRDefault="00BE58EF" w:rsidP="007008A6">
            <w:pPr>
              <w:jc w:val="both"/>
              <w:rPr>
                <w:rFonts w:cs="Arial"/>
                <w:szCs w:val="22"/>
                <w:lang w:val="sk-SK"/>
              </w:rPr>
            </w:pPr>
            <w:r w:rsidRPr="00434723">
              <w:rPr>
                <w:rFonts w:cs="Arial"/>
                <w:szCs w:val="22"/>
                <w:lang w:val="sk-SK"/>
              </w:rPr>
              <w:t>Ďalšie podrobnosti sú uvedené v Technických špecifikáciách</w:t>
            </w:r>
            <w:r w:rsidR="00206239">
              <w:rPr>
                <w:rFonts w:cs="Arial"/>
                <w:szCs w:val="22"/>
                <w:lang w:val="sk-SK"/>
              </w:rPr>
              <w:t xml:space="preserve"> Zv.3, bod 2.3.3</w:t>
            </w:r>
            <w:r w:rsidRPr="00434723">
              <w:rPr>
                <w:rFonts w:cs="Arial"/>
                <w:szCs w:val="22"/>
                <w:lang w:val="sk-SK"/>
              </w:rPr>
              <w:t xml:space="preserve"> a v Dokumentácii poskytnutej Objednávateľom.“</w:t>
            </w:r>
          </w:p>
          <w:p w14:paraId="597C681D" w14:textId="7D3D2412" w:rsidR="00BE58EF" w:rsidRPr="00434723" w:rsidRDefault="00BE58EF" w:rsidP="007008A6">
            <w:pPr>
              <w:jc w:val="both"/>
              <w:rPr>
                <w:rFonts w:cs="Arial"/>
                <w:szCs w:val="22"/>
                <w:lang w:val="sk-SK"/>
              </w:rPr>
            </w:pPr>
          </w:p>
          <w:p w14:paraId="14B2FB6D" w14:textId="51AC5128" w:rsidR="00D267B7" w:rsidRDefault="00D267B7" w:rsidP="00D267B7">
            <w:pPr>
              <w:autoSpaceDE w:val="0"/>
              <w:autoSpaceDN w:val="0"/>
              <w:adjustRightInd w:val="0"/>
              <w:jc w:val="both"/>
            </w:pPr>
            <w:r w:rsidRPr="005523E4">
              <w:t>V prípade, že Zhotoviteľ poruší povinnosť zabezpečiť, aby bol Stavebný denník prístupný na Stavenisku počas celého výkonu Diela resp. jednotlivých objektov (PS,SO) podľa podčlánku 4.26 (Stavebný denník) (tzn. Stavebný denník nie je z akýchkoľvek dôvodov na Stavenisku prístupný/dostupný)</w:t>
            </w:r>
            <w:r w:rsidRPr="005523E4">
              <w:rPr>
                <w:bCs/>
              </w:rPr>
              <w:t xml:space="preserve">, </w:t>
            </w:r>
            <w:r w:rsidRPr="005523E4">
              <w:t>je povinný zaplatiť Objednávateľovi zmluvnú pokutu vo výške 10 000 EUR za každý deň, v ktorom nie je Stavebný denník na Stavenisku prístupný/dostupný).</w:t>
            </w:r>
            <w:r w:rsidRPr="003227C5">
              <w:t xml:space="preserve"> </w:t>
            </w:r>
          </w:p>
          <w:p w14:paraId="5AB25AA6" w14:textId="77777777" w:rsidR="00F50D31" w:rsidRPr="003227C5" w:rsidRDefault="00F50D31" w:rsidP="00D267B7">
            <w:pPr>
              <w:autoSpaceDE w:val="0"/>
              <w:autoSpaceDN w:val="0"/>
              <w:adjustRightInd w:val="0"/>
              <w:jc w:val="both"/>
            </w:pPr>
          </w:p>
          <w:p w14:paraId="316444BD" w14:textId="77777777" w:rsidR="00D267B7" w:rsidRDefault="00D267B7" w:rsidP="00D267B7">
            <w:pPr>
              <w:jc w:val="both"/>
            </w:pPr>
            <w:r w:rsidRPr="00FD4517">
              <w:t xml:space="preserve">V prípade, že Zhotoviteľ nevedie Stavebný denník </w:t>
            </w:r>
            <w:r w:rsidRPr="001E51C0">
              <w:rPr>
                <w:rFonts w:eastAsia="Calibri"/>
                <w:color w:val="000000"/>
              </w:rPr>
              <w:t>v</w:t>
            </w:r>
            <w:r>
              <w:rPr>
                <w:rFonts w:eastAsia="Calibri"/>
                <w:color w:val="000000"/>
              </w:rPr>
              <w:t> </w:t>
            </w:r>
            <w:r w:rsidRPr="001E51C0">
              <w:rPr>
                <w:rFonts w:eastAsia="Calibri"/>
                <w:color w:val="000000"/>
              </w:rPr>
              <w:t>súlade</w:t>
            </w:r>
            <w:r>
              <w:rPr>
                <w:rFonts w:eastAsia="Calibri"/>
                <w:color w:val="000000"/>
              </w:rPr>
              <w:t xml:space="preserve"> s</w:t>
            </w:r>
            <w:r w:rsidRPr="001E51C0">
              <w:rPr>
                <w:rFonts w:eastAsia="Calibri"/>
                <w:color w:val="000000"/>
              </w:rPr>
              <w:t xml:space="preserve"> p</w:t>
            </w:r>
            <w:r w:rsidRPr="00FD4517">
              <w:t>odčlánkom  4.26</w:t>
            </w:r>
            <w:r>
              <w:t xml:space="preserve"> </w:t>
            </w:r>
            <w:r w:rsidRPr="00FD4517">
              <w:t>(Stavebný denník)</w:t>
            </w:r>
            <w:r w:rsidRPr="00A94FA0">
              <w:t xml:space="preserve"> v</w:t>
            </w:r>
            <w:r>
              <w:t> </w:t>
            </w:r>
            <w:r w:rsidRPr="00A94FA0">
              <w:t>nadväznosti</w:t>
            </w:r>
            <w:r>
              <w:t xml:space="preserve"> na</w:t>
            </w:r>
            <w:r w:rsidRPr="00A94FA0">
              <w:t> podčlán</w:t>
            </w:r>
            <w:r>
              <w:t>o</w:t>
            </w:r>
            <w:r w:rsidRPr="00A94FA0">
              <w:t xml:space="preserve">k 1.3 (Komunikácia) a </w:t>
            </w:r>
            <w:r w:rsidRPr="001E51C0">
              <w:rPr>
                <w:rFonts w:eastAsia="Calibri"/>
                <w:color w:val="000000"/>
              </w:rPr>
              <w:t>p</w:t>
            </w:r>
            <w:r w:rsidRPr="00A94FA0">
              <w:t>odčlán</w:t>
            </w:r>
            <w:r>
              <w:t>o</w:t>
            </w:r>
            <w:r w:rsidRPr="00A94FA0">
              <w:t>k  1.8 (Starostlivosť o dokumentáciu a jej dodanie)</w:t>
            </w:r>
            <w:r w:rsidRPr="00AE561A">
              <w:t xml:space="preserve"> </w:t>
            </w:r>
            <w:r w:rsidRPr="00A94FA0">
              <w:t>je povinný zaplatiť Objednávateľovi zmluvnú pokutu</w:t>
            </w:r>
            <w:r>
              <w:t xml:space="preserve"> vo výške</w:t>
            </w:r>
            <w:r w:rsidRPr="00131407">
              <w:t xml:space="preserve"> </w:t>
            </w:r>
            <w:r>
              <w:t>5</w:t>
            </w:r>
            <w:r w:rsidRPr="00131407">
              <w:t> 000 EUR</w:t>
            </w:r>
            <w:r w:rsidRPr="00A94FA0">
              <w:t xml:space="preserve"> </w:t>
            </w:r>
            <w:r w:rsidRPr="00131407">
              <w:t xml:space="preserve">za </w:t>
            </w:r>
            <w:r>
              <w:t xml:space="preserve">každý jeden </w:t>
            </w:r>
            <w:r w:rsidRPr="00131407">
              <w:t xml:space="preserve">chýbajúci </w:t>
            </w:r>
            <w:r>
              <w:t>zápis v ktoromkoľvek Stavebnom</w:t>
            </w:r>
            <w:r w:rsidRPr="00131407">
              <w:t xml:space="preserve"> denník</w:t>
            </w:r>
            <w:r>
              <w:t>u.</w:t>
            </w:r>
          </w:p>
          <w:p w14:paraId="6EADCCB7" w14:textId="77777777" w:rsidR="00BE58EF" w:rsidRDefault="00BE58EF" w:rsidP="007008A6">
            <w:pPr>
              <w:jc w:val="both"/>
              <w:rPr>
                <w:rFonts w:cs="Arial"/>
                <w:szCs w:val="22"/>
                <w:lang w:val="sk-SK"/>
              </w:rPr>
            </w:pPr>
          </w:p>
          <w:p w14:paraId="1C938251" w14:textId="77777777" w:rsidR="00206239" w:rsidRPr="00434723" w:rsidRDefault="00206239" w:rsidP="00206239">
            <w:pPr>
              <w:jc w:val="both"/>
              <w:rPr>
                <w:rFonts w:cs="Arial"/>
                <w:szCs w:val="22"/>
                <w:lang w:val="sk-SK"/>
              </w:rPr>
            </w:pPr>
          </w:p>
          <w:p w14:paraId="61FB1E63" w14:textId="77777777" w:rsidR="00206239" w:rsidRPr="00434723" w:rsidRDefault="00206239" w:rsidP="00206239">
            <w:pPr>
              <w:jc w:val="both"/>
              <w:rPr>
                <w:rFonts w:cs="Arial"/>
                <w:szCs w:val="22"/>
                <w:lang w:val="sk-SK"/>
              </w:rPr>
            </w:pPr>
          </w:p>
          <w:p w14:paraId="79C9A84F" w14:textId="77777777" w:rsidR="00206239" w:rsidRPr="00434723" w:rsidRDefault="00206239" w:rsidP="007008A6">
            <w:pPr>
              <w:jc w:val="both"/>
              <w:rPr>
                <w:rFonts w:cs="Arial"/>
                <w:szCs w:val="22"/>
                <w:lang w:val="sk-SK"/>
              </w:rPr>
            </w:pPr>
          </w:p>
        </w:tc>
      </w:tr>
      <w:tr w:rsidR="00BE58EF" w:rsidRPr="00434723" w14:paraId="020A6BC8" w14:textId="77777777" w:rsidTr="009B6A56">
        <w:tc>
          <w:tcPr>
            <w:tcW w:w="1418" w:type="dxa"/>
          </w:tcPr>
          <w:p w14:paraId="79566CAE" w14:textId="77777777" w:rsidR="00BE58EF" w:rsidRPr="00434723" w:rsidRDefault="00BE58EF" w:rsidP="007008A6">
            <w:pPr>
              <w:jc w:val="both"/>
              <w:rPr>
                <w:rFonts w:cs="Arial"/>
                <w:b/>
                <w:szCs w:val="22"/>
              </w:rPr>
            </w:pPr>
            <w:r w:rsidRPr="00434723">
              <w:rPr>
                <w:rFonts w:cs="Arial"/>
                <w:b/>
                <w:szCs w:val="22"/>
              </w:rPr>
              <w:lastRenderedPageBreak/>
              <w:t>Podčlánok</w:t>
            </w:r>
          </w:p>
          <w:p w14:paraId="03945A95" w14:textId="77777777" w:rsidR="00BE58EF" w:rsidRPr="00434723" w:rsidRDefault="00BE58EF" w:rsidP="007008A6">
            <w:pPr>
              <w:jc w:val="both"/>
              <w:rPr>
                <w:rFonts w:cs="Arial"/>
                <w:b/>
                <w:szCs w:val="22"/>
              </w:rPr>
            </w:pPr>
            <w:r w:rsidRPr="00434723">
              <w:rPr>
                <w:rFonts w:cs="Arial"/>
                <w:b/>
                <w:szCs w:val="22"/>
              </w:rPr>
              <w:t>4.27</w:t>
            </w:r>
          </w:p>
        </w:tc>
        <w:tc>
          <w:tcPr>
            <w:tcW w:w="2410" w:type="dxa"/>
          </w:tcPr>
          <w:p w14:paraId="6D63B3E8"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Hlavný stavbyvedúci</w:t>
            </w:r>
          </w:p>
        </w:tc>
        <w:tc>
          <w:tcPr>
            <w:tcW w:w="5811" w:type="dxa"/>
          </w:tcPr>
          <w:p w14:paraId="24F9CAD0"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4.27:</w:t>
            </w:r>
          </w:p>
          <w:p w14:paraId="1DE64709" w14:textId="77777777" w:rsidR="003C0F9E" w:rsidRPr="00434723" w:rsidRDefault="003C0F9E" w:rsidP="007008A6">
            <w:pPr>
              <w:pStyle w:val="Nzov"/>
              <w:jc w:val="both"/>
              <w:rPr>
                <w:rFonts w:ascii="Arial" w:hAnsi="Arial" w:cs="Arial"/>
                <w:b w:val="0"/>
                <w:szCs w:val="22"/>
                <w:lang w:val="sk-SK"/>
              </w:rPr>
            </w:pPr>
          </w:p>
          <w:p w14:paraId="263FE3F6"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7C1916FA" w14:textId="77777777" w:rsidR="00BE58EF" w:rsidRPr="00434723" w:rsidRDefault="00BE58EF" w:rsidP="007008A6">
            <w:pPr>
              <w:pStyle w:val="Nzov"/>
              <w:jc w:val="both"/>
              <w:rPr>
                <w:rFonts w:ascii="Arial" w:hAnsi="Arial" w:cs="Arial"/>
                <w:b w:val="0"/>
                <w:szCs w:val="22"/>
                <w:lang w:val="sk-SK"/>
              </w:rPr>
            </w:pPr>
          </w:p>
          <w:p w14:paraId="69936104" w14:textId="77777777" w:rsidR="00BE58EF" w:rsidRPr="00434723" w:rsidRDefault="00BE58EF" w:rsidP="007008A6">
            <w:pPr>
              <w:jc w:val="both"/>
              <w:rPr>
                <w:rFonts w:cs="Arial"/>
                <w:szCs w:val="22"/>
                <w:lang w:val="sk-SK"/>
              </w:rPr>
            </w:pPr>
            <w:r w:rsidRPr="00434723">
              <w:rPr>
                <w:rFonts w:cs="Arial"/>
                <w:szCs w:val="22"/>
                <w:lang w:val="sk-SK"/>
              </w:rPr>
              <w:t xml:space="preserve">V prípade, ak Zhotoviteľ poruší svoju povinnosť podľa prvého odseku, vzniká Objednávateľovi nárok na </w:t>
            </w:r>
            <w:r w:rsidRPr="00434723">
              <w:rPr>
                <w:rFonts w:cs="Arial"/>
                <w:szCs w:val="22"/>
                <w:lang w:val="sk-SK"/>
              </w:rPr>
              <w:lastRenderedPageBreak/>
              <w:t xml:space="preserve">zaplatenie zmluvnej pokuty vo výške 1% z Akceptovanej zmluvnej hodnoty bez DPH  za každé aj opakované porušenie tejto povinnosti.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55FDBB61" w14:textId="77777777" w:rsidR="00BE58EF" w:rsidRPr="00434723" w:rsidRDefault="00BE58EF" w:rsidP="007008A6">
            <w:pPr>
              <w:jc w:val="both"/>
              <w:rPr>
                <w:rFonts w:cs="Arial"/>
                <w:szCs w:val="22"/>
                <w:lang w:val="sk-SK"/>
              </w:rPr>
            </w:pPr>
          </w:p>
        </w:tc>
      </w:tr>
      <w:tr w:rsidR="00BE58EF" w:rsidRPr="00434723" w14:paraId="6BDABB0A" w14:textId="77777777" w:rsidTr="009B6A56">
        <w:trPr>
          <w:trHeight w:val="951"/>
        </w:trPr>
        <w:tc>
          <w:tcPr>
            <w:tcW w:w="1418" w:type="dxa"/>
          </w:tcPr>
          <w:p w14:paraId="64D58E9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6FCBA313" w14:textId="77777777" w:rsidR="00BE58EF" w:rsidRPr="007008A6" w:rsidRDefault="00BE58EF" w:rsidP="007008A6">
            <w:pPr>
              <w:pStyle w:val="NoIndent"/>
              <w:jc w:val="both"/>
              <w:rPr>
                <w:rFonts w:ascii="Arial" w:hAnsi="Arial" w:cs="Arial"/>
                <w:szCs w:val="22"/>
                <w:lang w:val="sk-SK"/>
              </w:rPr>
            </w:pPr>
            <w:r w:rsidRPr="00434723">
              <w:rPr>
                <w:rFonts w:ascii="Arial" w:hAnsi="Arial" w:cs="Arial"/>
                <w:b/>
                <w:color w:val="auto"/>
                <w:szCs w:val="22"/>
                <w:lang w:val="sk-SK"/>
              </w:rPr>
              <w:t>4.28</w:t>
            </w:r>
          </w:p>
        </w:tc>
        <w:tc>
          <w:tcPr>
            <w:tcW w:w="2410" w:type="dxa"/>
          </w:tcPr>
          <w:p w14:paraId="723C028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Dokumentácia  Objednávateľa</w:t>
            </w:r>
          </w:p>
        </w:tc>
        <w:tc>
          <w:tcPr>
            <w:tcW w:w="5811" w:type="dxa"/>
          </w:tcPr>
          <w:p w14:paraId="033A650B"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4.28:</w:t>
            </w:r>
          </w:p>
          <w:p w14:paraId="724302AD" w14:textId="77777777" w:rsidR="003C0F9E" w:rsidRPr="00434723" w:rsidRDefault="003C0F9E" w:rsidP="007008A6">
            <w:pPr>
              <w:pStyle w:val="Nzov"/>
              <w:jc w:val="both"/>
              <w:rPr>
                <w:rFonts w:ascii="Arial" w:hAnsi="Arial" w:cs="Arial"/>
                <w:b w:val="0"/>
                <w:szCs w:val="22"/>
                <w:lang w:val="sk-SK"/>
              </w:rPr>
            </w:pPr>
          </w:p>
          <w:p w14:paraId="0FCAA316" w14:textId="30C2983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Po obdržaní oznámenia podľa podčlánku 8.1 (Začatie prác), Zhotoviteľ podrobne preskúma Technické špecifikácie a</w:t>
            </w:r>
            <w:r w:rsidR="00DF0CF1">
              <w:rPr>
                <w:rFonts w:ascii="Arial" w:hAnsi="Arial" w:cs="Arial"/>
                <w:bCs/>
                <w:color w:val="auto"/>
                <w:szCs w:val="22"/>
                <w:lang w:val="sk-SK"/>
              </w:rPr>
              <w:t xml:space="preserve"> Dokumentáciu Objednávateľa, </w:t>
            </w:r>
            <w:r w:rsidRPr="00434723">
              <w:rPr>
                <w:rFonts w:ascii="Arial" w:hAnsi="Arial" w:cs="Arial"/>
                <w:bCs/>
                <w:color w:val="auto"/>
                <w:szCs w:val="22"/>
                <w:lang w:val="sk-SK"/>
              </w:rPr>
              <w:t>Výkresy poskytnuté Objednávateľom a referenčné položky uvedené v podčlánku 4.7 (Vytyčovanie)</w:t>
            </w:r>
            <w:r w:rsidR="00DF0CF1">
              <w:rPr>
                <w:rFonts w:ascii="Arial" w:hAnsi="Arial" w:cs="Arial"/>
                <w:bCs/>
                <w:color w:val="auto"/>
                <w:szCs w:val="22"/>
                <w:lang w:val="sk-SK"/>
              </w:rPr>
              <w:t xml:space="preserve"> a právoplatné stavebné povolenie</w:t>
            </w:r>
            <w:r w:rsidRPr="00434723">
              <w:rPr>
                <w:rFonts w:ascii="Arial" w:hAnsi="Arial" w:cs="Arial"/>
                <w:bCs/>
                <w:color w:val="auto"/>
                <w:szCs w:val="22"/>
                <w:lang w:val="sk-SK"/>
              </w:rPr>
              <w:t xml:space="preserv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434723">
              <w:rPr>
                <w:rFonts w:ascii="Arial" w:hAnsi="Arial" w:cs="Arial"/>
                <w:bCs/>
                <w:i/>
                <w:color w:val="auto"/>
                <w:szCs w:val="22"/>
                <w:lang w:val="sk-SK"/>
              </w:rPr>
              <w:t>(Zmeny a úpravy)</w:t>
            </w:r>
            <w:r w:rsidRPr="00434723">
              <w:rPr>
                <w:rFonts w:ascii="Arial" w:hAnsi="Arial" w:cs="Arial"/>
                <w:bCs/>
                <w:color w:val="auto"/>
                <w:szCs w:val="22"/>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6BDF2D53" w14:textId="77777777" w:rsidR="00BE58EF" w:rsidRPr="00434723" w:rsidRDefault="00BE58EF" w:rsidP="007008A6">
            <w:pPr>
              <w:rPr>
                <w:rFonts w:cs="Arial"/>
                <w:szCs w:val="22"/>
                <w:lang w:val="sk-SK"/>
              </w:rPr>
            </w:pPr>
          </w:p>
        </w:tc>
      </w:tr>
      <w:tr w:rsidR="00BE58EF" w:rsidRPr="00434723" w14:paraId="72878977" w14:textId="77777777" w:rsidTr="009B6A56">
        <w:trPr>
          <w:trHeight w:val="951"/>
        </w:trPr>
        <w:tc>
          <w:tcPr>
            <w:tcW w:w="1418" w:type="dxa"/>
          </w:tcPr>
          <w:p w14:paraId="4146726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4.29</w:t>
            </w:r>
          </w:p>
        </w:tc>
        <w:tc>
          <w:tcPr>
            <w:tcW w:w="2410" w:type="dxa"/>
          </w:tcPr>
          <w:p w14:paraId="46A0D34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Nakladanie s odpadmi</w:t>
            </w:r>
          </w:p>
        </w:tc>
        <w:tc>
          <w:tcPr>
            <w:tcW w:w="5811" w:type="dxa"/>
          </w:tcPr>
          <w:p w14:paraId="22D64B86"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4.29:</w:t>
            </w:r>
          </w:p>
          <w:p w14:paraId="121C0968" w14:textId="77777777" w:rsidR="003C0F9E" w:rsidRPr="00434723" w:rsidRDefault="003C0F9E" w:rsidP="007008A6">
            <w:pPr>
              <w:pStyle w:val="Nzov"/>
              <w:jc w:val="both"/>
              <w:rPr>
                <w:rFonts w:ascii="Arial" w:hAnsi="Arial" w:cs="Arial"/>
                <w:b w:val="0"/>
                <w:szCs w:val="22"/>
                <w:lang w:val="sk-SK"/>
              </w:rPr>
            </w:pPr>
          </w:p>
          <w:p w14:paraId="58A19752"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A371C00" w14:textId="77777777" w:rsidR="003C0F9E" w:rsidRPr="00434723" w:rsidRDefault="003C0F9E" w:rsidP="007008A6">
            <w:pPr>
              <w:pStyle w:val="Nzov"/>
              <w:jc w:val="both"/>
              <w:rPr>
                <w:rFonts w:ascii="Arial" w:hAnsi="Arial" w:cs="Arial"/>
                <w:b w:val="0"/>
                <w:szCs w:val="22"/>
                <w:lang w:val="sk-SK"/>
              </w:rPr>
            </w:pPr>
          </w:p>
          <w:p w14:paraId="3F3A057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Objednávateľ na tieto účely Zhotoviteľovi vystaví osobitné splnomocnenie. </w:t>
            </w:r>
          </w:p>
          <w:p w14:paraId="2FF07B6D" w14:textId="77777777" w:rsidR="003C0F9E" w:rsidRPr="00434723" w:rsidRDefault="003C0F9E" w:rsidP="007008A6">
            <w:pPr>
              <w:pStyle w:val="Nzov"/>
              <w:jc w:val="both"/>
              <w:rPr>
                <w:rFonts w:ascii="Arial" w:hAnsi="Arial" w:cs="Arial"/>
                <w:b w:val="0"/>
                <w:szCs w:val="22"/>
                <w:lang w:val="sk-SK"/>
              </w:rPr>
            </w:pPr>
          </w:p>
          <w:p w14:paraId="37BBCC3B" w14:textId="77777777" w:rsidR="00BE58EF" w:rsidRDefault="00BE58EF" w:rsidP="007008A6">
            <w:pPr>
              <w:pStyle w:val="Nzov"/>
              <w:jc w:val="both"/>
              <w:rPr>
                <w:rFonts w:ascii="Arial" w:hAnsi="Arial" w:cs="Arial"/>
                <w:b w:val="0"/>
                <w:i/>
                <w:szCs w:val="22"/>
                <w:lang w:val="sk-SK"/>
              </w:rPr>
            </w:pPr>
            <w:r w:rsidRPr="00434723">
              <w:rPr>
                <w:rFonts w:ascii="Arial" w:hAnsi="Arial" w:cs="Arial"/>
                <w:b w:val="0"/>
                <w:szCs w:val="22"/>
                <w:lang w:val="sk-SK"/>
              </w:rPr>
              <w:t xml:space="preserve">V prípade, ak Objednávateľovi vznikne akákoľvek škoda v súvislosti s porušením jeho povinností v oblastni nakladania s odpadmi, ktorých plnenie preniesol na </w:t>
            </w:r>
            <w:r w:rsidRPr="00434723">
              <w:rPr>
                <w:rFonts w:ascii="Arial" w:hAnsi="Arial" w:cs="Arial"/>
                <w:b w:val="0"/>
                <w:szCs w:val="22"/>
                <w:lang w:val="sk-SK"/>
              </w:rPr>
              <w:lastRenderedPageBreak/>
              <w:t>Zhotoviteľa, tak Zhotoviteľ odškodní Objednávateľa podľa podčlánku 17.1</w:t>
            </w:r>
            <w:r w:rsidRPr="00434723">
              <w:rPr>
                <w:rFonts w:ascii="Arial" w:hAnsi="Arial" w:cs="Arial"/>
                <w:b w:val="0"/>
                <w:i/>
                <w:szCs w:val="22"/>
                <w:lang w:val="sk-SK"/>
              </w:rPr>
              <w:t>(Náhrada škody).</w:t>
            </w:r>
          </w:p>
          <w:p w14:paraId="3A96BFC9" w14:textId="77777777" w:rsidR="003C0F9E" w:rsidRPr="00434723" w:rsidRDefault="003C0F9E" w:rsidP="007008A6">
            <w:pPr>
              <w:pStyle w:val="Nzov"/>
              <w:jc w:val="both"/>
              <w:rPr>
                <w:rFonts w:ascii="Arial" w:hAnsi="Arial" w:cs="Arial"/>
                <w:b w:val="0"/>
                <w:szCs w:val="22"/>
                <w:lang w:val="sk-SK"/>
              </w:rPr>
            </w:pPr>
          </w:p>
          <w:p w14:paraId="44485F61"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Ďalšie podrobnosti sú uvedené v Technických špecifikáciách.</w:t>
            </w:r>
          </w:p>
          <w:p w14:paraId="277FF284" w14:textId="77777777" w:rsidR="003C0F9E" w:rsidRPr="00434723" w:rsidRDefault="003C0F9E" w:rsidP="007008A6">
            <w:pPr>
              <w:pStyle w:val="Nzov"/>
              <w:jc w:val="both"/>
              <w:rPr>
                <w:rFonts w:ascii="Arial" w:hAnsi="Arial" w:cs="Arial"/>
                <w:b w:val="0"/>
                <w:szCs w:val="22"/>
                <w:lang w:val="sk-SK"/>
              </w:rPr>
            </w:pPr>
          </w:p>
        </w:tc>
      </w:tr>
      <w:tr w:rsidR="00EF4E67" w:rsidRPr="00434723" w14:paraId="57CBC309" w14:textId="77777777" w:rsidTr="009B6A56">
        <w:trPr>
          <w:trHeight w:val="951"/>
        </w:trPr>
        <w:tc>
          <w:tcPr>
            <w:tcW w:w="1418" w:type="dxa"/>
          </w:tcPr>
          <w:p w14:paraId="54B1A06D" w14:textId="77777777" w:rsidR="00EF4E67" w:rsidRPr="00FB322C" w:rsidRDefault="00EF4E67" w:rsidP="00EF4E67">
            <w:pPr>
              <w:jc w:val="both"/>
              <w:rPr>
                <w:rFonts w:cs="Arial"/>
                <w:b/>
                <w:szCs w:val="22"/>
              </w:rPr>
            </w:pPr>
            <w:r w:rsidRPr="00250728">
              <w:rPr>
                <w:rFonts w:cs="Arial"/>
                <w:b/>
                <w:szCs w:val="22"/>
              </w:rPr>
              <w:lastRenderedPageBreak/>
              <w:t>Po</w:t>
            </w:r>
            <w:r w:rsidRPr="00FE4170">
              <w:rPr>
                <w:rFonts w:cs="Arial"/>
                <w:b/>
                <w:szCs w:val="22"/>
              </w:rPr>
              <w:t>dčlánok</w:t>
            </w:r>
          </w:p>
          <w:p w14:paraId="3D645BBA" w14:textId="77777777" w:rsidR="00EF4E67" w:rsidRPr="00434723" w:rsidRDefault="00EF4E67" w:rsidP="00EF4E67">
            <w:pPr>
              <w:pStyle w:val="NoIndent"/>
              <w:jc w:val="both"/>
              <w:rPr>
                <w:rFonts w:ascii="Arial" w:hAnsi="Arial" w:cs="Arial"/>
                <w:b/>
                <w:color w:val="auto"/>
                <w:szCs w:val="22"/>
                <w:lang w:val="sk-SK"/>
              </w:rPr>
            </w:pPr>
            <w:r>
              <w:rPr>
                <w:rFonts w:cs="Arial"/>
                <w:b/>
                <w:szCs w:val="22"/>
              </w:rPr>
              <w:t>4.30</w:t>
            </w:r>
          </w:p>
        </w:tc>
        <w:tc>
          <w:tcPr>
            <w:tcW w:w="2410" w:type="dxa"/>
          </w:tcPr>
          <w:p w14:paraId="4E1FB826" w14:textId="77777777" w:rsidR="00EF4E67" w:rsidRPr="00434723" w:rsidRDefault="00EF4E67" w:rsidP="00EF4E67">
            <w:pPr>
              <w:pStyle w:val="NoIndent"/>
              <w:rPr>
                <w:rFonts w:ascii="Arial" w:hAnsi="Arial" w:cs="Arial"/>
                <w:b/>
                <w:color w:val="auto"/>
                <w:szCs w:val="22"/>
                <w:lang w:val="sk-SK"/>
              </w:rPr>
            </w:pPr>
            <w:r w:rsidRPr="00A86531">
              <w:rPr>
                <w:rFonts w:ascii="Arial" w:hAnsi="Arial" w:cs="Arial"/>
                <w:b/>
                <w:bCs/>
                <w:szCs w:val="22"/>
              </w:rPr>
              <w:t>Kybernetická b</w:t>
            </w:r>
            <w:r w:rsidRPr="00F07B96">
              <w:rPr>
                <w:rFonts w:ascii="Arial" w:hAnsi="Arial" w:cs="Arial"/>
                <w:b/>
                <w:bCs/>
                <w:szCs w:val="22"/>
              </w:rPr>
              <w:t>ezpečnosť</w:t>
            </w:r>
          </w:p>
        </w:tc>
        <w:tc>
          <w:tcPr>
            <w:tcW w:w="5811" w:type="dxa"/>
          </w:tcPr>
          <w:p w14:paraId="31E871E2" w14:textId="77777777" w:rsidR="00EF4E67" w:rsidRPr="00250728" w:rsidRDefault="00EF4E67" w:rsidP="00EF4E67">
            <w:pPr>
              <w:pStyle w:val="Nzov"/>
              <w:jc w:val="both"/>
              <w:rPr>
                <w:rFonts w:ascii="Arial" w:hAnsi="Arial" w:cs="Arial"/>
                <w:b w:val="0"/>
                <w:szCs w:val="22"/>
                <w:lang w:val="sk-SK"/>
              </w:rPr>
            </w:pPr>
            <w:r w:rsidRPr="00742FB8">
              <w:rPr>
                <w:rFonts w:ascii="Arial" w:hAnsi="Arial" w:cs="Arial"/>
                <w:b w:val="0"/>
                <w:szCs w:val="22"/>
                <w:lang w:val="sk-SK"/>
              </w:rPr>
              <w:t>Vložte nový podčlánok 4.</w:t>
            </w:r>
            <w:r>
              <w:rPr>
                <w:rFonts w:ascii="Arial" w:hAnsi="Arial" w:cs="Arial"/>
                <w:b w:val="0"/>
                <w:szCs w:val="22"/>
                <w:lang w:val="sk-SK"/>
              </w:rPr>
              <w:t>30</w:t>
            </w:r>
            <w:r w:rsidRPr="00742FB8">
              <w:rPr>
                <w:rFonts w:ascii="Arial" w:hAnsi="Arial" w:cs="Arial"/>
                <w:b w:val="0"/>
                <w:szCs w:val="22"/>
                <w:lang w:val="sk-SK"/>
              </w:rPr>
              <w:t>:</w:t>
            </w:r>
          </w:p>
          <w:p w14:paraId="3D65AA0B" w14:textId="77777777" w:rsidR="00EF4E67" w:rsidRPr="00FE4170" w:rsidRDefault="00EF4E67" w:rsidP="00EF4E67">
            <w:pPr>
              <w:pStyle w:val="Nzov"/>
              <w:jc w:val="both"/>
              <w:rPr>
                <w:rFonts w:ascii="Arial" w:hAnsi="Arial" w:cs="Arial"/>
                <w:b w:val="0"/>
                <w:szCs w:val="22"/>
                <w:lang w:val="sk-SK"/>
              </w:rPr>
            </w:pPr>
          </w:p>
          <w:p w14:paraId="003931A8" w14:textId="77777777" w:rsidR="00EF4E67" w:rsidRPr="00742FB8"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12D05BDE" w14:textId="00E6DCF6" w:rsidR="00EF4E67" w:rsidRPr="00FE4170" w:rsidRDefault="00EF4E67" w:rsidP="00EF4E67">
            <w:pPr>
              <w:pStyle w:val="Nzov"/>
              <w:jc w:val="both"/>
              <w:rPr>
                <w:rFonts w:ascii="Arial" w:hAnsi="Arial" w:cs="Arial"/>
                <w:b w:val="0"/>
                <w:szCs w:val="22"/>
                <w:lang w:val="sk-SK"/>
              </w:rPr>
            </w:pPr>
          </w:p>
          <w:p w14:paraId="5E60FD28" w14:textId="77777777" w:rsidR="00EF4E67" w:rsidRPr="00F07B96"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49DCD97F" w14:textId="77777777" w:rsidR="00EF4E67" w:rsidRPr="00742FB8" w:rsidRDefault="00EF4E67" w:rsidP="00EF4E67">
            <w:pPr>
              <w:pStyle w:val="Nzov"/>
              <w:jc w:val="both"/>
              <w:rPr>
                <w:rFonts w:ascii="Arial" w:hAnsi="Arial" w:cs="Arial"/>
                <w:b w:val="0"/>
                <w:szCs w:val="22"/>
                <w:lang w:val="sk-SK"/>
              </w:rPr>
            </w:pPr>
          </w:p>
          <w:p w14:paraId="3890C18B" w14:textId="355F25F8" w:rsidR="00EF4E67" w:rsidRPr="00742FB8"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w:t>
            </w:r>
            <w:r w:rsidR="006A1C4E">
              <w:rPr>
                <w:rFonts w:ascii="Arial" w:hAnsi="Arial" w:cs="Arial"/>
                <w:b w:val="0"/>
                <w:szCs w:val="22"/>
                <w:lang w:val="sk-SK"/>
              </w:rPr>
              <w:t>o</w:t>
            </w:r>
            <w:r w:rsidRPr="00742FB8">
              <w:rPr>
                <w:rFonts w:ascii="Arial" w:hAnsi="Arial" w:cs="Arial"/>
                <w:b w:val="0"/>
                <w:szCs w:val="22"/>
                <w:lang w:val="sk-SK"/>
              </w:rPr>
              <w:t>v</w:t>
            </w:r>
            <w:r w:rsidR="006A1C4E">
              <w:rPr>
                <w:rFonts w:ascii="Arial" w:hAnsi="Arial" w:cs="Arial"/>
                <w:b w:val="0"/>
                <w:szCs w:val="22"/>
                <w:lang w:val="sk-SK"/>
              </w:rPr>
              <w:t>i</w:t>
            </w:r>
            <w:r w:rsidRPr="00742FB8">
              <w:rPr>
                <w:rFonts w:ascii="Arial" w:hAnsi="Arial" w:cs="Arial"/>
                <w:b w:val="0"/>
                <w:szCs w:val="22"/>
                <w:lang w:val="sk-SK"/>
              </w:rPr>
              <w:t>teľ je povinný zaistiť splnenie povinnosti</w:t>
            </w:r>
            <w:r w:rsidR="006A1C4E">
              <w:rPr>
                <w:rFonts w:ascii="Arial" w:hAnsi="Arial" w:cs="Arial"/>
                <w:b w:val="0"/>
                <w:szCs w:val="22"/>
                <w:lang w:val="sk-SK"/>
              </w:rPr>
              <w:t xml:space="preserve">í definovaných </w:t>
            </w:r>
            <w:r w:rsidRPr="00742FB8">
              <w:rPr>
                <w:rFonts w:ascii="Arial" w:hAnsi="Arial" w:cs="Arial"/>
                <w:b w:val="0"/>
                <w:szCs w:val="22"/>
                <w:lang w:val="sk-SK"/>
              </w:rPr>
              <w:t xml:space="preserve"> Objednávateľ</w:t>
            </w:r>
            <w:r w:rsidR="006A1C4E">
              <w:rPr>
                <w:rFonts w:ascii="Arial" w:hAnsi="Arial" w:cs="Arial"/>
                <w:b w:val="0"/>
                <w:szCs w:val="22"/>
                <w:lang w:val="sk-SK"/>
              </w:rPr>
              <w:t>om</w:t>
            </w:r>
            <w:r w:rsidRPr="00742FB8">
              <w:rPr>
                <w:rFonts w:ascii="Arial" w:hAnsi="Arial" w:cs="Arial"/>
                <w:b w:val="0"/>
                <w:szCs w:val="22"/>
                <w:lang w:val="sk-SK"/>
              </w:rPr>
              <w:t>, ako prevádzkovateľ</w:t>
            </w:r>
            <w:r w:rsidR="006A1C4E">
              <w:rPr>
                <w:rFonts w:ascii="Arial" w:hAnsi="Arial" w:cs="Arial"/>
                <w:b w:val="0"/>
                <w:szCs w:val="22"/>
                <w:lang w:val="sk-SK"/>
              </w:rPr>
              <w:t>om</w:t>
            </w:r>
            <w:r w:rsidRPr="00742FB8">
              <w:rPr>
                <w:rFonts w:ascii="Arial" w:hAnsi="Arial" w:cs="Arial"/>
                <w:b w:val="0"/>
                <w:szCs w:val="22"/>
                <w:lang w:val="sk-SK"/>
              </w:rPr>
              <w:t xml:space="preserve">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45DB442" w14:textId="77777777" w:rsidR="00EF4E67" w:rsidRPr="00742FB8" w:rsidRDefault="00EF4E67" w:rsidP="00EF4E67">
            <w:pPr>
              <w:pStyle w:val="Nzov"/>
              <w:jc w:val="both"/>
              <w:rPr>
                <w:rFonts w:ascii="Arial" w:hAnsi="Arial" w:cs="Arial"/>
                <w:b w:val="0"/>
                <w:szCs w:val="22"/>
                <w:lang w:val="sk-SK"/>
              </w:rPr>
            </w:pPr>
          </w:p>
          <w:p w14:paraId="39D91BBF" w14:textId="77777777" w:rsidR="00EF4E67"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Zhotoviteľ je pre objednávateľa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590A4B12" w14:textId="77777777" w:rsidR="00EF4E67" w:rsidRDefault="00EF4E67" w:rsidP="00EF4E67">
            <w:pPr>
              <w:pStyle w:val="Nzov"/>
              <w:jc w:val="both"/>
              <w:rPr>
                <w:rFonts w:ascii="Arial" w:hAnsi="Arial" w:cs="Arial"/>
                <w:b w:val="0"/>
                <w:szCs w:val="22"/>
                <w:lang w:val="sk-SK"/>
              </w:rPr>
            </w:pPr>
          </w:p>
          <w:p w14:paraId="7AEEE5D3" w14:textId="0319267E" w:rsidR="00EF4E67" w:rsidRPr="0074407A" w:rsidRDefault="00EF4E67" w:rsidP="00EF4E67">
            <w:pPr>
              <w:pStyle w:val="Nzov"/>
              <w:jc w:val="both"/>
              <w:rPr>
                <w:rFonts w:ascii="Arial" w:hAnsi="Arial" w:cs="Arial"/>
                <w:b w:val="0"/>
                <w:szCs w:val="22"/>
                <w:lang w:val="sk-SK"/>
              </w:rPr>
            </w:pPr>
            <w:r w:rsidRPr="00F75F23">
              <w:rPr>
                <w:rFonts w:ascii="Arial" w:hAnsi="Arial" w:cs="Arial"/>
                <w:b w:val="0"/>
                <w:szCs w:val="22"/>
                <w:lang w:val="sk-SK"/>
              </w:rPr>
              <w:t xml:space="preserve">Najneskôr ku dňu Dátumu </w:t>
            </w:r>
            <w:r w:rsidR="00126195">
              <w:rPr>
                <w:rFonts w:ascii="Arial" w:hAnsi="Arial" w:cs="Arial"/>
                <w:b w:val="0"/>
                <w:szCs w:val="22"/>
                <w:lang w:val="sk-SK"/>
              </w:rPr>
              <w:t>z</w:t>
            </w:r>
            <w:r w:rsidRPr="00F75F23">
              <w:rPr>
                <w:rFonts w:ascii="Arial" w:hAnsi="Arial" w:cs="Arial"/>
                <w:b w:val="0"/>
                <w:szCs w:val="22"/>
                <w:lang w:val="sk-SK"/>
              </w:rPr>
              <w:t xml:space="preserve">ačatia prác je Zhotoviteľ povinný uzavrieť s Objednávateľom zmluvu o </w:t>
            </w:r>
            <w:r w:rsidRPr="00F75F23">
              <w:rPr>
                <w:rFonts w:ascii="Arial" w:hAnsi="Arial" w:cs="Arial"/>
                <w:b w:val="0"/>
                <w:szCs w:val="22"/>
                <w:lang w:val="sk-SK"/>
              </w:rPr>
              <w:lastRenderedPageBreak/>
              <w:t>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w:t>
            </w:r>
            <w:r>
              <w:rPr>
                <w:rFonts w:ascii="Arial" w:hAnsi="Arial" w:cs="Arial"/>
                <w:b w:val="0"/>
                <w:szCs w:val="22"/>
                <w:lang w:val="sk-SK"/>
              </w:rPr>
              <w:t xml:space="preserve"> </w:t>
            </w:r>
            <w:r w:rsidRPr="00F75F23">
              <w:rPr>
                <w:rFonts w:ascii="Arial" w:hAnsi="Arial" w:cs="Arial"/>
                <w:b w:val="0"/>
                <w:szCs w:val="22"/>
                <w:lang w:val="sk-SK"/>
              </w:rPr>
              <w:t>uzatvoriť Zmluvu KB  podľa tohto podčlánku sa považuje za podstatné porušenie Zmluvy a oprávňuje Objednávateľa na odstúpenie od Zmluvy.</w:t>
            </w:r>
          </w:p>
          <w:p w14:paraId="39F3CC42" w14:textId="77777777" w:rsidR="00EF4E67" w:rsidRPr="0074407A" w:rsidRDefault="00EF4E67" w:rsidP="00EF4E67">
            <w:pPr>
              <w:pStyle w:val="Nzov"/>
              <w:jc w:val="both"/>
              <w:rPr>
                <w:rFonts w:ascii="Arial" w:hAnsi="Arial" w:cs="Arial"/>
                <w:b w:val="0"/>
                <w:szCs w:val="22"/>
                <w:lang w:val="sk-SK"/>
              </w:rPr>
            </w:pPr>
          </w:p>
          <w:p w14:paraId="58EFDC83" w14:textId="77777777" w:rsidR="00EF4E67" w:rsidRPr="00D91C1B" w:rsidRDefault="00EF4E67" w:rsidP="00EF4E67">
            <w:pPr>
              <w:pStyle w:val="Nzov"/>
              <w:jc w:val="both"/>
              <w:rPr>
                <w:rFonts w:ascii="Arial" w:hAnsi="Arial" w:cs="Arial"/>
                <w:b w:val="0"/>
                <w:szCs w:val="22"/>
                <w:lang w:val="sk-SK"/>
              </w:rPr>
            </w:pPr>
            <w:r w:rsidRPr="000A1C4B">
              <w:rPr>
                <w:rFonts w:ascii="Arial" w:hAnsi="Arial" w:cs="Arial"/>
                <w:b w:val="0"/>
                <w:szCs w:val="22"/>
                <w:lang w:val="sk-SK"/>
              </w:rPr>
              <w:t>Ďalšie podrobnosti sú uvedené v</w:t>
            </w:r>
            <w:r w:rsidR="00E65238">
              <w:rPr>
                <w:rFonts w:ascii="Arial" w:hAnsi="Arial" w:cs="Arial"/>
                <w:b w:val="0"/>
                <w:szCs w:val="22"/>
                <w:lang w:val="sk-SK"/>
              </w:rPr>
              <w:t> Technických špecifikáciách</w:t>
            </w:r>
            <w:r w:rsidRPr="000A1C4B">
              <w:rPr>
                <w:rFonts w:ascii="Arial" w:hAnsi="Arial" w:cs="Arial"/>
                <w:b w:val="0"/>
                <w:szCs w:val="22"/>
                <w:lang w:val="sk-SK"/>
              </w:rPr>
              <w:t>.“</w:t>
            </w:r>
          </w:p>
          <w:p w14:paraId="04EB73F2" w14:textId="77777777" w:rsidR="00EF4E67" w:rsidRPr="00434723" w:rsidRDefault="00EF4E67" w:rsidP="00EF4E67">
            <w:pPr>
              <w:pStyle w:val="Nzov"/>
              <w:jc w:val="both"/>
              <w:rPr>
                <w:rFonts w:ascii="Arial" w:hAnsi="Arial" w:cs="Arial"/>
                <w:b w:val="0"/>
                <w:szCs w:val="22"/>
                <w:lang w:val="sk-SK"/>
              </w:rPr>
            </w:pPr>
          </w:p>
        </w:tc>
      </w:tr>
      <w:tr w:rsidR="00EF4E67" w:rsidRPr="00434723" w14:paraId="513388D7" w14:textId="77777777" w:rsidTr="009B6A56">
        <w:trPr>
          <w:trHeight w:val="951"/>
        </w:trPr>
        <w:tc>
          <w:tcPr>
            <w:tcW w:w="1418" w:type="dxa"/>
          </w:tcPr>
          <w:p w14:paraId="3F060B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5.4</w:t>
            </w:r>
          </w:p>
        </w:tc>
        <w:tc>
          <w:tcPr>
            <w:tcW w:w="2410" w:type="dxa"/>
          </w:tcPr>
          <w:p w14:paraId="6606829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Preukázanie platieb</w:t>
            </w:r>
          </w:p>
        </w:tc>
        <w:tc>
          <w:tcPr>
            <w:tcW w:w="5811" w:type="dxa"/>
          </w:tcPr>
          <w:p w14:paraId="22CD8020"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Text nasledujúci za písmenom b) zrušte a nahraďte nasledovným textom:</w:t>
            </w:r>
          </w:p>
          <w:p w14:paraId="40B92337" w14:textId="77777777" w:rsidR="00EF4E67" w:rsidRPr="00434723" w:rsidRDefault="00EF4E67" w:rsidP="00EF4E67">
            <w:pPr>
              <w:jc w:val="both"/>
              <w:rPr>
                <w:rFonts w:cs="Arial"/>
                <w:szCs w:val="22"/>
                <w:lang w:val="sk-SK"/>
              </w:rPr>
            </w:pPr>
          </w:p>
          <w:p w14:paraId="1988DBC9" w14:textId="77777777" w:rsidR="00EF4E67" w:rsidRDefault="00EF4E67" w:rsidP="00EF4E67">
            <w:pPr>
              <w:widowControl w:val="0"/>
              <w:adjustRightInd w:val="0"/>
              <w:jc w:val="both"/>
              <w:rPr>
                <w:rFonts w:cs="Arial"/>
                <w:szCs w:val="22"/>
                <w:lang w:val="sk-SK"/>
              </w:rPr>
            </w:pPr>
            <w:r w:rsidRPr="00434723">
              <w:rPr>
                <w:rFonts w:cs="Arial"/>
                <w:szCs w:val="22"/>
                <w:lang w:val="sk-SK"/>
              </w:rPr>
              <w:t xml:space="preserve">„potom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w:t>
            </w:r>
            <w:r w:rsidRPr="00434723">
              <w:rPr>
                <w:rFonts w:cs="Arial"/>
                <w:szCs w:val="22"/>
                <w:lang w:val="sk-SK"/>
              </w:rPr>
              <w:lastRenderedPageBreak/>
              <w:t>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p w14:paraId="32646997" w14:textId="77777777" w:rsidR="00EF4E67" w:rsidRPr="00434723" w:rsidRDefault="00EF4E67" w:rsidP="00EF4E67">
            <w:pPr>
              <w:widowControl w:val="0"/>
              <w:adjustRightInd w:val="0"/>
              <w:jc w:val="both"/>
              <w:rPr>
                <w:rFonts w:cs="Arial"/>
                <w:b/>
                <w:szCs w:val="22"/>
                <w:lang w:val="sk-SK"/>
              </w:rPr>
            </w:pPr>
          </w:p>
        </w:tc>
      </w:tr>
      <w:tr w:rsidR="00EF4E67" w:rsidRPr="00434723" w14:paraId="5565251D" w14:textId="77777777" w:rsidTr="009B6A56">
        <w:trPr>
          <w:trHeight w:val="230"/>
        </w:trPr>
        <w:tc>
          <w:tcPr>
            <w:tcW w:w="1418" w:type="dxa"/>
          </w:tcPr>
          <w:p w14:paraId="411588C8"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22D30F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6.3</w:t>
            </w:r>
          </w:p>
          <w:p w14:paraId="4ABCDC3C" w14:textId="77777777" w:rsidR="00EF4E67" w:rsidRPr="00434723" w:rsidRDefault="00EF4E67" w:rsidP="00EF4E67">
            <w:pPr>
              <w:pStyle w:val="NoIndent"/>
              <w:jc w:val="both"/>
              <w:rPr>
                <w:rFonts w:ascii="Arial" w:hAnsi="Arial" w:cs="Arial"/>
                <w:b/>
                <w:color w:val="auto"/>
                <w:szCs w:val="22"/>
                <w:lang w:val="sk-SK"/>
              </w:rPr>
            </w:pPr>
          </w:p>
          <w:p w14:paraId="4A59B58D" w14:textId="77777777" w:rsidR="00EF4E67" w:rsidRDefault="00EF4E67" w:rsidP="00EF4E67">
            <w:pPr>
              <w:pStyle w:val="NoIndent"/>
              <w:jc w:val="both"/>
              <w:rPr>
                <w:rFonts w:ascii="Arial" w:hAnsi="Arial" w:cs="Arial"/>
                <w:b/>
                <w:color w:val="auto"/>
                <w:szCs w:val="22"/>
                <w:lang w:val="sk-SK"/>
              </w:rPr>
            </w:pPr>
          </w:p>
          <w:p w14:paraId="6E96AE3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5A5BB69" w14:textId="77777777" w:rsidR="00EF4E67" w:rsidRPr="00434723" w:rsidRDefault="00EF4E67" w:rsidP="00EF4E67">
            <w:pPr>
              <w:rPr>
                <w:rFonts w:cs="Arial"/>
                <w:szCs w:val="22"/>
                <w:lang w:val="sk-SK"/>
              </w:rPr>
            </w:pPr>
            <w:r w:rsidRPr="00434723">
              <w:rPr>
                <w:rFonts w:cs="Arial"/>
                <w:b/>
                <w:szCs w:val="22"/>
                <w:lang w:val="sk-SK"/>
              </w:rPr>
              <w:t>6.4</w:t>
            </w:r>
          </w:p>
        </w:tc>
        <w:tc>
          <w:tcPr>
            <w:tcW w:w="2410" w:type="dxa"/>
          </w:tcPr>
          <w:p w14:paraId="62137F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Osoby v pracovnom pomere s Objednávateľom</w:t>
            </w:r>
          </w:p>
          <w:p w14:paraId="21185246" w14:textId="77777777" w:rsidR="00EF4E67" w:rsidRPr="00434723" w:rsidRDefault="00EF4E67" w:rsidP="00EF4E67">
            <w:pPr>
              <w:rPr>
                <w:rFonts w:cs="Arial"/>
                <w:szCs w:val="22"/>
                <w:lang w:val="sk-SK"/>
              </w:rPr>
            </w:pPr>
          </w:p>
          <w:p w14:paraId="3D190E63" w14:textId="77777777" w:rsidR="00EF4E67" w:rsidRPr="00434723" w:rsidRDefault="00EF4E67" w:rsidP="00EF4E67">
            <w:pPr>
              <w:rPr>
                <w:rFonts w:cs="Arial"/>
                <w:szCs w:val="22"/>
                <w:lang w:val="sk-SK"/>
              </w:rPr>
            </w:pPr>
            <w:r w:rsidRPr="00434723">
              <w:rPr>
                <w:rFonts w:cs="Arial"/>
                <w:b/>
                <w:szCs w:val="22"/>
                <w:lang w:val="sk-SK"/>
              </w:rPr>
              <w:t>Pracovno-právne predpisy</w:t>
            </w:r>
          </w:p>
        </w:tc>
        <w:tc>
          <w:tcPr>
            <w:tcW w:w="5811" w:type="dxa"/>
          </w:tcPr>
          <w:p w14:paraId="0549C655"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vety vložte:</w:t>
            </w:r>
          </w:p>
          <w:p w14:paraId="7A4A6099" w14:textId="77777777" w:rsidR="00EF4E67" w:rsidRPr="00434723" w:rsidRDefault="00EF4E67" w:rsidP="00EF4E67">
            <w:pPr>
              <w:rPr>
                <w:rFonts w:cs="Arial"/>
                <w:szCs w:val="22"/>
                <w:lang w:val="sk-SK"/>
              </w:rPr>
            </w:pPr>
            <w:r w:rsidRPr="00434723">
              <w:rPr>
                <w:rFonts w:cs="Arial"/>
                <w:szCs w:val="22"/>
                <w:lang w:val="sk-SK"/>
              </w:rPr>
              <w:t>„ … a Stavebnotechnického dozoru“.</w:t>
            </w:r>
          </w:p>
          <w:p w14:paraId="1268D6DB" w14:textId="77777777" w:rsidR="00EF4E67" w:rsidRPr="00434723" w:rsidRDefault="00EF4E67" w:rsidP="00EF4E67">
            <w:pPr>
              <w:rPr>
                <w:rFonts w:cs="Arial"/>
                <w:szCs w:val="22"/>
                <w:lang w:val="sk-SK"/>
              </w:rPr>
            </w:pPr>
          </w:p>
          <w:p w14:paraId="5B073A0B" w14:textId="77777777" w:rsidR="00EF4E67" w:rsidRPr="00434723" w:rsidRDefault="00EF4E67" w:rsidP="00EF4E67">
            <w:pPr>
              <w:rPr>
                <w:rFonts w:cs="Arial"/>
                <w:szCs w:val="22"/>
                <w:lang w:val="sk-SK"/>
              </w:rPr>
            </w:pPr>
          </w:p>
          <w:p w14:paraId="36038D7A" w14:textId="77777777" w:rsidR="003A5F1C" w:rsidRDefault="00EF4E67" w:rsidP="00EF4E67">
            <w:pPr>
              <w:pStyle w:val="Zkladntext"/>
              <w:jc w:val="both"/>
              <w:rPr>
                <w:rFonts w:cs="Arial"/>
                <w:szCs w:val="22"/>
                <w:lang w:val="sk-SK"/>
              </w:rPr>
            </w:pPr>
            <w:r w:rsidRPr="00434723">
              <w:rPr>
                <w:rFonts w:cs="Arial"/>
                <w:szCs w:val="22"/>
                <w:lang w:val="sk-SK"/>
              </w:rPr>
              <w:t>Na konci tohto podčlánku vložte:</w:t>
            </w:r>
          </w:p>
          <w:p w14:paraId="6A55FA71" w14:textId="2B7B589F" w:rsidR="00EF4E67" w:rsidRPr="003A5F1C" w:rsidRDefault="00EF4E67" w:rsidP="00EF4E67">
            <w:pPr>
              <w:pStyle w:val="Zkladntext"/>
              <w:jc w:val="both"/>
              <w:rPr>
                <w:rFonts w:cs="Arial"/>
                <w:szCs w:val="22"/>
                <w:lang w:val="sk-SK"/>
              </w:rPr>
            </w:pPr>
            <w:r w:rsidRPr="00434723">
              <w:rPr>
                <w:rFonts w:cs="Arial"/>
                <w:szCs w:val="22"/>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7F75B3C3" w14:textId="77777777" w:rsidR="00EF4E67" w:rsidRPr="00434723" w:rsidRDefault="00EF4E67" w:rsidP="00EF4E67">
            <w:pPr>
              <w:pStyle w:val="Zkladntext"/>
              <w:jc w:val="both"/>
              <w:rPr>
                <w:rFonts w:cs="Arial"/>
                <w:szCs w:val="22"/>
              </w:rPr>
            </w:pPr>
          </w:p>
          <w:p w14:paraId="617E4390" w14:textId="77777777" w:rsidR="00EF4E67" w:rsidRPr="00434723" w:rsidRDefault="00EF4E67" w:rsidP="00EF4E67">
            <w:pPr>
              <w:pStyle w:val="Zkladntext"/>
              <w:jc w:val="both"/>
              <w:rPr>
                <w:rFonts w:cs="Arial"/>
                <w:color w:val="00B0F0"/>
                <w:szCs w:val="22"/>
              </w:rPr>
            </w:pPr>
            <w:r w:rsidRPr="00434723">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43F2D1BD" w14:textId="77777777" w:rsidR="00EF4E67" w:rsidRPr="00434723" w:rsidRDefault="00EF4E67" w:rsidP="00EF4E67">
            <w:pPr>
              <w:rPr>
                <w:rFonts w:cs="Arial"/>
                <w:szCs w:val="22"/>
                <w:lang w:val="sk-SK"/>
              </w:rPr>
            </w:pPr>
          </w:p>
        </w:tc>
      </w:tr>
      <w:tr w:rsidR="00EF4E67" w:rsidRPr="00434723" w14:paraId="556EE509" w14:textId="77777777" w:rsidTr="009B6A56">
        <w:trPr>
          <w:trHeight w:val="435"/>
        </w:trPr>
        <w:tc>
          <w:tcPr>
            <w:tcW w:w="1418" w:type="dxa"/>
          </w:tcPr>
          <w:p w14:paraId="244DA121"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Podčlánok</w:t>
            </w:r>
          </w:p>
          <w:p w14:paraId="512B2F6D"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6.5</w:t>
            </w:r>
          </w:p>
        </w:tc>
        <w:tc>
          <w:tcPr>
            <w:tcW w:w="2410" w:type="dxa"/>
          </w:tcPr>
          <w:p w14:paraId="00C74A88" w14:textId="77777777" w:rsidR="00EF4E67" w:rsidRPr="00CB53D0" w:rsidRDefault="00EF4E67" w:rsidP="00EF4E67">
            <w:pPr>
              <w:pStyle w:val="NoIndent"/>
              <w:jc w:val="both"/>
              <w:rPr>
                <w:rFonts w:ascii="Arial" w:hAnsi="Arial" w:cs="Arial"/>
                <w:b/>
                <w:color w:val="auto"/>
                <w:szCs w:val="22"/>
                <w:highlight w:val="green"/>
                <w:lang w:val="sk-SK"/>
              </w:rPr>
            </w:pPr>
            <w:r w:rsidRPr="00DE3C75">
              <w:rPr>
                <w:rFonts w:ascii="Arial" w:hAnsi="Arial" w:cs="Arial"/>
                <w:b/>
                <w:color w:val="auto"/>
                <w:szCs w:val="22"/>
                <w:lang w:val="sk-SK"/>
              </w:rPr>
              <w:t>Pracovná doba</w:t>
            </w:r>
          </w:p>
        </w:tc>
        <w:tc>
          <w:tcPr>
            <w:tcW w:w="5811" w:type="dxa"/>
          </w:tcPr>
          <w:p w14:paraId="78830664" w14:textId="77777777" w:rsidR="00EF4E67" w:rsidRDefault="00EF4E67" w:rsidP="00EF4E67">
            <w:pPr>
              <w:jc w:val="both"/>
              <w:rPr>
                <w:rFonts w:cs="Arial"/>
                <w:szCs w:val="22"/>
                <w:lang w:val="sk-SK"/>
              </w:rPr>
            </w:pPr>
            <w:r w:rsidRPr="00434723">
              <w:rPr>
                <w:rFonts w:cs="Arial"/>
                <w:szCs w:val="22"/>
                <w:lang w:val="sk-SK"/>
              </w:rPr>
              <w:t>Pôvodný text podčlánku odstráňte a nahraďte nasledovným textom:</w:t>
            </w:r>
          </w:p>
          <w:p w14:paraId="55991301" w14:textId="77777777" w:rsidR="00EF4E67" w:rsidRPr="00434723" w:rsidRDefault="00EF4E67" w:rsidP="00EF4E67">
            <w:pPr>
              <w:jc w:val="both"/>
              <w:rPr>
                <w:rFonts w:cs="Arial"/>
                <w:szCs w:val="22"/>
                <w:lang w:val="sk-SK"/>
              </w:rPr>
            </w:pPr>
          </w:p>
          <w:p w14:paraId="6C7AE94C" w14:textId="77777777" w:rsidR="00EF4E67" w:rsidRDefault="00EF4E67" w:rsidP="00EF4E67">
            <w:pPr>
              <w:jc w:val="both"/>
              <w:rPr>
                <w:rFonts w:cs="Arial"/>
                <w:szCs w:val="22"/>
              </w:rPr>
            </w:pPr>
            <w:r w:rsidRPr="00434723">
              <w:rPr>
                <w:rFonts w:cs="Arial"/>
                <w:szCs w:val="22"/>
              </w:rPr>
              <w:t xml:space="preserve">„Zhotoviteľ sa zaväzuje vykonávať práce na Stavenisku v čase potrebnom pre riadne vykonanie Diela v súlade s ustanoveniami Zmluvy, pričom je povinný dodržiavať príslušné Právne predpisy a  podmienky uvedené v rozhodnutiach  a stanoviskách orgánov verejnej moci, </w:t>
            </w:r>
            <w:r w:rsidRPr="00434723">
              <w:rPr>
                <w:rFonts w:cs="Arial"/>
                <w:szCs w:val="22"/>
              </w:rPr>
              <w:lastRenderedPageBreak/>
              <w:t>resp. orgánov územnej samosprávy a iných dotknutých subjektov vzťahujúcich  sa k vykonávaniu Diela.“</w:t>
            </w:r>
          </w:p>
          <w:p w14:paraId="425503F1" w14:textId="77777777" w:rsidR="00EF4E67" w:rsidRDefault="00EF4E67" w:rsidP="00EF4E67">
            <w:pPr>
              <w:jc w:val="both"/>
              <w:rPr>
                <w:rFonts w:cs="Arial"/>
                <w:szCs w:val="22"/>
              </w:rPr>
            </w:pPr>
            <w:r w:rsidRPr="00D24BFB">
              <w:rPr>
                <w:rFonts w:cs="Arial"/>
                <w:bCs/>
                <w:i/>
              </w:rPr>
              <w:t>„</w:t>
            </w:r>
            <w:r w:rsidRPr="00D24BFB">
              <w:rPr>
                <w:rFonts w:cs="Arial"/>
                <w:i/>
                <w:iCs/>
                <w:szCs w:val="22"/>
              </w:rPr>
              <w:t>Zhotoviteľ je oprávnený na Stavenisku vykonávať práce v nepretržitom zmenovom pracovnom režime, a to v miestne uznaných dňoch pracovného pokoja alebo mimo</w:t>
            </w:r>
            <w:r>
              <w:rPr>
                <w:rFonts w:cs="Arial"/>
                <w:i/>
                <w:iCs/>
                <w:szCs w:val="22"/>
              </w:rPr>
              <w:t xml:space="preserve"> normálnu</w:t>
            </w:r>
            <w:r w:rsidRPr="00D24BFB">
              <w:rPr>
                <w:rFonts w:cs="Arial"/>
                <w:i/>
                <w:iCs/>
                <w:szCs w:val="22"/>
              </w:rPr>
              <w:t xml:space="preserve"> pracovnú dobu za dodržania všeobecne záväzných právnych predpisov a všeobecne záväzných nariadení platných na mieste výkonu práce</w:t>
            </w:r>
            <w:r w:rsidRPr="00D24BFB">
              <w:rPr>
                <w:rFonts w:cs="Arial"/>
                <w:i/>
                <w:szCs w:val="22"/>
              </w:rPr>
              <w:t>.</w:t>
            </w:r>
          </w:p>
          <w:p w14:paraId="52850DCA" w14:textId="77777777" w:rsidR="00EF4E67" w:rsidRPr="00434723" w:rsidRDefault="00EF4E67" w:rsidP="00EF4E67">
            <w:pPr>
              <w:jc w:val="both"/>
              <w:rPr>
                <w:rFonts w:cs="Arial"/>
                <w:bCs/>
                <w:szCs w:val="22"/>
                <w:lang w:val="sk-SK"/>
              </w:rPr>
            </w:pPr>
          </w:p>
        </w:tc>
      </w:tr>
      <w:tr w:rsidR="00EF4E67" w:rsidRPr="00434723" w14:paraId="3F9C2562" w14:textId="77777777" w:rsidTr="009B6A56">
        <w:trPr>
          <w:trHeight w:val="879"/>
        </w:trPr>
        <w:tc>
          <w:tcPr>
            <w:tcW w:w="1418" w:type="dxa"/>
          </w:tcPr>
          <w:p w14:paraId="1A555E4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80E21EE"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6.7</w:t>
            </w:r>
          </w:p>
        </w:tc>
        <w:tc>
          <w:tcPr>
            <w:tcW w:w="2410" w:type="dxa"/>
          </w:tcPr>
          <w:p w14:paraId="31388F63"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Ochrana zdravia  a bezpečnosť pri práci</w:t>
            </w:r>
          </w:p>
        </w:tc>
        <w:tc>
          <w:tcPr>
            <w:tcW w:w="5811" w:type="dxa"/>
          </w:tcPr>
          <w:p w14:paraId="61E1A054" w14:textId="77777777" w:rsidR="00EF4E67" w:rsidRDefault="00EF4E67" w:rsidP="00EF4E67">
            <w:pPr>
              <w:autoSpaceDE w:val="0"/>
              <w:autoSpaceDN w:val="0"/>
              <w:adjustRightInd w:val="0"/>
              <w:ind w:right="142"/>
              <w:rPr>
                <w:rFonts w:cs="Arial"/>
                <w:szCs w:val="22"/>
                <w:lang w:val="pl-PL" w:eastAsia="sk-SK"/>
              </w:rPr>
            </w:pPr>
            <w:r w:rsidRPr="00434723">
              <w:rPr>
                <w:rFonts w:cs="Arial"/>
                <w:szCs w:val="22"/>
                <w:lang w:val="pl-PL" w:eastAsia="sk-SK"/>
              </w:rPr>
              <w:t>Na začiatku podčlánku vložte text:</w:t>
            </w:r>
          </w:p>
          <w:p w14:paraId="27D0AEC7" w14:textId="77777777" w:rsidR="00EF4E67" w:rsidRPr="00434723" w:rsidRDefault="00EF4E67" w:rsidP="00EF4E67">
            <w:pPr>
              <w:autoSpaceDE w:val="0"/>
              <w:autoSpaceDN w:val="0"/>
              <w:adjustRightInd w:val="0"/>
              <w:ind w:right="142"/>
              <w:rPr>
                <w:rFonts w:cs="Arial"/>
                <w:szCs w:val="22"/>
                <w:lang w:val="pl-PL" w:eastAsia="sk-SK"/>
              </w:rPr>
            </w:pPr>
          </w:p>
          <w:p w14:paraId="0BCDD03A" w14:textId="77777777" w:rsidR="00EF4E67" w:rsidRPr="00434723" w:rsidRDefault="00EF4E67" w:rsidP="00EF4E67">
            <w:pPr>
              <w:autoSpaceDE w:val="0"/>
              <w:autoSpaceDN w:val="0"/>
              <w:adjustRightInd w:val="0"/>
              <w:ind w:right="142"/>
              <w:jc w:val="both"/>
              <w:rPr>
                <w:rFonts w:cs="Arial"/>
                <w:bCs/>
                <w:iCs/>
                <w:szCs w:val="22"/>
                <w:lang w:val="pl-PL"/>
              </w:rPr>
            </w:pPr>
            <w:r w:rsidRPr="00434723">
              <w:rPr>
                <w:rFonts w:cs="Arial"/>
                <w:szCs w:val="22"/>
                <w:lang w:val="pl-PL"/>
              </w:rPr>
              <w:t xml:space="preserve">„Ochranu zdravia a bezpečnosti pri práci je Zhotoviteľ povinný vykonávať v súlade </w:t>
            </w:r>
            <w:r w:rsidRPr="00434723">
              <w:rPr>
                <w:rFonts w:cs="Arial"/>
                <w:bCs/>
                <w:iCs/>
                <w:szCs w:val="22"/>
                <w:lang w:val="pl-PL"/>
              </w:rPr>
              <w:t>s účinnými všeobecne záväznými právnymi predpismi, Plánom BOZP</w:t>
            </w:r>
            <w:r w:rsidRPr="00434723">
              <w:rPr>
                <w:rFonts w:cs="Arial"/>
                <w:bCs/>
                <w:iCs/>
                <w:szCs w:val="22"/>
              </w:rPr>
              <w:t xml:space="preserve"> resp. </w:t>
            </w:r>
            <w:r w:rsidRPr="00434723">
              <w:rPr>
                <w:rFonts w:cs="Arial"/>
                <w:bCs/>
                <w:iCs/>
                <w:szCs w:val="22"/>
                <w:lang w:val="sk-SK"/>
              </w:rPr>
              <w:t>aktualizovaným</w:t>
            </w:r>
            <w:r w:rsidRPr="00434723">
              <w:rPr>
                <w:rFonts w:cs="Arial"/>
                <w:bCs/>
                <w:iCs/>
                <w:szCs w:val="22"/>
              </w:rPr>
              <w:t xml:space="preserve"> Plánom BOZP.</w:t>
            </w:r>
          </w:p>
          <w:p w14:paraId="71BA02EE" w14:textId="77777777" w:rsidR="00EF4E67" w:rsidRPr="00434723" w:rsidRDefault="00EF4E67" w:rsidP="00EF4E67">
            <w:pPr>
              <w:jc w:val="both"/>
              <w:rPr>
                <w:rFonts w:cs="Arial"/>
                <w:szCs w:val="22"/>
                <w:lang w:val="pl-PL" w:eastAsia="sk-SK"/>
              </w:rPr>
            </w:pPr>
          </w:p>
          <w:p w14:paraId="080F57B4" w14:textId="77777777" w:rsidR="00EF4E67" w:rsidRPr="00434723" w:rsidRDefault="00EF4E67" w:rsidP="00EF4E67">
            <w:pPr>
              <w:jc w:val="both"/>
              <w:rPr>
                <w:rFonts w:cs="Arial"/>
                <w:szCs w:val="22"/>
                <w:lang w:eastAsia="sk-SK"/>
              </w:rPr>
            </w:pPr>
            <w:r w:rsidRPr="00434723">
              <w:rPr>
                <w:rFonts w:cs="Arial"/>
                <w:szCs w:val="22"/>
                <w:lang w:val="pl-PL" w:eastAsia="sk-SK"/>
              </w:rPr>
              <w:t>Zhotoviteľ je povinný od  Dátumu začatia prác a počas celej realizácie výstavby</w:t>
            </w:r>
            <w:r w:rsidRPr="00434723">
              <w:rPr>
                <w:rFonts w:cs="Arial"/>
                <w:szCs w:val="22"/>
                <w:lang w:eastAsia="sk-SK"/>
              </w:rPr>
              <w:t xml:space="preserve"> dodržiavať </w:t>
            </w:r>
            <w:r w:rsidR="005E0737">
              <w:rPr>
                <w:rFonts w:cs="Arial"/>
                <w:szCs w:val="22"/>
                <w:lang w:eastAsia="sk-SK"/>
              </w:rPr>
              <w:t xml:space="preserve">Plán BOZP, resp. </w:t>
            </w:r>
            <w:r w:rsidRPr="00434723">
              <w:rPr>
                <w:rFonts w:cs="Arial"/>
                <w:szCs w:val="22"/>
                <w:lang w:eastAsia="sk-SK"/>
              </w:rPr>
              <w:t xml:space="preserve"> aktualizovaný Plán BOZP ako aj ďalšie povinnosti Zhotoviteľovi ustanovené v </w:t>
            </w:r>
            <w:r w:rsidRPr="00434723">
              <w:rPr>
                <w:rFonts w:cs="Arial"/>
                <w:szCs w:val="22"/>
              </w:rPr>
              <w:t>nariadení vlády SR č. 396/2006 Z.z. o minimálnych bezpečnostných a zdravotných požiadavkách na Stavenisko (ďalej len “NV”).</w:t>
            </w:r>
            <w:r w:rsidRPr="00434723">
              <w:rPr>
                <w:rFonts w:cs="Arial"/>
                <w:szCs w:val="22"/>
                <w:lang w:val="sk-SK" w:eastAsia="sk-SK"/>
              </w:rPr>
              <w:t xml:space="preserve"> </w:t>
            </w:r>
          </w:p>
          <w:p w14:paraId="4FA455F4" w14:textId="77777777" w:rsidR="00EF4E67" w:rsidRPr="00434723" w:rsidRDefault="00EF4E67" w:rsidP="00EF4E67">
            <w:pPr>
              <w:jc w:val="both"/>
              <w:rPr>
                <w:rFonts w:cs="Arial"/>
                <w:szCs w:val="22"/>
                <w:lang w:eastAsia="sk-SK"/>
              </w:rPr>
            </w:pPr>
          </w:p>
          <w:p w14:paraId="6E824901"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Technických špecifikáciách. </w:t>
            </w:r>
          </w:p>
          <w:p w14:paraId="1737A3A0" w14:textId="77777777" w:rsidR="00EF4E67" w:rsidRDefault="00EF4E67" w:rsidP="00EF4E67">
            <w:pPr>
              <w:rPr>
                <w:rFonts w:cs="Arial"/>
                <w:szCs w:val="22"/>
                <w:lang w:val="sk-SK" w:eastAsia="sk-SK"/>
              </w:rPr>
            </w:pPr>
          </w:p>
          <w:p w14:paraId="4C8CF921" w14:textId="77777777" w:rsidR="00EF4E67" w:rsidRPr="00686C1D" w:rsidRDefault="00EF4E67" w:rsidP="00EF4E67">
            <w:pPr>
              <w:tabs>
                <w:tab w:val="left" w:pos="426"/>
              </w:tabs>
              <w:jc w:val="both"/>
              <w:rPr>
                <w:rFonts w:cs="Arial"/>
                <w:noProof/>
                <w:szCs w:val="22"/>
                <w:lang w:val="sk-SK" w:eastAsia="sk-SK"/>
              </w:rPr>
            </w:pPr>
            <w:r w:rsidRPr="00686C1D">
              <w:rPr>
                <w:rFonts w:cs="Arial"/>
                <w:noProof/>
                <w:szCs w:val="22"/>
                <w:lang w:val="sk-SK" w:eastAsia="sk-SK"/>
              </w:rPr>
              <w:t>Poverením koordinátora dokumentácie zo strany Objednávateľa podľa ust. § 3 ods. 1 NV nie je dotknutá zodpovednosť Zhotoviteľa za výkon činnosti koordinátora dokumentácie podľa Zmluvy.</w:t>
            </w:r>
          </w:p>
          <w:p w14:paraId="573E562E" w14:textId="77777777" w:rsidR="00EF4E67" w:rsidRPr="00434723" w:rsidRDefault="00EF4E67" w:rsidP="00EF4E67">
            <w:pPr>
              <w:rPr>
                <w:rFonts w:cs="Arial"/>
                <w:szCs w:val="22"/>
                <w:lang w:val="sk-SK" w:eastAsia="sk-SK"/>
              </w:rPr>
            </w:pPr>
          </w:p>
          <w:p w14:paraId="0D7D11D5" w14:textId="77777777" w:rsidR="00EF4E67" w:rsidRPr="00434723" w:rsidRDefault="00EF4E67" w:rsidP="00EF4E67">
            <w:pPr>
              <w:jc w:val="both"/>
              <w:rPr>
                <w:rFonts w:cs="Arial"/>
                <w:szCs w:val="22"/>
                <w:lang w:val="sk-SK" w:eastAsia="sk-SK"/>
              </w:rPr>
            </w:pPr>
            <w:r w:rsidRPr="00434723">
              <w:rPr>
                <w:rFonts w:cs="Arial"/>
                <w:szCs w:val="22"/>
                <w:lang w:val="sk-SK" w:eastAsia="sk-SK"/>
              </w:rPr>
              <w:t>Zhotoviteľ je povinný prostredníctvom koordinátora dokumentácie meniť a dopĺnať do podrobností  Plán BOZP,  ktorý je súčasťou Dokumentácie poskytnutej Objednávateľom a to</w:t>
            </w:r>
            <w:r w:rsidRPr="00434723">
              <w:rPr>
                <w:rFonts w:cs="Arial"/>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434723">
              <w:rPr>
                <w:rFonts w:cs="Arial"/>
                <w:szCs w:val="22"/>
                <w:lang w:val="sk-SK" w:eastAsia="sk-SK"/>
              </w:rPr>
              <w:t xml:space="preserve">. </w:t>
            </w:r>
            <w:r>
              <w:rPr>
                <w:rFonts w:cs="Arial"/>
                <w:szCs w:val="22"/>
                <w:lang w:val="sk-SK" w:eastAsia="sk-SK"/>
              </w:rPr>
              <w:t xml:space="preserve"> </w:t>
            </w:r>
          </w:p>
          <w:p w14:paraId="1221DA2B" w14:textId="77777777" w:rsidR="00EF4E67" w:rsidRPr="00434723" w:rsidRDefault="00EF4E67" w:rsidP="00EF4E67">
            <w:pPr>
              <w:rPr>
                <w:rFonts w:cs="Arial"/>
                <w:szCs w:val="22"/>
                <w:lang w:val="sk-SK" w:eastAsia="sk-SK"/>
              </w:rPr>
            </w:pPr>
          </w:p>
          <w:p w14:paraId="37BB6988"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zmenený a doplnený  Plán BOZP (ďalej len „aktualizovaný Plán BOZP“) predložiť Stavebnotechnickému </w:t>
            </w:r>
            <w:r w:rsidR="00D267B7" w:rsidRPr="00434723">
              <w:rPr>
                <w:rFonts w:cs="Arial"/>
                <w:szCs w:val="22"/>
                <w:lang w:val="sk-SK" w:eastAsia="sk-SK"/>
              </w:rPr>
              <w:t>dozor</w:t>
            </w:r>
            <w:r w:rsidR="00D267B7">
              <w:rPr>
                <w:rFonts w:cs="Arial"/>
                <w:szCs w:val="22"/>
                <w:lang w:val="sk-SK" w:eastAsia="sk-SK"/>
              </w:rPr>
              <w:t>u</w:t>
            </w:r>
            <w:r w:rsidR="00D267B7" w:rsidRPr="00434723">
              <w:rPr>
                <w:rFonts w:cs="Arial"/>
                <w:szCs w:val="22"/>
                <w:lang w:val="sk-SK" w:eastAsia="sk-SK"/>
              </w:rPr>
              <w:t xml:space="preserve"> </w:t>
            </w:r>
            <w:r w:rsidRPr="00434723">
              <w:rPr>
                <w:rFonts w:cs="Arial"/>
                <w:szCs w:val="22"/>
                <w:lang w:val="sk-SK" w:eastAsia="sk-SK"/>
              </w:rPr>
              <w:t xml:space="preserve">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w:t>
            </w:r>
            <w:r w:rsidRPr="00434723">
              <w:rPr>
                <w:rFonts w:cs="Arial"/>
                <w:szCs w:val="22"/>
                <w:lang w:val="sk-SK" w:eastAsia="sk-SK"/>
              </w:rPr>
              <w:lastRenderedPageBreak/>
              <w:t xml:space="preserve">Pláne BOZP  preukazne oboznámiť všetky právnické a fyzické osoby na Stavenisku. </w:t>
            </w:r>
          </w:p>
          <w:p w14:paraId="2BCC4BF1" w14:textId="77777777" w:rsidR="00EF4E67" w:rsidRPr="00434723" w:rsidRDefault="00EF4E67" w:rsidP="00EF4E67">
            <w:pPr>
              <w:rPr>
                <w:rFonts w:cs="Arial"/>
                <w:szCs w:val="22"/>
                <w:lang w:val="sk-SK" w:eastAsia="sk-SK"/>
              </w:rPr>
            </w:pPr>
          </w:p>
          <w:p w14:paraId="578A259B" w14:textId="77777777" w:rsidR="00EF4E67" w:rsidRPr="00434723" w:rsidRDefault="00EF4E67" w:rsidP="00EF4E67">
            <w:pPr>
              <w:jc w:val="both"/>
              <w:rPr>
                <w:rFonts w:cs="Arial"/>
                <w:szCs w:val="22"/>
                <w:lang w:eastAsia="sk-SK"/>
              </w:rPr>
            </w:pPr>
            <w:r w:rsidRPr="00434723">
              <w:rPr>
                <w:rFonts w:cs="Arial"/>
                <w:szCs w:val="22"/>
                <w:lang w:eastAsia="sk-SK"/>
              </w:rPr>
              <w:t>Operatívne úpravy Plánu BOZP zabezpečí Objednávateľ prostredníctvom koordinátora bezpečnosti z tímu Stavebnotechnického dozora, s ktorým je koordinátor dokumentácie povinný spolupracovať.</w:t>
            </w:r>
          </w:p>
          <w:p w14:paraId="69D188F7" w14:textId="77777777" w:rsidR="00EF4E67" w:rsidRPr="00434723" w:rsidRDefault="00EF4E67" w:rsidP="00EF4E67">
            <w:pPr>
              <w:rPr>
                <w:rFonts w:cs="Arial"/>
                <w:szCs w:val="22"/>
                <w:lang w:eastAsia="sk-SK"/>
              </w:rPr>
            </w:pPr>
          </w:p>
          <w:p w14:paraId="26806DE2" w14:textId="77777777" w:rsidR="00EF4E67" w:rsidRPr="00434723" w:rsidRDefault="00EF4E67" w:rsidP="00EF4E67">
            <w:pPr>
              <w:jc w:val="both"/>
              <w:rPr>
                <w:rFonts w:cs="Arial"/>
                <w:szCs w:val="22"/>
                <w:lang w:val="sk-SK" w:eastAsia="sk-SK"/>
              </w:rPr>
            </w:pPr>
            <w:r w:rsidRPr="00434723">
              <w:rPr>
                <w:rFonts w:cs="Arial"/>
                <w:szCs w:val="22"/>
                <w:lang w:val="sk-SK" w:eastAsia="sk-SK"/>
              </w:rPr>
              <w:t>Odsúhlasenie aktualizovaného Plánu BOZP Objednávateľom a</w:t>
            </w:r>
            <w:r>
              <w:rPr>
                <w:rFonts w:cs="Arial"/>
                <w:szCs w:val="22"/>
                <w:lang w:val="sk-SK" w:eastAsia="sk-SK"/>
              </w:rPr>
              <w:t> </w:t>
            </w:r>
            <w:r w:rsidRPr="00434723">
              <w:rPr>
                <w:rFonts w:cs="Arial"/>
                <w:szCs w:val="22"/>
                <w:lang w:val="sk-SK" w:eastAsia="sk-SK"/>
              </w:rPr>
              <w:t>Stavebnotechnickým</w:t>
            </w:r>
            <w:r>
              <w:rPr>
                <w:rFonts w:cs="Arial"/>
                <w:szCs w:val="22"/>
                <w:lang w:val="sk-SK" w:eastAsia="sk-SK"/>
              </w:rPr>
              <w:t xml:space="preserve"> </w:t>
            </w:r>
            <w:r w:rsidRPr="00434723">
              <w:rPr>
                <w:rFonts w:cs="Arial"/>
                <w:szCs w:val="22"/>
                <w:lang w:val="sk-SK" w:eastAsia="sk-SK"/>
              </w:rPr>
              <w:t>dozorom  nezbavuje Zhotoviteľa  zodpovednosti za úplnosť a správnosť aktualizovaného Plánu BOZP v zmysle všeobecne záväzných právnych predpisov.</w:t>
            </w:r>
          </w:p>
          <w:p w14:paraId="28043E23" w14:textId="77777777" w:rsidR="00EF4E67" w:rsidRPr="00434723" w:rsidRDefault="00EF4E67" w:rsidP="00EF4E67">
            <w:pPr>
              <w:rPr>
                <w:rFonts w:cs="Arial"/>
                <w:szCs w:val="22"/>
                <w:lang w:val="sk-SK" w:eastAsia="sk-SK"/>
              </w:rPr>
            </w:pPr>
          </w:p>
          <w:p w14:paraId="45D07FAF" w14:textId="77777777" w:rsidR="00EF4E67" w:rsidRPr="00434723" w:rsidRDefault="00EF4E67" w:rsidP="00EF4E67">
            <w:pPr>
              <w:jc w:val="both"/>
              <w:rPr>
                <w:rFonts w:cs="Arial"/>
                <w:bCs/>
                <w:szCs w:val="22"/>
              </w:rPr>
            </w:pPr>
            <w:r w:rsidRPr="00434723">
              <w:rPr>
                <w:rFonts w:cs="Arial"/>
                <w:bCs/>
                <w:szCs w:val="22"/>
              </w:rPr>
              <w:t xml:space="preserve">V prípade, ak Zhotoviteľ bezodkladne nedoručí Objednávateľovi aktualizovaný Plán BOZP </w:t>
            </w:r>
            <w:r w:rsidRPr="00434723">
              <w:rPr>
                <w:rFonts w:cs="Arial"/>
                <w:szCs w:val="22"/>
                <w:lang w:eastAsia="sk-SK"/>
              </w:rPr>
              <w:t xml:space="preserve"> ani do 3 dní odo dňa doručenia písomnej výzvy Objednávateľa alebo Stavebnotechnického dozora na splnenie predmetnej povinnosti, </w:t>
            </w:r>
            <w:r w:rsidRPr="00434723">
              <w:rPr>
                <w:rFonts w:cs="Arial"/>
                <w:bCs/>
                <w:szCs w:val="22"/>
              </w:rPr>
              <w:t xml:space="preserve">vzniká Objednávateľovi nárok na zaplatenie zmluvnej pokuty vo výške 500,- EUR (slovom: päťsto EUR) za každý deň omeškania až do splnenia uvedenej povinnosti. </w:t>
            </w:r>
          </w:p>
          <w:p w14:paraId="6ABF348A" w14:textId="77777777" w:rsidR="00EF4E67" w:rsidRPr="00434723" w:rsidRDefault="00EF4E67" w:rsidP="00EF4E67">
            <w:pPr>
              <w:tabs>
                <w:tab w:val="left" w:pos="1800"/>
              </w:tabs>
              <w:jc w:val="both"/>
              <w:rPr>
                <w:rFonts w:cs="Arial"/>
                <w:szCs w:val="22"/>
                <w:lang w:eastAsia="sk-SK"/>
              </w:rPr>
            </w:pPr>
          </w:p>
          <w:p w14:paraId="444F756A" w14:textId="77777777" w:rsidR="00EF4E67" w:rsidRPr="00FA0B20" w:rsidRDefault="00EF4E67" w:rsidP="00EF4E67">
            <w:pPr>
              <w:pStyle w:val="NoIndent"/>
              <w:jc w:val="both"/>
              <w:rPr>
                <w:rFonts w:ascii="Arial" w:hAnsi="Arial" w:cs="Arial"/>
                <w:bCs/>
                <w:color w:val="auto"/>
                <w:szCs w:val="22"/>
                <w:lang w:val="sk-SK"/>
              </w:rPr>
            </w:pPr>
            <w:r w:rsidRPr="00FA0B20">
              <w:rPr>
                <w:rFonts w:ascii="Arial" w:hAnsi="Arial" w:cs="Arial"/>
                <w:bCs/>
                <w:color w:val="auto"/>
                <w:szCs w:val="22"/>
                <w:lang w:val="sk-SK"/>
              </w:rPr>
              <w:t>V prípade, ak Zhotoviteľ nesplní iné povinnosti koordinátora dokumentácie podľa Zmluvy, vzniká Objednávateľovi nárok na zaplatenie zmluvnej pokuty vo výške 1</w:t>
            </w:r>
            <w:r>
              <w:rPr>
                <w:rFonts w:ascii="Arial" w:hAnsi="Arial" w:cs="Arial"/>
                <w:bCs/>
                <w:color w:val="auto"/>
                <w:szCs w:val="22"/>
                <w:lang w:val="sk-SK"/>
              </w:rPr>
              <w:t>.</w:t>
            </w:r>
            <w:r w:rsidRPr="00FA0B20">
              <w:rPr>
                <w:rFonts w:ascii="Arial" w:hAnsi="Arial" w:cs="Arial"/>
                <w:bCs/>
                <w:color w:val="auto"/>
                <w:szCs w:val="22"/>
                <w:lang w:val="sk-SK"/>
              </w:rPr>
              <w:t xml:space="preserve">000,- EUR (slovom: tisíc EUR), a to za každé porušenie  povinnosti. </w:t>
            </w:r>
          </w:p>
          <w:p w14:paraId="375830D6" w14:textId="77777777" w:rsidR="00EF4E67" w:rsidRPr="007008A6" w:rsidRDefault="00EF4E67" w:rsidP="00EF4E67">
            <w:pPr>
              <w:pStyle w:val="NoIndent"/>
              <w:jc w:val="both"/>
              <w:rPr>
                <w:rFonts w:ascii="Arial" w:hAnsi="Arial" w:cs="Arial"/>
                <w:bCs/>
                <w:szCs w:val="22"/>
                <w:lang w:val="sk-SK"/>
              </w:rPr>
            </w:pPr>
          </w:p>
          <w:p w14:paraId="4D56469A" w14:textId="77777777" w:rsidR="00EF4E67" w:rsidRDefault="00EF4E67" w:rsidP="00EF4E67">
            <w:pPr>
              <w:tabs>
                <w:tab w:val="left" w:pos="1800"/>
              </w:tabs>
              <w:jc w:val="both"/>
              <w:rPr>
                <w:rFonts w:eastAsia="Arial Unicode MS" w:cs="Arial"/>
                <w:szCs w:val="22"/>
              </w:rPr>
            </w:pPr>
            <w:r w:rsidRPr="00434723">
              <w:rPr>
                <w:rFonts w:eastAsia="Arial Unicode MS" w:cs="Arial"/>
                <w:szCs w:val="22"/>
              </w:rPr>
              <w:t xml:space="preserve">Zhotoviteľ je povinný vypracovať návrh </w:t>
            </w:r>
            <w:r w:rsidRPr="00434723">
              <w:rPr>
                <w:rFonts w:eastAsia="Arial Unicode MS" w:cs="Arial"/>
                <w:bCs/>
                <w:szCs w:val="22"/>
              </w:rPr>
              <w:t>Dohody o vytvorení podmienok bezpečnosti a ochrany zdravia pri práci (BOZP) na spoločnom pracovisku s ďalšími zhotoviteľmi Objednávateľa</w:t>
            </w:r>
            <w:r w:rsidRPr="00434723">
              <w:rPr>
                <w:rFonts w:eastAsia="Arial Unicode MS" w:cs="Arial"/>
                <w:szCs w:val="22"/>
              </w:rPr>
              <w:t xml:space="preserve"> podľa § 18 zákona č. 124/2006 Z.z.</w:t>
            </w:r>
            <w:r w:rsidRPr="00434723">
              <w:rPr>
                <w:rFonts w:cs="Arial"/>
                <w:szCs w:val="22"/>
              </w:rPr>
              <w:t xml:space="preserve"> </w:t>
            </w:r>
            <w:r w:rsidRPr="00434723">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01DF5904" w14:textId="77777777" w:rsidR="00EF4E67" w:rsidRPr="00434723" w:rsidRDefault="00EF4E67" w:rsidP="00EF4E67">
            <w:pPr>
              <w:tabs>
                <w:tab w:val="left" w:pos="1800"/>
              </w:tabs>
              <w:jc w:val="both"/>
              <w:rPr>
                <w:rFonts w:eastAsia="Arial Unicode MS" w:cs="Arial"/>
                <w:szCs w:val="22"/>
              </w:rPr>
            </w:pPr>
          </w:p>
          <w:p w14:paraId="7066A479" w14:textId="77777777" w:rsidR="00EF4E67" w:rsidRDefault="00EF4E67" w:rsidP="00EF4E67">
            <w:pPr>
              <w:jc w:val="both"/>
              <w:rPr>
                <w:rFonts w:cs="Arial"/>
                <w:bCs/>
                <w:szCs w:val="22"/>
              </w:rPr>
            </w:pPr>
            <w:r w:rsidRPr="00434723">
              <w:rPr>
                <w:rFonts w:cs="Arial"/>
                <w:bCs/>
                <w:szCs w:val="22"/>
              </w:rPr>
              <w:t xml:space="preserve">V prípade, ak Zhotoviteľ nevypracuje alebo nepredloží Stavebnotechnickému dozoru </w:t>
            </w:r>
            <w:r w:rsidRPr="00434723">
              <w:rPr>
                <w:rFonts w:eastAsia="Arial Unicode MS" w:cs="Arial"/>
                <w:szCs w:val="22"/>
              </w:rPr>
              <w:t xml:space="preserve">návrh </w:t>
            </w:r>
            <w:r w:rsidRPr="00434723">
              <w:rPr>
                <w:rFonts w:eastAsia="Arial Unicode MS" w:cs="Arial"/>
                <w:bCs/>
                <w:szCs w:val="22"/>
              </w:rPr>
              <w:t>Dohody o vytvorení podmienok bezpečnosti a ochrany zdravia pri práci (BOZP) na spoločnom pracovisku s ďalšími zhotoviteľmi</w:t>
            </w:r>
            <w:r w:rsidRPr="00434723">
              <w:rPr>
                <w:rFonts w:cs="Arial"/>
                <w:bCs/>
                <w:szCs w:val="22"/>
                <w:lang w:eastAsia="sk-SK"/>
              </w:rPr>
              <w:t>,</w:t>
            </w:r>
            <w:r w:rsidRPr="00434723">
              <w:rPr>
                <w:rFonts w:cs="Arial"/>
                <w:bCs/>
                <w:szCs w:val="22"/>
              </w:rPr>
              <w:t xml:space="preserve"> vzniká Objednávateľovi nárok na zaplatenie zmluvnej pokuty vo výške 500,- EUR (slovom: päťsto EUR) za každý deň, pokiaľ porušenie povinnosti trvá. </w:t>
            </w:r>
          </w:p>
          <w:p w14:paraId="2CC0B4BD" w14:textId="77777777" w:rsidR="00EF4E67" w:rsidRPr="00434723" w:rsidRDefault="00EF4E67" w:rsidP="00EF4E67">
            <w:pPr>
              <w:jc w:val="both"/>
              <w:rPr>
                <w:rFonts w:cs="Arial"/>
                <w:color w:val="000000"/>
                <w:szCs w:val="22"/>
                <w:lang w:val="sk-SK" w:eastAsia="sk-SK"/>
              </w:rPr>
            </w:pPr>
          </w:p>
          <w:p w14:paraId="77E28E19" w14:textId="77777777" w:rsidR="00EF4E67" w:rsidRPr="00434723" w:rsidRDefault="00EF4E67" w:rsidP="00EF4E67">
            <w:pPr>
              <w:jc w:val="both"/>
              <w:rPr>
                <w:rFonts w:cs="Arial"/>
                <w:szCs w:val="22"/>
                <w:lang w:val="sk-SK"/>
              </w:rPr>
            </w:pPr>
            <w:r w:rsidRPr="00434723">
              <w:rPr>
                <w:rFonts w:cs="Arial"/>
                <w:color w:val="000000"/>
                <w:szCs w:val="22"/>
                <w:lang w:val="sk-SK"/>
              </w:rPr>
              <w:t>Objednávateľovi vzniká voči Zhotoviteľovi nárok na zaplatenie zmluvnej pokuty za nasledujúce porušenia povinností v oblasti BOZP, OPP :</w:t>
            </w:r>
            <w:r w:rsidRPr="007008A6">
              <w:rPr>
                <w:rStyle w:val="Odkaznakomentr"/>
                <w:rFonts w:cs="Arial"/>
                <w:sz w:val="22"/>
                <w:szCs w:val="22"/>
                <w:lang w:val="sk-SK"/>
              </w:rPr>
              <w:t>  </w:t>
            </w:r>
          </w:p>
          <w:p w14:paraId="4972544F" w14:textId="77777777" w:rsidR="00EF4E67" w:rsidRPr="00434723" w:rsidRDefault="00EF4E67" w:rsidP="00EF4E67">
            <w:pPr>
              <w:jc w:val="both"/>
              <w:rPr>
                <w:rFonts w:cs="Arial"/>
                <w:szCs w:val="22"/>
                <w:lang w:val="sk-SK"/>
              </w:rPr>
            </w:pPr>
          </w:p>
          <w:p w14:paraId="42194506"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nepoužívanie ochranných prilieb a iných osobných ochranných pracovných prostriedkov vo </w:t>
            </w:r>
            <w:r w:rsidRPr="00434723">
              <w:rPr>
                <w:rFonts w:cs="Arial"/>
                <w:szCs w:val="22"/>
                <w:lang w:val="sk-SK"/>
              </w:rPr>
              <w:lastRenderedPageBreak/>
              <w:t>výške 100,- EUR (slovom: sto eur) za každého zamestnanca a pracovníka Personálu Zhotoviteľa,</w:t>
            </w:r>
          </w:p>
          <w:p w14:paraId="5E79C75A"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w:t>
            </w:r>
            <w:r>
              <w:rPr>
                <w:rFonts w:cs="Arial"/>
                <w:szCs w:val="22"/>
                <w:lang w:val="sk-SK"/>
              </w:rPr>
              <w:t>5</w:t>
            </w:r>
            <w:r w:rsidRPr="00434723">
              <w:rPr>
                <w:rFonts w:cs="Arial"/>
                <w:szCs w:val="22"/>
                <w:lang w:val="sk-SK"/>
              </w:rPr>
              <w:t xml:space="preserve">00,- EUR (slovom: </w:t>
            </w:r>
            <w:r>
              <w:rPr>
                <w:rFonts w:cs="Arial"/>
                <w:szCs w:val="22"/>
                <w:lang w:val="sk-SK"/>
              </w:rPr>
              <w:t>päť</w:t>
            </w:r>
            <w:r w:rsidRPr="00434723">
              <w:rPr>
                <w:rFonts w:cs="Arial"/>
                <w:szCs w:val="22"/>
                <w:lang w:val="sk-SK"/>
              </w:rPr>
              <w:t>sto eur) za každého zamestnanca a pracovníka Personálu Zhotoviteľa,</w:t>
            </w:r>
          </w:p>
          <w:p w14:paraId="00E1AF2D"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za opätovné zaradenie zamestnanca na práce po písomnom vykázaní zo stavby alebo Staveniska vo výške 1000,- EUR (slovom: tisíc eur) za každého zamestnanca a pracovníka Personálu Zhotoviteľa,</w:t>
            </w:r>
          </w:p>
          <w:p w14:paraId="6D09FEE7" w14:textId="77777777" w:rsidR="00EF4E67" w:rsidRPr="00434723" w:rsidRDefault="00EF4E67" w:rsidP="00EF4E67">
            <w:pPr>
              <w:numPr>
                <w:ilvl w:val="1"/>
                <w:numId w:val="26"/>
              </w:numPr>
              <w:tabs>
                <w:tab w:val="clear" w:pos="709"/>
              </w:tabs>
              <w:ind w:left="744" w:hanging="425"/>
              <w:jc w:val="both"/>
              <w:rPr>
                <w:rFonts w:cs="Arial"/>
                <w:szCs w:val="22"/>
              </w:rPr>
            </w:pPr>
            <w:r w:rsidRPr="00434723">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3384CE8B" w14:textId="1A8C0B2C"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w:t>
            </w:r>
            <w:r w:rsidRPr="00434723">
              <w:rPr>
                <w:rFonts w:cs="Arial"/>
                <w:szCs w:val="22"/>
              </w:rPr>
              <w:t>za nedodržanie povinností vyplývajúcich </w:t>
            </w:r>
            <w:r w:rsidR="0008060E">
              <w:rPr>
                <w:rFonts w:cs="Arial"/>
                <w:szCs w:val="22"/>
              </w:rPr>
              <w:t xml:space="preserve">z </w:t>
            </w:r>
            <w:r w:rsidRPr="00434723">
              <w:rPr>
                <w:rFonts w:cs="Arial"/>
                <w:szCs w:val="22"/>
              </w:rPr>
              <w:t>havarijných plánov</w:t>
            </w:r>
            <w:r>
              <w:rPr>
                <w:rFonts w:cs="Arial"/>
                <w:szCs w:val="22"/>
              </w:rPr>
              <w:t xml:space="preserve"> a za nedodržanie plánu odpadového hospodárstva</w:t>
            </w:r>
            <w:r w:rsidRPr="00434723">
              <w:rPr>
                <w:rFonts w:cs="Arial"/>
                <w:szCs w:val="22"/>
              </w:rPr>
              <w:t xml:space="preserve"> vo výške 100,- EUR (slovom: sto eur) za každé porušenie,</w:t>
            </w:r>
          </w:p>
          <w:p w14:paraId="08F47BCC" w14:textId="77777777"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xml:space="preserve">  za neoprávnené používanie technických zariadení a vyhradených technických zariadení bez platných užívacích osvedčení  vo výške 100,- EUR (slovom: sto eur) za každé porušenie,</w:t>
            </w:r>
          </w:p>
          <w:p w14:paraId="263DF7A9" w14:textId="77777777" w:rsidR="00EF4E67"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za chýbajúce doklady a oprávnenia zamestnanca a pracovníka Personálu Zhotoviteľa vo výške 100,- EUR (slovom: sto eur) za každého zamestnanca a pracovníka Personálu Zhotoviteľa</w:t>
            </w:r>
            <w:r>
              <w:rPr>
                <w:rFonts w:cs="Arial"/>
                <w:szCs w:val="22"/>
                <w:lang w:val="pl-PL"/>
              </w:rPr>
              <w:t>,</w:t>
            </w:r>
          </w:p>
          <w:p w14:paraId="61CC7ED9" w14:textId="77777777" w:rsidR="0008060E" w:rsidRDefault="00EF4E67" w:rsidP="0008060E">
            <w:pPr>
              <w:numPr>
                <w:ilvl w:val="1"/>
                <w:numId w:val="26"/>
              </w:numPr>
              <w:ind w:left="742" w:hanging="425"/>
              <w:jc w:val="both"/>
              <w:rPr>
                <w:rFonts w:cs="Arial"/>
                <w:szCs w:val="22"/>
                <w:lang w:val="pl-PL"/>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r w:rsidR="0008060E">
              <w:rPr>
                <w:rFonts w:cs="Arial"/>
                <w:szCs w:val="22"/>
                <w:lang w:val="pl-PL"/>
              </w:rPr>
              <w:t>,</w:t>
            </w:r>
          </w:p>
          <w:p w14:paraId="6EB4C059" w14:textId="0AF41F13" w:rsidR="0008060E" w:rsidRPr="0008060E" w:rsidRDefault="0008060E" w:rsidP="0008060E">
            <w:pPr>
              <w:numPr>
                <w:ilvl w:val="1"/>
                <w:numId w:val="26"/>
              </w:numPr>
              <w:tabs>
                <w:tab w:val="clear" w:pos="709"/>
              </w:tabs>
              <w:ind w:left="744" w:hanging="425"/>
              <w:jc w:val="both"/>
              <w:rPr>
                <w:rFonts w:cs="Arial"/>
                <w:szCs w:val="22"/>
                <w:lang w:val="sk-SK"/>
              </w:rPr>
            </w:pPr>
            <w:r>
              <w:rPr>
                <w:rFonts w:cs="Arial"/>
                <w:szCs w:val="22"/>
                <w:lang w:val="pl-PL"/>
              </w:rPr>
              <w:t xml:space="preserve">za nepredloženie </w:t>
            </w:r>
            <w:r w:rsidRPr="0008060E">
              <w:rPr>
                <w:rFonts w:cs="Arial"/>
                <w:szCs w:val="22"/>
                <w:lang w:val="sk-SK"/>
              </w:rPr>
              <w:t>havarijn</w:t>
            </w:r>
            <w:r>
              <w:rPr>
                <w:rFonts w:cs="Arial"/>
                <w:szCs w:val="22"/>
                <w:lang w:val="sk-SK"/>
              </w:rPr>
              <w:t>ého/ých</w:t>
            </w:r>
            <w:r w:rsidRPr="0008060E">
              <w:rPr>
                <w:rFonts w:cs="Arial"/>
                <w:szCs w:val="22"/>
                <w:lang w:val="sk-SK"/>
              </w:rPr>
              <w:t xml:space="preserve"> plán</w:t>
            </w:r>
            <w:r>
              <w:rPr>
                <w:rFonts w:cs="Arial"/>
                <w:szCs w:val="22"/>
                <w:lang w:val="sk-SK"/>
              </w:rPr>
              <w:t>u/ov</w:t>
            </w:r>
            <w:r w:rsidRPr="0008060E">
              <w:rPr>
                <w:rFonts w:cs="Arial"/>
                <w:szCs w:val="22"/>
                <w:lang w:val="sk-SK"/>
              </w:rPr>
              <w:t xml:space="preserve"> </w:t>
            </w:r>
            <w:r>
              <w:rPr>
                <w:rFonts w:cs="Arial"/>
                <w:szCs w:val="22"/>
                <w:lang w:val="sk-SK"/>
              </w:rPr>
              <w:t>najneskôr k Dátumu zač</w:t>
            </w:r>
            <w:r w:rsidRPr="0008060E">
              <w:rPr>
                <w:rFonts w:cs="Arial"/>
                <w:szCs w:val="22"/>
                <w:lang w:val="sk-SK"/>
              </w:rPr>
              <w:t xml:space="preserve">atia stavebných prác (v zmysle podčl. 8.1), </w:t>
            </w:r>
            <w:r>
              <w:rPr>
                <w:rFonts w:cs="Arial"/>
                <w:szCs w:val="22"/>
                <w:lang w:val="sk-SK"/>
              </w:rPr>
              <w:t xml:space="preserve">a to </w:t>
            </w:r>
            <w:r w:rsidRPr="0008060E">
              <w:rPr>
                <w:rFonts w:cs="Arial"/>
                <w:szCs w:val="22"/>
                <w:lang w:val="sk-SK"/>
              </w:rPr>
              <w:t xml:space="preserve">vo výške    5 000 EUR za </w:t>
            </w:r>
            <w:r>
              <w:rPr>
                <w:rFonts w:cs="Arial"/>
                <w:szCs w:val="22"/>
                <w:lang w:val="sk-SK"/>
              </w:rPr>
              <w:t xml:space="preserve">každé jednotlivé porušenie povinnosti predloženia </w:t>
            </w:r>
            <w:r w:rsidRPr="0008060E">
              <w:rPr>
                <w:rFonts w:cs="Arial"/>
                <w:szCs w:val="22"/>
                <w:lang w:val="sk-SK"/>
              </w:rPr>
              <w:t>vyhotoveného havarijného</w:t>
            </w:r>
            <w:r>
              <w:rPr>
                <w:rFonts w:cs="Arial"/>
                <w:szCs w:val="22"/>
                <w:lang w:val="sk-SK"/>
              </w:rPr>
              <w:t>/ych</w:t>
            </w:r>
            <w:r w:rsidRPr="0008060E">
              <w:rPr>
                <w:rFonts w:cs="Arial"/>
                <w:szCs w:val="22"/>
                <w:lang w:val="sk-SK"/>
              </w:rPr>
              <w:t xml:space="preserve"> plánu.</w:t>
            </w:r>
          </w:p>
          <w:p w14:paraId="3252CADD" w14:textId="502A01F1" w:rsidR="00EF4E67" w:rsidRPr="00434723" w:rsidRDefault="00EF4E67" w:rsidP="007D53A8">
            <w:pPr>
              <w:ind w:left="744"/>
              <w:jc w:val="both"/>
              <w:rPr>
                <w:rFonts w:cs="Arial"/>
                <w:szCs w:val="22"/>
                <w:lang w:val="pl-PL"/>
              </w:rPr>
            </w:pPr>
          </w:p>
          <w:p w14:paraId="2D3D4A2A" w14:textId="77777777" w:rsidR="00EF4E67" w:rsidRPr="00434723" w:rsidRDefault="00EF4E67" w:rsidP="00EF4E67">
            <w:pPr>
              <w:jc w:val="both"/>
              <w:rPr>
                <w:rFonts w:cs="Arial"/>
                <w:szCs w:val="22"/>
                <w:lang w:val="pl-PL"/>
              </w:rPr>
            </w:pPr>
          </w:p>
          <w:p w14:paraId="23530AD8" w14:textId="77777777" w:rsidR="00EF4E67" w:rsidRPr="00434723" w:rsidRDefault="00EF4E67" w:rsidP="00EF4E67">
            <w:pPr>
              <w:ind w:left="34"/>
              <w:jc w:val="both"/>
              <w:rPr>
                <w:rFonts w:cs="Arial"/>
                <w:szCs w:val="22"/>
                <w:lang w:val="pl-PL"/>
              </w:rPr>
            </w:pPr>
            <w:r w:rsidRPr="00434723">
              <w:rPr>
                <w:rFonts w:cs="Arial"/>
                <w:szCs w:val="22"/>
                <w:lang w:val="pl-PL"/>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43D3D54A" w14:textId="77777777" w:rsidR="00EF4E67" w:rsidRPr="00434723" w:rsidRDefault="00EF4E67" w:rsidP="00EF4E67">
            <w:pPr>
              <w:ind w:left="851"/>
              <w:jc w:val="both"/>
              <w:rPr>
                <w:rFonts w:cs="Arial"/>
                <w:szCs w:val="22"/>
                <w:lang w:val="pl-PL"/>
              </w:rPr>
            </w:pPr>
          </w:p>
          <w:p w14:paraId="30AA430A" w14:textId="77777777" w:rsidR="00EF4E67" w:rsidRPr="00434723" w:rsidRDefault="00EF4E67" w:rsidP="00EF4E67">
            <w:pPr>
              <w:jc w:val="both"/>
              <w:rPr>
                <w:rFonts w:cs="Arial"/>
                <w:szCs w:val="22"/>
                <w:lang w:val="pl-PL"/>
              </w:rPr>
            </w:pPr>
            <w:r w:rsidRPr="00434723">
              <w:rPr>
                <w:rFonts w:cs="Arial"/>
                <w:szCs w:val="22"/>
                <w:lang w:val="pl-PL"/>
              </w:rPr>
              <w:lastRenderedPageBreak/>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EDA913B" w14:textId="77777777" w:rsidR="00EF4E67" w:rsidRPr="00434723" w:rsidRDefault="00EF4E67" w:rsidP="00EF4E67">
            <w:pPr>
              <w:jc w:val="both"/>
              <w:rPr>
                <w:rFonts w:cs="Arial"/>
                <w:szCs w:val="22"/>
                <w:lang w:val="pl-PL"/>
              </w:rPr>
            </w:pPr>
          </w:p>
          <w:p w14:paraId="7202398E" w14:textId="77777777" w:rsidR="00EF4E67" w:rsidRPr="00434723" w:rsidRDefault="00EF4E67" w:rsidP="00EF4E67">
            <w:pPr>
              <w:jc w:val="both"/>
              <w:rPr>
                <w:rFonts w:cs="Arial"/>
                <w:szCs w:val="22"/>
                <w:lang w:val="pl-PL"/>
              </w:rPr>
            </w:pPr>
            <w:r w:rsidRPr="00434723">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5A66F478" w14:textId="77777777" w:rsidR="00EF4E67" w:rsidRPr="00434723" w:rsidRDefault="00EF4E67" w:rsidP="00EF4E67">
            <w:pPr>
              <w:jc w:val="both"/>
              <w:rPr>
                <w:rFonts w:cs="Arial"/>
                <w:szCs w:val="22"/>
                <w:lang w:val="pl-PL"/>
              </w:rPr>
            </w:pPr>
          </w:p>
          <w:p w14:paraId="3ABD9169" w14:textId="77777777" w:rsidR="00EF4E67" w:rsidRPr="00434723" w:rsidRDefault="00EF4E67" w:rsidP="00EF4E67">
            <w:pPr>
              <w:jc w:val="both"/>
              <w:rPr>
                <w:rFonts w:cs="Arial"/>
                <w:szCs w:val="22"/>
                <w:lang w:val="pl-PL"/>
              </w:rPr>
            </w:pPr>
            <w:r w:rsidRPr="00434723">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Pr>
                <w:rFonts w:cs="Arial"/>
                <w:szCs w:val="22"/>
                <w:lang w:val="pl-PL"/>
              </w:rPr>
              <w:t>h</w:t>
            </w:r>
            <w:r w:rsidRPr="00434723">
              <w:rPr>
                <w:rFonts w:cs="Arial"/>
                <w:szCs w:val="22"/>
                <w:lang w:val="pl-PL"/>
              </w:rPr>
              <w:t>/.</w:t>
            </w:r>
          </w:p>
          <w:p w14:paraId="15803F9D" w14:textId="77777777" w:rsidR="00EF4E67" w:rsidRPr="00434723" w:rsidRDefault="00EF4E67" w:rsidP="00EF4E67">
            <w:pPr>
              <w:jc w:val="both"/>
              <w:rPr>
                <w:rFonts w:cs="Arial"/>
                <w:szCs w:val="22"/>
                <w:lang w:val="pl-PL"/>
              </w:rPr>
            </w:pPr>
          </w:p>
          <w:p w14:paraId="74153509" w14:textId="77777777" w:rsidR="00EF4E67" w:rsidRDefault="00EF4E67" w:rsidP="00EF4E67">
            <w:pPr>
              <w:jc w:val="both"/>
              <w:rPr>
                <w:rFonts w:cs="Arial"/>
                <w:szCs w:val="22"/>
                <w:lang w:val="pl-PL"/>
              </w:rPr>
            </w:pPr>
            <w:r w:rsidRPr="00434723">
              <w:rPr>
                <w:rFonts w:cs="Arial"/>
                <w:szCs w:val="22"/>
                <w:lang w:val="pl-PL"/>
              </w:rPr>
              <w:t xml:space="preserve">Strany sa dohodli, že štvornásobné porušenie tej ktorej povinnosti Zhotoviteľa podľa písm a/ až </w:t>
            </w:r>
            <w:r>
              <w:rPr>
                <w:rFonts w:cs="Arial"/>
                <w:szCs w:val="22"/>
                <w:lang w:val="pl-PL"/>
              </w:rPr>
              <w:t>h</w:t>
            </w:r>
            <w:r w:rsidRPr="00434723">
              <w:rPr>
                <w:rFonts w:cs="Arial"/>
                <w:szCs w:val="22"/>
                <w:lang w:val="pl-PL"/>
              </w:rPr>
              <w:t>/ podľa tohto podčlánku sa považuje za podstatné porušenie Zmluvy, pre ktoré má Objednávateľ právo od Zmluvy odstúpiť.</w:t>
            </w:r>
          </w:p>
          <w:p w14:paraId="6CA093A7" w14:textId="77777777" w:rsidR="00EF4E67" w:rsidRPr="00434723" w:rsidRDefault="00EF4E67" w:rsidP="00EF4E67">
            <w:pPr>
              <w:jc w:val="both"/>
              <w:rPr>
                <w:rFonts w:cs="Arial"/>
                <w:szCs w:val="22"/>
                <w:lang w:val="pl-PL" w:eastAsia="sk-SK"/>
              </w:rPr>
            </w:pPr>
          </w:p>
          <w:p w14:paraId="674D5165" w14:textId="77777777" w:rsidR="00EF4E67" w:rsidRDefault="00EF4E67" w:rsidP="00EF4E67">
            <w:pPr>
              <w:jc w:val="both"/>
              <w:rPr>
                <w:rFonts w:cs="Arial"/>
                <w:szCs w:val="22"/>
                <w:lang w:val="pl-PL"/>
              </w:rPr>
            </w:pPr>
            <w:r w:rsidRPr="00434723">
              <w:rPr>
                <w:rFonts w:cs="Arial"/>
                <w:szCs w:val="22"/>
                <w:lang w:val="pl-PL"/>
              </w:rPr>
              <w:t>Ďalšie podrobnosti sú uvedené v Technických špecifikáciách a v Dokumentácii poskytnutej Objednávateľom.“</w:t>
            </w:r>
          </w:p>
          <w:p w14:paraId="1C3886E8" w14:textId="77777777" w:rsidR="00EF4E67" w:rsidRPr="00434723" w:rsidRDefault="00EF4E67" w:rsidP="00EF4E67">
            <w:pPr>
              <w:jc w:val="both"/>
              <w:rPr>
                <w:rFonts w:cs="Arial"/>
                <w:szCs w:val="22"/>
                <w:lang w:val="pl-PL"/>
              </w:rPr>
            </w:pPr>
          </w:p>
        </w:tc>
      </w:tr>
      <w:tr w:rsidR="00EF4E67" w:rsidRPr="00434723" w14:paraId="53BBB671" w14:textId="77777777" w:rsidTr="009B6A56">
        <w:trPr>
          <w:trHeight w:val="2536"/>
        </w:trPr>
        <w:tc>
          <w:tcPr>
            <w:tcW w:w="1418" w:type="dxa"/>
          </w:tcPr>
          <w:p w14:paraId="6452F5C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DAC5AB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6.8</w:t>
            </w:r>
          </w:p>
        </w:tc>
        <w:tc>
          <w:tcPr>
            <w:tcW w:w="2410" w:type="dxa"/>
          </w:tcPr>
          <w:p w14:paraId="3821F76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Dozor Zhotoviteľa</w:t>
            </w:r>
          </w:p>
        </w:tc>
        <w:tc>
          <w:tcPr>
            <w:tcW w:w="5811" w:type="dxa"/>
          </w:tcPr>
          <w:p w14:paraId="0A1BFB3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podčlánku vložte nasledujúci odsek:</w:t>
            </w:r>
          </w:p>
          <w:p w14:paraId="6E821312" w14:textId="77777777" w:rsidR="00EF4E67" w:rsidRPr="00DA29D7" w:rsidRDefault="00EF4E67" w:rsidP="00EF4E67">
            <w:pPr>
              <w:rPr>
                <w:lang w:val="sk-SK"/>
              </w:rPr>
            </w:pPr>
          </w:p>
          <w:p w14:paraId="0F22976C"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Dozor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szCs w:val="22"/>
                <w:lang w:val="sk-SK"/>
              </w:rPr>
              <w:t xml:space="preserve"> pracovnej </w:t>
            </w:r>
            <w:r w:rsidRPr="00434723">
              <w:rPr>
                <w:rFonts w:ascii="Arial" w:hAnsi="Arial" w:cs="Arial"/>
                <w:bCs/>
                <w:color w:val="auto"/>
                <w:szCs w:val="22"/>
                <w:lang w:val="sk-SK"/>
              </w:rPr>
              <w:t>doby</w:t>
            </w:r>
            <w:r>
              <w:rPr>
                <w:rFonts w:ascii="Arial" w:hAnsi="Arial" w:cs="Arial"/>
                <w:bCs/>
                <w:color w:val="auto"/>
                <w:szCs w:val="22"/>
                <w:lang w:val="sk-SK"/>
              </w:rPr>
              <w:t>.</w:t>
            </w:r>
            <w:r w:rsidRPr="00434723">
              <w:rPr>
                <w:rFonts w:ascii="Arial" w:hAnsi="Arial" w:cs="Arial"/>
                <w:bCs/>
                <w:color w:val="auto"/>
                <w:szCs w:val="22"/>
                <w:lang w:val="sk-SK"/>
              </w:rPr>
              <w:t>.“</w:t>
            </w:r>
          </w:p>
          <w:p w14:paraId="3D17C3B4" w14:textId="77777777" w:rsidR="00EF4E67" w:rsidRPr="007008A6" w:rsidRDefault="00EF4E67" w:rsidP="00EF4E67">
            <w:pPr>
              <w:pStyle w:val="NoIndent"/>
              <w:jc w:val="both"/>
              <w:rPr>
                <w:rFonts w:ascii="Arial" w:hAnsi="Arial" w:cs="Arial"/>
                <w:szCs w:val="22"/>
                <w:lang w:val="sk-SK"/>
              </w:rPr>
            </w:pPr>
          </w:p>
        </w:tc>
      </w:tr>
      <w:tr w:rsidR="00EF4E67" w:rsidRPr="00434723" w14:paraId="40D113E2" w14:textId="77777777" w:rsidTr="009B6A56">
        <w:trPr>
          <w:trHeight w:val="747"/>
        </w:trPr>
        <w:tc>
          <w:tcPr>
            <w:tcW w:w="1418" w:type="dxa"/>
          </w:tcPr>
          <w:p w14:paraId="6352F60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0B5306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6.9</w:t>
            </w:r>
          </w:p>
        </w:tc>
        <w:tc>
          <w:tcPr>
            <w:tcW w:w="2410" w:type="dxa"/>
          </w:tcPr>
          <w:p w14:paraId="420DB7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Personál Zhotoviteľa</w:t>
            </w:r>
          </w:p>
        </w:tc>
        <w:tc>
          <w:tcPr>
            <w:tcW w:w="5811" w:type="dxa"/>
          </w:tcPr>
          <w:p w14:paraId="23512704"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Na konci podčlánku vložte: </w:t>
            </w:r>
          </w:p>
          <w:p w14:paraId="7B5286D6" w14:textId="77777777" w:rsidR="00EF4E67" w:rsidRPr="00644921" w:rsidRDefault="00EF4E67" w:rsidP="00EF4E67">
            <w:pPr>
              <w:rPr>
                <w:lang w:val="sk-SK"/>
              </w:rPr>
            </w:pPr>
          </w:p>
          <w:p w14:paraId="280BBD6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434723" w:rsidDel="00E33922">
              <w:rPr>
                <w:rFonts w:ascii="Arial" w:hAnsi="Arial" w:cs="Arial"/>
                <w:bCs/>
                <w:color w:val="auto"/>
                <w:szCs w:val="22"/>
                <w:lang w:val="sk-SK"/>
              </w:rPr>
              <w:t xml:space="preserve"> </w:t>
            </w:r>
          </w:p>
          <w:p w14:paraId="656DBD0E" w14:textId="77777777" w:rsidR="00EF4E67" w:rsidRPr="00434723" w:rsidRDefault="00EF4E67" w:rsidP="00EF4E67">
            <w:pPr>
              <w:rPr>
                <w:rFonts w:cs="Arial"/>
                <w:szCs w:val="22"/>
                <w:lang w:val="sk-SK"/>
              </w:rPr>
            </w:pPr>
          </w:p>
          <w:p w14:paraId="3DFABB78" w14:textId="77777777" w:rsidR="00EF4E67" w:rsidRDefault="00EF4E67" w:rsidP="00EF4E67">
            <w:pPr>
              <w:jc w:val="both"/>
              <w:rPr>
                <w:rFonts w:cs="Arial"/>
                <w:szCs w:val="22"/>
                <w:lang w:val="sk-SK"/>
              </w:rPr>
            </w:pPr>
            <w:r w:rsidRPr="00434723">
              <w:rPr>
                <w:rFonts w:cs="Arial"/>
                <w:szCs w:val="22"/>
                <w:lang w:val="sk-SK"/>
              </w:rPr>
              <w:t xml:space="preserve">Zhotoviteľ sa zaväzuje vyhotoviť a dokončiť Dielo prostredníctvom tých osôb, ktorými podľa Zákona                      </w:t>
            </w:r>
            <w:r w:rsidRPr="00434723">
              <w:rPr>
                <w:rFonts w:cs="Arial"/>
                <w:szCs w:val="22"/>
                <w:lang w:val="sk-SK"/>
              </w:rPr>
              <w:lastRenderedPageBreak/>
              <w:t>o verejnom obstarávaní preukazoval splnenie podmienok účasti. Zhotoviteľ je oprávnený zmeniť kľúčových odborníkov na stavbe len postupom v súlade s touto Zmluvou, t.j. písomným dodatkom k Zmluve.</w:t>
            </w:r>
          </w:p>
          <w:p w14:paraId="56F6CE52" w14:textId="77777777" w:rsidR="00EF4E67" w:rsidRPr="00434723" w:rsidRDefault="00EF4E67" w:rsidP="00EF4E67">
            <w:pPr>
              <w:jc w:val="both"/>
              <w:rPr>
                <w:rFonts w:cs="Arial"/>
                <w:szCs w:val="22"/>
                <w:lang w:val="sk-SK"/>
              </w:rPr>
            </w:pPr>
          </w:p>
          <w:p w14:paraId="555616E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Zaplatením zmluvnej  pokuty sa nezbavuje Zhotoviteľ povinnosti postupovať pri výmene kľúčových odborníkov na stavbe v súlade s týmto podčlánkom. </w:t>
            </w:r>
          </w:p>
          <w:p w14:paraId="62BA5498" w14:textId="77777777" w:rsidR="00EF4E67" w:rsidRPr="00644921" w:rsidRDefault="00EF4E67" w:rsidP="00EF4E67">
            <w:pPr>
              <w:rPr>
                <w:lang w:val="sk-SK"/>
              </w:rPr>
            </w:pPr>
          </w:p>
          <w:p w14:paraId="214C2489"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1226308" w14:textId="77777777" w:rsidR="00EF4E67" w:rsidRPr="007008A6" w:rsidRDefault="00EF4E67" w:rsidP="00EF4E67">
            <w:pPr>
              <w:pStyle w:val="Odsekzoznamu"/>
              <w:spacing w:after="0" w:line="240" w:lineRule="auto"/>
              <w:ind w:left="360"/>
              <w:jc w:val="both"/>
              <w:rPr>
                <w:rFonts w:ascii="Arial" w:hAnsi="Arial" w:cs="Arial"/>
                <w:lang w:val="sk-SK"/>
              </w:rPr>
            </w:pPr>
          </w:p>
          <w:p w14:paraId="1F3DD36B" w14:textId="77777777" w:rsidR="00EF4E67" w:rsidRDefault="00EF4E67" w:rsidP="00EF4E67">
            <w:pPr>
              <w:pStyle w:val="Odsekzoznamu"/>
              <w:spacing w:after="0" w:line="240" w:lineRule="auto"/>
              <w:ind w:left="0"/>
              <w:jc w:val="both"/>
              <w:rPr>
                <w:rFonts w:ascii="Arial" w:hAnsi="Arial" w:cs="Arial"/>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33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zdroje osoby, ktorej postavenie využil na preukázanie finančného a ekonomického postavenia. </w:t>
            </w:r>
          </w:p>
          <w:p w14:paraId="21E47B7A" w14:textId="77777777" w:rsidR="00EF4E67" w:rsidRDefault="00EF4E67" w:rsidP="00EF4E67">
            <w:pPr>
              <w:pStyle w:val="Odsekzoznamu"/>
              <w:spacing w:after="0" w:line="240" w:lineRule="auto"/>
              <w:ind w:left="0"/>
              <w:jc w:val="both"/>
              <w:rPr>
                <w:rFonts w:ascii="Arial" w:hAnsi="Arial" w:cs="Arial"/>
              </w:rPr>
            </w:pPr>
          </w:p>
          <w:p w14:paraId="5561C0DD" w14:textId="77777777" w:rsidR="00EF4E67" w:rsidRDefault="00EF4E67" w:rsidP="00EF4E67">
            <w:pPr>
              <w:pStyle w:val="Odsekzoznamu"/>
              <w:spacing w:after="0" w:line="240" w:lineRule="auto"/>
              <w:ind w:left="0"/>
              <w:jc w:val="both"/>
              <w:rPr>
                <w:rFonts w:ascii="Arial" w:hAnsi="Arial" w:cs="Arial"/>
                <w:bCs/>
                <w:lang w:val="sk-SK"/>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34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mluvy skutočne používať kapacity osoby, ktorej spôsobilosť využíva na preukázanie technickej spôsobilosti alebo odbornej spôsobilosti.</w:t>
            </w:r>
            <w:r w:rsidRPr="007008A6">
              <w:rPr>
                <w:rFonts w:ascii="Arial" w:hAnsi="Arial" w:cs="Arial"/>
                <w:bCs/>
                <w:lang w:val="sk-SK"/>
              </w:rPr>
              <w:t>“</w:t>
            </w:r>
          </w:p>
          <w:p w14:paraId="2230AFB2" w14:textId="77777777" w:rsidR="00EF4E67" w:rsidRPr="007008A6" w:rsidRDefault="00EF4E67" w:rsidP="00EF4E67">
            <w:pPr>
              <w:pStyle w:val="Odsekzoznamu"/>
              <w:spacing w:after="0" w:line="240" w:lineRule="auto"/>
              <w:ind w:left="0"/>
              <w:jc w:val="both"/>
              <w:rPr>
                <w:rFonts w:ascii="Arial" w:hAnsi="Arial" w:cs="Arial"/>
                <w:lang w:val="sk-SK"/>
              </w:rPr>
            </w:pPr>
          </w:p>
        </w:tc>
      </w:tr>
      <w:tr w:rsidR="00EF4E67" w:rsidRPr="00434723" w14:paraId="1E512A89" w14:textId="77777777" w:rsidTr="009B6A56">
        <w:tc>
          <w:tcPr>
            <w:tcW w:w="1418" w:type="dxa"/>
          </w:tcPr>
          <w:p w14:paraId="2FF4A53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773CA5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t>6.10</w:t>
            </w:r>
          </w:p>
        </w:tc>
        <w:tc>
          <w:tcPr>
            <w:tcW w:w="2410" w:type="dxa"/>
          </w:tcPr>
          <w:p w14:paraId="102703EA"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Záznamy  o Personáli a Zariadení Zhotoviteľa</w:t>
            </w:r>
          </w:p>
        </w:tc>
        <w:tc>
          <w:tcPr>
            <w:tcW w:w="5811" w:type="dxa"/>
          </w:tcPr>
          <w:p w14:paraId="43CDEF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eastAsia="sk-SK"/>
              </w:rPr>
            </w:pPr>
            <w:r w:rsidRPr="00434723">
              <w:rPr>
                <w:rFonts w:ascii="Arial" w:hAnsi="Arial" w:cs="Arial"/>
                <w:color w:val="auto"/>
                <w:szCs w:val="22"/>
                <w:lang w:val="sk-SK" w:eastAsia="sk-SK"/>
              </w:rPr>
              <w:t>Odstráňte celý text podčlánku a nahraďťe ho nasledovným textom: </w:t>
            </w:r>
          </w:p>
          <w:p w14:paraId="4E63B372" w14:textId="77777777" w:rsidR="00EF4E67" w:rsidRPr="00434723" w:rsidRDefault="00EF4E67" w:rsidP="00EF4E67">
            <w:pPr>
              <w:rPr>
                <w:rFonts w:cs="Arial"/>
                <w:szCs w:val="22"/>
                <w:lang w:val="sk-SK" w:eastAsia="sk-SK"/>
              </w:rPr>
            </w:pPr>
          </w:p>
          <w:p w14:paraId="61E80A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vrátane rámcového popisu rozsahu ich činností. </w:t>
            </w:r>
          </w:p>
          <w:p w14:paraId="1DDE6AC2" w14:textId="77777777" w:rsidR="00EF4E67" w:rsidRPr="00434723" w:rsidRDefault="00EF4E67" w:rsidP="00EF4E67">
            <w:pPr>
              <w:jc w:val="both"/>
              <w:rPr>
                <w:rFonts w:cs="Arial"/>
                <w:szCs w:val="22"/>
                <w:lang w:val="sk-SK"/>
              </w:rPr>
            </w:pPr>
          </w:p>
          <w:p w14:paraId="78B253B7" w14:textId="77777777" w:rsidR="00EF4E67" w:rsidRPr="00434723" w:rsidRDefault="00EF4E67" w:rsidP="00EF4E67">
            <w:pPr>
              <w:jc w:val="both"/>
              <w:rPr>
                <w:rFonts w:cs="Arial"/>
                <w:szCs w:val="22"/>
                <w:lang w:val="sk-SK"/>
              </w:rPr>
            </w:pPr>
            <w:r w:rsidRPr="00434723">
              <w:rPr>
                <w:rFonts w:cs="Arial"/>
                <w:szCs w:val="22"/>
                <w:lang w:val="sk-SK"/>
              </w:rPr>
              <w:t>Následne každý mesiac v rámci Správy o postupe prác podľa podčlánku 4.21 (</w:t>
            </w:r>
            <w:r w:rsidRPr="00434723">
              <w:rPr>
                <w:rFonts w:cs="Arial"/>
                <w:i/>
                <w:szCs w:val="22"/>
                <w:lang w:val="sk-SK"/>
              </w:rPr>
              <w:t xml:space="preserve">Správy o postupe prác) </w:t>
            </w:r>
            <w:r w:rsidRPr="00434723">
              <w:rPr>
                <w:rFonts w:cs="Arial"/>
                <w:szCs w:val="22"/>
                <w:lang w:val="sk-SK"/>
              </w:rPr>
              <w:t>je</w:t>
            </w:r>
            <w:r w:rsidRPr="00434723">
              <w:rPr>
                <w:rFonts w:cs="Arial"/>
                <w:i/>
                <w:szCs w:val="22"/>
                <w:lang w:val="sk-SK"/>
              </w:rPr>
              <w:t xml:space="preserve"> </w:t>
            </w:r>
            <w:r w:rsidRPr="00434723">
              <w:rPr>
                <w:rFonts w:cs="Arial"/>
                <w:szCs w:val="22"/>
                <w:lang w:val="sk-SK"/>
              </w:rPr>
              <w:t>Zhotoviteľ povinný predložiť Stavebnotechnickému dozoru nasledovné údaje :</w:t>
            </w:r>
          </w:p>
          <w:p w14:paraId="6C427902" w14:textId="77777777" w:rsidR="00EF4E67" w:rsidRPr="00434723" w:rsidRDefault="00EF4E67" w:rsidP="00EF4E67">
            <w:pPr>
              <w:jc w:val="both"/>
              <w:rPr>
                <w:rFonts w:cs="Arial"/>
                <w:szCs w:val="22"/>
                <w:lang w:val="sk-SK"/>
              </w:rPr>
            </w:pPr>
          </w:p>
          <w:p w14:paraId="4D29205C" w14:textId="77777777" w:rsidR="00EF4E67" w:rsidRPr="007008A6"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zoznam všetký fyzických osôb- podnikateľov a právnických osôb, ktorí vykonávali práce na príslušnom objekte v štruktúre podľa jednotlivých objektov vrátane rámcového popisu rozsahu ich činností,</w:t>
            </w:r>
          </w:p>
          <w:p w14:paraId="3DCB5325" w14:textId="77777777" w:rsidR="00EF4E67"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údaje o počte každého z typov Zariadenia Zhotoviteľa  na Stavenisku</w:t>
            </w:r>
          </w:p>
          <w:p w14:paraId="3C419798" w14:textId="77777777" w:rsidR="00EF4E67" w:rsidRPr="00434723" w:rsidRDefault="00EF4E67" w:rsidP="00EF4E67">
            <w:pPr>
              <w:pStyle w:val="Odsekzoznamu"/>
              <w:spacing w:after="0" w:line="240" w:lineRule="auto"/>
              <w:jc w:val="both"/>
              <w:rPr>
                <w:rFonts w:ascii="Arial" w:hAnsi="Arial" w:cs="Arial"/>
                <w:lang w:val="sk-SK" w:eastAsia="sk-SK"/>
              </w:rPr>
            </w:pPr>
          </w:p>
          <w:p w14:paraId="3B61844D"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V prípade, ak Zhotoviteľ nepredloží zoznam alebo údaje podľa tohto podčlánku, vzniká Objednávateľovi nárok na zaplatenie zmluvnej pokuty vo výške 1.500,- EUR </w:t>
            </w:r>
            <w:r w:rsidRPr="00434723">
              <w:rPr>
                <w:rFonts w:ascii="Arial" w:hAnsi="Arial" w:cs="Arial"/>
                <w:color w:val="auto"/>
                <w:szCs w:val="22"/>
                <w:lang w:val="sk-SK"/>
              </w:rPr>
              <w:lastRenderedPageBreak/>
              <w:t xml:space="preserve">(slovom: tisícpäťsto eur) za každé porušenie tejto povinnosti. </w:t>
            </w:r>
            <w:r w:rsidRPr="00434723">
              <w:rPr>
                <w:rFonts w:ascii="Arial" w:hAnsi="Arial" w:cs="Arial"/>
                <w:bCs/>
                <w:color w:val="auto"/>
                <w:szCs w:val="22"/>
                <w:lang w:val="sk-SK"/>
              </w:rPr>
              <w:t xml:space="preserve">Zaplatenie zmluvnej pokuty nemá vplyv na splnenie povinnosti Zhotoviteľa v súlade s týmto podčlánkom. </w:t>
            </w:r>
            <w:r w:rsidRPr="00434723">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71D4EE6" w14:textId="77777777" w:rsidR="00EF4E67" w:rsidRPr="00434723" w:rsidRDefault="00EF4E67" w:rsidP="00EF4E67">
            <w:pPr>
              <w:jc w:val="both"/>
              <w:rPr>
                <w:rFonts w:cs="Arial"/>
                <w:szCs w:val="22"/>
                <w:lang w:val="sk-SK" w:eastAsia="sk-SK"/>
              </w:rPr>
            </w:pPr>
          </w:p>
          <w:p w14:paraId="2A6887A0" w14:textId="77777777" w:rsidR="00EF4E67" w:rsidRPr="00434723" w:rsidRDefault="00EF4E67" w:rsidP="00EF4E67">
            <w:pPr>
              <w:pStyle w:val="NoIndent"/>
              <w:jc w:val="both"/>
              <w:rPr>
                <w:rFonts w:ascii="Arial" w:hAnsi="Arial" w:cs="Arial"/>
                <w:color w:val="auto"/>
                <w:szCs w:val="22"/>
                <w:lang w:val="sk-SK" w:eastAsia="sk-SK"/>
              </w:rPr>
            </w:pPr>
            <w:r w:rsidRPr="00434723">
              <w:rPr>
                <w:rFonts w:ascii="Arial" w:hAnsi="Arial" w:cs="Arial"/>
                <w:color w:val="auto"/>
                <w:szCs w:val="22"/>
                <w:lang w:val="sk-SK"/>
              </w:rPr>
              <w:t xml:space="preserve"> </w:t>
            </w:r>
            <w:r w:rsidRPr="00434723">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7008A6">
              <w:rPr>
                <w:rFonts w:ascii="Arial" w:hAnsi="Arial" w:cs="Arial"/>
                <w:color w:val="auto"/>
                <w:szCs w:val="22"/>
                <w:lang w:val="sk-SK"/>
              </w:rPr>
              <w:t>(</w:t>
            </w:r>
            <w:r w:rsidRPr="00434723">
              <w:rPr>
                <w:rFonts w:ascii="Arial" w:hAnsi="Arial" w:cs="Arial"/>
                <w:i/>
                <w:color w:val="auto"/>
                <w:szCs w:val="22"/>
                <w:lang w:val="sk-SK"/>
              </w:rPr>
              <w:t>Správy o postupe prác)</w:t>
            </w:r>
            <w:r w:rsidRPr="00434723">
              <w:rPr>
                <w:rFonts w:ascii="Arial" w:hAnsi="Arial" w:cs="Arial"/>
                <w:color w:val="auto"/>
                <w:szCs w:val="22"/>
                <w:lang w:val="sk-SK" w:eastAsia="sk-SK"/>
              </w:rPr>
              <w:t>“</w:t>
            </w:r>
          </w:p>
          <w:p w14:paraId="0727D634" w14:textId="77777777" w:rsidR="00EF4E67" w:rsidRPr="00434723" w:rsidRDefault="00EF4E67" w:rsidP="00EF4E67">
            <w:pPr>
              <w:jc w:val="both"/>
              <w:rPr>
                <w:rFonts w:cs="Arial"/>
                <w:szCs w:val="22"/>
                <w:lang w:val="sk-SK" w:eastAsia="sk-SK"/>
              </w:rPr>
            </w:pPr>
          </w:p>
        </w:tc>
      </w:tr>
      <w:tr w:rsidR="00EF4E67" w:rsidRPr="00434723" w14:paraId="45862284" w14:textId="77777777" w:rsidTr="009B6A56">
        <w:tc>
          <w:tcPr>
            <w:tcW w:w="1418" w:type="dxa"/>
          </w:tcPr>
          <w:p w14:paraId="2AD9929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7D9E6B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7.1</w:t>
            </w:r>
          </w:p>
        </w:tc>
        <w:tc>
          <w:tcPr>
            <w:tcW w:w="2410" w:type="dxa"/>
          </w:tcPr>
          <w:p w14:paraId="7D7449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Spôsob vykonávania prác</w:t>
            </w:r>
          </w:p>
        </w:tc>
        <w:tc>
          <w:tcPr>
            <w:tcW w:w="5811" w:type="dxa"/>
          </w:tcPr>
          <w:p w14:paraId="71282FC4" w14:textId="77777777" w:rsidR="00EF4E67" w:rsidRDefault="00EF4E67" w:rsidP="00EF4E67">
            <w:pPr>
              <w:autoSpaceDE w:val="0"/>
              <w:autoSpaceDN w:val="0"/>
              <w:adjustRightInd w:val="0"/>
              <w:ind w:right="142"/>
              <w:jc w:val="both"/>
              <w:rPr>
                <w:rFonts w:cs="Arial"/>
                <w:bCs/>
                <w:szCs w:val="22"/>
                <w:lang w:val="sk-SK"/>
              </w:rPr>
            </w:pPr>
            <w:r w:rsidRPr="00434723">
              <w:rPr>
                <w:rFonts w:cs="Arial"/>
                <w:bCs/>
                <w:szCs w:val="22"/>
                <w:lang w:val="sk-SK"/>
              </w:rPr>
              <w:t>Na koniec podčlánku vložte:</w:t>
            </w:r>
          </w:p>
          <w:p w14:paraId="2DBD6C1D" w14:textId="77777777" w:rsidR="00EF4E67" w:rsidRPr="00434723" w:rsidRDefault="00EF4E67" w:rsidP="00EF4E67">
            <w:pPr>
              <w:autoSpaceDE w:val="0"/>
              <w:autoSpaceDN w:val="0"/>
              <w:adjustRightInd w:val="0"/>
              <w:ind w:right="142"/>
              <w:jc w:val="both"/>
              <w:rPr>
                <w:rFonts w:cs="Arial"/>
                <w:szCs w:val="22"/>
                <w:lang w:val="sk-SK" w:eastAsia="sk-SK"/>
              </w:rPr>
            </w:pPr>
          </w:p>
          <w:p w14:paraId="56E95C64" w14:textId="77777777" w:rsidR="00EF4E67" w:rsidRPr="00434723" w:rsidRDefault="00EF4E67" w:rsidP="00EF4E67">
            <w:pPr>
              <w:pStyle w:val="NoIndent"/>
              <w:jc w:val="both"/>
              <w:rPr>
                <w:rFonts w:ascii="Arial" w:hAnsi="Arial" w:cs="Arial"/>
                <w:color w:val="auto"/>
                <w:szCs w:val="22"/>
                <w:lang w:val="sk-SK" w:eastAsia="sk-SK"/>
              </w:rPr>
            </w:pPr>
            <w:r w:rsidRPr="007008A6">
              <w:rPr>
                <w:rFonts w:ascii="Arial" w:hAnsi="Arial" w:cs="Arial"/>
                <w:szCs w:val="22"/>
                <w:lang w:val="sk-SK"/>
              </w:rPr>
              <w:t>„</w:t>
            </w:r>
            <w:r w:rsidRPr="00434723">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518A4996" w14:textId="77777777" w:rsidR="00EF4E67" w:rsidRPr="00434723" w:rsidRDefault="00EF4E67" w:rsidP="00EF4E67">
            <w:pPr>
              <w:jc w:val="both"/>
              <w:rPr>
                <w:rFonts w:cs="Arial"/>
                <w:szCs w:val="22"/>
                <w:lang w:val="sk-SK" w:eastAsia="sk-SK"/>
              </w:rPr>
            </w:pPr>
          </w:p>
          <w:p w14:paraId="4135D07D" w14:textId="77777777" w:rsidR="00EF4E67" w:rsidRPr="00434723" w:rsidRDefault="00EF4E67" w:rsidP="00EF4E67">
            <w:pPr>
              <w:jc w:val="both"/>
              <w:rPr>
                <w:rFonts w:cs="Arial"/>
                <w:bCs/>
                <w:szCs w:val="22"/>
                <w:lang w:val="sk-SK"/>
              </w:rPr>
            </w:pPr>
            <w:r w:rsidRPr="00434723">
              <w:rPr>
                <w:rFonts w:cs="Arial"/>
                <w:szCs w:val="22"/>
                <w:lang w:val="sk-SK" w:eastAsia="sk-SK"/>
              </w:rPr>
              <w:t xml:space="preserve">Zhotoviteľ je povinný dodržať </w:t>
            </w:r>
            <w:r w:rsidRPr="00434723">
              <w:rPr>
                <w:rFonts w:cs="Arial"/>
                <w:szCs w:val="22"/>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434723">
              <w:rPr>
                <w:rFonts w:cs="Arial"/>
                <w:bCs/>
                <w:szCs w:val="22"/>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88C32D0" w14:textId="77777777" w:rsidR="00EF4E67" w:rsidRPr="007008A6" w:rsidRDefault="00EF4E67" w:rsidP="00EF4E67">
            <w:pPr>
              <w:pStyle w:val="NoIndent"/>
              <w:jc w:val="both"/>
              <w:rPr>
                <w:rFonts w:ascii="Arial" w:hAnsi="Arial" w:cs="Arial"/>
                <w:szCs w:val="22"/>
                <w:lang w:val="sk-SK" w:eastAsia="sk-SK"/>
              </w:rPr>
            </w:pPr>
          </w:p>
        </w:tc>
      </w:tr>
      <w:tr w:rsidR="00EF4E67" w:rsidRPr="00434723" w14:paraId="4BE0BBBC" w14:textId="77777777" w:rsidTr="009B6A56">
        <w:trPr>
          <w:trHeight w:val="1290"/>
        </w:trPr>
        <w:tc>
          <w:tcPr>
            <w:tcW w:w="1418" w:type="dxa"/>
          </w:tcPr>
          <w:p w14:paraId="45E6EA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6B8AA8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7.2</w:t>
            </w:r>
          </w:p>
        </w:tc>
        <w:tc>
          <w:tcPr>
            <w:tcW w:w="2410" w:type="dxa"/>
          </w:tcPr>
          <w:p w14:paraId="3573BD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Vzorky</w:t>
            </w:r>
          </w:p>
          <w:p w14:paraId="3442BF52" w14:textId="77777777" w:rsidR="00EF4E67" w:rsidRPr="00434723" w:rsidRDefault="00EF4E67" w:rsidP="00EF4E67">
            <w:pPr>
              <w:pStyle w:val="NoIndent"/>
              <w:rPr>
                <w:rFonts w:ascii="Arial" w:hAnsi="Arial" w:cs="Arial"/>
                <w:b/>
                <w:color w:val="auto"/>
                <w:szCs w:val="22"/>
                <w:lang w:val="sk-SK"/>
              </w:rPr>
            </w:pPr>
          </w:p>
        </w:tc>
        <w:tc>
          <w:tcPr>
            <w:tcW w:w="5811" w:type="dxa"/>
          </w:tcPr>
          <w:p w14:paraId="7FB28773"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7F033EBC" w14:textId="77777777" w:rsidR="00EF4E67" w:rsidRPr="002276EA" w:rsidRDefault="00EF4E67" w:rsidP="00EF4E67">
            <w:pPr>
              <w:rPr>
                <w:lang w:val="sk-SK"/>
              </w:rPr>
            </w:pPr>
          </w:p>
          <w:p w14:paraId="3A8AAB28"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4D4F6EB" w14:textId="77777777" w:rsidR="00EF4E67" w:rsidRPr="002276EA" w:rsidRDefault="00EF4E67" w:rsidP="00EF4E67">
            <w:pPr>
              <w:rPr>
                <w:lang w:val="sk-SK"/>
              </w:rPr>
            </w:pPr>
          </w:p>
          <w:p w14:paraId="291189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w:t>
            </w:r>
            <w:r w:rsidRPr="00434723">
              <w:rPr>
                <w:rFonts w:ascii="Arial" w:hAnsi="Arial" w:cs="Arial"/>
                <w:bCs/>
                <w:color w:val="auto"/>
                <w:szCs w:val="22"/>
                <w:lang w:val="sk-SK"/>
              </w:rPr>
              <w:lastRenderedPageBreak/>
              <w:t xml:space="preserve">týždňov predložiť Stavebnotechnickému dozoru novú vzorku. Riziko, výdavky a zodpovednosť za prípadné zamietnutia vzoriek Stavebnotechnickým dozorom znáša Zhotoviteľ. </w:t>
            </w:r>
          </w:p>
          <w:p w14:paraId="20E66E1F" w14:textId="77777777" w:rsidR="00EF4E67" w:rsidRPr="00434723" w:rsidRDefault="00EF4E67" w:rsidP="00EF4E67">
            <w:pPr>
              <w:rPr>
                <w:rFonts w:cs="Arial"/>
                <w:b/>
                <w:szCs w:val="22"/>
                <w:lang w:val="sk-SK"/>
              </w:rPr>
            </w:pPr>
          </w:p>
          <w:p w14:paraId="431B673D" w14:textId="77777777" w:rsidR="00EF4E67" w:rsidRPr="00434723" w:rsidRDefault="00EF4E67" w:rsidP="00EF4E67">
            <w:pPr>
              <w:jc w:val="both"/>
              <w:rPr>
                <w:rFonts w:cs="Arial"/>
                <w:bCs/>
                <w:szCs w:val="22"/>
                <w:lang w:val="sk-SK"/>
              </w:rPr>
            </w:pPr>
            <w:r w:rsidRPr="00434723">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0D54700C" w14:textId="77777777" w:rsidR="00EF4E67" w:rsidRPr="00434723" w:rsidRDefault="00EF4E67" w:rsidP="00EF4E67">
            <w:pPr>
              <w:jc w:val="both"/>
              <w:rPr>
                <w:rFonts w:cs="Arial"/>
                <w:bCs/>
                <w:szCs w:val="22"/>
                <w:lang w:val="sk-SK"/>
              </w:rPr>
            </w:pPr>
          </w:p>
          <w:p w14:paraId="7B5B2A83" w14:textId="77777777" w:rsidR="00EF4E67" w:rsidRPr="00434723" w:rsidRDefault="00EF4E67" w:rsidP="00EF4E67">
            <w:pPr>
              <w:jc w:val="both"/>
              <w:rPr>
                <w:rFonts w:cs="Arial"/>
                <w:szCs w:val="22"/>
                <w:lang w:val="sk-SK"/>
              </w:rPr>
            </w:pPr>
            <w:r w:rsidRPr="00434723">
              <w:rPr>
                <w:rFonts w:cs="Arial"/>
                <w:szCs w:val="22"/>
                <w:lang w:val="sk-SK"/>
              </w:rPr>
              <w:t xml:space="preserve">Ďalšie podrobnosti sú uvedené v Technických špecifikáciách a v Dokumentácii poskytnutej Objednávateľom.“ </w:t>
            </w:r>
          </w:p>
          <w:p w14:paraId="737ADF98" w14:textId="77777777" w:rsidR="00EF4E67" w:rsidRPr="00434723" w:rsidRDefault="00EF4E67" w:rsidP="00EF4E67">
            <w:pPr>
              <w:jc w:val="both"/>
              <w:rPr>
                <w:rFonts w:cs="Arial"/>
                <w:bCs/>
                <w:szCs w:val="22"/>
                <w:lang w:val="sk-SK"/>
              </w:rPr>
            </w:pPr>
          </w:p>
        </w:tc>
      </w:tr>
      <w:tr w:rsidR="00EF4E67" w:rsidRPr="00434723" w14:paraId="10F048C9" w14:textId="77777777" w:rsidTr="009B6A56">
        <w:trPr>
          <w:trHeight w:val="454"/>
        </w:trPr>
        <w:tc>
          <w:tcPr>
            <w:tcW w:w="1418" w:type="dxa"/>
          </w:tcPr>
          <w:p w14:paraId="078EFC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37304F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7.4</w:t>
            </w:r>
          </w:p>
        </w:tc>
        <w:tc>
          <w:tcPr>
            <w:tcW w:w="2410" w:type="dxa"/>
          </w:tcPr>
          <w:p w14:paraId="3E9291D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Skúšky</w:t>
            </w:r>
          </w:p>
        </w:tc>
        <w:tc>
          <w:tcPr>
            <w:tcW w:w="5811" w:type="dxa"/>
          </w:tcPr>
          <w:p w14:paraId="17F270C1" w14:textId="77777777" w:rsidR="00EF4E67" w:rsidRDefault="00EF4E67" w:rsidP="00EF4E67">
            <w:pPr>
              <w:autoSpaceDE w:val="0"/>
              <w:autoSpaceDN w:val="0"/>
              <w:adjustRightInd w:val="0"/>
              <w:ind w:right="142"/>
              <w:jc w:val="both"/>
              <w:rPr>
                <w:rFonts w:cs="Arial"/>
                <w:szCs w:val="22"/>
                <w:lang w:val="sk-SK" w:eastAsia="sk-SK"/>
              </w:rPr>
            </w:pPr>
            <w:r w:rsidRPr="00434723">
              <w:rPr>
                <w:rFonts w:cs="Arial"/>
                <w:szCs w:val="22"/>
                <w:lang w:val="sk-SK" w:eastAsia="sk-SK"/>
              </w:rPr>
              <w:t xml:space="preserve">Na začiatku druhého odseku vložte nasledujúci text:  </w:t>
            </w:r>
          </w:p>
          <w:p w14:paraId="4ADC48B2" w14:textId="77777777" w:rsidR="00EF4E67" w:rsidRPr="00434723" w:rsidRDefault="00EF4E67" w:rsidP="00EF4E67">
            <w:pPr>
              <w:autoSpaceDE w:val="0"/>
              <w:autoSpaceDN w:val="0"/>
              <w:adjustRightInd w:val="0"/>
              <w:ind w:right="142"/>
              <w:jc w:val="both"/>
              <w:rPr>
                <w:rFonts w:cs="Arial"/>
                <w:szCs w:val="22"/>
                <w:lang w:val="sk-SK" w:eastAsia="sk-SK"/>
              </w:rPr>
            </w:pPr>
          </w:p>
          <w:p w14:paraId="7FDDB16C"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434723">
              <w:rPr>
                <w:rFonts w:cs="Arial"/>
                <w:szCs w:val="22"/>
                <w:lang w:val="sk-SK"/>
              </w:rPr>
              <w:t>pre</w:t>
            </w:r>
            <w:r w:rsidRPr="007008A6">
              <w:rPr>
                <w:rFonts w:cs="Arial"/>
                <w:szCs w:val="22"/>
                <w:lang w:val="sk-SK"/>
              </w:rPr>
              <w:t xml:space="preserve"> </w:t>
            </w:r>
            <w:r w:rsidRPr="00434723">
              <w:rPr>
                <w:rFonts w:cs="Arial"/>
                <w:szCs w:val="22"/>
                <w:lang w:val="sk-SK"/>
              </w:rPr>
              <w:t>každý stavebný a technologický proces, ktorým Zhotoviteľ deklaruje spôsob zabezpečenia kvality Diela, a tiež rozsah a postup vykonávania skúšok</w:t>
            </w:r>
            <w:r w:rsidRPr="00434723">
              <w:rPr>
                <w:rFonts w:cs="Arial"/>
                <w:szCs w:val="22"/>
                <w:lang w:val="sk-SK" w:eastAsia="sk-SK"/>
              </w:rPr>
              <w:t>.</w:t>
            </w:r>
          </w:p>
          <w:p w14:paraId="76EC777D" w14:textId="77777777" w:rsidR="00EF4E67" w:rsidRPr="00434723" w:rsidRDefault="00EF4E67" w:rsidP="00EF4E67">
            <w:pPr>
              <w:autoSpaceDE w:val="0"/>
              <w:autoSpaceDN w:val="0"/>
              <w:adjustRightInd w:val="0"/>
              <w:ind w:right="141"/>
              <w:jc w:val="both"/>
              <w:rPr>
                <w:rFonts w:cs="Arial"/>
                <w:szCs w:val="22"/>
                <w:lang w:val="sk-SK" w:eastAsia="sk-SK"/>
              </w:rPr>
            </w:pPr>
          </w:p>
          <w:p w14:paraId="68B0EEF8" w14:textId="77777777" w:rsidR="00EF4E67" w:rsidRDefault="00EF4E67" w:rsidP="00EF4E67">
            <w:pPr>
              <w:autoSpaceDE w:val="0"/>
              <w:autoSpaceDN w:val="0"/>
              <w:adjustRightInd w:val="0"/>
              <w:ind w:right="141"/>
              <w:jc w:val="both"/>
              <w:rPr>
                <w:rFonts w:cs="Arial"/>
                <w:bCs/>
                <w:szCs w:val="22"/>
                <w:lang w:val="sk-SK"/>
              </w:rPr>
            </w:pPr>
            <w:r w:rsidRPr="00434723">
              <w:rPr>
                <w:rFonts w:cs="Arial"/>
                <w:bCs/>
                <w:szCs w:val="22"/>
                <w:lang w:val="sk-SK"/>
              </w:rPr>
              <w:t>V prípade, ak Zhotoviteľ nepredloží na odsúhlasenie Stavebnotechnickému dozoru a Objednávateľovi „</w:t>
            </w:r>
            <w:r w:rsidRPr="00434723">
              <w:rPr>
                <w:rFonts w:cs="Arial"/>
                <w:szCs w:val="22"/>
                <w:lang w:val="sk-SK" w:eastAsia="sk-SK"/>
              </w:rPr>
              <w:t>Kontrolný a skúšobný plán“</w:t>
            </w:r>
            <w:r w:rsidRPr="00434723">
              <w:rPr>
                <w:rFonts w:cs="Arial"/>
                <w:bCs/>
                <w:szCs w:val="22"/>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6CC83F9" w14:textId="77777777" w:rsidR="00EF4E67" w:rsidRPr="00434723" w:rsidRDefault="00EF4E67" w:rsidP="00EF4E67">
            <w:pPr>
              <w:autoSpaceDE w:val="0"/>
              <w:autoSpaceDN w:val="0"/>
              <w:adjustRightInd w:val="0"/>
              <w:ind w:right="141"/>
              <w:jc w:val="both"/>
              <w:rPr>
                <w:rFonts w:cs="Arial"/>
                <w:szCs w:val="22"/>
                <w:lang w:val="sk-SK" w:eastAsia="sk-SK"/>
              </w:rPr>
            </w:pPr>
          </w:p>
          <w:p w14:paraId="4EEFC62A"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Na konci druhého odseku vložte nasledujúci text: </w:t>
            </w:r>
          </w:p>
          <w:p w14:paraId="5F9229E0" w14:textId="77777777" w:rsidR="00EF4E67" w:rsidRPr="00434723" w:rsidRDefault="00EF4E67" w:rsidP="00EF4E67">
            <w:pPr>
              <w:autoSpaceDE w:val="0"/>
              <w:autoSpaceDN w:val="0"/>
              <w:adjustRightInd w:val="0"/>
              <w:ind w:right="141"/>
              <w:jc w:val="both"/>
              <w:rPr>
                <w:rFonts w:cs="Arial"/>
                <w:szCs w:val="22"/>
                <w:lang w:val="sk-SK" w:eastAsia="sk-SK"/>
              </w:rPr>
            </w:pPr>
          </w:p>
          <w:p w14:paraId="055D5071"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w:t>
            </w:r>
            <w:r w:rsidRPr="00434723">
              <w:rPr>
                <w:rFonts w:cs="Arial"/>
                <w:color w:val="000000"/>
                <w:szCs w:val="22"/>
                <w:shd w:val="clear" w:color="auto" w:fill="FFFFFF"/>
              </w:rPr>
              <w:t xml:space="preserve">ákonu č. 56/2018 Z. z. o </w:t>
            </w:r>
            <w:r w:rsidRPr="00434723">
              <w:rPr>
                <w:rFonts w:cs="Arial"/>
                <w:color w:val="000000"/>
                <w:szCs w:val="22"/>
                <w:shd w:val="clear" w:color="auto" w:fill="FFFFFF"/>
              </w:rPr>
              <w:lastRenderedPageBreak/>
              <w:t>posudzovaní zhody výrobku, sprístupňovaní určeného výrobku na trhu a o zmene a doplnení niektorých zákonov</w:t>
            </w:r>
            <w:r w:rsidRPr="00434723">
              <w:rPr>
                <w:rFonts w:cs="Arial"/>
                <w:szCs w:val="22"/>
                <w:lang w:val="sk-SK" w:eastAsia="sk-SK"/>
              </w:rPr>
              <w:t>, vrátane príslušných súvisiacich nariadení Vlády SR. Objednávateľ je oprávnený výsledky skúšok zverejniť.</w:t>
            </w:r>
          </w:p>
          <w:p w14:paraId="67E3BF43" w14:textId="77777777" w:rsidR="00EF4E67" w:rsidRPr="00434723" w:rsidRDefault="00EF4E67" w:rsidP="00EF4E67">
            <w:pPr>
              <w:autoSpaceDE w:val="0"/>
              <w:autoSpaceDN w:val="0"/>
              <w:adjustRightInd w:val="0"/>
              <w:ind w:right="141"/>
              <w:jc w:val="both"/>
              <w:rPr>
                <w:rFonts w:cs="Arial"/>
                <w:szCs w:val="22"/>
                <w:lang w:val="sk-SK" w:eastAsia="sk-SK"/>
              </w:rPr>
            </w:pPr>
          </w:p>
          <w:p w14:paraId="272D60BB"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oprávnený použiť a zabudovať do Diela len také Materiály, ktoré spĺňajú požiadavky zákona č. 56/2018 Z.z. o posudzovaní zhody výrobku, sprístupňovaní určeného výrobku na trhu a o zmene a doplnení niektorých zákonov v znení neskorších predpisov. Uvedené je Zhotoviteľ povinný preukázať predložením príslušných dokumentov Stavebnotechnickému dozoru.</w:t>
            </w:r>
          </w:p>
          <w:p w14:paraId="12E4B549" w14:textId="77777777" w:rsidR="00EF4E67" w:rsidRDefault="00EF4E67" w:rsidP="00EF4E67">
            <w:pPr>
              <w:autoSpaceDE w:val="0"/>
              <w:autoSpaceDN w:val="0"/>
              <w:adjustRightInd w:val="0"/>
              <w:ind w:right="141"/>
              <w:jc w:val="both"/>
              <w:rPr>
                <w:rFonts w:cs="Arial"/>
                <w:szCs w:val="22"/>
                <w:lang w:val="sk-SK" w:eastAsia="sk-SK"/>
              </w:rPr>
            </w:pPr>
          </w:p>
          <w:p w14:paraId="6B0B72B4" w14:textId="77777777" w:rsidR="00EF4E67" w:rsidRDefault="00EF4E67" w:rsidP="00EF4E67">
            <w:pPr>
              <w:autoSpaceDE w:val="0"/>
              <w:autoSpaceDN w:val="0"/>
              <w:adjustRightInd w:val="0"/>
              <w:ind w:right="141"/>
              <w:jc w:val="both"/>
              <w:rPr>
                <w:rFonts w:cs="Arial"/>
                <w:szCs w:val="22"/>
                <w:lang w:val="sk-SK" w:eastAsia="sk-SK"/>
              </w:rPr>
            </w:pPr>
            <w:r>
              <w:rPr>
                <w:rFonts w:cs="Arial"/>
                <w:szCs w:val="22"/>
                <w:lang w:val="sk-SK" w:eastAsia="sk-SK"/>
              </w:rPr>
              <w:t>Zhotoviteľ je povinný počas platnosti a účinosti Zmluvy zabezpečiť platnosť Osvedčenia</w:t>
            </w:r>
            <w:r w:rsidRPr="007E1937">
              <w:rPr>
                <w:rFonts w:cs="Arial"/>
                <w:szCs w:val="22"/>
                <w:lang w:val="sk-SK" w:eastAsia="sk-SK"/>
              </w:rPr>
              <w:t xml:space="preserve"> o akreditácii skúšobného laboratória vrátane prílohy k Osvedčeniu o akreditácii s rozsahom akreditácie</w:t>
            </w:r>
            <w:r>
              <w:rPr>
                <w:rFonts w:cs="Arial"/>
                <w:szCs w:val="22"/>
                <w:lang w:val="sk-SK" w:eastAsia="sk-SK"/>
              </w:rPr>
              <w:t>, ktoré predkladal v súlade s § 34 ods. 1 psím. c) v rámci svojej ponuky vo verejenej súťaži, ktorej výsledkom je táto Zmluva, a to</w:t>
            </w:r>
            <w:r w:rsidRPr="007E1937">
              <w:rPr>
                <w:rFonts w:cs="Arial"/>
                <w:szCs w:val="22"/>
                <w:lang w:val="sk-SK" w:eastAsia="sk-SK"/>
              </w:rPr>
              <w:t xml:space="preserve"> </w:t>
            </w:r>
            <w:r>
              <w:rPr>
                <w:rFonts w:cs="Arial"/>
                <w:szCs w:val="22"/>
                <w:lang w:val="sk-SK" w:eastAsia="sk-SK"/>
              </w:rPr>
              <w:t>akreditovaným skúšobným laboratóriom</w:t>
            </w:r>
            <w:r w:rsidRPr="007E1937">
              <w:rPr>
                <w:rFonts w:cs="Arial"/>
                <w:szCs w:val="22"/>
                <w:lang w:val="sk-SK" w:eastAsia="sk-SK"/>
              </w:rPr>
              <w:t xml:space="preserve"> podľa normy ISO/IEC17025:2017 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13C64A5" w14:textId="77777777" w:rsidR="00EF4E67" w:rsidRDefault="00EF4E67" w:rsidP="00EF4E67">
            <w:pPr>
              <w:autoSpaceDE w:val="0"/>
              <w:autoSpaceDN w:val="0"/>
              <w:adjustRightInd w:val="0"/>
              <w:ind w:right="141"/>
              <w:jc w:val="both"/>
              <w:rPr>
                <w:rFonts w:cs="Arial"/>
                <w:szCs w:val="22"/>
                <w:lang w:val="sk-SK" w:eastAsia="sk-SK"/>
              </w:rPr>
            </w:pPr>
          </w:p>
          <w:p w14:paraId="74EDCE27" w14:textId="77777777" w:rsidR="00EF4E67" w:rsidRDefault="00EF4E67" w:rsidP="00EF4E67">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20AA18E" w14:textId="77777777" w:rsidR="00EF4E67" w:rsidRPr="00434723" w:rsidRDefault="00EF4E67" w:rsidP="00EF4E67">
            <w:pPr>
              <w:autoSpaceDE w:val="0"/>
              <w:autoSpaceDN w:val="0"/>
              <w:adjustRightInd w:val="0"/>
              <w:ind w:right="141"/>
              <w:jc w:val="both"/>
              <w:rPr>
                <w:rFonts w:cs="Arial"/>
                <w:szCs w:val="22"/>
                <w:lang w:val="sk-SK" w:eastAsia="sk-SK"/>
              </w:rPr>
            </w:pPr>
          </w:p>
          <w:p w14:paraId="4CE4BA4C" w14:textId="77777777" w:rsidR="00EF4E67" w:rsidRDefault="00EF4E67" w:rsidP="00EF4E67">
            <w:pPr>
              <w:jc w:val="both"/>
              <w:rPr>
                <w:rFonts w:cs="Arial"/>
                <w:szCs w:val="22"/>
                <w:lang w:val="sk-SK"/>
              </w:rPr>
            </w:pPr>
            <w:r w:rsidRPr="00434723">
              <w:rPr>
                <w:rFonts w:cs="Arial"/>
                <w:szCs w:val="22"/>
                <w:lang w:val="sk-SK" w:eastAsia="sk-SK"/>
              </w:rPr>
              <w:t>Ďalšie podrobnosti sú uvedené v </w:t>
            </w:r>
            <w:r w:rsidRPr="00434723">
              <w:rPr>
                <w:rFonts w:cs="Arial"/>
                <w:szCs w:val="22"/>
                <w:lang w:val="sk-SK"/>
              </w:rPr>
              <w:t xml:space="preserve">Technických špecifikáciách.“ </w:t>
            </w:r>
          </w:p>
          <w:p w14:paraId="7DCBDD28" w14:textId="77777777" w:rsidR="00EF4E67" w:rsidRPr="00434723" w:rsidRDefault="00EF4E67" w:rsidP="00EF4E67">
            <w:pPr>
              <w:jc w:val="both"/>
              <w:rPr>
                <w:rFonts w:cs="Arial"/>
                <w:szCs w:val="22"/>
                <w:lang w:val="sk-SK"/>
              </w:rPr>
            </w:pPr>
          </w:p>
        </w:tc>
      </w:tr>
      <w:tr w:rsidR="00EF4E67" w:rsidRPr="00434723" w14:paraId="5048FCA2" w14:textId="77777777" w:rsidTr="009B6A56">
        <w:trPr>
          <w:trHeight w:val="1575"/>
        </w:trPr>
        <w:tc>
          <w:tcPr>
            <w:tcW w:w="1418" w:type="dxa"/>
          </w:tcPr>
          <w:p w14:paraId="6D25073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09355D3" w14:textId="77777777" w:rsidR="00EF4E67" w:rsidRPr="00434723" w:rsidRDefault="00EF4E67" w:rsidP="00EF4E67">
            <w:pPr>
              <w:pStyle w:val="NoIndent"/>
              <w:jc w:val="both"/>
              <w:rPr>
                <w:rFonts w:ascii="Arial" w:hAnsi="Arial" w:cs="Arial"/>
                <w:b/>
                <w:strike/>
                <w:color w:val="auto"/>
                <w:szCs w:val="22"/>
                <w:lang w:val="sk-SK"/>
              </w:rPr>
            </w:pPr>
            <w:r w:rsidRPr="00434723">
              <w:rPr>
                <w:rFonts w:ascii="Arial" w:hAnsi="Arial" w:cs="Arial"/>
                <w:b/>
                <w:szCs w:val="22"/>
              </w:rPr>
              <w:t>7.6</w:t>
            </w:r>
          </w:p>
        </w:tc>
        <w:tc>
          <w:tcPr>
            <w:tcW w:w="2410" w:type="dxa"/>
          </w:tcPr>
          <w:p w14:paraId="6F504F00" w14:textId="77777777" w:rsidR="00EF4E67" w:rsidRPr="00434723" w:rsidRDefault="00EF4E67" w:rsidP="00EF4E67">
            <w:pPr>
              <w:pStyle w:val="NoIndent"/>
              <w:rPr>
                <w:rFonts w:ascii="Arial" w:hAnsi="Arial" w:cs="Arial"/>
                <w:b/>
                <w:strike/>
                <w:color w:val="auto"/>
                <w:szCs w:val="22"/>
                <w:lang w:val="sk-SK"/>
              </w:rPr>
            </w:pPr>
            <w:r w:rsidRPr="00434723">
              <w:rPr>
                <w:rFonts w:ascii="Arial" w:hAnsi="Arial" w:cs="Arial"/>
                <w:b/>
                <w:szCs w:val="22"/>
                <w:lang w:val="sk-SK"/>
              </w:rPr>
              <w:t>Opravné práce</w:t>
            </w:r>
          </w:p>
        </w:tc>
        <w:tc>
          <w:tcPr>
            <w:tcW w:w="5811" w:type="dxa"/>
          </w:tcPr>
          <w:p w14:paraId="76F39A8C" w14:textId="77777777" w:rsidR="00EF4E67" w:rsidRDefault="00EF4E67" w:rsidP="00EF4E67">
            <w:pPr>
              <w:autoSpaceDE w:val="0"/>
              <w:autoSpaceDN w:val="0"/>
              <w:adjustRightInd w:val="0"/>
              <w:ind w:right="142"/>
              <w:jc w:val="both"/>
              <w:rPr>
                <w:rFonts w:cs="Arial"/>
                <w:bCs/>
                <w:color w:val="000000"/>
                <w:szCs w:val="22"/>
                <w:lang w:val="sk-SK"/>
              </w:rPr>
            </w:pPr>
            <w:r w:rsidRPr="00434723">
              <w:rPr>
                <w:rFonts w:cs="Arial"/>
                <w:bCs/>
                <w:color w:val="000000"/>
                <w:szCs w:val="22"/>
                <w:lang w:val="sk-SK"/>
              </w:rPr>
              <w:t xml:space="preserve">Do odseku (a) za posledné slovo vložte nasledujúci text: </w:t>
            </w:r>
          </w:p>
          <w:p w14:paraId="7A7CEE42" w14:textId="77777777" w:rsidR="00EF4E67" w:rsidRPr="00434723" w:rsidRDefault="00EF4E67" w:rsidP="00EF4E67">
            <w:pPr>
              <w:autoSpaceDE w:val="0"/>
              <w:autoSpaceDN w:val="0"/>
              <w:adjustRightInd w:val="0"/>
              <w:ind w:right="142"/>
              <w:jc w:val="both"/>
              <w:rPr>
                <w:rFonts w:cs="Arial"/>
                <w:bCs/>
                <w:color w:val="000000"/>
                <w:szCs w:val="22"/>
                <w:lang w:val="sk-SK"/>
              </w:rPr>
            </w:pPr>
          </w:p>
          <w:p w14:paraId="25CD4E7E" w14:textId="77777777" w:rsidR="00EF4E67" w:rsidRPr="00434723" w:rsidRDefault="00EF4E67" w:rsidP="00EF4E67">
            <w:pPr>
              <w:autoSpaceDE w:val="0"/>
              <w:autoSpaceDN w:val="0"/>
              <w:adjustRightInd w:val="0"/>
              <w:ind w:right="141"/>
              <w:jc w:val="both"/>
              <w:rPr>
                <w:rFonts w:cs="Arial"/>
                <w:bCs/>
                <w:color w:val="000000"/>
                <w:szCs w:val="22"/>
                <w:lang w:val="sk-SK"/>
              </w:rPr>
            </w:pPr>
            <w:r w:rsidRPr="00434723">
              <w:rPr>
                <w:rFonts w:cs="Arial"/>
                <w:bCs/>
                <w:color w:val="000000"/>
                <w:szCs w:val="22"/>
                <w:lang w:val="sk-SK"/>
              </w:rPr>
              <w:t>„a ktoré nie sú opraviteľné, pričom o možnosti  opravy Materiálu alebo Technologického zariadenia rozhoduje Objednávateľ.“</w:t>
            </w:r>
          </w:p>
        </w:tc>
      </w:tr>
      <w:tr w:rsidR="00EF4E67" w:rsidRPr="00434723" w14:paraId="0FD7D8A5" w14:textId="77777777" w:rsidTr="009B6A56">
        <w:tc>
          <w:tcPr>
            <w:tcW w:w="1418" w:type="dxa"/>
          </w:tcPr>
          <w:p w14:paraId="1B10A9E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95378C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7.7</w:t>
            </w:r>
          </w:p>
        </w:tc>
        <w:tc>
          <w:tcPr>
            <w:tcW w:w="2410" w:type="dxa"/>
          </w:tcPr>
          <w:p w14:paraId="424C82E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Vlastníctvo Technologického zariadenia  a Materiálov</w:t>
            </w:r>
          </w:p>
        </w:tc>
        <w:tc>
          <w:tcPr>
            <w:tcW w:w="5811" w:type="dxa"/>
          </w:tcPr>
          <w:p w14:paraId="0C464B8F"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Pôvodný text podčlánku zrušte a nahraďte ho nasledujúcim textom: </w:t>
            </w:r>
          </w:p>
          <w:p w14:paraId="7FCD618C" w14:textId="77777777" w:rsidR="00EF4E67" w:rsidRPr="002D4362" w:rsidRDefault="00EF4E67" w:rsidP="00EF4E67">
            <w:pPr>
              <w:rPr>
                <w:lang w:val="sk-SK"/>
              </w:rPr>
            </w:pPr>
          </w:p>
          <w:p w14:paraId="05242555" w14:textId="77777777" w:rsidR="00EF4E67" w:rsidRDefault="00EF4E67" w:rsidP="00EF4E67">
            <w:pPr>
              <w:autoSpaceDE w:val="0"/>
              <w:autoSpaceDN w:val="0"/>
              <w:adjustRightInd w:val="0"/>
              <w:ind w:right="141"/>
              <w:jc w:val="both"/>
              <w:rPr>
                <w:rFonts w:cs="Arial"/>
                <w:szCs w:val="22"/>
                <w:lang w:val="sk-SK"/>
              </w:rPr>
            </w:pPr>
            <w:r w:rsidRPr="00434723" w:rsidDel="00F13AF9">
              <w:rPr>
                <w:rFonts w:cs="Arial"/>
                <w:szCs w:val="22"/>
                <w:lang w:val="sk-SK" w:eastAsia="sk-SK"/>
              </w:rPr>
              <w:t xml:space="preserve"> </w:t>
            </w:r>
            <w:r w:rsidRPr="00434723">
              <w:rPr>
                <w:rFonts w:cs="Arial"/>
                <w:szCs w:val="22"/>
                <w:lang w:val="sk-SK"/>
              </w:rPr>
              <w:t xml:space="preserve">„Objednávateľ nadobudne vlastnícke právo k Technologickým zariadeniam a Materiálom okamihom ich zabudovania do Trvalého Diela. Nebezpečenstvo škody na Technologických zariadeniach a Materiáloch prechádza na Objednávateľa na základe ich prebratia </w:t>
            </w:r>
            <w:r w:rsidRPr="00434723">
              <w:rPr>
                <w:rFonts w:cs="Arial"/>
                <w:szCs w:val="22"/>
                <w:lang w:val="sk-SK"/>
              </w:rPr>
              <w:lastRenderedPageBreak/>
              <w:t>Objednávateľom v zmysle článku 10 (</w:t>
            </w:r>
            <w:r w:rsidRPr="00434723">
              <w:rPr>
                <w:rFonts w:cs="Arial"/>
                <w:i/>
                <w:iCs/>
                <w:szCs w:val="22"/>
                <w:lang w:val="sk-SK"/>
              </w:rPr>
              <w:t>Preberanie Diela Objednávateľom)</w:t>
            </w:r>
            <w:r w:rsidRPr="00434723">
              <w:rPr>
                <w:rFonts w:cs="Arial"/>
                <w:szCs w:val="22"/>
                <w:lang w:val="sk-SK"/>
              </w:rPr>
              <w:t>.“</w:t>
            </w:r>
          </w:p>
          <w:p w14:paraId="56B8EFE4" w14:textId="77777777" w:rsidR="00EF4E67" w:rsidRPr="00434723" w:rsidRDefault="00EF4E67" w:rsidP="00EF4E67">
            <w:pPr>
              <w:autoSpaceDE w:val="0"/>
              <w:autoSpaceDN w:val="0"/>
              <w:adjustRightInd w:val="0"/>
              <w:ind w:right="141"/>
              <w:jc w:val="both"/>
              <w:rPr>
                <w:rFonts w:cs="Arial"/>
                <w:szCs w:val="22"/>
                <w:lang w:val="sk-SK"/>
              </w:rPr>
            </w:pPr>
          </w:p>
        </w:tc>
      </w:tr>
      <w:tr w:rsidR="00EF4E67" w:rsidRPr="00434723" w14:paraId="758D31B5" w14:textId="77777777" w:rsidTr="009B6A56">
        <w:trPr>
          <w:trHeight w:val="811"/>
        </w:trPr>
        <w:tc>
          <w:tcPr>
            <w:tcW w:w="1418" w:type="dxa"/>
          </w:tcPr>
          <w:p w14:paraId="669EEB1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9AE81B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8.1</w:t>
            </w:r>
          </w:p>
        </w:tc>
        <w:tc>
          <w:tcPr>
            <w:tcW w:w="2410" w:type="dxa"/>
          </w:tcPr>
          <w:p w14:paraId="36B31C9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Začatie prác</w:t>
            </w:r>
          </w:p>
        </w:tc>
        <w:tc>
          <w:tcPr>
            <w:tcW w:w="5811" w:type="dxa"/>
          </w:tcPr>
          <w:p w14:paraId="105C1E2E" w14:textId="77777777" w:rsidR="00EF4E67" w:rsidRPr="00434723" w:rsidRDefault="00EF4E67" w:rsidP="00EF4E67">
            <w:pPr>
              <w:jc w:val="both"/>
              <w:rPr>
                <w:rFonts w:cs="Arial"/>
                <w:szCs w:val="22"/>
                <w:lang w:val="sk-SK"/>
              </w:rPr>
            </w:pPr>
            <w:r w:rsidRPr="00434723">
              <w:rPr>
                <w:rFonts w:cs="Arial"/>
                <w:szCs w:val="22"/>
                <w:lang w:val="sk-SK"/>
              </w:rPr>
              <w:t>Prvú vetu podčlánku zrušte a nahraďte nasledovným textom:</w:t>
            </w:r>
          </w:p>
          <w:p w14:paraId="38FE77F8" w14:textId="77777777" w:rsidR="00EF4E67" w:rsidRPr="00434723" w:rsidRDefault="00EF4E67" w:rsidP="00EF4E67">
            <w:pPr>
              <w:jc w:val="both"/>
              <w:rPr>
                <w:rFonts w:cs="Arial"/>
                <w:szCs w:val="22"/>
                <w:lang w:val="sk-SK"/>
              </w:rPr>
            </w:pPr>
          </w:p>
          <w:p w14:paraId="154D33D9" w14:textId="77777777" w:rsidR="00EF4E67" w:rsidRDefault="00EF4E67" w:rsidP="00EF4E67">
            <w:pPr>
              <w:jc w:val="both"/>
              <w:rPr>
                <w:rFonts w:cs="Arial"/>
              </w:rPr>
            </w:pPr>
            <w:r w:rsidRPr="00742FB8">
              <w:rPr>
                <w:rFonts w:cs="Arial"/>
              </w:rPr>
              <w:t>„</w:t>
            </w:r>
            <w:r w:rsidRPr="00742FB8">
              <w:rPr>
                <w:rFonts w:cs="Arial"/>
                <w:szCs w:val="22"/>
              </w:rPr>
              <w:t>Dátum začatia prác je dátum oznámený Objednávateľom písomne Zhotoviteľovi podľa bodu 14 Zmluvných dojednaní.</w:t>
            </w:r>
            <w:r w:rsidRPr="00742FB8">
              <w:rPr>
                <w:rFonts w:cs="Arial"/>
              </w:rPr>
              <w:t>“</w:t>
            </w:r>
          </w:p>
          <w:p w14:paraId="4DCABBA3" w14:textId="77777777" w:rsidR="00EF4E67" w:rsidRPr="00434723" w:rsidRDefault="00EF4E67" w:rsidP="00EF4E67">
            <w:pPr>
              <w:jc w:val="both"/>
              <w:rPr>
                <w:rFonts w:cs="Arial"/>
                <w:szCs w:val="22"/>
                <w:lang w:val="sk-SK"/>
              </w:rPr>
            </w:pPr>
          </w:p>
        </w:tc>
      </w:tr>
      <w:tr w:rsidR="00EF4E67" w:rsidRPr="00434723" w14:paraId="38DCFEA1" w14:textId="77777777" w:rsidTr="009B6A56">
        <w:trPr>
          <w:trHeight w:val="811"/>
        </w:trPr>
        <w:tc>
          <w:tcPr>
            <w:tcW w:w="1418" w:type="dxa"/>
          </w:tcPr>
          <w:p w14:paraId="44B8D04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 8.2</w:t>
            </w:r>
          </w:p>
        </w:tc>
        <w:tc>
          <w:tcPr>
            <w:tcW w:w="2410" w:type="dxa"/>
          </w:tcPr>
          <w:p w14:paraId="011A563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Lehota výstavby</w:t>
            </w:r>
          </w:p>
        </w:tc>
        <w:tc>
          <w:tcPr>
            <w:tcW w:w="5811" w:type="dxa"/>
          </w:tcPr>
          <w:p w14:paraId="6A6A0E1C" w14:textId="77777777" w:rsidR="00EF4E67" w:rsidRDefault="00EF4E67" w:rsidP="00EF4E67">
            <w:pPr>
              <w:pStyle w:val="NoIndent"/>
              <w:jc w:val="both"/>
              <w:rPr>
                <w:rFonts w:ascii="Arial" w:hAnsi="Arial" w:cs="Arial"/>
                <w:color w:val="auto"/>
                <w:szCs w:val="22"/>
                <w:lang w:val="sk-SK"/>
              </w:rPr>
            </w:pPr>
            <w:r w:rsidRPr="007008A6">
              <w:rPr>
                <w:rFonts w:ascii="Arial" w:hAnsi="Arial" w:cs="Arial"/>
                <w:color w:val="auto"/>
                <w:szCs w:val="22"/>
                <w:lang w:val="sk-SK"/>
              </w:rPr>
              <w:t xml:space="preserve">Pôvodný text podčlánku zrušte a nahraďte ho nasledujúcim textom: </w:t>
            </w:r>
          </w:p>
          <w:p w14:paraId="01AC46BB" w14:textId="77777777" w:rsidR="00EF4E67" w:rsidRPr="004B405F" w:rsidRDefault="00EF4E67" w:rsidP="00EF4E67">
            <w:pPr>
              <w:rPr>
                <w:lang w:val="sk-SK"/>
              </w:rPr>
            </w:pPr>
          </w:p>
          <w:p w14:paraId="49222ADB" w14:textId="77777777" w:rsidR="00EF4E67" w:rsidRDefault="00EF4E67" w:rsidP="00EF4E67">
            <w:pPr>
              <w:jc w:val="both"/>
              <w:rPr>
                <w:rFonts w:cs="Arial"/>
                <w:szCs w:val="22"/>
                <w:lang w:val="sk-SK"/>
              </w:rPr>
            </w:pPr>
            <w:r w:rsidRPr="00434723">
              <w:rPr>
                <w:rFonts w:cs="Arial"/>
                <w:szCs w:val="22"/>
                <w:lang w:val="sk-SK"/>
              </w:rPr>
              <w:t>Zhotoviteľ je povinný dokončiť celé Dielo a každú Sekciu (ak sú) v Lehote výstavby Diela alebo Sekcie (podľa okolností) vrátane:</w:t>
            </w:r>
          </w:p>
          <w:p w14:paraId="3ED2F2DF" w14:textId="77777777" w:rsidR="00EF4E67" w:rsidRPr="00434723" w:rsidRDefault="00EF4E67" w:rsidP="00EF4E67">
            <w:pPr>
              <w:jc w:val="both"/>
              <w:rPr>
                <w:rFonts w:cs="Arial"/>
                <w:szCs w:val="22"/>
                <w:lang w:val="sk-SK"/>
              </w:rPr>
            </w:pPr>
          </w:p>
          <w:p w14:paraId="3DBC214A"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(a) </w:t>
            </w:r>
            <w:r>
              <w:rPr>
                <w:rFonts w:cs="Arial"/>
                <w:szCs w:val="22"/>
                <w:lang w:val="sk-SK"/>
              </w:rPr>
              <w:t xml:space="preserve">   </w:t>
            </w:r>
            <w:r w:rsidRPr="00434723">
              <w:rPr>
                <w:rFonts w:cs="Arial"/>
                <w:szCs w:val="22"/>
                <w:lang w:val="sk-SK"/>
              </w:rPr>
              <w:t>dosiahnutia vyhovujúceho výsledku Preberacích skúšok a</w:t>
            </w:r>
          </w:p>
          <w:p w14:paraId="7555EA46"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(b) </w:t>
            </w:r>
            <w:r>
              <w:rPr>
                <w:rFonts w:cs="Arial"/>
                <w:szCs w:val="22"/>
                <w:lang w:val="sk-SK"/>
              </w:rPr>
              <w:t xml:space="preserve">  </w:t>
            </w:r>
            <w:r w:rsidRPr="00434723">
              <w:rPr>
                <w:rFonts w:cs="Arial"/>
                <w:szCs w:val="22"/>
                <w:lang w:val="sk-SK"/>
              </w:rPr>
              <w:t>dokončenia všetkých prác, ktoré sú uvedené v Zmluve, tak ako je to vyžadované pre Dielo alebo Sekciu,</w:t>
            </w:r>
          </w:p>
          <w:p w14:paraId="7C0969D3" w14:textId="77777777" w:rsidR="00EF4E67" w:rsidRDefault="00EF4E67" w:rsidP="00EF4E67">
            <w:pPr>
              <w:jc w:val="both"/>
              <w:rPr>
                <w:rFonts w:cs="Arial"/>
                <w:szCs w:val="22"/>
                <w:lang w:val="sk-SK"/>
              </w:rPr>
            </w:pPr>
          </w:p>
          <w:p w14:paraId="102DC129" w14:textId="77777777" w:rsidR="00EF4E67" w:rsidRPr="00434723" w:rsidRDefault="00EF4E67" w:rsidP="00EF4E67">
            <w:pPr>
              <w:jc w:val="both"/>
              <w:rPr>
                <w:rFonts w:cs="Arial"/>
                <w:szCs w:val="22"/>
                <w:lang w:val="sk-SK"/>
              </w:rPr>
            </w:pPr>
            <w:r w:rsidRPr="00434723">
              <w:rPr>
                <w:rFonts w:cs="Arial"/>
                <w:szCs w:val="22"/>
                <w:lang w:val="sk-SK"/>
              </w:rPr>
              <w:t>aby bol vydaný Preberací protokol pre Dielo v súlade s podčlánkom 10.1 (</w:t>
            </w:r>
            <w:r w:rsidRPr="00434723">
              <w:rPr>
                <w:rFonts w:cs="Arial"/>
                <w:i/>
                <w:szCs w:val="22"/>
                <w:lang w:val="sk-SK"/>
              </w:rPr>
              <w:t>Preberanie Diela a Sekcií</w:t>
            </w:r>
            <w:r w:rsidRPr="00434723">
              <w:rPr>
                <w:rFonts w:cs="Arial"/>
                <w:szCs w:val="22"/>
                <w:lang w:val="sk-SK"/>
              </w:rPr>
              <w:t>) najneskôr v posledný deň Lehoty výstavby.</w:t>
            </w:r>
          </w:p>
          <w:p w14:paraId="4657FEF6" w14:textId="77777777" w:rsidR="00EF4E67" w:rsidRPr="00434723" w:rsidRDefault="00EF4E67" w:rsidP="00EF4E67">
            <w:pPr>
              <w:jc w:val="both"/>
              <w:rPr>
                <w:rFonts w:cs="Arial"/>
                <w:szCs w:val="22"/>
                <w:lang w:val="sk-SK"/>
              </w:rPr>
            </w:pPr>
          </w:p>
        </w:tc>
      </w:tr>
      <w:tr w:rsidR="00EF4E67" w:rsidRPr="00434723" w14:paraId="4BD6F51C" w14:textId="77777777" w:rsidTr="009B6A56">
        <w:trPr>
          <w:trHeight w:val="811"/>
        </w:trPr>
        <w:tc>
          <w:tcPr>
            <w:tcW w:w="1418" w:type="dxa"/>
          </w:tcPr>
          <w:p w14:paraId="1121497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0C586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8.3</w:t>
            </w:r>
          </w:p>
        </w:tc>
        <w:tc>
          <w:tcPr>
            <w:tcW w:w="2410" w:type="dxa"/>
          </w:tcPr>
          <w:p w14:paraId="05A8897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Harmonogram prác</w:t>
            </w:r>
          </w:p>
        </w:tc>
        <w:tc>
          <w:tcPr>
            <w:tcW w:w="5811" w:type="dxa"/>
          </w:tcPr>
          <w:p w14:paraId="2DAF55FB" w14:textId="77777777" w:rsidR="00EF4E67" w:rsidRPr="00434723" w:rsidRDefault="00EF4E67" w:rsidP="00EF4E67">
            <w:pPr>
              <w:jc w:val="both"/>
              <w:rPr>
                <w:rFonts w:cs="Arial"/>
                <w:szCs w:val="22"/>
                <w:lang w:val="sk-SK"/>
              </w:rPr>
            </w:pPr>
            <w:r w:rsidRPr="00434723">
              <w:rPr>
                <w:rFonts w:cs="Arial"/>
                <w:szCs w:val="22"/>
                <w:lang w:val="sk-SK"/>
              </w:rPr>
              <w:t>Pôvodný text podčlánku zrušte a nahraďte ho nasledujúcim textom:</w:t>
            </w:r>
          </w:p>
          <w:p w14:paraId="3A82424B" w14:textId="77777777" w:rsidR="00EF4E67" w:rsidRPr="00434723" w:rsidRDefault="00EF4E67" w:rsidP="00EF4E67">
            <w:pPr>
              <w:jc w:val="both"/>
              <w:rPr>
                <w:rFonts w:cs="Arial"/>
                <w:szCs w:val="22"/>
                <w:lang w:val="sk-SK"/>
              </w:rPr>
            </w:pPr>
          </w:p>
          <w:p w14:paraId="3236155B" w14:textId="77777777" w:rsidR="00EF4E67" w:rsidRPr="00434723" w:rsidRDefault="00EF4E67" w:rsidP="00EF4E67">
            <w:pPr>
              <w:jc w:val="both"/>
              <w:rPr>
                <w:rFonts w:cs="Arial"/>
                <w:szCs w:val="22"/>
                <w:lang w:val="sk-SK"/>
              </w:rPr>
            </w:pPr>
            <w:bookmarkStart w:id="2" w:name="_Hlk161835615"/>
            <w:r w:rsidRPr="00434723">
              <w:rPr>
                <w:rFonts w:cs="Arial"/>
                <w:szCs w:val="22"/>
                <w:lang w:val="sk-SK"/>
              </w:rPr>
              <w:t xml:space="preserve">Harmonogram prác je Zhotoviteľ povinný aktualizovať </w:t>
            </w:r>
            <w:r w:rsidR="00FF6213">
              <w:rPr>
                <w:rFonts w:cs="Arial"/>
                <w:szCs w:val="22"/>
                <w:lang w:val="sk-SK"/>
              </w:rPr>
              <w:t>a predložiť Objednávateľovi a Stavebnotechnickému dozoru</w:t>
            </w:r>
            <w:r w:rsidRPr="00434723">
              <w:rPr>
                <w:rFonts w:cs="Arial"/>
                <w:szCs w:val="22"/>
                <w:lang w:val="sk-SK"/>
              </w:rPr>
              <w:t xml:space="preserve"> </w:t>
            </w:r>
            <w:r w:rsidR="001D7E9F">
              <w:rPr>
                <w:rFonts w:cs="Arial"/>
                <w:szCs w:val="22"/>
                <w:lang w:val="sk-SK"/>
              </w:rPr>
              <w:t xml:space="preserve">v </w:t>
            </w:r>
            <w:r w:rsidRPr="00434723">
              <w:rPr>
                <w:rFonts w:cs="Arial"/>
                <w:szCs w:val="22"/>
                <w:lang w:val="sk-SK"/>
              </w:rPr>
              <w:t xml:space="preserve"> </w:t>
            </w:r>
            <w:r w:rsidR="001D7E9F" w:rsidRPr="001D7E9F">
              <w:rPr>
                <w:rFonts w:cs="Arial"/>
                <w:szCs w:val="22"/>
                <w:lang w:val="sk-SK"/>
              </w:rPr>
              <w:t xml:space="preserve">lehote </w:t>
            </w:r>
            <w:r w:rsidR="00D56481">
              <w:rPr>
                <w:rFonts w:cs="Arial"/>
                <w:szCs w:val="22"/>
                <w:lang w:val="sk-SK"/>
              </w:rPr>
              <w:t xml:space="preserve">do 28 dní po Dátume začatia prác </w:t>
            </w:r>
            <w:r w:rsidR="001D7E9F" w:rsidRPr="001D7E9F">
              <w:rPr>
                <w:rFonts w:cs="Arial"/>
                <w:szCs w:val="22"/>
                <w:lang w:val="sk-SK"/>
              </w:rPr>
              <w:t xml:space="preserve">a podľa požiadaviek  uvedených v podčl. 2.3.2, Zväzku 3 </w:t>
            </w:r>
            <w:r w:rsidR="00281C63">
              <w:rPr>
                <w:rFonts w:cs="Arial"/>
                <w:szCs w:val="22"/>
                <w:lang w:val="sk-SK"/>
              </w:rPr>
              <w:t xml:space="preserve">Technické špecifikácie </w:t>
            </w:r>
            <w:r w:rsidRPr="00434723">
              <w:rPr>
                <w:rFonts w:cs="Arial"/>
                <w:szCs w:val="22"/>
                <w:lang w:val="sk-SK"/>
              </w:rPr>
              <w:t xml:space="preserve"> </w:t>
            </w:r>
          </w:p>
          <w:bookmarkEnd w:id="2"/>
          <w:p w14:paraId="5FDE234A" w14:textId="77777777" w:rsidR="00EF4E67" w:rsidRPr="00434723" w:rsidRDefault="00EF4E67" w:rsidP="00EF4E67">
            <w:pPr>
              <w:jc w:val="both"/>
              <w:rPr>
                <w:rFonts w:cs="Arial"/>
                <w:szCs w:val="22"/>
                <w:lang w:val="sk-SK"/>
              </w:rPr>
            </w:pPr>
          </w:p>
          <w:p w14:paraId="67FCC8EA" w14:textId="77777777" w:rsidR="00EF4E67" w:rsidRPr="00434723" w:rsidRDefault="00EF4E67" w:rsidP="00EF4E67">
            <w:pPr>
              <w:jc w:val="both"/>
              <w:rPr>
                <w:rFonts w:cs="Arial"/>
                <w:szCs w:val="22"/>
                <w:lang w:val="sk-SK"/>
              </w:rPr>
            </w:pPr>
            <w:r w:rsidRPr="00434723">
              <w:rPr>
                <w:rFonts w:cs="Arial"/>
                <w:szCs w:val="22"/>
                <w:lang w:val="sk-SK"/>
              </w:rPr>
              <w:t>V rámci aktualizácie je Zhotoviteľ:</w:t>
            </w:r>
          </w:p>
          <w:p w14:paraId="5FAED40A" w14:textId="78F266EE" w:rsidR="00EF4E67" w:rsidRDefault="00EF4E67" w:rsidP="00EF4E67">
            <w:pPr>
              <w:ind w:left="744" w:hanging="709"/>
              <w:jc w:val="both"/>
              <w:rPr>
                <w:rFonts w:cs="Arial"/>
                <w:szCs w:val="22"/>
                <w:lang w:val="sk-SK"/>
              </w:rPr>
            </w:pPr>
            <w:r w:rsidRPr="00434723">
              <w:rPr>
                <w:rFonts w:cs="Arial"/>
                <w:szCs w:val="22"/>
                <w:lang w:val="sk-SK"/>
              </w:rPr>
              <w:t xml:space="preserve">povinný predložiť nový Vecný harmonogram, v ktorom upraví časovú postupnosť výstavby jednotlivých stavebných objektov uvedených v pôvodnom Vecnom harmonograme vzhľadom na svoje technologické zariadenia, stroje a materiály atď., pričom je povinný dodržať Objednávateľom stanovenú Lehotu výstavby a lehoty ukončenia Míľnikov uvedených v tabuľke v rámci Prílohy B2A Zväzku 1 súťažných podkladov. Tento Vecný harmonogram musí zohľadniť Dátum začatia prác oznámený Objednávateľom. </w:t>
            </w:r>
          </w:p>
          <w:p w14:paraId="51095C33" w14:textId="77777777" w:rsidR="00EF4E67" w:rsidRPr="00434723" w:rsidRDefault="00EF4E67" w:rsidP="00EF4E67">
            <w:pPr>
              <w:ind w:left="744" w:hanging="709"/>
              <w:jc w:val="both"/>
              <w:rPr>
                <w:rFonts w:cs="Arial"/>
                <w:szCs w:val="22"/>
                <w:lang w:val="sk-SK"/>
              </w:rPr>
            </w:pPr>
          </w:p>
          <w:p w14:paraId="6F22DED3" w14:textId="77777777" w:rsidR="00EF4E67" w:rsidRPr="00434723" w:rsidRDefault="00EF4E67" w:rsidP="00EF4E67">
            <w:pPr>
              <w:jc w:val="both"/>
              <w:rPr>
                <w:rFonts w:cs="Arial"/>
                <w:szCs w:val="22"/>
                <w:lang w:val="sk-SK"/>
              </w:rPr>
            </w:pPr>
            <w:r w:rsidRPr="00434723">
              <w:rPr>
                <w:rFonts w:cs="Arial"/>
                <w:szCs w:val="22"/>
                <w:lang w:val="sk-SK"/>
              </w:rPr>
              <w:t>Dátum Začiatku výstavby uvedený vo Vecnom harmonograme je totožný s Dátumom začatia prác.</w:t>
            </w:r>
          </w:p>
          <w:p w14:paraId="27CB3DBD"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B0C4384" w14:textId="77777777" w:rsidR="00EF4E67" w:rsidRPr="00434723" w:rsidRDefault="00EF4E67" w:rsidP="00EF4E67">
            <w:pPr>
              <w:pStyle w:val="Zarkazkladnhotextu2"/>
              <w:tabs>
                <w:tab w:val="clear" w:pos="3960"/>
                <w:tab w:val="clear" w:pos="9072"/>
                <w:tab w:val="left" w:pos="0"/>
              </w:tabs>
              <w:autoSpaceDE w:val="0"/>
              <w:autoSpaceDN w:val="0"/>
              <w:adjustRightInd w:val="0"/>
              <w:ind w:left="0" w:firstLine="0"/>
              <w:rPr>
                <w:rFonts w:cs="Arial"/>
                <w:szCs w:val="22"/>
                <w:lang w:val="sk-SK"/>
              </w:rPr>
            </w:pPr>
            <w:r w:rsidRPr="00434723">
              <w:rPr>
                <w:rFonts w:cs="Arial"/>
                <w:szCs w:val="22"/>
                <w:lang w:val="sk-SK"/>
              </w:rPr>
              <w:t xml:space="preserve">Harmonogram prác tvoria tieto časti: </w:t>
            </w:r>
          </w:p>
          <w:p w14:paraId="60870035"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61FE89E" w14:textId="77777777" w:rsidR="00EF4E67"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lastRenderedPageBreak/>
              <w:t xml:space="preserve">Časť 1: </w:t>
            </w:r>
            <w:r w:rsidRPr="00434723">
              <w:rPr>
                <w:rFonts w:cs="Arial"/>
                <w:b/>
                <w:szCs w:val="22"/>
                <w:lang w:val="sk-SK"/>
              </w:rPr>
              <w:t>Vecný harmonogram</w:t>
            </w:r>
            <w:r w:rsidRPr="00434723">
              <w:rPr>
                <w:rFonts w:cs="Arial"/>
                <w:szCs w:val="22"/>
                <w:lang w:val="sk-SK"/>
              </w:rPr>
              <w:t xml:space="preserve"> tzv. Ganttov graf- grafická časť  vypracovaná vo formáte *.mpp s jasne vyznačenou kritickou cestou, ktorú budú vytvárať príslušné časti Diela, </w:t>
            </w:r>
            <w:r w:rsidRPr="00434723">
              <w:rPr>
                <w:rFonts w:cs="Arial"/>
                <w:szCs w:val="22"/>
                <w:u w:val="single"/>
                <w:lang w:val="sk-SK"/>
              </w:rPr>
              <w:t>t</w:t>
            </w:r>
            <w:r w:rsidRPr="00434723">
              <w:rPr>
                <w:rFonts w:cs="Arial"/>
                <w:szCs w:val="22"/>
                <w:lang w:val="sk-SK"/>
              </w:rPr>
              <w: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012BB671"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0502B3A5"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r w:rsidRPr="005E3EE9">
              <w:rPr>
                <w:rFonts w:cs="Arial"/>
                <w:szCs w:val="22"/>
                <w:lang w:val="sk-SK"/>
              </w:rPr>
              <w:t>Zhotoviteľ zároveň do Vecného harmonogramu zahrnie dobu na zapracovanie podmienok právoplatného stavebného povolenia aktualizáciou v rozsahu podľa doloženého stavebného povolenia, s predpokladaným trvaním do 180 dní</w:t>
            </w:r>
            <w:r>
              <w:rPr>
                <w:rFonts w:cs="Arial"/>
                <w:szCs w:val="22"/>
                <w:lang w:val="sk-SK"/>
              </w:rPr>
              <w:t>.</w:t>
            </w:r>
          </w:p>
          <w:p w14:paraId="53B262F6"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7D8B482B"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r w:rsidRPr="003D5EB2">
              <w:rPr>
                <w:rFonts w:cs="Arial"/>
                <w:szCs w:val="22"/>
                <w:lang w:val="sk-SK"/>
              </w:rPr>
              <w:t>b) Povinnosť členenia činností na minimálne 2, resp. minimálne 3 stupne podrobnosti (u nižšie stanovených radov stavebných objektov).</w:t>
            </w:r>
          </w:p>
          <w:p w14:paraId="635CA18A"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p>
          <w:p w14:paraId="73AE1827"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1. stupeň: stavebný objekt (SO),</w:t>
            </w:r>
          </w:p>
          <w:p w14:paraId="78E17505"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2. stupeň: stavebný prvok, podobjekt SO, úsek SO</w:t>
            </w:r>
          </w:p>
          <w:p w14:paraId="7C532D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(mostný pilier, úsek objektu cestného telesa, úseky mostovky).</w:t>
            </w:r>
          </w:p>
          <w:p w14:paraId="1E06D031"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Druhý stupeň je povinný pri nasledovných radoch SO:</w:t>
            </w:r>
          </w:p>
          <w:p w14:paraId="066D9F2D"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300 a 500, objekty preložiek, prístupových ciest, úprav a ďalšie SO na vyžiadanie Stavebnotechnického dozora.</w:t>
            </w:r>
          </w:p>
          <w:p w14:paraId="36803DBE"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3. stupeň: stavebné činnosti, stavebné časti prvkov, diely (napr. zemné práce, základy mostného piliera, driek, časti vozoviek aspoň v skladbe aktívna zóna - podkladné vrstvy - vrstvy krytu, …).</w:t>
            </w:r>
          </w:p>
          <w:p w14:paraId="70CD64EF"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Tretí stupeň podrobnosti je povinný pri týchto radoch SO (predovšetkým z hlavnej trase):</w:t>
            </w:r>
          </w:p>
          <w:p w14:paraId="12A606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100 (SO 103, SO 112, SO 115)</w:t>
            </w:r>
          </w:p>
          <w:p w14:paraId="065563DB"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200 (mosty, oporné a zárubné múry, PHS),</w:t>
            </w:r>
          </w:p>
          <w:p w14:paraId="14E470DF" w14:textId="77777777" w:rsidR="005E3EE9" w:rsidRPr="003D5EB2" w:rsidRDefault="005E3EE9" w:rsidP="003D5EB2">
            <w:pPr>
              <w:autoSpaceDE w:val="0"/>
              <w:autoSpaceDN w:val="0"/>
              <w:adjustRightInd w:val="0"/>
              <w:spacing w:line="276" w:lineRule="auto"/>
              <w:jc w:val="both"/>
              <w:rPr>
                <w:rFonts w:cs="Arial"/>
                <w:szCs w:val="22"/>
                <w:lang w:val="sk-SK"/>
              </w:rPr>
            </w:pPr>
            <w:r w:rsidRPr="003D5EB2">
              <w:rPr>
                <w:rFonts w:cs="Arial"/>
                <w:szCs w:val="22"/>
                <w:lang w:val="sk-SK"/>
              </w:rPr>
              <w:t>• ďalšie SO na vyžiadanie Stavebnotechnického dozora (napr. objekty na kritickej ceste apod.).</w:t>
            </w:r>
          </w:p>
          <w:p w14:paraId="1ACAEA37" w14:textId="77777777" w:rsidR="005E3EE9" w:rsidRPr="003D5EB2" w:rsidRDefault="005E3EE9" w:rsidP="003D5EB2">
            <w:pPr>
              <w:autoSpaceDE w:val="0"/>
              <w:autoSpaceDN w:val="0"/>
              <w:adjustRightInd w:val="0"/>
              <w:spacing w:line="276" w:lineRule="auto"/>
              <w:jc w:val="both"/>
              <w:rPr>
                <w:rFonts w:cs="Arial"/>
                <w:szCs w:val="22"/>
                <w:lang w:val="sk-SK"/>
              </w:rPr>
            </w:pPr>
          </w:p>
          <w:p w14:paraId="7587F33A" w14:textId="77777777" w:rsidR="005E3EE9" w:rsidRPr="003D5EB2" w:rsidRDefault="005E3EE9" w:rsidP="008F36A5">
            <w:pPr>
              <w:pStyle w:val="Odsekzoznamu"/>
              <w:numPr>
                <w:ilvl w:val="0"/>
                <w:numId w:val="38"/>
              </w:numPr>
              <w:autoSpaceDE w:val="0"/>
              <w:autoSpaceDN w:val="0"/>
              <w:adjustRightInd w:val="0"/>
              <w:ind w:left="313" w:hanging="284"/>
              <w:jc w:val="both"/>
              <w:rPr>
                <w:rFonts w:ascii="Arial" w:hAnsi="Arial" w:cs="Arial"/>
                <w:lang w:val="sk-SK"/>
              </w:rPr>
            </w:pPr>
            <w:r w:rsidRPr="003D5EB2">
              <w:rPr>
                <w:rFonts w:ascii="Arial" w:hAnsi="Arial" w:cs="Arial"/>
                <w:lang w:val="sk-SK"/>
              </w:rPr>
              <w:t>Povinnosť definovania unikátnych WBS kódov („Work Breakdown Structures“) pri každej činnosti v závislosti od jej stupňa podrobnosti.</w:t>
            </w:r>
          </w:p>
          <w:p w14:paraId="7B8B018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časovej rezervy pri jednotlivých činnostiach, a to ako grafické, tak aj číselné (počet dní v samostatnom stĺpci).</w:t>
            </w:r>
          </w:p>
          <w:p w14:paraId="1EC7D724"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Povinnosť zobrazenia technologickej prestávky vo forme samostatnej činnosti nadväzujúce na s ňou súvisiacu stavebnú činnosť (napr. zhotovenie </w:t>
            </w:r>
            <w:r w:rsidRPr="003D5EB2">
              <w:rPr>
                <w:rFonts w:ascii="Arial" w:hAnsi="Arial" w:cs="Arial"/>
                <w:lang w:val="sk-SK"/>
              </w:rPr>
              <w:lastRenderedPageBreak/>
              <w:t>železobetónové konštrukcie a na ňu nadväzujúca technologická prestávka z dôvodu tvrdnutia betónu).</w:t>
            </w:r>
          </w:p>
          <w:p w14:paraId="7395543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prerušenia (rozdelenia) činnosti pomocou bodkovaného označenia v príslušnej farebnej schéme.</w:t>
            </w:r>
          </w:p>
          <w:p w14:paraId="42CCE7D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49E835D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predpokladané strojné a personálne zabezpečenie pre jednotlivé činnosti.</w:t>
            </w:r>
          </w:p>
          <w:p w14:paraId="6C668585"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cs="Arial"/>
                <w:lang w:val="sk-SK"/>
              </w:rPr>
            </w:pPr>
            <w:r w:rsidRPr="003D5EB2">
              <w:rPr>
                <w:rFonts w:ascii="Arial" w:hAnsi="Arial" w:cs="Arial"/>
                <w:lang w:val="sk-SK"/>
              </w:rPr>
              <w:t>Grafické znázornenie Zimnej technologickej prestávky / Zimného obdobia formou farebného zvislého pruhu na podklade (pozadí) harmonogramu.</w:t>
            </w:r>
          </w:p>
          <w:p w14:paraId="341D284B"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5D9F8B27" w14:textId="77777777" w:rsidR="005E3EE9" w:rsidRPr="00434723"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4CAA4310" w14:textId="77777777" w:rsidR="00EF4E67" w:rsidRPr="00434723" w:rsidRDefault="00EF4E67" w:rsidP="00EF4E67">
            <w:pPr>
              <w:pStyle w:val="Zarkazkladnhotextu2"/>
              <w:ind w:left="720"/>
              <w:rPr>
                <w:rFonts w:cs="Arial"/>
                <w:szCs w:val="22"/>
                <w:lang w:val="sk-SK"/>
              </w:rPr>
            </w:pPr>
          </w:p>
          <w:p w14:paraId="3ADBAC3B" w14:textId="77777777" w:rsidR="00EF4E67" w:rsidRPr="00434723" w:rsidRDefault="00EF4E67" w:rsidP="00EF4E67">
            <w:pPr>
              <w:pStyle w:val="Zarkazkladnhotextu2"/>
              <w:ind w:left="0" w:firstLine="0"/>
              <w:rPr>
                <w:rFonts w:cs="Arial"/>
                <w:szCs w:val="22"/>
                <w:lang w:val="sk-SK"/>
              </w:rPr>
            </w:pPr>
            <w:r w:rsidRPr="00434723">
              <w:rPr>
                <w:rFonts w:cs="Arial"/>
                <w:szCs w:val="22"/>
                <w:lang w:val="sk-SK"/>
              </w:rPr>
              <w:t xml:space="preserve">Časť  2: </w:t>
            </w:r>
            <w:r w:rsidRPr="00434723">
              <w:rPr>
                <w:rFonts w:cs="Arial"/>
                <w:b/>
                <w:szCs w:val="22"/>
                <w:lang w:val="sk-SK"/>
              </w:rPr>
              <w:t>Míľniky</w:t>
            </w:r>
            <w:r w:rsidRPr="00434723">
              <w:rPr>
                <w:rFonts w:cs="Arial"/>
                <w:szCs w:val="22"/>
                <w:lang w:val="sk-SK"/>
              </w:rPr>
              <w:t xml:space="preserve"> - Objednávateľom určené stavebné objekty alebo  časti objektov a lehoty ich ukončenia, ktoré sa Zhotoviteľ zaväzuje ukončiť v určených lehotách (Príloha č. 3.2 Zmluvných dojednaní). </w:t>
            </w:r>
          </w:p>
          <w:p w14:paraId="186B3119"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63474181"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Časť 3: </w:t>
            </w:r>
            <w:r w:rsidRPr="00434723">
              <w:rPr>
                <w:rFonts w:cs="Arial"/>
                <w:b/>
                <w:szCs w:val="22"/>
                <w:lang w:val="sk-SK"/>
              </w:rPr>
              <w:t>Fakturačný harmonogram</w:t>
            </w:r>
            <w:r w:rsidRPr="00434723">
              <w:rPr>
                <w:rFonts w:cs="Arial"/>
                <w:szCs w:val="22"/>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3FA8DF42"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 </w:t>
            </w:r>
          </w:p>
          <w:p w14:paraId="4C89C84F" w14:textId="77777777" w:rsidR="00EF4E67" w:rsidRPr="00434723" w:rsidRDefault="00EF4E67" w:rsidP="00EF4E67">
            <w:pPr>
              <w:pStyle w:val="Zarkazkladnhotextu2"/>
              <w:ind w:left="44" w:firstLine="0"/>
              <w:rPr>
                <w:rFonts w:cs="Arial"/>
                <w:szCs w:val="22"/>
                <w:lang w:val="sk-SK"/>
              </w:rPr>
            </w:pPr>
            <w:r w:rsidRPr="00434723">
              <w:rPr>
                <w:rFonts w:cs="Arial"/>
                <w:szCs w:val="22"/>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w:t>
            </w:r>
            <w:r>
              <w:rPr>
                <w:rFonts w:cs="Arial"/>
                <w:szCs w:val="22"/>
                <w:lang w:val="sk-SK"/>
              </w:rPr>
              <w:t> eurách (</w:t>
            </w:r>
            <w:r w:rsidRPr="00434723">
              <w:rPr>
                <w:rFonts w:cs="Arial"/>
                <w:szCs w:val="22"/>
                <w:lang w:val="sk-SK"/>
              </w:rPr>
              <w:t>€</w:t>
            </w:r>
            <w:r>
              <w:rPr>
                <w:rFonts w:cs="Arial"/>
                <w:szCs w:val="22"/>
                <w:lang w:val="sk-SK"/>
              </w:rPr>
              <w:t>)</w:t>
            </w:r>
            <w:r w:rsidRPr="00434723">
              <w:rPr>
                <w:rFonts w:cs="Arial"/>
                <w:szCs w:val="22"/>
                <w:lang w:val="sk-SK"/>
              </w:rPr>
              <w:t xml:space="preserve">. </w:t>
            </w:r>
          </w:p>
          <w:p w14:paraId="5CD656AA" w14:textId="77777777" w:rsidR="00EF4E67" w:rsidRPr="00434723" w:rsidRDefault="00EF4E67" w:rsidP="00EF4E67">
            <w:pPr>
              <w:pStyle w:val="Zarkazkladnhotextu2"/>
              <w:ind w:left="44" w:firstLine="0"/>
              <w:rPr>
                <w:rFonts w:cs="Arial"/>
                <w:szCs w:val="22"/>
                <w:lang w:val="sk-SK"/>
              </w:rPr>
            </w:pPr>
          </w:p>
          <w:p w14:paraId="25C79B0A"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r w:rsidRPr="00434723">
              <w:rPr>
                <w:rFonts w:cs="Arial"/>
                <w:szCs w:val="22"/>
                <w:lang w:val="sk-SK"/>
              </w:rPr>
              <w:t xml:space="preserve">Vecný harmonogram, Míľniky a Fakturačný harmonogram spolu  tvoria Harmonogram prác, ktorý  je pre plnenie Zhotoviteľa podľa Zmluvy záväzný. </w:t>
            </w:r>
          </w:p>
          <w:p w14:paraId="75939BF5"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p>
          <w:p w14:paraId="3AD2F13A" w14:textId="77777777" w:rsidR="00EF4E67" w:rsidRPr="00434723" w:rsidRDefault="00EF4E67" w:rsidP="00EF4E67">
            <w:pPr>
              <w:pStyle w:val="Zarkazkladnhotextu2"/>
              <w:tabs>
                <w:tab w:val="clear" w:pos="3960"/>
                <w:tab w:val="clear" w:pos="9072"/>
              </w:tabs>
              <w:autoSpaceDE w:val="0"/>
              <w:autoSpaceDN w:val="0"/>
              <w:adjustRightInd w:val="0"/>
              <w:ind w:left="44" w:hanging="44"/>
              <w:rPr>
                <w:rFonts w:cs="Arial"/>
                <w:szCs w:val="22"/>
                <w:lang w:val="sk-SK"/>
              </w:rPr>
            </w:pPr>
            <w:r w:rsidRPr="00434723">
              <w:rPr>
                <w:rFonts w:cs="Arial"/>
                <w:szCs w:val="22"/>
                <w:lang w:val="sk-SK"/>
              </w:rPr>
              <w:lastRenderedPageBreak/>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497D1536" w14:textId="77777777" w:rsidR="00EF4E67" w:rsidRPr="00434723" w:rsidRDefault="00EF4E67" w:rsidP="00EF4E67">
            <w:pPr>
              <w:pStyle w:val="Zarkazkladnhotextu2"/>
              <w:tabs>
                <w:tab w:val="clear" w:pos="3960"/>
                <w:tab w:val="clear" w:pos="9072"/>
              </w:tabs>
              <w:autoSpaceDE w:val="0"/>
              <w:autoSpaceDN w:val="0"/>
              <w:adjustRightInd w:val="0"/>
              <w:ind w:left="680" w:firstLine="0"/>
              <w:rPr>
                <w:rFonts w:cs="Arial"/>
                <w:szCs w:val="22"/>
                <w:lang w:val="sk-SK"/>
              </w:rPr>
            </w:pPr>
            <w:r w:rsidRPr="00434723">
              <w:rPr>
                <w:rFonts w:cs="Arial"/>
                <w:szCs w:val="22"/>
                <w:lang w:val="sk-SK"/>
              </w:rPr>
              <w:t xml:space="preserve"> </w:t>
            </w:r>
          </w:p>
          <w:p w14:paraId="5EA39BF8"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45A373C0"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2A9C73DA"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434723">
              <w:rPr>
                <w:rFonts w:cs="Arial"/>
                <w:i/>
                <w:szCs w:val="22"/>
                <w:lang w:val="sk-SK"/>
              </w:rPr>
              <w:t>(Postup pri zmenách</w:t>
            </w:r>
            <w:r w:rsidRPr="00434723">
              <w:rPr>
                <w:rFonts w:cs="Arial"/>
                <w:szCs w:val="22"/>
                <w:lang w:val="sk-SK"/>
              </w:rPr>
              <w:t>).</w:t>
            </w:r>
          </w:p>
          <w:p w14:paraId="4F1549A3"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7EB6CB14" w14:textId="77777777" w:rsidR="00EF4E67" w:rsidRPr="00434723" w:rsidRDefault="00EF4E67" w:rsidP="00EF4E67">
            <w:pPr>
              <w:jc w:val="both"/>
              <w:rPr>
                <w:rFonts w:cs="Arial"/>
                <w:szCs w:val="22"/>
                <w:lang w:val="sk-SK"/>
              </w:rPr>
            </w:pPr>
            <w:r w:rsidRPr="00434723">
              <w:rPr>
                <w:rFonts w:cs="Arial"/>
                <w:bCs/>
                <w:szCs w:val="22"/>
                <w:lang w:val="sk-SK" w:eastAsia="sk-SK"/>
              </w:rPr>
              <w:t xml:space="preserve">Zhotoviteľ je povinný vypracovať a počas Lehoty výstavby najneskôr do 25. dňa predchádzajúceho mesiaca predkladať Stavebnotechnickému dozoru tzv. </w:t>
            </w:r>
            <w:r w:rsidRPr="00434723">
              <w:rPr>
                <w:rFonts w:cs="Arial"/>
                <w:b/>
                <w:bCs/>
                <w:szCs w:val="22"/>
                <w:lang w:val="sk-SK" w:eastAsia="sk-SK"/>
              </w:rPr>
              <w:t>Mesačný harmonogram prác</w:t>
            </w:r>
            <w:r w:rsidRPr="00434723">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434723">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w:t>
            </w:r>
            <w:r w:rsidRPr="00434723">
              <w:rPr>
                <w:rFonts w:cs="Arial"/>
                <w:szCs w:val="22"/>
                <w:lang w:val="sk-SK"/>
              </w:rPr>
              <w:lastRenderedPageBreak/>
              <w:t>Zhotoviteľa. Lehota splatnosti tejto faktúry je 30 dní odo dňa jej doporučeného doručenia do sídla Zhotoviteľa.</w:t>
            </w:r>
          </w:p>
          <w:p w14:paraId="4599A870" w14:textId="77777777" w:rsidR="00EF4E67" w:rsidRPr="00434723" w:rsidRDefault="00EF4E67" w:rsidP="00EF4E67">
            <w:pPr>
              <w:jc w:val="both"/>
              <w:rPr>
                <w:rFonts w:cs="Arial"/>
                <w:szCs w:val="22"/>
                <w:lang w:val="sk-SK"/>
              </w:rPr>
            </w:pPr>
            <w:r w:rsidRPr="00434723">
              <w:rPr>
                <w:rFonts w:cs="Arial"/>
                <w:szCs w:val="22"/>
                <w:lang w:val="sk-SK"/>
              </w:rPr>
              <w:t>Porušenie povinností uvedených v tomto odseku sa považuje za podstatné porušenie Zmluvy a Objednávateľ je oprávnený od Zmluvy odstúpiť.“</w:t>
            </w:r>
          </w:p>
          <w:p w14:paraId="32DFB95D" w14:textId="77777777" w:rsidR="00EF4E67" w:rsidRPr="00434723" w:rsidRDefault="00EF4E67" w:rsidP="00EF4E67">
            <w:pPr>
              <w:jc w:val="both"/>
              <w:rPr>
                <w:rFonts w:cs="Arial"/>
                <w:szCs w:val="22"/>
                <w:lang w:val="sk-SK"/>
              </w:rPr>
            </w:pPr>
          </w:p>
        </w:tc>
      </w:tr>
      <w:tr w:rsidR="00EF4E67" w:rsidRPr="00434723" w14:paraId="06DB0C45" w14:textId="77777777" w:rsidTr="009B6A56">
        <w:trPr>
          <w:trHeight w:val="2190"/>
        </w:trPr>
        <w:tc>
          <w:tcPr>
            <w:tcW w:w="1418" w:type="dxa"/>
          </w:tcPr>
          <w:p w14:paraId="1086023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8.4</w:t>
            </w:r>
          </w:p>
          <w:p w14:paraId="00101064" w14:textId="77777777" w:rsidR="00EF4E67" w:rsidRPr="00434723" w:rsidRDefault="00EF4E67" w:rsidP="00EF4E67">
            <w:pPr>
              <w:rPr>
                <w:rFonts w:cs="Arial"/>
                <w:szCs w:val="22"/>
                <w:lang w:val="sk-SK"/>
              </w:rPr>
            </w:pPr>
          </w:p>
          <w:p w14:paraId="03516AFA" w14:textId="77777777" w:rsidR="00EF4E67" w:rsidRPr="00434723" w:rsidRDefault="00EF4E67" w:rsidP="00EF4E67">
            <w:pPr>
              <w:rPr>
                <w:rFonts w:cs="Arial"/>
                <w:szCs w:val="22"/>
                <w:lang w:val="sk-SK"/>
              </w:rPr>
            </w:pPr>
          </w:p>
          <w:p w14:paraId="6581B776" w14:textId="77777777" w:rsidR="00EF4E67" w:rsidRPr="00434723" w:rsidRDefault="00EF4E67" w:rsidP="00EF4E67">
            <w:pPr>
              <w:rPr>
                <w:rFonts w:cs="Arial"/>
                <w:szCs w:val="22"/>
                <w:lang w:val="sk-SK"/>
              </w:rPr>
            </w:pPr>
          </w:p>
          <w:p w14:paraId="3C680BAB" w14:textId="77777777" w:rsidR="00EF4E67" w:rsidRPr="00434723" w:rsidRDefault="00EF4E67" w:rsidP="00EF4E67">
            <w:pPr>
              <w:rPr>
                <w:rFonts w:cs="Arial"/>
                <w:szCs w:val="22"/>
                <w:lang w:val="sk-SK"/>
              </w:rPr>
            </w:pPr>
          </w:p>
          <w:p w14:paraId="7E9472AA" w14:textId="77777777" w:rsidR="00EF4E67" w:rsidRPr="00434723" w:rsidRDefault="00EF4E67" w:rsidP="00EF4E67">
            <w:pPr>
              <w:rPr>
                <w:rFonts w:cs="Arial"/>
                <w:szCs w:val="22"/>
                <w:lang w:val="sk-SK"/>
              </w:rPr>
            </w:pPr>
          </w:p>
          <w:p w14:paraId="1FFFD1E8" w14:textId="77777777" w:rsidR="00EF4E67" w:rsidRPr="007008A6" w:rsidRDefault="00EF4E67" w:rsidP="00EF4E67">
            <w:pPr>
              <w:rPr>
                <w:rFonts w:cs="Arial"/>
                <w:szCs w:val="22"/>
                <w:lang w:val="sk-SK"/>
              </w:rPr>
            </w:pPr>
          </w:p>
        </w:tc>
        <w:tc>
          <w:tcPr>
            <w:tcW w:w="2410" w:type="dxa"/>
          </w:tcPr>
          <w:p w14:paraId="3424655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Predĺženie Lehoty výstavby</w:t>
            </w:r>
          </w:p>
          <w:p w14:paraId="7351371C" w14:textId="77777777" w:rsidR="00EF4E67" w:rsidRPr="00434723" w:rsidRDefault="00EF4E67" w:rsidP="00EF4E67">
            <w:pPr>
              <w:pStyle w:val="NoIndent"/>
              <w:rPr>
                <w:rFonts w:ascii="Arial" w:hAnsi="Arial" w:cs="Arial"/>
                <w:b/>
                <w:color w:val="auto"/>
                <w:szCs w:val="22"/>
                <w:lang w:val="sk-SK"/>
              </w:rPr>
            </w:pPr>
          </w:p>
          <w:p w14:paraId="0DBC3253" w14:textId="77777777" w:rsidR="00EF4E67" w:rsidRPr="00434723" w:rsidRDefault="00EF4E67" w:rsidP="00EF4E67">
            <w:pPr>
              <w:pStyle w:val="NoIndent"/>
              <w:rPr>
                <w:rFonts w:ascii="Arial" w:hAnsi="Arial" w:cs="Arial"/>
                <w:b/>
                <w:color w:val="auto"/>
                <w:szCs w:val="22"/>
                <w:lang w:val="sk-SK"/>
              </w:rPr>
            </w:pPr>
          </w:p>
          <w:p w14:paraId="07E34517" w14:textId="77777777" w:rsidR="00EF4E67" w:rsidRPr="00434723" w:rsidRDefault="00EF4E67" w:rsidP="00EF4E67">
            <w:pPr>
              <w:pStyle w:val="NoIndent"/>
              <w:rPr>
                <w:rFonts w:ascii="Arial" w:hAnsi="Arial" w:cs="Arial"/>
                <w:b/>
                <w:color w:val="auto"/>
                <w:szCs w:val="22"/>
                <w:lang w:val="sk-SK"/>
              </w:rPr>
            </w:pPr>
          </w:p>
          <w:p w14:paraId="34DE39E7" w14:textId="77777777" w:rsidR="00EF4E67" w:rsidRPr="00434723" w:rsidRDefault="00EF4E67" w:rsidP="00EF4E67">
            <w:pPr>
              <w:pStyle w:val="NoIndent"/>
              <w:rPr>
                <w:rFonts w:ascii="Arial" w:hAnsi="Arial" w:cs="Arial"/>
                <w:b/>
                <w:color w:val="auto"/>
                <w:szCs w:val="22"/>
                <w:lang w:val="sk-SK"/>
              </w:rPr>
            </w:pPr>
          </w:p>
          <w:p w14:paraId="4C6035BF" w14:textId="77777777" w:rsidR="00EF4E67" w:rsidRPr="00434723" w:rsidRDefault="00EF4E67" w:rsidP="00EF4E67">
            <w:pPr>
              <w:pStyle w:val="NoIndent"/>
              <w:rPr>
                <w:rFonts w:ascii="Arial" w:hAnsi="Arial" w:cs="Arial"/>
                <w:b/>
                <w:color w:val="auto"/>
                <w:szCs w:val="22"/>
                <w:lang w:val="sk-SK"/>
              </w:rPr>
            </w:pPr>
          </w:p>
          <w:p w14:paraId="21FAD0A2" w14:textId="77777777" w:rsidR="00EF4E67" w:rsidRPr="007008A6" w:rsidRDefault="00EF4E67" w:rsidP="00EF4E67">
            <w:pPr>
              <w:rPr>
                <w:rFonts w:cs="Arial"/>
                <w:szCs w:val="22"/>
                <w:lang w:val="sk-SK"/>
              </w:rPr>
            </w:pPr>
          </w:p>
        </w:tc>
        <w:tc>
          <w:tcPr>
            <w:tcW w:w="5811" w:type="dxa"/>
          </w:tcPr>
          <w:p w14:paraId="2E228E13" w14:textId="77777777" w:rsidR="00EF4E67" w:rsidRPr="00434723" w:rsidRDefault="00EF4E67" w:rsidP="00EF4E67">
            <w:pPr>
              <w:pStyle w:val="NoIndent"/>
              <w:rPr>
                <w:rFonts w:ascii="Arial" w:hAnsi="Arial" w:cs="Arial"/>
                <w:bCs/>
                <w:color w:val="auto"/>
                <w:szCs w:val="22"/>
                <w:lang w:val="sk-SK"/>
              </w:rPr>
            </w:pPr>
            <w:r w:rsidRPr="00434723">
              <w:rPr>
                <w:rFonts w:ascii="Arial" w:hAnsi="Arial" w:cs="Arial"/>
                <w:bCs/>
                <w:color w:val="auto"/>
                <w:szCs w:val="22"/>
                <w:lang w:val="sk-SK"/>
              </w:rPr>
              <w:t>Na konci podčlánku vložte:</w:t>
            </w:r>
          </w:p>
          <w:p w14:paraId="7EB143B8" w14:textId="77777777" w:rsidR="00EF4E67" w:rsidRPr="00434723" w:rsidRDefault="00EF4E67" w:rsidP="00EF4E67">
            <w:pPr>
              <w:rPr>
                <w:rFonts w:cs="Arial"/>
                <w:szCs w:val="22"/>
                <w:lang w:val="sk-SK"/>
              </w:rPr>
            </w:pPr>
          </w:p>
          <w:p w14:paraId="717FDB5C" w14:textId="77777777" w:rsidR="00F54C8C" w:rsidRDefault="00EF4E67" w:rsidP="00EF4E67">
            <w:pPr>
              <w:jc w:val="both"/>
              <w:rPr>
                <w:rFonts w:cs="Arial"/>
                <w:szCs w:val="22"/>
                <w:lang w:val="sk-SK"/>
              </w:rPr>
            </w:pPr>
            <w:r w:rsidRPr="00434723">
              <w:rPr>
                <w:rFonts w:cs="Arial"/>
                <w:szCs w:val="22"/>
                <w:lang w:val="sk-SK"/>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Míľniku.</w:t>
            </w:r>
          </w:p>
          <w:p w14:paraId="510F3974" w14:textId="77777777" w:rsidR="00F54C8C" w:rsidRDefault="00F54C8C" w:rsidP="00EF4E67">
            <w:pPr>
              <w:jc w:val="both"/>
              <w:rPr>
                <w:rFonts w:cs="Arial"/>
                <w:szCs w:val="22"/>
                <w:lang w:val="sk-SK"/>
              </w:rPr>
            </w:pPr>
          </w:p>
          <w:p w14:paraId="501BF9AC" w14:textId="77777777" w:rsidR="00EF4E67" w:rsidRDefault="00F54C8C" w:rsidP="00EF4E67">
            <w:pPr>
              <w:jc w:val="both"/>
              <w:rPr>
                <w:rFonts w:cs="Arial"/>
                <w:szCs w:val="22"/>
                <w:lang w:val="sk-SK"/>
              </w:rPr>
            </w:pPr>
            <w:r w:rsidRPr="00F54C8C">
              <w:rPr>
                <w:rFonts w:cs="Arial"/>
                <w:szCs w:val="22"/>
              </w:rPr>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r w:rsidR="00EF4E67" w:rsidRPr="00434723">
              <w:rPr>
                <w:rFonts w:cs="Arial"/>
                <w:szCs w:val="22"/>
                <w:lang w:val="sk-SK"/>
              </w:rPr>
              <w:t>“</w:t>
            </w:r>
          </w:p>
          <w:p w14:paraId="5C460FDA" w14:textId="4DDA225E" w:rsidR="00EF4E67" w:rsidRPr="00434723" w:rsidRDefault="00EF4E67" w:rsidP="00EF4E67">
            <w:pPr>
              <w:jc w:val="both"/>
              <w:rPr>
                <w:rFonts w:cs="Arial"/>
                <w:szCs w:val="22"/>
                <w:lang w:val="sk-SK"/>
              </w:rPr>
            </w:pPr>
          </w:p>
        </w:tc>
      </w:tr>
      <w:tr w:rsidR="00EF4E67" w:rsidRPr="00434723" w14:paraId="5F60ABEB" w14:textId="77777777" w:rsidTr="009B6A56">
        <w:trPr>
          <w:trHeight w:val="1553"/>
        </w:trPr>
        <w:tc>
          <w:tcPr>
            <w:tcW w:w="1418" w:type="dxa"/>
          </w:tcPr>
          <w:p w14:paraId="1C726007" w14:textId="77777777" w:rsidR="00EF4E67" w:rsidRPr="00FD185E" w:rsidRDefault="00EF4E67" w:rsidP="00EF4E67">
            <w:pPr>
              <w:rPr>
                <w:rFonts w:cs="Arial"/>
                <w:b/>
                <w:szCs w:val="22"/>
                <w:lang w:val="sk-SK"/>
              </w:rPr>
            </w:pPr>
            <w:r w:rsidRPr="00FD185E">
              <w:rPr>
                <w:rFonts w:cs="Arial"/>
                <w:b/>
                <w:szCs w:val="22"/>
                <w:lang w:val="sk-SK"/>
              </w:rPr>
              <w:t>Podčlánok 8.5</w:t>
            </w:r>
          </w:p>
          <w:p w14:paraId="6ADA9F6B" w14:textId="77777777" w:rsidR="00EF4E67" w:rsidRDefault="00EF4E67" w:rsidP="00EF4E67">
            <w:pPr>
              <w:pStyle w:val="NoIndent"/>
              <w:jc w:val="both"/>
              <w:rPr>
                <w:rFonts w:ascii="Arial" w:hAnsi="Arial" w:cs="Arial"/>
                <w:b/>
                <w:color w:val="auto"/>
                <w:szCs w:val="22"/>
                <w:lang w:val="sk-SK"/>
              </w:rPr>
            </w:pPr>
          </w:p>
          <w:p w14:paraId="6022B285" w14:textId="77777777" w:rsidR="00EF4E67" w:rsidRPr="00B052AE" w:rsidRDefault="00EF4E67" w:rsidP="00EF4E67">
            <w:pPr>
              <w:rPr>
                <w:lang w:val="sk-SK"/>
              </w:rPr>
            </w:pPr>
          </w:p>
        </w:tc>
        <w:tc>
          <w:tcPr>
            <w:tcW w:w="2410" w:type="dxa"/>
          </w:tcPr>
          <w:p w14:paraId="2E2792D3" w14:textId="77777777" w:rsidR="00EF4E67" w:rsidRDefault="00EF4E67" w:rsidP="00EF4E67">
            <w:pPr>
              <w:pStyle w:val="NoIndent"/>
              <w:rPr>
                <w:rFonts w:ascii="Arial" w:hAnsi="Arial" w:cs="Arial"/>
                <w:b/>
                <w:color w:val="auto"/>
                <w:szCs w:val="22"/>
                <w:lang w:val="sk-SK"/>
              </w:rPr>
            </w:pPr>
            <w:r w:rsidRPr="00FD185E">
              <w:rPr>
                <w:rFonts w:ascii="Arial" w:hAnsi="Arial" w:cs="Arial"/>
                <w:b/>
                <w:szCs w:val="22"/>
                <w:lang w:val="sk-SK"/>
              </w:rPr>
              <w:t>Oneskorenie spôsobené úradmi</w:t>
            </w:r>
          </w:p>
          <w:p w14:paraId="3F3881D1" w14:textId="77777777" w:rsidR="00EF4E67" w:rsidRPr="00B052AE" w:rsidRDefault="00EF4E67" w:rsidP="00EF4E67">
            <w:pPr>
              <w:rPr>
                <w:lang w:val="sk-SK"/>
              </w:rPr>
            </w:pPr>
          </w:p>
          <w:p w14:paraId="75D90E9B" w14:textId="77777777" w:rsidR="00EF4E67" w:rsidRPr="00B052AE" w:rsidRDefault="00EF4E67" w:rsidP="00EF4E67">
            <w:pPr>
              <w:rPr>
                <w:lang w:val="sk-SK"/>
              </w:rPr>
            </w:pPr>
          </w:p>
          <w:p w14:paraId="23124ECA" w14:textId="77777777" w:rsidR="00EF4E67" w:rsidRPr="00B052AE" w:rsidRDefault="00EF4E67" w:rsidP="00EF4E67">
            <w:pPr>
              <w:rPr>
                <w:lang w:val="sk-SK"/>
              </w:rPr>
            </w:pPr>
          </w:p>
        </w:tc>
        <w:tc>
          <w:tcPr>
            <w:tcW w:w="5811" w:type="dxa"/>
          </w:tcPr>
          <w:p w14:paraId="1065663D" w14:textId="77777777" w:rsidR="00EF4E67" w:rsidRPr="00FD185E" w:rsidRDefault="00EF4E67" w:rsidP="00EF4E67">
            <w:pPr>
              <w:jc w:val="both"/>
              <w:rPr>
                <w:rFonts w:cs="Arial"/>
                <w:szCs w:val="22"/>
                <w:lang w:val="sk-SK"/>
              </w:rPr>
            </w:pPr>
            <w:r w:rsidRPr="00FD185E">
              <w:rPr>
                <w:rFonts w:cs="Arial"/>
                <w:szCs w:val="22"/>
                <w:lang w:val="sk-SK"/>
              </w:rPr>
              <w:t xml:space="preserve">V písm. a) na konci vety doplňte text </w:t>
            </w:r>
          </w:p>
          <w:p w14:paraId="1D0FF73F" w14:textId="77777777" w:rsidR="00EF4E67" w:rsidRPr="00FD185E" w:rsidRDefault="00EF4E67" w:rsidP="00EF4E67">
            <w:pPr>
              <w:jc w:val="both"/>
              <w:rPr>
                <w:rFonts w:cs="Arial"/>
                <w:szCs w:val="22"/>
                <w:lang w:val="sk-SK"/>
              </w:rPr>
            </w:pPr>
          </w:p>
          <w:p w14:paraId="088CF180" w14:textId="77777777" w:rsidR="00EF4E67" w:rsidRPr="00FD185E" w:rsidRDefault="00EF4E67" w:rsidP="00EF4E67">
            <w:pPr>
              <w:jc w:val="both"/>
              <w:rPr>
                <w:rFonts w:cs="Arial"/>
                <w:szCs w:val="22"/>
                <w:lang w:val="sk-SK"/>
              </w:rPr>
            </w:pPr>
            <w:r w:rsidRPr="00FD185E">
              <w:rPr>
                <w:rFonts w:cs="Arial"/>
                <w:szCs w:val="22"/>
                <w:lang w:val="sk-SK"/>
              </w:rPr>
              <w:t>„a legislatívnymi predpismi“ </w:t>
            </w:r>
          </w:p>
          <w:p w14:paraId="2219652A" w14:textId="77777777" w:rsidR="00EF4E67" w:rsidRPr="00FD185E" w:rsidRDefault="00EF4E67" w:rsidP="00EF4E67">
            <w:pPr>
              <w:jc w:val="both"/>
              <w:rPr>
                <w:rFonts w:cs="Arial"/>
                <w:szCs w:val="22"/>
                <w:lang w:val="sk-SK"/>
              </w:rPr>
            </w:pPr>
          </w:p>
          <w:p w14:paraId="434AAF6F" w14:textId="77777777" w:rsidR="00EF4E67" w:rsidRDefault="00EF4E67" w:rsidP="00EF4E67">
            <w:pPr>
              <w:jc w:val="both"/>
              <w:rPr>
                <w:lang w:val="sk-SK"/>
              </w:rPr>
            </w:pPr>
            <w:r w:rsidRPr="00FD185E">
              <w:rPr>
                <w:rFonts w:cs="Arial"/>
                <w:szCs w:val="22"/>
                <w:lang w:val="sk-SK"/>
              </w:rPr>
              <w:t>V podčlánku odstrá</w:t>
            </w:r>
            <w:r>
              <w:rPr>
                <w:rFonts w:cs="Arial"/>
                <w:szCs w:val="22"/>
                <w:lang w:val="sk-SK"/>
              </w:rPr>
              <w:t>ň</w:t>
            </w:r>
            <w:r w:rsidRPr="00FD185E">
              <w:rPr>
                <w:rFonts w:cs="Arial"/>
                <w:szCs w:val="22"/>
                <w:lang w:val="sk-SK"/>
              </w:rPr>
              <w:t>te písm. c) a text písm. c)</w:t>
            </w:r>
          </w:p>
          <w:p w14:paraId="2339117D" w14:textId="77777777" w:rsidR="00EF4E67" w:rsidRPr="00B052AE" w:rsidRDefault="00EF4E67" w:rsidP="00EF4E67">
            <w:pPr>
              <w:rPr>
                <w:lang w:val="sk-SK"/>
              </w:rPr>
            </w:pPr>
          </w:p>
        </w:tc>
      </w:tr>
      <w:tr w:rsidR="00EF4E67" w:rsidRPr="00434723" w14:paraId="07291DAA" w14:textId="77777777" w:rsidTr="009B6A56">
        <w:trPr>
          <w:trHeight w:val="445"/>
        </w:trPr>
        <w:tc>
          <w:tcPr>
            <w:tcW w:w="1418" w:type="dxa"/>
          </w:tcPr>
          <w:p w14:paraId="1AB04977" w14:textId="77777777" w:rsidR="00EF4E67" w:rsidRDefault="00F54C8C" w:rsidP="00EF4E67">
            <w:pPr>
              <w:pStyle w:val="NoIndent"/>
              <w:jc w:val="both"/>
              <w:rPr>
                <w:rFonts w:ascii="Arial" w:hAnsi="Arial" w:cs="Arial"/>
                <w:b/>
                <w:color w:val="auto"/>
                <w:szCs w:val="22"/>
                <w:lang w:val="sk-SK"/>
              </w:rPr>
            </w:pPr>
            <w:r>
              <w:rPr>
                <w:rFonts w:ascii="Arial" w:hAnsi="Arial" w:cs="Arial"/>
                <w:b/>
                <w:color w:val="auto"/>
                <w:szCs w:val="22"/>
                <w:lang w:val="sk-SK"/>
              </w:rPr>
              <w:t xml:space="preserve">Počlánok      </w:t>
            </w:r>
          </w:p>
          <w:p w14:paraId="77FF0DB4" w14:textId="77777777" w:rsidR="00EF4E67" w:rsidRPr="007C31CF" w:rsidRDefault="00F54C8C" w:rsidP="00873D95">
            <w:pPr>
              <w:rPr>
                <w:b/>
                <w:lang w:val="sk-SK"/>
              </w:rPr>
            </w:pPr>
            <w:r w:rsidRPr="00F54C8C">
              <w:rPr>
                <w:b/>
                <w:lang w:val="sk-SK"/>
              </w:rPr>
              <w:t>8.6</w:t>
            </w:r>
          </w:p>
        </w:tc>
        <w:tc>
          <w:tcPr>
            <w:tcW w:w="2410" w:type="dxa"/>
          </w:tcPr>
          <w:p w14:paraId="0EBDAA6E" w14:textId="77777777" w:rsidR="00EF4E67" w:rsidRPr="00434723" w:rsidRDefault="00F54C8C" w:rsidP="00EF4E67">
            <w:pPr>
              <w:pStyle w:val="NoIndent"/>
              <w:rPr>
                <w:rFonts w:ascii="Arial" w:hAnsi="Arial" w:cs="Arial"/>
                <w:b/>
                <w:color w:val="auto"/>
                <w:szCs w:val="22"/>
                <w:lang w:val="sk-SK"/>
              </w:rPr>
            </w:pPr>
            <w:r>
              <w:rPr>
                <w:rFonts w:ascii="Arial" w:hAnsi="Arial" w:cs="Arial"/>
                <w:b/>
                <w:color w:val="auto"/>
                <w:szCs w:val="22"/>
                <w:lang w:val="sk-SK"/>
              </w:rPr>
              <w:t>Postup prác</w:t>
            </w:r>
          </w:p>
        </w:tc>
        <w:tc>
          <w:tcPr>
            <w:tcW w:w="5811" w:type="dxa"/>
          </w:tcPr>
          <w:p w14:paraId="1D3FF124" w14:textId="77777777" w:rsidR="00F54C8C" w:rsidRPr="00F54C8C" w:rsidRDefault="00F54C8C" w:rsidP="00F54C8C">
            <w:pPr>
              <w:jc w:val="both"/>
              <w:rPr>
                <w:rFonts w:cs="Arial"/>
                <w:bCs/>
                <w:szCs w:val="22"/>
                <w:lang w:val="sk-SK"/>
              </w:rPr>
            </w:pPr>
            <w:r w:rsidRPr="00F54C8C">
              <w:rPr>
                <w:rFonts w:cs="Arial"/>
                <w:bCs/>
                <w:szCs w:val="22"/>
                <w:lang w:val="sk-SK"/>
              </w:rPr>
              <w:t>Na koniec prvého odseku vložte nasledovný text:</w:t>
            </w:r>
          </w:p>
          <w:p w14:paraId="3912A7E1" w14:textId="77777777" w:rsidR="00F54C8C" w:rsidRPr="00F54C8C" w:rsidRDefault="00F54C8C" w:rsidP="00F54C8C">
            <w:pPr>
              <w:jc w:val="both"/>
              <w:rPr>
                <w:rFonts w:cs="Arial"/>
                <w:bCs/>
                <w:szCs w:val="22"/>
                <w:lang w:val="sk-SK"/>
              </w:rPr>
            </w:pPr>
          </w:p>
          <w:p w14:paraId="1BBF2640" w14:textId="77777777" w:rsidR="00EF4E67" w:rsidRDefault="00F54C8C" w:rsidP="00F54C8C">
            <w:pPr>
              <w:jc w:val="both"/>
              <w:rPr>
                <w:rFonts w:cs="Arial"/>
                <w:bCs/>
                <w:szCs w:val="22"/>
                <w:lang w:val="sk-SK"/>
              </w:rPr>
            </w:pPr>
            <w:r w:rsidRPr="00F54C8C">
              <w:rPr>
                <w:rFonts w:cs="Arial"/>
                <w:bCs/>
                <w:szCs w:val="22"/>
                <w:lang w:val="sk-SK"/>
              </w:rPr>
              <w:t>„Predložený revidovaný Harmonogram prác slúži výlučne pre informačné účely o postupe Zhotoviteľa v súlade s ustanoveniami Zmluvy a nepredstavuje Stavebným dozorom schválenú zmenu Harmonogramu prác.“</w:t>
            </w:r>
          </w:p>
          <w:p w14:paraId="0F2B31FB" w14:textId="77777777" w:rsidR="00EF4E67" w:rsidRPr="00434723" w:rsidRDefault="00EF4E67" w:rsidP="00EF4E67">
            <w:pPr>
              <w:jc w:val="both"/>
              <w:rPr>
                <w:rFonts w:cs="Arial"/>
                <w:bCs/>
                <w:szCs w:val="22"/>
                <w:lang w:val="sk-SK"/>
              </w:rPr>
            </w:pPr>
          </w:p>
        </w:tc>
      </w:tr>
      <w:tr w:rsidR="00EF4E67" w:rsidRPr="00434723" w14:paraId="51ECB87E" w14:textId="77777777" w:rsidTr="009B6A56">
        <w:tc>
          <w:tcPr>
            <w:tcW w:w="1418" w:type="dxa"/>
          </w:tcPr>
          <w:p w14:paraId="4F63AE1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3E199B9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8.7</w:t>
            </w:r>
          </w:p>
        </w:tc>
        <w:tc>
          <w:tcPr>
            <w:tcW w:w="2410" w:type="dxa"/>
          </w:tcPr>
          <w:p w14:paraId="7771D7E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Odškodnenie za oneskorenie</w:t>
            </w:r>
          </w:p>
        </w:tc>
        <w:tc>
          <w:tcPr>
            <w:tcW w:w="5811" w:type="dxa"/>
          </w:tcPr>
          <w:p w14:paraId="657484AB" w14:textId="77777777" w:rsidR="00EF4E67" w:rsidRPr="00434723" w:rsidRDefault="00EF4E67" w:rsidP="00EF4E67">
            <w:pPr>
              <w:pStyle w:val="NoIndent"/>
              <w:jc w:val="both"/>
              <w:rPr>
                <w:rFonts w:ascii="Arial" w:hAnsi="Arial" w:cs="Arial"/>
                <w:szCs w:val="22"/>
                <w:lang w:val="sk-SK"/>
              </w:rPr>
            </w:pPr>
            <w:r w:rsidRPr="00434723">
              <w:rPr>
                <w:rFonts w:ascii="Arial" w:hAnsi="Arial" w:cs="Arial"/>
                <w:bCs/>
                <w:color w:val="auto"/>
                <w:szCs w:val="22"/>
                <w:lang w:val="sk-SK"/>
              </w:rPr>
              <w:t xml:space="preserve">Pôvodný text podčlánku zrušte a nahraďte ho nasledovným textom: </w:t>
            </w:r>
          </w:p>
          <w:p w14:paraId="42128689" w14:textId="77777777" w:rsidR="00EF4E67" w:rsidRPr="00434723" w:rsidRDefault="00EF4E67" w:rsidP="00EF4E67">
            <w:pPr>
              <w:jc w:val="both"/>
              <w:rPr>
                <w:rFonts w:cs="Arial"/>
                <w:szCs w:val="22"/>
                <w:lang w:val="sk-SK"/>
              </w:rPr>
            </w:pPr>
          </w:p>
          <w:p w14:paraId="5BC01D9E"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ustanovenie </w:t>
            </w:r>
            <w:r w:rsidRPr="00434723">
              <w:rPr>
                <w:rFonts w:cs="Arial"/>
                <w:b/>
                <w:szCs w:val="22"/>
                <w:lang w:val="sk-SK"/>
              </w:rPr>
              <w:t xml:space="preserve">podčlánku 8.2 ( </w:t>
            </w:r>
            <w:r w:rsidRPr="00434723">
              <w:rPr>
                <w:rFonts w:cs="Arial"/>
                <w:b/>
                <w:i/>
                <w:szCs w:val="22"/>
                <w:lang w:val="sk-SK"/>
              </w:rPr>
              <w:t>Lehota výstavby</w:t>
            </w:r>
            <w:r w:rsidRPr="00434723">
              <w:rPr>
                <w:rFonts w:cs="Arial"/>
                <w:b/>
                <w:szCs w:val="22"/>
                <w:lang w:val="sk-SK"/>
              </w:rPr>
              <w:t xml:space="preserve">) </w:t>
            </w:r>
            <w:r w:rsidRPr="00434723">
              <w:rPr>
                <w:rFonts w:cs="Arial"/>
                <w:szCs w:val="22"/>
                <w:lang w:val="sk-SK"/>
              </w:rPr>
              <w:t xml:space="preserve">potom zaplatí za toto nesplnenie Objednávateľovi odškodnenie za oneskorenie. Toto odškodnenie za oneskorenie je suma uvedená v Prílohe k ponuke, ktorá bude platená za každý deň, ktorý uplynie </w:t>
            </w:r>
            <w:r w:rsidRPr="00434723">
              <w:rPr>
                <w:rFonts w:cs="Arial"/>
                <w:szCs w:val="22"/>
                <w:lang w:val="sk-SK"/>
              </w:rPr>
              <w:lastRenderedPageBreak/>
              <w:t>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43D2D28" w14:textId="77777777" w:rsidR="00EF4E67" w:rsidRPr="00434723" w:rsidRDefault="00EF4E67" w:rsidP="00EF4E67">
            <w:pPr>
              <w:jc w:val="both"/>
              <w:rPr>
                <w:rFonts w:cs="Arial"/>
                <w:i/>
                <w:iCs/>
                <w:szCs w:val="22"/>
                <w:lang w:val="sk-SK"/>
              </w:rPr>
            </w:pPr>
          </w:p>
          <w:p w14:paraId="69FA53E9"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w:t>
            </w:r>
            <w:r w:rsidRPr="00434723">
              <w:rPr>
                <w:rFonts w:cs="Arial"/>
                <w:b/>
                <w:szCs w:val="22"/>
                <w:lang w:val="sk-SK"/>
              </w:rPr>
              <w:t>Fakturačný harmonogram</w:t>
            </w:r>
            <w:r w:rsidRPr="00434723">
              <w:rPr>
                <w:rFonts w:cs="Arial"/>
                <w:szCs w:val="22"/>
                <w:lang w:val="sk-SK"/>
              </w:rPr>
              <w:t xml:space="preserve"> uvedený v podčlánku 8.3 </w:t>
            </w:r>
            <w:r w:rsidRPr="00434723">
              <w:rPr>
                <w:rFonts w:cs="Arial"/>
                <w:i/>
                <w:szCs w:val="22"/>
                <w:lang w:val="sk-SK"/>
              </w:rPr>
              <w:t>(Harmonogram prác)</w:t>
            </w:r>
            <w:r w:rsidRPr="00434723">
              <w:rPr>
                <w:rFonts w:cs="Arial"/>
                <w:szCs w:val="22"/>
                <w:lang w:val="sk-SK"/>
              </w:rPr>
              <w:t xml:space="preserve"> potom zaplatí za toto nesplnenie Objednávateľovi nasledovné odškodnenie za oneskorenie: </w:t>
            </w:r>
          </w:p>
          <w:p w14:paraId="4371FF90" w14:textId="77777777" w:rsidR="00EF4E67" w:rsidRPr="00434723" w:rsidRDefault="00EF4E67" w:rsidP="00EF4E67">
            <w:pPr>
              <w:jc w:val="both"/>
              <w:rPr>
                <w:rFonts w:cs="Arial"/>
                <w:szCs w:val="22"/>
                <w:lang w:val="sk-SK"/>
              </w:rPr>
            </w:pPr>
          </w:p>
          <w:p w14:paraId="07662310" w14:textId="77777777" w:rsidR="00EF4E67" w:rsidRPr="007008A6"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dvoch</w:t>
            </w:r>
            <w:r w:rsidRPr="00434723">
              <w:rPr>
                <w:rFonts w:ascii="Arial" w:hAnsi="Arial" w:cs="Arial"/>
                <w:lang w:val="sk-SK" w:eastAsia="sk-SK"/>
              </w:rPr>
              <w:t xml:space="preserve"> po sebe nasledujúcich mesiacoch bude v porovnaní s plánovaným kumulatívnym fakturačným plnením</w:t>
            </w:r>
            <w:r w:rsidRPr="00434723" w:rsidDel="004269EE">
              <w:rPr>
                <w:rFonts w:ascii="Arial" w:hAnsi="Arial" w:cs="Arial"/>
                <w:lang w:val="sk-SK" w:eastAsia="sk-SK"/>
              </w:rPr>
              <w:t xml:space="preserve"> </w:t>
            </w:r>
            <w:r w:rsidRPr="00434723">
              <w:rPr>
                <w:rFonts w:ascii="Arial" w:hAnsi="Arial" w:cs="Arial"/>
                <w:lang w:val="sk-SK" w:eastAsia="sk-SK"/>
              </w:rPr>
              <w:t xml:space="preserve">Zhotoviteľa uvedeným vo Fakturačnom harmonograme nižšie o viac ako 10%, Objednávateľ má nárok na zaplatenie odškodnenia za oneskorenie vo výške </w:t>
            </w:r>
            <w:r>
              <w:rPr>
                <w:rFonts w:ascii="Arial" w:hAnsi="Arial" w:cs="Arial"/>
                <w:lang w:val="sk-SK" w:eastAsia="sk-SK"/>
              </w:rPr>
              <w:t>20</w:t>
            </w:r>
            <w:r w:rsidRPr="00434723">
              <w:rPr>
                <w:rFonts w:ascii="Arial" w:hAnsi="Arial" w:cs="Arial"/>
                <w:lang w:val="sk-SK" w:eastAsia="sk-SK"/>
              </w:rPr>
              <w:t xml:space="preserve">.000,- EUR (slovom </w:t>
            </w:r>
            <w:r>
              <w:rPr>
                <w:rFonts w:ascii="Arial" w:hAnsi="Arial" w:cs="Arial"/>
                <w:lang w:val="sk-SK" w:eastAsia="sk-SK"/>
              </w:rPr>
              <w:t>dvadsaťtisíc</w:t>
            </w:r>
            <w:r w:rsidRPr="00434723">
              <w:rPr>
                <w:rFonts w:ascii="Arial" w:hAnsi="Arial" w:cs="Arial"/>
                <w:lang w:val="sk-SK" w:eastAsia="sk-SK"/>
              </w:rPr>
              <w:t xml:space="preserve"> EUR).</w:t>
            </w:r>
          </w:p>
          <w:p w14:paraId="745BD7EE" w14:textId="77777777" w:rsidR="00EF4E67" w:rsidRPr="007008A6" w:rsidRDefault="00EF4E67" w:rsidP="00EF4E67">
            <w:pPr>
              <w:pStyle w:val="Odsekzoznamu"/>
              <w:spacing w:after="0" w:line="240" w:lineRule="auto"/>
              <w:jc w:val="both"/>
              <w:rPr>
                <w:rFonts w:ascii="Arial" w:hAnsi="Arial" w:cs="Arial"/>
                <w:lang w:val="sk-SK" w:eastAsia="sk-SK"/>
              </w:rPr>
            </w:pPr>
          </w:p>
          <w:p w14:paraId="0277AB5E" w14:textId="77777777" w:rsidR="00EF4E67"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troch</w:t>
            </w:r>
            <w:r w:rsidRPr="00434723">
              <w:rPr>
                <w:rFonts w:ascii="Arial" w:hAnsi="Arial" w:cs="Arial"/>
                <w:lang w:val="sk-SK" w:eastAsia="sk-SK"/>
              </w:rPr>
              <w:t xml:space="preserve"> po sebe nasledujúcich mesiacoch bude v porovnaní s plánovaným kumulatívnym fakturačným plnením Zhotoviteľa uvedeným vo Fakturačnom harmonograme nižšie o viac ako </w:t>
            </w:r>
            <w:r>
              <w:rPr>
                <w:rFonts w:ascii="Arial" w:hAnsi="Arial" w:cs="Arial"/>
                <w:lang w:val="sk-SK" w:eastAsia="sk-SK"/>
              </w:rPr>
              <w:t>1</w:t>
            </w:r>
            <w:r w:rsidRPr="00434723">
              <w:rPr>
                <w:rFonts w:ascii="Arial" w:hAnsi="Arial" w:cs="Arial"/>
                <w:lang w:val="sk-SK" w:eastAsia="sk-SK"/>
              </w:rPr>
              <w:t xml:space="preserve">0%, Objednávateľ má nárok na zaplatenie odškodnenia za oneskorenie vo výške </w:t>
            </w:r>
            <w:r>
              <w:rPr>
                <w:rFonts w:ascii="Arial" w:hAnsi="Arial" w:cs="Arial"/>
                <w:lang w:val="sk-SK" w:eastAsia="sk-SK"/>
              </w:rPr>
              <w:t>30.</w:t>
            </w:r>
            <w:r w:rsidRPr="00434723">
              <w:rPr>
                <w:rFonts w:ascii="Arial" w:hAnsi="Arial" w:cs="Arial"/>
                <w:lang w:val="sk-SK" w:eastAsia="sk-SK"/>
              </w:rPr>
              <w:t>000,- EUR ( slovom tridsaťtisíc EUR).</w:t>
            </w:r>
          </w:p>
          <w:p w14:paraId="43F5E9D3" w14:textId="77777777" w:rsidR="00EF4E67" w:rsidRPr="00AA1C30" w:rsidRDefault="00EF4E67" w:rsidP="00EF4E67">
            <w:pPr>
              <w:pStyle w:val="Odsekzoznamu"/>
              <w:rPr>
                <w:rFonts w:ascii="Arial" w:hAnsi="Arial" w:cs="Arial"/>
                <w:lang w:val="sk-SK" w:eastAsia="sk-SK"/>
              </w:rPr>
            </w:pPr>
          </w:p>
          <w:p w14:paraId="4C1811BB" w14:textId="77777777" w:rsidR="00EF4E67" w:rsidRPr="00BB44F9" w:rsidRDefault="00EF4E67" w:rsidP="00EF4E67">
            <w:pPr>
              <w:pStyle w:val="Odsekzoznamu"/>
              <w:numPr>
                <w:ilvl w:val="0"/>
                <w:numId w:val="16"/>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40 000,- EUR (slovom štyridsaťtisíc eur).</w:t>
            </w:r>
          </w:p>
          <w:p w14:paraId="526D07C0" w14:textId="77777777" w:rsidR="00EF4E67" w:rsidRDefault="00EF4E67" w:rsidP="00EF4E67">
            <w:pPr>
              <w:pStyle w:val="Odsekzoznamu"/>
              <w:spacing w:after="0" w:line="240" w:lineRule="auto"/>
              <w:jc w:val="both"/>
              <w:rPr>
                <w:rFonts w:ascii="Arial" w:hAnsi="Arial" w:cs="Arial"/>
                <w:lang w:val="sk-SK" w:eastAsia="sk-SK"/>
              </w:rPr>
            </w:pPr>
          </w:p>
          <w:p w14:paraId="3BCF4244" w14:textId="77777777" w:rsidR="00EF4E67" w:rsidRPr="007008A6" w:rsidRDefault="00EF4E67" w:rsidP="00EF4E67">
            <w:pPr>
              <w:pStyle w:val="Odsekzoznamu"/>
              <w:spacing w:after="0" w:line="240" w:lineRule="auto"/>
              <w:jc w:val="both"/>
              <w:rPr>
                <w:rFonts w:ascii="Arial" w:hAnsi="Arial" w:cs="Arial"/>
                <w:lang w:val="sk-SK" w:eastAsia="sk-SK"/>
              </w:rPr>
            </w:pPr>
          </w:p>
          <w:p w14:paraId="192E0BAA"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lehoty ukončenia </w:t>
            </w:r>
            <w:r w:rsidRPr="00434723">
              <w:rPr>
                <w:rFonts w:cs="Arial"/>
                <w:b/>
                <w:szCs w:val="22"/>
                <w:lang w:val="sk-SK"/>
              </w:rPr>
              <w:t>Míľnikov</w:t>
            </w:r>
            <w:r w:rsidRPr="00434723">
              <w:rPr>
                <w:rFonts w:cs="Arial"/>
                <w:szCs w:val="22"/>
                <w:lang w:val="sk-SK"/>
              </w:rPr>
              <w:t xml:space="preserve"> podľa podčlánku 8.3 (</w:t>
            </w:r>
            <w:r w:rsidRPr="00434723">
              <w:rPr>
                <w:rFonts w:cs="Arial"/>
                <w:i/>
                <w:iCs/>
                <w:szCs w:val="22"/>
                <w:lang w:val="sk-SK"/>
              </w:rPr>
              <w:t>Harmonogram prác)</w:t>
            </w:r>
            <w:r w:rsidRPr="00434723">
              <w:rPr>
                <w:rFonts w:cs="Arial"/>
                <w:szCs w:val="22"/>
                <w:lang w:val="sk-SK"/>
              </w:rPr>
              <w:t>, potom  zaplatí za toto nesplnenie Objednávateľovi za každý Míľnik, s ktorým je v omeškaní odškodnenie za oneskorenie, ktorého suma je uvedená v Prílohe k ponuke. Omeškanie Zhotoviteľa s ukončením Míľniku podľa počlánku 8.3 (</w:t>
            </w:r>
            <w:r w:rsidRPr="00434723">
              <w:rPr>
                <w:rFonts w:cs="Arial"/>
                <w:i/>
                <w:szCs w:val="22"/>
                <w:lang w:val="sk-SK"/>
              </w:rPr>
              <w:t xml:space="preserve">Harmonogram prác), </w:t>
            </w:r>
            <w:r w:rsidRPr="00434723">
              <w:rPr>
                <w:rFonts w:cs="Arial"/>
                <w:szCs w:val="22"/>
                <w:lang w:val="sk-SK"/>
              </w:rPr>
              <w:t>ktoré trvá viac ako 45 kalendárnych dní sa považuje za podstatné porušenie Zmluvy, pre ktoré je Objednávateľ oprávnený od Zmluvy odstúpiť.</w:t>
            </w:r>
          </w:p>
          <w:p w14:paraId="16822DE3" w14:textId="77777777" w:rsidR="00EF4E67" w:rsidRPr="00434723" w:rsidRDefault="00EF4E67" w:rsidP="00EF4E67">
            <w:pPr>
              <w:jc w:val="both"/>
              <w:rPr>
                <w:rFonts w:cs="Arial"/>
                <w:szCs w:val="22"/>
                <w:lang w:val="sk-SK"/>
              </w:rPr>
            </w:pPr>
          </w:p>
          <w:p w14:paraId="1B2708A0" w14:textId="77777777" w:rsidR="00EF4E67" w:rsidRPr="00434723" w:rsidRDefault="00EF4E67" w:rsidP="00EF4E67">
            <w:pPr>
              <w:jc w:val="both"/>
              <w:rPr>
                <w:rFonts w:cs="Arial"/>
                <w:szCs w:val="22"/>
                <w:lang w:val="sk-SK"/>
              </w:rPr>
            </w:pPr>
            <w:r w:rsidRPr="00434723">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434723">
              <w:rPr>
                <w:rFonts w:cs="Arial"/>
                <w:i/>
                <w:szCs w:val="22"/>
                <w:lang w:val="sk-SK"/>
              </w:rPr>
              <w:t>Nároky Objednávateľa</w:t>
            </w:r>
            <w:r w:rsidRPr="00434723">
              <w:rPr>
                <w:rFonts w:cs="Arial"/>
                <w:szCs w:val="22"/>
                <w:lang w:val="sk-SK"/>
              </w:rPr>
              <w:t>).</w:t>
            </w:r>
          </w:p>
          <w:p w14:paraId="4382AD94" w14:textId="77777777" w:rsidR="00EF4E67" w:rsidRPr="00434723" w:rsidRDefault="00EF4E67" w:rsidP="00EF4E67">
            <w:pPr>
              <w:jc w:val="both"/>
              <w:rPr>
                <w:rFonts w:cs="Arial"/>
                <w:szCs w:val="22"/>
                <w:lang w:val="sk-SK"/>
              </w:rPr>
            </w:pPr>
          </w:p>
          <w:p w14:paraId="0749DD3D" w14:textId="77777777" w:rsidR="00EF4E67" w:rsidRPr="00434723" w:rsidRDefault="00EF4E67" w:rsidP="00EF4E67">
            <w:pPr>
              <w:jc w:val="both"/>
              <w:rPr>
                <w:rFonts w:cs="Arial"/>
                <w:szCs w:val="22"/>
                <w:lang w:val="sk-SK"/>
              </w:rPr>
            </w:pPr>
            <w:r w:rsidRPr="00434723">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37B911CD" w14:textId="77777777" w:rsidR="00EF4E67" w:rsidRPr="00434723" w:rsidRDefault="00EF4E67" w:rsidP="00EF4E67">
            <w:pPr>
              <w:jc w:val="both"/>
              <w:rPr>
                <w:rFonts w:cs="Arial"/>
                <w:szCs w:val="22"/>
                <w:lang w:val="sk-SK"/>
              </w:rPr>
            </w:pPr>
          </w:p>
        </w:tc>
      </w:tr>
      <w:tr w:rsidR="00EF4E67" w:rsidRPr="00434723" w14:paraId="67ECD81E" w14:textId="77777777" w:rsidTr="009B6A56">
        <w:tc>
          <w:tcPr>
            <w:tcW w:w="1418" w:type="dxa"/>
          </w:tcPr>
          <w:p w14:paraId="016E9D8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B9D2EA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8.13</w:t>
            </w:r>
          </w:p>
        </w:tc>
        <w:tc>
          <w:tcPr>
            <w:tcW w:w="2410" w:type="dxa"/>
          </w:tcPr>
          <w:p w14:paraId="2812F5B7" w14:textId="77777777" w:rsidR="00EF4E67" w:rsidRPr="007008A6" w:rsidRDefault="00EF4E67" w:rsidP="00EF4E67">
            <w:pPr>
              <w:pStyle w:val="NoIndent"/>
              <w:rPr>
                <w:rFonts w:ascii="Arial" w:hAnsi="Arial" w:cs="Arial"/>
                <w:b/>
                <w:szCs w:val="22"/>
                <w:lang w:val="sk-SK"/>
              </w:rPr>
            </w:pPr>
            <w:r w:rsidRPr="00434723">
              <w:rPr>
                <w:rFonts w:ascii="Arial" w:hAnsi="Arial" w:cs="Arial"/>
                <w:b/>
                <w:color w:val="auto"/>
                <w:szCs w:val="22"/>
                <w:lang w:val="sk-SK"/>
              </w:rPr>
              <w:t>Požiadavky Objednávateľa na prevádzku existujúceho Diela alebo inžinierskych sietí</w:t>
            </w:r>
          </w:p>
        </w:tc>
        <w:tc>
          <w:tcPr>
            <w:tcW w:w="5811" w:type="dxa"/>
          </w:tcPr>
          <w:p w14:paraId="7A692BEE" w14:textId="77777777" w:rsidR="00EF4E67" w:rsidRDefault="00EF4E67" w:rsidP="00EF4E67">
            <w:pPr>
              <w:jc w:val="both"/>
              <w:rPr>
                <w:rFonts w:cs="Arial"/>
                <w:szCs w:val="22"/>
                <w:lang w:val="sk-SK"/>
              </w:rPr>
            </w:pPr>
            <w:r w:rsidRPr="00434723">
              <w:rPr>
                <w:rFonts w:cs="Arial"/>
                <w:szCs w:val="22"/>
                <w:lang w:val="sk-SK"/>
              </w:rPr>
              <w:t>Vložte nový podčlánok 8.13:</w:t>
            </w:r>
          </w:p>
          <w:p w14:paraId="2FC745BB" w14:textId="77777777" w:rsidR="00EF4E67" w:rsidRPr="00434723" w:rsidRDefault="00EF4E67" w:rsidP="00EF4E67">
            <w:pPr>
              <w:jc w:val="both"/>
              <w:rPr>
                <w:rFonts w:cs="Arial"/>
                <w:szCs w:val="22"/>
                <w:lang w:val="sk-SK"/>
              </w:rPr>
            </w:pPr>
          </w:p>
          <w:p w14:paraId="0ACAE756" w14:textId="77777777" w:rsidR="00EF4E67" w:rsidRPr="00434723" w:rsidRDefault="00EF4E67" w:rsidP="00EF4E67">
            <w:pPr>
              <w:jc w:val="both"/>
              <w:rPr>
                <w:rFonts w:cs="Arial"/>
                <w:szCs w:val="22"/>
                <w:lang w:val="sk-SK"/>
              </w:rPr>
            </w:pPr>
            <w:r w:rsidRPr="00434723">
              <w:rPr>
                <w:rFonts w:cs="Arial"/>
                <w:szCs w:val="22"/>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25197DE6" w14:textId="77777777" w:rsidR="00EF4E67" w:rsidRPr="00434723" w:rsidRDefault="00EF4E67" w:rsidP="00EF4E67">
            <w:pPr>
              <w:jc w:val="both"/>
              <w:rPr>
                <w:rFonts w:cs="Arial"/>
                <w:szCs w:val="22"/>
                <w:lang w:val="sk-SK"/>
              </w:rPr>
            </w:pPr>
          </w:p>
          <w:p w14:paraId="5DFFA81C" w14:textId="77777777" w:rsidR="00EF4E67" w:rsidRPr="00434723" w:rsidRDefault="00EF4E67" w:rsidP="00EF4E67">
            <w:pPr>
              <w:ind w:left="34"/>
              <w:jc w:val="both"/>
              <w:rPr>
                <w:rFonts w:cs="Arial"/>
                <w:szCs w:val="22"/>
                <w:lang w:val="sk-SK"/>
              </w:rPr>
            </w:pPr>
            <w:r w:rsidRPr="0043472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7008A6">
              <w:rPr>
                <w:rFonts w:cs="Arial"/>
                <w:szCs w:val="22"/>
                <w:lang w:val="sk-SK"/>
              </w:rPr>
              <w:t>/</w:t>
            </w:r>
            <w:r w:rsidRPr="00434723">
              <w:rPr>
                <w:rFonts w:cs="Arial"/>
                <w:szCs w:val="22"/>
                <w:lang w:val="sk-SK"/>
              </w:rPr>
              <w:t xml:space="preserve">správcom/vlastníkom. </w:t>
            </w:r>
          </w:p>
          <w:p w14:paraId="33E125EB" w14:textId="77777777" w:rsidR="00EF4E67" w:rsidRPr="00434723" w:rsidRDefault="00EF4E67" w:rsidP="00EF4E67">
            <w:pPr>
              <w:ind w:left="34"/>
              <w:jc w:val="both"/>
              <w:rPr>
                <w:rFonts w:cs="Arial"/>
                <w:szCs w:val="22"/>
                <w:lang w:val="sk-SK"/>
              </w:rPr>
            </w:pPr>
          </w:p>
          <w:p w14:paraId="5F7889DA" w14:textId="77777777" w:rsidR="00EF4E67" w:rsidRPr="00434723" w:rsidRDefault="00EF4E67" w:rsidP="00EF4E67">
            <w:pPr>
              <w:ind w:left="34"/>
              <w:jc w:val="both"/>
              <w:rPr>
                <w:rFonts w:cs="Arial"/>
                <w:szCs w:val="22"/>
                <w:lang w:val="sk-SK"/>
              </w:rPr>
            </w:pPr>
            <w:r w:rsidRPr="00434723">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2E4D5619" w14:textId="77777777" w:rsidR="00EF4E67" w:rsidRPr="00434723" w:rsidRDefault="00EF4E67" w:rsidP="00EF4E67">
            <w:pPr>
              <w:jc w:val="both"/>
              <w:rPr>
                <w:rFonts w:cs="Arial"/>
                <w:szCs w:val="22"/>
                <w:lang w:val="sk-SK"/>
              </w:rPr>
            </w:pPr>
          </w:p>
        </w:tc>
      </w:tr>
      <w:tr w:rsidR="00EF4E67" w:rsidRPr="00434723" w14:paraId="08406BFF" w14:textId="77777777" w:rsidTr="009B6A56">
        <w:tc>
          <w:tcPr>
            <w:tcW w:w="1418" w:type="dxa"/>
          </w:tcPr>
          <w:p w14:paraId="042BEB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p>
        </w:tc>
        <w:tc>
          <w:tcPr>
            <w:tcW w:w="2410" w:type="dxa"/>
          </w:tcPr>
          <w:p w14:paraId="23F0266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p>
        </w:tc>
        <w:tc>
          <w:tcPr>
            <w:tcW w:w="5811" w:type="dxa"/>
          </w:tcPr>
          <w:p w14:paraId="4EFED174" w14:textId="77777777" w:rsidR="00EF4E67"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p w14:paraId="20B62F47" w14:textId="77777777" w:rsidR="00EF4E67" w:rsidRPr="00434723"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tc>
      </w:tr>
      <w:tr w:rsidR="00EF4E67" w:rsidRPr="00434723" w14:paraId="77B5C791" w14:textId="77777777" w:rsidTr="009B6A56">
        <w:trPr>
          <w:trHeight w:val="5310"/>
        </w:trPr>
        <w:tc>
          <w:tcPr>
            <w:tcW w:w="1418" w:type="dxa"/>
          </w:tcPr>
          <w:p w14:paraId="2A7BC7C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9AB718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9.1</w:t>
            </w:r>
          </w:p>
        </w:tc>
        <w:tc>
          <w:tcPr>
            <w:tcW w:w="2410" w:type="dxa"/>
          </w:tcPr>
          <w:p w14:paraId="712F6B9C" w14:textId="77777777" w:rsidR="00EF4E67" w:rsidRPr="007008A6"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Povinnosti Zhotoviteľa</w:t>
            </w:r>
          </w:p>
        </w:tc>
        <w:tc>
          <w:tcPr>
            <w:tcW w:w="5811" w:type="dxa"/>
          </w:tcPr>
          <w:p w14:paraId="43402D84" w14:textId="77777777" w:rsidR="00EF4E67" w:rsidRPr="00434723" w:rsidRDefault="00EF4E67" w:rsidP="00EF4E67">
            <w:pPr>
              <w:jc w:val="both"/>
              <w:rPr>
                <w:rFonts w:cs="Arial"/>
                <w:szCs w:val="22"/>
                <w:lang w:val="sk-SK"/>
              </w:rPr>
            </w:pPr>
            <w:r w:rsidRPr="00434723">
              <w:rPr>
                <w:rFonts w:cs="Arial"/>
                <w:szCs w:val="22"/>
                <w:lang w:val="sk-SK"/>
              </w:rPr>
              <w:t>Za druhý odsek vložte:</w:t>
            </w:r>
          </w:p>
          <w:p w14:paraId="101F05E3" w14:textId="77777777" w:rsidR="00EF4E67" w:rsidRPr="00434723" w:rsidRDefault="00EF4E67" w:rsidP="00EF4E67">
            <w:pPr>
              <w:jc w:val="both"/>
              <w:rPr>
                <w:rFonts w:cs="Arial"/>
                <w:szCs w:val="22"/>
                <w:lang w:val="sk-SK"/>
              </w:rPr>
            </w:pPr>
          </w:p>
          <w:p w14:paraId="11317C48" w14:textId="77777777" w:rsidR="00EF4E67" w:rsidRPr="00434723" w:rsidRDefault="00EF4E67" w:rsidP="00EF4E67">
            <w:pPr>
              <w:jc w:val="both"/>
              <w:rPr>
                <w:rFonts w:cs="Arial"/>
                <w:szCs w:val="22"/>
                <w:lang w:val="sk-SK"/>
              </w:rPr>
            </w:pPr>
            <w:r w:rsidRPr="00434723">
              <w:rPr>
                <w:rFonts w:cs="Arial"/>
                <w:szCs w:val="22"/>
                <w:lang w:val="sk-SK"/>
              </w:rPr>
              <w:t>„Ak nie je v Zmluve uvedené inak, preberacie skúšky technologických Zariadení budú uskutočnené v nasledovnom slede:</w:t>
            </w:r>
          </w:p>
          <w:p w14:paraId="32798D14" w14:textId="77777777" w:rsidR="00EF4E67" w:rsidRPr="00434723" w:rsidRDefault="00EF4E67" w:rsidP="00EF4E67">
            <w:pPr>
              <w:jc w:val="both"/>
              <w:rPr>
                <w:rFonts w:cs="Arial"/>
                <w:szCs w:val="22"/>
                <w:lang w:val="sk-SK"/>
              </w:rPr>
            </w:pPr>
          </w:p>
          <w:p w14:paraId="7C261792"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5C633E0A" w14:textId="77777777" w:rsidR="00EF4E67" w:rsidRPr="00434723" w:rsidRDefault="00EF4E67" w:rsidP="00EF4E67">
            <w:pPr>
              <w:ind w:left="744" w:hanging="709"/>
              <w:jc w:val="both"/>
              <w:rPr>
                <w:rFonts w:cs="Arial"/>
                <w:szCs w:val="22"/>
                <w:lang w:val="sk-SK"/>
              </w:rPr>
            </w:pPr>
          </w:p>
          <w:p w14:paraId="664FE52A"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22176CCD" w14:textId="77777777" w:rsidR="00EF4E67" w:rsidRPr="00434723" w:rsidRDefault="00EF4E67" w:rsidP="00EF4E67">
            <w:pPr>
              <w:jc w:val="both"/>
              <w:rPr>
                <w:rFonts w:cs="Arial"/>
                <w:szCs w:val="22"/>
                <w:lang w:val="sk-SK"/>
              </w:rPr>
            </w:pPr>
          </w:p>
        </w:tc>
      </w:tr>
      <w:tr w:rsidR="00EF4E67" w:rsidRPr="00434723" w14:paraId="53DC1C39" w14:textId="77777777" w:rsidTr="009B6A56">
        <w:trPr>
          <w:trHeight w:val="581"/>
        </w:trPr>
        <w:tc>
          <w:tcPr>
            <w:tcW w:w="1418" w:type="dxa"/>
          </w:tcPr>
          <w:p w14:paraId="13B5F06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D35F8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10.1</w:t>
            </w:r>
          </w:p>
        </w:tc>
        <w:tc>
          <w:tcPr>
            <w:tcW w:w="2410" w:type="dxa"/>
          </w:tcPr>
          <w:p w14:paraId="590490EA"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Diela  a Sekcií</w:t>
            </w:r>
          </w:p>
        </w:tc>
        <w:tc>
          <w:tcPr>
            <w:tcW w:w="5811" w:type="dxa"/>
          </w:tcPr>
          <w:p w14:paraId="1F3836CE"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Zrušte pôvodný text podčlánku a nahraďte ho nasledovným textom: </w:t>
            </w:r>
          </w:p>
          <w:p w14:paraId="4A9B2F7D" w14:textId="77777777" w:rsidR="00EF4E67" w:rsidRPr="00B35841" w:rsidRDefault="00EF4E67" w:rsidP="00EF4E67">
            <w:pPr>
              <w:rPr>
                <w:lang w:val="sk-SK"/>
              </w:rPr>
            </w:pPr>
          </w:p>
          <w:p w14:paraId="3E79A02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„S výnimkou uvedenou v podčlánku 9.4 (</w:t>
            </w:r>
            <w:r w:rsidRPr="00434723">
              <w:rPr>
                <w:rFonts w:ascii="Arial" w:hAnsi="Arial" w:cs="Arial"/>
                <w:i/>
                <w:szCs w:val="22"/>
                <w:lang w:val="sk-SK"/>
              </w:rPr>
              <w:t>Neúspešné Preberacie skúšky)</w:t>
            </w:r>
            <w:r w:rsidRPr="00434723">
              <w:rPr>
                <w:rFonts w:ascii="Arial" w:hAnsi="Arial" w:cs="Arial"/>
                <w:szCs w:val="22"/>
                <w:lang w:val="sk-SK"/>
              </w:rPr>
              <w:t xml:space="preserve"> bude Dielo prebraté Objednávateľom (i) keď bolo Dielo dokončené v súlade so Zmluvou, vrátane záležitostí popísaných v podčlánku 8.2 (</w:t>
            </w:r>
            <w:r w:rsidRPr="00434723">
              <w:rPr>
                <w:rFonts w:ascii="Arial" w:hAnsi="Arial" w:cs="Arial"/>
                <w:i/>
                <w:szCs w:val="22"/>
                <w:lang w:val="sk-SK"/>
              </w:rPr>
              <w:t>Lehota výstavby)</w:t>
            </w:r>
            <w:r w:rsidRPr="00434723">
              <w:rPr>
                <w:rFonts w:ascii="Arial" w:hAnsi="Arial" w:cs="Arial"/>
                <w:szCs w:val="22"/>
                <w:lang w:val="sk-SK"/>
              </w:rPr>
              <w:t xml:space="preserve"> a (ii) keď bol vydaný Preberací protokol pre Dielo v súlade s týmto článkom.</w:t>
            </w:r>
          </w:p>
          <w:p w14:paraId="5B01FEE3" w14:textId="77777777" w:rsidR="00EF4E67" w:rsidRPr="00B35841" w:rsidRDefault="00EF4E67" w:rsidP="00EF4E67">
            <w:pPr>
              <w:rPr>
                <w:lang w:val="sk-SK"/>
              </w:rPr>
            </w:pPr>
          </w:p>
          <w:p w14:paraId="769C3AEE" w14:textId="77777777" w:rsidR="00EF4E67" w:rsidRDefault="00EF4E67" w:rsidP="00EF4E67">
            <w:pPr>
              <w:jc w:val="both"/>
              <w:rPr>
                <w:rFonts w:cs="Arial"/>
                <w:szCs w:val="22"/>
                <w:lang w:val="sk-SK"/>
              </w:rPr>
            </w:pPr>
            <w:r w:rsidRPr="00434723">
              <w:rPr>
                <w:rFonts w:cs="Arial"/>
                <w:szCs w:val="22"/>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28DAEF3" w14:textId="77777777" w:rsidR="00EF4E67" w:rsidRPr="00434723" w:rsidRDefault="00EF4E67" w:rsidP="00EF4E67">
            <w:pPr>
              <w:jc w:val="both"/>
              <w:rPr>
                <w:rFonts w:cs="Arial"/>
                <w:szCs w:val="22"/>
                <w:lang w:val="sk-SK"/>
              </w:rPr>
            </w:pPr>
          </w:p>
          <w:p w14:paraId="707D8F1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1BE77E5D" w14:textId="77777777" w:rsidR="00EF4E67" w:rsidRPr="00434723" w:rsidRDefault="00EF4E67" w:rsidP="00EF4E67">
            <w:pPr>
              <w:jc w:val="both"/>
              <w:rPr>
                <w:rFonts w:cs="Arial"/>
                <w:szCs w:val="22"/>
                <w:lang w:val="sk-SK"/>
              </w:rPr>
            </w:pPr>
          </w:p>
          <w:p w14:paraId="1AE765F7" w14:textId="77777777" w:rsidR="00EF4E67" w:rsidRPr="00434723"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vydať Zhotoviteľovi Preberací protokol s uvedením dátumu, kedy bolo Dielo prebraté v súlade so Zmluvou, s výnimkou drobných nedokončených prác a vád, ktoré podstatne neovplyvnia užívanie Diela pre ich zamýšľaný účel, pričom Stavebnotechnický dozor určí dátum(y) dokedy jednotlivé drobné nedokončené práce a vady majú byť odstránené; alebo</w:t>
            </w:r>
          </w:p>
          <w:p w14:paraId="3A3F86B4" w14:textId="77777777" w:rsidR="00EF4E67"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321F764B" w14:textId="77777777" w:rsidR="00EF4E67" w:rsidRDefault="00EF4E67" w:rsidP="00EF4E67">
            <w:pPr>
              <w:ind w:left="35"/>
              <w:jc w:val="both"/>
              <w:rPr>
                <w:rFonts w:cs="Arial"/>
                <w:szCs w:val="22"/>
                <w:lang w:val="sk-SK"/>
              </w:rPr>
            </w:pPr>
          </w:p>
          <w:p w14:paraId="7C09D8FC" w14:textId="77777777" w:rsidR="00EF4E67" w:rsidRPr="00686C1D" w:rsidRDefault="00EF4E67" w:rsidP="00EF4E67">
            <w:pPr>
              <w:jc w:val="both"/>
              <w:rPr>
                <w:rFonts w:cs="Arial"/>
                <w:lang w:val="sk-SK"/>
              </w:rPr>
            </w:pPr>
            <w:r w:rsidRPr="00686C1D">
              <w:rPr>
                <w:rFonts w:cs="Arial"/>
                <w:lang w:val="sk-SK"/>
              </w:rPr>
              <w:lastRenderedPageBreak/>
              <w:t>Preberací protokol pre Dielo alebo Sekcie nebude vydaný pred tým ako pre všetky časti Diela alebo pre všetky časti príslušnej Sekcie budú vydané samostatné Preberacie protokoly dokončených častí Diela v súlade s podčlánkom 10.2 (</w:t>
            </w:r>
            <w:r w:rsidRPr="00686C1D">
              <w:rPr>
                <w:rFonts w:cs="Arial"/>
                <w:i/>
                <w:lang w:val="sk-SK"/>
              </w:rPr>
              <w:t>Preberanie častí Diela)</w:t>
            </w:r>
            <w:r w:rsidRPr="00686C1D">
              <w:rPr>
                <w:rFonts w:cs="Arial"/>
                <w:lang w:val="sk-SK"/>
              </w:rPr>
              <w:t>. V prípade ak je Dielo samostatne prevádzkyschopné a bezpečné môže Stavebnotechnický dozor po písomnom schválení Objednávateľa vydať Preberací protokol pre Dielo aj bez splnenia podmienky uvedenej v predcházajúcej vete.“</w:t>
            </w:r>
          </w:p>
          <w:p w14:paraId="20D62F2A" w14:textId="77777777" w:rsidR="00EF4E67" w:rsidRPr="00434723" w:rsidRDefault="00EF4E67" w:rsidP="00EF4E67">
            <w:pPr>
              <w:jc w:val="both"/>
              <w:rPr>
                <w:rFonts w:cs="Arial"/>
                <w:szCs w:val="22"/>
                <w:lang w:val="sk-SK"/>
              </w:rPr>
            </w:pPr>
          </w:p>
        </w:tc>
      </w:tr>
      <w:tr w:rsidR="00EF4E67" w:rsidRPr="00434723" w14:paraId="6F0C3B24" w14:textId="77777777" w:rsidTr="009B6A56">
        <w:trPr>
          <w:trHeight w:val="510"/>
        </w:trPr>
        <w:tc>
          <w:tcPr>
            <w:tcW w:w="1418" w:type="dxa"/>
          </w:tcPr>
          <w:p w14:paraId="3E3398D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C7C2E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10.2</w:t>
            </w:r>
          </w:p>
        </w:tc>
        <w:tc>
          <w:tcPr>
            <w:tcW w:w="2410" w:type="dxa"/>
          </w:tcPr>
          <w:p w14:paraId="230450A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častí Diela</w:t>
            </w:r>
          </w:p>
        </w:tc>
        <w:tc>
          <w:tcPr>
            <w:tcW w:w="5811" w:type="dxa"/>
          </w:tcPr>
          <w:p w14:paraId="779734D7"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Zrušte všetky odseky, ktoré nasledujú po prvej vete a vložte nasledujúci text</w:t>
            </w:r>
            <w:r w:rsidRPr="00434723">
              <w:rPr>
                <w:rFonts w:ascii="Arial" w:hAnsi="Arial" w:cs="Arial"/>
                <w:color w:val="auto"/>
                <w:szCs w:val="22"/>
                <w:lang w:val="sk-SK"/>
              </w:rPr>
              <w:t>:</w:t>
            </w:r>
          </w:p>
          <w:p w14:paraId="7ED306F3" w14:textId="77777777" w:rsidR="00EF4E67" w:rsidRPr="00A90D56" w:rsidRDefault="00EF4E67" w:rsidP="00EF4E67">
            <w:pPr>
              <w:rPr>
                <w:lang w:val="sk-SK"/>
              </w:rPr>
            </w:pPr>
          </w:p>
          <w:p w14:paraId="00BE9962" w14:textId="77777777" w:rsidR="00EF4E67" w:rsidRDefault="00EF4E67" w:rsidP="00EF4E67">
            <w:pPr>
              <w:jc w:val="both"/>
              <w:rPr>
                <w:rFonts w:cs="Arial"/>
                <w:szCs w:val="22"/>
                <w:lang w:val="sk-SK"/>
              </w:rPr>
            </w:pPr>
            <w:r w:rsidRPr="00434723">
              <w:rPr>
                <w:rFonts w:cs="Arial"/>
                <w:szCs w:val="22"/>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434723">
              <w:rPr>
                <w:rFonts w:cs="Arial"/>
                <w:i/>
                <w:szCs w:val="22"/>
                <w:lang w:val="sk-SK"/>
              </w:rPr>
              <w:t>Neúspešné Preberacie skúšky</w:t>
            </w:r>
            <w:r w:rsidRPr="00434723">
              <w:rPr>
                <w:rFonts w:cs="Arial"/>
                <w:szCs w:val="22"/>
                <w:lang w:val="sk-SK"/>
              </w:rPr>
              <w:t>, pri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2B0EF6E1" w14:textId="77777777" w:rsidR="00EF4E67" w:rsidRPr="00434723" w:rsidRDefault="00EF4E67" w:rsidP="00EF4E67">
            <w:pPr>
              <w:jc w:val="both"/>
              <w:rPr>
                <w:rFonts w:cs="Arial"/>
                <w:szCs w:val="22"/>
                <w:lang w:val="sk-SK"/>
              </w:rPr>
            </w:pPr>
          </w:p>
          <w:p w14:paraId="7821EB01" w14:textId="77777777" w:rsidR="00EF4E67" w:rsidRDefault="00EF4E67" w:rsidP="00EF4E67">
            <w:pPr>
              <w:jc w:val="both"/>
              <w:rPr>
                <w:rFonts w:cs="Arial"/>
                <w:szCs w:val="22"/>
                <w:lang w:val="sk-SK"/>
              </w:rPr>
            </w:pPr>
            <w:r w:rsidRPr="00434723">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484185D4" w14:textId="77777777" w:rsidR="00EF4E67" w:rsidRPr="00434723" w:rsidRDefault="00EF4E67" w:rsidP="00EF4E67">
            <w:pPr>
              <w:jc w:val="both"/>
              <w:rPr>
                <w:rFonts w:cs="Arial"/>
                <w:szCs w:val="22"/>
                <w:lang w:val="sk-SK"/>
              </w:rPr>
            </w:pPr>
          </w:p>
          <w:p w14:paraId="14B7ED03" w14:textId="77777777" w:rsidR="00EF4E67" w:rsidRPr="007008A6" w:rsidRDefault="00EF4E67" w:rsidP="00EF4E67">
            <w:pPr>
              <w:jc w:val="both"/>
              <w:rPr>
                <w:rFonts w:cs="Arial"/>
                <w:i/>
                <w:iCs/>
                <w:szCs w:val="22"/>
                <w:lang w:val="sk-SK"/>
              </w:rPr>
            </w:pPr>
            <w:r w:rsidRPr="00434723">
              <w:rPr>
                <w:rFonts w:cs="Arial"/>
                <w:szCs w:val="22"/>
                <w:lang w:val="sk-SK"/>
              </w:rPr>
              <w:t>Komplexné požiadavky na kompletnú Dokumentáciu k preberaniu Diela sú uvedené v Technických špecifikáciách.</w:t>
            </w:r>
          </w:p>
        </w:tc>
      </w:tr>
      <w:tr w:rsidR="00EF4E67" w:rsidRPr="00434723" w14:paraId="71838DE6" w14:textId="77777777" w:rsidTr="009B6A56">
        <w:trPr>
          <w:trHeight w:val="6645"/>
        </w:trPr>
        <w:tc>
          <w:tcPr>
            <w:tcW w:w="1418" w:type="dxa"/>
          </w:tcPr>
          <w:p w14:paraId="4345D6FA" w14:textId="77777777" w:rsidR="00EF4E67" w:rsidRPr="00434723" w:rsidRDefault="00EF4E67" w:rsidP="00EF4E67">
            <w:pPr>
              <w:pStyle w:val="NoIndent"/>
              <w:rPr>
                <w:rFonts w:ascii="Arial" w:hAnsi="Arial" w:cs="Arial"/>
                <w:b/>
                <w:color w:val="auto"/>
                <w:szCs w:val="22"/>
                <w:lang w:val="sk-SK"/>
              </w:rPr>
            </w:pPr>
          </w:p>
        </w:tc>
        <w:tc>
          <w:tcPr>
            <w:tcW w:w="2410" w:type="dxa"/>
          </w:tcPr>
          <w:p w14:paraId="69551B3F" w14:textId="77777777" w:rsidR="00EF4E67" w:rsidRPr="00434723" w:rsidRDefault="00EF4E67" w:rsidP="00EF4E67">
            <w:pPr>
              <w:pStyle w:val="NoIndent"/>
              <w:rPr>
                <w:rFonts w:ascii="Arial" w:hAnsi="Arial" w:cs="Arial"/>
                <w:b/>
                <w:color w:val="auto"/>
                <w:szCs w:val="22"/>
                <w:lang w:val="sk-SK"/>
              </w:rPr>
            </w:pPr>
          </w:p>
        </w:tc>
        <w:tc>
          <w:tcPr>
            <w:tcW w:w="5811" w:type="dxa"/>
          </w:tcPr>
          <w:p w14:paraId="0103255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70BC5232" w14:textId="77777777" w:rsidR="00EF4E67" w:rsidRPr="00434723" w:rsidRDefault="00EF4E67" w:rsidP="00EF4E67">
            <w:pPr>
              <w:jc w:val="both"/>
              <w:rPr>
                <w:rFonts w:cs="Arial"/>
                <w:szCs w:val="22"/>
                <w:lang w:val="sk-SK"/>
              </w:rPr>
            </w:pPr>
          </w:p>
          <w:p w14:paraId="03AA2EF9"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32D8A734" w14:textId="77777777" w:rsidR="00EF4E67" w:rsidRPr="00434723" w:rsidRDefault="00EF4E67" w:rsidP="00EF4E67">
            <w:pPr>
              <w:ind w:left="744"/>
              <w:jc w:val="both"/>
              <w:rPr>
                <w:rFonts w:cs="Arial"/>
                <w:szCs w:val="22"/>
                <w:lang w:val="sk-SK"/>
              </w:rPr>
            </w:pPr>
          </w:p>
          <w:p w14:paraId="3C9337D4"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76D193DB" w14:textId="77777777" w:rsidR="00EF4E67" w:rsidRPr="00434723" w:rsidRDefault="00EF4E67" w:rsidP="00EF4E67">
            <w:pPr>
              <w:jc w:val="both"/>
              <w:rPr>
                <w:rFonts w:cs="Arial"/>
                <w:szCs w:val="22"/>
                <w:lang w:val="sk-SK"/>
              </w:rPr>
            </w:pPr>
          </w:p>
          <w:p w14:paraId="61224293" w14:textId="77777777" w:rsidR="00EF4E67" w:rsidRPr="00434723" w:rsidRDefault="00EF4E67" w:rsidP="00EF4E67">
            <w:pPr>
              <w:jc w:val="both"/>
              <w:rPr>
                <w:rFonts w:cs="Arial"/>
                <w:szCs w:val="22"/>
                <w:vertAlign w:val="superscript"/>
                <w:lang w:val="sk-SK"/>
              </w:rPr>
            </w:pPr>
            <w:r w:rsidRPr="00434723">
              <w:rPr>
                <w:rFonts w:cs="Arial"/>
                <w:szCs w:val="22"/>
                <w:lang w:val="sk-SK"/>
              </w:rPr>
              <w:t>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434723">
              <w:rPr>
                <w:rFonts w:cs="Arial"/>
                <w:szCs w:val="22"/>
                <w:vertAlign w:val="superscript"/>
                <w:lang w:val="sk-SK"/>
              </w:rPr>
              <w:t xml:space="preserve">(1) </w:t>
            </w:r>
          </w:p>
          <w:p w14:paraId="7A60F1B7" w14:textId="77777777" w:rsidR="00EF4E67" w:rsidRDefault="00EF4E67" w:rsidP="00EF4E67">
            <w:pPr>
              <w:jc w:val="both"/>
              <w:rPr>
                <w:rFonts w:cs="Arial"/>
                <w:i/>
                <w:iCs/>
                <w:sz w:val="18"/>
                <w:szCs w:val="22"/>
                <w:lang w:val="sk-SK"/>
              </w:rPr>
            </w:pPr>
            <w:r w:rsidRPr="00434723">
              <w:rPr>
                <w:rFonts w:cs="Arial"/>
                <w:szCs w:val="22"/>
                <w:vertAlign w:val="superscript"/>
                <w:lang w:val="sk-SK"/>
              </w:rPr>
              <w:t xml:space="preserve"> </w:t>
            </w:r>
            <w:r w:rsidRPr="00E465CC">
              <w:rPr>
                <w:rFonts w:cs="Arial"/>
                <w:i/>
                <w:iCs/>
                <w:sz w:val="18"/>
                <w:szCs w:val="22"/>
                <w:vertAlign w:val="superscript"/>
                <w:lang w:val="sk-SK"/>
              </w:rPr>
              <w:t xml:space="preserve">(1) </w:t>
            </w:r>
            <w:r w:rsidRPr="00E465CC">
              <w:rPr>
                <w:rFonts w:cs="Arial"/>
                <w:i/>
                <w:iCs/>
                <w:sz w:val="18"/>
                <w:szCs w:val="22"/>
                <w:lang w:val="sk-SK"/>
              </w:rPr>
              <w:t xml:space="preserve">V čase uzatvorenia tejto Zmluvy je týmto všeobecne záväzným právnym predpisom Vyhláška č. 83/2008 Z.z., ktorou sa vykonáva zákon o verejných prácach. </w:t>
            </w:r>
          </w:p>
          <w:p w14:paraId="74260465" w14:textId="77777777" w:rsidR="00EF4E67" w:rsidRPr="00434723" w:rsidRDefault="00EF4E67" w:rsidP="00EF4E67">
            <w:pPr>
              <w:jc w:val="both"/>
              <w:rPr>
                <w:rFonts w:cs="Arial"/>
                <w:szCs w:val="22"/>
                <w:lang w:val="sk-SK"/>
              </w:rPr>
            </w:pPr>
          </w:p>
        </w:tc>
      </w:tr>
      <w:tr w:rsidR="00EF4E67" w:rsidRPr="00434723" w14:paraId="0719B022" w14:textId="77777777" w:rsidTr="009B6A56">
        <w:trPr>
          <w:trHeight w:val="2162"/>
        </w:trPr>
        <w:tc>
          <w:tcPr>
            <w:tcW w:w="1418" w:type="dxa"/>
          </w:tcPr>
          <w:p w14:paraId="5EE7B075" w14:textId="77777777" w:rsidR="00EF4E67" w:rsidRPr="00434723" w:rsidRDefault="00EF4E67" w:rsidP="00EF4E67">
            <w:pPr>
              <w:pStyle w:val="NoIndent"/>
              <w:rPr>
                <w:rFonts w:ascii="Arial" w:hAnsi="Arial" w:cs="Arial"/>
                <w:b/>
                <w:color w:val="auto"/>
                <w:szCs w:val="22"/>
                <w:lang w:val="sk-SK"/>
              </w:rPr>
            </w:pPr>
          </w:p>
        </w:tc>
        <w:tc>
          <w:tcPr>
            <w:tcW w:w="2410" w:type="dxa"/>
          </w:tcPr>
          <w:p w14:paraId="796954BD" w14:textId="77777777" w:rsidR="00EF4E67" w:rsidRPr="00434723" w:rsidRDefault="00EF4E67" w:rsidP="00EF4E67">
            <w:pPr>
              <w:pStyle w:val="NoIndent"/>
              <w:rPr>
                <w:rFonts w:ascii="Arial" w:hAnsi="Arial" w:cs="Arial"/>
                <w:b/>
                <w:color w:val="auto"/>
                <w:szCs w:val="22"/>
                <w:lang w:val="sk-SK"/>
              </w:rPr>
            </w:pPr>
          </w:p>
        </w:tc>
        <w:tc>
          <w:tcPr>
            <w:tcW w:w="5811" w:type="dxa"/>
          </w:tcPr>
          <w:p w14:paraId="58E4C780" w14:textId="77777777" w:rsidR="00EF4E67" w:rsidRPr="007008A6" w:rsidRDefault="00EF4E67" w:rsidP="00EF4E67">
            <w:pPr>
              <w:pStyle w:val="Default"/>
              <w:ind w:right="8"/>
              <w:jc w:val="both"/>
              <w:rPr>
                <w:i/>
                <w:iCs/>
                <w:sz w:val="22"/>
                <w:szCs w:val="22"/>
                <w:vertAlign w:val="superscript"/>
              </w:rPr>
            </w:pPr>
            <w:r w:rsidRPr="00434723">
              <w:rPr>
                <w:sz w:val="22"/>
                <w:szCs w:val="22"/>
              </w:rPr>
              <w:t xml:space="preserve">V prípade,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434723">
              <w:rPr>
                <w:sz w:val="22"/>
                <w:szCs w:val="22"/>
                <w:vertAlign w:val="superscript"/>
              </w:rPr>
              <w:t>(2)</w:t>
            </w:r>
          </w:p>
          <w:p w14:paraId="5BC6689E" w14:textId="77777777" w:rsidR="00EF4E67" w:rsidRDefault="00EF4E67" w:rsidP="00EF4E67">
            <w:pPr>
              <w:pStyle w:val="Default"/>
              <w:ind w:right="8"/>
              <w:jc w:val="both"/>
              <w:rPr>
                <w:sz w:val="22"/>
                <w:szCs w:val="22"/>
              </w:rPr>
            </w:pPr>
            <w:r w:rsidRPr="00434723">
              <w:rPr>
                <w:i/>
                <w:iCs/>
                <w:sz w:val="22"/>
                <w:szCs w:val="22"/>
                <w:vertAlign w:val="superscript"/>
              </w:rPr>
              <w:t>(</w:t>
            </w:r>
            <w:r w:rsidRPr="00E465CC">
              <w:rPr>
                <w:i/>
                <w:iCs/>
                <w:sz w:val="18"/>
                <w:szCs w:val="22"/>
                <w:vertAlign w:val="superscript"/>
              </w:rPr>
              <w:t xml:space="preserve">2) </w:t>
            </w:r>
            <w:r w:rsidRPr="00E465CC">
              <w:rPr>
                <w:i/>
                <w:iCs/>
                <w:sz w:val="18"/>
                <w:szCs w:val="22"/>
              </w:rPr>
              <w:t>Vzorové tlačivo Preberacieho protokolu o odovzdaní a prevzatí verejnej práce sa nachádza v Časti  7 Zväzku 2 Zmluvy.</w:t>
            </w:r>
          </w:p>
          <w:p w14:paraId="65A85D8C" w14:textId="77777777" w:rsidR="00EF4E67" w:rsidRPr="00665716" w:rsidRDefault="00EF4E67" w:rsidP="00EF4E67">
            <w:pPr>
              <w:rPr>
                <w:lang w:val="sk-SK" w:eastAsia="sk-SK"/>
              </w:rPr>
            </w:pPr>
          </w:p>
        </w:tc>
      </w:tr>
      <w:tr w:rsidR="00EF4E67" w:rsidRPr="00434723" w14:paraId="402DC228" w14:textId="77777777" w:rsidTr="009B6A56">
        <w:trPr>
          <w:trHeight w:val="656"/>
        </w:trPr>
        <w:tc>
          <w:tcPr>
            <w:tcW w:w="1418" w:type="dxa"/>
          </w:tcPr>
          <w:p w14:paraId="7F86CDE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7195468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w:t>
            </w:r>
          </w:p>
        </w:tc>
        <w:tc>
          <w:tcPr>
            <w:tcW w:w="2410" w:type="dxa"/>
          </w:tcPr>
          <w:p w14:paraId="06BF3A0E" w14:textId="77777777" w:rsidR="00EF4E67" w:rsidRPr="00434723" w:rsidRDefault="00EF4E67" w:rsidP="00EF4E67">
            <w:pPr>
              <w:pStyle w:val="NoIndent"/>
              <w:rPr>
                <w:rFonts w:ascii="Arial" w:hAnsi="Arial" w:cs="Arial"/>
                <w:b/>
                <w:color w:val="auto"/>
                <w:szCs w:val="22"/>
                <w:lang w:val="sk-SK"/>
              </w:rPr>
            </w:pPr>
            <w:bookmarkStart w:id="3" w:name="_Toc45681160"/>
            <w:bookmarkStart w:id="4" w:name="_Toc189638774"/>
            <w:r w:rsidRPr="00434723">
              <w:rPr>
                <w:rFonts w:ascii="Arial" w:hAnsi="Arial" w:cs="Arial"/>
                <w:b/>
                <w:szCs w:val="22"/>
                <w:lang w:val="sk-SK"/>
              </w:rPr>
              <w:t>Dohotovenie nedokončených prác a odstránenie vád</w:t>
            </w:r>
            <w:bookmarkEnd w:id="3"/>
            <w:bookmarkEnd w:id="4"/>
          </w:p>
        </w:tc>
        <w:tc>
          <w:tcPr>
            <w:tcW w:w="5811" w:type="dxa"/>
          </w:tcPr>
          <w:p w14:paraId="7122E78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p>
          <w:p w14:paraId="6319FC77" w14:textId="77777777" w:rsidR="00EF4E67" w:rsidRPr="00665716" w:rsidRDefault="00EF4E67" w:rsidP="00EF4E67">
            <w:pPr>
              <w:rPr>
                <w:lang w:val="sk-SK"/>
              </w:rPr>
            </w:pPr>
          </w:p>
          <w:p w14:paraId="76F73E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06376C7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„Objednávateľ písomne oznámi vadu Diela alebo jeho časti Zhotoviteľovi a Stavebnotechnickému dozoru bez zbytočného odkladu po jej zistení</w:t>
            </w:r>
            <w:r w:rsidRPr="007008A6">
              <w:rPr>
                <w:rFonts w:ascii="Arial" w:hAnsi="Arial" w:cs="Arial"/>
                <w:szCs w:val="22"/>
                <w:lang w:val="sk-SK"/>
              </w:rPr>
              <w:t xml:space="preserve">. </w:t>
            </w:r>
          </w:p>
          <w:p w14:paraId="1749BA79" w14:textId="77777777" w:rsidR="00EF4E67" w:rsidRPr="00665716" w:rsidRDefault="00EF4E67" w:rsidP="00EF4E67">
            <w:pPr>
              <w:rPr>
                <w:lang w:val="sk-SK"/>
              </w:rPr>
            </w:pPr>
          </w:p>
          <w:p w14:paraId="02837D3E"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 xml:space="preserve">V prípade, ak Stavebnotechnický dozor alebo Objednávateľ neurčí inú primeranú lehotu, lehota </w:t>
            </w:r>
            <w:r w:rsidRPr="00434723">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0968595E" w14:textId="77777777" w:rsidR="00EF4E67" w:rsidRPr="00FB7873" w:rsidRDefault="00EF4E67" w:rsidP="00EF4E67">
            <w:pPr>
              <w:rPr>
                <w:lang w:val="sk-SK"/>
              </w:rPr>
            </w:pPr>
          </w:p>
          <w:p w14:paraId="03391437" w14:textId="77777777" w:rsidR="00EF4E67" w:rsidRDefault="00EF4E67" w:rsidP="00EF4E67">
            <w:pPr>
              <w:pStyle w:val="Zkladntext"/>
              <w:jc w:val="both"/>
              <w:rPr>
                <w:lang w:val="sk-SK"/>
              </w:rPr>
            </w:pPr>
            <w:r w:rsidRPr="00686C1D">
              <w:rPr>
                <w:lang w:val="sk-SK"/>
              </w:rPr>
              <w:lastRenderedPageBreak/>
              <w:t>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w:t>
            </w:r>
          </w:p>
          <w:p w14:paraId="3FC93AC4" w14:textId="77777777" w:rsidR="00EF4E67" w:rsidRDefault="00EF4E67" w:rsidP="00EF4E67">
            <w:pPr>
              <w:pStyle w:val="Zkladntext"/>
              <w:jc w:val="both"/>
              <w:rPr>
                <w:lang w:val="sk-SK"/>
              </w:rPr>
            </w:pPr>
          </w:p>
          <w:p w14:paraId="25E05604" w14:textId="77777777" w:rsidR="00EF4E67" w:rsidRDefault="00EF4E67" w:rsidP="00EF4E67">
            <w:pPr>
              <w:pStyle w:val="Zkladntext"/>
              <w:jc w:val="both"/>
              <w:rPr>
                <w:rFonts w:cs="Arial"/>
                <w:szCs w:val="22"/>
              </w:rPr>
            </w:pPr>
            <w:r w:rsidRPr="00434723">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2A508EC0" w14:textId="77777777" w:rsidR="00EF4E67" w:rsidRPr="00434723" w:rsidRDefault="00EF4E67" w:rsidP="00EF4E67">
            <w:pPr>
              <w:pStyle w:val="Zkladntext"/>
              <w:jc w:val="both"/>
              <w:rPr>
                <w:rFonts w:cs="Arial"/>
                <w:szCs w:val="22"/>
              </w:rPr>
            </w:pPr>
          </w:p>
          <w:p w14:paraId="6F813789"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mená zástupcov Stavebnotechnického dozoru a oboch zmluvných Strán,</w:t>
            </w:r>
          </w:p>
          <w:p w14:paraId="4B3C702A"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číslo Zmluvy o Dielo,</w:t>
            </w:r>
          </w:p>
          <w:p w14:paraId="68A7DC96"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uplatnenia a číslo oznámenia Objednávateľa,</w:t>
            </w:r>
          </w:p>
          <w:p w14:paraId="0AC664D3"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popis a rozsah vady a spôsob jej odstránenia,</w:t>
            </w:r>
          </w:p>
          <w:p w14:paraId="7816AF91"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zahájenia a ukončenia odstránenia vady,</w:t>
            </w:r>
          </w:p>
          <w:p w14:paraId="195A415E"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celková doba trvania vady (doba od zistenia do odstránenia vady).</w:t>
            </w:r>
          </w:p>
          <w:p w14:paraId="368A7802" w14:textId="77777777" w:rsidR="00EF4E67" w:rsidRPr="00434723" w:rsidRDefault="00EF4E67" w:rsidP="00EF4E67">
            <w:pPr>
              <w:pStyle w:val="Zkladntext"/>
              <w:tabs>
                <w:tab w:val="left" w:pos="398"/>
              </w:tabs>
              <w:ind w:left="398" w:hanging="256"/>
              <w:jc w:val="both"/>
              <w:rPr>
                <w:rFonts w:cs="Arial"/>
                <w:szCs w:val="22"/>
              </w:rPr>
            </w:pPr>
          </w:p>
          <w:p w14:paraId="792ABBCA"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77733721" w14:textId="77777777" w:rsidR="00EF4E67" w:rsidRPr="00434723" w:rsidRDefault="00EF4E67" w:rsidP="00EF4E67">
            <w:pPr>
              <w:jc w:val="both"/>
              <w:rPr>
                <w:rFonts w:cs="Arial"/>
                <w:szCs w:val="22"/>
                <w:lang w:val="sk-SK"/>
              </w:rPr>
            </w:pPr>
          </w:p>
          <w:p w14:paraId="1A16EBD8" w14:textId="77777777" w:rsidR="00EF4E67" w:rsidRDefault="00EF4E67" w:rsidP="00EF4E67">
            <w:pPr>
              <w:jc w:val="both"/>
              <w:rPr>
                <w:rFonts w:cs="Arial"/>
                <w:szCs w:val="22"/>
                <w:lang w:val="sk-SK"/>
              </w:rPr>
            </w:pPr>
            <w:r w:rsidRPr="00434723">
              <w:rPr>
                <w:rFonts w:cs="Arial"/>
                <w:szCs w:val="22"/>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7C6284DF" w14:textId="77777777" w:rsidR="00EF4E67" w:rsidRPr="00434723" w:rsidRDefault="00EF4E67" w:rsidP="00EF4E67">
            <w:pPr>
              <w:jc w:val="both"/>
              <w:rPr>
                <w:rFonts w:cs="Arial"/>
                <w:szCs w:val="22"/>
                <w:lang w:val="sk-SK"/>
              </w:rPr>
            </w:pPr>
          </w:p>
          <w:p w14:paraId="6A90632F" w14:textId="77777777" w:rsidR="00EF4E67" w:rsidRPr="00434723" w:rsidRDefault="00EF4E67" w:rsidP="00EF4E67">
            <w:pPr>
              <w:jc w:val="both"/>
              <w:rPr>
                <w:rFonts w:cs="Arial"/>
                <w:szCs w:val="22"/>
                <w:lang w:val="sk-SK"/>
              </w:rPr>
            </w:pPr>
            <w:r w:rsidRPr="00434723">
              <w:rPr>
                <w:rFonts w:cs="Arial"/>
                <w:szCs w:val="22"/>
                <w:lang w:val="sk-SK"/>
              </w:rPr>
              <w:t>V prípade, ak Zhotoviteľ neodsúhlasí vopred so Stavebnotechnickým dozorom a Objednávateľom spôsob odstránenia vady, vzniká Objednávateľovi nárok 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39EBCC" w14:textId="77777777" w:rsidR="00EF4E67" w:rsidRPr="00434723" w:rsidRDefault="00EF4E67" w:rsidP="00EF4E67">
            <w:pPr>
              <w:jc w:val="both"/>
              <w:rPr>
                <w:rFonts w:cs="Arial"/>
                <w:szCs w:val="22"/>
                <w:lang w:val="sk-SK"/>
              </w:rPr>
            </w:pPr>
          </w:p>
          <w:p w14:paraId="0917D644"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7283AA6B" w14:textId="77777777" w:rsidR="00EF4E67" w:rsidRPr="00FB7873" w:rsidRDefault="00EF4E67" w:rsidP="00EF4E67">
            <w:pPr>
              <w:rPr>
                <w:rFonts w:cs="Arial"/>
                <w:szCs w:val="22"/>
                <w:lang w:val="sk-SK"/>
              </w:rPr>
            </w:pPr>
          </w:p>
        </w:tc>
      </w:tr>
      <w:tr w:rsidR="00EF4E67" w:rsidRPr="00434723" w14:paraId="1384FAB9" w14:textId="77777777" w:rsidTr="009B6A56">
        <w:trPr>
          <w:trHeight w:val="421"/>
        </w:trPr>
        <w:tc>
          <w:tcPr>
            <w:tcW w:w="1418" w:type="dxa"/>
          </w:tcPr>
          <w:p w14:paraId="367E58F7"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827CC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11.4</w:t>
            </w:r>
          </w:p>
        </w:tc>
        <w:tc>
          <w:tcPr>
            <w:tcW w:w="2410" w:type="dxa"/>
          </w:tcPr>
          <w:p w14:paraId="19E8C2D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Neodstránenie vád</w:t>
            </w:r>
          </w:p>
        </w:tc>
        <w:tc>
          <w:tcPr>
            <w:tcW w:w="5811" w:type="dxa"/>
          </w:tcPr>
          <w:p w14:paraId="1187A14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prvej vete tohto podčlánku nahraďte výraz „v primeranej lehote“ výrazom „v lehotách stanovených v podčlánku 11.1 (</w:t>
            </w:r>
            <w:r w:rsidRPr="00434723">
              <w:rPr>
                <w:rFonts w:ascii="Arial" w:hAnsi="Arial" w:cs="Arial"/>
                <w:bCs/>
                <w:i/>
                <w:color w:val="auto"/>
                <w:szCs w:val="22"/>
                <w:lang w:val="sk-SK"/>
              </w:rPr>
              <w:t>Dohotovenie nedokončených prác a odstránenie vád)</w:t>
            </w:r>
            <w:r w:rsidRPr="00434723">
              <w:rPr>
                <w:rFonts w:ascii="Arial" w:hAnsi="Arial" w:cs="Arial"/>
                <w:bCs/>
                <w:color w:val="auto"/>
                <w:szCs w:val="22"/>
                <w:lang w:val="sk-SK"/>
              </w:rPr>
              <w:t xml:space="preserve"> “. </w:t>
            </w:r>
          </w:p>
          <w:p w14:paraId="1B43CFBB" w14:textId="77777777" w:rsidR="00EF4E67" w:rsidRPr="00434723" w:rsidRDefault="00EF4E67" w:rsidP="00EF4E67">
            <w:pPr>
              <w:rPr>
                <w:rFonts w:cs="Arial"/>
                <w:szCs w:val="22"/>
                <w:lang w:val="sk-SK"/>
              </w:rPr>
            </w:pPr>
          </w:p>
        </w:tc>
      </w:tr>
      <w:tr w:rsidR="00EF4E67" w:rsidRPr="00434723" w14:paraId="7C5551C2" w14:textId="77777777" w:rsidTr="009B6A56">
        <w:trPr>
          <w:trHeight w:val="1209"/>
        </w:trPr>
        <w:tc>
          <w:tcPr>
            <w:tcW w:w="1418" w:type="dxa"/>
          </w:tcPr>
          <w:p w14:paraId="6F93511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19BB17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11.9</w:t>
            </w:r>
          </w:p>
        </w:tc>
        <w:tc>
          <w:tcPr>
            <w:tcW w:w="2410" w:type="dxa"/>
          </w:tcPr>
          <w:p w14:paraId="4CF2B86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Protokol o</w:t>
            </w:r>
          </w:p>
          <w:p w14:paraId="16983EE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 vyhotovení Diela</w:t>
            </w:r>
          </w:p>
        </w:tc>
        <w:tc>
          <w:tcPr>
            <w:tcW w:w="5811" w:type="dxa"/>
          </w:tcPr>
          <w:p w14:paraId="69B1E4CE" w14:textId="77777777" w:rsidR="00EF4E67" w:rsidRPr="00434723" w:rsidRDefault="00EF4E67" w:rsidP="00EF4E67">
            <w:pPr>
              <w:jc w:val="both"/>
              <w:rPr>
                <w:rFonts w:cs="Arial"/>
                <w:szCs w:val="22"/>
                <w:lang w:val="sk-SK"/>
              </w:rPr>
            </w:pPr>
            <w:r w:rsidRPr="00434723">
              <w:rPr>
                <w:rFonts w:cs="Arial"/>
                <w:szCs w:val="22"/>
                <w:lang w:val="sk-SK"/>
              </w:rPr>
              <w:t xml:space="preserve">Na konci prvej vety druhého odseku doplňte: </w:t>
            </w:r>
          </w:p>
          <w:p w14:paraId="68A39836" w14:textId="77777777" w:rsidR="00EF4E67" w:rsidRPr="00434723" w:rsidRDefault="00EF4E67" w:rsidP="00EF4E67">
            <w:pPr>
              <w:jc w:val="both"/>
              <w:rPr>
                <w:rFonts w:cs="Arial"/>
                <w:szCs w:val="22"/>
                <w:lang w:val="sk-SK"/>
              </w:rPr>
            </w:pPr>
          </w:p>
          <w:p w14:paraId="6713469A" w14:textId="77777777" w:rsidR="00EF4E67" w:rsidRPr="00434723" w:rsidRDefault="00EF4E67" w:rsidP="00EF4E67">
            <w:pPr>
              <w:jc w:val="both"/>
              <w:rPr>
                <w:rFonts w:cs="Arial"/>
                <w:szCs w:val="22"/>
                <w:lang w:val="sk-SK"/>
              </w:rPr>
            </w:pPr>
            <w:r w:rsidRPr="00434723">
              <w:rPr>
                <w:rFonts w:cs="Arial"/>
                <w:szCs w:val="22"/>
                <w:lang w:val="sk-SK"/>
              </w:rPr>
              <w:t>„... a predloží Zábezpeku na záručné opravy podľa podčlánku 11.13. (</w:t>
            </w:r>
            <w:r w:rsidRPr="00434723">
              <w:rPr>
                <w:rFonts w:cs="Arial"/>
                <w:i/>
                <w:szCs w:val="22"/>
                <w:lang w:val="sk-SK"/>
              </w:rPr>
              <w:t>Zábezpeka na záručné opravy)</w:t>
            </w:r>
            <w:r w:rsidRPr="00434723">
              <w:rPr>
                <w:rFonts w:cs="Arial"/>
                <w:szCs w:val="22"/>
                <w:lang w:val="sk-SK"/>
              </w:rPr>
              <w:t>.“</w:t>
            </w:r>
          </w:p>
          <w:p w14:paraId="69886CDE" w14:textId="77777777" w:rsidR="00EF4E67" w:rsidRPr="00434723" w:rsidRDefault="00EF4E67" w:rsidP="00EF4E67">
            <w:pPr>
              <w:rPr>
                <w:rFonts w:cs="Arial"/>
                <w:szCs w:val="22"/>
                <w:lang w:val="sk-SK"/>
              </w:rPr>
            </w:pPr>
          </w:p>
          <w:p w14:paraId="31C56235" w14:textId="77777777" w:rsidR="00EF4E67" w:rsidRPr="00434723" w:rsidRDefault="00EF4E67" w:rsidP="00EF4E67">
            <w:pPr>
              <w:rPr>
                <w:rFonts w:cs="Arial"/>
                <w:szCs w:val="22"/>
                <w:lang w:val="sk-SK"/>
              </w:rPr>
            </w:pPr>
          </w:p>
        </w:tc>
      </w:tr>
      <w:tr w:rsidR="00EF4E67" w:rsidRPr="00434723" w14:paraId="5900C943" w14:textId="77777777" w:rsidTr="009B6A56">
        <w:trPr>
          <w:trHeight w:val="439"/>
        </w:trPr>
        <w:tc>
          <w:tcPr>
            <w:tcW w:w="1418" w:type="dxa"/>
          </w:tcPr>
          <w:p w14:paraId="702E7CC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w:t>
            </w:r>
          </w:p>
          <w:p w14:paraId="4274ECE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11.12</w:t>
            </w:r>
          </w:p>
        </w:tc>
        <w:tc>
          <w:tcPr>
            <w:tcW w:w="2410" w:type="dxa"/>
          </w:tcPr>
          <w:p w14:paraId="1AB220D5"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Odstraňovanie vád po vydaní Protokolu o vyhotovení Diela</w:t>
            </w:r>
          </w:p>
        </w:tc>
        <w:tc>
          <w:tcPr>
            <w:tcW w:w="5811" w:type="dxa"/>
          </w:tcPr>
          <w:p w14:paraId="3EA251F6" w14:textId="77777777" w:rsidR="00EF4E67" w:rsidRDefault="00EF4E67" w:rsidP="00EF4E67">
            <w:pPr>
              <w:jc w:val="both"/>
              <w:rPr>
                <w:rFonts w:cs="Arial"/>
                <w:szCs w:val="22"/>
                <w:lang w:val="sk-SK"/>
              </w:rPr>
            </w:pPr>
            <w:r w:rsidRPr="00434723">
              <w:rPr>
                <w:rFonts w:cs="Arial"/>
                <w:szCs w:val="22"/>
                <w:lang w:val="sk-SK"/>
              </w:rPr>
              <w:t>Vložte nový podčlánok 11.12:</w:t>
            </w:r>
          </w:p>
          <w:p w14:paraId="742F2840" w14:textId="77777777" w:rsidR="00EF4E67" w:rsidRPr="00434723" w:rsidRDefault="00EF4E67" w:rsidP="00EF4E67">
            <w:pPr>
              <w:jc w:val="both"/>
              <w:rPr>
                <w:rFonts w:cs="Arial"/>
                <w:szCs w:val="22"/>
                <w:lang w:val="sk-SK"/>
              </w:rPr>
            </w:pPr>
          </w:p>
          <w:p w14:paraId="50280FF1" w14:textId="77777777" w:rsidR="00EF4E67" w:rsidRDefault="00EF4E67" w:rsidP="00EF4E67">
            <w:pPr>
              <w:pStyle w:val="NoIndent"/>
              <w:jc w:val="both"/>
              <w:rPr>
                <w:rFonts w:ascii="Arial" w:hAnsi="Arial" w:cs="Arial"/>
                <w:szCs w:val="22"/>
                <w:lang w:val="sk-SK"/>
              </w:rPr>
            </w:pPr>
            <w:r w:rsidRPr="007008A6">
              <w:rPr>
                <w:rFonts w:ascii="Arial" w:hAnsi="Arial" w:cs="Arial"/>
                <w:szCs w:val="22"/>
                <w:lang w:val="sk-SK"/>
              </w:rPr>
              <w:t>„</w:t>
            </w:r>
            <w:r w:rsidRPr="00434723">
              <w:rPr>
                <w:rFonts w:ascii="Arial" w:hAnsi="Arial" w:cs="Arial"/>
                <w:szCs w:val="22"/>
                <w:lang w:val="sk-SK"/>
              </w:rPr>
              <w:t>Objednávateľ písomne oznámi vadu Diela alebo jeho časti Zhotoviteľovi bez zbytočného odkladu po jej zistení</w:t>
            </w:r>
            <w:r w:rsidRPr="007008A6">
              <w:rPr>
                <w:rFonts w:ascii="Arial" w:hAnsi="Arial" w:cs="Arial"/>
                <w:szCs w:val="22"/>
                <w:lang w:val="sk-SK"/>
              </w:rPr>
              <w:t>.</w:t>
            </w:r>
          </w:p>
          <w:p w14:paraId="2BF87196" w14:textId="77777777" w:rsidR="00EF4E67" w:rsidRPr="007008A6" w:rsidRDefault="00EF4E67" w:rsidP="00EF4E67">
            <w:pPr>
              <w:pStyle w:val="NoIndent"/>
              <w:jc w:val="both"/>
              <w:rPr>
                <w:rFonts w:ascii="Arial" w:hAnsi="Arial" w:cs="Arial"/>
                <w:szCs w:val="22"/>
                <w:lang w:val="sk-SK"/>
              </w:rPr>
            </w:pPr>
            <w:r w:rsidRPr="007008A6">
              <w:rPr>
                <w:rFonts w:ascii="Arial" w:hAnsi="Arial" w:cs="Arial"/>
                <w:szCs w:val="22"/>
                <w:lang w:val="sk-SK"/>
              </w:rPr>
              <w:t xml:space="preserve"> </w:t>
            </w:r>
          </w:p>
          <w:p w14:paraId="752A4395"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16F9EE4" w14:textId="77777777" w:rsidR="00EF4E67" w:rsidRPr="00AE1989" w:rsidRDefault="00EF4E67" w:rsidP="00EF4E67">
            <w:pPr>
              <w:rPr>
                <w:lang w:val="sk-SK"/>
              </w:rPr>
            </w:pPr>
          </w:p>
          <w:p w14:paraId="622F8318" w14:textId="77777777" w:rsidR="00EF4E67" w:rsidRDefault="00EF4E67" w:rsidP="00EF4E67">
            <w:pPr>
              <w:pStyle w:val="Zkladntext"/>
              <w:jc w:val="both"/>
              <w:rPr>
                <w:rFonts w:cs="Arial"/>
                <w:szCs w:val="22"/>
                <w:lang w:val="sk-SK"/>
              </w:rPr>
            </w:pPr>
            <w:r w:rsidRPr="00434723">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53C509B5" w14:textId="77777777" w:rsidR="00EF4E67" w:rsidRPr="00434723" w:rsidRDefault="00EF4E67" w:rsidP="00EF4E67">
            <w:pPr>
              <w:pStyle w:val="Zkladntext"/>
              <w:jc w:val="both"/>
              <w:rPr>
                <w:rFonts w:cs="Arial"/>
                <w:szCs w:val="22"/>
                <w:lang w:val="sk-SK"/>
              </w:rPr>
            </w:pPr>
          </w:p>
          <w:p w14:paraId="4912445D"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 xml:space="preserve">- </w:t>
            </w:r>
            <w:r w:rsidRPr="00434723">
              <w:rPr>
                <w:rFonts w:cs="Arial"/>
                <w:szCs w:val="22"/>
                <w:lang w:val="sk-SK"/>
              </w:rPr>
              <w:tab/>
              <w:t>mená zástupcov oboch zmluvných Strán,</w:t>
            </w:r>
          </w:p>
          <w:p w14:paraId="5CD574EE"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w:t>
            </w:r>
            <w:r w:rsidRPr="00434723">
              <w:rPr>
                <w:rFonts w:cs="Arial"/>
                <w:szCs w:val="22"/>
                <w:lang w:val="sk-SK"/>
              </w:rPr>
              <w:tab/>
              <w:t>číslo Zmluvy o Dielo,</w:t>
            </w:r>
          </w:p>
          <w:p w14:paraId="03F3C3CD" w14:textId="77777777" w:rsidR="00EF4E67" w:rsidRPr="00434723" w:rsidRDefault="00EF4E67" w:rsidP="00EF4E67">
            <w:pPr>
              <w:pStyle w:val="Zkladntext"/>
              <w:tabs>
                <w:tab w:val="left" w:pos="398"/>
              </w:tabs>
              <w:ind w:left="398" w:hanging="256"/>
              <w:rPr>
                <w:rFonts w:cs="Arial"/>
                <w:szCs w:val="22"/>
                <w:lang w:val="sk-SK"/>
              </w:rPr>
            </w:pPr>
            <w:r w:rsidRPr="00434723">
              <w:rPr>
                <w:rFonts w:cs="Arial"/>
                <w:szCs w:val="22"/>
                <w:lang w:val="sk-SK"/>
              </w:rPr>
              <w:t xml:space="preserve">- </w:t>
            </w:r>
            <w:r w:rsidRPr="00434723">
              <w:rPr>
                <w:rFonts w:cs="Arial"/>
                <w:szCs w:val="22"/>
                <w:lang w:val="sk-SK"/>
              </w:rPr>
              <w:tab/>
              <w:t>dátum uplatnenia a číslo oznámenia Objednávateľa,</w:t>
            </w:r>
          </w:p>
          <w:p w14:paraId="39AB542F"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popis a rozsah vady a spôsob jej odstránenia,</w:t>
            </w:r>
          </w:p>
          <w:p w14:paraId="7CC95833"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dátum zahájenia a ukončenia odstránenia vady,</w:t>
            </w:r>
          </w:p>
          <w:p w14:paraId="5349A785"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celková doba trvania vady (doba od zistenia do odstránenia vady).</w:t>
            </w:r>
          </w:p>
          <w:p w14:paraId="4BAC710F" w14:textId="77777777" w:rsidR="00EF4E67" w:rsidRPr="00434723" w:rsidRDefault="00EF4E67" w:rsidP="00EF4E67">
            <w:pPr>
              <w:pStyle w:val="Zkladntext"/>
              <w:tabs>
                <w:tab w:val="left" w:pos="398"/>
              </w:tabs>
              <w:ind w:left="398" w:hanging="256"/>
              <w:jc w:val="both"/>
              <w:rPr>
                <w:rFonts w:cs="Arial"/>
                <w:szCs w:val="22"/>
                <w:lang w:val="sk-SK"/>
              </w:rPr>
            </w:pPr>
          </w:p>
          <w:p w14:paraId="317A1AD3"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3463EA58" w14:textId="77777777" w:rsidR="00EF4E67" w:rsidRPr="00434723" w:rsidRDefault="00EF4E67" w:rsidP="00EF4E67">
            <w:pPr>
              <w:jc w:val="both"/>
              <w:rPr>
                <w:rFonts w:cs="Arial"/>
                <w:szCs w:val="22"/>
                <w:lang w:val="sk-SK"/>
              </w:rPr>
            </w:pPr>
          </w:p>
          <w:p w14:paraId="7821F5B3" w14:textId="77777777" w:rsidR="00EF4E67" w:rsidRPr="00434723" w:rsidRDefault="00EF4E67" w:rsidP="00EF4E67">
            <w:pPr>
              <w:jc w:val="both"/>
              <w:rPr>
                <w:rFonts w:cs="Arial"/>
                <w:szCs w:val="22"/>
                <w:lang w:val="sk-SK"/>
              </w:rPr>
            </w:pPr>
            <w:r w:rsidRPr="00434723">
              <w:rPr>
                <w:rFonts w:cs="Arial"/>
                <w:szCs w:val="22"/>
                <w:lang w:val="sk-SK"/>
              </w:rPr>
              <w:t xml:space="preserve"> V prípade, ak Zhotoviteľ neodstráni vadu </w:t>
            </w:r>
            <w:r w:rsidRPr="00434723">
              <w:rPr>
                <w:rFonts w:cs="Arial"/>
                <w:bCs/>
                <w:szCs w:val="22"/>
                <w:lang w:val="sk-SK"/>
              </w:rPr>
              <w:t xml:space="preserve">v lehote stanovenej Objednávateľom, alebo v lehote podľa tohto podčlánku </w:t>
            </w:r>
            <w:r w:rsidRPr="00434723">
              <w:rPr>
                <w:rFonts w:cs="Arial"/>
                <w:szCs w:val="22"/>
                <w:lang w:val="sk-SK"/>
              </w:rPr>
              <w:t xml:space="preserve">vzniká Objednávateľovi nárok na zaplatenie zmluvnej pokuty vo výške </w:t>
            </w:r>
            <w:r>
              <w:rPr>
                <w:rFonts w:cs="Arial"/>
                <w:szCs w:val="22"/>
                <w:lang w:val="sk-SK"/>
              </w:rPr>
              <w:t>500</w:t>
            </w:r>
            <w:r w:rsidRPr="00434723">
              <w:rPr>
                <w:rFonts w:cs="Arial"/>
                <w:szCs w:val="22"/>
                <w:lang w:val="sk-SK"/>
              </w:rPr>
              <w:t xml:space="preserve">,- EUR (slovom: </w:t>
            </w:r>
            <w:r>
              <w:rPr>
                <w:rFonts w:cs="Arial"/>
                <w:szCs w:val="22"/>
                <w:lang w:val="sk-SK"/>
              </w:rPr>
              <w:t>päťsto</w:t>
            </w:r>
            <w:r w:rsidRPr="00434723">
              <w:rPr>
                <w:rFonts w:cs="Arial"/>
                <w:szCs w:val="22"/>
                <w:lang w:val="sk-SK"/>
              </w:rPr>
              <w:t xml:space="preserve"> eur) za každý deň omeškania s odstránením vady až do splnenia tejto povinnosti.</w:t>
            </w:r>
          </w:p>
          <w:p w14:paraId="49DBDC06" w14:textId="77777777" w:rsidR="00EF4E67" w:rsidRPr="00434723" w:rsidRDefault="00EF4E67" w:rsidP="00EF4E67">
            <w:pPr>
              <w:jc w:val="both"/>
              <w:rPr>
                <w:rFonts w:cs="Arial"/>
                <w:szCs w:val="22"/>
                <w:lang w:val="sk-SK"/>
              </w:rPr>
            </w:pPr>
          </w:p>
          <w:p w14:paraId="12949FBC" w14:textId="77777777" w:rsidR="00EF4E67" w:rsidRPr="00434723" w:rsidRDefault="00EF4E67" w:rsidP="00EF4E67">
            <w:pPr>
              <w:jc w:val="both"/>
              <w:rPr>
                <w:rFonts w:cs="Arial"/>
                <w:szCs w:val="22"/>
                <w:lang w:val="sk-SK"/>
              </w:rPr>
            </w:pPr>
            <w:r w:rsidRPr="00434723">
              <w:rPr>
                <w:rFonts w:cs="Arial"/>
                <w:szCs w:val="22"/>
                <w:lang w:val="sk-SK"/>
              </w:rPr>
              <w:t xml:space="preserve">V prípade, ak Zhotoviteľ neodsúhlasí vopred s Objednávateľom spôsob odstránenia vady, vzniká </w:t>
            </w:r>
            <w:r w:rsidRPr="00434723">
              <w:rPr>
                <w:rFonts w:cs="Arial"/>
                <w:szCs w:val="22"/>
                <w:lang w:val="sk-SK"/>
              </w:rPr>
              <w:lastRenderedPageBreak/>
              <w:t xml:space="preserve">Objednávateľovi nárok na zaplatenie zmluvnej pokuty vo výške </w:t>
            </w:r>
            <w:r>
              <w:rPr>
                <w:rFonts w:cs="Arial"/>
                <w:szCs w:val="22"/>
                <w:lang w:val="sk-SK"/>
              </w:rPr>
              <w:t>1000</w:t>
            </w:r>
            <w:r w:rsidRPr="00434723">
              <w:rPr>
                <w:rFonts w:cs="Arial"/>
                <w:szCs w:val="22"/>
                <w:lang w:val="sk-SK"/>
              </w:rPr>
              <w:t xml:space="preserve">,- EUR (slovom: </w:t>
            </w:r>
            <w:r>
              <w:rPr>
                <w:rFonts w:cs="Arial"/>
                <w:szCs w:val="22"/>
                <w:lang w:val="sk-SK"/>
              </w:rPr>
              <w:t>tisíc</w:t>
            </w:r>
            <w:r w:rsidRPr="00434723">
              <w:rPr>
                <w:rFonts w:cs="Arial"/>
                <w:szCs w:val="22"/>
                <w:lang w:val="sk-SK"/>
              </w:rPr>
              <w:t xml:space="preserve">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AC0A2B2" w14:textId="77777777" w:rsidR="00EF4E67" w:rsidRPr="00434723" w:rsidRDefault="00EF4E67" w:rsidP="00EF4E67">
            <w:pPr>
              <w:jc w:val="both"/>
              <w:rPr>
                <w:rFonts w:cs="Arial"/>
                <w:szCs w:val="22"/>
                <w:lang w:val="sk-SK"/>
              </w:rPr>
            </w:pPr>
          </w:p>
          <w:p w14:paraId="7B2E77BA"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40B41E72" w14:textId="77777777" w:rsidR="00EF4E67" w:rsidRPr="00434723" w:rsidRDefault="00EF4E67" w:rsidP="00EF4E67">
            <w:pPr>
              <w:jc w:val="both"/>
              <w:rPr>
                <w:rFonts w:cs="Arial"/>
                <w:szCs w:val="22"/>
                <w:lang w:val="sk-SK"/>
              </w:rPr>
            </w:pPr>
          </w:p>
        </w:tc>
      </w:tr>
      <w:tr w:rsidR="00EF4E67" w:rsidRPr="00434723" w14:paraId="30D4F213" w14:textId="77777777" w:rsidTr="009B6A56">
        <w:trPr>
          <w:trHeight w:val="8498"/>
        </w:trPr>
        <w:tc>
          <w:tcPr>
            <w:tcW w:w="1418" w:type="dxa"/>
          </w:tcPr>
          <w:p w14:paraId="0E3604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969CB6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11.13</w:t>
            </w:r>
          </w:p>
        </w:tc>
        <w:tc>
          <w:tcPr>
            <w:tcW w:w="2410" w:type="dxa"/>
          </w:tcPr>
          <w:p w14:paraId="7AAD0D6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Zábezpeka  na záručné opravy</w:t>
            </w:r>
          </w:p>
        </w:tc>
        <w:tc>
          <w:tcPr>
            <w:tcW w:w="5811" w:type="dxa"/>
          </w:tcPr>
          <w:p w14:paraId="5BE8F4B9"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Vložte nový podčlánok 11.13:</w:t>
            </w:r>
          </w:p>
          <w:p w14:paraId="13014D3A" w14:textId="77777777" w:rsidR="00EF4E67" w:rsidRPr="0082607D" w:rsidRDefault="00EF4E67" w:rsidP="00EF4E67">
            <w:pPr>
              <w:rPr>
                <w:lang w:val="sk-SK"/>
              </w:rPr>
            </w:pPr>
          </w:p>
          <w:p w14:paraId="33FC72C0" w14:textId="77777777" w:rsidR="00EF4E67" w:rsidRDefault="00EF4E67" w:rsidP="00EF4E67">
            <w:pPr>
              <w:ind w:firstLine="2"/>
              <w:jc w:val="both"/>
              <w:rPr>
                <w:rFonts w:cs="Arial"/>
                <w:szCs w:val="22"/>
                <w:lang w:val="sk-SK"/>
              </w:rPr>
            </w:pPr>
            <w:r w:rsidRPr="0043472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76CB10EE" w14:textId="77777777" w:rsidR="00EF4E67" w:rsidRPr="00434723" w:rsidRDefault="00EF4E67" w:rsidP="00EF4E67">
            <w:pPr>
              <w:ind w:firstLine="2"/>
              <w:jc w:val="both"/>
              <w:rPr>
                <w:rFonts w:cs="Arial"/>
                <w:szCs w:val="22"/>
                <w:lang w:val="sk-SK"/>
              </w:rPr>
            </w:pPr>
          </w:p>
          <w:p w14:paraId="67556ADA" w14:textId="77777777" w:rsidR="00EF4E67" w:rsidRDefault="00EF4E67" w:rsidP="00EF4E67">
            <w:pPr>
              <w:ind w:firstLine="2"/>
              <w:jc w:val="both"/>
              <w:rPr>
                <w:rFonts w:cs="Arial"/>
                <w:szCs w:val="22"/>
                <w:lang w:val="sk-SK"/>
              </w:rPr>
            </w:pPr>
            <w:r w:rsidRPr="00434723">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52F118B7" w14:textId="77777777" w:rsidR="00EF4E67" w:rsidRPr="00434723" w:rsidRDefault="00EF4E67" w:rsidP="00EF4E67">
            <w:pPr>
              <w:ind w:firstLine="2"/>
              <w:jc w:val="both"/>
              <w:rPr>
                <w:rFonts w:cs="Arial"/>
                <w:szCs w:val="22"/>
                <w:lang w:val="sk-SK"/>
              </w:rPr>
            </w:pPr>
          </w:p>
          <w:p w14:paraId="064E176D" w14:textId="77777777" w:rsidR="00EF4E67" w:rsidRPr="00434723" w:rsidRDefault="00EF4E67" w:rsidP="00EF4E67">
            <w:pPr>
              <w:ind w:firstLine="2"/>
              <w:jc w:val="both"/>
              <w:rPr>
                <w:rFonts w:cs="Arial"/>
                <w:szCs w:val="22"/>
                <w:lang w:val="sk-SK"/>
              </w:rPr>
            </w:pPr>
            <w:r w:rsidRPr="0043472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7CE55622" w14:textId="77777777" w:rsidR="00EF4E67" w:rsidRDefault="00EF4E67" w:rsidP="00EF4E67">
            <w:pPr>
              <w:jc w:val="both"/>
              <w:rPr>
                <w:rFonts w:cs="Arial"/>
                <w:szCs w:val="22"/>
                <w:lang w:val="pl-PL"/>
              </w:rPr>
            </w:pPr>
          </w:p>
          <w:p w14:paraId="052656A2" w14:textId="77777777" w:rsidR="00EF4E67" w:rsidRPr="00434723" w:rsidRDefault="00EF4E67" w:rsidP="00EF4E67">
            <w:pPr>
              <w:jc w:val="both"/>
              <w:rPr>
                <w:rFonts w:cs="Arial"/>
                <w:szCs w:val="22"/>
                <w:lang w:val="pl-PL"/>
              </w:rPr>
            </w:pPr>
            <w:r w:rsidRPr="00434723">
              <w:rPr>
                <w:rFonts w:cs="Arial"/>
                <w:szCs w:val="22"/>
                <w:lang w:val="pl-PL"/>
              </w:rPr>
              <w:t>Zábezpeka zostane v plnej výške platná až do uplynutia poslednej Záručnej doby.</w:t>
            </w:r>
          </w:p>
          <w:p w14:paraId="2AD63721" w14:textId="77777777" w:rsidR="00EF4E67" w:rsidRPr="00434723" w:rsidRDefault="00EF4E67" w:rsidP="00EF4E67">
            <w:pPr>
              <w:jc w:val="both"/>
              <w:rPr>
                <w:rFonts w:cs="Arial"/>
                <w:szCs w:val="22"/>
                <w:lang w:val="sk-SK"/>
              </w:rPr>
            </w:pPr>
          </w:p>
          <w:p w14:paraId="770DC241" w14:textId="77777777" w:rsidR="00EF4E67" w:rsidRDefault="00EF4E67" w:rsidP="00EF4E67">
            <w:pPr>
              <w:jc w:val="both"/>
              <w:rPr>
                <w:rFonts w:cs="Arial"/>
                <w:szCs w:val="22"/>
                <w:lang w:val="sk-SK"/>
              </w:rPr>
            </w:pPr>
            <w:r w:rsidRPr="0043472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65E22C93" w14:textId="77777777" w:rsidR="00EF4E67" w:rsidRPr="00434723" w:rsidRDefault="00EF4E67" w:rsidP="00EF4E67">
            <w:pPr>
              <w:jc w:val="both"/>
              <w:rPr>
                <w:rFonts w:cs="Arial"/>
                <w:szCs w:val="22"/>
                <w:lang w:val="sk-SK"/>
              </w:rPr>
            </w:pPr>
          </w:p>
        </w:tc>
      </w:tr>
      <w:tr w:rsidR="00EF4E67" w:rsidRPr="00434723" w14:paraId="53DC6C67" w14:textId="77777777" w:rsidTr="009B6A56">
        <w:trPr>
          <w:trHeight w:val="954"/>
        </w:trPr>
        <w:tc>
          <w:tcPr>
            <w:tcW w:w="1418" w:type="dxa"/>
          </w:tcPr>
          <w:p w14:paraId="7457813D"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5C060628"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11.14</w:t>
            </w:r>
          </w:p>
        </w:tc>
        <w:tc>
          <w:tcPr>
            <w:tcW w:w="2410" w:type="dxa"/>
          </w:tcPr>
          <w:p w14:paraId="6E271641" w14:textId="77777777" w:rsidR="00EF4E67" w:rsidRPr="00434723" w:rsidRDefault="00EF4E67" w:rsidP="00EF4E67">
            <w:pPr>
              <w:pStyle w:val="NoIndent"/>
              <w:rPr>
                <w:rFonts w:ascii="Arial" w:hAnsi="Arial" w:cs="Arial"/>
                <w:b/>
                <w:szCs w:val="22"/>
              </w:rPr>
            </w:pPr>
            <w:r w:rsidRPr="00434723">
              <w:rPr>
                <w:rFonts w:ascii="Arial" w:hAnsi="Arial" w:cs="Arial"/>
                <w:b/>
                <w:szCs w:val="22"/>
              </w:rPr>
              <w:t>Ošetrovanie vegetácie</w:t>
            </w:r>
          </w:p>
        </w:tc>
        <w:tc>
          <w:tcPr>
            <w:tcW w:w="5811" w:type="dxa"/>
          </w:tcPr>
          <w:p w14:paraId="6C8DA0C4" w14:textId="77777777" w:rsidR="00EF4E67" w:rsidRPr="00434723" w:rsidRDefault="00EF4E67" w:rsidP="00EF4E67">
            <w:pPr>
              <w:jc w:val="both"/>
              <w:rPr>
                <w:rFonts w:cs="Arial"/>
                <w:szCs w:val="22"/>
                <w:lang w:val="sk-SK"/>
              </w:rPr>
            </w:pPr>
            <w:r w:rsidRPr="00434723">
              <w:rPr>
                <w:rFonts w:cs="Arial"/>
                <w:szCs w:val="22"/>
                <w:lang w:val="sk-SK"/>
              </w:rPr>
              <w:t>Vložte nový podčlánok 11.14:</w:t>
            </w:r>
          </w:p>
          <w:p w14:paraId="105D6170" w14:textId="77777777" w:rsidR="00EF4E67" w:rsidRPr="00434723" w:rsidRDefault="00EF4E67" w:rsidP="00EF4E67">
            <w:pPr>
              <w:jc w:val="both"/>
              <w:rPr>
                <w:rFonts w:cs="Arial"/>
                <w:szCs w:val="22"/>
                <w:lang w:val="sk-SK"/>
              </w:rPr>
            </w:pPr>
          </w:p>
          <w:p w14:paraId="696FBE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vykonávať </w:t>
            </w:r>
            <w:r>
              <w:rPr>
                <w:rFonts w:cs="Arial"/>
                <w:szCs w:val="22"/>
                <w:lang w:val="sk-SK"/>
              </w:rPr>
              <w:t>60</w:t>
            </w:r>
            <w:r w:rsidRPr="00434723">
              <w:rPr>
                <w:rFonts w:cs="Arial"/>
                <w:szCs w:val="22"/>
                <w:lang w:val="sk-SK"/>
              </w:rPr>
              <w:t xml:space="preserve"> mesiacov po podpísaní Preberacieho protokolu podľa podčlánku 10.2 </w:t>
            </w:r>
            <w:r w:rsidRPr="00434723">
              <w:rPr>
                <w:rFonts w:cs="Arial"/>
                <w:i/>
                <w:szCs w:val="22"/>
                <w:lang w:val="sk-SK"/>
              </w:rPr>
              <w:t>(Preberanie častí Diela)</w:t>
            </w:r>
            <w:r w:rsidRPr="00434723">
              <w:rPr>
                <w:rFonts w:cs="Arial"/>
                <w:szCs w:val="22"/>
                <w:lang w:val="sk-SK"/>
              </w:rPr>
              <w:t xml:space="preserve"> Ošetrovanie vegetácie na stavebnom objekte </w:t>
            </w:r>
            <w:r w:rsidR="00873D95">
              <w:rPr>
                <w:rFonts w:cs="Arial"/>
                <w:szCs w:val="22"/>
                <w:lang w:val="sk-SK"/>
              </w:rPr>
              <w:t xml:space="preserve"> SO 032 a SO 038</w:t>
            </w:r>
            <w:r w:rsidR="00873D95" w:rsidRPr="00434723">
              <w:rPr>
                <w:rFonts w:cs="Arial"/>
                <w:szCs w:val="22"/>
                <w:lang w:val="sk-SK"/>
              </w:rPr>
              <w:t xml:space="preserve"> </w:t>
            </w:r>
            <w:r w:rsidRPr="00DF3387">
              <w:rPr>
                <w:rFonts w:cs="Arial"/>
                <w:color w:val="000000"/>
                <w:szCs w:val="22"/>
                <w:shd w:val="clear" w:color="auto" w:fill="EBEBEB"/>
              </w:rPr>
              <w:t xml:space="preserve">tak, aby sa zabezpečilo </w:t>
            </w:r>
            <w:r>
              <w:rPr>
                <w:rFonts w:cs="Arial"/>
                <w:color w:val="000000"/>
                <w:szCs w:val="22"/>
                <w:shd w:val="clear" w:color="auto" w:fill="EBEBEB"/>
              </w:rPr>
              <w:t>jeho</w:t>
            </w:r>
            <w:r w:rsidRPr="00DF3387">
              <w:rPr>
                <w:rFonts w:cs="Arial"/>
                <w:color w:val="000000"/>
                <w:szCs w:val="22"/>
                <w:shd w:val="clear" w:color="auto" w:fill="EBEBEB"/>
              </w:rPr>
              <w:t xml:space="preserve"> spoľahlivé </w:t>
            </w:r>
            <w:r w:rsidR="007D2343">
              <w:rPr>
                <w:rFonts w:cs="Arial"/>
                <w:color w:val="000000"/>
                <w:szCs w:val="22"/>
                <w:shd w:val="clear" w:color="auto" w:fill="EBEBEB"/>
              </w:rPr>
              <w:t xml:space="preserve">ujatie a vegetácia plnila svoj účel </w:t>
            </w:r>
            <w:r w:rsidRPr="00DF3387">
              <w:rPr>
                <w:rFonts w:cs="Arial"/>
                <w:color w:val="000000"/>
                <w:szCs w:val="22"/>
                <w:shd w:val="clear" w:color="auto" w:fill="EBEBEB"/>
              </w:rPr>
              <w:t xml:space="preserve"> Predzáručnú prehliadku je potrebné vykonať včas </w:t>
            </w:r>
            <w:r w:rsidR="007D2343">
              <w:rPr>
                <w:rFonts w:cs="Arial"/>
                <w:color w:val="000000"/>
                <w:szCs w:val="22"/>
                <w:shd w:val="clear" w:color="auto" w:fill="EBEBEB"/>
              </w:rPr>
              <w:lastRenderedPageBreak/>
              <w:t xml:space="preserve">pre konečným prebratím diela, </w:t>
            </w:r>
            <w:r w:rsidRPr="00DF3387">
              <w:rPr>
                <w:rFonts w:cs="Arial"/>
                <w:color w:val="000000"/>
                <w:szCs w:val="22"/>
                <w:shd w:val="clear" w:color="auto" w:fill="EBEBEB"/>
              </w:rPr>
              <w:t>v termíne plného rozvoja vegetácie.</w:t>
            </w:r>
            <w:r>
              <w:rPr>
                <w:rFonts w:ascii="Tahoma" w:hAnsi="Tahoma" w:cs="Tahoma"/>
                <w:color w:val="000000"/>
                <w:sz w:val="19"/>
                <w:szCs w:val="19"/>
                <w:shd w:val="clear" w:color="auto" w:fill="EBEBEB"/>
              </w:rPr>
              <w:t xml:space="preserve">  </w:t>
            </w:r>
          </w:p>
          <w:p w14:paraId="7EE2C922" w14:textId="77777777" w:rsidR="00EF4E67" w:rsidRPr="00434723" w:rsidRDefault="00EF4E67" w:rsidP="00EF4E67">
            <w:pPr>
              <w:jc w:val="both"/>
              <w:rPr>
                <w:rFonts w:cs="Arial"/>
                <w:szCs w:val="22"/>
                <w:lang w:val="sk-SK"/>
              </w:rPr>
            </w:pPr>
          </w:p>
          <w:p w14:paraId="5D4B116A" w14:textId="77777777" w:rsidR="00EF4E67" w:rsidRPr="00434723" w:rsidRDefault="00EF4E67" w:rsidP="00EF4E67">
            <w:pPr>
              <w:jc w:val="both"/>
              <w:rPr>
                <w:rFonts w:cs="Arial"/>
                <w:szCs w:val="22"/>
                <w:lang w:val="sk-SK"/>
              </w:rPr>
            </w:pPr>
            <w:r w:rsidRPr="00434723">
              <w:rPr>
                <w:rFonts w:cs="Arial"/>
                <w:szCs w:val="22"/>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23E7F749" w14:textId="77777777" w:rsidR="00EF4E67" w:rsidRPr="00434723" w:rsidRDefault="00EF4E67" w:rsidP="00EF4E67">
            <w:pPr>
              <w:jc w:val="both"/>
              <w:rPr>
                <w:rFonts w:cs="Arial"/>
                <w:szCs w:val="22"/>
                <w:lang w:val="sk-SK"/>
              </w:rPr>
            </w:pPr>
          </w:p>
          <w:p w14:paraId="150674F4" w14:textId="77777777" w:rsidR="00EF4E67" w:rsidRDefault="00EF4E67" w:rsidP="00EF4E67">
            <w:pPr>
              <w:jc w:val="both"/>
              <w:rPr>
                <w:rFonts w:cs="Arial"/>
                <w:szCs w:val="22"/>
                <w:lang w:val="sk-SK"/>
              </w:rPr>
            </w:pPr>
            <w:r w:rsidRPr="00434723">
              <w:rPr>
                <w:rFonts w:cs="Arial"/>
                <w:szCs w:val="22"/>
                <w:lang w:val="sk-SK"/>
              </w:rPr>
              <w:t xml:space="preserve">V prípade, ak si Zhotoviteľ nesplní povinnosť vykonávať Ošetrovanie vegetácie podľa Zmluvy, vzniká Objednávateľovi nárok na zaplatenie zmluvnej pokuty, a to vo výške 500,- EUR (slovom: päťsto </w:t>
            </w:r>
            <w:r>
              <w:rPr>
                <w:rFonts w:cs="Arial"/>
                <w:szCs w:val="22"/>
                <w:lang w:val="sk-SK"/>
              </w:rPr>
              <w:t>eur</w:t>
            </w:r>
            <w:r w:rsidRPr="00434723">
              <w:rPr>
                <w:rFonts w:cs="Arial"/>
                <w:szCs w:val="22"/>
                <w:lang w:val="sk-SK"/>
              </w:rPr>
              <w:t>) za každé nesplnenie povinnosti.</w:t>
            </w:r>
          </w:p>
          <w:p w14:paraId="33C1686B" w14:textId="77777777" w:rsidR="00EF4E67" w:rsidRPr="00434723" w:rsidRDefault="00EF4E67" w:rsidP="00EF4E67">
            <w:pPr>
              <w:jc w:val="both"/>
              <w:rPr>
                <w:rFonts w:cs="Arial"/>
                <w:szCs w:val="22"/>
                <w:lang w:val="sk-SK"/>
              </w:rPr>
            </w:pPr>
          </w:p>
          <w:p w14:paraId="1DCF980E" w14:textId="77777777" w:rsidR="00EF4E67" w:rsidRPr="00434723" w:rsidRDefault="00EF4E67" w:rsidP="00EF4E67">
            <w:pPr>
              <w:jc w:val="both"/>
              <w:rPr>
                <w:rFonts w:cs="Arial"/>
                <w:szCs w:val="22"/>
                <w:lang w:val="sk-SK"/>
              </w:rPr>
            </w:pP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00919FE" w14:textId="77777777" w:rsidR="00EF4E67" w:rsidRPr="00434723" w:rsidRDefault="00EF4E67" w:rsidP="00EF4E67">
            <w:pPr>
              <w:jc w:val="both"/>
              <w:rPr>
                <w:rFonts w:cs="Arial"/>
                <w:szCs w:val="22"/>
                <w:lang w:val="sk-SK"/>
              </w:rPr>
            </w:pPr>
          </w:p>
          <w:p w14:paraId="3836F4FF" w14:textId="77777777" w:rsidR="00EF4E67" w:rsidRPr="00434723" w:rsidRDefault="00EF4E67" w:rsidP="00EF4E67">
            <w:pPr>
              <w:jc w:val="both"/>
              <w:rPr>
                <w:rFonts w:cs="Arial"/>
                <w:color w:val="000000"/>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p w14:paraId="2F61BEAB" w14:textId="77777777" w:rsidR="00EF4E67" w:rsidRPr="00434723" w:rsidRDefault="00EF4E67" w:rsidP="00EF4E67">
            <w:pPr>
              <w:pStyle w:val="NoIndent"/>
              <w:jc w:val="both"/>
              <w:rPr>
                <w:rFonts w:ascii="Arial" w:hAnsi="Arial" w:cs="Arial"/>
                <w:bCs/>
                <w:color w:val="auto"/>
                <w:szCs w:val="22"/>
                <w:lang w:val="sk-SK"/>
              </w:rPr>
            </w:pPr>
          </w:p>
        </w:tc>
      </w:tr>
      <w:tr w:rsidR="00EF4E67" w:rsidRPr="00434723" w14:paraId="516FD150" w14:textId="77777777" w:rsidTr="009B6A56">
        <w:trPr>
          <w:trHeight w:val="954"/>
        </w:trPr>
        <w:tc>
          <w:tcPr>
            <w:tcW w:w="1418" w:type="dxa"/>
          </w:tcPr>
          <w:p w14:paraId="4A3793CB"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lastRenderedPageBreak/>
              <w:t>Podčlánok</w:t>
            </w:r>
          </w:p>
          <w:p w14:paraId="512DAD8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12.3</w:t>
            </w:r>
          </w:p>
          <w:p w14:paraId="6068267B" w14:textId="77777777" w:rsidR="00EF4E67" w:rsidRPr="00434723" w:rsidRDefault="00EF4E67" w:rsidP="00EF4E67">
            <w:pPr>
              <w:pStyle w:val="NoIndent"/>
              <w:jc w:val="both"/>
              <w:rPr>
                <w:rFonts w:ascii="Arial" w:hAnsi="Arial" w:cs="Arial"/>
                <w:b/>
                <w:color w:val="auto"/>
                <w:szCs w:val="22"/>
              </w:rPr>
            </w:pPr>
          </w:p>
          <w:p w14:paraId="16992D3B" w14:textId="77777777" w:rsidR="00EF4E67" w:rsidRPr="00434723" w:rsidRDefault="00EF4E67" w:rsidP="00EF4E67">
            <w:pPr>
              <w:pStyle w:val="NoIndent"/>
              <w:jc w:val="both"/>
              <w:rPr>
                <w:rFonts w:ascii="Arial" w:hAnsi="Arial" w:cs="Arial"/>
                <w:b/>
                <w:color w:val="auto"/>
                <w:szCs w:val="22"/>
              </w:rPr>
            </w:pPr>
          </w:p>
          <w:p w14:paraId="0D68DD2B" w14:textId="77777777" w:rsidR="00EF4E67" w:rsidRPr="00434723" w:rsidRDefault="00EF4E67" w:rsidP="00EF4E67">
            <w:pPr>
              <w:pStyle w:val="NoIndent"/>
              <w:jc w:val="both"/>
              <w:rPr>
                <w:rFonts w:ascii="Arial" w:hAnsi="Arial" w:cs="Arial"/>
                <w:b/>
                <w:color w:val="auto"/>
                <w:szCs w:val="22"/>
              </w:rPr>
            </w:pPr>
          </w:p>
          <w:p w14:paraId="0AF97EF6" w14:textId="77777777" w:rsidR="00EF4E67" w:rsidRPr="00434723" w:rsidRDefault="00EF4E67" w:rsidP="00EF4E67">
            <w:pPr>
              <w:pStyle w:val="NoIndent"/>
              <w:jc w:val="both"/>
              <w:rPr>
                <w:rFonts w:ascii="Arial" w:hAnsi="Arial" w:cs="Arial"/>
                <w:b/>
                <w:color w:val="auto"/>
                <w:szCs w:val="22"/>
              </w:rPr>
            </w:pPr>
          </w:p>
          <w:p w14:paraId="208849A8" w14:textId="77777777" w:rsidR="00EF4E67" w:rsidRPr="00434723" w:rsidRDefault="00EF4E67" w:rsidP="00EF4E67">
            <w:pPr>
              <w:pStyle w:val="NoIndent"/>
              <w:jc w:val="both"/>
              <w:rPr>
                <w:rFonts w:ascii="Arial" w:hAnsi="Arial" w:cs="Arial"/>
                <w:b/>
                <w:color w:val="auto"/>
                <w:szCs w:val="22"/>
              </w:rPr>
            </w:pPr>
          </w:p>
          <w:p w14:paraId="277E84E7" w14:textId="77777777" w:rsidR="00EF4E67" w:rsidRPr="00434723" w:rsidRDefault="00EF4E67" w:rsidP="00EF4E67">
            <w:pPr>
              <w:pStyle w:val="NoIndent"/>
              <w:jc w:val="both"/>
              <w:rPr>
                <w:rFonts w:ascii="Arial" w:hAnsi="Arial" w:cs="Arial"/>
                <w:b/>
                <w:color w:val="auto"/>
                <w:szCs w:val="22"/>
              </w:rPr>
            </w:pPr>
          </w:p>
          <w:p w14:paraId="3BBD67B6" w14:textId="77777777" w:rsidR="00EF4E67" w:rsidRPr="00434723" w:rsidRDefault="00EF4E67" w:rsidP="00EF4E67">
            <w:pPr>
              <w:pStyle w:val="NoIndent"/>
              <w:jc w:val="both"/>
              <w:rPr>
                <w:rFonts w:ascii="Arial" w:hAnsi="Arial" w:cs="Arial"/>
                <w:b/>
                <w:color w:val="auto"/>
                <w:szCs w:val="22"/>
              </w:rPr>
            </w:pPr>
          </w:p>
          <w:p w14:paraId="6C408A21" w14:textId="77777777" w:rsidR="00EF4E67" w:rsidRPr="00434723" w:rsidRDefault="00EF4E67" w:rsidP="00EF4E67">
            <w:pPr>
              <w:pStyle w:val="NoIndent"/>
              <w:jc w:val="both"/>
              <w:rPr>
                <w:rFonts w:ascii="Arial" w:hAnsi="Arial" w:cs="Arial"/>
                <w:b/>
                <w:color w:val="auto"/>
                <w:szCs w:val="22"/>
              </w:rPr>
            </w:pPr>
          </w:p>
          <w:p w14:paraId="03000C1A" w14:textId="77777777" w:rsidR="00EF4E67" w:rsidRPr="00434723" w:rsidRDefault="00EF4E67" w:rsidP="00EF4E67">
            <w:pPr>
              <w:pStyle w:val="NoIndent"/>
              <w:jc w:val="both"/>
              <w:rPr>
                <w:rFonts w:ascii="Arial" w:hAnsi="Arial" w:cs="Arial"/>
                <w:b/>
                <w:color w:val="auto"/>
                <w:szCs w:val="22"/>
              </w:rPr>
            </w:pPr>
          </w:p>
          <w:p w14:paraId="33DCFB84" w14:textId="77777777" w:rsidR="00EF4E67" w:rsidRPr="00434723" w:rsidRDefault="00EF4E67" w:rsidP="00EF4E67">
            <w:pPr>
              <w:pStyle w:val="NoIndent"/>
              <w:jc w:val="both"/>
              <w:rPr>
                <w:rFonts w:ascii="Arial" w:hAnsi="Arial" w:cs="Arial"/>
                <w:b/>
                <w:color w:val="auto"/>
                <w:szCs w:val="22"/>
              </w:rPr>
            </w:pPr>
          </w:p>
          <w:p w14:paraId="3FA9C807" w14:textId="77777777" w:rsidR="00EF4E67" w:rsidRPr="00434723" w:rsidRDefault="00EF4E67" w:rsidP="00EF4E67">
            <w:pPr>
              <w:pStyle w:val="NoIndent"/>
              <w:jc w:val="both"/>
              <w:rPr>
                <w:rFonts w:ascii="Arial" w:hAnsi="Arial" w:cs="Arial"/>
                <w:b/>
                <w:color w:val="auto"/>
                <w:szCs w:val="22"/>
              </w:rPr>
            </w:pPr>
          </w:p>
          <w:p w14:paraId="6F6B938D" w14:textId="77777777" w:rsidR="00EF4E67" w:rsidRPr="00434723" w:rsidRDefault="00EF4E67" w:rsidP="00EF4E67">
            <w:pPr>
              <w:pStyle w:val="NoIndent"/>
              <w:jc w:val="both"/>
              <w:rPr>
                <w:rFonts w:ascii="Arial" w:hAnsi="Arial" w:cs="Arial"/>
                <w:b/>
                <w:color w:val="auto"/>
                <w:szCs w:val="22"/>
              </w:rPr>
            </w:pPr>
          </w:p>
          <w:p w14:paraId="0D086E5A" w14:textId="77777777" w:rsidR="00EF4E67" w:rsidRPr="00434723" w:rsidRDefault="00EF4E67" w:rsidP="00EF4E67">
            <w:pPr>
              <w:pStyle w:val="NoIndent"/>
              <w:jc w:val="both"/>
              <w:rPr>
                <w:rFonts w:ascii="Arial" w:hAnsi="Arial" w:cs="Arial"/>
                <w:b/>
                <w:color w:val="auto"/>
                <w:szCs w:val="22"/>
              </w:rPr>
            </w:pPr>
          </w:p>
          <w:p w14:paraId="177E3C5A" w14:textId="77777777" w:rsidR="00EF4E67" w:rsidRPr="00434723" w:rsidRDefault="00EF4E67" w:rsidP="00EF4E67">
            <w:pPr>
              <w:rPr>
                <w:rFonts w:cs="Arial"/>
                <w:szCs w:val="22"/>
              </w:rPr>
            </w:pPr>
          </w:p>
          <w:p w14:paraId="60DE1160" w14:textId="77777777" w:rsidR="00EF4E67" w:rsidRPr="00434723" w:rsidRDefault="00EF4E67" w:rsidP="00EF4E67">
            <w:pPr>
              <w:rPr>
                <w:rFonts w:cs="Arial"/>
                <w:szCs w:val="22"/>
              </w:rPr>
            </w:pPr>
          </w:p>
          <w:p w14:paraId="424D710F" w14:textId="77777777" w:rsidR="00EF4E67" w:rsidRDefault="00EF4E67" w:rsidP="00EF4E67">
            <w:pPr>
              <w:pStyle w:val="NoIndent"/>
              <w:jc w:val="both"/>
              <w:rPr>
                <w:rFonts w:ascii="Arial" w:hAnsi="Arial" w:cs="Arial"/>
                <w:b/>
                <w:color w:val="auto"/>
                <w:szCs w:val="22"/>
              </w:rPr>
            </w:pPr>
          </w:p>
          <w:p w14:paraId="2FF7167B" w14:textId="77777777" w:rsidR="00EF4E67" w:rsidRDefault="00EF4E67" w:rsidP="00EF4E67">
            <w:pPr>
              <w:pStyle w:val="NoIndent"/>
              <w:jc w:val="both"/>
              <w:rPr>
                <w:rFonts w:ascii="Arial" w:hAnsi="Arial" w:cs="Arial"/>
                <w:b/>
                <w:color w:val="auto"/>
                <w:szCs w:val="22"/>
              </w:rPr>
            </w:pPr>
          </w:p>
          <w:p w14:paraId="352631D8" w14:textId="77777777" w:rsidR="009D29B0" w:rsidRDefault="009D29B0" w:rsidP="00EF4E67">
            <w:pPr>
              <w:pStyle w:val="NoIndent"/>
              <w:jc w:val="both"/>
              <w:rPr>
                <w:rFonts w:ascii="Arial" w:hAnsi="Arial" w:cs="Arial"/>
                <w:b/>
                <w:color w:val="auto"/>
                <w:szCs w:val="22"/>
              </w:rPr>
            </w:pPr>
          </w:p>
          <w:p w14:paraId="1552F80C" w14:textId="77777777" w:rsidR="009D29B0" w:rsidRDefault="009D29B0" w:rsidP="00EF4E67">
            <w:pPr>
              <w:pStyle w:val="NoIndent"/>
              <w:jc w:val="both"/>
              <w:rPr>
                <w:rFonts w:ascii="Arial" w:hAnsi="Arial" w:cs="Arial"/>
                <w:b/>
                <w:color w:val="auto"/>
                <w:szCs w:val="22"/>
              </w:rPr>
            </w:pPr>
          </w:p>
          <w:p w14:paraId="2B02B043" w14:textId="77777777" w:rsidR="009D29B0" w:rsidRDefault="009D29B0" w:rsidP="00EF4E67">
            <w:pPr>
              <w:pStyle w:val="NoIndent"/>
              <w:jc w:val="both"/>
              <w:rPr>
                <w:rFonts w:ascii="Arial" w:hAnsi="Arial" w:cs="Arial"/>
                <w:b/>
                <w:color w:val="auto"/>
                <w:szCs w:val="22"/>
              </w:rPr>
            </w:pPr>
          </w:p>
          <w:p w14:paraId="2130D442" w14:textId="77777777" w:rsidR="009D29B0" w:rsidRDefault="009D29B0" w:rsidP="00EF4E67">
            <w:pPr>
              <w:pStyle w:val="NoIndent"/>
              <w:jc w:val="both"/>
              <w:rPr>
                <w:rFonts w:ascii="Arial" w:hAnsi="Arial" w:cs="Arial"/>
                <w:b/>
                <w:color w:val="auto"/>
                <w:szCs w:val="22"/>
              </w:rPr>
            </w:pPr>
          </w:p>
          <w:p w14:paraId="694B9A40" w14:textId="77777777" w:rsidR="009D29B0" w:rsidRDefault="009D29B0" w:rsidP="00EF4E67">
            <w:pPr>
              <w:pStyle w:val="NoIndent"/>
              <w:jc w:val="both"/>
              <w:rPr>
                <w:rFonts w:ascii="Arial" w:hAnsi="Arial" w:cs="Arial"/>
                <w:b/>
                <w:color w:val="auto"/>
                <w:szCs w:val="22"/>
              </w:rPr>
            </w:pPr>
          </w:p>
          <w:p w14:paraId="146984E2" w14:textId="77777777" w:rsidR="009D29B0" w:rsidRDefault="009D29B0" w:rsidP="00EF4E67">
            <w:pPr>
              <w:pStyle w:val="NoIndent"/>
              <w:jc w:val="both"/>
              <w:rPr>
                <w:rFonts w:ascii="Arial" w:hAnsi="Arial" w:cs="Arial"/>
                <w:b/>
                <w:color w:val="auto"/>
                <w:szCs w:val="22"/>
              </w:rPr>
            </w:pPr>
          </w:p>
          <w:p w14:paraId="2F1BA0B4" w14:textId="77777777" w:rsidR="009D29B0" w:rsidRDefault="009D29B0" w:rsidP="00EF4E67">
            <w:pPr>
              <w:pStyle w:val="NoIndent"/>
              <w:jc w:val="both"/>
              <w:rPr>
                <w:rFonts w:ascii="Arial" w:hAnsi="Arial" w:cs="Arial"/>
                <w:b/>
                <w:color w:val="auto"/>
                <w:szCs w:val="22"/>
              </w:rPr>
            </w:pPr>
          </w:p>
          <w:p w14:paraId="51F0E19F" w14:textId="77777777" w:rsidR="009D29B0" w:rsidRDefault="009D29B0" w:rsidP="00EF4E67">
            <w:pPr>
              <w:pStyle w:val="NoIndent"/>
              <w:jc w:val="both"/>
              <w:rPr>
                <w:rFonts w:ascii="Arial" w:hAnsi="Arial" w:cs="Arial"/>
                <w:b/>
                <w:color w:val="auto"/>
                <w:szCs w:val="22"/>
              </w:rPr>
            </w:pPr>
          </w:p>
          <w:p w14:paraId="210C6E80" w14:textId="77777777" w:rsidR="009D29B0" w:rsidRDefault="009D29B0" w:rsidP="00EF4E67">
            <w:pPr>
              <w:pStyle w:val="NoIndent"/>
              <w:jc w:val="both"/>
              <w:rPr>
                <w:rFonts w:ascii="Arial" w:hAnsi="Arial" w:cs="Arial"/>
                <w:b/>
                <w:color w:val="auto"/>
                <w:szCs w:val="22"/>
              </w:rPr>
            </w:pPr>
          </w:p>
          <w:p w14:paraId="74F7E0E4" w14:textId="77777777" w:rsidR="009D29B0" w:rsidRDefault="009D29B0" w:rsidP="00EF4E67">
            <w:pPr>
              <w:pStyle w:val="NoIndent"/>
              <w:jc w:val="both"/>
              <w:rPr>
                <w:rFonts w:ascii="Arial" w:hAnsi="Arial" w:cs="Arial"/>
                <w:b/>
                <w:color w:val="auto"/>
                <w:szCs w:val="22"/>
              </w:rPr>
            </w:pPr>
          </w:p>
          <w:p w14:paraId="647B741A" w14:textId="77777777" w:rsidR="009D29B0" w:rsidRDefault="009D29B0" w:rsidP="00EF4E67">
            <w:pPr>
              <w:pStyle w:val="NoIndent"/>
              <w:jc w:val="both"/>
              <w:rPr>
                <w:rFonts w:ascii="Arial" w:hAnsi="Arial" w:cs="Arial"/>
                <w:b/>
                <w:color w:val="auto"/>
                <w:szCs w:val="22"/>
              </w:rPr>
            </w:pPr>
          </w:p>
          <w:p w14:paraId="6F21EB39" w14:textId="77777777" w:rsidR="009D29B0" w:rsidRDefault="009D29B0" w:rsidP="00EF4E67">
            <w:pPr>
              <w:pStyle w:val="NoIndent"/>
              <w:jc w:val="both"/>
              <w:rPr>
                <w:rFonts w:ascii="Arial" w:hAnsi="Arial" w:cs="Arial"/>
                <w:b/>
                <w:color w:val="auto"/>
                <w:szCs w:val="22"/>
              </w:rPr>
            </w:pPr>
          </w:p>
          <w:p w14:paraId="0349EB7D" w14:textId="77777777" w:rsidR="009D29B0" w:rsidRDefault="009D29B0" w:rsidP="00EF4E67">
            <w:pPr>
              <w:pStyle w:val="NoIndent"/>
              <w:jc w:val="both"/>
              <w:rPr>
                <w:rFonts w:ascii="Arial" w:hAnsi="Arial" w:cs="Arial"/>
                <w:b/>
                <w:color w:val="auto"/>
                <w:szCs w:val="22"/>
              </w:rPr>
            </w:pPr>
          </w:p>
          <w:p w14:paraId="45DBBE9A" w14:textId="77777777" w:rsidR="009D29B0" w:rsidRDefault="009D29B0" w:rsidP="00EF4E67">
            <w:pPr>
              <w:pStyle w:val="NoIndent"/>
              <w:jc w:val="both"/>
              <w:rPr>
                <w:rFonts w:ascii="Arial" w:hAnsi="Arial" w:cs="Arial"/>
                <w:b/>
                <w:color w:val="auto"/>
                <w:szCs w:val="22"/>
              </w:rPr>
            </w:pPr>
          </w:p>
          <w:p w14:paraId="1A2BE986" w14:textId="77777777" w:rsidR="009D29B0" w:rsidRDefault="009D29B0" w:rsidP="00EF4E67">
            <w:pPr>
              <w:pStyle w:val="NoIndent"/>
              <w:jc w:val="both"/>
              <w:rPr>
                <w:rFonts w:ascii="Arial" w:hAnsi="Arial" w:cs="Arial"/>
                <w:b/>
                <w:color w:val="auto"/>
                <w:szCs w:val="22"/>
              </w:rPr>
            </w:pPr>
          </w:p>
          <w:p w14:paraId="21AA806A" w14:textId="77777777" w:rsidR="009D29B0" w:rsidRDefault="009D29B0" w:rsidP="00EF4E67">
            <w:pPr>
              <w:pStyle w:val="NoIndent"/>
              <w:jc w:val="both"/>
              <w:rPr>
                <w:rFonts w:ascii="Arial" w:hAnsi="Arial" w:cs="Arial"/>
                <w:b/>
                <w:color w:val="auto"/>
                <w:szCs w:val="22"/>
              </w:rPr>
            </w:pPr>
          </w:p>
          <w:p w14:paraId="250D27F8" w14:textId="77777777" w:rsidR="009D29B0" w:rsidRDefault="009D29B0" w:rsidP="00EF4E67">
            <w:pPr>
              <w:pStyle w:val="NoIndent"/>
              <w:jc w:val="both"/>
              <w:rPr>
                <w:rFonts w:ascii="Arial" w:hAnsi="Arial" w:cs="Arial"/>
                <w:b/>
                <w:color w:val="auto"/>
                <w:szCs w:val="22"/>
              </w:rPr>
            </w:pPr>
          </w:p>
          <w:p w14:paraId="04C3172F" w14:textId="77777777" w:rsidR="009D29B0" w:rsidRDefault="009D29B0" w:rsidP="00EF4E67">
            <w:pPr>
              <w:pStyle w:val="NoIndent"/>
              <w:jc w:val="both"/>
              <w:rPr>
                <w:rFonts w:ascii="Arial" w:hAnsi="Arial" w:cs="Arial"/>
                <w:b/>
                <w:color w:val="auto"/>
                <w:szCs w:val="22"/>
              </w:rPr>
            </w:pPr>
          </w:p>
          <w:p w14:paraId="4B5D217E" w14:textId="77777777" w:rsidR="009D29B0" w:rsidRDefault="009D29B0" w:rsidP="00EF4E67">
            <w:pPr>
              <w:pStyle w:val="NoIndent"/>
              <w:jc w:val="both"/>
              <w:rPr>
                <w:rFonts w:ascii="Arial" w:hAnsi="Arial" w:cs="Arial"/>
                <w:b/>
                <w:color w:val="auto"/>
                <w:szCs w:val="22"/>
              </w:rPr>
            </w:pPr>
          </w:p>
          <w:p w14:paraId="4EDABA2F" w14:textId="77777777" w:rsidR="009D29B0" w:rsidRDefault="009D29B0" w:rsidP="00EF4E67">
            <w:pPr>
              <w:pStyle w:val="NoIndent"/>
              <w:jc w:val="both"/>
              <w:rPr>
                <w:rFonts w:ascii="Arial" w:hAnsi="Arial" w:cs="Arial"/>
                <w:b/>
                <w:color w:val="auto"/>
                <w:szCs w:val="22"/>
              </w:rPr>
            </w:pPr>
          </w:p>
          <w:p w14:paraId="38258DFE" w14:textId="77777777" w:rsidR="009D29B0" w:rsidRDefault="009D29B0" w:rsidP="00EF4E67">
            <w:pPr>
              <w:pStyle w:val="NoIndent"/>
              <w:jc w:val="both"/>
              <w:rPr>
                <w:rFonts w:ascii="Arial" w:hAnsi="Arial" w:cs="Arial"/>
                <w:b/>
                <w:color w:val="auto"/>
                <w:szCs w:val="22"/>
              </w:rPr>
            </w:pPr>
          </w:p>
          <w:p w14:paraId="13C518DA" w14:textId="77777777" w:rsidR="009D29B0" w:rsidRDefault="009D29B0" w:rsidP="00EF4E67">
            <w:pPr>
              <w:pStyle w:val="NoIndent"/>
              <w:jc w:val="both"/>
              <w:rPr>
                <w:rFonts w:ascii="Arial" w:hAnsi="Arial" w:cs="Arial"/>
                <w:b/>
                <w:color w:val="auto"/>
                <w:szCs w:val="22"/>
              </w:rPr>
            </w:pPr>
          </w:p>
          <w:p w14:paraId="0B5712EE" w14:textId="77777777" w:rsidR="009D29B0" w:rsidRDefault="009D29B0" w:rsidP="00EF4E67">
            <w:pPr>
              <w:pStyle w:val="NoIndent"/>
              <w:jc w:val="both"/>
              <w:rPr>
                <w:rFonts w:ascii="Arial" w:hAnsi="Arial" w:cs="Arial"/>
                <w:b/>
                <w:color w:val="auto"/>
                <w:szCs w:val="22"/>
              </w:rPr>
            </w:pPr>
          </w:p>
          <w:p w14:paraId="267DDCA0" w14:textId="77777777" w:rsidR="009D29B0" w:rsidRDefault="009D29B0" w:rsidP="00EF4E67">
            <w:pPr>
              <w:pStyle w:val="NoIndent"/>
              <w:jc w:val="both"/>
              <w:rPr>
                <w:rFonts w:ascii="Arial" w:hAnsi="Arial" w:cs="Arial"/>
                <w:b/>
                <w:color w:val="auto"/>
                <w:szCs w:val="22"/>
              </w:rPr>
            </w:pPr>
          </w:p>
          <w:p w14:paraId="4585A763" w14:textId="77777777" w:rsidR="009D29B0" w:rsidRDefault="009D29B0" w:rsidP="00EF4E67">
            <w:pPr>
              <w:pStyle w:val="NoIndent"/>
              <w:jc w:val="both"/>
              <w:rPr>
                <w:rFonts w:ascii="Arial" w:hAnsi="Arial" w:cs="Arial"/>
                <w:b/>
                <w:color w:val="auto"/>
                <w:szCs w:val="22"/>
              </w:rPr>
            </w:pPr>
          </w:p>
          <w:p w14:paraId="337362D3" w14:textId="77777777" w:rsidR="009D29B0" w:rsidRDefault="009D29B0" w:rsidP="00EF4E67">
            <w:pPr>
              <w:pStyle w:val="NoIndent"/>
              <w:jc w:val="both"/>
              <w:rPr>
                <w:rFonts w:ascii="Arial" w:hAnsi="Arial" w:cs="Arial"/>
                <w:b/>
                <w:color w:val="auto"/>
                <w:szCs w:val="22"/>
              </w:rPr>
            </w:pPr>
          </w:p>
          <w:p w14:paraId="6CA2F4AB" w14:textId="77777777" w:rsidR="009D29B0" w:rsidRDefault="009D29B0" w:rsidP="00EF4E67">
            <w:pPr>
              <w:pStyle w:val="NoIndent"/>
              <w:jc w:val="both"/>
              <w:rPr>
                <w:rFonts w:ascii="Arial" w:hAnsi="Arial" w:cs="Arial"/>
                <w:b/>
                <w:color w:val="auto"/>
                <w:szCs w:val="22"/>
              </w:rPr>
            </w:pPr>
          </w:p>
          <w:p w14:paraId="429130EB" w14:textId="77777777" w:rsidR="009D29B0" w:rsidRDefault="009D29B0" w:rsidP="00EF4E67">
            <w:pPr>
              <w:pStyle w:val="NoIndent"/>
              <w:jc w:val="both"/>
              <w:rPr>
                <w:rFonts w:ascii="Arial" w:hAnsi="Arial" w:cs="Arial"/>
                <w:b/>
                <w:color w:val="auto"/>
                <w:szCs w:val="22"/>
              </w:rPr>
            </w:pPr>
          </w:p>
          <w:p w14:paraId="570E7752" w14:textId="77777777" w:rsidR="009D29B0" w:rsidRDefault="009D29B0" w:rsidP="00EF4E67">
            <w:pPr>
              <w:pStyle w:val="NoIndent"/>
              <w:jc w:val="both"/>
              <w:rPr>
                <w:rFonts w:ascii="Arial" w:hAnsi="Arial" w:cs="Arial"/>
                <w:b/>
                <w:color w:val="auto"/>
                <w:szCs w:val="22"/>
              </w:rPr>
            </w:pPr>
          </w:p>
          <w:p w14:paraId="6104575C" w14:textId="77777777" w:rsidR="009D29B0" w:rsidRDefault="009D29B0" w:rsidP="00EF4E67">
            <w:pPr>
              <w:pStyle w:val="NoIndent"/>
              <w:jc w:val="both"/>
              <w:rPr>
                <w:rFonts w:ascii="Arial" w:hAnsi="Arial" w:cs="Arial"/>
                <w:b/>
                <w:color w:val="auto"/>
                <w:szCs w:val="22"/>
              </w:rPr>
            </w:pPr>
          </w:p>
          <w:p w14:paraId="7E9844B4" w14:textId="77777777" w:rsidR="009D29B0" w:rsidRDefault="009D29B0" w:rsidP="00EF4E67">
            <w:pPr>
              <w:pStyle w:val="NoIndent"/>
              <w:jc w:val="both"/>
              <w:rPr>
                <w:rFonts w:ascii="Arial" w:hAnsi="Arial" w:cs="Arial"/>
                <w:b/>
                <w:color w:val="auto"/>
                <w:szCs w:val="22"/>
              </w:rPr>
            </w:pPr>
          </w:p>
          <w:p w14:paraId="329096E4" w14:textId="77777777" w:rsidR="009D29B0" w:rsidRDefault="009D29B0" w:rsidP="00EF4E67">
            <w:pPr>
              <w:pStyle w:val="NoIndent"/>
              <w:jc w:val="both"/>
              <w:rPr>
                <w:rFonts w:ascii="Arial" w:hAnsi="Arial" w:cs="Arial"/>
                <w:b/>
                <w:color w:val="auto"/>
                <w:szCs w:val="22"/>
              </w:rPr>
            </w:pPr>
          </w:p>
          <w:p w14:paraId="6FF97913" w14:textId="77777777" w:rsidR="009D29B0" w:rsidRDefault="009D29B0" w:rsidP="00EF4E67">
            <w:pPr>
              <w:pStyle w:val="NoIndent"/>
              <w:jc w:val="both"/>
              <w:rPr>
                <w:rFonts w:ascii="Arial" w:hAnsi="Arial" w:cs="Arial"/>
                <w:b/>
                <w:color w:val="auto"/>
                <w:szCs w:val="22"/>
              </w:rPr>
            </w:pPr>
          </w:p>
          <w:p w14:paraId="50A6BC59" w14:textId="77777777" w:rsidR="009D29B0" w:rsidRDefault="009D29B0" w:rsidP="00EF4E67">
            <w:pPr>
              <w:pStyle w:val="NoIndent"/>
              <w:jc w:val="both"/>
              <w:rPr>
                <w:rFonts w:ascii="Arial" w:hAnsi="Arial" w:cs="Arial"/>
                <w:b/>
                <w:color w:val="auto"/>
                <w:szCs w:val="22"/>
              </w:rPr>
            </w:pPr>
          </w:p>
          <w:p w14:paraId="27947248" w14:textId="77777777" w:rsidR="009D29B0" w:rsidRDefault="009D29B0" w:rsidP="00EF4E67">
            <w:pPr>
              <w:pStyle w:val="NoIndent"/>
              <w:jc w:val="both"/>
              <w:rPr>
                <w:rFonts w:ascii="Arial" w:hAnsi="Arial" w:cs="Arial"/>
                <w:b/>
                <w:color w:val="auto"/>
                <w:szCs w:val="22"/>
              </w:rPr>
            </w:pPr>
          </w:p>
          <w:p w14:paraId="04F106BB" w14:textId="77777777" w:rsidR="00AE580A" w:rsidRDefault="00AE580A" w:rsidP="00EF4E67">
            <w:pPr>
              <w:pStyle w:val="NoIndent"/>
              <w:jc w:val="both"/>
              <w:rPr>
                <w:rFonts w:ascii="Arial" w:hAnsi="Arial" w:cs="Arial"/>
                <w:b/>
                <w:color w:val="auto"/>
                <w:szCs w:val="22"/>
              </w:rPr>
            </w:pPr>
          </w:p>
          <w:p w14:paraId="2D9BEDDB" w14:textId="77777777" w:rsidR="00AE580A" w:rsidRDefault="00AE580A" w:rsidP="00EF4E67">
            <w:pPr>
              <w:pStyle w:val="NoIndent"/>
              <w:jc w:val="both"/>
              <w:rPr>
                <w:rFonts w:ascii="Arial" w:hAnsi="Arial" w:cs="Arial"/>
                <w:b/>
                <w:color w:val="auto"/>
                <w:szCs w:val="22"/>
              </w:rPr>
            </w:pPr>
          </w:p>
          <w:p w14:paraId="5200ADB2" w14:textId="77777777" w:rsidR="00AE580A" w:rsidRDefault="00AE580A" w:rsidP="00EF4E67">
            <w:pPr>
              <w:pStyle w:val="NoIndent"/>
              <w:jc w:val="both"/>
              <w:rPr>
                <w:rFonts w:ascii="Arial" w:hAnsi="Arial" w:cs="Arial"/>
                <w:b/>
                <w:color w:val="auto"/>
                <w:szCs w:val="22"/>
              </w:rPr>
            </w:pPr>
          </w:p>
          <w:p w14:paraId="7F1455E9" w14:textId="77777777" w:rsidR="000B1ACD" w:rsidRDefault="000B1ACD" w:rsidP="00EF4E67">
            <w:pPr>
              <w:pStyle w:val="NoIndent"/>
              <w:jc w:val="both"/>
              <w:rPr>
                <w:rFonts w:ascii="Arial" w:hAnsi="Arial" w:cs="Arial"/>
                <w:b/>
                <w:color w:val="auto"/>
                <w:szCs w:val="22"/>
              </w:rPr>
            </w:pPr>
          </w:p>
          <w:p w14:paraId="4A30BA17" w14:textId="77777777" w:rsidR="000B1ACD" w:rsidRDefault="000B1ACD" w:rsidP="00EF4E67">
            <w:pPr>
              <w:pStyle w:val="NoIndent"/>
              <w:jc w:val="both"/>
              <w:rPr>
                <w:rFonts w:ascii="Arial" w:hAnsi="Arial" w:cs="Arial"/>
                <w:b/>
                <w:color w:val="auto"/>
                <w:szCs w:val="22"/>
              </w:rPr>
            </w:pPr>
          </w:p>
          <w:p w14:paraId="4A5FD44E" w14:textId="77777777" w:rsidR="000B1ACD" w:rsidRDefault="000B1ACD" w:rsidP="00EF4E67">
            <w:pPr>
              <w:pStyle w:val="NoIndent"/>
              <w:jc w:val="both"/>
              <w:rPr>
                <w:rFonts w:ascii="Arial" w:hAnsi="Arial" w:cs="Arial"/>
                <w:b/>
                <w:color w:val="auto"/>
                <w:szCs w:val="22"/>
              </w:rPr>
            </w:pPr>
          </w:p>
          <w:p w14:paraId="596086E8" w14:textId="77777777" w:rsidR="000B1ACD" w:rsidRDefault="000B1ACD" w:rsidP="00EF4E67">
            <w:pPr>
              <w:pStyle w:val="NoIndent"/>
              <w:jc w:val="both"/>
              <w:rPr>
                <w:rFonts w:ascii="Arial" w:hAnsi="Arial" w:cs="Arial"/>
                <w:b/>
                <w:color w:val="auto"/>
                <w:szCs w:val="22"/>
              </w:rPr>
            </w:pPr>
          </w:p>
          <w:p w14:paraId="67245290" w14:textId="77777777" w:rsidR="000B1ACD" w:rsidRDefault="000B1ACD" w:rsidP="00EF4E67">
            <w:pPr>
              <w:pStyle w:val="NoIndent"/>
              <w:jc w:val="both"/>
              <w:rPr>
                <w:rFonts w:ascii="Arial" w:hAnsi="Arial" w:cs="Arial"/>
                <w:b/>
                <w:color w:val="auto"/>
                <w:szCs w:val="22"/>
              </w:rPr>
            </w:pPr>
          </w:p>
          <w:p w14:paraId="778047C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0F4FC6D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rPr>
              <w:t>13.1</w:t>
            </w:r>
          </w:p>
        </w:tc>
        <w:tc>
          <w:tcPr>
            <w:tcW w:w="2410" w:type="dxa"/>
          </w:tcPr>
          <w:p w14:paraId="028AE1B9" w14:textId="77777777" w:rsidR="00EF4E67" w:rsidRPr="00434723" w:rsidRDefault="00EF4E67" w:rsidP="00EF4E67">
            <w:pPr>
              <w:pStyle w:val="NoIndent"/>
              <w:rPr>
                <w:rFonts w:ascii="Arial" w:hAnsi="Arial" w:cs="Arial"/>
                <w:b/>
                <w:szCs w:val="22"/>
              </w:rPr>
            </w:pPr>
            <w:r w:rsidRPr="00434723">
              <w:rPr>
                <w:rFonts w:ascii="Arial" w:hAnsi="Arial" w:cs="Arial"/>
                <w:b/>
                <w:szCs w:val="22"/>
              </w:rPr>
              <w:lastRenderedPageBreak/>
              <w:t>Oceňovanie</w:t>
            </w:r>
          </w:p>
          <w:p w14:paraId="2502269D" w14:textId="77777777" w:rsidR="00EF4E67" w:rsidRPr="00434723" w:rsidRDefault="00EF4E67" w:rsidP="00EF4E67">
            <w:pPr>
              <w:pStyle w:val="NoIndent"/>
              <w:rPr>
                <w:rFonts w:ascii="Arial" w:hAnsi="Arial" w:cs="Arial"/>
                <w:b/>
                <w:szCs w:val="22"/>
              </w:rPr>
            </w:pPr>
          </w:p>
          <w:p w14:paraId="5E90158D" w14:textId="77777777" w:rsidR="00EF4E67" w:rsidRPr="00434723" w:rsidRDefault="00EF4E67" w:rsidP="00EF4E67">
            <w:pPr>
              <w:pStyle w:val="NoIndent"/>
              <w:rPr>
                <w:rFonts w:ascii="Arial" w:hAnsi="Arial" w:cs="Arial"/>
                <w:b/>
                <w:szCs w:val="22"/>
              </w:rPr>
            </w:pPr>
          </w:p>
          <w:p w14:paraId="58979BC3" w14:textId="77777777" w:rsidR="00EF4E67" w:rsidRPr="00434723" w:rsidRDefault="00EF4E67" w:rsidP="00EF4E67">
            <w:pPr>
              <w:pStyle w:val="NoIndent"/>
              <w:rPr>
                <w:rFonts w:ascii="Arial" w:hAnsi="Arial" w:cs="Arial"/>
                <w:b/>
                <w:szCs w:val="22"/>
              </w:rPr>
            </w:pPr>
          </w:p>
          <w:p w14:paraId="4B3F6400" w14:textId="77777777" w:rsidR="00EF4E67" w:rsidRPr="00434723" w:rsidRDefault="00EF4E67" w:rsidP="00EF4E67">
            <w:pPr>
              <w:pStyle w:val="NoIndent"/>
              <w:rPr>
                <w:rFonts w:ascii="Arial" w:hAnsi="Arial" w:cs="Arial"/>
                <w:b/>
                <w:szCs w:val="22"/>
              </w:rPr>
            </w:pPr>
          </w:p>
          <w:p w14:paraId="59EC3DDF" w14:textId="77777777" w:rsidR="00EF4E67" w:rsidRPr="00434723" w:rsidRDefault="00EF4E67" w:rsidP="00EF4E67">
            <w:pPr>
              <w:pStyle w:val="NoIndent"/>
              <w:rPr>
                <w:rFonts w:ascii="Arial" w:hAnsi="Arial" w:cs="Arial"/>
                <w:b/>
                <w:szCs w:val="22"/>
              </w:rPr>
            </w:pPr>
          </w:p>
          <w:p w14:paraId="570E871A" w14:textId="77777777" w:rsidR="00EF4E67" w:rsidRPr="00434723" w:rsidRDefault="00EF4E67" w:rsidP="00EF4E67">
            <w:pPr>
              <w:pStyle w:val="NoIndent"/>
              <w:rPr>
                <w:rFonts w:ascii="Arial" w:hAnsi="Arial" w:cs="Arial"/>
                <w:b/>
                <w:szCs w:val="22"/>
              </w:rPr>
            </w:pPr>
          </w:p>
          <w:p w14:paraId="6361CA48" w14:textId="77777777" w:rsidR="00EF4E67" w:rsidRPr="00434723" w:rsidRDefault="00EF4E67" w:rsidP="00EF4E67">
            <w:pPr>
              <w:pStyle w:val="NoIndent"/>
              <w:rPr>
                <w:rFonts w:ascii="Arial" w:hAnsi="Arial" w:cs="Arial"/>
                <w:b/>
                <w:szCs w:val="22"/>
              </w:rPr>
            </w:pPr>
          </w:p>
          <w:p w14:paraId="399A2431" w14:textId="77777777" w:rsidR="00EF4E67" w:rsidRPr="00434723" w:rsidRDefault="00EF4E67" w:rsidP="00EF4E67">
            <w:pPr>
              <w:pStyle w:val="NoIndent"/>
              <w:rPr>
                <w:rFonts w:ascii="Arial" w:hAnsi="Arial" w:cs="Arial"/>
                <w:b/>
                <w:szCs w:val="22"/>
              </w:rPr>
            </w:pPr>
          </w:p>
          <w:p w14:paraId="696B4530" w14:textId="77777777" w:rsidR="00EF4E67" w:rsidRPr="00434723" w:rsidRDefault="00EF4E67" w:rsidP="00EF4E67">
            <w:pPr>
              <w:pStyle w:val="NoIndent"/>
              <w:rPr>
                <w:rFonts w:ascii="Arial" w:hAnsi="Arial" w:cs="Arial"/>
                <w:b/>
                <w:szCs w:val="22"/>
              </w:rPr>
            </w:pPr>
          </w:p>
          <w:p w14:paraId="534A3706" w14:textId="77777777" w:rsidR="00EF4E67" w:rsidRPr="00434723" w:rsidRDefault="00EF4E67" w:rsidP="00EF4E67">
            <w:pPr>
              <w:pStyle w:val="NoIndent"/>
              <w:rPr>
                <w:rFonts w:ascii="Arial" w:hAnsi="Arial" w:cs="Arial"/>
                <w:b/>
                <w:szCs w:val="22"/>
              </w:rPr>
            </w:pPr>
          </w:p>
          <w:p w14:paraId="612DD34B" w14:textId="77777777" w:rsidR="00EF4E67" w:rsidRPr="00434723" w:rsidRDefault="00EF4E67" w:rsidP="00EF4E67">
            <w:pPr>
              <w:pStyle w:val="NoIndent"/>
              <w:rPr>
                <w:rFonts w:ascii="Arial" w:hAnsi="Arial" w:cs="Arial"/>
                <w:b/>
                <w:szCs w:val="22"/>
              </w:rPr>
            </w:pPr>
          </w:p>
          <w:p w14:paraId="360FD696" w14:textId="77777777" w:rsidR="00EF4E67" w:rsidRPr="00434723" w:rsidRDefault="00EF4E67" w:rsidP="00EF4E67">
            <w:pPr>
              <w:pStyle w:val="NoIndent"/>
              <w:rPr>
                <w:rFonts w:ascii="Arial" w:hAnsi="Arial" w:cs="Arial"/>
                <w:b/>
                <w:szCs w:val="22"/>
              </w:rPr>
            </w:pPr>
          </w:p>
          <w:p w14:paraId="18A81961" w14:textId="77777777" w:rsidR="00EF4E67" w:rsidRPr="00434723" w:rsidRDefault="00EF4E67" w:rsidP="00EF4E67">
            <w:pPr>
              <w:pStyle w:val="NoIndent"/>
              <w:rPr>
                <w:rFonts w:ascii="Arial" w:hAnsi="Arial" w:cs="Arial"/>
                <w:b/>
                <w:szCs w:val="22"/>
              </w:rPr>
            </w:pPr>
          </w:p>
          <w:p w14:paraId="03E24C66" w14:textId="77777777" w:rsidR="00EF4E67" w:rsidRPr="00434723" w:rsidRDefault="00EF4E67" w:rsidP="00EF4E67">
            <w:pPr>
              <w:pStyle w:val="NoIndent"/>
              <w:rPr>
                <w:rFonts w:ascii="Arial" w:hAnsi="Arial" w:cs="Arial"/>
                <w:b/>
                <w:szCs w:val="22"/>
              </w:rPr>
            </w:pPr>
          </w:p>
          <w:p w14:paraId="1B999456" w14:textId="77777777" w:rsidR="00EF4E67" w:rsidRPr="00434723" w:rsidRDefault="00EF4E67" w:rsidP="00EF4E67">
            <w:pPr>
              <w:pStyle w:val="NoIndent"/>
              <w:rPr>
                <w:rFonts w:ascii="Arial" w:hAnsi="Arial" w:cs="Arial"/>
                <w:b/>
                <w:szCs w:val="22"/>
              </w:rPr>
            </w:pPr>
          </w:p>
          <w:p w14:paraId="6DDC7251" w14:textId="77777777" w:rsidR="00EF4E67" w:rsidRPr="00434723" w:rsidRDefault="00EF4E67" w:rsidP="00EF4E67">
            <w:pPr>
              <w:pStyle w:val="NoIndent"/>
              <w:rPr>
                <w:rFonts w:ascii="Arial" w:hAnsi="Arial" w:cs="Arial"/>
                <w:b/>
                <w:szCs w:val="22"/>
              </w:rPr>
            </w:pPr>
          </w:p>
          <w:p w14:paraId="3D1A8DC7" w14:textId="77777777" w:rsidR="00EF4E67" w:rsidRDefault="00EF4E67" w:rsidP="00EF4E67">
            <w:pPr>
              <w:pStyle w:val="NoIndent"/>
              <w:rPr>
                <w:rFonts w:ascii="Arial" w:hAnsi="Arial" w:cs="Arial"/>
                <w:b/>
                <w:szCs w:val="22"/>
                <w:lang w:val="sk-SK"/>
              </w:rPr>
            </w:pPr>
          </w:p>
          <w:p w14:paraId="3EBDEAFA" w14:textId="77777777" w:rsidR="00EF4E67" w:rsidRDefault="00EF4E67" w:rsidP="00EF4E67">
            <w:pPr>
              <w:rPr>
                <w:lang w:val="sk-SK"/>
              </w:rPr>
            </w:pPr>
          </w:p>
          <w:p w14:paraId="16EC50F0" w14:textId="77777777" w:rsidR="009D29B0" w:rsidRDefault="009D29B0" w:rsidP="00EF4E67">
            <w:pPr>
              <w:rPr>
                <w:b/>
                <w:lang w:val="sk-SK"/>
              </w:rPr>
            </w:pPr>
          </w:p>
          <w:p w14:paraId="02E9D20B" w14:textId="77777777" w:rsidR="009D29B0" w:rsidRDefault="009D29B0" w:rsidP="00EF4E67">
            <w:pPr>
              <w:rPr>
                <w:b/>
                <w:lang w:val="sk-SK"/>
              </w:rPr>
            </w:pPr>
          </w:p>
          <w:p w14:paraId="5F2BB514" w14:textId="77777777" w:rsidR="009D29B0" w:rsidRDefault="009D29B0" w:rsidP="00EF4E67">
            <w:pPr>
              <w:rPr>
                <w:b/>
                <w:lang w:val="sk-SK"/>
              </w:rPr>
            </w:pPr>
          </w:p>
          <w:p w14:paraId="2ACEAC3E" w14:textId="77777777" w:rsidR="009D29B0" w:rsidRDefault="009D29B0" w:rsidP="00EF4E67">
            <w:pPr>
              <w:rPr>
                <w:b/>
                <w:lang w:val="sk-SK"/>
              </w:rPr>
            </w:pPr>
          </w:p>
          <w:p w14:paraId="55B28730" w14:textId="77777777" w:rsidR="009D29B0" w:rsidRDefault="009D29B0" w:rsidP="00EF4E67">
            <w:pPr>
              <w:rPr>
                <w:b/>
                <w:lang w:val="sk-SK"/>
              </w:rPr>
            </w:pPr>
          </w:p>
          <w:p w14:paraId="3CF90CE9" w14:textId="77777777" w:rsidR="009D29B0" w:rsidRDefault="009D29B0" w:rsidP="00EF4E67">
            <w:pPr>
              <w:rPr>
                <w:b/>
                <w:lang w:val="sk-SK"/>
              </w:rPr>
            </w:pPr>
          </w:p>
          <w:p w14:paraId="397123A2" w14:textId="77777777" w:rsidR="009D29B0" w:rsidRDefault="009D29B0" w:rsidP="00EF4E67">
            <w:pPr>
              <w:rPr>
                <w:b/>
                <w:lang w:val="sk-SK"/>
              </w:rPr>
            </w:pPr>
          </w:p>
          <w:p w14:paraId="4470C149" w14:textId="77777777" w:rsidR="009D29B0" w:rsidRDefault="009D29B0" w:rsidP="00EF4E67">
            <w:pPr>
              <w:rPr>
                <w:b/>
                <w:lang w:val="sk-SK"/>
              </w:rPr>
            </w:pPr>
          </w:p>
          <w:p w14:paraId="34B3F9A4" w14:textId="77777777" w:rsidR="009D29B0" w:rsidRDefault="009D29B0" w:rsidP="00EF4E67">
            <w:pPr>
              <w:rPr>
                <w:b/>
                <w:lang w:val="sk-SK"/>
              </w:rPr>
            </w:pPr>
          </w:p>
          <w:p w14:paraId="777CE689" w14:textId="77777777" w:rsidR="009D29B0" w:rsidRDefault="009D29B0" w:rsidP="00EF4E67">
            <w:pPr>
              <w:rPr>
                <w:b/>
                <w:lang w:val="sk-SK"/>
              </w:rPr>
            </w:pPr>
          </w:p>
          <w:p w14:paraId="0DA50D6F" w14:textId="77777777" w:rsidR="009D29B0" w:rsidRDefault="009D29B0" w:rsidP="00EF4E67">
            <w:pPr>
              <w:rPr>
                <w:b/>
                <w:lang w:val="sk-SK"/>
              </w:rPr>
            </w:pPr>
          </w:p>
          <w:p w14:paraId="100111F3" w14:textId="77777777" w:rsidR="009D29B0" w:rsidRDefault="009D29B0" w:rsidP="00EF4E67">
            <w:pPr>
              <w:rPr>
                <w:b/>
                <w:lang w:val="sk-SK"/>
              </w:rPr>
            </w:pPr>
          </w:p>
          <w:p w14:paraId="141A5AB7" w14:textId="77777777" w:rsidR="009D29B0" w:rsidRDefault="009D29B0" w:rsidP="00EF4E67">
            <w:pPr>
              <w:rPr>
                <w:b/>
                <w:lang w:val="sk-SK"/>
              </w:rPr>
            </w:pPr>
          </w:p>
          <w:p w14:paraId="5216E43D" w14:textId="77777777" w:rsidR="009D29B0" w:rsidRDefault="009D29B0" w:rsidP="00EF4E67">
            <w:pPr>
              <w:rPr>
                <w:b/>
                <w:lang w:val="sk-SK"/>
              </w:rPr>
            </w:pPr>
          </w:p>
          <w:p w14:paraId="533ED61F" w14:textId="77777777" w:rsidR="009D29B0" w:rsidRDefault="009D29B0" w:rsidP="00EF4E67">
            <w:pPr>
              <w:rPr>
                <w:b/>
                <w:lang w:val="sk-SK"/>
              </w:rPr>
            </w:pPr>
          </w:p>
          <w:p w14:paraId="2CA9348F" w14:textId="77777777" w:rsidR="009D29B0" w:rsidRDefault="009D29B0" w:rsidP="00EF4E67">
            <w:pPr>
              <w:rPr>
                <w:b/>
                <w:lang w:val="sk-SK"/>
              </w:rPr>
            </w:pPr>
          </w:p>
          <w:p w14:paraId="72522EDC" w14:textId="77777777" w:rsidR="009D29B0" w:rsidRDefault="009D29B0" w:rsidP="00EF4E67">
            <w:pPr>
              <w:rPr>
                <w:b/>
                <w:lang w:val="sk-SK"/>
              </w:rPr>
            </w:pPr>
          </w:p>
          <w:p w14:paraId="55DC90C0" w14:textId="77777777" w:rsidR="009D29B0" w:rsidRDefault="009D29B0" w:rsidP="00EF4E67">
            <w:pPr>
              <w:rPr>
                <w:b/>
                <w:lang w:val="sk-SK"/>
              </w:rPr>
            </w:pPr>
          </w:p>
          <w:p w14:paraId="09AA0612" w14:textId="77777777" w:rsidR="009D29B0" w:rsidRDefault="009D29B0" w:rsidP="00EF4E67">
            <w:pPr>
              <w:rPr>
                <w:b/>
                <w:lang w:val="sk-SK"/>
              </w:rPr>
            </w:pPr>
          </w:p>
          <w:p w14:paraId="5AB79EBA" w14:textId="77777777" w:rsidR="009D29B0" w:rsidRDefault="009D29B0" w:rsidP="00EF4E67">
            <w:pPr>
              <w:rPr>
                <w:b/>
                <w:lang w:val="sk-SK"/>
              </w:rPr>
            </w:pPr>
          </w:p>
          <w:p w14:paraId="51513CA1" w14:textId="77777777" w:rsidR="009D29B0" w:rsidRDefault="009D29B0" w:rsidP="00EF4E67">
            <w:pPr>
              <w:rPr>
                <w:b/>
                <w:lang w:val="sk-SK"/>
              </w:rPr>
            </w:pPr>
          </w:p>
          <w:p w14:paraId="348FDE61" w14:textId="77777777" w:rsidR="009D29B0" w:rsidRDefault="009D29B0" w:rsidP="00EF4E67">
            <w:pPr>
              <w:rPr>
                <w:b/>
                <w:lang w:val="sk-SK"/>
              </w:rPr>
            </w:pPr>
          </w:p>
          <w:p w14:paraId="0E530CAD" w14:textId="77777777" w:rsidR="009D29B0" w:rsidRDefault="009D29B0" w:rsidP="00EF4E67">
            <w:pPr>
              <w:rPr>
                <w:b/>
                <w:lang w:val="sk-SK"/>
              </w:rPr>
            </w:pPr>
          </w:p>
          <w:p w14:paraId="231A0FBB" w14:textId="77777777" w:rsidR="009D29B0" w:rsidRDefault="009D29B0" w:rsidP="00EF4E67">
            <w:pPr>
              <w:rPr>
                <w:b/>
                <w:lang w:val="sk-SK"/>
              </w:rPr>
            </w:pPr>
          </w:p>
          <w:p w14:paraId="39DA4C54" w14:textId="77777777" w:rsidR="009D29B0" w:rsidRDefault="009D29B0" w:rsidP="00EF4E67">
            <w:pPr>
              <w:rPr>
                <w:b/>
                <w:lang w:val="sk-SK"/>
              </w:rPr>
            </w:pPr>
          </w:p>
          <w:p w14:paraId="06AF12BA" w14:textId="77777777" w:rsidR="009D29B0" w:rsidRDefault="009D29B0" w:rsidP="00EF4E67">
            <w:pPr>
              <w:rPr>
                <w:b/>
                <w:lang w:val="sk-SK"/>
              </w:rPr>
            </w:pPr>
          </w:p>
          <w:p w14:paraId="056E25BE" w14:textId="77777777" w:rsidR="009D29B0" w:rsidRDefault="009D29B0" w:rsidP="00EF4E67">
            <w:pPr>
              <w:rPr>
                <w:b/>
                <w:lang w:val="sk-SK"/>
              </w:rPr>
            </w:pPr>
          </w:p>
          <w:p w14:paraId="6DAA9807" w14:textId="77777777" w:rsidR="009D29B0" w:rsidRDefault="009D29B0" w:rsidP="00EF4E67">
            <w:pPr>
              <w:rPr>
                <w:b/>
                <w:lang w:val="sk-SK"/>
              </w:rPr>
            </w:pPr>
          </w:p>
          <w:p w14:paraId="4497329D" w14:textId="77777777" w:rsidR="009D29B0" w:rsidRDefault="009D29B0" w:rsidP="00EF4E67">
            <w:pPr>
              <w:rPr>
                <w:b/>
                <w:lang w:val="sk-SK"/>
              </w:rPr>
            </w:pPr>
          </w:p>
          <w:p w14:paraId="777D846D" w14:textId="77777777" w:rsidR="009D29B0" w:rsidRDefault="009D29B0" w:rsidP="00EF4E67">
            <w:pPr>
              <w:rPr>
                <w:b/>
                <w:lang w:val="sk-SK"/>
              </w:rPr>
            </w:pPr>
          </w:p>
          <w:p w14:paraId="254E502C" w14:textId="77777777" w:rsidR="009D29B0" w:rsidRDefault="009D29B0" w:rsidP="00EF4E67">
            <w:pPr>
              <w:rPr>
                <w:b/>
                <w:lang w:val="sk-SK"/>
              </w:rPr>
            </w:pPr>
          </w:p>
          <w:p w14:paraId="48666427" w14:textId="77777777" w:rsidR="009D29B0" w:rsidRDefault="009D29B0" w:rsidP="00EF4E67">
            <w:pPr>
              <w:rPr>
                <w:b/>
                <w:lang w:val="sk-SK"/>
              </w:rPr>
            </w:pPr>
          </w:p>
          <w:p w14:paraId="1B1D008A" w14:textId="77777777" w:rsidR="009D29B0" w:rsidRDefault="009D29B0" w:rsidP="00EF4E67">
            <w:pPr>
              <w:rPr>
                <w:b/>
                <w:lang w:val="sk-SK"/>
              </w:rPr>
            </w:pPr>
          </w:p>
          <w:p w14:paraId="42AA75D7" w14:textId="77777777" w:rsidR="009D29B0" w:rsidRDefault="009D29B0" w:rsidP="00EF4E67">
            <w:pPr>
              <w:rPr>
                <w:b/>
                <w:lang w:val="sk-SK"/>
              </w:rPr>
            </w:pPr>
          </w:p>
          <w:p w14:paraId="20778C6E" w14:textId="77777777" w:rsidR="009D29B0" w:rsidRDefault="009D29B0" w:rsidP="00EF4E67">
            <w:pPr>
              <w:rPr>
                <w:b/>
                <w:lang w:val="sk-SK"/>
              </w:rPr>
            </w:pPr>
          </w:p>
          <w:p w14:paraId="25530AD7" w14:textId="77777777" w:rsidR="00AE580A" w:rsidRDefault="00AE580A" w:rsidP="00EF4E67">
            <w:pPr>
              <w:rPr>
                <w:b/>
                <w:lang w:val="sk-SK"/>
              </w:rPr>
            </w:pPr>
          </w:p>
          <w:p w14:paraId="7DD39A64" w14:textId="77777777" w:rsidR="00AE580A" w:rsidRDefault="00AE580A" w:rsidP="00EF4E67">
            <w:pPr>
              <w:rPr>
                <w:b/>
                <w:lang w:val="sk-SK"/>
              </w:rPr>
            </w:pPr>
          </w:p>
          <w:p w14:paraId="39D6E8B0" w14:textId="77777777" w:rsidR="00AE580A" w:rsidRDefault="00AE580A" w:rsidP="00EF4E67">
            <w:pPr>
              <w:rPr>
                <w:b/>
                <w:lang w:val="sk-SK"/>
              </w:rPr>
            </w:pPr>
          </w:p>
          <w:p w14:paraId="04A9733F" w14:textId="77777777" w:rsidR="000B1ACD" w:rsidRDefault="000B1ACD" w:rsidP="00EF4E67">
            <w:pPr>
              <w:rPr>
                <w:b/>
                <w:lang w:val="sk-SK"/>
              </w:rPr>
            </w:pPr>
          </w:p>
          <w:p w14:paraId="73B6DA0D" w14:textId="77777777" w:rsidR="000B1ACD" w:rsidRDefault="000B1ACD" w:rsidP="00EF4E67">
            <w:pPr>
              <w:rPr>
                <w:b/>
                <w:lang w:val="sk-SK"/>
              </w:rPr>
            </w:pPr>
          </w:p>
          <w:p w14:paraId="48D81E55" w14:textId="77777777" w:rsidR="000B1ACD" w:rsidRDefault="000B1ACD" w:rsidP="00EF4E67">
            <w:pPr>
              <w:rPr>
                <w:b/>
                <w:lang w:val="sk-SK"/>
              </w:rPr>
            </w:pPr>
          </w:p>
          <w:p w14:paraId="2610753A" w14:textId="77777777" w:rsidR="000B1ACD" w:rsidRDefault="000B1ACD" w:rsidP="00EF4E67">
            <w:pPr>
              <w:rPr>
                <w:b/>
                <w:lang w:val="sk-SK"/>
              </w:rPr>
            </w:pPr>
          </w:p>
          <w:p w14:paraId="606DFD72" w14:textId="77777777" w:rsidR="000B1ACD" w:rsidRDefault="000B1ACD" w:rsidP="00EF4E67">
            <w:pPr>
              <w:rPr>
                <w:b/>
                <w:lang w:val="sk-SK"/>
              </w:rPr>
            </w:pPr>
          </w:p>
          <w:p w14:paraId="76A0F446" w14:textId="77777777" w:rsidR="00EF4E67" w:rsidRPr="00756B8A" w:rsidRDefault="00EF4E67" w:rsidP="00EF4E67">
            <w:pPr>
              <w:rPr>
                <w:b/>
                <w:lang w:val="sk-SK"/>
              </w:rPr>
            </w:pPr>
            <w:r w:rsidRPr="00756B8A">
              <w:rPr>
                <w:b/>
                <w:lang w:val="sk-SK"/>
              </w:rPr>
              <w:t>Právo na Zmenu</w:t>
            </w:r>
          </w:p>
        </w:tc>
        <w:tc>
          <w:tcPr>
            <w:tcW w:w="5811" w:type="dxa"/>
          </w:tcPr>
          <w:p w14:paraId="17C816EC" w14:textId="77777777" w:rsidR="00EF4E67" w:rsidRDefault="00EF4E67" w:rsidP="00EF4E67">
            <w:pPr>
              <w:pStyle w:val="NoIndent"/>
              <w:jc w:val="both"/>
              <w:rPr>
                <w:rFonts w:ascii="Arial" w:hAnsi="Arial" w:cs="Arial"/>
                <w:bCs/>
                <w:szCs w:val="22"/>
                <w:lang w:val="sk-SK"/>
              </w:rPr>
            </w:pPr>
            <w:r w:rsidRPr="003C68E6">
              <w:rPr>
                <w:rFonts w:ascii="Arial" w:hAnsi="Arial" w:cs="Arial"/>
                <w:bCs/>
                <w:szCs w:val="22"/>
                <w:lang w:val="sk-SK"/>
              </w:rPr>
              <w:lastRenderedPageBreak/>
              <w:t xml:space="preserve"> V písm. a) na konci vety v bode (ii) za čiatkou doplňte spojku „a“  a na konci vety v bode (iii) odstráňte spojku „a“ a doplňte znak „;“. Zároveň odstráňte celý bod (iv) a celý text bodu (iv).</w:t>
            </w:r>
          </w:p>
          <w:p w14:paraId="72240804" w14:textId="77777777" w:rsidR="00EF4E67" w:rsidRDefault="00EF4E67" w:rsidP="00EF4E67">
            <w:pPr>
              <w:pStyle w:val="NoIndent"/>
              <w:jc w:val="both"/>
              <w:rPr>
                <w:rFonts w:ascii="Arial" w:hAnsi="Arial" w:cs="Arial"/>
                <w:bCs/>
                <w:szCs w:val="22"/>
                <w:lang w:val="sk-SK"/>
              </w:rPr>
            </w:pPr>
          </w:p>
          <w:p w14:paraId="6B5468B4" w14:textId="77777777" w:rsidR="00AE580A" w:rsidRDefault="00AE580A" w:rsidP="00873D95">
            <w:pPr>
              <w:rPr>
                <w:lang w:val="sk-SK"/>
              </w:rPr>
            </w:pPr>
            <w:r>
              <w:rPr>
                <w:lang w:val="sk-SK"/>
              </w:rPr>
              <w:t>Posledný odsek vypustite.</w:t>
            </w:r>
          </w:p>
          <w:p w14:paraId="2041A6EC" w14:textId="77777777" w:rsidR="00AE580A" w:rsidRPr="00AE580A" w:rsidRDefault="00AE580A" w:rsidP="00873D95">
            <w:pPr>
              <w:rPr>
                <w:lang w:val="sk-SK"/>
              </w:rPr>
            </w:pPr>
          </w:p>
          <w:p w14:paraId="11AD6402" w14:textId="77777777" w:rsidR="00EF4E67" w:rsidRPr="00434723" w:rsidRDefault="00EF4E67" w:rsidP="00EF4E67">
            <w:pPr>
              <w:pStyle w:val="NoIndent"/>
              <w:jc w:val="both"/>
              <w:rPr>
                <w:rFonts w:ascii="Arial" w:hAnsi="Arial" w:cs="Arial"/>
                <w:bCs/>
                <w:color w:val="auto"/>
                <w:szCs w:val="22"/>
                <w:lang w:val="sk-SK"/>
              </w:rPr>
            </w:pPr>
            <w:r w:rsidRPr="003C68E6">
              <w:rPr>
                <w:rFonts w:ascii="Arial" w:hAnsi="Arial" w:cs="Arial"/>
                <w:bCs/>
                <w:color w:val="auto"/>
                <w:szCs w:val="22"/>
                <w:lang w:val="sk-SK"/>
              </w:rPr>
              <w:t>Na konci podčlánku vložte:</w:t>
            </w:r>
          </w:p>
          <w:p w14:paraId="43E26403" w14:textId="77777777" w:rsidR="00EF4E67" w:rsidRPr="007008A6" w:rsidRDefault="00EF4E67" w:rsidP="00EF4E67">
            <w:pPr>
              <w:pStyle w:val="NoIndent"/>
              <w:jc w:val="both"/>
              <w:rPr>
                <w:rFonts w:ascii="Arial" w:hAnsi="Arial" w:cs="Arial"/>
                <w:szCs w:val="22"/>
                <w:lang w:val="sk-SK"/>
              </w:rPr>
            </w:pPr>
          </w:p>
          <w:p w14:paraId="5F23A546" w14:textId="77777777" w:rsidR="00EF4E67" w:rsidRPr="00434723" w:rsidRDefault="00EF4E67" w:rsidP="00EF4E67">
            <w:pPr>
              <w:pStyle w:val="Textkomentra"/>
              <w:jc w:val="both"/>
              <w:rPr>
                <w:rFonts w:cs="Arial"/>
                <w:sz w:val="22"/>
                <w:szCs w:val="22"/>
              </w:rPr>
            </w:pPr>
            <w:r w:rsidRPr="00434723">
              <w:rPr>
                <w:rFonts w:cs="Arial"/>
                <w:sz w:val="22"/>
                <w:szCs w:val="22"/>
                <w:lang w:val="sk-SK"/>
              </w:rPr>
              <w:t xml:space="preserve">Zhotoviteľ musí zohľadniť všetky požiadavky a povinnosti, či už výslovne uvedené </w:t>
            </w:r>
            <w:r w:rsidR="00723417">
              <w:rPr>
                <w:rFonts w:cs="Arial"/>
                <w:sz w:val="22"/>
                <w:szCs w:val="22"/>
                <w:lang w:val="sk-SK"/>
              </w:rPr>
              <w:t>a</w:t>
            </w:r>
            <w:r w:rsidRPr="00434723">
              <w:rPr>
                <w:rFonts w:cs="Arial"/>
                <w:sz w:val="22"/>
                <w:szCs w:val="22"/>
                <w:lang w:val="sk-SK"/>
              </w:rPr>
              <w:t>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434723">
              <w:rPr>
                <w:rFonts w:cs="Arial"/>
                <w:sz w:val="22"/>
                <w:szCs w:val="22"/>
              </w:rPr>
              <w:t xml:space="preserve"> </w:t>
            </w:r>
          </w:p>
          <w:p w14:paraId="758854A1" w14:textId="77777777" w:rsidR="00AE580A" w:rsidRDefault="00AE580A" w:rsidP="00EF4E67">
            <w:pPr>
              <w:pStyle w:val="Textkomentra"/>
              <w:jc w:val="both"/>
              <w:rPr>
                <w:rFonts w:cs="Arial"/>
                <w:sz w:val="22"/>
                <w:szCs w:val="22"/>
              </w:rPr>
            </w:pPr>
          </w:p>
          <w:p w14:paraId="0A239B67" w14:textId="77777777" w:rsidR="00AE580A" w:rsidRPr="00AE580A" w:rsidRDefault="00AE580A" w:rsidP="00AE580A">
            <w:pPr>
              <w:pStyle w:val="Textkomentra"/>
              <w:rPr>
                <w:rFonts w:cs="Arial"/>
                <w:szCs w:val="22"/>
              </w:rPr>
            </w:pPr>
            <w:r w:rsidRPr="00AE580A">
              <w:rPr>
                <w:rFonts w:cs="Arial"/>
                <w:szCs w:val="22"/>
              </w:rPr>
              <w:t>Spôsob oceňovania Zmien v zmysle čl.</w:t>
            </w:r>
            <w:r w:rsidR="009A08BB">
              <w:rPr>
                <w:sz w:val="22"/>
              </w:rPr>
              <w:t xml:space="preserve">13 a podčl. </w:t>
            </w:r>
            <w:r w:rsidRPr="00AE580A">
              <w:rPr>
                <w:rFonts w:cs="Arial"/>
                <w:szCs w:val="22"/>
              </w:rPr>
              <w:t xml:space="preserve">20.1 bude v zmysle postupov </w:t>
            </w:r>
            <w:r w:rsidR="009A08BB">
              <w:rPr>
                <w:rFonts w:cs="Arial"/>
                <w:szCs w:val="22"/>
              </w:rPr>
              <w:t xml:space="preserve">uvedených vo Zväzku 4 časti 4.1 </w:t>
            </w:r>
            <w:r w:rsidRPr="00AE580A">
              <w:rPr>
                <w:rFonts w:cs="Arial"/>
                <w:szCs w:val="22"/>
              </w:rPr>
              <w:t>Preambula.</w:t>
            </w:r>
          </w:p>
          <w:p w14:paraId="130D7C16" w14:textId="77777777" w:rsidR="00AE580A" w:rsidRDefault="00AE580A" w:rsidP="00EF4E67">
            <w:pPr>
              <w:pStyle w:val="Textkomentra"/>
              <w:jc w:val="both"/>
              <w:rPr>
                <w:rFonts w:cs="Arial"/>
                <w:sz w:val="22"/>
                <w:szCs w:val="22"/>
              </w:rPr>
            </w:pPr>
          </w:p>
          <w:p w14:paraId="075E1E47" w14:textId="36117831" w:rsidR="009D29B0" w:rsidRPr="009A08BB" w:rsidRDefault="00AE580A" w:rsidP="009D29B0">
            <w:pPr>
              <w:pStyle w:val="Textkomentra"/>
              <w:jc w:val="both"/>
              <w:rPr>
                <w:sz w:val="22"/>
              </w:rPr>
            </w:pPr>
            <w:r w:rsidRPr="00AE580A">
              <w:rPr>
                <w:rFonts w:cs="Arial"/>
                <w:sz w:val="22"/>
                <w:szCs w:val="22"/>
                <w:lang w:val="sk-SK"/>
              </w:rPr>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w:t>
            </w:r>
            <w:r>
              <w:t xml:space="preserve"> </w:t>
            </w:r>
            <w:r w:rsidRPr="00AE580A">
              <w:rPr>
                <w:rFonts w:cs="Arial"/>
                <w:sz w:val="22"/>
                <w:szCs w:val="22"/>
                <w:lang w:val="sk-SK"/>
              </w:rPr>
              <w:t xml:space="preserve">dočasnú jednotkovú cenu alebo sadzbu, z ktorej následne </w:t>
            </w:r>
            <w:r w:rsidRPr="00AE580A">
              <w:rPr>
                <w:rFonts w:cs="Arial"/>
                <w:sz w:val="22"/>
                <w:szCs w:val="22"/>
                <w:lang w:val="sk-SK"/>
              </w:rPr>
              <w:lastRenderedPageBreak/>
              <w:t>použije maximálne 70 % pre účely Priebežných platobných potvrdení, tak, aby nebola ohrozená plynulosť prác do doby odsúhlasenia novej jednotkovej ceny alebo sadzby, ktorá bude schválená v zmysle podčlánku 12 a Zv.</w:t>
            </w:r>
            <w:r w:rsidR="009D29B0" w:rsidRPr="009A08BB">
              <w:rPr>
                <w:sz w:val="22"/>
              </w:rPr>
              <w:t xml:space="preserve"> 4, časť 4.1 Preambula. Zhotoviteľ je povinný najneskôr do 3 mesiacov od zrealizovania Zmeny predložiť všetky relevantné doklady a kalkulácie požadované vo Zv. 4, časť 4.1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BC4BCE" w14:textId="77777777" w:rsidR="00AE580A" w:rsidRPr="00434723" w:rsidRDefault="009D29B0" w:rsidP="00AE580A">
            <w:pPr>
              <w:pStyle w:val="Textkomentra"/>
              <w:jc w:val="both"/>
              <w:rPr>
                <w:rFonts w:cs="Arial"/>
                <w:sz w:val="22"/>
                <w:szCs w:val="22"/>
              </w:rPr>
            </w:pPr>
            <w:r w:rsidRPr="009A08BB">
              <w:rPr>
                <w:sz w:val="22"/>
              </w:rPr>
              <w:t>Pre vylúčenie akýchkoľvek pochybností platí, že rozhodnutie Stavenotechnického dozora o určení dočasných jednotkových cien nemá vyplyv na povinnosti Zhovotiteľa vykonávať práce podľa podčl. 3.1. (Povinnosti a právomoc Stavebnotechnického dozoru).</w:t>
            </w:r>
            <w:r w:rsidR="00AE580A">
              <w:rPr>
                <w:rFonts w:cs="Arial"/>
                <w:sz w:val="22"/>
                <w:szCs w:val="22"/>
                <w:lang w:val="sk-SK"/>
              </w:rPr>
              <w:t xml:space="preserve">  </w:t>
            </w:r>
          </w:p>
          <w:p w14:paraId="43B3D7D7" w14:textId="21014D64" w:rsidR="009D29B0" w:rsidRDefault="009D29B0" w:rsidP="009D29B0">
            <w:pPr>
              <w:pStyle w:val="Textkomentra"/>
              <w:jc w:val="both"/>
              <w:rPr>
                <w:rFonts w:cs="Arial"/>
                <w:sz w:val="22"/>
                <w:szCs w:val="22"/>
              </w:rPr>
            </w:pPr>
          </w:p>
          <w:p w14:paraId="4A02C593" w14:textId="493B1400" w:rsidR="007D53A8" w:rsidRDefault="007D53A8" w:rsidP="009D29B0">
            <w:pPr>
              <w:pStyle w:val="Textkomentra"/>
              <w:jc w:val="both"/>
              <w:rPr>
                <w:rFonts w:cs="Arial"/>
                <w:sz w:val="22"/>
                <w:szCs w:val="22"/>
              </w:rPr>
            </w:pPr>
          </w:p>
          <w:p w14:paraId="7A7B3151" w14:textId="4F1EFFC8" w:rsidR="007D53A8" w:rsidRDefault="007D53A8" w:rsidP="009D29B0">
            <w:pPr>
              <w:pStyle w:val="Textkomentra"/>
              <w:jc w:val="both"/>
              <w:rPr>
                <w:rFonts w:cs="Arial"/>
                <w:sz w:val="22"/>
                <w:szCs w:val="22"/>
              </w:rPr>
            </w:pPr>
          </w:p>
          <w:p w14:paraId="73476934" w14:textId="7BC440E3" w:rsidR="007D53A8" w:rsidRDefault="007D53A8" w:rsidP="009D29B0">
            <w:pPr>
              <w:pStyle w:val="Textkomentra"/>
              <w:jc w:val="both"/>
              <w:rPr>
                <w:rFonts w:cs="Arial"/>
                <w:sz w:val="22"/>
                <w:szCs w:val="22"/>
              </w:rPr>
            </w:pPr>
          </w:p>
          <w:p w14:paraId="32FA3A41" w14:textId="77777777" w:rsidR="007D53A8" w:rsidRPr="00434723" w:rsidRDefault="007D53A8" w:rsidP="009D29B0">
            <w:pPr>
              <w:pStyle w:val="Textkomentra"/>
              <w:jc w:val="both"/>
              <w:rPr>
                <w:rFonts w:cs="Arial"/>
                <w:sz w:val="22"/>
                <w:szCs w:val="22"/>
              </w:rPr>
            </w:pPr>
          </w:p>
          <w:p w14:paraId="656C1D48" w14:textId="77777777" w:rsidR="00EF4E67" w:rsidRPr="00434723" w:rsidRDefault="00EF4E67" w:rsidP="00EF4E67">
            <w:pPr>
              <w:pStyle w:val="NoIndent"/>
              <w:jc w:val="both"/>
              <w:rPr>
                <w:rFonts w:ascii="Arial" w:hAnsi="Arial" w:cs="Arial"/>
                <w:bCs/>
                <w:color w:val="auto"/>
                <w:szCs w:val="22"/>
                <w:lang w:val="sk-SK"/>
              </w:rPr>
            </w:pPr>
          </w:p>
          <w:p w14:paraId="7FAC4C9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Za prvým odsekom vložte :</w:t>
            </w:r>
          </w:p>
          <w:p w14:paraId="10040DBC" w14:textId="77777777" w:rsidR="00EF4E67" w:rsidRPr="00434723" w:rsidRDefault="00EF4E67" w:rsidP="00EF4E67">
            <w:pPr>
              <w:rPr>
                <w:rFonts w:cs="Arial"/>
                <w:szCs w:val="22"/>
                <w:lang w:val="sk-SK"/>
              </w:rPr>
            </w:pPr>
          </w:p>
          <w:p w14:paraId="068FB1F4" w14:textId="77777777" w:rsidR="00EF4E67" w:rsidRPr="00434723" w:rsidRDefault="00EF4E67" w:rsidP="00EF4E67">
            <w:pPr>
              <w:jc w:val="both"/>
              <w:rPr>
                <w:rFonts w:cs="Arial"/>
                <w:szCs w:val="22"/>
                <w:lang w:val="sk-SK"/>
              </w:rPr>
            </w:pPr>
            <w:r w:rsidRPr="00434723">
              <w:rPr>
                <w:rFonts w:cs="Arial"/>
                <w:szCs w:val="22"/>
                <w:lang w:val="sk-SK"/>
              </w:rPr>
              <w:t>“Stavebnotechnický dozor je povinný obdržať k vydaniu pokynu ku Zmene písomný súhlas Objednávateľa. Pokiaľ pokyn ku Zmene nebol písomne odsúhlasený Objednávateľom, Zhotoviteľ Zmenu nemôže vykonať.“</w:t>
            </w:r>
          </w:p>
          <w:p w14:paraId="51AA8A26" w14:textId="77777777" w:rsidR="00EF4E67" w:rsidRPr="00434723" w:rsidRDefault="00EF4E67" w:rsidP="00EF4E67">
            <w:pPr>
              <w:jc w:val="both"/>
              <w:rPr>
                <w:rFonts w:cs="Arial"/>
                <w:szCs w:val="22"/>
              </w:rPr>
            </w:pPr>
          </w:p>
          <w:p w14:paraId="1682A99A" w14:textId="77777777" w:rsidR="00EF4E67" w:rsidRPr="00434723" w:rsidRDefault="00EF4E67" w:rsidP="00EF4E67">
            <w:pPr>
              <w:jc w:val="both"/>
              <w:rPr>
                <w:rFonts w:cs="Arial"/>
                <w:szCs w:val="22"/>
              </w:rPr>
            </w:pPr>
          </w:p>
          <w:p w14:paraId="2DB12B99" w14:textId="77777777" w:rsidR="00EF4E67" w:rsidRPr="00434723" w:rsidRDefault="00EF4E67" w:rsidP="00EF4E67">
            <w:pPr>
              <w:jc w:val="both"/>
              <w:rPr>
                <w:rFonts w:cs="Arial"/>
                <w:szCs w:val="22"/>
                <w:lang w:val="sk-SK"/>
              </w:rPr>
            </w:pPr>
            <w:r w:rsidRPr="00434723">
              <w:rPr>
                <w:rFonts w:cs="Arial"/>
                <w:szCs w:val="22"/>
                <w:lang w:val="sk-SK"/>
              </w:rPr>
              <w:t>Na koniec Podčlánku vložte:</w:t>
            </w:r>
          </w:p>
          <w:p w14:paraId="00E25E55" w14:textId="77777777" w:rsidR="00EF4E67" w:rsidRPr="00434723" w:rsidRDefault="00EF4E67" w:rsidP="00EF4E67">
            <w:pPr>
              <w:jc w:val="both"/>
              <w:rPr>
                <w:rFonts w:cs="Arial"/>
                <w:szCs w:val="22"/>
                <w:lang w:val="sk-SK"/>
              </w:rPr>
            </w:pPr>
          </w:p>
          <w:p w14:paraId="07499CE1" w14:textId="77777777" w:rsidR="00EF4E67" w:rsidRPr="00434723" w:rsidRDefault="00EF4E67" w:rsidP="00EF4E67">
            <w:pPr>
              <w:jc w:val="both"/>
              <w:rPr>
                <w:rFonts w:cs="Arial"/>
                <w:szCs w:val="22"/>
                <w:lang w:val="sk-SK"/>
              </w:rPr>
            </w:pPr>
            <w:r w:rsidRPr="00434723">
              <w:rPr>
                <w:rFonts w:cs="Arial"/>
                <w:szCs w:val="22"/>
                <w:lang w:val="sk-SK"/>
              </w:rPr>
              <w:t>„Zmluvné strany sú povinné postupovať v súlade s platným znením Zákona o verejnom obstarávaní a postupovať v prípade Zmien v súlade s týmto zákonom. Zhotoviteľ sa zaväzuje poskytnúť všetku nevyhnutnú súčinnosť za účelom naplnenia požiadaviek Zákona o verejnom obstarávaní.“</w:t>
            </w:r>
          </w:p>
          <w:p w14:paraId="2E14077B" w14:textId="77777777" w:rsidR="00EF4E67" w:rsidRPr="00434723" w:rsidRDefault="00EF4E67" w:rsidP="00EF4E67">
            <w:pPr>
              <w:jc w:val="both"/>
              <w:rPr>
                <w:rFonts w:cs="Arial"/>
                <w:bCs/>
                <w:szCs w:val="22"/>
                <w:lang w:val="sk-SK"/>
              </w:rPr>
            </w:pPr>
          </w:p>
        </w:tc>
      </w:tr>
      <w:tr w:rsidR="00EF4E67" w:rsidRPr="00434723" w14:paraId="162AA26C" w14:textId="77777777" w:rsidTr="009B6A56">
        <w:trPr>
          <w:trHeight w:val="954"/>
        </w:trPr>
        <w:tc>
          <w:tcPr>
            <w:tcW w:w="1418" w:type="dxa"/>
          </w:tcPr>
          <w:p w14:paraId="49BDC12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FA85B5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13.2</w:t>
            </w:r>
          </w:p>
        </w:tc>
        <w:tc>
          <w:tcPr>
            <w:tcW w:w="2410" w:type="dxa"/>
          </w:tcPr>
          <w:p w14:paraId="48C53F2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szCs w:val="22"/>
                <w:lang w:val="sk-SK"/>
              </w:rPr>
              <w:t>Zlepšovací návrh</w:t>
            </w:r>
          </w:p>
        </w:tc>
        <w:tc>
          <w:tcPr>
            <w:tcW w:w="5811" w:type="dxa"/>
          </w:tcPr>
          <w:p w14:paraId="52154CA8"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Tento podčlánok sa neuplatňuje.</w:t>
            </w:r>
          </w:p>
        </w:tc>
      </w:tr>
      <w:tr w:rsidR="00EF4E67" w:rsidRPr="00434723" w14:paraId="0101128B" w14:textId="77777777" w:rsidTr="009B6A56">
        <w:trPr>
          <w:trHeight w:val="670"/>
        </w:trPr>
        <w:tc>
          <w:tcPr>
            <w:tcW w:w="1418" w:type="dxa"/>
          </w:tcPr>
          <w:p w14:paraId="7CA5D77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014795A0" w14:textId="77777777" w:rsidR="00EF4E67" w:rsidRPr="00434723" w:rsidRDefault="00EF4E67" w:rsidP="00EF4E67">
            <w:pPr>
              <w:rPr>
                <w:rFonts w:cs="Arial"/>
                <w:b/>
                <w:szCs w:val="22"/>
              </w:rPr>
            </w:pPr>
            <w:r w:rsidRPr="00434723">
              <w:rPr>
                <w:rFonts w:cs="Arial"/>
                <w:b/>
                <w:szCs w:val="22"/>
              </w:rPr>
              <w:t>13.3</w:t>
            </w:r>
          </w:p>
        </w:tc>
        <w:tc>
          <w:tcPr>
            <w:tcW w:w="2410" w:type="dxa"/>
          </w:tcPr>
          <w:p w14:paraId="3243C0D1" w14:textId="77777777" w:rsidR="00EF4E67" w:rsidRPr="00434723" w:rsidRDefault="00EF4E67" w:rsidP="00EF4E67">
            <w:pPr>
              <w:rPr>
                <w:rFonts w:cs="Arial"/>
                <w:b/>
                <w:szCs w:val="22"/>
                <w:lang w:val="sk-SK"/>
              </w:rPr>
            </w:pPr>
            <w:r w:rsidRPr="00434723">
              <w:rPr>
                <w:rFonts w:cs="Arial"/>
                <w:b/>
                <w:szCs w:val="22"/>
                <w:lang w:val="sk-SK"/>
              </w:rPr>
              <w:t>Postup pri Zmenách</w:t>
            </w:r>
          </w:p>
        </w:tc>
        <w:tc>
          <w:tcPr>
            <w:tcW w:w="5811" w:type="dxa"/>
          </w:tcPr>
          <w:p w14:paraId="6C48D36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V prvej vete prvého odseku tohto podčlánku za slovom „v písomnej forme“ vložte text „a v elektronickej forme </w:t>
            </w:r>
            <w:r w:rsidRPr="00434723">
              <w:rPr>
                <w:rFonts w:ascii="Arial" w:hAnsi="Arial" w:cs="Arial"/>
                <w:color w:val="auto"/>
                <w:szCs w:val="22"/>
                <w:lang w:val="sk-SK"/>
              </w:rPr>
              <w:t xml:space="preserve">na CD/DVD nosiči v zmysle dátového predpisu NDS uvedeného na stránke </w:t>
            </w:r>
            <w:hyperlink r:id="rId14" w:history="1">
              <w:r w:rsidRPr="00434723">
                <w:rPr>
                  <w:rStyle w:val="Hypertextovprepojenie"/>
                  <w:rFonts w:ascii="Arial" w:hAnsi="Arial" w:cs="Arial"/>
                  <w:color w:val="auto"/>
                  <w:szCs w:val="22"/>
                  <w:lang w:val="sk-SK"/>
                </w:rPr>
                <w:t>www.ndsas.sk</w:t>
              </w:r>
            </w:hyperlink>
            <w:r w:rsidRPr="00434723">
              <w:rPr>
                <w:rFonts w:ascii="Arial" w:hAnsi="Arial" w:cs="Arial"/>
                <w:color w:val="auto"/>
                <w:szCs w:val="22"/>
                <w:lang w:val="sk-SK"/>
              </w:rPr>
              <w:t xml:space="preserve"> a  vo forme podľa požiadaviek Objednávateľa a Stavebnotechnického dozoru.</w:t>
            </w:r>
            <w:r w:rsidRPr="00434723">
              <w:rPr>
                <w:rFonts w:ascii="Arial" w:hAnsi="Arial" w:cs="Arial"/>
                <w:szCs w:val="22"/>
                <w:lang w:val="sk-SK"/>
              </w:rPr>
              <w:t>“</w:t>
            </w:r>
          </w:p>
          <w:p w14:paraId="40E36568" w14:textId="77777777" w:rsidR="00EF4E67" w:rsidRPr="00CC2B41" w:rsidRDefault="00EF4E67" w:rsidP="00EF4E67">
            <w:pPr>
              <w:rPr>
                <w:lang w:val="sk-SK"/>
              </w:rPr>
            </w:pPr>
          </w:p>
          <w:p w14:paraId="6EB62B8F" w14:textId="77777777" w:rsidR="00EF4E67" w:rsidRPr="00434723" w:rsidRDefault="00EF4E67" w:rsidP="00EF4E67">
            <w:pPr>
              <w:pStyle w:val="NoIndent"/>
              <w:jc w:val="both"/>
              <w:rPr>
                <w:rFonts w:ascii="Arial" w:hAnsi="Arial" w:cs="Arial"/>
                <w:szCs w:val="22"/>
                <w:lang w:val="pl-PL"/>
              </w:rPr>
            </w:pPr>
            <w:r w:rsidRPr="00434723">
              <w:rPr>
                <w:rFonts w:ascii="Arial" w:hAnsi="Arial" w:cs="Arial"/>
                <w:szCs w:val="22"/>
                <w:lang w:val="pl-PL"/>
              </w:rPr>
              <w:t>Za prvú vetu druhého odseku vložte:</w:t>
            </w:r>
          </w:p>
          <w:p w14:paraId="5DB1F28D" w14:textId="77777777" w:rsidR="00EF4E67" w:rsidRPr="00434723" w:rsidRDefault="00EF4E67" w:rsidP="00EF4E67">
            <w:pPr>
              <w:rPr>
                <w:rFonts w:cs="Arial"/>
                <w:szCs w:val="22"/>
                <w:lang w:val="pl-PL"/>
              </w:rPr>
            </w:pPr>
          </w:p>
          <w:p w14:paraId="0EB2F0C1" w14:textId="77777777" w:rsidR="00EF4E67" w:rsidRPr="00434723" w:rsidRDefault="00EF4E67" w:rsidP="00EF4E67">
            <w:pPr>
              <w:jc w:val="both"/>
              <w:rPr>
                <w:rFonts w:cs="Arial"/>
                <w:szCs w:val="22"/>
                <w:lang w:val="pl-PL"/>
              </w:rPr>
            </w:pPr>
            <w:r w:rsidRPr="00434723">
              <w:rPr>
                <w:rFonts w:cs="Arial"/>
                <w:szCs w:val="22"/>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r w:rsidRPr="00053658">
              <w:rPr>
                <w:rFonts w:cs="Arial"/>
                <w:szCs w:val="22"/>
                <w:lang w:val="pl-PL"/>
              </w:rPr>
              <w:t>.“</w:t>
            </w:r>
          </w:p>
          <w:p w14:paraId="01CAD450" w14:textId="77777777" w:rsidR="00EF4E67" w:rsidRPr="00434723" w:rsidRDefault="00EF4E67" w:rsidP="00EF4E67">
            <w:pPr>
              <w:jc w:val="both"/>
              <w:rPr>
                <w:rFonts w:cs="Arial"/>
                <w:szCs w:val="22"/>
                <w:lang w:val="pl-PL"/>
              </w:rPr>
            </w:pPr>
          </w:p>
          <w:p w14:paraId="5D3FBD61" w14:textId="77777777" w:rsidR="00EF4E67" w:rsidRPr="00434723" w:rsidRDefault="00EF4E67" w:rsidP="00EF4E67">
            <w:pPr>
              <w:rPr>
                <w:rFonts w:cs="Arial"/>
                <w:szCs w:val="22"/>
              </w:rPr>
            </w:pPr>
            <w:r w:rsidRPr="00434723">
              <w:rPr>
                <w:rFonts w:cs="Arial"/>
                <w:szCs w:val="22"/>
              </w:rPr>
              <w:t>Na koniec tohto podčlánku vložte nasledovný text:</w:t>
            </w:r>
          </w:p>
          <w:p w14:paraId="7151148B" w14:textId="77777777" w:rsidR="00EF4E67" w:rsidRPr="00434723" w:rsidRDefault="00EF4E67" w:rsidP="00EF4E67">
            <w:pPr>
              <w:rPr>
                <w:rFonts w:cs="Arial"/>
                <w:szCs w:val="22"/>
              </w:rPr>
            </w:pPr>
          </w:p>
          <w:p w14:paraId="4E8E1553" w14:textId="77777777" w:rsidR="00EF4E67" w:rsidRPr="00434723" w:rsidRDefault="00EF4E67" w:rsidP="00EF4E67">
            <w:pPr>
              <w:jc w:val="both"/>
              <w:rPr>
                <w:rFonts w:cs="Arial"/>
                <w:szCs w:val="22"/>
              </w:rPr>
            </w:pPr>
            <w:r w:rsidRPr="00434723">
              <w:rPr>
                <w:rFonts w:cs="Arial"/>
                <w:szCs w:val="22"/>
              </w:rPr>
              <w:t>„V prípade, ak navrhovaná Zmena má vplyv na Harmonogram prác podľa podčlánku 8.3 (</w:t>
            </w:r>
            <w:r w:rsidRPr="00434723">
              <w:rPr>
                <w:rFonts w:cs="Arial"/>
                <w:i/>
                <w:szCs w:val="22"/>
              </w:rPr>
              <w:t>Harmonogram prác</w:t>
            </w:r>
            <w:r w:rsidRPr="00434723">
              <w:rPr>
                <w:rFonts w:cs="Arial"/>
                <w:szCs w:val="22"/>
              </w:rPr>
              <w:t>), vydaním pokynu na Zmenu Stavebným dozorom bude účinná zmena Harmonogramu prác a takto revidovaný Harmonogram prác je pre plnenie Zhotoviteľa podľa Zmluvy záväzný.</w:t>
            </w:r>
          </w:p>
          <w:p w14:paraId="3BD502AB" w14:textId="77777777" w:rsidR="00EF4E67" w:rsidRPr="00434723" w:rsidRDefault="00EF4E67" w:rsidP="00EF4E67">
            <w:pPr>
              <w:jc w:val="both"/>
              <w:rPr>
                <w:rFonts w:cs="Arial"/>
                <w:szCs w:val="22"/>
              </w:rPr>
            </w:pPr>
          </w:p>
          <w:p w14:paraId="75D43B13" w14:textId="729FAEFD" w:rsidR="00EF4E67" w:rsidRPr="007008A6" w:rsidRDefault="00EF4E67" w:rsidP="00EF4E67">
            <w:pPr>
              <w:jc w:val="both"/>
              <w:rPr>
                <w:rFonts w:cs="Arial"/>
                <w:szCs w:val="22"/>
                <w:lang w:val="pl-PL"/>
              </w:rPr>
            </w:pPr>
            <w:r w:rsidRPr="00434723">
              <w:rPr>
                <w:rFonts w:cs="Arial"/>
                <w:szCs w:val="22"/>
              </w:rPr>
              <w:t xml:space="preserve"> V prípade, ak Zhotoviteľovi vzniká v dôsledku Zmeny a v súlade s ostatnými ustanoveniami Zmluvy nárok na Platby, uvedený nárok Zhotoviteľa na Platby vzniká najskôr schválením Zmeny Stavebným dozorom, alebo vydaním pokynu na Zmenu Stavebným dozorom</w:t>
            </w:r>
            <w:r w:rsidR="00DF07C2">
              <w:rPr>
                <w:rFonts w:cs="Arial"/>
                <w:szCs w:val="22"/>
              </w:rPr>
              <w:t xml:space="preserve"> </w:t>
            </w:r>
            <w:r w:rsidR="00DF07C2" w:rsidRPr="0076659C">
              <w:rPr>
                <w:rFonts w:cs="Arial"/>
                <w:szCs w:val="22"/>
                <w:lang w:val="sk-SK"/>
              </w:rPr>
              <w:t>a za podmienky predchádzajúceho vydania a zverejnenia v Centrálnom registri zmlúv</w:t>
            </w:r>
            <w:r w:rsidR="00DF07C2" w:rsidRPr="00434723">
              <w:rPr>
                <w:rFonts w:cs="Arial"/>
                <w:szCs w:val="22"/>
              </w:rPr>
              <w:t>.</w:t>
            </w:r>
            <w:r w:rsidRPr="00434723">
              <w:rPr>
                <w:rFonts w:cs="Arial"/>
                <w:szCs w:val="22"/>
              </w:rPr>
              <w:t>.</w:t>
            </w:r>
          </w:p>
          <w:p w14:paraId="69EB49C0" w14:textId="77777777" w:rsidR="00EF4E67" w:rsidRPr="00434723" w:rsidRDefault="00EF4E67" w:rsidP="00EF4E67">
            <w:pPr>
              <w:jc w:val="both"/>
              <w:rPr>
                <w:rFonts w:cs="Arial"/>
                <w:szCs w:val="22"/>
                <w:lang w:val="sk-SK"/>
              </w:rPr>
            </w:pPr>
          </w:p>
          <w:p w14:paraId="027942B7" w14:textId="77777777" w:rsidR="00EF4E67" w:rsidRPr="00434723" w:rsidRDefault="00EF4E67" w:rsidP="00EF4E67">
            <w:pPr>
              <w:ind w:left="35"/>
              <w:jc w:val="both"/>
              <w:rPr>
                <w:rFonts w:cs="Arial"/>
                <w:szCs w:val="22"/>
                <w:lang w:val="sk-SK"/>
              </w:rPr>
            </w:pPr>
          </w:p>
        </w:tc>
      </w:tr>
      <w:tr w:rsidR="00EF4E67" w:rsidRPr="00434723" w14:paraId="27B09009" w14:textId="77777777" w:rsidTr="009B6A56">
        <w:trPr>
          <w:trHeight w:val="879"/>
        </w:trPr>
        <w:tc>
          <w:tcPr>
            <w:tcW w:w="1418" w:type="dxa"/>
          </w:tcPr>
          <w:p w14:paraId="21310A7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6BF30E" w14:textId="77777777" w:rsidR="00EF4E67" w:rsidRPr="00434723" w:rsidRDefault="00EF4E67" w:rsidP="00EF4E67">
            <w:pPr>
              <w:rPr>
                <w:rFonts w:cs="Arial"/>
                <w:b/>
                <w:szCs w:val="22"/>
              </w:rPr>
            </w:pPr>
            <w:r w:rsidRPr="00434723">
              <w:rPr>
                <w:rFonts w:cs="Arial"/>
                <w:b/>
                <w:szCs w:val="22"/>
              </w:rPr>
              <w:t xml:space="preserve">13.8 </w:t>
            </w:r>
          </w:p>
        </w:tc>
        <w:tc>
          <w:tcPr>
            <w:tcW w:w="2410" w:type="dxa"/>
          </w:tcPr>
          <w:p w14:paraId="5558601A" w14:textId="77777777" w:rsidR="00EF4E67" w:rsidRPr="00434723" w:rsidRDefault="00EF4E67" w:rsidP="00EF4E67">
            <w:pPr>
              <w:rPr>
                <w:rFonts w:cs="Arial"/>
                <w:b/>
                <w:szCs w:val="22"/>
                <w:lang w:val="sk-SK"/>
              </w:rPr>
            </w:pPr>
            <w:r w:rsidRPr="00434723">
              <w:rPr>
                <w:rFonts w:cs="Arial"/>
                <w:b/>
                <w:szCs w:val="22"/>
                <w:lang w:val="sk-SK"/>
              </w:rPr>
              <w:t>Úpravy v dôsledku zmien Nákladov</w:t>
            </w:r>
          </w:p>
          <w:p w14:paraId="3A6B98FE" w14:textId="77777777" w:rsidR="00EF4E67" w:rsidRPr="00434723" w:rsidRDefault="00EF4E67" w:rsidP="00EF4E67">
            <w:pPr>
              <w:rPr>
                <w:rFonts w:cs="Arial"/>
                <w:b/>
                <w:szCs w:val="22"/>
              </w:rPr>
            </w:pPr>
          </w:p>
        </w:tc>
        <w:tc>
          <w:tcPr>
            <w:tcW w:w="5811" w:type="dxa"/>
          </w:tcPr>
          <w:p w14:paraId="4CD9100E" w14:textId="77777777" w:rsidR="00EF4E67" w:rsidRDefault="00EF4E67" w:rsidP="00EF4E67">
            <w:pPr>
              <w:shd w:val="clear" w:color="auto" w:fill="FFFFFF"/>
              <w:jc w:val="both"/>
              <w:rPr>
                <w:rFonts w:cs="Arial"/>
                <w:szCs w:val="22"/>
              </w:rPr>
            </w:pPr>
            <w:r w:rsidRPr="00434723">
              <w:rPr>
                <w:rFonts w:cs="Arial"/>
                <w:szCs w:val="22"/>
              </w:rPr>
              <w:t>Zrušte pôvodný text podčlánku a nahraďte ho nasledovným textom:</w:t>
            </w:r>
          </w:p>
          <w:p w14:paraId="3E49C360" w14:textId="77777777" w:rsidR="00EF4E67" w:rsidRPr="00434723" w:rsidRDefault="00EF4E67" w:rsidP="00EF4E67">
            <w:pPr>
              <w:shd w:val="clear" w:color="auto" w:fill="FFFFFF"/>
              <w:jc w:val="both"/>
              <w:rPr>
                <w:rFonts w:cs="Arial"/>
                <w:szCs w:val="22"/>
              </w:rPr>
            </w:pPr>
          </w:p>
          <w:p w14:paraId="2ED90EFF" w14:textId="77777777" w:rsidR="00EF4E67" w:rsidRPr="00434723" w:rsidRDefault="00EF4E67" w:rsidP="00EF4E67">
            <w:pPr>
              <w:shd w:val="clear" w:color="auto" w:fill="FFFFFF"/>
              <w:jc w:val="both"/>
              <w:rPr>
                <w:rFonts w:cs="Arial"/>
                <w:spacing w:val="-1"/>
                <w:szCs w:val="22"/>
              </w:rPr>
            </w:pPr>
            <w:r w:rsidRPr="00434723">
              <w:rPr>
                <w:rFonts w:cs="Arial"/>
                <w:szCs w:val="22"/>
              </w:rPr>
              <w:t xml:space="preserve">V tomto podčlánku "Tabuľka údajov o úpravách" znamená doplnenú tabuľku </w:t>
            </w:r>
            <w:r w:rsidRPr="00434723">
              <w:rPr>
                <w:rFonts w:cs="Arial"/>
                <w:spacing w:val="-1"/>
                <w:szCs w:val="22"/>
              </w:rPr>
              <w:t xml:space="preserve">údajov o úpravách obsiahnutú v Prílohe k ponuke. </w:t>
            </w:r>
          </w:p>
          <w:p w14:paraId="58210D4C" w14:textId="77777777" w:rsidR="00EF4E67" w:rsidRPr="00434723" w:rsidRDefault="00EF4E67" w:rsidP="00EF4E67">
            <w:pPr>
              <w:shd w:val="clear" w:color="auto" w:fill="FFFFFF"/>
              <w:jc w:val="both"/>
              <w:rPr>
                <w:rFonts w:cs="Arial"/>
                <w:szCs w:val="22"/>
              </w:rPr>
            </w:pPr>
          </w:p>
          <w:p w14:paraId="07081373" w14:textId="77777777" w:rsidR="009D29B0" w:rsidRPr="009D29B0" w:rsidRDefault="009D29B0" w:rsidP="009D29B0">
            <w:pPr>
              <w:jc w:val="both"/>
              <w:rPr>
                <w:rFonts w:cs="Arial"/>
                <w:szCs w:val="22"/>
              </w:rPr>
            </w:pPr>
            <w:r w:rsidRPr="009D29B0">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841310">
              <w:t xml:space="preserve">vzorca stanoveného </w:t>
            </w:r>
            <w:r w:rsidRPr="009D29B0">
              <w:rPr>
                <w:rFonts w:cs="Arial"/>
                <w:szCs w:val="22"/>
              </w:rPr>
              <w:t>v tomto podčlánku (v zmysle Metodického pokynu Ministerstva dopravy a výstavby SR č. 19/2022). Všetky Všeobecné položky (označené pod kódom položky 45.00.00) sa vo fakturácii neupravujú</w:t>
            </w:r>
            <w:r w:rsidRPr="00841310">
              <w:t xml:space="preserve">. </w:t>
            </w:r>
          </w:p>
          <w:p w14:paraId="5BDED966" w14:textId="77777777" w:rsidR="009D29B0" w:rsidRPr="009D29B0" w:rsidRDefault="009D29B0" w:rsidP="009D29B0">
            <w:pPr>
              <w:jc w:val="both"/>
              <w:rPr>
                <w:rFonts w:cs="Arial"/>
                <w:szCs w:val="22"/>
              </w:rPr>
            </w:pPr>
          </w:p>
          <w:p w14:paraId="0F4707DB" w14:textId="77777777" w:rsidR="009D29B0" w:rsidRPr="009D29B0" w:rsidRDefault="009D29B0" w:rsidP="009D29B0">
            <w:pPr>
              <w:jc w:val="both"/>
              <w:rPr>
                <w:rFonts w:cs="Arial"/>
                <w:szCs w:val="22"/>
              </w:rPr>
            </w:pPr>
            <w:r w:rsidRPr="009D29B0">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w:t>
            </w:r>
            <w:r w:rsidRPr="009D29B0">
              <w:rPr>
                <w:rFonts w:cs="Arial"/>
                <w:szCs w:val="22"/>
              </w:rPr>
              <w:lastRenderedPageBreak/>
              <w:t>podľa nižšie uvedeného vzorca. Vzorec bude mať nasledujúcu podobu:</w:t>
            </w:r>
          </w:p>
          <w:p w14:paraId="33052251" w14:textId="77777777" w:rsidR="009D29B0" w:rsidRPr="009D29B0" w:rsidRDefault="009D29B0" w:rsidP="009D29B0">
            <w:pPr>
              <w:jc w:val="both"/>
              <w:rPr>
                <w:rFonts w:cs="Arial"/>
                <w:szCs w:val="22"/>
              </w:rPr>
            </w:pPr>
          </w:p>
          <w:p w14:paraId="67025B62" w14:textId="77777777" w:rsidR="009D29B0" w:rsidRPr="009D29B0" w:rsidRDefault="009D29B0" w:rsidP="009D29B0">
            <w:pPr>
              <w:jc w:val="both"/>
              <w:rPr>
                <w:rFonts w:cs="Arial"/>
                <w:szCs w:val="22"/>
              </w:rPr>
            </w:pPr>
            <w:r w:rsidRPr="009D29B0">
              <w:rPr>
                <w:rFonts w:cs="Arial"/>
                <w:szCs w:val="22"/>
              </w:rPr>
              <w:t>Pt = 0,1 + 0,2 (HICPt/HICPto) + 0,08 (Dt/Dto) + 0,62 (CMIt/CMIto)</w:t>
            </w:r>
          </w:p>
          <w:p w14:paraId="6078B643" w14:textId="77777777" w:rsidR="009D29B0" w:rsidRPr="009D29B0" w:rsidRDefault="009D29B0" w:rsidP="009D29B0">
            <w:pPr>
              <w:jc w:val="both"/>
              <w:rPr>
                <w:rFonts w:cs="Arial"/>
                <w:szCs w:val="22"/>
              </w:rPr>
            </w:pPr>
          </w:p>
          <w:p w14:paraId="11F50541" w14:textId="77777777" w:rsidR="009D29B0" w:rsidRPr="009D29B0" w:rsidRDefault="009D29B0" w:rsidP="00EB17D8">
            <w:pPr>
              <w:ind w:left="1022" w:hanging="993"/>
              <w:jc w:val="both"/>
              <w:rPr>
                <w:rFonts w:cs="Arial"/>
                <w:szCs w:val="22"/>
              </w:rPr>
            </w:pPr>
            <w:r w:rsidRPr="009D29B0">
              <w:rPr>
                <w:rFonts w:cs="Arial"/>
                <w:szCs w:val="22"/>
              </w:rPr>
              <w:t>Pt –</w:t>
            </w:r>
            <w:r w:rsidRPr="009D29B0">
              <w:rPr>
                <w:rFonts w:cs="Arial"/>
                <w:szCs w:val="22"/>
              </w:rPr>
              <w:tab/>
              <w:t>násobiteľ úpravy (koeficient zmeny), ktorý bude použitý pre odhadnutú zmluvnú hodnotu vykonanú za obdobie „t“, pričom týmto obdobím je kvartál. Hodnota násobiteľa úpravy sa zaokrúhľuje matematicky na 3 desatinné miesta</w:t>
            </w:r>
          </w:p>
          <w:p w14:paraId="7FD74B14" w14:textId="77777777" w:rsidR="009D29B0" w:rsidRPr="009D29B0" w:rsidRDefault="009D29B0" w:rsidP="00EB17D8">
            <w:pPr>
              <w:ind w:left="1022" w:hanging="993"/>
              <w:jc w:val="both"/>
              <w:rPr>
                <w:rFonts w:cs="Arial"/>
                <w:szCs w:val="22"/>
              </w:rPr>
            </w:pPr>
            <w:r w:rsidRPr="009D29B0">
              <w:rPr>
                <w:rFonts w:cs="Arial"/>
                <w:szCs w:val="22"/>
              </w:rPr>
              <w:t>t –</w:t>
            </w:r>
            <w:r w:rsidRPr="009D29B0">
              <w:rPr>
                <w:rFonts w:cs="Arial"/>
                <w:szCs w:val="22"/>
              </w:rPr>
              <w:tab/>
              <w:t>ukončený kvartál (koncový) je rozhodujúce obdobie, za ktoré uchádzač uplatňuje indexáciu</w:t>
            </w:r>
          </w:p>
          <w:p w14:paraId="01682E83" w14:textId="77777777" w:rsidR="009D29B0" w:rsidRPr="009D29B0" w:rsidRDefault="009D29B0" w:rsidP="00EB17D8">
            <w:pPr>
              <w:ind w:left="1022" w:hanging="993"/>
              <w:jc w:val="both"/>
              <w:rPr>
                <w:rFonts w:cs="Arial"/>
                <w:szCs w:val="22"/>
              </w:rPr>
            </w:pPr>
            <w:r w:rsidRPr="009D29B0">
              <w:rPr>
                <w:rFonts w:cs="Arial"/>
                <w:szCs w:val="22"/>
              </w:rPr>
              <w:t>to –</w:t>
            </w:r>
            <w:r w:rsidRPr="009D29B0">
              <w:rPr>
                <w:rFonts w:cs="Arial"/>
                <w:szCs w:val="22"/>
              </w:rPr>
              <w:tab/>
              <w:t>referenčné obdobie, kvartál do ktorého spadá kalendárny deň, v ktorý uplynula lehota na predkladanie ponúk do súťaže na zhotovenie stavby</w:t>
            </w:r>
          </w:p>
          <w:p w14:paraId="14CD0EF7" w14:textId="77777777" w:rsidR="009D29B0" w:rsidRPr="009D29B0" w:rsidRDefault="009D29B0" w:rsidP="00EB17D8">
            <w:pPr>
              <w:ind w:left="1022" w:hanging="993"/>
              <w:jc w:val="both"/>
              <w:rPr>
                <w:rFonts w:cs="Arial"/>
                <w:szCs w:val="22"/>
              </w:rPr>
            </w:pPr>
            <w:r w:rsidRPr="009D29B0">
              <w:rPr>
                <w:rFonts w:cs="Arial"/>
                <w:szCs w:val="22"/>
              </w:rPr>
              <w:t>0,1 –</w:t>
            </w:r>
            <w:r w:rsidRPr="009D29B0">
              <w:rPr>
                <w:rFonts w:cs="Arial"/>
                <w:szCs w:val="22"/>
              </w:rPr>
              <w:tab/>
              <w:t>pevný koeficient 10%, ktorý reprezentuje časť nákladov na stavebné činnosti a stavby, ktoré nepodliehajú indexácií</w:t>
            </w:r>
          </w:p>
          <w:p w14:paraId="19C3D620" w14:textId="77777777" w:rsidR="009D29B0" w:rsidRPr="009D29B0" w:rsidRDefault="009D29B0" w:rsidP="00EB17D8">
            <w:pPr>
              <w:ind w:left="1022" w:hanging="993"/>
              <w:jc w:val="both"/>
              <w:rPr>
                <w:rFonts w:cs="Arial"/>
                <w:szCs w:val="22"/>
              </w:rPr>
            </w:pPr>
            <w:r w:rsidRPr="009D29B0">
              <w:rPr>
                <w:rFonts w:cs="Arial"/>
                <w:szCs w:val="22"/>
              </w:rPr>
              <w:t>0,2 –</w:t>
            </w:r>
            <w:r w:rsidRPr="009D29B0">
              <w:rPr>
                <w:rFonts w:cs="Arial"/>
                <w:szCs w:val="22"/>
              </w:rPr>
              <w:tab/>
              <w:t xml:space="preserve">koeficient 20%, ktorý predstavuje časť nákladov za realizované stavebné činnosti a stavby, ktoré podliehajú inedxácii a reprezentuje zmenu osobných nákladov, resp. nákladov na pracovnú silu </w:t>
            </w:r>
          </w:p>
          <w:p w14:paraId="08FA580B" w14:textId="77777777" w:rsidR="009D29B0" w:rsidRPr="009D29B0" w:rsidRDefault="009D29B0" w:rsidP="00EB17D8">
            <w:pPr>
              <w:ind w:left="1022" w:hanging="993"/>
              <w:jc w:val="both"/>
              <w:rPr>
                <w:rFonts w:cs="Arial"/>
                <w:szCs w:val="22"/>
              </w:rPr>
            </w:pPr>
            <w:r w:rsidRPr="009D29B0">
              <w:rPr>
                <w:rFonts w:cs="Arial"/>
                <w:szCs w:val="22"/>
              </w:rPr>
              <w:t xml:space="preserve">HICP – </w:t>
            </w:r>
            <w:r w:rsidRPr="009D29B0">
              <w:rPr>
                <w:rFonts w:cs="Arial"/>
                <w:szCs w:val="22"/>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www.statistics.sk </w:t>
            </w:r>
          </w:p>
          <w:p w14:paraId="071041A1" w14:textId="77777777" w:rsidR="009D29B0" w:rsidRPr="009D29B0" w:rsidRDefault="009D29B0" w:rsidP="00EB17D8">
            <w:pPr>
              <w:ind w:left="1022" w:hanging="993"/>
              <w:jc w:val="both"/>
              <w:rPr>
                <w:rFonts w:cs="Arial"/>
                <w:szCs w:val="22"/>
              </w:rPr>
            </w:pPr>
            <w:r w:rsidRPr="009D29B0">
              <w:rPr>
                <w:rFonts w:cs="Arial"/>
                <w:szCs w:val="22"/>
              </w:rPr>
              <w:t xml:space="preserve">HICPt – </w:t>
            </w:r>
            <w:r w:rsidRPr="009D29B0">
              <w:rPr>
                <w:rFonts w:cs="Arial"/>
                <w:szCs w:val="22"/>
              </w:rPr>
              <w:tab/>
              <w:t>hodnota ukazovateľa Harmonizované indexy spotrebiteľských cien (priemer roka 2015=100) – mesačne [sp0017ms] – Spotrebiteľské ceny úhrnom – prepočítaná za kvartál, v období „</w:t>
            </w:r>
            <w:r w:rsidRPr="009D29B0">
              <w:rPr>
                <w:rFonts w:ascii="Cambria Math" w:hAnsi="Cambria Math" w:cs="Cambria Math"/>
                <w:szCs w:val="22"/>
              </w:rPr>
              <w:t>𝒕</w:t>
            </w:r>
            <w:r w:rsidRPr="009D29B0">
              <w:rPr>
                <w:rFonts w:cs="Arial"/>
                <w:szCs w:val="22"/>
              </w:rPr>
              <w:t>“</w:t>
            </w:r>
          </w:p>
          <w:p w14:paraId="15B26BFC" w14:textId="77777777" w:rsidR="009D29B0" w:rsidRPr="009D29B0" w:rsidRDefault="009D29B0" w:rsidP="00EB17D8">
            <w:pPr>
              <w:ind w:left="1022" w:hanging="993"/>
              <w:jc w:val="both"/>
              <w:rPr>
                <w:rFonts w:cs="Arial"/>
                <w:szCs w:val="22"/>
              </w:rPr>
            </w:pPr>
            <w:r w:rsidRPr="009D29B0">
              <w:rPr>
                <w:rFonts w:cs="Arial"/>
                <w:szCs w:val="22"/>
              </w:rPr>
              <w:t xml:space="preserve">HICPto – </w:t>
            </w:r>
            <w:r w:rsidRPr="009D29B0">
              <w:rPr>
                <w:rFonts w:cs="Arial"/>
                <w:szCs w:val="22"/>
              </w:rPr>
              <w:tab/>
              <w:t>hodnota ukazovateľa Harmonizované indexy spotrebiteľských cien (priemer roka 2015=100) – mesačne [sp0017ms] – Spotrebiteľské ceny úhrnom– za referenčné obdobie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78E55E00" w14:textId="77777777" w:rsidR="009D29B0" w:rsidRPr="009D29B0" w:rsidRDefault="009D29B0" w:rsidP="00EB17D8">
            <w:pPr>
              <w:ind w:left="1022" w:hanging="993"/>
              <w:jc w:val="both"/>
              <w:rPr>
                <w:rFonts w:cs="Arial"/>
                <w:szCs w:val="22"/>
              </w:rPr>
            </w:pPr>
            <w:r w:rsidRPr="009D29B0">
              <w:rPr>
                <w:rFonts w:cs="Arial"/>
                <w:szCs w:val="22"/>
              </w:rPr>
              <w:t>0,08 –</w:t>
            </w:r>
            <w:r w:rsidRPr="009D29B0">
              <w:rPr>
                <w:rFonts w:cs="Arial"/>
                <w:szCs w:val="22"/>
              </w:rPr>
              <w:tab/>
              <w:t>koeficient 8%, ktorý predstavuje časť nákladov za realizované stavebné činnosti a stavby, ktoré podliehajú cenovej úprave a reprezentuje zmenu cien pohonných hmôt (motorovej nafty)</w:t>
            </w:r>
          </w:p>
          <w:p w14:paraId="12541815" w14:textId="77777777" w:rsidR="009D29B0" w:rsidRPr="009D29B0" w:rsidRDefault="009D29B0" w:rsidP="00EB17D8">
            <w:pPr>
              <w:ind w:left="1022" w:hanging="993"/>
              <w:jc w:val="both"/>
              <w:rPr>
                <w:rFonts w:cs="Arial"/>
                <w:szCs w:val="22"/>
              </w:rPr>
            </w:pPr>
            <w:r w:rsidRPr="009D29B0">
              <w:rPr>
                <w:rFonts w:cs="Arial"/>
                <w:szCs w:val="22"/>
              </w:rPr>
              <w:t xml:space="preserve">D – </w:t>
            </w:r>
            <w:r w:rsidRPr="009D29B0">
              <w:rPr>
                <w:rFonts w:cs="Arial"/>
                <w:szCs w:val="22"/>
              </w:rPr>
              <w:tab/>
              <w:t xml:space="preserve">ukazovateľ Priemerné ceny pohonných látok v SR (Motorová nafta) – mesačne [sp0202ms] prepočítaný za kvartál, publikovaný Štatistickým úradom SR na jeho internetovej stránke www.statistics.sk   </w:t>
            </w:r>
          </w:p>
          <w:p w14:paraId="3F2C930E" w14:textId="77777777" w:rsidR="009D29B0" w:rsidRPr="009D29B0" w:rsidRDefault="009D29B0" w:rsidP="00EB17D8">
            <w:pPr>
              <w:ind w:left="1022" w:hanging="993"/>
              <w:jc w:val="both"/>
              <w:rPr>
                <w:rFonts w:cs="Arial"/>
                <w:szCs w:val="22"/>
              </w:rPr>
            </w:pPr>
            <w:r w:rsidRPr="009D29B0">
              <w:rPr>
                <w:rFonts w:cs="Arial"/>
                <w:szCs w:val="22"/>
              </w:rPr>
              <w:lastRenderedPageBreak/>
              <w:t xml:space="preserve">Dt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 xml:space="preserve">“ </w:t>
            </w:r>
          </w:p>
          <w:p w14:paraId="2C12471F" w14:textId="77777777" w:rsidR="009D29B0" w:rsidRPr="009D29B0" w:rsidRDefault="009D29B0" w:rsidP="00EB17D8">
            <w:pPr>
              <w:ind w:left="1022" w:hanging="993"/>
              <w:jc w:val="both"/>
              <w:rPr>
                <w:rFonts w:cs="Arial"/>
                <w:szCs w:val="22"/>
              </w:rPr>
            </w:pPr>
            <w:r w:rsidRPr="009D29B0">
              <w:rPr>
                <w:rFonts w:cs="Arial"/>
                <w:szCs w:val="22"/>
              </w:rPr>
              <w:t xml:space="preserve">Dto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543F2B3B" w14:textId="77777777" w:rsidR="009D29B0" w:rsidRPr="009D29B0" w:rsidRDefault="009D29B0" w:rsidP="00EB17D8">
            <w:pPr>
              <w:ind w:left="1022" w:hanging="993"/>
              <w:jc w:val="both"/>
              <w:rPr>
                <w:rFonts w:cs="Arial"/>
                <w:szCs w:val="22"/>
              </w:rPr>
            </w:pPr>
            <w:r w:rsidRPr="009D29B0">
              <w:rPr>
                <w:rFonts w:cs="Arial"/>
                <w:szCs w:val="22"/>
              </w:rPr>
              <w:t>0,62 –</w:t>
            </w:r>
            <w:r w:rsidRPr="009D29B0">
              <w:rPr>
                <w:rFonts w:cs="Arial"/>
                <w:szCs w:val="22"/>
              </w:rPr>
              <w:tab/>
              <w:t>koeficient 62%, ktorý predstavuje časť nákladov za realizované stavebné činnosti a stavby, ktoré podliehajú cenovej úprave a reprezentuje zmenu nákladov cien materiálov a výrobkov spotrebovávaných v stavebníctve SR.</w:t>
            </w:r>
          </w:p>
          <w:p w14:paraId="166A4E67" w14:textId="77777777" w:rsidR="009D29B0" w:rsidRPr="009D29B0" w:rsidRDefault="009D29B0" w:rsidP="00EB17D8">
            <w:pPr>
              <w:ind w:left="1022" w:hanging="993"/>
              <w:jc w:val="both"/>
              <w:rPr>
                <w:rFonts w:cs="Arial"/>
                <w:szCs w:val="22"/>
              </w:rPr>
            </w:pPr>
            <w:r w:rsidRPr="009D29B0">
              <w:rPr>
                <w:rFonts w:cs="Arial"/>
                <w:szCs w:val="22"/>
              </w:rPr>
              <w:t>CMI –</w:t>
            </w:r>
            <w:r w:rsidRPr="009D29B0">
              <w:rPr>
                <w:rFonts w:cs="Arial"/>
                <w:szCs w:val="22"/>
              </w:rPr>
              <w:tab/>
              <w:t xml:space="preserve">ukazovateľ Indexy cien stavebných prác a materiálov (2021=100) – štvrťročne [sp1010qs] – Indexy stavebných materiálov (výrobné ceny) (Price indices of constructions works and materials) za štvrťrok, ktorý je publikovaný Štatistickým úradom Slovenskej republiky na jeho internetovej stránke www.statistics.sk </w:t>
            </w:r>
          </w:p>
          <w:p w14:paraId="074E8257" w14:textId="77777777" w:rsidR="009D29B0" w:rsidRPr="009D29B0" w:rsidRDefault="009D29B0" w:rsidP="00EB17D8">
            <w:pPr>
              <w:ind w:left="1022" w:hanging="993"/>
              <w:jc w:val="both"/>
              <w:rPr>
                <w:rFonts w:cs="Arial"/>
                <w:szCs w:val="22"/>
              </w:rPr>
            </w:pPr>
            <w:r w:rsidRPr="009D29B0">
              <w:rPr>
                <w:rFonts w:cs="Arial"/>
                <w:szCs w:val="22"/>
              </w:rPr>
              <w:t>CMIt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w:t>
            </w:r>
          </w:p>
          <w:p w14:paraId="69EAEA91" w14:textId="77777777" w:rsidR="009D29B0" w:rsidRPr="009D29B0" w:rsidRDefault="009D29B0" w:rsidP="00EB17D8">
            <w:pPr>
              <w:ind w:left="1022" w:hanging="993"/>
              <w:jc w:val="both"/>
              <w:rPr>
                <w:rFonts w:cs="Arial"/>
                <w:szCs w:val="22"/>
              </w:rPr>
            </w:pPr>
            <w:r w:rsidRPr="009D29B0">
              <w:rPr>
                <w:rFonts w:cs="Arial"/>
                <w:szCs w:val="22"/>
              </w:rPr>
              <w:t>CMIto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o“.</w:t>
            </w:r>
          </w:p>
          <w:p w14:paraId="7435A7E5" w14:textId="77777777" w:rsidR="009D29B0" w:rsidRPr="009D29B0" w:rsidRDefault="009D29B0" w:rsidP="009D29B0">
            <w:pPr>
              <w:jc w:val="both"/>
              <w:rPr>
                <w:rFonts w:cs="Arial"/>
                <w:szCs w:val="22"/>
              </w:rPr>
            </w:pPr>
          </w:p>
          <w:p w14:paraId="4976F99F" w14:textId="77777777" w:rsidR="009D29B0" w:rsidRPr="009D29B0" w:rsidRDefault="009D29B0" w:rsidP="009D29B0">
            <w:pPr>
              <w:jc w:val="both"/>
              <w:rPr>
                <w:rFonts w:cs="Arial"/>
                <w:szCs w:val="22"/>
              </w:rPr>
            </w:pPr>
            <w:r w:rsidRPr="009D29B0">
              <w:rPr>
                <w:rFonts w:cs="Arial"/>
                <w:szCs w:val="22"/>
              </w:rPr>
              <w:t xml:space="preserve">(3) Použité budú nákladové indexy uvedené v Tabuľke údajov o úpravách. </w:t>
            </w:r>
          </w:p>
          <w:p w14:paraId="7453254C" w14:textId="77777777" w:rsidR="009D29B0" w:rsidRPr="009D29B0" w:rsidRDefault="009D29B0" w:rsidP="009D29B0">
            <w:pPr>
              <w:jc w:val="both"/>
              <w:rPr>
                <w:rFonts w:cs="Arial"/>
                <w:szCs w:val="22"/>
              </w:rPr>
            </w:pPr>
          </w:p>
          <w:p w14:paraId="34CABAF6" w14:textId="60DC6583" w:rsidR="009D29B0" w:rsidRPr="009D29B0" w:rsidRDefault="009D29B0" w:rsidP="009D29B0">
            <w:pPr>
              <w:jc w:val="both"/>
              <w:rPr>
                <w:rFonts w:cs="Arial"/>
                <w:szCs w:val="22"/>
              </w:rPr>
            </w:pPr>
            <w:r w:rsidRPr="009D29B0">
              <w:rPr>
                <w:rFonts w:cs="Arial"/>
                <w:szCs w:val="22"/>
              </w:rPr>
              <w:t>(4) K prvému uplatneniu mechanizmu indexácie môže dôjsť najskôr po 2 (dvoch) kvartáloch nasledujúcich po kvartáli, v ktorom uplynula lehota na predkladanie ponúk</w:t>
            </w:r>
            <w:r w:rsidR="00C91424">
              <w:rPr>
                <w:rFonts w:cs="Arial"/>
                <w:szCs w:val="22"/>
              </w:rPr>
              <w:t xml:space="preserve"> </w:t>
            </w:r>
            <w:r w:rsidR="00C91424" w:rsidRPr="00C91424">
              <w:rPr>
                <w:rFonts w:cs="Arial"/>
                <w:szCs w:val="22"/>
                <w:lang w:bidi="sk-SK"/>
              </w:rPr>
              <w:t>do verejného obstarávania, ktorého výsledko</w:t>
            </w:r>
            <w:r w:rsidR="00C91424">
              <w:rPr>
                <w:rFonts w:cs="Arial"/>
                <w:szCs w:val="22"/>
                <w:lang w:bidi="sk-SK"/>
              </w:rPr>
              <w:t>m je uzatvorenie Zmluvy o Dielo</w:t>
            </w:r>
            <w:r w:rsidRPr="009D29B0">
              <w:rPr>
                <w:rFonts w:cs="Arial"/>
                <w:szCs w:val="22"/>
              </w:rPr>
              <w:t>.</w:t>
            </w:r>
          </w:p>
          <w:p w14:paraId="60734E00" w14:textId="77777777" w:rsidR="009D29B0" w:rsidRPr="009D29B0" w:rsidRDefault="009D29B0" w:rsidP="009D29B0">
            <w:pPr>
              <w:jc w:val="both"/>
              <w:rPr>
                <w:rFonts w:cs="Arial"/>
                <w:szCs w:val="22"/>
              </w:rPr>
            </w:pPr>
          </w:p>
          <w:p w14:paraId="42843FA6" w14:textId="77777777" w:rsidR="009D29B0" w:rsidRPr="009D29B0" w:rsidRDefault="009D29B0" w:rsidP="009D29B0">
            <w:pPr>
              <w:jc w:val="both"/>
              <w:rPr>
                <w:rFonts w:cs="Arial"/>
                <w:szCs w:val="22"/>
              </w:rPr>
            </w:pPr>
            <w:r w:rsidRPr="009D29B0">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668AA17D" w14:textId="77777777" w:rsidR="009D29B0" w:rsidRPr="009D29B0" w:rsidRDefault="009D29B0" w:rsidP="009D29B0">
            <w:pPr>
              <w:jc w:val="both"/>
              <w:rPr>
                <w:rFonts w:cs="Arial"/>
                <w:szCs w:val="22"/>
              </w:rPr>
            </w:pPr>
          </w:p>
          <w:p w14:paraId="6F621E9C" w14:textId="3B62BC92" w:rsidR="009D29B0" w:rsidRPr="009D29B0" w:rsidRDefault="009D29B0" w:rsidP="009D29B0">
            <w:pPr>
              <w:jc w:val="both"/>
              <w:rPr>
                <w:rFonts w:cs="Arial"/>
                <w:szCs w:val="22"/>
              </w:rPr>
            </w:pPr>
            <w:r w:rsidRPr="009D29B0">
              <w:rPr>
                <w:rFonts w:cs="Arial"/>
                <w:szCs w:val="22"/>
              </w:rPr>
              <w:t xml:space="preserve">a) referenčným obdobím (označené ako obdobie „to“) je kvartál, do ktorého spadá kalendárny deň, v ktorý uplynula lehota na predkladanie ponúk </w:t>
            </w:r>
            <w:r w:rsidR="00C91424" w:rsidRPr="00C91424">
              <w:rPr>
                <w:rFonts w:cs="Arial"/>
                <w:szCs w:val="22"/>
                <w:lang w:bidi="sk-SK"/>
              </w:rPr>
              <w:t>do verejného obstarávania, ktorého výsledkom je uzatvorenie tejto Zmluvy o Dielo</w:t>
            </w:r>
            <w:r w:rsidRPr="009D29B0">
              <w:rPr>
                <w:rFonts w:cs="Arial"/>
                <w:szCs w:val="22"/>
              </w:rPr>
              <w:t>;</w:t>
            </w:r>
          </w:p>
          <w:p w14:paraId="223D3D96" w14:textId="77777777" w:rsidR="009D29B0" w:rsidRPr="009D29B0" w:rsidRDefault="009D29B0" w:rsidP="009D29B0">
            <w:pPr>
              <w:jc w:val="both"/>
              <w:rPr>
                <w:rFonts w:cs="Arial"/>
                <w:szCs w:val="22"/>
              </w:rPr>
            </w:pPr>
            <w:r w:rsidRPr="009D29B0">
              <w:rPr>
                <w:rFonts w:cs="Arial"/>
                <w:szCs w:val="22"/>
              </w:rPr>
              <w:t>b) rozhodujúcim obdobím (označené ako obdobie „t“), je obdobie (kvartál), za ktoré si zhotoviteľ stavby uplatňuje indexáciu.</w:t>
            </w:r>
          </w:p>
          <w:p w14:paraId="22706129" w14:textId="77777777" w:rsidR="009D29B0" w:rsidRPr="009D29B0" w:rsidRDefault="009D29B0" w:rsidP="009D29B0">
            <w:pPr>
              <w:jc w:val="both"/>
              <w:rPr>
                <w:rFonts w:cs="Arial"/>
                <w:szCs w:val="22"/>
              </w:rPr>
            </w:pPr>
          </w:p>
          <w:p w14:paraId="4C4C282D" w14:textId="77777777" w:rsidR="009D29B0" w:rsidRPr="009D29B0" w:rsidRDefault="009D29B0" w:rsidP="009D29B0">
            <w:pPr>
              <w:jc w:val="both"/>
              <w:rPr>
                <w:rFonts w:cs="Arial"/>
                <w:szCs w:val="22"/>
              </w:rPr>
            </w:pPr>
            <w:r w:rsidRPr="009D29B0">
              <w:rPr>
                <w:rFonts w:cs="Arial"/>
                <w:szCs w:val="22"/>
              </w:rPr>
              <w:lastRenderedPageBreak/>
              <w:t>(6) V prípade, ak pri realizácii stavby nedôjde k predĺženiu Lehoty výstavby, pre mechanizmus indexácie sa použije referenčné obdobie a rozhodujúce obdobie podľa bodu (5) toho článku.</w:t>
            </w:r>
          </w:p>
          <w:p w14:paraId="20AE2EBA" w14:textId="77777777" w:rsidR="009D29B0" w:rsidRPr="009D29B0" w:rsidRDefault="009D29B0" w:rsidP="009D29B0">
            <w:pPr>
              <w:jc w:val="both"/>
              <w:rPr>
                <w:rFonts w:cs="Arial"/>
                <w:szCs w:val="22"/>
              </w:rPr>
            </w:pPr>
          </w:p>
          <w:p w14:paraId="55434A05" w14:textId="77777777" w:rsidR="009D29B0" w:rsidRPr="009D29B0" w:rsidRDefault="009D29B0" w:rsidP="009D29B0">
            <w:pPr>
              <w:jc w:val="both"/>
              <w:rPr>
                <w:rFonts w:cs="Arial"/>
                <w:szCs w:val="22"/>
              </w:rPr>
            </w:pPr>
            <w:r w:rsidRPr="009D29B0">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117B815A" w14:textId="77777777" w:rsidR="009D29B0" w:rsidRPr="009D29B0" w:rsidRDefault="009D29B0" w:rsidP="009D29B0">
            <w:pPr>
              <w:jc w:val="both"/>
              <w:rPr>
                <w:rFonts w:cs="Arial"/>
                <w:szCs w:val="22"/>
              </w:rPr>
            </w:pPr>
          </w:p>
          <w:p w14:paraId="4A1E23E0" w14:textId="77777777" w:rsidR="009D29B0" w:rsidRPr="009D29B0" w:rsidRDefault="009D29B0" w:rsidP="009D29B0">
            <w:pPr>
              <w:jc w:val="both"/>
              <w:rPr>
                <w:rFonts w:cs="Arial"/>
                <w:szCs w:val="22"/>
              </w:rPr>
            </w:pPr>
            <w:r w:rsidRPr="009D29B0">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1531B7A" w14:textId="77777777" w:rsidR="009D29B0" w:rsidRPr="009D29B0" w:rsidRDefault="009D29B0" w:rsidP="009D29B0">
            <w:pPr>
              <w:jc w:val="both"/>
              <w:rPr>
                <w:rFonts w:cs="Arial"/>
                <w:szCs w:val="22"/>
              </w:rPr>
            </w:pPr>
          </w:p>
          <w:p w14:paraId="6C51B54A" w14:textId="77777777" w:rsidR="009D29B0" w:rsidRPr="009D29B0" w:rsidRDefault="009D29B0" w:rsidP="009D29B0">
            <w:pPr>
              <w:jc w:val="both"/>
              <w:rPr>
                <w:rFonts w:cs="Arial"/>
                <w:szCs w:val="22"/>
              </w:rPr>
            </w:pPr>
            <w:r w:rsidRPr="009D29B0">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xml:space="preserve"> tak, že sa vypočíta aritmetický priemer vykazovaných hodnôt za 3 relevantné mesiace prislúchajúce k obdobiu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15A4CAE7" w14:textId="77777777" w:rsidR="009D29B0" w:rsidRPr="009D29B0" w:rsidRDefault="009D29B0" w:rsidP="009D29B0">
            <w:pPr>
              <w:jc w:val="both"/>
              <w:rPr>
                <w:rFonts w:cs="Arial"/>
                <w:szCs w:val="22"/>
              </w:rPr>
            </w:pPr>
          </w:p>
          <w:p w14:paraId="6E08B809" w14:textId="77777777" w:rsidR="00944038" w:rsidRDefault="009D29B0" w:rsidP="00EF4E67">
            <w:pPr>
              <w:shd w:val="clear" w:color="auto" w:fill="FFFFFF"/>
              <w:ind w:right="58"/>
              <w:jc w:val="both"/>
              <w:rPr>
                <w:rFonts w:cs="Arial"/>
                <w:szCs w:val="22"/>
              </w:rPr>
            </w:pPr>
            <w:r w:rsidRPr="009D29B0">
              <w:rPr>
                <w:rFonts w:cs="Arial"/>
                <w:szCs w:val="22"/>
              </w:rPr>
              <w:t>V prípade zverejnenia zmeny bázického obdobia (priemer štvrťrokov) štatistickým úradom sa použijú indexy so zmeneným bázickým obdobím.</w:t>
            </w:r>
          </w:p>
          <w:p w14:paraId="2D3A1125" w14:textId="77777777" w:rsidR="00EF4E67" w:rsidRPr="00434723" w:rsidRDefault="00EF4E67" w:rsidP="00EF4E67">
            <w:pPr>
              <w:shd w:val="clear" w:color="auto" w:fill="FFFFFF"/>
              <w:ind w:right="58"/>
              <w:jc w:val="both"/>
              <w:rPr>
                <w:rFonts w:cs="Arial"/>
                <w:szCs w:val="22"/>
                <w:lang w:val="sk-SK"/>
              </w:rPr>
            </w:pPr>
          </w:p>
        </w:tc>
      </w:tr>
      <w:tr w:rsidR="00EF4E67" w:rsidRPr="00434723" w14:paraId="017726AE" w14:textId="77777777" w:rsidTr="009B6A56">
        <w:tc>
          <w:tcPr>
            <w:tcW w:w="1418" w:type="dxa"/>
          </w:tcPr>
          <w:p w14:paraId="3B9269B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AEE26A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14.3</w:t>
            </w:r>
          </w:p>
        </w:tc>
        <w:tc>
          <w:tcPr>
            <w:tcW w:w="2410" w:type="dxa"/>
          </w:tcPr>
          <w:p w14:paraId="1D4EF0E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Žiadosť o Priebežné platobné potvrdenie</w:t>
            </w:r>
          </w:p>
        </w:tc>
        <w:tc>
          <w:tcPr>
            <w:tcW w:w="5811" w:type="dxa"/>
          </w:tcPr>
          <w:p w14:paraId="787D768E" w14:textId="77777777" w:rsidR="00EF4E67" w:rsidRDefault="00EF4E67" w:rsidP="00EF4E67">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003A2A37" w14:textId="77777777" w:rsidR="00EF4E67" w:rsidRPr="00742FB8" w:rsidRDefault="00EF4E67" w:rsidP="00EF4E67">
            <w:pPr>
              <w:jc w:val="both"/>
              <w:rPr>
                <w:rFonts w:cs="Arial"/>
                <w:bCs/>
                <w:szCs w:val="22"/>
              </w:rPr>
            </w:pPr>
          </w:p>
          <w:p w14:paraId="52722093" w14:textId="77777777" w:rsidR="00EF4E67" w:rsidRDefault="00EF4E67" w:rsidP="00EF4E67">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7F5881C4" w14:textId="77777777" w:rsidR="00EF4E67" w:rsidRPr="00434723" w:rsidRDefault="00EF4E67" w:rsidP="00EF4E67">
            <w:pPr>
              <w:jc w:val="both"/>
              <w:rPr>
                <w:rFonts w:cs="Arial"/>
                <w:szCs w:val="22"/>
                <w:lang w:val="sk-SK"/>
              </w:rPr>
            </w:pPr>
          </w:p>
        </w:tc>
      </w:tr>
      <w:tr w:rsidR="00EF4E67" w:rsidRPr="00434723" w14:paraId="2AA9970F" w14:textId="77777777" w:rsidTr="009B6A56">
        <w:tc>
          <w:tcPr>
            <w:tcW w:w="1418" w:type="dxa"/>
          </w:tcPr>
          <w:p w14:paraId="5313990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1E2AE1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14.5 </w:t>
            </w:r>
          </w:p>
        </w:tc>
        <w:tc>
          <w:tcPr>
            <w:tcW w:w="2410" w:type="dxa"/>
          </w:tcPr>
          <w:p w14:paraId="603E442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Technologické zariadenie a Materiály určené pre Dielo</w:t>
            </w:r>
          </w:p>
        </w:tc>
        <w:tc>
          <w:tcPr>
            <w:tcW w:w="5811" w:type="dxa"/>
          </w:tcPr>
          <w:p w14:paraId="4FCA9B03"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Tento podčlánok sa neuplatňuje.</w:t>
            </w:r>
          </w:p>
        </w:tc>
      </w:tr>
      <w:tr w:rsidR="00EF4E67" w:rsidRPr="00434723" w14:paraId="08172495" w14:textId="77777777" w:rsidTr="009B6A56">
        <w:tc>
          <w:tcPr>
            <w:tcW w:w="1418" w:type="dxa"/>
          </w:tcPr>
          <w:p w14:paraId="4714F38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CFCDD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14.6</w:t>
            </w:r>
          </w:p>
        </w:tc>
        <w:tc>
          <w:tcPr>
            <w:tcW w:w="2410" w:type="dxa"/>
          </w:tcPr>
          <w:p w14:paraId="0418DA1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Vydanie Priebežných platobných potvrdení</w:t>
            </w:r>
          </w:p>
        </w:tc>
        <w:tc>
          <w:tcPr>
            <w:tcW w:w="5811" w:type="dxa"/>
          </w:tcPr>
          <w:p w14:paraId="4872AF05" w14:textId="77777777" w:rsidR="00EF4E67" w:rsidRDefault="00EF4E67" w:rsidP="00EF4E67">
            <w:pPr>
              <w:pStyle w:val="Zkladntext3"/>
              <w:rPr>
                <w:rFonts w:cs="Arial"/>
                <w:szCs w:val="22"/>
              </w:rPr>
            </w:pPr>
            <w:r>
              <w:t xml:space="preserve"> </w:t>
            </w:r>
            <w:r>
              <w:rPr>
                <w:rFonts w:cs="Arial"/>
                <w:szCs w:val="22"/>
              </w:rPr>
              <w:t>Druhú vetu tohto podčlánku nahraďte nasledovným znením:</w:t>
            </w:r>
          </w:p>
          <w:p w14:paraId="72B11B6B" w14:textId="77777777" w:rsidR="00EF4E67" w:rsidRDefault="00EF4E67" w:rsidP="00EF4E67">
            <w:pPr>
              <w:pStyle w:val="Zkladntext3"/>
              <w:rPr>
                <w:rFonts w:cs="Arial"/>
                <w:szCs w:val="22"/>
              </w:rPr>
            </w:pPr>
          </w:p>
          <w:p w14:paraId="0F75D874" w14:textId="77777777" w:rsidR="00EF4E67" w:rsidRDefault="00EF4E67" w:rsidP="00EF4E67">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36FD81EE" w14:textId="77777777" w:rsidR="00EF4E67" w:rsidRDefault="00EF4E67" w:rsidP="00EF4E67">
            <w:pPr>
              <w:pStyle w:val="Zkladntext3"/>
              <w:rPr>
                <w:rFonts w:cs="Arial"/>
                <w:szCs w:val="22"/>
                <w:lang w:val="sk-SK"/>
              </w:rPr>
            </w:pPr>
          </w:p>
          <w:p w14:paraId="366E4C3F" w14:textId="77777777" w:rsidR="00EF4E67" w:rsidRPr="00434723" w:rsidRDefault="00EF4E67" w:rsidP="00EF4E67">
            <w:pPr>
              <w:pStyle w:val="Zkladntext3"/>
              <w:rPr>
                <w:rFonts w:cs="Arial"/>
                <w:szCs w:val="22"/>
                <w:lang w:val="sk-SK"/>
              </w:rPr>
            </w:pPr>
          </w:p>
          <w:p w14:paraId="406FDCFC" w14:textId="77777777" w:rsidR="00EF4E67" w:rsidRDefault="00EF4E67" w:rsidP="00EF4E67">
            <w:pPr>
              <w:pStyle w:val="Zkladntext3"/>
              <w:rPr>
                <w:rFonts w:cs="Arial"/>
                <w:szCs w:val="22"/>
                <w:lang w:val="sk-SK"/>
              </w:rPr>
            </w:pPr>
            <w:r w:rsidRPr="00434723">
              <w:rPr>
                <w:rFonts w:cs="Arial"/>
                <w:szCs w:val="22"/>
                <w:lang w:val="sk-SK"/>
              </w:rPr>
              <w:t>Tretia veta tohto podčlánku znie:</w:t>
            </w:r>
          </w:p>
          <w:p w14:paraId="1E7D900F" w14:textId="77777777" w:rsidR="00EF4E67" w:rsidRPr="00434723" w:rsidRDefault="00EF4E67" w:rsidP="00EF4E67">
            <w:pPr>
              <w:pStyle w:val="Zkladntext3"/>
              <w:rPr>
                <w:rFonts w:cs="Arial"/>
                <w:szCs w:val="22"/>
                <w:lang w:val="sk-SK"/>
              </w:rPr>
            </w:pPr>
          </w:p>
          <w:p w14:paraId="520C4120" w14:textId="77777777" w:rsidR="00EF4E67" w:rsidRPr="00434723" w:rsidRDefault="00EF4E67" w:rsidP="00EF4E67">
            <w:pPr>
              <w:pStyle w:val="Zkladntext3"/>
              <w:rPr>
                <w:rFonts w:cs="Arial"/>
                <w:szCs w:val="22"/>
                <w:lang w:val="sk-SK"/>
              </w:rPr>
            </w:pPr>
            <w:r w:rsidRPr="00434723">
              <w:rPr>
                <w:rFonts w:cs="Arial"/>
                <w:szCs w:val="22"/>
                <w:lang w:val="sk-SK"/>
              </w:rPr>
              <w:t>„V Priebežnom platobnom potvrdení bude uvedená čiastka, ktorú Stavebnotechnický dozor spravodlivo rozhodne ako splatnú a deň dodania.“</w:t>
            </w:r>
          </w:p>
          <w:p w14:paraId="3B2B52E0" w14:textId="77777777" w:rsidR="00EF4E67" w:rsidRPr="00434723" w:rsidRDefault="00EF4E67" w:rsidP="00EF4E67">
            <w:pPr>
              <w:pStyle w:val="Zkladntext3"/>
              <w:rPr>
                <w:rFonts w:cs="Arial"/>
                <w:szCs w:val="22"/>
                <w:lang w:val="sk-SK"/>
              </w:rPr>
            </w:pPr>
          </w:p>
        </w:tc>
      </w:tr>
      <w:tr w:rsidR="00EF4E67" w:rsidRPr="00434723" w14:paraId="5535A5BD" w14:textId="77777777" w:rsidTr="009B6A56">
        <w:trPr>
          <w:trHeight w:val="3628"/>
        </w:trPr>
        <w:tc>
          <w:tcPr>
            <w:tcW w:w="1418" w:type="dxa"/>
          </w:tcPr>
          <w:p w14:paraId="7AE32D5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8501C5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14.7 </w:t>
            </w:r>
          </w:p>
        </w:tc>
        <w:tc>
          <w:tcPr>
            <w:tcW w:w="2410" w:type="dxa"/>
          </w:tcPr>
          <w:p w14:paraId="345BB0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w:t>
            </w:r>
          </w:p>
        </w:tc>
        <w:tc>
          <w:tcPr>
            <w:tcW w:w="5811" w:type="dxa"/>
          </w:tcPr>
          <w:p w14:paraId="3C97FD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V podčlánku sa ruší text bodu b) a nahrádza sa  nasledujúcim textom:</w:t>
            </w:r>
          </w:p>
          <w:p w14:paraId="2DE9E175" w14:textId="77777777" w:rsidR="00EF4E67" w:rsidRPr="00CB08B1" w:rsidRDefault="00EF4E67" w:rsidP="00EF4E67">
            <w:pPr>
              <w:rPr>
                <w:lang w:val="sk-SK"/>
              </w:rPr>
            </w:pPr>
          </w:p>
          <w:p w14:paraId="007B02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434723">
              <w:rPr>
                <w:rFonts w:ascii="Arial" w:hAnsi="Arial" w:cs="Arial"/>
                <w:i/>
                <w:szCs w:val="22"/>
                <w:lang w:val="sk-SK"/>
              </w:rPr>
              <w:t>Vydanie Priebežných platobných potvrdení)</w:t>
            </w:r>
            <w:r w:rsidRPr="00434723">
              <w:rPr>
                <w:rFonts w:ascii="Arial" w:hAnsi="Arial" w:cs="Arial"/>
                <w:szCs w:val="22"/>
                <w:lang w:val="sk-SK"/>
              </w:rPr>
              <w:t>. Deň dodania uvedený na faktúre predstavuje posledný deň obdobia, za ktoré je faktúra vyhotovená.</w:t>
            </w:r>
          </w:p>
          <w:p w14:paraId="0A18B690" w14:textId="77777777" w:rsidR="00EF4E67" w:rsidRPr="00CB08B1" w:rsidRDefault="00EF4E67" w:rsidP="00EF4E67">
            <w:pPr>
              <w:rPr>
                <w:lang w:val="sk-SK"/>
              </w:rPr>
            </w:pPr>
          </w:p>
          <w:p w14:paraId="7120772C"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Splatnosť faktúry je 60 kalendárnych dní odo dňa jej</w:t>
            </w:r>
          </w:p>
          <w:p w14:paraId="0588B58E"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doporučeného doručenia do sídla Objednávateľa.“ </w:t>
            </w:r>
          </w:p>
          <w:p w14:paraId="68A9CD4B" w14:textId="77777777" w:rsidR="00EF4E67" w:rsidRPr="00CB08B1" w:rsidRDefault="00EF4E67" w:rsidP="00EF4E67">
            <w:pPr>
              <w:rPr>
                <w:lang w:val="sk-SK"/>
              </w:rPr>
            </w:pPr>
          </w:p>
        </w:tc>
      </w:tr>
      <w:tr w:rsidR="00EF4E67" w:rsidRPr="00434723" w14:paraId="396694D0" w14:textId="77777777" w:rsidTr="009B6A56">
        <w:trPr>
          <w:trHeight w:val="3600"/>
        </w:trPr>
        <w:tc>
          <w:tcPr>
            <w:tcW w:w="1418" w:type="dxa"/>
          </w:tcPr>
          <w:p w14:paraId="0624284B" w14:textId="77777777" w:rsidR="00EF4E67" w:rsidRPr="00434723" w:rsidRDefault="00EF4E67" w:rsidP="00EF4E67">
            <w:pPr>
              <w:pStyle w:val="NoIndent"/>
              <w:rPr>
                <w:rFonts w:ascii="Arial" w:hAnsi="Arial" w:cs="Arial"/>
                <w:b/>
                <w:szCs w:val="22"/>
                <w:lang w:val="sk-SK"/>
              </w:rPr>
            </w:pPr>
          </w:p>
        </w:tc>
        <w:tc>
          <w:tcPr>
            <w:tcW w:w="2410" w:type="dxa"/>
          </w:tcPr>
          <w:p w14:paraId="342A768D" w14:textId="77777777" w:rsidR="00EF4E67" w:rsidRPr="00434723" w:rsidRDefault="00EF4E67" w:rsidP="00EF4E67">
            <w:pPr>
              <w:pStyle w:val="NoIndent"/>
              <w:rPr>
                <w:rFonts w:ascii="Arial" w:hAnsi="Arial" w:cs="Arial"/>
                <w:b/>
                <w:szCs w:val="22"/>
                <w:lang w:val="sk-SK"/>
              </w:rPr>
            </w:pPr>
          </w:p>
        </w:tc>
        <w:tc>
          <w:tcPr>
            <w:tcW w:w="5811" w:type="dxa"/>
          </w:tcPr>
          <w:p w14:paraId="5C12C6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V podčlánku sa na konci bodu c) dopĺňa za slová “toto Platobné potvrdenie“ nasledujúci text:</w:t>
            </w:r>
          </w:p>
          <w:p w14:paraId="575AEC4C" w14:textId="77777777" w:rsidR="00EF4E67" w:rsidRPr="00CB08B1" w:rsidRDefault="00EF4E67" w:rsidP="00EF4E67">
            <w:pPr>
              <w:rPr>
                <w:lang w:val="sk-SK"/>
              </w:rPr>
            </w:pPr>
          </w:p>
          <w:p w14:paraId="56280955"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434723">
              <w:rPr>
                <w:rFonts w:ascii="Arial" w:hAnsi="Arial" w:cs="Arial"/>
                <w:i/>
                <w:szCs w:val="22"/>
                <w:lang w:val="sk-SK"/>
              </w:rPr>
              <w:t>Vydanie Záverečného platobného potvrdenia)</w:t>
            </w:r>
            <w:r w:rsidRPr="00434723">
              <w:rPr>
                <w:rFonts w:ascii="Arial" w:hAnsi="Arial" w:cs="Arial"/>
                <w:szCs w:val="22"/>
                <w:lang w:val="sk-SK"/>
              </w:rPr>
              <w:t>.</w:t>
            </w:r>
          </w:p>
          <w:p w14:paraId="58FAE708" w14:textId="77777777" w:rsidR="00EF4E67" w:rsidRPr="00CB08B1" w:rsidRDefault="00EF4E67" w:rsidP="00EF4E67">
            <w:pPr>
              <w:rPr>
                <w:lang w:val="sk-SK"/>
              </w:rPr>
            </w:pPr>
          </w:p>
          <w:p w14:paraId="2C7DFFF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p w14:paraId="78D25DD4" w14:textId="77777777" w:rsidR="00EF4E67" w:rsidRPr="00CB08B1" w:rsidRDefault="00EF4E67" w:rsidP="00EF4E67">
            <w:pPr>
              <w:rPr>
                <w:lang w:val="sk-SK"/>
              </w:rPr>
            </w:pPr>
          </w:p>
        </w:tc>
      </w:tr>
      <w:tr w:rsidR="00EF4E67" w:rsidRPr="00434723" w14:paraId="1E7B2C23" w14:textId="77777777" w:rsidTr="009B6A56">
        <w:trPr>
          <w:trHeight w:val="964"/>
        </w:trPr>
        <w:tc>
          <w:tcPr>
            <w:tcW w:w="1418" w:type="dxa"/>
          </w:tcPr>
          <w:p w14:paraId="2F67C0B6" w14:textId="77777777" w:rsidR="00EF4E67" w:rsidRPr="00434723" w:rsidRDefault="00EF4E67" w:rsidP="00EF4E67">
            <w:pPr>
              <w:pStyle w:val="NoIndent"/>
              <w:rPr>
                <w:rFonts w:ascii="Arial" w:hAnsi="Arial" w:cs="Arial"/>
                <w:b/>
                <w:szCs w:val="22"/>
                <w:lang w:val="sk-SK"/>
              </w:rPr>
            </w:pPr>
          </w:p>
        </w:tc>
        <w:tc>
          <w:tcPr>
            <w:tcW w:w="2410" w:type="dxa"/>
          </w:tcPr>
          <w:p w14:paraId="3A58D518" w14:textId="77777777" w:rsidR="00EF4E67" w:rsidRPr="00434723" w:rsidRDefault="00EF4E67" w:rsidP="00EF4E67">
            <w:pPr>
              <w:pStyle w:val="NoIndent"/>
              <w:rPr>
                <w:rFonts w:ascii="Arial" w:hAnsi="Arial" w:cs="Arial"/>
                <w:b/>
                <w:szCs w:val="22"/>
                <w:lang w:val="sk-SK"/>
              </w:rPr>
            </w:pPr>
          </w:p>
        </w:tc>
        <w:tc>
          <w:tcPr>
            <w:tcW w:w="5811" w:type="dxa"/>
          </w:tcPr>
          <w:p w14:paraId="7CF3BE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Za bodom c) doplňte nasledujúci text:</w:t>
            </w:r>
          </w:p>
          <w:p w14:paraId="2DDD4B18" w14:textId="77777777" w:rsidR="00EF4E67" w:rsidRPr="00CB08B1" w:rsidRDefault="00EF4E67" w:rsidP="00EF4E67">
            <w:pPr>
              <w:rPr>
                <w:lang w:val="sk-SK"/>
              </w:rPr>
            </w:pPr>
          </w:p>
          <w:p w14:paraId="1D9695FD" w14:textId="09B57AB4"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 xml:space="preserve">„Faktúry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w:t>
            </w:r>
            <w:del w:id="5" w:author="Lajková Barbora" w:date="2025-02-17T16:47:00Z">
              <w:r w:rsidRPr="00434723" w:rsidDel="00C224FF">
                <w:rPr>
                  <w:rFonts w:ascii="Arial" w:hAnsi="Arial" w:cs="Arial"/>
                  <w:szCs w:val="22"/>
                  <w:lang w:val="sk-SK"/>
                </w:rPr>
                <w:delText>R2/2007</w:delText>
              </w:r>
            </w:del>
            <w:ins w:id="6" w:author="Lajková Barbora" w:date="2025-02-17T16:47:00Z">
              <w:r w:rsidR="00C224FF">
                <w:rPr>
                  <w:rFonts w:ascii="Arial" w:hAnsi="Arial" w:cs="Arial"/>
                  <w:szCs w:val="22"/>
                  <w:lang w:val="sk-SK"/>
                </w:rPr>
                <w:t>D3/1514</w:t>
              </w:r>
            </w:ins>
            <w:bookmarkStart w:id="7" w:name="_GoBack"/>
            <w:bookmarkEnd w:id="7"/>
            <w:r w:rsidRPr="00434723">
              <w:rPr>
                <w:rFonts w:ascii="Arial" w:hAnsi="Arial" w:cs="Arial"/>
                <w:szCs w:val="22"/>
                <w:lang w:val="sk-SK"/>
              </w:rPr>
              <w:t xml:space="preserve"> podľa číselníka stavieb u Objednávateľa, číslo objektu</w:t>
            </w:r>
            <w:r w:rsidRPr="00434723">
              <w:rPr>
                <w:rFonts w:ascii="Arial" w:hAnsi="Arial" w:cs="Arial"/>
                <w:color w:val="auto"/>
                <w:szCs w:val="22"/>
                <w:lang w:val="sk-SK"/>
              </w:rPr>
              <w:t xml:space="preserve">. </w:t>
            </w:r>
          </w:p>
          <w:p w14:paraId="3504BC37" w14:textId="77777777" w:rsidR="00EF4E67" w:rsidRPr="00CB08B1" w:rsidRDefault="00EF4E67" w:rsidP="00EF4E67">
            <w:pPr>
              <w:rPr>
                <w:lang w:val="sk-SK"/>
              </w:rPr>
            </w:pPr>
          </w:p>
          <w:p w14:paraId="11B55164" w14:textId="77777777" w:rsidR="00EF4E67" w:rsidRPr="007008A6" w:rsidRDefault="00EF4E67" w:rsidP="00EF4E67">
            <w:pPr>
              <w:pStyle w:val="NoIndent"/>
              <w:jc w:val="both"/>
              <w:rPr>
                <w:rFonts w:ascii="Arial" w:hAnsi="Arial" w:cs="Arial"/>
                <w:szCs w:val="22"/>
                <w:lang w:val="sk-SK"/>
              </w:rPr>
            </w:pPr>
            <w:r w:rsidRPr="00434723">
              <w:rPr>
                <w:rFonts w:ascii="Arial" w:hAnsi="Arial" w:cs="Arial"/>
                <w:szCs w:val="22"/>
              </w:rPr>
              <w:t>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na adresu sídla Objednávateľa.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40020C6" w14:textId="77777777" w:rsidR="00EF4E67" w:rsidRPr="00434723" w:rsidRDefault="00EF4E67" w:rsidP="00EF4E67">
            <w:pPr>
              <w:rPr>
                <w:rFonts w:cs="Arial"/>
                <w:szCs w:val="22"/>
                <w:lang w:val="sk-SK"/>
              </w:rPr>
            </w:pPr>
          </w:p>
          <w:p w14:paraId="43F635A7" w14:textId="4DA41C0C" w:rsidR="00EF4E67" w:rsidRDefault="00EF4E67" w:rsidP="00EF4E67">
            <w:pPr>
              <w:pStyle w:val="NoIndent"/>
              <w:ind w:left="-18"/>
              <w:jc w:val="both"/>
              <w:rPr>
                <w:rFonts w:ascii="Arial" w:hAnsi="Arial" w:cs="Arial"/>
                <w:szCs w:val="22"/>
                <w:lang w:val="sk-SK"/>
              </w:rPr>
            </w:pPr>
            <w:r w:rsidRPr="00434723">
              <w:rPr>
                <w:rFonts w:ascii="Arial" w:hAnsi="Arial" w:cs="Arial"/>
                <w:szCs w:val="22"/>
                <w:lang w:val="sk-SK"/>
              </w:rPr>
              <w:t xml:space="preserve">Zhotoviteľ je povinný predkladať faktúry vrátane Stavebnotechnickým dozorom potvrdeného  Priebežného platobného potvrdenia, Stavebnotechnickým dozorom potvrdených súpisov prác v papierovej forme </w:t>
            </w:r>
            <w:r w:rsidR="00536459">
              <w:rPr>
                <w:rFonts w:ascii="Arial" w:hAnsi="Arial" w:cs="Arial"/>
                <w:szCs w:val="22"/>
                <w:lang w:val="sk-SK"/>
              </w:rPr>
              <w:t>2</w:t>
            </w:r>
            <w:r w:rsidRPr="00434723">
              <w:rPr>
                <w:rFonts w:ascii="Arial" w:hAnsi="Arial" w:cs="Arial"/>
                <w:szCs w:val="22"/>
                <w:lang w:val="sk-SK"/>
              </w:rPr>
              <w:t xml:space="preserve"> krát a v elektronickej forme na CD/DVD nosiči v zmysle dátového predpisu NDS uvedeného na stránke </w:t>
            </w:r>
            <w:hyperlink r:id="rId15" w:history="1">
              <w:r w:rsidRPr="00434723">
                <w:rPr>
                  <w:rStyle w:val="Hypertextovprepojenie"/>
                  <w:rFonts w:ascii="Arial" w:hAnsi="Arial" w:cs="Arial"/>
                  <w:szCs w:val="22"/>
                  <w:lang w:val="sk-SK"/>
                </w:rPr>
                <w:t>www.ndsas.sk</w:t>
              </w:r>
            </w:hyperlink>
            <w:r w:rsidRPr="00434723">
              <w:rPr>
                <w:rFonts w:ascii="Arial" w:hAnsi="Arial" w:cs="Arial"/>
                <w:szCs w:val="22"/>
                <w:lang w:val="sk-SK"/>
              </w:rPr>
              <w:t>.</w:t>
            </w:r>
          </w:p>
          <w:p w14:paraId="57752CE5" w14:textId="77777777" w:rsidR="00EF4E67" w:rsidRDefault="00EF4E67" w:rsidP="00EF4E67">
            <w:pPr>
              <w:rPr>
                <w:lang w:val="sk-SK"/>
              </w:rPr>
            </w:pPr>
          </w:p>
          <w:p w14:paraId="4548363E" w14:textId="77777777" w:rsidR="00EF4E67" w:rsidRPr="00E938E3" w:rsidRDefault="00EF4E67" w:rsidP="00EF4E67">
            <w:pPr>
              <w:jc w:val="both"/>
              <w:rPr>
                <w:lang w:val="sk-SK"/>
              </w:rPr>
            </w:pPr>
            <w:r w:rsidRPr="00686C1D">
              <w:rPr>
                <w:rFonts w:cs="Arial"/>
                <w:szCs w:val="22"/>
                <w:lang w:val="sk-SK"/>
              </w:rPr>
              <w:t>Zhotoviteľ je povinný k faktúre doložiť porovnanie Fakturačného harmonogramu a skutočného kumulatívneho fakturačného plnenia Zhotoviteľa k poslednému dňu mesiaca, na ktorý sa platba vzťahuje.</w:t>
            </w:r>
          </w:p>
          <w:p w14:paraId="7E55B552" w14:textId="77777777" w:rsidR="00EF4E67" w:rsidRPr="00434723" w:rsidRDefault="00EF4E67" w:rsidP="00EF4E67">
            <w:pPr>
              <w:rPr>
                <w:rFonts w:cs="Arial"/>
                <w:szCs w:val="22"/>
                <w:lang w:val="sk-SK"/>
              </w:rPr>
            </w:pPr>
          </w:p>
          <w:p w14:paraId="391A11F6" w14:textId="77777777" w:rsidR="00EF4E67" w:rsidRPr="00434723" w:rsidRDefault="00EF4E67" w:rsidP="00EF4E67">
            <w:pPr>
              <w:jc w:val="both"/>
              <w:rPr>
                <w:rFonts w:cs="Arial"/>
                <w:szCs w:val="22"/>
                <w:lang w:val="sk-SK"/>
              </w:rPr>
            </w:pPr>
            <w:r w:rsidRPr="00434723">
              <w:rPr>
                <w:rFonts w:cs="Arial"/>
                <w:szCs w:val="22"/>
                <w:lang w:val="sk-SK"/>
              </w:rPr>
              <w:t xml:space="preserve">V prípade, že je Zhotoviteľom zoskupenie bez právnej subjektivity, je Zhotoviteľ povinný súčasne doložiť porovnanie aj  tzv. S-krivky členov (S-krivky jednotlivých členov zoskupenia bez právnej subjektivity) a zároveň </w:t>
            </w:r>
            <w:r w:rsidRPr="00434723">
              <w:rPr>
                <w:rFonts w:cs="Arial"/>
                <w:szCs w:val="22"/>
                <w:lang w:val="sk-SK"/>
              </w:rPr>
              <w:lastRenderedPageBreak/>
              <w:t>informovať Objednávateľa o rozdelení fakturačného plnenia v konkrétnom mesiaci podľa jednotlivých členov uvedeného zoskupenia.</w:t>
            </w:r>
            <w:r w:rsidR="00723417">
              <w:rPr>
                <w:rFonts w:cs="Arial"/>
                <w:szCs w:val="22"/>
                <w:lang w:val="sk-SK"/>
              </w:rPr>
              <w:t>“</w:t>
            </w:r>
          </w:p>
          <w:p w14:paraId="382FD7EB" w14:textId="77777777" w:rsidR="00EF4E67" w:rsidRPr="00434723" w:rsidRDefault="00EF4E67" w:rsidP="00EF4E67">
            <w:pPr>
              <w:pStyle w:val="NoIndent"/>
              <w:jc w:val="both"/>
              <w:rPr>
                <w:rFonts w:ascii="Arial" w:hAnsi="Arial" w:cs="Arial"/>
                <w:szCs w:val="22"/>
                <w:lang w:val="sk-SK"/>
              </w:rPr>
            </w:pPr>
          </w:p>
        </w:tc>
      </w:tr>
      <w:tr w:rsidR="00EF4E67" w:rsidRPr="00434723" w14:paraId="6C928EEA" w14:textId="77777777" w:rsidTr="009B6A56">
        <w:trPr>
          <w:trHeight w:val="3586"/>
        </w:trPr>
        <w:tc>
          <w:tcPr>
            <w:tcW w:w="1418" w:type="dxa"/>
          </w:tcPr>
          <w:p w14:paraId="7659056A" w14:textId="77777777" w:rsidR="00EF4E67" w:rsidRPr="00434723" w:rsidRDefault="00EF4E67" w:rsidP="00EF4E67">
            <w:pPr>
              <w:pStyle w:val="NoIndent"/>
              <w:rPr>
                <w:rFonts w:ascii="Arial" w:hAnsi="Arial" w:cs="Arial"/>
                <w:b/>
                <w:szCs w:val="22"/>
                <w:lang w:val="sk-SK"/>
              </w:rPr>
            </w:pPr>
          </w:p>
        </w:tc>
        <w:tc>
          <w:tcPr>
            <w:tcW w:w="2410" w:type="dxa"/>
          </w:tcPr>
          <w:p w14:paraId="5031B762" w14:textId="77777777" w:rsidR="00EF4E67" w:rsidRPr="00434723" w:rsidRDefault="00EF4E67" w:rsidP="00EF4E67">
            <w:pPr>
              <w:pStyle w:val="NoIndent"/>
              <w:rPr>
                <w:rFonts w:ascii="Arial" w:hAnsi="Arial" w:cs="Arial"/>
                <w:b/>
                <w:szCs w:val="22"/>
                <w:lang w:val="sk-SK"/>
              </w:rPr>
            </w:pPr>
          </w:p>
        </w:tc>
        <w:tc>
          <w:tcPr>
            <w:tcW w:w="5811" w:type="dxa"/>
          </w:tcPr>
          <w:p w14:paraId="1E54F874"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koniec podčlánku doplňte nasledujúci text:</w:t>
            </w:r>
          </w:p>
          <w:p w14:paraId="3CCC496A" w14:textId="77777777" w:rsidR="00EF4E67" w:rsidRPr="00F3726D" w:rsidRDefault="00EF4E67" w:rsidP="00EF4E67">
            <w:pPr>
              <w:rPr>
                <w:lang w:val="sk-SK"/>
              </w:rPr>
            </w:pPr>
          </w:p>
          <w:p w14:paraId="0429481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„Zmena bankového účtu pre účely vykonávania platieb môže byť vykonaná podľa článku 1.3 (</w:t>
            </w:r>
            <w:r w:rsidRPr="00434723">
              <w:rPr>
                <w:rFonts w:ascii="Arial" w:hAnsi="Arial" w:cs="Arial"/>
                <w:i/>
                <w:szCs w:val="22"/>
                <w:lang w:val="sk-SK"/>
              </w:rPr>
              <w:t>Komunikácia)</w:t>
            </w:r>
            <w:r w:rsidRPr="00434723">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3EBF795D" w14:textId="77777777" w:rsidR="00EF4E67" w:rsidRPr="00F3726D" w:rsidRDefault="00EF4E67" w:rsidP="00EF4E67">
            <w:pPr>
              <w:rPr>
                <w:lang w:val="sk-SK"/>
              </w:rPr>
            </w:pPr>
          </w:p>
          <w:p w14:paraId="529FCAE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účely tejto Zmluvy sa za deň zaplatenia považuje deň odpísania dlžnej sumy z účtu Objednávateľa.“</w:t>
            </w:r>
          </w:p>
          <w:p w14:paraId="57383C96" w14:textId="77777777" w:rsidR="00EF4E67" w:rsidRDefault="00EF4E67" w:rsidP="00EF4E67">
            <w:pPr>
              <w:rPr>
                <w:rFonts w:cs="Arial"/>
                <w:iCs/>
              </w:rPr>
            </w:pPr>
          </w:p>
          <w:p w14:paraId="23792E92" w14:textId="77777777" w:rsidR="00EF4E67" w:rsidRPr="0074407A" w:rsidRDefault="00EF4E67" w:rsidP="00EF4E67">
            <w:pPr>
              <w:rPr>
                <w:rFonts w:cs="Arial"/>
                <w:iCs/>
              </w:rPr>
            </w:pPr>
            <w:r w:rsidRPr="0074407A">
              <w:rPr>
                <w:rFonts w:cs="Arial"/>
                <w:iCs/>
              </w:rPr>
              <w:t>Dopĺňa sa bod „</w:t>
            </w:r>
            <w:r>
              <w:rPr>
                <w:rFonts w:cs="Arial"/>
                <w:iCs/>
              </w:rPr>
              <w:t>d</w:t>
            </w:r>
            <w:r w:rsidRPr="0074407A">
              <w:rPr>
                <w:rFonts w:cs="Arial"/>
                <w:iCs/>
              </w:rPr>
              <w:t xml:space="preserve">) </w:t>
            </w:r>
          </w:p>
          <w:p w14:paraId="7AFC55FA" w14:textId="77777777" w:rsidR="00EF4E67" w:rsidRDefault="00EF4E67" w:rsidP="00EF4E67">
            <w:pPr>
              <w:jc w:val="both"/>
              <w:rPr>
                <w:rFonts w:cs="Arial"/>
                <w:iCs/>
              </w:rPr>
            </w:pPr>
          </w:p>
          <w:p w14:paraId="3D7B47D7" w14:textId="77777777" w:rsidR="00EF4E67" w:rsidRPr="00D91C1B" w:rsidRDefault="00EF4E67" w:rsidP="00EF4E67">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3D7FCBDC" w14:textId="77777777" w:rsidR="00EF4E67" w:rsidRPr="00D91C1B" w:rsidRDefault="00EF4E67" w:rsidP="00EF4E67">
            <w:pPr>
              <w:jc w:val="both"/>
              <w:rPr>
                <w:rFonts w:cs="Arial"/>
                <w:iCs/>
              </w:rPr>
            </w:pPr>
          </w:p>
          <w:p w14:paraId="6ABC9F12" w14:textId="77777777" w:rsidR="00EF4E67" w:rsidRDefault="00EF4E67" w:rsidP="00EF4E67">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12F61CF" w14:textId="77777777" w:rsidR="00EF4E67" w:rsidRPr="001A0DDF" w:rsidRDefault="00EF4E67" w:rsidP="00EF4E67">
            <w:pPr>
              <w:jc w:val="both"/>
              <w:rPr>
                <w:rFonts w:cs="Arial"/>
                <w:iCs/>
                <w:sz w:val="24"/>
                <w:szCs w:val="24"/>
              </w:rPr>
            </w:pPr>
          </w:p>
          <w:p w14:paraId="71C82E18" w14:textId="77777777" w:rsidR="00EF4E67" w:rsidRDefault="00EF4E67" w:rsidP="00EF4E67">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sidR="00C42457">
              <w:rPr>
                <w:rFonts w:cs="Arial"/>
                <w:iCs/>
              </w:rPr>
              <w:t>ý</w:t>
            </w:r>
            <w:r>
              <w:rPr>
                <w:rFonts w:cs="Arial"/>
                <w:iCs/>
              </w:rPr>
              <w:t xml:space="preserve"> štvrťrok.</w:t>
            </w:r>
          </w:p>
          <w:p w14:paraId="279D3E24" w14:textId="77777777" w:rsidR="00723417" w:rsidRDefault="00723417" w:rsidP="00EF4E67">
            <w:pPr>
              <w:jc w:val="both"/>
              <w:rPr>
                <w:rFonts w:cs="Arial"/>
                <w:iCs/>
              </w:rPr>
            </w:pPr>
          </w:p>
          <w:p w14:paraId="5665A273" w14:textId="77777777" w:rsidR="00723417" w:rsidRPr="00A972CF" w:rsidRDefault="00723417" w:rsidP="00EF4E67">
            <w:pPr>
              <w:jc w:val="both"/>
              <w:rPr>
                <w:rFonts w:cs="Arial"/>
                <w:iCs/>
              </w:rPr>
            </w:pPr>
            <w:r w:rsidRPr="00434723">
              <w:rPr>
                <w:rFonts w:cs="Arial"/>
                <w:szCs w:val="22"/>
                <w:lang w:val="sk-SK"/>
              </w:rPr>
              <w:t>Ďalšie požadované podrobnosti sú uvedené v Cenovej časti</w:t>
            </w:r>
            <w:r w:rsidRPr="007008A6">
              <w:rPr>
                <w:rFonts w:cs="Arial"/>
                <w:szCs w:val="22"/>
                <w:lang w:val="sk-SK"/>
              </w:rPr>
              <w:t>.</w:t>
            </w:r>
          </w:p>
          <w:p w14:paraId="1415F889" w14:textId="77777777" w:rsidR="00EF4E67" w:rsidRPr="00FB4AD4" w:rsidRDefault="00EF4E67" w:rsidP="00EF4E67">
            <w:pPr>
              <w:rPr>
                <w:lang w:val="sk-SK"/>
              </w:rPr>
            </w:pPr>
          </w:p>
          <w:p w14:paraId="29EC62AF" w14:textId="77777777" w:rsidR="00EF4E67" w:rsidRPr="00434723" w:rsidRDefault="00EF4E67" w:rsidP="00EF4E67">
            <w:pPr>
              <w:jc w:val="both"/>
              <w:rPr>
                <w:rFonts w:cs="Arial"/>
                <w:szCs w:val="22"/>
                <w:lang w:val="sk-SK"/>
              </w:rPr>
            </w:pPr>
          </w:p>
        </w:tc>
      </w:tr>
      <w:tr w:rsidR="00EF4E67" w:rsidRPr="00434723" w14:paraId="1F676F37" w14:textId="77777777" w:rsidTr="009B6A56">
        <w:trPr>
          <w:trHeight w:val="543"/>
        </w:trPr>
        <w:tc>
          <w:tcPr>
            <w:tcW w:w="1418" w:type="dxa"/>
          </w:tcPr>
          <w:p w14:paraId="4D81A1D1"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szCs w:val="22"/>
                <w:lang w:val="sk-SK"/>
              </w:rPr>
            </w:pPr>
            <w:r w:rsidRPr="00434723">
              <w:rPr>
                <w:rFonts w:ascii="Arial" w:hAnsi="Arial" w:cs="Arial"/>
                <w:b/>
                <w:szCs w:val="22"/>
                <w:lang w:val="sk-SK"/>
              </w:rPr>
              <w:t xml:space="preserve">Podčlánok </w:t>
            </w:r>
          </w:p>
          <w:p w14:paraId="01299DAE"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14.9</w:t>
            </w:r>
          </w:p>
        </w:tc>
        <w:tc>
          <w:tcPr>
            <w:tcW w:w="2410" w:type="dxa"/>
          </w:tcPr>
          <w:p w14:paraId="3492CC04"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Platba Zádržného</w:t>
            </w:r>
          </w:p>
        </w:tc>
        <w:tc>
          <w:tcPr>
            <w:tcW w:w="5811" w:type="dxa"/>
          </w:tcPr>
          <w:p w14:paraId="7EA98AF2" w14:textId="77777777" w:rsidR="00EF4E67" w:rsidRPr="004F140F" w:rsidRDefault="00EF4E67" w:rsidP="00EF4E67">
            <w:pPr>
              <w:pStyle w:val="Zkladntext3"/>
              <w:spacing w:before="120"/>
              <w:rPr>
                <w:rFonts w:cs="Arial"/>
                <w:szCs w:val="22"/>
                <w:lang w:val="sk-SK"/>
              </w:rPr>
            </w:pPr>
            <w:r w:rsidRPr="004F140F">
              <w:rPr>
                <w:rFonts w:cs="Arial"/>
                <w:szCs w:val="22"/>
                <w:lang w:val="sk-SK"/>
              </w:rPr>
              <w:t>Pôvodné znenie podčlánku sa neuplatňuje a nahrádza sa nasledovným znením:</w:t>
            </w:r>
          </w:p>
          <w:p w14:paraId="494454EC" w14:textId="77777777" w:rsidR="00EF4E67" w:rsidRPr="004F140F" w:rsidRDefault="00EF4E67" w:rsidP="00EF4E67">
            <w:pPr>
              <w:rPr>
                <w:rFonts w:cs="Arial"/>
                <w:szCs w:val="22"/>
                <w:lang w:val="sk-SK"/>
              </w:rPr>
            </w:pPr>
          </w:p>
          <w:p w14:paraId="5D7AAC49" w14:textId="77777777" w:rsidR="00EF4E67" w:rsidRDefault="00EF4E67" w:rsidP="00EF4E67">
            <w:pPr>
              <w:jc w:val="both"/>
              <w:rPr>
                <w:rFonts w:cs="Arial"/>
                <w:szCs w:val="22"/>
                <w:lang w:val="sk-SK"/>
              </w:rPr>
            </w:pPr>
            <w:r w:rsidRPr="004F140F">
              <w:rPr>
                <w:rFonts w:cs="Arial"/>
                <w:szCs w:val="22"/>
                <w:lang w:val="sk-SK"/>
              </w:rPr>
              <w:t xml:space="preserve">„Po vydaní Preberacieho protokolu pre Dielo a keď dielo splnilo všetky špecifikované skúšky (vrátane Skúšok po prebratí, ak nejaké sú), Stavebný dozor potvrdí k vyplateniu Zhotoviteľovi prvú polovicu zádržného. </w:t>
            </w:r>
          </w:p>
          <w:p w14:paraId="46306275" w14:textId="77777777" w:rsidR="00EF4E67" w:rsidRPr="004F140F" w:rsidRDefault="00EF4E67" w:rsidP="00EF4E67">
            <w:pPr>
              <w:jc w:val="both"/>
              <w:rPr>
                <w:rFonts w:cs="Arial"/>
                <w:szCs w:val="22"/>
                <w:lang w:val="sk-SK"/>
              </w:rPr>
            </w:pPr>
          </w:p>
          <w:p w14:paraId="493DF899" w14:textId="77777777" w:rsidR="00EF4E67" w:rsidRPr="004F140F" w:rsidRDefault="00EF4E67" w:rsidP="00EF4E67">
            <w:pPr>
              <w:pStyle w:val="NoIndent"/>
              <w:jc w:val="both"/>
              <w:rPr>
                <w:rFonts w:ascii="Arial" w:hAnsi="Arial" w:cs="Arial"/>
                <w:bCs/>
                <w:color w:val="auto"/>
                <w:szCs w:val="22"/>
                <w:lang w:val="sk-SK"/>
              </w:rPr>
            </w:pPr>
            <w:r w:rsidRPr="004F140F">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6976D41B" w14:textId="77777777" w:rsidR="00EF4E67" w:rsidRPr="004F140F" w:rsidRDefault="00EF4E67" w:rsidP="00EF4E67">
            <w:pPr>
              <w:rPr>
                <w:rFonts w:cs="Arial"/>
                <w:szCs w:val="22"/>
                <w:lang w:val="sk-SK"/>
              </w:rPr>
            </w:pPr>
          </w:p>
          <w:p w14:paraId="0EB3F770" w14:textId="77777777" w:rsidR="00EF4E67" w:rsidRPr="004F140F" w:rsidRDefault="00EF4E67" w:rsidP="00EF4E67">
            <w:pPr>
              <w:pStyle w:val="Odsekzoznamu"/>
              <w:spacing w:after="0" w:line="240" w:lineRule="auto"/>
              <w:ind w:left="0"/>
              <w:contextualSpacing w:val="0"/>
              <w:jc w:val="both"/>
              <w:rPr>
                <w:rFonts w:ascii="Arial" w:hAnsi="Arial" w:cs="Arial"/>
                <w:bCs/>
              </w:rPr>
            </w:pPr>
            <w:r w:rsidRPr="004F140F">
              <w:rPr>
                <w:rFonts w:ascii="Arial" w:hAnsi="Arial" w:cs="Arial"/>
                <w:bCs/>
              </w:rPr>
              <w:t xml:space="preserve">Objednávateľ je oprávnený kedykoľvek počas trvania Lehoty výstavby požiadať Zhotoviteľa o výmenu Zádržného alebo jeho časti za Zábezpeku na zadržané </w:t>
            </w:r>
            <w:r w:rsidRPr="004F140F">
              <w:rPr>
                <w:rFonts w:ascii="Arial" w:hAnsi="Arial" w:cs="Arial"/>
                <w:bCs/>
              </w:rPr>
              <w:lastRenderedPageBreak/>
              <w:t>platby. Zhotoviteľ je povinný tejto žiadosti Objednávateľa vyhovieť a predložiť Zábezpeku na zadržané platby najneskôr do 60 dní odo dňa doručenia požiadavky Objednávateľa na výmenu zádržného za Zábezpeku na zadržané platby.</w:t>
            </w:r>
          </w:p>
          <w:p w14:paraId="29283F2F" w14:textId="77777777" w:rsidR="00EF4E67" w:rsidRPr="004F140F" w:rsidRDefault="00EF4E67" w:rsidP="00EF4E67">
            <w:pPr>
              <w:pStyle w:val="Odsekzoznamu"/>
              <w:spacing w:after="0" w:line="240" w:lineRule="auto"/>
              <w:ind w:left="0"/>
              <w:contextualSpacing w:val="0"/>
              <w:jc w:val="both"/>
              <w:rPr>
                <w:rFonts w:ascii="Arial" w:hAnsi="Arial" w:cs="Arial"/>
                <w:bCs/>
              </w:rPr>
            </w:pPr>
          </w:p>
          <w:p w14:paraId="080CAA18" w14:textId="77777777" w:rsidR="00EF4E67" w:rsidRPr="004F140F" w:rsidRDefault="00EF4E67" w:rsidP="00EF4E67">
            <w:pPr>
              <w:tabs>
                <w:tab w:val="left" w:pos="-2"/>
              </w:tabs>
              <w:ind w:left="-2" w:right="141" w:firstLine="2"/>
              <w:jc w:val="both"/>
              <w:rPr>
                <w:rFonts w:cs="Arial"/>
                <w:bCs/>
                <w:szCs w:val="22"/>
                <w:lang w:val="sk-SK"/>
              </w:rPr>
            </w:pPr>
            <w:r w:rsidRPr="004F140F">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4F140F">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8E62126" w14:textId="77777777" w:rsidR="00EF4E67" w:rsidRPr="004F140F" w:rsidRDefault="00EF4E67" w:rsidP="00EF4E67">
            <w:pPr>
              <w:tabs>
                <w:tab w:val="left" w:pos="-2"/>
              </w:tabs>
              <w:ind w:left="-2" w:right="141" w:firstLine="2"/>
              <w:jc w:val="both"/>
              <w:rPr>
                <w:rFonts w:cs="Arial"/>
                <w:bCs/>
                <w:szCs w:val="22"/>
                <w:lang w:val="sk-SK"/>
              </w:rPr>
            </w:pPr>
          </w:p>
          <w:p w14:paraId="5F92A51D" w14:textId="77777777" w:rsidR="00EF4E67" w:rsidRPr="004F140F" w:rsidRDefault="00EF4E67" w:rsidP="00EF4E67">
            <w:pPr>
              <w:jc w:val="both"/>
              <w:rPr>
                <w:rFonts w:cs="Arial"/>
                <w:snapToGrid w:val="0"/>
                <w:szCs w:val="22"/>
                <w:lang w:val="sk-SK"/>
              </w:rPr>
            </w:pPr>
            <w:r w:rsidRPr="004F140F">
              <w:rPr>
                <w:rFonts w:cs="Arial"/>
                <w:bCs/>
                <w:szCs w:val="22"/>
                <w:lang w:val="sk-SK"/>
              </w:rPr>
              <w:t>Zhotoviteľ zabezpečí, aby Zábezpeka na zadržané platby bola platná až do dátumu vydania Protokolu o vyhotovení Diela</w:t>
            </w:r>
            <w:r>
              <w:rPr>
                <w:rFonts w:cs="Arial"/>
                <w:bCs/>
                <w:szCs w:val="22"/>
                <w:lang w:val="sk-SK"/>
              </w:rPr>
              <w:t>.</w:t>
            </w:r>
          </w:p>
          <w:p w14:paraId="17D54279" w14:textId="77777777" w:rsidR="00EF4E67" w:rsidRPr="004F140F" w:rsidRDefault="00EF4E67" w:rsidP="00EF4E67">
            <w:pPr>
              <w:jc w:val="both"/>
              <w:rPr>
                <w:rFonts w:cs="Arial"/>
                <w:snapToGrid w:val="0"/>
                <w:szCs w:val="22"/>
                <w:lang w:val="sk-SK"/>
              </w:rPr>
            </w:pPr>
          </w:p>
          <w:p w14:paraId="6B63D5E0" w14:textId="77777777" w:rsidR="00EF4E67" w:rsidRPr="004F140F" w:rsidRDefault="00EF4E67" w:rsidP="00EF4E67">
            <w:pPr>
              <w:rPr>
                <w:rFonts w:cs="Arial"/>
                <w:szCs w:val="22"/>
                <w:lang w:val="sk-SK"/>
              </w:rPr>
            </w:pPr>
          </w:p>
          <w:p w14:paraId="7010DBDF" w14:textId="77777777" w:rsidR="00EF4E67" w:rsidRPr="004F140F" w:rsidRDefault="00EF4E67" w:rsidP="00EF4E67">
            <w:pPr>
              <w:jc w:val="both"/>
              <w:rPr>
                <w:rFonts w:cs="Arial"/>
                <w:bCs/>
                <w:szCs w:val="22"/>
                <w:lang w:val="pl-PL"/>
              </w:rPr>
            </w:pPr>
            <w:r w:rsidRPr="004F140F">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lang w:val="sk-SK"/>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lang w:val="sk-SK"/>
              </w:rPr>
              <w:t>čiastky Zábezpeky na zadržané platby.</w:t>
            </w:r>
            <w:r w:rsidRPr="004F140F">
              <w:rPr>
                <w:rFonts w:cs="Arial"/>
                <w:bCs/>
                <w:szCs w:val="22"/>
                <w:lang w:val="sk-SK"/>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51CFF09F" w14:textId="77777777" w:rsidR="00EF4E67" w:rsidRPr="004F140F" w:rsidRDefault="00EF4E67" w:rsidP="00EF4E67">
            <w:pPr>
              <w:jc w:val="both"/>
              <w:rPr>
                <w:rFonts w:cs="Arial"/>
                <w:bCs/>
                <w:szCs w:val="22"/>
                <w:lang w:val="sk-SK"/>
              </w:rPr>
            </w:pPr>
          </w:p>
          <w:p w14:paraId="314EF248" w14:textId="77777777" w:rsidR="00EF4E67" w:rsidRDefault="00EF4E67" w:rsidP="00EF4E67">
            <w:pPr>
              <w:jc w:val="both"/>
              <w:rPr>
                <w:rFonts w:cs="Arial"/>
                <w:bCs/>
                <w:i/>
                <w:szCs w:val="22"/>
                <w:lang w:val="sk-SK"/>
              </w:rPr>
            </w:pPr>
            <w:r w:rsidRPr="004F140F">
              <w:rPr>
                <w:rFonts w:cs="Arial"/>
                <w:bCs/>
                <w:szCs w:val="22"/>
                <w:lang w:val="sk-SK"/>
              </w:rPr>
              <w:t xml:space="preserve">Pre vylúčenie pochybností sa zmluvné Strany dohodli, že na uplatnenie práva Objednávateľa zo Zábezpeky na zadržané platby sa nevyžaduje postup podľa podčlánku 2.5 </w:t>
            </w:r>
            <w:r w:rsidRPr="004F140F">
              <w:rPr>
                <w:rFonts w:cs="Arial"/>
                <w:bCs/>
                <w:i/>
                <w:szCs w:val="22"/>
                <w:lang w:val="sk-SK"/>
              </w:rPr>
              <w:t>( Nároky Objednávateľa).</w:t>
            </w:r>
          </w:p>
          <w:p w14:paraId="3CB18AEC" w14:textId="77777777" w:rsidR="00EF4E67" w:rsidRDefault="00EF4E67" w:rsidP="00EF4E67">
            <w:pPr>
              <w:jc w:val="both"/>
              <w:rPr>
                <w:rFonts w:cs="Arial"/>
                <w:bCs/>
                <w:i/>
                <w:szCs w:val="22"/>
                <w:lang w:val="sk-SK"/>
              </w:rPr>
            </w:pPr>
          </w:p>
          <w:p w14:paraId="022B669D" w14:textId="77777777" w:rsidR="00EF4E67" w:rsidRPr="004F140F" w:rsidRDefault="00EF4E67" w:rsidP="00EF4E67">
            <w:pPr>
              <w:jc w:val="both"/>
              <w:rPr>
                <w:rFonts w:cs="Arial"/>
                <w:bCs/>
                <w:i/>
                <w:szCs w:val="22"/>
                <w:lang w:val="sk-SK"/>
              </w:rPr>
            </w:pPr>
            <w:r w:rsidRPr="004F140F">
              <w:rPr>
                <w:rFonts w:cs="Arial"/>
                <w:snapToGrid w:val="0"/>
                <w:szCs w:val="22"/>
                <w:lang w:val="sk-SK"/>
              </w:rPr>
              <w:t>Objednávateľ vráti Zábezpeku na zadržané platby Zhotoviteľovi do 21 dní od obdržania originálu Protokolu o vyhotovení Diela od Stavebného dozora</w:t>
            </w:r>
            <w:r>
              <w:rPr>
                <w:rFonts w:cs="Arial"/>
                <w:snapToGrid w:val="0"/>
                <w:szCs w:val="22"/>
                <w:lang w:val="sk-SK"/>
              </w:rPr>
              <w:t>.“</w:t>
            </w:r>
          </w:p>
          <w:p w14:paraId="560C5792" w14:textId="77777777" w:rsidR="00EF4E67" w:rsidRPr="004F140F" w:rsidRDefault="00EF4E67" w:rsidP="00EF4E67">
            <w:pPr>
              <w:rPr>
                <w:rFonts w:cs="Arial"/>
                <w:szCs w:val="22"/>
                <w:lang w:val="sk-SK"/>
              </w:rPr>
            </w:pPr>
          </w:p>
          <w:p w14:paraId="32886145" w14:textId="77777777" w:rsidR="00EF4E67" w:rsidRPr="00DF3387" w:rsidRDefault="00EF4E67" w:rsidP="00EF4E67">
            <w:pPr>
              <w:pStyle w:val="NoIndent"/>
              <w:jc w:val="both"/>
              <w:rPr>
                <w:rFonts w:ascii="Arial" w:hAnsi="Arial" w:cs="Arial"/>
                <w:color w:val="auto"/>
                <w:szCs w:val="22"/>
                <w:lang w:val="sk-SK"/>
              </w:rPr>
            </w:pPr>
          </w:p>
          <w:p w14:paraId="35086DC2" w14:textId="77777777" w:rsidR="00EF4E67" w:rsidRPr="004F140F" w:rsidRDefault="00EF4E67" w:rsidP="00EF4E67">
            <w:pPr>
              <w:pStyle w:val="Zkladntext3"/>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p>
        </w:tc>
      </w:tr>
      <w:tr w:rsidR="00EF4E67" w:rsidRPr="00434723" w14:paraId="1BBE2602" w14:textId="77777777" w:rsidTr="009B6A56">
        <w:trPr>
          <w:trHeight w:val="1038"/>
        </w:trPr>
        <w:tc>
          <w:tcPr>
            <w:tcW w:w="1418" w:type="dxa"/>
          </w:tcPr>
          <w:p w14:paraId="5E224C3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4D400B9" w14:textId="77777777" w:rsidR="00EF4E67" w:rsidRPr="00434723" w:rsidRDefault="00EF4E67" w:rsidP="00EF4E67">
            <w:pPr>
              <w:rPr>
                <w:rFonts w:cs="Arial"/>
                <w:b/>
                <w:szCs w:val="22"/>
              </w:rPr>
            </w:pPr>
            <w:r w:rsidRPr="00434723">
              <w:rPr>
                <w:rFonts w:cs="Arial"/>
                <w:b/>
                <w:szCs w:val="22"/>
              </w:rPr>
              <w:t xml:space="preserve">14.10 </w:t>
            </w:r>
          </w:p>
        </w:tc>
        <w:tc>
          <w:tcPr>
            <w:tcW w:w="2410" w:type="dxa"/>
          </w:tcPr>
          <w:p w14:paraId="342CB25E" w14:textId="77777777" w:rsidR="00EF4E67" w:rsidRPr="00434723" w:rsidRDefault="00EF4E67" w:rsidP="00EF4E67">
            <w:pPr>
              <w:rPr>
                <w:rFonts w:cs="Arial"/>
                <w:b/>
                <w:szCs w:val="22"/>
              </w:rPr>
            </w:pPr>
            <w:r w:rsidRPr="00434723">
              <w:rPr>
                <w:rFonts w:cs="Arial"/>
                <w:b/>
                <w:szCs w:val="22"/>
              </w:rPr>
              <w:t>Prehlásenie o dokončení Diela</w:t>
            </w:r>
          </w:p>
        </w:tc>
        <w:tc>
          <w:tcPr>
            <w:tcW w:w="5811" w:type="dxa"/>
          </w:tcPr>
          <w:p w14:paraId="31C38EF9"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3650C398" w14:textId="77777777" w:rsidR="00EF4E67" w:rsidRPr="00434723" w:rsidRDefault="00EF4E67" w:rsidP="00EF4E67">
            <w:pPr>
              <w:pStyle w:val="Zkladntext3"/>
              <w:rPr>
                <w:rFonts w:cs="Arial"/>
                <w:szCs w:val="22"/>
                <w:lang w:val="sk-SK"/>
              </w:rPr>
            </w:pPr>
          </w:p>
          <w:p w14:paraId="536C6F97" w14:textId="77777777" w:rsidR="00EF4E67" w:rsidRPr="00434723" w:rsidRDefault="00EF4E67" w:rsidP="00EF4E67">
            <w:pPr>
              <w:jc w:val="both"/>
              <w:rPr>
                <w:rFonts w:cs="Arial"/>
                <w:szCs w:val="22"/>
              </w:rPr>
            </w:pPr>
            <w:r w:rsidRPr="00434723">
              <w:rPr>
                <w:rFonts w:cs="Arial"/>
                <w:szCs w:val="22"/>
              </w:rPr>
              <w:t>„6</w:t>
            </w:r>
            <w:r w:rsidRPr="00434723">
              <w:rPr>
                <w:rFonts w:cs="Arial"/>
                <w:bCs/>
                <w:szCs w:val="22"/>
              </w:rPr>
              <w:t xml:space="preserve"> </w:t>
            </w:r>
            <w:r w:rsidRPr="00434723">
              <w:rPr>
                <w:rFonts w:cs="Arial"/>
                <w:szCs w:val="22"/>
                <w:lang w:val="sk-SK"/>
              </w:rPr>
              <w:t>originálov</w:t>
            </w:r>
            <w:r w:rsidRPr="00434723">
              <w:rPr>
                <w:rFonts w:cs="Arial"/>
                <w:szCs w:val="22"/>
              </w:rPr>
              <w:t>“</w:t>
            </w:r>
          </w:p>
          <w:p w14:paraId="0201D7BD" w14:textId="77777777" w:rsidR="00EF4E67" w:rsidRPr="00434723" w:rsidRDefault="00EF4E67" w:rsidP="00EF4E67">
            <w:pPr>
              <w:jc w:val="both"/>
              <w:rPr>
                <w:rFonts w:cs="Arial"/>
                <w:szCs w:val="22"/>
              </w:rPr>
            </w:pPr>
          </w:p>
        </w:tc>
      </w:tr>
      <w:tr w:rsidR="00EF4E67" w:rsidRPr="00434723" w14:paraId="5839CB95" w14:textId="77777777" w:rsidTr="009B6A56">
        <w:trPr>
          <w:trHeight w:val="1305"/>
        </w:trPr>
        <w:tc>
          <w:tcPr>
            <w:tcW w:w="1418" w:type="dxa"/>
          </w:tcPr>
          <w:p w14:paraId="68C4E4F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4916240" w14:textId="77777777" w:rsidR="00EF4E67" w:rsidRPr="00434723" w:rsidRDefault="00EF4E67" w:rsidP="00EF4E67">
            <w:pPr>
              <w:rPr>
                <w:rFonts w:cs="Arial"/>
                <w:b/>
                <w:szCs w:val="22"/>
              </w:rPr>
            </w:pPr>
            <w:r w:rsidRPr="00434723">
              <w:rPr>
                <w:rFonts w:cs="Arial"/>
                <w:b/>
                <w:szCs w:val="22"/>
              </w:rPr>
              <w:t xml:space="preserve">14.11 </w:t>
            </w:r>
          </w:p>
        </w:tc>
        <w:tc>
          <w:tcPr>
            <w:tcW w:w="2410" w:type="dxa"/>
          </w:tcPr>
          <w:p w14:paraId="38730EC3" w14:textId="77777777" w:rsidR="00EF4E67" w:rsidRPr="00434723" w:rsidRDefault="00EF4E67" w:rsidP="00EF4E67">
            <w:pPr>
              <w:rPr>
                <w:rFonts w:cs="Arial"/>
                <w:b/>
                <w:szCs w:val="22"/>
                <w:lang w:val="sk-SK"/>
              </w:rPr>
            </w:pPr>
            <w:r w:rsidRPr="00434723">
              <w:rPr>
                <w:rFonts w:cs="Arial"/>
                <w:b/>
                <w:szCs w:val="22"/>
                <w:lang w:val="sk-SK"/>
              </w:rPr>
              <w:t>Žiadosť o Záverečné platobné potvrdenie</w:t>
            </w:r>
          </w:p>
        </w:tc>
        <w:tc>
          <w:tcPr>
            <w:tcW w:w="5811" w:type="dxa"/>
          </w:tcPr>
          <w:p w14:paraId="310A1CB1"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6BFB8193" w14:textId="77777777" w:rsidR="00EF4E67" w:rsidRPr="00434723" w:rsidRDefault="00EF4E67" w:rsidP="00EF4E67">
            <w:pPr>
              <w:pStyle w:val="Zkladntext3"/>
              <w:rPr>
                <w:rFonts w:cs="Arial"/>
                <w:szCs w:val="22"/>
                <w:lang w:val="sk-SK"/>
              </w:rPr>
            </w:pPr>
          </w:p>
          <w:p w14:paraId="2AA6C4FD" w14:textId="77777777" w:rsidR="00EF4E67" w:rsidRPr="00434723" w:rsidRDefault="00EF4E67" w:rsidP="00EF4E67">
            <w:pPr>
              <w:jc w:val="both"/>
              <w:rPr>
                <w:rFonts w:cs="Arial"/>
                <w:szCs w:val="22"/>
                <w:lang w:val="sk-SK"/>
              </w:rPr>
            </w:pPr>
            <w:r w:rsidRPr="00434723">
              <w:rPr>
                <w:rFonts w:cs="Arial"/>
                <w:szCs w:val="22"/>
              </w:rPr>
              <w:t>„6</w:t>
            </w:r>
            <w:r w:rsidRPr="00434723">
              <w:rPr>
                <w:rFonts w:cs="Arial"/>
                <w:bCs/>
                <w:szCs w:val="22"/>
              </w:rPr>
              <w:t xml:space="preserve"> </w:t>
            </w:r>
            <w:r w:rsidRPr="00434723">
              <w:rPr>
                <w:rFonts w:cs="Arial"/>
                <w:szCs w:val="22"/>
                <w:lang w:val="sk-SK"/>
              </w:rPr>
              <w:t>originálov“</w:t>
            </w:r>
          </w:p>
          <w:p w14:paraId="5ADFD6A1" w14:textId="77777777" w:rsidR="00EF4E67" w:rsidRPr="00434723" w:rsidRDefault="00EF4E67" w:rsidP="00EF4E67">
            <w:pPr>
              <w:jc w:val="both"/>
              <w:rPr>
                <w:rFonts w:cs="Arial"/>
                <w:szCs w:val="22"/>
              </w:rPr>
            </w:pPr>
          </w:p>
        </w:tc>
      </w:tr>
      <w:tr w:rsidR="00EF4E67" w:rsidRPr="00434723" w14:paraId="72B33024" w14:textId="77777777" w:rsidTr="009B6A56">
        <w:trPr>
          <w:trHeight w:val="318"/>
        </w:trPr>
        <w:tc>
          <w:tcPr>
            <w:tcW w:w="1418" w:type="dxa"/>
          </w:tcPr>
          <w:p w14:paraId="3C43FEF4" w14:textId="77777777" w:rsidR="00EF4E67" w:rsidRPr="00434723" w:rsidRDefault="00EF4E67" w:rsidP="00EF4E67">
            <w:pPr>
              <w:rPr>
                <w:rFonts w:cs="Arial"/>
                <w:b/>
                <w:szCs w:val="22"/>
                <w:lang w:val="sk-SK"/>
              </w:rPr>
            </w:pPr>
            <w:r w:rsidRPr="00434723">
              <w:rPr>
                <w:rFonts w:cs="Arial"/>
                <w:b/>
                <w:szCs w:val="22"/>
                <w:lang w:val="sk-SK"/>
              </w:rPr>
              <w:t>Podčlánok 14.15</w:t>
            </w:r>
          </w:p>
        </w:tc>
        <w:tc>
          <w:tcPr>
            <w:tcW w:w="2410" w:type="dxa"/>
          </w:tcPr>
          <w:p w14:paraId="179898BB" w14:textId="77777777" w:rsidR="00EF4E67" w:rsidRPr="00434723" w:rsidRDefault="00EF4E67" w:rsidP="00EF4E67">
            <w:pPr>
              <w:rPr>
                <w:rFonts w:cs="Arial"/>
                <w:b/>
                <w:szCs w:val="22"/>
                <w:lang w:val="sk-SK"/>
              </w:rPr>
            </w:pPr>
            <w:r w:rsidRPr="00434723">
              <w:rPr>
                <w:rFonts w:cs="Arial"/>
                <w:b/>
                <w:szCs w:val="22"/>
                <w:lang w:val="sk-SK"/>
              </w:rPr>
              <w:t>Meny platieb</w:t>
            </w:r>
          </w:p>
        </w:tc>
        <w:tc>
          <w:tcPr>
            <w:tcW w:w="5811" w:type="dxa"/>
          </w:tcPr>
          <w:p w14:paraId="5427F95A" w14:textId="77777777" w:rsidR="00EF4E67" w:rsidRPr="00434723" w:rsidRDefault="00EF4E67" w:rsidP="00EF4E67">
            <w:pPr>
              <w:pStyle w:val="NoIndent"/>
              <w:jc w:val="both"/>
              <w:rPr>
                <w:rFonts w:ascii="Arial" w:hAnsi="Arial" w:cs="Arial"/>
                <w:szCs w:val="22"/>
              </w:rPr>
            </w:pPr>
            <w:r w:rsidRPr="00434723">
              <w:rPr>
                <w:rFonts w:ascii="Arial" w:hAnsi="Arial" w:cs="Arial"/>
                <w:szCs w:val="22"/>
              </w:rPr>
              <w:t>Vypustite bod (b) a nahraďte ho nasledovným textom:</w:t>
            </w:r>
          </w:p>
          <w:p w14:paraId="1C95CD1C" w14:textId="77777777" w:rsidR="00EF4E67" w:rsidRPr="00434723" w:rsidRDefault="00EF4E67" w:rsidP="00EF4E67">
            <w:pPr>
              <w:rPr>
                <w:rFonts w:cs="Arial"/>
                <w:szCs w:val="22"/>
              </w:rPr>
            </w:pPr>
          </w:p>
          <w:p w14:paraId="39EA75BA" w14:textId="77777777" w:rsidR="00EF4E67" w:rsidRPr="00434723" w:rsidRDefault="00EF4E67" w:rsidP="00EF4E67">
            <w:pPr>
              <w:jc w:val="both"/>
              <w:rPr>
                <w:rFonts w:cs="Arial"/>
                <w:szCs w:val="22"/>
                <w:lang w:val="sk-SK"/>
              </w:rPr>
            </w:pPr>
            <w:r w:rsidRPr="00434723">
              <w:rPr>
                <w:rFonts w:cs="Arial"/>
                <w:szCs w:val="22"/>
              </w:rPr>
              <w:t>(b) platby škôd/zmluvných pokút určených v Prílohe k ponuke budú vykonané v menách a podieloch určených v </w:t>
            </w:r>
            <w:r>
              <w:rPr>
                <w:rFonts w:cs="Arial"/>
                <w:szCs w:val="22"/>
              </w:rPr>
              <w:t>P</w:t>
            </w:r>
            <w:r w:rsidRPr="00434723">
              <w:rPr>
                <w:rFonts w:cs="Arial"/>
                <w:szCs w:val="22"/>
              </w:rPr>
              <w:t>rílohe k ponuke;</w:t>
            </w:r>
          </w:p>
        </w:tc>
      </w:tr>
      <w:tr w:rsidR="00EF4E67" w:rsidRPr="00434723" w14:paraId="342D1776" w14:textId="77777777" w:rsidTr="009B6A56">
        <w:trPr>
          <w:trHeight w:val="380"/>
        </w:trPr>
        <w:tc>
          <w:tcPr>
            <w:tcW w:w="1418" w:type="dxa"/>
          </w:tcPr>
          <w:p w14:paraId="5F4AD18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455435E" w14:textId="77777777" w:rsidR="00EF4E67" w:rsidRPr="00434723" w:rsidRDefault="00EF4E67" w:rsidP="00EF4E67">
            <w:pPr>
              <w:rPr>
                <w:rFonts w:cs="Arial"/>
                <w:b/>
                <w:szCs w:val="22"/>
                <w:lang w:val="sk-SK"/>
              </w:rPr>
            </w:pPr>
            <w:r w:rsidRPr="00434723">
              <w:rPr>
                <w:rFonts w:cs="Arial"/>
                <w:b/>
                <w:szCs w:val="22"/>
                <w:lang w:val="sk-SK"/>
              </w:rPr>
              <w:t>15.1</w:t>
            </w:r>
          </w:p>
        </w:tc>
        <w:tc>
          <w:tcPr>
            <w:tcW w:w="2410" w:type="dxa"/>
          </w:tcPr>
          <w:p w14:paraId="66065BBE" w14:textId="77777777" w:rsidR="00EF4E67" w:rsidRPr="00434723" w:rsidRDefault="00EF4E67" w:rsidP="00EF4E67">
            <w:pPr>
              <w:rPr>
                <w:rFonts w:cs="Arial"/>
                <w:b/>
                <w:szCs w:val="22"/>
              </w:rPr>
            </w:pPr>
            <w:r w:rsidRPr="00434723">
              <w:rPr>
                <w:rFonts w:cs="Arial"/>
                <w:b/>
                <w:szCs w:val="22"/>
                <w:lang w:val="sk-SK"/>
              </w:rPr>
              <w:t>Výzva k náprave</w:t>
            </w:r>
          </w:p>
        </w:tc>
        <w:tc>
          <w:tcPr>
            <w:tcW w:w="5811" w:type="dxa"/>
          </w:tcPr>
          <w:p w14:paraId="1CFA65C3" w14:textId="77777777" w:rsidR="00EF4E67" w:rsidRPr="00434723" w:rsidRDefault="00EF4E67" w:rsidP="00EF4E67">
            <w:pPr>
              <w:jc w:val="both"/>
              <w:rPr>
                <w:rFonts w:cs="Arial"/>
                <w:szCs w:val="22"/>
                <w:lang w:val="sk-SK"/>
              </w:rPr>
            </w:pPr>
            <w:r w:rsidRPr="00434723">
              <w:rPr>
                <w:rFonts w:cs="Arial"/>
                <w:szCs w:val="22"/>
                <w:lang w:val="sk-SK"/>
              </w:rPr>
              <w:t xml:space="preserve">Na koniec podčlánku vložte: </w:t>
            </w:r>
          </w:p>
          <w:p w14:paraId="4D1EA63B" w14:textId="77777777" w:rsidR="00EF4E67" w:rsidRPr="00434723" w:rsidRDefault="00EF4E67" w:rsidP="00EF4E67">
            <w:pPr>
              <w:jc w:val="both"/>
              <w:rPr>
                <w:rFonts w:cs="Arial"/>
                <w:szCs w:val="22"/>
                <w:lang w:val="sk-SK"/>
              </w:rPr>
            </w:pPr>
            <w:r w:rsidRPr="00434723">
              <w:rPr>
                <w:rFonts w:cs="Arial"/>
                <w:szCs w:val="22"/>
                <w:lang w:val="sk-SK"/>
              </w:rPr>
              <w:t>„Oznámenie bude podľa predchádzajúcej vety riadne odôvodnené.“</w:t>
            </w:r>
          </w:p>
          <w:p w14:paraId="2BDC0EB6" w14:textId="77777777" w:rsidR="00EF4E67" w:rsidRPr="00434723" w:rsidRDefault="00EF4E67" w:rsidP="00EF4E67">
            <w:pPr>
              <w:jc w:val="both"/>
              <w:rPr>
                <w:rFonts w:cs="Arial"/>
                <w:szCs w:val="22"/>
                <w:lang w:val="sk-SK"/>
              </w:rPr>
            </w:pPr>
          </w:p>
        </w:tc>
      </w:tr>
      <w:tr w:rsidR="00EF4E67" w:rsidRPr="00434723" w14:paraId="6C276E53" w14:textId="77777777" w:rsidTr="009B6A56">
        <w:trPr>
          <w:trHeight w:val="595"/>
        </w:trPr>
        <w:tc>
          <w:tcPr>
            <w:tcW w:w="1418" w:type="dxa"/>
          </w:tcPr>
          <w:p w14:paraId="40E9DE50"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70271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15.2 </w:t>
            </w:r>
          </w:p>
        </w:tc>
        <w:tc>
          <w:tcPr>
            <w:tcW w:w="2410" w:type="dxa"/>
          </w:tcPr>
          <w:p w14:paraId="63D22ED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Odstúpenie od Zmluvy zo strany Objednávateľa</w:t>
            </w:r>
          </w:p>
        </w:tc>
        <w:tc>
          <w:tcPr>
            <w:tcW w:w="5811" w:type="dxa"/>
          </w:tcPr>
          <w:p w14:paraId="115C878A" w14:textId="77777777" w:rsidR="00EF4E67" w:rsidRDefault="00EF4E67" w:rsidP="00EF4E67">
            <w:pPr>
              <w:jc w:val="both"/>
              <w:rPr>
                <w:rFonts w:cs="Arial"/>
                <w:szCs w:val="22"/>
                <w:lang w:val="sk-SK"/>
              </w:rPr>
            </w:pPr>
            <w:r w:rsidRPr="00434723">
              <w:rPr>
                <w:rFonts w:cs="Arial"/>
                <w:szCs w:val="22"/>
                <w:lang w:val="sk-SK"/>
              </w:rPr>
              <w:t xml:space="preserve">V prvom odseku v písmene e) </w:t>
            </w:r>
            <w:r w:rsidRPr="00434723">
              <w:rPr>
                <w:rFonts w:cs="Arial"/>
                <w:szCs w:val="22"/>
              </w:rPr>
              <w:t xml:space="preserve">za slová „dôjde u neho“ </w:t>
            </w:r>
            <w:r w:rsidRPr="00434723">
              <w:rPr>
                <w:rFonts w:cs="Arial"/>
                <w:szCs w:val="22"/>
                <w:lang w:val="sk-SK"/>
              </w:rPr>
              <w:t xml:space="preserve">vložte text: </w:t>
            </w:r>
          </w:p>
          <w:p w14:paraId="25C875E7" w14:textId="77777777" w:rsidR="00EF4E67" w:rsidRPr="00434723" w:rsidRDefault="00EF4E67" w:rsidP="00EF4E67">
            <w:pPr>
              <w:jc w:val="both"/>
              <w:rPr>
                <w:rFonts w:cs="Arial"/>
                <w:szCs w:val="22"/>
                <w:lang w:val="sk-SK"/>
              </w:rPr>
            </w:pPr>
          </w:p>
          <w:p w14:paraId="165FDE4F" w14:textId="77777777" w:rsidR="00EF4E67" w:rsidRDefault="00EF4E67" w:rsidP="00EF4E67">
            <w:pPr>
              <w:jc w:val="both"/>
              <w:rPr>
                <w:rFonts w:cs="Arial"/>
                <w:szCs w:val="22"/>
                <w:lang w:val="sk-SK"/>
              </w:rPr>
            </w:pPr>
            <w:r w:rsidRPr="00434723">
              <w:rPr>
                <w:rFonts w:cs="Arial"/>
                <w:szCs w:val="22"/>
                <w:lang w:val="sk-SK"/>
              </w:rPr>
              <w:t xml:space="preserve">„alebo </w:t>
            </w:r>
            <w:r w:rsidRPr="00434723">
              <w:rPr>
                <w:rFonts w:cs="Arial"/>
                <w:szCs w:val="22"/>
              </w:rPr>
              <w:t>v prípade združenia u ktoréhokoľvek člena</w:t>
            </w:r>
            <w:r w:rsidRPr="00434723">
              <w:rPr>
                <w:rFonts w:cs="Arial"/>
                <w:szCs w:val="22"/>
                <w:lang w:val="sk-SK"/>
              </w:rPr>
              <w:t xml:space="preserve"> združenia“. </w:t>
            </w:r>
          </w:p>
          <w:p w14:paraId="76E049CC" w14:textId="77777777" w:rsidR="00EF4E67" w:rsidRPr="00434723" w:rsidRDefault="00EF4E67" w:rsidP="00EF4E67">
            <w:pPr>
              <w:jc w:val="both"/>
              <w:rPr>
                <w:rFonts w:cs="Arial"/>
                <w:szCs w:val="22"/>
                <w:lang w:val="sk-SK"/>
              </w:rPr>
            </w:pPr>
          </w:p>
          <w:p w14:paraId="157C13CB" w14:textId="77777777" w:rsidR="00EF4E67" w:rsidRDefault="00EF4E67" w:rsidP="00EF4E67">
            <w:pPr>
              <w:jc w:val="both"/>
              <w:rPr>
                <w:rFonts w:cs="Arial"/>
                <w:szCs w:val="22"/>
              </w:rPr>
            </w:pPr>
            <w:r w:rsidRPr="00434723">
              <w:rPr>
                <w:rFonts w:cs="Arial"/>
                <w:szCs w:val="22"/>
              </w:rPr>
              <w:t xml:space="preserve">Následne pokračuje text v pôvodnom znení.  </w:t>
            </w:r>
          </w:p>
          <w:p w14:paraId="54100FD0" w14:textId="77777777" w:rsidR="00EF4E67" w:rsidRPr="00434723" w:rsidRDefault="00EF4E67" w:rsidP="00EF4E67">
            <w:pPr>
              <w:jc w:val="both"/>
              <w:rPr>
                <w:rFonts w:cs="Arial"/>
                <w:szCs w:val="22"/>
              </w:rPr>
            </w:pPr>
          </w:p>
          <w:p w14:paraId="073B79D4" w14:textId="77777777" w:rsidR="00EF4E67" w:rsidRDefault="00EF4E67" w:rsidP="00EF4E67">
            <w:pPr>
              <w:jc w:val="both"/>
              <w:rPr>
                <w:rFonts w:cs="Arial"/>
                <w:szCs w:val="22"/>
                <w:lang w:val="sk-SK"/>
              </w:rPr>
            </w:pPr>
            <w:r w:rsidRPr="00434723">
              <w:rPr>
                <w:rFonts w:cs="Arial"/>
                <w:szCs w:val="22"/>
                <w:lang w:val="sk-SK"/>
              </w:rPr>
              <w:t>V prvom odseku sa dopĺňajú písmená g) až n) ktoré znejú:</w:t>
            </w:r>
          </w:p>
          <w:p w14:paraId="0FBD76A3" w14:textId="77777777" w:rsidR="00EF4E67" w:rsidRPr="00434723" w:rsidRDefault="00EF4E67" w:rsidP="00EF4E67">
            <w:pPr>
              <w:jc w:val="both"/>
              <w:rPr>
                <w:rFonts w:cs="Arial"/>
                <w:szCs w:val="22"/>
                <w:lang w:val="sk-SK"/>
              </w:rPr>
            </w:pPr>
          </w:p>
          <w:p w14:paraId="727CFCAA" w14:textId="77777777" w:rsidR="00EF4E67" w:rsidRDefault="00EF4E67" w:rsidP="00EF4E67">
            <w:pPr>
              <w:jc w:val="both"/>
              <w:rPr>
                <w:rFonts w:cs="Arial"/>
                <w:szCs w:val="22"/>
                <w:lang w:val="sk-SK"/>
              </w:rPr>
            </w:pPr>
            <w:r w:rsidRPr="00434723">
              <w:rPr>
                <w:rFonts w:cs="Arial"/>
                <w:szCs w:val="22"/>
                <w:lang w:val="sk-SK"/>
              </w:rPr>
              <w:t>g) ak Zhotoviteľ nevykonal všetky potrebné opatrenia na zabránenie vzniku Konfliktu záujmu,</w:t>
            </w:r>
          </w:p>
          <w:p w14:paraId="3FF60177" w14:textId="77777777" w:rsidR="00EF4E67" w:rsidRPr="00434723" w:rsidRDefault="00EF4E67" w:rsidP="00EF4E67">
            <w:pPr>
              <w:jc w:val="both"/>
              <w:rPr>
                <w:rFonts w:cs="Arial"/>
                <w:szCs w:val="22"/>
                <w:lang w:val="sk-SK"/>
              </w:rPr>
            </w:pPr>
          </w:p>
          <w:p w14:paraId="5BA307DF" w14:textId="77777777" w:rsidR="00EF4E67" w:rsidRDefault="00EF4E67" w:rsidP="00EF4E67">
            <w:pPr>
              <w:jc w:val="both"/>
              <w:rPr>
                <w:rFonts w:cs="Arial"/>
                <w:szCs w:val="22"/>
                <w:lang w:val="sk-SK"/>
              </w:rPr>
            </w:pPr>
            <w:r w:rsidRPr="00434723">
              <w:rPr>
                <w:rFonts w:cs="Arial"/>
                <w:szCs w:val="22"/>
                <w:lang w:val="sk-SK"/>
              </w:rPr>
              <w:t>h) ak sa preukáže, že Zhotoviteľ v rámci verejného obstarávania, ktorého výsledkom je uzatvorenie tejto Zmluvy predložil nepravdivé doklady alebo uviedol nepravdivé, neúplné alebo skreslené údaje,</w:t>
            </w:r>
          </w:p>
          <w:p w14:paraId="1871E775" w14:textId="77777777" w:rsidR="00EF4E67" w:rsidRPr="00434723" w:rsidRDefault="00EF4E67" w:rsidP="00EF4E67">
            <w:pPr>
              <w:jc w:val="both"/>
              <w:rPr>
                <w:rFonts w:cs="Arial"/>
                <w:szCs w:val="22"/>
                <w:lang w:val="sk-SK"/>
              </w:rPr>
            </w:pPr>
          </w:p>
          <w:p w14:paraId="64C92721" w14:textId="77777777" w:rsidR="00EF4E67" w:rsidRDefault="00EF4E67" w:rsidP="00EF4E67">
            <w:pPr>
              <w:jc w:val="both"/>
              <w:rPr>
                <w:rFonts w:cs="Arial"/>
                <w:szCs w:val="22"/>
                <w:lang w:val="sk-SK"/>
              </w:rPr>
            </w:pPr>
            <w:r w:rsidRPr="00434723">
              <w:rPr>
                <w:rFonts w:cs="Arial"/>
                <w:szCs w:val="22"/>
                <w:lang w:val="sk-SK"/>
              </w:rPr>
              <w:t>i)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odmietne vystaviť Zhotoviteľovi Bankovú platobnú záruku podľa podčlánku 4.4a (</w:t>
            </w:r>
            <w:r w:rsidRPr="00434723">
              <w:rPr>
                <w:rFonts w:cs="Arial"/>
                <w:i/>
                <w:szCs w:val="22"/>
                <w:lang w:val="sk-SK"/>
              </w:rPr>
              <w:t>Banková platobná záruka</w:t>
            </w:r>
            <w:r w:rsidRPr="00434723">
              <w:rPr>
                <w:rFonts w:cs="Arial"/>
                <w:szCs w:val="22"/>
                <w:lang w:val="sk-SK"/>
              </w:rPr>
              <w:t xml:space="preserve">) </w:t>
            </w:r>
          </w:p>
          <w:p w14:paraId="13EEFC9A" w14:textId="77777777" w:rsidR="00EF4E67" w:rsidRPr="00434723" w:rsidRDefault="00EF4E67" w:rsidP="00EF4E67">
            <w:pPr>
              <w:jc w:val="both"/>
              <w:rPr>
                <w:rFonts w:cs="Arial"/>
                <w:szCs w:val="22"/>
                <w:lang w:val="sk-SK"/>
              </w:rPr>
            </w:pPr>
          </w:p>
          <w:p w14:paraId="525D4ABB" w14:textId="77777777" w:rsidR="00EF4E67" w:rsidRDefault="00EF4E67" w:rsidP="00EF4E67">
            <w:pPr>
              <w:jc w:val="both"/>
              <w:rPr>
                <w:rFonts w:cs="Arial"/>
                <w:szCs w:val="22"/>
                <w:lang w:val="sk-SK"/>
              </w:rPr>
            </w:pPr>
            <w:r w:rsidRPr="00434723">
              <w:rPr>
                <w:rFonts w:cs="Arial"/>
                <w:szCs w:val="22"/>
                <w:lang w:val="sk-SK"/>
              </w:rPr>
              <w:t>j)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poskytla plnenie z Bankovej platobnej záruky v celkovej výške vyššej ako 25 % z celkovej sumy finančných záväzkov Zhotoviteľa zabezpečených prostredníctvom Bankovej platobnej záruky podľa podčlánku 4.4a (</w:t>
            </w:r>
            <w:r w:rsidRPr="00434723">
              <w:rPr>
                <w:rFonts w:cs="Arial"/>
                <w:i/>
                <w:szCs w:val="22"/>
                <w:lang w:val="sk-SK"/>
              </w:rPr>
              <w:t>Banková platobná záruka</w:t>
            </w:r>
            <w:r w:rsidRPr="00434723">
              <w:rPr>
                <w:rFonts w:cs="Arial"/>
                <w:szCs w:val="22"/>
                <w:lang w:val="sk-SK"/>
              </w:rPr>
              <w:t>)</w:t>
            </w:r>
          </w:p>
          <w:p w14:paraId="6008B6E8" w14:textId="77777777" w:rsidR="00EF4E67" w:rsidRPr="00434723" w:rsidRDefault="00EF4E67" w:rsidP="00EF4E67">
            <w:pPr>
              <w:jc w:val="both"/>
              <w:rPr>
                <w:rFonts w:cs="Arial"/>
                <w:szCs w:val="22"/>
                <w:lang w:val="sk-SK"/>
              </w:rPr>
            </w:pPr>
          </w:p>
          <w:p w14:paraId="495DCD5B" w14:textId="77777777" w:rsidR="00EF4E67" w:rsidRDefault="00EF4E67" w:rsidP="00EF4E67">
            <w:pPr>
              <w:jc w:val="both"/>
              <w:rPr>
                <w:rFonts w:cs="Arial"/>
                <w:szCs w:val="22"/>
                <w:lang w:val="sk-SK"/>
              </w:rPr>
            </w:pPr>
            <w:r w:rsidRPr="00434723">
              <w:rPr>
                <w:rFonts w:cs="Arial"/>
                <w:szCs w:val="22"/>
                <w:lang w:val="sk-SK"/>
              </w:rPr>
              <w:t>k) ak na miesto Zhotoviteľa vstúpi iná osoba následkom právneho nástupníctva</w:t>
            </w:r>
          </w:p>
          <w:p w14:paraId="2E9BE531" w14:textId="77777777" w:rsidR="00EF4E67" w:rsidRPr="00434723" w:rsidRDefault="00EF4E67" w:rsidP="00EF4E67">
            <w:pPr>
              <w:jc w:val="both"/>
              <w:rPr>
                <w:rFonts w:cs="Arial"/>
                <w:szCs w:val="22"/>
                <w:lang w:val="sk-SK"/>
              </w:rPr>
            </w:pPr>
          </w:p>
          <w:p w14:paraId="2DB44711" w14:textId="77777777" w:rsidR="00EF4E67" w:rsidRDefault="00EF4E67" w:rsidP="00EF4E67">
            <w:pPr>
              <w:jc w:val="both"/>
              <w:rPr>
                <w:rFonts w:cs="Arial"/>
                <w:szCs w:val="22"/>
                <w:lang w:val="sk-SK"/>
              </w:rPr>
            </w:pPr>
            <w:r w:rsidRPr="00434723">
              <w:rPr>
                <w:rFonts w:cs="Arial"/>
                <w:szCs w:val="22"/>
                <w:lang w:val="sk-SK"/>
              </w:rPr>
              <w:t>l) poruší ďalšie povinnosti uvedené v Zmluve, pri ktorých je výslovne uvedené, že sa jedná o podstatné porušenie Zmluvy</w:t>
            </w:r>
          </w:p>
          <w:p w14:paraId="78172ED7" w14:textId="77777777" w:rsidR="00EF4E67" w:rsidRPr="00434723" w:rsidRDefault="00EF4E67" w:rsidP="00EF4E67">
            <w:pPr>
              <w:jc w:val="both"/>
              <w:rPr>
                <w:rFonts w:cs="Arial"/>
                <w:szCs w:val="22"/>
                <w:lang w:val="sk-SK"/>
              </w:rPr>
            </w:pPr>
          </w:p>
          <w:p w14:paraId="2C6CDBE0" w14:textId="77777777" w:rsidR="00EF4E67" w:rsidRDefault="00EF4E67" w:rsidP="00EF4E67">
            <w:pPr>
              <w:jc w:val="both"/>
              <w:rPr>
                <w:rFonts w:cs="Arial"/>
                <w:szCs w:val="22"/>
                <w:lang w:val="sk-SK"/>
              </w:rPr>
            </w:pPr>
            <w:r w:rsidRPr="00434723">
              <w:rPr>
                <w:rFonts w:cs="Arial"/>
                <w:szCs w:val="22"/>
                <w:lang w:val="sk-SK"/>
              </w:rPr>
              <w:t>m) Objednávateľ je oprávnený odstúpiť od Zmluvy aj v prípadoch uvedených v Zákone o verejnom obstarávaní.</w:t>
            </w:r>
            <w:bookmarkStart w:id="8" w:name="f_6034398"/>
            <w:bookmarkStart w:id="9" w:name="f_6034399"/>
            <w:bookmarkStart w:id="10" w:name="f_6034400"/>
            <w:bookmarkStart w:id="11" w:name="f_6034401"/>
            <w:bookmarkStart w:id="12" w:name="f_6034402"/>
            <w:bookmarkStart w:id="13" w:name="f_6034403"/>
            <w:bookmarkStart w:id="14" w:name="f_6034404"/>
            <w:bookmarkEnd w:id="8"/>
            <w:bookmarkEnd w:id="9"/>
            <w:bookmarkEnd w:id="10"/>
            <w:bookmarkEnd w:id="11"/>
            <w:bookmarkEnd w:id="12"/>
            <w:bookmarkEnd w:id="13"/>
            <w:bookmarkEnd w:id="14"/>
          </w:p>
          <w:p w14:paraId="673BFE42" w14:textId="77777777" w:rsidR="00EF4E67" w:rsidRPr="00434723" w:rsidRDefault="00EF4E67" w:rsidP="00EF4E67">
            <w:pPr>
              <w:jc w:val="both"/>
              <w:rPr>
                <w:rFonts w:cs="Arial"/>
                <w:szCs w:val="22"/>
                <w:lang w:val="sk-SK"/>
              </w:rPr>
            </w:pPr>
          </w:p>
          <w:p w14:paraId="03961AAC" w14:textId="77777777" w:rsidR="00EF4E67" w:rsidRPr="00434723" w:rsidRDefault="00EF4E67" w:rsidP="00EF4E67">
            <w:pPr>
              <w:jc w:val="both"/>
              <w:rPr>
                <w:rFonts w:cs="Arial"/>
                <w:szCs w:val="22"/>
                <w:lang w:val="sk-SK"/>
              </w:rPr>
            </w:pPr>
            <w:r w:rsidRPr="00434723">
              <w:rPr>
                <w:rFonts w:cs="Arial"/>
                <w:szCs w:val="22"/>
                <w:lang w:val="sk-SK"/>
              </w:rPr>
              <w:t xml:space="preserve">n) 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434723">
              <w:rPr>
                <w:rFonts w:cs="Arial"/>
                <w:bCs/>
                <w:szCs w:val="22"/>
                <w:lang w:val="sk-SK"/>
              </w:rPr>
              <w:t>po celú dobu trvania Zmluvy</w:t>
            </w:r>
            <w:r w:rsidRPr="00434723">
              <w:rPr>
                <w:rFonts w:cs="Arial"/>
                <w:szCs w:val="22"/>
                <w:lang w:val="sk-SK"/>
              </w:rPr>
              <w:t>, ak sa na neho táto povinnosť vzťahuje, v súlade s podčlánkom 4.1</w:t>
            </w:r>
          </w:p>
          <w:p w14:paraId="3089F328" w14:textId="77777777" w:rsidR="00EF4E67" w:rsidRDefault="00EF4E67" w:rsidP="00EF4E67">
            <w:pPr>
              <w:jc w:val="both"/>
              <w:rPr>
                <w:rFonts w:cs="Arial"/>
                <w:szCs w:val="22"/>
                <w:lang w:val="sk-SK"/>
              </w:rPr>
            </w:pPr>
            <w:r w:rsidRPr="00434723">
              <w:rPr>
                <w:rFonts w:cs="Arial"/>
                <w:szCs w:val="22"/>
                <w:lang w:val="sk-SK"/>
              </w:rPr>
              <w:t>Pôvodné znenie druhého odseku sa vypúšťa a nahrádza nasledovným znením:</w:t>
            </w:r>
          </w:p>
          <w:p w14:paraId="374201A0" w14:textId="77777777" w:rsidR="00EF4E67" w:rsidRPr="00434723" w:rsidRDefault="00EF4E67" w:rsidP="00EF4E67">
            <w:pPr>
              <w:jc w:val="both"/>
              <w:rPr>
                <w:rFonts w:cs="Arial"/>
                <w:szCs w:val="22"/>
                <w:lang w:val="sk-SK"/>
              </w:rPr>
            </w:pPr>
          </w:p>
          <w:p w14:paraId="7A452486" w14:textId="77777777" w:rsidR="00EF4E67" w:rsidRDefault="00EF4E67" w:rsidP="00EF4E67">
            <w:pPr>
              <w:jc w:val="both"/>
              <w:rPr>
                <w:rFonts w:cs="Arial"/>
                <w:szCs w:val="22"/>
                <w:lang w:val="sk-SK"/>
              </w:rPr>
            </w:pPr>
            <w:r w:rsidRPr="00434723">
              <w:rPr>
                <w:rFonts w:cs="Arial"/>
                <w:szCs w:val="22"/>
                <w:lang w:val="sk-SK"/>
              </w:rPr>
              <w:t>„Porušenie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nasl. Obchodného zákonníka, musí mať písomnú formu a musí byť doručené Zhotoviteľovi. Odstúpenie od Zmluvy je účinné dňom jeho doručenia Zhotoviteľovi.“</w:t>
            </w:r>
          </w:p>
          <w:p w14:paraId="49971ADF" w14:textId="77777777" w:rsidR="00EF4E67" w:rsidRPr="00434723" w:rsidRDefault="00EF4E67" w:rsidP="00EF4E67">
            <w:pPr>
              <w:jc w:val="both"/>
              <w:rPr>
                <w:rFonts w:cs="Arial"/>
                <w:szCs w:val="22"/>
                <w:lang w:val="sk-SK"/>
              </w:rPr>
            </w:pPr>
          </w:p>
          <w:p w14:paraId="44EEAFF5" w14:textId="77777777" w:rsidR="00EF4E67" w:rsidRDefault="00EF4E67" w:rsidP="00EF4E67">
            <w:pPr>
              <w:jc w:val="both"/>
              <w:rPr>
                <w:rFonts w:cs="Arial"/>
                <w:szCs w:val="22"/>
                <w:lang w:val="sk-SK"/>
              </w:rPr>
            </w:pPr>
            <w:r w:rsidRPr="00434723">
              <w:rPr>
                <w:rFonts w:cs="Arial"/>
                <w:szCs w:val="22"/>
                <w:lang w:val="sk-SK"/>
              </w:rPr>
              <w:t>Za druhým odsekom vložte nasledovný text:</w:t>
            </w:r>
          </w:p>
          <w:p w14:paraId="13E126C5" w14:textId="77777777" w:rsidR="00EF4E67" w:rsidRPr="00434723" w:rsidRDefault="00EF4E67" w:rsidP="00EF4E67">
            <w:pPr>
              <w:jc w:val="both"/>
              <w:rPr>
                <w:rFonts w:cs="Arial"/>
                <w:szCs w:val="22"/>
                <w:lang w:val="sk-SK"/>
              </w:rPr>
            </w:pPr>
          </w:p>
          <w:p w14:paraId="3F990219" w14:textId="77777777" w:rsidR="00EF4E67" w:rsidRPr="00434723" w:rsidRDefault="00EF4E67" w:rsidP="00EF4E67">
            <w:pPr>
              <w:jc w:val="both"/>
              <w:rPr>
                <w:rFonts w:cs="Arial"/>
                <w:szCs w:val="22"/>
                <w:lang w:val="sk-SK"/>
              </w:rPr>
            </w:pPr>
            <w:r>
              <w:rPr>
                <w:rFonts w:cs="Arial"/>
                <w:szCs w:val="22"/>
                <w:lang w:val="sk-SK"/>
              </w:rPr>
              <w:t>„</w:t>
            </w:r>
            <w:r w:rsidRPr="00434723">
              <w:rPr>
                <w:rFonts w:cs="Arial"/>
                <w:szCs w:val="22"/>
                <w:lang w:val="sk-SK"/>
              </w:rPr>
              <w:t>Objednávateľ je oprávnený odstúpiť od zmluvy aj v prípade ak pre projekt „</w:t>
            </w:r>
            <w:r>
              <w:rPr>
                <w:rFonts w:cs="Arial"/>
                <w:szCs w:val="22"/>
                <w:lang w:val="sk-SK"/>
              </w:rPr>
              <w:t>Diaľnica D3 Žilina</w:t>
            </w:r>
            <w:r w:rsidR="00496E10">
              <w:rPr>
                <w:rFonts w:cs="Arial"/>
                <w:szCs w:val="22"/>
                <w:lang w:val="sk-SK"/>
              </w:rPr>
              <w:t>,</w:t>
            </w:r>
            <w:r>
              <w:rPr>
                <w:rFonts w:cs="Arial"/>
                <w:szCs w:val="22"/>
                <w:lang w:val="sk-SK"/>
              </w:rPr>
              <w:t xml:space="preserve"> Brodno – Kysucké Nové Mesto</w:t>
            </w:r>
            <w:r w:rsidRPr="00434723">
              <w:rPr>
                <w:rFonts w:cs="Arial"/>
                <w:szCs w:val="22"/>
                <w:lang w:val="sk-SK"/>
              </w:rPr>
              <w:t xml:space="preserve">" nebude potvrdené financovanie do dvoch mesiacov odo dňa účinnosti zmluvy zo strany </w:t>
            </w:r>
            <w:r>
              <w:rPr>
                <w:rFonts w:cs="Arial"/>
                <w:szCs w:val="22"/>
                <w:lang w:val="sk-SK"/>
              </w:rPr>
              <w:t>Ministerstva dopravy Slovenskej republiky</w:t>
            </w:r>
            <w:r w:rsidRPr="00434723">
              <w:rPr>
                <w:rFonts w:cs="Arial"/>
                <w:szCs w:val="22"/>
                <w:lang w:val="sk-SK"/>
              </w:rPr>
              <w:t>. Odstúpenie od Zmluvy je účinné dňom jeho doručenia Zhotoviteľovi.</w:t>
            </w:r>
            <w:r>
              <w:rPr>
                <w:rFonts w:cs="Arial"/>
                <w:szCs w:val="22"/>
                <w:lang w:val="sk-SK"/>
              </w:rPr>
              <w:t>“</w:t>
            </w:r>
          </w:p>
          <w:p w14:paraId="6BF24B33" w14:textId="77777777" w:rsidR="00EF4E67" w:rsidRPr="00434723" w:rsidRDefault="00EF4E67" w:rsidP="00EF4E67">
            <w:pPr>
              <w:jc w:val="both"/>
              <w:rPr>
                <w:rFonts w:cs="Arial"/>
                <w:szCs w:val="22"/>
                <w:lang w:val="sk-SK"/>
              </w:rPr>
            </w:pPr>
          </w:p>
          <w:p w14:paraId="493BE6BA" w14:textId="77777777" w:rsidR="00EF4E67" w:rsidRDefault="00EF4E67" w:rsidP="00EF4E67">
            <w:pPr>
              <w:jc w:val="both"/>
              <w:rPr>
                <w:rFonts w:cs="Arial"/>
                <w:szCs w:val="22"/>
                <w:lang w:val="sk-SK"/>
              </w:rPr>
            </w:pPr>
            <w:r w:rsidRPr="00434723">
              <w:rPr>
                <w:rFonts w:cs="Arial"/>
                <w:szCs w:val="22"/>
                <w:lang w:val="sk-SK"/>
              </w:rPr>
              <w:lastRenderedPageBreak/>
              <w:t>V štvrtom odseku v druhej vete vymažte slovo „výpovede“ a nahraďte:</w:t>
            </w:r>
          </w:p>
          <w:p w14:paraId="1A0F4983" w14:textId="77777777" w:rsidR="00EF4E67" w:rsidRPr="00434723" w:rsidRDefault="00EF4E67" w:rsidP="00EF4E67">
            <w:pPr>
              <w:jc w:val="both"/>
              <w:rPr>
                <w:rFonts w:cs="Arial"/>
                <w:szCs w:val="22"/>
                <w:lang w:val="sk-SK"/>
              </w:rPr>
            </w:pPr>
          </w:p>
          <w:p w14:paraId="5783D532" w14:textId="77777777" w:rsidR="00EF4E67" w:rsidRPr="00434723" w:rsidRDefault="00EF4E67" w:rsidP="00EF4E67">
            <w:pPr>
              <w:jc w:val="both"/>
              <w:rPr>
                <w:rFonts w:cs="Arial"/>
                <w:szCs w:val="22"/>
                <w:lang w:val="sk-SK"/>
              </w:rPr>
            </w:pPr>
            <w:r w:rsidRPr="00434723">
              <w:rPr>
                <w:rFonts w:cs="Arial"/>
                <w:szCs w:val="22"/>
                <w:lang w:val="sk-SK"/>
              </w:rPr>
              <w:t>„o odstúpení"</w:t>
            </w:r>
          </w:p>
          <w:p w14:paraId="7796B840" w14:textId="77777777" w:rsidR="00EF4E67" w:rsidRPr="00434723" w:rsidRDefault="00EF4E67" w:rsidP="00EF4E67">
            <w:pPr>
              <w:jc w:val="both"/>
              <w:rPr>
                <w:rFonts w:cs="Arial"/>
                <w:szCs w:val="22"/>
                <w:lang w:val="pl-PL"/>
              </w:rPr>
            </w:pPr>
          </w:p>
        </w:tc>
      </w:tr>
      <w:tr w:rsidR="00EF4E67" w:rsidRPr="00434723" w14:paraId="6DE8BFA0" w14:textId="77777777" w:rsidTr="009B6A56">
        <w:trPr>
          <w:trHeight w:val="1181"/>
        </w:trPr>
        <w:tc>
          <w:tcPr>
            <w:tcW w:w="1418" w:type="dxa"/>
          </w:tcPr>
          <w:p w14:paraId="3FC068C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37F7EAB"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15.3 </w:t>
            </w:r>
          </w:p>
        </w:tc>
        <w:tc>
          <w:tcPr>
            <w:tcW w:w="2410" w:type="dxa"/>
          </w:tcPr>
          <w:p w14:paraId="5D2B35B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Ocenenie k dátumu odstúpenia </w:t>
            </w:r>
          </w:p>
        </w:tc>
        <w:tc>
          <w:tcPr>
            <w:tcW w:w="5811" w:type="dxa"/>
          </w:tcPr>
          <w:p w14:paraId="5DB7C3C1"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6DDDB800" w14:textId="77777777" w:rsidR="00EF4E67" w:rsidRPr="00434723" w:rsidRDefault="00EF4E67" w:rsidP="00EF4E67">
            <w:pPr>
              <w:jc w:val="both"/>
              <w:rPr>
                <w:rFonts w:cs="Arial"/>
                <w:szCs w:val="22"/>
                <w:lang w:val="pl-PL"/>
              </w:rPr>
            </w:pPr>
            <w:r w:rsidRPr="00434723">
              <w:rPr>
                <w:rFonts w:cs="Arial"/>
                <w:szCs w:val="22"/>
                <w:lang w:val="sk-SK"/>
              </w:rPr>
              <w:t xml:space="preserve">„účinnosť“ </w:t>
            </w:r>
          </w:p>
        </w:tc>
      </w:tr>
      <w:tr w:rsidR="00EF4E67" w:rsidRPr="00434723" w14:paraId="76AF4CEF" w14:textId="77777777" w:rsidTr="009B6A56">
        <w:trPr>
          <w:trHeight w:val="1181"/>
        </w:trPr>
        <w:tc>
          <w:tcPr>
            <w:tcW w:w="1418" w:type="dxa"/>
          </w:tcPr>
          <w:p w14:paraId="150C3F0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1DBE58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15.4 </w:t>
            </w:r>
          </w:p>
        </w:tc>
        <w:tc>
          <w:tcPr>
            <w:tcW w:w="2410" w:type="dxa"/>
          </w:tcPr>
          <w:p w14:paraId="3C009BD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po odstúpení </w:t>
            </w:r>
          </w:p>
        </w:tc>
        <w:tc>
          <w:tcPr>
            <w:tcW w:w="5811" w:type="dxa"/>
          </w:tcPr>
          <w:p w14:paraId="7E688636"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0AF1BB68" w14:textId="77777777" w:rsidR="00EF4E67" w:rsidRPr="00434723" w:rsidRDefault="00EF4E67" w:rsidP="00EF4E67">
            <w:pPr>
              <w:jc w:val="both"/>
              <w:rPr>
                <w:rFonts w:cs="Arial"/>
                <w:szCs w:val="22"/>
              </w:rPr>
            </w:pPr>
            <w:r w:rsidRPr="00434723">
              <w:rPr>
                <w:rFonts w:cs="Arial"/>
                <w:szCs w:val="22"/>
                <w:lang w:val="sk-SK"/>
              </w:rPr>
              <w:t xml:space="preserve">„účinnosť“ </w:t>
            </w:r>
          </w:p>
        </w:tc>
      </w:tr>
      <w:tr w:rsidR="00EF4E67" w:rsidRPr="00434723" w14:paraId="41A35946" w14:textId="77777777" w:rsidTr="009B6A56">
        <w:trPr>
          <w:trHeight w:val="2037"/>
        </w:trPr>
        <w:tc>
          <w:tcPr>
            <w:tcW w:w="1418" w:type="dxa"/>
          </w:tcPr>
          <w:p w14:paraId="3E2769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189CA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15.5 </w:t>
            </w:r>
          </w:p>
        </w:tc>
        <w:tc>
          <w:tcPr>
            <w:tcW w:w="2410" w:type="dxa"/>
          </w:tcPr>
          <w:p w14:paraId="103F1C99"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Oprávnenie Objednávateľa vypovedať Zmluvu  </w:t>
            </w:r>
          </w:p>
        </w:tc>
        <w:tc>
          <w:tcPr>
            <w:tcW w:w="5811" w:type="dxa"/>
          </w:tcPr>
          <w:p w14:paraId="6038D034"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„Oprávnenie Objednávateľa odstúpiť od Zmluvy“ sa nahrádza názvom: „Oprávnenie Objednávateľa vypovedať Zmluvu.“ </w:t>
            </w:r>
          </w:p>
          <w:p w14:paraId="7E9844B0" w14:textId="77777777" w:rsidR="00EF4E67" w:rsidRPr="00434723" w:rsidRDefault="00EF4E67" w:rsidP="00EF4E67">
            <w:pPr>
              <w:jc w:val="both"/>
              <w:rPr>
                <w:rFonts w:cs="Arial"/>
                <w:szCs w:val="22"/>
                <w:lang w:val="sk-SK"/>
              </w:rPr>
            </w:pPr>
          </w:p>
          <w:p w14:paraId="3290000F" w14:textId="77777777" w:rsidR="00EF4E67" w:rsidRDefault="00EF4E67" w:rsidP="00EF4E67">
            <w:pPr>
              <w:jc w:val="both"/>
              <w:rPr>
                <w:rFonts w:cs="Arial"/>
                <w:szCs w:val="22"/>
                <w:lang w:val="sk-SK"/>
              </w:rPr>
            </w:pPr>
            <w:r w:rsidRPr="00434723">
              <w:rPr>
                <w:rFonts w:cs="Arial"/>
                <w:szCs w:val="22"/>
                <w:lang w:val="sk-SK"/>
              </w:rPr>
              <w:t xml:space="preserve">Pôvodný text podčlánku sa ruší a nahrádza nasledovným textom: </w:t>
            </w:r>
          </w:p>
          <w:p w14:paraId="595F1D7C" w14:textId="77777777" w:rsidR="00EF4E67" w:rsidRDefault="00EF4E67" w:rsidP="00EF4E67">
            <w:pPr>
              <w:jc w:val="both"/>
              <w:rPr>
                <w:rFonts w:cs="Arial"/>
                <w:szCs w:val="22"/>
                <w:lang w:val="sk-SK"/>
              </w:rPr>
            </w:pPr>
          </w:p>
          <w:p w14:paraId="30FAF650" w14:textId="77777777" w:rsidR="00EF4E67" w:rsidRDefault="00EF4E67" w:rsidP="00EF4E67">
            <w:pPr>
              <w:jc w:val="both"/>
              <w:rPr>
                <w:rFonts w:cs="Arial"/>
                <w:szCs w:val="22"/>
                <w:lang w:val="sk-SK"/>
              </w:rPr>
            </w:pPr>
            <w:r w:rsidRPr="00434723">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p w14:paraId="26C833DB" w14:textId="77777777" w:rsidR="00EF4E67" w:rsidRDefault="00EF4E67" w:rsidP="00EF4E67">
            <w:pPr>
              <w:jc w:val="both"/>
              <w:rPr>
                <w:rFonts w:cs="Arial"/>
                <w:szCs w:val="22"/>
                <w:lang w:val="sk-SK"/>
              </w:rPr>
            </w:pPr>
          </w:p>
          <w:p w14:paraId="697A1566" w14:textId="77777777" w:rsidR="00EF4E67" w:rsidRDefault="00EF4E67" w:rsidP="00EF4E67">
            <w:pPr>
              <w:jc w:val="both"/>
              <w:rPr>
                <w:rFonts w:cs="Arial"/>
                <w:szCs w:val="22"/>
                <w:lang w:val="sk-SK"/>
              </w:rPr>
            </w:pPr>
            <w:r w:rsidRPr="00434723">
              <w:rPr>
                <w:rFonts w:cs="Arial"/>
                <w:szCs w:val="22"/>
                <w:lang w:val="sk-SK"/>
              </w:rPr>
              <w:t>Po uplynutí výpovednej lehoty bude Zhotoviteľ povinný postupovať podľa podčlánku 16.3 (</w:t>
            </w:r>
            <w:r w:rsidRPr="00434723">
              <w:rPr>
                <w:rFonts w:cs="Arial"/>
                <w:i/>
                <w:szCs w:val="22"/>
                <w:lang w:val="sk-SK"/>
              </w:rPr>
              <w:t>Ukončenie prác a odstránenie Zariadenia Zhotoviteľa</w:t>
            </w:r>
            <w:r w:rsidRPr="00434723">
              <w:rPr>
                <w:rFonts w:cs="Arial"/>
                <w:szCs w:val="22"/>
                <w:lang w:val="sk-SK"/>
              </w:rPr>
              <w:t>) a bude mu zaplatené v súlade s podčlánkom 19.6 (</w:t>
            </w:r>
            <w:r w:rsidRPr="00434723">
              <w:rPr>
                <w:rFonts w:cs="Arial"/>
                <w:i/>
                <w:szCs w:val="22"/>
                <w:lang w:val="sk-SK"/>
              </w:rPr>
              <w:t>Dobrovoľné odstúpenie od Zmluvy, platba a uvoľnenie</w:t>
            </w:r>
            <w:r w:rsidRPr="00434723">
              <w:rPr>
                <w:rFonts w:cs="Arial"/>
                <w:szCs w:val="22"/>
                <w:lang w:val="sk-SK"/>
              </w:rPr>
              <w:t>).“</w:t>
            </w:r>
          </w:p>
          <w:p w14:paraId="0B93D6C7" w14:textId="77777777" w:rsidR="00EF4E67" w:rsidRPr="009F7FD8" w:rsidRDefault="00EF4E67" w:rsidP="00EF4E67">
            <w:pPr>
              <w:jc w:val="both"/>
              <w:rPr>
                <w:rFonts w:cs="Arial"/>
                <w:szCs w:val="22"/>
                <w:lang w:val="sk-SK"/>
              </w:rPr>
            </w:pPr>
          </w:p>
        </w:tc>
      </w:tr>
      <w:tr w:rsidR="00EF4E67" w:rsidRPr="00434723" w14:paraId="47BBBA96" w14:textId="77777777" w:rsidTr="009B6A56">
        <w:trPr>
          <w:trHeight w:val="2649"/>
        </w:trPr>
        <w:tc>
          <w:tcPr>
            <w:tcW w:w="1418" w:type="dxa"/>
          </w:tcPr>
          <w:p w14:paraId="32A4A91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F8EA2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16.2 </w:t>
            </w:r>
          </w:p>
        </w:tc>
        <w:tc>
          <w:tcPr>
            <w:tcW w:w="2410" w:type="dxa"/>
          </w:tcPr>
          <w:p w14:paraId="753C60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Prerušenie prác a odstúpenie od Zmluvy zo strany Zhotoviteľa </w:t>
            </w:r>
          </w:p>
        </w:tc>
        <w:tc>
          <w:tcPr>
            <w:tcW w:w="5811" w:type="dxa"/>
          </w:tcPr>
          <w:p w14:paraId="28545882"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„Odstúpenie od Zmluvy zo strany Zhotoviteľa“ sa nahrádza názvom: „Prerušenie prác a odstúpenie od Zmluvy zo strany Zhotoviteľa“. </w:t>
            </w:r>
          </w:p>
          <w:p w14:paraId="46D4407A" w14:textId="77777777" w:rsidR="00EF4E67" w:rsidRDefault="00EF4E67" w:rsidP="00EF4E67">
            <w:pPr>
              <w:jc w:val="both"/>
              <w:rPr>
                <w:rFonts w:cs="Arial"/>
                <w:szCs w:val="22"/>
                <w:lang w:val="sk-SK"/>
              </w:rPr>
            </w:pPr>
          </w:p>
          <w:p w14:paraId="57BA6C93" w14:textId="77777777" w:rsidR="00EF4E67" w:rsidRDefault="00EF4E67" w:rsidP="00EF4E67">
            <w:pPr>
              <w:jc w:val="both"/>
              <w:rPr>
                <w:rFonts w:cs="Arial"/>
                <w:szCs w:val="22"/>
                <w:lang w:val="sk-SK"/>
              </w:rPr>
            </w:pPr>
            <w:r w:rsidRPr="00434723">
              <w:rPr>
                <w:rFonts w:cs="Arial"/>
                <w:szCs w:val="22"/>
                <w:lang w:val="sk-SK"/>
              </w:rPr>
              <w:t>Druhý odsek znie:</w:t>
            </w:r>
          </w:p>
          <w:p w14:paraId="25E41E98" w14:textId="77777777" w:rsidR="00EF4E67" w:rsidRPr="00434723" w:rsidRDefault="00EF4E67" w:rsidP="00EF4E67">
            <w:pPr>
              <w:jc w:val="both"/>
              <w:rPr>
                <w:rFonts w:cs="Arial"/>
                <w:szCs w:val="22"/>
                <w:lang w:val="sk-SK"/>
              </w:rPr>
            </w:pPr>
          </w:p>
          <w:p w14:paraId="3B7662DE" w14:textId="77777777" w:rsidR="00EF4E67" w:rsidRPr="00434723" w:rsidRDefault="00EF4E67" w:rsidP="00EF4E67">
            <w:pPr>
              <w:jc w:val="both"/>
              <w:rPr>
                <w:rFonts w:cs="Arial"/>
                <w:szCs w:val="22"/>
                <w:lang w:val="sk-SK"/>
              </w:rPr>
            </w:pPr>
            <w:r w:rsidRPr="00434723">
              <w:rPr>
                <w:rFonts w:cs="Arial"/>
                <w:szCs w:val="22"/>
                <w:lang w:val="sk-SK"/>
              </w:rPr>
              <w:t>„Odstúpenie podľa písm. a) až e) nadobudne účinnosť 14 dní po doručení Objednávateľovi. Odstúpenie podľa písm. f) až  g) nadobudne účinnosť dňom jeho doručenia Objednávateľovi.”</w:t>
            </w:r>
          </w:p>
        </w:tc>
      </w:tr>
      <w:tr w:rsidR="00EF4E67" w:rsidRPr="00434723" w14:paraId="3BEE3929" w14:textId="77777777" w:rsidTr="009B6A56">
        <w:trPr>
          <w:trHeight w:val="453"/>
        </w:trPr>
        <w:tc>
          <w:tcPr>
            <w:tcW w:w="1418" w:type="dxa"/>
          </w:tcPr>
          <w:p w14:paraId="07F1E177"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56344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16.3 </w:t>
            </w:r>
          </w:p>
        </w:tc>
        <w:tc>
          <w:tcPr>
            <w:tcW w:w="2410" w:type="dxa"/>
          </w:tcPr>
          <w:p w14:paraId="2C5943B8"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Ukončenie prác a odstránenie Zariadení Zhotoviteľa </w:t>
            </w:r>
          </w:p>
        </w:tc>
        <w:tc>
          <w:tcPr>
            <w:tcW w:w="5811" w:type="dxa"/>
          </w:tcPr>
          <w:p w14:paraId="7787C614" w14:textId="77777777" w:rsidR="00EF4E67" w:rsidRDefault="00EF4E67" w:rsidP="00EF4E67">
            <w:pPr>
              <w:jc w:val="both"/>
              <w:rPr>
                <w:rFonts w:cs="Arial"/>
                <w:szCs w:val="22"/>
                <w:lang w:val="sk-SK"/>
              </w:rPr>
            </w:pPr>
            <w:r w:rsidRPr="00434723">
              <w:rPr>
                <w:rFonts w:cs="Arial"/>
                <w:szCs w:val="22"/>
                <w:lang w:val="sk-SK"/>
              </w:rPr>
              <w:t xml:space="preserve">Prvá veta znie: </w:t>
            </w:r>
          </w:p>
          <w:p w14:paraId="2EC6DE1C" w14:textId="77777777" w:rsidR="00EF4E67" w:rsidRPr="00434723" w:rsidRDefault="00EF4E67" w:rsidP="00EF4E67">
            <w:pPr>
              <w:jc w:val="both"/>
              <w:rPr>
                <w:rFonts w:cs="Arial"/>
                <w:szCs w:val="22"/>
                <w:lang w:val="sk-SK"/>
              </w:rPr>
            </w:pPr>
          </w:p>
          <w:p w14:paraId="1E43A0EE" w14:textId="77777777" w:rsidR="00EF4E67" w:rsidRDefault="00EF4E67" w:rsidP="00EF4E67">
            <w:pPr>
              <w:jc w:val="both"/>
              <w:rPr>
                <w:rFonts w:cs="Arial"/>
                <w:szCs w:val="22"/>
                <w:lang w:val="sk-SK"/>
              </w:rPr>
            </w:pPr>
            <w:r w:rsidRPr="00434723">
              <w:rPr>
                <w:rFonts w:cs="Arial"/>
                <w:szCs w:val="22"/>
                <w:lang w:val="sk-SK"/>
              </w:rPr>
              <w:t>„Potom čo výpoveď podľa podčlánku 15.5 (</w:t>
            </w:r>
            <w:r w:rsidRPr="00434723">
              <w:rPr>
                <w:rFonts w:cs="Arial"/>
                <w:i/>
                <w:szCs w:val="22"/>
                <w:lang w:val="sk-SK"/>
              </w:rPr>
              <w:t>Oprávnenie Objednávateľa vypovedať Zmluvu)</w:t>
            </w:r>
            <w:r w:rsidRPr="00434723">
              <w:rPr>
                <w:rFonts w:cs="Arial"/>
                <w:szCs w:val="22"/>
                <w:lang w:val="sk-SK"/>
              </w:rPr>
              <w:t xml:space="preserve">, oznámenie o odstúpení podľa podčlánku 16.2 </w:t>
            </w:r>
            <w:r w:rsidRPr="00434723">
              <w:rPr>
                <w:rFonts w:cs="Arial"/>
                <w:i/>
                <w:szCs w:val="22"/>
                <w:lang w:val="sk-SK"/>
              </w:rPr>
              <w:t>(Prerušenie prác a odstúpenie od Zmluvy zo strany Zhotoviteľa)</w:t>
            </w:r>
            <w:r w:rsidRPr="00434723">
              <w:rPr>
                <w:rFonts w:cs="Arial"/>
                <w:szCs w:val="22"/>
                <w:lang w:val="sk-SK"/>
              </w:rPr>
              <w:t xml:space="preserve">, podčlánku </w:t>
            </w:r>
            <w:r w:rsidRPr="00434723">
              <w:rPr>
                <w:rFonts w:cs="Arial"/>
                <w:szCs w:val="22"/>
                <w:lang w:val="sk-SK"/>
              </w:rPr>
              <w:lastRenderedPageBreak/>
              <w:t xml:space="preserve">19.6 </w:t>
            </w:r>
            <w:r w:rsidRPr="00434723">
              <w:rPr>
                <w:rFonts w:cs="Arial"/>
                <w:i/>
                <w:szCs w:val="22"/>
                <w:lang w:val="sk-SK"/>
              </w:rPr>
              <w:t>(Dobrovoľné odstúpenie od Zmluvy, platba a uvoľnenie)</w:t>
            </w:r>
            <w:r w:rsidRPr="00434723">
              <w:rPr>
                <w:rFonts w:cs="Arial"/>
                <w:szCs w:val="22"/>
                <w:lang w:val="sk-SK"/>
              </w:rPr>
              <w:t xml:space="preserve"> nadobudne účinnosť, Zhotoviteľ urýchlene:“</w:t>
            </w:r>
          </w:p>
          <w:p w14:paraId="23818C40" w14:textId="77777777" w:rsidR="00EF4E67" w:rsidRPr="00434723" w:rsidRDefault="00EF4E67" w:rsidP="00EF4E67">
            <w:pPr>
              <w:jc w:val="both"/>
              <w:rPr>
                <w:rFonts w:cs="Arial"/>
                <w:szCs w:val="22"/>
                <w:lang w:val="sk-SK"/>
              </w:rPr>
            </w:pPr>
          </w:p>
        </w:tc>
      </w:tr>
      <w:tr w:rsidR="00EF4E67" w:rsidRPr="00434723" w14:paraId="756CE1AA" w14:textId="77777777" w:rsidTr="009B6A56">
        <w:trPr>
          <w:trHeight w:val="856"/>
        </w:trPr>
        <w:tc>
          <w:tcPr>
            <w:tcW w:w="1418" w:type="dxa"/>
          </w:tcPr>
          <w:p w14:paraId="3D139F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4D8080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16.4 </w:t>
            </w:r>
          </w:p>
        </w:tc>
        <w:tc>
          <w:tcPr>
            <w:tcW w:w="2410" w:type="dxa"/>
          </w:tcPr>
          <w:p w14:paraId="5EB85F1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pri odstúpení </w:t>
            </w:r>
          </w:p>
          <w:p w14:paraId="6225B752" w14:textId="77777777" w:rsidR="00EF4E67" w:rsidRPr="00434723" w:rsidRDefault="00EF4E67" w:rsidP="00EF4E67">
            <w:pPr>
              <w:pStyle w:val="NoIndent"/>
              <w:rPr>
                <w:rFonts w:ascii="Arial" w:hAnsi="Arial" w:cs="Arial"/>
                <w:b/>
                <w:szCs w:val="22"/>
                <w:lang w:val="sk-SK"/>
              </w:rPr>
            </w:pPr>
          </w:p>
        </w:tc>
        <w:tc>
          <w:tcPr>
            <w:tcW w:w="5811" w:type="dxa"/>
          </w:tcPr>
          <w:p w14:paraId="5BF6B22F" w14:textId="77777777" w:rsidR="00EF4E67" w:rsidRPr="00434723" w:rsidRDefault="00EF4E67" w:rsidP="00EF4E67">
            <w:pPr>
              <w:jc w:val="both"/>
              <w:rPr>
                <w:rFonts w:cs="Arial"/>
                <w:szCs w:val="22"/>
                <w:lang w:val="sk-SK"/>
              </w:rPr>
            </w:pPr>
            <w:r w:rsidRPr="00434723">
              <w:rPr>
                <w:rFonts w:cs="Arial"/>
                <w:szCs w:val="22"/>
                <w:lang w:val="sk-SK"/>
              </w:rPr>
              <w:t>Vymažte slovo „platnosť” a nahraďte :</w:t>
            </w:r>
          </w:p>
          <w:p w14:paraId="221E9669" w14:textId="77777777" w:rsidR="00EF4E67" w:rsidRPr="00434723" w:rsidRDefault="00EF4E67" w:rsidP="00EF4E67">
            <w:pPr>
              <w:pStyle w:val="Zkladntext3"/>
              <w:rPr>
                <w:rFonts w:cs="Arial"/>
                <w:szCs w:val="22"/>
              </w:rPr>
            </w:pPr>
            <w:r w:rsidRPr="00434723">
              <w:rPr>
                <w:rFonts w:cs="Arial"/>
                <w:szCs w:val="22"/>
                <w:lang w:val="sk-SK"/>
              </w:rPr>
              <w:t>„účinnosť“</w:t>
            </w:r>
            <w:r w:rsidRPr="00434723">
              <w:rPr>
                <w:rFonts w:cs="Arial"/>
                <w:szCs w:val="22"/>
              </w:rPr>
              <w:t xml:space="preserve"> </w:t>
            </w:r>
          </w:p>
          <w:p w14:paraId="0A7CEBC0" w14:textId="77777777" w:rsidR="00EF4E67" w:rsidRPr="00434723" w:rsidRDefault="00EF4E67" w:rsidP="00EF4E67">
            <w:pPr>
              <w:pStyle w:val="Zkladntext3"/>
              <w:rPr>
                <w:rFonts w:cs="Arial"/>
                <w:szCs w:val="22"/>
                <w:lang w:val="sk-SK"/>
              </w:rPr>
            </w:pPr>
          </w:p>
        </w:tc>
      </w:tr>
      <w:tr w:rsidR="00EF4E67" w:rsidRPr="00434723" w14:paraId="46524410" w14:textId="77777777" w:rsidTr="009B6A56">
        <w:trPr>
          <w:trHeight w:val="514"/>
        </w:trPr>
        <w:tc>
          <w:tcPr>
            <w:tcW w:w="1418" w:type="dxa"/>
          </w:tcPr>
          <w:p w14:paraId="6D1A2A7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17.1</w:t>
            </w:r>
          </w:p>
        </w:tc>
        <w:tc>
          <w:tcPr>
            <w:tcW w:w="2410" w:type="dxa"/>
          </w:tcPr>
          <w:p w14:paraId="1FDB42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Náhrada škody</w:t>
            </w:r>
          </w:p>
        </w:tc>
        <w:tc>
          <w:tcPr>
            <w:tcW w:w="5811" w:type="dxa"/>
          </w:tcPr>
          <w:p w14:paraId="39983E5B" w14:textId="77777777" w:rsidR="00EF4E67" w:rsidRPr="00434723" w:rsidRDefault="00EF4E67" w:rsidP="00EF4E67">
            <w:pPr>
              <w:pStyle w:val="NoIndent"/>
              <w:jc w:val="both"/>
              <w:rPr>
                <w:rFonts w:ascii="Arial" w:hAnsi="Arial" w:cs="Arial"/>
                <w:szCs w:val="22"/>
                <w:lang w:val="sk-SK" w:eastAsia="sk-SK"/>
              </w:rPr>
            </w:pPr>
            <w:r w:rsidRPr="00434723">
              <w:rPr>
                <w:rFonts w:ascii="Arial" w:hAnsi="Arial" w:cs="Arial"/>
                <w:szCs w:val="22"/>
                <w:lang w:val="sk-SK" w:eastAsia="sk-SK"/>
              </w:rPr>
              <w:t>Vypustite text:</w:t>
            </w:r>
          </w:p>
          <w:p w14:paraId="209D0C6A" w14:textId="77777777" w:rsidR="00EF4E67" w:rsidRPr="00434723" w:rsidRDefault="00EF4E67" w:rsidP="00EF4E67">
            <w:pPr>
              <w:ind w:left="60"/>
              <w:rPr>
                <w:rFonts w:cs="Arial"/>
                <w:szCs w:val="22"/>
                <w:lang w:val="sk-SK" w:eastAsia="sk-SK"/>
              </w:rPr>
            </w:pPr>
          </w:p>
          <w:p w14:paraId="43F212CD" w14:textId="77777777" w:rsidR="00EF4E67" w:rsidRPr="00434723" w:rsidRDefault="00EF4E67" w:rsidP="00EF4E67">
            <w:pPr>
              <w:ind w:left="744" w:hanging="709"/>
              <w:jc w:val="both"/>
              <w:rPr>
                <w:rFonts w:cs="Arial"/>
                <w:szCs w:val="22"/>
                <w:lang w:val="sk-SK" w:eastAsia="sk-SK"/>
              </w:rPr>
            </w:pPr>
            <w:r w:rsidRPr="00434723">
              <w:rPr>
                <w:rFonts w:cs="Arial"/>
                <w:szCs w:val="22"/>
                <w:lang w:val="sk-SK" w:eastAsia="sk-SK"/>
              </w:rPr>
              <w:t xml:space="preserve">„b) </w:t>
            </w:r>
            <w:r>
              <w:rPr>
                <w:rFonts w:cs="Arial"/>
                <w:szCs w:val="22"/>
                <w:lang w:val="sk-SK" w:eastAsia="sk-SK"/>
              </w:rPr>
              <w:t xml:space="preserve">    </w:t>
            </w:r>
            <w:r w:rsidRPr="00434723">
              <w:rPr>
                <w:rFonts w:cs="Arial"/>
                <w:szCs w:val="22"/>
                <w:lang w:val="sk-SK" w:eastAsia="sk-SK"/>
              </w:rPr>
              <w:t>poškodením alebo stratou akéhokoľvek majetku, nehnuteľného alebo osobného (iného než je Dielo) v rozsahu v akom také poškodenie alebo strata:“</w:t>
            </w:r>
          </w:p>
          <w:p w14:paraId="38C82993" w14:textId="77777777" w:rsidR="00EF4E67" w:rsidRPr="00434723" w:rsidRDefault="00EF4E67" w:rsidP="00EF4E67">
            <w:pPr>
              <w:rPr>
                <w:rFonts w:cs="Arial"/>
                <w:szCs w:val="22"/>
                <w:lang w:val="sk-SK" w:eastAsia="sk-SK"/>
              </w:rPr>
            </w:pPr>
          </w:p>
          <w:p w14:paraId="71EFC3D7"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szCs w:val="22"/>
                <w:lang w:val="sk-SK" w:eastAsia="sk-SK"/>
              </w:rPr>
              <w:t>a nahraďte ho</w:t>
            </w:r>
            <w:r w:rsidRPr="00434723">
              <w:rPr>
                <w:rFonts w:ascii="Arial" w:hAnsi="Arial" w:cs="Arial"/>
                <w:color w:val="auto"/>
                <w:szCs w:val="22"/>
                <w:lang w:val="sk-SK"/>
              </w:rPr>
              <w:t xml:space="preserve"> nasledovným textom:</w:t>
            </w:r>
          </w:p>
          <w:p w14:paraId="16390E56" w14:textId="77777777" w:rsidR="00EF4E67" w:rsidRPr="00434723" w:rsidRDefault="00EF4E67" w:rsidP="00EF4E67">
            <w:pPr>
              <w:jc w:val="both"/>
              <w:rPr>
                <w:rFonts w:cs="Arial"/>
                <w:szCs w:val="22"/>
                <w:lang w:val="sk-SK"/>
              </w:rPr>
            </w:pPr>
          </w:p>
          <w:p w14:paraId="25E7BD34" w14:textId="77777777" w:rsidR="00EF4E67" w:rsidRPr="00434723" w:rsidRDefault="00EF4E67" w:rsidP="00EF4E67">
            <w:pPr>
              <w:ind w:left="60"/>
              <w:jc w:val="both"/>
              <w:rPr>
                <w:rFonts w:cs="Arial"/>
                <w:szCs w:val="22"/>
                <w:lang w:val="sk-SK"/>
              </w:rPr>
            </w:pPr>
            <w:r w:rsidRPr="00434723">
              <w:rPr>
                <w:rFonts w:cs="Arial"/>
                <w:szCs w:val="22"/>
                <w:lang w:val="sk-SK"/>
              </w:rPr>
              <w:t xml:space="preserve">„b) akoukoľvek škodou v rozsahu v akej táto škoda:“ </w:t>
            </w:r>
          </w:p>
        </w:tc>
      </w:tr>
      <w:tr w:rsidR="00EF4E67" w:rsidRPr="00434723" w14:paraId="6AF18D66" w14:textId="77777777" w:rsidTr="009B6A56">
        <w:trPr>
          <w:trHeight w:val="856"/>
        </w:trPr>
        <w:tc>
          <w:tcPr>
            <w:tcW w:w="1418" w:type="dxa"/>
          </w:tcPr>
          <w:p w14:paraId="5D0A0149"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w:t>
            </w:r>
          </w:p>
        </w:tc>
        <w:tc>
          <w:tcPr>
            <w:tcW w:w="2410" w:type="dxa"/>
          </w:tcPr>
          <w:p w14:paraId="63E047C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Práva priemyselného vlastníctva a práva súvisiace s právom priemyselného vlastníctva</w:t>
            </w:r>
          </w:p>
          <w:p w14:paraId="2E2F6E19" w14:textId="77777777" w:rsidR="00EF4E67" w:rsidRPr="00434723" w:rsidRDefault="00EF4E67" w:rsidP="00EF4E67">
            <w:pPr>
              <w:rPr>
                <w:rFonts w:cs="Arial"/>
                <w:szCs w:val="22"/>
                <w:lang w:val="sk-SK"/>
              </w:rPr>
            </w:pPr>
          </w:p>
          <w:p w14:paraId="6C9F7AC3" w14:textId="77777777" w:rsidR="00EF4E67" w:rsidRPr="00434723" w:rsidRDefault="00EF4E67" w:rsidP="00EF4E67">
            <w:pPr>
              <w:pStyle w:val="NoIndent"/>
              <w:rPr>
                <w:rFonts w:ascii="Arial" w:hAnsi="Arial" w:cs="Arial"/>
                <w:b/>
                <w:szCs w:val="22"/>
                <w:lang w:val="sk-SK"/>
              </w:rPr>
            </w:pPr>
            <w:r w:rsidRPr="007008A6">
              <w:rPr>
                <w:rFonts w:ascii="Arial" w:hAnsi="Arial" w:cs="Arial"/>
                <w:szCs w:val="22"/>
                <w:lang w:val="sk-SK"/>
              </w:rPr>
              <w:t xml:space="preserve"> </w:t>
            </w:r>
          </w:p>
        </w:tc>
        <w:tc>
          <w:tcPr>
            <w:tcW w:w="5811" w:type="dxa"/>
          </w:tcPr>
          <w:p w14:paraId="3D358832" w14:textId="77777777" w:rsidR="00EF4E67" w:rsidRPr="00434723" w:rsidRDefault="00EF4E67" w:rsidP="00EF4E67">
            <w:pPr>
              <w:pStyle w:val="Default"/>
              <w:jc w:val="both"/>
              <w:rPr>
                <w:sz w:val="22"/>
                <w:szCs w:val="22"/>
              </w:rPr>
            </w:pPr>
            <w:r w:rsidRPr="00434723">
              <w:rPr>
                <w:sz w:val="22"/>
                <w:szCs w:val="22"/>
              </w:rPr>
              <w:t>Pôvodný názov podčlánku „Duševné a priemyselné vlastnícke práva“ nahraďte názvom:</w:t>
            </w:r>
            <w:r w:rsidRPr="007008A6">
              <w:rPr>
                <w:sz w:val="22"/>
                <w:szCs w:val="22"/>
              </w:rPr>
              <w:t xml:space="preserve"> </w:t>
            </w:r>
            <w:r w:rsidRPr="00434723">
              <w:rPr>
                <w:sz w:val="22"/>
                <w:szCs w:val="22"/>
              </w:rPr>
              <w:t>„Práva priemyselného vlastníctva a práva súvisiace s právom priemyselného vlastníctva“</w:t>
            </w:r>
          </w:p>
          <w:p w14:paraId="49B6BBA8" w14:textId="77777777" w:rsidR="00EF4E67" w:rsidRPr="00434723" w:rsidRDefault="00EF4E67" w:rsidP="00EF4E67">
            <w:pPr>
              <w:pStyle w:val="Default"/>
              <w:jc w:val="both"/>
              <w:rPr>
                <w:color w:val="FF0000"/>
                <w:sz w:val="22"/>
                <w:szCs w:val="22"/>
              </w:rPr>
            </w:pPr>
            <w:r w:rsidRPr="00434723">
              <w:rPr>
                <w:color w:val="FF0000"/>
                <w:sz w:val="22"/>
                <w:szCs w:val="22"/>
              </w:rPr>
              <w:t xml:space="preserve"> </w:t>
            </w:r>
          </w:p>
          <w:p w14:paraId="0249FF8A" w14:textId="77777777" w:rsidR="00EF4E67" w:rsidRPr="00434723" w:rsidRDefault="00EF4E67" w:rsidP="00EF4E67">
            <w:pPr>
              <w:pStyle w:val="Default"/>
              <w:jc w:val="both"/>
              <w:rPr>
                <w:color w:val="auto"/>
                <w:sz w:val="22"/>
                <w:szCs w:val="22"/>
              </w:rPr>
            </w:pPr>
            <w:r w:rsidRPr="00434723">
              <w:rPr>
                <w:color w:val="auto"/>
                <w:sz w:val="22"/>
                <w:szCs w:val="22"/>
              </w:rPr>
              <w:t>Prvý odsek vypustite a nahraďte ho nasledovným textom:</w:t>
            </w:r>
          </w:p>
          <w:p w14:paraId="6BDD0D00" w14:textId="77777777" w:rsidR="00EF4E67" w:rsidRPr="00434723" w:rsidRDefault="00EF4E67" w:rsidP="00EF4E67">
            <w:pPr>
              <w:pStyle w:val="Default"/>
              <w:jc w:val="both"/>
              <w:rPr>
                <w:color w:val="auto"/>
                <w:sz w:val="22"/>
                <w:szCs w:val="22"/>
              </w:rPr>
            </w:pPr>
          </w:p>
          <w:p w14:paraId="1A4897DD" w14:textId="77777777" w:rsidR="00EF4E67" w:rsidRPr="00434723" w:rsidRDefault="00EF4E67" w:rsidP="00EF4E67">
            <w:pPr>
              <w:pStyle w:val="Default"/>
              <w:jc w:val="both"/>
              <w:rPr>
                <w:color w:val="auto"/>
                <w:sz w:val="22"/>
                <w:szCs w:val="22"/>
              </w:rPr>
            </w:pPr>
            <w:r w:rsidRPr="00434723">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6DF6C230" w14:textId="77777777" w:rsidR="00EF4E67" w:rsidRPr="00434723" w:rsidRDefault="00EF4E67" w:rsidP="00EF4E67">
            <w:pPr>
              <w:pStyle w:val="Default"/>
              <w:jc w:val="both"/>
              <w:rPr>
                <w:color w:val="auto"/>
                <w:sz w:val="22"/>
                <w:szCs w:val="22"/>
              </w:rPr>
            </w:pPr>
          </w:p>
          <w:p w14:paraId="2E84A187" w14:textId="77777777" w:rsidR="00EF4E67" w:rsidRPr="00434723" w:rsidRDefault="00EF4E67" w:rsidP="00EF4E67">
            <w:pPr>
              <w:pStyle w:val="Default"/>
              <w:jc w:val="both"/>
              <w:rPr>
                <w:color w:val="auto"/>
                <w:sz w:val="22"/>
                <w:szCs w:val="22"/>
              </w:rPr>
            </w:pPr>
            <w:r w:rsidRPr="00434723">
              <w:rPr>
                <w:color w:val="auto"/>
                <w:sz w:val="22"/>
                <w:szCs w:val="22"/>
              </w:rPr>
              <w:t>Druhý odsek vypustite.</w:t>
            </w:r>
          </w:p>
          <w:p w14:paraId="313575B6" w14:textId="77777777" w:rsidR="00EF4E67" w:rsidRPr="00434723" w:rsidRDefault="00EF4E67" w:rsidP="00EF4E67">
            <w:pPr>
              <w:jc w:val="both"/>
              <w:rPr>
                <w:rFonts w:cs="Arial"/>
                <w:szCs w:val="22"/>
                <w:lang w:val="sk-SK"/>
              </w:rPr>
            </w:pPr>
          </w:p>
        </w:tc>
      </w:tr>
      <w:tr w:rsidR="00EF4E67" w:rsidRPr="00434723" w14:paraId="292B4339" w14:textId="77777777" w:rsidTr="009B6A56">
        <w:trPr>
          <w:trHeight w:val="856"/>
        </w:trPr>
        <w:tc>
          <w:tcPr>
            <w:tcW w:w="1418" w:type="dxa"/>
          </w:tcPr>
          <w:p w14:paraId="4FCA6A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17.5a</w:t>
            </w:r>
          </w:p>
        </w:tc>
        <w:tc>
          <w:tcPr>
            <w:tcW w:w="2410" w:type="dxa"/>
          </w:tcPr>
          <w:p w14:paraId="2361D8DA"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Autorské práva</w:t>
            </w:r>
          </w:p>
        </w:tc>
        <w:tc>
          <w:tcPr>
            <w:tcW w:w="5811" w:type="dxa"/>
          </w:tcPr>
          <w:p w14:paraId="7BC8E355" w14:textId="77777777" w:rsidR="00EF4E67" w:rsidRPr="00434723" w:rsidRDefault="00EF4E67" w:rsidP="00EF4E67">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r w:rsidRPr="00434723">
              <w:rPr>
                <w:rFonts w:cs="Arial"/>
                <w:szCs w:val="22"/>
                <w:lang w:val="sk-SK"/>
              </w:rPr>
              <w:t>Vložte nový podčlánok  17.5a:</w:t>
            </w:r>
          </w:p>
          <w:p w14:paraId="64C6204C" w14:textId="77777777" w:rsidR="00EF4E67" w:rsidRPr="007008A6" w:rsidRDefault="00EF4E67" w:rsidP="00EF4E67">
            <w:pPr>
              <w:pStyle w:val="NoIndent"/>
              <w:jc w:val="both"/>
              <w:rPr>
                <w:rFonts w:ascii="Arial" w:hAnsi="Arial" w:cs="Arial"/>
                <w:szCs w:val="22"/>
                <w:lang w:val="sk-SK"/>
              </w:rPr>
            </w:pPr>
          </w:p>
          <w:p w14:paraId="1FD1FD85"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szCs w:val="22"/>
                <w:lang w:val="sk-SK"/>
              </w:rPr>
              <w:t>Zhotoviteľ udeľuje Objednávateľovi bezodplatne, dňom podpísania Preberacieho protokolu pre časť Diela podľa podčlánku 10.2 (</w:t>
            </w:r>
            <w:r w:rsidRPr="00434723">
              <w:rPr>
                <w:rFonts w:ascii="Arial" w:hAnsi="Arial" w:cs="Arial"/>
                <w:i/>
                <w:szCs w:val="22"/>
                <w:lang w:val="sk-SK"/>
              </w:rPr>
              <w:t>Preberanie častí Diela</w:t>
            </w:r>
            <w:r w:rsidRPr="00434723">
              <w:rPr>
                <w:rFonts w:ascii="Arial" w:hAnsi="Arial" w:cs="Arial"/>
                <w:szCs w:val="22"/>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w:t>
            </w:r>
            <w:r w:rsidRPr="00434723">
              <w:rPr>
                <w:rFonts w:ascii="Arial" w:hAnsi="Arial" w:cs="Arial"/>
                <w:szCs w:val="22"/>
                <w:lang w:val="sk-SK"/>
              </w:rPr>
              <w:lastRenderedPageBreak/>
              <w:t xml:space="preserve">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w:t>
            </w:r>
            <w:r w:rsidRPr="00434723">
              <w:rPr>
                <w:rFonts w:ascii="Arial" w:hAnsi="Arial" w:cs="Arial"/>
                <w:bCs/>
                <w:color w:val="auto"/>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55F79F19" w14:textId="77777777" w:rsidR="00EF4E67" w:rsidRPr="00434723" w:rsidRDefault="00EF4E67" w:rsidP="00EF4E67">
            <w:pPr>
              <w:pStyle w:val="Zarkazkladnhotextu2"/>
              <w:tabs>
                <w:tab w:val="left" w:pos="0"/>
              </w:tabs>
              <w:ind w:left="0" w:firstLine="0"/>
              <w:rPr>
                <w:rFonts w:cs="Arial"/>
                <w:szCs w:val="22"/>
                <w:lang w:val="sk-SK"/>
              </w:rPr>
            </w:pPr>
          </w:p>
          <w:p w14:paraId="179F5C60" w14:textId="77777777" w:rsidR="00EF4E67" w:rsidRPr="00434723" w:rsidRDefault="00EF4E67" w:rsidP="00EF4E67">
            <w:pPr>
              <w:pStyle w:val="Zarkazkladnhotextu2"/>
              <w:tabs>
                <w:tab w:val="left" w:pos="0"/>
              </w:tabs>
              <w:ind w:left="0" w:firstLine="0"/>
              <w:rPr>
                <w:rFonts w:cs="Arial"/>
                <w:szCs w:val="22"/>
                <w:lang w:val="sk-SK"/>
              </w:rPr>
            </w:pPr>
            <w:r w:rsidRPr="00434723">
              <w:rPr>
                <w:rFonts w:cs="Arial"/>
                <w:szCs w:val="22"/>
                <w:lang w:val="sk-SK"/>
              </w:rPr>
              <w:t>Zhotoviteľ udeľuje Objednávateľovi bezodplatne, dňom podpísania Preberacieho protokolu pre časť Diela podľa podčlánku 10.2 (</w:t>
            </w:r>
            <w:r w:rsidRPr="00434723">
              <w:rPr>
                <w:rFonts w:cs="Arial"/>
                <w:i/>
                <w:szCs w:val="22"/>
                <w:lang w:val="sk-SK"/>
              </w:rPr>
              <w:t>Preberanie častí Diela</w:t>
            </w:r>
            <w:r w:rsidRPr="00434723">
              <w:rPr>
                <w:rFonts w:cs="Arial"/>
                <w:szCs w:val="22"/>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7A77DA1" w14:textId="77777777" w:rsidR="00EF4E67" w:rsidRPr="00434723" w:rsidRDefault="00EF4E67" w:rsidP="00EF4E67">
            <w:pPr>
              <w:pStyle w:val="Zarkazkladnhotextu2"/>
              <w:tabs>
                <w:tab w:val="left" w:pos="0"/>
              </w:tabs>
              <w:ind w:left="0" w:firstLine="0"/>
              <w:rPr>
                <w:rFonts w:cs="Arial"/>
                <w:szCs w:val="22"/>
                <w:lang w:val="sk-SK"/>
              </w:rPr>
            </w:pPr>
          </w:p>
          <w:p w14:paraId="4F8B7084" w14:textId="29AF956C" w:rsidR="00EF4E67" w:rsidRPr="00434723" w:rsidRDefault="00EF4E67" w:rsidP="00EF4E67">
            <w:pPr>
              <w:pStyle w:val="Zkladntext"/>
              <w:keepLines w:val="0"/>
              <w:tabs>
                <w:tab w:val="clear" w:pos="9214"/>
              </w:tabs>
              <w:suppressAutoHyphens/>
              <w:jc w:val="both"/>
              <w:rPr>
                <w:rFonts w:cs="Arial"/>
                <w:szCs w:val="22"/>
              </w:rPr>
            </w:pPr>
            <w:r w:rsidRPr="00434723">
              <w:rPr>
                <w:rFonts w:cs="Arial"/>
                <w:szCs w:val="22"/>
              </w:rPr>
              <w:t xml:space="preserve">Zhotoviteľ vyhlasuje, že je nositeľom všetkých autorských práv k autorským dielam podľa tohto podčlánku v rozsahu, v akom udelil Objednávateľovi licencie/sublicencie podľa tohto podčlánku. Zhotoviteľ zároveň udeľuje dňom prevzatia </w:t>
            </w:r>
            <w:r w:rsidRPr="00434723">
              <w:rPr>
                <w:rFonts w:cs="Arial"/>
                <w:szCs w:val="22"/>
                <w:lang w:val="sk-SK"/>
              </w:rPr>
              <w:t xml:space="preserve">autorského </w:t>
            </w:r>
            <w:r w:rsidRPr="00434723">
              <w:rPr>
                <w:rFonts w:cs="Arial"/>
                <w:szCs w:val="22"/>
              </w:rPr>
              <w:t xml:space="preserve">diela </w:t>
            </w:r>
            <w:r w:rsidRPr="00434723">
              <w:rPr>
                <w:rFonts w:cs="Arial"/>
                <w:szCs w:val="22"/>
                <w:lang w:val="sk-SK"/>
              </w:rPr>
              <w:t>podľa tohto podčlánku (podpisom Preberacieho protokolu pre časť Diela) súhlas</w:t>
            </w:r>
            <w:r w:rsidRPr="00434723">
              <w:rPr>
                <w:rFonts w:cs="Arial"/>
                <w:szCs w:val="22"/>
              </w:rPr>
              <w:t xml:space="preserve"> </w:t>
            </w:r>
            <w:r w:rsidRPr="00434723">
              <w:rPr>
                <w:rFonts w:cs="Arial"/>
                <w:szCs w:val="22"/>
                <w:lang w:val="sk-SK"/>
              </w:rPr>
              <w:t>O</w:t>
            </w:r>
            <w:r w:rsidRPr="00434723">
              <w:rPr>
                <w:rFonts w:cs="Arial"/>
                <w:szCs w:val="22"/>
              </w:rPr>
              <w:t>bjednávateľovi na postúpenie licencie</w:t>
            </w:r>
            <w:r w:rsidRPr="00434723">
              <w:rPr>
                <w:rFonts w:cs="Arial"/>
                <w:szCs w:val="22"/>
                <w:lang w:val="sk-SK"/>
              </w:rPr>
              <w:t>/sublicencie</w:t>
            </w:r>
            <w:r w:rsidRPr="00434723">
              <w:rPr>
                <w:rFonts w:cs="Arial"/>
                <w:szCs w:val="22"/>
              </w:rPr>
              <w:t xml:space="preserve"> </w:t>
            </w:r>
            <w:r w:rsidRPr="00434723">
              <w:rPr>
                <w:rFonts w:cs="Arial"/>
                <w:szCs w:val="22"/>
                <w:lang w:val="sk-SK"/>
              </w:rPr>
              <w:t xml:space="preserve">na tretiu osobu </w:t>
            </w:r>
            <w:r w:rsidRPr="00434723">
              <w:rPr>
                <w:rFonts w:cs="Arial"/>
                <w:szCs w:val="22"/>
              </w:rPr>
              <w:t xml:space="preserve">a súhlas, aby </w:t>
            </w:r>
            <w:r w:rsidRPr="00434723">
              <w:rPr>
                <w:rFonts w:cs="Arial"/>
                <w:szCs w:val="22"/>
                <w:lang w:val="sk-SK"/>
              </w:rPr>
              <w:t>O</w:t>
            </w:r>
            <w:r w:rsidRPr="00434723">
              <w:rPr>
                <w:rFonts w:cs="Arial"/>
                <w:szCs w:val="22"/>
              </w:rPr>
              <w:t>bjednávateľ udelil tretej osobe súhlas na použite</w:t>
            </w:r>
            <w:r w:rsidRPr="00434723">
              <w:rPr>
                <w:rFonts w:cs="Arial"/>
                <w:szCs w:val="22"/>
                <w:lang w:val="sk-SK"/>
              </w:rPr>
              <w:t xml:space="preserve"> autorského diela podľa tohto podčlánku</w:t>
            </w:r>
            <w:r w:rsidRPr="00434723">
              <w:rPr>
                <w:rFonts w:cs="Arial"/>
                <w:szCs w:val="22"/>
              </w:rPr>
              <w:t xml:space="preserve"> (sublicenciu) v rozsahu udelenej licencie</w:t>
            </w:r>
            <w:r w:rsidRPr="00434723">
              <w:rPr>
                <w:rFonts w:cs="Arial"/>
                <w:szCs w:val="22"/>
                <w:lang w:val="sk-SK"/>
              </w:rPr>
              <w:t>/sublicencie</w:t>
            </w:r>
            <w:r w:rsidRPr="00434723">
              <w:rPr>
                <w:rFonts w:cs="Arial"/>
                <w:szCs w:val="22"/>
              </w:rPr>
              <w:t>.</w:t>
            </w:r>
            <w:r w:rsidRPr="00434723">
              <w:rPr>
                <w:rFonts w:cs="Arial"/>
                <w:szCs w:val="22"/>
                <w:lang w:val="sk-SK"/>
              </w:rPr>
              <w:t xml:space="preserve"> </w:t>
            </w:r>
            <w:r w:rsidRPr="00434723">
              <w:rPr>
                <w:rFonts w:cs="Arial"/>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w:t>
            </w:r>
            <w:r w:rsidRPr="00434723">
              <w:rPr>
                <w:rFonts w:cs="Arial"/>
                <w:szCs w:val="22"/>
              </w:rPr>
              <w:lastRenderedPageBreak/>
              <w:t>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3D14AB">
              <w:rPr>
                <w:rFonts w:cs="Arial"/>
                <w:szCs w:val="22"/>
              </w:rPr>
              <w:t xml:space="preserve"> </w:t>
            </w:r>
            <w:r w:rsidR="00536459">
              <w:rPr>
                <w:rFonts w:cs="Arial"/>
                <w:szCs w:val="22"/>
              </w:rPr>
              <w:t>poskytnutie</w:t>
            </w:r>
            <w:r w:rsidR="003D14AB">
              <w:rPr>
                <w:rFonts w:cs="Arial"/>
                <w:szCs w:val="22"/>
              </w:rPr>
              <w:t xml:space="preserve"> </w:t>
            </w:r>
            <w:r w:rsidR="00536459">
              <w:rPr>
                <w:rFonts w:cs="Arial"/>
                <w:szCs w:val="22"/>
              </w:rPr>
              <w:t>licenčných</w:t>
            </w:r>
            <w:r w:rsidR="003D14AB">
              <w:rPr>
                <w:rFonts w:cs="Arial"/>
                <w:szCs w:val="22"/>
              </w:rPr>
              <w:t xml:space="preserve">/ </w:t>
            </w:r>
            <w:r w:rsidR="00536459">
              <w:rPr>
                <w:rFonts w:cs="Arial"/>
                <w:szCs w:val="22"/>
              </w:rPr>
              <w:t xml:space="preserve">sublicenčných </w:t>
            </w:r>
            <w:r w:rsidRPr="00434723">
              <w:rPr>
                <w:rFonts w:cs="Arial"/>
                <w:szCs w:val="22"/>
              </w:rPr>
              <w:t xml:space="preserve">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r w:rsidR="00DF07C2" w:rsidRPr="00DF07C2">
              <w:rPr>
                <w:rFonts w:cs="Arial"/>
                <w:szCs w:val="22"/>
                <w:lang w:val="sk-SK"/>
              </w:rPr>
              <w:t>V prípade, ak Zhotoviteľ ku dňu podpísania Preberacieho protokolu pre časť Diela podľa podčlánku 10.2 (Preberanie časti Diela) nesplní svoju povinnosť</w:t>
            </w:r>
            <w:r w:rsidR="00DF07C2">
              <w:rPr>
                <w:rFonts w:cs="Arial"/>
                <w:szCs w:val="22"/>
                <w:lang w:val="sk-SK"/>
              </w:rPr>
              <w:t xml:space="preserve"> </w:t>
            </w:r>
            <w:r w:rsidR="00DF07C2" w:rsidRPr="00DF07C2">
              <w:rPr>
                <w:rFonts w:cs="Arial"/>
                <w:szCs w:val="22"/>
                <w:lang w:val="sk-SK"/>
              </w:rPr>
              <w:t xml:space="preserve">poskytnúť dostatočné a úplné licenčné/sublicenčné práva Objednávateľovi podľa tohto podčlánku, vzniká Objednávateľovi nárok voči Zhotoviteľovi na zaplatenie zmluvnej pokuty vo výške 500,- EUR (slovom päťsto eur) za každý deň omeškania so splnením uvedenej povinnosti Zhotoviteľa. </w:t>
            </w:r>
            <w:r w:rsidR="00DF07C2" w:rsidRPr="00DF07C2">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00DF07C2">
              <w:rPr>
                <w:rFonts w:cs="Arial"/>
                <w:bCs/>
                <w:szCs w:val="22"/>
                <w:lang w:val="sk-SK"/>
              </w:rPr>
              <w:t>.</w:t>
            </w:r>
            <w:r w:rsidRPr="00434723">
              <w:rPr>
                <w:rFonts w:cs="Arial"/>
                <w:szCs w:val="22"/>
              </w:rPr>
              <w:t xml:space="preserve">   </w:t>
            </w:r>
          </w:p>
          <w:p w14:paraId="3368486D" w14:textId="77777777" w:rsidR="00EF4E67" w:rsidRPr="00434723" w:rsidRDefault="00EF4E67" w:rsidP="00EF4E67">
            <w:pPr>
              <w:pStyle w:val="Zarkazkladnhotextu2"/>
              <w:tabs>
                <w:tab w:val="left" w:pos="0"/>
              </w:tabs>
              <w:ind w:left="0" w:firstLine="0"/>
              <w:rPr>
                <w:rFonts w:cs="Arial"/>
                <w:szCs w:val="22"/>
                <w:lang w:val="sk-SK"/>
              </w:rPr>
            </w:pPr>
          </w:p>
          <w:p w14:paraId="42AF5A95" w14:textId="77777777" w:rsidR="00EF4E67" w:rsidRPr="00434723" w:rsidRDefault="00EF4E67" w:rsidP="00EF4E67">
            <w:pPr>
              <w:pStyle w:val="Zkladntext"/>
              <w:jc w:val="both"/>
              <w:rPr>
                <w:rFonts w:cs="Arial"/>
                <w:szCs w:val="22"/>
              </w:rPr>
            </w:pPr>
            <w:r w:rsidRPr="00434723">
              <w:rPr>
                <w:rFonts w:cs="Arial"/>
                <w:szCs w:val="22"/>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5C32EFED" w14:textId="77777777" w:rsidR="00EF4E67" w:rsidRPr="00434723" w:rsidRDefault="00EF4E67" w:rsidP="00EF4E67">
            <w:pPr>
              <w:pStyle w:val="Default"/>
              <w:jc w:val="both"/>
              <w:rPr>
                <w:sz w:val="22"/>
                <w:szCs w:val="22"/>
              </w:rPr>
            </w:pPr>
          </w:p>
        </w:tc>
      </w:tr>
      <w:tr w:rsidR="00EF4E67" w:rsidRPr="00434723" w14:paraId="36B71D40" w14:textId="77777777" w:rsidTr="009B6A56">
        <w:trPr>
          <w:trHeight w:val="1399"/>
        </w:trPr>
        <w:tc>
          <w:tcPr>
            <w:tcW w:w="1418" w:type="dxa"/>
          </w:tcPr>
          <w:p w14:paraId="7BBE994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A0C16A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18.1 </w:t>
            </w:r>
          </w:p>
        </w:tc>
        <w:tc>
          <w:tcPr>
            <w:tcW w:w="2410" w:type="dxa"/>
          </w:tcPr>
          <w:p w14:paraId="1CCD21D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Všeobecné požiadavky na poistenie</w:t>
            </w:r>
          </w:p>
        </w:tc>
        <w:tc>
          <w:tcPr>
            <w:tcW w:w="5811" w:type="dxa"/>
          </w:tcPr>
          <w:p w14:paraId="0497F88B" w14:textId="77777777" w:rsidR="00EF4E67" w:rsidRPr="00434723" w:rsidRDefault="00EF4E67" w:rsidP="00EF4E67">
            <w:pPr>
              <w:pStyle w:val="Zkladntext3"/>
              <w:rPr>
                <w:rFonts w:cs="Arial"/>
                <w:szCs w:val="22"/>
                <w:lang w:val="sk-SK"/>
              </w:rPr>
            </w:pPr>
            <w:r w:rsidRPr="00434723">
              <w:rPr>
                <w:rFonts w:cs="Arial"/>
                <w:szCs w:val="22"/>
                <w:lang w:val="sk-SK"/>
              </w:rPr>
              <w:t>V šiestom odseku odstráňte text v zátvorke „počítaných od Dátumu začatia prác“ a nahraďte textom:</w:t>
            </w:r>
          </w:p>
          <w:p w14:paraId="5526B241" w14:textId="77777777" w:rsidR="00EF4E67" w:rsidRPr="00434723" w:rsidRDefault="00EF4E67" w:rsidP="00EF4E67">
            <w:pPr>
              <w:pStyle w:val="Zkladntext3"/>
              <w:rPr>
                <w:rFonts w:cs="Arial"/>
                <w:szCs w:val="22"/>
                <w:lang w:val="sk-SK"/>
              </w:rPr>
            </w:pPr>
            <w:r w:rsidRPr="00434723">
              <w:rPr>
                <w:rFonts w:cs="Arial"/>
                <w:szCs w:val="22"/>
                <w:lang w:val="sk-SK"/>
              </w:rPr>
              <w:t>„počítaných od dátumu nadobudnutia účinnosti Zmluvy.“</w:t>
            </w:r>
          </w:p>
          <w:p w14:paraId="48914593" w14:textId="77777777" w:rsidR="00EF4E67" w:rsidRPr="00434723" w:rsidRDefault="00EF4E67" w:rsidP="00EF4E67">
            <w:pPr>
              <w:pStyle w:val="Zkladntext3"/>
              <w:rPr>
                <w:rFonts w:cs="Arial"/>
                <w:szCs w:val="22"/>
                <w:lang w:val="sk-SK"/>
              </w:rPr>
            </w:pPr>
          </w:p>
          <w:p w14:paraId="0826E9B4" w14:textId="77777777" w:rsidR="00EF4E67" w:rsidRPr="00434723" w:rsidRDefault="00EF4E67" w:rsidP="00EF4E67">
            <w:pPr>
              <w:pStyle w:val="Zkladntext3"/>
              <w:rPr>
                <w:rFonts w:cs="Arial"/>
                <w:szCs w:val="22"/>
                <w:lang w:val="sk-SK"/>
              </w:rPr>
            </w:pPr>
            <w:r w:rsidRPr="00434723">
              <w:rPr>
                <w:rFonts w:cs="Arial"/>
                <w:szCs w:val="22"/>
                <w:lang w:val="sk-SK"/>
              </w:rPr>
              <w:t>Za deviaty odsek vložte:</w:t>
            </w:r>
          </w:p>
          <w:p w14:paraId="57E054F0" w14:textId="77777777" w:rsidR="00EF4E67" w:rsidRPr="00434723" w:rsidRDefault="00EF4E67" w:rsidP="00EF4E67">
            <w:pPr>
              <w:pStyle w:val="Zkladntext3"/>
              <w:rPr>
                <w:rFonts w:cs="Arial"/>
                <w:szCs w:val="22"/>
                <w:lang w:val="sk-SK"/>
              </w:rPr>
            </w:pPr>
          </w:p>
          <w:p w14:paraId="54275E04" w14:textId="77777777" w:rsidR="00EF4E67" w:rsidRPr="007008A6" w:rsidRDefault="00EF4E67" w:rsidP="00EF4E67">
            <w:pPr>
              <w:jc w:val="both"/>
              <w:rPr>
                <w:rFonts w:cs="Arial"/>
                <w:iCs/>
                <w:szCs w:val="22"/>
                <w:lang w:val="sk-SK"/>
              </w:rPr>
            </w:pPr>
            <w:r w:rsidRPr="00434723">
              <w:rPr>
                <w:rFonts w:cs="Arial"/>
                <w:iCs/>
                <w:szCs w:val="22"/>
              </w:rPr>
              <w:t xml:space="preserve">„Príslušná Poisťujúca Strana predloží druhej Strane </w:t>
            </w:r>
            <w:r w:rsidRPr="00434723">
              <w:rPr>
                <w:rFonts w:cs="Arial"/>
                <w:iCs/>
                <w:szCs w:val="22"/>
                <w:lang w:val="sk-SK"/>
              </w:rPr>
              <w:t>a  Stavebnému</w:t>
            </w:r>
            <w:r w:rsidRPr="00434723">
              <w:rPr>
                <w:rFonts w:cs="Arial"/>
                <w:iCs/>
                <w:szCs w:val="22"/>
              </w:rPr>
              <w:t xml:space="preserve"> dozorovi po ukončení kalendárneho roka potvrdenie o škodovom priebehu Poistenia Diela a Zariadenia Zhotoviteľa za predchádzajúci kalendárny rok, respektíve kedykoľvek na požiadanie druhej Strany, prípadne Stavebného dozora.“</w:t>
            </w:r>
          </w:p>
          <w:p w14:paraId="054EAFB3" w14:textId="77777777" w:rsidR="00EF4E67" w:rsidRPr="00434723" w:rsidRDefault="00EF4E67" w:rsidP="00EF4E67">
            <w:pPr>
              <w:pStyle w:val="Zkladntext3"/>
              <w:rPr>
                <w:rFonts w:cs="Arial"/>
                <w:szCs w:val="22"/>
                <w:lang w:val="sk-SK"/>
              </w:rPr>
            </w:pPr>
          </w:p>
        </w:tc>
      </w:tr>
      <w:tr w:rsidR="00EF4E67" w:rsidRPr="00434723" w14:paraId="6A63DA24" w14:textId="77777777" w:rsidTr="009B6A56">
        <w:trPr>
          <w:trHeight w:val="750"/>
        </w:trPr>
        <w:tc>
          <w:tcPr>
            <w:tcW w:w="1418" w:type="dxa"/>
          </w:tcPr>
          <w:p w14:paraId="29E9F51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w:t>
            </w:r>
          </w:p>
          <w:p w14:paraId="0F6B7EB2" w14:textId="77777777" w:rsidR="00EF4E67" w:rsidRPr="00434723" w:rsidRDefault="00EF4E67" w:rsidP="00EF4E67">
            <w:pPr>
              <w:rPr>
                <w:rFonts w:cs="Arial"/>
                <w:b/>
                <w:szCs w:val="22"/>
                <w:lang w:val="sk-SK"/>
              </w:rPr>
            </w:pPr>
            <w:r w:rsidRPr="00434723">
              <w:rPr>
                <w:rFonts w:cs="Arial"/>
                <w:b/>
                <w:szCs w:val="22"/>
                <w:lang w:val="sk-SK"/>
              </w:rPr>
              <w:t>19.1</w:t>
            </w:r>
          </w:p>
        </w:tc>
        <w:tc>
          <w:tcPr>
            <w:tcW w:w="2410" w:type="dxa"/>
          </w:tcPr>
          <w:p w14:paraId="29E82D4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Definícia Vyššej moci</w:t>
            </w:r>
          </w:p>
        </w:tc>
        <w:tc>
          <w:tcPr>
            <w:tcW w:w="5811" w:type="dxa"/>
          </w:tcPr>
          <w:p w14:paraId="4B1D1877" w14:textId="77777777" w:rsidR="00EF4E67" w:rsidRPr="00434723" w:rsidRDefault="00EF4E67" w:rsidP="00EF4E67">
            <w:pPr>
              <w:pStyle w:val="Zkladntext3"/>
              <w:rPr>
                <w:rFonts w:cs="Arial"/>
                <w:szCs w:val="22"/>
                <w:lang w:val="sk-SK"/>
              </w:rPr>
            </w:pPr>
            <w:r w:rsidRPr="00434723">
              <w:rPr>
                <w:rFonts w:cs="Arial"/>
                <w:szCs w:val="22"/>
                <w:lang w:val="sk-SK"/>
              </w:rPr>
              <w:t>V druhom odseku doplňte :</w:t>
            </w:r>
          </w:p>
          <w:p w14:paraId="36405EC1" w14:textId="77777777" w:rsidR="00EF4E67" w:rsidRPr="00434723" w:rsidRDefault="00EF4E67" w:rsidP="00EF4E67">
            <w:pPr>
              <w:jc w:val="both"/>
              <w:rPr>
                <w:rFonts w:cs="Arial"/>
                <w:szCs w:val="22"/>
                <w:lang w:val="sk-SK"/>
              </w:rPr>
            </w:pPr>
            <w:r w:rsidRPr="00434723">
              <w:rPr>
                <w:rFonts w:cs="Arial"/>
                <w:szCs w:val="22"/>
                <w:lang w:val="sk-SK"/>
              </w:rPr>
              <w:t>„(vi) nedostupnosť zdrojov financovania na strane Objednávateľa.“</w:t>
            </w:r>
          </w:p>
          <w:p w14:paraId="5E7FDD91" w14:textId="77777777" w:rsidR="00EF4E67" w:rsidRPr="00434723" w:rsidRDefault="00EF4E67" w:rsidP="00EF4E67">
            <w:pPr>
              <w:jc w:val="both"/>
              <w:rPr>
                <w:rFonts w:cs="Arial"/>
                <w:szCs w:val="22"/>
                <w:lang w:val="sk-SK"/>
              </w:rPr>
            </w:pPr>
          </w:p>
        </w:tc>
      </w:tr>
      <w:tr w:rsidR="00EF4E67" w:rsidRPr="00434723" w14:paraId="50500F89" w14:textId="77777777" w:rsidTr="009B6A56">
        <w:tc>
          <w:tcPr>
            <w:tcW w:w="1418" w:type="dxa"/>
          </w:tcPr>
          <w:p w14:paraId="13B48873"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FE35070"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19.6 </w:t>
            </w:r>
          </w:p>
        </w:tc>
        <w:tc>
          <w:tcPr>
            <w:tcW w:w="2410" w:type="dxa"/>
          </w:tcPr>
          <w:p w14:paraId="1E91960E"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Dobrovoľné odstúpenie od Zmluvy, platba a uvoľnenie </w:t>
            </w:r>
          </w:p>
        </w:tc>
        <w:tc>
          <w:tcPr>
            <w:tcW w:w="5811" w:type="dxa"/>
          </w:tcPr>
          <w:p w14:paraId="523667DC" w14:textId="77777777" w:rsidR="00EF4E67" w:rsidRPr="00434723" w:rsidRDefault="00EF4E67" w:rsidP="00EF4E67">
            <w:pPr>
              <w:jc w:val="both"/>
              <w:rPr>
                <w:rFonts w:cs="Arial"/>
                <w:szCs w:val="22"/>
                <w:lang w:val="sk-SK"/>
              </w:rPr>
            </w:pPr>
            <w:r w:rsidRPr="00434723">
              <w:rPr>
                <w:rFonts w:cs="Arial"/>
                <w:szCs w:val="22"/>
                <w:lang w:val="sk-SK"/>
              </w:rPr>
              <w:t>Druhú vetu prvého odseku nahraďte nasledovným textom:</w:t>
            </w:r>
          </w:p>
          <w:p w14:paraId="0C3B356C" w14:textId="77777777" w:rsidR="00EF4E67" w:rsidRPr="00434723" w:rsidRDefault="00EF4E67" w:rsidP="00EF4E67">
            <w:pPr>
              <w:jc w:val="both"/>
              <w:rPr>
                <w:rFonts w:cs="Arial"/>
                <w:szCs w:val="22"/>
                <w:lang w:val="sk-SK"/>
              </w:rPr>
            </w:pPr>
          </w:p>
          <w:p w14:paraId="567D232F" w14:textId="77777777" w:rsidR="00EF4E67" w:rsidRPr="00434723" w:rsidRDefault="00EF4E67" w:rsidP="00EF4E67">
            <w:pPr>
              <w:ind w:firstLine="2"/>
              <w:jc w:val="both"/>
              <w:rPr>
                <w:rFonts w:cs="Arial"/>
                <w:szCs w:val="22"/>
                <w:lang w:val="sk-SK"/>
              </w:rPr>
            </w:pPr>
            <w:r w:rsidRPr="00434723">
              <w:rPr>
                <w:rFonts w:cs="Arial"/>
                <w:szCs w:val="22"/>
                <w:lang w:val="sk-SK"/>
              </w:rPr>
              <w:t>„V tomto prípade odstúpenie nadobudne platnosť a účinnosť dňom jeho doručenia a Zhotoviteľ bude postupovať v súlade s podčlánkom 16.3 (</w:t>
            </w:r>
            <w:r w:rsidRPr="00434723">
              <w:rPr>
                <w:rFonts w:cs="Arial"/>
                <w:i/>
                <w:szCs w:val="22"/>
                <w:lang w:val="sk-SK"/>
              </w:rPr>
              <w:t>Ukončenie prác a odstránenie Zariadení Zhotoviteľa)</w:t>
            </w:r>
            <w:r w:rsidRPr="00434723">
              <w:rPr>
                <w:rFonts w:cs="Arial"/>
                <w:szCs w:val="22"/>
                <w:lang w:val="sk-SK"/>
              </w:rPr>
              <w:t>.“</w:t>
            </w:r>
          </w:p>
          <w:p w14:paraId="19BBAFB2" w14:textId="77777777" w:rsidR="00EF4E67" w:rsidRPr="00434723" w:rsidRDefault="00EF4E67" w:rsidP="00EF4E67">
            <w:pPr>
              <w:jc w:val="both"/>
              <w:rPr>
                <w:rFonts w:cs="Arial"/>
                <w:color w:val="000000"/>
                <w:szCs w:val="22"/>
                <w:lang w:val="sk-SK"/>
              </w:rPr>
            </w:pPr>
          </w:p>
        </w:tc>
      </w:tr>
      <w:tr w:rsidR="00EF4E67" w:rsidRPr="00434723" w14:paraId="62B6B77D" w14:textId="77777777" w:rsidTr="009B6A56">
        <w:trPr>
          <w:trHeight w:val="595"/>
        </w:trPr>
        <w:tc>
          <w:tcPr>
            <w:tcW w:w="1418" w:type="dxa"/>
          </w:tcPr>
          <w:p w14:paraId="2A70ECB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4936CCB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20.2 </w:t>
            </w:r>
          </w:p>
        </w:tc>
        <w:tc>
          <w:tcPr>
            <w:tcW w:w="2410" w:type="dxa"/>
          </w:tcPr>
          <w:p w14:paraId="5657D82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Menovanie Komisie na riešenie sporov </w:t>
            </w:r>
          </w:p>
        </w:tc>
        <w:tc>
          <w:tcPr>
            <w:tcW w:w="5811" w:type="dxa"/>
          </w:tcPr>
          <w:p w14:paraId="030C23F1" w14:textId="77777777" w:rsidR="00EF4E67" w:rsidRDefault="00EF4E67" w:rsidP="00EF4E67">
            <w:pPr>
              <w:jc w:val="both"/>
              <w:rPr>
                <w:rFonts w:cs="Arial"/>
                <w:szCs w:val="22"/>
                <w:lang w:val="sk-SK"/>
              </w:rPr>
            </w:pPr>
            <w:r w:rsidRPr="00434723">
              <w:rPr>
                <w:rFonts w:cs="Arial"/>
                <w:szCs w:val="22"/>
                <w:lang w:val="sk-SK"/>
              </w:rPr>
              <w:t>Podčlánok sa ruší a nahrádza nasledujúcim textom:</w:t>
            </w:r>
          </w:p>
          <w:p w14:paraId="03CB8AE1" w14:textId="77777777" w:rsidR="00EF4E67" w:rsidRPr="00434723" w:rsidRDefault="00EF4E67" w:rsidP="00EF4E67">
            <w:pPr>
              <w:jc w:val="both"/>
              <w:rPr>
                <w:rFonts w:cs="Arial"/>
                <w:szCs w:val="22"/>
                <w:lang w:val="sk-SK"/>
              </w:rPr>
            </w:pPr>
          </w:p>
          <w:p w14:paraId="329B814E" w14:textId="77777777" w:rsidR="00EF4E67" w:rsidRDefault="00EF4E67" w:rsidP="00EF4E67">
            <w:pPr>
              <w:jc w:val="both"/>
              <w:rPr>
                <w:rFonts w:cs="Arial"/>
                <w:szCs w:val="22"/>
                <w:lang w:val="pl-PL"/>
              </w:rPr>
            </w:pPr>
            <w:r w:rsidRPr="00434723">
              <w:rPr>
                <w:rFonts w:cs="Arial"/>
                <w:szCs w:val="22"/>
                <w:lang w:val="pl-PL"/>
              </w:rPr>
              <w:t>„Spory bude posudzovať Komisia na riešenie sporov (ďalej KRS) v súlade s podčlánkom 20.4 (</w:t>
            </w:r>
            <w:r w:rsidRPr="00434723">
              <w:rPr>
                <w:rFonts w:cs="Arial"/>
                <w:i/>
                <w:szCs w:val="22"/>
                <w:lang w:val="pl-PL"/>
              </w:rPr>
              <w:t>Dosiahnutie rozhodnutia Komisie na riešenie sporov)</w:t>
            </w:r>
            <w:r w:rsidRPr="00434723">
              <w:rPr>
                <w:rFonts w:cs="Arial"/>
                <w:szCs w:val="22"/>
                <w:lang w:val="pl-PL"/>
              </w:rPr>
              <w:t>. Strany spoločne vymenujú KRS k dátumu 60 dní potom, čo jedna Strana vydá oznámenie druhej Strane o jej úmysle predložiť spor KRS v súlade s podčlánkom 20.4 (</w:t>
            </w:r>
            <w:r w:rsidRPr="00434723">
              <w:rPr>
                <w:rFonts w:cs="Arial"/>
                <w:i/>
                <w:szCs w:val="22"/>
                <w:lang w:val="pl-PL"/>
              </w:rPr>
              <w:t>Dosiahnutie rozhodnutia Komisie na riešenie sporov)</w:t>
            </w:r>
            <w:r w:rsidRPr="00434723">
              <w:rPr>
                <w:rFonts w:cs="Arial"/>
                <w:szCs w:val="22"/>
                <w:lang w:val="pl-PL"/>
              </w:rPr>
              <w:t>.</w:t>
            </w:r>
          </w:p>
          <w:p w14:paraId="12BC5436" w14:textId="77777777" w:rsidR="00EF4E67" w:rsidRPr="00434723" w:rsidRDefault="00EF4E67" w:rsidP="00EF4E67">
            <w:pPr>
              <w:jc w:val="both"/>
              <w:rPr>
                <w:rFonts w:cs="Arial"/>
                <w:szCs w:val="22"/>
                <w:lang w:val="pl-PL"/>
              </w:rPr>
            </w:pPr>
          </w:p>
          <w:p w14:paraId="5DF75FC3" w14:textId="77777777" w:rsidR="00EF4E67" w:rsidRDefault="00EF4E67" w:rsidP="00EF4E67">
            <w:pPr>
              <w:jc w:val="both"/>
              <w:rPr>
                <w:rFonts w:cs="Arial"/>
                <w:szCs w:val="22"/>
                <w:lang w:val="pl-PL"/>
              </w:rPr>
            </w:pPr>
            <w:r w:rsidRPr="00434723">
              <w:rPr>
                <w:rFonts w:cs="Arial"/>
                <w:szCs w:val="22"/>
                <w:lang w:val="pl-PL"/>
              </w:rPr>
              <w:t>KRS bude pozostávať, tak ako je to uvedené v Prílohe k ponuke, buď z jednej alebo troch vhodne kvalifikovaných osôb („členov“). Ak počet nie je tak uvedený a Strany sa nedohodnú inak, KRS bude pozostávať z troch osôb.</w:t>
            </w:r>
          </w:p>
          <w:p w14:paraId="7621B09D" w14:textId="77777777" w:rsidR="00EF4E67" w:rsidRPr="00434723" w:rsidRDefault="00EF4E67" w:rsidP="00EF4E67">
            <w:pPr>
              <w:jc w:val="both"/>
              <w:rPr>
                <w:rFonts w:cs="Arial"/>
                <w:szCs w:val="22"/>
                <w:lang w:val="pl-PL"/>
              </w:rPr>
            </w:pPr>
          </w:p>
          <w:p w14:paraId="0581676E" w14:textId="77777777" w:rsidR="00EF4E67" w:rsidRDefault="00EF4E67" w:rsidP="00EF4E67">
            <w:pPr>
              <w:jc w:val="both"/>
              <w:rPr>
                <w:rFonts w:cs="Arial"/>
                <w:szCs w:val="22"/>
                <w:lang w:val="pl-PL"/>
              </w:rPr>
            </w:pPr>
            <w:r w:rsidRPr="00434723">
              <w:rPr>
                <w:rFonts w:cs="Arial"/>
                <w:szCs w:val="22"/>
                <w:lang w:val="pl-PL"/>
              </w:rPr>
              <w:t xml:space="preserve">Ak majú KRS vytvárať tri osoby, každá zo Strán vymenuje jedného člena pre odsúhlasenie druhou Stranou. Strany </w:t>
            </w:r>
            <w:r w:rsidRPr="00434723">
              <w:rPr>
                <w:rFonts w:cs="Arial"/>
                <w:szCs w:val="22"/>
                <w:lang w:val="pl-PL"/>
              </w:rPr>
              <w:lastRenderedPageBreak/>
              <w:t>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5069AC1E" w14:textId="77777777" w:rsidR="00EF4E67" w:rsidRPr="00434723" w:rsidRDefault="00EF4E67" w:rsidP="00EF4E67">
            <w:pPr>
              <w:jc w:val="both"/>
              <w:rPr>
                <w:rFonts w:cs="Arial"/>
                <w:szCs w:val="22"/>
                <w:lang w:val="pl-PL"/>
              </w:rPr>
            </w:pPr>
          </w:p>
          <w:p w14:paraId="00FCEDD8" w14:textId="77777777" w:rsidR="00EF4E67" w:rsidRDefault="00EF4E67" w:rsidP="00EF4E67">
            <w:pPr>
              <w:jc w:val="both"/>
              <w:rPr>
                <w:rFonts w:cs="Arial"/>
                <w:szCs w:val="22"/>
                <w:lang w:val="pl-PL"/>
              </w:rPr>
            </w:pPr>
            <w:r w:rsidRPr="00434723">
              <w:rPr>
                <w:rFonts w:cs="Arial"/>
                <w:szCs w:val="22"/>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023D1D03" w14:textId="77777777" w:rsidR="00EF4E67" w:rsidRPr="00434723" w:rsidRDefault="00EF4E67" w:rsidP="00EF4E67">
            <w:pPr>
              <w:jc w:val="both"/>
              <w:rPr>
                <w:rFonts w:cs="Arial"/>
                <w:szCs w:val="22"/>
                <w:lang w:val="pl-PL"/>
              </w:rPr>
            </w:pPr>
          </w:p>
          <w:p w14:paraId="7D8EAFA3" w14:textId="77777777" w:rsidR="00EF4E67" w:rsidRDefault="00EF4E67" w:rsidP="00EF4E67">
            <w:pPr>
              <w:jc w:val="both"/>
              <w:rPr>
                <w:rFonts w:cs="Arial"/>
                <w:szCs w:val="22"/>
                <w:lang w:val="pl-PL"/>
              </w:rPr>
            </w:pPr>
            <w:r w:rsidRPr="00434723">
              <w:rPr>
                <w:rFonts w:cs="Arial"/>
                <w:szCs w:val="22"/>
                <w:lang w:val="pl-PL"/>
              </w:rPr>
              <w:t>Podmienky odmeny buď jediného člena alebo každého z troch členov, budú vzájomne odsúhlasené Stranami pri odsúhlasení podmienok menovania. Každá Strana bude zodpovedná za zaplatenie polovice tejto odmeny.</w:t>
            </w:r>
          </w:p>
          <w:p w14:paraId="65F50AB7" w14:textId="77777777" w:rsidR="00EF4E67" w:rsidRPr="00434723" w:rsidRDefault="00EF4E67" w:rsidP="00EF4E67">
            <w:pPr>
              <w:jc w:val="both"/>
              <w:rPr>
                <w:rFonts w:cs="Arial"/>
                <w:szCs w:val="22"/>
                <w:lang w:val="pl-PL"/>
              </w:rPr>
            </w:pPr>
          </w:p>
          <w:p w14:paraId="04A901CD" w14:textId="77777777" w:rsidR="00EF4E67" w:rsidRPr="00434723" w:rsidRDefault="00EF4E67" w:rsidP="00EF4E67">
            <w:pPr>
              <w:jc w:val="both"/>
              <w:rPr>
                <w:rFonts w:cs="Arial"/>
                <w:szCs w:val="22"/>
                <w:lang w:val="pl-PL"/>
              </w:rPr>
            </w:pPr>
            <w:r w:rsidRPr="00434723">
              <w:rPr>
                <w:rFonts w:cs="Arial"/>
                <w:szCs w:val="22"/>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EF4E67" w:rsidRPr="00434723" w14:paraId="574E33FD" w14:textId="77777777" w:rsidTr="009B6A56">
        <w:trPr>
          <w:trHeight w:val="1287"/>
        </w:trPr>
        <w:tc>
          <w:tcPr>
            <w:tcW w:w="1418" w:type="dxa"/>
          </w:tcPr>
          <w:p w14:paraId="16AA2216" w14:textId="77777777" w:rsidR="00EF4E67" w:rsidRPr="00434723" w:rsidRDefault="00EF4E67" w:rsidP="00EF4E67">
            <w:pPr>
              <w:pStyle w:val="NoIndent"/>
              <w:jc w:val="both"/>
              <w:rPr>
                <w:rFonts w:ascii="Arial" w:hAnsi="Arial" w:cs="Arial"/>
                <w:b/>
                <w:szCs w:val="22"/>
                <w:lang w:val="sk-SK"/>
              </w:rPr>
            </w:pPr>
          </w:p>
        </w:tc>
        <w:tc>
          <w:tcPr>
            <w:tcW w:w="2410" w:type="dxa"/>
          </w:tcPr>
          <w:p w14:paraId="17EA5A25" w14:textId="77777777" w:rsidR="00EF4E67" w:rsidRPr="00434723" w:rsidRDefault="00EF4E67" w:rsidP="00EF4E67">
            <w:pPr>
              <w:pStyle w:val="NoIndent"/>
              <w:rPr>
                <w:rFonts w:ascii="Arial" w:hAnsi="Arial" w:cs="Arial"/>
                <w:b/>
                <w:szCs w:val="22"/>
                <w:lang w:val="sk-SK"/>
              </w:rPr>
            </w:pPr>
          </w:p>
        </w:tc>
        <w:tc>
          <w:tcPr>
            <w:tcW w:w="5811" w:type="dxa"/>
          </w:tcPr>
          <w:p w14:paraId="1491011B" w14:textId="77777777" w:rsidR="00EF4E67" w:rsidRDefault="00EF4E67" w:rsidP="00EF4E67">
            <w:pPr>
              <w:jc w:val="both"/>
              <w:rPr>
                <w:rFonts w:cs="Arial"/>
                <w:szCs w:val="22"/>
                <w:lang w:val="sk-SK"/>
              </w:rPr>
            </w:pPr>
          </w:p>
          <w:p w14:paraId="19E41D1C" w14:textId="77777777" w:rsidR="00EF4E67" w:rsidRPr="00434723" w:rsidRDefault="00EF4E67" w:rsidP="00EF4E67">
            <w:pPr>
              <w:jc w:val="both"/>
              <w:rPr>
                <w:rFonts w:cs="Arial"/>
                <w:szCs w:val="22"/>
                <w:lang w:val="sk-SK"/>
              </w:rPr>
            </w:pPr>
            <w:r w:rsidRPr="00434723">
              <w:rPr>
                <w:rFonts w:cs="Arial"/>
                <w:szCs w:val="22"/>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434723">
              <w:rPr>
                <w:rFonts w:cs="Arial"/>
                <w:i/>
                <w:szCs w:val="22"/>
                <w:lang w:val="sk-SK"/>
              </w:rPr>
              <w:t xml:space="preserve">Dosiahnutie rozhodnutia Komisie na riešenie sporov, </w:t>
            </w:r>
            <w:r w:rsidRPr="00434723">
              <w:rPr>
                <w:rFonts w:cs="Arial"/>
                <w:szCs w:val="22"/>
                <w:lang w:val="sk-SK"/>
              </w:rPr>
              <w:t xml:space="preserve">pokiaľ neboli KRS do toho času predložené ďalšie spory podľa podčlánku 20.4 </w:t>
            </w:r>
            <w:r w:rsidRPr="00434723">
              <w:rPr>
                <w:rFonts w:cs="Arial"/>
                <w:i/>
                <w:szCs w:val="22"/>
                <w:lang w:val="sk-SK"/>
              </w:rPr>
              <w:t>Dosiahnutie rozhodnutia Komisie na riešenie sporov</w:t>
            </w:r>
            <w:r w:rsidRPr="00434723">
              <w:rPr>
                <w:rFonts w:cs="Arial"/>
                <w:szCs w:val="22"/>
                <w:lang w:val="sk-SK"/>
              </w:rPr>
              <w:t>, v tomto prípade bude príslušný dátum vtedy, keď KRS vydá rozhodnutia aj o týchto sporoch.“</w:t>
            </w:r>
          </w:p>
          <w:p w14:paraId="5F3D8CC4" w14:textId="77777777" w:rsidR="00EF4E67" w:rsidRPr="00434723" w:rsidRDefault="00EF4E67" w:rsidP="00EF4E67">
            <w:pPr>
              <w:jc w:val="both"/>
              <w:rPr>
                <w:rFonts w:cs="Arial"/>
                <w:szCs w:val="22"/>
                <w:lang w:val="sk-SK"/>
              </w:rPr>
            </w:pPr>
          </w:p>
        </w:tc>
      </w:tr>
      <w:tr w:rsidR="00EF4E67" w:rsidRPr="00434723" w14:paraId="11228AC6" w14:textId="77777777" w:rsidTr="009B6A56">
        <w:trPr>
          <w:trHeight w:val="1287"/>
        </w:trPr>
        <w:tc>
          <w:tcPr>
            <w:tcW w:w="1418" w:type="dxa"/>
          </w:tcPr>
          <w:p w14:paraId="6E2D434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97A065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20.4</w:t>
            </w:r>
          </w:p>
        </w:tc>
        <w:tc>
          <w:tcPr>
            <w:tcW w:w="2410" w:type="dxa"/>
          </w:tcPr>
          <w:p w14:paraId="3952A0B5"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Dosiahnutie rozhodnutia Komisie na riešenie sporov</w:t>
            </w:r>
          </w:p>
        </w:tc>
        <w:tc>
          <w:tcPr>
            <w:tcW w:w="5811" w:type="dxa"/>
          </w:tcPr>
          <w:p w14:paraId="31EC1CD1" w14:textId="77777777" w:rsidR="00EF4E67" w:rsidRDefault="00EF4E67" w:rsidP="00EF4E67">
            <w:pPr>
              <w:jc w:val="both"/>
              <w:rPr>
                <w:rFonts w:cs="Arial"/>
                <w:szCs w:val="22"/>
                <w:lang w:val="sk-SK"/>
              </w:rPr>
            </w:pPr>
            <w:r w:rsidRPr="00434723">
              <w:rPr>
                <w:rFonts w:cs="Arial"/>
                <w:szCs w:val="22"/>
                <w:lang w:val="sk-SK"/>
              </w:rPr>
              <w:t>Pôvodné znenie štvrtého odseku sa vypúšťa a nahrádza nasledovným znením:</w:t>
            </w:r>
          </w:p>
          <w:p w14:paraId="4A1A4854" w14:textId="77777777" w:rsidR="00EF4E67" w:rsidRPr="00434723" w:rsidRDefault="00EF4E67" w:rsidP="00EF4E67">
            <w:pPr>
              <w:jc w:val="both"/>
              <w:rPr>
                <w:rFonts w:cs="Arial"/>
                <w:szCs w:val="22"/>
                <w:lang w:val="sk-SK"/>
              </w:rPr>
            </w:pPr>
          </w:p>
          <w:p w14:paraId="6D55A683" w14:textId="77777777" w:rsidR="00EF4E67" w:rsidRPr="00434723" w:rsidRDefault="00EF4E67" w:rsidP="00EF4E67">
            <w:pPr>
              <w:jc w:val="both"/>
              <w:rPr>
                <w:rFonts w:cs="Arial"/>
                <w:szCs w:val="22"/>
                <w:lang w:val="sk-SK"/>
              </w:rPr>
            </w:pPr>
            <w:r w:rsidRPr="00434723">
              <w:rPr>
                <w:rFonts w:cs="Arial"/>
                <w:szCs w:val="22"/>
                <w:lang w:val="sk-SK"/>
              </w:rPr>
              <w:t>„KRS je povinná vydať rozhodnutie v lehote uvedenej v Dohode o riešení sporov (Časť 7 Zmluva o Dielo - Vzorové tlačovo Dohody o riešení sporov). Rozhodnutie bude záväzné pre obidve Strany, ktoré budú bezodkladne v tom zmysle postupovať pokiaľ a dokiaľ spor nebude mimosúdne urovnaný alebo s konečnou platnosťou nerozhodne príslušný súd Slovenskej republiky.“</w:t>
            </w:r>
          </w:p>
          <w:p w14:paraId="09E1F44B" w14:textId="77777777" w:rsidR="00EF4E67" w:rsidRDefault="00EF4E67" w:rsidP="00EF4E67">
            <w:pPr>
              <w:jc w:val="both"/>
              <w:rPr>
                <w:rFonts w:cs="Arial"/>
                <w:szCs w:val="22"/>
                <w:lang w:val="sk-SK"/>
              </w:rPr>
            </w:pPr>
            <w:r w:rsidRPr="00434723">
              <w:rPr>
                <w:rFonts w:cs="Arial"/>
                <w:szCs w:val="22"/>
                <w:lang w:val="sk-SK"/>
              </w:rPr>
              <w:t>Pôvodné znenie druhej vety piateho odseku sa vypúšťa a nahrádza sa následovným znením:</w:t>
            </w:r>
          </w:p>
          <w:p w14:paraId="3C6588BC" w14:textId="77777777" w:rsidR="00EF4E67" w:rsidRPr="00434723" w:rsidRDefault="00EF4E67" w:rsidP="00EF4E67">
            <w:pPr>
              <w:jc w:val="both"/>
              <w:rPr>
                <w:rFonts w:cs="Arial"/>
                <w:szCs w:val="22"/>
                <w:lang w:val="sk-SK"/>
              </w:rPr>
            </w:pPr>
          </w:p>
          <w:p w14:paraId="1E3B6393" w14:textId="77777777" w:rsidR="00EF4E67" w:rsidRPr="00434723" w:rsidRDefault="00EF4E67" w:rsidP="00EF4E67">
            <w:pPr>
              <w:jc w:val="both"/>
              <w:rPr>
                <w:rFonts w:cs="Arial"/>
                <w:szCs w:val="22"/>
                <w:lang w:val="sk-SK"/>
              </w:rPr>
            </w:pPr>
            <w:r w:rsidRPr="00434723">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6767B89F" w14:textId="77777777" w:rsidR="00EF4E67" w:rsidRPr="00434723" w:rsidRDefault="00EF4E67" w:rsidP="00EF4E67">
            <w:pPr>
              <w:jc w:val="both"/>
              <w:rPr>
                <w:rFonts w:cs="Arial"/>
                <w:szCs w:val="22"/>
                <w:lang w:val="sk-SK"/>
              </w:rPr>
            </w:pPr>
          </w:p>
        </w:tc>
      </w:tr>
      <w:tr w:rsidR="00EF4E67" w:rsidRPr="00434723" w14:paraId="287AF379" w14:textId="77777777" w:rsidTr="009B6A56">
        <w:tc>
          <w:tcPr>
            <w:tcW w:w="1418" w:type="dxa"/>
          </w:tcPr>
          <w:p w14:paraId="75328DB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2F72AF3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20.6 </w:t>
            </w:r>
          </w:p>
        </w:tc>
        <w:tc>
          <w:tcPr>
            <w:tcW w:w="2410" w:type="dxa"/>
          </w:tcPr>
          <w:p w14:paraId="5DB9C5B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Arbitrážne konanie </w:t>
            </w:r>
          </w:p>
        </w:tc>
        <w:tc>
          <w:tcPr>
            <w:tcW w:w="5811" w:type="dxa"/>
          </w:tcPr>
          <w:p w14:paraId="3AE423A1" w14:textId="77777777" w:rsidR="00EF4E67" w:rsidRPr="00434723" w:rsidRDefault="00EF4E67" w:rsidP="00EF4E67">
            <w:pPr>
              <w:jc w:val="both"/>
              <w:rPr>
                <w:rFonts w:cs="Arial"/>
                <w:szCs w:val="22"/>
                <w:lang w:val="sk-SK"/>
              </w:rPr>
            </w:pPr>
            <w:r w:rsidRPr="00434723">
              <w:rPr>
                <w:rFonts w:cs="Arial"/>
                <w:szCs w:val="22"/>
                <w:lang w:val="sk-SK"/>
              </w:rPr>
              <w:t>Pôvodný text podčlánku sa ruší a nahrádza nasledovným textom:</w:t>
            </w:r>
          </w:p>
          <w:p w14:paraId="5D3798E6" w14:textId="77777777" w:rsidR="00EF4E67" w:rsidRPr="00434723" w:rsidRDefault="00EF4E67" w:rsidP="00EF4E67">
            <w:pPr>
              <w:jc w:val="both"/>
              <w:rPr>
                <w:rFonts w:cs="Arial"/>
                <w:szCs w:val="22"/>
                <w:lang w:val="sk-SK"/>
              </w:rPr>
            </w:pPr>
          </w:p>
          <w:p w14:paraId="38F19F59" w14:textId="77777777" w:rsidR="00EF4E67" w:rsidRPr="00434723" w:rsidRDefault="00EF4E67" w:rsidP="00EF4E67">
            <w:pPr>
              <w:jc w:val="both"/>
              <w:rPr>
                <w:rFonts w:cs="Arial"/>
                <w:color w:val="000000"/>
                <w:szCs w:val="22"/>
                <w:lang w:val="sk-SK"/>
              </w:rPr>
            </w:pPr>
            <w:r w:rsidRPr="00434723">
              <w:rPr>
                <w:rFonts w:cs="Arial"/>
                <w:szCs w:val="22"/>
                <w:lang w:val="sk-SK"/>
              </w:rPr>
              <w:t>„Pokiaľ spor nebude mimosúdne urovnaný, s konečnou platnosťou ho vyrieši príslušný súd Slovenskej republiky.”</w:t>
            </w:r>
          </w:p>
        </w:tc>
      </w:tr>
    </w:tbl>
    <w:p w14:paraId="0FDB3024" w14:textId="77777777" w:rsidR="00BE58EF" w:rsidRPr="00434723" w:rsidRDefault="00BE58EF" w:rsidP="007008A6">
      <w:pPr>
        <w:rPr>
          <w:rFonts w:cs="Arial"/>
          <w:szCs w:val="22"/>
          <w:lang w:val="sk-SK"/>
        </w:rPr>
      </w:pPr>
      <w:r w:rsidRPr="00434723">
        <w:rPr>
          <w:rFonts w:cs="Arial"/>
          <w:szCs w:val="22"/>
          <w:lang w:val="sk-SK"/>
        </w:rPr>
        <w:br w:type="page"/>
      </w:r>
    </w:p>
    <w:p w14:paraId="66D29DFB" w14:textId="77777777" w:rsidR="00B24009" w:rsidRPr="007008A6" w:rsidRDefault="00B24009" w:rsidP="007008A6">
      <w:pPr>
        <w:jc w:val="center"/>
        <w:rPr>
          <w:rFonts w:cs="Arial"/>
          <w:szCs w:val="22"/>
          <w:lang w:val="sk-SK"/>
        </w:rPr>
        <w:sectPr w:rsidR="00B24009" w:rsidRPr="007008A6" w:rsidSect="00BE58EF">
          <w:footerReference w:type="default" r:id="rId16"/>
          <w:pgSz w:w="11906" w:h="16838" w:code="9"/>
          <w:pgMar w:top="1418" w:right="1134" w:bottom="1418" w:left="1418" w:header="680" w:footer="680" w:gutter="0"/>
          <w:pgNumType w:start="1"/>
          <w:cols w:space="708"/>
          <w:titlePg/>
        </w:sectPr>
      </w:pPr>
    </w:p>
    <w:p w14:paraId="39039C45" w14:textId="77777777" w:rsidR="00FB001E" w:rsidRPr="007008A6" w:rsidRDefault="00FB001E" w:rsidP="007008A6">
      <w:pPr>
        <w:jc w:val="center"/>
        <w:rPr>
          <w:rFonts w:cs="Arial"/>
          <w:szCs w:val="22"/>
          <w:lang w:val="sk-SK"/>
        </w:rPr>
      </w:pPr>
    </w:p>
    <w:p w14:paraId="5A8EE718" w14:textId="77777777" w:rsidR="00FB001E" w:rsidRPr="007008A6" w:rsidRDefault="00FB001E" w:rsidP="007008A6">
      <w:pPr>
        <w:jc w:val="center"/>
        <w:rPr>
          <w:rFonts w:cs="Arial"/>
          <w:szCs w:val="22"/>
          <w:lang w:val="sk-SK"/>
        </w:rPr>
      </w:pPr>
    </w:p>
    <w:p w14:paraId="3744705E" w14:textId="77777777" w:rsidR="00FB001E" w:rsidRPr="007008A6" w:rsidRDefault="00FB001E" w:rsidP="007008A6">
      <w:pPr>
        <w:jc w:val="center"/>
        <w:rPr>
          <w:rFonts w:cs="Arial"/>
          <w:szCs w:val="22"/>
          <w:lang w:val="sk-SK"/>
        </w:rPr>
      </w:pPr>
    </w:p>
    <w:p w14:paraId="57978829" w14:textId="77777777" w:rsidR="00FB001E" w:rsidRPr="007008A6" w:rsidRDefault="00FB001E" w:rsidP="007008A6">
      <w:pPr>
        <w:jc w:val="center"/>
        <w:rPr>
          <w:rFonts w:cs="Arial"/>
          <w:szCs w:val="22"/>
          <w:lang w:val="sk-SK"/>
        </w:rPr>
      </w:pPr>
    </w:p>
    <w:p w14:paraId="6B4F67B5" w14:textId="77777777" w:rsidR="00FB001E" w:rsidRPr="007008A6" w:rsidRDefault="00FB001E" w:rsidP="007008A6">
      <w:pPr>
        <w:jc w:val="center"/>
        <w:rPr>
          <w:rFonts w:cs="Arial"/>
          <w:szCs w:val="22"/>
          <w:lang w:val="sk-SK"/>
        </w:rPr>
      </w:pPr>
    </w:p>
    <w:p w14:paraId="604A6A49" w14:textId="77777777" w:rsidR="00FB001E" w:rsidRPr="007008A6" w:rsidRDefault="00FB001E" w:rsidP="007008A6">
      <w:pPr>
        <w:jc w:val="center"/>
        <w:rPr>
          <w:rFonts w:cs="Arial"/>
          <w:szCs w:val="22"/>
          <w:lang w:val="sk-SK"/>
        </w:rPr>
      </w:pPr>
    </w:p>
    <w:p w14:paraId="21DC6324" w14:textId="77777777" w:rsidR="00FB001E" w:rsidRPr="007008A6" w:rsidRDefault="00FB001E" w:rsidP="007008A6">
      <w:pPr>
        <w:jc w:val="center"/>
        <w:rPr>
          <w:rFonts w:cs="Arial"/>
          <w:szCs w:val="22"/>
          <w:lang w:val="sk-SK"/>
        </w:rPr>
      </w:pPr>
    </w:p>
    <w:p w14:paraId="1ED40FC8" w14:textId="77777777" w:rsidR="00FB001E" w:rsidRPr="007008A6" w:rsidRDefault="00FB001E" w:rsidP="007008A6">
      <w:pPr>
        <w:jc w:val="center"/>
        <w:rPr>
          <w:rFonts w:cs="Arial"/>
          <w:szCs w:val="22"/>
          <w:lang w:val="sk-SK"/>
        </w:rPr>
      </w:pPr>
    </w:p>
    <w:p w14:paraId="486E2BDF" w14:textId="77777777" w:rsidR="00FB001E" w:rsidRPr="007008A6" w:rsidRDefault="00FB001E" w:rsidP="007008A6">
      <w:pPr>
        <w:jc w:val="center"/>
        <w:rPr>
          <w:rFonts w:cs="Arial"/>
          <w:szCs w:val="22"/>
          <w:lang w:val="sk-SK"/>
        </w:rPr>
      </w:pPr>
    </w:p>
    <w:p w14:paraId="4595D70A" w14:textId="77777777" w:rsidR="003644F1" w:rsidRDefault="003644F1" w:rsidP="007008A6">
      <w:pPr>
        <w:jc w:val="center"/>
        <w:rPr>
          <w:rFonts w:cs="Arial"/>
          <w:b/>
          <w:caps/>
          <w:sz w:val="32"/>
          <w:szCs w:val="22"/>
          <w:lang w:val="sk-SK"/>
        </w:rPr>
      </w:pPr>
    </w:p>
    <w:p w14:paraId="206769FC" w14:textId="77777777" w:rsidR="003644F1" w:rsidRDefault="003644F1" w:rsidP="007008A6">
      <w:pPr>
        <w:jc w:val="center"/>
        <w:rPr>
          <w:rFonts w:cs="Arial"/>
          <w:b/>
          <w:caps/>
          <w:sz w:val="32"/>
          <w:szCs w:val="22"/>
          <w:lang w:val="sk-SK"/>
        </w:rPr>
      </w:pPr>
    </w:p>
    <w:p w14:paraId="3A59A9BC" w14:textId="77777777" w:rsidR="003644F1" w:rsidRDefault="003644F1" w:rsidP="007008A6">
      <w:pPr>
        <w:jc w:val="center"/>
        <w:rPr>
          <w:rFonts w:cs="Arial"/>
          <w:b/>
          <w:caps/>
          <w:sz w:val="32"/>
          <w:szCs w:val="22"/>
          <w:lang w:val="sk-SK"/>
        </w:rPr>
      </w:pPr>
    </w:p>
    <w:p w14:paraId="1CD16C30" w14:textId="77777777" w:rsidR="003644F1" w:rsidRDefault="003644F1" w:rsidP="007008A6">
      <w:pPr>
        <w:jc w:val="center"/>
        <w:rPr>
          <w:rFonts w:cs="Arial"/>
          <w:b/>
          <w:caps/>
          <w:sz w:val="32"/>
          <w:szCs w:val="22"/>
          <w:lang w:val="sk-SK"/>
        </w:rPr>
      </w:pPr>
    </w:p>
    <w:p w14:paraId="29302D94" w14:textId="77777777" w:rsidR="003644F1" w:rsidRDefault="003644F1" w:rsidP="007008A6">
      <w:pPr>
        <w:jc w:val="center"/>
        <w:rPr>
          <w:rFonts w:cs="Arial"/>
          <w:b/>
          <w:caps/>
          <w:sz w:val="32"/>
          <w:szCs w:val="22"/>
          <w:lang w:val="sk-SK"/>
        </w:rPr>
      </w:pPr>
    </w:p>
    <w:p w14:paraId="38514CD3" w14:textId="77777777" w:rsidR="003644F1" w:rsidRDefault="003644F1" w:rsidP="007008A6">
      <w:pPr>
        <w:jc w:val="center"/>
        <w:rPr>
          <w:rFonts w:cs="Arial"/>
          <w:b/>
          <w:caps/>
          <w:sz w:val="32"/>
          <w:szCs w:val="22"/>
          <w:lang w:val="sk-SK"/>
        </w:rPr>
      </w:pPr>
    </w:p>
    <w:p w14:paraId="21FD0E20" w14:textId="77777777" w:rsidR="003644F1" w:rsidRDefault="003644F1" w:rsidP="007008A6">
      <w:pPr>
        <w:jc w:val="center"/>
        <w:rPr>
          <w:rFonts w:cs="Arial"/>
          <w:b/>
          <w:caps/>
          <w:sz w:val="32"/>
          <w:szCs w:val="22"/>
          <w:lang w:val="sk-SK"/>
        </w:rPr>
      </w:pPr>
    </w:p>
    <w:p w14:paraId="0413A271" w14:textId="77777777" w:rsidR="00BE58EF" w:rsidRPr="003644F1" w:rsidRDefault="00BE58EF" w:rsidP="007008A6">
      <w:pPr>
        <w:jc w:val="center"/>
        <w:rPr>
          <w:rFonts w:cs="Arial"/>
          <w:b/>
          <w:sz w:val="32"/>
          <w:szCs w:val="22"/>
          <w:lang w:val="sk-SK"/>
        </w:rPr>
      </w:pPr>
      <w:r w:rsidRPr="003644F1">
        <w:rPr>
          <w:rFonts w:cs="Arial"/>
          <w:b/>
          <w:caps/>
          <w:sz w:val="32"/>
          <w:szCs w:val="22"/>
          <w:lang w:val="sk-SK"/>
        </w:rPr>
        <w:t>časť</w:t>
      </w:r>
      <w:r w:rsidRPr="003644F1">
        <w:rPr>
          <w:rFonts w:cs="Arial"/>
          <w:b/>
          <w:sz w:val="32"/>
          <w:szCs w:val="22"/>
          <w:lang w:val="sk-SK"/>
        </w:rPr>
        <w:t xml:space="preserve"> 3</w:t>
      </w:r>
    </w:p>
    <w:p w14:paraId="004B811A" w14:textId="77777777" w:rsidR="00BE58EF" w:rsidRPr="003644F1" w:rsidRDefault="00BE58EF" w:rsidP="007008A6">
      <w:pPr>
        <w:jc w:val="center"/>
        <w:rPr>
          <w:rFonts w:cs="Arial"/>
          <w:b/>
          <w:sz w:val="32"/>
          <w:szCs w:val="22"/>
          <w:lang w:val="sk-SK"/>
        </w:rPr>
      </w:pPr>
    </w:p>
    <w:p w14:paraId="6BA470D3" w14:textId="77777777" w:rsidR="00BE58EF" w:rsidRPr="003644F1" w:rsidRDefault="00BE58EF" w:rsidP="007008A6">
      <w:pPr>
        <w:pStyle w:val="Volume"/>
        <w:pageBreakBefore w:val="0"/>
        <w:widowControl/>
        <w:spacing w:before="0" w:line="240" w:lineRule="auto"/>
        <w:rPr>
          <w:rFonts w:cs="Arial"/>
          <w:sz w:val="32"/>
          <w:szCs w:val="22"/>
          <w:lang w:val="sk-SK"/>
        </w:rPr>
      </w:pPr>
      <w:r w:rsidRPr="003644F1">
        <w:rPr>
          <w:rFonts w:cs="Arial"/>
          <w:sz w:val="32"/>
          <w:szCs w:val="22"/>
          <w:lang w:val="sk-SK"/>
        </w:rPr>
        <w:t>ZMLUVA O DIELO</w:t>
      </w:r>
    </w:p>
    <w:p w14:paraId="1E893934" w14:textId="77777777" w:rsidR="00BE58EF" w:rsidRPr="003644F1" w:rsidRDefault="00BE58EF" w:rsidP="007008A6">
      <w:pPr>
        <w:pStyle w:val="Section"/>
        <w:spacing w:line="240" w:lineRule="auto"/>
        <w:rPr>
          <w:rFonts w:cs="Arial"/>
          <w:szCs w:val="22"/>
          <w:lang w:val="sk-SK"/>
        </w:rPr>
      </w:pPr>
    </w:p>
    <w:p w14:paraId="11644CFF" w14:textId="77777777" w:rsidR="00BE58EF" w:rsidRPr="003644F1" w:rsidRDefault="00BE58EF" w:rsidP="007008A6">
      <w:pPr>
        <w:jc w:val="center"/>
        <w:rPr>
          <w:rFonts w:cs="Arial"/>
          <w:b/>
          <w:caps/>
          <w:sz w:val="32"/>
          <w:szCs w:val="22"/>
          <w:lang w:val="sk-SK"/>
        </w:rPr>
      </w:pPr>
      <w:r w:rsidRPr="003644F1">
        <w:rPr>
          <w:rFonts w:cs="Arial"/>
          <w:b/>
          <w:caps/>
          <w:sz w:val="32"/>
          <w:szCs w:val="22"/>
          <w:lang w:val="sk-SK"/>
        </w:rPr>
        <w:t>PrílohA k ponuke</w:t>
      </w:r>
    </w:p>
    <w:p w14:paraId="4FEA8297" w14:textId="77777777" w:rsidR="00BE58EF" w:rsidRPr="007008A6" w:rsidRDefault="00BE58EF" w:rsidP="007008A6">
      <w:pPr>
        <w:jc w:val="center"/>
        <w:rPr>
          <w:rFonts w:cs="Arial"/>
          <w:szCs w:val="22"/>
          <w:lang w:val="sk-SK"/>
        </w:rPr>
      </w:pPr>
    </w:p>
    <w:p w14:paraId="72A0BE48" w14:textId="77777777" w:rsidR="00BE58EF" w:rsidRPr="007008A6" w:rsidRDefault="00BE58EF" w:rsidP="007008A6">
      <w:pPr>
        <w:pStyle w:val="NormlnsWWW"/>
        <w:spacing w:before="0" w:beforeAutospacing="0" w:after="0" w:afterAutospacing="0"/>
        <w:jc w:val="center"/>
        <w:rPr>
          <w:rFonts w:ascii="Arial" w:hAnsi="Arial" w:cs="Arial"/>
          <w:b/>
          <w:bCs/>
          <w:sz w:val="22"/>
          <w:szCs w:val="22"/>
          <w:lang w:val="sk-SK"/>
        </w:rPr>
      </w:pPr>
      <w:r w:rsidRPr="007008A6">
        <w:rPr>
          <w:rFonts w:ascii="Arial" w:hAnsi="Arial" w:cs="Arial"/>
          <w:sz w:val="22"/>
          <w:szCs w:val="22"/>
          <w:lang w:val="sk-SK"/>
        </w:rPr>
        <w:br w:type="page"/>
      </w:r>
    </w:p>
    <w:p w14:paraId="1BB0D1C9"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lastRenderedPageBreak/>
        <w:t>prílohA k ponuke</w:t>
      </w:r>
    </w:p>
    <w:p w14:paraId="696CC8C9" w14:textId="77777777" w:rsidR="00BE58EF" w:rsidRPr="003644F1" w:rsidRDefault="00BE58EF" w:rsidP="007008A6">
      <w:pPr>
        <w:pStyle w:val="Zkladntext"/>
        <w:jc w:val="center"/>
        <w:rPr>
          <w:rFonts w:cs="Arial"/>
          <w:sz w:val="28"/>
          <w:szCs w:val="22"/>
          <w:lang w:val="sk-SK"/>
        </w:rPr>
      </w:pPr>
    </w:p>
    <w:p w14:paraId="0D5FACC7"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 xml:space="preserve">pre zmluvu o dielo </w:t>
      </w:r>
    </w:p>
    <w:p w14:paraId="2A73F508"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na uskutočnenie stavebných prác</w:t>
      </w:r>
    </w:p>
    <w:p w14:paraId="3D8C0A39" w14:textId="77777777" w:rsidR="00BE58EF" w:rsidRPr="00434723" w:rsidRDefault="00BE58EF" w:rsidP="007008A6">
      <w:pPr>
        <w:pStyle w:val="Zkladntext"/>
        <w:rPr>
          <w:rFonts w:cs="Arial"/>
          <w:szCs w:val="22"/>
        </w:rPr>
      </w:pPr>
    </w:p>
    <w:p w14:paraId="40711023" w14:textId="72D7B727" w:rsidR="00BE58EF" w:rsidRPr="00434723" w:rsidRDefault="00BE58EF" w:rsidP="007008A6">
      <w:pPr>
        <w:rPr>
          <w:rFonts w:cs="Arial"/>
          <w:szCs w:val="22"/>
          <w:lang w:val="sk-SK"/>
        </w:rPr>
      </w:pPr>
      <w:r w:rsidRPr="00434723">
        <w:rPr>
          <w:rFonts w:cs="Arial"/>
          <w:b/>
          <w:bCs/>
          <w:szCs w:val="22"/>
          <w:lang w:val="sk-SK"/>
        </w:rPr>
        <w:t>Názov diela:</w:t>
      </w:r>
      <w:r w:rsidRPr="00434723">
        <w:rPr>
          <w:rFonts w:cs="Arial"/>
          <w:szCs w:val="22"/>
          <w:lang w:val="sk-SK"/>
        </w:rPr>
        <w:t xml:space="preserve"> </w:t>
      </w:r>
      <w:r w:rsidR="00272C35" w:rsidRPr="00434723">
        <w:rPr>
          <w:rFonts w:cs="Arial"/>
          <w:szCs w:val="22"/>
          <w:lang w:val="sk-SK"/>
        </w:rPr>
        <w:t>Dielo „</w:t>
      </w:r>
      <w:r w:rsidR="006B340A">
        <w:rPr>
          <w:rFonts w:cs="Arial"/>
          <w:szCs w:val="22"/>
          <w:lang w:val="sk-SK"/>
        </w:rPr>
        <w:t xml:space="preserve">Diaľnica D3 Žilina, </w:t>
      </w:r>
      <w:r w:rsidR="00075A4D">
        <w:rPr>
          <w:rFonts w:cs="Arial"/>
          <w:szCs w:val="22"/>
          <w:lang w:val="sk-SK"/>
        </w:rPr>
        <w:t>Brodno</w:t>
      </w:r>
      <w:r w:rsidR="006B340A">
        <w:rPr>
          <w:rFonts w:cs="Arial"/>
          <w:szCs w:val="22"/>
          <w:lang w:val="sk-SK"/>
        </w:rPr>
        <w:t xml:space="preserve"> </w:t>
      </w:r>
      <w:r w:rsidR="00075A4D">
        <w:rPr>
          <w:rFonts w:cs="Arial"/>
          <w:szCs w:val="22"/>
          <w:lang w:val="sk-SK"/>
        </w:rPr>
        <w:t>– Kysucké Nové Mesto</w:t>
      </w:r>
      <w:r w:rsidR="008D7DA5" w:rsidRPr="008D7DA5">
        <w:rPr>
          <w:rFonts w:cs="Arial"/>
          <w:szCs w:val="22"/>
          <w:lang w:val="sk-SK"/>
        </w:rPr>
        <w:t xml:space="preserve"> </w:t>
      </w:r>
      <w:r w:rsidR="00272C35" w:rsidRPr="00434723">
        <w:rPr>
          <w:rFonts w:cs="Arial"/>
          <w:szCs w:val="22"/>
          <w:lang w:val="sk-SK"/>
        </w:rPr>
        <w:t>"</w:t>
      </w:r>
    </w:p>
    <w:p w14:paraId="4C84E9FA" w14:textId="77777777" w:rsidR="00272C35" w:rsidRPr="007008A6" w:rsidRDefault="00272C35" w:rsidP="007008A6">
      <w:pPr>
        <w:rPr>
          <w:rFonts w:cs="Arial"/>
          <w:bCs/>
          <w:i/>
          <w:szCs w:val="22"/>
        </w:rPr>
      </w:pPr>
    </w:p>
    <w:p w14:paraId="2210FECE" w14:textId="77777777" w:rsidR="00BE58EF" w:rsidRPr="003644F1" w:rsidRDefault="00BE58EF" w:rsidP="007008A6">
      <w:pPr>
        <w:pStyle w:val="Zkladntext"/>
        <w:rPr>
          <w:rFonts w:cs="Arial"/>
          <w:bCs/>
          <w:i/>
          <w:sz w:val="18"/>
          <w:szCs w:val="22"/>
        </w:rPr>
      </w:pPr>
      <w:r w:rsidRPr="003644F1">
        <w:rPr>
          <w:rFonts w:cs="Arial"/>
          <w:bCs/>
          <w:i/>
          <w:sz w:val="18"/>
          <w:szCs w:val="22"/>
        </w:rPr>
        <w:t>(Poznámka: Od uchádzačov sa požaduje, aby vyplnili prázdne kolónky  v tejto Prílohe k ponuke na Zmluvu o Dielo.)</w:t>
      </w:r>
    </w:p>
    <w:p w14:paraId="010BD64B" w14:textId="77777777" w:rsidR="00BE58EF" w:rsidRPr="007008A6" w:rsidRDefault="00BE58EF" w:rsidP="007008A6">
      <w:pPr>
        <w:pStyle w:val="Zkladntext"/>
        <w:rPr>
          <w:rFonts w:cs="Arial"/>
          <w:bCs/>
          <w:i/>
          <w:szCs w:val="22"/>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434723" w14:paraId="23DA31DE" w14:textId="77777777" w:rsidTr="00BE58EF">
        <w:tc>
          <w:tcPr>
            <w:tcW w:w="3544" w:type="dxa"/>
            <w:tcBorders>
              <w:top w:val="single" w:sz="4" w:space="0" w:color="auto"/>
              <w:left w:val="single" w:sz="4" w:space="0" w:color="auto"/>
              <w:bottom w:val="single" w:sz="4" w:space="0" w:color="auto"/>
              <w:right w:val="single" w:sz="4" w:space="0" w:color="auto"/>
            </w:tcBorders>
          </w:tcPr>
          <w:p w14:paraId="3E28AA3A" w14:textId="77777777" w:rsidR="00BE58EF" w:rsidRPr="00434723" w:rsidRDefault="00BE58EF" w:rsidP="007008A6">
            <w:pPr>
              <w:jc w:val="center"/>
              <w:rPr>
                <w:rFonts w:cs="Arial"/>
                <w:b/>
                <w:szCs w:val="22"/>
                <w:lang w:val="sk-SK"/>
              </w:rPr>
            </w:pPr>
            <w:r w:rsidRPr="00434723">
              <w:rPr>
                <w:rFonts w:cs="Arial"/>
                <w:b/>
                <w:szCs w:val="22"/>
                <w:lang w:val="sk-SK"/>
              </w:rPr>
              <w:t>Položka</w:t>
            </w:r>
          </w:p>
          <w:p w14:paraId="391748A4" w14:textId="77777777" w:rsidR="00BE58EF" w:rsidRPr="00434723" w:rsidRDefault="00BE58EF" w:rsidP="007008A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D4A8B27" w14:textId="77777777" w:rsidR="00BE58EF" w:rsidRPr="007008A6" w:rsidRDefault="00BE58EF" w:rsidP="007008A6">
            <w:pPr>
              <w:jc w:val="center"/>
              <w:rPr>
                <w:rFonts w:cs="Arial"/>
                <w:b/>
                <w:szCs w:val="22"/>
                <w:lang w:val="sk-SK"/>
              </w:rPr>
            </w:pPr>
            <w:r w:rsidRPr="007008A6">
              <w:rPr>
                <w:rFonts w:cs="Arial"/>
                <w:b/>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FC92D43" w14:textId="77777777" w:rsidR="00BE58EF" w:rsidRPr="00434723" w:rsidRDefault="00BE58EF" w:rsidP="007008A6">
            <w:pPr>
              <w:jc w:val="center"/>
              <w:rPr>
                <w:rFonts w:cs="Arial"/>
                <w:b/>
                <w:szCs w:val="22"/>
                <w:lang w:val="sk-SK"/>
              </w:rPr>
            </w:pPr>
            <w:r w:rsidRPr="00434723">
              <w:rPr>
                <w:rFonts w:cs="Arial"/>
                <w:b/>
                <w:szCs w:val="22"/>
                <w:lang w:val="sk-SK"/>
              </w:rPr>
              <w:t>Údaj</w:t>
            </w:r>
          </w:p>
        </w:tc>
      </w:tr>
      <w:tr w:rsidR="00BE58EF" w:rsidRPr="00434723" w14:paraId="6246E9B7" w14:textId="77777777" w:rsidTr="00BE58EF">
        <w:tc>
          <w:tcPr>
            <w:tcW w:w="3544" w:type="dxa"/>
            <w:tcBorders>
              <w:top w:val="single" w:sz="4" w:space="0" w:color="auto"/>
              <w:left w:val="single" w:sz="4" w:space="0" w:color="auto"/>
              <w:bottom w:val="single" w:sz="4" w:space="0" w:color="auto"/>
              <w:right w:val="single" w:sz="4" w:space="0" w:color="auto"/>
            </w:tcBorders>
          </w:tcPr>
          <w:p w14:paraId="04B7D2EA" w14:textId="77777777" w:rsidR="00BE58EF" w:rsidRPr="00434723" w:rsidRDefault="00BE58EF" w:rsidP="007008A6">
            <w:pPr>
              <w:rPr>
                <w:rFonts w:cs="Arial"/>
                <w:szCs w:val="22"/>
                <w:lang w:val="sk-SK"/>
              </w:rPr>
            </w:pPr>
            <w:r w:rsidRPr="0043472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B231681" w14:textId="77777777" w:rsidR="00BE58EF" w:rsidRPr="00434723" w:rsidRDefault="00BE58EF" w:rsidP="007008A6">
            <w:pPr>
              <w:rPr>
                <w:rFonts w:cs="Arial"/>
                <w:szCs w:val="22"/>
                <w:lang w:val="sk-SK"/>
              </w:rPr>
            </w:pPr>
            <w:r w:rsidRPr="0043472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2C230EE2" w14:textId="77777777" w:rsidR="00BE58EF" w:rsidRPr="00434723" w:rsidRDefault="00BE58EF" w:rsidP="007008A6">
            <w:pPr>
              <w:rPr>
                <w:rFonts w:cs="Arial"/>
                <w:szCs w:val="22"/>
                <w:lang w:val="sk-SK"/>
              </w:rPr>
            </w:pPr>
            <w:r w:rsidRPr="00434723">
              <w:rPr>
                <w:rFonts w:cs="Arial"/>
                <w:szCs w:val="22"/>
                <w:lang w:val="sk-SK"/>
              </w:rPr>
              <w:t>Národná diaľničná spoločnosť, a.s.</w:t>
            </w:r>
          </w:p>
          <w:p w14:paraId="57FEBA88" w14:textId="77777777" w:rsidR="00BE58EF" w:rsidRPr="00434723" w:rsidRDefault="00BE58EF" w:rsidP="007008A6">
            <w:pPr>
              <w:rPr>
                <w:rFonts w:cs="Arial"/>
                <w:szCs w:val="22"/>
                <w:lang w:val="sk-SK"/>
              </w:rPr>
            </w:pPr>
            <w:r w:rsidRPr="00434723">
              <w:rPr>
                <w:rFonts w:cs="Arial"/>
                <w:szCs w:val="22"/>
                <w:lang w:val="sk-SK"/>
              </w:rPr>
              <w:t>Dúbravská cesta 14, 841 04 Bratislava</w:t>
            </w:r>
          </w:p>
        </w:tc>
      </w:tr>
      <w:tr w:rsidR="00BE58EF" w:rsidRPr="00434723" w14:paraId="4F3F8CC7" w14:textId="77777777" w:rsidTr="00BE58EF">
        <w:tc>
          <w:tcPr>
            <w:tcW w:w="3544" w:type="dxa"/>
            <w:tcBorders>
              <w:top w:val="single" w:sz="4" w:space="0" w:color="auto"/>
              <w:left w:val="single" w:sz="4" w:space="0" w:color="auto"/>
              <w:bottom w:val="single" w:sz="4" w:space="0" w:color="auto"/>
              <w:right w:val="single" w:sz="4" w:space="0" w:color="auto"/>
            </w:tcBorders>
          </w:tcPr>
          <w:p w14:paraId="55810A6A" w14:textId="77777777" w:rsidR="00BE58EF" w:rsidRPr="00434723" w:rsidRDefault="00BE58EF" w:rsidP="007008A6">
            <w:pPr>
              <w:rPr>
                <w:rFonts w:cs="Arial"/>
                <w:szCs w:val="22"/>
                <w:lang w:val="sk-SK"/>
              </w:rPr>
            </w:pPr>
            <w:r w:rsidRPr="0043472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527964CA" w14:textId="77777777" w:rsidR="00BE58EF" w:rsidRPr="00434723" w:rsidRDefault="00BE58EF" w:rsidP="007008A6">
            <w:pPr>
              <w:rPr>
                <w:rFonts w:cs="Arial"/>
                <w:szCs w:val="22"/>
                <w:lang w:val="sk-SK"/>
              </w:rPr>
            </w:pPr>
            <w:r w:rsidRPr="0043472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161C82E2" w14:textId="77777777" w:rsidR="00BE58EF" w:rsidRPr="00434723" w:rsidRDefault="00BE58EF" w:rsidP="007008A6">
            <w:pPr>
              <w:rPr>
                <w:rFonts w:cs="Arial"/>
                <w:i/>
                <w:szCs w:val="22"/>
                <w:lang w:val="sk-SK"/>
              </w:rPr>
            </w:pPr>
          </w:p>
          <w:p w14:paraId="5ED5E859" w14:textId="77777777" w:rsidR="00BE58EF" w:rsidRPr="00434723" w:rsidRDefault="00BE58EF" w:rsidP="007008A6">
            <w:pPr>
              <w:rPr>
                <w:rFonts w:cs="Arial"/>
                <w:i/>
                <w:szCs w:val="22"/>
                <w:lang w:val="sk-SK"/>
              </w:rPr>
            </w:pPr>
          </w:p>
        </w:tc>
      </w:tr>
      <w:tr w:rsidR="00BE58EF" w:rsidRPr="00434723" w14:paraId="77206502" w14:textId="77777777" w:rsidTr="00BE58EF">
        <w:tc>
          <w:tcPr>
            <w:tcW w:w="3544" w:type="dxa"/>
            <w:tcBorders>
              <w:top w:val="single" w:sz="4" w:space="0" w:color="auto"/>
              <w:left w:val="single" w:sz="4" w:space="0" w:color="auto"/>
              <w:bottom w:val="single" w:sz="4" w:space="0" w:color="auto"/>
              <w:right w:val="single" w:sz="4" w:space="0" w:color="auto"/>
            </w:tcBorders>
          </w:tcPr>
          <w:p w14:paraId="54087E17" w14:textId="77777777" w:rsidR="00BE58EF" w:rsidRPr="00434723" w:rsidRDefault="00BE58EF" w:rsidP="007008A6">
            <w:pPr>
              <w:rPr>
                <w:rFonts w:cs="Arial"/>
                <w:szCs w:val="22"/>
                <w:lang w:val="sk-SK"/>
              </w:rPr>
            </w:pPr>
            <w:r w:rsidRPr="00434723">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64DA235A" w14:textId="77777777" w:rsidR="00BE58EF" w:rsidRPr="00434723" w:rsidRDefault="00BE58EF" w:rsidP="007008A6">
            <w:pPr>
              <w:rPr>
                <w:rFonts w:cs="Arial"/>
                <w:szCs w:val="22"/>
                <w:lang w:val="sk-SK"/>
              </w:rPr>
            </w:pPr>
            <w:r w:rsidRPr="0043472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1F8B1C39" w14:textId="77777777" w:rsidR="00BE58EF" w:rsidRPr="00434723" w:rsidRDefault="00BE58EF" w:rsidP="007008A6">
            <w:pPr>
              <w:rPr>
                <w:rFonts w:cs="Arial"/>
                <w:szCs w:val="22"/>
                <w:lang w:val="sk-SK"/>
              </w:rPr>
            </w:pPr>
            <w:r w:rsidRPr="00434723">
              <w:rPr>
                <w:rFonts w:cs="Arial"/>
                <w:szCs w:val="22"/>
                <w:lang w:val="sk-SK"/>
              </w:rPr>
              <w:t>Bude oznámený</w:t>
            </w:r>
            <w:r w:rsidRPr="00434723">
              <w:rPr>
                <w:rStyle w:val="Odkaznapoznmkupodiarou"/>
                <w:rFonts w:cs="Arial"/>
                <w:szCs w:val="22"/>
                <w:lang w:val="sk-SK"/>
              </w:rPr>
              <w:footnoteReference w:id="5"/>
            </w:r>
          </w:p>
          <w:p w14:paraId="36C67918" w14:textId="77777777" w:rsidR="00BE58EF" w:rsidRPr="00434723" w:rsidRDefault="00BE58EF" w:rsidP="007008A6">
            <w:pPr>
              <w:rPr>
                <w:rFonts w:cs="Arial"/>
                <w:szCs w:val="22"/>
                <w:lang w:val="sk-SK"/>
              </w:rPr>
            </w:pPr>
          </w:p>
        </w:tc>
      </w:tr>
      <w:tr w:rsidR="00BE58EF" w:rsidRPr="00434723" w14:paraId="0705F593" w14:textId="77777777" w:rsidTr="00BE58EF">
        <w:tc>
          <w:tcPr>
            <w:tcW w:w="3544" w:type="dxa"/>
            <w:tcBorders>
              <w:top w:val="single" w:sz="4" w:space="0" w:color="auto"/>
              <w:left w:val="single" w:sz="4" w:space="0" w:color="auto"/>
              <w:bottom w:val="single" w:sz="4" w:space="0" w:color="auto"/>
              <w:right w:val="single" w:sz="4" w:space="0" w:color="auto"/>
            </w:tcBorders>
          </w:tcPr>
          <w:p w14:paraId="30CFEF05" w14:textId="77777777" w:rsidR="00BE58EF" w:rsidRPr="00434723" w:rsidRDefault="00BE58EF" w:rsidP="007008A6">
            <w:pPr>
              <w:rPr>
                <w:rFonts w:cs="Arial"/>
                <w:b/>
                <w:szCs w:val="22"/>
                <w:lang w:val="sk-SK"/>
              </w:rPr>
            </w:pPr>
            <w:r w:rsidRPr="00434723">
              <w:rPr>
                <w:rFonts w:cs="Arial"/>
                <w:b/>
                <w:szCs w:val="22"/>
                <w:lang w:val="sk-SK"/>
              </w:rPr>
              <w:t>Lehota výstavby</w:t>
            </w:r>
          </w:p>
          <w:p w14:paraId="34115EDF" w14:textId="77777777" w:rsidR="00BE58EF" w:rsidRPr="00434723" w:rsidRDefault="00BE58EF" w:rsidP="007008A6">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9715280" w14:textId="77777777" w:rsidR="00BE58EF" w:rsidRPr="00434723" w:rsidRDefault="00BE58EF" w:rsidP="007008A6">
            <w:pPr>
              <w:jc w:val="center"/>
              <w:rPr>
                <w:rFonts w:cs="Arial"/>
                <w:szCs w:val="22"/>
                <w:lang w:val="sk-SK"/>
              </w:rPr>
            </w:pPr>
            <w:r w:rsidRPr="00434723">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B76C8E6" w14:textId="77777777" w:rsidR="00BE58EF" w:rsidRPr="00434723" w:rsidRDefault="00BE58EF" w:rsidP="00BD6ED9">
            <w:pPr>
              <w:rPr>
                <w:rFonts w:cs="Arial"/>
                <w:szCs w:val="22"/>
                <w:lang w:val="sk-SK"/>
              </w:rPr>
            </w:pPr>
            <w:r w:rsidRPr="00434723">
              <w:rPr>
                <w:rFonts w:cs="Arial"/>
                <w:szCs w:val="22"/>
                <w:lang w:val="sk-SK"/>
              </w:rPr>
              <w:t>trvanie:</w:t>
            </w:r>
            <w:r w:rsidRPr="00434723">
              <w:rPr>
                <w:rFonts w:cs="Arial"/>
                <w:caps/>
                <w:szCs w:val="22"/>
                <w:lang w:val="sk-SK"/>
              </w:rPr>
              <w:t xml:space="preserve"> </w:t>
            </w:r>
            <w:r w:rsidR="00BD6ED9">
              <w:rPr>
                <w:rFonts w:cs="Arial"/>
                <w:b/>
                <w:caps/>
                <w:szCs w:val="22"/>
                <w:lang w:val="sk-SK"/>
              </w:rPr>
              <w:t>1307</w:t>
            </w:r>
            <w:r w:rsidR="00BD6ED9" w:rsidRPr="00434723">
              <w:rPr>
                <w:rFonts w:cs="Arial"/>
                <w:b/>
                <w:caps/>
                <w:szCs w:val="22"/>
                <w:lang w:val="sk-SK"/>
              </w:rPr>
              <w:t xml:space="preserve"> </w:t>
            </w:r>
            <w:r w:rsidRPr="00434723">
              <w:rPr>
                <w:rFonts w:cs="Arial"/>
                <w:b/>
                <w:caps/>
                <w:szCs w:val="22"/>
                <w:lang w:val="sk-SK"/>
              </w:rPr>
              <w:t>KALENDÁRNYCH DNÍ</w:t>
            </w:r>
            <w:r w:rsidRPr="00434723">
              <w:rPr>
                <w:rFonts w:cs="Arial"/>
                <w:szCs w:val="22"/>
                <w:lang w:val="sk-SK"/>
              </w:rPr>
              <w:t xml:space="preserve"> – od Dátumu začatia prác (podčlánok 8.1) </w:t>
            </w:r>
          </w:p>
        </w:tc>
      </w:tr>
      <w:tr w:rsidR="00BE58EF" w:rsidRPr="00434723" w14:paraId="48A1A556" w14:textId="77777777" w:rsidTr="00BE58EF">
        <w:tc>
          <w:tcPr>
            <w:tcW w:w="3544" w:type="dxa"/>
            <w:tcBorders>
              <w:top w:val="single" w:sz="4" w:space="0" w:color="auto"/>
              <w:left w:val="single" w:sz="4" w:space="0" w:color="auto"/>
              <w:bottom w:val="single" w:sz="4" w:space="0" w:color="auto"/>
              <w:right w:val="single" w:sz="4" w:space="0" w:color="auto"/>
            </w:tcBorders>
          </w:tcPr>
          <w:p w14:paraId="0AAACFF6" w14:textId="77777777" w:rsidR="00BE58EF" w:rsidRPr="00434723" w:rsidRDefault="00BE58EF" w:rsidP="007008A6">
            <w:pPr>
              <w:rPr>
                <w:rFonts w:cs="Arial"/>
                <w:b/>
                <w:szCs w:val="22"/>
                <w:lang w:val="sk-SK"/>
              </w:rPr>
            </w:pPr>
            <w:r w:rsidRPr="00434723">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5F8D5C0" w14:textId="77777777" w:rsidR="00BE58EF" w:rsidRPr="00434723" w:rsidRDefault="00BE58EF" w:rsidP="007008A6">
            <w:pPr>
              <w:jc w:val="center"/>
              <w:rPr>
                <w:rFonts w:cs="Arial"/>
                <w:szCs w:val="22"/>
                <w:lang w:val="sk-SK"/>
              </w:rPr>
            </w:pPr>
            <w:r w:rsidRPr="00434723">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462D083B" w14:textId="77777777" w:rsidR="00BE58EF" w:rsidRPr="00434723" w:rsidRDefault="00BE58EF" w:rsidP="007008A6">
            <w:pPr>
              <w:rPr>
                <w:rFonts w:cs="Arial"/>
                <w:b/>
                <w:i/>
                <w:iCs/>
                <w:szCs w:val="22"/>
                <w:lang w:val="sk-SK"/>
              </w:rPr>
            </w:pPr>
            <w:r w:rsidRPr="00434723">
              <w:rPr>
                <w:rFonts w:cs="Arial"/>
                <w:szCs w:val="22"/>
                <w:lang w:val="sk-SK"/>
              </w:rPr>
              <w:t>trvanie:</w:t>
            </w:r>
            <w:r w:rsidRPr="00434723">
              <w:rPr>
                <w:rFonts w:cs="Arial"/>
                <w:caps/>
                <w:szCs w:val="22"/>
                <w:lang w:val="sk-SK"/>
              </w:rPr>
              <w:t xml:space="preserve"> </w:t>
            </w:r>
            <w:r w:rsidRPr="00434723">
              <w:rPr>
                <w:rFonts w:cs="Arial"/>
                <w:b/>
                <w:bCs/>
                <w:szCs w:val="22"/>
                <w:lang w:val="sk-SK"/>
              </w:rPr>
              <w:t>365 kalendárnych dní</w:t>
            </w:r>
            <w:r w:rsidRPr="00434723">
              <w:rPr>
                <w:rFonts w:cs="Arial"/>
                <w:szCs w:val="22"/>
                <w:lang w:val="sk-SK"/>
              </w:rPr>
              <w:t xml:space="preserve"> od dátumu vydania Preberacieho protokolu pre Dielo (podčlánok 10.1) až po vydanie Protokolu o vyhotovení Diela (podčlánok 11.9)</w:t>
            </w:r>
          </w:p>
        </w:tc>
      </w:tr>
      <w:tr w:rsidR="00BE58EF" w:rsidRPr="00434723" w14:paraId="489EA960" w14:textId="77777777" w:rsidTr="00BE58EF">
        <w:tc>
          <w:tcPr>
            <w:tcW w:w="3544" w:type="dxa"/>
            <w:tcBorders>
              <w:top w:val="single" w:sz="4" w:space="0" w:color="auto"/>
              <w:left w:val="single" w:sz="4" w:space="0" w:color="auto"/>
              <w:bottom w:val="single" w:sz="4" w:space="0" w:color="auto"/>
              <w:right w:val="single" w:sz="4" w:space="0" w:color="auto"/>
            </w:tcBorders>
          </w:tcPr>
          <w:p w14:paraId="7C50AF47" w14:textId="77777777" w:rsidR="00BE58EF" w:rsidRPr="00434723" w:rsidRDefault="00BE58EF" w:rsidP="007008A6">
            <w:pPr>
              <w:rPr>
                <w:rFonts w:cs="Arial"/>
                <w:b/>
                <w:szCs w:val="22"/>
                <w:lang w:val="sk-SK"/>
              </w:rPr>
            </w:pPr>
            <w:r w:rsidRPr="00434723">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3E612B3B" w14:textId="77777777" w:rsidR="00BE58EF" w:rsidRPr="00434723" w:rsidRDefault="00BE58EF" w:rsidP="007008A6">
            <w:pPr>
              <w:jc w:val="center"/>
              <w:rPr>
                <w:rFonts w:cs="Arial"/>
                <w:szCs w:val="22"/>
                <w:lang w:val="sk-SK"/>
              </w:rPr>
            </w:pPr>
            <w:r w:rsidRPr="00434723">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0C45AC4" w14:textId="77777777" w:rsidR="00615C3F" w:rsidRDefault="00615C3F" w:rsidP="00615C3F">
            <w:pPr>
              <w:jc w:val="both"/>
              <w:rPr>
                <w:rFonts w:cs="Arial"/>
                <w:i/>
                <w:szCs w:val="22"/>
              </w:rPr>
            </w:pPr>
            <w:r>
              <w:rPr>
                <w:rFonts w:cs="Arial"/>
                <w:szCs w:val="22"/>
              </w:rPr>
              <w:t>Záručná doba pre Stavebnú časť a Technologické zariadenie začína plynúť podpísaním Prebecieho protokolu podľa podčl. 10.2 (</w:t>
            </w:r>
            <w:r>
              <w:rPr>
                <w:rFonts w:cs="Arial"/>
                <w:i/>
                <w:szCs w:val="22"/>
              </w:rPr>
              <w:t>Preberanie časti Diela</w:t>
            </w:r>
            <w:r>
              <w:rPr>
                <w:rFonts w:cs="Arial"/>
                <w:szCs w:val="22"/>
              </w:rPr>
              <w:t>) a končí uplynutím 60 mesiacov po podpísaní Preberacieho protokolu podľa podčl. 10.1 (</w:t>
            </w:r>
            <w:r>
              <w:rPr>
                <w:rFonts w:cs="Arial"/>
                <w:i/>
                <w:szCs w:val="22"/>
              </w:rPr>
              <w:t xml:space="preserve">Preberanie Diela a Sekcií). </w:t>
            </w:r>
          </w:p>
          <w:p w14:paraId="77DACCFE" w14:textId="77777777" w:rsidR="00BE58EF" w:rsidRPr="00434723" w:rsidRDefault="00BE58EF" w:rsidP="007008A6">
            <w:pPr>
              <w:rPr>
                <w:rFonts w:cs="Arial"/>
                <w:szCs w:val="22"/>
                <w:lang w:val="sk-SK"/>
              </w:rPr>
            </w:pPr>
          </w:p>
          <w:p w14:paraId="1FF72A88" w14:textId="77777777" w:rsidR="00BE58EF" w:rsidRPr="00434723" w:rsidRDefault="00BE58EF" w:rsidP="007008A6">
            <w:pPr>
              <w:rPr>
                <w:rFonts w:cs="Arial"/>
                <w:szCs w:val="22"/>
                <w:lang w:val="sk-SK"/>
              </w:rPr>
            </w:pPr>
          </w:p>
          <w:p w14:paraId="6827596D" w14:textId="77777777" w:rsidR="00045ADE" w:rsidRPr="00434723" w:rsidRDefault="00045ADE" w:rsidP="00CC23B7">
            <w:pPr>
              <w:rPr>
                <w:rFonts w:cs="Arial"/>
                <w:szCs w:val="22"/>
                <w:lang w:val="sk-SK"/>
              </w:rPr>
            </w:pPr>
          </w:p>
        </w:tc>
      </w:tr>
      <w:tr w:rsidR="00BE58EF" w:rsidRPr="00434723" w14:paraId="240F0355" w14:textId="77777777" w:rsidTr="00BE58EF">
        <w:tc>
          <w:tcPr>
            <w:tcW w:w="3544" w:type="dxa"/>
            <w:tcBorders>
              <w:top w:val="single" w:sz="4" w:space="0" w:color="auto"/>
              <w:left w:val="single" w:sz="4" w:space="0" w:color="auto"/>
              <w:bottom w:val="single" w:sz="4" w:space="0" w:color="auto"/>
              <w:right w:val="single" w:sz="4" w:space="0" w:color="auto"/>
            </w:tcBorders>
          </w:tcPr>
          <w:p w14:paraId="09D4AE9B" w14:textId="77777777" w:rsidR="00BE58EF" w:rsidRPr="00434723" w:rsidRDefault="00BE58EF" w:rsidP="007008A6">
            <w:pPr>
              <w:rPr>
                <w:rFonts w:cs="Arial"/>
                <w:szCs w:val="22"/>
                <w:lang w:val="sk-SK"/>
              </w:rPr>
            </w:pPr>
            <w:r w:rsidRPr="00434723">
              <w:rPr>
                <w:rFonts w:cs="Arial"/>
                <w:szCs w:val="22"/>
                <w:lang w:val="sk-SK"/>
              </w:rPr>
              <w:t>Elektronické prenosové systémy</w:t>
            </w:r>
          </w:p>
          <w:p w14:paraId="3F3B24E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B03C5C0" w14:textId="77777777" w:rsidR="00BE58EF" w:rsidRPr="00434723" w:rsidRDefault="00BE58EF" w:rsidP="007008A6">
            <w:pPr>
              <w:jc w:val="center"/>
              <w:rPr>
                <w:rFonts w:cs="Arial"/>
                <w:szCs w:val="22"/>
                <w:lang w:val="sk-SK"/>
              </w:rPr>
            </w:pPr>
            <w:r w:rsidRPr="0043472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3AC63F0D" w14:textId="77777777" w:rsidR="00BE58EF" w:rsidRPr="00434723" w:rsidRDefault="00BE58EF" w:rsidP="007008A6">
            <w:pPr>
              <w:rPr>
                <w:rFonts w:cs="Arial"/>
                <w:szCs w:val="22"/>
                <w:lang w:val="sk-SK"/>
              </w:rPr>
            </w:pPr>
            <w:r w:rsidRPr="00434723">
              <w:rPr>
                <w:rFonts w:cs="Arial"/>
                <w:szCs w:val="22"/>
                <w:lang w:val="sk-SK"/>
              </w:rPr>
              <w:t>Nebudú sa používať pre oficiálnu</w:t>
            </w:r>
          </w:p>
          <w:p w14:paraId="626DA991" w14:textId="77777777" w:rsidR="00BE58EF" w:rsidRPr="00434723" w:rsidRDefault="00BE58EF" w:rsidP="007008A6">
            <w:pPr>
              <w:rPr>
                <w:rFonts w:cs="Arial"/>
                <w:szCs w:val="22"/>
                <w:lang w:val="sk-SK"/>
              </w:rPr>
            </w:pPr>
            <w:r w:rsidRPr="00434723">
              <w:rPr>
                <w:rFonts w:cs="Arial"/>
                <w:szCs w:val="22"/>
                <w:lang w:val="sk-SK"/>
              </w:rPr>
              <w:t>komunikáciu</w:t>
            </w:r>
          </w:p>
        </w:tc>
      </w:tr>
      <w:tr w:rsidR="00BE58EF" w:rsidRPr="00434723" w14:paraId="668220F3" w14:textId="77777777" w:rsidTr="00BE58EF">
        <w:tc>
          <w:tcPr>
            <w:tcW w:w="3544" w:type="dxa"/>
            <w:tcBorders>
              <w:top w:val="single" w:sz="4" w:space="0" w:color="auto"/>
              <w:left w:val="single" w:sz="4" w:space="0" w:color="auto"/>
              <w:bottom w:val="single" w:sz="4" w:space="0" w:color="auto"/>
              <w:right w:val="single" w:sz="4" w:space="0" w:color="auto"/>
            </w:tcBorders>
          </w:tcPr>
          <w:p w14:paraId="6EFF9DAE" w14:textId="77777777" w:rsidR="00BE58EF" w:rsidRPr="00434723" w:rsidRDefault="00BE58EF" w:rsidP="007008A6">
            <w:pPr>
              <w:rPr>
                <w:rFonts w:cs="Arial"/>
                <w:szCs w:val="22"/>
                <w:lang w:val="sk-SK"/>
              </w:rPr>
            </w:pPr>
            <w:r w:rsidRPr="00434723">
              <w:rPr>
                <w:rFonts w:cs="Arial"/>
                <w:szCs w:val="22"/>
                <w:lang w:val="sk-SK"/>
              </w:rPr>
              <w:t>Použité právne predpisy</w:t>
            </w:r>
          </w:p>
          <w:p w14:paraId="5F511931"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54045BE"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DC054CD" w14:textId="77777777" w:rsidR="00BE58EF" w:rsidRPr="00434723" w:rsidRDefault="00BE58EF" w:rsidP="007008A6">
            <w:pPr>
              <w:rPr>
                <w:rFonts w:cs="Arial"/>
                <w:szCs w:val="22"/>
                <w:lang w:val="sk-SK"/>
              </w:rPr>
            </w:pPr>
            <w:r w:rsidRPr="00434723">
              <w:rPr>
                <w:rFonts w:cs="Arial"/>
                <w:szCs w:val="22"/>
                <w:lang w:val="sk-SK"/>
              </w:rPr>
              <w:t>Právne predpisy Slovenskej republiky</w:t>
            </w:r>
          </w:p>
        </w:tc>
      </w:tr>
      <w:tr w:rsidR="00BE58EF" w:rsidRPr="00434723" w14:paraId="6F4679DB" w14:textId="77777777" w:rsidTr="00BE58EF">
        <w:tc>
          <w:tcPr>
            <w:tcW w:w="3544" w:type="dxa"/>
            <w:tcBorders>
              <w:top w:val="single" w:sz="4" w:space="0" w:color="auto"/>
              <w:left w:val="single" w:sz="4" w:space="0" w:color="auto"/>
              <w:bottom w:val="single" w:sz="4" w:space="0" w:color="auto"/>
              <w:right w:val="single" w:sz="4" w:space="0" w:color="auto"/>
            </w:tcBorders>
          </w:tcPr>
          <w:p w14:paraId="2936FA5F" w14:textId="77777777" w:rsidR="00BE58EF" w:rsidRPr="00434723" w:rsidRDefault="00BE58EF" w:rsidP="007008A6">
            <w:pPr>
              <w:rPr>
                <w:rFonts w:cs="Arial"/>
                <w:szCs w:val="22"/>
                <w:lang w:val="sk-SK"/>
              </w:rPr>
            </w:pPr>
            <w:r w:rsidRPr="00434723">
              <w:rPr>
                <w:rFonts w:cs="Arial"/>
                <w:szCs w:val="22"/>
                <w:lang w:val="sk-SK"/>
              </w:rPr>
              <w:t>Rozhodujúci jazyk</w:t>
            </w:r>
          </w:p>
          <w:p w14:paraId="3D2FDE2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06AA7F4"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6BA2C68" w14:textId="77777777" w:rsidR="00BE58EF" w:rsidRPr="00434723" w:rsidRDefault="00BE58EF" w:rsidP="007008A6">
            <w:pPr>
              <w:rPr>
                <w:rFonts w:cs="Arial"/>
                <w:szCs w:val="22"/>
                <w:lang w:val="sk-SK"/>
              </w:rPr>
            </w:pPr>
            <w:r w:rsidRPr="00434723">
              <w:rPr>
                <w:rFonts w:cs="Arial"/>
                <w:szCs w:val="22"/>
                <w:lang w:val="sk-SK"/>
              </w:rPr>
              <w:t>Slovenský s výnimkou Všeobecných zmluvných podmienok, pri ktorých je rozhodujúci jazyk anglický</w:t>
            </w:r>
          </w:p>
        </w:tc>
      </w:tr>
      <w:tr w:rsidR="00BE58EF" w:rsidRPr="00434723" w14:paraId="47D74D30" w14:textId="77777777" w:rsidTr="00BE58EF">
        <w:tc>
          <w:tcPr>
            <w:tcW w:w="3544" w:type="dxa"/>
            <w:tcBorders>
              <w:top w:val="single" w:sz="4" w:space="0" w:color="auto"/>
              <w:left w:val="single" w:sz="4" w:space="0" w:color="auto"/>
              <w:bottom w:val="single" w:sz="4" w:space="0" w:color="auto"/>
              <w:right w:val="single" w:sz="4" w:space="0" w:color="auto"/>
            </w:tcBorders>
          </w:tcPr>
          <w:p w14:paraId="7DBDABDC" w14:textId="77777777" w:rsidR="00BE58EF" w:rsidRPr="00434723" w:rsidRDefault="00BE58EF" w:rsidP="007008A6">
            <w:pPr>
              <w:rPr>
                <w:rFonts w:cs="Arial"/>
                <w:szCs w:val="22"/>
                <w:lang w:val="sk-SK"/>
              </w:rPr>
            </w:pPr>
            <w:r w:rsidRPr="00434723">
              <w:rPr>
                <w:rFonts w:cs="Arial"/>
                <w:szCs w:val="22"/>
                <w:lang w:val="sk-SK"/>
              </w:rPr>
              <w:t>Jazyk pre komunikáciu</w:t>
            </w:r>
          </w:p>
          <w:p w14:paraId="707706F0"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152144F"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64E1DC8F" w14:textId="77777777" w:rsidR="00BE58EF" w:rsidRPr="00434723" w:rsidRDefault="00BE58EF" w:rsidP="007008A6">
            <w:pPr>
              <w:rPr>
                <w:rFonts w:cs="Arial"/>
                <w:szCs w:val="22"/>
                <w:lang w:val="sk-SK"/>
              </w:rPr>
            </w:pPr>
            <w:r w:rsidRPr="00434723">
              <w:rPr>
                <w:rFonts w:cs="Arial"/>
                <w:szCs w:val="22"/>
                <w:lang w:val="sk-SK"/>
              </w:rPr>
              <w:t>Slovenský</w:t>
            </w:r>
          </w:p>
        </w:tc>
      </w:tr>
      <w:tr w:rsidR="00A82D8D" w:rsidRPr="00434723" w14:paraId="72190EB3" w14:textId="77777777" w:rsidTr="00A82D8D">
        <w:tc>
          <w:tcPr>
            <w:tcW w:w="3544" w:type="dxa"/>
            <w:tcBorders>
              <w:top w:val="single" w:sz="4" w:space="0" w:color="auto"/>
              <w:left w:val="single" w:sz="4" w:space="0" w:color="auto"/>
              <w:bottom w:val="single" w:sz="4" w:space="0" w:color="auto"/>
              <w:right w:val="single" w:sz="4" w:space="0" w:color="auto"/>
            </w:tcBorders>
          </w:tcPr>
          <w:p w14:paraId="29B91237" w14:textId="77777777" w:rsidR="00A82D8D" w:rsidRPr="00434723" w:rsidRDefault="00A82D8D" w:rsidP="007008A6">
            <w:pPr>
              <w:rPr>
                <w:rFonts w:cs="Arial"/>
                <w:szCs w:val="22"/>
                <w:lang w:val="sk-SK"/>
              </w:rPr>
            </w:pPr>
            <w:r w:rsidRPr="0043472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3BFC9169" w14:textId="77777777" w:rsidR="00A82D8D" w:rsidRPr="00434723" w:rsidRDefault="00A82D8D" w:rsidP="007008A6">
            <w:pPr>
              <w:jc w:val="center"/>
              <w:rPr>
                <w:rFonts w:cs="Arial"/>
                <w:szCs w:val="22"/>
                <w:lang w:val="sk-SK"/>
              </w:rPr>
            </w:pPr>
            <w:r w:rsidRPr="0043472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63634348" w14:textId="77777777" w:rsidR="00A82D8D" w:rsidRPr="00434723" w:rsidRDefault="00A82D8D" w:rsidP="007008A6">
            <w:pPr>
              <w:rPr>
                <w:rFonts w:cs="Arial"/>
                <w:szCs w:val="22"/>
                <w:lang w:val="sk-SK"/>
              </w:rPr>
            </w:pPr>
            <w:r w:rsidRPr="00434723">
              <w:rPr>
                <w:rFonts w:cs="Arial"/>
                <w:szCs w:val="22"/>
                <w:lang w:val="sk-SK"/>
              </w:rPr>
              <w:t>10 % z Akceptovanej zmluvnej hodnoty Diela bez DPH</w:t>
            </w:r>
            <w:r w:rsidR="003644F1">
              <w:rPr>
                <w:rFonts w:cs="Arial"/>
                <w:szCs w:val="22"/>
                <w:lang w:val="sk-SK"/>
              </w:rPr>
              <w:t xml:space="preserve"> </w:t>
            </w:r>
            <w:r w:rsidRPr="00434723">
              <w:rPr>
                <w:rFonts w:cs="Arial"/>
                <w:szCs w:val="22"/>
                <w:lang w:val="sk-SK"/>
              </w:rPr>
              <w:t xml:space="preserve">zaokrúhlená nadol na celé stovky </w:t>
            </w:r>
            <w:r w:rsidR="003644F1">
              <w:rPr>
                <w:rFonts w:cs="Arial"/>
                <w:szCs w:val="22"/>
                <w:lang w:val="sk-SK"/>
              </w:rPr>
              <w:t>eur</w:t>
            </w:r>
            <w:r w:rsidRPr="00434723">
              <w:rPr>
                <w:rFonts w:cs="Arial"/>
                <w:szCs w:val="22"/>
                <w:lang w:val="sk-SK"/>
              </w:rPr>
              <w:t>.</w:t>
            </w:r>
          </w:p>
        </w:tc>
      </w:tr>
      <w:tr w:rsidR="00A82D8D" w:rsidRPr="00434723" w14:paraId="58997DD1" w14:textId="77777777" w:rsidTr="00A82D8D">
        <w:tc>
          <w:tcPr>
            <w:tcW w:w="3544" w:type="dxa"/>
            <w:tcBorders>
              <w:top w:val="single" w:sz="4" w:space="0" w:color="auto"/>
              <w:left w:val="single" w:sz="4" w:space="0" w:color="auto"/>
              <w:bottom w:val="single" w:sz="4" w:space="0" w:color="auto"/>
              <w:right w:val="single" w:sz="4" w:space="0" w:color="auto"/>
            </w:tcBorders>
          </w:tcPr>
          <w:p w14:paraId="4655D84C" w14:textId="77777777" w:rsidR="00A82D8D" w:rsidRPr="00434723" w:rsidRDefault="00A82D8D" w:rsidP="00A9217E">
            <w:pPr>
              <w:jc w:val="both"/>
              <w:rPr>
                <w:rFonts w:cs="Arial"/>
                <w:szCs w:val="22"/>
                <w:lang w:val="sk-SK"/>
              </w:rPr>
            </w:pPr>
            <w:r w:rsidRPr="00434723">
              <w:rPr>
                <w:rFonts w:cs="Arial"/>
                <w:szCs w:val="22"/>
                <w:lang w:val="sk-SK"/>
              </w:rPr>
              <w:lastRenderedPageBreak/>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6657AB68" w14:textId="77777777" w:rsidR="00A82D8D" w:rsidRPr="00434723" w:rsidRDefault="00A82D8D" w:rsidP="007008A6">
            <w:pPr>
              <w:jc w:val="center"/>
              <w:rPr>
                <w:rFonts w:cs="Arial"/>
                <w:szCs w:val="22"/>
                <w:lang w:val="sk-SK"/>
              </w:rPr>
            </w:pPr>
            <w:r w:rsidRPr="00434723">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4C579FC7" w14:textId="77777777" w:rsidR="00A82D8D" w:rsidRPr="00434723" w:rsidRDefault="00C800D5" w:rsidP="007008A6">
            <w:pPr>
              <w:rPr>
                <w:rFonts w:cs="Arial"/>
                <w:szCs w:val="22"/>
                <w:lang w:val="sk-SK"/>
              </w:rPr>
            </w:pPr>
            <w:r>
              <w:rPr>
                <w:rFonts w:cs="Arial"/>
                <w:szCs w:val="22"/>
                <w:lang w:val="sk-SK"/>
              </w:rPr>
              <w:t>1</w:t>
            </w:r>
            <w:r w:rsidR="00A82D8D" w:rsidRPr="00434723">
              <w:rPr>
                <w:rFonts w:cs="Arial"/>
                <w:szCs w:val="22"/>
                <w:lang w:val="sk-SK"/>
              </w:rPr>
              <w:t xml:space="preserve">0% z ceny plnenia Podzhotoviteľa, Dodávateľa Zhotoviteľa  </w:t>
            </w:r>
          </w:p>
        </w:tc>
      </w:tr>
      <w:tr w:rsidR="009D182A" w:rsidRPr="00434723" w14:paraId="69B39BC7" w14:textId="77777777" w:rsidTr="00A82D8D">
        <w:tc>
          <w:tcPr>
            <w:tcW w:w="3544" w:type="dxa"/>
            <w:tcBorders>
              <w:top w:val="single" w:sz="4" w:space="0" w:color="auto"/>
              <w:left w:val="single" w:sz="4" w:space="0" w:color="auto"/>
              <w:bottom w:val="single" w:sz="4" w:space="0" w:color="auto"/>
              <w:right w:val="single" w:sz="4" w:space="0" w:color="auto"/>
            </w:tcBorders>
          </w:tcPr>
          <w:p w14:paraId="137CA3AE" w14:textId="77777777" w:rsidR="009D182A" w:rsidRPr="00434723" w:rsidRDefault="009D182A" w:rsidP="007008A6">
            <w:pPr>
              <w:rPr>
                <w:rFonts w:cs="Arial"/>
                <w:szCs w:val="22"/>
                <w:lang w:val="sk-SK"/>
              </w:rPr>
            </w:pPr>
            <w:r w:rsidRPr="00434723">
              <w:rPr>
                <w:rFonts w:cs="Arial"/>
                <w:szCs w:val="22"/>
                <w:lang w:val="pl-PL"/>
              </w:rPr>
              <w:t>Lehota na oznámenie chyby, omylu alebo inej vady v Dokumentácii Objednávateľa</w:t>
            </w:r>
          </w:p>
        </w:tc>
        <w:tc>
          <w:tcPr>
            <w:tcW w:w="1701" w:type="dxa"/>
            <w:tcBorders>
              <w:top w:val="single" w:sz="4" w:space="0" w:color="auto"/>
              <w:left w:val="single" w:sz="4" w:space="0" w:color="auto"/>
              <w:bottom w:val="single" w:sz="4" w:space="0" w:color="auto"/>
              <w:right w:val="single" w:sz="4" w:space="0" w:color="auto"/>
            </w:tcBorders>
          </w:tcPr>
          <w:p w14:paraId="2F9FFB24" w14:textId="77777777" w:rsidR="009D182A" w:rsidRPr="00434723" w:rsidRDefault="009D182A" w:rsidP="007008A6">
            <w:pPr>
              <w:jc w:val="center"/>
              <w:rPr>
                <w:rFonts w:cs="Arial"/>
                <w:szCs w:val="22"/>
                <w:lang w:val="sk-SK"/>
              </w:rPr>
            </w:pPr>
            <w:r w:rsidRPr="00434723">
              <w:rPr>
                <w:rFonts w:cs="Arial"/>
                <w:szCs w:val="22"/>
                <w:lang w:val="sk-SK"/>
              </w:rPr>
              <w:t>4.28</w:t>
            </w:r>
          </w:p>
        </w:tc>
        <w:tc>
          <w:tcPr>
            <w:tcW w:w="4489" w:type="dxa"/>
            <w:tcBorders>
              <w:top w:val="single" w:sz="4" w:space="0" w:color="auto"/>
              <w:left w:val="single" w:sz="4" w:space="0" w:color="auto"/>
              <w:bottom w:val="single" w:sz="4" w:space="0" w:color="auto"/>
              <w:right w:val="single" w:sz="4" w:space="0" w:color="auto"/>
            </w:tcBorders>
          </w:tcPr>
          <w:p w14:paraId="27725F02" w14:textId="16692597" w:rsidR="009D182A" w:rsidRPr="00434723" w:rsidRDefault="003D5EB2" w:rsidP="007008A6">
            <w:pPr>
              <w:rPr>
                <w:rFonts w:cs="Arial"/>
                <w:szCs w:val="22"/>
                <w:lang w:val="sk-SK"/>
              </w:rPr>
            </w:pPr>
            <w:r>
              <w:rPr>
                <w:rFonts w:cs="Arial"/>
                <w:szCs w:val="22"/>
                <w:lang w:val="pl-PL"/>
              </w:rPr>
              <w:t>42</w:t>
            </w:r>
            <w:r w:rsidR="000D2131" w:rsidRPr="00434723">
              <w:rPr>
                <w:rFonts w:cs="Arial"/>
                <w:szCs w:val="22"/>
                <w:lang w:val="pl-PL"/>
              </w:rPr>
              <w:t xml:space="preserve"> </w:t>
            </w:r>
            <w:r w:rsidR="009D182A" w:rsidRPr="00434723">
              <w:rPr>
                <w:rFonts w:cs="Arial"/>
                <w:szCs w:val="22"/>
                <w:lang w:val="pl-PL"/>
              </w:rPr>
              <w:t>dní od Dátumu začatia prác</w:t>
            </w:r>
          </w:p>
        </w:tc>
      </w:tr>
      <w:tr w:rsidR="009D182A" w:rsidRPr="00434723" w14:paraId="31445589" w14:textId="77777777" w:rsidTr="00A82D8D">
        <w:tc>
          <w:tcPr>
            <w:tcW w:w="3544" w:type="dxa"/>
            <w:tcBorders>
              <w:top w:val="single" w:sz="4" w:space="0" w:color="auto"/>
              <w:left w:val="single" w:sz="4" w:space="0" w:color="auto"/>
              <w:bottom w:val="single" w:sz="4" w:space="0" w:color="auto"/>
              <w:right w:val="single" w:sz="4" w:space="0" w:color="auto"/>
            </w:tcBorders>
          </w:tcPr>
          <w:p w14:paraId="2A6C0925" w14:textId="77777777" w:rsidR="009D182A" w:rsidRPr="00434723" w:rsidRDefault="009D182A" w:rsidP="007008A6">
            <w:pPr>
              <w:rPr>
                <w:rFonts w:cs="Arial"/>
                <w:szCs w:val="22"/>
                <w:lang w:val="sk-SK"/>
              </w:rPr>
            </w:pPr>
            <w:r w:rsidRPr="00434723">
              <w:rPr>
                <w:rFonts w:cs="Arial"/>
                <w:szCs w:val="22"/>
                <w:lang w:val="sk-SK"/>
              </w:rPr>
              <w:t xml:space="preserve">Odškodnenie za oneskorenie </w:t>
            </w:r>
          </w:p>
          <w:p w14:paraId="0DA7A0D8" w14:textId="77777777" w:rsidR="009D182A" w:rsidRPr="00434723" w:rsidRDefault="009D182A" w:rsidP="007008A6">
            <w:pPr>
              <w:rPr>
                <w:rFonts w:cs="Arial"/>
                <w:szCs w:val="22"/>
                <w:lang w:val="pl-PL"/>
              </w:rPr>
            </w:pPr>
            <w:r w:rsidRPr="00434723">
              <w:rPr>
                <w:rFonts w:cs="Arial"/>
                <w:szCs w:val="22"/>
                <w:lang w:val="sk-SK"/>
              </w:rPr>
              <w:t>(Nesplnenie podčlánku 8.2 Lehoty výstavby)</w:t>
            </w:r>
          </w:p>
        </w:tc>
        <w:tc>
          <w:tcPr>
            <w:tcW w:w="1701" w:type="dxa"/>
            <w:tcBorders>
              <w:top w:val="single" w:sz="4" w:space="0" w:color="auto"/>
              <w:left w:val="single" w:sz="4" w:space="0" w:color="auto"/>
              <w:bottom w:val="single" w:sz="4" w:space="0" w:color="auto"/>
              <w:right w:val="single" w:sz="4" w:space="0" w:color="auto"/>
            </w:tcBorders>
          </w:tcPr>
          <w:p w14:paraId="72D22E1F"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0440492F" w14:textId="317E356D" w:rsidR="009D182A" w:rsidRPr="00434723" w:rsidRDefault="00143764" w:rsidP="00276A43">
            <w:pPr>
              <w:jc w:val="both"/>
              <w:rPr>
                <w:rFonts w:cs="Arial"/>
                <w:szCs w:val="22"/>
                <w:lang w:val="pl-PL"/>
              </w:rPr>
            </w:pPr>
            <w:r w:rsidRPr="00434723">
              <w:rPr>
                <w:rFonts w:cs="Arial"/>
                <w:szCs w:val="22"/>
                <w:lang w:val="sk-SK"/>
              </w:rPr>
              <w:t>0,</w:t>
            </w:r>
            <w:r w:rsidR="00F84614">
              <w:rPr>
                <w:rFonts w:cs="Arial"/>
                <w:szCs w:val="22"/>
                <w:lang w:val="sk-SK"/>
              </w:rPr>
              <w:t>1</w:t>
            </w:r>
            <w:r w:rsidRPr="00434723">
              <w:rPr>
                <w:rFonts w:cs="Arial"/>
                <w:szCs w:val="22"/>
                <w:lang w:val="sk-SK"/>
              </w:rPr>
              <w:t xml:space="preserve">% </w:t>
            </w:r>
            <w:r w:rsidR="009D182A" w:rsidRPr="00434723">
              <w:rPr>
                <w:rFonts w:cs="Arial"/>
                <w:szCs w:val="22"/>
                <w:lang w:val="sk-SK"/>
              </w:rPr>
              <w:t>z  Akceptovanej zmluvnej hodnoty</w:t>
            </w:r>
            <w:r w:rsidR="009D182A" w:rsidRPr="00434723" w:rsidDel="00D72CEF">
              <w:rPr>
                <w:rFonts w:cs="Arial"/>
                <w:szCs w:val="22"/>
                <w:lang w:val="sk-SK"/>
              </w:rPr>
              <w:t xml:space="preserve"> </w:t>
            </w:r>
            <w:r w:rsidR="009D182A" w:rsidRPr="00434723">
              <w:rPr>
                <w:rFonts w:cs="Arial"/>
                <w:szCs w:val="22"/>
                <w:lang w:val="sk-SK"/>
              </w:rPr>
              <w:t xml:space="preserve"> bez DPH za každý deň oneskorenia v menách a čiastkach, v akých je splatná Zmluvná cena</w:t>
            </w:r>
          </w:p>
        </w:tc>
      </w:tr>
      <w:tr w:rsidR="009D182A" w:rsidRPr="00434723" w14:paraId="31DEC417" w14:textId="77777777" w:rsidTr="00A82D8D">
        <w:tc>
          <w:tcPr>
            <w:tcW w:w="3544" w:type="dxa"/>
            <w:tcBorders>
              <w:top w:val="single" w:sz="4" w:space="0" w:color="auto"/>
              <w:left w:val="single" w:sz="4" w:space="0" w:color="auto"/>
              <w:bottom w:val="single" w:sz="4" w:space="0" w:color="auto"/>
              <w:right w:val="single" w:sz="4" w:space="0" w:color="auto"/>
            </w:tcBorders>
          </w:tcPr>
          <w:p w14:paraId="25922ADC"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7382F556" w14:textId="77777777" w:rsidR="009D182A" w:rsidRPr="00434723" w:rsidRDefault="009D182A" w:rsidP="007008A6">
            <w:pPr>
              <w:rPr>
                <w:rFonts w:cs="Arial"/>
                <w:szCs w:val="22"/>
                <w:lang w:val="pl-PL"/>
              </w:rPr>
            </w:pPr>
            <w:r w:rsidRPr="00434723">
              <w:rPr>
                <w:rFonts w:cs="Arial"/>
                <w:szCs w:val="22"/>
                <w:lang w:val="sk-SK"/>
              </w:rPr>
              <w:t>(Nesplnenie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020AE606"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727185E" w14:textId="77777777" w:rsidR="009D182A" w:rsidRPr="00434723" w:rsidRDefault="009D182A" w:rsidP="00276A43">
            <w:pPr>
              <w:jc w:val="both"/>
              <w:rPr>
                <w:rFonts w:cs="Arial"/>
                <w:szCs w:val="22"/>
                <w:lang w:val="pl-PL"/>
              </w:rPr>
            </w:pPr>
            <w:r w:rsidRPr="00434723">
              <w:rPr>
                <w:rFonts w:cs="Arial"/>
                <w:szCs w:val="22"/>
                <w:lang w:val="sk-SK"/>
              </w:rPr>
              <w:t>Suma odškodnenia je uvedená v podčlánku 8.7 Odškodnenie za oneskorenie Osobitných zmluvných podmienok</w:t>
            </w:r>
          </w:p>
        </w:tc>
      </w:tr>
      <w:tr w:rsidR="009D182A" w:rsidRPr="00434723" w14:paraId="544CBC56" w14:textId="77777777" w:rsidTr="00276A43">
        <w:trPr>
          <w:trHeight w:val="3787"/>
        </w:trPr>
        <w:tc>
          <w:tcPr>
            <w:tcW w:w="3544" w:type="dxa"/>
            <w:tcBorders>
              <w:top w:val="single" w:sz="4" w:space="0" w:color="auto"/>
              <w:left w:val="single" w:sz="4" w:space="0" w:color="auto"/>
              <w:bottom w:val="single" w:sz="4" w:space="0" w:color="auto"/>
              <w:right w:val="single" w:sz="4" w:space="0" w:color="auto"/>
            </w:tcBorders>
          </w:tcPr>
          <w:p w14:paraId="4A156D2A"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 xml:space="preserve">Odškodnenie za oneskorenie </w:t>
            </w:r>
          </w:p>
          <w:p w14:paraId="3309B0B0" w14:textId="77777777" w:rsidR="009D182A" w:rsidRPr="003D5EB2" w:rsidRDefault="009D182A" w:rsidP="007008A6">
            <w:pPr>
              <w:pStyle w:val="Zarkazkladnhotextu"/>
              <w:ind w:left="426" w:hanging="426"/>
              <w:rPr>
                <w:rFonts w:cs="Arial"/>
                <w:szCs w:val="22"/>
                <w:lang w:val="sk-SK"/>
              </w:rPr>
            </w:pPr>
            <w:r w:rsidRPr="003D5EB2">
              <w:rPr>
                <w:rFonts w:cs="Arial"/>
                <w:szCs w:val="22"/>
                <w:lang w:val="sk-SK"/>
              </w:rPr>
              <w:t xml:space="preserve">(Nesplnenie lehoty ukončenia </w:t>
            </w:r>
          </w:p>
          <w:p w14:paraId="15CC0DE8"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Míľniku)</w:t>
            </w:r>
          </w:p>
        </w:tc>
        <w:tc>
          <w:tcPr>
            <w:tcW w:w="1701" w:type="dxa"/>
            <w:tcBorders>
              <w:top w:val="single" w:sz="4" w:space="0" w:color="auto"/>
              <w:left w:val="single" w:sz="4" w:space="0" w:color="auto"/>
              <w:bottom w:val="single" w:sz="4" w:space="0" w:color="auto"/>
              <w:right w:val="single" w:sz="4" w:space="0" w:color="auto"/>
            </w:tcBorders>
          </w:tcPr>
          <w:p w14:paraId="503E3913" w14:textId="77777777" w:rsidR="009D182A" w:rsidRPr="003D5EB2" w:rsidRDefault="009D182A" w:rsidP="007008A6">
            <w:pPr>
              <w:jc w:val="center"/>
              <w:rPr>
                <w:rFonts w:cs="Arial"/>
                <w:szCs w:val="22"/>
                <w:lang w:val="sk-SK"/>
              </w:rPr>
            </w:pPr>
            <w:r w:rsidRPr="003D5EB2">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E2065CA" w14:textId="77777777" w:rsidR="009D182A" w:rsidRPr="003D5EB2" w:rsidRDefault="009B0A30" w:rsidP="00276A43">
            <w:pPr>
              <w:jc w:val="both"/>
              <w:rPr>
                <w:rFonts w:cs="Arial"/>
                <w:szCs w:val="22"/>
                <w:lang w:val="sk-SK"/>
              </w:rPr>
            </w:pPr>
            <w:r w:rsidRPr="003D5EB2">
              <w:rPr>
                <w:rFonts w:cs="Arial"/>
                <w:szCs w:val="22"/>
                <w:lang w:val="sk-SK"/>
              </w:rPr>
              <w:t xml:space="preserve">Míľnik č.1 - </w:t>
            </w:r>
            <w:r w:rsidR="00143764" w:rsidRPr="003D5EB2">
              <w:rPr>
                <w:rFonts w:cs="Arial"/>
                <w:szCs w:val="22"/>
                <w:lang w:val="sk-SK"/>
              </w:rPr>
              <w:t>0,</w:t>
            </w:r>
            <w:r w:rsidR="00F84614" w:rsidRPr="003D5EB2">
              <w:rPr>
                <w:rFonts w:cs="Arial"/>
                <w:szCs w:val="22"/>
                <w:lang w:val="sk-SK"/>
              </w:rPr>
              <w:t>0</w:t>
            </w:r>
            <w:r w:rsidR="00143764" w:rsidRPr="003D5EB2">
              <w:rPr>
                <w:rFonts w:cs="Arial"/>
                <w:szCs w:val="22"/>
                <w:lang w:val="sk-SK"/>
              </w:rPr>
              <w:t xml:space="preserve">1% </w:t>
            </w:r>
            <w:r w:rsidR="009D182A" w:rsidRPr="003D5EB2">
              <w:rPr>
                <w:rFonts w:cs="Arial"/>
                <w:szCs w:val="22"/>
                <w:lang w:val="sk-SK"/>
              </w:rPr>
              <w:t>z Akceptovanej zmluvnej hodnoty bez DPH za každý deň oneskorenia</w:t>
            </w:r>
          </w:p>
          <w:p w14:paraId="3BEDF90F" w14:textId="5BCF218B" w:rsidR="009B0A30" w:rsidRPr="003D5EB2" w:rsidRDefault="009B0A30" w:rsidP="00276A43">
            <w:pPr>
              <w:jc w:val="both"/>
              <w:rPr>
                <w:rFonts w:cs="Arial"/>
                <w:szCs w:val="22"/>
                <w:lang w:val="sk-SK"/>
              </w:rPr>
            </w:pPr>
            <w:r w:rsidRPr="003D5EB2">
              <w:rPr>
                <w:rFonts w:cs="Arial"/>
                <w:szCs w:val="22"/>
                <w:lang w:val="sk-SK"/>
              </w:rPr>
              <w:t>Mí</w:t>
            </w:r>
            <w:r w:rsidR="006F658C">
              <w:rPr>
                <w:rFonts w:cs="Arial"/>
                <w:szCs w:val="22"/>
                <w:lang w:val="sk-SK"/>
              </w:rPr>
              <w:t>ľ</w:t>
            </w:r>
            <w:r w:rsidRPr="003D5EB2">
              <w:rPr>
                <w:rFonts w:cs="Arial"/>
                <w:szCs w:val="22"/>
                <w:lang w:val="sk-SK"/>
              </w:rPr>
              <w:t>nik č.2 - 0,</w:t>
            </w:r>
            <w:r w:rsidR="00F84614" w:rsidRPr="003D5EB2">
              <w:rPr>
                <w:rFonts w:cs="Arial"/>
                <w:szCs w:val="22"/>
                <w:lang w:val="sk-SK"/>
              </w:rPr>
              <w:t>0</w:t>
            </w:r>
            <w:r w:rsidRPr="003D5EB2">
              <w:rPr>
                <w:rFonts w:cs="Arial"/>
                <w:szCs w:val="22"/>
                <w:lang w:val="sk-SK"/>
              </w:rPr>
              <w:t>1% z Akceptovanej zmluvnej hodnoty bez DPH za každý deň oneskorenia</w:t>
            </w:r>
          </w:p>
          <w:p w14:paraId="337885E6" w14:textId="5914BEE2"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č.3 - 0,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31B58D0A" w14:textId="4A6B2195"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č.4 - 0,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1CF09339" w14:textId="2CA642F4" w:rsidR="009B0A30" w:rsidRPr="003D5EB2" w:rsidRDefault="009B0A30" w:rsidP="00276A43">
            <w:pPr>
              <w:jc w:val="both"/>
              <w:rPr>
                <w:rFonts w:cs="Arial"/>
                <w:szCs w:val="22"/>
                <w:lang w:val="sk-SK"/>
              </w:rPr>
            </w:pPr>
          </w:p>
        </w:tc>
      </w:tr>
      <w:tr w:rsidR="009D182A" w:rsidRPr="00434723" w14:paraId="4A00279B" w14:textId="77777777" w:rsidTr="00A82D8D">
        <w:tc>
          <w:tcPr>
            <w:tcW w:w="3544" w:type="dxa"/>
            <w:tcBorders>
              <w:top w:val="single" w:sz="4" w:space="0" w:color="auto"/>
              <w:left w:val="single" w:sz="4" w:space="0" w:color="auto"/>
              <w:bottom w:val="single" w:sz="4" w:space="0" w:color="auto"/>
              <w:right w:val="single" w:sz="4" w:space="0" w:color="auto"/>
            </w:tcBorders>
          </w:tcPr>
          <w:p w14:paraId="1EE205C9"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6004C1FD"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výstavby</w:t>
            </w:r>
          </w:p>
        </w:tc>
        <w:tc>
          <w:tcPr>
            <w:tcW w:w="1701" w:type="dxa"/>
            <w:tcBorders>
              <w:top w:val="single" w:sz="4" w:space="0" w:color="auto"/>
              <w:left w:val="single" w:sz="4" w:space="0" w:color="auto"/>
              <w:bottom w:val="single" w:sz="4" w:space="0" w:color="auto"/>
              <w:right w:val="single" w:sz="4" w:space="0" w:color="auto"/>
            </w:tcBorders>
          </w:tcPr>
          <w:p w14:paraId="3192FC2D"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6EE10816" w14:textId="77777777" w:rsidR="009D182A" w:rsidRPr="00434723" w:rsidRDefault="006F571E" w:rsidP="007008A6">
            <w:pPr>
              <w:rPr>
                <w:rFonts w:cs="Arial"/>
                <w:szCs w:val="22"/>
                <w:lang w:val="sk-SK"/>
              </w:rPr>
            </w:pPr>
            <w:r>
              <w:rPr>
                <w:rFonts w:cs="Arial"/>
                <w:szCs w:val="22"/>
                <w:lang w:val="sk-SK"/>
              </w:rPr>
              <w:t>5</w:t>
            </w:r>
            <w:r w:rsidR="00143764" w:rsidRPr="00434723">
              <w:rPr>
                <w:rFonts w:cs="Arial"/>
                <w:szCs w:val="22"/>
                <w:lang w:val="sk-SK"/>
              </w:rPr>
              <w:t xml:space="preserve">0 % </w:t>
            </w:r>
            <w:r w:rsidR="00435210" w:rsidRPr="00434723">
              <w:rPr>
                <w:rFonts w:cs="Arial"/>
                <w:szCs w:val="22"/>
                <w:lang w:val="sk-SK"/>
              </w:rPr>
              <w:t xml:space="preserve"> z konečnej Zmluvnej ceny bez DPH</w:t>
            </w:r>
          </w:p>
        </w:tc>
      </w:tr>
      <w:tr w:rsidR="009D182A" w:rsidRPr="00434723" w14:paraId="38D466AE" w14:textId="77777777" w:rsidTr="00A82D8D">
        <w:tc>
          <w:tcPr>
            <w:tcW w:w="3544" w:type="dxa"/>
            <w:tcBorders>
              <w:top w:val="single" w:sz="4" w:space="0" w:color="auto"/>
              <w:left w:val="single" w:sz="4" w:space="0" w:color="auto"/>
              <w:bottom w:val="single" w:sz="4" w:space="0" w:color="auto"/>
              <w:right w:val="single" w:sz="4" w:space="0" w:color="auto"/>
            </w:tcBorders>
          </w:tcPr>
          <w:p w14:paraId="02FC49A4"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23A1D45F"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ukončenia Míľnika 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125D1868"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187E1ABC" w14:textId="77777777" w:rsidR="009D182A" w:rsidRPr="00434723" w:rsidRDefault="00D178CB" w:rsidP="007008A6">
            <w:pPr>
              <w:rPr>
                <w:rFonts w:cs="Arial"/>
                <w:szCs w:val="22"/>
                <w:lang w:val="sk-SK"/>
              </w:rPr>
            </w:pPr>
            <w:r>
              <w:rPr>
                <w:rFonts w:cs="Arial"/>
                <w:szCs w:val="22"/>
                <w:lang w:val="sk-SK"/>
              </w:rPr>
              <w:t>Neuplatňuje sa</w:t>
            </w:r>
          </w:p>
        </w:tc>
      </w:tr>
      <w:tr w:rsidR="00435210" w:rsidRPr="00434723" w14:paraId="579C734C" w14:textId="77777777" w:rsidTr="00A82D8D">
        <w:tc>
          <w:tcPr>
            <w:tcW w:w="3544" w:type="dxa"/>
            <w:tcBorders>
              <w:top w:val="single" w:sz="4" w:space="0" w:color="auto"/>
              <w:left w:val="single" w:sz="4" w:space="0" w:color="auto"/>
              <w:bottom w:val="single" w:sz="4" w:space="0" w:color="auto"/>
              <w:right w:val="single" w:sz="4" w:space="0" w:color="auto"/>
            </w:tcBorders>
          </w:tcPr>
          <w:p w14:paraId="4773E68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Percento pre úpravu cien provizórnych položiek</w:t>
            </w:r>
          </w:p>
        </w:tc>
        <w:tc>
          <w:tcPr>
            <w:tcW w:w="1701" w:type="dxa"/>
            <w:tcBorders>
              <w:top w:val="single" w:sz="4" w:space="0" w:color="auto"/>
              <w:left w:val="single" w:sz="4" w:space="0" w:color="auto"/>
              <w:bottom w:val="single" w:sz="4" w:space="0" w:color="auto"/>
              <w:right w:val="single" w:sz="4" w:space="0" w:color="auto"/>
            </w:tcBorders>
          </w:tcPr>
          <w:p w14:paraId="445F56D4" w14:textId="77777777" w:rsidR="00435210" w:rsidRPr="00434723" w:rsidRDefault="00435210" w:rsidP="007008A6">
            <w:pPr>
              <w:jc w:val="center"/>
              <w:rPr>
                <w:rFonts w:cs="Arial"/>
                <w:bCs/>
                <w:iCs/>
                <w:szCs w:val="22"/>
                <w:lang w:val="sk-SK"/>
              </w:rPr>
            </w:pPr>
            <w:r w:rsidRPr="00434723">
              <w:rPr>
                <w:rFonts w:cs="Arial"/>
                <w:bCs/>
                <w:iCs/>
                <w:szCs w:val="22"/>
                <w:lang w:val="sk-SK"/>
              </w:rPr>
              <w:t>13.5(b)</w:t>
            </w:r>
          </w:p>
        </w:tc>
        <w:tc>
          <w:tcPr>
            <w:tcW w:w="4489" w:type="dxa"/>
            <w:tcBorders>
              <w:top w:val="single" w:sz="4" w:space="0" w:color="auto"/>
              <w:left w:val="single" w:sz="4" w:space="0" w:color="auto"/>
              <w:bottom w:val="single" w:sz="4" w:space="0" w:color="auto"/>
              <w:right w:val="single" w:sz="4" w:space="0" w:color="auto"/>
            </w:tcBorders>
          </w:tcPr>
          <w:p w14:paraId="1892ED0B"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45A5B38B" w14:textId="77777777" w:rsidTr="00A82D8D">
        <w:tc>
          <w:tcPr>
            <w:tcW w:w="3544" w:type="dxa"/>
            <w:tcBorders>
              <w:top w:val="single" w:sz="4" w:space="0" w:color="auto"/>
              <w:left w:val="single" w:sz="4" w:space="0" w:color="auto"/>
              <w:bottom w:val="single" w:sz="4" w:space="0" w:color="auto"/>
              <w:right w:val="single" w:sz="4" w:space="0" w:color="auto"/>
            </w:tcBorders>
          </w:tcPr>
          <w:p w14:paraId="27FFFC3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Úpravy v dôsledku zmien Nákladov</w:t>
            </w:r>
          </w:p>
        </w:tc>
        <w:tc>
          <w:tcPr>
            <w:tcW w:w="1701" w:type="dxa"/>
            <w:tcBorders>
              <w:top w:val="single" w:sz="4" w:space="0" w:color="auto"/>
              <w:left w:val="single" w:sz="4" w:space="0" w:color="auto"/>
              <w:bottom w:val="single" w:sz="4" w:space="0" w:color="auto"/>
              <w:right w:val="single" w:sz="4" w:space="0" w:color="auto"/>
            </w:tcBorders>
          </w:tcPr>
          <w:p w14:paraId="227B4FAD" w14:textId="77777777" w:rsidR="00435210" w:rsidRPr="00434723" w:rsidRDefault="00435210" w:rsidP="007008A6">
            <w:pPr>
              <w:jc w:val="center"/>
              <w:rPr>
                <w:rFonts w:cs="Arial"/>
                <w:bCs/>
                <w:iCs/>
                <w:szCs w:val="22"/>
                <w:lang w:val="sk-SK"/>
              </w:rPr>
            </w:pPr>
            <w:r w:rsidRPr="00434723">
              <w:rPr>
                <w:rFonts w:cs="Arial"/>
                <w:szCs w:val="22"/>
                <w:lang w:val="sk-SK"/>
              </w:rPr>
              <w:t>13.8</w:t>
            </w:r>
          </w:p>
        </w:tc>
        <w:tc>
          <w:tcPr>
            <w:tcW w:w="4489" w:type="dxa"/>
            <w:tcBorders>
              <w:top w:val="single" w:sz="4" w:space="0" w:color="auto"/>
              <w:left w:val="single" w:sz="4" w:space="0" w:color="auto"/>
              <w:bottom w:val="single" w:sz="4" w:space="0" w:color="auto"/>
              <w:right w:val="single" w:sz="4" w:space="0" w:color="auto"/>
            </w:tcBorders>
          </w:tcPr>
          <w:p w14:paraId="6FAC7231" w14:textId="77777777" w:rsidR="00435210" w:rsidRPr="00434723" w:rsidRDefault="00435210" w:rsidP="007008A6">
            <w:pPr>
              <w:rPr>
                <w:rFonts w:cs="Arial"/>
                <w:szCs w:val="22"/>
                <w:lang w:val="sk-SK"/>
              </w:rPr>
            </w:pPr>
            <w:r w:rsidRPr="00434723">
              <w:rPr>
                <w:rFonts w:cs="Arial"/>
                <w:szCs w:val="22"/>
                <w:lang w:val="sk-SK"/>
              </w:rPr>
              <w:t>Uplatňuje sa</w:t>
            </w:r>
          </w:p>
        </w:tc>
      </w:tr>
      <w:tr w:rsidR="00435210" w:rsidRPr="00434723" w14:paraId="0DAC6634" w14:textId="77777777" w:rsidTr="00A82D8D">
        <w:tc>
          <w:tcPr>
            <w:tcW w:w="3544" w:type="dxa"/>
            <w:tcBorders>
              <w:top w:val="single" w:sz="4" w:space="0" w:color="auto"/>
              <w:left w:val="single" w:sz="4" w:space="0" w:color="auto"/>
              <w:bottom w:val="single" w:sz="4" w:space="0" w:color="auto"/>
              <w:right w:val="single" w:sz="4" w:space="0" w:color="auto"/>
            </w:tcBorders>
          </w:tcPr>
          <w:p w14:paraId="00E5AB26"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Celková zálohová platba, počet a časovanie splátok</w:t>
            </w:r>
          </w:p>
        </w:tc>
        <w:tc>
          <w:tcPr>
            <w:tcW w:w="1701" w:type="dxa"/>
            <w:tcBorders>
              <w:top w:val="single" w:sz="4" w:space="0" w:color="auto"/>
              <w:left w:val="single" w:sz="4" w:space="0" w:color="auto"/>
              <w:bottom w:val="single" w:sz="4" w:space="0" w:color="auto"/>
              <w:right w:val="single" w:sz="4" w:space="0" w:color="auto"/>
            </w:tcBorders>
          </w:tcPr>
          <w:p w14:paraId="05E38782" w14:textId="77777777" w:rsidR="00435210" w:rsidRPr="00434723" w:rsidRDefault="00435210" w:rsidP="007008A6">
            <w:pPr>
              <w:jc w:val="center"/>
              <w:rPr>
                <w:rFonts w:cs="Arial"/>
                <w:bCs/>
                <w:iCs/>
                <w:szCs w:val="22"/>
                <w:lang w:val="sk-SK"/>
              </w:rPr>
            </w:pPr>
            <w:r w:rsidRPr="00434723">
              <w:rPr>
                <w:rFonts w:cs="Arial"/>
                <w:szCs w:val="22"/>
                <w:lang w:val="sk-SK"/>
              </w:rPr>
              <w:t>14.2</w:t>
            </w:r>
          </w:p>
        </w:tc>
        <w:tc>
          <w:tcPr>
            <w:tcW w:w="4489" w:type="dxa"/>
            <w:tcBorders>
              <w:top w:val="single" w:sz="4" w:space="0" w:color="auto"/>
              <w:left w:val="single" w:sz="4" w:space="0" w:color="auto"/>
              <w:bottom w:val="single" w:sz="4" w:space="0" w:color="auto"/>
              <w:right w:val="single" w:sz="4" w:space="0" w:color="auto"/>
            </w:tcBorders>
          </w:tcPr>
          <w:p w14:paraId="04D22A46"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30553638" w14:textId="77777777" w:rsidTr="00A82D8D">
        <w:tc>
          <w:tcPr>
            <w:tcW w:w="3544" w:type="dxa"/>
            <w:tcBorders>
              <w:top w:val="single" w:sz="4" w:space="0" w:color="auto"/>
              <w:left w:val="single" w:sz="4" w:space="0" w:color="auto"/>
              <w:bottom w:val="single" w:sz="4" w:space="0" w:color="auto"/>
              <w:right w:val="single" w:sz="4" w:space="0" w:color="auto"/>
            </w:tcBorders>
          </w:tcPr>
          <w:p w14:paraId="29D997E2" w14:textId="77777777" w:rsidR="00435210" w:rsidRPr="00434723" w:rsidRDefault="00435210" w:rsidP="007008A6">
            <w:pPr>
              <w:rPr>
                <w:rFonts w:cs="Arial"/>
                <w:szCs w:val="22"/>
                <w:lang w:val="sk-SK"/>
              </w:rPr>
            </w:pPr>
            <w:r w:rsidRPr="00434723">
              <w:rPr>
                <w:rFonts w:cs="Arial"/>
                <w:szCs w:val="22"/>
                <w:lang w:val="sk-SK"/>
              </w:rPr>
              <w:t>Percento zadržaných platieb</w:t>
            </w:r>
          </w:p>
        </w:tc>
        <w:tc>
          <w:tcPr>
            <w:tcW w:w="1701" w:type="dxa"/>
            <w:tcBorders>
              <w:top w:val="single" w:sz="4" w:space="0" w:color="auto"/>
              <w:left w:val="single" w:sz="4" w:space="0" w:color="auto"/>
              <w:bottom w:val="single" w:sz="4" w:space="0" w:color="auto"/>
              <w:right w:val="single" w:sz="4" w:space="0" w:color="auto"/>
            </w:tcBorders>
          </w:tcPr>
          <w:p w14:paraId="1BA489F4"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124D08BF" w14:textId="77777777" w:rsidR="00435210" w:rsidRPr="00434723" w:rsidRDefault="00435210" w:rsidP="007008A6">
            <w:pPr>
              <w:rPr>
                <w:rFonts w:cs="Arial"/>
                <w:szCs w:val="22"/>
                <w:lang w:val="sk-SK"/>
              </w:rPr>
            </w:pPr>
            <w:r w:rsidRPr="00434723">
              <w:rPr>
                <w:rFonts w:cs="Arial"/>
                <w:szCs w:val="22"/>
                <w:lang w:val="sk-SK"/>
              </w:rPr>
              <w:t>5%</w:t>
            </w:r>
          </w:p>
        </w:tc>
      </w:tr>
      <w:tr w:rsidR="00530826" w:rsidRPr="00434723" w14:paraId="47C41F3F" w14:textId="77777777" w:rsidTr="00A82D8D">
        <w:tc>
          <w:tcPr>
            <w:tcW w:w="3544" w:type="dxa"/>
            <w:tcBorders>
              <w:top w:val="single" w:sz="4" w:space="0" w:color="auto"/>
              <w:left w:val="single" w:sz="4" w:space="0" w:color="auto"/>
              <w:bottom w:val="single" w:sz="4" w:space="0" w:color="auto"/>
              <w:right w:val="single" w:sz="4" w:space="0" w:color="auto"/>
            </w:tcBorders>
          </w:tcPr>
          <w:p w14:paraId="500DC9F9" w14:textId="77777777" w:rsidR="00530826" w:rsidRPr="00434723" w:rsidRDefault="00530826" w:rsidP="00530826">
            <w:pPr>
              <w:rPr>
                <w:rFonts w:cs="Arial"/>
                <w:szCs w:val="22"/>
                <w:lang w:val="sk-SK"/>
              </w:rPr>
            </w:pPr>
            <w:r w:rsidRPr="00434723">
              <w:rPr>
                <w:rFonts w:cs="Arial"/>
                <w:szCs w:val="22"/>
                <w:lang w:val="sk-SK"/>
              </w:rPr>
              <w:t>Limit zadržaných platieb</w:t>
            </w:r>
          </w:p>
        </w:tc>
        <w:tc>
          <w:tcPr>
            <w:tcW w:w="1701" w:type="dxa"/>
            <w:tcBorders>
              <w:top w:val="single" w:sz="4" w:space="0" w:color="auto"/>
              <w:left w:val="single" w:sz="4" w:space="0" w:color="auto"/>
              <w:bottom w:val="single" w:sz="4" w:space="0" w:color="auto"/>
              <w:right w:val="single" w:sz="4" w:space="0" w:color="auto"/>
            </w:tcBorders>
          </w:tcPr>
          <w:p w14:paraId="3C0A482C" w14:textId="77777777" w:rsidR="00530826" w:rsidRPr="00434723" w:rsidRDefault="00530826" w:rsidP="0053082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717F9D58" w14:textId="77777777" w:rsidR="00530826" w:rsidRPr="00434723" w:rsidRDefault="00530826" w:rsidP="00530826">
            <w:pPr>
              <w:rPr>
                <w:rFonts w:cs="Arial"/>
                <w:szCs w:val="22"/>
                <w:lang w:val="sk-SK"/>
              </w:rPr>
            </w:pPr>
            <w:r w:rsidRPr="00434723">
              <w:rPr>
                <w:rFonts w:cs="Arial"/>
                <w:szCs w:val="22"/>
                <w:lang w:val="sk-SK"/>
              </w:rPr>
              <w:t>Neuplatňuje sa</w:t>
            </w:r>
          </w:p>
        </w:tc>
      </w:tr>
      <w:tr w:rsidR="00530826" w:rsidRPr="00434723" w14:paraId="1C539C7B" w14:textId="77777777" w:rsidTr="00A82D8D">
        <w:tc>
          <w:tcPr>
            <w:tcW w:w="3544" w:type="dxa"/>
            <w:tcBorders>
              <w:top w:val="single" w:sz="4" w:space="0" w:color="auto"/>
              <w:left w:val="single" w:sz="4" w:space="0" w:color="auto"/>
              <w:bottom w:val="single" w:sz="4" w:space="0" w:color="auto"/>
              <w:right w:val="single" w:sz="4" w:space="0" w:color="auto"/>
            </w:tcBorders>
          </w:tcPr>
          <w:p w14:paraId="49EF8B7A" w14:textId="77777777" w:rsidR="00530826" w:rsidRPr="00434723" w:rsidRDefault="00530826" w:rsidP="00530826">
            <w:pPr>
              <w:rPr>
                <w:rFonts w:cs="Arial"/>
                <w:szCs w:val="22"/>
                <w:lang w:val="sk-SK"/>
              </w:rPr>
            </w:pPr>
            <w:r w:rsidRPr="00434723">
              <w:rPr>
                <w:rFonts w:cs="Arial"/>
                <w:szCs w:val="22"/>
                <w:lang w:val="sk-SK"/>
              </w:rPr>
              <w:t>Čiastka za Technologické zariadenia a Materiály dopravované na Stavenisko</w:t>
            </w:r>
          </w:p>
        </w:tc>
        <w:tc>
          <w:tcPr>
            <w:tcW w:w="1701" w:type="dxa"/>
            <w:tcBorders>
              <w:top w:val="single" w:sz="4" w:space="0" w:color="auto"/>
              <w:left w:val="single" w:sz="4" w:space="0" w:color="auto"/>
              <w:bottom w:val="single" w:sz="4" w:space="0" w:color="auto"/>
              <w:right w:val="single" w:sz="4" w:space="0" w:color="auto"/>
            </w:tcBorders>
          </w:tcPr>
          <w:p w14:paraId="05C6AE20" w14:textId="77777777" w:rsidR="00530826" w:rsidRPr="00434723" w:rsidRDefault="00530826" w:rsidP="00530826">
            <w:pPr>
              <w:jc w:val="center"/>
              <w:rPr>
                <w:rFonts w:cs="Arial"/>
                <w:szCs w:val="22"/>
                <w:lang w:val="sk-SK"/>
              </w:rPr>
            </w:pPr>
            <w:r w:rsidRPr="00434723">
              <w:rPr>
                <w:rFonts w:cs="Arial"/>
                <w:szCs w:val="22"/>
                <w:lang w:val="sk-SK"/>
              </w:rPr>
              <w:t>14.5(b)</w:t>
            </w:r>
          </w:p>
          <w:p w14:paraId="3212BD32" w14:textId="77777777" w:rsidR="00530826" w:rsidRPr="00434723" w:rsidRDefault="00530826" w:rsidP="00530826">
            <w:pPr>
              <w:jc w:val="center"/>
              <w:rPr>
                <w:rFonts w:cs="Arial"/>
                <w:szCs w:val="22"/>
                <w:lang w:val="sk-SK"/>
              </w:rPr>
            </w:pPr>
          </w:p>
        </w:tc>
        <w:tc>
          <w:tcPr>
            <w:tcW w:w="4489" w:type="dxa"/>
            <w:tcBorders>
              <w:top w:val="single" w:sz="4" w:space="0" w:color="auto"/>
              <w:left w:val="single" w:sz="4" w:space="0" w:color="auto"/>
              <w:bottom w:val="single" w:sz="4" w:space="0" w:color="auto"/>
              <w:right w:val="single" w:sz="4" w:space="0" w:color="auto"/>
            </w:tcBorders>
          </w:tcPr>
          <w:p w14:paraId="13F0EA27" w14:textId="77777777" w:rsidR="00530826" w:rsidRPr="00434723" w:rsidRDefault="00530826" w:rsidP="00530826">
            <w:pPr>
              <w:rPr>
                <w:rFonts w:cs="Arial"/>
                <w:szCs w:val="22"/>
                <w:lang w:val="sk-SK"/>
              </w:rPr>
            </w:pPr>
            <w:r w:rsidRPr="00434723">
              <w:rPr>
                <w:rFonts w:cs="Arial"/>
                <w:szCs w:val="22"/>
                <w:lang w:val="sk-SK"/>
              </w:rPr>
              <w:t>Neuplatňuje sa</w:t>
            </w:r>
          </w:p>
        </w:tc>
      </w:tr>
      <w:tr w:rsidR="00A9217E" w:rsidRPr="00434723" w14:paraId="7E0EE89D" w14:textId="77777777" w:rsidTr="00A82D8D">
        <w:tc>
          <w:tcPr>
            <w:tcW w:w="3544" w:type="dxa"/>
            <w:tcBorders>
              <w:top w:val="single" w:sz="4" w:space="0" w:color="auto"/>
              <w:left w:val="single" w:sz="4" w:space="0" w:color="auto"/>
              <w:bottom w:val="single" w:sz="4" w:space="0" w:color="auto"/>
              <w:right w:val="single" w:sz="4" w:space="0" w:color="auto"/>
            </w:tcBorders>
          </w:tcPr>
          <w:p w14:paraId="4EA6EB02" w14:textId="77777777" w:rsidR="00A9217E" w:rsidRPr="00434723" w:rsidRDefault="00A9217E" w:rsidP="00A9217E">
            <w:pPr>
              <w:rPr>
                <w:rFonts w:cs="Arial"/>
                <w:szCs w:val="22"/>
                <w:lang w:val="sk-SK"/>
              </w:rPr>
            </w:pPr>
            <w:r>
              <w:rPr>
                <w:rFonts w:cs="Arial"/>
                <w:szCs w:val="22"/>
                <w:lang w:val="sk-SK"/>
              </w:rPr>
              <w:t>Mena/meny platieb</w:t>
            </w:r>
          </w:p>
        </w:tc>
        <w:tc>
          <w:tcPr>
            <w:tcW w:w="1701" w:type="dxa"/>
            <w:tcBorders>
              <w:top w:val="single" w:sz="4" w:space="0" w:color="auto"/>
              <w:left w:val="single" w:sz="4" w:space="0" w:color="auto"/>
              <w:bottom w:val="single" w:sz="4" w:space="0" w:color="auto"/>
              <w:right w:val="single" w:sz="4" w:space="0" w:color="auto"/>
            </w:tcBorders>
          </w:tcPr>
          <w:p w14:paraId="74927AC6" w14:textId="77777777" w:rsidR="00A9217E" w:rsidRPr="00434723" w:rsidRDefault="00A9217E" w:rsidP="00276A43">
            <w:pPr>
              <w:jc w:val="center"/>
              <w:rPr>
                <w:rFonts w:cs="Arial"/>
                <w:szCs w:val="22"/>
                <w:lang w:val="sk-SK"/>
              </w:rPr>
            </w:pPr>
            <w:r>
              <w:rPr>
                <w:rFonts w:cs="Arial"/>
                <w:szCs w:val="22"/>
                <w:lang w:val="sk-SK"/>
              </w:rPr>
              <w:t>14.15</w:t>
            </w:r>
          </w:p>
        </w:tc>
        <w:tc>
          <w:tcPr>
            <w:tcW w:w="4489" w:type="dxa"/>
            <w:tcBorders>
              <w:top w:val="single" w:sz="4" w:space="0" w:color="auto"/>
              <w:left w:val="single" w:sz="4" w:space="0" w:color="auto"/>
              <w:bottom w:val="single" w:sz="4" w:space="0" w:color="auto"/>
              <w:right w:val="single" w:sz="4" w:space="0" w:color="auto"/>
            </w:tcBorders>
          </w:tcPr>
          <w:p w14:paraId="327CEFF9" w14:textId="77777777" w:rsidR="00A9217E" w:rsidRPr="00434723" w:rsidRDefault="00A9217E" w:rsidP="00276A43">
            <w:pPr>
              <w:rPr>
                <w:rFonts w:cs="Arial"/>
                <w:szCs w:val="22"/>
                <w:lang w:val="sk-SK"/>
              </w:rPr>
            </w:pPr>
            <w:r>
              <w:rPr>
                <w:rFonts w:cs="Arial"/>
                <w:szCs w:val="22"/>
                <w:lang w:val="sk-SK"/>
              </w:rPr>
              <w:t>EUR</w:t>
            </w:r>
          </w:p>
        </w:tc>
      </w:tr>
    </w:tbl>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434723" w14:paraId="68C5CB6A" w14:textId="77777777" w:rsidTr="00BE37D8">
        <w:tc>
          <w:tcPr>
            <w:tcW w:w="3339" w:type="dxa"/>
          </w:tcPr>
          <w:p w14:paraId="1CFEC1FA" w14:textId="77777777" w:rsidR="00BE58EF" w:rsidRPr="00434723" w:rsidRDefault="00BE58EF" w:rsidP="007008A6">
            <w:pPr>
              <w:rPr>
                <w:rFonts w:cs="Arial"/>
                <w:szCs w:val="22"/>
                <w:lang w:val="sk-SK"/>
              </w:rPr>
            </w:pPr>
            <w:r w:rsidRPr="00434723">
              <w:rPr>
                <w:rFonts w:cs="Arial"/>
                <w:szCs w:val="22"/>
                <w:lang w:val="sk-SK"/>
              </w:rPr>
              <w:lastRenderedPageBreak/>
              <w:t>Lehoty na predloženie poistenia:</w:t>
            </w:r>
          </w:p>
          <w:p w14:paraId="74645FDF" w14:textId="77777777" w:rsidR="00BE58EF" w:rsidRPr="00434723" w:rsidRDefault="00BE58EF" w:rsidP="007008A6">
            <w:pPr>
              <w:rPr>
                <w:rFonts w:cs="Arial"/>
                <w:szCs w:val="22"/>
                <w:lang w:val="sk-SK"/>
              </w:rPr>
            </w:pPr>
            <w:r w:rsidRPr="00434723">
              <w:rPr>
                <w:rFonts w:cs="Arial"/>
                <w:szCs w:val="22"/>
                <w:lang w:val="sk-SK"/>
              </w:rPr>
              <w:t>a) dôkazy o poistení</w:t>
            </w:r>
          </w:p>
          <w:p w14:paraId="49BED5DD" w14:textId="77777777" w:rsidR="00BE58EF" w:rsidRPr="00434723" w:rsidRDefault="00BE58EF" w:rsidP="007008A6">
            <w:pPr>
              <w:rPr>
                <w:rFonts w:cs="Arial"/>
                <w:szCs w:val="22"/>
                <w:lang w:val="sk-SK"/>
              </w:rPr>
            </w:pPr>
            <w:r w:rsidRPr="00434723">
              <w:rPr>
                <w:rFonts w:cs="Arial"/>
                <w:szCs w:val="22"/>
                <w:lang w:val="sk-SK"/>
              </w:rPr>
              <w:t>b) príslušné poistné zmluvy</w:t>
            </w:r>
          </w:p>
        </w:tc>
        <w:tc>
          <w:tcPr>
            <w:tcW w:w="1430" w:type="dxa"/>
          </w:tcPr>
          <w:p w14:paraId="391F4FD5" w14:textId="77777777" w:rsidR="00BE58EF" w:rsidRPr="00434723" w:rsidRDefault="00BE58EF" w:rsidP="007008A6">
            <w:pPr>
              <w:jc w:val="center"/>
              <w:rPr>
                <w:rFonts w:cs="Arial"/>
                <w:szCs w:val="22"/>
                <w:lang w:val="sk-SK"/>
              </w:rPr>
            </w:pPr>
            <w:r w:rsidRPr="00434723">
              <w:rPr>
                <w:rFonts w:cs="Arial"/>
                <w:szCs w:val="22"/>
                <w:lang w:val="sk-SK"/>
              </w:rPr>
              <w:t>18.1</w:t>
            </w:r>
          </w:p>
        </w:tc>
        <w:tc>
          <w:tcPr>
            <w:tcW w:w="4514" w:type="dxa"/>
          </w:tcPr>
          <w:p w14:paraId="01468256" w14:textId="77777777" w:rsidR="00BE58EF" w:rsidRPr="00434723" w:rsidRDefault="00BE58EF" w:rsidP="007008A6">
            <w:pPr>
              <w:rPr>
                <w:rFonts w:cs="Arial"/>
                <w:szCs w:val="22"/>
                <w:lang w:val="sk-SK"/>
              </w:rPr>
            </w:pPr>
          </w:p>
          <w:p w14:paraId="0902DC8F" w14:textId="77777777" w:rsidR="00FF09E3" w:rsidRDefault="00FF09E3" w:rsidP="007008A6">
            <w:pPr>
              <w:rPr>
                <w:rFonts w:cs="Arial"/>
                <w:szCs w:val="22"/>
                <w:lang w:val="sk-SK"/>
              </w:rPr>
            </w:pPr>
          </w:p>
          <w:p w14:paraId="4DD42015" w14:textId="77777777" w:rsidR="00BE58EF" w:rsidRPr="00434723" w:rsidRDefault="00BE58EF" w:rsidP="007008A6">
            <w:pPr>
              <w:rPr>
                <w:rFonts w:cs="Arial"/>
                <w:szCs w:val="22"/>
                <w:lang w:val="sk-SK"/>
              </w:rPr>
            </w:pPr>
            <w:r w:rsidRPr="00434723">
              <w:rPr>
                <w:rFonts w:cs="Arial"/>
                <w:szCs w:val="22"/>
                <w:lang w:val="sk-SK"/>
              </w:rPr>
              <w:t>a) 7 dní</w:t>
            </w:r>
          </w:p>
          <w:p w14:paraId="5DDFAB91" w14:textId="77777777" w:rsidR="00BE58EF" w:rsidRPr="00434723" w:rsidRDefault="00BE58EF" w:rsidP="007008A6">
            <w:pPr>
              <w:rPr>
                <w:rFonts w:cs="Arial"/>
                <w:szCs w:val="22"/>
                <w:lang w:val="sk-SK"/>
              </w:rPr>
            </w:pPr>
            <w:r w:rsidRPr="00434723">
              <w:rPr>
                <w:rFonts w:cs="Arial"/>
                <w:szCs w:val="22"/>
                <w:lang w:val="sk-SK"/>
              </w:rPr>
              <w:t>b) 14 dní</w:t>
            </w:r>
          </w:p>
        </w:tc>
      </w:tr>
      <w:tr w:rsidR="00BE58EF" w:rsidRPr="00434723" w14:paraId="09E25840" w14:textId="77777777" w:rsidTr="00BE37D8">
        <w:tc>
          <w:tcPr>
            <w:tcW w:w="3339" w:type="dxa"/>
          </w:tcPr>
          <w:p w14:paraId="07199760" w14:textId="77777777" w:rsidR="00BE58EF" w:rsidRPr="00434723" w:rsidRDefault="00BE58EF" w:rsidP="007008A6">
            <w:pPr>
              <w:rPr>
                <w:rFonts w:cs="Arial"/>
                <w:szCs w:val="22"/>
                <w:lang w:val="sk-SK"/>
              </w:rPr>
            </w:pPr>
            <w:r w:rsidRPr="00434723">
              <w:rPr>
                <w:rFonts w:cs="Arial"/>
                <w:szCs w:val="22"/>
                <w:lang w:val="sk-SK"/>
              </w:rPr>
              <w:t>Maximálna čiastka odpočítateľných položiek na poistenie rizík Objednávateľa</w:t>
            </w:r>
          </w:p>
        </w:tc>
        <w:tc>
          <w:tcPr>
            <w:tcW w:w="1430" w:type="dxa"/>
          </w:tcPr>
          <w:p w14:paraId="7BD0E6A2" w14:textId="77777777" w:rsidR="00BE58EF" w:rsidRPr="00434723" w:rsidRDefault="00BE58EF" w:rsidP="007008A6">
            <w:pPr>
              <w:jc w:val="center"/>
              <w:rPr>
                <w:rFonts w:cs="Arial"/>
                <w:szCs w:val="22"/>
                <w:lang w:val="sk-SK"/>
              </w:rPr>
            </w:pPr>
            <w:r w:rsidRPr="00434723">
              <w:rPr>
                <w:rFonts w:cs="Arial"/>
                <w:szCs w:val="22"/>
                <w:lang w:val="sk-SK"/>
              </w:rPr>
              <w:t>18.2(d)</w:t>
            </w:r>
          </w:p>
        </w:tc>
        <w:tc>
          <w:tcPr>
            <w:tcW w:w="4514" w:type="dxa"/>
          </w:tcPr>
          <w:p w14:paraId="182CCDDD" w14:textId="77777777" w:rsidR="00BE58EF" w:rsidRPr="00434723" w:rsidRDefault="00BE58EF" w:rsidP="007008A6">
            <w:pPr>
              <w:rPr>
                <w:rFonts w:cs="Arial"/>
                <w:szCs w:val="22"/>
                <w:lang w:val="sk-SK"/>
              </w:rPr>
            </w:pPr>
            <w:r w:rsidRPr="00434723">
              <w:rPr>
                <w:rFonts w:cs="Arial"/>
                <w:szCs w:val="22"/>
                <w:lang w:val="sk-SK"/>
              </w:rPr>
              <w:t>Neuplatňuje sa</w:t>
            </w:r>
          </w:p>
        </w:tc>
      </w:tr>
      <w:tr w:rsidR="00BE58EF" w:rsidRPr="00434723" w14:paraId="691F3B50" w14:textId="77777777" w:rsidTr="00BE37D8">
        <w:trPr>
          <w:trHeight w:val="597"/>
        </w:trPr>
        <w:tc>
          <w:tcPr>
            <w:tcW w:w="3339" w:type="dxa"/>
          </w:tcPr>
          <w:p w14:paraId="4B60553C" w14:textId="77777777" w:rsidR="00BE58EF" w:rsidRPr="00434723" w:rsidRDefault="00BE58EF" w:rsidP="007008A6">
            <w:pPr>
              <w:rPr>
                <w:rFonts w:cs="Arial"/>
                <w:szCs w:val="22"/>
                <w:lang w:val="sk-SK"/>
              </w:rPr>
            </w:pPr>
            <w:r w:rsidRPr="00434723">
              <w:rPr>
                <w:rFonts w:cs="Arial"/>
                <w:szCs w:val="22"/>
                <w:lang w:val="sk-SK"/>
              </w:rPr>
              <w:t>Najnižšia čiastka poistenia tretej strany</w:t>
            </w:r>
          </w:p>
        </w:tc>
        <w:tc>
          <w:tcPr>
            <w:tcW w:w="1430" w:type="dxa"/>
          </w:tcPr>
          <w:p w14:paraId="49B2AB4C" w14:textId="77777777" w:rsidR="00BE58EF" w:rsidRPr="00434723" w:rsidRDefault="00BE58EF" w:rsidP="007008A6">
            <w:pPr>
              <w:jc w:val="center"/>
              <w:rPr>
                <w:rFonts w:cs="Arial"/>
                <w:szCs w:val="22"/>
                <w:lang w:val="sk-SK"/>
              </w:rPr>
            </w:pPr>
            <w:r w:rsidRPr="00434723">
              <w:rPr>
                <w:rFonts w:cs="Arial"/>
                <w:szCs w:val="22"/>
                <w:lang w:val="sk-SK"/>
              </w:rPr>
              <w:t>18.3</w:t>
            </w:r>
          </w:p>
        </w:tc>
        <w:tc>
          <w:tcPr>
            <w:tcW w:w="4514" w:type="dxa"/>
          </w:tcPr>
          <w:p w14:paraId="66626DE8" w14:textId="77777777" w:rsidR="00BE58EF" w:rsidRPr="00434723" w:rsidRDefault="00CC23B7" w:rsidP="007008A6">
            <w:pPr>
              <w:rPr>
                <w:rFonts w:cs="Arial"/>
                <w:szCs w:val="22"/>
                <w:lang w:val="sk-SK"/>
              </w:rPr>
            </w:pPr>
            <w:r>
              <w:rPr>
                <w:rFonts w:cs="Arial"/>
                <w:bCs/>
                <w:caps/>
                <w:szCs w:val="22"/>
                <w:lang w:val="sk-SK"/>
              </w:rPr>
              <w:t>3</w:t>
            </w:r>
            <w:r w:rsidR="004E2566" w:rsidRPr="00434723">
              <w:rPr>
                <w:rFonts w:cs="Arial"/>
                <w:bCs/>
                <w:caps/>
                <w:szCs w:val="22"/>
                <w:lang w:val="sk-SK"/>
              </w:rPr>
              <w:t>00 000,00</w:t>
            </w:r>
            <w:r w:rsidR="00BE58EF" w:rsidRPr="00434723">
              <w:rPr>
                <w:rFonts w:cs="Arial"/>
                <w:bCs/>
                <w:caps/>
                <w:szCs w:val="22"/>
                <w:lang w:val="sk-SK"/>
              </w:rPr>
              <w:t xml:space="preserve"> </w:t>
            </w:r>
            <w:r w:rsidR="00BE58EF" w:rsidRPr="00434723">
              <w:rPr>
                <w:rFonts w:cs="Arial"/>
                <w:bCs/>
                <w:szCs w:val="22"/>
                <w:lang w:val="sk-SK"/>
              </w:rPr>
              <w:t>EUR bez DPH</w:t>
            </w:r>
            <w:r w:rsidR="00BE58EF" w:rsidRPr="00434723">
              <w:rPr>
                <w:rFonts w:cs="Arial"/>
                <w:bCs/>
                <w:caps/>
                <w:szCs w:val="22"/>
                <w:lang w:val="sk-SK"/>
              </w:rPr>
              <w:t xml:space="preserve"> </w:t>
            </w:r>
            <w:r w:rsidR="00BE58EF" w:rsidRPr="00434723">
              <w:rPr>
                <w:rFonts w:cs="Arial"/>
                <w:bCs/>
                <w:szCs w:val="22"/>
                <w:lang w:val="sk-SK"/>
              </w:rPr>
              <w:t>na jednu poistnú udalosť</w:t>
            </w:r>
          </w:p>
        </w:tc>
      </w:tr>
      <w:tr w:rsidR="00BE58EF" w:rsidRPr="00434723" w14:paraId="508FC48A" w14:textId="77777777" w:rsidTr="00BE37D8">
        <w:tc>
          <w:tcPr>
            <w:tcW w:w="3339" w:type="dxa"/>
          </w:tcPr>
          <w:p w14:paraId="6E336AB0" w14:textId="77777777" w:rsidR="00BE58EF" w:rsidRPr="00434723" w:rsidRDefault="00BE58EF" w:rsidP="007008A6">
            <w:pPr>
              <w:rPr>
                <w:rFonts w:cs="Arial"/>
                <w:szCs w:val="22"/>
                <w:lang w:val="sk-SK"/>
              </w:rPr>
            </w:pPr>
            <w:r w:rsidRPr="00434723">
              <w:rPr>
                <w:rFonts w:cs="Arial"/>
                <w:szCs w:val="22"/>
                <w:lang w:val="sk-SK"/>
              </w:rPr>
              <w:t>Termín dokedy musí byť vymenovaná komisia na riešenie sporov (KRS)</w:t>
            </w:r>
          </w:p>
        </w:tc>
        <w:tc>
          <w:tcPr>
            <w:tcW w:w="1430" w:type="dxa"/>
          </w:tcPr>
          <w:p w14:paraId="4590E117"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621812A2" w14:textId="77777777" w:rsidR="00BE58EF" w:rsidRPr="00434723" w:rsidRDefault="00BE58EF" w:rsidP="007008A6">
            <w:pPr>
              <w:rPr>
                <w:rFonts w:cs="Arial"/>
                <w:szCs w:val="22"/>
                <w:lang w:val="sk-SK"/>
              </w:rPr>
            </w:pPr>
            <w:r w:rsidRPr="00434723">
              <w:rPr>
                <w:rFonts w:cs="Arial"/>
                <w:szCs w:val="22"/>
                <w:lang w:val="sk-SK"/>
              </w:rPr>
              <w:t xml:space="preserve">do 60 dní od dátumu, kedy jedna zo zmluvných Strán upozorní druhú na jej úmysel obrátiť sa so sporom na KRS </w:t>
            </w:r>
          </w:p>
        </w:tc>
      </w:tr>
      <w:tr w:rsidR="00BE58EF" w:rsidRPr="00434723" w14:paraId="7AD52196" w14:textId="77777777" w:rsidTr="00BE37D8">
        <w:tc>
          <w:tcPr>
            <w:tcW w:w="3339" w:type="dxa"/>
          </w:tcPr>
          <w:p w14:paraId="3673CD5B" w14:textId="77777777" w:rsidR="00BE58EF" w:rsidRPr="00434723" w:rsidRDefault="00BE58EF" w:rsidP="007008A6">
            <w:pPr>
              <w:rPr>
                <w:rFonts w:cs="Arial"/>
                <w:szCs w:val="22"/>
                <w:lang w:val="sk-SK"/>
              </w:rPr>
            </w:pPr>
            <w:r w:rsidRPr="00434723">
              <w:rPr>
                <w:rFonts w:cs="Arial"/>
                <w:szCs w:val="22"/>
                <w:lang w:val="sk-SK"/>
              </w:rPr>
              <w:t>KRS bude pozostávať</w:t>
            </w:r>
          </w:p>
        </w:tc>
        <w:tc>
          <w:tcPr>
            <w:tcW w:w="1430" w:type="dxa"/>
          </w:tcPr>
          <w:p w14:paraId="1399F321"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1410EF04" w14:textId="77777777" w:rsidR="00BE58EF" w:rsidRPr="00434723" w:rsidRDefault="00BE58EF" w:rsidP="007008A6">
            <w:pPr>
              <w:rPr>
                <w:rFonts w:cs="Arial"/>
                <w:szCs w:val="22"/>
                <w:lang w:val="sk-SK"/>
              </w:rPr>
            </w:pPr>
            <w:r w:rsidRPr="00434723">
              <w:rPr>
                <w:rFonts w:cs="Arial"/>
                <w:szCs w:val="22"/>
                <w:lang w:val="sk-SK"/>
              </w:rPr>
              <w:t>3 členovia</w:t>
            </w:r>
          </w:p>
          <w:p w14:paraId="68AE1E81" w14:textId="77777777" w:rsidR="00BE58EF" w:rsidRPr="00434723" w:rsidRDefault="00BE58EF" w:rsidP="007008A6">
            <w:pPr>
              <w:rPr>
                <w:rFonts w:cs="Arial"/>
                <w:szCs w:val="22"/>
                <w:lang w:val="sk-SK"/>
              </w:rPr>
            </w:pPr>
          </w:p>
        </w:tc>
      </w:tr>
      <w:tr w:rsidR="00BE58EF" w:rsidRPr="00434723" w14:paraId="44BC28E6" w14:textId="77777777" w:rsidTr="00BE37D8">
        <w:tc>
          <w:tcPr>
            <w:tcW w:w="3339" w:type="dxa"/>
          </w:tcPr>
          <w:p w14:paraId="5D7678D1" w14:textId="77777777" w:rsidR="00BE58EF" w:rsidRPr="00434723" w:rsidRDefault="00BE58EF" w:rsidP="007008A6">
            <w:pPr>
              <w:rPr>
                <w:rFonts w:cs="Arial"/>
                <w:szCs w:val="22"/>
                <w:lang w:val="sk-SK"/>
              </w:rPr>
            </w:pPr>
            <w:r w:rsidRPr="00434723">
              <w:rPr>
                <w:rFonts w:cs="Arial"/>
                <w:szCs w:val="22"/>
                <w:lang w:val="sk-SK"/>
              </w:rPr>
              <w:t>Menovanie člena KRS (ak sa strany nedohodnú) vykoná:</w:t>
            </w:r>
          </w:p>
        </w:tc>
        <w:tc>
          <w:tcPr>
            <w:tcW w:w="1430" w:type="dxa"/>
          </w:tcPr>
          <w:p w14:paraId="2505D78C" w14:textId="77777777" w:rsidR="00BE58EF" w:rsidRPr="00434723" w:rsidRDefault="00BE58EF" w:rsidP="007008A6">
            <w:pPr>
              <w:jc w:val="center"/>
              <w:rPr>
                <w:rFonts w:cs="Arial"/>
                <w:szCs w:val="22"/>
                <w:lang w:val="sk-SK"/>
              </w:rPr>
            </w:pPr>
            <w:r w:rsidRPr="00434723">
              <w:rPr>
                <w:rFonts w:cs="Arial"/>
                <w:szCs w:val="22"/>
                <w:lang w:val="sk-SK"/>
              </w:rPr>
              <w:t>20.3</w:t>
            </w:r>
          </w:p>
        </w:tc>
        <w:tc>
          <w:tcPr>
            <w:tcW w:w="4514" w:type="dxa"/>
          </w:tcPr>
          <w:p w14:paraId="6C2AE5BB" w14:textId="77777777" w:rsidR="00BE58EF" w:rsidRPr="00434723" w:rsidRDefault="00BE58EF" w:rsidP="007008A6">
            <w:pPr>
              <w:rPr>
                <w:rFonts w:cs="Arial"/>
                <w:szCs w:val="22"/>
                <w:lang w:val="sk-SK"/>
              </w:rPr>
            </w:pPr>
            <w:r w:rsidRPr="00434723">
              <w:rPr>
                <w:rFonts w:cs="Arial"/>
                <w:szCs w:val="22"/>
                <w:lang w:val="sk-SK"/>
              </w:rPr>
              <w:t>predseda Slovenskej komory stavebných inžinierov (SKSI) alebo predseda Slovenskej advokátskej komory (SAK) v závislosti od predmetu sporu</w:t>
            </w:r>
            <w:r w:rsidRPr="00434723">
              <w:rPr>
                <w:rStyle w:val="Odkaznapoznmkupodiarou"/>
                <w:rFonts w:cs="Arial"/>
                <w:szCs w:val="22"/>
                <w:lang w:val="sk-SK"/>
              </w:rPr>
              <w:footnoteReference w:id="6"/>
            </w:r>
            <w:r w:rsidRPr="00434723">
              <w:rPr>
                <w:rFonts w:cs="Arial"/>
                <w:szCs w:val="22"/>
                <w:lang w:val="sk-SK"/>
              </w:rPr>
              <w:t xml:space="preserve"> </w:t>
            </w:r>
          </w:p>
        </w:tc>
      </w:tr>
    </w:tbl>
    <w:p w14:paraId="0179E40A" w14:textId="77777777" w:rsidR="003A1D0B" w:rsidRDefault="003A1D0B" w:rsidP="007008A6">
      <w:pPr>
        <w:jc w:val="center"/>
        <w:rPr>
          <w:rFonts w:cs="Arial"/>
          <w:szCs w:val="22"/>
          <w:lang w:val="sk-SK"/>
        </w:rPr>
      </w:pPr>
    </w:p>
    <w:p w14:paraId="3C2DF700" w14:textId="77777777" w:rsidR="003A1D0B" w:rsidRDefault="003A1D0B">
      <w:pPr>
        <w:spacing w:after="160" w:line="259" w:lineRule="auto"/>
        <w:rPr>
          <w:rFonts w:cs="Arial"/>
          <w:szCs w:val="22"/>
          <w:lang w:val="sk-SK"/>
        </w:rPr>
      </w:pPr>
      <w:r>
        <w:rPr>
          <w:rFonts w:cs="Arial"/>
          <w:szCs w:val="22"/>
          <w:lang w:val="sk-SK"/>
        </w:rPr>
        <w:br w:type="page"/>
      </w:r>
    </w:p>
    <w:p w14:paraId="4DF8EAD4" w14:textId="77777777" w:rsidR="00346689" w:rsidRDefault="00346689" w:rsidP="00346689">
      <w:pPr>
        <w:pStyle w:val="Nadpis3"/>
        <w:numPr>
          <w:ilvl w:val="0"/>
          <w:numId w:val="0"/>
        </w:numPr>
        <w:spacing w:before="0" w:after="0"/>
        <w:jc w:val="center"/>
        <w:rPr>
          <w:rFonts w:cs="Arial"/>
          <w:szCs w:val="22"/>
          <w:lang w:val="sk-SK"/>
        </w:rPr>
      </w:pPr>
    </w:p>
    <w:p w14:paraId="6155AFC3" w14:textId="77777777" w:rsidR="00346689" w:rsidRDefault="00346689" w:rsidP="00346689">
      <w:pPr>
        <w:pStyle w:val="Nadpis3"/>
        <w:numPr>
          <w:ilvl w:val="0"/>
          <w:numId w:val="0"/>
        </w:numPr>
        <w:spacing w:before="0" w:after="0"/>
        <w:jc w:val="center"/>
        <w:rPr>
          <w:rFonts w:cs="Arial"/>
          <w:szCs w:val="22"/>
          <w:lang w:val="sk-SK"/>
        </w:rPr>
      </w:pPr>
    </w:p>
    <w:p w14:paraId="2F44C97F" w14:textId="77777777" w:rsidR="00346689" w:rsidRDefault="00346689" w:rsidP="00346689">
      <w:pPr>
        <w:pStyle w:val="Nadpis3"/>
        <w:numPr>
          <w:ilvl w:val="0"/>
          <w:numId w:val="0"/>
        </w:numPr>
        <w:spacing w:before="0" w:after="0"/>
        <w:jc w:val="center"/>
        <w:rPr>
          <w:rFonts w:cs="Arial"/>
          <w:szCs w:val="22"/>
          <w:lang w:val="sk-SK"/>
        </w:rPr>
      </w:pPr>
    </w:p>
    <w:p w14:paraId="7CF2D810" w14:textId="77777777" w:rsidR="00346689" w:rsidRDefault="00346689" w:rsidP="00346689">
      <w:pPr>
        <w:pStyle w:val="Nadpis3"/>
        <w:numPr>
          <w:ilvl w:val="0"/>
          <w:numId w:val="0"/>
        </w:numPr>
        <w:spacing w:before="0" w:after="0"/>
        <w:jc w:val="center"/>
        <w:rPr>
          <w:rFonts w:cs="Arial"/>
          <w:szCs w:val="22"/>
          <w:lang w:val="sk-SK"/>
        </w:rPr>
      </w:pPr>
    </w:p>
    <w:p w14:paraId="0B57D03B" w14:textId="77777777" w:rsidR="00346689" w:rsidRDefault="00346689" w:rsidP="00346689">
      <w:pPr>
        <w:pStyle w:val="Nadpis3"/>
        <w:numPr>
          <w:ilvl w:val="0"/>
          <w:numId w:val="0"/>
        </w:numPr>
        <w:spacing w:before="0" w:after="0"/>
        <w:jc w:val="center"/>
        <w:rPr>
          <w:rFonts w:cs="Arial"/>
          <w:szCs w:val="22"/>
          <w:lang w:val="sk-SK"/>
        </w:rPr>
      </w:pPr>
    </w:p>
    <w:p w14:paraId="42DC28FF" w14:textId="77777777" w:rsidR="00346689" w:rsidRDefault="00346689" w:rsidP="00346689">
      <w:pPr>
        <w:pStyle w:val="Nadpis3"/>
        <w:numPr>
          <w:ilvl w:val="0"/>
          <w:numId w:val="0"/>
        </w:numPr>
        <w:spacing w:before="0" w:after="0"/>
        <w:jc w:val="center"/>
        <w:rPr>
          <w:rFonts w:cs="Arial"/>
          <w:szCs w:val="22"/>
          <w:lang w:val="sk-SK"/>
        </w:rPr>
      </w:pPr>
    </w:p>
    <w:p w14:paraId="131D9602" w14:textId="77777777" w:rsidR="00346689" w:rsidRDefault="00346689" w:rsidP="00346689">
      <w:pPr>
        <w:pStyle w:val="Nadpis3"/>
        <w:numPr>
          <w:ilvl w:val="0"/>
          <w:numId w:val="0"/>
        </w:numPr>
        <w:spacing w:before="0" w:after="0"/>
        <w:jc w:val="center"/>
        <w:rPr>
          <w:rFonts w:cs="Arial"/>
          <w:szCs w:val="22"/>
          <w:lang w:val="sk-SK"/>
        </w:rPr>
      </w:pPr>
    </w:p>
    <w:p w14:paraId="71107642" w14:textId="77777777" w:rsidR="00346689" w:rsidRDefault="00346689" w:rsidP="00346689">
      <w:pPr>
        <w:pStyle w:val="Nadpis3"/>
        <w:numPr>
          <w:ilvl w:val="0"/>
          <w:numId w:val="0"/>
        </w:numPr>
        <w:spacing w:before="0" w:after="0"/>
        <w:jc w:val="center"/>
        <w:rPr>
          <w:rFonts w:cs="Arial"/>
          <w:szCs w:val="22"/>
          <w:lang w:val="sk-SK"/>
        </w:rPr>
      </w:pPr>
    </w:p>
    <w:p w14:paraId="1F95B046" w14:textId="77777777" w:rsidR="00346689" w:rsidRDefault="00346689" w:rsidP="00346689">
      <w:pPr>
        <w:pStyle w:val="Nadpis3"/>
        <w:numPr>
          <w:ilvl w:val="0"/>
          <w:numId w:val="0"/>
        </w:numPr>
        <w:spacing w:before="0" w:after="0"/>
        <w:jc w:val="center"/>
        <w:rPr>
          <w:rFonts w:cs="Arial"/>
          <w:szCs w:val="22"/>
          <w:lang w:val="sk-SK"/>
        </w:rPr>
      </w:pPr>
    </w:p>
    <w:p w14:paraId="4C982F4B" w14:textId="77777777" w:rsidR="00346689" w:rsidRDefault="00346689" w:rsidP="00346689">
      <w:pPr>
        <w:pStyle w:val="Nadpis3"/>
        <w:numPr>
          <w:ilvl w:val="0"/>
          <w:numId w:val="0"/>
        </w:numPr>
        <w:spacing w:before="0" w:after="0"/>
        <w:jc w:val="center"/>
        <w:rPr>
          <w:rFonts w:cs="Arial"/>
          <w:szCs w:val="22"/>
          <w:lang w:val="sk-SK"/>
        </w:rPr>
      </w:pPr>
    </w:p>
    <w:p w14:paraId="055B1D20" w14:textId="77777777" w:rsidR="00346689" w:rsidRDefault="00346689" w:rsidP="00346689">
      <w:pPr>
        <w:pStyle w:val="Nadpis3"/>
        <w:numPr>
          <w:ilvl w:val="0"/>
          <w:numId w:val="0"/>
        </w:numPr>
        <w:spacing w:before="0" w:after="0"/>
        <w:jc w:val="center"/>
        <w:rPr>
          <w:rFonts w:cs="Arial"/>
          <w:szCs w:val="22"/>
          <w:lang w:val="sk-SK"/>
        </w:rPr>
      </w:pPr>
    </w:p>
    <w:p w14:paraId="1379160A" w14:textId="77777777" w:rsidR="00346689" w:rsidRDefault="00346689" w:rsidP="00346689">
      <w:pPr>
        <w:pStyle w:val="Nadpis3"/>
        <w:numPr>
          <w:ilvl w:val="0"/>
          <w:numId w:val="0"/>
        </w:numPr>
        <w:spacing w:before="0" w:after="0"/>
        <w:jc w:val="center"/>
        <w:rPr>
          <w:rFonts w:cs="Arial"/>
          <w:szCs w:val="22"/>
          <w:lang w:val="sk-SK"/>
        </w:rPr>
      </w:pPr>
    </w:p>
    <w:p w14:paraId="274F4710" w14:textId="77777777" w:rsidR="00346689" w:rsidRDefault="00346689" w:rsidP="00346689">
      <w:pPr>
        <w:pStyle w:val="Nadpis3"/>
        <w:numPr>
          <w:ilvl w:val="0"/>
          <w:numId w:val="0"/>
        </w:numPr>
        <w:spacing w:before="0" w:after="0"/>
        <w:jc w:val="center"/>
        <w:rPr>
          <w:rFonts w:cs="Arial"/>
          <w:szCs w:val="22"/>
          <w:lang w:val="sk-SK"/>
        </w:rPr>
      </w:pPr>
    </w:p>
    <w:p w14:paraId="27660AF4" w14:textId="77777777" w:rsidR="00346689" w:rsidRDefault="00346689" w:rsidP="00346689">
      <w:pPr>
        <w:pStyle w:val="Nadpis3"/>
        <w:numPr>
          <w:ilvl w:val="0"/>
          <w:numId w:val="0"/>
        </w:numPr>
        <w:spacing w:before="0" w:after="0"/>
        <w:jc w:val="center"/>
        <w:rPr>
          <w:rFonts w:cs="Arial"/>
          <w:szCs w:val="22"/>
          <w:lang w:val="sk-SK"/>
        </w:rPr>
      </w:pPr>
    </w:p>
    <w:p w14:paraId="10BEF9D3" w14:textId="77777777" w:rsidR="00346689" w:rsidRDefault="00346689" w:rsidP="00346689">
      <w:pPr>
        <w:pStyle w:val="Nadpis3"/>
        <w:numPr>
          <w:ilvl w:val="0"/>
          <w:numId w:val="0"/>
        </w:numPr>
        <w:spacing w:before="0" w:after="0"/>
        <w:jc w:val="center"/>
        <w:rPr>
          <w:rFonts w:cs="Arial"/>
          <w:szCs w:val="22"/>
          <w:lang w:val="sk-SK"/>
        </w:rPr>
      </w:pPr>
    </w:p>
    <w:p w14:paraId="0982DC90" w14:textId="77777777" w:rsidR="00346689" w:rsidRDefault="00346689" w:rsidP="00346689">
      <w:pPr>
        <w:pStyle w:val="Nadpis3"/>
        <w:numPr>
          <w:ilvl w:val="0"/>
          <w:numId w:val="0"/>
        </w:numPr>
        <w:spacing w:before="0" w:after="0"/>
        <w:jc w:val="center"/>
        <w:rPr>
          <w:rFonts w:cs="Arial"/>
          <w:szCs w:val="22"/>
          <w:lang w:val="sk-SK"/>
        </w:rPr>
      </w:pPr>
    </w:p>
    <w:p w14:paraId="7C5429AB" w14:textId="77777777" w:rsidR="00346689" w:rsidRDefault="00346689" w:rsidP="00346689">
      <w:pPr>
        <w:pStyle w:val="Nadpis3"/>
        <w:numPr>
          <w:ilvl w:val="0"/>
          <w:numId w:val="0"/>
        </w:numPr>
        <w:spacing w:before="0" w:after="0"/>
        <w:jc w:val="center"/>
        <w:rPr>
          <w:rFonts w:cs="Arial"/>
          <w:szCs w:val="22"/>
          <w:lang w:val="sk-SK"/>
        </w:rPr>
      </w:pPr>
    </w:p>
    <w:p w14:paraId="43CF8F84" w14:textId="77777777" w:rsidR="00346689" w:rsidRDefault="00346689" w:rsidP="00346689">
      <w:pPr>
        <w:pStyle w:val="Nadpis3"/>
        <w:numPr>
          <w:ilvl w:val="0"/>
          <w:numId w:val="0"/>
        </w:numPr>
        <w:spacing w:before="0" w:after="0"/>
        <w:jc w:val="center"/>
        <w:rPr>
          <w:rFonts w:cs="Arial"/>
          <w:szCs w:val="22"/>
          <w:lang w:val="sk-SK"/>
        </w:rPr>
      </w:pPr>
    </w:p>
    <w:p w14:paraId="0CC18150" w14:textId="77777777" w:rsidR="00346689" w:rsidRDefault="00346689" w:rsidP="00346689">
      <w:pPr>
        <w:pStyle w:val="Nadpis3"/>
        <w:numPr>
          <w:ilvl w:val="0"/>
          <w:numId w:val="0"/>
        </w:numPr>
        <w:spacing w:before="0" w:after="0"/>
        <w:jc w:val="center"/>
        <w:rPr>
          <w:rFonts w:cs="Arial"/>
          <w:szCs w:val="22"/>
          <w:lang w:val="sk-SK"/>
        </w:rPr>
      </w:pPr>
    </w:p>
    <w:p w14:paraId="768AA30A" w14:textId="77777777" w:rsidR="00346689" w:rsidRDefault="00346689" w:rsidP="00346689">
      <w:pPr>
        <w:pStyle w:val="Nadpis3"/>
        <w:numPr>
          <w:ilvl w:val="0"/>
          <w:numId w:val="0"/>
        </w:numPr>
        <w:spacing w:before="0" w:after="0"/>
        <w:jc w:val="center"/>
        <w:rPr>
          <w:rFonts w:cs="Arial"/>
          <w:szCs w:val="22"/>
          <w:lang w:val="sk-SK"/>
        </w:rPr>
      </w:pPr>
    </w:p>
    <w:p w14:paraId="3F9DB3B0" w14:textId="77777777" w:rsidR="00346689" w:rsidRPr="00346689" w:rsidRDefault="00346689" w:rsidP="00346689">
      <w:pPr>
        <w:pStyle w:val="Nadpis3"/>
        <w:numPr>
          <w:ilvl w:val="0"/>
          <w:numId w:val="0"/>
        </w:numPr>
        <w:spacing w:before="0" w:after="0"/>
        <w:jc w:val="center"/>
        <w:rPr>
          <w:rFonts w:cs="Arial"/>
          <w:b/>
          <w:caps/>
          <w:sz w:val="32"/>
          <w:szCs w:val="22"/>
        </w:rPr>
      </w:pPr>
      <w:r w:rsidRPr="00346689">
        <w:rPr>
          <w:rFonts w:cs="Arial"/>
          <w:b/>
          <w:caps/>
          <w:sz w:val="32"/>
          <w:szCs w:val="22"/>
        </w:rPr>
        <w:t>prílohA k ponuke</w:t>
      </w:r>
    </w:p>
    <w:p w14:paraId="200346EC" w14:textId="77777777" w:rsidR="00346689" w:rsidRPr="00346689" w:rsidRDefault="00346689" w:rsidP="00346689">
      <w:pPr>
        <w:tabs>
          <w:tab w:val="right" w:leader="underscore" w:pos="9072"/>
        </w:tabs>
        <w:jc w:val="center"/>
        <w:rPr>
          <w:rFonts w:cs="Arial"/>
          <w:sz w:val="32"/>
          <w:szCs w:val="22"/>
        </w:rPr>
      </w:pPr>
    </w:p>
    <w:p w14:paraId="38C4995C" w14:textId="77777777" w:rsidR="00346689" w:rsidRPr="00346689" w:rsidRDefault="00346689" w:rsidP="00346689">
      <w:pPr>
        <w:jc w:val="center"/>
        <w:rPr>
          <w:rFonts w:cs="Arial"/>
          <w:b/>
          <w:sz w:val="32"/>
          <w:szCs w:val="22"/>
        </w:rPr>
      </w:pPr>
      <w:r w:rsidRPr="00346689">
        <w:rPr>
          <w:rFonts w:cs="Arial"/>
          <w:b/>
          <w:sz w:val="32"/>
          <w:szCs w:val="22"/>
        </w:rPr>
        <w:t>TABUĽKA ÚDAJOV O ÚPRAVACH (podčlánok 13.8)</w:t>
      </w:r>
    </w:p>
    <w:p w14:paraId="693C3F27" w14:textId="77777777" w:rsidR="00346689" w:rsidRPr="007008A6" w:rsidRDefault="00346689" w:rsidP="00346689">
      <w:pPr>
        <w:jc w:val="center"/>
        <w:rPr>
          <w:rFonts w:cs="Arial"/>
          <w:szCs w:val="22"/>
        </w:rPr>
      </w:pPr>
    </w:p>
    <w:p w14:paraId="474FA81D" w14:textId="77777777" w:rsidR="00346689" w:rsidRDefault="00346689" w:rsidP="00346689">
      <w:pPr>
        <w:pStyle w:val="Zkladntext"/>
        <w:jc w:val="center"/>
        <w:rPr>
          <w:rFonts w:cs="Arial"/>
          <w:bCs/>
          <w:i/>
          <w:szCs w:val="22"/>
          <w:lang w:val="sk-SK"/>
        </w:rPr>
      </w:pPr>
    </w:p>
    <w:p w14:paraId="55F13E6B" w14:textId="77777777" w:rsidR="00346689" w:rsidRDefault="00346689" w:rsidP="00346689">
      <w:pPr>
        <w:pStyle w:val="Zkladntext"/>
        <w:jc w:val="center"/>
        <w:rPr>
          <w:rFonts w:cs="Arial"/>
          <w:bCs/>
          <w:i/>
          <w:szCs w:val="22"/>
          <w:lang w:val="sk-SK"/>
        </w:rPr>
      </w:pPr>
    </w:p>
    <w:p w14:paraId="22F47F91" w14:textId="77777777" w:rsidR="00346689" w:rsidRDefault="00346689" w:rsidP="00346689">
      <w:pPr>
        <w:pStyle w:val="Zkladntext"/>
        <w:jc w:val="center"/>
        <w:rPr>
          <w:rFonts w:cs="Arial"/>
          <w:bCs/>
          <w:i/>
          <w:szCs w:val="22"/>
          <w:lang w:val="sk-SK"/>
        </w:rPr>
      </w:pPr>
    </w:p>
    <w:p w14:paraId="18CE9859" w14:textId="77777777" w:rsidR="00346689" w:rsidRDefault="00346689" w:rsidP="00346689">
      <w:pPr>
        <w:pStyle w:val="Zkladntext"/>
        <w:jc w:val="center"/>
        <w:rPr>
          <w:rFonts w:cs="Arial"/>
          <w:bCs/>
          <w:i/>
          <w:szCs w:val="22"/>
          <w:lang w:val="sk-SK"/>
        </w:rPr>
      </w:pPr>
    </w:p>
    <w:p w14:paraId="48B74A6D" w14:textId="77777777" w:rsidR="00346689" w:rsidRDefault="00346689" w:rsidP="00346689">
      <w:pPr>
        <w:pStyle w:val="Zkladntext"/>
        <w:jc w:val="center"/>
        <w:rPr>
          <w:rFonts w:cs="Arial"/>
          <w:bCs/>
          <w:i/>
          <w:szCs w:val="22"/>
          <w:lang w:val="sk-SK"/>
        </w:rPr>
      </w:pPr>
    </w:p>
    <w:p w14:paraId="3AAF0500" w14:textId="77777777" w:rsidR="00346689" w:rsidRDefault="00346689" w:rsidP="00346689">
      <w:pPr>
        <w:pStyle w:val="Zkladntext"/>
        <w:jc w:val="center"/>
        <w:rPr>
          <w:rFonts w:cs="Arial"/>
          <w:bCs/>
          <w:i/>
          <w:szCs w:val="22"/>
          <w:lang w:val="sk-SK"/>
        </w:rPr>
      </w:pPr>
    </w:p>
    <w:p w14:paraId="675F9CD3" w14:textId="77777777" w:rsidR="00346689" w:rsidRDefault="00346689" w:rsidP="00346689">
      <w:pPr>
        <w:pStyle w:val="Zkladntext"/>
        <w:jc w:val="center"/>
        <w:rPr>
          <w:rFonts w:cs="Arial"/>
          <w:bCs/>
          <w:i/>
          <w:szCs w:val="22"/>
          <w:lang w:val="sk-SK"/>
        </w:rPr>
      </w:pPr>
    </w:p>
    <w:p w14:paraId="5A1043F6" w14:textId="77777777" w:rsidR="00346689" w:rsidRDefault="00346689" w:rsidP="00346689">
      <w:pPr>
        <w:pStyle w:val="Zkladntext"/>
        <w:jc w:val="center"/>
        <w:rPr>
          <w:rFonts w:cs="Arial"/>
          <w:bCs/>
          <w:i/>
          <w:szCs w:val="22"/>
          <w:lang w:val="sk-SK"/>
        </w:rPr>
      </w:pPr>
    </w:p>
    <w:p w14:paraId="3D0C1121" w14:textId="77777777" w:rsidR="00346689" w:rsidRDefault="00346689" w:rsidP="00346689">
      <w:pPr>
        <w:pStyle w:val="Zkladntext"/>
        <w:jc w:val="center"/>
        <w:rPr>
          <w:rFonts w:cs="Arial"/>
          <w:bCs/>
          <w:i/>
          <w:szCs w:val="22"/>
          <w:lang w:val="sk-SK"/>
        </w:rPr>
      </w:pPr>
    </w:p>
    <w:p w14:paraId="12F9F3E3" w14:textId="77777777" w:rsidR="00346689" w:rsidRDefault="00346689" w:rsidP="00346689">
      <w:pPr>
        <w:pStyle w:val="Zkladntext"/>
        <w:jc w:val="center"/>
        <w:rPr>
          <w:rFonts w:cs="Arial"/>
          <w:bCs/>
          <w:i/>
          <w:szCs w:val="22"/>
          <w:lang w:val="sk-SK"/>
        </w:rPr>
      </w:pPr>
    </w:p>
    <w:p w14:paraId="1A0DF73A" w14:textId="77777777" w:rsidR="00346689" w:rsidRDefault="00346689" w:rsidP="00346689">
      <w:pPr>
        <w:pStyle w:val="Zkladntext"/>
        <w:jc w:val="center"/>
        <w:rPr>
          <w:rFonts w:cs="Arial"/>
          <w:bCs/>
          <w:i/>
          <w:szCs w:val="22"/>
          <w:lang w:val="sk-SK"/>
        </w:rPr>
      </w:pPr>
    </w:p>
    <w:p w14:paraId="24D2228C" w14:textId="77777777" w:rsidR="00346689" w:rsidRDefault="00346689" w:rsidP="00346689">
      <w:pPr>
        <w:pStyle w:val="Zkladntext"/>
        <w:jc w:val="center"/>
        <w:rPr>
          <w:rFonts w:cs="Arial"/>
          <w:bCs/>
          <w:i/>
          <w:szCs w:val="22"/>
          <w:lang w:val="sk-SK"/>
        </w:rPr>
      </w:pPr>
    </w:p>
    <w:p w14:paraId="2C840A5C" w14:textId="77777777" w:rsidR="00346689" w:rsidRDefault="00346689" w:rsidP="00346689">
      <w:pPr>
        <w:pStyle w:val="Zkladntext"/>
        <w:jc w:val="center"/>
        <w:rPr>
          <w:rFonts w:cs="Arial"/>
          <w:bCs/>
          <w:i/>
          <w:szCs w:val="22"/>
          <w:lang w:val="sk-SK"/>
        </w:rPr>
      </w:pPr>
    </w:p>
    <w:p w14:paraId="608E396C" w14:textId="77777777" w:rsidR="00346689" w:rsidRDefault="00346689" w:rsidP="00346689">
      <w:pPr>
        <w:pStyle w:val="Zkladntext"/>
        <w:jc w:val="center"/>
        <w:rPr>
          <w:rFonts w:cs="Arial"/>
          <w:bCs/>
          <w:i/>
          <w:szCs w:val="22"/>
          <w:lang w:val="sk-SK"/>
        </w:rPr>
      </w:pPr>
    </w:p>
    <w:p w14:paraId="4B3DC172" w14:textId="77777777" w:rsidR="00346689" w:rsidRDefault="00346689" w:rsidP="00346689">
      <w:pPr>
        <w:pStyle w:val="Zkladntext"/>
        <w:jc w:val="center"/>
        <w:rPr>
          <w:rFonts w:cs="Arial"/>
          <w:bCs/>
          <w:i/>
          <w:szCs w:val="22"/>
          <w:lang w:val="sk-SK"/>
        </w:rPr>
      </w:pPr>
    </w:p>
    <w:p w14:paraId="1B330AC2" w14:textId="77777777" w:rsidR="00346689" w:rsidRDefault="00346689" w:rsidP="00346689">
      <w:pPr>
        <w:pStyle w:val="Zkladntext"/>
        <w:jc w:val="center"/>
        <w:rPr>
          <w:rFonts w:cs="Arial"/>
          <w:bCs/>
          <w:i/>
          <w:szCs w:val="22"/>
          <w:lang w:val="sk-SK"/>
        </w:rPr>
      </w:pPr>
    </w:p>
    <w:p w14:paraId="10306DE0" w14:textId="77777777" w:rsidR="00346689" w:rsidRDefault="00346689" w:rsidP="00346689">
      <w:pPr>
        <w:pStyle w:val="Zkladntext"/>
        <w:jc w:val="center"/>
        <w:rPr>
          <w:rFonts w:cs="Arial"/>
          <w:bCs/>
          <w:i/>
          <w:szCs w:val="22"/>
          <w:lang w:val="sk-SK"/>
        </w:rPr>
      </w:pPr>
    </w:p>
    <w:p w14:paraId="2CF3E319" w14:textId="77777777" w:rsidR="00346689" w:rsidRDefault="00346689" w:rsidP="00346689">
      <w:pPr>
        <w:pStyle w:val="Zkladntext"/>
        <w:jc w:val="center"/>
        <w:rPr>
          <w:rFonts w:cs="Arial"/>
          <w:bCs/>
          <w:i/>
          <w:szCs w:val="22"/>
          <w:lang w:val="sk-SK"/>
        </w:rPr>
      </w:pPr>
    </w:p>
    <w:p w14:paraId="235BFCD1" w14:textId="77777777" w:rsidR="00346689" w:rsidRDefault="00346689" w:rsidP="00346689">
      <w:pPr>
        <w:pStyle w:val="Zkladntext"/>
        <w:jc w:val="center"/>
        <w:rPr>
          <w:rFonts w:cs="Arial"/>
          <w:bCs/>
          <w:i/>
          <w:szCs w:val="22"/>
          <w:lang w:val="sk-SK"/>
        </w:rPr>
      </w:pPr>
    </w:p>
    <w:p w14:paraId="1AFEA363" w14:textId="77777777" w:rsidR="00346689" w:rsidRDefault="00346689" w:rsidP="00346689">
      <w:pPr>
        <w:pStyle w:val="Zkladntext"/>
        <w:jc w:val="center"/>
        <w:rPr>
          <w:rFonts w:cs="Arial"/>
          <w:bCs/>
          <w:i/>
          <w:szCs w:val="22"/>
          <w:lang w:val="sk-SK"/>
        </w:rPr>
      </w:pPr>
    </w:p>
    <w:p w14:paraId="35CECF0D" w14:textId="77777777" w:rsidR="00346689" w:rsidRDefault="00346689" w:rsidP="00346689">
      <w:pPr>
        <w:pStyle w:val="Zkladntext"/>
        <w:jc w:val="center"/>
        <w:rPr>
          <w:rFonts w:cs="Arial"/>
          <w:bCs/>
          <w:i/>
          <w:szCs w:val="22"/>
          <w:lang w:val="sk-SK"/>
        </w:rPr>
      </w:pPr>
    </w:p>
    <w:p w14:paraId="59EA0781" w14:textId="41574043" w:rsidR="00346689" w:rsidRDefault="00346689" w:rsidP="00346689">
      <w:pPr>
        <w:pStyle w:val="Zkladntext"/>
        <w:jc w:val="center"/>
        <w:rPr>
          <w:rFonts w:cs="Arial"/>
          <w:bCs/>
          <w:i/>
          <w:szCs w:val="22"/>
          <w:lang w:val="sk-SK"/>
        </w:rPr>
      </w:pPr>
    </w:p>
    <w:p w14:paraId="4B4913FE" w14:textId="77777777" w:rsidR="003A5F1C" w:rsidRDefault="003A5F1C" w:rsidP="00346689">
      <w:pPr>
        <w:pStyle w:val="Zkladntext"/>
        <w:jc w:val="center"/>
        <w:rPr>
          <w:rFonts w:cs="Arial"/>
          <w:bCs/>
          <w:i/>
          <w:szCs w:val="22"/>
          <w:lang w:val="sk-SK"/>
        </w:rPr>
      </w:pPr>
    </w:p>
    <w:p w14:paraId="022EBB48" w14:textId="77777777" w:rsidR="00346689" w:rsidRDefault="00346689" w:rsidP="00346689">
      <w:pPr>
        <w:pStyle w:val="Zkladntext"/>
        <w:jc w:val="center"/>
        <w:rPr>
          <w:rFonts w:cs="Arial"/>
          <w:bCs/>
          <w:i/>
          <w:szCs w:val="22"/>
          <w:lang w:val="sk-SK"/>
        </w:rPr>
      </w:pPr>
    </w:p>
    <w:p w14:paraId="55D35D58" w14:textId="77777777" w:rsidR="00346689" w:rsidRDefault="00346689" w:rsidP="00346689">
      <w:pPr>
        <w:pStyle w:val="Zkladntext"/>
        <w:jc w:val="center"/>
        <w:rPr>
          <w:rFonts w:cs="Arial"/>
          <w:bCs/>
          <w:i/>
          <w:szCs w:val="22"/>
          <w:lang w:val="sk-SK"/>
        </w:rPr>
      </w:pPr>
    </w:p>
    <w:p w14:paraId="28B0EEE9" w14:textId="77777777" w:rsidR="00346689" w:rsidRDefault="00346689" w:rsidP="00346689">
      <w:pPr>
        <w:pStyle w:val="Zkladntext"/>
        <w:jc w:val="center"/>
        <w:rPr>
          <w:rFonts w:cs="Arial"/>
          <w:bCs/>
          <w:i/>
          <w:szCs w:val="22"/>
          <w:lang w:val="sk-SK"/>
        </w:rPr>
      </w:pPr>
    </w:p>
    <w:p w14:paraId="26CA2761" w14:textId="77777777" w:rsidR="00346689" w:rsidRDefault="00346689" w:rsidP="00346689">
      <w:pPr>
        <w:pStyle w:val="Zkladntext"/>
        <w:jc w:val="center"/>
        <w:rPr>
          <w:rFonts w:cs="Arial"/>
          <w:bCs/>
          <w:i/>
          <w:szCs w:val="22"/>
          <w:lang w:val="sk-SK"/>
        </w:rPr>
      </w:pPr>
    </w:p>
    <w:p w14:paraId="345579B3" w14:textId="77777777" w:rsidR="00EB17D8" w:rsidRPr="006C2974" w:rsidRDefault="00EB17D8" w:rsidP="00EB17D8">
      <w:pPr>
        <w:spacing w:after="120" w:line="23" w:lineRule="atLeast"/>
        <w:jc w:val="center"/>
        <w:rPr>
          <w:rFonts w:cs="Arial"/>
          <w:b/>
          <w:spacing w:val="-4"/>
          <w:szCs w:val="24"/>
        </w:rPr>
      </w:pPr>
      <w:r w:rsidRPr="006C2974">
        <w:rPr>
          <w:rFonts w:cs="Arial"/>
          <w:b/>
          <w:spacing w:val="-4"/>
          <w:szCs w:val="24"/>
        </w:rPr>
        <w:lastRenderedPageBreak/>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EB17D8" w:rsidRPr="006C2974" w14:paraId="45F5FE30" w14:textId="77777777" w:rsidTr="00C255F2">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4E2A8A1D" w14:textId="77777777" w:rsidR="00EB17D8" w:rsidRPr="006C2974" w:rsidRDefault="00EB17D8" w:rsidP="00C255F2">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51015C51" w14:textId="77777777" w:rsidR="00EB17D8" w:rsidRPr="006C2974" w:rsidRDefault="00EB17D8" w:rsidP="00C255F2">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C3F6AD7" w14:textId="77777777" w:rsidR="00EB17D8" w:rsidRPr="006C2974" w:rsidRDefault="00EB17D8" w:rsidP="00C255F2">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67F284A8" w14:textId="77777777" w:rsidR="00EB17D8" w:rsidRPr="006C2974" w:rsidRDefault="00EB17D8" w:rsidP="00C255F2">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DD816F8" w14:textId="77777777" w:rsidR="00EB17D8" w:rsidRPr="006C2974" w:rsidRDefault="00EB17D8" w:rsidP="00C255F2">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EB17D8" w:rsidRPr="006C2974" w14:paraId="1DBFF144" w14:textId="77777777" w:rsidTr="00C255F2">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92545F7" w14:textId="77777777" w:rsidR="00EB17D8" w:rsidRPr="006C2974" w:rsidRDefault="00EB17D8" w:rsidP="00C255F2">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75F9D5FD" w14:textId="77777777" w:rsidR="00EB17D8" w:rsidRPr="006C2974" w:rsidRDefault="00EB17D8" w:rsidP="00C255F2">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935322" w14:textId="77777777" w:rsidR="00EB17D8" w:rsidRPr="006C2974" w:rsidRDefault="00EB17D8" w:rsidP="00C255F2">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AE8FB86" w14:textId="77777777" w:rsidR="00EB17D8" w:rsidRPr="006C2974" w:rsidRDefault="00EB17D8" w:rsidP="00C255F2">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2705F1B0" w14:textId="77777777" w:rsidR="00EB17D8" w:rsidRPr="006C2974" w:rsidRDefault="00EB17D8" w:rsidP="00C255F2">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2A15B4A5" w14:textId="77777777" w:rsidR="00EB17D8" w:rsidRPr="006C2974" w:rsidRDefault="00EB17D8" w:rsidP="00C255F2">
            <w:pPr>
              <w:keepLines/>
              <w:tabs>
                <w:tab w:val="right" w:pos="9214"/>
              </w:tabs>
              <w:spacing w:after="120" w:line="23" w:lineRule="atLeast"/>
              <w:ind w:left="992" w:hanging="872"/>
              <w:rPr>
                <w:rFonts w:cs="Arial"/>
                <w:b/>
                <w:bCs/>
                <w:sz w:val="18"/>
              </w:rPr>
            </w:pPr>
            <w:r w:rsidRPr="006C2974">
              <w:rPr>
                <w:rFonts w:cs="Arial"/>
                <w:b/>
                <w:bCs/>
                <w:sz w:val="18"/>
              </w:rPr>
              <w:t>Dátum</w:t>
            </w:r>
          </w:p>
        </w:tc>
      </w:tr>
      <w:tr w:rsidR="00EB17D8" w:rsidRPr="006C2974" w14:paraId="71D28B94" w14:textId="77777777" w:rsidTr="00C255F2">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67977094"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37C6C46B" w14:textId="77777777" w:rsidR="00EB17D8" w:rsidRPr="006C2974" w:rsidRDefault="00EB17D8" w:rsidP="00C255F2">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5F6A10DD" w14:textId="77777777" w:rsidR="00EB17D8" w:rsidRPr="006C2974" w:rsidRDefault="00EB17D8" w:rsidP="00C255F2">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315DF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93A7C4C" w14:textId="77777777" w:rsidR="00EB17D8" w:rsidRPr="006C2974" w:rsidRDefault="00EB17D8" w:rsidP="00C255F2">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53BF6D57" w14:textId="77777777" w:rsidR="00EB17D8" w:rsidRPr="006C2974" w:rsidRDefault="00EB17D8" w:rsidP="00C255F2">
            <w:pPr>
              <w:keepLines/>
              <w:tabs>
                <w:tab w:val="right" w:pos="9214"/>
              </w:tabs>
              <w:spacing w:after="120" w:line="23" w:lineRule="atLeast"/>
              <w:ind w:left="-21"/>
              <w:jc w:val="center"/>
              <w:rPr>
                <w:rFonts w:cs="Arial"/>
                <w:b/>
                <w:bCs/>
                <w:sz w:val="18"/>
              </w:rPr>
            </w:pPr>
            <w:r w:rsidRPr="006C2974">
              <w:rPr>
                <w:rFonts w:cs="Arial"/>
                <w:b/>
                <w:bCs/>
                <w:sz w:val="18"/>
              </w:rPr>
              <w:t>-</w:t>
            </w:r>
          </w:p>
        </w:tc>
      </w:tr>
      <w:tr w:rsidR="00EB17D8" w:rsidRPr="006C2974" w14:paraId="7F6045C1" w14:textId="77777777" w:rsidTr="00C255F2">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54198F7" w14:textId="77777777" w:rsidR="00EB17D8" w:rsidRPr="006C2974" w:rsidRDefault="00EB17D8" w:rsidP="00C255F2">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095FA4C"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4B002CA"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F67B64D"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8C9ADA4" w14:textId="77777777" w:rsidR="00EB17D8" w:rsidRPr="006C2974" w:rsidRDefault="00EB17D8" w:rsidP="00C255F2">
            <w:pPr>
              <w:keepLines/>
              <w:tabs>
                <w:tab w:val="right" w:pos="9214"/>
              </w:tabs>
              <w:spacing w:after="120" w:line="23" w:lineRule="atLeast"/>
              <w:ind w:left="992"/>
              <w:jc w:val="center"/>
              <w:rPr>
                <w:rFonts w:cs="Arial"/>
                <w:sz w:val="16"/>
              </w:rPr>
            </w:pPr>
          </w:p>
          <w:p w14:paraId="6C176E94" w14:textId="77777777" w:rsidR="00EB17D8" w:rsidRPr="006C2974" w:rsidRDefault="00EB17D8" w:rsidP="00C255F2">
            <w:pPr>
              <w:keepLines/>
              <w:tabs>
                <w:tab w:val="right" w:pos="9214"/>
              </w:tabs>
              <w:spacing w:after="120" w:line="23" w:lineRule="atLeast"/>
              <w:ind w:left="992"/>
              <w:jc w:val="center"/>
              <w:rPr>
                <w:rFonts w:cs="Arial"/>
                <w:sz w:val="16"/>
              </w:rPr>
            </w:pPr>
          </w:p>
          <w:p w14:paraId="59FA034C" w14:textId="77777777" w:rsidR="00EB17D8" w:rsidRPr="006C2974" w:rsidRDefault="00EB17D8" w:rsidP="00C255F2">
            <w:pPr>
              <w:keepLines/>
              <w:tabs>
                <w:tab w:val="right" w:pos="9214"/>
              </w:tabs>
              <w:spacing w:after="120" w:line="23" w:lineRule="atLeast"/>
              <w:ind w:left="157"/>
              <w:jc w:val="center"/>
              <w:rPr>
                <w:rFonts w:cs="Arial"/>
                <w:sz w:val="16"/>
              </w:rPr>
            </w:pPr>
          </w:p>
          <w:p w14:paraId="675D6B39" w14:textId="77777777" w:rsidR="00EB17D8" w:rsidRPr="006C2974" w:rsidRDefault="00985814" w:rsidP="00C255F2">
            <w:pPr>
              <w:keepLines/>
              <w:tabs>
                <w:tab w:val="right" w:pos="9214"/>
              </w:tabs>
              <w:spacing w:after="120" w:line="23" w:lineRule="atLeast"/>
              <w:ind w:left="157"/>
              <w:rPr>
                <w:rFonts w:cs="Arial"/>
                <w:b/>
                <w:sz w:val="16"/>
              </w:rPr>
            </w:pPr>
            <w:r w:rsidRPr="00313F65">
              <w:rPr>
                <w:rFonts w:cs="Arial"/>
                <w:sz w:val="16"/>
              </w:rPr>
              <w:t>(143,24+143,65+143,73)/3  =</w:t>
            </w:r>
            <w:r w:rsidRPr="00985814">
              <w:rPr>
                <w:rFonts w:cs="Arial"/>
                <w:b/>
                <w:sz w:val="16"/>
              </w:rPr>
              <w:t xml:space="preserve">  143,540</w:t>
            </w:r>
          </w:p>
          <w:p w14:paraId="05E76A23" w14:textId="77777777" w:rsidR="00EB17D8" w:rsidRPr="006C2974" w:rsidRDefault="00EB17D8" w:rsidP="00C255F2">
            <w:pPr>
              <w:keepLines/>
              <w:tabs>
                <w:tab w:val="right" w:pos="9214"/>
              </w:tabs>
              <w:spacing w:after="120" w:line="23" w:lineRule="atLeast"/>
              <w:ind w:left="157"/>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19DF80EE" w14:textId="77777777" w:rsidR="00EB17D8" w:rsidRDefault="00EB17D8" w:rsidP="00C255F2">
            <w:pPr>
              <w:keepLines/>
              <w:tabs>
                <w:tab w:val="right" w:pos="9214"/>
              </w:tabs>
              <w:spacing w:after="120" w:line="23" w:lineRule="atLeast"/>
              <w:rPr>
                <w:rFonts w:cs="Arial"/>
                <w:sz w:val="16"/>
              </w:rPr>
            </w:pPr>
          </w:p>
          <w:p w14:paraId="2E61F77D"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6EF114A"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B610B07"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44F0E695"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8CAB03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2D69F1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EA149C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4C97779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9D4773B" w14:textId="77777777" w:rsidR="00EB17D8" w:rsidRPr="006C2974" w:rsidRDefault="00EB17D8" w:rsidP="00C255F2">
            <w:pPr>
              <w:spacing w:after="120" w:line="23" w:lineRule="atLeast"/>
              <w:rPr>
                <w:rFonts w:cs="Arial"/>
                <w:sz w:val="16"/>
              </w:rPr>
            </w:pPr>
          </w:p>
        </w:tc>
      </w:tr>
      <w:tr w:rsidR="00EB17D8" w:rsidRPr="006C2974" w14:paraId="2E53BC08" w14:textId="77777777" w:rsidTr="00C255F2">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C770B36"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DF613D3"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4634D3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95D60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7"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F3F9F7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6D61797" w14:textId="77777777" w:rsidR="00EB17D8" w:rsidRPr="006C2974" w:rsidRDefault="00EB17D8" w:rsidP="00C255F2">
            <w:pPr>
              <w:spacing w:after="120" w:line="23" w:lineRule="atLeast"/>
              <w:rPr>
                <w:rFonts w:cs="Arial"/>
                <w:sz w:val="16"/>
              </w:rPr>
            </w:pPr>
          </w:p>
        </w:tc>
      </w:tr>
      <w:tr w:rsidR="00EB17D8" w:rsidRPr="006C2974" w14:paraId="379A3488" w14:textId="77777777" w:rsidTr="00C255F2">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615BA1"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B051414"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E02AAC"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ED1AF13"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D363449"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38099D4" w14:textId="77777777" w:rsidR="00EB17D8" w:rsidRPr="006C2974" w:rsidRDefault="00EB17D8" w:rsidP="00C255F2">
            <w:pPr>
              <w:spacing w:after="120" w:line="23" w:lineRule="atLeast"/>
              <w:rPr>
                <w:rFonts w:cs="Arial"/>
                <w:sz w:val="16"/>
              </w:rPr>
            </w:pPr>
          </w:p>
        </w:tc>
      </w:tr>
      <w:tr w:rsidR="00EB17D8" w:rsidRPr="006C2974" w14:paraId="6423B2AB" w14:textId="77777777" w:rsidTr="00C255F2">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1DE0911"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2E0EABD7"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3E328B5"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C9D53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AA524E8" w14:textId="77777777" w:rsidR="00EB17D8" w:rsidRDefault="00EB17D8" w:rsidP="00C255F2">
            <w:pPr>
              <w:keepLines/>
              <w:tabs>
                <w:tab w:val="right" w:pos="9214"/>
              </w:tabs>
              <w:spacing w:after="120" w:line="23" w:lineRule="atLeast"/>
              <w:jc w:val="center"/>
              <w:rPr>
                <w:rFonts w:cs="Arial"/>
                <w:b/>
                <w:sz w:val="16"/>
              </w:rPr>
            </w:pPr>
          </w:p>
          <w:p w14:paraId="2C85CA06" w14:textId="77777777" w:rsidR="00EB17D8" w:rsidRPr="006C2974" w:rsidRDefault="00985814" w:rsidP="00C255F2">
            <w:pPr>
              <w:keepLines/>
              <w:tabs>
                <w:tab w:val="right" w:pos="9214"/>
              </w:tabs>
              <w:spacing w:after="120" w:line="23" w:lineRule="atLeast"/>
              <w:jc w:val="center"/>
              <w:rPr>
                <w:rFonts w:cs="Arial"/>
                <w:sz w:val="16"/>
              </w:rPr>
            </w:pPr>
            <w:r w:rsidRPr="00985814">
              <w:rPr>
                <w:rFonts w:cs="Arial"/>
                <w:sz w:val="16"/>
              </w:rPr>
              <w:t xml:space="preserve">(1,520+1,467+1,409)/3  =  </w:t>
            </w:r>
            <w:r w:rsidRPr="00313F65">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23A417D5" w14:textId="77777777" w:rsidR="00EB17D8" w:rsidRDefault="00EB17D8" w:rsidP="00C255F2">
            <w:pPr>
              <w:keepLines/>
              <w:tabs>
                <w:tab w:val="right" w:pos="9214"/>
              </w:tabs>
              <w:spacing w:after="120" w:line="23" w:lineRule="atLeast"/>
              <w:rPr>
                <w:rFonts w:cs="Arial"/>
                <w:sz w:val="16"/>
              </w:rPr>
            </w:pPr>
          </w:p>
          <w:p w14:paraId="6932FD13"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A40E8DF"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88A321F"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8B1AD98"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35D945B"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1155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186504"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E820D9" w14:textId="77777777" w:rsidR="00EB17D8" w:rsidRPr="006C2974" w:rsidRDefault="00EB17D8" w:rsidP="00C255F2">
            <w:pPr>
              <w:spacing w:after="120" w:line="23" w:lineRule="atLeast"/>
              <w:rPr>
                <w:rFonts w:cs="Arial"/>
                <w:sz w:val="16"/>
              </w:rPr>
            </w:pPr>
          </w:p>
        </w:tc>
      </w:tr>
      <w:tr w:rsidR="00EB17D8" w:rsidRPr="006C2974" w14:paraId="2256E519"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73263CA"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32B1FB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6D69F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8869C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8"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F3ADC55"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023A3FC" w14:textId="77777777" w:rsidR="00EB17D8" w:rsidRPr="006C2974" w:rsidRDefault="00EB17D8" w:rsidP="00C255F2">
            <w:pPr>
              <w:spacing w:after="120" w:line="23" w:lineRule="atLeast"/>
              <w:rPr>
                <w:rFonts w:cs="Arial"/>
                <w:sz w:val="16"/>
              </w:rPr>
            </w:pPr>
          </w:p>
        </w:tc>
      </w:tr>
      <w:tr w:rsidR="00EB17D8" w:rsidRPr="006C2974" w14:paraId="692FD74B"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9FAEF2"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B0762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6C6AAF"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B4583F4"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4E41350"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CC5BEA7" w14:textId="77777777" w:rsidR="00EB17D8" w:rsidRPr="006C2974" w:rsidRDefault="00EB17D8" w:rsidP="00C255F2">
            <w:pPr>
              <w:spacing w:after="120" w:line="23" w:lineRule="atLeast"/>
              <w:rPr>
                <w:rFonts w:cs="Arial"/>
                <w:sz w:val="16"/>
              </w:rPr>
            </w:pPr>
          </w:p>
        </w:tc>
      </w:tr>
      <w:tr w:rsidR="00EB17D8" w:rsidRPr="006C2974" w14:paraId="44AE01C2" w14:textId="77777777" w:rsidTr="00C255F2">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B635526"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5CC68B23"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7D4B321"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45E8C4AA"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DCD9922" w14:textId="77777777" w:rsidR="00EB17D8" w:rsidRPr="006C2974" w:rsidRDefault="00EB17D8" w:rsidP="00C255F2">
            <w:pPr>
              <w:keepLines/>
              <w:tabs>
                <w:tab w:val="right" w:pos="9214"/>
              </w:tabs>
              <w:spacing w:after="120" w:line="23" w:lineRule="atLeast"/>
              <w:ind w:left="992"/>
              <w:jc w:val="center"/>
              <w:rPr>
                <w:rFonts w:cs="Arial"/>
                <w:sz w:val="16"/>
              </w:rPr>
            </w:pPr>
          </w:p>
          <w:p w14:paraId="23786BFE" w14:textId="77777777" w:rsidR="00EB17D8" w:rsidRPr="006C2974" w:rsidRDefault="00EB17D8" w:rsidP="00C255F2">
            <w:pPr>
              <w:keepLines/>
              <w:tabs>
                <w:tab w:val="right" w:pos="9214"/>
              </w:tabs>
              <w:spacing w:after="120" w:line="23" w:lineRule="atLeast"/>
              <w:ind w:left="992"/>
              <w:jc w:val="center"/>
              <w:rPr>
                <w:rFonts w:cs="Arial"/>
                <w:sz w:val="16"/>
              </w:rPr>
            </w:pPr>
          </w:p>
          <w:p w14:paraId="5DD3C36B" w14:textId="77777777" w:rsidR="00EB17D8" w:rsidRPr="006C2974" w:rsidRDefault="00EB17D8" w:rsidP="00C255F2">
            <w:pPr>
              <w:keepLines/>
              <w:tabs>
                <w:tab w:val="right" w:pos="9214"/>
              </w:tabs>
              <w:spacing w:after="120" w:line="23" w:lineRule="atLeast"/>
              <w:ind w:left="992" w:hanging="977"/>
              <w:jc w:val="center"/>
              <w:rPr>
                <w:rFonts w:cs="Arial"/>
                <w:b/>
                <w:sz w:val="16"/>
              </w:rPr>
            </w:pPr>
          </w:p>
          <w:p w14:paraId="1FFCB90A" w14:textId="77777777" w:rsidR="00EB17D8" w:rsidRPr="006C2974" w:rsidRDefault="00985814" w:rsidP="00C255F2">
            <w:pPr>
              <w:keepLines/>
              <w:tabs>
                <w:tab w:val="right" w:pos="9214"/>
              </w:tabs>
              <w:spacing w:after="120" w:line="23" w:lineRule="atLeast"/>
              <w:ind w:left="992" w:hanging="977"/>
              <w:jc w:val="center"/>
              <w:rPr>
                <w:rFonts w:cs="Arial"/>
                <w:b/>
                <w:sz w:val="16"/>
              </w:rPr>
            </w:pPr>
            <w:r>
              <w:rPr>
                <w:rFonts w:cs="Arial"/>
                <w:b/>
                <w:sz w:val="16"/>
              </w:rPr>
              <w:t>127,2</w:t>
            </w:r>
            <w:r w:rsidR="00EB17D8"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536DF4" w14:textId="016350DA" w:rsidR="00EB17D8" w:rsidRPr="006C2974" w:rsidRDefault="003D14AB" w:rsidP="00C255F2">
            <w:pPr>
              <w:keepLines/>
              <w:tabs>
                <w:tab w:val="right" w:pos="9214"/>
              </w:tabs>
              <w:spacing w:after="120" w:line="23" w:lineRule="atLeast"/>
              <w:rPr>
                <w:rFonts w:cs="Arial"/>
                <w:sz w:val="16"/>
              </w:rPr>
            </w:pPr>
            <w:r>
              <w:rPr>
                <w:rFonts w:cs="Arial"/>
                <w:sz w:val="16"/>
              </w:rPr>
              <w:t>3</w:t>
            </w:r>
            <w:r w:rsidR="00EB17D8" w:rsidRPr="006C2974">
              <w:rPr>
                <w:rFonts w:cs="Arial"/>
                <w:sz w:val="16"/>
              </w:rPr>
              <w:t>.Q.2024</w:t>
            </w:r>
          </w:p>
        </w:tc>
      </w:tr>
      <w:tr w:rsidR="00EB17D8" w:rsidRPr="006C2974" w14:paraId="6160E243"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863A54"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27893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6D13056"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523849A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Pr>
                <w:rFonts w:cs="Arial"/>
                <w:sz w:val="16"/>
                <w:lang w:eastAsia="sk-SK"/>
              </w:rPr>
              <w:t xml:space="preserve"> </w:t>
            </w:r>
            <w:r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46D7F07"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AF0BB5" w14:textId="77777777" w:rsidR="00EB17D8" w:rsidRPr="006C2974" w:rsidRDefault="00EB17D8" w:rsidP="00C255F2">
            <w:pPr>
              <w:spacing w:after="120" w:line="23" w:lineRule="atLeast"/>
              <w:rPr>
                <w:rFonts w:cs="Arial"/>
                <w:sz w:val="18"/>
              </w:rPr>
            </w:pPr>
          </w:p>
        </w:tc>
      </w:tr>
      <w:tr w:rsidR="00EB17D8" w:rsidRPr="006C2974" w14:paraId="0DF4CF33" w14:textId="77777777" w:rsidTr="00C255F2">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CD5176E"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5F0B0C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DBB7A2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C49B6FC"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9"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2FD9759"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5A3F4D7" w14:textId="77777777" w:rsidR="00EB17D8" w:rsidRPr="006C2974" w:rsidRDefault="00EB17D8" w:rsidP="00C255F2">
            <w:pPr>
              <w:spacing w:after="120" w:line="23" w:lineRule="atLeast"/>
              <w:rPr>
                <w:rFonts w:cs="Arial"/>
                <w:sz w:val="18"/>
              </w:rPr>
            </w:pPr>
          </w:p>
        </w:tc>
      </w:tr>
      <w:tr w:rsidR="00EB17D8" w:rsidRPr="006C2974" w14:paraId="27ADDAC3" w14:textId="77777777" w:rsidTr="00C255F2">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3BDA203"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1CFCEF5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66A18"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D0E8DF"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8277CB"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43A9D36" w14:textId="77777777" w:rsidR="00EB17D8" w:rsidRPr="006C2974" w:rsidRDefault="00EB17D8" w:rsidP="00C255F2">
            <w:pPr>
              <w:spacing w:after="120" w:line="23" w:lineRule="atLeast"/>
              <w:rPr>
                <w:rFonts w:cs="Arial"/>
                <w:sz w:val="18"/>
              </w:rPr>
            </w:pPr>
          </w:p>
        </w:tc>
      </w:tr>
      <w:tr w:rsidR="00EB17D8" w:rsidRPr="006C2974" w14:paraId="2CE831E6" w14:textId="77777777" w:rsidTr="00C255F2">
        <w:trPr>
          <w:gridAfter w:val="2"/>
          <w:wAfter w:w="1002" w:type="pct"/>
          <w:trHeight w:val="246"/>
        </w:trPr>
        <w:tc>
          <w:tcPr>
            <w:tcW w:w="616" w:type="pct"/>
            <w:gridSpan w:val="2"/>
            <w:tcBorders>
              <w:top w:val="single" w:sz="4" w:space="0" w:color="auto"/>
              <w:left w:val="nil"/>
              <w:bottom w:val="nil"/>
              <w:right w:val="nil"/>
            </w:tcBorders>
            <w:noWrap/>
            <w:hideMark/>
          </w:tcPr>
          <w:p w14:paraId="53AE42E1" w14:textId="77777777" w:rsidR="00EB17D8" w:rsidRPr="006C2974" w:rsidRDefault="00EB17D8" w:rsidP="00C255F2">
            <w:pPr>
              <w:spacing w:after="120" w:line="23" w:lineRule="atLeast"/>
              <w:rPr>
                <w:rFonts w:cs="Arial"/>
                <w:sz w:val="18"/>
                <w:lang w:eastAsia="sk-SK"/>
              </w:rPr>
            </w:pPr>
          </w:p>
        </w:tc>
        <w:tc>
          <w:tcPr>
            <w:tcW w:w="597" w:type="pct"/>
            <w:tcBorders>
              <w:top w:val="single" w:sz="4" w:space="0" w:color="auto"/>
              <w:left w:val="nil"/>
              <w:bottom w:val="nil"/>
              <w:right w:val="nil"/>
            </w:tcBorders>
          </w:tcPr>
          <w:p w14:paraId="5F489BFC" w14:textId="77777777" w:rsidR="00EB17D8" w:rsidRPr="006C2974" w:rsidRDefault="00EB17D8" w:rsidP="00C255F2">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7F95021D" w14:textId="77777777" w:rsidR="00EB17D8" w:rsidRPr="006C2974" w:rsidRDefault="00EB17D8" w:rsidP="00C255F2">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127EFE23" w14:textId="77777777" w:rsidR="00EB17D8" w:rsidRPr="006C2974" w:rsidRDefault="00EB17D8" w:rsidP="00C255F2">
            <w:pPr>
              <w:spacing w:after="120" w:line="23" w:lineRule="atLeast"/>
              <w:rPr>
                <w:rFonts w:cs="Arial"/>
                <w:sz w:val="18"/>
                <w:lang w:eastAsia="sk-SK"/>
              </w:rPr>
            </w:pPr>
          </w:p>
        </w:tc>
      </w:tr>
      <w:tr w:rsidR="00EB17D8" w:rsidRPr="009A1DA3" w14:paraId="3C77BC6C" w14:textId="77777777" w:rsidTr="00C255F2">
        <w:trPr>
          <w:gridBefore w:val="1"/>
          <w:gridAfter w:val="1"/>
          <w:wBefore w:w="127" w:type="pct"/>
          <w:wAfter w:w="563" w:type="pct"/>
          <w:trHeight w:val="2607"/>
        </w:trPr>
        <w:tc>
          <w:tcPr>
            <w:tcW w:w="489" w:type="pct"/>
            <w:tcBorders>
              <w:top w:val="nil"/>
              <w:left w:val="nil"/>
              <w:bottom w:val="nil"/>
              <w:right w:val="nil"/>
            </w:tcBorders>
          </w:tcPr>
          <w:p w14:paraId="62CF0C56" w14:textId="77777777" w:rsidR="00EB17D8" w:rsidRPr="006C2974" w:rsidRDefault="00EB17D8" w:rsidP="00C255F2">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3C191988"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Dátum: ..................................................</w:t>
            </w:r>
          </w:p>
          <w:p w14:paraId="29F54B87" w14:textId="77777777" w:rsidR="00EB17D8" w:rsidRPr="000C523D" w:rsidRDefault="00EB17D8" w:rsidP="00C255F2">
            <w:pPr>
              <w:keepLines/>
              <w:tabs>
                <w:tab w:val="right" w:pos="9214"/>
              </w:tabs>
              <w:spacing w:after="120" w:line="23" w:lineRule="atLeast"/>
              <w:jc w:val="both"/>
              <w:rPr>
                <w:rFonts w:cs="Arial"/>
                <w:sz w:val="18"/>
              </w:rPr>
            </w:pPr>
          </w:p>
          <w:p w14:paraId="425F3AB5"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Podpis: ..........................................................</w:t>
            </w:r>
          </w:p>
          <w:p w14:paraId="5A5C023A" w14:textId="77777777" w:rsidR="00EB17D8" w:rsidRPr="000C523D" w:rsidRDefault="00EB17D8" w:rsidP="00C255F2">
            <w:pPr>
              <w:keepLines/>
              <w:tabs>
                <w:tab w:val="right" w:pos="9214"/>
              </w:tabs>
              <w:spacing w:after="120" w:line="23" w:lineRule="atLeast"/>
              <w:jc w:val="both"/>
              <w:rPr>
                <w:rFonts w:cs="Arial"/>
                <w:sz w:val="18"/>
              </w:rPr>
            </w:pPr>
          </w:p>
          <w:p w14:paraId="16CE480F"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02AF2AE4"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50D0C3A" w14:textId="77777777" w:rsidR="00EB17D8" w:rsidRPr="000C523D" w:rsidRDefault="00EB17D8" w:rsidP="00C255F2">
            <w:pPr>
              <w:keepLines/>
              <w:tabs>
                <w:tab w:val="right" w:pos="9214"/>
              </w:tabs>
              <w:spacing w:after="120" w:line="23" w:lineRule="atLeast"/>
              <w:jc w:val="both"/>
              <w:rPr>
                <w:rFonts w:cs="Arial"/>
                <w:sz w:val="18"/>
              </w:rPr>
            </w:pPr>
          </w:p>
          <w:p w14:paraId="309AC4AC" w14:textId="77777777" w:rsidR="00EB17D8" w:rsidRPr="006C2974" w:rsidRDefault="00EB17D8" w:rsidP="00C255F2">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8844F14" w14:textId="77777777" w:rsidR="007E74C7" w:rsidRPr="007008A6" w:rsidRDefault="007E74C7" w:rsidP="007008A6">
      <w:pPr>
        <w:rPr>
          <w:rFonts w:cs="Arial"/>
          <w:szCs w:val="22"/>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7E74C7" w:rsidRPr="00434723" w14:paraId="6AB64889" w14:textId="77777777" w:rsidTr="008D61D8">
        <w:trPr>
          <w:trHeight w:val="80"/>
        </w:trPr>
        <w:tc>
          <w:tcPr>
            <w:tcW w:w="0" w:type="auto"/>
            <w:shd w:val="clear" w:color="auto" w:fill="FFFFFF"/>
            <w:vAlign w:val="center"/>
            <w:hideMark/>
          </w:tcPr>
          <w:p w14:paraId="66DA95EB" w14:textId="77777777" w:rsidR="007E74C7" w:rsidRPr="007008A6" w:rsidRDefault="007E74C7" w:rsidP="007008A6">
            <w:pPr>
              <w:rPr>
                <w:rFonts w:cs="Arial"/>
                <w:szCs w:val="22"/>
                <w:lang w:val="sk-SK" w:eastAsia="sk-SK"/>
              </w:rPr>
            </w:pPr>
          </w:p>
        </w:tc>
      </w:tr>
    </w:tbl>
    <w:p w14:paraId="6E09ACBF" w14:textId="77777777" w:rsidR="007E74C7" w:rsidRPr="00434723" w:rsidRDefault="007E74C7" w:rsidP="007008A6">
      <w:pPr>
        <w:pStyle w:val="Zkladntext"/>
        <w:rPr>
          <w:rFonts w:cs="Arial"/>
          <w:szCs w:val="22"/>
          <w:lang w:val="sk-SK"/>
        </w:rPr>
      </w:pPr>
    </w:p>
    <w:p w14:paraId="04351AB2" w14:textId="77777777" w:rsidR="0061484A" w:rsidRPr="00434723" w:rsidRDefault="0061484A" w:rsidP="007008A6">
      <w:pPr>
        <w:tabs>
          <w:tab w:val="left" w:pos="2506"/>
        </w:tabs>
        <w:rPr>
          <w:rFonts w:cs="Arial"/>
          <w:szCs w:val="22"/>
          <w:lang w:val="sk-SK"/>
        </w:rPr>
      </w:pPr>
    </w:p>
    <w:p w14:paraId="044DC328" w14:textId="77777777" w:rsidR="0061484A" w:rsidRPr="00434723" w:rsidRDefault="0061484A" w:rsidP="007008A6">
      <w:pPr>
        <w:rPr>
          <w:rFonts w:cs="Arial"/>
          <w:szCs w:val="22"/>
          <w:lang w:val="sk-SK"/>
        </w:rPr>
      </w:pPr>
    </w:p>
    <w:p w14:paraId="36449A9E" w14:textId="77777777" w:rsidR="0061484A" w:rsidRPr="00434723" w:rsidRDefault="0061484A" w:rsidP="007008A6">
      <w:pPr>
        <w:rPr>
          <w:rFonts w:cs="Arial"/>
          <w:szCs w:val="22"/>
          <w:lang w:val="sk-SK"/>
        </w:rPr>
      </w:pPr>
    </w:p>
    <w:p w14:paraId="00EC6503" w14:textId="77777777" w:rsidR="0061484A" w:rsidRPr="00434723" w:rsidRDefault="0061484A" w:rsidP="007008A6">
      <w:pPr>
        <w:rPr>
          <w:rFonts w:cs="Arial"/>
          <w:szCs w:val="22"/>
          <w:lang w:val="sk-SK"/>
        </w:rPr>
      </w:pPr>
    </w:p>
    <w:p w14:paraId="07EBCDC1" w14:textId="77777777" w:rsidR="0061484A" w:rsidRPr="00434723" w:rsidRDefault="0061484A" w:rsidP="007008A6">
      <w:pPr>
        <w:rPr>
          <w:rFonts w:cs="Arial"/>
          <w:szCs w:val="22"/>
          <w:lang w:val="sk-SK"/>
        </w:rPr>
      </w:pPr>
    </w:p>
    <w:p w14:paraId="7C41184A" w14:textId="77777777" w:rsidR="0061484A" w:rsidRPr="00434723" w:rsidRDefault="0061484A" w:rsidP="007008A6">
      <w:pPr>
        <w:rPr>
          <w:rFonts w:cs="Arial"/>
          <w:szCs w:val="22"/>
          <w:lang w:val="sk-SK"/>
        </w:rPr>
      </w:pPr>
    </w:p>
    <w:p w14:paraId="684DB68B" w14:textId="77777777" w:rsidR="0061484A" w:rsidRPr="00434723" w:rsidRDefault="0061484A" w:rsidP="007008A6">
      <w:pPr>
        <w:rPr>
          <w:rFonts w:cs="Arial"/>
          <w:szCs w:val="22"/>
          <w:lang w:val="sk-SK"/>
        </w:rPr>
      </w:pPr>
    </w:p>
    <w:p w14:paraId="0860EB0F" w14:textId="77777777" w:rsidR="0061484A" w:rsidRPr="00434723" w:rsidRDefault="0061484A" w:rsidP="007008A6">
      <w:pPr>
        <w:rPr>
          <w:rFonts w:cs="Arial"/>
          <w:szCs w:val="22"/>
          <w:lang w:val="sk-SK"/>
        </w:rPr>
      </w:pPr>
    </w:p>
    <w:p w14:paraId="09265BE5" w14:textId="77777777" w:rsidR="0061484A" w:rsidRPr="00434723" w:rsidRDefault="0061484A" w:rsidP="007008A6">
      <w:pPr>
        <w:rPr>
          <w:rFonts w:cs="Arial"/>
          <w:szCs w:val="22"/>
          <w:lang w:val="sk-SK"/>
        </w:rPr>
      </w:pPr>
    </w:p>
    <w:p w14:paraId="1FA01192" w14:textId="77777777" w:rsidR="0061484A" w:rsidRPr="00434723" w:rsidRDefault="0061484A" w:rsidP="007008A6">
      <w:pPr>
        <w:rPr>
          <w:rFonts w:cs="Arial"/>
          <w:szCs w:val="22"/>
          <w:lang w:val="sk-SK"/>
        </w:rPr>
      </w:pPr>
    </w:p>
    <w:p w14:paraId="5ACEDC6A" w14:textId="77777777" w:rsidR="0061484A" w:rsidRPr="00434723" w:rsidRDefault="0061484A" w:rsidP="007008A6">
      <w:pPr>
        <w:tabs>
          <w:tab w:val="left" w:pos="2506"/>
        </w:tabs>
        <w:rPr>
          <w:rFonts w:cs="Arial"/>
          <w:szCs w:val="22"/>
          <w:lang w:val="sk-SK"/>
        </w:rPr>
      </w:pPr>
    </w:p>
    <w:p w14:paraId="4CEAA832" w14:textId="77777777" w:rsidR="0061484A" w:rsidRPr="00434723" w:rsidRDefault="0061484A" w:rsidP="007008A6">
      <w:pPr>
        <w:tabs>
          <w:tab w:val="left" w:pos="2506"/>
        </w:tabs>
        <w:rPr>
          <w:rFonts w:cs="Arial"/>
          <w:szCs w:val="22"/>
          <w:lang w:val="sk-SK"/>
        </w:rPr>
      </w:pPr>
    </w:p>
    <w:p w14:paraId="61437043" w14:textId="77777777" w:rsidR="00BE58EF" w:rsidRPr="007008A6" w:rsidRDefault="0061484A" w:rsidP="007008A6">
      <w:pPr>
        <w:jc w:val="center"/>
        <w:rPr>
          <w:rFonts w:cs="Arial"/>
          <w:szCs w:val="22"/>
          <w:lang w:val="sk-SK"/>
        </w:rPr>
      </w:pPr>
      <w:r w:rsidRPr="00434723">
        <w:rPr>
          <w:rFonts w:cs="Arial"/>
          <w:szCs w:val="22"/>
          <w:lang w:val="sk-SK"/>
        </w:rPr>
        <w:tab/>
      </w:r>
    </w:p>
    <w:p w14:paraId="73369BF8" w14:textId="77777777" w:rsidR="00BE58EF" w:rsidRPr="007008A6" w:rsidRDefault="00BE58EF" w:rsidP="007008A6">
      <w:pPr>
        <w:jc w:val="center"/>
        <w:rPr>
          <w:rFonts w:cs="Arial"/>
          <w:szCs w:val="22"/>
          <w:lang w:val="sk-SK"/>
        </w:rPr>
      </w:pPr>
    </w:p>
    <w:p w14:paraId="110A6CF0" w14:textId="77777777" w:rsidR="00FD194B" w:rsidRDefault="00FD194B" w:rsidP="007008A6">
      <w:pPr>
        <w:jc w:val="center"/>
        <w:rPr>
          <w:rFonts w:cs="Arial"/>
          <w:b/>
          <w:caps/>
          <w:szCs w:val="22"/>
          <w:lang w:val="sk-SK"/>
        </w:rPr>
      </w:pPr>
    </w:p>
    <w:p w14:paraId="5801DFC5" w14:textId="77777777" w:rsidR="00FD194B" w:rsidRDefault="00FD194B" w:rsidP="007008A6">
      <w:pPr>
        <w:jc w:val="center"/>
        <w:rPr>
          <w:rFonts w:cs="Arial"/>
          <w:b/>
          <w:caps/>
          <w:szCs w:val="22"/>
          <w:lang w:val="sk-SK"/>
        </w:rPr>
      </w:pPr>
    </w:p>
    <w:p w14:paraId="5AF26554" w14:textId="77777777" w:rsidR="00FD194B" w:rsidRDefault="00FD194B" w:rsidP="007008A6">
      <w:pPr>
        <w:jc w:val="center"/>
        <w:rPr>
          <w:rFonts w:cs="Arial"/>
          <w:b/>
          <w:caps/>
          <w:szCs w:val="22"/>
          <w:lang w:val="sk-SK"/>
        </w:rPr>
      </w:pPr>
    </w:p>
    <w:p w14:paraId="20261C69" w14:textId="77777777" w:rsidR="00FD194B" w:rsidRDefault="00FD194B" w:rsidP="007008A6">
      <w:pPr>
        <w:jc w:val="center"/>
        <w:rPr>
          <w:rFonts w:cs="Arial"/>
          <w:b/>
          <w:caps/>
          <w:szCs w:val="22"/>
          <w:lang w:val="sk-SK"/>
        </w:rPr>
      </w:pPr>
    </w:p>
    <w:p w14:paraId="711CBA43" w14:textId="77777777" w:rsidR="00FD194B" w:rsidRDefault="00FD194B" w:rsidP="007008A6">
      <w:pPr>
        <w:jc w:val="center"/>
        <w:rPr>
          <w:rFonts w:cs="Arial"/>
          <w:b/>
          <w:caps/>
          <w:szCs w:val="22"/>
          <w:lang w:val="sk-SK"/>
        </w:rPr>
      </w:pPr>
    </w:p>
    <w:p w14:paraId="76229F89" w14:textId="77777777" w:rsidR="00FD194B" w:rsidRDefault="00FD194B" w:rsidP="007008A6">
      <w:pPr>
        <w:jc w:val="center"/>
        <w:rPr>
          <w:rFonts w:cs="Arial"/>
          <w:b/>
          <w:caps/>
          <w:szCs w:val="22"/>
          <w:lang w:val="sk-SK"/>
        </w:rPr>
      </w:pPr>
    </w:p>
    <w:p w14:paraId="294F4D12" w14:textId="77777777" w:rsidR="00FD194B" w:rsidRDefault="00FD194B" w:rsidP="007008A6">
      <w:pPr>
        <w:jc w:val="center"/>
        <w:rPr>
          <w:rFonts w:cs="Arial"/>
          <w:b/>
          <w:caps/>
          <w:szCs w:val="22"/>
          <w:lang w:val="sk-SK"/>
        </w:rPr>
      </w:pPr>
    </w:p>
    <w:p w14:paraId="624C8095" w14:textId="77777777" w:rsidR="00FD194B" w:rsidRDefault="00FD194B" w:rsidP="007008A6">
      <w:pPr>
        <w:jc w:val="center"/>
        <w:rPr>
          <w:rFonts w:cs="Arial"/>
          <w:b/>
          <w:caps/>
          <w:szCs w:val="22"/>
          <w:lang w:val="sk-SK"/>
        </w:rPr>
      </w:pPr>
    </w:p>
    <w:p w14:paraId="2BEDB430" w14:textId="77777777" w:rsidR="00FD194B" w:rsidRDefault="00FD194B" w:rsidP="007008A6">
      <w:pPr>
        <w:jc w:val="center"/>
        <w:rPr>
          <w:rFonts w:cs="Arial"/>
          <w:b/>
          <w:caps/>
          <w:szCs w:val="22"/>
          <w:lang w:val="sk-SK"/>
        </w:rPr>
      </w:pPr>
    </w:p>
    <w:p w14:paraId="59266A08" w14:textId="77777777" w:rsidR="00FD194B" w:rsidRDefault="00FD194B" w:rsidP="007008A6">
      <w:pPr>
        <w:jc w:val="center"/>
        <w:rPr>
          <w:rFonts w:cs="Arial"/>
          <w:b/>
          <w:caps/>
          <w:szCs w:val="22"/>
          <w:lang w:val="sk-SK"/>
        </w:rPr>
      </w:pPr>
    </w:p>
    <w:p w14:paraId="31BE9185" w14:textId="77777777" w:rsidR="00FD194B" w:rsidRDefault="00FD194B" w:rsidP="007008A6">
      <w:pPr>
        <w:jc w:val="center"/>
        <w:rPr>
          <w:rFonts w:cs="Arial"/>
          <w:b/>
          <w:caps/>
          <w:szCs w:val="22"/>
          <w:lang w:val="sk-SK"/>
        </w:rPr>
      </w:pPr>
    </w:p>
    <w:p w14:paraId="76E16245" w14:textId="77777777" w:rsidR="00FD194B" w:rsidRDefault="00FD194B" w:rsidP="007008A6">
      <w:pPr>
        <w:jc w:val="center"/>
        <w:rPr>
          <w:rFonts w:cs="Arial"/>
          <w:b/>
          <w:caps/>
          <w:szCs w:val="22"/>
          <w:lang w:val="sk-SK"/>
        </w:rPr>
      </w:pPr>
    </w:p>
    <w:p w14:paraId="3F83F1CB" w14:textId="77777777" w:rsidR="00FD194B" w:rsidRDefault="00FD194B" w:rsidP="007008A6">
      <w:pPr>
        <w:jc w:val="center"/>
        <w:rPr>
          <w:rFonts w:cs="Arial"/>
          <w:b/>
          <w:caps/>
          <w:szCs w:val="22"/>
          <w:lang w:val="sk-SK"/>
        </w:rPr>
      </w:pPr>
    </w:p>
    <w:p w14:paraId="43DFD4FC" w14:textId="77777777" w:rsidR="00FD194B" w:rsidRDefault="00FD194B" w:rsidP="007008A6">
      <w:pPr>
        <w:jc w:val="center"/>
        <w:rPr>
          <w:rFonts w:cs="Arial"/>
          <w:b/>
          <w:caps/>
          <w:szCs w:val="22"/>
          <w:lang w:val="sk-SK"/>
        </w:rPr>
      </w:pPr>
    </w:p>
    <w:p w14:paraId="7CFA9206" w14:textId="77777777" w:rsidR="00FD194B" w:rsidRDefault="00FD194B" w:rsidP="007008A6">
      <w:pPr>
        <w:jc w:val="center"/>
        <w:rPr>
          <w:rFonts w:cs="Arial"/>
          <w:b/>
          <w:caps/>
          <w:szCs w:val="22"/>
          <w:lang w:val="sk-SK"/>
        </w:rPr>
      </w:pPr>
    </w:p>
    <w:p w14:paraId="33C0DF26"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4</w:t>
      </w:r>
    </w:p>
    <w:p w14:paraId="093D8F19"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Zmluva o Dielo</w:t>
      </w:r>
    </w:p>
    <w:p w14:paraId="19A760D7"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453AD8C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 xml:space="preserve">na vykonanie prác </w:t>
      </w:r>
    </w:p>
    <w:p w14:paraId="7D9ACE09" w14:textId="77777777" w:rsidR="00BE58EF" w:rsidRPr="007008A6" w:rsidRDefault="00BE58EF" w:rsidP="007008A6">
      <w:pPr>
        <w:pStyle w:val="Zkladntext"/>
        <w:jc w:val="center"/>
        <w:rPr>
          <w:rFonts w:cs="Arial"/>
          <w:b/>
          <w:caps/>
          <w:szCs w:val="22"/>
        </w:rPr>
      </w:pPr>
      <w:r w:rsidRPr="00434723">
        <w:rPr>
          <w:rFonts w:cs="Arial"/>
          <w:szCs w:val="22"/>
          <w:lang w:val="sk-SK"/>
        </w:rPr>
        <w:br w:type="page"/>
      </w:r>
      <w:bookmarkStart w:id="15" w:name="_Toc93628858"/>
      <w:bookmarkStart w:id="16" w:name="_Toc93629354"/>
      <w:bookmarkStart w:id="17" w:name="_Toc93651842"/>
      <w:r w:rsidRPr="007008A6">
        <w:rPr>
          <w:rFonts w:cs="Arial"/>
          <w:b/>
          <w:caps/>
          <w:szCs w:val="22"/>
        </w:rPr>
        <w:lastRenderedPageBreak/>
        <w:t>Vzorové tlačivo zábezpeky na vykonanie prác</w:t>
      </w:r>
      <w:bookmarkEnd w:id="15"/>
      <w:bookmarkEnd w:id="16"/>
      <w:bookmarkEnd w:id="17"/>
    </w:p>
    <w:p w14:paraId="36DF329F" w14:textId="77777777" w:rsidR="00BE58EF" w:rsidRPr="00434723" w:rsidRDefault="00BE58EF" w:rsidP="007008A6">
      <w:pPr>
        <w:pStyle w:val="Nadpis3"/>
        <w:numPr>
          <w:ilvl w:val="0"/>
          <w:numId w:val="0"/>
        </w:numPr>
        <w:spacing w:before="0" w:after="0"/>
        <w:jc w:val="center"/>
        <w:rPr>
          <w:rFonts w:cs="Arial"/>
          <w:szCs w:val="22"/>
          <w:lang w:val="sk-SK"/>
        </w:rPr>
      </w:pPr>
    </w:p>
    <w:p w14:paraId="2BA5C146"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 xml:space="preserve">Referenčné číslo zverejnenia v Úradnom vestníku EÚ/Vestníku ÚVO:        </w:t>
      </w:r>
      <w:r w:rsidR="007A6A7A" w:rsidRPr="00434723">
        <w:rPr>
          <w:rFonts w:cs="Arial"/>
          <w:b/>
          <w:bCs/>
          <w:szCs w:val="22"/>
          <w:lang w:val="sk-SK"/>
        </w:rPr>
        <w:t xml:space="preserve">           /</w:t>
      </w:r>
      <w:r w:rsidRPr="00434723">
        <w:rPr>
          <w:rFonts w:cs="Arial"/>
          <w:b/>
          <w:bCs/>
          <w:szCs w:val="22"/>
          <w:lang w:val="sk-SK"/>
        </w:rPr>
        <w:t xml:space="preserve">            </w:t>
      </w:r>
    </w:p>
    <w:p w14:paraId="10F46729" w14:textId="77777777" w:rsidR="00BE58EF" w:rsidRPr="00434723" w:rsidRDefault="00BE58EF" w:rsidP="007008A6">
      <w:pPr>
        <w:tabs>
          <w:tab w:val="right" w:leader="underscore" w:pos="9072"/>
        </w:tabs>
        <w:rPr>
          <w:rFonts w:cs="Arial"/>
          <w:spacing w:val="-2"/>
          <w:szCs w:val="22"/>
          <w:lang w:val="sk-SK"/>
        </w:rPr>
      </w:pPr>
    </w:p>
    <w:p w14:paraId="0B264360" w14:textId="77777777" w:rsidR="00BE58EF" w:rsidRPr="00434723" w:rsidRDefault="00BE58EF" w:rsidP="007008A6">
      <w:pPr>
        <w:jc w:val="both"/>
        <w:rPr>
          <w:rFonts w:cs="Arial"/>
          <w:szCs w:val="22"/>
          <w:lang w:val="sk-SK"/>
        </w:rPr>
      </w:pPr>
    </w:p>
    <w:p w14:paraId="55F3652F"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757D9576"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6DDBC474" w14:textId="77777777" w:rsidR="00BE58EF" w:rsidRPr="00434723" w:rsidRDefault="00BE58EF" w:rsidP="007008A6">
      <w:pPr>
        <w:ind w:left="2160" w:hanging="2160"/>
        <w:rPr>
          <w:rFonts w:cs="Arial"/>
          <w:bCs/>
          <w:szCs w:val="22"/>
          <w:lang w:val="sk-SK"/>
        </w:rPr>
      </w:pPr>
    </w:p>
    <w:p w14:paraId="230C88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2D41808" w14:textId="77777777" w:rsidR="00BE58EF" w:rsidRPr="00434723" w:rsidRDefault="00BE58EF" w:rsidP="007008A6">
      <w:pPr>
        <w:ind w:left="2160" w:hanging="2160"/>
        <w:rPr>
          <w:rFonts w:cs="Arial"/>
          <w:bCs/>
          <w:szCs w:val="22"/>
          <w:lang w:val="sk-SK"/>
        </w:rPr>
      </w:pPr>
    </w:p>
    <w:p w14:paraId="0DAAAC66"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ktorá si vyžaduje, aby získal Zábezpeku na vykonanie prác.</w:t>
      </w:r>
    </w:p>
    <w:p w14:paraId="67A46F16" w14:textId="77777777" w:rsidR="00BE58EF" w:rsidRPr="00434723" w:rsidRDefault="00BE58EF" w:rsidP="007008A6">
      <w:pPr>
        <w:jc w:val="both"/>
        <w:rPr>
          <w:rFonts w:cs="Arial"/>
          <w:b/>
          <w:bCs/>
          <w:szCs w:val="22"/>
          <w:lang w:val="sk-SK"/>
        </w:rPr>
      </w:pPr>
    </w:p>
    <w:p w14:paraId="2A469B60"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prvú písomnú žiadosť spolu s vaším písomným prehlásením, že: </w:t>
      </w:r>
    </w:p>
    <w:p w14:paraId="71C3796E" w14:textId="77777777" w:rsidR="00BE58EF" w:rsidRPr="00434723" w:rsidRDefault="00BE58EF" w:rsidP="007008A6">
      <w:pPr>
        <w:jc w:val="both"/>
        <w:rPr>
          <w:rFonts w:cs="Arial"/>
          <w:szCs w:val="22"/>
          <w:lang w:val="sk-SK"/>
        </w:rPr>
      </w:pPr>
    </w:p>
    <w:p w14:paraId="73165CB4"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Príkazca porušuje svoje záväzky vyplývajúce mu zo Zmluvy alebo všeobecne záväzných právnych predpisov,</w:t>
      </w:r>
    </w:p>
    <w:p w14:paraId="3BEF6D63"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v akom ohľade Príkazca porušuje Zmluvu alebo všeobecne záväzné právne predpisy.</w:t>
      </w:r>
    </w:p>
    <w:p w14:paraId="6B443C83"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3D26DB8"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2AC7F6B3" w14:textId="77777777" w:rsidR="00BE58EF" w:rsidRPr="00434723" w:rsidRDefault="00BE58EF" w:rsidP="007008A6">
      <w:pPr>
        <w:jc w:val="both"/>
        <w:rPr>
          <w:rFonts w:cs="Arial"/>
          <w:szCs w:val="22"/>
          <w:lang w:val="sk-SK"/>
        </w:rPr>
      </w:pPr>
    </w:p>
    <w:p w14:paraId="544FF61C" w14:textId="77777777" w:rsidR="00BE58EF" w:rsidRPr="00434723" w:rsidRDefault="00BE58EF" w:rsidP="007008A6">
      <w:pPr>
        <w:jc w:val="both"/>
        <w:rPr>
          <w:rFonts w:cs="Arial"/>
          <w:szCs w:val="22"/>
          <w:lang w:val="sk-SK"/>
        </w:rPr>
      </w:pPr>
      <w:r w:rsidRPr="00434723">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AA17C25"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0246777"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4FA219C5" w14:textId="77777777" w:rsidR="00BE58EF" w:rsidRPr="00434723" w:rsidRDefault="00BE58EF" w:rsidP="007008A6">
      <w:pPr>
        <w:jc w:val="both"/>
        <w:rPr>
          <w:rFonts w:cs="Arial"/>
          <w:szCs w:val="22"/>
          <w:lang w:val="sk-SK"/>
        </w:rPr>
      </w:pPr>
    </w:p>
    <w:p w14:paraId="18C376BB" w14:textId="77777777" w:rsidR="00BE58EF" w:rsidRPr="00434723" w:rsidRDefault="00BE58EF" w:rsidP="007008A6">
      <w:pPr>
        <w:jc w:val="both"/>
        <w:rPr>
          <w:rFonts w:cs="Arial"/>
          <w:szCs w:val="22"/>
          <w:lang w:val="sk-SK"/>
        </w:rPr>
      </w:pPr>
    </w:p>
    <w:p w14:paraId="1DAEA772" w14:textId="77777777" w:rsidR="00BE58EF" w:rsidRPr="00434723" w:rsidRDefault="00BE58EF" w:rsidP="007008A6">
      <w:pPr>
        <w:jc w:val="both"/>
        <w:rPr>
          <w:rFonts w:cs="Arial"/>
          <w:szCs w:val="22"/>
          <w:lang w:val="sk-SK"/>
        </w:rPr>
      </w:pPr>
    </w:p>
    <w:p w14:paraId="505A8D24"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3CE577EB" w14:textId="77777777" w:rsidR="00BE58EF" w:rsidRPr="00434723" w:rsidRDefault="00BE58EF" w:rsidP="007008A6">
      <w:pPr>
        <w:jc w:val="both"/>
        <w:rPr>
          <w:rFonts w:cs="Arial"/>
          <w:szCs w:val="22"/>
          <w:lang w:val="sk-SK"/>
        </w:rPr>
      </w:pPr>
    </w:p>
    <w:p w14:paraId="4A36440B"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EDD3363" w14:textId="77777777" w:rsidR="00BE58EF" w:rsidRPr="00434723" w:rsidRDefault="00BE58EF" w:rsidP="007008A6">
      <w:pPr>
        <w:jc w:val="both"/>
        <w:rPr>
          <w:rFonts w:cs="Arial"/>
          <w:szCs w:val="22"/>
          <w:lang w:val="sk-SK"/>
        </w:rPr>
      </w:pPr>
    </w:p>
    <w:p w14:paraId="27092B31" w14:textId="77777777" w:rsidR="00BE58EF" w:rsidRPr="00434723" w:rsidRDefault="00BE58EF" w:rsidP="007008A6">
      <w:pPr>
        <w:tabs>
          <w:tab w:val="right" w:leader="underscore" w:pos="9072"/>
        </w:tabs>
        <w:rPr>
          <w:rFonts w:cs="Arial"/>
          <w:b/>
          <w:iCs/>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25CAC28E"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0"/>
          <w:pgSz w:w="11906" w:h="16838" w:code="9"/>
          <w:pgMar w:top="1418" w:right="1134" w:bottom="1418" w:left="1418" w:header="680" w:footer="680" w:gutter="0"/>
          <w:pgNumType w:start="1"/>
          <w:cols w:space="708"/>
          <w:titlePg/>
        </w:sectPr>
      </w:pPr>
      <w:r w:rsidRPr="007008A6">
        <w:rPr>
          <w:rFonts w:cs="Arial"/>
          <w:szCs w:val="22"/>
          <w:lang w:val="sk-SK"/>
        </w:rPr>
        <w:t xml:space="preserve">                                                                                                                                                          </w:t>
      </w:r>
    </w:p>
    <w:p w14:paraId="6E968D90" w14:textId="77777777" w:rsidR="00BE58EF" w:rsidRPr="007008A6" w:rsidRDefault="00BE58EF" w:rsidP="007008A6">
      <w:pPr>
        <w:jc w:val="center"/>
        <w:rPr>
          <w:rFonts w:cs="Arial"/>
          <w:b/>
          <w:caps/>
          <w:szCs w:val="22"/>
          <w:lang w:val="sk-SK"/>
        </w:rPr>
      </w:pPr>
    </w:p>
    <w:p w14:paraId="20C1AE32" w14:textId="77777777" w:rsidR="00BE58EF" w:rsidRPr="007008A6" w:rsidRDefault="00BE58EF" w:rsidP="007008A6">
      <w:pPr>
        <w:jc w:val="center"/>
        <w:rPr>
          <w:rFonts w:cs="Arial"/>
          <w:b/>
          <w:caps/>
          <w:szCs w:val="22"/>
          <w:lang w:val="sk-SK"/>
        </w:rPr>
      </w:pPr>
    </w:p>
    <w:p w14:paraId="414488C2" w14:textId="77777777" w:rsidR="00BE58EF" w:rsidRPr="007008A6" w:rsidRDefault="00BE58EF" w:rsidP="007008A6">
      <w:pPr>
        <w:jc w:val="center"/>
        <w:rPr>
          <w:rFonts w:cs="Arial"/>
          <w:b/>
          <w:caps/>
          <w:szCs w:val="22"/>
          <w:lang w:val="sk-SK"/>
        </w:rPr>
      </w:pPr>
    </w:p>
    <w:p w14:paraId="7D3F5716" w14:textId="77777777" w:rsidR="00BE58EF" w:rsidRPr="007008A6" w:rsidRDefault="00BE58EF" w:rsidP="007008A6">
      <w:pPr>
        <w:jc w:val="center"/>
        <w:rPr>
          <w:rFonts w:cs="Arial"/>
          <w:b/>
          <w:caps/>
          <w:szCs w:val="22"/>
          <w:lang w:val="sk-SK"/>
        </w:rPr>
      </w:pPr>
    </w:p>
    <w:p w14:paraId="01FCD451" w14:textId="77777777" w:rsidR="00BE58EF" w:rsidRPr="007008A6" w:rsidRDefault="00BE58EF" w:rsidP="007008A6">
      <w:pPr>
        <w:jc w:val="center"/>
        <w:rPr>
          <w:rFonts w:cs="Arial"/>
          <w:b/>
          <w:caps/>
          <w:szCs w:val="22"/>
          <w:lang w:val="sk-SK"/>
        </w:rPr>
      </w:pPr>
    </w:p>
    <w:p w14:paraId="5B69DB80" w14:textId="77777777" w:rsidR="00BE58EF" w:rsidRPr="007008A6" w:rsidRDefault="00BE58EF" w:rsidP="007008A6">
      <w:pPr>
        <w:jc w:val="center"/>
        <w:rPr>
          <w:rFonts w:cs="Arial"/>
          <w:b/>
          <w:caps/>
          <w:szCs w:val="22"/>
          <w:lang w:val="sk-SK"/>
        </w:rPr>
      </w:pPr>
    </w:p>
    <w:p w14:paraId="0716A090" w14:textId="77777777" w:rsidR="00BE58EF" w:rsidRPr="007008A6" w:rsidRDefault="00BE58EF" w:rsidP="007008A6">
      <w:pPr>
        <w:jc w:val="center"/>
        <w:rPr>
          <w:rFonts w:cs="Arial"/>
          <w:b/>
          <w:caps/>
          <w:szCs w:val="22"/>
          <w:lang w:val="sk-SK"/>
        </w:rPr>
      </w:pPr>
    </w:p>
    <w:p w14:paraId="0A1A5D60" w14:textId="77777777" w:rsidR="00BE58EF" w:rsidRPr="007008A6" w:rsidRDefault="00BE58EF" w:rsidP="007008A6">
      <w:pPr>
        <w:jc w:val="center"/>
        <w:rPr>
          <w:rFonts w:cs="Arial"/>
          <w:b/>
          <w:caps/>
          <w:szCs w:val="22"/>
          <w:lang w:val="sk-SK"/>
        </w:rPr>
      </w:pPr>
    </w:p>
    <w:p w14:paraId="307CF408" w14:textId="77777777" w:rsidR="00BE58EF" w:rsidRPr="007008A6" w:rsidRDefault="00BE58EF" w:rsidP="007008A6">
      <w:pPr>
        <w:jc w:val="center"/>
        <w:rPr>
          <w:rFonts w:cs="Arial"/>
          <w:b/>
          <w:caps/>
          <w:szCs w:val="22"/>
          <w:lang w:val="sk-SK"/>
        </w:rPr>
      </w:pPr>
    </w:p>
    <w:p w14:paraId="44AAADAC" w14:textId="77777777" w:rsidR="00BE58EF" w:rsidRPr="007008A6" w:rsidRDefault="00BE58EF" w:rsidP="007008A6">
      <w:pPr>
        <w:jc w:val="center"/>
        <w:rPr>
          <w:rFonts w:cs="Arial"/>
          <w:b/>
          <w:caps/>
          <w:szCs w:val="22"/>
          <w:lang w:val="sk-SK"/>
        </w:rPr>
      </w:pPr>
    </w:p>
    <w:p w14:paraId="62D5865C" w14:textId="77777777" w:rsidR="00FD194B" w:rsidRDefault="00FD194B" w:rsidP="007008A6">
      <w:pPr>
        <w:jc w:val="center"/>
        <w:rPr>
          <w:rFonts w:cs="Arial"/>
          <w:b/>
          <w:caps/>
          <w:szCs w:val="22"/>
          <w:lang w:val="sk-SK"/>
        </w:rPr>
      </w:pPr>
    </w:p>
    <w:p w14:paraId="34906053" w14:textId="77777777" w:rsidR="00FD194B" w:rsidRDefault="00FD194B" w:rsidP="007008A6">
      <w:pPr>
        <w:jc w:val="center"/>
        <w:rPr>
          <w:rFonts w:cs="Arial"/>
          <w:b/>
          <w:caps/>
          <w:szCs w:val="22"/>
          <w:lang w:val="sk-SK"/>
        </w:rPr>
      </w:pPr>
    </w:p>
    <w:p w14:paraId="21CC0F05" w14:textId="77777777" w:rsidR="00FD194B" w:rsidRDefault="00FD194B" w:rsidP="007008A6">
      <w:pPr>
        <w:jc w:val="center"/>
        <w:rPr>
          <w:rFonts w:cs="Arial"/>
          <w:b/>
          <w:caps/>
          <w:szCs w:val="22"/>
          <w:lang w:val="sk-SK"/>
        </w:rPr>
      </w:pPr>
    </w:p>
    <w:p w14:paraId="2C68F581" w14:textId="77777777" w:rsidR="00FD194B" w:rsidRDefault="00FD194B" w:rsidP="007008A6">
      <w:pPr>
        <w:jc w:val="center"/>
        <w:rPr>
          <w:rFonts w:cs="Arial"/>
          <w:b/>
          <w:caps/>
          <w:szCs w:val="22"/>
          <w:lang w:val="sk-SK"/>
        </w:rPr>
      </w:pPr>
    </w:p>
    <w:p w14:paraId="519F22AA" w14:textId="77777777" w:rsidR="00FD194B" w:rsidRDefault="00FD194B" w:rsidP="007008A6">
      <w:pPr>
        <w:jc w:val="center"/>
        <w:rPr>
          <w:rFonts w:cs="Arial"/>
          <w:b/>
          <w:caps/>
          <w:szCs w:val="22"/>
          <w:lang w:val="sk-SK"/>
        </w:rPr>
      </w:pPr>
    </w:p>
    <w:p w14:paraId="6101B490"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5</w:t>
      </w:r>
    </w:p>
    <w:p w14:paraId="1978EC3B" w14:textId="77777777" w:rsidR="00BE58EF" w:rsidRPr="00FD194B" w:rsidRDefault="00BE58EF" w:rsidP="007008A6">
      <w:pPr>
        <w:jc w:val="center"/>
        <w:rPr>
          <w:rFonts w:cs="Arial"/>
          <w:b/>
          <w:sz w:val="32"/>
          <w:szCs w:val="22"/>
          <w:lang w:val="sk-SK"/>
        </w:rPr>
      </w:pPr>
    </w:p>
    <w:p w14:paraId="4F0B46D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7EA94A71"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na zadržané platby</w:t>
      </w:r>
    </w:p>
    <w:p w14:paraId="3F99D4ED" w14:textId="77777777" w:rsidR="00BE58EF" w:rsidRPr="007008A6" w:rsidRDefault="00BE58EF" w:rsidP="007008A6">
      <w:pPr>
        <w:jc w:val="center"/>
        <w:rPr>
          <w:rFonts w:cs="Arial"/>
          <w:szCs w:val="22"/>
          <w:lang w:val="sk-SK"/>
        </w:rPr>
      </w:pPr>
    </w:p>
    <w:p w14:paraId="0B8A55F4" w14:textId="77777777" w:rsidR="00BE58EF" w:rsidRPr="007008A6" w:rsidRDefault="00B24009" w:rsidP="007008A6">
      <w:pPr>
        <w:tabs>
          <w:tab w:val="left" w:pos="1665"/>
        </w:tabs>
        <w:rPr>
          <w:rFonts w:cs="Arial"/>
          <w:szCs w:val="22"/>
          <w:lang w:val="sk-SK"/>
        </w:rPr>
      </w:pPr>
      <w:r w:rsidRPr="007008A6">
        <w:rPr>
          <w:rFonts w:cs="Arial"/>
          <w:szCs w:val="22"/>
          <w:lang w:val="sk-SK"/>
        </w:rPr>
        <w:tab/>
      </w:r>
    </w:p>
    <w:p w14:paraId="55101A8D" w14:textId="77777777" w:rsidR="00BE58EF" w:rsidRPr="007008A6" w:rsidRDefault="00BE58EF" w:rsidP="007008A6">
      <w:pPr>
        <w:jc w:val="center"/>
        <w:rPr>
          <w:rFonts w:cs="Arial"/>
          <w:szCs w:val="22"/>
          <w:lang w:val="sk-SK"/>
        </w:rPr>
      </w:pPr>
    </w:p>
    <w:p w14:paraId="65D773CE" w14:textId="77777777" w:rsidR="00BE58EF" w:rsidRPr="007008A6" w:rsidRDefault="00BE58EF" w:rsidP="007008A6">
      <w:pPr>
        <w:jc w:val="center"/>
        <w:rPr>
          <w:rFonts w:cs="Arial"/>
          <w:szCs w:val="22"/>
          <w:lang w:val="sk-SK"/>
        </w:rPr>
        <w:sectPr w:rsidR="00BE58EF" w:rsidRPr="007008A6" w:rsidSect="00BE58EF">
          <w:footerReference w:type="first" r:id="rId21"/>
          <w:pgSz w:w="11906" w:h="16838" w:code="9"/>
          <w:pgMar w:top="1418" w:right="1134" w:bottom="1418" w:left="1418" w:header="680" w:footer="680" w:gutter="0"/>
          <w:pgNumType w:start="2"/>
          <w:cols w:space="708"/>
          <w:titlePg/>
        </w:sectPr>
      </w:pPr>
    </w:p>
    <w:p w14:paraId="158284D9" w14:textId="77777777" w:rsidR="00BE58EF" w:rsidRPr="00434723" w:rsidRDefault="00BE58EF" w:rsidP="007008A6">
      <w:pPr>
        <w:pStyle w:val="Zkladntext"/>
        <w:keepLines w:val="0"/>
        <w:tabs>
          <w:tab w:val="clear" w:pos="9214"/>
        </w:tabs>
        <w:jc w:val="center"/>
        <w:rPr>
          <w:rFonts w:cs="Arial"/>
          <w:b/>
          <w:bCs/>
          <w:szCs w:val="22"/>
          <w:lang w:val="sk-SK"/>
        </w:rPr>
      </w:pPr>
      <w:r w:rsidRPr="007008A6">
        <w:rPr>
          <w:rFonts w:cs="Arial"/>
          <w:b/>
          <w:caps/>
          <w:szCs w:val="22"/>
        </w:rPr>
        <w:lastRenderedPageBreak/>
        <w:t>Vzorové tlačivo zábezpeky na ZADRžANÉ PLATBY</w:t>
      </w:r>
    </w:p>
    <w:p w14:paraId="4B2F3898" w14:textId="77777777" w:rsidR="00BE58EF" w:rsidRPr="00434723" w:rsidRDefault="00BE58EF" w:rsidP="007008A6">
      <w:pPr>
        <w:pStyle w:val="Zkladntext"/>
        <w:keepLines w:val="0"/>
        <w:tabs>
          <w:tab w:val="clear" w:pos="9214"/>
        </w:tabs>
        <w:rPr>
          <w:rFonts w:cs="Arial"/>
          <w:b/>
          <w:bCs/>
          <w:szCs w:val="22"/>
          <w:lang w:val="sk-SK"/>
        </w:rPr>
      </w:pPr>
    </w:p>
    <w:p w14:paraId="6D9B0F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70A17FF8" w14:textId="77777777" w:rsidR="00BE58EF" w:rsidRPr="00434723" w:rsidRDefault="00BE58EF" w:rsidP="007008A6">
      <w:pPr>
        <w:tabs>
          <w:tab w:val="right" w:leader="underscore" w:pos="9072"/>
        </w:tabs>
        <w:rPr>
          <w:rFonts w:cs="Arial"/>
          <w:spacing w:val="-2"/>
          <w:szCs w:val="22"/>
          <w:lang w:val="sk-SK"/>
        </w:rPr>
      </w:pPr>
    </w:p>
    <w:p w14:paraId="7EB7327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55181CA7"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91024A3" w14:textId="77777777" w:rsidR="00BE58EF" w:rsidRPr="00434723" w:rsidRDefault="00BE58EF" w:rsidP="007008A6">
      <w:pPr>
        <w:ind w:left="2160" w:hanging="2160"/>
        <w:rPr>
          <w:rFonts w:cs="Arial"/>
          <w:bCs/>
          <w:szCs w:val="22"/>
          <w:lang w:val="sk-SK"/>
        </w:rPr>
      </w:pPr>
    </w:p>
    <w:p w14:paraId="1B5A3F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703989BC" w14:textId="77777777" w:rsidR="00BE58EF" w:rsidRPr="00434723" w:rsidRDefault="00BE58EF" w:rsidP="007008A6">
      <w:pPr>
        <w:jc w:val="both"/>
        <w:rPr>
          <w:rFonts w:cs="Arial"/>
          <w:szCs w:val="22"/>
          <w:lang w:val="sk-SK"/>
        </w:rPr>
      </w:pPr>
    </w:p>
    <w:p w14:paraId="6A65EB6E"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a žiada predčasnú úhradu [časti] zadržaných platieb, na ktoré Zmluva požaduje, aby získal záruku.</w:t>
      </w:r>
    </w:p>
    <w:p w14:paraId="6305B7CC" w14:textId="77777777" w:rsidR="00BE58EF" w:rsidRPr="00434723" w:rsidRDefault="00BE58EF" w:rsidP="007008A6">
      <w:pPr>
        <w:jc w:val="both"/>
        <w:rPr>
          <w:rFonts w:cs="Arial"/>
          <w:szCs w:val="22"/>
          <w:lang w:val="sk-SK"/>
        </w:rPr>
      </w:pPr>
    </w:p>
    <w:p w14:paraId="6D68E8F8" w14:textId="77777777" w:rsidR="00BE58EF" w:rsidRPr="00434723" w:rsidRDefault="00BE58EF" w:rsidP="007008A6">
      <w:pPr>
        <w:jc w:val="both"/>
        <w:rPr>
          <w:rFonts w:cs="Arial"/>
          <w:szCs w:val="22"/>
          <w:lang w:val="sk-SK"/>
        </w:rPr>
      </w:pPr>
      <w:r w:rsidRPr="00434723">
        <w:rPr>
          <w:rFonts w:cs="Arial"/>
          <w:szCs w:val="22"/>
          <w:lang w:val="sk-SK"/>
        </w:rPr>
        <w:t xml:space="preserve">Na žiadosť príkazcu, my </w:t>
      </w:r>
      <w:r w:rsidRPr="00434723">
        <w:rPr>
          <w:rFonts w:cs="Arial"/>
          <w:bCs/>
          <w:szCs w:val="22"/>
          <w:lang w:val="sk-SK"/>
        </w:rPr>
        <w:t>(</w:t>
      </w:r>
      <w:r w:rsidRPr="00434723">
        <w:rPr>
          <w:rFonts w:cs="Arial"/>
          <w:szCs w:val="22"/>
          <w:lang w:val="sk-SK"/>
        </w:rPr>
        <w:t>názov a adresa banky</w:t>
      </w:r>
      <w:r w:rsidRPr="00434723">
        <w:rPr>
          <w:rFonts w:cs="Arial"/>
          <w:bCs/>
          <w:szCs w:val="22"/>
          <w:lang w:val="sk-SK"/>
        </w:rPr>
        <w:t>)</w:t>
      </w:r>
      <w:r w:rsidR="007A6A7A" w:rsidRPr="00434723">
        <w:rPr>
          <w:rFonts w:cs="Arial"/>
          <w:bCs/>
          <w:szCs w:val="22"/>
          <w:lang w:val="sk-SK"/>
        </w:rPr>
        <w:t xml:space="preserve"> </w:t>
      </w:r>
      <w:r w:rsidRPr="00434723">
        <w:rPr>
          <w:rFonts w:cs="Arial"/>
          <w:bCs/>
          <w:szCs w:val="22"/>
          <w:lang w:val="sk-SK"/>
        </w:rPr>
        <w:t>.........................., sa týmto</w:t>
      </w:r>
      <w:r w:rsidRPr="00434723">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písomnú žiadosť spolu s vaším písomným prehlásením, že: </w:t>
      </w:r>
    </w:p>
    <w:p w14:paraId="6CBE6674" w14:textId="77777777" w:rsidR="00BE58EF" w:rsidRPr="00434723" w:rsidRDefault="00BE58EF" w:rsidP="007008A6">
      <w:pPr>
        <w:jc w:val="both"/>
        <w:rPr>
          <w:rFonts w:cs="Arial"/>
          <w:szCs w:val="22"/>
          <w:lang w:val="sk-SK"/>
        </w:rPr>
      </w:pPr>
      <w:r w:rsidRPr="00434723">
        <w:rPr>
          <w:rFonts w:cs="Arial"/>
          <w:szCs w:val="22"/>
          <w:lang w:val="sk-SK"/>
        </w:rPr>
        <w:t xml:space="preserve"> </w:t>
      </w:r>
    </w:p>
    <w:p w14:paraId="5F6D73CA"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 xml:space="preserve">Príkazca nesplnil svoj záväzok odstrániť vadu, za ktorú je podľa Zmluvy zodpovedný a </w:t>
      </w:r>
    </w:p>
    <w:p w14:paraId="04FFEBC5"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povahu takejto vady</w:t>
      </w:r>
    </w:p>
    <w:p w14:paraId="6904A0CE" w14:textId="77777777" w:rsidR="00BE58EF" w:rsidRPr="00434723" w:rsidRDefault="00BE58EF" w:rsidP="007008A6">
      <w:pPr>
        <w:jc w:val="both"/>
        <w:rPr>
          <w:rFonts w:cs="Arial"/>
          <w:szCs w:val="22"/>
          <w:lang w:val="sk-SK"/>
        </w:rPr>
      </w:pPr>
    </w:p>
    <w:p w14:paraId="719A0089" w14:textId="77777777" w:rsidR="00BE58EF" w:rsidRPr="00434723" w:rsidRDefault="00BE58EF" w:rsidP="007008A6">
      <w:pPr>
        <w:jc w:val="both"/>
        <w:rPr>
          <w:rFonts w:cs="Arial"/>
          <w:szCs w:val="22"/>
          <w:lang w:val="sk-SK"/>
        </w:rPr>
      </w:pPr>
      <w:r w:rsidRPr="0043472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3C1371B8" w14:textId="77777777" w:rsidR="00BE58EF" w:rsidRPr="00434723" w:rsidRDefault="00BE58EF" w:rsidP="007008A6">
      <w:pPr>
        <w:jc w:val="both"/>
        <w:rPr>
          <w:rFonts w:cs="Arial"/>
          <w:szCs w:val="22"/>
          <w:lang w:val="sk-SK"/>
        </w:rPr>
      </w:pPr>
    </w:p>
    <w:p w14:paraId="50FE73B0" w14:textId="77777777" w:rsidR="00BE58EF" w:rsidRPr="00434723" w:rsidRDefault="00BE58EF" w:rsidP="007008A6">
      <w:pPr>
        <w:jc w:val="both"/>
        <w:rPr>
          <w:rFonts w:cs="Arial"/>
          <w:szCs w:val="22"/>
          <w:lang w:val="sk-SK"/>
        </w:rPr>
      </w:pPr>
      <w:r w:rsidRPr="0043472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sidRPr="00434723">
        <w:rPr>
          <w:rFonts w:cs="Arial"/>
          <w:szCs w:val="22"/>
          <w:lang w:val="sk-SK"/>
        </w:rPr>
        <w:t>„</w:t>
      </w:r>
      <w:r w:rsidRPr="00434723">
        <w:rPr>
          <w:rFonts w:cs="Arial"/>
          <w:szCs w:val="22"/>
          <w:lang w:val="sk-SK"/>
        </w:rPr>
        <w:t>termín vypršania“), kedy táto zábezpeka vyprší a musí nám byť vrátená.</w:t>
      </w:r>
    </w:p>
    <w:p w14:paraId="4CA90A97"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C083307" w14:textId="77777777" w:rsidR="00BE58EF" w:rsidRPr="00434723" w:rsidRDefault="00BE58EF" w:rsidP="007008A6">
      <w:pPr>
        <w:jc w:val="both"/>
        <w:rPr>
          <w:rFonts w:cs="Arial"/>
          <w:szCs w:val="22"/>
          <w:lang w:val="sk-SK"/>
        </w:rPr>
      </w:pPr>
      <w:r w:rsidRPr="00434723">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19A43CC" w14:textId="77777777" w:rsidR="00BE58EF" w:rsidRPr="00434723" w:rsidRDefault="00BE58EF" w:rsidP="007008A6">
      <w:pPr>
        <w:jc w:val="both"/>
        <w:rPr>
          <w:rFonts w:cs="Arial"/>
          <w:szCs w:val="22"/>
          <w:lang w:val="sk-SK"/>
        </w:rPr>
      </w:pPr>
    </w:p>
    <w:p w14:paraId="0627C20E" w14:textId="77777777" w:rsidR="00BE58EF" w:rsidRPr="00434723" w:rsidRDefault="00BE58EF" w:rsidP="007008A6">
      <w:pPr>
        <w:jc w:val="both"/>
        <w:rPr>
          <w:rFonts w:cs="Arial"/>
          <w:szCs w:val="22"/>
          <w:lang w:val="sk-SK"/>
        </w:rPr>
      </w:pPr>
      <w:r w:rsidRPr="00434723">
        <w:rPr>
          <w:rFonts w:cs="Arial"/>
          <w:szCs w:val="22"/>
          <w:lang w:val="sk-SK"/>
        </w:rPr>
        <w:t xml:space="preserve">Táto zábezpeka sa musí riadiť právnymi predpismi Slovenskej republiky a pokiaľ nie je vyššie uvedené inak, musí podliehať Jednotným pravidlám pre záruky na požiadanie, vydaným pod číslom </w:t>
      </w:r>
      <w:r w:rsidR="00622EDD">
        <w:rPr>
          <w:rFonts w:cs="Arial"/>
          <w:szCs w:val="22"/>
          <w:lang w:val="sk-SK"/>
        </w:rPr>
        <w:t>7</w:t>
      </w:r>
      <w:r w:rsidRPr="00434723">
        <w:rPr>
          <w:rFonts w:cs="Arial"/>
          <w:szCs w:val="22"/>
          <w:lang w:val="sk-SK"/>
        </w:rPr>
        <w:t xml:space="preserve">58 Medzinárodnou obchodnou komorou. </w:t>
      </w:r>
    </w:p>
    <w:p w14:paraId="3E4C3780" w14:textId="77777777" w:rsidR="00BE58EF" w:rsidRPr="00434723" w:rsidRDefault="00BE58EF" w:rsidP="007008A6">
      <w:pPr>
        <w:jc w:val="both"/>
        <w:rPr>
          <w:rFonts w:cs="Arial"/>
          <w:szCs w:val="22"/>
          <w:lang w:val="sk-SK"/>
        </w:rPr>
      </w:pPr>
    </w:p>
    <w:p w14:paraId="0CFA0DFB"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6FF71FE9" w14:textId="77777777" w:rsidR="00BE58EF" w:rsidRPr="00434723" w:rsidRDefault="00BE58EF" w:rsidP="007008A6">
      <w:pPr>
        <w:jc w:val="both"/>
        <w:rPr>
          <w:rFonts w:cs="Arial"/>
          <w:szCs w:val="22"/>
          <w:lang w:val="sk-SK"/>
        </w:rPr>
      </w:pPr>
    </w:p>
    <w:p w14:paraId="769023A7"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2B4C12C" w14:textId="77777777" w:rsidR="00BE58EF" w:rsidRPr="00434723" w:rsidRDefault="00BE58EF" w:rsidP="007008A6">
      <w:pPr>
        <w:jc w:val="both"/>
        <w:rPr>
          <w:rFonts w:cs="Arial"/>
          <w:szCs w:val="22"/>
          <w:lang w:val="sk-SK"/>
        </w:rPr>
      </w:pPr>
    </w:p>
    <w:p w14:paraId="3B636012"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6E695705"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2"/>
          <w:footerReference w:type="first" r:id="rId23"/>
          <w:pgSz w:w="11906" w:h="16838" w:code="9"/>
          <w:pgMar w:top="1418" w:right="1134" w:bottom="1418" w:left="1418" w:header="680" w:footer="680" w:gutter="0"/>
          <w:pgNumType w:start="2"/>
          <w:cols w:space="708"/>
          <w:titlePg/>
        </w:sectPr>
      </w:pPr>
    </w:p>
    <w:p w14:paraId="5A3C5BC4" w14:textId="77777777" w:rsidR="00BE58EF" w:rsidRPr="007008A6" w:rsidRDefault="00BE58EF" w:rsidP="007008A6">
      <w:pPr>
        <w:jc w:val="center"/>
        <w:rPr>
          <w:rFonts w:cs="Arial"/>
          <w:szCs w:val="22"/>
          <w:lang w:val="sk-SK"/>
        </w:rPr>
      </w:pPr>
    </w:p>
    <w:p w14:paraId="58995F45" w14:textId="77777777" w:rsidR="00BE58EF" w:rsidRPr="007008A6" w:rsidRDefault="00BE58EF" w:rsidP="007008A6">
      <w:pPr>
        <w:jc w:val="center"/>
        <w:rPr>
          <w:rFonts w:cs="Arial"/>
          <w:szCs w:val="22"/>
          <w:lang w:val="sk-SK"/>
        </w:rPr>
      </w:pPr>
    </w:p>
    <w:p w14:paraId="0EE8B795" w14:textId="77777777" w:rsidR="00BE58EF" w:rsidRPr="007008A6" w:rsidRDefault="00BE58EF" w:rsidP="007008A6">
      <w:pPr>
        <w:tabs>
          <w:tab w:val="right" w:leader="underscore" w:pos="9072"/>
        </w:tabs>
        <w:jc w:val="center"/>
        <w:rPr>
          <w:rFonts w:cs="Arial"/>
          <w:szCs w:val="22"/>
          <w:lang w:val="sk-SK"/>
        </w:rPr>
      </w:pPr>
    </w:p>
    <w:p w14:paraId="10D7769F" w14:textId="77777777" w:rsidR="00BE58EF" w:rsidRPr="007008A6" w:rsidRDefault="00BE58EF" w:rsidP="007008A6">
      <w:pPr>
        <w:jc w:val="center"/>
        <w:rPr>
          <w:rFonts w:cs="Arial"/>
          <w:szCs w:val="22"/>
          <w:lang w:val="sk-SK"/>
        </w:rPr>
      </w:pPr>
    </w:p>
    <w:p w14:paraId="34EE5AAC" w14:textId="77777777" w:rsidR="00BE58EF" w:rsidRPr="007008A6" w:rsidRDefault="00BE58EF" w:rsidP="007008A6">
      <w:pPr>
        <w:jc w:val="center"/>
        <w:rPr>
          <w:rFonts w:cs="Arial"/>
          <w:szCs w:val="22"/>
          <w:lang w:val="sk-SK"/>
        </w:rPr>
      </w:pPr>
    </w:p>
    <w:p w14:paraId="37195911" w14:textId="77777777" w:rsidR="00BE58EF" w:rsidRPr="007008A6" w:rsidRDefault="00BE58EF" w:rsidP="007008A6">
      <w:pPr>
        <w:jc w:val="center"/>
        <w:rPr>
          <w:rFonts w:cs="Arial"/>
          <w:szCs w:val="22"/>
          <w:lang w:val="sk-SK"/>
        </w:rPr>
      </w:pPr>
    </w:p>
    <w:p w14:paraId="627AC02F" w14:textId="77777777" w:rsidR="00BE58EF" w:rsidRPr="007008A6" w:rsidRDefault="00BE58EF" w:rsidP="007008A6">
      <w:pPr>
        <w:jc w:val="center"/>
        <w:rPr>
          <w:rFonts w:cs="Arial"/>
          <w:szCs w:val="22"/>
          <w:lang w:val="sk-SK"/>
        </w:rPr>
      </w:pPr>
    </w:p>
    <w:p w14:paraId="1A2BB134" w14:textId="77777777" w:rsidR="00BE58EF" w:rsidRPr="007008A6" w:rsidRDefault="00BE58EF" w:rsidP="007008A6">
      <w:pPr>
        <w:jc w:val="center"/>
        <w:rPr>
          <w:rFonts w:cs="Arial"/>
          <w:szCs w:val="22"/>
          <w:lang w:val="sk-SK"/>
        </w:rPr>
      </w:pPr>
    </w:p>
    <w:p w14:paraId="1939E179" w14:textId="77777777" w:rsidR="00BE58EF" w:rsidRPr="007008A6" w:rsidRDefault="00BE58EF" w:rsidP="007008A6">
      <w:pPr>
        <w:jc w:val="center"/>
        <w:rPr>
          <w:rFonts w:cs="Arial"/>
          <w:szCs w:val="22"/>
          <w:lang w:val="sk-SK"/>
        </w:rPr>
      </w:pPr>
    </w:p>
    <w:p w14:paraId="5C8BA0AB" w14:textId="77777777" w:rsidR="00BE58EF" w:rsidRPr="007008A6" w:rsidRDefault="00BE58EF" w:rsidP="007008A6">
      <w:pPr>
        <w:jc w:val="center"/>
        <w:rPr>
          <w:rFonts w:cs="Arial"/>
          <w:szCs w:val="22"/>
          <w:lang w:val="sk-SK"/>
        </w:rPr>
      </w:pPr>
    </w:p>
    <w:p w14:paraId="739FA56C" w14:textId="77777777" w:rsidR="00BE58EF" w:rsidRPr="007008A6" w:rsidRDefault="00BE58EF" w:rsidP="007008A6">
      <w:pPr>
        <w:jc w:val="center"/>
        <w:rPr>
          <w:rFonts w:cs="Arial"/>
          <w:szCs w:val="22"/>
          <w:lang w:val="sk-SK"/>
        </w:rPr>
      </w:pPr>
    </w:p>
    <w:p w14:paraId="4E9A1040" w14:textId="77777777" w:rsidR="00BE58EF" w:rsidRPr="007008A6" w:rsidRDefault="00BE58EF" w:rsidP="007008A6">
      <w:pPr>
        <w:jc w:val="center"/>
        <w:rPr>
          <w:rFonts w:cs="Arial"/>
          <w:szCs w:val="22"/>
          <w:lang w:val="sk-SK"/>
        </w:rPr>
      </w:pPr>
    </w:p>
    <w:p w14:paraId="076E565F" w14:textId="77777777" w:rsidR="00622EDD" w:rsidRDefault="00622EDD" w:rsidP="007008A6">
      <w:pPr>
        <w:jc w:val="center"/>
        <w:rPr>
          <w:rFonts w:cs="Arial"/>
          <w:b/>
          <w:caps/>
          <w:szCs w:val="22"/>
          <w:lang w:val="sk-SK"/>
        </w:rPr>
      </w:pPr>
    </w:p>
    <w:p w14:paraId="2EF43C4D" w14:textId="77777777" w:rsidR="00622EDD" w:rsidRDefault="00622EDD" w:rsidP="007008A6">
      <w:pPr>
        <w:jc w:val="center"/>
        <w:rPr>
          <w:rFonts w:cs="Arial"/>
          <w:b/>
          <w:caps/>
          <w:szCs w:val="22"/>
          <w:lang w:val="sk-SK"/>
        </w:rPr>
      </w:pPr>
    </w:p>
    <w:p w14:paraId="6ABA1BE1" w14:textId="77777777" w:rsidR="00622EDD" w:rsidRDefault="00622EDD" w:rsidP="007008A6">
      <w:pPr>
        <w:jc w:val="center"/>
        <w:rPr>
          <w:rFonts w:cs="Arial"/>
          <w:b/>
          <w:caps/>
          <w:szCs w:val="22"/>
          <w:lang w:val="sk-SK"/>
        </w:rPr>
      </w:pPr>
    </w:p>
    <w:p w14:paraId="00CC72A4" w14:textId="77777777" w:rsidR="00622EDD" w:rsidRDefault="00622EDD" w:rsidP="007008A6">
      <w:pPr>
        <w:jc w:val="center"/>
        <w:rPr>
          <w:rFonts w:cs="Arial"/>
          <w:b/>
          <w:caps/>
          <w:szCs w:val="22"/>
          <w:lang w:val="sk-SK"/>
        </w:rPr>
      </w:pPr>
    </w:p>
    <w:p w14:paraId="3E56A045" w14:textId="77777777" w:rsidR="00622EDD" w:rsidRDefault="00622EDD" w:rsidP="007008A6">
      <w:pPr>
        <w:jc w:val="center"/>
        <w:rPr>
          <w:rFonts w:cs="Arial"/>
          <w:b/>
          <w:caps/>
          <w:szCs w:val="22"/>
          <w:lang w:val="sk-SK"/>
        </w:rPr>
      </w:pPr>
    </w:p>
    <w:p w14:paraId="1C4F54BB"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6</w:t>
      </w:r>
    </w:p>
    <w:p w14:paraId="2A724AD3"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7DAD3FA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 zábezpeky</w:t>
      </w:r>
    </w:p>
    <w:p w14:paraId="7A7053BE"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na záručné opravy</w:t>
      </w:r>
    </w:p>
    <w:p w14:paraId="42498AF2" w14:textId="77777777" w:rsidR="00BE58EF" w:rsidRPr="007008A6" w:rsidRDefault="00BE58EF" w:rsidP="007008A6">
      <w:pPr>
        <w:jc w:val="center"/>
        <w:rPr>
          <w:rFonts w:cs="Arial"/>
          <w:szCs w:val="22"/>
          <w:lang w:val="sk-SK"/>
        </w:rPr>
      </w:pPr>
    </w:p>
    <w:p w14:paraId="1A64478C" w14:textId="77777777" w:rsidR="00BE58EF" w:rsidRPr="007008A6" w:rsidRDefault="00BE58EF" w:rsidP="007008A6">
      <w:pPr>
        <w:jc w:val="center"/>
        <w:rPr>
          <w:rFonts w:cs="Arial"/>
          <w:szCs w:val="22"/>
          <w:lang w:val="sk-SK"/>
        </w:rPr>
      </w:pPr>
    </w:p>
    <w:p w14:paraId="14199357" w14:textId="77777777" w:rsidR="00BE58EF" w:rsidRPr="007008A6" w:rsidRDefault="00BE58EF" w:rsidP="007008A6">
      <w:pPr>
        <w:jc w:val="center"/>
        <w:rPr>
          <w:rFonts w:cs="Arial"/>
          <w:szCs w:val="22"/>
          <w:lang w:val="sk-SK"/>
        </w:rPr>
      </w:pPr>
    </w:p>
    <w:p w14:paraId="34361D0A" w14:textId="77777777" w:rsidR="00BE58EF" w:rsidRPr="007008A6" w:rsidRDefault="00BE58EF" w:rsidP="007008A6">
      <w:pPr>
        <w:jc w:val="center"/>
        <w:rPr>
          <w:rFonts w:cs="Arial"/>
          <w:szCs w:val="22"/>
          <w:lang w:val="sk-SK"/>
        </w:rPr>
        <w:sectPr w:rsidR="00BE58EF" w:rsidRPr="007008A6" w:rsidSect="00BE58EF">
          <w:footerReference w:type="first" r:id="rId24"/>
          <w:pgSz w:w="11906" w:h="16838" w:code="9"/>
          <w:pgMar w:top="1418" w:right="1134" w:bottom="1418" w:left="1418" w:header="680" w:footer="680" w:gutter="0"/>
          <w:pgNumType w:start="2"/>
          <w:cols w:space="708"/>
          <w:titlePg/>
        </w:sectPr>
      </w:pPr>
    </w:p>
    <w:p w14:paraId="1B04D776" w14:textId="77777777" w:rsidR="00BE58EF" w:rsidRPr="00434723" w:rsidRDefault="00BE58EF" w:rsidP="007008A6">
      <w:pPr>
        <w:pStyle w:val="Nadpis3"/>
        <w:numPr>
          <w:ilvl w:val="0"/>
          <w:numId w:val="0"/>
        </w:numPr>
        <w:spacing w:before="0" w:after="0"/>
        <w:jc w:val="center"/>
        <w:rPr>
          <w:rFonts w:cs="Arial"/>
          <w:b/>
          <w:caps/>
          <w:szCs w:val="22"/>
          <w:lang w:val="sk-SK"/>
        </w:rPr>
      </w:pPr>
      <w:r w:rsidRPr="00434723">
        <w:rPr>
          <w:rFonts w:cs="Arial"/>
          <w:b/>
          <w:caps/>
          <w:szCs w:val="22"/>
          <w:lang w:val="sk-SK"/>
        </w:rPr>
        <w:lastRenderedPageBreak/>
        <w:t>Vzorové tlačivo zábezpeky na záručné opravy</w:t>
      </w:r>
    </w:p>
    <w:p w14:paraId="23CA80A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2AB5E4F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1F1D22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3BB4373E" w14:textId="77777777" w:rsidR="00BE58EF" w:rsidRPr="00434723" w:rsidRDefault="00BE58EF" w:rsidP="007008A6">
      <w:pPr>
        <w:tabs>
          <w:tab w:val="right" w:leader="underscore" w:pos="9072"/>
        </w:tabs>
        <w:rPr>
          <w:rFonts w:cs="Arial"/>
          <w:spacing w:val="-2"/>
          <w:szCs w:val="22"/>
          <w:lang w:val="sk-SK"/>
        </w:rPr>
      </w:pPr>
    </w:p>
    <w:p w14:paraId="0BB80FC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2F421F5C"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6B9CCA3" w14:textId="77777777" w:rsidR="00BE58EF" w:rsidRPr="00434723" w:rsidRDefault="00BE58EF" w:rsidP="007008A6">
      <w:pPr>
        <w:ind w:left="2160" w:hanging="2160"/>
        <w:rPr>
          <w:rFonts w:cs="Arial"/>
          <w:bCs/>
          <w:szCs w:val="22"/>
          <w:lang w:val="sk-SK"/>
        </w:rPr>
      </w:pPr>
    </w:p>
    <w:p w14:paraId="70EC563D"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5B557E0" w14:textId="77777777" w:rsidR="00BE58EF" w:rsidRPr="00434723" w:rsidRDefault="00BE58EF" w:rsidP="007008A6">
      <w:pPr>
        <w:ind w:left="2160" w:hanging="2160"/>
        <w:rPr>
          <w:rFonts w:cs="Arial"/>
          <w:bCs/>
          <w:szCs w:val="22"/>
          <w:lang w:val="sk-SK"/>
        </w:rPr>
      </w:pPr>
    </w:p>
    <w:p w14:paraId="08F8EDA4" w14:textId="77777777" w:rsidR="00BE58EF" w:rsidRPr="00434723" w:rsidRDefault="00BE58EF" w:rsidP="007008A6">
      <w:pPr>
        <w:jc w:val="both"/>
        <w:rPr>
          <w:rFonts w:cs="Arial"/>
          <w:szCs w:val="22"/>
          <w:lang w:val="sk-SK"/>
        </w:rPr>
      </w:pPr>
      <w:r w:rsidRPr="00434723">
        <w:rPr>
          <w:rFonts w:cs="Arial"/>
          <w:szCs w:val="22"/>
          <w:lang w:val="sk-SK"/>
        </w:rPr>
        <w:t>Boli sme informovaní, že ……………….. (ďalej nazývaný</w:t>
      </w:r>
      <w:r w:rsidR="007A6A7A" w:rsidRPr="00434723">
        <w:rPr>
          <w:rFonts w:cs="Arial"/>
          <w:szCs w:val="22"/>
          <w:lang w:val="sk-SK"/>
        </w:rPr>
        <w:t xml:space="preserve"> „</w:t>
      </w:r>
      <w:r w:rsidRPr="00434723">
        <w:rPr>
          <w:rFonts w:cs="Arial"/>
          <w:szCs w:val="22"/>
          <w:lang w:val="sk-SK"/>
        </w:rPr>
        <w:t>Príkazca“) je Vašim Zhotoviteľom v rámci tejto Zmluvy, ktorá si vyžaduje, aby získal Zábezpeku na záručné opravy.</w:t>
      </w:r>
    </w:p>
    <w:p w14:paraId="50C16812" w14:textId="77777777" w:rsidR="00BE58EF" w:rsidRPr="00434723" w:rsidRDefault="00BE58EF" w:rsidP="007008A6">
      <w:pPr>
        <w:jc w:val="both"/>
        <w:rPr>
          <w:rFonts w:cs="Arial"/>
          <w:b/>
          <w:bCs/>
          <w:szCs w:val="22"/>
          <w:lang w:val="sk-SK"/>
        </w:rPr>
      </w:pPr>
    </w:p>
    <w:p w14:paraId="26C25CEC"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w:t>
      </w:r>
      <w:r w:rsidR="007A6A7A" w:rsidRPr="00434723">
        <w:rPr>
          <w:rFonts w:cs="Arial"/>
          <w:szCs w:val="22"/>
          <w:lang w:val="sk-SK"/>
        </w:rPr>
        <w:t>...</w:t>
      </w:r>
      <w:r w:rsidRPr="00434723">
        <w:rPr>
          <w:rFonts w:cs="Arial"/>
          <w:szCs w:val="22"/>
          <w:lang w:val="sk-SK"/>
        </w:rPr>
        <w:t xml:space="preserve">.....) po tom, čo od vás obdržíme písomnú žiadosť spolu s vaším písomným prehlásením, že: </w:t>
      </w:r>
    </w:p>
    <w:p w14:paraId="0973902C" w14:textId="77777777" w:rsidR="00BE58EF" w:rsidRPr="00434723" w:rsidRDefault="00BE58EF" w:rsidP="007008A6">
      <w:pPr>
        <w:jc w:val="both"/>
        <w:rPr>
          <w:rFonts w:cs="Arial"/>
          <w:szCs w:val="22"/>
          <w:lang w:val="sk-SK"/>
        </w:rPr>
      </w:pPr>
    </w:p>
    <w:p w14:paraId="316E9192"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Príkazca porušuje svoje záväzky v zmysle Zmluvy alebo všeobecne záväzných právnych predpisov a</w:t>
      </w:r>
    </w:p>
    <w:p w14:paraId="79D3609B"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neodstránil zistené vady Diela v dohodnutom termíne.</w:t>
      </w:r>
    </w:p>
    <w:p w14:paraId="3D2E20F5" w14:textId="77777777" w:rsidR="00BE58EF" w:rsidRPr="00434723" w:rsidRDefault="00BE58EF" w:rsidP="007008A6">
      <w:pPr>
        <w:jc w:val="both"/>
        <w:rPr>
          <w:rFonts w:cs="Arial"/>
          <w:szCs w:val="22"/>
          <w:lang w:val="sk-SK"/>
        </w:rPr>
      </w:pPr>
    </w:p>
    <w:p w14:paraId="2DB31A37"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sidRPr="00434723">
        <w:rPr>
          <w:rFonts w:cs="Arial"/>
          <w:spacing w:val="0"/>
          <w:szCs w:val="22"/>
          <w:lang w:val="sk-SK"/>
        </w:rPr>
        <w:t>„</w:t>
      </w:r>
      <w:r w:rsidRPr="00434723">
        <w:rPr>
          <w:rFonts w:cs="Arial"/>
          <w:spacing w:val="0"/>
          <w:szCs w:val="22"/>
          <w:lang w:val="sk-SK"/>
        </w:rPr>
        <w:t>termín uplynutia“), kedy táto Zábezpeka uplynie a musí nám byť vrátená.</w:t>
      </w:r>
    </w:p>
    <w:p w14:paraId="4B018732" w14:textId="77777777" w:rsidR="00BE58EF" w:rsidRPr="00434723" w:rsidRDefault="00BE58EF" w:rsidP="007008A6">
      <w:pPr>
        <w:jc w:val="both"/>
        <w:rPr>
          <w:rFonts w:cs="Arial"/>
          <w:szCs w:val="22"/>
          <w:lang w:val="sk-SK"/>
        </w:rPr>
      </w:pPr>
    </w:p>
    <w:p w14:paraId="14AC737E" w14:textId="77777777" w:rsidR="00BE58EF" w:rsidRPr="00434723" w:rsidRDefault="00BE58EF" w:rsidP="007008A6">
      <w:pPr>
        <w:jc w:val="both"/>
        <w:rPr>
          <w:rFonts w:cs="Arial"/>
          <w:szCs w:val="22"/>
          <w:lang w:val="sk-SK"/>
        </w:rPr>
      </w:pPr>
      <w:r w:rsidRPr="00434723">
        <w:rPr>
          <w:rFonts w:cs="Arial"/>
          <w:szCs w:val="22"/>
          <w:lang w:val="sk-SK"/>
        </w:rPr>
        <w:t>Každým čerpaním zo Zábezpeky na záručné opravy sa výška Zábezpeky automaticky zníži o Vám vyplatenú sumu.</w:t>
      </w:r>
    </w:p>
    <w:p w14:paraId="36D75296" w14:textId="77777777" w:rsidR="00BE58EF" w:rsidRPr="00434723" w:rsidRDefault="00BE58EF" w:rsidP="007008A6">
      <w:pPr>
        <w:jc w:val="both"/>
        <w:rPr>
          <w:rFonts w:cs="Arial"/>
          <w:szCs w:val="22"/>
          <w:lang w:val="sk-SK"/>
        </w:rPr>
      </w:pPr>
    </w:p>
    <w:p w14:paraId="7D88059A"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64BDF3A"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07BF9EB2" w14:textId="77777777" w:rsidR="00BE58EF" w:rsidRPr="00434723" w:rsidRDefault="00BE58EF" w:rsidP="007008A6">
      <w:pPr>
        <w:jc w:val="both"/>
        <w:rPr>
          <w:rFonts w:cs="Arial"/>
          <w:szCs w:val="22"/>
          <w:lang w:val="sk-SK"/>
        </w:rPr>
      </w:pPr>
    </w:p>
    <w:p w14:paraId="5D37D859" w14:textId="77777777" w:rsidR="00BE58EF" w:rsidRPr="00434723" w:rsidRDefault="00BE58EF" w:rsidP="007008A6">
      <w:pPr>
        <w:jc w:val="both"/>
        <w:rPr>
          <w:rFonts w:cs="Arial"/>
          <w:szCs w:val="22"/>
          <w:lang w:val="sk-SK"/>
        </w:rPr>
      </w:pPr>
    </w:p>
    <w:p w14:paraId="4273A553" w14:textId="77777777" w:rsidR="00BE58EF" w:rsidRPr="00434723" w:rsidRDefault="00BE58EF" w:rsidP="007008A6">
      <w:pPr>
        <w:jc w:val="both"/>
        <w:rPr>
          <w:rFonts w:cs="Arial"/>
          <w:szCs w:val="22"/>
          <w:lang w:val="sk-SK"/>
        </w:rPr>
      </w:pPr>
    </w:p>
    <w:p w14:paraId="699A3692"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5C2C5B93" w14:textId="77777777" w:rsidR="00BE58EF" w:rsidRPr="00434723" w:rsidRDefault="00BE58EF" w:rsidP="007008A6">
      <w:pPr>
        <w:jc w:val="both"/>
        <w:rPr>
          <w:rFonts w:cs="Arial"/>
          <w:szCs w:val="22"/>
          <w:lang w:val="sk-SK"/>
        </w:rPr>
      </w:pPr>
    </w:p>
    <w:p w14:paraId="2CC1FCC2"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290A5699" w14:textId="77777777" w:rsidR="00BE58EF" w:rsidRPr="00434723" w:rsidRDefault="00BE58EF" w:rsidP="007008A6">
      <w:pPr>
        <w:jc w:val="both"/>
        <w:rPr>
          <w:rFonts w:cs="Arial"/>
          <w:szCs w:val="22"/>
          <w:lang w:val="sk-SK"/>
        </w:rPr>
      </w:pPr>
    </w:p>
    <w:p w14:paraId="0CA9074C"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4B89AEAC"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5"/>
          <w:footerReference w:type="first" r:id="rId26"/>
          <w:pgSz w:w="11906" w:h="16838" w:code="9"/>
          <w:pgMar w:top="1418" w:right="1134" w:bottom="1418" w:left="1418" w:header="680" w:footer="680" w:gutter="0"/>
          <w:pgNumType w:start="2"/>
          <w:cols w:space="708"/>
          <w:titlePg/>
        </w:sectPr>
      </w:pPr>
    </w:p>
    <w:p w14:paraId="7BFEE1EF" w14:textId="77777777" w:rsidR="00BE58EF" w:rsidRPr="007008A6" w:rsidRDefault="00BE58EF" w:rsidP="007008A6">
      <w:pPr>
        <w:tabs>
          <w:tab w:val="right" w:leader="underscore" w:pos="9072"/>
        </w:tabs>
        <w:jc w:val="center"/>
        <w:rPr>
          <w:rFonts w:cs="Arial"/>
          <w:szCs w:val="22"/>
          <w:lang w:val="sk-SK"/>
        </w:rPr>
      </w:pPr>
    </w:p>
    <w:p w14:paraId="7C2E8BC6" w14:textId="77777777" w:rsidR="00BE58EF" w:rsidRPr="007008A6" w:rsidRDefault="00BE58EF" w:rsidP="007008A6">
      <w:pPr>
        <w:jc w:val="center"/>
        <w:rPr>
          <w:rFonts w:cs="Arial"/>
          <w:szCs w:val="22"/>
          <w:lang w:val="sk-SK"/>
        </w:rPr>
      </w:pPr>
    </w:p>
    <w:p w14:paraId="20B5382C" w14:textId="77777777" w:rsidR="00BE58EF" w:rsidRPr="007008A6" w:rsidRDefault="00BE58EF" w:rsidP="007008A6">
      <w:pPr>
        <w:jc w:val="center"/>
        <w:rPr>
          <w:rFonts w:cs="Arial"/>
          <w:szCs w:val="22"/>
          <w:lang w:val="sk-SK"/>
        </w:rPr>
      </w:pPr>
    </w:p>
    <w:p w14:paraId="6338B298" w14:textId="77777777" w:rsidR="00BE58EF" w:rsidRPr="007008A6" w:rsidRDefault="00BE58EF" w:rsidP="007008A6">
      <w:pPr>
        <w:jc w:val="center"/>
        <w:rPr>
          <w:rFonts w:cs="Arial"/>
          <w:szCs w:val="22"/>
          <w:lang w:val="sk-SK"/>
        </w:rPr>
      </w:pPr>
    </w:p>
    <w:p w14:paraId="11285D6B" w14:textId="77777777" w:rsidR="00BE58EF" w:rsidRPr="007008A6" w:rsidRDefault="00BE58EF" w:rsidP="007008A6">
      <w:pPr>
        <w:jc w:val="center"/>
        <w:rPr>
          <w:rFonts w:cs="Arial"/>
          <w:szCs w:val="22"/>
          <w:lang w:val="sk-SK"/>
        </w:rPr>
      </w:pPr>
    </w:p>
    <w:p w14:paraId="5494906F" w14:textId="77777777" w:rsidR="00BE58EF" w:rsidRPr="007008A6" w:rsidRDefault="00BE58EF" w:rsidP="007008A6">
      <w:pPr>
        <w:jc w:val="center"/>
        <w:rPr>
          <w:rFonts w:cs="Arial"/>
          <w:szCs w:val="22"/>
          <w:lang w:val="sk-SK"/>
        </w:rPr>
      </w:pPr>
    </w:p>
    <w:p w14:paraId="6275E5DD" w14:textId="77777777" w:rsidR="00BE58EF" w:rsidRPr="007008A6" w:rsidRDefault="00BE58EF" w:rsidP="007008A6">
      <w:pPr>
        <w:jc w:val="center"/>
        <w:rPr>
          <w:rFonts w:cs="Arial"/>
          <w:szCs w:val="22"/>
          <w:lang w:val="sk-SK"/>
        </w:rPr>
      </w:pPr>
    </w:p>
    <w:p w14:paraId="60002C92" w14:textId="77777777" w:rsidR="00BE58EF" w:rsidRPr="007008A6" w:rsidRDefault="00BE58EF" w:rsidP="007008A6">
      <w:pPr>
        <w:jc w:val="center"/>
        <w:rPr>
          <w:rFonts w:cs="Arial"/>
          <w:szCs w:val="22"/>
          <w:lang w:val="sk-SK"/>
        </w:rPr>
      </w:pPr>
    </w:p>
    <w:p w14:paraId="01BABC5A" w14:textId="77777777" w:rsidR="00BE58EF" w:rsidRPr="007008A6" w:rsidRDefault="00BE58EF" w:rsidP="007008A6">
      <w:pPr>
        <w:jc w:val="center"/>
        <w:rPr>
          <w:rFonts w:cs="Arial"/>
          <w:szCs w:val="22"/>
          <w:lang w:val="sk-SK"/>
        </w:rPr>
      </w:pPr>
    </w:p>
    <w:p w14:paraId="73D87DF7" w14:textId="77777777" w:rsidR="00BE58EF" w:rsidRPr="007008A6" w:rsidRDefault="00BE58EF" w:rsidP="007008A6">
      <w:pPr>
        <w:jc w:val="center"/>
        <w:rPr>
          <w:rFonts w:cs="Arial"/>
          <w:szCs w:val="22"/>
          <w:lang w:val="sk-SK"/>
        </w:rPr>
      </w:pPr>
    </w:p>
    <w:p w14:paraId="5365728E" w14:textId="77777777" w:rsidR="00622EDD" w:rsidRDefault="00622EDD" w:rsidP="007008A6">
      <w:pPr>
        <w:jc w:val="center"/>
        <w:rPr>
          <w:rFonts w:cs="Arial"/>
          <w:b/>
          <w:caps/>
          <w:szCs w:val="22"/>
          <w:lang w:val="sk-SK"/>
        </w:rPr>
      </w:pPr>
    </w:p>
    <w:p w14:paraId="75E88BDF" w14:textId="77777777" w:rsidR="00622EDD" w:rsidRDefault="00622EDD" w:rsidP="007008A6">
      <w:pPr>
        <w:jc w:val="center"/>
        <w:rPr>
          <w:rFonts w:cs="Arial"/>
          <w:b/>
          <w:caps/>
          <w:szCs w:val="22"/>
          <w:lang w:val="sk-SK"/>
        </w:rPr>
      </w:pPr>
    </w:p>
    <w:p w14:paraId="754AE57E" w14:textId="77777777" w:rsidR="00622EDD" w:rsidRDefault="00622EDD" w:rsidP="007008A6">
      <w:pPr>
        <w:jc w:val="center"/>
        <w:rPr>
          <w:rFonts w:cs="Arial"/>
          <w:b/>
          <w:caps/>
          <w:szCs w:val="22"/>
          <w:lang w:val="sk-SK"/>
        </w:rPr>
      </w:pPr>
    </w:p>
    <w:p w14:paraId="5552F9CD" w14:textId="77777777" w:rsidR="00622EDD" w:rsidRDefault="00622EDD" w:rsidP="007008A6">
      <w:pPr>
        <w:jc w:val="center"/>
        <w:rPr>
          <w:rFonts w:cs="Arial"/>
          <w:b/>
          <w:caps/>
          <w:szCs w:val="22"/>
          <w:lang w:val="sk-SK"/>
        </w:rPr>
      </w:pPr>
    </w:p>
    <w:p w14:paraId="6B45FE05" w14:textId="77777777" w:rsidR="00622EDD" w:rsidRDefault="00622EDD" w:rsidP="007008A6">
      <w:pPr>
        <w:jc w:val="center"/>
        <w:rPr>
          <w:rFonts w:cs="Arial"/>
          <w:b/>
          <w:caps/>
          <w:szCs w:val="22"/>
          <w:lang w:val="sk-SK"/>
        </w:rPr>
      </w:pPr>
    </w:p>
    <w:p w14:paraId="772EE9C5" w14:textId="77777777" w:rsidR="00622EDD" w:rsidRDefault="00622EDD" w:rsidP="007008A6">
      <w:pPr>
        <w:jc w:val="center"/>
        <w:rPr>
          <w:rFonts w:cs="Arial"/>
          <w:b/>
          <w:caps/>
          <w:szCs w:val="22"/>
          <w:lang w:val="sk-SK"/>
        </w:rPr>
      </w:pPr>
    </w:p>
    <w:p w14:paraId="5DCB1064" w14:textId="77777777" w:rsidR="00622EDD" w:rsidRDefault="00622EDD" w:rsidP="007008A6">
      <w:pPr>
        <w:jc w:val="center"/>
        <w:rPr>
          <w:rFonts w:cs="Arial"/>
          <w:b/>
          <w:caps/>
          <w:szCs w:val="22"/>
          <w:lang w:val="sk-SK"/>
        </w:rPr>
      </w:pPr>
    </w:p>
    <w:p w14:paraId="5240C6D6"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7</w:t>
      </w:r>
    </w:p>
    <w:p w14:paraId="1A18D8E9"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46461BF7"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w:t>
      </w:r>
    </w:p>
    <w:p w14:paraId="0AABAAD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DohodY o riešení sporov</w:t>
      </w:r>
    </w:p>
    <w:p w14:paraId="76C611AF" w14:textId="77777777" w:rsidR="00BE58EF" w:rsidRPr="007008A6" w:rsidRDefault="00BE58EF" w:rsidP="007008A6">
      <w:pPr>
        <w:jc w:val="center"/>
        <w:rPr>
          <w:rFonts w:cs="Arial"/>
          <w:szCs w:val="22"/>
          <w:lang w:val="sk-SK"/>
        </w:rPr>
      </w:pPr>
    </w:p>
    <w:p w14:paraId="27A15206" w14:textId="77777777" w:rsidR="00BE58EF" w:rsidRPr="00434723" w:rsidRDefault="00BE58EF" w:rsidP="007008A6">
      <w:pPr>
        <w:pStyle w:val="Zarkazkladnhotextu"/>
        <w:rPr>
          <w:rFonts w:cs="Arial"/>
          <w:szCs w:val="22"/>
          <w:lang w:val="sk-SK"/>
        </w:rPr>
      </w:pPr>
      <w:r w:rsidRPr="00434723">
        <w:rPr>
          <w:rFonts w:cs="Arial"/>
          <w:szCs w:val="22"/>
          <w:lang w:val="sk-SK"/>
        </w:rPr>
        <w:br w:type="page"/>
      </w:r>
      <w:r w:rsidRPr="007008A6" w:rsidDel="002D5033">
        <w:rPr>
          <w:rFonts w:cs="Arial"/>
          <w:szCs w:val="22"/>
          <w:lang w:val="sk-SK"/>
        </w:rPr>
        <w:lastRenderedPageBreak/>
        <w:t xml:space="preserve"> </w:t>
      </w:r>
      <w:bookmarkStart w:id="18" w:name="_Toc93651907"/>
      <w:bookmarkStart w:id="19" w:name="_Toc95030372"/>
      <w:r w:rsidRPr="007008A6" w:rsidDel="002D5033">
        <w:rPr>
          <w:rFonts w:cs="Arial"/>
          <w:szCs w:val="22"/>
          <w:lang w:val="de-DE"/>
        </w:rPr>
        <w:t xml:space="preserve"> </w:t>
      </w:r>
    </w:p>
    <w:p w14:paraId="72D475EF"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DOHODA O RIEŠENÍ SPOROV</w:t>
      </w:r>
    </w:p>
    <w:p w14:paraId="5BBD5625"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č. ................</w:t>
      </w:r>
    </w:p>
    <w:p w14:paraId="099EC141" w14:textId="77777777" w:rsidR="00BE58EF" w:rsidRPr="00434723" w:rsidRDefault="00BE58EF" w:rsidP="007008A6">
      <w:pPr>
        <w:jc w:val="center"/>
        <w:rPr>
          <w:rFonts w:cs="Arial"/>
          <w:szCs w:val="22"/>
          <w:lang w:val="sk-SK"/>
        </w:rPr>
      </w:pPr>
    </w:p>
    <w:p w14:paraId="2A689F19" w14:textId="77777777" w:rsidR="00BE58EF" w:rsidRPr="00434723" w:rsidRDefault="00BE58EF" w:rsidP="007008A6">
      <w:pPr>
        <w:jc w:val="center"/>
        <w:rPr>
          <w:rFonts w:cs="Arial"/>
          <w:szCs w:val="22"/>
          <w:lang w:val="sk-SK"/>
        </w:rPr>
      </w:pPr>
      <w:r w:rsidRPr="00434723">
        <w:rPr>
          <w:rFonts w:cs="Arial"/>
          <w:szCs w:val="22"/>
          <w:lang w:val="sk-SK"/>
        </w:rPr>
        <w:t>(ďalej aj „Dohoda“)</w:t>
      </w:r>
    </w:p>
    <w:p w14:paraId="0AAC5CAD" w14:textId="77777777" w:rsidR="00BE58EF" w:rsidRPr="00434723" w:rsidRDefault="00BE58EF" w:rsidP="007008A6">
      <w:pPr>
        <w:rPr>
          <w:rFonts w:cs="Arial"/>
          <w:szCs w:val="22"/>
          <w:lang w:val="sk-SK" w:eastAsia="sk-SK"/>
        </w:rPr>
      </w:pPr>
    </w:p>
    <w:p w14:paraId="116BFD1E" w14:textId="77777777" w:rsidR="00BE58EF" w:rsidRPr="00434723" w:rsidRDefault="00BE58EF" w:rsidP="007008A6">
      <w:pPr>
        <w:rPr>
          <w:rFonts w:cs="Arial"/>
          <w:szCs w:val="22"/>
          <w:lang w:val="sk-SK" w:eastAsia="sk-SK"/>
        </w:rPr>
      </w:pPr>
    </w:p>
    <w:p w14:paraId="76DA1813" w14:textId="77777777" w:rsidR="00BE58EF" w:rsidRPr="00434723" w:rsidRDefault="00BE58EF" w:rsidP="007008A6">
      <w:pPr>
        <w:tabs>
          <w:tab w:val="left" w:pos="3544"/>
        </w:tabs>
        <w:ind w:left="3544" w:hanging="3544"/>
        <w:jc w:val="both"/>
        <w:rPr>
          <w:rFonts w:cs="Arial"/>
          <w:szCs w:val="22"/>
          <w:lang w:val="sk-SK"/>
        </w:rPr>
      </w:pPr>
      <w:r w:rsidRPr="00434723">
        <w:rPr>
          <w:rFonts w:cs="Arial"/>
          <w:b/>
          <w:szCs w:val="22"/>
          <w:lang w:val="sk-SK"/>
        </w:rPr>
        <w:t>STAVBA:</w:t>
      </w:r>
      <w:r w:rsidRPr="00434723">
        <w:rPr>
          <w:rFonts w:cs="Arial"/>
          <w:szCs w:val="22"/>
          <w:lang w:val="sk-SK"/>
        </w:rPr>
        <w:t xml:space="preserve"> </w:t>
      </w:r>
      <w:r w:rsidRPr="00434723">
        <w:rPr>
          <w:rFonts w:cs="Arial"/>
          <w:szCs w:val="22"/>
          <w:lang w:val="sk-SK"/>
        </w:rPr>
        <w:tab/>
      </w:r>
    </w:p>
    <w:p w14:paraId="27DA893D" w14:textId="77777777" w:rsidR="00BE58EF" w:rsidRPr="00434723" w:rsidRDefault="00BE58EF" w:rsidP="007008A6">
      <w:pPr>
        <w:tabs>
          <w:tab w:val="left" w:pos="3544"/>
          <w:tab w:val="left" w:pos="5812"/>
        </w:tabs>
        <w:jc w:val="both"/>
        <w:rPr>
          <w:rFonts w:cs="Arial"/>
          <w:szCs w:val="22"/>
          <w:lang w:val="sk-SK"/>
        </w:rPr>
      </w:pPr>
    </w:p>
    <w:p w14:paraId="05CFB837" w14:textId="77777777" w:rsidR="00BE58EF" w:rsidRPr="00434723" w:rsidRDefault="00BE58EF" w:rsidP="007008A6">
      <w:pPr>
        <w:tabs>
          <w:tab w:val="left" w:pos="3544"/>
          <w:tab w:val="left" w:pos="5812"/>
        </w:tabs>
        <w:jc w:val="both"/>
        <w:rPr>
          <w:rFonts w:cs="Arial"/>
          <w:i/>
          <w:szCs w:val="22"/>
          <w:lang w:val="sk-SK"/>
        </w:rPr>
      </w:pPr>
      <w:r w:rsidRPr="00434723">
        <w:rPr>
          <w:rFonts w:cs="Arial"/>
          <w:szCs w:val="22"/>
          <w:lang w:val="sk-SK"/>
        </w:rPr>
        <w:t>Zmluva o Dielo:</w:t>
      </w:r>
      <w:r w:rsidRPr="00434723">
        <w:rPr>
          <w:rFonts w:cs="Arial"/>
          <w:szCs w:val="22"/>
          <w:lang w:val="sk-SK"/>
        </w:rPr>
        <w:tab/>
        <w:t xml:space="preserve">č. Objednávateľa: </w:t>
      </w:r>
    </w:p>
    <w:p w14:paraId="0CDABB4C" w14:textId="77777777" w:rsidR="00BE58EF" w:rsidRPr="00434723" w:rsidRDefault="00BE58EF" w:rsidP="007008A6">
      <w:pPr>
        <w:tabs>
          <w:tab w:val="left" w:pos="3544"/>
          <w:tab w:val="left" w:pos="5812"/>
        </w:tabs>
        <w:jc w:val="both"/>
        <w:rPr>
          <w:rFonts w:cs="Arial"/>
          <w:szCs w:val="22"/>
          <w:lang w:val="sk-SK"/>
        </w:rPr>
      </w:pPr>
      <w:r w:rsidRPr="00434723">
        <w:rPr>
          <w:rFonts w:cs="Arial"/>
          <w:i/>
          <w:szCs w:val="22"/>
          <w:lang w:val="sk-SK"/>
        </w:rPr>
        <w:tab/>
      </w:r>
      <w:r w:rsidRPr="00434723">
        <w:rPr>
          <w:rFonts w:cs="Arial"/>
          <w:i/>
          <w:szCs w:val="22"/>
          <w:lang w:val="sk-SK"/>
        </w:rPr>
        <w:tab/>
      </w:r>
    </w:p>
    <w:p w14:paraId="3E50179E" w14:textId="77777777" w:rsidR="00BE58EF" w:rsidRPr="00434723" w:rsidRDefault="00BE58EF" w:rsidP="007008A6">
      <w:pPr>
        <w:tabs>
          <w:tab w:val="left" w:pos="3544"/>
          <w:tab w:val="left" w:pos="5812"/>
        </w:tabs>
        <w:jc w:val="both"/>
        <w:rPr>
          <w:rFonts w:cs="Arial"/>
          <w:szCs w:val="22"/>
          <w:lang w:val="sk-SK"/>
        </w:rPr>
      </w:pPr>
      <w:r w:rsidRPr="00434723">
        <w:rPr>
          <w:rFonts w:cs="Arial"/>
          <w:szCs w:val="22"/>
          <w:lang w:val="sk-SK"/>
        </w:rPr>
        <w:tab/>
        <w:t xml:space="preserve">č. Zhotoviteľa: </w:t>
      </w:r>
    </w:p>
    <w:p w14:paraId="21A6ED67" w14:textId="77777777" w:rsidR="00BE58EF" w:rsidRPr="007008A6" w:rsidRDefault="00BE58EF" w:rsidP="007008A6">
      <w:pPr>
        <w:tabs>
          <w:tab w:val="left" w:pos="3544"/>
        </w:tabs>
        <w:jc w:val="both"/>
        <w:rPr>
          <w:rFonts w:cs="Arial"/>
          <w:szCs w:val="22"/>
          <w:lang w:val="sk-SK"/>
        </w:rPr>
      </w:pPr>
    </w:p>
    <w:p w14:paraId="1BEE5C91" w14:textId="77777777" w:rsidR="00BE58EF" w:rsidRPr="00434723" w:rsidRDefault="00BE58EF" w:rsidP="007008A6">
      <w:pPr>
        <w:widowControl w:val="0"/>
        <w:tabs>
          <w:tab w:val="left" w:pos="567"/>
        </w:tabs>
        <w:autoSpaceDE w:val="0"/>
        <w:autoSpaceDN w:val="0"/>
        <w:adjustRightInd w:val="0"/>
        <w:ind w:left="2410" w:hanging="2410"/>
        <w:rPr>
          <w:rFonts w:cs="Arial"/>
          <w:b/>
          <w:szCs w:val="22"/>
          <w:lang w:val="sk-SK"/>
        </w:rPr>
      </w:pPr>
      <w:r w:rsidRPr="00434723">
        <w:rPr>
          <w:rFonts w:cs="Arial"/>
          <w:b/>
          <w:szCs w:val="22"/>
          <w:lang w:val="sk-SK"/>
        </w:rPr>
        <w:t>STRANY DOHODY:</w:t>
      </w:r>
    </w:p>
    <w:p w14:paraId="2261D97B" w14:textId="77777777" w:rsidR="00BE58EF" w:rsidRPr="00434723" w:rsidRDefault="00BE58EF" w:rsidP="007008A6">
      <w:pPr>
        <w:widowControl w:val="0"/>
        <w:tabs>
          <w:tab w:val="left" w:pos="567"/>
        </w:tabs>
        <w:autoSpaceDE w:val="0"/>
        <w:autoSpaceDN w:val="0"/>
        <w:adjustRightInd w:val="0"/>
        <w:rPr>
          <w:rFonts w:cs="Arial"/>
          <w:b/>
          <w:szCs w:val="22"/>
          <w:lang w:val="sk-SK"/>
        </w:rPr>
      </w:pPr>
    </w:p>
    <w:p w14:paraId="1EE0FD02" w14:textId="77777777" w:rsidR="00BE58EF" w:rsidRPr="00434723" w:rsidRDefault="00BE58EF" w:rsidP="007008A6">
      <w:pPr>
        <w:widowControl w:val="0"/>
        <w:tabs>
          <w:tab w:val="left" w:pos="567"/>
        </w:tabs>
        <w:autoSpaceDE w:val="0"/>
        <w:autoSpaceDN w:val="0"/>
        <w:adjustRightInd w:val="0"/>
        <w:ind w:left="2410" w:hanging="2410"/>
        <w:rPr>
          <w:rFonts w:cs="Arial"/>
          <w:b/>
          <w:szCs w:val="22"/>
          <w:highlight w:val="yellow"/>
          <w:lang w:val="sk-SK"/>
        </w:rPr>
      </w:pPr>
      <w:r w:rsidRPr="00434723">
        <w:rPr>
          <w:rFonts w:cs="Arial"/>
          <w:b/>
          <w:szCs w:val="22"/>
          <w:lang w:val="sk-SK"/>
        </w:rPr>
        <w:t>Objednávateľ:</w:t>
      </w:r>
      <w:r w:rsidRPr="00434723">
        <w:rPr>
          <w:rFonts w:cs="Arial"/>
          <w:b/>
          <w:szCs w:val="22"/>
          <w:lang w:val="sk-SK"/>
        </w:rPr>
        <w:tab/>
      </w:r>
      <w:r w:rsidRPr="00434723">
        <w:rPr>
          <w:rFonts w:cs="Arial"/>
          <w:b/>
          <w:szCs w:val="22"/>
          <w:lang w:val="sk-SK"/>
        </w:rPr>
        <w:tab/>
      </w:r>
      <w:r w:rsidRPr="00434723">
        <w:rPr>
          <w:rFonts w:cs="Arial"/>
          <w:b/>
          <w:szCs w:val="22"/>
          <w:lang w:val="sk-SK"/>
        </w:rPr>
        <w:tab/>
        <w:t>Národná diaľničná spoločnosť, a.s.</w:t>
      </w:r>
    </w:p>
    <w:p w14:paraId="3856E77B" w14:textId="77777777" w:rsidR="00BE58EF" w:rsidRPr="00434723" w:rsidRDefault="00BE58EF" w:rsidP="007008A6">
      <w:pPr>
        <w:tabs>
          <w:tab w:val="left" w:pos="3544"/>
        </w:tabs>
        <w:jc w:val="both"/>
        <w:rPr>
          <w:rFonts w:cs="Arial"/>
          <w:szCs w:val="22"/>
          <w:lang w:val="sk-SK"/>
        </w:rPr>
      </w:pPr>
      <w:r w:rsidRPr="00434723">
        <w:rPr>
          <w:rFonts w:cs="Arial"/>
          <w:bCs/>
          <w:szCs w:val="22"/>
          <w:lang w:val="sk-SK"/>
        </w:rPr>
        <w:t xml:space="preserve">Sídlo: </w:t>
      </w:r>
      <w:r w:rsidRPr="00434723">
        <w:rPr>
          <w:rFonts w:cs="Arial"/>
          <w:szCs w:val="22"/>
          <w:lang w:val="sk-SK"/>
        </w:rPr>
        <w:tab/>
        <w:t>Dúbravská cesta 14, 841 04  Bratislava</w:t>
      </w:r>
    </w:p>
    <w:p w14:paraId="78FB2489" w14:textId="77777777" w:rsidR="00BE58EF" w:rsidRPr="00434723" w:rsidRDefault="00BE58EF" w:rsidP="007008A6">
      <w:pPr>
        <w:tabs>
          <w:tab w:val="left" w:pos="3544"/>
        </w:tabs>
        <w:ind w:left="3544" w:hanging="3544"/>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Metského </w:t>
      </w:r>
      <w:r w:rsidRPr="00434723">
        <w:rPr>
          <w:rFonts w:cs="Arial"/>
          <w:szCs w:val="22"/>
          <w:lang w:val="sk-SK"/>
        </w:rPr>
        <w:t>súdu Bratislava I</w:t>
      </w:r>
      <w:r w:rsidR="009271F3" w:rsidRPr="00434723">
        <w:rPr>
          <w:rFonts w:cs="Arial"/>
          <w:szCs w:val="22"/>
          <w:lang w:val="sk-SK"/>
        </w:rPr>
        <w:t>II</w:t>
      </w:r>
      <w:r w:rsidRPr="00434723">
        <w:rPr>
          <w:rFonts w:cs="Arial"/>
          <w:szCs w:val="22"/>
          <w:lang w:val="sk-SK"/>
        </w:rPr>
        <w:t>, Oddiel: Sa, Vložka č. 3518/B</w:t>
      </w:r>
    </w:p>
    <w:p w14:paraId="55B58737" w14:textId="77777777" w:rsidR="007A6A7A" w:rsidRPr="00434723" w:rsidRDefault="007A6A7A" w:rsidP="007008A6">
      <w:pPr>
        <w:tabs>
          <w:tab w:val="left" w:pos="3544"/>
        </w:tabs>
        <w:jc w:val="both"/>
        <w:rPr>
          <w:rFonts w:cs="Arial"/>
          <w:szCs w:val="22"/>
          <w:lang w:val="sk-SK"/>
        </w:rPr>
      </w:pPr>
      <w:r w:rsidRPr="00434723">
        <w:rPr>
          <w:rFonts w:cs="Arial"/>
          <w:szCs w:val="22"/>
          <w:lang w:val="sk-SK"/>
        </w:rPr>
        <w:t>Štatutárny orgán:</w:t>
      </w:r>
      <w:r w:rsidRPr="00434723">
        <w:rPr>
          <w:rFonts w:cs="Arial"/>
          <w:szCs w:val="22"/>
          <w:lang w:val="sk-SK"/>
        </w:rPr>
        <w:tab/>
      </w:r>
    </w:p>
    <w:p w14:paraId="3011351A"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1F2F0468" w14:textId="77777777" w:rsidR="00BE58EF" w:rsidRPr="00434723" w:rsidRDefault="00BE58EF" w:rsidP="007008A6">
      <w:pPr>
        <w:pStyle w:val="Pta"/>
        <w:tabs>
          <w:tab w:val="left" w:pos="3544"/>
        </w:tabs>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69C8DB14" w14:textId="77777777" w:rsidR="00BE58EF" w:rsidRPr="00434723" w:rsidRDefault="00BE58EF" w:rsidP="007008A6">
      <w:pPr>
        <w:tabs>
          <w:tab w:val="left" w:pos="3544"/>
        </w:tabs>
        <w:jc w:val="both"/>
        <w:rPr>
          <w:rFonts w:cs="Arial"/>
          <w:szCs w:val="22"/>
          <w:lang w:val="sk-SK"/>
        </w:rPr>
      </w:pPr>
      <w:r w:rsidRPr="00434723">
        <w:rPr>
          <w:rFonts w:cs="Arial"/>
          <w:szCs w:val="22"/>
          <w:lang w:val="sk-SK"/>
        </w:rPr>
        <w:t>IČ DPH:</w:t>
      </w:r>
      <w:r w:rsidRPr="00434723">
        <w:rPr>
          <w:rFonts w:cs="Arial"/>
          <w:szCs w:val="22"/>
          <w:lang w:val="sk-SK"/>
        </w:rPr>
        <w:tab/>
        <w:t>SK 2021937775</w:t>
      </w:r>
    </w:p>
    <w:p w14:paraId="59896B2D"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Číslo účtu:  </w:t>
      </w:r>
      <w:r w:rsidRPr="00434723">
        <w:rPr>
          <w:rFonts w:cs="Arial"/>
          <w:szCs w:val="22"/>
          <w:lang w:val="sk-SK"/>
        </w:rPr>
        <w:tab/>
      </w:r>
    </w:p>
    <w:p w14:paraId="07E1802F"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70FF2E96" w14:textId="77777777" w:rsidR="00BE58EF" w:rsidRPr="00434723" w:rsidRDefault="00BE58EF" w:rsidP="007008A6">
      <w:pPr>
        <w:ind w:firstLine="708"/>
        <w:jc w:val="both"/>
        <w:rPr>
          <w:rFonts w:cs="Arial"/>
          <w:b/>
          <w:szCs w:val="22"/>
          <w:lang w:val="sk-SK"/>
        </w:rPr>
      </w:pPr>
    </w:p>
    <w:p w14:paraId="08AB3472" w14:textId="77777777" w:rsidR="00BE58EF" w:rsidRPr="00434723" w:rsidRDefault="00BE58EF" w:rsidP="007008A6">
      <w:pPr>
        <w:widowControl w:val="0"/>
        <w:tabs>
          <w:tab w:val="left" w:pos="567"/>
        </w:tabs>
        <w:autoSpaceDE w:val="0"/>
        <w:autoSpaceDN w:val="0"/>
        <w:adjustRightInd w:val="0"/>
        <w:rPr>
          <w:rFonts w:cs="Arial"/>
          <w:szCs w:val="22"/>
          <w:lang w:val="sk-SK"/>
        </w:rPr>
      </w:pPr>
      <w:r w:rsidRPr="00434723">
        <w:rPr>
          <w:rFonts w:cs="Arial"/>
          <w:szCs w:val="22"/>
          <w:lang w:val="sk-SK"/>
        </w:rPr>
        <w:t xml:space="preserve"> </w:t>
      </w:r>
    </w:p>
    <w:p w14:paraId="2B07A7F2" w14:textId="77777777" w:rsidR="00BE58EF" w:rsidRPr="00434723" w:rsidRDefault="00BE58EF" w:rsidP="007008A6">
      <w:pPr>
        <w:tabs>
          <w:tab w:val="num" w:pos="426"/>
        </w:tabs>
        <w:jc w:val="both"/>
        <w:rPr>
          <w:rFonts w:cs="Arial"/>
          <w:szCs w:val="22"/>
          <w:lang w:val="sk-SK"/>
        </w:rPr>
      </w:pPr>
      <w:r w:rsidRPr="00434723">
        <w:rPr>
          <w:rFonts w:cs="Arial"/>
          <w:b/>
          <w:szCs w:val="22"/>
          <w:lang w:val="sk-SK"/>
        </w:rPr>
        <w:t>Zhotoviteľ:</w:t>
      </w:r>
      <w:r w:rsidRPr="00434723">
        <w:rPr>
          <w:rFonts w:cs="Arial"/>
          <w:szCs w:val="22"/>
          <w:lang w:val="sk-SK"/>
        </w:rPr>
        <w:tab/>
      </w:r>
    </w:p>
    <w:p w14:paraId="5FC2C109" w14:textId="77777777" w:rsidR="00492CC7" w:rsidRPr="00434723" w:rsidRDefault="00492CC7" w:rsidP="007008A6">
      <w:pPr>
        <w:tabs>
          <w:tab w:val="num" w:pos="426"/>
        </w:tabs>
        <w:jc w:val="both"/>
        <w:rPr>
          <w:rFonts w:cs="Arial"/>
          <w:bCs/>
          <w:szCs w:val="22"/>
          <w:lang w:val="sk-SK"/>
        </w:rPr>
      </w:pPr>
      <w:r w:rsidRPr="00434723">
        <w:rPr>
          <w:rFonts w:cs="Arial"/>
          <w:bCs/>
          <w:szCs w:val="22"/>
          <w:lang w:val="sk-SK"/>
        </w:rPr>
        <w:t>Sídlo:</w:t>
      </w:r>
    </w:p>
    <w:p w14:paraId="4D74531B" w14:textId="77777777" w:rsidR="00492CC7" w:rsidRPr="00434723" w:rsidRDefault="00492CC7" w:rsidP="007008A6">
      <w:pPr>
        <w:tabs>
          <w:tab w:val="num" w:pos="426"/>
        </w:tabs>
        <w:jc w:val="both"/>
        <w:rPr>
          <w:rFonts w:cs="Arial"/>
          <w:szCs w:val="22"/>
          <w:lang w:val="sk-SK"/>
        </w:rPr>
      </w:pPr>
      <w:r w:rsidRPr="00434723">
        <w:rPr>
          <w:rFonts w:cs="Arial"/>
          <w:szCs w:val="22"/>
          <w:lang w:val="sk-SK"/>
        </w:rPr>
        <w:t>Právna forma:</w:t>
      </w:r>
    </w:p>
    <w:p w14:paraId="02A50EAD" w14:textId="77777777" w:rsidR="00BE58EF" w:rsidRPr="00434723" w:rsidRDefault="00BE58EF" w:rsidP="007008A6">
      <w:pPr>
        <w:tabs>
          <w:tab w:val="num" w:pos="426"/>
        </w:tabs>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1130AA7D"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IČO:</w:t>
      </w:r>
    </w:p>
    <w:p w14:paraId="13093443"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DIČ:</w:t>
      </w:r>
      <w:r w:rsidR="00BE58EF" w:rsidRPr="00434723">
        <w:rPr>
          <w:rFonts w:cs="Arial"/>
          <w:szCs w:val="22"/>
          <w:lang w:val="sk-SK"/>
        </w:rPr>
        <w:tab/>
      </w:r>
      <w:r w:rsidR="00BE58EF" w:rsidRPr="00434723">
        <w:rPr>
          <w:rFonts w:cs="Arial"/>
          <w:szCs w:val="22"/>
          <w:lang w:val="sk-SK"/>
        </w:rPr>
        <w:tab/>
      </w:r>
    </w:p>
    <w:p w14:paraId="6326B751"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 DPH:</w:t>
      </w:r>
    </w:p>
    <w:p w14:paraId="5F539B7B" w14:textId="77777777" w:rsidR="00492CC7" w:rsidRPr="00434723" w:rsidRDefault="00492CC7" w:rsidP="007008A6">
      <w:pPr>
        <w:tabs>
          <w:tab w:val="left" w:pos="2160"/>
          <w:tab w:val="left" w:pos="3544"/>
        </w:tabs>
        <w:rPr>
          <w:rFonts w:cs="Arial"/>
          <w:szCs w:val="22"/>
          <w:lang w:val="sk-SK"/>
        </w:rPr>
      </w:pPr>
      <w:r w:rsidRPr="00434723">
        <w:rPr>
          <w:rFonts w:cs="Arial"/>
          <w:szCs w:val="22"/>
          <w:lang w:val="sk-SK"/>
        </w:rPr>
        <w:t>Bankové spojenie:</w:t>
      </w:r>
      <w:r w:rsidRPr="00434723">
        <w:rPr>
          <w:rFonts w:cs="Arial"/>
          <w:szCs w:val="22"/>
          <w:lang w:val="sk-SK"/>
        </w:rPr>
        <w:tab/>
      </w:r>
      <w:r w:rsidRPr="00434723">
        <w:rPr>
          <w:rFonts w:cs="Arial"/>
          <w:szCs w:val="22"/>
          <w:lang w:val="sk-SK"/>
        </w:rPr>
        <w:tab/>
      </w:r>
    </w:p>
    <w:p w14:paraId="25809D98"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Číslo účtu:</w:t>
      </w:r>
      <w:r w:rsidR="00BE58EF" w:rsidRPr="00434723">
        <w:rPr>
          <w:rFonts w:cs="Arial"/>
          <w:szCs w:val="22"/>
          <w:lang w:val="sk-SK"/>
        </w:rPr>
        <w:tab/>
      </w:r>
      <w:r w:rsidR="00BE58EF" w:rsidRPr="00434723">
        <w:rPr>
          <w:rFonts w:cs="Arial"/>
          <w:szCs w:val="22"/>
          <w:lang w:val="sk-SK"/>
        </w:rPr>
        <w:tab/>
      </w:r>
    </w:p>
    <w:p w14:paraId="522A96E0"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„Zhotoviteľ“</w:t>
      </w:r>
      <w:r w:rsidRPr="00434723">
        <w:rPr>
          <w:rFonts w:cs="Arial"/>
          <w:szCs w:val="22"/>
          <w:lang w:val="sk-SK"/>
        </w:rPr>
        <w:t>)</w:t>
      </w:r>
    </w:p>
    <w:p w14:paraId="46EAF43A" w14:textId="77777777" w:rsidR="00BE58EF" w:rsidRPr="00434723" w:rsidRDefault="00BE58EF" w:rsidP="007008A6">
      <w:pPr>
        <w:ind w:firstLine="708"/>
        <w:jc w:val="both"/>
        <w:rPr>
          <w:rFonts w:cs="Arial"/>
          <w:szCs w:val="22"/>
          <w:lang w:val="sk-SK"/>
        </w:rPr>
      </w:pPr>
    </w:p>
    <w:p w14:paraId="3EA841A4" w14:textId="77777777" w:rsidR="00BE58EF" w:rsidRPr="00434723" w:rsidRDefault="00BE58EF" w:rsidP="007008A6">
      <w:pPr>
        <w:jc w:val="both"/>
        <w:rPr>
          <w:rFonts w:cs="Arial"/>
          <w:b/>
          <w:szCs w:val="22"/>
          <w:lang w:val="sk-SK"/>
        </w:rPr>
      </w:pPr>
      <w:r w:rsidRPr="00434723">
        <w:rPr>
          <w:rFonts w:cs="Arial"/>
          <w:szCs w:val="22"/>
          <w:lang w:val="sk-SK"/>
        </w:rPr>
        <w:t>(ďalej spolu aj „Strany“)</w:t>
      </w:r>
    </w:p>
    <w:p w14:paraId="57EB11FC" w14:textId="77777777" w:rsidR="00BE58EF" w:rsidRPr="00434723" w:rsidRDefault="00BE58EF" w:rsidP="007008A6">
      <w:pPr>
        <w:pStyle w:val="Zarkazkladnhotextu"/>
        <w:rPr>
          <w:rFonts w:cs="Arial"/>
          <w:b/>
          <w:szCs w:val="22"/>
          <w:lang w:val="sk-SK"/>
        </w:rPr>
      </w:pPr>
    </w:p>
    <w:p w14:paraId="701DCF7A" w14:textId="77777777" w:rsidR="00BE58EF" w:rsidRPr="00434723" w:rsidRDefault="00BE58EF" w:rsidP="007008A6">
      <w:pPr>
        <w:pStyle w:val="Zarkazkladnhotextu"/>
        <w:ind w:left="0"/>
        <w:rPr>
          <w:rFonts w:cs="Arial"/>
          <w:szCs w:val="22"/>
          <w:lang w:val="sk-SK"/>
        </w:rPr>
      </w:pPr>
      <w:r w:rsidRPr="00434723">
        <w:rPr>
          <w:rFonts w:cs="Arial"/>
          <w:b/>
          <w:szCs w:val="22"/>
          <w:lang w:val="sk-SK"/>
        </w:rPr>
        <w:t>Člen KRS</w:t>
      </w:r>
      <w:r w:rsidRPr="00434723">
        <w:rPr>
          <w:rFonts w:cs="Arial"/>
          <w:szCs w:val="22"/>
          <w:lang w:val="sk-SK"/>
        </w:rPr>
        <w:t xml:space="preserve">:     </w:t>
      </w:r>
    </w:p>
    <w:p w14:paraId="42AD80D8" w14:textId="77777777" w:rsidR="00BE58EF" w:rsidRPr="00434723" w:rsidRDefault="00BE58EF" w:rsidP="007008A6">
      <w:pPr>
        <w:pStyle w:val="Zarkazkladnhotextu"/>
        <w:rPr>
          <w:rFonts w:cs="Arial"/>
          <w:szCs w:val="22"/>
          <w:lang w:val="sk-SK"/>
        </w:rPr>
      </w:pPr>
    </w:p>
    <w:p w14:paraId="1534AC52" w14:textId="77777777" w:rsidR="00BE58EF" w:rsidRPr="00434723" w:rsidRDefault="00BE58EF" w:rsidP="007008A6">
      <w:pPr>
        <w:pStyle w:val="Zarkazkladnhotextu"/>
        <w:ind w:left="0"/>
        <w:rPr>
          <w:rFonts w:cs="Arial"/>
          <w:szCs w:val="22"/>
          <w:lang w:val="sk-SK"/>
        </w:rPr>
      </w:pPr>
      <w:r w:rsidRPr="00434723">
        <w:rPr>
          <w:rFonts w:cs="Arial"/>
          <w:szCs w:val="22"/>
          <w:lang w:val="sk-SK"/>
        </w:rPr>
        <w:t>meno a priezvisko:</w:t>
      </w:r>
      <w:r w:rsidRPr="00434723">
        <w:rPr>
          <w:rFonts w:cs="Arial"/>
          <w:b/>
          <w:szCs w:val="22"/>
          <w:lang w:val="sk-SK"/>
        </w:rPr>
        <w:tab/>
      </w:r>
      <w:r w:rsidRPr="00434723">
        <w:rPr>
          <w:rFonts w:cs="Arial"/>
          <w:szCs w:val="22"/>
          <w:lang w:val="sk-SK"/>
        </w:rPr>
        <w:t xml:space="preserve">  </w:t>
      </w:r>
    </w:p>
    <w:p w14:paraId="20C39511"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0A3A6766" w14:textId="77777777" w:rsidR="00BE58EF" w:rsidRPr="00434723" w:rsidRDefault="00BE58EF" w:rsidP="007008A6">
      <w:pPr>
        <w:rPr>
          <w:rFonts w:cs="Arial"/>
          <w:szCs w:val="22"/>
          <w:lang w:val="sk-SK"/>
        </w:rPr>
      </w:pPr>
      <w:r w:rsidRPr="00434723">
        <w:rPr>
          <w:rFonts w:cs="Arial"/>
          <w:szCs w:val="22"/>
          <w:lang w:val="sk-SK"/>
        </w:rPr>
        <w:t xml:space="preserve">fakturačné a platobné údaje Člena:   </w:t>
      </w:r>
    </w:p>
    <w:p w14:paraId="7D9D6CB2"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1B5FF528"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4B4CC92F" w14:textId="77777777" w:rsidR="00BE58EF" w:rsidRPr="00434723" w:rsidRDefault="00BE58EF" w:rsidP="007008A6">
      <w:pPr>
        <w:keepNext/>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5BCEFF1E" w14:textId="77777777" w:rsidR="00BE58EF" w:rsidRPr="00434723" w:rsidRDefault="00BE58EF" w:rsidP="007008A6">
      <w:pPr>
        <w:ind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2F1E0315" w14:textId="77777777" w:rsidR="00BE58EF" w:rsidRPr="00434723" w:rsidRDefault="00BE58EF" w:rsidP="007008A6">
      <w:pPr>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2D6906A9" w14:textId="77777777" w:rsidR="00BE58EF" w:rsidRPr="00434723" w:rsidRDefault="00BE58EF" w:rsidP="007008A6">
      <w:pPr>
        <w:keepNext/>
        <w:outlineLvl w:val="0"/>
        <w:rPr>
          <w:rFonts w:cs="Arial"/>
          <w:szCs w:val="22"/>
          <w:lang w:val="sk-SK"/>
        </w:rPr>
      </w:pPr>
      <w:r w:rsidRPr="00434723">
        <w:rPr>
          <w:rFonts w:cs="Arial"/>
          <w:szCs w:val="22"/>
          <w:lang w:val="sk-SK"/>
        </w:rPr>
        <w:t xml:space="preserve">         </w:t>
      </w:r>
      <w:r w:rsidRPr="00434723">
        <w:rPr>
          <w:rFonts w:cs="Arial"/>
          <w:szCs w:val="22"/>
          <w:lang w:val="sk-SK"/>
        </w:rPr>
        <w:tab/>
      </w:r>
    </w:p>
    <w:p w14:paraId="3131468E" w14:textId="77777777" w:rsidR="00BE58EF" w:rsidRPr="00434723" w:rsidRDefault="00BE58EF" w:rsidP="007008A6">
      <w:pPr>
        <w:jc w:val="both"/>
        <w:rPr>
          <w:rFonts w:cs="Arial"/>
          <w:szCs w:val="22"/>
          <w:lang w:val="sk-SK"/>
        </w:rPr>
      </w:pPr>
      <w:r w:rsidRPr="00434723">
        <w:rPr>
          <w:rFonts w:cs="Arial"/>
          <w:szCs w:val="22"/>
          <w:lang w:val="sk-SK"/>
        </w:rPr>
        <w:t xml:space="preserve">Objednávateľ a Zhotoviteľ uzavreli dňa ...................... Zmluvu o Dielo, č. Objednávateľa ............................., č. Zhotoviteľa ............................, ktorá vrátane jej príloh upravuje práva </w:t>
      </w:r>
      <w:r w:rsidRPr="00434723">
        <w:rPr>
          <w:rFonts w:cs="Arial"/>
          <w:szCs w:val="22"/>
          <w:lang w:val="sk-SK"/>
        </w:rPr>
        <w:lastRenderedPageBreak/>
        <w:t xml:space="preserve">a povinnosti Strán v súvislosti s realizáciou Diela: „.......................................“ (ďalej len </w:t>
      </w:r>
      <w:r w:rsidRPr="00434723">
        <w:rPr>
          <w:rFonts w:cs="Arial"/>
          <w:b/>
          <w:szCs w:val="22"/>
          <w:lang w:val="sk-SK"/>
        </w:rPr>
        <w:t>„Zmluva“</w:t>
      </w:r>
      <w:r w:rsidRPr="00434723">
        <w:rPr>
          <w:rFonts w:cs="Arial"/>
          <w:szCs w:val="22"/>
          <w:lang w:val="sk-SK"/>
        </w:rPr>
        <w:t>).</w:t>
      </w:r>
    </w:p>
    <w:p w14:paraId="4A6C822A" w14:textId="77777777" w:rsidR="00BE58EF" w:rsidRPr="00434723" w:rsidRDefault="00BE58EF" w:rsidP="007008A6">
      <w:pPr>
        <w:jc w:val="both"/>
        <w:rPr>
          <w:rFonts w:cs="Arial"/>
          <w:szCs w:val="22"/>
          <w:lang w:val="sk-SK"/>
        </w:rPr>
      </w:pPr>
    </w:p>
    <w:p w14:paraId="3FCA5129" w14:textId="77777777" w:rsidR="00BE58EF" w:rsidRPr="00434723" w:rsidRDefault="00BE58EF" w:rsidP="007008A6">
      <w:pPr>
        <w:jc w:val="both"/>
        <w:rPr>
          <w:rFonts w:cs="Arial"/>
          <w:szCs w:val="22"/>
          <w:lang w:val="sk-SK"/>
        </w:rPr>
      </w:pPr>
      <w:r w:rsidRPr="00434723">
        <w:rPr>
          <w:rFonts w:cs="Arial"/>
          <w:szCs w:val="22"/>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sidRPr="00434723">
        <w:rPr>
          <w:rFonts w:cs="Arial"/>
          <w:b/>
          <w:szCs w:val="22"/>
          <w:lang w:val="sk-SK"/>
        </w:rPr>
        <w:t xml:space="preserve"> </w:t>
      </w:r>
      <w:r w:rsidRPr="00434723">
        <w:rPr>
          <w:rFonts w:cs="Arial"/>
          <w:szCs w:val="22"/>
          <w:lang w:val="sk-SK"/>
        </w:rPr>
        <w:t>Dohodu o riešení sporov.</w:t>
      </w:r>
    </w:p>
    <w:p w14:paraId="4F986BCF" w14:textId="77777777" w:rsidR="00BE58EF" w:rsidRPr="00434723" w:rsidRDefault="00BE58EF" w:rsidP="007008A6">
      <w:pPr>
        <w:jc w:val="both"/>
        <w:rPr>
          <w:rFonts w:cs="Arial"/>
          <w:szCs w:val="22"/>
          <w:lang w:val="sk-SK"/>
        </w:rPr>
      </w:pPr>
    </w:p>
    <w:p w14:paraId="256CBCD7" w14:textId="77777777" w:rsidR="00BE58EF" w:rsidRPr="00434723" w:rsidRDefault="00BE58EF" w:rsidP="007008A6">
      <w:pPr>
        <w:jc w:val="center"/>
        <w:rPr>
          <w:rFonts w:cs="Arial"/>
          <w:b/>
          <w:szCs w:val="22"/>
          <w:lang w:val="sk-SK"/>
        </w:rPr>
      </w:pPr>
      <w:r w:rsidRPr="00434723">
        <w:rPr>
          <w:rFonts w:cs="Arial"/>
          <w:b/>
          <w:szCs w:val="22"/>
          <w:lang w:val="sk-SK"/>
        </w:rPr>
        <w:t xml:space="preserve">Čl. I. </w:t>
      </w:r>
    </w:p>
    <w:p w14:paraId="5795595F" w14:textId="77777777" w:rsidR="00BE58EF" w:rsidRPr="00434723" w:rsidRDefault="00BE58EF" w:rsidP="007008A6">
      <w:pPr>
        <w:jc w:val="center"/>
        <w:rPr>
          <w:rFonts w:cs="Arial"/>
          <w:b/>
          <w:szCs w:val="22"/>
          <w:lang w:val="sk-SK"/>
        </w:rPr>
      </w:pPr>
      <w:r w:rsidRPr="00434723">
        <w:rPr>
          <w:rFonts w:cs="Arial"/>
          <w:b/>
          <w:szCs w:val="22"/>
          <w:lang w:val="sk-SK"/>
        </w:rPr>
        <w:t>Úvodné ustanovenia</w:t>
      </w:r>
    </w:p>
    <w:p w14:paraId="1792867A" w14:textId="77777777" w:rsidR="00BE58EF" w:rsidRPr="00434723" w:rsidRDefault="00BE58EF" w:rsidP="007008A6">
      <w:pPr>
        <w:jc w:val="both"/>
        <w:rPr>
          <w:rFonts w:cs="Arial"/>
          <w:b/>
          <w:szCs w:val="22"/>
          <w:lang w:val="sk-SK"/>
        </w:rPr>
      </w:pPr>
    </w:p>
    <w:p w14:paraId="6B3DBE8D" w14:textId="77777777" w:rsidR="00BE58EF" w:rsidRPr="00434723" w:rsidRDefault="00BE58EF" w:rsidP="008F36A5">
      <w:pPr>
        <w:numPr>
          <w:ilvl w:val="0"/>
          <w:numId w:val="29"/>
        </w:numPr>
        <w:ind w:hanging="720"/>
        <w:jc w:val="both"/>
        <w:rPr>
          <w:rFonts w:cs="Arial"/>
          <w:szCs w:val="22"/>
          <w:lang w:val="sk-SK"/>
        </w:rPr>
      </w:pPr>
      <w:r w:rsidRPr="00434723">
        <w:rPr>
          <w:rFonts w:cs="Arial"/>
          <w:szCs w:val="22"/>
          <w:lang w:val="sk-SK"/>
        </w:rPr>
        <w:t>Práva a povinnosti Strán a Členov sú upravené :</w:t>
      </w:r>
    </w:p>
    <w:p w14:paraId="3AC404F5"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tomto dokumente, ktorý sa označuje ako Dohoda o riešení sporov vrátane prílohy č. 1 Postup pri rozhodovaní,</w:t>
      </w:r>
    </w:p>
    <w:p w14:paraId="0CFF0DD6"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Osobitné zmluvné podmienky, ktorý je súčasťou Zmluvy,</w:t>
      </w:r>
    </w:p>
    <w:p w14:paraId="2FC2949F"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Všeobecné podmienky Dohody o riešení sporov,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56CC7559"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Procesné pravidlá,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7CBEAC26" w14:textId="77777777" w:rsidR="00BE58EF" w:rsidRPr="00434723" w:rsidRDefault="00BE58EF" w:rsidP="007008A6">
      <w:pPr>
        <w:ind w:left="1440"/>
        <w:jc w:val="both"/>
        <w:rPr>
          <w:rFonts w:cs="Arial"/>
          <w:szCs w:val="22"/>
          <w:lang w:val="sk-SK"/>
        </w:rPr>
      </w:pPr>
    </w:p>
    <w:p w14:paraId="39DF1F52" w14:textId="77777777" w:rsidR="00BE58EF" w:rsidRPr="00434723" w:rsidRDefault="00BE58EF" w:rsidP="007008A6">
      <w:pPr>
        <w:ind w:left="567" w:hanging="567"/>
        <w:jc w:val="both"/>
        <w:rPr>
          <w:rFonts w:cs="Arial"/>
          <w:szCs w:val="22"/>
          <w:lang w:val="sk-SK"/>
        </w:rPr>
      </w:pPr>
      <w:r w:rsidRPr="00434723">
        <w:rPr>
          <w:rFonts w:cs="Arial"/>
          <w:b/>
          <w:szCs w:val="22"/>
          <w:lang w:val="sk-SK"/>
        </w:rPr>
        <w:t>2.</w:t>
      </w:r>
      <w:r w:rsidRPr="00434723">
        <w:rPr>
          <w:rFonts w:cs="Arial"/>
          <w:b/>
          <w:szCs w:val="22"/>
          <w:lang w:val="sk-SK"/>
        </w:rPr>
        <w:tab/>
      </w:r>
      <w:r w:rsidRPr="00434723">
        <w:rPr>
          <w:rFonts w:cs="Arial"/>
          <w:szCs w:val="22"/>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3FC16DD2" w14:textId="77777777" w:rsidR="00BE58EF" w:rsidRPr="00434723" w:rsidRDefault="00BE58EF" w:rsidP="007008A6">
      <w:pPr>
        <w:ind w:left="567" w:hanging="567"/>
        <w:jc w:val="both"/>
        <w:rPr>
          <w:rFonts w:cs="Arial"/>
          <w:szCs w:val="22"/>
          <w:lang w:val="sk-SK"/>
        </w:rPr>
      </w:pPr>
    </w:p>
    <w:p w14:paraId="7A9EF3BE" w14:textId="77777777" w:rsidR="00BE58EF" w:rsidRPr="00434723" w:rsidRDefault="00BE58EF" w:rsidP="007008A6">
      <w:pPr>
        <w:ind w:left="567" w:hanging="567"/>
        <w:jc w:val="both"/>
        <w:rPr>
          <w:rFonts w:cs="Arial"/>
          <w:szCs w:val="22"/>
          <w:lang w:val="sk-SK"/>
        </w:rPr>
      </w:pPr>
      <w:r w:rsidRPr="00434723">
        <w:rPr>
          <w:rFonts w:cs="Arial"/>
          <w:b/>
          <w:szCs w:val="22"/>
          <w:lang w:val="sk-SK"/>
        </w:rPr>
        <w:t>3.</w:t>
      </w:r>
      <w:r w:rsidRPr="00434723">
        <w:rPr>
          <w:rFonts w:cs="Arial"/>
          <w:szCs w:val="22"/>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3EF9B3CA" w14:textId="77777777" w:rsidR="00BE58EF" w:rsidRPr="00434723" w:rsidRDefault="00BE58EF" w:rsidP="007008A6">
      <w:pPr>
        <w:ind w:left="567" w:hanging="567"/>
        <w:jc w:val="both"/>
        <w:rPr>
          <w:rFonts w:cs="Arial"/>
          <w:szCs w:val="22"/>
          <w:lang w:val="sk-SK"/>
        </w:rPr>
      </w:pPr>
    </w:p>
    <w:bookmarkEnd w:id="18"/>
    <w:bookmarkEnd w:id="19"/>
    <w:p w14:paraId="0C73184A" w14:textId="77777777" w:rsidR="00BE58EF" w:rsidRPr="00434723" w:rsidRDefault="00BE58EF" w:rsidP="007008A6">
      <w:pPr>
        <w:ind w:left="567" w:hanging="567"/>
        <w:jc w:val="center"/>
        <w:rPr>
          <w:rFonts w:cs="Arial"/>
          <w:b/>
          <w:szCs w:val="22"/>
          <w:lang w:val="sk-SK"/>
        </w:rPr>
      </w:pPr>
      <w:r w:rsidRPr="00434723">
        <w:rPr>
          <w:rFonts w:cs="Arial"/>
          <w:b/>
          <w:szCs w:val="22"/>
          <w:lang w:val="sk-SK"/>
        </w:rPr>
        <w:t xml:space="preserve">Čl. II. </w:t>
      </w:r>
    </w:p>
    <w:p w14:paraId="3677826F" w14:textId="77777777" w:rsidR="00BE58EF" w:rsidRPr="00434723" w:rsidRDefault="00BE58EF" w:rsidP="007008A6">
      <w:pPr>
        <w:ind w:left="567" w:hanging="567"/>
        <w:jc w:val="center"/>
        <w:rPr>
          <w:rFonts w:cs="Arial"/>
          <w:b/>
          <w:szCs w:val="22"/>
          <w:lang w:val="sk-SK"/>
        </w:rPr>
      </w:pPr>
      <w:r w:rsidRPr="00434723">
        <w:rPr>
          <w:rFonts w:cs="Arial"/>
          <w:b/>
          <w:szCs w:val="22"/>
          <w:lang w:val="sk-SK"/>
        </w:rPr>
        <w:t>Zmeny a úpravy Všeobecných podmienok Dohody o riešení sporov</w:t>
      </w:r>
    </w:p>
    <w:p w14:paraId="21D3B4F7" w14:textId="77777777" w:rsidR="00BE58EF" w:rsidRPr="00434723" w:rsidRDefault="00BE58EF" w:rsidP="007008A6">
      <w:pPr>
        <w:ind w:left="567" w:hanging="567"/>
        <w:rPr>
          <w:rFonts w:cs="Arial"/>
          <w:szCs w:val="22"/>
          <w:lang w:val="sk-SK"/>
        </w:rPr>
      </w:pPr>
    </w:p>
    <w:p w14:paraId="51D23D00"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2 Všeobecné ustanovenia sa ruší v celom rozsahu.</w:t>
      </w:r>
    </w:p>
    <w:p w14:paraId="097AF79A" w14:textId="77777777" w:rsidR="00BE58EF" w:rsidRPr="00434723" w:rsidRDefault="00BE58EF" w:rsidP="007008A6">
      <w:pPr>
        <w:ind w:left="567"/>
        <w:rPr>
          <w:rFonts w:cs="Arial"/>
          <w:b/>
          <w:szCs w:val="22"/>
          <w:lang w:val="sk-SK"/>
        </w:rPr>
      </w:pPr>
    </w:p>
    <w:p w14:paraId="4D79972D"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V bode 4. Všeobecné povinnosti sa ruší písmeno (k).</w:t>
      </w:r>
    </w:p>
    <w:p w14:paraId="4CA97715" w14:textId="77777777" w:rsidR="00BE58EF" w:rsidRPr="00434723" w:rsidRDefault="00BE58EF" w:rsidP="007008A6">
      <w:pPr>
        <w:rPr>
          <w:rFonts w:cs="Arial"/>
          <w:b/>
          <w:szCs w:val="22"/>
          <w:lang w:val="sk-SK"/>
        </w:rPr>
      </w:pPr>
    </w:p>
    <w:p w14:paraId="1C4A4363" w14:textId="77777777" w:rsidR="00BE58EF" w:rsidRPr="00434723" w:rsidRDefault="00BE58EF" w:rsidP="008F36A5">
      <w:pPr>
        <w:numPr>
          <w:ilvl w:val="0"/>
          <w:numId w:val="30"/>
        </w:numPr>
        <w:ind w:left="567" w:hanging="567"/>
        <w:jc w:val="both"/>
        <w:rPr>
          <w:rFonts w:cs="Arial"/>
          <w:b/>
          <w:szCs w:val="22"/>
          <w:lang w:val="sk-SK"/>
        </w:rPr>
      </w:pPr>
      <w:r w:rsidRPr="00434723">
        <w:rPr>
          <w:rFonts w:cs="Arial"/>
          <w:szCs w:val="22"/>
          <w:lang w:val="sk-SK"/>
        </w:rPr>
        <w:t xml:space="preserve">V bode 5. Všeobecné povinnosti Objednávateľa a Zhotoviteľa sa ruší posledný odstavec. </w:t>
      </w:r>
    </w:p>
    <w:p w14:paraId="6807EFE0" w14:textId="77777777" w:rsidR="00BE58EF" w:rsidRPr="00434723" w:rsidRDefault="00BE58EF" w:rsidP="007008A6">
      <w:pPr>
        <w:ind w:left="567"/>
        <w:rPr>
          <w:rFonts w:cs="Arial"/>
          <w:b/>
          <w:szCs w:val="22"/>
          <w:lang w:val="sk-SK"/>
        </w:rPr>
      </w:pPr>
    </w:p>
    <w:p w14:paraId="138A4616"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6. Platba sa ruší v celom rozsahu a nahrádza sa nasledovným textom :</w:t>
      </w:r>
    </w:p>
    <w:p w14:paraId="3AAF6813" w14:textId="77777777" w:rsidR="00BE58EF" w:rsidRPr="00434723" w:rsidRDefault="00BE58EF" w:rsidP="007008A6">
      <w:pPr>
        <w:jc w:val="both"/>
        <w:rPr>
          <w:rFonts w:cs="Arial"/>
          <w:szCs w:val="22"/>
          <w:lang w:val="sk-SK"/>
        </w:rPr>
      </w:pPr>
    </w:p>
    <w:p w14:paraId="76386F93" w14:textId="77777777" w:rsidR="00BE58EF" w:rsidRPr="00434723" w:rsidRDefault="00BE58EF" w:rsidP="007008A6">
      <w:pPr>
        <w:pStyle w:val="Odsekzoznamu"/>
        <w:spacing w:after="0" w:line="240" w:lineRule="auto"/>
        <w:jc w:val="both"/>
        <w:rPr>
          <w:rFonts w:ascii="Arial" w:hAnsi="Arial" w:cs="Arial"/>
          <w:lang w:val="sk-SK"/>
        </w:rPr>
      </w:pPr>
      <w:r w:rsidRPr="00434723">
        <w:rPr>
          <w:rFonts w:ascii="Arial" w:hAnsi="Arial" w:cs="Arial"/>
        </w:rPr>
        <w:t xml:space="preserve">Člen bude platený paušálnou odmenou, pričom nárok na úhradu paušálnej </w:t>
      </w:r>
      <w:r w:rsidRPr="00434723">
        <w:rPr>
          <w:rFonts w:ascii="Arial" w:hAnsi="Arial" w:cs="Arial"/>
          <w:lang w:val="sk-SK"/>
        </w:rPr>
        <w:t xml:space="preserve">odmeny  vzniká </w:t>
      </w:r>
      <w:r w:rsidRPr="00434723">
        <w:rPr>
          <w:rFonts w:ascii="Arial" w:hAnsi="Arial" w:cs="Arial"/>
        </w:rPr>
        <w:t>Členovi až po doručení Rozhodnutia KRS obidvom Stranám. Mena platby je EUR.</w:t>
      </w:r>
    </w:p>
    <w:p w14:paraId="6E1D4FF6" w14:textId="77777777" w:rsidR="00BE58EF" w:rsidRPr="00434723" w:rsidRDefault="00BE58EF" w:rsidP="007008A6">
      <w:pPr>
        <w:pStyle w:val="Odsekzoznamu"/>
        <w:spacing w:after="0" w:line="240" w:lineRule="auto"/>
        <w:jc w:val="both"/>
        <w:rPr>
          <w:rFonts w:ascii="Arial" w:hAnsi="Arial" w:cs="Arial"/>
        </w:rPr>
      </w:pPr>
    </w:p>
    <w:p w14:paraId="7591906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6C5E430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lastRenderedPageBreak/>
        <w:t>Paušálna odmena Člena KRS  je vo výške .....................</w:t>
      </w:r>
      <w:r w:rsidRPr="00434723">
        <w:rPr>
          <w:rFonts w:ascii="Arial" w:hAnsi="Arial" w:cs="Arial"/>
          <w:b/>
        </w:rPr>
        <w:t xml:space="preserve">,- Eur </w:t>
      </w:r>
      <w:r w:rsidRPr="00434723">
        <w:rPr>
          <w:rFonts w:ascii="Arial" w:hAnsi="Arial" w:cs="Arial"/>
        </w:rPr>
        <w:t xml:space="preserve">(slovom: ............... eur)  </w:t>
      </w:r>
    </w:p>
    <w:p w14:paraId="773EE5AB" w14:textId="77777777" w:rsidR="00BE58EF" w:rsidRPr="00434723" w:rsidRDefault="00BE58EF" w:rsidP="007008A6">
      <w:pPr>
        <w:pStyle w:val="Odsekzoznamu"/>
        <w:spacing w:after="0" w:line="240" w:lineRule="auto"/>
        <w:jc w:val="both"/>
        <w:rPr>
          <w:rFonts w:ascii="Arial" w:hAnsi="Arial" w:cs="Arial"/>
        </w:rPr>
      </w:pPr>
    </w:p>
    <w:p w14:paraId="42FDC7E2"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sidRPr="00434723">
        <w:rPr>
          <w:rFonts w:ascii="Arial" w:hAnsi="Arial" w:cs="Arial"/>
          <w:i/>
        </w:rPr>
        <w:t xml:space="preserve"> </w:t>
      </w:r>
      <w:r w:rsidRPr="00434723">
        <w:rPr>
          <w:rFonts w:ascii="Arial" w:hAnsi="Arial" w:cs="Arial"/>
        </w:rPr>
        <w:t xml:space="preserve">úhradu zálohy. </w:t>
      </w:r>
    </w:p>
    <w:p w14:paraId="1CE9FF32" w14:textId="77777777" w:rsidR="00BE58EF" w:rsidRPr="00434723" w:rsidRDefault="00BE58EF" w:rsidP="007008A6">
      <w:pPr>
        <w:pStyle w:val="Odsekzoznamu"/>
        <w:spacing w:after="0" w:line="240" w:lineRule="auto"/>
        <w:jc w:val="both"/>
        <w:rPr>
          <w:rFonts w:ascii="Arial" w:hAnsi="Arial" w:cs="Arial"/>
        </w:rPr>
      </w:pPr>
    </w:p>
    <w:p w14:paraId="57EFEFB0"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2ACB1A91" w14:textId="77777777" w:rsidR="00BE58EF" w:rsidRPr="00434723" w:rsidRDefault="00BE58EF" w:rsidP="007008A6">
      <w:pPr>
        <w:pStyle w:val="Odsekzoznamu"/>
        <w:spacing w:after="0" w:line="240" w:lineRule="auto"/>
        <w:jc w:val="both"/>
        <w:rPr>
          <w:rFonts w:ascii="Arial" w:hAnsi="Arial" w:cs="Arial"/>
        </w:rPr>
      </w:pPr>
    </w:p>
    <w:p w14:paraId="4CC6E82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05C59C01" w14:textId="77777777" w:rsidR="00BE58EF" w:rsidRPr="00434723" w:rsidRDefault="00BE58EF" w:rsidP="007008A6">
      <w:pPr>
        <w:pStyle w:val="Odsekzoznamu"/>
        <w:spacing w:after="0" w:line="240" w:lineRule="auto"/>
        <w:jc w:val="both"/>
        <w:rPr>
          <w:rFonts w:ascii="Arial" w:hAnsi="Arial" w:cs="Arial"/>
        </w:rPr>
      </w:pPr>
    </w:p>
    <w:p w14:paraId="08FE98CD"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Ak Člen neobdrží platbu zálohy, potom môže </w:t>
      </w:r>
    </w:p>
    <w:p w14:paraId="2A389A0F"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(i) </w:t>
      </w:r>
      <w:r w:rsidR="00492CC7" w:rsidRPr="00434723">
        <w:rPr>
          <w:rFonts w:ascii="Arial" w:hAnsi="Arial" w:cs="Arial"/>
        </w:rPr>
        <w:t xml:space="preserve">  </w:t>
      </w:r>
      <w:r w:rsidRPr="00434723">
        <w:rPr>
          <w:rFonts w:ascii="Arial" w:hAnsi="Arial" w:cs="Arial"/>
        </w:rPr>
        <w:t xml:space="preserve">prerušiť jeho/jej služby (bez oznámenia) až kým neobdrží platbu a/alebo </w:t>
      </w:r>
    </w:p>
    <w:p w14:paraId="587B0405" w14:textId="77777777" w:rsidR="00BE58EF" w:rsidRDefault="00BE58EF" w:rsidP="007008A6">
      <w:pPr>
        <w:pStyle w:val="Odsekzoznamu"/>
        <w:spacing w:after="0" w:line="240" w:lineRule="auto"/>
        <w:jc w:val="both"/>
        <w:rPr>
          <w:rFonts w:ascii="Arial" w:hAnsi="Arial" w:cs="Arial"/>
        </w:rPr>
      </w:pPr>
      <w:r w:rsidRPr="00434723">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0256141A" w14:textId="77777777" w:rsidR="00D025C6" w:rsidRPr="00434723" w:rsidRDefault="00D025C6" w:rsidP="007008A6">
      <w:pPr>
        <w:pStyle w:val="Odsekzoznamu"/>
        <w:spacing w:after="0" w:line="240" w:lineRule="auto"/>
        <w:jc w:val="both"/>
        <w:rPr>
          <w:rFonts w:ascii="Arial" w:hAnsi="Arial" w:cs="Arial"/>
        </w:rPr>
      </w:pPr>
    </w:p>
    <w:p w14:paraId="3B4DEC95"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Bod 7. Ukončenie sa ruší v celom rozsahu.</w:t>
      </w:r>
    </w:p>
    <w:p w14:paraId="3779E061" w14:textId="77777777" w:rsidR="00BE58EF" w:rsidRPr="00434723" w:rsidRDefault="00BE58EF" w:rsidP="007008A6">
      <w:pPr>
        <w:ind w:left="567"/>
        <w:jc w:val="both"/>
        <w:rPr>
          <w:rFonts w:cs="Arial"/>
          <w:i/>
          <w:iCs/>
          <w:szCs w:val="22"/>
          <w:lang w:val="sk-SK"/>
        </w:rPr>
      </w:pPr>
    </w:p>
    <w:p w14:paraId="59A1C852"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 xml:space="preserve">Bod 9. Spory </w:t>
      </w:r>
      <w:r w:rsidRPr="00434723">
        <w:rPr>
          <w:rFonts w:cs="Arial"/>
          <w:iCs/>
          <w:szCs w:val="22"/>
          <w:lang w:val="sk-SK"/>
        </w:rPr>
        <w:t xml:space="preserve">sa </w:t>
      </w:r>
      <w:r w:rsidRPr="00434723">
        <w:rPr>
          <w:rFonts w:cs="Arial"/>
          <w:szCs w:val="22"/>
          <w:lang w:val="sk-SK"/>
        </w:rPr>
        <w:t>ruší v celom rozsahu</w:t>
      </w:r>
      <w:r w:rsidRPr="00434723">
        <w:rPr>
          <w:rFonts w:cs="Arial"/>
          <w:iCs/>
          <w:szCs w:val="22"/>
          <w:lang w:val="sk-SK"/>
        </w:rPr>
        <w:t>.</w:t>
      </w:r>
    </w:p>
    <w:p w14:paraId="2E8EDEE3" w14:textId="77777777" w:rsidR="00BE58EF" w:rsidRPr="00434723" w:rsidRDefault="00BE58EF" w:rsidP="007008A6">
      <w:pPr>
        <w:ind w:left="720"/>
        <w:jc w:val="both"/>
        <w:rPr>
          <w:rFonts w:cs="Arial"/>
          <w:szCs w:val="22"/>
          <w:lang w:val="sk-SK"/>
        </w:rPr>
      </w:pPr>
    </w:p>
    <w:p w14:paraId="3A096FED" w14:textId="77777777" w:rsidR="00BE58EF" w:rsidRPr="00434723" w:rsidRDefault="00BE58EF" w:rsidP="007008A6">
      <w:pPr>
        <w:jc w:val="center"/>
        <w:rPr>
          <w:rFonts w:cs="Arial"/>
          <w:b/>
          <w:szCs w:val="22"/>
          <w:lang w:val="sk-SK"/>
        </w:rPr>
      </w:pPr>
      <w:r w:rsidRPr="00434723">
        <w:rPr>
          <w:rFonts w:cs="Arial"/>
          <w:b/>
          <w:szCs w:val="22"/>
          <w:lang w:val="sk-SK"/>
        </w:rPr>
        <w:t>Čl. III.</w:t>
      </w:r>
    </w:p>
    <w:p w14:paraId="17179930" w14:textId="77777777" w:rsidR="00BE58EF" w:rsidRPr="00434723" w:rsidRDefault="00BE58EF" w:rsidP="007008A6">
      <w:pPr>
        <w:jc w:val="center"/>
        <w:rPr>
          <w:rFonts w:cs="Arial"/>
          <w:b/>
          <w:szCs w:val="22"/>
          <w:lang w:val="sk-SK"/>
        </w:rPr>
      </w:pPr>
      <w:r w:rsidRPr="00434723">
        <w:rPr>
          <w:rFonts w:cs="Arial"/>
          <w:b/>
          <w:szCs w:val="22"/>
          <w:lang w:val="sk-SK"/>
        </w:rPr>
        <w:t>Zmeny a úpravy Procesných pravidiel</w:t>
      </w:r>
    </w:p>
    <w:p w14:paraId="7F5C81DA" w14:textId="77777777" w:rsidR="00BE58EF" w:rsidRPr="00434723" w:rsidRDefault="00BE58EF" w:rsidP="007008A6">
      <w:pPr>
        <w:jc w:val="both"/>
        <w:rPr>
          <w:rFonts w:cs="Arial"/>
          <w:szCs w:val="22"/>
          <w:lang w:val="sk-SK"/>
        </w:rPr>
      </w:pPr>
    </w:p>
    <w:p w14:paraId="1AEE89F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1 sa ruší v celom rozsahu.</w:t>
      </w:r>
    </w:p>
    <w:p w14:paraId="4C2FE003" w14:textId="77777777" w:rsidR="00BE58EF" w:rsidRPr="00434723" w:rsidRDefault="00BE58EF" w:rsidP="007008A6">
      <w:pPr>
        <w:ind w:left="567"/>
        <w:jc w:val="both"/>
        <w:rPr>
          <w:rFonts w:cs="Arial"/>
          <w:b/>
          <w:szCs w:val="22"/>
          <w:lang w:val="sk-SK"/>
        </w:rPr>
      </w:pPr>
    </w:p>
    <w:p w14:paraId="63B1A2A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2 sa ruší v celom rozsahu</w:t>
      </w:r>
    </w:p>
    <w:p w14:paraId="30BA29DA" w14:textId="77777777" w:rsidR="00BE58EF" w:rsidRPr="00434723" w:rsidRDefault="00BE58EF" w:rsidP="007008A6">
      <w:pPr>
        <w:jc w:val="both"/>
        <w:rPr>
          <w:rFonts w:cs="Arial"/>
          <w:b/>
          <w:szCs w:val="22"/>
          <w:lang w:val="sk-SK"/>
        </w:rPr>
      </w:pPr>
    </w:p>
    <w:p w14:paraId="70E45EB8"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3 sa ruší v celom rozsahu</w:t>
      </w:r>
    </w:p>
    <w:p w14:paraId="0412A079" w14:textId="77777777" w:rsidR="00BE58EF" w:rsidRPr="00434723" w:rsidRDefault="00BE58EF" w:rsidP="007008A6">
      <w:pPr>
        <w:ind w:left="567"/>
        <w:jc w:val="both"/>
        <w:rPr>
          <w:rFonts w:cs="Arial"/>
          <w:b/>
          <w:szCs w:val="22"/>
          <w:lang w:val="sk-SK"/>
        </w:rPr>
      </w:pPr>
    </w:p>
    <w:p w14:paraId="59A2FD86"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8 sa ruší v celom rozsahu a nahrádza sa nasledovným textom :</w:t>
      </w:r>
    </w:p>
    <w:p w14:paraId="5CE4E707" w14:textId="77777777" w:rsidR="00BE58EF" w:rsidRPr="00434723" w:rsidRDefault="00BE58EF" w:rsidP="007008A6">
      <w:pPr>
        <w:ind w:left="567"/>
        <w:jc w:val="both"/>
        <w:rPr>
          <w:rFonts w:cs="Arial"/>
          <w:szCs w:val="22"/>
          <w:lang w:val="sk-SK"/>
        </w:rPr>
      </w:pPr>
    </w:p>
    <w:p w14:paraId="547FE038" w14:textId="77777777" w:rsidR="00BE58EF" w:rsidRPr="00434723" w:rsidRDefault="00BE58EF" w:rsidP="007008A6">
      <w:pPr>
        <w:ind w:left="567"/>
        <w:jc w:val="both"/>
        <w:rPr>
          <w:rFonts w:cs="Arial"/>
          <w:szCs w:val="22"/>
          <w:lang w:val="sk-SK"/>
        </w:rPr>
      </w:pPr>
      <w:r w:rsidRPr="00434723">
        <w:rPr>
          <w:rFonts w:cs="Arial"/>
          <w:szCs w:val="22"/>
          <w:lang w:val="sk-SK"/>
        </w:rPr>
        <w:t>Objednávateľ a Zhotoviteľ  splnomocňujú KRS aby, okrem iného :</w:t>
      </w:r>
    </w:p>
    <w:p w14:paraId="48C994AB" w14:textId="77777777" w:rsidR="00BE58EF" w:rsidRPr="00434723" w:rsidRDefault="00BE58EF" w:rsidP="007008A6">
      <w:pPr>
        <w:ind w:left="567"/>
        <w:jc w:val="both"/>
        <w:rPr>
          <w:rFonts w:cs="Arial"/>
          <w:szCs w:val="22"/>
          <w:lang w:val="sk-SK"/>
        </w:rPr>
      </w:pPr>
    </w:p>
    <w:p w14:paraId="7859332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stanovila postup, ktorý sa použije pri rozhodovaní o spore,</w:t>
      </w:r>
    </w:p>
    <w:p w14:paraId="110CEAAA"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viedla akékoľvek rokovania tak, ako to považuje za vhodné, pričom nie je viazaná žiadnymi pravidlami alebo postupmi, okrem tých, ktoré sú obsiahnuté v Zmluve, v tejto Dohode a v Postupe pri rozhodovaní,</w:t>
      </w:r>
    </w:p>
    <w:p w14:paraId="379340E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prevzala iniciatívu pri overovaní faktov a záležitostí potrebných pre rozhodnutie v spore,</w:t>
      </w:r>
    </w:p>
    <w:p w14:paraId="272E43F3"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využívala vlastné odborné znalosti, ak ich má a</w:t>
      </w:r>
    </w:p>
    <w:p w14:paraId="34F18D2E"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skontrolovala a preverila akékoľvek potvrdenie, uznesenie, rozhodnutie, pokyn, názor alebo ocenenie Stavebného dozora, týkajúce sa sporu.</w:t>
      </w:r>
    </w:p>
    <w:p w14:paraId="31C1F7A0" w14:textId="77777777" w:rsidR="00BE58EF" w:rsidRPr="00434723" w:rsidRDefault="00BE58EF" w:rsidP="007008A6">
      <w:pPr>
        <w:ind w:left="567"/>
        <w:jc w:val="both"/>
        <w:rPr>
          <w:rFonts w:cs="Arial"/>
          <w:b/>
          <w:szCs w:val="22"/>
          <w:lang w:val="sk-SK"/>
        </w:rPr>
      </w:pPr>
      <w:r w:rsidRPr="00434723">
        <w:rPr>
          <w:rFonts w:cs="Arial"/>
          <w:szCs w:val="22"/>
          <w:lang w:val="sk-SK"/>
        </w:rPr>
        <w:t xml:space="preserve">  </w:t>
      </w:r>
    </w:p>
    <w:p w14:paraId="79458DC3" w14:textId="77777777" w:rsidR="00BE58EF" w:rsidRPr="00434723" w:rsidRDefault="00BE58EF" w:rsidP="007008A6">
      <w:pPr>
        <w:ind w:left="567" w:hanging="567"/>
        <w:jc w:val="both"/>
        <w:rPr>
          <w:rFonts w:cs="Arial"/>
          <w:szCs w:val="22"/>
          <w:lang w:val="sk-SK"/>
        </w:rPr>
      </w:pPr>
      <w:r w:rsidRPr="00434723">
        <w:rPr>
          <w:rFonts w:cs="Arial"/>
          <w:szCs w:val="22"/>
          <w:lang w:val="sk-SK"/>
        </w:rPr>
        <w:lastRenderedPageBreak/>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7C5C6D78" w14:textId="77777777" w:rsidR="00BE58EF" w:rsidRPr="00434723" w:rsidRDefault="00BE58EF" w:rsidP="007008A6">
      <w:pPr>
        <w:ind w:left="567" w:hanging="567"/>
        <w:jc w:val="both"/>
        <w:rPr>
          <w:rFonts w:cs="Arial"/>
          <w:szCs w:val="22"/>
          <w:lang w:val="sk-SK"/>
        </w:rPr>
      </w:pPr>
    </w:p>
    <w:p w14:paraId="00E089B6" w14:textId="77777777" w:rsidR="00BE58EF" w:rsidRPr="00434723" w:rsidRDefault="00BE58EF" w:rsidP="007008A6">
      <w:pPr>
        <w:ind w:left="567" w:hanging="567"/>
        <w:jc w:val="center"/>
        <w:rPr>
          <w:rFonts w:cs="Arial"/>
          <w:b/>
          <w:szCs w:val="22"/>
          <w:lang w:val="sk-SK"/>
        </w:rPr>
      </w:pPr>
      <w:r w:rsidRPr="00434723">
        <w:rPr>
          <w:rFonts w:cs="Arial"/>
          <w:b/>
          <w:szCs w:val="22"/>
          <w:lang w:val="sk-SK"/>
        </w:rPr>
        <w:t>Čl. IV.</w:t>
      </w:r>
    </w:p>
    <w:p w14:paraId="410FBAFF" w14:textId="77777777" w:rsidR="00BE58EF" w:rsidRPr="00434723" w:rsidRDefault="00BE58EF" w:rsidP="007008A6">
      <w:pPr>
        <w:jc w:val="center"/>
        <w:rPr>
          <w:rFonts w:cs="Arial"/>
          <w:b/>
          <w:szCs w:val="22"/>
          <w:lang w:val="sk-SK"/>
        </w:rPr>
      </w:pPr>
      <w:r w:rsidRPr="00434723">
        <w:rPr>
          <w:rFonts w:cs="Arial"/>
          <w:b/>
          <w:szCs w:val="22"/>
          <w:lang w:val="sk-SK"/>
        </w:rPr>
        <w:t xml:space="preserve">Niektoré povinnosti Člena pri rozhodovaní </w:t>
      </w:r>
    </w:p>
    <w:p w14:paraId="1385A51A" w14:textId="77777777" w:rsidR="00BE58EF" w:rsidRPr="00434723" w:rsidRDefault="00BE58EF" w:rsidP="007008A6">
      <w:pPr>
        <w:ind w:left="567"/>
        <w:jc w:val="both"/>
        <w:rPr>
          <w:rFonts w:cs="Arial"/>
          <w:b/>
          <w:szCs w:val="22"/>
          <w:lang w:val="sk-SK"/>
        </w:rPr>
      </w:pPr>
    </w:p>
    <w:p w14:paraId="091B9AEF"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postupovať odborne; v prípade potreby je povinný vyžiadať si vyjadrenia Strán, prípadne po dohode Strán obstarať iné odborné podklady pre rozhodnutie.</w:t>
      </w:r>
    </w:p>
    <w:p w14:paraId="0313770E" w14:textId="77777777" w:rsidR="00BE58EF" w:rsidRPr="00434723" w:rsidRDefault="00BE58EF" w:rsidP="007008A6">
      <w:pPr>
        <w:ind w:left="567"/>
        <w:jc w:val="both"/>
        <w:rPr>
          <w:rFonts w:cs="Arial"/>
          <w:szCs w:val="22"/>
          <w:lang w:val="sk-SK"/>
        </w:rPr>
      </w:pPr>
    </w:p>
    <w:p w14:paraId="1CCAF85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31A66B3E" w14:textId="77777777" w:rsidR="00BE58EF" w:rsidRPr="00434723" w:rsidRDefault="00BE58EF" w:rsidP="007008A6">
      <w:pPr>
        <w:ind w:left="567"/>
        <w:jc w:val="both"/>
        <w:rPr>
          <w:rFonts w:cs="Arial"/>
          <w:szCs w:val="22"/>
          <w:lang w:val="sk-SK"/>
        </w:rPr>
      </w:pPr>
    </w:p>
    <w:p w14:paraId="586CEC2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65ABC08C" w14:textId="77777777" w:rsidR="00BE58EF" w:rsidRPr="00434723" w:rsidRDefault="00BE58EF" w:rsidP="007008A6">
      <w:pPr>
        <w:ind w:left="567"/>
        <w:jc w:val="both"/>
        <w:rPr>
          <w:rFonts w:cs="Arial"/>
          <w:szCs w:val="22"/>
          <w:lang w:val="sk-SK"/>
        </w:rPr>
      </w:pPr>
    </w:p>
    <w:p w14:paraId="09069FC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Pokiaľ aj Strany v rámci svojej argumentácie odkazujú na ustanovenia Zmluvy a/alebo všeobecne záväzných právnych predpisov, takáto právna kvalifikácia nie je pre KRS záväzná.</w:t>
      </w:r>
    </w:p>
    <w:p w14:paraId="5E2CD58F" w14:textId="77777777" w:rsidR="00BE58EF" w:rsidRPr="00434723" w:rsidRDefault="00BE58EF" w:rsidP="007008A6">
      <w:pPr>
        <w:ind w:left="567"/>
        <w:jc w:val="both"/>
        <w:rPr>
          <w:rFonts w:cs="Arial"/>
          <w:szCs w:val="22"/>
          <w:lang w:val="sk-SK"/>
        </w:rPr>
      </w:pPr>
    </w:p>
    <w:p w14:paraId="7909AC3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0321591C" w14:textId="77777777" w:rsidR="00BE58EF" w:rsidRPr="00434723" w:rsidRDefault="00BE58EF" w:rsidP="007008A6">
      <w:pPr>
        <w:ind w:left="567"/>
        <w:jc w:val="both"/>
        <w:rPr>
          <w:rFonts w:cs="Arial"/>
          <w:szCs w:val="22"/>
          <w:lang w:val="sk-SK"/>
        </w:rPr>
      </w:pPr>
    </w:p>
    <w:p w14:paraId="31643C7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zachovať dôvernosť všetkých informácii, o ktorých sa v súvislosti s výkonom činnosti podľa tejto Dohody dozvie.</w:t>
      </w:r>
    </w:p>
    <w:p w14:paraId="6D6FC0DF" w14:textId="77777777" w:rsidR="00BE58EF" w:rsidRPr="00434723" w:rsidRDefault="00BE58EF" w:rsidP="007008A6">
      <w:pPr>
        <w:ind w:left="567"/>
        <w:jc w:val="both"/>
        <w:rPr>
          <w:rFonts w:cs="Arial"/>
          <w:szCs w:val="22"/>
          <w:lang w:val="sk-SK"/>
        </w:rPr>
      </w:pPr>
    </w:p>
    <w:p w14:paraId="73472B96" w14:textId="77777777" w:rsidR="00BE58EF" w:rsidRPr="00434723" w:rsidRDefault="00BE58EF" w:rsidP="007008A6">
      <w:pPr>
        <w:jc w:val="center"/>
        <w:rPr>
          <w:rFonts w:cs="Arial"/>
          <w:b/>
          <w:szCs w:val="22"/>
          <w:lang w:val="sk-SK"/>
        </w:rPr>
      </w:pPr>
      <w:r w:rsidRPr="00434723">
        <w:rPr>
          <w:rFonts w:cs="Arial"/>
          <w:b/>
          <w:szCs w:val="22"/>
          <w:lang w:val="sk-SK"/>
        </w:rPr>
        <w:t>Čl. V.</w:t>
      </w:r>
    </w:p>
    <w:p w14:paraId="0C600E02" w14:textId="77777777" w:rsidR="00BE58EF" w:rsidRPr="00434723" w:rsidRDefault="00BE58EF" w:rsidP="007008A6">
      <w:pPr>
        <w:jc w:val="center"/>
        <w:rPr>
          <w:rFonts w:cs="Arial"/>
          <w:b/>
          <w:szCs w:val="22"/>
          <w:lang w:val="sk-SK"/>
        </w:rPr>
      </w:pPr>
      <w:r w:rsidRPr="00434723">
        <w:rPr>
          <w:rFonts w:cs="Arial"/>
          <w:b/>
          <w:szCs w:val="22"/>
          <w:lang w:val="sk-SK"/>
        </w:rPr>
        <w:t>Záverečné ustanovenia</w:t>
      </w:r>
    </w:p>
    <w:p w14:paraId="5C062796" w14:textId="77777777" w:rsidR="00BE58EF" w:rsidRPr="00434723" w:rsidRDefault="00BE58EF" w:rsidP="007008A6">
      <w:pPr>
        <w:ind w:left="567"/>
        <w:jc w:val="both"/>
        <w:rPr>
          <w:rFonts w:cs="Arial"/>
          <w:color w:val="000000"/>
          <w:szCs w:val="22"/>
          <w:lang w:val="sk-SK"/>
        </w:rPr>
      </w:pPr>
    </w:p>
    <w:p w14:paraId="73297C8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V súvislosti s konaním Člena sa Objednávateľ a  Zhotoviteľ spoločne a nerozdielne zaväzujú platiť Členovi za jeho služby Platby v súlade s touto Dohodou.</w:t>
      </w:r>
    </w:p>
    <w:p w14:paraId="199C5657" w14:textId="77777777" w:rsidR="00BE58EF" w:rsidRPr="00434723" w:rsidRDefault="00BE58EF" w:rsidP="007008A6">
      <w:pPr>
        <w:ind w:left="567"/>
        <w:jc w:val="both"/>
        <w:rPr>
          <w:rFonts w:cs="Arial"/>
          <w:szCs w:val="22"/>
          <w:lang w:val="sk-SK"/>
        </w:rPr>
      </w:pPr>
    </w:p>
    <w:p w14:paraId="1DA8F9BC"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 xml:space="preserve">Rozhodnutie KRS o nárokoch bude predstavovať tam, kde to prichádza do úvahy revidovanie príslušných rozhodnutí/stanovísk alebo postojov Stavebného dozoru. </w:t>
      </w:r>
    </w:p>
    <w:p w14:paraId="768168A0" w14:textId="77777777" w:rsidR="00BE58EF" w:rsidRPr="00434723" w:rsidRDefault="00BE58EF" w:rsidP="007008A6">
      <w:pPr>
        <w:ind w:left="567"/>
        <w:jc w:val="both"/>
        <w:rPr>
          <w:rFonts w:cs="Arial"/>
          <w:szCs w:val="22"/>
          <w:lang w:val="sk-SK"/>
        </w:rPr>
      </w:pPr>
    </w:p>
    <w:p w14:paraId="5D97BF5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Meniť alebo dopĺňať ustanovenia tejto Dohody je možné len písomne, formou očíslovaných dodatkov, so súhlasom všetkých strán Dohody.</w:t>
      </w:r>
    </w:p>
    <w:p w14:paraId="2193E770" w14:textId="77777777" w:rsidR="00BE58EF" w:rsidRPr="00434723" w:rsidRDefault="00BE58EF" w:rsidP="007008A6">
      <w:pPr>
        <w:ind w:left="567"/>
        <w:jc w:val="both"/>
        <w:rPr>
          <w:rFonts w:cs="Arial"/>
          <w:szCs w:val="22"/>
          <w:lang w:val="sk-SK"/>
        </w:rPr>
      </w:pPr>
    </w:p>
    <w:p w14:paraId="42227912"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Dohoda je vyhotovená v troch rovnopisoch. Po podpise všetkými stranami Dohody, každej strane bude vydaný jeden rovnopis.</w:t>
      </w:r>
    </w:p>
    <w:p w14:paraId="3F8B8905" w14:textId="77777777" w:rsidR="00BE58EF" w:rsidRPr="00434723" w:rsidRDefault="00BE58EF" w:rsidP="007008A6">
      <w:pPr>
        <w:ind w:left="567"/>
        <w:jc w:val="both"/>
        <w:rPr>
          <w:rFonts w:cs="Arial"/>
          <w:szCs w:val="22"/>
          <w:lang w:val="sk-SK"/>
        </w:rPr>
      </w:pPr>
    </w:p>
    <w:p w14:paraId="67146AB8" w14:textId="77777777" w:rsidR="00BE58EF" w:rsidRPr="00434723" w:rsidRDefault="00BE58EF" w:rsidP="008F36A5">
      <w:pPr>
        <w:numPr>
          <w:ilvl w:val="0"/>
          <w:numId w:val="33"/>
        </w:numPr>
        <w:ind w:left="567" w:hanging="567"/>
        <w:jc w:val="both"/>
        <w:rPr>
          <w:rFonts w:cs="Arial"/>
          <w:i/>
          <w:iCs/>
          <w:szCs w:val="22"/>
          <w:lang w:val="sk-SK"/>
        </w:rPr>
      </w:pPr>
      <w:r w:rsidRPr="00434723">
        <w:rPr>
          <w:rFonts w:cs="Arial"/>
          <w:szCs w:val="22"/>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154EEFE2" w14:textId="77777777" w:rsidR="00BE58EF" w:rsidRPr="00434723" w:rsidRDefault="00BE58EF" w:rsidP="007008A6">
      <w:pPr>
        <w:ind w:left="567"/>
        <w:jc w:val="both"/>
        <w:rPr>
          <w:rFonts w:cs="Arial"/>
          <w:i/>
          <w:iCs/>
          <w:szCs w:val="22"/>
          <w:lang w:val="sk-SK"/>
        </w:rPr>
      </w:pPr>
    </w:p>
    <w:p w14:paraId="10557F2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lastRenderedPageBreak/>
        <w:t xml:space="preserve">Táto Dohoda nadobúda platnosť dňom jej podpísania všetkými stranami dohody a účinnosť deň nasledujúci po dni jej zverejnenia v </w:t>
      </w:r>
      <w:r w:rsidRPr="00434723">
        <w:rPr>
          <w:rFonts w:cs="Arial"/>
          <w:color w:val="2A2A2A"/>
          <w:szCs w:val="22"/>
          <w:lang w:val="sk-SK"/>
        </w:rPr>
        <w:t>príslušnom registri (</w:t>
      </w:r>
      <w:r w:rsidRPr="00434723">
        <w:rPr>
          <w:rFonts w:cs="Arial"/>
          <w:szCs w:val="22"/>
          <w:lang w:val="sk-SK"/>
        </w:rPr>
        <w:t>Centrálny register zmlúv</w:t>
      </w:r>
      <w:r w:rsidRPr="00434723">
        <w:rPr>
          <w:rFonts w:cs="Arial"/>
          <w:color w:val="2A2A2A"/>
          <w:szCs w:val="22"/>
          <w:lang w:val="sk-SK"/>
        </w:rPr>
        <w:t xml:space="preserve">) </w:t>
      </w:r>
      <w:r w:rsidRPr="00434723">
        <w:rPr>
          <w:rFonts w:cs="Arial"/>
          <w:szCs w:val="22"/>
          <w:lang w:val="sk-SK"/>
        </w:rPr>
        <w:t>v súlade so zákonom č.546/2010 Z.z., ktorým sa dopĺňa zákon č. 40/1964 Zb. Občiansky zákonník v znení neskorších predpisov a ktorým sa menia a dopĺňajú niektoré zákony. </w:t>
      </w:r>
    </w:p>
    <w:p w14:paraId="3AFCC587" w14:textId="77777777" w:rsidR="00BE58EF" w:rsidRPr="00434723" w:rsidRDefault="00BE58EF" w:rsidP="007008A6">
      <w:pPr>
        <w:ind w:left="567"/>
        <w:jc w:val="both"/>
        <w:rPr>
          <w:rFonts w:cs="Arial"/>
          <w:szCs w:val="22"/>
          <w:lang w:val="sk-SK"/>
        </w:rPr>
      </w:pPr>
    </w:p>
    <w:p w14:paraId="0E32A04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Neoddeliteľnou súčasťou tejto Dohody sú :</w:t>
      </w:r>
    </w:p>
    <w:p w14:paraId="473B0A7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1 – Postup pri rozhodovaní </w:t>
      </w:r>
    </w:p>
    <w:p w14:paraId="3F0D9F85"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2 – Zoznam nárokov Zhotoviteľa </w:t>
      </w:r>
    </w:p>
    <w:p w14:paraId="08AD89CF" w14:textId="77777777" w:rsidR="00BE58EF" w:rsidRPr="00434723" w:rsidRDefault="00BE58EF" w:rsidP="007008A6">
      <w:pPr>
        <w:tabs>
          <w:tab w:val="left" w:pos="2520"/>
          <w:tab w:val="left" w:pos="3060"/>
        </w:tabs>
        <w:ind w:left="550" w:hanging="550"/>
        <w:jc w:val="both"/>
        <w:rPr>
          <w:rFonts w:cs="Arial"/>
          <w:szCs w:val="22"/>
          <w:lang w:val="sk-SK"/>
        </w:rPr>
      </w:pPr>
    </w:p>
    <w:p w14:paraId="048C9189" w14:textId="77777777" w:rsidR="00BE58EF" w:rsidRPr="00434723" w:rsidRDefault="00BE58EF" w:rsidP="007008A6">
      <w:pPr>
        <w:tabs>
          <w:tab w:val="left" w:pos="2520"/>
          <w:tab w:val="left" w:pos="3060"/>
        </w:tabs>
        <w:ind w:left="550" w:hanging="550"/>
        <w:jc w:val="both"/>
        <w:rPr>
          <w:rFonts w:cs="Arial"/>
          <w:szCs w:val="22"/>
          <w:lang w:val="sk-SK"/>
        </w:rPr>
      </w:pPr>
    </w:p>
    <w:p w14:paraId="1FB7E540" w14:textId="77777777" w:rsidR="00BE58EF" w:rsidRPr="00434723" w:rsidRDefault="00BE58EF" w:rsidP="007008A6">
      <w:pPr>
        <w:tabs>
          <w:tab w:val="left" w:pos="2520"/>
          <w:tab w:val="left" w:pos="3060"/>
        </w:tabs>
        <w:ind w:left="550" w:hanging="550"/>
        <w:jc w:val="both"/>
        <w:rPr>
          <w:rFonts w:cs="Arial"/>
          <w:szCs w:val="22"/>
          <w:lang w:val="sk-SK"/>
        </w:rPr>
      </w:pPr>
    </w:p>
    <w:p w14:paraId="6CE28FBB" w14:textId="77777777" w:rsidR="00BE58EF" w:rsidRPr="00434723" w:rsidRDefault="00BE58EF" w:rsidP="007008A6">
      <w:pPr>
        <w:tabs>
          <w:tab w:val="left" w:pos="2520"/>
          <w:tab w:val="left" w:pos="3060"/>
        </w:tabs>
        <w:ind w:left="550" w:hanging="550"/>
        <w:jc w:val="both"/>
        <w:rPr>
          <w:rFonts w:cs="Arial"/>
          <w:szCs w:val="22"/>
          <w:lang w:val="sk-SK"/>
        </w:rPr>
      </w:pPr>
    </w:p>
    <w:p w14:paraId="4AB0DDB6"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5645306C" w14:textId="77777777" w:rsidTr="00BE58EF">
        <w:tc>
          <w:tcPr>
            <w:tcW w:w="3070" w:type="dxa"/>
            <w:hideMark/>
          </w:tcPr>
          <w:p w14:paraId="7E3674C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0A2B7C3F"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414A30F6"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09F71E5C" w14:textId="77777777" w:rsidTr="00BE58EF">
        <w:tc>
          <w:tcPr>
            <w:tcW w:w="3070" w:type="dxa"/>
            <w:hideMark/>
          </w:tcPr>
          <w:p w14:paraId="375F7E05"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65725709"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6E81F09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50452E4B" w14:textId="77777777" w:rsidTr="00BE58EF">
        <w:tc>
          <w:tcPr>
            <w:tcW w:w="3070" w:type="dxa"/>
            <w:hideMark/>
          </w:tcPr>
          <w:p w14:paraId="685452B6"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05F5FF2A" w14:textId="77777777" w:rsidR="00BE58EF" w:rsidRPr="00434723" w:rsidRDefault="00BE58EF" w:rsidP="007008A6">
            <w:pPr>
              <w:rPr>
                <w:rFonts w:cs="Arial"/>
                <w:b/>
                <w:i/>
                <w:szCs w:val="22"/>
                <w:lang w:val="sk-SK"/>
              </w:rPr>
            </w:pPr>
          </w:p>
        </w:tc>
        <w:tc>
          <w:tcPr>
            <w:tcW w:w="3070" w:type="dxa"/>
          </w:tcPr>
          <w:p w14:paraId="494AA914" w14:textId="77777777" w:rsidR="00BE58EF" w:rsidRPr="00434723" w:rsidRDefault="00BE58EF" w:rsidP="007008A6">
            <w:pPr>
              <w:rPr>
                <w:rFonts w:cs="Arial"/>
                <w:szCs w:val="22"/>
                <w:lang w:val="sk-SK"/>
              </w:rPr>
            </w:pPr>
          </w:p>
        </w:tc>
      </w:tr>
      <w:tr w:rsidR="00BE58EF" w:rsidRPr="00434723" w14:paraId="67275CF5" w14:textId="77777777" w:rsidTr="00BE58EF">
        <w:tc>
          <w:tcPr>
            <w:tcW w:w="3070" w:type="dxa"/>
          </w:tcPr>
          <w:p w14:paraId="090DDEC6" w14:textId="77777777" w:rsidR="00BE58EF" w:rsidRPr="00434723" w:rsidRDefault="00BE58EF" w:rsidP="007008A6">
            <w:pPr>
              <w:rPr>
                <w:rFonts w:cs="Arial"/>
                <w:szCs w:val="22"/>
                <w:lang w:val="sk-SK"/>
              </w:rPr>
            </w:pPr>
          </w:p>
        </w:tc>
        <w:tc>
          <w:tcPr>
            <w:tcW w:w="3084" w:type="dxa"/>
          </w:tcPr>
          <w:p w14:paraId="7427F824" w14:textId="77777777" w:rsidR="00BE58EF" w:rsidRPr="00434723" w:rsidRDefault="00BE58EF" w:rsidP="007008A6">
            <w:pPr>
              <w:rPr>
                <w:rFonts w:cs="Arial"/>
                <w:szCs w:val="22"/>
                <w:lang w:val="sk-SK"/>
              </w:rPr>
            </w:pPr>
          </w:p>
        </w:tc>
        <w:tc>
          <w:tcPr>
            <w:tcW w:w="3070" w:type="dxa"/>
          </w:tcPr>
          <w:p w14:paraId="3C676F58" w14:textId="77777777" w:rsidR="00BE58EF" w:rsidRPr="00434723" w:rsidRDefault="00BE58EF" w:rsidP="007008A6">
            <w:pPr>
              <w:rPr>
                <w:rFonts w:cs="Arial"/>
                <w:szCs w:val="22"/>
                <w:lang w:val="sk-SK"/>
              </w:rPr>
            </w:pPr>
          </w:p>
        </w:tc>
      </w:tr>
      <w:tr w:rsidR="00BE58EF" w:rsidRPr="00434723" w14:paraId="2472EB4E" w14:textId="77777777" w:rsidTr="00BE58EF">
        <w:tc>
          <w:tcPr>
            <w:tcW w:w="3070" w:type="dxa"/>
          </w:tcPr>
          <w:p w14:paraId="6C26029C" w14:textId="77777777" w:rsidR="00BE58EF" w:rsidRPr="00434723" w:rsidRDefault="00BE58EF" w:rsidP="007008A6">
            <w:pPr>
              <w:rPr>
                <w:rFonts w:cs="Arial"/>
                <w:szCs w:val="22"/>
                <w:lang w:val="sk-SK"/>
              </w:rPr>
            </w:pPr>
          </w:p>
        </w:tc>
        <w:tc>
          <w:tcPr>
            <w:tcW w:w="3084" w:type="dxa"/>
          </w:tcPr>
          <w:p w14:paraId="093F1230" w14:textId="77777777" w:rsidR="00BE58EF" w:rsidRPr="00434723" w:rsidRDefault="00BE58EF" w:rsidP="007008A6">
            <w:pPr>
              <w:rPr>
                <w:rFonts w:cs="Arial"/>
                <w:szCs w:val="22"/>
                <w:lang w:val="sk-SK"/>
              </w:rPr>
            </w:pPr>
          </w:p>
        </w:tc>
        <w:tc>
          <w:tcPr>
            <w:tcW w:w="3070" w:type="dxa"/>
          </w:tcPr>
          <w:p w14:paraId="53A9641F" w14:textId="77777777" w:rsidR="00BE58EF" w:rsidRPr="00434723" w:rsidRDefault="00BE58EF" w:rsidP="007008A6">
            <w:pPr>
              <w:rPr>
                <w:rFonts w:cs="Arial"/>
                <w:szCs w:val="22"/>
                <w:lang w:val="sk-SK"/>
              </w:rPr>
            </w:pPr>
          </w:p>
        </w:tc>
      </w:tr>
      <w:tr w:rsidR="00BE58EF" w:rsidRPr="00434723" w14:paraId="5231D91C" w14:textId="77777777" w:rsidTr="00BE58EF">
        <w:tc>
          <w:tcPr>
            <w:tcW w:w="3070" w:type="dxa"/>
            <w:hideMark/>
          </w:tcPr>
          <w:p w14:paraId="67B9D458"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F1418F8"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210EDC9B"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039F687B" w14:textId="77777777" w:rsidTr="00BE58EF">
        <w:tc>
          <w:tcPr>
            <w:tcW w:w="3070" w:type="dxa"/>
          </w:tcPr>
          <w:p w14:paraId="5D62E6DB" w14:textId="77777777" w:rsidR="00BE58EF" w:rsidRPr="007008A6" w:rsidRDefault="00BE58EF" w:rsidP="007008A6">
            <w:pPr>
              <w:rPr>
                <w:rFonts w:cs="Arial"/>
                <w:szCs w:val="22"/>
                <w:lang w:val="sk-SK"/>
              </w:rPr>
            </w:pPr>
          </w:p>
        </w:tc>
        <w:tc>
          <w:tcPr>
            <w:tcW w:w="3084" w:type="dxa"/>
          </w:tcPr>
          <w:p w14:paraId="363F37AD" w14:textId="77777777" w:rsidR="00BE58EF" w:rsidRPr="007008A6" w:rsidRDefault="00BE58EF" w:rsidP="007008A6">
            <w:pPr>
              <w:rPr>
                <w:rFonts w:cs="Arial"/>
                <w:szCs w:val="22"/>
                <w:lang w:val="sk-SK"/>
              </w:rPr>
            </w:pPr>
          </w:p>
        </w:tc>
        <w:tc>
          <w:tcPr>
            <w:tcW w:w="3070" w:type="dxa"/>
          </w:tcPr>
          <w:p w14:paraId="3247B2B4" w14:textId="77777777" w:rsidR="00BE58EF" w:rsidRPr="00434723" w:rsidRDefault="00BE58EF" w:rsidP="007008A6">
            <w:pPr>
              <w:rPr>
                <w:rFonts w:cs="Arial"/>
                <w:szCs w:val="22"/>
                <w:lang w:val="sk-SK"/>
              </w:rPr>
            </w:pPr>
          </w:p>
        </w:tc>
      </w:tr>
      <w:tr w:rsidR="00BE58EF" w:rsidRPr="00434723" w14:paraId="1A6DD3B2" w14:textId="77777777" w:rsidTr="00BE58EF">
        <w:tc>
          <w:tcPr>
            <w:tcW w:w="3070" w:type="dxa"/>
          </w:tcPr>
          <w:p w14:paraId="1577D5EE" w14:textId="77777777" w:rsidR="00BE58EF" w:rsidRPr="00434723" w:rsidRDefault="00BE58EF" w:rsidP="007008A6">
            <w:pPr>
              <w:rPr>
                <w:rFonts w:cs="Arial"/>
                <w:szCs w:val="22"/>
                <w:lang w:val="sk-SK"/>
              </w:rPr>
            </w:pPr>
          </w:p>
          <w:p w14:paraId="3156DB7C" w14:textId="77777777" w:rsidR="00BE58EF" w:rsidRPr="00434723" w:rsidRDefault="00BE58EF" w:rsidP="007008A6">
            <w:pPr>
              <w:rPr>
                <w:rFonts w:cs="Arial"/>
                <w:szCs w:val="22"/>
                <w:lang w:val="sk-SK"/>
              </w:rPr>
            </w:pPr>
          </w:p>
        </w:tc>
        <w:tc>
          <w:tcPr>
            <w:tcW w:w="3084" w:type="dxa"/>
          </w:tcPr>
          <w:p w14:paraId="6C2EFD95" w14:textId="77777777" w:rsidR="00BE58EF" w:rsidRPr="00434723" w:rsidRDefault="00BE58EF" w:rsidP="007008A6">
            <w:pPr>
              <w:rPr>
                <w:rFonts w:cs="Arial"/>
                <w:szCs w:val="22"/>
                <w:lang w:val="sk-SK"/>
              </w:rPr>
            </w:pPr>
          </w:p>
        </w:tc>
        <w:tc>
          <w:tcPr>
            <w:tcW w:w="3070" w:type="dxa"/>
          </w:tcPr>
          <w:p w14:paraId="61C33FA7" w14:textId="77777777" w:rsidR="00BE58EF" w:rsidRPr="00434723" w:rsidRDefault="00BE58EF" w:rsidP="007008A6">
            <w:pPr>
              <w:rPr>
                <w:rFonts w:cs="Arial"/>
                <w:szCs w:val="22"/>
                <w:highlight w:val="yellow"/>
                <w:lang w:val="sk-SK"/>
              </w:rPr>
            </w:pPr>
          </w:p>
        </w:tc>
      </w:tr>
      <w:tr w:rsidR="00BE58EF" w:rsidRPr="00434723" w14:paraId="56900889" w14:textId="77777777" w:rsidTr="00BE58EF">
        <w:tc>
          <w:tcPr>
            <w:tcW w:w="3070" w:type="dxa"/>
          </w:tcPr>
          <w:p w14:paraId="025F07F8" w14:textId="77777777" w:rsidR="00BE58EF" w:rsidRPr="00434723" w:rsidRDefault="00BE58EF" w:rsidP="007008A6">
            <w:pPr>
              <w:rPr>
                <w:rFonts w:cs="Arial"/>
                <w:szCs w:val="22"/>
                <w:lang w:val="sk-SK"/>
              </w:rPr>
            </w:pPr>
          </w:p>
        </w:tc>
        <w:tc>
          <w:tcPr>
            <w:tcW w:w="3084" w:type="dxa"/>
          </w:tcPr>
          <w:p w14:paraId="12C16055" w14:textId="77777777" w:rsidR="00BE58EF" w:rsidRPr="00434723" w:rsidRDefault="00BE58EF" w:rsidP="007008A6">
            <w:pPr>
              <w:rPr>
                <w:rFonts w:cs="Arial"/>
                <w:szCs w:val="22"/>
                <w:lang w:val="sk-SK"/>
              </w:rPr>
            </w:pPr>
          </w:p>
        </w:tc>
        <w:tc>
          <w:tcPr>
            <w:tcW w:w="3070" w:type="dxa"/>
          </w:tcPr>
          <w:p w14:paraId="1F9948F1" w14:textId="77777777" w:rsidR="00BE58EF" w:rsidRPr="00434723" w:rsidRDefault="00BE58EF" w:rsidP="007008A6">
            <w:pPr>
              <w:rPr>
                <w:rFonts w:cs="Arial"/>
                <w:szCs w:val="22"/>
                <w:highlight w:val="yellow"/>
                <w:lang w:val="sk-SK"/>
              </w:rPr>
            </w:pPr>
          </w:p>
        </w:tc>
      </w:tr>
      <w:tr w:rsidR="00BE58EF" w:rsidRPr="00434723" w14:paraId="617E93CB" w14:textId="77777777" w:rsidTr="00BE58EF">
        <w:tc>
          <w:tcPr>
            <w:tcW w:w="3070" w:type="dxa"/>
            <w:hideMark/>
          </w:tcPr>
          <w:p w14:paraId="6EA45871"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31E1DDBD"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1046AB6" w14:textId="77777777" w:rsidR="00BE58EF" w:rsidRPr="00434723" w:rsidRDefault="00BE58EF" w:rsidP="007008A6">
            <w:pPr>
              <w:rPr>
                <w:rFonts w:cs="Arial"/>
                <w:szCs w:val="22"/>
                <w:highlight w:val="yellow"/>
                <w:lang w:val="sk-SK"/>
              </w:rPr>
            </w:pPr>
          </w:p>
        </w:tc>
      </w:tr>
      <w:tr w:rsidR="00BE58EF" w:rsidRPr="00434723" w14:paraId="784119F9" w14:textId="77777777" w:rsidTr="00BE58EF">
        <w:tc>
          <w:tcPr>
            <w:tcW w:w="3070" w:type="dxa"/>
          </w:tcPr>
          <w:p w14:paraId="4FF8BE1E" w14:textId="77777777" w:rsidR="00BE58EF" w:rsidRPr="007008A6" w:rsidRDefault="00BE58EF" w:rsidP="007008A6">
            <w:pPr>
              <w:rPr>
                <w:rFonts w:cs="Arial"/>
                <w:szCs w:val="22"/>
                <w:lang w:val="sk-SK"/>
              </w:rPr>
            </w:pPr>
          </w:p>
        </w:tc>
        <w:tc>
          <w:tcPr>
            <w:tcW w:w="3084" w:type="dxa"/>
          </w:tcPr>
          <w:p w14:paraId="14A269E8" w14:textId="77777777" w:rsidR="00BE58EF" w:rsidRPr="007008A6" w:rsidRDefault="00BE58EF" w:rsidP="007008A6">
            <w:pPr>
              <w:rPr>
                <w:rFonts w:cs="Arial"/>
                <w:szCs w:val="22"/>
                <w:lang w:val="sk-SK"/>
              </w:rPr>
            </w:pPr>
          </w:p>
        </w:tc>
        <w:tc>
          <w:tcPr>
            <w:tcW w:w="3070" w:type="dxa"/>
          </w:tcPr>
          <w:p w14:paraId="35C59710" w14:textId="77777777" w:rsidR="00BE58EF" w:rsidRPr="00434723" w:rsidRDefault="00BE58EF" w:rsidP="007008A6">
            <w:pPr>
              <w:rPr>
                <w:rFonts w:cs="Arial"/>
                <w:szCs w:val="22"/>
                <w:highlight w:val="yellow"/>
                <w:lang w:val="sk-SK"/>
              </w:rPr>
            </w:pPr>
          </w:p>
        </w:tc>
      </w:tr>
    </w:tbl>
    <w:p w14:paraId="748E6B80" w14:textId="77777777" w:rsidR="00BE58EF" w:rsidRPr="00434723" w:rsidRDefault="00BE58EF" w:rsidP="007008A6">
      <w:pPr>
        <w:pStyle w:val="Zarkazkladnhotextu"/>
        <w:rPr>
          <w:rFonts w:cs="Arial"/>
          <w:szCs w:val="22"/>
          <w:lang w:val="sk-SK"/>
        </w:rPr>
      </w:pPr>
    </w:p>
    <w:p w14:paraId="16BF0C0F" w14:textId="77777777" w:rsidR="00BE58EF" w:rsidRPr="007008A6" w:rsidRDefault="00BE58EF" w:rsidP="007008A6">
      <w:pPr>
        <w:pStyle w:val="Nadpis1"/>
        <w:numPr>
          <w:ilvl w:val="0"/>
          <w:numId w:val="0"/>
        </w:numPr>
        <w:spacing w:before="0" w:after="0"/>
        <w:rPr>
          <w:rFonts w:cs="Arial"/>
          <w:sz w:val="22"/>
          <w:szCs w:val="22"/>
          <w:lang w:val="sk-SK"/>
        </w:rPr>
      </w:pPr>
    </w:p>
    <w:p w14:paraId="3A3E46FC" w14:textId="77777777" w:rsidR="00BE58EF" w:rsidRPr="00434723" w:rsidRDefault="00BE58EF" w:rsidP="007008A6">
      <w:pPr>
        <w:pStyle w:val="Zarkazkladnhotextu"/>
        <w:rPr>
          <w:rFonts w:cs="Arial"/>
          <w:szCs w:val="22"/>
          <w:lang w:val="sk-SK"/>
        </w:rPr>
      </w:pPr>
    </w:p>
    <w:p w14:paraId="0235F97B" w14:textId="77777777" w:rsidR="00BE58EF" w:rsidRPr="00434723" w:rsidRDefault="00BE58EF" w:rsidP="007008A6">
      <w:pPr>
        <w:pStyle w:val="Zarkazkladnhotextu"/>
        <w:rPr>
          <w:rFonts w:cs="Arial"/>
          <w:szCs w:val="22"/>
          <w:lang w:val="sk-SK"/>
        </w:rPr>
      </w:pPr>
    </w:p>
    <w:p w14:paraId="6BB0A58B" w14:textId="77777777" w:rsidR="00BE58EF" w:rsidRPr="00434723" w:rsidRDefault="00BE58EF" w:rsidP="007008A6">
      <w:pPr>
        <w:pStyle w:val="Zarkazkladnhotextu"/>
        <w:rPr>
          <w:rFonts w:cs="Arial"/>
          <w:szCs w:val="22"/>
          <w:lang w:val="sk-SK"/>
        </w:rPr>
      </w:pPr>
    </w:p>
    <w:p w14:paraId="72CBB8BC" w14:textId="77777777" w:rsidR="00BE58EF" w:rsidRPr="00434723" w:rsidRDefault="00BE58EF" w:rsidP="007008A6">
      <w:pPr>
        <w:pStyle w:val="Zarkazkladnhotextu"/>
        <w:rPr>
          <w:rFonts w:cs="Arial"/>
          <w:szCs w:val="22"/>
          <w:lang w:val="sk-SK"/>
        </w:rPr>
      </w:pPr>
    </w:p>
    <w:p w14:paraId="0C7B0327" w14:textId="77777777" w:rsidR="00BE58EF" w:rsidRPr="00434723" w:rsidRDefault="00BE58EF" w:rsidP="007008A6">
      <w:pPr>
        <w:pStyle w:val="Zarkazkladnhotextu"/>
        <w:rPr>
          <w:rFonts w:cs="Arial"/>
          <w:szCs w:val="22"/>
          <w:lang w:val="sk-SK"/>
        </w:rPr>
      </w:pPr>
    </w:p>
    <w:p w14:paraId="6634B693" w14:textId="77777777" w:rsidR="00BE58EF" w:rsidRPr="00434723" w:rsidRDefault="00BE58EF" w:rsidP="007008A6">
      <w:pPr>
        <w:pStyle w:val="Zarkazkladnhotextu"/>
        <w:rPr>
          <w:rFonts w:cs="Arial"/>
          <w:szCs w:val="22"/>
          <w:lang w:val="sk-SK"/>
        </w:rPr>
      </w:pPr>
    </w:p>
    <w:p w14:paraId="0F4D0337" w14:textId="77777777" w:rsidR="00BE58EF" w:rsidRPr="00434723" w:rsidRDefault="00BE58EF" w:rsidP="007008A6">
      <w:pPr>
        <w:pStyle w:val="Zarkazkladnhotextu"/>
        <w:rPr>
          <w:rFonts w:cs="Arial"/>
          <w:szCs w:val="22"/>
          <w:lang w:val="sk-SK"/>
        </w:rPr>
      </w:pPr>
    </w:p>
    <w:p w14:paraId="18811858" w14:textId="77777777" w:rsidR="00BE58EF" w:rsidRPr="00434723" w:rsidRDefault="00BE58EF" w:rsidP="007008A6">
      <w:pPr>
        <w:pStyle w:val="Zarkazkladnhotextu"/>
        <w:rPr>
          <w:rFonts w:cs="Arial"/>
          <w:szCs w:val="22"/>
          <w:lang w:val="sk-SK"/>
        </w:rPr>
      </w:pPr>
    </w:p>
    <w:p w14:paraId="2B8FA6C3" w14:textId="77777777" w:rsidR="00DD1693" w:rsidRPr="00434723" w:rsidRDefault="00DD1693" w:rsidP="007008A6">
      <w:pPr>
        <w:pStyle w:val="Zarkazkladnhotextu"/>
        <w:rPr>
          <w:rFonts w:cs="Arial"/>
          <w:szCs w:val="22"/>
          <w:lang w:val="sk-SK"/>
        </w:rPr>
      </w:pPr>
    </w:p>
    <w:p w14:paraId="40FD428F" w14:textId="77777777" w:rsidR="00DD1693" w:rsidRPr="00434723" w:rsidRDefault="00DD1693" w:rsidP="007008A6">
      <w:pPr>
        <w:pStyle w:val="Zarkazkladnhotextu"/>
        <w:rPr>
          <w:rFonts w:cs="Arial"/>
          <w:szCs w:val="22"/>
          <w:lang w:val="sk-SK"/>
        </w:rPr>
      </w:pPr>
    </w:p>
    <w:p w14:paraId="4EEF38DF" w14:textId="77777777" w:rsidR="00DD1693" w:rsidRPr="00434723" w:rsidRDefault="00DD1693" w:rsidP="007008A6">
      <w:pPr>
        <w:pStyle w:val="Zarkazkladnhotextu"/>
        <w:rPr>
          <w:rFonts w:cs="Arial"/>
          <w:szCs w:val="22"/>
          <w:lang w:val="sk-SK"/>
        </w:rPr>
      </w:pPr>
    </w:p>
    <w:p w14:paraId="4A65A372" w14:textId="77777777" w:rsidR="00DD1693" w:rsidRPr="00434723" w:rsidRDefault="00DD1693" w:rsidP="007008A6">
      <w:pPr>
        <w:pStyle w:val="Zarkazkladnhotextu"/>
        <w:rPr>
          <w:rFonts w:cs="Arial"/>
          <w:szCs w:val="22"/>
          <w:lang w:val="sk-SK"/>
        </w:rPr>
      </w:pPr>
    </w:p>
    <w:p w14:paraId="383C1D7D" w14:textId="77777777" w:rsidR="00DD1693" w:rsidRPr="00434723" w:rsidRDefault="00DD1693" w:rsidP="007008A6">
      <w:pPr>
        <w:pStyle w:val="Zarkazkladnhotextu"/>
        <w:rPr>
          <w:rFonts w:cs="Arial"/>
          <w:szCs w:val="22"/>
          <w:lang w:val="sk-SK"/>
        </w:rPr>
      </w:pPr>
    </w:p>
    <w:p w14:paraId="75440C6A" w14:textId="77777777" w:rsidR="00DD1693" w:rsidRPr="00434723" w:rsidRDefault="00DD1693" w:rsidP="007008A6">
      <w:pPr>
        <w:pStyle w:val="Zarkazkladnhotextu"/>
        <w:rPr>
          <w:rFonts w:cs="Arial"/>
          <w:szCs w:val="22"/>
          <w:lang w:val="sk-SK"/>
        </w:rPr>
      </w:pPr>
    </w:p>
    <w:p w14:paraId="4E9D2DB3" w14:textId="77777777" w:rsidR="00DD1693" w:rsidRPr="00434723" w:rsidRDefault="00DD1693" w:rsidP="007008A6">
      <w:pPr>
        <w:pStyle w:val="Zarkazkladnhotextu"/>
        <w:rPr>
          <w:rFonts w:cs="Arial"/>
          <w:szCs w:val="22"/>
          <w:lang w:val="sk-SK"/>
        </w:rPr>
      </w:pPr>
    </w:p>
    <w:p w14:paraId="7EEF1B24" w14:textId="77777777" w:rsidR="00BE58EF" w:rsidRPr="00434723" w:rsidRDefault="00BE58EF" w:rsidP="007008A6">
      <w:pPr>
        <w:pStyle w:val="Zarkazkladnhotextu"/>
        <w:rPr>
          <w:rFonts w:cs="Arial"/>
          <w:szCs w:val="22"/>
          <w:lang w:val="sk-SK"/>
        </w:rPr>
      </w:pPr>
    </w:p>
    <w:p w14:paraId="35F14298" w14:textId="77777777" w:rsidR="00BE58EF" w:rsidRPr="00434723" w:rsidRDefault="00BE58EF" w:rsidP="007008A6">
      <w:pPr>
        <w:pStyle w:val="Zarkazkladnhotextu"/>
        <w:rPr>
          <w:rFonts w:cs="Arial"/>
          <w:szCs w:val="22"/>
          <w:lang w:val="sk-SK"/>
        </w:rPr>
      </w:pPr>
    </w:p>
    <w:p w14:paraId="03948748" w14:textId="77777777" w:rsidR="008037D3" w:rsidRPr="00434723" w:rsidRDefault="008037D3" w:rsidP="007008A6">
      <w:pPr>
        <w:pStyle w:val="Zarkazkladnhotextu"/>
        <w:rPr>
          <w:rFonts w:cs="Arial"/>
          <w:szCs w:val="22"/>
          <w:lang w:val="sk-SK"/>
        </w:rPr>
      </w:pPr>
    </w:p>
    <w:p w14:paraId="74168243" w14:textId="77777777" w:rsidR="008037D3" w:rsidRPr="00434723" w:rsidRDefault="008037D3" w:rsidP="007008A6">
      <w:pPr>
        <w:pStyle w:val="Zarkazkladnhotextu"/>
        <w:rPr>
          <w:rFonts w:cs="Arial"/>
          <w:szCs w:val="22"/>
          <w:lang w:val="sk-SK"/>
        </w:rPr>
      </w:pPr>
    </w:p>
    <w:p w14:paraId="1E902B85" w14:textId="77777777" w:rsidR="008037D3" w:rsidRPr="00434723" w:rsidRDefault="008037D3" w:rsidP="007008A6">
      <w:pPr>
        <w:pStyle w:val="Zarkazkladnhotextu"/>
        <w:rPr>
          <w:rFonts w:cs="Arial"/>
          <w:szCs w:val="22"/>
          <w:lang w:val="sk-SK"/>
        </w:rPr>
      </w:pPr>
    </w:p>
    <w:p w14:paraId="1BE24571" w14:textId="77777777" w:rsidR="001F7E05" w:rsidRDefault="001F7E05">
      <w:pPr>
        <w:spacing w:after="160" w:line="259" w:lineRule="auto"/>
        <w:rPr>
          <w:rFonts w:cs="Arial"/>
          <w:szCs w:val="22"/>
          <w:lang w:val="sk-SK"/>
        </w:rPr>
      </w:pPr>
      <w:r>
        <w:rPr>
          <w:rFonts w:cs="Arial"/>
          <w:szCs w:val="22"/>
          <w:lang w:val="sk-SK"/>
        </w:rPr>
        <w:br w:type="page"/>
      </w:r>
    </w:p>
    <w:p w14:paraId="528EB566" w14:textId="77777777" w:rsidR="00BE58EF" w:rsidRPr="00434723" w:rsidRDefault="00BE58EF" w:rsidP="007008A6">
      <w:pPr>
        <w:jc w:val="right"/>
        <w:rPr>
          <w:rFonts w:cs="Arial"/>
          <w:szCs w:val="22"/>
          <w:lang w:val="sk-SK"/>
        </w:rPr>
      </w:pPr>
      <w:r w:rsidRPr="00434723">
        <w:rPr>
          <w:rFonts w:cs="Arial"/>
          <w:szCs w:val="22"/>
          <w:lang w:val="sk-SK"/>
        </w:rPr>
        <w:lastRenderedPageBreak/>
        <w:t xml:space="preserve">Príloha č. 1 – Postup pri rozhodovaní </w:t>
      </w:r>
    </w:p>
    <w:p w14:paraId="47D1F07B" w14:textId="77777777" w:rsidR="008037D3" w:rsidRPr="007008A6" w:rsidRDefault="008037D3" w:rsidP="007008A6">
      <w:pPr>
        <w:jc w:val="right"/>
        <w:rPr>
          <w:rFonts w:cs="Arial"/>
          <w:b/>
          <w:szCs w:val="22"/>
          <w:lang w:val="sk-SK"/>
        </w:rPr>
      </w:pPr>
    </w:p>
    <w:p w14:paraId="5C038423" w14:textId="77777777" w:rsidR="00492CC7" w:rsidRPr="007008A6" w:rsidRDefault="00492CC7" w:rsidP="007008A6">
      <w:pPr>
        <w:jc w:val="right"/>
        <w:rPr>
          <w:rFonts w:cs="Arial"/>
          <w:b/>
          <w:szCs w:val="22"/>
          <w:lang w:val="sk-SK"/>
        </w:rPr>
      </w:pPr>
    </w:p>
    <w:p w14:paraId="0DF10A4F" w14:textId="77777777" w:rsidR="00BE58EF" w:rsidRPr="007008A6" w:rsidRDefault="00BE58EF" w:rsidP="007008A6">
      <w:pPr>
        <w:jc w:val="center"/>
        <w:rPr>
          <w:rFonts w:cs="Arial"/>
          <w:b/>
          <w:szCs w:val="22"/>
          <w:lang w:val="sk-SK"/>
        </w:rPr>
      </w:pPr>
      <w:r w:rsidRPr="007008A6">
        <w:rPr>
          <w:rFonts w:cs="Arial"/>
          <w:b/>
          <w:szCs w:val="22"/>
          <w:lang w:val="sk-SK"/>
        </w:rPr>
        <w:t>POSTUP PRI ROZHODOVANÍ</w:t>
      </w:r>
    </w:p>
    <w:p w14:paraId="73253922" w14:textId="77777777" w:rsidR="00BE58EF" w:rsidRPr="00434723" w:rsidRDefault="00BE58EF" w:rsidP="007008A6">
      <w:pPr>
        <w:jc w:val="center"/>
        <w:rPr>
          <w:rFonts w:cs="Arial"/>
          <w:szCs w:val="22"/>
          <w:lang w:val="sk-SK"/>
        </w:rPr>
      </w:pPr>
      <w:r w:rsidRPr="00434723">
        <w:rPr>
          <w:rFonts w:cs="Arial"/>
          <w:szCs w:val="22"/>
          <w:lang w:val="sk-SK"/>
        </w:rPr>
        <w:t>(ďalej aj „Postup“)</w:t>
      </w:r>
    </w:p>
    <w:p w14:paraId="760DD5A5" w14:textId="77777777" w:rsidR="00BE58EF" w:rsidRPr="007008A6" w:rsidRDefault="00BE58EF" w:rsidP="007008A6">
      <w:pPr>
        <w:rPr>
          <w:rFonts w:cs="Arial"/>
          <w:b/>
          <w:szCs w:val="22"/>
          <w:lang w:val="sk-SK"/>
        </w:rPr>
      </w:pPr>
    </w:p>
    <w:p w14:paraId="0BCA045E" w14:textId="77777777" w:rsidR="00BE58EF" w:rsidRPr="00434723" w:rsidRDefault="00BE58EF" w:rsidP="007008A6">
      <w:pPr>
        <w:tabs>
          <w:tab w:val="left" w:pos="284"/>
        </w:tabs>
        <w:ind w:left="284" w:hanging="284"/>
        <w:rPr>
          <w:rFonts w:cs="Arial"/>
          <w:b/>
          <w:szCs w:val="22"/>
          <w:lang w:val="sk-SK"/>
        </w:rPr>
      </w:pPr>
      <w:r w:rsidRPr="00434723">
        <w:rPr>
          <w:rFonts w:cs="Arial"/>
          <w:b/>
          <w:szCs w:val="22"/>
          <w:lang w:val="sk-SK"/>
        </w:rPr>
        <w:t>1   VŠEOBECNÉ USTANOVENIA</w:t>
      </w:r>
    </w:p>
    <w:p w14:paraId="60165380" w14:textId="77777777" w:rsidR="00BE58EF" w:rsidRPr="00434723" w:rsidRDefault="00BE58EF" w:rsidP="007008A6">
      <w:pPr>
        <w:ind w:left="284"/>
        <w:jc w:val="both"/>
        <w:rPr>
          <w:rFonts w:cs="Arial"/>
          <w:szCs w:val="22"/>
          <w:lang w:val="sk-SK"/>
        </w:rPr>
      </w:pPr>
    </w:p>
    <w:p w14:paraId="538E4F08" w14:textId="77777777" w:rsidR="00BE58EF" w:rsidRPr="00434723" w:rsidRDefault="00BE58EF" w:rsidP="007008A6">
      <w:pPr>
        <w:ind w:left="851" w:hanging="567"/>
        <w:rPr>
          <w:rFonts w:cs="Arial"/>
          <w:b/>
          <w:szCs w:val="22"/>
          <w:lang w:val="sk-SK"/>
        </w:rPr>
      </w:pPr>
      <w:r w:rsidRPr="00434723">
        <w:rPr>
          <w:rFonts w:cs="Arial"/>
          <w:b/>
          <w:szCs w:val="22"/>
          <w:lang w:val="sk-SK"/>
        </w:rPr>
        <w:t xml:space="preserve">1.1 </w:t>
      </w:r>
      <w:r w:rsidR="00492CC7" w:rsidRPr="00434723">
        <w:rPr>
          <w:rFonts w:cs="Arial"/>
          <w:b/>
          <w:szCs w:val="22"/>
          <w:lang w:val="sk-SK"/>
        </w:rPr>
        <w:tab/>
        <w:t>Komunikácia pri riešení sporu</w:t>
      </w:r>
    </w:p>
    <w:p w14:paraId="157AD793" w14:textId="77777777" w:rsidR="00BE58EF" w:rsidRPr="00434723" w:rsidRDefault="00BE58EF" w:rsidP="007008A6">
      <w:pPr>
        <w:rPr>
          <w:rFonts w:cs="Arial"/>
          <w:b/>
          <w:szCs w:val="22"/>
          <w:lang w:val="sk-SK"/>
        </w:rPr>
      </w:pPr>
    </w:p>
    <w:p w14:paraId="24ACEAEF" w14:textId="77777777" w:rsidR="00BE58EF" w:rsidRPr="00434723" w:rsidRDefault="00BE58EF" w:rsidP="007008A6">
      <w:pPr>
        <w:ind w:left="284"/>
        <w:rPr>
          <w:rFonts w:cs="Arial"/>
          <w:b/>
          <w:szCs w:val="22"/>
          <w:lang w:val="sk-SK"/>
        </w:rPr>
      </w:pPr>
      <w:r w:rsidRPr="00434723">
        <w:rPr>
          <w:rFonts w:cs="Arial"/>
          <w:b/>
          <w:szCs w:val="22"/>
          <w:lang w:val="sk-SK"/>
        </w:rPr>
        <w:t>Kontaktné informácie:</w:t>
      </w:r>
    </w:p>
    <w:p w14:paraId="18BDA613" w14:textId="77777777" w:rsidR="00BE58EF" w:rsidRPr="00434723" w:rsidRDefault="00BE58EF" w:rsidP="007008A6">
      <w:pPr>
        <w:ind w:left="284"/>
        <w:rPr>
          <w:rFonts w:cs="Arial"/>
          <w:b/>
          <w:szCs w:val="22"/>
          <w:lang w:val="sk-SK"/>
        </w:rPr>
      </w:pPr>
    </w:p>
    <w:p w14:paraId="3E98D2D0" w14:textId="77777777" w:rsidR="00BE58EF" w:rsidRPr="00434723" w:rsidRDefault="00BE58EF" w:rsidP="007008A6">
      <w:pPr>
        <w:tabs>
          <w:tab w:val="left" w:pos="3544"/>
        </w:tabs>
        <w:ind w:left="284"/>
        <w:rPr>
          <w:rFonts w:cs="Arial"/>
          <w:b/>
          <w:szCs w:val="22"/>
          <w:lang w:val="sk-SK"/>
        </w:rPr>
      </w:pPr>
      <w:r w:rsidRPr="00434723">
        <w:rPr>
          <w:rFonts w:cs="Arial"/>
          <w:b/>
          <w:szCs w:val="22"/>
          <w:lang w:val="sk-SK"/>
        </w:rPr>
        <w:t xml:space="preserve">Objednávateľ :  </w:t>
      </w:r>
      <w:r w:rsidRPr="00434723">
        <w:rPr>
          <w:rFonts w:cs="Arial"/>
          <w:b/>
          <w:szCs w:val="22"/>
          <w:lang w:val="sk-SK"/>
        </w:rPr>
        <w:tab/>
        <w:t>Národná diaľničná spoločnosť, a.s.</w:t>
      </w:r>
    </w:p>
    <w:p w14:paraId="07DC39FA" w14:textId="77777777" w:rsidR="00BE58EF" w:rsidRPr="00434723" w:rsidRDefault="00BE58EF" w:rsidP="007008A6">
      <w:pPr>
        <w:tabs>
          <w:tab w:val="left" w:pos="3544"/>
        </w:tabs>
        <w:ind w:left="284"/>
        <w:jc w:val="both"/>
        <w:rPr>
          <w:rFonts w:cs="Arial"/>
          <w:szCs w:val="22"/>
          <w:lang w:val="sk-SK"/>
        </w:rPr>
      </w:pPr>
      <w:r w:rsidRPr="00434723">
        <w:rPr>
          <w:rFonts w:cs="Arial"/>
          <w:bCs/>
          <w:szCs w:val="22"/>
          <w:lang w:val="sk-SK"/>
        </w:rPr>
        <w:t xml:space="preserve">Sídlo: </w:t>
      </w:r>
      <w:r w:rsidRPr="00434723">
        <w:rPr>
          <w:rFonts w:cs="Arial"/>
          <w:bCs/>
          <w:szCs w:val="22"/>
          <w:lang w:val="sk-SK"/>
        </w:rPr>
        <w:tab/>
      </w:r>
      <w:r w:rsidRPr="00434723">
        <w:rPr>
          <w:rFonts w:cs="Arial"/>
          <w:szCs w:val="22"/>
          <w:lang w:val="sk-SK"/>
        </w:rPr>
        <w:t>Dúbravská cesta 14, 841 04 Bratislava</w:t>
      </w:r>
    </w:p>
    <w:p w14:paraId="26A8D914" w14:textId="77777777" w:rsidR="00BE58EF" w:rsidRPr="00434723" w:rsidRDefault="00BE58EF" w:rsidP="007008A6">
      <w:pPr>
        <w:tabs>
          <w:tab w:val="left" w:pos="3544"/>
        </w:tabs>
        <w:ind w:left="3544" w:hanging="3260"/>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Mestského </w:t>
      </w:r>
      <w:r w:rsidRPr="00434723">
        <w:rPr>
          <w:rFonts w:cs="Arial"/>
          <w:szCs w:val="22"/>
          <w:lang w:val="sk-SK"/>
        </w:rPr>
        <w:t xml:space="preserve">súdu Bratislava </w:t>
      </w:r>
      <w:r w:rsidR="009271F3" w:rsidRPr="00434723">
        <w:rPr>
          <w:rFonts w:cs="Arial"/>
          <w:szCs w:val="22"/>
          <w:lang w:val="sk-SK"/>
        </w:rPr>
        <w:t>II</w:t>
      </w:r>
      <w:r w:rsidRPr="00434723">
        <w:rPr>
          <w:rFonts w:cs="Arial"/>
          <w:szCs w:val="22"/>
          <w:lang w:val="sk-SK"/>
        </w:rPr>
        <w:t>I, Oddiel: Sa, Vložka č. 3518/B</w:t>
      </w:r>
    </w:p>
    <w:p w14:paraId="369CA304"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3226A69F" w14:textId="77777777" w:rsidR="00BE58EF" w:rsidRPr="00434723" w:rsidRDefault="00BE58EF" w:rsidP="007008A6">
      <w:pPr>
        <w:pStyle w:val="Pta"/>
        <w:tabs>
          <w:tab w:val="left" w:pos="3544"/>
        </w:tabs>
        <w:ind w:left="284"/>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0FD2F742"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IČ DPH:</w:t>
      </w:r>
      <w:r w:rsidRPr="00434723">
        <w:rPr>
          <w:rFonts w:cs="Arial"/>
          <w:szCs w:val="22"/>
          <w:lang w:val="sk-SK"/>
        </w:rPr>
        <w:tab/>
        <w:t>SK2021937775</w:t>
      </w:r>
    </w:p>
    <w:p w14:paraId="2B645C1F" w14:textId="77777777" w:rsidR="00BE58EF" w:rsidRPr="00434723" w:rsidRDefault="00BE58EF" w:rsidP="00DF3387">
      <w:pPr>
        <w:tabs>
          <w:tab w:val="left" w:pos="3544"/>
        </w:tabs>
        <w:ind w:left="3544" w:hanging="3260"/>
        <w:jc w:val="both"/>
        <w:rPr>
          <w:rFonts w:cs="Arial"/>
          <w:szCs w:val="22"/>
          <w:lang w:val="sk-SK"/>
        </w:rPr>
      </w:pPr>
      <w:r w:rsidRPr="00434723">
        <w:rPr>
          <w:rFonts w:cs="Arial"/>
          <w:szCs w:val="22"/>
          <w:lang w:val="sk-SK"/>
        </w:rPr>
        <w:t>Štatutárny orgán:</w:t>
      </w:r>
      <w:r w:rsidRPr="00434723">
        <w:rPr>
          <w:rFonts w:cs="Arial"/>
          <w:szCs w:val="22"/>
          <w:lang w:val="sk-SK"/>
        </w:rPr>
        <w:tab/>
      </w:r>
    </w:p>
    <w:p w14:paraId="442ECD21" w14:textId="77777777" w:rsidR="00BE58EF" w:rsidRPr="00434723" w:rsidRDefault="00BE58EF" w:rsidP="007008A6">
      <w:pPr>
        <w:tabs>
          <w:tab w:val="left" w:pos="4253"/>
        </w:tabs>
        <w:ind w:left="284"/>
        <w:rPr>
          <w:rFonts w:cs="Arial"/>
          <w:szCs w:val="22"/>
          <w:lang w:val="sk-SK"/>
        </w:rPr>
      </w:pPr>
      <w:r w:rsidRPr="00434723">
        <w:rPr>
          <w:rFonts w:cs="Arial"/>
          <w:szCs w:val="22"/>
          <w:lang w:val="sk-SK"/>
        </w:rPr>
        <w:t xml:space="preserve">Kontaktné osoby: </w:t>
      </w:r>
      <w:r w:rsidRPr="00434723">
        <w:rPr>
          <w:rFonts w:cs="Arial"/>
          <w:szCs w:val="22"/>
          <w:lang w:val="sk-SK"/>
        </w:rPr>
        <w:tab/>
      </w:r>
      <w:r w:rsidRPr="00434723">
        <w:rPr>
          <w:rFonts w:cs="Arial"/>
          <w:szCs w:val="22"/>
          <w:lang w:val="sk-SK"/>
        </w:rPr>
        <w:tab/>
      </w:r>
      <w:r w:rsidRPr="00434723">
        <w:rPr>
          <w:rFonts w:cs="Arial"/>
          <w:szCs w:val="22"/>
          <w:lang w:val="sk-SK"/>
        </w:rPr>
        <w:tab/>
      </w:r>
    </w:p>
    <w:p w14:paraId="528049D9" w14:textId="77777777" w:rsidR="00BE58EF" w:rsidRPr="00434723" w:rsidRDefault="00BE58EF" w:rsidP="007008A6">
      <w:pPr>
        <w:tabs>
          <w:tab w:val="left" w:pos="4253"/>
        </w:tabs>
        <w:ind w:left="284"/>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1E9DE206" w14:textId="77777777" w:rsidR="00BE58EF" w:rsidRPr="00434723" w:rsidRDefault="00BE58EF" w:rsidP="007008A6">
      <w:pPr>
        <w:tabs>
          <w:tab w:val="num" w:pos="426"/>
        </w:tabs>
        <w:ind w:left="284"/>
        <w:jc w:val="both"/>
        <w:rPr>
          <w:rFonts w:cs="Arial"/>
          <w:b/>
          <w:szCs w:val="22"/>
          <w:lang w:val="sk-SK"/>
        </w:rPr>
      </w:pPr>
    </w:p>
    <w:p w14:paraId="29F4D201" w14:textId="77777777" w:rsidR="00BE58EF" w:rsidRPr="00434723" w:rsidRDefault="00BE58EF" w:rsidP="007008A6">
      <w:pPr>
        <w:tabs>
          <w:tab w:val="num" w:pos="284"/>
        </w:tabs>
        <w:ind w:left="284"/>
        <w:jc w:val="both"/>
        <w:rPr>
          <w:rFonts w:cs="Arial"/>
          <w:szCs w:val="22"/>
          <w:lang w:val="sk-SK"/>
        </w:rPr>
      </w:pPr>
      <w:r w:rsidRPr="00434723">
        <w:rPr>
          <w:rFonts w:cs="Arial"/>
          <w:b/>
          <w:szCs w:val="22"/>
          <w:lang w:val="sk-SK"/>
        </w:rPr>
        <w:t>Zhotoviteľ:</w:t>
      </w:r>
      <w:r w:rsidRPr="00434723">
        <w:rPr>
          <w:rFonts w:cs="Arial"/>
          <w:szCs w:val="22"/>
          <w:lang w:val="sk-SK"/>
        </w:rPr>
        <w:tab/>
      </w:r>
      <w:r w:rsidRPr="00434723">
        <w:rPr>
          <w:rFonts w:cs="Arial"/>
          <w:szCs w:val="22"/>
          <w:lang w:val="sk-SK"/>
        </w:rPr>
        <w:tab/>
      </w:r>
      <w:r w:rsidRPr="00434723">
        <w:rPr>
          <w:rFonts w:cs="Arial"/>
          <w:szCs w:val="22"/>
          <w:lang w:val="sk-SK"/>
        </w:rPr>
        <w:tab/>
      </w:r>
    </w:p>
    <w:p w14:paraId="30293154" w14:textId="77777777" w:rsidR="00492CC7" w:rsidRPr="00434723" w:rsidRDefault="00492CC7" w:rsidP="007008A6">
      <w:pPr>
        <w:tabs>
          <w:tab w:val="num" w:pos="284"/>
        </w:tabs>
        <w:ind w:left="284"/>
        <w:jc w:val="both"/>
        <w:rPr>
          <w:rFonts w:cs="Arial"/>
          <w:bCs/>
          <w:szCs w:val="22"/>
          <w:lang w:val="sk-SK"/>
        </w:rPr>
      </w:pPr>
      <w:r w:rsidRPr="00434723">
        <w:rPr>
          <w:rFonts w:cs="Arial"/>
          <w:bCs/>
          <w:szCs w:val="22"/>
          <w:lang w:val="sk-SK"/>
        </w:rPr>
        <w:t>Sídlo:</w:t>
      </w:r>
    </w:p>
    <w:p w14:paraId="37562980" w14:textId="77777777" w:rsidR="00492CC7" w:rsidRPr="00434723" w:rsidRDefault="00492CC7" w:rsidP="007008A6">
      <w:pPr>
        <w:tabs>
          <w:tab w:val="num" w:pos="284"/>
        </w:tabs>
        <w:ind w:left="284"/>
        <w:jc w:val="both"/>
        <w:rPr>
          <w:rFonts w:cs="Arial"/>
          <w:szCs w:val="22"/>
          <w:lang w:val="sk-SK"/>
        </w:rPr>
      </w:pPr>
      <w:r w:rsidRPr="00434723">
        <w:rPr>
          <w:rFonts w:cs="Arial"/>
          <w:szCs w:val="22"/>
          <w:lang w:val="sk-SK"/>
        </w:rPr>
        <w:t>Právna forma:</w:t>
      </w:r>
    </w:p>
    <w:p w14:paraId="7F82E000" w14:textId="77777777" w:rsidR="00BE58EF" w:rsidRPr="00434723" w:rsidRDefault="00BE58EF" w:rsidP="007008A6">
      <w:pPr>
        <w:tabs>
          <w:tab w:val="num" w:pos="284"/>
        </w:tabs>
        <w:ind w:left="284"/>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5AD84B4C"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 xml:space="preserve">Bankové spojenie: </w:t>
      </w:r>
      <w:r w:rsidRPr="00434723">
        <w:rPr>
          <w:rFonts w:cs="Arial"/>
          <w:szCs w:val="22"/>
          <w:lang w:val="sk-SK"/>
        </w:rPr>
        <w:tab/>
      </w:r>
    </w:p>
    <w:p w14:paraId="36CD80A5"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Číslo účtu:</w:t>
      </w:r>
      <w:r w:rsidRPr="00434723">
        <w:rPr>
          <w:rFonts w:cs="Arial"/>
          <w:szCs w:val="22"/>
          <w:lang w:val="sk-SK"/>
        </w:rPr>
        <w:tab/>
      </w:r>
      <w:r w:rsidRPr="00434723">
        <w:rPr>
          <w:rFonts w:cs="Arial"/>
          <w:szCs w:val="22"/>
          <w:lang w:val="sk-SK"/>
        </w:rPr>
        <w:tab/>
      </w:r>
    </w:p>
    <w:p w14:paraId="04CD1236" w14:textId="77777777" w:rsidR="00492CC7" w:rsidRPr="00434723" w:rsidRDefault="00BE58EF" w:rsidP="007008A6">
      <w:pPr>
        <w:tabs>
          <w:tab w:val="left" w:pos="3544"/>
          <w:tab w:val="left" w:pos="4253"/>
        </w:tabs>
        <w:ind w:left="284"/>
        <w:rPr>
          <w:rFonts w:cs="Arial"/>
          <w:szCs w:val="22"/>
          <w:lang w:val="sk-SK"/>
        </w:rPr>
      </w:pPr>
      <w:r w:rsidRPr="00434723">
        <w:rPr>
          <w:rFonts w:cs="Arial"/>
          <w:szCs w:val="22"/>
          <w:lang w:val="sk-SK"/>
        </w:rPr>
        <w:t>IČO:</w:t>
      </w:r>
    </w:p>
    <w:p w14:paraId="4A40540B" w14:textId="77777777" w:rsidR="00BE58EF" w:rsidRPr="00434723" w:rsidRDefault="00492CC7" w:rsidP="007008A6">
      <w:pPr>
        <w:tabs>
          <w:tab w:val="left" w:pos="3544"/>
          <w:tab w:val="left" w:pos="4253"/>
        </w:tabs>
        <w:ind w:left="284"/>
        <w:rPr>
          <w:rFonts w:cs="Arial"/>
          <w:szCs w:val="22"/>
          <w:lang w:val="sk-SK"/>
        </w:rPr>
      </w:pPr>
      <w:r w:rsidRPr="00434723">
        <w:rPr>
          <w:rFonts w:cs="Arial"/>
          <w:szCs w:val="22"/>
          <w:lang w:val="sk-SK"/>
        </w:rPr>
        <w:t>DIČ:</w:t>
      </w:r>
      <w:r w:rsidR="00BE58EF" w:rsidRPr="00434723">
        <w:rPr>
          <w:rFonts w:cs="Arial"/>
          <w:szCs w:val="22"/>
          <w:lang w:val="sk-SK"/>
        </w:rPr>
        <w:tab/>
      </w:r>
    </w:p>
    <w:p w14:paraId="20E50D34" w14:textId="77777777" w:rsidR="00BE58EF" w:rsidRPr="00434723" w:rsidRDefault="00BE58EF" w:rsidP="007008A6">
      <w:pPr>
        <w:ind w:left="284"/>
        <w:rPr>
          <w:rFonts w:cs="Arial"/>
          <w:szCs w:val="22"/>
          <w:lang w:val="sk-SK"/>
        </w:rPr>
      </w:pPr>
      <w:r w:rsidRPr="00434723">
        <w:rPr>
          <w:rFonts w:cs="Arial"/>
          <w:szCs w:val="22"/>
          <w:lang w:val="sk-SK"/>
        </w:rPr>
        <w:t>IČ DPH:</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0E384A40" w14:textId="77777777" w:rsidR="00BE58EF" w:rsidRPr="00434723" w:rsidRDefault="00BE58EF" w:rsidP="007008A6">
      <w:pPr>
        <w:jc w:val="both"/>
        <w:rPr>
          <w:rFonts w:cs="Arial"/>
          <w:b/>
          <w:szCs w:val="22"/>
          <w:lang w:val="sk-SK"/>
        </w:rPr>
      </w:pPr>
      <w:r w:rsidRPr="00434723">
        <w:rPr>
          <w:rFonts w:cs="Arial"/>
          <w:szCs w:val="22"/>
          <w:lang w:val="sk-SK"/>
        </w:rPr>
        <w:t xml:space="preserve">    (ďalej len</w:t>
      </w:r>
      <w:r w:rsidRPr="00434723">
        <w:rPr>
          <w:rFonts w:cs="Arial"/>
          <w:b/>
          <w:szCs w:val="22"/>
          <w:lang w:val="sk-SK"/>
        </w:rPr>
        <w:t xml:space="preserve"> „Zhotoviteľ“</w:t>
      </w:r>
      <w:r w:rsidRPr="00434723">
        <w:rPr>
          <w:rFonts w:cs="Arial"/>
          <w:szCs w:val="22"/>
          <w:lang w:val="sk-SK"/>
        </w:rPr>
        <w:t>)</w:t>
      </w:r>
    </w:p>
    <w:p w14:paraId="2085423B" w14:textId="77777777" w:rsidR="00BE58EF" w:rsidRPr="00434723" w:rsidRDefault="00BE58EF" w:rsidP="007008A6">
      <w:pPr>
        <w:rPr>
          <w:rFonts w:cs="Arial"/>
          <w:szCs w:val="22"/>
          <w:lang w:val="sk-SK"/>
        </w:rPr>
      </w:pPr>
      <w:r w:rsidRPr="00434723">
        <w:rPr>
          <w:rFonts w:cs="Arial"/>
          <w:szCs w:val="22"/>
          <w:lang w:val="sk-SK"/>
        </w:rPr>
        <w:t xml:space="preserve">    (ďalej len „</w:t>
      </w:r>
      <w:r w:rsidRPr="00434723">
        <w:rPr>
          <w:rFonts w:cs="Arial"/>
          <w:b/>
          <w:szCs w:val="22"/>
          <w:lang w:val="sk-SK"/>
        </w:rPr>
        <w:t>Strany</w:t>
      </w:r>
      <w:r w:rsidRPr="00434723">
        <w:rPr>
          <w:rFonts w:cs="Arial"/>
          <w:szCs w:val="22"/>
          <w:lang w:val="sk-SK"/>
        </w:rPr>
        <w:t>“)</w:t>
      </w:r>
    </w:p>
    <w:p w14:paraId="334AA820" w14:textId="77777777" w:rsidR="00BE58EF" w:rsidRPr="00434723" w:rsidRDefault="00BE58EF" w:rsidP="007008A6">
      <w:pPr>
        <w:rPr>
          <w:rFonts w:cs="Arial"/>
          <w:b/>
          <w:szCs w:val="22"/>
          <w:lang w:val="sk-SK"/>
        </w:rPr>
      </w:pPr>
    </w:p>
    <w:p w14:paraId="5220B388" w14:textId="77777777" w:rsidR="00BE58EF" w:rsidRPr="00434723" w:rsidRDefault="00BE58EF" w:rsidP="007008A6">
      <w:pPr>
        <w:pStyle w:val="Zarkazkladnhotextu"/>
        <w:ind w:left="1560" w:hanging="1276"/>
        <w:rPr>
          <w:rFonts w:cs="Arial"/>
          <w:b/>
          <w:szCs w:val="22"/>
          <w:lang w:val="sk-SK"/>
        </w:rPr>
      </w:pPr>
      <w:r w:rsidRPr="007008A6">
        <w:rPr>
          <w:rFonts w:cs="Arial"/>
          <w:b/>
          <w:szCs w:val="22"/>
          <w:lang w:val="sk-SK"/>
        </w:rPr>
        <w:t>Člen KRS :</w:t>
      </w:r>
      <w:r w:rsidRPr="00434723">
        <w:rPr>
          <w:rFonts w:cs="Arial"/>
          <w:b/>
          <w:szCs w:val="22"/>
          <w:lang w:val="sk-SK"/>
        </w:rPr>
        <w:tab/>
      </w:r>
    </w:p>
    <w:p w14:paraId="4B94556D" w14:textId="77777777" w:rsidR="00BE58EF" w:rsidRPr="00434723" w:rsidRDefault="00BE58EF" w:rsidP="007008A6">
      <w:pPr>
        <w:pStyle w:val="Zarkazkladnhotextu"/>
        <w:ind w:left="1560" w:hanging="1276"/>
        <w:rPr>
          <w:rFonts w:cs="Arial"/>
          <w:b/>
          <w:szCs w:val="22"/>
          <w:lang w:val="sk-SK"/>
        </w:rPr>
      </w:pPr>
    </w:p>
    <w:p w14:paraId="149E1B74" w14:textId="77777777" w:rsidR="00BE58EF" w:rsidRPr="00434723" w:rsidRDefault="00BE58EF" w:rsidP="007008A6">
      <w:pPr>
        <w:pStyle w:val="Zarkazkladnhotextu"/>
        <w:ind w:left="284"/>
        <w:rPr>
          <w:rFonts w:cs="Arial"/>
          <w:szCs w:val="22"/>
          <w:lang w:val="sk-SK"/>
        </w:rPr>
      </w:pPr>
      <w:r w:rsidRPr="00434723">
        <w:rPr>
          <w:rFonts w:cs="Arial"/>
          <w:szCs w:val="22"/>
          <w:lang w:val="sk-SK"/>
        </w:rPr>
        <w:t>meno a priezvisko:</w:t>
      </w:r>
      <w:r w:rsidRPr="00434723">
        <w:rPr>
          <w:rFonts w:cs="Arial"/>
          <w:szCs w:val="22"/>
          <w:lang w:val="sk-SK"/>
        </w:rPr>
        <w:tab/>
        <w:t xml:space="preserve">  </w:t>
      </w:r>
    </w:p>
    <w:p w14:paraId="108FF75A"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7E10F2BC" w14:textId="77777777" w:rsidR="00BE58EF" w:rsidRPr="00434723" w:rsidRDefault="00BE58EF" w:rsidP="007008A6">
      <w:pPr>
        <w:ind w:left="284"/>
        <w:rPr>
          <w:rFonts w:cs="Arial"/>
          <w:szCs w:val="22"/>
          <w:lang w:val="sk-SK"/>
        </w:rPr>
      </w:pPr>
      <w:r w:rsidRPr="00434723">
        <w:rPr>
          <w:rFonts w:cs="Arial"/>
          <w:szCs w:val="22"/>
          <w:lang w:val="sk-SK"/>
        </w:rPr>
        <w:t xml:space="preserve">fakturačné a platobné údaje Člena:   </w:t>
      </w:r>
    </w:p>
    <w:p w14:paraId="6B3D1B98" w14:textId="77777777" w:rsidR="00BE58EF" w:rsidRPr="00434723" w:rsidRDefault="00BE58EF" w:rsidP="007008A6">
      <w:pPr>
        <w:tabs>
          <w:tab w:val="left" w:pos="1560"/>
        </w:tabs>
        <w:ind w:left="284"/>
        <w:rPr>
          <w:rFonts w:cs="Arial"/>
          <w:szCs w:val="22"/>
          <w:lang w:val="sk-SK"/>
        </w:rPr>
      </w:pPr>
    </w:p>
    <w:p w14:paraId="22587574"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369EB7E3"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020143A7" w14:textId="77777777" w:rsidR="00BE58EF" w:rsidRPr="00434723" w:rsidRDefault="00BE58EF" w:rsidP="007008A6">
      <w:pPr>
        <w:keepNext/>
        <w:ind w:left="284"/>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058D1C63" w14:textId="77777777" w:rsidR="00BE58EF" w:rsidRPr="00434723" w:rsidRDefault="00BE58EF" w:rsidP="007008A6">
      <w:pPr>
        <w:ind w:left="284"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1186B6B8" w14:textId="77777777" w:rsidR="00BE58EF" w:rsidRPr="00434723" w:rsidRDefault="00BE58EF" w:rsidP="007008A6">
      <w:pPr>
        <w:ind w:firstLine="708"/>
        <w:jc w:val="both"/>
        <w:rPr>
          <w:rFonts w:cs="Arial"/>
          <w:szCs w:val="22"/>
          <w:lang w:val="sk-SK"/>
        </w:rPr>
      </w:pPr>
    </w:p>
    <w:p w14:paraId="781C7684" w14:textId="77777777" w:rsidR="00BE58EF" w:rsidRPr="00434723" w:rsidRDefault="00BE58EF" w:rsidP="007008A6">
      <w:pPr>
        <w:ind w:left="284"/>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76FB940F" w14:textId="77777777" w:rsidR="00BE58EF" w:rsidRPr="00434723" w:rsidRDefault="00BE58EF" w:rsidP="007008A6">
      <w:pPr>
        <w:ind w:firstLine="708"/>
        <w:rPr>
          <w:rFonts w:cs="Arial"/>
          <w:b/>
          <w:szCs w:val="22"/>
          <w:lang w:val="sk-SK"/>
        </w:rPr>
      </w:pPr>
      <w:r w:rsidRPr="00434723">
        <w:rPr>
          <w:rFonts w:cs="Arial"/>
          <w:b/>
          <w:szCs w:val="22"/>
          <w:lang w:val="sk-SK"/>
        </w:rPr>
        <w:tab/>
      </w:r>
    </w:p>
    <w:p w14:paraId="2C6BED79" w14:textId="77777777" w:rsidR="00B032F0" w:rsidRPr="00434723" w:rsidRDefault="00B032F0" w:rsidP="007008A6">
      <w:pPr>
        <w:ind w:firstLine="708"/>
        <w:rPr>
          <w:rFonts w:cs="Arial"/>
          <w:b/>
          <w:szCs w:val="22"/>
          <w:lang w:val="sk-SK"/>
        </w:rPr>
      </w:pPr>
    </w:p>
    <w:p w14:paraId="438215B2" w14:textId="77777777" w:rsidR="00B032F0" w:rsidRPr="00434723" w:rsidRDefault="00B032F0" w:rsidP="007008A6">
      <w:pPr>
        <w:ind w:firstLine="708"/>
        <w:rPr>
          <w:rFonts w:cs="Arial"/>
          <w:szCs w:val="22"/>
          <w:lang w:val="sk-SK"/>
        </w:rPr>
      </w:pPr>
    </w:p>
    <w:p w14:paraId="7087263A"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1.2   </w:t>
      </w:r>
      <w:r w:rsidR="00492CC7" w:rsidRPr="00434723">
        <w:rPr>
          <w:rFonts w:cs="Arial"/>
          <w:b/>
          <w:szCs w:val="22"/>
          <w:lang w:val="sk-SK"/>
        </w:rPr>
        <w:tab/>
      </w:r>
      <w:r w:rsidRPr="00434723">
        <w:rPr>
          <w:rFonts w:cs="Arial"/>
          <w:b/>
          <w:szCs w:val="22"/>
          <w:lang w:val="sk-SK"/>
        </w:rPr>
        <w:t>Forma komunikácie</w:t>
      </w:r>
    </w:p>
    <w:p w14:paraId="0BD273BD" w14:textId="77777777" w:rsidR="00BE58EF" w:rsidRPr="00434723" w:rsidRDefault="00BE58EF" w:rsidP="007008A6">
      <w:pPr>
        <w:ind w:left="851"/>
        <w:jc w:val="both"/>
        <w:rPr>
          <w:rFonts w:cs="Arial"/>
          <w:szCs w:val="22"/>
          <w:lang w:val="sk-SK"/>
        </w:rPr>
      </w:pPr>
      <w:r w:rsidRPr="00434723">
        <w:rPr>
          <w:rFonts w:cs="Arial"/>
          <w:szCs w:val="22"/>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23AEC618" w14:textId="77777777" w:rsidR="00BE58EF" w:rsidRPr="00434723" w:rsidRDefault="00BE58EF" w:rsidP="007008A6">
      <w:pPr>
        <w:ind w:left="284" w:hanging="567"/>
        <w:jc w:val="both"/>
        <w:rPr>
          <w:rFonts w:cs="Arial"/>
          <w:szCs w:val="22"/>
          <w:lang w:val="sk-SK"/>
        </w:rPr>
      </w:pPr>
    </w:p>
    <w:p w14:paraId="02F2558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1.3 </w:t>
      </w:r>
      <w:r w:rsidRPr="00434723">
        <w:rPr>
          <w:rFonts w:cs="Arial"/>
          <w:b/>
          <w:szCs w:val="22"/>
          <w:lang w:val="sk-SK"/>
        </w:rPr>
        <w:tab/>
        <w:t>Záznamy z rokovaní</w:t>
      </w:r>
    </w:p>
    <w:p w14:paraId="25C892A2" w14:textId="77777777" w:rsidR="00BE58EF" w:rsidRPr="00434723" w:rsidRDefault="00BE58EF" w:rsidP="007008A6">
      <w:pPr>
        <w:ind w:left="851"/>
        <w:jc w:val="both"/>
        <w:rPr>
          <w:rFonts w:cs="Arial"/>
          <w:szCs w:val="22"/>
          <w:lang w:val="sk-SK"/>
        </w:rPr>
      </w:pPr>
      <w:r w:rsidRPr="00434723">
        <w:rPr>
          <w:rFonts w:cs="Arial"/>
          <w:szCs w:val="22"/>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1AAE223B" w14:textId="77777777" w:rsidR="00BE58EF" w:rsidRPr="00434723" w:rsidRDefault="00BE58EF" w:rsidP="007008A6">
      <w:pPr>
        <w:ind w:left="567" w:hanging="567"/>
        <w:jc w:val="both"/>
        <w:rPr>
          <w:rFonts w:cs="Arial"/>
          <w:szCs w:val="22"/>
          <w:lang w:val="sk-SK"/>
        </w:rPr>
      </w:pPr>
    </w:p>
    <w:p w14:paraId="2563DF97" w14:textId="77777777" w:rsidR="00BE58EF" w:rsidRPr="00434723" w:rsidRDefault="00BE58EF" w:rsidP="007008A6">
      <w:pPr>
        <w:ind w:left="851" w:hanging="567"/>
        <w:jc w:val="both"/>
        <w:rPr>
          <w:rFonts w:cs="Arial"/>
          <w:b/>
          <w:szCs w:val="22"/>
          <w:lang w:val="sk-SK"/>
        </w:rPr>
      </w:pPr>
      <w:r w:rsidRPr="00434723">
        <w:rPr>
          <w:rFonts w:cs="Arial"/>
          <w:b/>
          <w:szCs w:val="22"/>
          <w:lang w:val="sk-SK"/>
        </w:rPr>
        <w:t>1.4</w:t>
      </w:r>
      <w:r w:rsidRPr="00434723">
        <w:rPr>
          <w:rFonts w:cs="Arial"/>
          <w:b/>
          <w:szCs w:val="22"/>
          <w:lang w:val="sk-SK"/>
        </w:rPr>
        <w:tab/>
        <w:t>Stanoviská Strán k sporom</w:t>
      </w:r>
    </w:p>
    <w:p w14:paraId="03857981" w14:textId="77777777" w:rsidR="00BE58EF" w:rsidRPr="00434723" w:rsidRDefault="00BE58EF" w:rsidP="007008A6">
      <w:pPr>
        <w:ind w:left="851"/>
        <w:jc w:val="both"/>
        <w:rPr>
          <w:rFonts w:cs="Arial"/>
          <w:szCs w:val="22"/>
          <w:lang w:val="sk-SK"/>
        </w:rPr>
      </w:pPr>
      <w:r w:rsidRPr="00434723">
        <w:rPr>
          <w:rFonts w:cs="Arial"/>
          <w:szCs w:val="22"/>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3292EE94" w14:textId="77777777" w:rsidR="00BE58EF" w:rsidRPr="00434723" w:rsidRDefault="00BE58EF" w:rsidP="007008A6">
      <w:pPr>
        <w:jc w:val="both"/>
        <w:rPr>
          <w:rFonts w:cs="Arial"/>
          <w:szCs w:val="22"/>
          <w:lang w:val="sk-SK"/>
        </w:rPr>
      </w:pPr>
    </w:p>
    <w:p w14:paraId="49D77DC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t>PROCESNÝ POSTUP</w:t>
      </w:r>
    </w:p>
    <w:p w14:paraId="6B0034B8" w14:textId="77777777" w:rsidR="00BE58EF" w:rsidRPr="00434723" w:rsidRDefault="00BE58EF" w:rsidP="007008A6">
      <w:pPr>
        <w:jc w:val="both"/>
        <w:rPr>
          <w:rFonts w:cs="Arial"/>
          <w:szCs w:val="22"/>
          <w:lang w:val="sk-SK"/>
        </w:rPr>
      </w:pPr>
    </w:p>
    <w:p w14:paraId="01F36E5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2.1 </w:t>
      </w:r>
      <w:r w:rsidRPr="00434723">
        <w:rPr>
          <w:rFonts w:cs="Arial"/>
          <w:b/>
          <w:szCs w:val="22"/>
          <w:lang w:val="sk-SK"/>
        </w:rPr>
        <w:tab/>
        <w:t>Dokumentácia sporov</w:t>
      </w:r>
    </w:p>
    <w:p w14:paraId="72DD681B" w14:textId="77777777" w:rsidR="00BE58EF" w:rsidRPr="00434723" w:rsidRDefault="00BE58EF" w:rsidP="007008A6">
      <w:pPr>
        <w:ind w:left="709" w:hanging="709"/>
        <w:jc w:val="both"/>
        <w:rPr>
          <w:rFonts w:cs="Arial"/>
          <w:b/>
          <w:szCs w:val="22"/>
          <w:lang w:val="sk-SK"/>
        </w:rPr>
      </w:pPr>
    </w:p>
    <w:p w14:paraId="32EFC5DA" w14:textId="77777777" w:rsidR="00BE58EF" w:rsidRPr="00434723" w:rsidRDefault="00BE58EF" w:rsidP="007008A6">
      <w:pPr>
        <w:ind w:left="851"/>
        <w:jc w:val="both"/>
        <w:rPr>
          <w:rFonts w:cs="Arial"/>
          <w:b/>
          <w:szCs w:val="22"/>
          <w:lang w:val="sk-SK"/>
        </w:rPr>
      </w:pPr>
      <w:r w:rsidRPr="00434723">
        <w:rPr>
          <w:rFonts w:cs="Arial"/>
          <w:szCs w:val="22"/>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sidRPr="00434723">
        <w:rPr>
          <w:rFonts w:cs="Arial"/>
          <w:b/>
          <w:szCs w:val="22"/>
          <w:lang w:val="sk-SK"/>
        </w:rPr>
        <w:t>:</w:t>
      </w:r>
    </w:p>
    <w:p w14:paraId="33861849" w14:textId="77777777" w:rsidR="00BE58EF" w:rsidRPr="00434723" w:rsidRDefault="00BE58EF" w:rsidP="007008A6">
      <w:pPr>
        <w:ind w:left="851"/>
        <w:jc w:val="both"/>
        <w:rPr>
          <w:rFonts w:cs="Arial"/>
          <w:b/>
          <w:szCs w:val="22"/>
          <w:lang w:val="sk-SK"/>
        </w:rPr>
      </w:pPr>
    </w:p>
    <w:p w14:paraId="3A5E6510" w14:textId="77777777" w:rsidR="00BE58EF" w:rsidRPr="00434723" w:rsidRDefault="00492CC7" w:rsidP="007008A6">
      <w:pPr>
        <w:ind w:left="851"/>
        <w:jc w:val="both"/>
        <w:rPr>
          <w:rFonts w:cs="Arial"/>
          <w:szCs w:val="22"/>
          <w:lang w:val="sk-SK"/>
        </w:rPr>
      </w:pPr>
      <w:r w:rsidRPr="00434723">
        <w:rPr>
          <w:rFonts w:cs="Arial"/>
          <w:b/>
          <w:szCs w:val="22"/>
          <w:lang w:val="sk-SK"/>
        </w:rPr>
        <w:t>„</w:t>
      </w:r>
      <w:r w:rsidR="00BE58EF" w:rsidRPr="00434723">
        <w:rPr>
          <w:rFonts w:cs="Arial"/>
          <w:b/>
          <w:szCs w:val="22"/>
          <w:lang w:val="sk-SK"/>
        </w:rPr>
        <w:t xml:space="preserve">Nárok č. X – (názov – popis)“ </w:t>
      </w:r>
      <w:r w:rsidR="00BE58EF" w:rsidRPr="007008A6">
        <w:rPr>
          <w:rFonts w:cs="Arial"/>
          <w:i/>
          <w:szCs w:val="22"/>
          <w:lang w:val="sk-SK"/>
        </w:rPr>
        <w:t>(X je poradie nároku, predloženého KRS na rozhodnutie sporu)</w:t>
      </w:r>
      <w:r w:rsidR="00BE58EF" w:rsidRPr="00434723">
        <w:rPr>
          <w:rFonts w:cs="Arial"/>
          <w:szCs w:val="22"/>
          <w:lang w:val="sk-SK"/>
        </w:rPr>
        <w:t xml:space="preserve">. Strany a KRS uvádzajú, že nároky budú označované a rozhodované v súlade s ich špecifikáciou, ktorá tvorí prílohu č. 2 uzavretej Dohody o riešení sporov. </w:t>
      </w:r>
    </w:p>
    <w:p w14:paraId="5257E7A9" w14:textId="77777777" w:rsidR="00BE58EF" w:rsidRPr="00434723" w:rsidRDefault="00BE58EF" w:rsidP="007008A6">
      <w:pPr>
        <w:ind w:left="851"/>
        <w:jc w:val="both"/>
        <w:rPr>
          <w:rFonts w:cs="Arial"/>
          <w:szCs w:val="22"/>
          <w:lang w:val="sk-SK"/>
        </w:rPr>
      </w:pPr>
      <w:r w:rsidRPr="00434723">
        <w:rPr>
          <w:rFonts w:cs="Arial"/>
          <w:szCs w:val="22"/>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115F17DD" w14:textId="77777777" w:rsidR="00BE58EF" w:rsidRPr="00434723" w:rsidRDefault="00BE58EF" w:rsidP="007008A6">
      <w:pPr>
        <w:ind w:left="1134" w:hanging="567"/>
        <w:jc w:val="both"/>
        <w:rPr>
          <w:rFonts w:cs="Arial"/>
          <w:b/>
          <w:szCs w:val="22"/>
          <w:lang w:val="sk-SK"/>
        </w:rPr>
      </w:pPr>
    </w:p>
    <w:p w14:paraId="0823281E"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2.1.1  Predloženie nároku Zhotoviteľa a jeho zdôvodnenie (Predloženie nároku)</w:t>
      </w:r>
    </w:p>
    <w:p w14:paraId="47C6CE88" w14:textId="77777777" w:rsidR="00BE58EF" w:rsidRPr="00434723" w:rsidRDefault="00BE58EF" w:rsidP="007008A6">
      <w:pPr>
        <w:tabs>
          <w:tab w:val="left" w:pos="1843"/>
        </w:tabs>
        <w:ind w:left="1134"/>
        <w:jc w:val="both"/>
        <w:rPr>
          <w:rFonts w:cs="Arial"/>
          <w:szCs w:val="22"/>
          <w:lang w:val="sk-SK"/>
        </w:rPr>
      </w:pPr>
      <w:r w:rsidRPr="00434723">
        <w:rPr>
          <w:rFonts w:cs="Arial"/>
          <w:szCs w:val="22"/>
          <w:lang w:val="sk-SK"/>
        </w:rPr>
        <w:t xml:space="preserve"> </w:t>
      </w:r>
    </w:p>
    <w:p w14:paraId="30EE03C2" w14:textId="77777777" w:rsidR="00BE58EF" w:rsidRPr="00434723" w:rsidRDefault="00BE58EF" w:rsidP="007008A6">
      <w:pPr>
        <w:ind w:left="851"/>
        <w:jc w:val="both"/>
        <w:rPr>
          <w:rFonts w:cs="Arial"/>
          <w:b/>
          <w:szCs w:val="22"/>
          <w:lang w:val="sk-SK"/>
        </w:rPr>
      </w:pPr>
      <w:r w:rsidRPr="00434723">
        <w:rPr>
          <w:rFonts w:cs="Arial"/>
          <w:b/>
          <w:szCs w:val="22"/>
          <w:lang w:val="sk-SK"/>
        </w:rPr>
        <w:t xml:space="preserve">Zhotoviteľ: </w:t>
      </w:r>
    </w:p>
    <w:p w14:paraId="361306D7" w14:textId="77777777" w:rsidR="00BE58EF" w:rsidRPr="00434723" w:rsidRDefault="00BE58EF" w:rsidP="007008A6">
      <w:pPr>
        <w:ind w:left="851"/>
        <w:jc w:val="both"/>
        <w:rPr>
          <w:rFonts w:cs="Arial"/>
          <w:color w:val="000000"/>
          <w:szCs w:val="22"/>
          <w:lang w:val="sk-SK"/>
        </w:rPr>
      </w:pPr>
      <w:r w:rsidRPr="00434723">
        <w:rPr>
          <w:rFonts w:cs="Arial"/>
          <w:szCs w:val="22"/>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sidRPr="00434723">
        <w:rPr>
          <w:rFonts w:cs="Arial"/>
          <w:color w:val="000000"/>
          <w:szCs w:val="22"/>
          <w:lang w:val="sk-SK"/>
        </w:rPr>
        <w:t xml:space="preserve"> a výšku nároku a predloží podporné dokumenty</w:t>
      </w:r>
      <w:r w:rsidRPr="00434723">
        <w:rPr>
          <w:rFonts w:cs="Arial"/>
          <w:szCs w:val="22"/>
          <w:lang w:val="sk-SK"/>
        </w:rPr>
        <w:t xml:space="preserve">. </w:t>
      </w:r>
      <w:r w:rsidRPr="00434723">
        <w:rPr>
          <w:rFonts w:cs="Arial"/>
          <w:color w:val="000000"/>
          <w:szCs w:val="22"/>
          <w:lang w:val="sk-SK"/>
        </w:rPr>
        <w:t xml:space="preserve">Zhotoviteľ je povinný nárok právne kvalifikovať. </w:t>
      </w:r>
      <w:r w:rsidRPr="00434723">
        <w:rPr>
          <w:rFonts w:cs="Arial"/>
          <w:szCs w:val="22"/>
          <w:lang w:val="sk-SK"/>
        </w:rPr>
        <w:t>Zhotoviteľ zároveň pripojí podporné podrobnosti, ktoré predstavujú najmä písomné dokumenty predložené Stavebnému dozoru a/alebo Objednávateľovi, správy, rozbory alebo iné dokumenty. Zhotoviteľ</w:t>
      </w:r>
      <w:r w:rsidRPr="00434723">
        <w:rPr>
          <w:rFonts w:cs="Arial"/>
          <w:color w:val="92D050"/>
          <w:szCs w:val="22"/>
          <w:lang w:val="sk-SK"/>
        </w:rPr>
        <w:t xml:space="preserve"> </w:t>
      </w:r>
      <w:r w:rsidRPr="00434723">
        <w:rPr>
          <w:rFonts w:cs="Arial"/>
          <w:szCs w:val="22"/>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12FA2606" w14:textId="77777777" w:rsidR="00BE58EF" w:rsidRPr="00434723" w:rsidRDefault="00BE58EF" w:rsidP="007008A6">
      <w:pPr>
        <w:ind w:left="709"/>
        <w:jc w:val="both"/>
        <w:rPr>
          <w:rFonts w:cs="Arial"/>
          <w:szCs w:val="22"/>
          <w:lang w:val="sk-SK"/>
        </w:rPr>
      </w:pPr>
    </w:p>
    <w:p w14:paraId="21916556" w14:textId="77777777" w:rsidR="00995076" w:rsidRDefault="00995076">
      <w:pPr>
        <w:spacing w:after="160" w:line="259" w:lineRule="auto"/>
        <w:rPr>
          <w:rFonts w:cs="Arial"/>
          <w:b/>
          <w:szCs w:val="22"/>
          <w:lang w:val="sk-SK"/>
        </w:rPr>
      </w:pPr>
      <w:r>
        <w:rPr>
          <w:rFonts w:cs="Arial"/>
          <w:b/>
          <w:szCs w:val="22"/>
          <w:lang w:val="sk-SK"/>
        </w:rPr>
        <w:br w:type="page"/>
      </w:r>
    </w:p>
    <w:p w14:paraId="61E94DB6" w14:textId="77777777" w:rsidR="00BE58EF" w:rsidRPr="00434723" w:rsidRDefault="00BE58EF" w:rsidP="007008A6">
      <w:pPr>
        <w:tabs>
          <w:tab w:val="left" w:pos="851"/>
        </w:tabs>
        <w:ind w:left="851"/>
        <w:jc w:val="both"/>
        <w:rPr>
          <w:rFonts w:cs="Arial"/>
          <w:b/>
          <w:szCs w:val="22"/>
          <w:lang w:val="sk-SK"/>
        </w:rPr>
      </w:pPr>
      <w:r w:rsidRPr="00434723">
        <w:rPr>
          <w:rFonts w:cs="Arial"/>
          <w:b/>
          <w:szCs w:val="22"/>
          <w:lang w:val="sk-SK"/>
        </w:rPr>
        <w:lastRenderedPageBreak/>
        <w:t>2.1.2</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Stanovisko Objednávateľa k Predloženému nároku (Stanovisko Objednávateľa)</w:t>
      </w:r>
    </w:p>
    <w:p w14:paraId="4E57252B" w14:textId="77777777" w:rsidR="00BE58EF" w:rsidRPr="00434723" w:rsidRDefault="00BE58EF" w:rsidP="007008A6">
      <w:pPr>
        <w:tabs>
          <w:tab w:val="left" w:pos="851"/>
          <w:tab w:val="left" w:pos="1843"/>
        </w:tabs>
        <w:ind w:left="851"/>
        <w:jc w:val="both"/>
        <w:rPr>
          <w:rFonts w:cs="Arial"/>
          <w:b/>
          <w:szCs w:val="22"/>
          <w:lang w:val="sk-SK"/>
        </w:rPr>
      </w:pPr>
    </w:p>
    <w:p w14:paraId="0039CB9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b/>
          <w:szCs w:val="22"/>
          <w:lang w:val="sk-SK"/>
        </w:rPr>
        <w:t xml:space="preserve">Objednávateľ: </w:t>
      </w:r>
    </w:p>
    <w:p w14:paraId="4444726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szCs w:val="22"/>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10E63171" w14:textId="77777777" w:rsidR="00BE58EF" w:rsidRPr="00434723" w:rsidRDefault="00BE58EF" w:rsidP="007008A6">
      <w:pPr>
        <w:ind w:left="1134"/>
        <w:jc w:val="both"/>
        <w:rPr>
          <w:rFonts w:cs="Arial"/>
          <w:szCs w:val="22"/>
          <w:lang w:val="sk-SK"/>
        </w:rPr>
      </w:pPr>
    </w:p>
    <w:p w14:paraId="6A03713F" w14:textId="77777777" w:rsidR="00BE58EF" w:rsidRPr="00434723" w:rsidRDefault="00BE58EF" w:rsidP="007008A6">
      <w:pPr>
        <w:tabs>
          <w:tab w:val="left" w:pos="1418"/>
        </w:tabs>
        <w:ind w:left="1418" w:hanging="567"/>
        <w:jc w:val="both"/>
        <w:rPr>
          <w:rFonts w:cs="Arial"/>
          <w:b/>
          <w:szCs w:val="22"/>
          <w:lang w:val="sk-SK"/>
        </w:rPr>
      </w:pPr>
      <w:r w:rsidRPr="00434723">
        <w:rPr>
          <w:rFonts w:cs="Arial"/>
          <w:b/>
          <w:szCs w:val="22"/>
          <w:lang w:val="sk-SK"/>
        </w:rPr>
        <w:t xml:space="preserve">2.1.3 </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 xml:space="preserve">Vyjadrenie Zhotoviteľa k Stanovisku Objednávateľa podľa bodu 2.1.2 </w:t>
      </w:r>
      <w:r w:rsidR="006D2206" w:rsidRPr="00434723">
        <w:rPr>
          <w:rFonts w:cs="Arial"/>
          <w:b/>
          <w:szCs w:val="22"/>
          <w:lang w:val="sk-SK"/>
        </w:rPr>
        <w:t xml:space="preserve"> </w:t>
      </w:r>
      <w:r w:rsidRPr="00434723">
        <w:rPr>
          <w:rFonts w:cs="Arial"/>
          <w:b/>
          <w:szCs w:val="22"/>
          <w:lang w:val="sk-SK"/>
        </w:rPr>
        <w:t>(Vyjadrenie Zhotoviteľa)</w:t>
      </w:r>
    </w:p>
    <w:p w14:paraId="211C7CBE" w14:textId="77777777" w:rsidR="00BE58EF" w:rsidRPr="00434723" w:rsidRDefault="00BE58EF" w:rsidP="007008A6">
      <w:pPr>
        <w:ind w:left="1134" w:hanging="567"/>
        <w:jc w:val="both"/>
        <w:rPr>
          <w:rFonts w:cs="Arial"/>
          <w:b/>
          <w:szCs w:val="22"/>
          <w:lang w:val="sk-SK"/>
        </w:rPr>
      </w:pPr>
    </w:p>
    <w:p w14:paraId="5CEA4C5B" w14:textId="77777777" w:rsidR="00BE58EF" w:rsidRPr="00434723" w:rsidRDefault="00BE58EF" w:rsidP="007008A6">
      <w:pPr>
        <w:ind w:left="851"/>
        <w:jc w:val="both"/>
        <w:rPr>
          <w:rFonts w:cs="Arial"/>
          <w:szCs w:val="22"/>
          <w:lang w:val="sk-SK"/>
        </w:rPr>
      </w:pPr>
      <w:r w:rsidRPr="00434723">
        <w:rPr>
          <w:rFonts w:cs="Arial"/>
          <w:b/>
          <w:szCs w:val="22"/>
          <w:lang w:val="sk-SK"/>
        </w:rPr>
        <w:t>Zhotoviteľ:</w:t>
      </w:r>
      <w:r w:rsidRPr="00434723">
        <w:rPr>
          <w:rFonts w:cs="Arial"/>
          <w:szCs w:val="22"/>
          <w:lang w:val="sk-SK"/>
        </w:rPr>
        <w:t xml:space="preserve"> </w:t>
      </w:r>
    </w:p>
    <w:p w14:paraId="238015E7"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03D50667" w14:textId="77777777" w:rsidR="00BE58EF" w:rsidRPr="00434723" w:rsidRDefault="00BE58EF" w:rsidP="007008A6">
      <w:pPr>
        <w:ind w:left="1134" w:hanging="567"/>
        <w:jc w:val="both"/>
        <w:rPr>
          <w:rFonts w:cs="Arial"/>
          <w:szCs w:val="22"/>
          <w:lang w:val="sk-SK"/>
        </w:rPr>
      </w:pPr>
    </w:p>
    <w:p w14:paraId="1E635BD6" w14:textId="77777777" w:rsidR="00BE58EF" w:rsidRPr="00434723" w:rsidRDefault="00BE58EF" w:rsidP="007008A6">
      <w:pPr>
        <w:ind w:left="1418" w:hanging="567"/>
        <w:jc w:val="both"/>
        <w:rPr>
          <w:rFonts w:cs="Arial"/>
          <w:b/>
          <w:szCs w:val="22"/>
          <w:lang w:val="sk-SK"/>
        </w:rPr>
      </w:pPr>
      <w:r w:rsidRPr="00434723">
        <w:rPr>
          <w:rFonts w:cs="Arial"/>
          <w:b/>
          <w:szCs w:val="22"/>
          <w:lang w:val="sk-SK"/>
        </w:rPr>
        <w:t>2.1.4</w:t>
      </w:r>
      <w:r w:rsidR="006D2206" w:rsidRPr="00434723">
        <w:rPr>
          <w:rFonts w:cs="Arial"/>
          <w:b/>
          <w:szCs w:val="22"/>
          <w:lang w:val="sk-SK"/>
        </w:rPr>
        <w:tab/>
        <w:t xml:space="preserve"> </w:t>
      </w:r>
      <w:r w:rsidRPr="00434723">
        <w:rPr>
          <w:rFonts w:cs="Arial"/>
          <w:b/>
          <w:szCs w:val="22"/>
          <w:lang w:val="sk-SK"/>
        </w:rPr>
        <w:t xml:space="preserve">Vyjadrenie Objednávateľa k Vyjadreniu Zhotoviteľa k Stanovisku </w:t>
      </w:r>
      <w:r w:rsidR="006D2206" w:rsidRPr="00434723">
        <w:rPr>
          <w:rFonts w:cs="Arial"/>
          <w:b/>
          <w:szCs w:val="22"/>
          <w:lang w:val="sk-SK"/>
        </w:rPr>
        <w:t xml:space="preserve"> </w:t>
      </w:r>
      <w:r w:rsidRPr="00434723">
        <w:rPr>
          <w:rFonts w:cs="Arial"/>
          <w:b/>
          <w:szCs w:val="22"/>
          <w:lang w:val="sk-SK"/>
        </w:rPr>
        <w:t>Objednávateľa (Vyjadrenie Objednávateľa)</w:t>
      </w:r>
    </w:p>
    <w:p w14:paraId="64C6DFFB" w14:textId="77777777" w:rsidR="00BE58EF" w:rsidRPr="00434723" w:rsidRDefault="00BE58EF" w:rsidP="007008A6">
      <w:pPr>
        <w:ind w:left="1134"/>
        <w:jc w:val="both"/>
        <w:rPr>
          <w:rFonts w:cs="Arial"/>
          <w:b/>
          <w:szCs w:val="22"/>
          <w:lang w:val="sk-SK"/>
        </w:rPr>
      </w:pPr>
    </w:p>
    <w:p w14:paraId="3C8B85B6"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 xml:space="preserve">Objednávateľ: </w:t>
      </w:r>
    </w:p>
    <w:p w14:paraId="4F9575AD"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33D05087" w14:textId="77777777" w:rsidR="00BE58EF" w:rsidRPr="00434723" w:rsidRDefault="00BE58EF" w:rsidP="007008A6">
      <w:pPr>
        <w:ind w:left="1134"/>
        <w:jc w:val="both"/>
        <w:rPr>
          <w:rFonts w:cs="Arial"/>
          <w:szCs w:val="22"/>
          <w:lang w:val="sk-SK"/>
        </w:rPr>
      </w:pPr>
    </w:p>
    <w:p w14:paraId="59AE2D59" w14:textId="77777777" w:rsidR="00BE58EF" w:rsidRPr="00434723" w:rsidRDefault="00BE58EF" w:rsidP="007008A6">
      <w:pPr>
        <w:ind w:left="851" w:hanging="567"/>
        <w:jc w:val="both"/>
        <w:rPr>
          <w:rFonts w:cs="Arial"/>
          <w:szCs w:val="22"/>
          <w:lang w:val="sk-SK"/>
        </w:rPr>
      </w:pPr>
      <w:r w:rsidRPr="00434723">
        <w:rPr>
          <w:rFonts w:cs="Arial"/>
          <w:b/>
          <w:szCs w:val="22"/>
          <w:lang w:val="sk-SK"/>
        </w:rPr>
        <w:t>2.2</w:t>
      </w:r>
      <w:r w:rsidRPr="00434723">
        <w:rPr>
          <w:rFonts w:cs="Arial"/>
          <w:szCs w:val="22"/>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0A0E952A" w14:textId="77777777" w:rsidR="00BE58EF" w:rsidRPr="00434723" w:rsidRDefault="00BE58EF" w:rsidP="007008A6">
      <w:pPr>
        <w:ind w:left="1134" w:hanging="567"/>
        <w:jc w:val="both"/>
        <w:rPr>
          <w:rFonts w:cs="Arial"/>
          <w:szCs w:val="22"/>
          <w:lang w:val="sk-SK"/>
        </w:rPr>
      </w:pPr>
    </w:p>
    <w:p w14:paraId="6C7D19F6" w14:textId="77777777" w:rsidR="00BE58EF" w:rsidRPr="00434723" w:rsidRDefault="00BE58EF" w:rsidP="007008A6">
      <w:pPr>
        <w:ind w:left="851" w:hanging="567"/>
        <w:jc w:val="both"/>
        <w:rPr>
          <w:rFonts w:cs="Arial"/>
          <w:b/>
          <w:szCs w:val="22"/>
          <w:lang w:val="sk-SK"/>
        </w:rPr>
      </w:pPr>
      <w:r w:rsidRPr="00434723">
        <w:rPr>
          <w:rFonts w:cs="Arial"/>
          <w:b/>
          <w:szCs w:val="22"/>
          <w:lang w:val="sk-SK"/>
        </w:rPr>
        <w:t>2.3</w:t>
      </w:r>
      <w:r w:rsidRPr="00434723">
        <w:rPr>
          <w:rFonts w:cs="Arial"/>
          <w:b/>
          <w:szCs w:val="22"/>
          <w:lang w:val="sk-SK"/>
        </w:rPr>
        <w:tab/>
      </w:r>
      <w:r w:rsidRPr="00434723">
        <w:rPr>
          <w:rFonts w:cs="Arial"/>
          <w:szCs w:val="22"/>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1659EAEE" w14:textId="77777777" w:rsidR="00BE58EF" w:rsidRPr="00434723" w:rsidRDefault="00BE58EF" w:rsidP="007008A6">
      <w:pPr>
        <w:ind w:left="1134" w:hanging="567"/>
        <w:jc w:val="both"/>
        <w:rPr>
          <w:rFonts w:cs="Arial"/>
          <w:szCs w:val="22"/>
          <w:lang w:val="sk-SK"/>
        </w:rPr>
      </w:pPr>
    </w:p>
    <w:p w14:paraId="129669FB" w14:textId="77777777" w:rsidR="00B032F0" w:rsidRPr="00434723" w:rsidRDefault="00B032F0" w:rsidP="007008A6">
      <w:pPr>
        <w:ind w:left="1134" w:hanging="567"/>
        <w:jc w:val="both"/>
        <w:rPr>
          <w:rFonts w:cs="Arial"/>
          <w:szCs w:val="22"/>
          <w:lang w:val="sk-SK"/>
        </w:rPr>
      </w:pPr>
    </w:p>
    <w:p w14:paraId="2F6C7A88"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lastRenderedPageBreak/>
        <w:t xml:space="preserve">NÁROK </w:t>
      </w:r>
    </w:p>
    <w:p w14:paraId="6FA57DA8" w14:textId="77777777" w:rsidR="00BE58EF" w:rsidRPr="00434723" w:rsidRDefault="00BE58EF" w:rsidP="007008A6">
      <w:pPr>
        <w:pStyle w:val="Odsekzoznamu"/>
        <w:spacing w:after="0" w:line="240" w:lineRule="auto"/>
        <w:ind w:left="0"/>
        <w:jc w:val="both"/>
        <w:rPr>
          <w:rFonts w:ascii="Arial" w:hAnsi="Arial" w:cs="Arial"/>
          <w:b/>
        </w:rPr>
      </w:pPr>
    </w:p>
    <w:p w14:paraId="3AD2967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oprávnená rozhodovať len o podanom nároku, tak ako bol Zhotoviteľom vymedzený a vyčíslený v Prílohe č. 2 k Dohode o riešení sporov a v podaniach podľa bodov 2.1.1 a 2.1.3 tohto Postupu.</w:t>
      </w:r>
    </w:p>
    <w:p w14:paraId="3BE2ED3B" w14:textId="77777777" w:rsidR="00BE58EF" w:rsidRPr="00434723" w:rsidRDefault="00BE58EF" w:rsidP="007008A6">
      <w:pPr>
        <w:pStyle w:val="Odsekzoznamu"/>
        <w:spacing w:after="0" w:line="240" w:lineRule="auto"/>
        <w:ind w:left="709"/>
        <w:jc w:val="both"/>
        <w:rPr>
          <w:rFonts w:ascii="Arial" w:hAnsi="Arial" w:cs="Arial"/>
        </w:rPr>
      </w:pPr>
    </w:p>
    <w:p w14:paraId="0BB3CB6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počas konania so súhlasom Objednávateľa a KRS zmeniť nárok. Zmenený nárok je Zhotoviteľ povinný doručiť KRS a Objednávateľovi. </w:t>
      </w:r>
    </w:p>
    <w:p w14:paraId="0B8ECF2A" w14:textId="77777777" w:rsidR="00BE58EF" w:rsidRPr="00434723" w:rsidRDefault="00BE58EF" w:rsidP="007008A6">
      <w:pPr>
        <w:pStyle w:val="Odsekzoznamu"/>
        <w:spacing w:after="0" w:line="240" w:lineRule="auto"/>
        <w:rPr>
          <w:rFonts w:ascii="Arial" w:hAnsi="Arial" w:cs="Arial"/>
        </w:rPr>
      </w:pPr>
    </w:p>
    <w:p w14:paraId="00AE40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Zmena nároku však nebude možná v prípade, ak by výsledky doterajšieho konania nemohli byť podkladom pre konanie o zmenenom nároku. </w:t>
      </w:r>
    </w:p>
    <w:p w14:paraId="37E19202" w14:textId="77777777" w:rsidR="00BE58EF" w:rsidRPr="00434723" w:rsidRDefault="00BE58EF" w:rsidP="007008A6">
      <w:pPr>
        <w:pStyle w:val="Odsekzoznamu"/>
        <w:spacing w:after="0" w:line="240" w:lineRule="auto"/>
        <w:ind w:left="709"/>
        <w:jc w:val="both"/>
        <w:rPr>
          <w:rFonts w:ascii="Arial" w:hAnsi="Arial" w:cs="Arial"/>
        </w:rPr>
      </w:pPr>
    </w:p>
    <w:p w14:paraId="63AB3A6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AEB96DF" w14:textId="77777777" w:rsidR="00BE58EF" w:rsidRPr="00434723" w:rsidRDefault="00BE58EF" w:rsidP="007008A6">
      <w:pPr>
        <w:pStyle w:val="Odsekzoznamu"/>
        <w:spacing w:after="0" w:line="240" w:lineRule="auto"/>
        <w:rPr>
          <w:rFonts w:ascii="Arial" w:hAnsi="Arial" w:cs="Arial"/>
        </w:rPr>
      </w:pPr>
    </w:p>
    <w:p w14:paraId="7B07B79C"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Akékoľvek zmeny v nárokoch je možné urobiť len na základe písomných,  očíslovaných dodatkov k Dohode o riešení sporov, so súhlasom všetkých strán Dohody.  </w:t>
      </w:r>
    </w:p>
    <w:p w14:paraId="721BCA43" w14:textId="77777777" w:rsidR="00BE58EF" w:rsidRPr="00434723" w:rsidRDefault="00BE58EF" w:rsidP="007008A6">
      <w:pPr>
        <w:pStyle w:val="Odsekzoznamu"/>
        <w:spacing w:after="0" w:line="240" w:lineRule="auto"/>
        <w:ind w:left="709"/>
        <w:jc w:val="both"/>
        <w:rPr>
          <w:rFonts w:ascii="Arial" w:hAnsi="Arial" w:cs="Arial"/>
        </w:rPr>
      </w:pPr>
    </w:p>
    <w:p w14:paraId="2F2B707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rPr>
      </w:pPr>
      <w:r w:rsidRPr="00434723">
        <w:rPr>
          <w:rFonts w:ascii="Arial" w:hAnsi="Arial" w:cs="Arial"/>
          <w:b/>
        </w:rPr>
        <w:t xml:space="preserve">POJEDNÁVANIA </w:t>
      </w:r>
    </w:p>
    <w:p w14:paraId="30855B85" w14:textId="77777777" w:rsidR="00BE58EF" w:rsidRPr="00434723" w:rsidRDefault="00BE58EF" w:rsidP="007008A6">
      <w:pPr>
        <w:ind w:left="426" w:hanging="426"/>
        <w:jc w:val="both"/>
        <w:rPr>
          <w:rFonts w:cs="Arial"/>
          <w:b/>
          <w:szCs w:val="22"/>
          <w:lang w:val="sk-SK"/>
        </w:rPr>
      </w:pPr>
    </w:p>
    <w:p w14:paraId="0714C7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môže KRS, za účelom objasnenia prípadu, zvolať pojednávanie na vhodnom mieste a v čase určenom KRS v písomnej pozvánke. </w:t>
      </w:r>
    </w:p>
    <w:p w14:paraId="432AA6C0" w14:textId="77777777" w:rsidR="00BE58EF" w:rsidRPr="00434723" w:rsidRDefault="00BE58EF" w:rsidP="007008A6">
      <w:pPr>
        <w:pStyle w:val="Odsekzoznamu"/>
        <w:spacing w:after="0" w:line="240" w:lineRule="auto"/>
        <w:ind w:left="1134"/>
        <w:jc w:val="both"/>
        <w:rPr>
          <w:rFonts w:ascii="Arial" w:hAnsi="Arial" w:cs="Arial"/>
        </w:rPr>
      </w:pPr>
    </w:p>
    <w:p w14:paraId="564BE89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3925F431" w14:textId="77777777" w:rsidR="00BE58EF" w:rsidRPr="00434723" w:rsidRDefault="00BE58EF" w:rsidP="007008A6">
      <w:pPr>
        <w:pStyle w:val="Odsekzoznamu"/>
        <w:spacing w:after="0" w:line="240" w:lineRule="auto"/>
        <w:ind w:left="851" w:hanging="567"/>
        <w:rPr>
          <w:rFonts w:ascii="Arial" w:hAnsi="Arial" w:cs="Arial"/>
        </w:rPr>
      </w:pPr>
    </w:p>
    <w:p w14:paraId="0015DCC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môže pred pojednávaním pripraviť zoznam otázok, na ktoré bude požadovať objasnenie alebo vyjadrenie Zhotoviteľa a/alebo Objednávateľa a zaslať tieto otázky vopred Stranám.</w:t>
      </w:r>
    </w:p>
    <w:p w14:paraId="61C2D9F6" w14:textId="77777777" w:rsidR="00BE58EF" w:rsidRPr="00434723" w:rsidRDefault="00BE58EF" w:rsidP="007008A6">
      <w:pPr>
        <w:pStyle w:val="Odsekzoznamu"/>
        <w:spacing w:after="0" w:line="240" w:lineRule="auto"/>
        <w:ind w:left="851" w:hanging="567"/>
        <w:rPr>
          <w:rFonts w:ascii="Arial" w:hAnsi="Arial" w:cs="Arial"/>
        </w:rPr>
      </w:pPr>
    </w:p>
    <w:p w14:paraId="0B30AA4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Pokiaľ nebude vopred vzájomne dohodnuté inak, všetky pojednávania vedené KRS sa uskutočnia iba za účasti oprávnených osôb s poverením na účasť od Strán.</w:t>
      </w:r>
    </w:p>
    <w:p w14:paraId="650058B3" w14:textId="77777777" w:rsidR="00BE58EF" w:rsidRPr="00434723" w:rsidRDefault="00BE58EF" w:rsidP="007008A6">
      <w:pPr>
        <w:pStyle w:val="Odsekzoznamu"/>
        <w:spacing w:after="0" w:line="240" w:lineRule="auto"/>
        <w:ind w:left="851" w:hanging="567"/>
        <w:jc w:val="both"/>
        <w:rPr>
          <w:rFonts w:ascii="Arial" w:hAnsi="Arial" w:cs="Arial"/>
        </w:rPr>
      </w:pPr>
    </w:p>
    <w:p w14:paraId="5957CA1B"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17F14A0C" w14:textId="77777777" w:rsidR="00BE58EF" w:rsidRPr="00434723" w:rsidRDefault="00BE58EF" w:rsidP="007008A6">
      <w:pPr>
        <w:pStyle w:val="Odsekzoznamu"/>
        <w:spacing w:after="0" w:line="240" w:lineRule="auto"/>
        <w:ind w:left="851" w:hanging="567"/>
        <w:jc w:val="both"/>
        <w:rPr>
          <w:rFonts w:ascii="Arial" w:hAnsi="Arial" w:cs="Arial"/>
        </w:rPr>
      </w:pPr>
    </w:p>
    <w:p w14:paraId="1EB278D7"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Miestom konania pojednávania je Bratislava.</w:t>
      </w:r>
    </w:p>
    <w:p w14:paraId="3FD298B6" w14:textId="77777777" w:rsidR="00BE58EF" w:rsidRPr="00434723" w:rsidRDefault="00BE58EF" w:rsidP="007008A6">
      <w:pPr>
        <w:pStyle w:val="Odsekzoznamu"/>
        <w:spacing w:after="0" w:line="240" w:lineRule="auto"/>
        <w:ind w:left="851" w:hanging="567"/>
        <w:rPr>
          <w:rFonts w:ascii="Arial" w:hAnsi="Arial" w:cs="Arial"/>
        </w:rPr>
      </w:pPr>
    </w:p>
    <w:p w14:paraId="0D39585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Rokovacím jazykom je slovenčina. </w:t>
      </w:r>
    </w:p>
    <w:p w14:paraId="6BFE8307" w14:textId="77777777" w:rsidR="00BE58EF" w:rsidRPr="00434723" w:rsidRDefault="00BE58EF" w:rsidP="007008A6">
      <w:pPr>
        <w:pStyle w:val="Odsekzoznamu"/>
        <w:spacing w:after="0" w:line="240" w:lineRule="auto"/>
        <w:ind w:left="851" w:hanging="567"/>
        <w:rPr>
          <w:rFonts w:ascii="Arial" w:hAnsi="Arial" w:cs="Arial"/>
        </w:rPr>
      </w:pPr>
    </w:p>
    <w:p w14:paraId="1DF58EB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 sa Strany dohodnú, KRS zabezpečí zvukový záznam zo stretnutia, ktorého kópiu odovzdá každej Strane bez zbytočného odkladu.  </w:t>
      </w:r>
    </w:p>
    <w:p w14:paraId="706FEC8C" w14:textId="77777777" w:rsidR="00B032F0" w:rsidRPr="00434723" w:rsidRDefault="00B032F0" w:rsidP="007008A6">
      <w:pPr>
        <w:jc w:val="both"/>
        <w:rPr>
          <w:rFonts w:cs="Arial"/>
          <w:szCs w:val="22"/>
          <w:lang w:val="sk-SK"/>
        </w:rPr>
      </w:pPr>
    </w:p>
    <w:p w14:paraId="10D2A54F" w14:textId="77777777" w:rsidR="00BE58EF" w:rsidRPr="00434723" w:rsidRDefault="00BE58EF" w:rsidP="008F36A5">
      <w:pPr>
        <w:numPr>
          <w:ilvl w:val="0"/>
          <w:numId w:val="34"/>
        </w:numPr>
        <w:tabs>
          <w:tab w:val="left" w:pos="284"/>
        </w:tabs>
        <w:ind w:left="284" w:hanging="284"/>
        <w:jc w:val="both"/>
        <w:rPr>
          <w:rFonts w:cs="Arial"/>
          <w:b/>
          <w:szCs w:val="22"/>
          <w:lang w:val="sk-SK"/>
        </w:rPr>
      </w:pPr>
      <w:r w:rsidRPr="00434723">
        <w:rPr>
          <w:rFonts w:cs="Arial"/>
          <w:b/>
          <w:szCs w:val="22"/>
          <w:lang w:val="sk-SK"/>
        </w:rPr>
        <w:t>NÁVŠTEVA STAVENISKA</w:t>
      </w:r>
    </w:p>
    <w:p w14:paraId="7C1C7148" w14:textId="77777777" w:rsidR="00BE58EF" w:rsidRPr="00434723" w:rsidRDefault="00BE58EF" w:rsidP="007008A6">
      <w:pPr>
        <w:jc w:val="both"/>
        <w:rPr>
          <w:rFonts w:cs="Arial"/>
          <w:b/>
          <w:szCs w:val="22"/>
          <w:lang w:val="sk-SK"/>
        </w:rPr>
      </w:pPr>
    </w:p>
    <w:p w14:paraId="6A32D017" w14:textId="77777777" w:rsidR="00BE58EF" w:rsidRPr="00434723" w:rsidRDefault="00BE58EF" w:rsidP="008F36A5">
      <w:pPr>
        <w:numPr>
          <w:ilvl w:val="1"/>
          <w:numId w:val="34"/>
        </w:numPr>
        <w:ind w:left="851" w:hanging="567"/>
        <w:jc w:val="both"/>
        <w:rPr>
          <w:rFonts w:cs="Arial"/>
          <w:color w:val="000000"/>
          <w:szCs w:val="22"/>
          <w:lang w:val="sk-SK"/>
        </w:rPr>
      </w:pPr>
      <w:r w:rsidRPr="00434723">
        <w:rPr>
          <w:rFonts w:cs="Arial"/>
          <w:color w:val="000000"/>
          <w:szCs w:val="22"/>
          <w:lang w:val="sk-SK"/>
        </w:rPr>
        <w:t>Návštevy Staveniska sa budú vykonávať podľa potreby, ak to bude potrebné pre rozhodnutie o príslušnom nároku. Objednávateľ, Zhotoviteľ a Stavebný dozor sú povinní zúčastniť sa návštev Staveniska.</w:t>
      </w:r>
    </w:p>
    <w:p w14:paraId="3A65E2CA" w14:textId="77777777" w:rsidR="00BE58EF" w:rsidRPr="00434723" w:rsidRDefault="00B10396" w:rsidP="007C31CF">
      <w:pPr>
        <w:spacing w:after="160"/>
        <w:rPr>
          <w:rFonts w:cs="Arial"/>
          <w:b/>
          <w:szCs w:val="22"/>
          <w:lang w:val="sk-SK"/>
        </w:rPr>
      </w:pPr>
      <w:r>
        <w:rPr>
          <w:rFonts w:cs="Arial"/>
          <w:b/>
          <w:szCs w:val="22"/>
          <w:lang w:val="sk-SK"/>
        </w:rPr>
        <w:br w:type="page"/>
      </w:r>
    </w:p>
    <w:p w14:paraId="71BA3074" w14:textId="77777777" w:rsidR="00BE58EF" w:rsidRPr="00434723" w:rsidRDefault="00BE58EF" w:rsidP="008F36A5">
      <w:pPr>
        <w:numPr>
          <w:ilvl w:val="0"/>
          <w:numId w:val="34"/>
        </w:numPr>
        <w:ind w:left="284" w:hanging="295"/>
        <w:jc w:val="both"/>
        <w:rPr>
          <w:rFonts w:cs="Arial"/>
          <w:b/>
          <w:szCs w:val="22"/>
          <w:lang w:val="sk-SK"/>
        </w:rPr>
      </w:pPr>
      <w:r w:rsidRPr="00434723">
        <w:rPr>
          <w:rFonts w:cs="Arial"/>
          <w:b/>
          <w:szCs w:val="22"/>
          <w:lang w:val="sk-SK"/>
        </w:rPr>
        <w:lastRenderedPageBreak/>
        <w:t xml:space="preserve">SVEDECTVO </w:t>
      </w:r>
    </w:p>
    <w:p w14:paraId="0EE1C083" w14:textId="77777777" w:rsidR="00BE58EF" w:rsidRPr="00434723" w:rsidRDefault="00BE58EF" w:rsidP="007008A6">
      <w:pPr>
        <w:jc w:val="both"/>
        <w:rPr>
          <w:rFonts w:cs="Arial"/>
          <w:szCs w:val="22"/>
          <w:lang w:val="sk-SK"/>
        </w:rPr>
      </w:pPr>
    </w:p>
    <w:p w14:paraId="05A32A8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KRS môže požiadať o predvolanie a vypočutie svedka. </w:t>
      </w:r>
    </w:p>
    <w:p w14:paraId="5FA219DC" w14:textId="77777777" w:rsidR="00BE58EF" w:rsidRPr="00434723" w:rsidRDefault="00BE58EF" w:rsidP="007008A6">
      <w:pPr>
        <w:pStyle w:val="Odsekzoznamu"/>
        <w:spacing w:after="0" w:line="240" w:lineRule="auto"/>
        <w:ind w:left="851" w:hanging="567"/>
        <w:jc w:val="both"/>
        <w:rPr>
          <w:rFonts w:ascii="Arial" w:hAnsi="Arial" w:cs="Arial"/>
        </w:rPr>
      </w:pPr>
    </w:p>
    <w:p w14:paraId="68C6F0F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331686ED" w14:textId="77777777" w:rsidR="00BE58EF" w:rsidRPr="00434723" w:rsidRDefault="00BE58EF" w:rsidP="007008A6">
      <w:pPr>
        <w:ind w:left="851" w:hanging="567"/>
        <w:jc w:val="both"/>
        <w:rPr>
          <w:rFonts w:cs="Arial"/>
          <w:szCs w:val="22"/>
          <w:lang w:val="sk-SK"/>
        </w:rPr>
      </w:pPr>
    </w:p>
    <w:p w14:paraId="0242F41D"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Vypočúvanie svedka bude vedené KRS vždy len v prítomnosti Strán, avšak každý vypočutý svedok, môže pod dohľadom KRS, byť vypočúvaný aj Stranami.</w:t>
      </w:r>
    </w:p>
    <w:p w14:paraId="5D9BB0FC" w14:textId="77777777" w:rsidR="00BE58EF" w:rsidRPr="00434723" w:rsidRDefault="00BE58EF" w:rsidP="007008A6">
      <w:pPr>
        <w:ind w:left="851" w:hanging="567"/>
        <w:jc w:val="both"/>
        <w:rPr>
          <w:rFonts w:cs="Arial"/>
          <w:szCs w:val="22"/>
          <w:lang w:val="sk-SK"/>
        </w:rPr>
      </w:pPr>
    </w:p>
    <w:p w14:paraId="38E19315"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určiť spôsob predloženia svedeckých materiálov.</w:t>
      </w:r>
    </w:p>
    <w:p w14:paraId="40D46DD0" w14:textId="77777777" w:rsidR="00BE58EF" w:rsidRPr="00434723" w:rsidRDefault="00BE58EF" w:rsidP="007008A6">
      <w:pPr>
        <w:ind w:left="851" w:hanging="567"/>
        <w:jc w:val="both"/>
        <w:rPr>
          <w:rFonts w:cs="Arial"/>
          <w:szCs w:val="22"/>
          <w:lang w:val="sk-SK"/>
        </w:rPr>
      </w:pPr>
    </w:p>
    <w:p w14:paraId="30858E98"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rozhodnúť o povolení, zamietnutí alebo obmedzení svedectva.</w:t>
      </w:r>
    </w:p>
    <w:p w14:paraId="0EBC2262" w14:textId="77777777" w:rsidR="00BE58EF" w:rsidRPr="00434723" w:rsidRDefault="00BE58EF" w:rsidP="007008A6">
      <w:pPr>
        <w:ind w:left="851" w:hanging="567"/>
        <w:jc w:val="both"/>
        <w:rPr>
          <w:rFonts w:cs="Arial"/>
          <w:szCs w:val="22"/>
          <w:lang w:val="sk-SK"/>
        </w:rPr>
      </w:pPr>
    </w:p>
    <w:p w14:paraId="627FAFD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5788B0D4" w14:textId="77777777" w:rsidR="00BE58EF" w:rsidRPr="00434723" w:rsidRDefault="00BE58EF" w:rsidP="007008A6">
      <w:pPr>
        <w:ind w:firstLine="708"/>
        <w:rPr>
          <w:rFonts w:cs="Arial"/>
          <w:szCs w:val="22"/>
          <w:lang w:val="sk-SK"/>
        </w:rPr>
      </w:pPr>
    </w:p>
    <w:p w14:paraId="31F48EEE"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SKONČENIE DOKAZOVANIA</w:t>
      </w:r>
    </w:p>
    <w:p w14:paraId="0E1C191B" w14:textId="77777777" w:rsidR="00BE58EF" w:rsidRPr="00434723" w:rsidRDefault="00BE58EF" w:rsidP="007008A6">
      <w:pPr>
        <w:jc w:val="both"/>
        <w:rPr>
          <w:rFonts w:cs="Arial"/>
          <w:b/>
          <w:szCs w:val="22"/>
          <w:lang w:val="sk-SK"/>
        </w:rPr>
      </w:pPr>
    </w:p>
    <w:p w14:paraId="66FBCFB6"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655C6E14" w14:textId="77777777" w:rsidR="00BE58EF" w:rsidRPr="00434723" w:rsidRDefault="00BE58EF" w:rsidP="007008A6">
      <w:pPr>
        <w:ind w:left="851" w:hanging="567"/>
        <w:jc w:val="both"/>
        <w:rPr>
          <w:rFonts w:cs="Arial"/>
          <w:szCs w:val="22"/>
          <w:lang w:val="sk-SK"/>
        </w:rPr>
      </w:pPr>
    </w:p>
    <w:p w14:paraId="25F7E3DD"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31ED4CA9" w14:textId="77777777" w:rsidR="00BE58EF" w:rsidRPr="00434723" w:rsidRDefault="00BE58EF" w:rsidP="007008A6">
      <w:pPr>
        <w:ind w:left="567"/>
        <w:jc w:val="both"/>
        <w:rPr>
          <w:rFonts w:cs="Arial"/>
          <w:b/>
          <w:szCs w:val="22"/>
          <w:lang w:val="sk-SK"/>
        </w:rPr>
      </w:pPr>
    </w:p>
    <w:p w14:paraId="77A2ABC9"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ROZHODNUTIE</w:t>
      </w:r>
    </w:p>
    <w:p w14:paraId="36A5274B" w14:textId="77777777" w:rsidR="00BE58EF" w:rsidRPr="00434723" w:rsidRDefault="00BE58EF" w:rsidP="007008A6">
      <w:pPr>
        <w:ind w:left="851" w:hanging="567"/>
        <w:rPr>
          <w:rFonts w:cs="Arial"/>
          <w:szCs w:val="22"/>
          <w:lang w:val="sk-SK"/>
        </w:rPr>
      </w:pPr>
    </w:p>
    <w:p w14:paraId="78E14A0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75E1C9F4" w14:textId="77777777" w:rsidR="00BE58EF" w:rsidRPr="00434723" w:rsidRDefault="00BE58EF" w:rsidP="007008A6">
      <w:pPr>
        <w:ind w:left="851" w:hanging="567"/>
        <w:jc w:val="both"/>
        <w:rPr>
          <w:rFonts w:cs="Arial"/>
          <w:szCs w:val="22"/>
          <w:lang w:val="sk-SK"/>
        </w:rPr>
      </w:pPr>
    </w:p>
    <w:p w14:paraId="720D868E"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0BEFEB9A" w14:textId="77777777" w:rsidR="00BE58EF" w:rsidRPr="00434723" w:rsidRDefault="00BE58EF" w:rsidP="007008A6">
      <w:pPr>
        <w:pStyle w:val="Odsekzoznamu"/>
        <w:spacing w:after="0" w:line="240" w:lineRule="auto"/>
        <w:ind w:left="851" w:hanging="567"/>
        <w:jc w:val="both"/>
        <w:rPr>
          <w:rFonts w:ascii="Arial" w:hAnsi="Arial" w:cs="Arial"/>
        </w:rPr>
      </w:pPr>
    </w:p>
    <w:p w14:paraId="0E2E29B9"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Pred vydaním Rozhodnutia sa predpokladá splnenie všetkých podmienok Dohody o riešení sporu.</w:t>
      </w:r>
    </w:p>
    <w:p w14:paraId="1C034938" w14:textId="77777777" w:rsidR="00BE58EF" w:rsidRPr="00434723" w:rsidRDefault="00BE58EF" w:rsidP="007008A6">
      <w:pPr>
        <w:pStyle w:val="Odsekzoznamu"/>
        <w:spacing w:after="0" w:line="240" w:lineRule="auto"/>
        <w:ind w:left="567"/>
        <w:jc w:val="both"/>
        <w:rPr>
          <w:rFonts w:ascii="Arial" w:hAnsi="Arial" w:cs="Arial"/>
        </w:rPr>
      </w:pPr>
    </w:p>
    <w:p w14:paraId="451CA6DC" w14:textId="4D90E651" w:rsidR="00B032F0" w:rsidRDefault="00B032F0" w:rsidP="007008A6">
      <w:pPr>
        <w:pStyle w:val="Odsekzoznamu"/>
        <w:spacing w:after="0" w:line="240" w:lineRule="auto"/>
        <w:ind w:left="567"/>
        <w:jc w:val="both"/>
        <w:rPr>
          <w:rFonts w:ascii="Arial" w:hAnsi="Arial" w:cs="Arial"/>
        </w:rPr>
      </w:pPr>
    </w:p>
    <w:p w14:paraId="4AE0929C" w14:textId="77777777" w:rsidR="003A5F1C" w:rsidRPr="00434723" w:rsidRDefault="003A5F1C" w:rsidP="007008A6">
      <w:pPr>
        <w:pStyle w:val="Odsekzoznamu"/>
        <w:spacing w:after="0" w:line="240" w:lineRule="auto"/>
        <w:ind w:left="567"/>
        <w:jc w:val="both"/>
        <w:rPr>
          <w:rFonts w:ascii="Arial" w:hAnsi="Arial" w:cs="Arial"/>
        </w:rPr>
      </w:pPr>
    </w:p>
    <w:p w14:paraId="773A24A1" w14:textId="77777777" w:rsidR="00B032F0" w:rsidRPr="00434723" w:rsidRDefault="00B032F0" w:rsidP="007008A6">
      <w:pPr>
        <w:pStyle w:val="Odsekzoznamu"/>
        <w:spacing w:after="0" w:line="240" w:lineRule="auto"/>
        <w:ind w:left="567"/>
        <w:jc w:val="both"/>
        <w:rPr>
          <w:rFonts w:ascii="Arial" w:hAnsi="Arial" w:cs="Arial"/>
        </w:rPr>
      </w:pPr>
    </w:p>
    <w:p w14:paraId="0C9C251C" w14:textId="77777777" w:rsidR="00B032F0" w:rsidRPr="00434723" w:rsidRDefault="00B032F0" w:rsidP="007008A6">
      <w:pPr>
        <w:pStyle w:val="Odsekzoznamu"/>
        <w:spacing w:after="0" w:line="240" w:lineRule="auto"/>
        <w:ind w:left="567"/>
        <w:jc w:val="both"/>
        <w:rPr>
          <w:rFonts w:ascii="Arial" w:hAnsi="Arial" w:cs="Arial"/>
        </w:rPr>
      </w:pPr>
    </w:p>
    <w:p w14:paraId="5D4856F2" w14:textId="77777777" w:rsidR="00BE58EF" w:rsidRPr="00434723" w:rsidRDefault="00BE58EF" w:rsidP="008F36A5">
      <w:pPr>
        <w:numPr>
          <w:ilvl w:val="0"/>
          <w:numId w:val="34"/>
        </w:numPr>
        <w:ind w:left="284" w:hanging="284"/>
        <w:jc w:val="both"/>
        <w:rPr>
          <w:rFonts w:cs="Arial"/>
          <w:szCs w:val="22"/>
          <w:lang w:val="sk-SK"/>
        </w:rPr>
      </w:pPr>
      <w:r w:rsidRPr="00434723">
        <w:rPr>
          <w:rFonts w:cs="Arial"/>
          <w:b/>
          <w:szCs w:val="22"/>
          <w:lang w:val="sk-SK"/>
        </w:rPr>
        <w:lastRenderedPageBreak/>
        <w:t>VŠEOBECNÉ</w:t>
      </w:r>
      <w:r w:rsidRPr="00434723">
        <w:rPr>
          <w:rFonts w:cs="Arial"/>
          <w:szCs w:val="22"/>
          <w:lang w:val="sk-SK"/>
        </w:rPr>
        <w:t xml:space="preserve"> </w:t>
      </w:r>
      <w:r w:rsidRPr="00434723">
        <w:rPr>
          <w:rFonts w:cs="Arial"/>
          <w:b/>
          <w:szCs w:val="22"/>
          <w:lang w:val="sk-SK"/>
        </w:rPr>
        <w:t>PRAVIDLÁ</w:t>
      </w:r>
    </w:p>
    <w:p w14:paraId="3B3C6F76" w14:textId="77777777" w:rsidR="00BE58EF" w:rsidRPr="00434723" w:rsidRDefault="00BE58EF" w:rsidP="007008A6">
      <w:pPr>
        <w:ind w:left="-11"/>
        <w:jc w:val="both"/>
        <w:rPr>
          <w:rFonts w:cs="Arial"/>
          <w:szCs w:val="22"/>
          <w:lang w:val="sk-SK"/>
        </w:rPr>
      </w:pPr>
    </w:p>
    <w:p w14:paraId="188CCAC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6C4BDDA7" w14:textId="77777777" w:rsidR="00BE58EF" w:rsidRPr="00434723" w:rsidRDefault="00BE58EF" w:rsidP="007008A6">
      <w:pPr>
        <w:pStyle w:val="Odsekzoznamu"/>
        <w:spacing w:after="0" w:line="240" w:lineRule="auto"/>
        <w:ind w:left="851" w:hanging="567"/>
        <w:jc w:val="both"/>
        <w:rPr>
          <w:rFonts w:ascii="Arial" w:hAnsi="Arial" w:cs="Arial"/>
        </w:rPr>
      </w:pPr>
    </w:p>
    <w:p w14:paraId="358333B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v konaní povinná postupovať v súčinnosti so Stranami a je povinná s odbornou starostlivosťou a svedomite posúdiť každý predmet konania.</w:t>
      </w:r>
    </w:p>
    <w:p w14:paraId="05632064" w14:textId="77777777" w:rsidR="00BE58EF" w:rsidRPr="00434723" w:rsidRDefault="00BE58EF" w:rsidP="007008A6">
      <w:pPr>
        <w:pStyle w:val="Odsekzoznamu"/>
        <w:spacing w:after="0" w:line="240" w:lineRule="auto"/>
        <w:ind w:left="851" w:hanging="567"/>
        <w:jc w:val="both"/>
        <w:rPr>
          <w:rFonts w:ascii="Arial" w:hAnsi="Arial" w:cs="Arial"/>
        </w:rPr>
      </w:pPr>
    </w:p>
    <w:p w14:paraId="46DE3EF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Strana sa môže dať v konaní (alebo v rámci jeho časti) zastúpiť, a to osobou, ktorú splnomocní, alebo ak ide o zamestnanca Strany, ktorú poverí.</w:t>
      </w:r>
    </w:p>
    <w:p w14:paraId="5721A09B" w14:textId="77777777" w:rsidR="00BE58EF" w:rsidRPr="00434723" w:rsidRDefault="00BE58EF" w:rsidP="007008A6">
      <w:pPr>
        <w:pStyle w:val="Odsekzoznamu"/>
        <w:spacing w:after="0" w:line="240" w:lineRule="auto"/>
        <w:ind w:left="0"/>
        <w:jc w:val="both"/>
        <w:rPr>
          <w:rFonts w:ascii="Arial" w:hAnsi="Arial" w:cs="Arial"/>
        </w:rPr>
      </w:pPr>
    </w:p>
    <w:p w14:paraId="401B3A38" w14:textId="77777777" w:rsidR="00BE58EF" w:rsidRPr="00434723" w:rsidRDefault="00BE58EF" w:rsidP="007008A6">
      <w:pPr>
        <w:pStyle w:val="Odsekzoznamu"/>
        <w:spacing w:after="0" w:line="240" w:lineRule="auto"/>
        <w:ind w:left="0"/>
        <w:jc w:val="both"/>
        <w:rPr>
          <w:rFonts w:ascii="Arial" w:hAnsi="Arial" w:cs="Arial"/>
        </w:rPr>
      </w:pPr>
    </w:p>
    <w:p w14:paraId="6F953D00" w14:textId="77777777" w:rsidR="00BE58EF" w:rsidRPr="00434723" w:rsidRDefault="00BE58EF" w:rsidP="007008A6">
      <w:pPr>
        <w:pStyle w:val="Odsekzoznamu"/>
        <w:spacing w:after="0" w:line="240" w:lineRule="auto"/>
        <w:ind w:left="0"/>
        <w:jc w:val="both"/>
        <w:rPr>
          <w:rFonts w:ascii="Arial" w:hAnsi="Arial" w:cs="Arial"/>
        </w:rPr>
      </w:pPr>
    </w:p>
    <w:p w14:paraId="4B520DDA"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60C16CDF" w14:textId="77777777" w:rsidTr="00BE58EF">
        <w:tc>
          <w:tcPr>
            <w:tcW w:w="3070" w:type="dxa"/>
            <w:hideMark/>
          </w:tcPr>
          <w:p w14:paraId="25EA50E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292F105A"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0D932364"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18400383" w14:textId="77777777" w:rsidTr="00BE58EF">
        <w:tc>
          <w:tcPr>
            <w:tcW w:w="3070" w:type="dxa"/>
            <w:hideMark/>
          </w:tcPr>
          <w:p w14:paraId="777A9408"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348DDBC3"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41348E3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6C39776A" w14:textId="77777777" w:rsidTr="00BE58EF">
        <w:tc>
          <w:tcPr>
            <w:tcW w:w="3070" w:type="dxa"/>
            <w:hideMark/>
          </w:tcPr>
          <w:p w14:paraId="6AD368EB"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4B6CDF47" w14:textId="77777777" w:rsidR="00BE58EF" w:rsidRPr="00434723" w:rsidRDefault="00BE58EF" w:rsidP="007008A6">
            <w:pPr>
              <w:rPr>
                <w:rFonts w:cs="Arial"/>
                <w:b/>
                <w:i/>
                <w:szCs w:val="22"/>
                <w:lang w:val="sk-SK"/>
              </w:rPr>
            </w:pPr>
          </w:p>
        </w:tc>
        <w:tc>
          <w:tcPr>
            <w:tcW w:w="3070" w:type="dxa"/>
          </w:tcPr>
          <w:p w14:paraId="2ABE93D1" w14:textId="77777777" w:rsidR="00BE58EF" w:rsidRPr="00434723" w:rsidRDefault="00BE58EF" w:rsidP="007008A6">
            <w:pPr>
              <w:rPr>
                <w:rFonts w:cs="Arial"/>
                <w:szCs w:val="22"/>
                <w:lang w:val="sk-SK"/>
              </w:rPr>
            </w:pPr>
          </w:p>
        </w:tc>
      </w:tr>
      <w:tr w:rsidR="00BE58EF" w:rsidRPr="00434723" w14:paraId="3AD834CB" w14:textId="77777777" w:rsidTr="00BE58EF">
        <w:tc>
          <w:tcPr>
            <w:tcW w:w="3070" w:type="dxa"/>
          </w:tcPr>
          <w:p w14:paraId="73A70A13" w14:textId="77777777" w:rsidR="00BE58EF" w:rsidRPr="00434723" w:rsidRDefault="00BE58EF" w:rsidP="007008A6">
            <w:pPr>
              <w:rPr>
                <w:rFonts w:cs="Arial"/>
                <w:szCs w:val="22"/>
                <w:lang w:val="sk-SK"/>
              </w:rPr>
            </w:pPr>
          </w:p>
        </w:tc>
        <w:tc>
          <w:tcPr>
            <w:tcW w:w="3084" w:type="dxa"/>
          </w:tcPr>
          <w:p w14:paraId="6A3A82BF" w14:textId="77777777" w:rsidR="00BE58EF" w:rsidRPr="00434723" w:rsidRDefault="00BE58EF" w:rsidP="007008A6">
            <w:pPr>
              <w:rPr>
                <w:rFonts w:cs="Arial"/>
                <w:szCs w:val="22"/>
                <w:lang w:val="sk-SK"/>
              </w:rPr>
            </w:pPr>
          </w:p>
        </w:tc>
        <w:tc>
          <w:tcPr>
            <w:tcW w:w="3070" w:type="dxa"/>
          </w:tcPr>
          <w:p w14:paraId="61B6BF5D" w14:textId="77777777" w:rsidR="00BE58EF" w:rsidRPr="00434723" w:rsidRDefault="00BE58EF" w:rsidP="007008A6">
            <w:pPr>
              <w:rPr>
                <w:rFonts w:cs="Arial"/>
                <w:szCs w:val="22"/>
                <w:lang w:val="sk-SK"/>
              </w:rPr>
            </w:pPr>
          </w:p>
        </w:tc>
      </w:tr>
      <w:tr w:rsidR="00BE58EF" w:rsidRPr="00434723" w14:paraId="5B40D08B" w14:textId="77777777" w:rsidTr="00BE58EF">
        <w:tc>
          <w:tcPr>
            <w:tcW w:w="3070" w:type="dxa"/>
          </w:tcPr>
          <w:p w14:paraId="136E19B4" w14:textId="77777777" w:rsidR="00BE58EF" w:rsidRPr="00434723" w:rsidRDefault="00BE58EF" w:rsidP="007008A6">
            <w:pPr>
              <w:rPr>
                <w:rFonts w:cs="Arial"/>
                <w:szCs w:val="22"/>
                <w:lang w:val="sk-SK"/>
              </w:rPr>
            </w:pPr>
          </w:p>
        </w:tc>
        <w:tc>
          <w:tcPr>
            <w:tcW w:w="3084" w:type="dxa"/>
          </w:tcPr>
          <w:p w14:paraId="01DCCC96" w14:textId="77777777" w:rsidR="00BE58EF" w:rsidRPr="00434723" w:rsidRDefault="00BE58EF" w:rsidP="007008A6">
            <w:pPr>
              <w:rPr>
                <w:rFonts w:cs="Arial"/>
                <w:szCs w:val="22"/>
                <w:lang w:val="sk-SK"/>
              </w:rPr>
            </w:pPr>
          </w:p>
        </w:tc>
        <w:tc>
          <w:tcPr>
            <w:tcW w:w="3070" w:type="dxa"/>
          </w:tcPr>
          <w:p w14:paraId="0EA140D4" w14:textId="77777777" w:rsidR="00BE58EF" w:rsidRPr="00434723" w:rsidRDefault="00BE58EF" w:rsidP="007008A6">
            <w:pPr>
              <w:rPr>
                <w:rFonts w:cs="Arial"/>
                <w:szCs w:val="22"/>
                <w:lang w:val="sk-SK"/>
              </w:rPr>
            </w:pPr>
          </w:p>
        </w:tc>
      </w:tr>
      <w:tr w:rsidR="00BE58EF" w:rsidRPr="00434723" w14:paraId="0D57DB44" w14:textId="77777777" w:rsidTr="00BE58EF">
        <w:tc>
          <w:tcPr>
            <w:tcW w:w="3070" w:type="dxa"/>
            <w:hideMark/>
          </w:tcPr>
          <w:p w14:paraId="608D58EF"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2999AD01"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078ED396"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63828008" w14:textId="77777777" w:rsidTr="00BE58EF">
        <w:tc>
          <w:tcPr>
            <w:tcW w:w="3070" w:type="dxa"/>
          </w:tcPr>
          <w:p w14:paraId="7E8374E6" w14:textId="77777777" w:rsidR="00BE58EF" w:rsidRPr="007008A6" w:rsidRDefault="00BE58EF" w:rsidP="007008A6">
            <w:pPr>
              <w:rPr>
                <w:rFonts w:cs="Arial"/>
                <w:szCs w:val="22"/>
                <w:lang w:val="sk-SK"/>
              </w:rPr>
            </w:pPr>
          </w:p>
        </w:tc>
        <w:tc>
          <w:tcPr>
            <w:tcW w:w="3084" w:type="dxa"/>
          </w:tcPr>
          <w:p w14:paraId="14289A69" w14:textId="77777777" w:rsidR="00BE58EF" w:rsidRPr="007008A6" w:rsidRDefault="00BE58EF" w:rsidP="007008A6">
            <w:pPr>
              <w:rPr>
                <w:rFonts w:cs="Arial"/>
                <w:szCs w:val="22"/>
                <w:lang w:val="sk-SK"/>
              </w:rPr>
            </w:pPr>
          </w:p>
        </w:tc>
        <w:tc>
          <w:tcPr>
            <w:tcW w:w="3070" w:type="dxa"/>
          </w:tcPr>
          <w:p w14:paraId="74B8758C" w14:textId="77777777" w:rsidR="00BE58EF" w:rsidRPr="00434723" w:rsidRDefault="00BE58EF" w:rsidP="007008A6">
            <w:pPr>
              <w:rPr>
                <w:rFonts w:cs="Arial"/>
                <w:szCs w:val="22"/>
                <w:lang w:val="sk-SK"/>
              </w:rPr>
            </w:pPr>
          </w:p>
        </w:tc>
      </w:tr>
      <w:tr w:rsidR="00BE58EF" w:rsidRPr="00434723" w14:paraId="30507553" w14:textId="77777777" w:rsidTr="00BE58EF">
        <w:tc>
          <w:tcPr>
            <w:tcW w:w="3070" w:type="dxa"/>
          </w:tcPr>
          <w:p w14:paraId="20769CA2" w14:textId="77777777" w:rsidR="00BE58EF" w:rsidRPr="00434723" w:rsidRDefault="00BE58EF" w:rsidP="007008A6">
            <w:pPr>
              <w:rPr>
                <w:rFonts w:cs="Arial"/>
                <w:szCs w:val="22"/>
                <w:lang w:val="sk-SK"/>
              </w:rPr>
            </w:pPr>
          </w:p>
          <w:p w14:paraId="0163B1A5" w14:textId="77777777" w:rsidR="00BE58EF" w:rsidRPr="00434723" w:rsidRDefault="00BE58EF" w:rsidP="007008A6">
            <w:pPr>
              <w:rPr>
                <w:rFonts w:cs="Arial"/>
                <w:szCs w:val="22"/>
                <w:lang w:val="sk-SK"/>
              </w:rPr>
            </w:pPr>
          </w:p>
        </w:tc>
        <w:tc>
          <w:tcPr>
            <w:tcW w:w="3084" w:type="dxa"/>
          </w:tcPr>
          <w:p w14:paraId="68A2C2A8" w14:textId="77777777" w:rsidR="00BE58EF" w:rsidRPr="00434723" w:rsidRDefault="00BE58EF" w:rsidP="007008A6">
            <w:pPr>
              <w:rPr>
                <w:rFonts w:cs="Arial"/>
                <w:szCs w:val="22"/>
                <w:lang w:val="sk-SK"/>
              </w:rPr>
            </w:pPr>
          </w:p>
        </w:tc>
        <w:tc>
          <w:tcPr>
            <w:tcW w:w="3070" w:type="dxa"/>
          </w:tcPr>
          <w:p w14:paraId="47129E51" w14:textId="77777777" w:rsidR="00BE58EF" w:rsidRPr="00434723" w:rsidRDefault="00BE58EF" w:rsidP="007008A6">
            <w:pPr>
              <w:rPr>
                <w:rFonts w:cs="Arial"/>
                <w:szCs w:val="22"/>
                <w:highlight w:val="yellow"/>
                <w:lang w:val="sk-SK"/>
              </w:rPr>
            </w:pPr>
          </w:p>
        </w:tc>
      </w:tr>
      <w:tr w:rsidR="00BE58EF" w:rsidRPr="00434723" w14:paraId="11D07525" w14:textId="77777777" w:rsidTr="00BE58EF">
        <w:tc>
          <w:tcPr>
            <w:tcW w:w="3070" w:type="dxa"/>
          </w:tcPr>
          <w:p w14:paraId="19B1BA36" w14:textId="77777777" w:rsidR="00BE58EF" w:rsidRPr="00434723" w:rsidRDefault="00BE58EF" w:rsidP="007008A6">
            <w:pPr>
              <w:rPr>
                <w:rFonts w:cs="Arial"/>
                <w:szCs w:val="22"/>
                <w:lang w:val="sk-SK"/>
              </w:rPr>
            </w:pPr>
          </w:p>
        </w:tc>
        <w:tc>
          <w:tcPr>
            <w:tcW w:w="3084" w:type="dxa"/>
          </w:tcPr>
          <w:p w14:paraId="524160EA" w14:textId="77777777" w:rsidR="00BE58EF" w:rsidRPr="00434723" w:rsidRDefault="00BE58EF" w:rsidP="007008A6">
            <w:pPr>
              <w:rPr>
                <w:rFonts w:cs="Arial"/>
                <w:szCs w:val="22"/>
                <w:lang w:val="sk-SK"/>
              </w:rPr>
            </w:pPr>
          </w:p>
        </w:tc>
        <w:tc>
          <w:tcPr>
            <w:tcW w:w="3070" w:type="dxa"/>
          </w:tcPr>
          <w:p w14:paraId="312FCCCC" w14:textId="77777777" w:rsidR="00BE58EF" w:rsidRPr="00434723" w:rsidRDefault="00BE58EF" w:rsidP="007008A6">
            <w:pPr>
              <w:rPr>
                <w:rFonts w:cs="Arial"/>
                <w:szCs w:val="22"/>
                <w:highlight w:val="yellow"/>
                <w:lang w:val="sk-SK"/>
              </w:rPr>
            </w:pPr>
          </w:p>
        </w:tc>
      </w:tr>
      <w:tr w:rsidR="00BE58EF" w:rsidRPr="00434723" w14:paraId="5272E777" w14:textId="77777777" w:rsidTr="00BE58EF">
        <w:tc>
          <w:tcPr>
            <w:tcW w:w="3070" w:type="dxa"/>
            <w:hideMark/>
          </w:tcPr>
          <w:p w14:paraId="052AC76A"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530DF1C"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EEC1874" w14:textId="77777777" w:rsidR="00BE58EF" w:rsidRPr="00434723" w:rsidRDefault="00BE58EF" w:rsidP="007008A6">
            <w:pPr>
              <w:rPr>
                <w:rFonts w:cs="Arial"/>
                <w:szCs w:val="22"/>
                <w:highlight w:val="yellow"/>
                <w:lang w:val="sk-SK"/>
              </w:rPr>
            </w:pPr>
          </w:p>
        </w:tc>
      </w:tr>
      <w:tr w:rsidR="00BE58EF" w:rsidRPr="00434723" w14:paraId="624AFD11" w14:textId="77777777" w:rsidTr="00BE58EF">
        <w:tc>
          <w:tcPr>
            <w:tcW w:w="3070" w:type="dxa"/>
          </w:tcPr>
          <w:p w14:paraId="1D26AB75" w14:textId="77777777" w:rsidR="00BE58EF" w:rsidRPr="007008A6" w:rsidRDefault="00BE58EF" w:rsidP="007008A6">
            <w:pPr>
              <w:rPr>
                <w:rFonts w:cs="Arial"/>
                <w:szCs w:val="22"/>
                <w:lang w:val="sk-SK"/>
              </w:rPr>
            </w:pPr>
          </w:p>
        </w:tc>
        <w:tc>
          <w:tcPr>
            <w:tcW w:w="3084" w:type="dxa"/>
          </w:tcPr>
          <w:p w14:paraId="6F8C5834" w14:textId="77777777" w:rsidR="00BE58EF" w:rsidRPr="007008A6" w:rsidRDefault="00BE58EF" w:rsidP="007008A6">
            <w:pPr>
              <w:rPr>
                <w:rFonts w:cs="Arial"/>
                <w:szCs w:val="22"/>
                <w:lang w:val="sk-SK"/>
              </w:rPr>
            </w:pPr>
          </w:p>
        </w:tc>
        <w:tc>
          <w:tcPr>
            <w:tcW w:w="3070" w:type="dxa"/>
          </w:tcPr>
          <w:p w14:paraId="7620C5A3" w14:textId="77777777" w:rsidR="00BE58EF" w:rsidRPr="00434723" w:rsidRDefault="00BE58EF" w:rsidP="007008A6">
            <w:pPr>
              <w:rPr>
                <w:rFonts w:cs="Arial"/>
                <w:szCs w:val="22"/>
                <w:highlight w:val="yellow"/>
                <w:lang w:val="sk-SK"/>
              </w:rPr>
            </w:pPr>
          </w:p>
        </w:tc>
      </w:tr>
    </w:tbl>
    <w:p w14:paraId="71DB62F1" w14:textId="77777777" w:rsidR="00BE58EF" w:rsidRPr="00434723" w:rsidRDefault="00BE58EF" w:rsidP="007008A6">
      <w:pPr>
        <w:rPr>
          <w:rFonts w:cs="Arial"/>
          <w:szCs w:val="22"/>
          <w:lang w:val="sk-SK"/>
        </w:rPr>
      </w:pPr>
    </w:p>
    <w:p w14:paraId="086FBBBA"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7"/>
          <w:footerReference w:type="first" r:id="rId28"/>
          <w:pgSz w:w="11906" w:h="16838" w:code="9"/>
          <w:pgMar w:top="1418" w:right="1134" w:bottom="1418" w:left="1418" w:header="680" w:footer="680" w:gutter="0"/>
          <w:pgNumType w:start="1"/>
          <w:cols w:space="708"/>
          <w:titlePg/>
        </w:sectPr>
      </w:pPr>
    </w:p>
    <w:p w14:paraId="418191EE" w14:textId="77777777" w:rsidR="00BE58EF" w:rsidRPr="007008A6" w:rsidRDefault="00BE58EF" w:rsidP="007008A6">
      <w:pPr>
        <w:tabs>
          <w:tab w:val="right" w:leader="underscore" w:pos="9072"/>
        </w:tabs>
        <w:jc w:val="center"/>
        <w:rPr>
          <w:rFonts w:cs="Arial"/>
          <w:szCs w:val="22"/>
          <w:lang w:val="sk-SK"/>
        </w:rPr>
      </w:pPr>
    </w:p>
    <w:p w14:paraId="22C83C9E" w14:textId="77777777" w:rsidR="00BE58EF" w:rsidRPr="00434723" w:rsidRDefault="00BE58EF" w:rsidP="007008A6">
      <w:pPr>
        <w:pStyle w:val="Zkladntext"/>
        <w:rPr>
          <w:rFonts w:cs="Arial"/>
          <w:szCs w:val="22"/>
          <w:lang w:val="sk-SK"/>
        </w:rPr>
      </w:pPr>
    </w:p>
    <w:p w14:paraId="76CA351D" w14:textId="77777777" w:rsidR="00BE58EF" w:rsidRPr="00434723" w:rsidRDefault="00BE58EF" w:rsidP="007008A6">
      <w:pPr>
        <w:pStyle w:val="Zkladntext"/>
        <w:rPr>
          <w:rFonts w:cs="Arial"/>
          <w:szCs w:val="22"/>
          <w:lang w:val="sk-SK"/>
        </w:rPr>
      </w:pPr>
    </w:p>
    <w:p w14:paraId="466490D2" w14:textId="77777777" w:rsidR="00BE58EF" w:rsidRPr="00434723" w:rsidRDefault="00BE58EF" w:rsidP="007008A6">
      <w:pPr>
        <w:pStyle w:val="Zkladntext"/>
        <w:rPr>
          <w:rFonts w:cs="Arial"/>
          <w:szCs w:val="22"/>
          <w:lang w:val="sk-SK"/>
        </w:rPr>
      </w:pPr>
    </w:p>
    <w:p w14:paraId="1B14A8B9" w14:textId="77777777" w:rsidR="00BE58EF" w:rsidRPr="00434723" w:rsidRDefault="00BE58EF" w:rsidP="007008A6">
      <w:pPr>
        <w:pStyle w:val="Zkladntext"/>
        <w:rPr>
          <w:rFonts w:cs="Arial"/>
          <w:szCs w:val="22"/>
          <w:lang w:val="sk-SK"/>
        </w:rPr>
      </w:pPr>
    </w:p>
    <w:p w14:paraId="02999249" w14:textId="77777777" w:rsidR="00BE58EF" w:rsidRPr="00434723" w:rsidRDefault="00BE58EF" w:rsidP="007008A6">
      <w:pPr>
        <w:pStyle w:val="Zkladntext"/>
        <w:rPr>
          <w:rFonts w:cs="Arial"/>
          <w:szCs w:val="22"/>
          <w:lang w:val="sk-SK"/>
        </w:rPr>
      </w:pPr>
    </w:p>
    <w:p w14:paraId="588D9C29" w14:textId="77777777" w:rsidR="00BE58EF" w:rsidRPr="00434723" w:rsidRDefault="00BE58EF" w:rsidP="007008A6">
      <w:pPr>
        <w:pStyle w:val="Zkladntext"/>
        <w:rPr>
          <w:rFonts w:cs="Arial"/>
          <w:szCs w:val="22"/>
          <w:lang w:val="sk-SK"/>
        </w:rPr>
      </w:pPr>
    </w:p>
    <w:p w14:paraId="4BACC017" w14:textId="77777777" w:rsidR="00BE58EF" w:rsidRPr="00434723" w:rsidRDefault="00BE58EF" w:rsidP="007008A6">
      <w:pPr>
        <w:pStyle w:val="Zkladntext"/>
        <w:rPr>
          <w:rFonts w:cs="Arial"/>
          <w:szCs w:val="22"/>
          <w:lang w:val="sk-SK"/>
        </w:rPr>
      </w:pPr>
    </w:p>
    <w:p w14:paraId="3D52121D" w14:textId="77777777" w:rsidR="00BE58EF" w:rsidRPr="00434723" w:rsidRDefault="00BE58EF" w:rsidP="007008A6">
      <w:pPr>
        <w:pStyle w:val="Zkladntext"/>
        <w:rPr>
          <w:rFonts w:cs="Arial"/>
          <w:szCs w:val="22"/>
          <w:lang w:val="sk-SK"/>
        </w:rPr>
      </w:pPr>
    </w:p>
    <w:p w14:paraId="108DC19F" w14:textId="77777777" w:rsidR="00BE58EF" w:rsidRPr="00434723" w:rsidRDefault="00BE58EF" w:rsidP="007008A6">
      <w:pPr>
        <w:pStyle w:val="Zkladntext"/>
        <w:rPr>
          <w:rFonts w:cs="Arial"/>
          <w:szCs w:val="22"/>
          <w:lang w:val="sk-SK"/>
        </w:rPr>
      </w:pPr>
    </w:p>
    <w:p w14:paraId="2949B77F" w14:textId="77777777" w:rsidR="00BE58EF" w:rsidRPr="007008A6" w:rsidRDefault="00BE58EF" w:rsidP="007008A6">
      <w:pPr>
        <w:jc w:val="center"/>
        <w:rPr>
          <w:rFonts w:cs="Arial"/>
          <w:szCs w:val="22"/>
          <w:lang w:val="sk-SK"/>
        </w:rPr>
      </w:pPr>
    </w:p>
    <w:p w14:paraId="0C114899" w14:textId="77777777" w:rsidR="007F7799" w:rsidRDefault="007F7799" w:rsidP="007008A6">
      <w:pPr>
        <w:jc w:val="center"/>
        <w:rPr>
          <w:rFonts w:cs="Arial"/>
          <w:b/>
          <w:caps/>
          <w:szCs w:val="22"/>
          <w:lang w:val="sk-SK"/>
        </w:rPr>
      </w:pPr>
    </w:p>
    <w:p w14:paraId="0E1AD7AC" w14:textId="77777777" w:rsidR="007F7799" w:rsidRDefault="007F7799" w:rsidP="007008A6">
      <w:pPr>
        <w:jc w:val="center"/>
        <w:rPr>
          <w:rFonts w:cs="Arial"/>
          <w:b/>
          <w:caps/>
          <w:szCs w:val="22"/>
          <w:lang w:val="sk-SK"/>
        </w:rPr>
      </w:pPr>
    </w:p>
    <w:p w14:paraId="36D09CE7" w14:textId="77777777" w:rsidR="007F7799" w:rsidRDefault="007F7799" w:rsidP="007008A6">
      <w:pPr>
        <w:jc w:val="center"/>
        <w:rPr>
          <w:rFonts w:cs="Arial"/>
          <w:b/>
          <w:caps/>
          <w:szCs w:val="22"/>
          <w:lang w:val="sk-SK"/>
        </w:rPr>
      </w:pPr>
    </w:p>
    <w:p w14:paraId="7C202554" w14:textId="77777777" w:rsidR="007F7799" w:rsidRDefault="007F7799" w:rsidP="007008A6">
      <w:pPr>
        <w:jc w:val="center"/>
        <w:rPr>
          <w:rFonts w:cs="Arial"/>
          <w:b/>
          <w:caps/>
          <w:szCs w:val="22"/>
          <w:lang w:val="sk-SK"/>
        </w:rPr>
      </w:pPr>
    </w:p>
    <w:p w14:paraId="7844F86E" w14:textId="77777777" w:rsidR="007F7799" w:rsidRDefault="007F7799" w:rsidP="007008A6">
      <w:pPr>
        <w:jc w:val="center"/>
        <w:rPr>
          <w:rFonts w:cs="Arial"/>
          <w:b/>
          <w:caps/>
          <w:szCs w:val="22"/>
          <w:lang w:val="sk-SK"/>
        </w:rPr>
      </w:pPr>
    </w:p>
    <w:p w14:paraId="08FB89FA" w14:textId="77777777" w:rsidR="007F7799" w:rsidRDefault="007F7799" w:rsidP="007008A6">
      <w:pPr>
        <w:jc w:val="center"/>
        <w:rPr>
          <w:rFonts w:cs="Arial"/>
          <w:b/>
          <w:caps/>
          <w:szCs w:val="22"/>
          <w:lang w:val="sk-SK"/>
        </w:rPr>
      </w:pPr>
    </w:p>
    <w:p w14:paraId="34E8F298" w14:textId="77777777" w:rsidR="007F7799" w:rsidRDefault="007F7799" w:rsidP="007008A6">
      <w:pPr>
        <w:jc w:val="center"/>
        <w:rPr>
          <w:rFonts w:cs="Arial"/>
          <w:b/>
          <w:caps/>
          <w:szCs w:val="22"/>
          <w:lang w:val="sk-SK"/>
        </w:rPr>
      </w:pPr>
    </w:p>
    <w:p w14:paraId="67AF8297" w14:textId="77777777" w:rsidR="007F7799" w:rsidRPr="007F7799" w:rsidRDefault="007F7799" w:rsidP="007008A6">
      <w:pPr>
        <w:jc w:val="center"/>
        <w:rPr>
          <w:rFonts w:cs="Arial"/>
          <w:b/>
          <w:caps/>
          <w:sz w:val="32"/>
          <w:szCs w:val="22"/>
          <w:lang w:val="sk-SK"/>
        </w:rPr>
      </w:pPr>
    </w:p>
    <w:p w14:paraId="5331BEBC" w14:textId="77777777" w:rsidR="00BE58EF" w:rsidRPr="007F7799" w:rsidRDefault="00BE58EF" w:rsidP="007008A6">
      <w:pPr>
        <w:jc w:val="center"/>
        <w:rPr>
          <w:rFonts w:cs="Arial"/>
          <w:b/>
          <w:sz w:val="32"/>
          <w:szCs w:val="22"/>
          <w:lang w:val="sk-SK"/>
        </w:rPr>
      </w:pPr>
      <w:r w:rsidRPr="007F7799">
        <w:rPr>
          <w:rFonts w:cs="Arial"/>
          <w:b/>
          <w:caps/>
          <w:sz w:val="32"/>
          <w:szCs w:val="22"/>
          <w:lang w:val="sk-SK"/>
        </w:rPr>
        <w:t>časť</w:t>
      </w:r>
      <w:r w:rsidR="009176E7" w:rsidRPr="007F7799">
        <w:rPr>
          <w:rFonts w:cs="Arial"/>
          <w:b/>
          <w:sz w:val="32"/>
          <w:szCs w:val="22"/>
          <w:lang w:val="sk-SK"/>
        </w:rPr>
        <w:t xml:space="preserve"> 8</w:t>
      </w:r>
    </w:p>
    <w:p w14:paraId="366F1102" w14:textId="77777777" w:rsidR="00BE58EF" w:rsidRPr="007F7799" w:rsidRDefault="00BE58EF" w:rsidP="007F7799">
      <w:pPr>
        <w:pStyle w:val="Volume"/>
        <w:pageBreakBefore w:val="0"/>
        <w:widowControl/>
        <w:spacing w:before="0" w:line="240" w:lineRule="auto"/>
      </w:pPr>
      <w:r w:rsidRPr="007F7799">
        <w:rPr>
          <w:rFonts w:cs="Arial"/>
          <w:sz w:val="32"/>
          <w:szCs w:val="22"/>
          <w:lang w:val="sk-SK"/>
        </w:rPr>
        <w:t>ZMLUVA O DIELO</w:t>
      </w:r>
    </w:p>
    <w:p w14:paraId="5DEC43FB"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preberacieho protokolu</w:t>
      </w:r>
    </w:p>
    <w:p w14:paraId="4BF8CE3F" w14:textId="77777777" w:rsidR="00BE58EF" w:rsidRPr="00434723" w:rsidRDefault="00BE58EF" w:rsidP="007008A6">
      <w:pPr>
        <w:pStyle w:val="Zkladntext"/>
        <w:rPr>
          <w:rFonts w:cs="Arial"/>
          <w:szCs w:val="22"/>
        </w:rPr>
      </w:pPr>
      <w:r w:rsidRPr="00434723">
        <w:rPr>
          <w:rFonts w:cs="Arial"/>
          <w:szCs w:val="22"/>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7F7799" w14:paraId="074C04D4" w14:textId="77777777" w:rsidTr="00BE58EF">
        <w:tc>
          <w:tcPr>
            <w:tcW w:w="2842" w:type="dxa"/>
            <w:gridSpan w:val="2"/>
            <w:vAlign w:val="center"/>
          </w:tcPr>
          <w:p w14:paraId="230D2D77" w14:textId="77777777" w:rsidR="00BE58EF" w:rsidRPr="007F7799" w:rsidRDefault="00BE58EF" w:rsidP="007008A6">
            <w:pPr>
              <w:rPr>
                <w:rFonts w:cs="Arial"/>
                <w:sz w:val="18"/>
                <w:szCs w:val="22"/>
                <w:lang w:val="sk-SK"/>
              </w:rPr>
            </w:pPr>
            <w:r w:rsidRPr="007F7799">
              <w:rPr>
                <w:rFonts w:cs="Arial"/>
                <w:b/>
                <w:sz w:val="18"/>
                <w:szCs w:val="22"/>
                <w:lang w:val="sk-SK"/>
              </w:rPr>
              <w:lastRenderedPageBreak/>
              <w:t>Stavebník (Objednávateľ):</w:t>
            </w:r>
            <w:r w:rsidRPr="007F7799">
              <w:rPr>
                <w:rFonts w:cs="Arial"/>
                <w:sz w:val="18"/>
                <w:szCs w:val="22"/>
                <w:lang w:val="sk-SK"/>
              </w:rPr>
              <w:t xml:space="preserve"> </w:t>
            </w:r>
          </w:p>
          <w:p w14:paraId="4B95FB42" w14:textId="77777777" w:rsidR="00BE58EF" w:rsidRPr="007F7799" w:rsidRDefault="00BE58EF" w:rsidP="007008A6">
            <w:pPr>
              <w:rPr>
                <w:rFonts w:cs="Arial"/>
                <w:sz w:val="18"/>
                <w:szCs w:val="22"/>
                <w:lang w:val="sk-SK"/>
              </w:rPr>
            </w:pPr>
            <w:r w:rsidRPr="007F7799">
              <w:rPr>
                <w:rFonts w:cs="Arial"/>
                <w:sz w:val="18"/>
                <w:szCs w:val="22"/>
                <w:lang w:val="sk-SK"/>
              </w:rPr>
              <w:t>Národná diaľničná spoločnosť, a.s.</w:t>
            </w:r>
          </w:p>
          <w:p w14:paraId="53D4E253" w14:textId="77777777" w:rsidR="00BE58EF" w:rsidRPr="007F7799" w:rsidRDefault="00BE58EF" w:rsidP="007008A6">
            <w:pPr>
              <w:rPr>
                <w:rFonts w:cs="Arial"/>
                <w:sz w:val="18"/>
                <w:szCs w:val="22"/>
                <w:lang w:val="sk-SK"/>
              </w:rPr>
            </w:pPr>
            <w:r w:rsidRPr="007F7799">
              <w:rPr>
                <w:rFonts w:cs="Arial"/>
                <w:sz w:val="18"/>
                <w:szCs w:val="22"/>
                <w:lang w:val="sk-SK"/>
              </w:rPr>
              <w:t>Dúbravská cesta 14, 841 04 Bratislava</w:t>
            </w:r>
          </w:p>
          <w:p w14:paraId="28FB71B4" w14:textId="77777777" w:rsidR="00BE58EF" w:rsidRPr="007F7799" w:rsidRDefault="00BE58EF" w:rsidP="007008A6">
            <w:pPr>
              <w:rPr>
                <w:rFonts w:cs="Arial"/>
                <w:sz w:val="18"/>
                <w:szCs w:val="22"/>
                <w:lang w:val="sk-SK"/>
              </w:rPr>
            </w:pPr>
          </w:p>
          <w:p w14:paraId="5145E147" w14:textId="77777777" w:rsidR="00BE58EF" w:rsidRPr="007F7799" w:rsidRDefault="00BE58EF" w:rsidP="007008A6">
            <w:pPr>
              <w:rPr>
                <w:rFonts w:cs="Arial"/>
                <w:sz w:val="18"/>
                <w:szCs w:val="22"/>
                <w:lang w:val="sk-SK"/>
              </w:rPr>
            </w:pPr>
            <w:r w:rsidRPr="007F7799">
              <w:rPr>
                <w:rFonts w:cs="Arial"/>
                <w:sz w:val="18"/>
                <w:szCs w:val="22"/>
                <w:lang w:val="sk-SK"/>
              </w:rPr>
              <w:t>Odtlačok pečiatky:</w:t>
            </w:r>
          </w:p>
          <w:p w14:paraId="00E0474D" w14:textId="77777777" w:rsidR="00BE58EF" w:rsidRPr="007F7799" w:rsidRDefault="00BE58EF" w:rsidP="007008A6">
            <w:pPr>
              <w:rPr>
                <w:rFonts w:cs="Arial"/>
                <w:sz w:val="18"/>
                <w:szCs w:val="22"/>
                <w:lang w:val="sk-SK"/>
              </w:rPr>
            </w:pPr>
          </w:p>
        </w:tc>
        <w:tc>
          <w:tcPr>
            <w:tcW w:w="5234" w:type="dxa"/>
            <w:gridSpan w:val="5"/>
            <w:vAlign w:val="center"/>
          </w:tcPr>
          <w:p w14:paraId="371BF4AB" w14:textId="77777777" w:rsidR="00BE58EF" w:rsidRPr="007F7799" w:rsidRDefault="00BE58EF" w:rsidP="007008A6">
            <w:pPr>
              <w:jc w:val="center"/>
              <w:rPr>
                <w:rFonts w:cs="Arial"/>
                <w:b/>
                <w:sz w:val="18"/>
                <w:szCs w:val="22"/>
                <w:lang w:val="sk-SK"/>
              </w:rPr>
            </w:pPr>
            <w:r w:rsidRPr="007F7799">
              <w:rPr>
                <w:rFonts w:cs="Arial"/>
                <w:b/>
                <w:sz w:val="18"/>
                <w:szCs w:val="22"/>
                <w:lang w:val="sk-SK"/>
              </w:rPr>
              <w:t>PREBERACÍ PROTOKOL</w:t>
            </w:r>
          </w:p>
          <w:p w14:paraId="46861798" w14:textId="77777777" w:rsidR="00BE58EF" w:rsidRPr="007F7799" w:rsidRDefault="00BE58EF" w:rsidP="007008A6">
            <w:pPr>
              <w:jc w:val="center"/>
              <w:rPr>
                <w:rFonts w:cs="Arial"/>
                <w:b/>
                <w:sz w:val="18"/>
                <w:szCs w:val="22"/>
                <w:lang w:val="sk-SK"/>
              </w:rPr>
            </w:pPr>
            <w:r w:rsidRPr="007F7799">
              <w:rPr>
                <w:rFonts w:cs="Arial"/>
                <w:b/>
                <w:sz w:val="18"/>
                <w:szCs w:val="22"/>
                <w:lang w:val="sk-SK"/>
              </w:rPr>
              <w:t xml:space="preserve">O ODOVZDANÍ A PREVZATÍ VEREJNEJ PRÁCE (Diela) </w:t>
            </w:r>
          </w:p>
          <w:p w14:paraId="2143EE7F" w14:textId="77777777" w:rsidR="00BE58EF" w:rsidRPr="007F7799" w:rsidRDefault="00BE58EF" w:rsidP="007008A6">
            <w:pPr>
              <w:jc w:val="center"/>
              <w:rPr>
                <w:rFonts w:cs="Arial"/>
                <w:b/>
                <w:sz w:val="18"/>
                <w:szCs w:val="22"/>
                <w:lang w:val="sk-SK"/>
              </w:rPr>
            </w:pPr>
            <w:r w:rsidRPr="007F7799">
              <w:rPr>
                <w:rFonts w:cs="Arial"/>
                <w:b/>
                <w:sz w:val="18"/>
                <w:szCs w:val="22"/>
                <w:lang w:val="sk-SK"/>
              </w:rPr>
              <w:t>v súlade s čl. 10.1 ZoD</w:t>
            </w:r>
          </w:p>
          <w:p w14:paraId="46215487" w14:textId="77777777" w:rsidR="00BE58EF" w:rsidRPr="007F7799" w:rsidRDefault="00BE58EF" w:rsidP="007008A6">
            <w:pPr>
              <w:jc w:val="center"/>
              <w:rPr>
                <w:rFonts w:cs="Arial"/>
                <w:b/>
                <w:sz w:val="18"/>
                <w:szCs w:val="22"/>
                <w:lang w:val="sk-SK"/>
              </w:rPr>
            </w:pPr>
          </w:p>
          <w:p w14:paraId="07B4A972" w14:textId="77777777" w:rsidR="00BE58EF" w:rsidRPr="007F7799" w:rsidRDefault="00BE58EF" w:rsidP="007008A6">
            <w:pPr>
              <w:jc w:val="center"/>
              <w:rPr>
                <w:rFonts w:cs="Arial"/>
                <w:b/>
                <w:sz w:val="18"/>
                <w:szCs w:val="22"/>
                <w:lang w:val="sk-SK"/>
              </w:rPr>
            </w:pPr>
            <w:r w:rsidRPr="007F7799">
              <w:rPr>
                <w:rFonts w:cs="Arial"/>
                <w:b/>
                <w:sz w:val="18"/>
                <w:szCs w:val="22"/>
                <w:lang w:val="sk-SK"/>
              </w:rPr>
              <w:t>(alebo dokončenej časti Diela v súlade s čl. 10.2 ZoD)</w:t>
            </w:r>
          </w:p>
        </w:tc>
        <w:tc>
          <w:tcPr>
            <w:tcW w:w="1564" w:type="dxa"/>
            <w:vAlign w:val="center"/>
          </w:tcPr>
          <w:p w14:paraId="38D52B31" w14:textId="77777777" w:rsidR="00BE58EF" w:rsidRPr="007F7799" w:rsidRDefault="00BE58EF" w:rsidP="007008A6">
            <w:pPr>
              <w:jc w:val="center"/>
              <w:rPr>
                <w:rFonts w:cs="Arial"/>
                <w:sz w:val="18"/>
                <w:szCs w:val="22"/>
                <w:lang w:val="sk-SK"/>
              </w:rPr>
            </w:pPr>
            <w:r w:rsidRPr="007F7799">
              <w:rPr>
                <w:rFonts w:cs="Arial"/>
                <w:b/>
                <w:sz w:val="18"/>
                <w:szCs w:val="22"/>
                <w:lang w:val="sk-SK"/>
              </w:rPr>
              <w:t>Číslo zápisu:</w:t>
            </w:r>
          </w:p>
          <w:p w14:paraId="64E6DA27" w14:textId="77777777" w:rsidR="00BE58EF" w:rsidRPr="007F7799" w:rsidRDefault="00BE58EF" w:rsidP="007008A6">
            <w:pPr>
              <w:jc w:val="center"/>
              <w:rPr>
                <w:rFonts w:cs="Arial"/>
                <w:sz w:val="18"/>
                <w:szCs w:val="22"/>
                <w:lang w:val="sk-SK"/>
              </w:rPr>
            </w:pPr>
          </w:p>
        </w:tc>
      </w:tr>
      <w:tr w:rsidR="00BE58EF" w:rsidRPr="007F7799" w14:paraId="2676BE1A" w14:textId="77777777" w:rsidTr="00BE58EF">
        <w:trPr>
          <w:cantSplit/>
          <w:trHeight w:val="310"/>
        </w:trPr>
        <w:tc>
          <w:tcPr>
            <w:tcW w:w="2268" w:type="dxa"/>
            <w:vMerge w:val="restart"/>
            <w:tcBorders>
              <w:right w:val="single" w:sz="4" w:space="0" w:color="auto"/>
            </w:tcBorders>
            <w:vAlign w:val="center"/>
          </w:tcPr>
          <w:p w14:paraId="0A61F9C2" w14:textId="77777777" w:rsidR="00BE58EF" w:rsidRPr="007F7799" w:rsidRDefault="00BE58EF" w:rsidP="007008A6">
            <w:pPr>
              <w:rPr>
                <w:rFonts w:cs="Arial"/>
                <w:sz w:val="18"/>
                <w:szCs w:val="22"/>
                <w:lang w:val="sk-SK"/>
              </w:rPr>
            </w:pPr>
            <w:r w:rsidRPr="007F7799">
              <w:rPr>
                <w:rFonts w:cs="Arial"/>
                <w:b/>
                <w:sz w:val="18"/>
                <w:szCs w:val="22"/>
                <w:lang w:val="sk-SK"/>
              </w:rPr>
              <w:t>Dátum začatia preberacieho konania:</w:t>
            </w:r>
          </w:p>
          <w:p w14:paraId="6BB7388D" w14:textId="77777777" w:rsidR="00BE58EF" w:rsidRPr="007F7799" w:rsidRDefault="00BE58EF" w:rsidP="007008A6">
            <w:pPr>
              <w:rPr>
                <w:rFonts w:cs="Arial"/>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F017873" w14:textId="77777777" w:rsidR="00BE58EF" w:rsidRPr="007F7799" w:rsidRDefault="00BE58EF" w:rsidP="007008A6">
            <w:pPr>
              <w:rPr>
                <w:rFonts w:cs="Arial"/>
                <w:i/>
                <w:sz w:val="18"/>
                <w:szCs w:val="22"/>
                <w:lang w:val="sk-SK"/>
              </w:rPr>
            </w:pPr>
            <w:r w:rsidRPr="007F7799">
              <w:rPr>
                <w:rFonts w:cs="Arial"/>
                <w:b/>
                <w:sz w:val="18"/>
                <w:szCs w:val="22"/>
                <w:lang w:val="sk-SK"/>
              </w:rPr>
              <w:t>Názov verejnej práce (Diela):</w:t>
            </w:r>
          </w:p>
        </w:tc>
      </w:tr>
      <w:tr w:rsidR="00BE58EF" w:rsidRPr="007F7799" w14:paraId="13376630" w14:textId="77777777" w:rsidTr="00BE58EF">
        <w:trPr>
          <w:cantSplit/>
          <w:trHeight w:val="310"/>
        </w:trPr>
        <w:tc>
          <w:tcPr>
            <w:tcW w:w="2268" w:type="dxa"/>
            <w:vMerge/>
            <w:tcBorders>
              <w:right w:val="single" w:sz="4" w:space="0" w:color="auto"/>
            </w:tcBorders>
            <w:vAlign w:val="center"/>
          </w:tcPr>
          <w:p w14:paraId="3467BBB2" w14:textId="77777777" w:rsidR="00BE58EF" w:rsidRPr="007F7799" w:rsidRDefault="00BE58EF" w:rsidP="007008A6">
            <w:pPr>
              <w:rPr>
                <w:rFonts w:cs="Arial"/>
                <w:b/>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A9863C0" w14:textId="77777777" w:rsidR="00BE58EF" w:rsidRPr="007F7799" w:rsidRDefault="00BE58EF" w:rsidP="007008A6">
            <w:pPr>
              <w:rPr>
                <w:rFonts w:cs="Arial"/>
                <w:b/>
                <w:sz w:val="18"/>
                <w:szCs w:val="22"/>
                <w:lang w:val="sk-SK"/>
              </w:rPr>
            </w:pPr>
            <w:r w:rsidRPr="007F7799">
              <w:rPr>
                <w:rFonts w:cs="Arial"/>
                <w:b/>
                <w:sz w:val="18"/>
                <w:szCs w:val="22"/>
                <w:lang w:val="sk-SK"/>
              </w:rPr>
              <w:t>Názov dokončenej časti verejnej práce ( časti Diela):</w:t>
            </w:r>
          </w:p>
        </w:tc>
      </w:tr>
      <w:tr w:rsidR="00BE58EF" w:rsidRPr="007F7799" w14:paraId="7EA10F0F" w14:textId="77777777" w:rsidTr="00BE58EF">
        <w:trPr>
          <w:trHeight w:val="461"/>
        </w:trPr>
        <w:tc>
          <w:tcPr>
            <w:tcW w:w="9640" w:type="dxa"/>
            <w:gridSpan w:val="8"/>
            <w:vAlign w:val="center"/>
          </w:tcPr>
          <w:p w14:paraId="4F580412" w14:textId="77777777" w:rsidR="00BE58EF" w:rsidRPr="007F7799" w:rsidRDefault="00BE58EF" w:rsidP="007008A6">
            <w:pPr>
              <w:rPr>
                <w:rFonts w:cs="Arial"/>
                <w:b/>
                <w:sz w:val="18"/>
                <w:szCs w:val="22"/>
                <w:lang w:val="sk-SK"/>
              </w:rPr>
            </w:pPr>
            <w:r w:rsidRPr="007F7799">
              <w:rPr>
                <w:rFonts w:cs="Arial"/>
                <w:b/>
                <w:sz w:val="18"/>
                <w:szCs w:val="22"/>
                <w:lang w:val="sk-SK"/>
              </w:rPr>
              <w:t xml:space="preserve">Účel a technický opis verejnej práce (Diela alebo časti Diela): </w:t>
            </w:r>
          </w:p>
        </w:tc>
      </w:tr>
      <w:tr w:rsidR="00BE58EF" w:rsidRPr="007F7799" w14:paraId="3ACD88C1" w14:textId="77777777" w:rsidTr="00BE58EF">
        <w:trPr>
          <w:cantSplit/>
          <w:trHeight w:val="521"/>
        </w:trPr>
        <w:tc>
          <w:tcPr>
            <w:tcW w:w="9640" w:type="dxa"/>
            <w:gridSpan w:val="8"/>
            <w:vAlign w:val="center"/>
          </w:tcPr>
          <w:p w14:paraId="03CBC191" w14:textId="77777777" w:rsidR="00BE58EF" w:rsidRPr="007F7799" w:rsidRDefault="00BE58EF" w:rsidP="007008A6">
            <w:pPr>
              <w:rPr>
                <w:rFonts w:cs="Arial"/>
                <w:b/>
                <w:sz w:val="18"/>
                <w:szCs w:val="22"/>
                <w:lang w:val="sk-SK"/>
              </w:rPr>
            </w:pPr>
            <w:r w:rsidRPr="007F7799">
              <w:rPr>
                <w:rFonts w:cs="Arial"/>
                <w:b/>
                <w:sz w:val="18"/>
                <w:szCs w:val="22"/>
                <w:lang w:val="sk-SK"/>
              </w:rPr>
              <w:t>Finančné prostriedky na verejnú prácu a podiel spolufinancovania z verejných zdrojov:</w:t>
            </w:r>
          </w:p>
        </w:tc>
      </w:tr>
      <w:tr w:rsidR="00BE58EF" w:rsidRPr="007F7799" w14:paraId="2C8264F3" w14:textId="77777777" w:rsidTr="00BE58EF">
        <w:trPr>
          <w:cantSplit/>
        </w:trPr>
        <w:tc>
          <w:tcPr>
            <w:tcW w:w="9640" w:type="dxa"/>
            <w:gridSpan w:val="8"/>
            <w:vAlign w:val="center"/>
          </w:tcPr>
          <w:p w14:paraId="7A042CFA" w14:textId="77777777" w:rsidR="00BE58EF" w:rsidRPr="007F7799" w:rsidRDefault="00BE58EF" w:rsidP="007008A6">
            <w:pPr>
              <w:rPr>
                <w:rFonts w:cs="Arial"/>
                <w:b/>
                <w:sz w:val="18"/>
                <w:szCs w:val="22"/>
                <w:lang w:val="sk-SK"/>
              </w:rPr>
            </w:pPr>
            <w:r w:rsidRPr="007F7799">
              <w:rPr>
                <w:rFonts w:cs="Arial"/>
                <w:b/>
                <w:sz w:val="18"/>
                <w:szCs w:val="22"/>
                <w:lang w:val="sk-SK"/>
              </w:rPr>
              <w:t>Kapacity získané výstavbou:</w:t>
            </w:r>
          </w:p>
          <w:p w14:paraId="0D3E5CFF" w14:textId="77777777" w:rsidR="00BE58EF" w:rsidRPr="007F7799" w:rsidRDefault="00BE58EF" w:rsidP="007008A6">
            <w:pPr>
              <w:rPr>
                <w:rFonts w:cs="Arial"/>
                <w:b/>
                <w:sz w:val="18"/>
                <w:szCs w:val="22"/>
                <w:lang w:val="sk-SK"/>
              </w:rPr>
            </w:pPr>
            <w:r w:rsidRPr="007F7799">
              <w:rPr>
                <w:rFonts w:cs="Arial"/>
                <w:b/>
                <w:sz w:val="18"/>
                <w:szCs w:val="22"/>
                <w:lang w:val="sk-SK"/>
              </w:rPr>
              <w:t xml:space="preserve">  </w:t>
            </w:r>
          </w:p>
        </w:tc>
      </w:tr>
      <w:tr w:rsidR="00BE58EF" w:rsidRPr="007F7799" w14:paraId="11E8DA70" w14:textId="77777777" w:rsidTr="00BE58EF">
        <w:trPr>
          <w:cantSplit/>
          <w:trHeight w:val="515"/>
        </w:trPr>
        <w:tc>
          <w:tcPr>
            <w:tcW w:w="4960" w:type="dxa"/>
            <w:gridSpan w:val="4"/>
            <w:vAlign w:val="center"/>
          </w:tcPr>
          <w:p w14:paraId="21678E9A" w14:textId="77777777" w:rsidR="00BE58EF" w:rsidRPr="007F7799" w:rsidRDefault="00BE58EF" w:rsidP="007008A6">
            <w:pPr>
              <w:rPr>
                <w:rFonts w:cs="Arial"/>
                <w:b/>
                <w:sz w:val="18"/>
                <w:szCs w:val="22"/>
                <w:lang w:val="sk-SK"/>
              </w:rPr>
            </w:pPr>
            <w:r w:rsidRPr="007F7799">
              <w:rPr>
                <w:rFonts w:cs="Arial"/>
                <w:b/>
                <w:sz w:val="18"/>
                <w:szCs w:val="22"/>
                <w:lang w:val="sk-SK"/>
              </w:rPr>
              <w:t xml:space="preserve">Zodpovedný stavbyvedúci: </w:t>
            </w:r>
          </w:p>
          <w:p w14:paraId="1CD678FF" w14:textId="77777777" w:rsidR="00BE58EF" w:rsidRPr="007F7799" w:rsidRDefault="00BE58EF" w:rsidP="007008A6">
            <w:pPr>
              <w:rPr>
                <w:rFonts w:cs="Arial"/>
                <w:b/>
                <w:sz w:val="18"/>
                <w:szCs w:val="22"/>
                <w:lang w:val="sk-SK"/>
              </w:rPr>
            </w:pPr>
          </w:p>
        </w:tc>
        <w:tc>
          <w:tcPr>
            <w:tcW w:w="4680" w:type="dxa"/>
            <w:gridSpan w:val="4"/>
            <w:vAlign w:val="center"/>
          </w:tcPr>
          <w:p w14:paraId="6AEC9A50" w14:textId="77777777" w:rsidR="00BE58EF" w:rsidRPr="007F7799" w:rsidRDefault="00BE58EF" w:rsidP="007008A6">
            <w:pPr>
              <w:rPr>
                <w:rFonts w:cs="Arial"/>
                <w:sz w:val="18"/>
                <w:szCs w:val="22"/>
                <w:lang w:val="sk-SK"/>
              </w:rPr>
            </w:pPr>
            <w:r w:rsidRPr="007F7799">
              <w:rPr>
                <w:rFonts w:cs="Arial"/>
                <w:b/>
                <w:sz w:val="18"/>
                <w:szCs w:val="22"/>
                <w:lang w:val="sk-SK"/>
              </w:rPr>
              <w:t>Zhotoviteľ:</w:t>
            </w:r>
            <w:r w:rsidRPr="007F7799">
              <w:rPr>
                <w:rFonts w:cs="Arial"/>
                <w:sz w:val="18"/>
                <w:szCs w:val="22"/>
                <w:lang w:val="sk-SK"/>
              </w:rPr>
              <w:t xml:space="preserve"> </w:t>
            </w:r>
          </w:p>
        </w:tc>
      </w:tr>
      <w:tr w:rsidR="00BE58EF" w:rsidRPr="007F7799" w14:paraId="4D867635" w14:textId="77777777" w:rsidTr="00BE58EF">
        <w:tc>
          <w:tcPr>
            <w:tcW w:w="4960" w:type="dxa"/>
            <w:gridSpan w:val="4"/>
            <w:vAlign w:val="center"/>
          </w:tcPr>
          <w:p w14:paraId="2D10B967" w14:textId="77777777" w:rsidR="00BE58EF" w:rsidRPr="007F7799" w:rsidRDefault="00BE58EF" w:rsidP="007008A6">
            <w:pPr>
              <w:rPr>
                <w:rFonts w:cs="Arial"/>
                <w:sz w:val="18"/>
                <w:szCs w:val="22"/>
                <w:lang w:val="sk-SK"/>
              </w:rPr>
            </w:pPr>
            <w:r w:rsidRPr="007F7799">
              <w:rPr>
                <w:rFonts w:cs="Arial"/>
                <w:b/>
                <w:sz w:val="18"/>
                <w:szCs w:val="22"/>
                <w:lang w:val="sk-SK"/>
              </w:rPr>
              <w:t xml:space="preserve">Projektant </w:t>
            </w:r>
            <w:r w:rsidRPr="007F7799">
              <w:rPr>
                <w:rFonts w:cs="Arial"/>
                <w:sz w:val="18"/>
                <w:szCs w:val="22"/>
                <w:lang w:val="sk-SK"/>
              </w:rPr>
              <w:t xml:space="preserve">(spracovateľ </w:t>
            </w:r>
            <w:r w:rsidRPr="007F7799">
              <w:rPr>
                <w:rFonts w:cs="Arial"/>
                <w:b/>
                <w:sz w:val="18"/>
                <w:szCs w:val="22"/>
                <w:lang w:val="sk-SK"/>
              </w:rPr>
              <w:t xml:space="preserve"> </w:t>
            </w:r>
            <w:r w:rsidRPr="007F7799">
              <w:rPr>
                <w:rFonts w:cs="Arial"/>
                <w:sz w:val="18"/>
                <w:szCs w:val="22"/>
                <w:lang w:val="sk-SK"/>
              </w:rPr>
              <w:t>projektovej dokumentácie</w:t>
            </w:r>
            <w:r w:rsidRPr="007F7799">
              <w:rPr>
                <w:rFonts w:cs="Arial"/>
                <w:b/>
                <w:sz w:val="18"/>
                <w:szCs w:val="22"/>
                <w:lang w:val="sk-SK"/>
              </w:rPr>
              <w:t xml:space="preserve"> </w:t>
            </w:r>
            <w:r w:rsidRPr="007F7799">
              <w:rPr>
                <w:rFonts w:cs="Arial"/>
                <w:sz w:val="18"/>
                <w:szCs w:val="22"/>
                <w:lang w:val="sk-SK"/>
              </w:rPr>
              <w:t>)</w:t>
            </w:r>
            <w:r w:rsidRPr="007F7799">
              <w:rPr>
                <w:rFonts w:cs="Arial"/>
                <w:b/>
                <w:sz w:val="18"/>
                <w:szCs w:val="22"/>
                <w:lang w:val="sk-SK"/>
              </w:rPr>
              <w:t>:</w:t>
            </w:r>
          </w:p>
          <w:p w14:paraId="75A57F87" w14:textId="77777777" w:rsidR="00BE58EF" w:rsidRPr="007F7799" w:rsidRDefault="00BE58EF" w:rsidP="007008A6">
            <w:pPr>
              <w:rPr>
                <w:rFonts w:cs="Arial"/>
                <w:sz w:val="18"/>
                <w:szCs w:val="22"/>
                <w:lang w:val="sk-SK"/>
              </w:rPr>
            </w:pPr>
          </w:p>
        </w:tc>
        <w:tc>
          <w:tcPr>
            <w:tcW w:w="4680" w:type="dxa"/>
            <w:gridSpan w:val="4"/>
            <w:vAlign w:val="center"/>
          </w:tcPr>
          <w:p w14:paraId="691A5973" w14:textId="77777777" w:rsidR="00BE58EF" w:rsidRPr="007F7799" w:rsidRDefault="00BE58EF" w:rsidP="007008A6">
            <w:pPr>
              <w:rPr>
                <w:rFonts w:cs="Arial"/>
                <w:b/>
                <w:sz w:val="18"/>
                <w:szCs w:val="22"/>
                <w:lang w:val="sk-SK"/>
              </w:rPr>
            </w:pPr>
            <w:r w:rsidRPr="007F7799">
              <w:rPr>
                <w:rFonts w:cs="Arial"/>
                <w:b/>
                <w:sz w:val="18"/>
                <w:szCs w:val="22"/>
                <w:lang w:val="sk-SK"/>
              </w:rPr>
              <w:t xml:space="preserve">Projektanti ucelených častí </w:t>
            </w:r>
            <w:r w:rsidRPr="007F7799">
              <w:rPr>
                <w:rFonts w:cs="Arial"/>
                <w:sz w:val="18"/>
                <w:szCs w:val="22"/>
                <w:lang w:val="sk-SK"/>
              </w:rPr>
              <w:t>(spracovateľ projektovej dokumentácie ucelených častí)</w:t>
            </w:r>
            <w:r w:rsidRPr="007F7799">
              <w:rPr>
                <w:rFonts w:cs="Arial"/>
                <w:b/>
                <w:sz w:val="18"/>
                <w:szCs w:val="22"/>
                <w:lang w:val="sk-SK"/>
              </w:rPr>
              <w:t xml:space="preserve">: </w:t>
            </w:r>
          </w:p>
          <w:p w14:paraId="32E670E9" w14:textId="77777777" w:rsidR="00BE58EF" w:rsidRPr="007F7799" w:rsidRDefault="00BE58EF" w:rsidP="007008A6">
            <w:pPr>
              <w:pStyle w:val="Hlavika"/>
              <w:rPr>
                <w:rFonts w:cs="Arial"/>
                <w:sz w:val="18"/>
                <w:szCs w:val="22"/>
                <w:lang w:val="sk-SK"/>
              </w:rPr>
            </w:pPr>
          </w:p>
        </w:tc>
      </w:tr>
      <w:tr w:rsidR="00BE58EF" w:rsidRPr="007F7799" w14:paraId="02DD96B1" w14:textId="77777777" w:rsidTr="00BE58EF">
        <w:tc>
          <w:tcPr>
            <w:tcW w:w="9640" w:type="dxa"/>
            <w:gridSpan w:val="8"/>
            <w:vAlign w:val="center"/>
          </w:tcPr>
          <w:p w14:paraId="3A71A7BF" w14:textId="77777777" w:rsidR="00BE58EF" w:rsidRPr="007F7799" w:rsidRDefault="00BE58EF" w:rsidP="007008A6">
            <w:pPr>
              <w:rPr>
                <w:rFonts w:cs="Arial"/>
                <w:b/>
                <w:sz w:val="18"/>
                <w:szCs w:val="22"/>
                <w:lang w:val="sk-SK"/>
              </w:rPr>
            </w:pPr>
            <w:r w:rsidRPr="007F7799">
              <w:rPr>
                <w:rFonts w:cs="Arial"/>
                <w:b/>
                <w:sz w:val="18"/>
                <w:szCs w:val="22"/>
                <w:lang w:val="sk-SK"/>
              </w:rPr>
              <w:t>Stavebnotechnický dozor (ak bol stavebníkom ustanovený):</w:t>
            </w:r>
          </w:p>
          <w:p w14:paraId="353D11B8" w14:textId="77777777" w:rsidR="00BE58EF" w:rsidRPr="007F7799" w:rsidRDefault="00BE58EF" w:rsidP="007008A6">
            <w:pPr>
              <w:rPr>
                <w:rFonts w:cs="Arial"/>
                <w:sz w:val="18"/>
                <w:szCs w:val="22"/>
                <w:lang w:val="sk-SK"/>
              </w:rPr>
            </w:pPr>
          </w:p>
        </w:tc>
      </w:tr>
      <w:tr w:rsidR="00BE58EF" w:rsidRPr="007F7799" w14:paraId="5FE282E6" w14:textId="77777777" w:rsidTr="00BE58EF">
        <w:tc>
          <w:tcPr>
            <w:tcW w:w="9640" w:type="dxa"/>
            <w:gridSpan w:val="8"/>
            <w:vAlign w:val="center"/>
          </w:tcPr>
          <w:p w14:paraId="09EAA56C"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Stavebné povolenie číslo:</w:t>
            </w:r>
            <w:r w:rsidRPr="007F7799">
              <w:rPr>
                <w:rFonts w:cs="Arial"/>
                <w:sz w:val="18"/>
                <w:szCs w:val="22"/>
                <w:lang w:val="sk-SK"/>
              </w:rPr>
              <w:t xml:space="preserve">                                                      </w:t>
            </w:r>
            <w:r w:rsidRPr="007F7799">
              <w:rPr>
                <w:rFonts w:cs="Arial"/>
                <w:b/>
                <w:sz w:val="18"/>
                <w:szCs w:val="22"/>
                <w:lang w:val="sk-SK"/>
              </w:rPr>
              <w:t>zo dňa:</w:t>
            </w:r>
            <w:r w:rsidRPr="007F7799">
              <w:rPr>
                <w:rFonts w:cs="Arial"/>
                <w:sz w:val="18"/>
                <w:szCs w:val="22"/>
                <w:lang w:val="sk-SK"/>
              </w:rPr>
              <w:t xml:space="preserve">                    </w:t>
            </w:r>
            <w:r w:rsidRPr="007F7799">
              <w:rPr>
                <w:rFonts w:cs="Arial"/>
                <w:b/>
                <w:sz w:val="18"/>
                <w:szCs w:val="22"/>
                <w:lang w:val="sk-SK"/>
              </w:rPr>
              <w:t xml:space="preserve">vydal:  </w:t>
            </w:r>
          </w:p>
          <w:p w14:paraId="09D8DEA8" w14:textId="77777777" w:rsidR="00BE58EF" w:rsidRPr="007F7799" w:rsidRDefault="00BE58EF" w:rsidP="007008A6">
            <w:pPr>
              <w:tabs>
                <w:tab w:val="left" w:pos="4931"/>
                <w:tab w:val="left" w:pos="6551"/>
              </w:tabs>
              <w:rPr>
                <w:rFonts w:cs="Arial"/>
                <w:sz w:val="18"/>
                <w:szCs w:val="22"/>
                <w:lang w:val="sk-SK"/>
              </w:rPr>
            </w:pPr>
          </w:p>
        </w:tc>
      </w:tr>
      <w:tr w:rsidR="00BE58EF" w:rsidRPr="007F7799" w14:paraId="351D345E" w14:textId="77777777" w:rsidTr="00BE58EF">
        <w:trPr>
          <w:cantSplit/>
        </w:trPr>
        <w:tc>
          <w:tcPr>
            <w:tcW w:w="9640" w:type="dxa"/>
            <w:gridSpan w:val="8"/>
            <w:vAlign w:val="center"/>
          </w:tcPr>
          <w:p w14:paraId="0FC4A520"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Zmena stavebného povolenia číslo:</w:t>
            </w:r>
            <w:r w:rsidRPr="007F7799">
              <w:rPr>
                <w:rFonts w:cs="Arial"/>
                <w:b/>
                <w:sz w:val="18"/>
                <w:szCs w:val="22"/>
                <w:lang w:val="sk-SK"/>
              </w:rPr>
              <w:tab/>
              <w:t>zo dňa:</w:t>
            </w:r>
            <w:r w:rsidRPr="007F7799">
              <w:rPr>
                <w:rFonts w:cs="Arial"/>
                <w:b/>
                <w:sz w:val="18"/>
                <w:szCs w:val="22"/>
                <w:lang w:val="sk-SK"/>
              </w:rPr>
              <w:tab/>
              <w:t>vydal:</w:t>
            </w:r>
          </w:p>
          <w:p w14:paraId="05FF7AF8"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0D53466F" w14:textId="77777777" w:rsidTr="00BE58EF">
        <w:trPr>
          <w:cantSplit/>
        </w:trPr>
        <w:tc>
          <w:tcPr>
            <w:tcW w:w="9640" w:type="dxa"/>
            <w:gridSpan w:val="8"/>
            <w:vAlign w:val="center"/>
          </w:tcPr>
          <w:p w14:paraId="3C6EBD6F"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 xml:space="preserve">Protokol o štátnej expertíze </w:t>
            </w:r>
            <w:r w:rsidRPr="007F7799">
              <w:rPr>
                <w:rFonts w:cs="Arial"/>
                <w:b/>
                <w:sz w:val="18"/>
                <w:szCs w:val="22"/>
                <w:lang w:val="sk-SK"/>
              </w:rPr>
              <w:tab/>
              <w:t>zo dňa:</w:t>
            </w:r>
            <w:r w:rsidRPr="007F7799">
              <w:rPr>
                <w:rFonts w:cs="Arial"/>
                <w:b/>
                <w:sz w:val="18"/>
                <w:szCs w:val="22"/>
                <w:lang w:val="sk-SK"/>
              </w:rPr>
              <w:tab/>
              <w:t>číslo:</w:t>
            </w:r>
          </w:p>
          <w:p w14:paraId="7F662981"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665D5763" w14:textId="77777777" w:rsidTr="00BE58EF">
        <w:trPr>
          <w:cantSplit/>
        </w:trPr>
        <w:tc>
          <w:tcPr>
            <w:tcW w:w="9640" w:type="dxa"/>
            <w:gridSpan w:val="8"/>
            <w:vAlign w:val="center"/>
          </w:tcPr>
          <w:p w14:paraId="4EC1BA82" w14:textId="77777777" w:rsidR="00BE58EF" w:rsidRPr="007F7799" w:rsidRDefault="00BE58EF" w:rsidP="007008A6">
            <w:pPr>
              <w:rPr>
                <w:rFonts w:cs="Arial"/>
                <w:b/>
                <w:sz w:val="18"/>
                <w:szCs w:val="22"/>
                <w:lang w:val="sk-SK"/>
              </w:rPr>
            </w:pPr>
            <w:r w:rsidRPr="007F7799">
              <w:rPr>
                <w:rFonts w:cs="Arial"/>
                <w:b/>
                <w:sz w:val="18"/>
                <w:szCs w:val="22"/>
                <w:lang w:val="sk-SK"/>
              </w:rPr>
              <w:t xml:space="preserve">Zmluva o Dielo podľa Obchodného zákonníka zo dňa..........................,číslo......:                                          </w:t>
            </w:r>
          </w:p>
          <w:p w14:paraId="791CF12E" w14:textId="77777777" w:rsidR="00BE58EF" w:rsidRPr="007F7799" w:rsidRDefault="00BE58EF" w:rsidP="007008A6">
            <w:pPr>
              <w:rPr>
                <w:rFonts w:cs="Arial"/>
                <w:sz w:val="18"/>
                <w:szCs w:val="22"/>
                <w:lang w:val="sk-SK"/>
              </w:rPr>
            </w:pPr>
            <w:r w:rsidRPr="007F7799">
              <w:rPr>
                <w:rFonts w:cs="Arial"/>
                <w:b/>
                <w:sz w:val="18"/>
                <w:szCs w:val="22"/>
                <w:lang w:val="sk-SK"/>
              </w:rPr>
              <w:t xml:space="preserve">                                                                                                                     vrátane.....................................dodatkov  </w:t>
            </w:r>
          </w:p>
        </w:tc>
      </w:tr>
      <w:tr w:rsidR="00BE58EF" w:rsidRPr="007F7799" w14:paraId="34295CFB" w14:textId="77777777" w:rsidTr="00BE58EF">
        <w:tc>
          <w:tcPr>
            <w:tcW w:w="3306" w:type="dxa"/>
            <w:gridSpan w:val="3"/>
            <w:tcBorders>
              <w:bottom w:val="nil"/>
            </w:tcBorders>
            <w:vAlign w:val="center"/>
          </w:tcPr>
          <w:p w14:paraId="25EE5D8A" w14:textId="77777777" w:rsidR="00BE58EF" w:rsidRPr="007F7799" w:rsidRDefault="00BE58EF" w:rsidP="007008A6">
            <w:pPr>
              <w:rPr>
                <w:rFonts w:cs="Arial"/>
                <w:b/>
                <w:sz w:val="18"/>
                <w:szCs w:val="22"/>
                <w:lang w:val="sk-SK"/>
              </w:rPr>
            </w:pPr>
            <w:r w:rsidRPr="007F7799">
              <w:rPr>
                <w:rFonts w:cs="Arial"/>
                <w:b/>
                <w:sz w:val="18"/>
                <w:szCs w:val="22"/>
                <w:lang w:val="sk-SK"/>
              </w:rPr>
              <w:t>Dátum začatia prác podľa čl. 8.1 Zmluvy:</w:t>
            </w:r>
          </w:p>
          <w:p w14:paraId="4487322D" w14:textId="77777777" w:rsidR="00BE58EF" w:rsidRPr="007F7799" w:rsidRDefault="00BE58EF" w:rsidP="007008A6">
            <w:pPr>
              <w:rPr>
                <w:rFonts w:cs="Arial"/>
                <w:sz w:val="18"/>
                <w:szCs w:val="22"/>
                <w:lang w:val="sk-SK"/>
              </w:rPr>
            </w:pPr>
          </w:p>
        </w:tc>
        <w:tc>
          <w:tcPr>
            <w:tcW w:w="3070" w:type="dxa"/>
            <w:gridSpan w:val="2"/>
            <w:tcBorders>
              <w:bottom w:val="nil"/>
            </w:tcBorders>
            <w:vAlign w:val="center"/>
          </w:tcPr>
          <w:p w14:paraId="119CC749" w14:textId="77777777" w:rsidR="00BE58EF" w:rsidRPr="007F7799" w:rsidRDefault="00BE58EF" w:rsidP="007008A6">
            <w:pPr>
              <w:rPr>
                <w:rFonts w:cs="Arial"/>
                <w:b/>
                <w:sz w:val="18"/>
                <w:szCs w:val="22"/>
                <w:lang w:val="sk-SK"/>
              </w:rPr>
            </w:pPr>
            <w:r w:rsidRPr="007F7799">
              <w:rPr>
                <w:rFonts w:cs="Arial"/>
                <w:b/>
                <w:sz w:val="18"/>
                <w:szCs w:val="22"/>
                <w:lang w:val="sk-SK"/>
              </w:rPr>
              <w:t>Dátum skutočného začatia prác:</w:t>
            </w:r>
          </w:p>
          <w:p w14:paraId="4695F451" w14:textId="77777777" w:rsidR="00BE58EF" w:rsidRPr="007F7799" w:rsidRDefault="00BE58EF" w:rsidP="007008A6">
            <w:pPr>
              <w:rPr>
                <w:rFonts w:cs="Arial"/>
                <w:b/>
                <w:sz w:val="18"/>
                <w:szCs w:val="22"/>
                <w:lang w:val="sk-SK"/>
              </w:rPr>
            </w:pPr>
          </w:p>
        </w:tc>
        <w:tc>
          <w:tcPr>
            <w:tcW w:w="3264" w:type="dxa"/>
            <w:gridSpan w:val="3"/>
            <w:tcBorders>
              <w:bottom w:val="nil"/>
            </w:tcBorders>
            <w:vAlign w:val="center"/>
          </w:tcPr>
          <w:p w14:paraId="01CA9521" w14:textId="77777777" w:rsidR="00BE58EF" w:rsidRPr="007F7799" w:rsidRDefault="00BE58EF" w:rsidP="007008A6">
            <w:pPr>
              <w:rPr>
                <w:rFonts w:cs="Arial"/>
                <w:b/>
                <w:sz w:val="18"/>
                <w:szCs w:val="22"/>
                <w:lang w:val="sk-SK"/>
              </w:rPr>
            </w:pPr>
            <w:r w:rsidRPr="007F7799">
              <w:rPr>
                <w:rFonts w:cs="Arial"/>
                <w:b/>
                <w:sz w:val="18"/>
                <w:szCs w:val="22"/>
                <w:lang w:val="sk-SK"/>
              </w:rPr>
              <w:t>Dátum dokončenia prác podľa Zmluvy:</w:t>
            </w:r>
          </w:p>
          <w:p w14:paraId="53C7D453" w14:textId="77777777" w:rsidR="00BE58EF" w:rsidRPr="007F7799" w:rsidRDefault="00BE58EF" w:rsidP="007008A6">
            <w:pPr>
              <w:rPr>
                <w:rFonts w:cs="Arial"/>
                <w:sz w:val="18"/>
                <w:szCs w:val="22"/>
                <w:lang w:val="sk-SK"/>
              </w:rPr>
            </w:pPr>
          </w:p>
        </w:tc>
      </w:tr>
      <w:tr w:rsidR="00BE58EF" w:rsidRPr="007F7799" w14:paraId="2253D68D" w14:textId="77777777" w:rsidTr="00BE58EF">
        <w:tc>
          <w:tcPr>
            <w:tcW w:w="9640" w:type="dxa"/>
            <w:gridSpan w:val="8"/>
            <w:tcBorders>
              <w:bottom w:val="nil"/>
            </w:tcBorders>
            <w:vAlign w:val="center"/>
          </w:tcPr>
          <w:p w14:paraId="31E0D816" w14:textId="77777777" w:rsidR="00BE58EF" w:rsidRPr="007F7799" w:rsidRDefault="00BE58EF" w:rsidP="007008A6">
            <w:pPr>
              <w:rPr>
                <w:rFonts w:cs="Arial"/>
                <w:sz w:val="18"/>
                <w:szCs w:val="22"/>
                <w:lang w:val="sk-SK"/>
              </w:rPr>
            </w:pPr>
            <w:r w:rsidRPr="007F7799">
              <w:rPr>
                <w:rFonts w:cs="Arial"/>
                <w:b/>
                <w:sz w:val="18"/>
                <w:szCs w:val="22"/>
                <w:lang w:val="sk-SK"/>
              </w:rPr>
              <w:t>Dôvody nedodržania lehôt začatia a dokončenia Diela alebo časti Diela:</w:t>
            </w:r>
          </w:p>
          <w:p w14:paraId="19CE81BC" w14:textId="77777777" w:rsidR="00BE58EF" w:rsidRPr="007F7799" w:rsidRDefault="00BE58EF" w:rsidP="007008A6">
            <w:pPr>
              <w:pStyle w:val="Hlavika"/>
              <w:rPr>
                <w:rFonts w:cs="Arial"/>
                <w:sz w:val="18"/>
                <w:szCs w:val="22"/>
                <w:lang w:val="sk-SK"/>
              </w:rPr>
            </w:pPr>
          </w:p>
        </w:tc>
      </w:tr>
      <w:tr w:rsidR="00BE58EF" w:rsidRPr="007F7799" w14:paraId="3B086138"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55A9D1E" w14:textId="77777777" w:rsidR="00BE58EF" w:rsidRPr="007F7799" w:rsidRDefault="00BE58EF" w:rsidP="007008A6">
            <w:pPr>
              <w:rPr>
                <w:rFonts w:cs="Arial"/>
                <w:b/>
                <w:sz w:val="18"/>
                <w:szCs w:val="22"/>
                <w:lang w:val="sk-SK"/>
              </w:rPr>
            </w:pPr>
            <w:r w:rsidRPr="007F7799">
              <w:rPr>
                <w:rFonts w:cs="Arial"/>
                <w:b/>
                <w:sz w:val="18"/>
                <w:szCs w:val="22"/>
                <w:lang w:val="sk-SK"/>
              </w:rPr>
              <w:t>Odchýlky od dokumentácie overenej stavebným úradom a ich dôvody:</w:t>
            </w:r>
          </w:p>
          <w:p w14:paraId="004A3CBA" w14:textId="77777777" w:rsidR="00BE58EF" w:rsidRPr="007F7799" w:rsidRDefault="00BE58EF" w:rsidP="007008A6">
            <w:pPr>
              <w:rPr>
                <w:rFonts w:cs="Arial"/>
                <w:b/>
                <w:sz w:val="18"/>
                <w:szCs w:val="22"/>
                <w:lang w:val="sk-SK"/>
              </w:rPr>
            </w:pPr>
          </w:p>
        </w:tc>
      </w:tr>
      <w:tr w:rsidR="00BE58EF" w:rsidRPr="007F7799" w14:paraId="504973E2"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B867D48" w14:textId="77777777" w:rsidR="00BE58EF" w:rsidRPr="007F7799" w:rsidRDefault="00BE58EF" w:rsidP="007008A6">
            <w:pPr>
              <w:rPr>
                <w:rFonts w:cs="Arial"/>
                <w:b/>
                <w:sz w:val="18"/>
                <w:szCs w:val="22"/>
                <w:lang w:val="sk-SK"/>
              </w:rPr>
            </w:pPr>
            <w:r w:rsidRPr="007F7799">
              <w:rPr>
                <w:rFonts w:cs="Arial"/>
                <w:b/>
                <w:sz w:val="18"/>
                <w:szCs w:val="22"/>
                <w:lang w:val="sk-SK"/>
              </w:rPr>
              <w:t>Uplatnený systém zmluvných a technických podmienok pri realizácií verejnej práce:</w:t>
            </w:r>
          </w:p>
          <w:p w14:paraId="01811684" w14:textId="77777777" w:rsidR="00BE58EF" w:rsidRPr="007F7799" w:rsidRDefault="00BE58EF" w:rsidP="007008A6">
            <w:pPr>
              <w:rPr>
                <w:rFonts w:cs="Arial"/>
                <w:b/>
                <w:sz w:val="18"/>
                <w:szCs w:val="22"/>
                <w:lang w:val="sk-SK"/>
              </w:rPr>
            </w:pPr>
          </w:p>
        </w:tc>
      </w:tr>
      <w:tr w:rsidR="00BE58EF" w:rsidRPr="007F7799" w14:paraId="19CD27F6"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CEF8C35" w14:textId="77777777" w:rsidR="00BE58EF" w:rsidRPr="007F7799" w:rsidRDefault="00BE58EF" w:rsidP="007008A6">
            <w:pPr>
              <w:rPr>
                <w:rFonts w:cs="Arial"/>
                <w:b/>
                <w:sz w:val="18"/>
                <w:szCs w:val="22"/>
                <w:lang w:val="sk-SK"/>
              </w:rPr>
            </w:pPr>
            <w:r w:rsidRPr="007F7799">
              <w:rPr>
                <w:rFonts w:cs="Arial"/>
                <w:b/>
                <w:sz w:val="18"/>
                <w:szCs w:val="22"/>
                <w:lang w:val="sk-SK"/>
              </w:rPr>
              <w:t>Podmienky skúšobnej prevádzky stavby (verejnej práce):</w:t>
            </w:r>
          </w:p>
          <w:p w14:paraId="7CE289CB" w14:textId="77777777" w:rsidR="00BE58EF" w:rsidRPr="007F7799" w:rsidRDefault="00BE58EF" w:rsidP="007008A6">
            <w:pPr>
              <w:rPr>
                <w:rFonts w:cs="Arial"/>
                <w:b/>
                <w:sz w:val="18"/>
                <w:szCs w:val="22"/>
                <w:lang w:val="sk-SK"/>
              </w:rPr>
            </w:pPr>
          </w:p>
        </w:tc>
      </w:tr>
      <w:tr w:rsidR="00BE58EF" w:rsidRPr="007F7799" w14:paraId="4436DA0E"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6E82BB8A" w14:textId="77777777" w:rsidR="00BE58EF" w:rsidRPr="007F7799" w:rsidRDefault="00BE58EF" w:rsidP="007008A6">
            <w:pPr>
              <w:rPr>
                <w:rFonts w:cs="Arial"/>
                <w:b/>
                <w:sz w:val="18"/>
                <w:szCs w:val="22"/>
                <w:lang w:val="sk-SK"/>
              </w:rPr>
            </w:pPr>
            <w:r w:rsidRPr="007F7799">
              <w:rPr>
                <w:rFonts w:cs="Arial"/>
                <w:b/>
                <w:sz w:val="18"/>
                <w:szCs w:val="22"/>
                <w:lang w:val="sk-SK"/>
              </w:rPr>
              <w:t xml:space="preserve">Zhodnotenie kvality preberanej verejnej práce ( Diela alebo dokončenej časti Diela) stavebníkom (preberajúcim) </w:t>
            </w:r>
          </w:p>
          <w:p w14:paraId="28619FA9" w14:textId="77777777" w:rsidR="00BE58EF" w:rsidRPr="007F7799" w:rsidRDefault="00BE58EF" w:rsidP="007008A6">
            <w:pPr>
              <w:rPr>
                <w:rFonts w:cs="Arial"/>
                <w:b/>
                <w:sz w:val="18"/>
                <w:szCs w:val="22"/>
                <w:lang w:val="sk-SK"/>
              </w:rPr>
            </w:pPr>
          </w:p>
        </w:tc>
      </w:tr>
      <w:tr w:rsidR="00BE58EF" w:rsidRPr="007F7799" w14:paraId="182610C2"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075825C1" w14:textId="77777777" w:rsidR="00BE58EF" w:rsidRPr="007F7799" w:rsidRDefault="00BE58EF" w:rsidP="007008A6">
            <w:pPr>
              <w:rPr>
                <w:rFonts w:cs="Arial"/>
                <w:b/>
                <w:sz w:val="18"/>
                <w:szCs w:val="22"/>
                <w:lang w:val="sk-SK"/>
              </w:rPr>
            </w:pPr>
            <w:r w:rsidRPr="007F7799">
              <w:rPr>
                <w:rFonts w:cs="Arial"/>
                <w:b/>
                <w:sz w:val="18"/>
                <w:szCs w:val="22"/>
                <w:lang w:val="sk-SK"/>
              </w:rPr>
              <w:t>Súpis vád a nedorobkov zrejmých pri odovzdaní a prevzatí Diela alebo dokončenej časti Diela:</w:t>
            </w:r>
          </w:p>
          <w:p w14:paraId="5BAD0858" w14:textId="77777777" w:rsidR="00BE58EF" w:rsidRPr="007F7799" w:rsidRDefault="00BE58EF" w:rsidP="007008A6">
            <w:pPr>
              <w:rPr>
                <w:rFonts w:cs="Arial"/>
                <w:sz w:val="18"/>
                <w:szCs w:val="22"/>
                <w:lang w:val="sk-SK"/>
              </w:rPr>
            </w:pPr>
          </w:p>
        </w:tc>
      </w:tr>
      <w:tr w:rsidR="00BE58EF" w:rsidRPr="007F7799" w14:paraId="478F1063"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75D8E77" w14:textId="77777777" w:rsidR="00BE58EF" w:rsidRPr="007F7799" w:rsidRDefault="00BE58EF" w:rsidP="007008A6">
            <w:pPr>
              <w:rPr>
                <w:rFonts w:cs="Arial"/>
                <w:b/>
                <w:sz w:val="18"/>
                <w:szCs w:val="22"/>
                <w:lang w:val="sk-SK"/>
              </w:rPr>
            </w:pPr>
            <w:r w:rsidRPr="007F7799">
              <w:rPr>
                <w:rFonts w:cs="Arial"/>
                <w:b/>
                <w:sz w:val="18"/>
                <w:szCs w:val="22"/>
                <w:lang w:val="sk-SK"/>
              </w:rPr>
              <w:t>Dohoda o opatreniach a lehotách na odstránenie vád a nedorobkov na Diele alebo na časti Diela:</w:t>
            </w:r>
          </w:p>
          <w:p w14:paraId="2B2F103F" w14:textId="77777777" w:rsidR="00BE58EF" w:rsidRPr="007F7799" w:rsidRDefault="00BE58EF" w:rsidP="007008A6">
            <w:pPr>
              <w:rPr>
                <w:rFonts w:cs="Arial"/>
                <w:sz w:val="18"/>
                <w:szCs w:val="22"/>
                <w:lang w:val="sk-SK"/>
              </w:rPr>
            </w:pPr>
          </w:p>
        </w:tc>
      </w:tr>
      <w:tr w:rsidR="00BE58EF" w:rsidRPr="007F7799" w14:paraId="0104D541"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6747517" w14:textId="77777777" w:rsidR="00BE58EF" w:rsidRPr="007F7799" w:rsidRDefault="00BE58EF" w:rsidP="007008A6">
            <w:pPr>
              <w:rPr>
                <w:rFonts w:cs="Arial"/>
                <w:b/>
                <w:sz w:val="18"/>
                <w:szCs w:val="22"/>
                <w:lang w:val="sk-SK"/>
              </w:rPr>
            </w:pPr>
            <w:r w:rsidRPr="007F7799">
              <w:rPr>
                <w:rFonts w:cs="Arial"/>
                <w:b/>
                <w:sz w:val="18"/>
                <w:szCs w:val="22"/>
                <w:lang w:val="sk-SK"/>
              </w:rPr>
              <w:t>Zadržaná suma z dohodnutej ceny Diela alebo časti Diela do odstránenia všetkých vád a nedorobkov a preukázania splnenia kvalitatívnych parametrov (v € a %):</w:t>
            </w:r>
          </w:p>
          <w:p w14:paraId="4CBCC600" w14:textId="77777777" w:rsidR="00BE58EF" w:rsidRPr="007F7799" w:rsidRDefault="00BE58EF" w:rsidP="007008A6">
            <w:pPr>
              <w:rPr>
                <w:rFonts w:cs="Arial"/>
                <w:sz w:val="18"/>
                <w:szCs w:val="22"/>
                <w:lang w:val="sk-SK"/>
              </w:rPr>
            </w:pPr>
          </w:p>
        </w:tc>
      </w:tr>
      <w:tr w:rsidR="00BE58EF" w:rsidRPr="007F7799" w14:paraId="2FF63A99"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3175DDA1" w14:textId="77777777" w:rsidR="00BE58EF" w:rsidRPr="007F7799" w:rsidRDefault="00BE58EF" w:rsidP="007008A6">
            <w:pPr>
              <w:rPr>
                <w:rFonts w:cs="Arial"/>
                <w:b/>
                <w:sz w:val="18"/>
                <w:szCs w:val="22"/>
                <w:lang w:val="sk-SK"/>
              </w:rPr>
            </w:pPr>
            <w:r w:rsidRPr="007F7799">
              <w:rPr>
                <w:rFonts w:cs="Arial"/>
                <w:b/>
                <w:sz w:val="18"/>
                <w:szCs w:val="22"/>
                <w:lang w:val="sk-SK"/>
              </w:rPr>
              <w:t>Dohoda o zabezpečení prístupu Zhotoviteľa do objektu s cieľom odstrániť vady a nedorobky:</w:t>
            </w:r>
          </w:p>
          <w:p w14:paraId="11C43A1E" w14:textId="77777777" w:rsidR="00BE58EF" w:rsidRPr="007F7799" w:rsidRDefault="00BE58EF" w:rsidP="007008A6">
            <w:pPr>
              <w:rPr>
                <w:rFonts w:cs="Arial"/>
                <w:b/>
                <w:sz w:val="18"/>
                <w:szCs w:val="22"/>
                <w:lang w:val="sk-SK"/>
              </w:rPr>
            </w:pPr>
          </w:p>
        </w:tc>
      </w:tr>
      <w:tr w:rsidR="00BE58EF" w:rsidRPr="007F7799" w14:paraId="1820AF04" w14:textId="77777777" w:rsidTr="00BE58EF">
        <w:tc>
          <w:tcPr>
            <w:tcW w:w="9640" w:type="dxa"/>
            <w:gridSpan w:val="8"/>
            <w:tcBorders>
              <w:top w:val="nil"/>
            </w:tcBorders>
            <w:vAlign w:val="center"/>
          </w:tcPr>
          <w:p w14:paraId="1432C96D" w14:textId="77777777" w:rsidR="00BE58EF" w:rsidRPr="007F7799" w:rsidRDefault="00BE58EF" w:rsidP="007008A6">
            <w:pPr>
              <w:rPr>
                <w:rFonts w:cs="Arial"/>
                <w:b/>
                <w:sz w:val="18"/>
                <w:szCs w:val="22"/>
                <w:lang w:val="sk-SK"/>
              </w:rPr>
            </w:pPr>
            <w:r w:rsidRPr="007F7799">
              <w:rPr>
                <w:rFonts w:cs="Arial"/>
                <w:b/>
                <w:sz w:val="18"/>
                <w:szCs w:val="22"/>
                <w:lang w:val="sk-SK"/>
              </w:rPr>
              <w:t>Dohodnutý termín vypratania staveniska po ukončení realizácie Diela alebo časti Diela:</w:t>
            </w:r>
          </w:p>
          <w:p w14:paraId="7B662184" w14:textId="77777777" w:rsidR="00BE58EF" w:rsidRPr="007F7799" w:rsidRDefault="00BE58EF" w:rsidP="007008A6">
            <w:pPr>
              <w:rPr>
                <w:rFonts w:cs="Arial"/>
                <w:sz w:val="18"/>
                <w:szCs w:val="22"/>
                <w:lang w:val="sk-SK"/>
              </w:rPr>
            </w:pPr>
          </w:p>
        </w:tc>
      </w:tr>
      <w:tr w:rsidR="00BE58EF" w:rsidRPr="007F7799" w14:paraId="1665EAEC" w14:textId="77777777" w:rsidTr="00BE58EF">
        <w:tc>
          <w:tcPr>
            <w:tcW w:w="9640" w:type="dxa"/>
            <w:gridSpan w:val="8"/>
            <w:vAlign w:val="center"/>
          </w:tcPr>
          <w:p w14:paraId="38E6F775" w14:textId="77777777" w:rsidR="00BE58EF" w:rsidRPr="007F7799" w:rsidRDefault="00BE58EF" w:rsidP="007008A6">
            <w:pPr>
              <w:rPr>
                <w:rFonts w:cs="Arial"/>
                <w:b/>
                <w:sz w:val="18"/>
                <w:szCs w:val="22"/>
                <w:lang w:val="sk-SK"/>
              </w:rPr>
            </w:pPr>
            <w:r w:rsidRPr="007F7799">
              <w:rPr>
                <w:rFonts w:cs="Arial"/>
                <w:b/>
                <w:sz w:val="18"/>
                <w:szCs w:val="22"/>
                <w:lang w:val="sk-SK"/>
              </w:rPr>
              <w:t>Ďalšie dohodnuté podmienky</w:t>
            </w:r>
          </w:p>
          <w:p w14:paraId="0FB01687" w14:textId="77777777" w:rsidR="00BE58EF" w:rsidRPr="007F7799" w:rsidRDefault="00BE58EF" w:rsidP="007008A6">
            <w:pPr>
              <w:rPr>
                <w:rFonts w:cs="Arial"/>
                <w:b/>
                <w:sz w:val="18"/>
                <w:szCs w:val="22"/>
                <w:lang w:val="sk-SK"/>
              </w:rPr>
            </w:pPr>
          </w:p>
          <w:p w14:paraId="715CF668" w14:textId="77777777" w:rsidR="00BE58EF" w:rsidRPr="007F7799" w:rsidRDefault="00BE58EF" w:rsidP="007008A6">
            <w:pPr>
              <w:rPr>
                <w:rFonts w:cs="Arial"/>
                <w:sz w:val="18"/>
                <w:szCs w:val="22"/>
                <w:lang w:val="sk-SK"/>
              </w:rPr>
            </w:pPr>
          </w:p>
        </w:tc>
      </w:tr>
      <w:tr w:rsidR="00BE58EF" w:rsidRPr="007F7799" w14:paraId="27EE4F0E" w14:textId="77777777" w:rsidTr="00BE58EF">
        <w:tc>
          <w:tcPr>
            <w:tcW w:w="9640" w:type="dxa"/>
            <w:gridSpan w:val="8"/>
            <w:vAlign w:val="center"/>
          </w:tcPr>
          <w:p w14:paraId="5EF20C04" w14:textId="77777777" w:rsidR="00BE58EF" w:rsidRPr="007F7799" w:rsidRDefault="00BE58EF" w:rsidP="007008A6">
            <w:pPr>
              <w:rPr>
                <w:rFonts w:cs="Arial"/>
                <w:b/>
                <w:sz w:val="18"/>
                <w:szCs w:val="22"/>
                <w:lang w:val="sk-SK"/>
              </w:rPr>
            </w:pPr>
            <w:r w:rsidRPr="007F7799">
              <w:rPr>
                <w:rFonts w:cs="Arial"/>
                <w:b/>
                <w:sz w:val="18"/>
                <w:szCs w:val="22"/>
                <w:lang w:val="sk-SK"/>
              </w:rPr>
              <w:t>Údaje o prevzatí dokumentácie skutočného realizovania/vyhotovenia  Diela alebo časti Diela (DSRS):</w:t>
            </w:r>
          </w:p>
          <w:p w14:paraId="06C3DCB5" w14:textId="77777777" w:rsidR="00BE58EF" w:rsidRPr="007F7799" w:rsidRDefault="00BE58EF" w:rsidP="007008A6">
            <w:pPr>
              <w:rPr>
                <w:rFonts w:cs="Arial"/>
                <w:b/>
                <w:sz w:val="18"/>
                <w:szCs w:val="22"/>
                <w:lang w:val="sk-SK"/>
              </w:rPr>
            </w:pPr>
          </w:p>
          <w:p w14:paraId="22F6CAC5" w14:textId="77777777" w:rsidR="00BE58EF" w:rsidRPr="007F7799" w:rsidRDefault="00BE58EF" w:rsidP="007008A6">
            <w:pPr>
              <w:rPr>
                <w:rFonts w:cs="Arial"/>
                <w:b/>
                <w:strike/>
                <w:sz w:val="18"/>
                <w:szCs w:val="22"/>
                <w:lang w:val="sk-SK"/>
              </w:rPr>
            </w:pPr>
            <w:r w:rsidRPr="007F7799">
              <w:rPr>
                <w:rFonts w:cs="Arial"/>
                <w:b/>
                <w:sz w:val="18"/>
                <w:szCs w:val="22"/>
                <w:lang w:val="sk-SK"/>
              </w:rPr>
              <w:lastRenderedPageBreak/>
              <w:t>- odovzdaná Objednávateľovi:</w:t>
            </w:r>
          </w:p>
          <w:p w14:paraId="70CDB830" w14:textId="77777777" w:rsidR="00BE58EF" w:rsidRPr="007F7799" w:rsidRDefault="00BE58EF" w:rsidP="007008A6">
            <w:pPr>
              <w:rPr>
                <w:rFonts w:cs="Arial"/>
                <w:b/>
                <w:sz w:val="18"/>
                <w:szCs w:val="22"/>
                <w:lang w:val="sk-SK"/>
              </w:rPr>
            </w:pPr>
            <w:r w:rsidRPr="007F7799">
              <w:rPr>
                <w:rFonts w:cs="Arial"/>
                <w:b/>
                <w:sz w:val="18"/>
                <w:szCs w:val="22"/>
                <w:lang w:val="sk-SK"/>
              </w:rPr>
              <w:t>- odovzdaná užívateľovi:</w:t>
            </w:r>
          </w:p>
          <w:p w14:paraId="1F1FF45D" w14:textId="77777777" w:rsidR="00BE58EF" w:rsidRPr="007F7799" w:rsidRDefault="00BE58EF" w:rsidP="007008A6">
            <w:pPr>
              <w:rPr>
                <w:rFonts w:cs="Arial"/>
                <w:sz w:val="18"/>
                <w:szCs w:val="22"/>
                <w:lang w:val="sk-SK"/>
              </w:rPr>
            </w:pPr>
          </w:p>
        </w:tc>
      </w:tr>
      <w:tr w:rsidR="00BE58EF" w:rsidRPr="007F7799" w14:paraId="7CBA8D11" w14:textId="77777777" w:rsidTr="00BE58EF">
        <w:tc>
          <w:tcPr>
            <w:tcW w:w="9640" w:type="dxa"/>
            <w:gridSpan w:val="8"/>
            <w:vAlign w:val="center"/>
          </w:tcPr>
          <w:p w14:paraId="7C5B998F" w14:textId="77777777" w:rsidR="00BE58EF" w:rsidRPr="007F7799" w:rsidRDefault="00BE58EF" w:rsidP="007008A6">
            <w:pPr>
              <w:rPr>
                <w:rFonts w:cs="Arial"/>
                <w:b/>
                <w:sz w:val="18"/>
                <w:szCs w:val="22"/>
                <w:lang w:val="sk-SK"/>
              </w:rPr>
            </w:pPr>
            <w:r w:rsidRPr="007F7799">
              <w:rPr>
                <w:rFonts w:cs="Arial"/>
                <w:b/>
                <w:sz w:val="18"/>
                <w:szCs w:val="22"/>
                <w:lang w:val="sk-SK"/>
              </w:rPr>
              <w:lastRenderedPageBreak/>
              <w:t>Údaje o archivovaní dokumentácie:</w:t>
            </w:r>
          </w:p>
          <w:p w14:paraId="611EFC1B" w14:textId="77777777" w:rsidR="00BE58EF" w:rsidRPr="007F7799" w:rsidRDefault="00BE58EF" w:rsidP="007008A6">
            <w:pPr>
              <w:rPr>
                <w:rFonts w:cs="Arial"/>
                <w:sz w:val="18"/>
                <w:szCs w:val="22"/>
                <w:lang w:val="sk-SK"/>
              </w:rPr>
            </w:pPr>
          </w:p>
        </w:tc>
      </w:tr>
      <w:tr w:rsidR="00BE58EF" w:rsidRPr="007F7799" w14:paraId="2EF5BA2C" w14:textId="77777777" w:rsidTr="00BE58EF">
        <w:trPr>
          <w:trHeight w:val="327"/>
        </w:trPr>
        <w:tc>
          <w:tcPr>
            <w:tcW w:w="9640" w:type="dxa"/>
            <w:gridSpan w:val="8"/>
            <w:vAlign w:val="center"/>
          </w:tcPr>
          <w:p w14:paraId="1BC2CFA5" w14:textId="77777777" w:rsidR="00BE58EF" w:rsidRPr="007F7799" w:rsidRDefault="00BE58EF" w:rsidP="007008A6">
            <w:pPr>
              <w:tabs>
                <w:tab w:val="left" w:pos="5831"/>
              </w:tabs>
              <w:rPr>
                <w:rFonts w:cs="Arial"/>
                <w:b/>
                <w:sz w:val="18"/>
                <w:szCs w:val="22"/>
                <w:lang w:val="sk-SK"/>
              </w:rPr>
            </w:pPr>
          </w:p>
          <w:p w14:paraId="1BA4BA3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Odovzdané doklady v priebehu uskutočňovania verejnej práce:</w:t>
            </w:r>
          </w:p>
          <w:p w14:paraId="1987CE0F" w14:textId="77777777" w:rsidR="00BE58EF" w:rsidRPr="007F7799" w:rsidRDefault="00BE58EF" w:rsidP="007008A6">
            <w:pPr>
              <w:tabs>
                <w:tab w:val="left" w:pos="5831"/>
              </w:tabs>
              <w:rPr>
                <w:rFonts w:cs="Arial"/>
                <w:b/>
                <w:sz w:val="18"/>
                <w:szCs w:val="22"/>
                <w:lang w:val="sk-SK"/>
              </w:rPr>
            </w:pPr>
          </w:p>
          <w:p w14:paraId="09F8CA47"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a) záznam o preberaní dokončených častí, technologických etáp stavby a subdodávok</w:t>
            </w:r>
          </w:p>
          <w:p w14:paraId="2874BB7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b) doklady o kvalite výrobkov a materiálov používaných na stavbe (certifikáty, vyhlásenia zhody a pod.)</w:t>
            </w:r>
          </w:p>
          <w:p w14:paraId="2147B9FD"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c) kontrolný a skúšobný plán verejnej práce a záznamy z jeho plnenia</w:t>
            </w:r>
          </w:p>
          <w:p w14:paraId="57B6F3E1"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d) záznamy o vykonaných kontrolách a doklady o odstránení zistených nedorobkov</w:t>
            </w:r>
          </w:p>
          <w:p w14:paraId="20B6D7D5"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e) plán užívania verejnej práce</w:t>
            </w:r>
          </w:p>
          <w:p w14:paraId="2182B8BC" w14:textId="2FB7A564" w:rsidR="00BE58EF" w:rsidRPr="007F7799" w:rsidRDefault="00BE58EF" w:rsidP="007008A6">
            <w:pPr>
              <w:tabs>
                <w:tab w:val="left" w:pos="5831"/>
              </w:tabs>
              <w:rPr>
                <w:rFonts w:cs="Arial"/>
                <w:b/>
                <w:sz w:val="18"/>
                <w:szCs w:val="22"/>
                <w:lang w:val="sk-SK"/>
              </w:rPr>
            </w:pPr>
            <w:r w:rsidRPr="007F7799">
              <w:rPr>
                <w:rFonts w:cs="Arial"/>
                <w:sz w:val="18"/>
                <w:szCs w:val="22"/>
                <w:lang w:val="sk-SK"/>
              </w:rPr>
              <w:t>f) iné doklady a</w:t>
            </w:r>
            <w:r w:rsidR="00E061DE">
              <w:rPr>
                <w:rFonts w:cs="Arial"/>
                <w:sz w:val="18"/>
                <w:szCs w:val="22"/>
                <w:lang w:val="sk-SK"/>
              </w:rPr>
              <w:t> </w:t>
            </w:r>
            <w:r w:rsidRPr="007F7799">
              <w:rPr>
                <w:rFonts w:cs="Arial"/>
                <w:sz w:val="18"/>
                <w:szCs w:val="22"/>
                <w:lang w:val="sk-SK"/>
              </w:rPr>
              <w:t>dokumenty</w:t>
            </w:r>
          </w:p>
        </w:tc>
      </w:tr>
      <w:tr w:rsidR="00BE58EF" w:rsidRPr="007F7799" w14:paraId="624888F4"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3F3F477"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podľa Zmluvy o Dielo a jej dodatkov:                                              €</w:t>
            </w:r>
          </w:p>
          <w:p w14:paraId="60F641D6" w14:textId="77777777" w:rsidR="00BE58EF" w:rsidRPr="007F7799" w:rsidRDefault="00BE58EF" w:rsidP="007008A6">
            <w:pPr>
              <w:tabs>
                <w:tab w:val="left" w:pos="5831"/>
              </w:tabs>
              <w:rPr>
                <w:rFonts w:cs="Arial"/>
                <w:b/>
                <w:sz w:val="18"/>
                <w:szCs w:val="22"/>
                <w:lang w:val="sk-SK"/>
              </w:rPr>
            </w:pPr>
          </w:p>
        </w:tc>
      </w:tr>
      <w:tr w:rsidR="00BE58EF" w:rsidRPr="007F7799" w14:paraId="0B98DF87"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3BAED28"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Zľava z ceny a jej dôvody:                                                                         € </w:t>
            </w:r>
          </w:p>
          <w:p w14:paraId="0528DC5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 </w:t>
            </w:r>
          </w:p>
        </w:tc>
      </w:tr>
      <w:tr w:rsidR="00BE58EF" w:rsidRPr="007F7799" w14:paraId="4CB22F92"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2C3F831"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 odpočítaní zľavy:                                                                         €</w:t>
            </w:r>
          </w:p>
          <w:p w14:paraId="3315217B" w14:textId="77777777" w:rsidR="00BE58EF" w:rsidRPr="007F7799" w:rsidRDefault="00BE58EF" w:rsidP="007008A6">
            <w:pPr>
              <w:tabs>
                <w:tab w:val="left" w:pos="5831"/>
              </w:tabs>
              <w:rPr>
                <w:rFonts w:cs="Arial"/>
                <w:b/>
                <w:sz w:val="18"/>
                <w:szCs w:val="22"/>
                <w:lang w:val="sk-SK"/>
              </w:rPr>
            </w:pPr>
          </w:p>
        </w:tc>
      </w:tr>
      <w:tr w:rsidR="00BE58EF" w:rsidRPr="007F7799" w14:paraId="29847851"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AD7D43F"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Zvýšenie alebo zníženie ceny Diela. Dôvod zvýšenia, príp. zníženia ceny Diela s uvedením vývoja ceny Diela:</w:t>
            </w:r>
          </w:p>
          <w:p w14:paraId="74F6576A" w14:textId="77777777" w:rsidR="00BE58EF" w:rsidRPr="007F7799" w:rsidRDefault="00BE58EF" w:rsidP="007008A6">
            <w:pPr>
              <w:tabs>
                <w:tab w:val="left" w:pos="5831"/>
              </w:tabs>
              <w:rPr>
                <w:rFonts w:cs="Arial"/>
                <w:b/>
                <w:sz w:val="18"/>
                <w:szCs w:val="22"/>
                <w:lang w:val="sk-SK"/>
              </w:rPr>
            </w:pPr>
          </w:p>
        </w:tc>
      </w:tr>
      <w:tr w:rsidR="00BE58EF" w:rsidRPr="007F7799" w14:paraId="6AE8049A" w14:textId="77777777" w:rsidTr="00BE58EF">
        <w:tc>
          <w:tcPr>
            <w:tcW w:w="3306" w:type="dxa"/>
            <w:gridSpan w:val="3"/>
          </w:tcPr>
          <w:p w14:paraId="5A088A2D" w14:textId="77777777" w:rsidR="00BE58EF" w:rsidRPr="007F7799" w:rsidRDefault="00BE58EF" w:rsidP="007008A6">
            <w:pPr>
              <w:rPr>
                <w:rFonts w:cs="Arial"/>
                <w:b/>
                <w:sz w:val="18"/>
                <w:szCs w:val="22"/>
                <w:lang w:val="sk-SK"/>
              </w:rPr>
            </w:pPr>
            <w:r w:rsidRPr="007F7799">
              <w:rPr>
                <w:rFonts w:cs="Arial"/>
                <w:b/>
                <w:sz w:val="18"/>
                <w:szCs w:val="22"/>
                <w:lang w:val="sk-SK"/>
              </w:rPr>
              <w:t>Odškodnenie za omeškanie a  iné sankcie v € podľa Zmluvy o Dielo , resp. podľa Obchodného zákonníka:</w:t>
            </w:r>
          </w:p>
          <w:p w14:paraId="14A9B685" w14:textId="77777777" w:rsidR="00BE58EF" w:rsidRPr="007F7799" w:rsidRDefault="00BE58EF" w:rsidP="007008A6">
            <w:pPr>
              <w:rPr>
                <w:rFonts w:cs="Arial"/>
                <w:b/>
                <w:sz w:val="18"/>
                <w:szCs w:val="22"/>
                <w:lang w:val="sk-SK"/>
              </w:rPr>
            </w:pPr>
          </w:p>
        </w:tc>
        <w:tc>
          <w:tcPr>
            <w:tcW w:w="3306" w:type="dxa"/>
            <w:gridSpan w:val="3"/>
          </w:tcPr>
          <w:p w14:paraId="4DCBBB72" w14:textId="77777777" w:rsidR="00BE58EF" w:rsidRPr="007F7799" w:rsidRDefault="00BE58EF" w:rsidP="007008A6">
            <w:pPr>
              <w:rPr>
                <w:rFonts w:cs="Arial"/>
                <w:sz w:val="18"/>
                <w:szCs w:val="22"/>
                <w:lang w:val="sk-SK"/>
              </w:rPr>
            </w:pPr>
            <w:r w:rsidRPr="007F7799">
              <w:rPr>
                <w:rFonts w:cs="Arial"/>
                <w:b/>
                <w:sz w:val="18"/>
                <w:szCs w:val="22"/>
                <w:lang w:val="sk-SK"/>
              </w:rPr>
              <w:t xml:space="preserve">Ku dňu začatia preberania boli vystavené splátkové listy na sumu v € spolu: </w:t>
            </w:r>
          </w:p>
        </w:tc>
        <w:tc>
          <w:tcPr>
            <w:tcW w:w="3028" w:type="dxa"/>
            <w:gridSpan w:val="2"/>
          </w:tcPr>
          <w:p w14:paraId="1BE2E7EC" w14:textId="77777777" w:rsidR="00BE58EF" w:rsidRPr="007F7799" w:rsidRDefault="00BE58EF" w:rsidP="007008A6">
            <w:pPr>
              <w:rPr>
                <w:rFonts w:cs="Arial"/>
                <w:b/>
                <w:sz w:val="18"/>
                <w:szCs w:val="22"/>
                <w:lang w:val="sk-SK"/>
              </w:rPr>
            </w:pPr>
            <w:r w:rsidRPr="007F7799">
              <w:rPr>
                <w:rFonts w:cs="Arial"/>
                <w:b/>
                <w:sz w:val="18"/>
                <w:szCs w:val="22"/>
                <w:lang w:val="sk-SK"/>
              </w:rPr>
              <w:t>Termín predloženia konečnej faktúry / Záverečného platobného potvrdenia:</w:t>
            </w:r>
          </w:p>
        </w:tc>
      </w:tr>
      <w:tr w:rsidR="00BE58EF" w:rsidRPr="007F7799" w14:paraId="03AA2F1C" w14:textId="77777777" w:rsidTr="00BE58EF">
        <w:tc>
          <w:tcPr>
            <w:tcW w:w="9640" w:type="dxa"/>
            <w:gridSpan w:val="8"/>
            <w:vAlign w:val="center"/>
          </w:tcPr>
          <w:p w14:paraId="620566CE" w14:textId="77777777" w:rsidR="00BE58EF" w:rsidRPr="007F7799" w:rsidRDefault="00BE58EF" w:rsidP="007008A6">
            <w:pPr>
              <w:rPr>
                <w:rFonts w:cs="Arial"/>
                <w:b/>
                <w:sz w:val="18"/>
                <w:szCs w:val="22"/>
                <w:lang w:val="sk-SK"/>
              </w:rPr>
            </w:pPr>
            <w:r w:rsidRPr="007F7799">
              <w:rPr>
                <w:rFonts w:cs="Arial"/>
                <w:b/>
                <w:sz w:val="18"/>
                <w:szCs w:val="22"/>
                <w:lang w:val="sk-SK"/>
              </w:rPr>
              <w:t xml:space="preserve">Záručná lehota (konečný dátum): </w:t>
            </w:r>
          </w:p>
          <w:p w14:paraId="0445C52E" w14:textId="77777777" w:rsidR="00BE58EF" w:rsidRPr="007F7799" w:rsidRDefault="00BE58EF" w:rsidP="007008A6">
            <w:pPr>
              <w:rPr>
                <w:rFonts w:cs="Arial"/>
                <w:sz w:val="18"/>
                <w:szCs w:val="22"/>
                <w:lang w:val="sk-SK"/>
              </w:rPr>
            </w:pPr>
          </w:p>
        </w:tc>
      </w:tr>
    </w:tbl>
    <w:p w14:paraId="32DDFDE5" w14:textId="77777777" w:rsidR="00BE58EF" w:rsidRPr="007008A6" w:rsidRDefault="00BE58EF" w:rsidP="007008A6">
      <w:pPr>
        <w:rPr>
          <w:rFonts w:cs="Arial"/>
          <w:b/>
          <w:szCs w:val="22"/>
          <w:lang w:val="sk-SK"/>
        </w:rPr>
        <w:sectPr w:rsidR="00BE58EF" w:rsidRPr="007008A6" w:rsidSect="00BE58EF">
          <w:headerReference w:type="default" r:id="rId29"/>
          <w:footerReference w:type="default" r:id="rId30"/>
          <w:headerReference w:type="first" r:id="rId31"/>
          <w:footerReference w:type="first" r:id="rId32"/>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7F7799" w14:paraId="5E74B509" w14:textId="77777777" w:rsidTr="00BE58EF">
        <w:tc>
          <w:tcPr>
            <w:tcW w:w="9640" w:type="dxa"/>
            <w:gridSpan w:val="4"/>
            <w:vAlign w:val="center"/>
          </w:tcPr>
          <w:p w14:paraId="096200ED" w14:textId="77777777" w:rsidR="00BE58EF" w:rsidRPr="007F7799" w:rsidRDefault="00BE58EF" w:rsidP="007008A6">
            <w:pPr>
              <w:rPr>
                <w:rFonts w:cs="Arial"/>
                <w:b/>
                <w:sz w:val="18"/>
                <w:szCs w:val="22"/>
                <w:lang w:val="sk-SK"/>
              </w:rPr>
            </w:pPr>
            <w:r w:rsidRPr="007F7799">
              <w:rPr>
                <w:rFonts w:cs="Arial"/>
                <w:b/>
                <w:sz w:val="18"/>
                <w:szCs w:val="22"/>
                <w:lang w:val="sk-SK"/>
              </w:rPr>
              <w:t>Súpis príloh, ktoré tvoria nedeliteľnú súčasť tohto protokolu:</w:t>
            </w:r>
          </w:p>
          <w:p w14:paraId="0FCA498F" w14:textId="77777777" w:rsidR="00BE58EF" w:rsidRPr="007F7799" w:rsidRDefault="00BE58EF" w:rsidP="007008A6">
            <w:pPr>
              <w:rPr>
                <w:rFonts w:cs="Arial"/>
                <w:sz w:val="18"/>
                <w:szCs w:val="22"/>
                <w:lang w:val="sk-SK"/>
              </w:rPr>
            </w:pPr>
          </w:p>
        </w:tc>
      </w:tr>
      <w:tr w:rsidR="00BE58EF" w:rsidRPr="007F7799" w14:paraId="1B71BB45" w14:textId="77777777" w:rsidTr="00BE58EF">
        <w:tc>
          <w:tcPr>
            <w:tcW w:w="9640" w:type="dxa"/>
            <w:gridSpan w:val="4"/>
            <w:vAlign w:val="center"/>
          </w:tcPr>
          <w:p w14:paraId="3E51FC0D" w14:textId="77777777" w:rsidR="00BE58EF" w:rsidRPr="007F7799" w:rsidRDefault="00BE58EF" w:rsidP="007008A6">
            <w:pPr>
              <w:rPr>
                <w:rFonts w:cs="Arial"/>
                <w:sz w:val="18"/>
                <w:szCs w:val="22"/>
                <w:lang w:val="sk-SK"/>
              </w:rPr>
            </w:pPr>
            <w:r w:rsidRPr="007F7799">
              <w:rPr>
                <w:rFonts w:cs="Arial"/>
                <w:b/>
                <w:sz w:val="18"/>
                <w:szCs w:val="22"/>
                <w:lang w:val="sk-SK"/>
              </w:rPr>
              <w:t xml:space="preserve">Dátum ukončenia preberacieho konania: </w:t>
            </w:r>
          </w:p>
          <w:p w14:paraId="6A3F5A22" w14:textId="77777777" w:rsidR="00BE58EF" w:rsidRPr="007F7799" w:rsidRDefault="00BE58EF" w:rsidP="007008A6">
            <w:pPr>
              <w:rPr>
                <w:rFonts w:cs="Arial"/>
                <w:sz w:val="18"/>
                <w:szCs w:val="22"/>
                <w:lang w:val="sk-SK"/>
              </w:rPr>
            </w:pPr>
          </w:p>
        </w:tc>
      </w:tr>
      <w:tr w:rsidR="00BE58EF" w:rsidRPr="007F7799" w14:paraId="6A8D0AAB" w14:textId="77777777" w:rsidTr="00BE58EF">
        <w:trPr>
          <w:cantSplit/>
        </w:trPr>
        <w:tc>
          <w:tcPr>
            <w:tcW w:w="9640" w:type="dxa"/>
            <w:gridSpan w:val="4"/>
            <w:vAlign w:val="center"/>
          </w:tcPr>
          <w:p w14:paraId="752A15A3" w14:textId="77777777" w:rsidR="00BE58EF" w:rsidRPr="007F7799" w:rsidRDefault="00BE58EF" w:rsidP="007008A6">
            <w:pPr>
              <w:rPr>
                <w:rFonts w:cs="Arial"/>
                <w:b/>
                <w:sz w:val="18"/>
                <w:szCs w:val="22"/>
                <w:lang w:val="sk-SK"/>
              </w:rPr>
            </w:pPr>
            <w:r w:rsidRPr="007F7799">
              <w:rPr>
                <w:rFonts w:cs="Arial"/>
                <w:b/>
                <w:sz w:val="18"/>
                <w:szCs w:val="22"/>
                <w:lang w:val="sk-SK"/>
              </w:rPr>
              <w:t>Zástupcovia Zhotoviteľa odovzdávajú a zástupcovia stavebníka (Objednávateľa) preberajú Dielo alebo časť Diela podľa Zmluvy o Dielo a príslušných ustanovení Obchodného zákonníka.</w:t>
            </w:r>
          </w:p>
        </w:tc>
      </w:tr>
      <w:tr w:rsidR="00BE58EF" w:rsidRPr="007F7799" w14:paraId="72ED87FA" w14:textId="77777777" w:rsidTr="00BE58EF">
        <w:tc>
          <w:tcPr>
            <w:tcW w:w="2441" w:type="dxa"/>
            <w:vAlign w:val="center"/>
          </w:tcPr>
          <w:p w14:paraId="3FDF3716" w14:textId="77777777" w:rsidR="00BE58EF" w:rsidRPr="007F7799" w:rsidRDefault="00BE58EF" w:rsidP="007008A6">
            <w:pPr>
              <w:rPr>
                <w:rFonts w:cs="Arial"/>
                <w:sz w:val="18"/>
                <w:szCs w:val="22"/>
                <w:lang w:val="sk-SK"/>
              </w:rPr>
            </w:pPr>
          </w:p>
        </w:tc>
        <w:tc>
          <w:tcPr>
            <w:tcW w:w="2519" w:type="dxa"/>
            <w:vAlign w:val="center"/>
          </w:tcPr>
          <w:p w14:paraId="71510F38" w14:textId="77777777" w:rsidR="00BE58EF" w:rsidRPr="007F7799" w:rsidRDefault="00BE58EF" w:rsidP="007008A6">
            <w:pPr>
              <w:rPr>
                <w:rFonts w:cs="Arial"/>
                <w:sz w:val="18"/>
                <w:szCs w:val="22"/>
                <w:lang w:val="sk-SK"/>
              </w:rPr>
            </w:pPr>
            <w:r w:rsidRPr="007F7799">
              <w:rPr>
                <w:rFonts w:cs="Arial"/>
                <w:sz w:val="18"/>
                <w:szCs w:val="22"/>
                <w:lang w:val="sk-SK"/>
              </w:rPr>
              <w:t>Meno a priezvisko, funkcia</w:t>
            </w:r>
          </w:p>
        </w:tc>
        <w:tc>
          <w:tcPr>
            <w:tcW w:w="2979" w:type="dxa"/>
            <w:vAlign w:val="center"/>
          </w:tcPr>
          <w:p w14:paraId="4DC1DB71" w14:textId="77777777" w:rsidR="00BE58EF" w:rsidRPr="007F7799" w:rsidRDefault="00BE58EF" w:rsidP="007008A6">
            <w:pPr>
              <w:rPr>
                <w:rFonts w:cs="Arial"/>
                <w:sz w:val="18"/>
                <w:szCs w:val="22"/>
                <w:lang w:val="sk-SK"/>
              </w:rPr>
            </w:pPr>
            <w:r w:rsidRPr="007F7799">
              <w:rPr>
                <w:rFonts w:cs="Arial"/>
                <w:sz w:val="18"/>
                <w:szCs w:val="22"/>
                <w:lang w:val="sk-SK"/>
              </w:rPr>
              <w:t>Obchodné meno</w:t>
            </w:r>
          </w:p>
        </w:tc>
        <w:tc>
          <w:tcPr>
            <w:tcW w:w="1701" w:type="dxa"/>
            <w:vAlign w:val="center"/>
          </w:tcPr>
          <w:p w14:paraId="210C60E2" w14:textId="77777777" w:rsidR="00BE58EF" w:rsidRPr="007F7799" w:rsidRDefault="00BE58EF" w:rsidP="007008A6">
            <w:pPr>
              <w:rPr>
                <w:rFonts w:cs="Arial"/>
                <w:sz w:val="18"/>
                <w:szCs w:val="22"/>
                <w:lang w:val="sk-SK"/>
              </w:rPr>
            </w:pPr>
            <w:r w:rsidRPr="007F7799">
              <w:rPr>
                <w:rFonts w:cs="Arial"/>
                <w:sz w:val="18"/>
                <w:szCs w:val="22"/>
                <w:lang w:val="sk-SK"/>
              </w:rPr>
              <w:t>Podpis a odtlačok pečiatky</w:t>
            </w:r>
          </w:p>
        </w:tc>
      </w:tr>
      <w:tr w:rsidR="00BE58EF" w:rsidRPr="007F7799" w14:paraId="022B7759" w14:textId="77777777" w:rsidTr="00BE58EF">
        <w:tc>
          <w:tcPr>
            <w:tcW w:w="2441" w:type="dxa"/>
            <w:vAlign w:val="center"/>
          </w:tcPr>
          <w:p w14:paraId="1D8685C5" w14:textId="77777777" w:rsidR="00BE58EF" w:rsidRPr="007F7799" w:rsidRDefault="00BE58EF" w:rsidP="007008A6">
            <w:pPr>
              <w:rPr>
                <w:rFonts w:cs="Arial"/>
                <w:sz w:val="18"/>
                <w:szCs w:val="22"/>
                <w:lang w:val="sk-SK"/>
              </w:rPr>
            </w:pPr>
          </w:p>
          <w:p w14:paraId="4CC6AB76" w14:textId="77777777" w:rsidR="00BE58EF" w:rsidRPr="007F7799" w:rsidRDefault="00BE58EF" w:rsidP="007008A6">
            <w:pPr>
              <w:rPr>
                <w:rFonts w:cs="Arial"/>
                <w:sz w:val="18"/>
                <w:szCs w:val="22"/>
                <w:lang w:val="sk-SK"/>
              </w:rPr>
            </w:pPr>
            <w:r w:rsidRPr="007F7799">
              <w:rPr>
                <w:rFonts w:cs="Arial"/>
                <w:sz w:val="18"/>
                <w:szCs w:val="22"/>
                <w:lang w:val="sk-SK"/>
              </w:rPr>
              <w:t>Zástupcovia Zhotoviteľa</w:t>
            </w:r>
          </w:p>
          <w:p w14:paraId="7CAC9FFC" w14:textId="77777777" w:rsidR="00BE58EF" w:rsidRPr="007F7799" w:rsidRDefault="00BE58EF" w:rsidP="007008A6">
            <w:pPr>
              <w:rPr>
                <w:rFonts w:cs="Arial"/>
                <w:sz w:val="18"/>
                <w:szCs w:val="22"/>
                <w:lang w:val="sk-SK"/>
              </w:rPr>
            </w:pPr>
          </w:p>
          <w:p w14:paraId="058289C0"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w:t>
            </w:r>
          </w:p>
          <w:p w14:paraId="7BEB4052" w14:textId="77777777" w:rsidR="00BE58EF" w:rsidRPr="007F7799" w:rsidRDefault="00BE58EF" w:rsidP="007008A6">
            <w:pPr>
              <w:rPr>
                <w:rFonts w:cs="Arial"/>
                <w:sz w:val="18"/>
                <w:szCs w:val="22"/>
                <w:lang w:val="sk-SK"/>
              </w:rPr>
            </w:pPr>
            <w:r w:rsidRPr="007F7799">
              <w:rPr>
                <w:rFonts w:cs="Arial"/>
                <w:sz w:val="18"/>
                <w:szCs w:val="22"/>
                <w:lang w:val="sk-SK"/>
              </w:rPr>
              <w:t>Stavebníka/Objednávateľa</w:t>
            </w:r>
          </w:p>
          <w:p w14:paraId="0B0F8520" w14:textId="77777777" w:rsidR="00BE58EF" w:rsidRPr="007F7799" w:rsidRDefault="00BE58EF" w:rsidP="007008A6">
            <w:pPr>
              <w:rPr>
                <w:rFonts w:cs="Arial"/>
                <w:sz w:val="18"/>
                <w:szCs w:val="22"/>
                <w:lang w:val="sk-SK"/>
              </w:rPr>
            </w:pPr>
          </w:p>
          <w:p w14:paraId="6D72CF80" w14:textId="77777777" w:rsidR="00BE58EF" w:rsidRPr="007F7799" w:rsidRDefault="00BE58EF" w:rsidP="007008A6">
            <w:pPr>
              <w:rPr>
                <w:rFonts w:cs="Arial"/>
                <w:sz w:val="18"/>
                <w:szCs w:val="22"/>
                <w:lang w:val="sk-SK"/>
              </w:rPr>
            </w:pPr>
            <w:r w:rsidRPr="007F7799">
              <w:rPr>
                <w:rFonts w:cs="Arial"/>
                <w:sz w:val="18"/>
                <w:szCs w:val="22"/>
                <w:lang w:val="sk-SK"/>
              </w:rPr>
              <w:t>Zástupcovia</w:t>
            </w:r>
          </w:p>
          <w:p w14:paraId="688F4826" w14:textId="77777777" w:rsidR="00BE58EF" w:rsidRPr="007F7799" w:rsidRDefault="00BE58EF" w:rsidP="007008A6">
            <w:pPr>
              <w:rPr>
                <w:rFonts w:cs="Arial"/>
                <w:sz w:val="18"/>
                <w:szCs w:val="22"/>
                <w:lang w:val="sk-SK"/>
              </w:rPr>
            </w:pPr>
            <w:r w:rsidRPr="007F7799">
              <w:rPr>
                <w:rFonts w:cs="Arial"/>
                <w:sz w:val="18"/>
                <w:szCs w:val="22"/>
                <w:lang w:val="sk-SK"/>
              </w:rPr>
              <w:t>Stavebnotechnického dozoru</w:t>
            </w:r>
          </w:p>
          <w:p w14:paraId="5BCFD450" w14:textId="77777777" w:rsidR="00BE58EF" w:rsidRPr="007F7799" w:rsidRDefault="00BE58EF" w:rsidP="007008A6">
            <w:pPr>
              <w:rPr>
                <w:rFonts w:cs="Arial"/>
                <w:sz w:val="18"/>
                <w:szCs w:val="22"/>
                <w:lang w:val="sk-SK"/>
              </w:rPr>
            </w:pPr>
          </w:p>
          <w:p w14:paraId="4F10DA3A" w14:textId="77777777" w:rsidR="00BE58EF" w:rsidRPr="007F7799" w:rsidRDefault="00BE58EF" w:rsidP="007008A6">
            <w:pPr>
              <w:rPr>
                <w:rFonts w:cs="Arial"/>
                <w:sz w:val="18"/>
                <w:szCs w:val="22"/>
                <w:lang w:val="sk-SK"/>
              </w:rPr>
            </w:pPr>
          </w:p>
          <w:p w14:paraId="5490C2C1"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budúceho </w:t>
            </w:r>
          </w:p>
          <w:p w14:paraId="508C3E3A" w14:textId="77777777" w:rsidR="00BE58EF" w:rsidRPr="007F7799" w:rsidRDefault="00BE58EF" w:rsidP="007008A6">
            <w:pPr>
              <w:rPr>
                <w:rFonts w:cs="Arial"/>
                <w:sz w:val="18"/>
                <w:szCs w:val="22"/>
                <w:lang w:val="sk-SK"/>
              </w:rPr>
            </w:pPr>
            <w:r w:rsidRPr="007F7799">
              <w:rPr>
                <w:rFonts w:cs="Arial"/>
                <w:sz w:val="18"/>
                <w:szCs w:val="22"/>
                <w:lang w:val="sk-SK"/>
              </w:rPr>
              <w:t>užívateľa</w:t>
            </w:r>
          </w:p>
          <w:p w14:paraId="2F3C284A" w14:textId="77777777" w:rsidR="00BE58EF" w:rsidRPr="007F7799" w:rsidRDefault="00BE58EF" w:rsidP="007008A6">
            <w:pPr>
              <w:rPr>
                <w:rFonts w:cs="Arial"/>
                <w:sz w:val="18"/>
                <w:szCs w:val="22"/>
                <w:lang w:val="sk-SK"/>
              </w:rPr>
            </w:pPr>
          </w:p>
          <w:p w14:paraId="31E263F8" w14:textId="77777777" w:rsidR="00BE58EF" w:rsidRPr="007F7799" w:rsidRDefault="00BE58EF" w:rsidP="007008A6">
            <w:pPr>
              <w:rPr>
                <w:rFonts w:cs="Arial"/>
                <w:sz w:val="18"/>
                <w:szCs w:val="22"/>
                <w:lang w:val="sk-SK"/>
              </w:rPr>
            </w:pPr>
          </w:p>
          <w:p w14:paraId="5521E6B3" w14:textId="77777777" w:rsidR="00BE58EF" w:rsidRPr="007F7799" w:rsidRDefault="00BE58EF" w:rsidP="007008A6">
            <w:pPr>
              <w:rPr>
                <w:rFonts w:cs="Arial"/>
                <w:sz w:val="18"/>
                <w:szCs w:val="22"/>
                <w:lang w:val="sk-SK"/>
              </w:rPr>
            </w:pPr>
            <w:r w:rsidRPr="007F7799">
              <w:rPr>
                <w:rFonts w:cs="Arial"/>
                <w:sz w:val="18"/>
                <w:szCs w:val="22"/>
                <w:lang w:val="sk-SK"/>
              </w:rPr>
              <w:t xml:space="preserve">Ostatní prizvaní účastníci </w:t>
            </w:r>
          </w:p>
          <w:p w14:paraId="109C576B" w14:textId="77777777" w:rsidR="00BE58EF" w:rsidRPr="007F7799" w:rsidRDefault="00BE58EF" w:rsidP="007008A6">
            <w:pPr>
              <w:rPr>
                <w:rFonts w:cs="Arial"/>
                <w:sz w:val="18"/>
                <w:szCs w:val="22"/>
                <w:lang w:val="sk-SK"/>
              </w:rPr>
            </w:pPr>
          </w:p>
          <w:p w14:paraId="58D2570C" w14:textId="77777777" w:rsidR="00BE58EF" w:rsidRPr="007F7799" w:rsidRDefault="00BE58EF" w:rsidP="007008A6">
            <w:pPr>
              <w:rPr>
                <w:rFonts w:cs="Arial"/>
                <w:sz w:val="18"/>
                <w:szCs w:val="22"/>
                <w:lang w:val="sk-SK"/>
              </w:rPr>
            </w:pPr>
          </w:p>
        </w:tc>
        <w:tc>
          <w:tcPr>
            <w:tcW w:w="2519" w:type="dxa"/>
            <w:vAlign w:val="center"/>
          </w:tcPr>
          <w:p w14:paraId="18624386" w14:textId="77777777" w:rsidR="00BE58EF" w:rsidRPr="007F7799" w:rsidRDefault="00BE58EF" w:rsidP="007008A6">
            <w:pPr>
              <w:rPr>
                <w:rFonts w:cs="Arial"/>
                <w:sz w:val="18"/>
                <w:szCs w:val="22"/>
                <w:lang w:val="sk-SK"/>
              </w:rPr>
            </w:pPr>
          </w:p>
          <w:p w14:paraId="0CC52F32" w14:textId="77777777" w:rsidR="00BE58EF" w:rsidRPr="007F7799" w:rsidRDefault="00BE58EF" w:rsidP="007008A6">
            <w:pPr>
              <w:rPr>
                <w:rFonts w:cs="Arial"/>
                <w:sz w:val="18"/>
                <w:szCs w:val="22"/>
                <w:lang w:val="sk-SK"/>
              </w:rPr>
            </w:pPr>
          </w:p>
        </w:tc>
        <w:tc>
          <w:tcPr>
            <w:tcW w:w="2979" w:type="dxa"/>
            <w:vAlign w:val="center"/>
          </w:tcPr>
          <w:p w14:paraId="03B03788" w14:textId="77777777" w:rsidR="00BE58EF" w:rsidRPr="007F7799" w:rsidRDefault="00BE58EF" w:rsidP="007008A6">
            <w:pPr>
              <w:rPr>
                <w:rFonts w:cs="Arial"/>
                <w:sz w:val="18"/>
                <w:szCs w:val="22"/>
                <w:lang w:val="sk-SK"/>
              </w:rPr>
            </w:pPr>
          </w:p>
        </w:tc>
        <w:tc>
          <w:tcPr>
            <w:tcW w:w="1701" w:type="dxa"/>
            <w:vAlign w:val="center"/>
          </w:tcPr>
          <w:p w14:paraId="1A4F0FE2" w14:textId="77777777" w:rsidR="00BE58EF" w:rsidRPr="007F7799" w:rsidRDefault="00BE58EF" w:rsidP="007008A6">
            <w:pPr>
              <w:rPr>
                <w:rFonts w:cs="Arial"/>
                <w:sz w:val="18"/>
                <w:szCs w:val="22"/>
                <w:lang w:val="sk-SK"/>
              </w:rPr>
            </w:pPr>
          </w:p>
          <w:p w14:paraId="662122C5" w14:textId="77777777" w:rsidR="00BE58EF" w:rsidRPr="007F7799" w:rsidRDefault="00BE58EF" w:rsidP="007008A6">
            <w:pPr>
              <w:rPr>
                <w:rFonts w:cs="Arial"/>
                <w:sz w:val="18"/>
                <w:szCs w:val="22"/>
                <w:lang w:val="sk-SK"/>
              </w:rPr>
            </w:pPr>
          </w:p>
          <w:p w14:paraId="203FDF52" w14:textId="77777777" w:rsidR="00BE58EF" w:rsidRPr="007F7799" w:rsidRDefault="00BE58EF" w:rsidP="007008A6">
            <w:pPr>
              <w:rPr>
                <w:rFonts w:cs="Arial"/>
                <w:sz w:val="18"/>
                <w:szCs w:val="22"/>
                <w:lang w:val="sk-SK"/>
              </w:rPr>
            </w:pPr>
          </w:p>
          <w:p w14:paraId="4D671B04" w14:textId="77777777" w:rsidR="00BE58EF" w:rsidRPr="007F7799" w:rsidRDefault="00BE58EF" w:rsidP="007008A6">
            <w:pPr>
              <w:rPr>
                <w:rFonts w:cs="Arial"/>
                <w:sz w:val="18"/>
                <w:szCs w:val="22"/>
                <w:lang w:val="sk-SK"/>
              </w:rPr>
            </w:pPr>
          </w:p>
          <w:p w14:paraId="07843436" w14:textId="77777777" w:rsidR="00BE58EF" w:rsidRPr="007F7799" w:rsidRDefault="00BE58EF" w:rsidP="007008A6">
            <w:pPr>
              <w:rPr>
                <w:rFonts w:cs="Arial"/>
                <w:sz w:val="18"/>
                <w:szCs w:val="22"/>
                <w:lang w:val="sk-SK"/>
              </w:rPr>
            </w:pPr>
          </w:p>
          <w:p w14:paraId="75D3A13A" w14:textId="77777777" w:rsidR="00BE58EF" w:rsidRPr="007F7799" w:rsidRDefault="00BE58EF" w:rsidP="007008A6">
            <w:pPr>
              <w:rPr>
                <w:rFonts w:cs="Arial"/>
                <w:sz w:val="18"/>
                <w:szCs w:val="22"/>
                <w:lang w:val="sk-SK"/>
              </w:rPr>
            </w:pPr>
          </w:p>
          <w:p w14:paraId="52DD3551" w14:textId="77777777" w:rsidR="00BE58EF" w:rsidRPr="007F7799" w:rsidRDefault="00BE58EF" w:rsidP="007008A6">
            <w:pPr>
              <w:rPr>
                <w:rFonts w:cs="Arial"/>
                <w:sz w:val="18"/>
                <w:szCs w:val="22"/>
                <w:lang w:val="sk-SK"/>
              </w:rPr>
            </w:pPr>
          </w:p>
          <w:p w14:paraId="0B533906" w14:textId="77777777" w:rsidR="00BE58EF" w:rsidRPr="007F7799" w:rsidRDefault="00BE58EF" w:rsidP="007008A6">
            <w:pPr>
              <w:rPr>
                <w:rFonts w:cs="Arial"/>
                <w:sz w:val="18"/>
                <w:szCs w:val="22"/>
                <w:lang w:val="sk-SK"/>
              </w:rPr>
            </w:pPr>
          </w:p>
          <w:p w14:paraId="12BF516E" w14:textId="77777777" w:rsidR="00BE58EF" w:rsidRPr="007F7799" w:rsidRDefault="00BE58EF" w:rsidP="007008A6">
            <w:pPr>
              <w:rPr>
                <w:rFonts w:cs="Arial"/>
                <w:sz w:val="18"/>
                <w:szCs w:val="22"/>
                <w:lang w:val="sk-SK"/>
              </w:rPr>
            </w:pPr>
          </w:p>
          <w:p w14:paraId="50A3AFEB" w14:textId="77777777" w:rsidR="00BE58EF" w:rsidRPr="007F7799" w:rsidRDefault="00BE58EF" w:rsidP="007008A6">
            <w:pPr>
              <w:rPr>
                <w:rFonts w:cs="Arial"/>
                <w:sz w:val="18"/>
                <w:szCs w:val="22"/>
                <w:lang w:val="sk-SK"/>
              </w:rPr>
            </w:pPr>
          </w:p>
          <w:p w14:paraId="32A0A4BC" w14:textId="77777777" w:rsidR="00BE58EF" w:rsidRPr="007F7799" w:rsidRDefault="00BE58EF" w:rsidP="007008A6">
            <w:pPr>
              <w:rPr>
                <w:rFonts w:cs="Arial"/>
                <w:sz w:val="18"/>
                <w:szCs w:val="22"/>
                <w:lang w:val="sk-SK"/>
              </w:rPr>
            </w:pPr>
          </w:p>
          <w:p w14:paraId="57DC9C62" w14:textId="77777777" w:rsidR="00BE58EF" w:rsidRPr="007F7799" w:rsidRDefault="00BE58EF" w:rsidP="007008A6">
            <w:pPr>
              <w:rPr>
                <w:rFonts w:cs="Arial"/>
                <w:sz w:val="18"/>
                <w:szCs w:val="22"/>
                <w:lang w:val="sk-SK"/>
              </w:rPr>
            </w:pPr>
          </w:p>
          <w:p w14:paraId="45683E82" w14:textId="77777777" w:rsidR="00BE58EF" w:rsidRPr="007F7799" w:rsidRDefault="00BE58EF" w:rsidP="007008A6">
            <w:pPr>
              <w:rPr>
                <w:rFonts w:cs="Arial"/>
                <w:sz w:val="18"/>
                <w:szCs w:val="22"/>
                <w:lang w:val="sk-SK"/>
              </w:rPr>
            </w:pPr>
          </w:p>
          <w:p w14:paraId="4B32D213" w14:textId="77777777" w:rsidR="00BE58EF" w:rsidRPr="007F7799" w:rsidRDefault="00BE58EF" w:rsidP="007008A6">
            <w:pPr>
              <w:rPr>
                <w:rFonts w:cs="Arial"/>
                <w:sz w:val="18"/>
                <w:szCs w:val="22"/>
                <w:lang w:val="sk-SK"/>
              </w:rPr>
            </w:pPr>
          </w:p>
          <w:p w14:paraId="77B1FC5D" w14:textId="77777777" w:rsidR="00BE58EF" w:rsidRPr="007F7799" w:rsidRDefault="00BE58EF" w:rsidP="007008A6">
            <w:pPr>
              <w:rPr>
                <w:rFonts w:cs="Arial"/>
                <w:sz w:val="18"/>
                <w:szCs w:val="22"/>
                <w:lang w:val="sk-SK"/>
              </w:rPr>
            </w:pPr>
          </w:p>
        </w:tc>
      </w:tr>
      <w:tr w:rsidR="00BE58EF" w:rsidRPr="007F7799" w14:paraId="06A1F2E0" w14:textId="77777777" w:rsidTr="00BE58EF">
        <w:trPr>
          <w:cantSplit/>
        </w:trPr>
        <w:tc>
          <w:tcPr>
            <w:tcW w:w="9640" w:type="dxa"/>
            <w:gridSpan w:val="4"/>
            <w:vAlign w:val="center"/>
          </w:tcPr>
          <w:p w14:paraId="588E32AD" w14:textId="77777777" w:rsidR="00BE58EF" w:rsidRPr="007F7799" w:rsidRDefault="00BE58EF" w:rsidP="007008A6">
            <w:pPr>
              <w:rPr>
                <w:rFonts w:cs="Arial"/>
                <w:sz w:val="18"/>
                <w:szCs w:val="22"/>
                <w:lang w:val="sk-SK"/>
              </w:rPr>
            </w:pPr>
          </w:p>
          <w:p w14:paraId="623AEA2B" w14:textId="77777777" w:rsidR="00BE58EF" w:rsidRPr="007F7799" w:rsidRDefault="00BE58EF" w:rsidP="007008A6">
            <w:pPr>
              <w:rPr>
                <w:rFonts w:cs="Arial"/>
                <w:sz w:val="18"/>
                <w:szCs w:val="22"/>
                <w:lang w:val="sk-SK"/>
              </w:rPr>
            </w:pPr>
            <w:r w:rsidRPr="007F7799">
              <w:rPr>
                <w:rFonts w:cs="Arial"/>
                <w:sz w:val="18"/>
                <w:szCs w:val="22"/>
                <w:lang w:val="sk-SK"/>
              </w:rPr>
              <w:t>Rozdeľovník</w:t>
            </w:r>
          </w:p>
          <w:p w14:paraId="093663DE" w14:textId="77777777" w:rsidR="00BE58EF" w:rsidRPr="007F7799" w:rsidRDefault="00BE58EF" w:rsidP="007008A6">
            <w:pPr>
              <w:rPr>
                <w:rFonts w:cs="Arial"/>
                <w:sz w:val="18"/>
                <w:szCs w:val="22"/>
                <w:lang w:val="sk-SK"/>
              </w:rPr>
            </w:pPr>
          </w:p>
        </w:tc>
      </w:tr>
      <w:tr w:rsidR="00BE58EF" w:rsidRPr="007F7799" w14:paraId="366F915D" w14:textId="77777777" w:rsidTr="00BE58EF">
        <w:trPr>
          <w:cantSplit/>
          <w:trHeight w:val="715"/>
        </w:trPr>
        <w:tc>
          <w:tcPr>
            <w:tcW w:w="9640" w:type="dxa"/>
            <w:gridSpan w:val="4"/>
            <w:vAlign w:val="center"/>
          </w:tcPr>
          <w:p w14:paraId="0DEF29D5" w14:textId="77777777" w:rsidR="00BE58EF" w:rsidRPr="007F7799" w:rsidRDefault="00BE58EF" w:rsidP="007008A6">
            <w:pPr>
              <w:rPr>
                <w:rFonts w:cs="Arial"/>
                <w:b/>
                <w:sz w:val="18"/>
                <w:szCs w:val="22"/>
                <w:lang w:val="sk-SK"/>
              </w:rPr>
            </w:pPr>
            <w:r w:rsidRPr="007F7799">
              <w:rPr>
                <w:rFonts w:cs="Arial"/>
                <w:b/>
                <w:sz w:val="18"/>
                <w:szCs w:val="22"/>
                <w:lang w:val="sk-SK"/>
              </w:rPr>
              <w:t>Vyjadrenia účastníkov:</w:t>
            </w:r>
          </w:p>
          <w:p w14:paraId="2B249B89" w14:textId="77777777" w:rsidR="00BE58EF" w:rsidRPr="007F7799" w:rsidRDefault="00BE58EF" w:rsidP="007008A6">
            <w:pPr>
              <w:rPr>
                <w:rFonts w:cs="Arial"/>
                <w:sz w:val="18"/>
                <w:szCs w:val="22"/>
                <w:lang w:val="sk-SK"/>
              </w:rPr>
            </w:pPr>
          </w:p>
        </w:tc>
      </w:tr>
    </w:tbl>
    <w:p w14:paraId="71287845" w14:textId="77777777" w:rsidR="00BE58EF" w:rsidRPr="007008A6" w:rsidRDefault="00BE58EF" w:rsidP="007008A6">
      <w:pPr>
        <w:jc w:val="center"/>
        <w:rPr>
          <w:rFonts w:cs="Arial"/>
          <w:szCs w:val="22"/>
          <w:lang w:val="sk-SK"/>
        </w:rPr>
      </w:pPr>
    </w:p>
    <w:p w14:paraId="389AE6F4" w14:textId="77777777" w:rsidR="00BE58EF" w:rsidRPr="007008A6" w:rsidRDefault="00BE58EF" w:rsidP="007008A6">
      <w:pPr>
        <w:jc w:val="center"/>
        <w:rPr>
          <w:rFonts w:cs="Arial"/>
          <w:szCs w:val="22"/>
          <w:lang w:val="sk-SK"/>
        </w:rPr>
      </w:pPr>
    </w:p>
    <w:p w14:paraId="299AEA18" w14:textId="77777777" w:rsidR="00BE58EF" w:rsidRPr="007008A6" w:rsidRDefault="00BE58EF" w:rsidP="007008A6">
      <w:pPr>
        <w:jc w:val="center"/>
        <w:rPr>
          <w:rFonts w:cs="Arial"/>
          <w:szCs w:val="22"/>
          <w:lang w:val="sk-SK"/>
        </w:rPr>
      </w:pPr>
    </w:p>
    <w:p w14:paraId="37137130" w14:textId="77777777" w:rsidR="00BE58EF" w:rsidRPr="007008A6" w:rsidRDefault="00BE58EF" w:rsidP="007008A6">
      <w:pPr>
        <w:jc w:val="center"/>
        <w:rPr>
          <w:rFonts w:cs="Arial"/>
          <w:szCs w:val="22"/>
          <w:lang w:val="sk-SK"/>
        </w:rPr>
      </w:pPr>
    </w:p>
    <w:p w14:paraId="7FEA0970" w14:textId="77777777" w:rsidR="00BE58EF" w:rsidRPr="007008A6" w:rsidRDefault="00BE58EF" w:rsidP="007008A6">
      <w:pPr>
        <w:jc w:val="center"/>
        <w:rPr>
          <w:rFonts w:cs="Arial"/>
          <w:szCs w:val="22"/>
          <w:lang w:val="sk-SK"/>
        </w:rPr>
      </w:pPr>
    </w:p>
    <w:p w14:paraId="50790712" w14:textId="77777777" w:rsidR="00BE58EF" w:rsidRPr="007008A6" w:rsidRDefault="00BE58EF" w:rsidP="007008A6">
      <w:pPr>
        <w:jc w:val="center"/>
        <w:rPr>
          <w:rFonts w:cs="Arial"/>
          <w:szCs w:val="22"/>
          <w:lang w:val="sk-SK"/>
        </w:rPr>
      </w:pPr>
    </w:p>
    <w:p w14:paraId="4E112145" w14:textId="77777777" w:rsidR="00BE58EF" w:rsidRPr="007008A6" w:rsidRDefault="00BE58EF" w:rsidP="007008A6">
      <w:pPr>
        <w:jc w:val="center"/>
        <w:rPr>
          <w:rFonts w:cs="Arial"/>
          <w:szCs w:val="22"/>
          <w:lang w:val="sk-SK"/>
        </w:rPr>
      </w:pPr>
    </w:p>
    <w:p w14:paraId="023624D8" w14:textId="77777777" w:rsidR="00BE58EF" w:rsidRPr="007008A6" w:rsidRDefault="00BE58EF" w:rsidP="007008A6">
      <w:pPr>
        <w:jc w:val="center"/>
        <w:rPr>
          <w:rFonts w:cs="Arial"/>
          <w:szCs w:val="22"/>
          <w:lang w:val="sk-SK"/>
        </w:rPr>
      </w:pPr>
    </w:p>
    <w:p w14:paraId="72301E99" w14:textId="77777777" w:rsidR="00BE58EF" w:rsidRPr="007008A6" w:rsidRDefault="00BE58EF" w:rsidP="007008A6">
      <w:pPr>
        <w:jc w:val="center"/>
        <w:rPr>
          <w:rFonts w:cs="Arial"/>
          <w:szCs w:val="22"/>
          <w:lang w:val="sk-SK"/>
        </w:rPr>
      </w:pPr>
    </w:p>
    <w:p w14:paraId="3B12D343" w14:textId="77777777" w:rsidR="00BE58EF" w:rsidRPr="007008A6" w:rsidRDefault="00BE58EF" w:rsidP="007008A6">
      <w:pPr>
        <w:jc w:val="center"/>
        <w:rPr>
          <w:rFonts w:cs="Arial"/>
          <w:szCs w:val="22"/>
          <w:lang w:val="sk-SK"/>
        </w:rPr>
      </w:pPr>
    </w:p>
    <w:p w14:paraId="5C3F8FAC" w14:textId="77777777" w:rsidR="00BE58EF" w:rsidRPr="007008A6" w:rsidRDefault="00BE58EF" w:rsidP="007008A6">
      <w:pPr>
        <w:jc w:val="center"/>
        <w:rPr>
          <w:rFonts w:cs="Arial"/>
          <w:szCs w:val="22"/>
          <w:lang w:val="sk-SK"/>
        </w:rPr>
      </w:pPr>
    </w:p>
    <w:p w14:paraId="0D77ADA0" w14:textId="77777777" w:rsidR="00BE58EF" w:rsidRPr="007008A6" w:rsidRDefault="00BE58EF" w:rsidP="007008A6">
      <w:pPr>
        <w:jc w:val="center"/>
        <w:rPr>
          <w:rFonts w:cs="Arial"/>
          <w:szCs w:val="22"/>
          <w:lang w:val="sk-SK"/>
        </w:rPr>
      </w:pPr>
    </w:p>
    <w:p w14:paraId="434C9B6E" w14:textId="77777777" w:rsidR="00BE58EF" w:rsidRPr="007008A6" w:rsidRDefault="00BE58EF" w:rsidP="007008A6">
      <w:pPr>
        <w:jc w:val="center"/>
        <w:rPr>
          <w:rFonts w:cs="Arial"/>
          <w:szCs w:val="22"/>
          <w:lang w:val="sk-SK"/>
        </w:rPr>
      </w:pPr>
    </w:p>
    <w:p w14:paraId="6CF3AFAA" w14:textId="77777777" w:rsidR="00BE58EF" w:rsidRPr="007008A6" w:rsidRDefault="00BE58EF" w:rsidP="007008A6">
      <w:pPr>
        <w:jc w:val="center"/>
        <w:rPr>
          <w:rFonts w:cs="Arial"/>
          <w:szCs w:val="22"/>
          <w:lang w:val="sk-SK"/>
        </w:rPr>
      </w:pPr>
    </w:p>
    <w:p w14:paraId="5BA6EB64" w14:textId="77777777" w:rsidR="00BE58EF" w:rsidRPr="007008A6" w:rsidRDefault="00BE58EF" w:rsidP="007008A6">
      <w:pPr>
        <w:jc w:val="center"/>
        <w:rPr>
          <w:rFonts w:cs="Arial"/>
          <w:szCs w:val="22"/>
          <w:lang w:val="sk-SK"/>
        </w:rPr>
      </w:pPr>
    </w:p>
    <w:p w14:paraId="2DA1450E" w14:textId="77777777" w:rsidR="00BE58EF" w:rsidRPr="007008A6" w:rsidRDefault="00BE58EF" w:rsidP="007008A6">
      <w:pPr>
        <w:jc w:val="center"/>
        <w:rPr>
          <w:rFonts w:cs="Arial"/>
          <w:szCs w:val="22"/>
          <w:lang w:val="sk-SK"/>
        </w:rPr>
      </w:pPr>
    </w:p>
    <w:p w14:paraId="1EE2E8E1" w14:textId="77777777" w:rsidR="00BE58EF" w:rsidRPr="007008A6" w:rsidRDefault="00BE58EF" w:rsidP="007008A6">
      <w:pPr>
        <w:jc w:val="center"/>
        <w:rPr>
          <w:rFonts w:cs="Arial"/>
          <w:szCs w:val="22"/>
          <w:lang w:val="sk-SK"/>
        </w:rPr>
      </w:pPr>
    </w:p>
    <w:p w14:paraId="020CBB76" w14:textId="77777777" w:rsidR="00BE58EF" w:rsidRPr="007008A6" w:rsidRDefault="00BE58EF" w:rsidP="007008A6">
      <w:pPr>
        <w:jc w:val="center"/>
        <w:rPr>
          <w:rFonts w:cs="Arial"/>
          <w:szCs w:val="22"/>
          <w:lang w:val="sk-SK"/>
        </w:rPr>
      </w:pPr>
    </w:p>
    <w:p w14:paraId="3D80486D" w14:textId="77777777" w:rsidR="00BE58EF" w:rsidRPr="007008A6" w:rsidRDefault="00BE58EF" w:rsidP="007008A6">
      <w:pPr>
        <w:jc w:val="center"/>
        <w:rPr>
          <w:rFonts w:cs="Arial"/>
          <w:szCs w:val="22"/>
          <w:lang w:val="sk-SK"/>
        </w:rPr>
      </w:pPr>
    </w:p>
    <w:p w14:paraId="7D675E07" w14:textId="77777777" w:rsidR="00BE58EF" w:rsidRPr="007008A6" w:rsidRDefault="00BE58EF" w:rsidP="007008A6">
      <w:pPr>
        <w:jc w:val="center"/>
        <w:rPr>
          <w:rFonts w:cs="Arial"/>
          <w:szCs w:val="22"/>
          <w:lang w:val="sk-SK"/>
        </w:rPr>
      </w:pPr>
    </w:p>
    <w:p w14:paraId="018F40FC" w14:textId="77777777" w:rsidR="00BE58EF" w:rsidRPr="007008A6" w:rsidRDefault="00BE58EF" w:rsidP="007008A6">
      <w:pPr>
        <w:jc w:val="center"/>
        <w:rPr>
          <w:rFonts w:cs="Arial"/>
          <w:szCs w:val="22"/>
          <w:lang w:val="sk-SK"/>
        </w:rPr>
      </w:pPr>
    </w:p>
    <w:p w14:paraId="6FBCC28F" w14:textId="77777777" w:rsidR="00BE58EF" w:rsidRPr="007F7799" w:rsidRDefault="00BE58EF" w:rsidP="007008A6">
      <w:pPr>
        <w:jc w:val="center"/>
        <w:rPr>
          <w:rFonts w:cs="Arial"/>
          <w:sz w:val="32"/>
          <w:szCs w:val="22"/>
          <w:lang w:val="sk-SK"/>
        </w:rPr>
      </w:pPr>
    </w:p>
    <w:p w14:paraId="3780DEF0" w14:textId="77777777" w:rsidR="00BE58EF" w:rsidRPr="007F7799" w:rsidRDefault="009176E7" w:rsidP="007008A6">
      <w:pPr>
        <w:jc w:val="center"/>
        <w:rPr>
          <w:rFonts w:cs="Arial"/>
          <w:b/>
          <w:caps/>
          <w:sz w:val="32"/>
          <w:szCs w:val="22"/>
          <w:lang w:val="sk-SK"/>
        </w:rPr>
      </w:pPr>
      <w:r w:rsidRPr="007F7799">
        <w:rPr>
          <w:rFonts w:cs="Arial"/>
          <w:b/>
          <w:caps/>
          <w:sz w:val="32"/>
          <w:szCs w:val="22"/>
          <w:lang w:val="sk-SK"/>
        </w:rPr>
        <w:t>časť 9</w:t>
      </w:r>
    </w:p>
    <w:p w14:paraId="65F56D49"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Zmluva o dielo</w:t>
      </w:r>
    </w:p>
    <w:p w14:paraId="136E6A08"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zápisnice o odovzdaní a prevzatí staveniska</w:t>
      </w:r>
    </w:p>
    <w:p w14:paraId="0DE66696" w14:textId="77777777" w:rsidR="00BE58EF" w:rsidRPr="007F7799" w:rsidRDefault="00BE58EF" w:rsidP="007008A6">
      <w:pPr>
        <w:jc w:val="center"/>
        <w:rPr>
          <w:rFonts w:cs="Arial"/>
          <w:sz w:val="32"/>
          <w:szCs w:val="22"/>
          <w:lang w:val="sk-SK"/>
        </w:rPr>
      </w:pPr>
    </w:p>
    <w:p w14:paraId="5AFA4C60" w14:textId="77777777" w:rsidR="00BE58EF" w:rsidRPr="00434723" w:rsidRDefault="00BE58EF" w:rsidP="007008A6">
      <w:pPr>
        <w:pStyle w:val="Zkladntext"/>
        <w:jc w:val="right"/>
        <w:rPr>
          <w:rFonts w:cs="Arial"/>
          <w:b/>
          <w:caps/>
          <w:color w:val="000000"/>
          <w:szCs w:val="22"/>
          <w:lang w:val="sk-SK" w:eastAsia="sk-SK"/>
        </w:rPr>
        <w:sectPr w:rsidR="00BE58EF" w:rsidRPr="00434723" w:rsidSect="00BE58EF">
          <w:headerReference w:type="default" r:id="rId33"/>
          <w:footerReference w:type="default" r:id="rId34"/>
          <w:type w:val="continuous"/>
          <w:pgSz w:w="11906" w:h="16838" w:code="9"/>
          <w:pgMar w:top="1418" w:right="1134" w:bottom="1418" w:left="1418" w:header="680" w:footer="680" w:gutter="0"/>
          <w:pgNumType w:start="1"/>
          <w:cols w:space="708"/>
          <w:titlePg/>
        </w:sectPr>
      </w:pPr>
    </w:p>
    <w:p w14:paraId="4F50EE71" w14:textId="77777777" w:rsidR="00BE58EF" w:rsidRPr="00434723" w:rsidRDefault="00BE58EF" w:rsidP="007008A6">
      <w:pPr>
        <w:pStyle w:val="Zkladntext"/>
        <w:jc w:val="right"/>
        <w:rPr>
          <w:rFonts w:cs="Arial"/>
          <w:b/>
          <w:caps/>
          <w:color w:val="000000"/>
          <w:szCs w:val="22"/>
          <w:lang w:val="sk-SK" w:eastAsia="sk-SK"/>
        </w:rPr>
      </w:pPr>
    </w:p>
    <w:p w14:paraId="6ED850A5" w14:textId="77777777" w:rsidR="00BE58EF" w:rsidRPr="007F7799" w:rsidRDefault="00BE58EF" w:rsidP="007008A6">
      <w:pPr>
        <w:jc w:val="center"/>
        <w:rPr>
          <w:rFonts w:cs="Arial"/>
          <w:b/>
          <w:bCs/>
          <w:sz w:val="20"/>
          <w:szCs w:val="22"/>
          <w:lang w:val="sk-SK"/>
        </w:rPr>
      </w:pPr>
      <w:r w:rsidRPr="007F7799">
        <w:rPr>
          <w:rFonts w:cs="Arial"/>
          <w:b/>
          <w:bCs/>
          <w:sz w:val="20"/>
          <w:szCs w:val="22"/>
          <w:lang w:val="sk-SK"/>
        </w:rPr>
        <w:t xml:space="preserve">ZÁPISNICA Č. </w:t>
      </w:r>
    </w:p>
    <w:p w14:paraId="7B9AC3D9" w14:textId="77777777" w:rsidR="00BE58EF" w:rsidRPr="007F7799" w:rsidRDefault="00BE58EF" w:rsidP="007008A6">
      <w:pPr>
        <w:rPr>
          <w:rFonts w:cs="Arial"/>
          <w:sz w:val="20"/>
          <w:szCs w:val="22"/>
          <w:lang w:val="sk-SK"/>
        </w:rPr>
      </w:pPr>
      <w:r w:rsidRPr="007F7799">
        <w:rPr>
          <w:rFonts w:cs="Arial"/>
          <w:sz w:val="20"/>
          <w:szCs w:val="22"/>
          <w:lang w:val="sk-SK"/>
        </w:rPr>
        <w:t>o odovzdaní a prevzatí staveniska časti Diela (stavebného objektu č. / prevádzkového súboru č.):</w:t>
      </w:r>
      <w:r w:rsidRPr="007F7799">
        <w:rPr>
          <w:rFonts w:cs="Arial"/>
          <w:sz w:val="20"/>
          <w:szCs w:val="22"/>
          <w:lang w:val="sk-SK"/>
        </w:rPr>
        <w:tab/>
        <w:t>..................</w:t>
      </w:r>
    </w:p>
    <w:p w14:paraId="7B584A0C" w14:textId="77777777" w:rsidR="00BE58EF" w:rsidRPr="007F7799" w:rsidRDefault="00BE58EF" w:rsidP="007008A6">
      <w:pPr>
        <w:rPr>
          <w:rFonts w:cs="Arial"/>
          <w:sz w:val="20"/>
          <w:szCs w:val="22"/>
          <w:lang w:val="sk-SK"/>
        </w:rPr>
      </w:pPr>
      <w:r w:rsidRPr="007F7799">
        <w:rPr>
          <w:rFonts w:cs="Arial"/>
          <w:sz w:val="20"/>
          <w:szCs w:val="22"/>
          <w:lang w:val="sk-SK"/>
        </w:rPr>
        <w:t>konané dňa:</w:t>
      </w:r>
      <w:r w:rsidRPr="007F7799">
        <w:rPr>
          <w:rFonts w:cs="Arial"/>
          <w:sz w:val="20"/>
          <w:szCs w:val="22"/>
          <w:lang w:val="sk-SK"/>
        </w:rPr>
        <w:tab/>
        <w:t>..................</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v ..........................</w:t>
      </w:r>
    </w:p>
    <w:p w14:paraId="051DB60F" w14:textId="77777777" w:rsidR="00BE58EF" w:rsidRPr="007F7799" w:rsidRDefault="00870EEC" w:rsidP="007008A6">
      <w:pPr>
        <w:rPr>
          <w:rFonts w:cs="Arial"/>
          <w:sz w:val="20"/>
          <w:szCs w:val="22"/>
          <w:lang w:val="sk-SK"/>
        </w:rPr>
      </w:pPr>
      <w:r w:rsidRPr="007F7799">
        <w:rPr>
          <w:rFonts w:cs="Arial"/>
          <w:noProof/>
          <w:sz w:val="20"/>
          <w:szCs w:val="22"/>
          <w:lang w:val="sk-SK" w:eastAsia="sk-SK"/>
        </w:rPr>
        <mc:AlternateContent>
          <mc:Choice Requires="wps">
            <w:drawing>
              <wp:anchor distT="0" distB="0" distL="114300" distR="114300" simplePos="0" relativeHeight="251659264" behindDoc="0" locked="0" layoutInCell="0" allowOverlap="1" wp14:anchorId="2F9CBF13" wp14:editId="2B5B0EED">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2FE3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FDE0F20"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1. ZÁKLADNÉ ÚDAJE STAVBY:</w:t>
      </w:r>
    </w:p>
    <w:p w14:paraId="64F728DF" w14:textId="77777777" w:rsidR="00BE58EF" w:rsidRPr="007F7799" w:rsidRDefault="00BE58EF" w:rsidP="007008A6">
      <w:pPr>
        <w:rPr>
          <w:rFonts w:cs="Arial"/>
          <w:sz w:val="20"/>
          <w:szCs w:val="22"/>
          <w:lang w:val="sk-SK"/>
        </w:rPr>
      </w:pPr>
    </w:p>
    <w:p w14:paraId="78E7E294"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 xml:space="preserve">Názov stavby: </w:t>
      </w:r>
    </w:p>
    <w:p w14:paraId="72EC33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Objednávateľ:  </w:t>
      </w:r>
    </w:p>
    <w:p w14:paraId="6A7B4A54"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Stavebnotechnický dozor:</w:t>
      </w:r>
    </w:p>
    <w:p w14:paraId="16DF66BD"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Projektant:</w:t>
      </w:r>
    </w:p>
    <w:p w14:paraId="13751B8F"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Zhotoviteľ: </w:t>
      </w:r>
    </w:p>
    <w:p w14:paraId="0EAEE796"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Realizujúci závod: </w:t>
      </w:r>
    </w:p>
    <w:p w14:paraId="66F72687"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Stavebné povolenie:                                                        </w:t>
      </w:r>
      <w:r w:rsidR="007F7799" w:rsidRPr="007F7799">
        <w:rPr>
          <w:rFonts w:cs="Arial"/>
          <w:sz w:val="20"/>
          <w:szCs w:val="22"/>
          <w:lang w:val="sk-SK"/>
        </w:rPr>
        <w:t xml:space="preserve">    </w:t>
      </w:r>
      <w:r w:rsidRPr="007F7799">
        <w:rPr>
          <w:rFonts w:cs="Arial"/>
          <w:sz w:val="20"/>
          <w:szCs w:val="22"/>
          <w:lang w:val="sk-SK"/>
        </w:rPr>
        <w:t xml:space="preserve">zo dňa: </w:t>
      </w:r>
    </w:p>
    <w:p w14:paraId="328DFC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Súhlas: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zo dňa:</w:t>
      </w:r>
    </w:p>
    <w:p w14:paraId="0C171DCE"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Rozhodnutie o odňatí poľnohospodárskej pôdy:</w:t>
      </w:r>
      <w:r w:rsidRPr="007F7799">
        <w:rPr>
          <w:rFonts w:cs="Arial"/>
          <w:sz w:val="20"/>
          <w:szCs w:val="22"/>
          <w:lang w:val="sk-SK"/>
        </w:rPr>
        <w:tab/>
      </w:r>
      <w:r w:rsidRPr="007F7799">
        <w:rPr>
          <w:rFonts w:cs="Arial"/>
          <w:sz w:val="20"/>
          <w:szCs w:val="22"/>
          <w:lang w:val="sk-SK"/>
        </w:rPr>
        <w:tab/>
        <w:t xml:space="preserve">zo dňa: </w:t>
      </w:r>
    </w:p>
    <w:p w14:paraId="6DDF2D24" w14:textId="77777777" w:rsidR="00BE58EF" w:rsidRPr="007F7799" w:rsidRDefault="00BE58EF" w:rsidP="007008A6">
      <w:pPr>
        <w:tabs>
          <w:tab w:val="left" w:pos="709"/>
        </w:tabs>
        <w:rPr>
          <w:rFonts w:cs="Arial"/>
          <w:sz w:val="20"/>
          <w:szCs w:val="22"/>
          <w:lang w:val="sk-SK"/>
        </w:rPr>
      </w:pPr>
    </w:p>
    <w:p w14:paraId="25D3BE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2. NAVRHOVANÁ ZMLUVNÁ CENA ČASTI DIELA (STAVEBNÉHO OBJEKTU / PREVÁDZKOVÉHO SÚBORU):</w:t>
      </w:r>
    </w:p>
    <w:p w14:paraId="475180AA" w14:textId="77777777" w:rsidR="00BE58EF" w:rsidRPr="007F7799" w:rsidRDefault="00BE58EF" w:rsidP="007008A6">
      <w:pPr>
        <w:tabs>
          <w:tab w:val="left" w:pos="709"/>
        </w:tabs>
        <w:rPr>
          <w:rFonts w:cs="Arial"/>
          <w:b/>
          <w:sz w:val="20"/>
          <w:szCs w:val="22"/>
          <w:u w:val="single"/>
          <w:lang w:val="sk-SK"/>
        </w:rPr>
      </w:pPr>
    </w:p>
    <w:p w14:paraId="1CC1D46C" w14:textId="77777777" w:rsidR="00BE58EF" w:rsidRPr="007F7799" w:rsidRDefault="00BE58EF" w:rsidP="007008A6">
      <w:pPr>
        <w:tabs>
          <w:tab w:val="left" w:pos="709"/>
        </w:tabs>
        <w:jc w:val="center"/>
        <w:rPr>
          <w:rFonts w:cs="Arial"/>
          <w:b/>
          <w:sz w:val="20"/>
          <w:szCs w:val="22"/>
          <w:u w:val="single"/>
          <w:lang w:val="sk-SK"/>
        </w:rPr>
      </w:pPr>
    </w:p>
    <w:p w14:paraId="52FF04D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3. LEHOTA VÝSTAVBY:</w:t>
      </w:r>
    </w:p>
    <w:p w14:paraId="1C6931CD" w14:textId="77777777" w:rsidR="00BE58EF" w:rsidRPr="007F7799" w:rsidRDefault="00BE58EF" w:rsidP="007008A6">
      <w:pPr>
        <w:tabs>
          <w:tab w:val="left" w:pos="709"/>
        </w:tabs>
        <w:rPr>
          <w:rFonts w:cs="Arial"/>
          <w:b/>
          <w:sz w:val="20"/>
          <w:szCs w:val="22"/>
          <w:u w:val="single"/>
          <w:lang w:val="sk-SK"/>
        </w:rPr>
      </w:pPr>
    </w:p>
    <w:p w14:paraId="0AA857D3"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začatie:</w:t>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t xml:space="preserve">ukončenie: </w:t>
      </w:r>
    </w:p>
    <w:p w14:paraId="773DDEAA" w14:textId="77777777" w:rsidR="00BE58EF" w:rsidRPr="007F7799" w:rsidRDefault="00BE58EF" w:rsidP="007008A6">
      <w:pPr>
        <w:tabs>
          <w:tab w:val="left" w:pos="709"/>
        </w:tabs>
        <w:rPr>
          <w:rFonts w:cs="Arial"/>
          <w:b/>
          <w:sz w:val="20"/>
          <w:szCs w:val="22"/>
          <w:lang w:val="sk-SK"/>
        </w:rPr>
      </w:pPr>
    </w:p>
    <w:p w14:paraId="1B94159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4. MAJETKOPRÁVNE VYSPORIADANIE:</w:t>
      </w:r>
    </w:p>
    <w:p w14:paraId="1B0E43F7" w14:textId="77777777" w:rsidR="00BE58EF" w:rsidRPr="007F7799" w:rsidRDefault="00BE58EF" w:rsidP="007008A6">
      <w:pPr>
        <w:tabs>
          <w:tab w:val="left" w:pos="709"/>
        </w:tabs>
        <w:rPr>
          <w:rFonts w:cs="Arial"/>
          <w:sz w:val="20"/>
          <w:szCs w:val="22"/>
          <w:lang w:val="sk-SK"/>
        </w:rPr>
      </w:pPr>
    </w:p>
    <w:p w14:paraId="0D520DFC"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5. ÚDAJE O STAVENISKU A POŽIADAVKY:</w:t>
      </w:r>
    </w:p>
    <w:p w14:paraId="1FEF3951" w14:textId="77777777" w:rsidR="00BE58EF" w:rsidRPr="007F7799" w:rsidRDefault="00BE58EF" w:rsidP="007008A6">
      <w:pPr>
        <w:tabs>
          <w:tab w:val="left" w:pos="709"/>
        </w:tabs>
        <w:rPr>
          <w:rFonts w:cs="Arial"/>
          <w:b/>
          <w:sz w:val="20"/>
          <w:szCs w:val="22"/>
          <w:lang w:val="sk-SK"/>
        </w:rPr>
      </w:pPr>
    </w:p>
    <w:p w14:paraId="377697D1"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6. PRÍSTUP NA STAVENISKO A ZARIADENIE STAVENISKA:</w:t>
      </w:r>
    </w:p>
    <w:p w14:paraId="5BAAFA07" w14:textId="77777777" w:rsidR="00BE58EF" w:rsidRPr="007F7799" w:rsidRDefault="00BE58EF" w:rsidP="007008A6">
      <w:pPr>
        <w:tabs>
          <w:tab w:val="left" w:pos="709"/>
        </w:tabs>
        <w:rPr>
          <w:rFonts w:cs="Arial"/>
          <w:sz w:val="20"/>
          <w:szCs w:val="22"/>
          <w:lang w:val="sk-SK"/>
        </w:rPr>
      </w:pPr>
    </w:p>
    <w:p w14:paraId="4946B4DC"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7. ÚDAJE O PODZEMNÝCH A NADZEMNÝCH INŽINIERSKYCH</w:t>
      </w:r>
      <w:r w:rsidRPr="007F7799">
        <w:rPr>
          <w:rFonts w:cs="Arial"/>
          <w:b/>
          <w:sz w:val="20"/>
          <w:szCs w:val="22"/>
          <w:lang w:val="sk-SK"/>
        </w:rPr>
        <w:t xml:space="preserve"> </w:t>
      </w:r>
      <w:r w:rsidRPr="007F7799">
        <w:rPr>
          <w:rFonts w:cs="Arial"/>
          <w:b/>
          <w:sz w:val="20"/>
          <w:szCs w:val="22"/>
          <w:u w:val="single"/>
          <w:lang w:val="sk-SK"/>
        </w:rPr>
        <w:t>SIEŤACH A INÝCH PREKÁŽKACH:</w:t>
      </w:r>
    </w:p>
    <w:p w14:paraId="38953F5A" w14:textId="77777777" w:rsidR="00BE58EF" w:rsidRPr="007F7799" w:rsidRDefault="00BE58EF" w:rsidP="007008A6">
      <w:pPr>
        <w:tabs>
          <w:tab w:val="left" w:pos="709"/>
        </w:tabs>
        <w:rPr>
          <w:rFonts w:cs="Arial"/>
          <w:sz w:val="20"/>
          <w:szCs w:val="22"/>
          <w:lang w:val="sk-SK"/>
        </w:rPr>
      </w:pPr>
    </w:p>
    <w:p w14:paraId="50AC3A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8. VYTÝČENIE ZÁKLADNÝCH BODOV STAVEBNÉHO OBJEKTU A OBVODU STAVENISKA:</w:t>
      </w:r>
    </w:p>
    <w:p w14:paraId="7A5EABFB" w14:textId="77777777" w:rsidR="00BE58EF" w:rsidRPr="007F7799" w:rsidRDefault="00BE58EF" w:rsidP="007008A6">
      <w:pPr>
        <w:tabs>
          <w:tab w:val="left" w:pos="709"/>
        </w:tabs>
        <w:rPr>
          <w:rFonts w:cs="Arial"/>
          <w:sz w:val="20"/>
          <w:szCs w:val="22"/>
          <w:lang w:val="sk-SK"/>
        </w:rPr>
      </w:pPr>
    </w:p>
    <w:p w14:paraId="1CF8BA5E"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9. PRIPOMIENKY ÚČASTNÍKOV ROKOVANIA:</w:t>
      </w:r>
    </w:p>
    <w:p w14:paraId="0D125722" w14:textId="77777777" w:rsidR="00BE58EF" w:rsidRPr="007F7799" w:rsidRDefault="00BE58EF" w:rsidP="007008A6">
      <w:pPr>
        <w:tabs>
          <w:tab w:val="left" w:pos="709"/>
        </w:tabs>
        <w:rPr>
          <w:rFonts w:cs="Arial"/>
          <w:b/>
          <w:sz w:val="20"/>
          <w:szCs w:val="22"/>
          <w:u w:val="single"/>
          <w:lang w:val="sk-SK"/>
        </w:rPr>
      </w:pPr>
    </w:p>
    <w:p w14:paraId="13A5628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10. ZÁVEREČNÉ VYHLÁSENIE:</w:t>
      </w:r>
    </w:p>
    <w:p w14:paraId="4AC2CC0F" w14:textId="77777777" w:rsidR="00BE58EF" w:rsidRPr="007F7799" w:rsidRDefault="00BE58EF" w:rsidP="007008A6">
      <w:pPr>
        <w:tabs>
          <w:tab w:val="left" w:pos="709"/>
        </w:tabs>
        <w:jc w:val="both"/>
        <w:rPr>
          <w:rFonts w:cs="Arial"/>
          <w:b/>
          <w:sz w:val="20"/>
          <w:szCs w:val="22"/>
          <w:lang w:val="sk-SK"/>
        </w:rPr>
      </w:pPr>
      <w:r w:rsidRPr="007F7799">
        <w:rPr>
          <w:rFonts w:cs="Arial"/>
          <w:b/>
          <w:sz w:val="20"/>
          <w:szCs w:val="22"/>
          <w:lang w:val="sk-SK"/>
        </w:rPr>
        <w:t>Zhotoviteľ prehlasuje, že stavenisko preberá, že sú mu známe podmienky jeho užívania a je si vedomý všetkých dôsledkov vyplývajúcich z nedodržania hraníc staveniska.</w:t>
      </w:r>
      <w:r w:rsidRPr="007F7799">
        <w:rPr>
          <w:rFonts w:cs="Arial"/>
          <w:b/>
          <w:sz w:val="20"/>
          <w:szCs w:val="22"/>
          <w:u w:val="single"/>
          <w:lang w:val="sk-SK"/>
        </w:rPr>
        <w:t xml:space="preserve"> </w:t>
      </w:r>
    </w:p>
    <w:p w14:paraId="2E1B3990" w14:textId="77777777" w:rsidR="00BE58EF" w:rsidRPr="007F7799" w:rsidRDefault="00BE58EF" w:rsidP="007008A6">
      <w:pPr>
        <w:tabs>
          <w:tab w:val="left" w:pos="709"/>
        </w:tabs>
        <w:rPr>
          <w:rFonts w:cs="Arial"/>
          <w:b/>
          <w:sz w:val="20"/>
          <w:szCs w:val="22"/>
          <w:u w:val="single"/>
          <w:lang w:val="sk-SK"/>
        </w:rPr>
      </w:pPr>
    </w:p>
    <w:p w14:paraId="657C022E"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 xml:space="preserve">dňa: </w:t>
      </w:r>
    </w:p>
    <w:p w14:paraId="616C99BE" w14:textId="77777777" w:rsidR="00BE58EF" w:rsidRPr="007F7799" w:rsidRDefault="00BE58EF" w:rsidP="007008A6">
      <w:pPr>
        <w:tabs>
          <w:tab w:val="left" w:pos="709"/>
        </w:tabs>
        <w:rPr>
          <w:rFonts w:cs="Arial"/>
          <w:sz w:val="20"/>
          <w:szCs w:val="22"/>
          <w:lang w:val="sk-SK"/>
        </w:rPr>
      </w:pPr>
    </w:p>
    <w:p w14:paraId="1E52F19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Poverení pracovníci k odovzdaniu staveniska:</w:t>
      </w:r>
    </w:p>
    <w:p w14:paraId="6F0B8A24" w14:textId="77777777" w:rsidR="00BE58EF" w:rsidRPr="007F7799" w:rsidRDefault="00BE58EF" w:rsidP="007008A6">
      <w:pPr>
        <w:tabs>
          <w:tab w:val="left" w:pos="709"/>
        </w:tabs>
        <w:rPr>
          <w:rFonts w:cs="Arial"/>
          <w:b/>
          <w:sz w:val="20"/>
          <w:szCs w:val="22"/>
          <w:u w:val="single"/>
          <w:lang w:val="sk-SK"/>
        </w:rPr>
      </w:pPr>
    </w:p>
    <w:p w14:paraId="28BF882E"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b/>
          <w:sz w:val="20"/>
          <w:szCs w:val="22"/>
          <w:u w:val="single"/>
          <w:lang w:val="sk-SK"/>
        </w:rPr>
        <w:t>Meno a priezvisko</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 xml:space="preserve">                      </w:t>
      </w:r>
      <w:r w:rsidRPr="007F7799">
        <w:rPr>
          <w:rFonts w:cs="Arial"/>
          <w:b/>
          <w:sz w:val="20"/>
          <w:szCs w:val="22"/>
          <w:u w:val="single"/>
          <w:lang w:val="sk-SK"/>
        </w:rPr>
        <w:t>Podpis</w:t>
      </w:r>
      <w:r w:rsidRPr="007F7799">
        <w:rPr>
          <w:rFonts w:cs="Arial"/>
          <w:sz w:val="20"/>
          <w:szCs w:val="22"/>
          <w:lang w:val="sk-SK"/>
        </w:rPr>
        <w:tab/>
      </w:r>
    </w:p>
    <w:p w14:paraId="56D8255A" w14:textId="77777777" w:rsidR="00BE58EF" w:rsidRPr="007F7799" w:rsidRDefault="00BE58EF" w:rsidP="007008A6">
      <w:pPr>
        <w:tabs>
          <w:tab w:val="left" w:pos="709"/>
        </w:tabs>
        <w:rPr>
          <w:rFonts w:cs="Arial"/>
          <w:b/>
          <w:sz w:val="20"/>
          <w:szCs w:val="22"/>
          <w:u w:val="single"/>
          <w:lang w:val="sk-SK"/>
        </w:rPr>
      </w:pPr>
    </w:p>
    <w:p w14:paraId="3D1DC2F7"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Objednávateľa:</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39CD4C55"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Národná diaľničná spoločnosť, 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13F6211D" w14:textId="77777777" w:rsidR="00BE58EF" w:rsidRPr="007F7799" w:rsidRDefault="00BE58EF" w:rsidP="007008A6">
      <w:pPr>
        <w:tabs>
          <w:tab w:val="left" w:pos="709"/>
        </w:tabs>
        <w:rPr>
          <w:rFonts w:cs="Arial"/>
          <w:sz w:val="20"/>
          <w:szCs w:val="22"/>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64610CE8" w14:textId="77777777" w:rsidR="00BE58EF" w:rsidRPr="007F7799" w:rsidRDefault="00BE58EF" w:rsidP="007008A6">
      <w:pPr>
        <w:tabs>
          <w:tab w:val="left" w:pos="709"/>
        </w:tabs>
        <w:rPr>
          <w:rFonts w:cs="Arial"/>
          <w:b/>
          <w:sz w:val="20"/>
          <w:szCs w:val="22"/>
          <w:u w:val="single"/>
          <w:lang w:val="sk-SK"/>
        </w:rPr>
      </w:pPr>
    </w:p>
    <w:p w14:paraId="7A390309"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Stavebnotechnický dozor:</w:t>
      </w:r>
    </w:p>
    <w:p w14:paraId="7836598A" w14:textId="77777777" w:rsidR="00BE58EF" w:rsidRPr="007F7799" w:rsidRDefault="00BE58EF" w:rsidP="007008A6">
      <w:pPr>
        <w:tabs>
          <w:tab w:val="left" w:pos="709"/>
        </w:tabs>
        <w:rPr>
          <w:rFonts w:cs="Arial"/>
          <w:sz w:val="20"/>
          <w:szCs w:val="22"/>
          <w:lang w:val="sk-SK"/>
        </w:rPr>
      </w:pPr>
    </w:p>
    <w:p w14:paraId="58160B47" w14:textId="77777777" w:rsidR="00BE58EF" w:rsidRPr="007F7799" w:rsidRDefault="00BE58EF" w:rsidP="007008A6">
      <w:pPr>
        <w:tabs>
          <w:tab w:val="left" w:pos="709"/>
        </w:tabs>
        <w:rPr>
          <w:rFonts w:cs="Arial"/>
          <w:b/>
          <w:sz w:val="20"/>
          <w:szCs w:val="22"/>
          <w:u w:val="single"/>
          <w:lang w:val="sk-SK"/>
        </w:rPr>
      </w:pPr>
    </w:p>
    <w:p w14:paraId="60BB7E47" w14:textId="77777777" w:rsidR="00BE58EF" w:rsidRPr="007F7799" w:rsidRDefault="00BE58EF" w:rsidP="007008A6">
      <w:pPr>
        <w:tabs>
          <w:tab w:val="left" w:pos="709"/>
        </w:tabs>
        <w:rPr>
          <w:rFonts w:cs="Arial"/>
          <w:sz w:val="20"/>
          <w:szCs w:val="22"/>
          <w:lang w:val="sk-SK"/>
        </w:rPr>
      </w:pPr>
      <w:r w:rsidRPr="007F7799">
        <w:rPr>
          <w:rFonts w:cs="Arial"/>
          <w:b/>
          <w:sz w:val="20"/>
          <w:szCs w:val="22"/>
          <w:u w:val="single"/>
          <w:lang w:val="sk-SK"/>
        </w:rPr>
        <w:t>za Zhotoviteľa:</w:t>
      </w:r>
    </w:p>
    <w:p w14:paraId="13E861AE" w14:textId="77777777" w:rsidR="00307E88" w:rsidRPr="007F7799" w:rsidRDefault="00307E88" w:rsidP="007008A6">
      <w:pPr>
        <w:rPr>
          <w:rFonts w:cs="Arial"/>
          <w:sz w:val="20"/>
          <w:szCs w:val="22"/>
        </w:rPr>
      </w:pPr>
    </w:p>
    <w:sectPr w:rsidR="00307E88" w:rsidRPr="007F7799" w:rsidSect="00BE58EF">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63D72" w14:textId="77777777" w:rsidR="0040656D" w:rsidRDefault="0040656D" w:rsidP="00BE58EF">
      <w:r>
        <w:separator/>
      </w:r>
    </w:p>
  </w:endnote>
  <w:endnote w:type="continuationSeparator" w:id="0">
    <w:p w14:paraId="07CDB10B" w14:textId="77777777" w:rsidR="0040656D" w:rsidRDefault="0040656D" w:rsidP="00BE58EF">
      <w:r>
        <w:continuationSeparator/>
      </w:r>
    </w:p>
  </w:endnote>
  <w:endnote w:type="continuationNotice" w:id="1">
    <w:p w14:paraId="1EA95FBF" w14:textId="77777777" w:rsidR="0040656D" w:rsidRDefault="00406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8FB9A" w14:textId="4B174A2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noProof/>
        <w:sz w:val="18"/>
      </w:rPr>
      <w:t>2</w:t>
    </w:r>
    <w:r>
      <w:rPr>
        <w:rStyle w:val="slostrany"/>
        <w:b w:val="0"/>
        <w:sz w:val="18"/>
      </w:rPr>
      <w:fldChar w:fldCharType="end"/>
    </w:r>
  </w:p>
  <w:p w14:paraId="6C49100B" w14:textId="77777777" w:rsidR="00536459" w:rsidRPr="00FA618C"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62694" w14:textId="13A9A15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12</w:t>
    </w:r>
    <w:r>
      <w:rPr>
        <w:rStyle w:val="slostrany"/>
        <w:b w:val="0"/>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69DA9" w14:textId="77777777" w:rsidR="00536459" w:rsidRDefault="00536459">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72E9F" w14:textId="75C89C3C"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3</w:t>
    </w:r>
    <w:r>
      <w:rPr>
        <w:rStyle w:val="slostrany"/>
        <w:b w:val="0"/>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5B7DC" w14:textId="77777777" w:rsidR="00536459" w:rsidRDefault="00536459" w:rsidP="00BE58EF">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43BC" w14:textId="77777777" w:rsidR="00536459" w:rsidRPr="00CB3163" w:rsidRDefault="00536459"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D475A" w14:textId="77777777" w:rsidR="00536459" w:rsidRPr="00CC11FF" w:rsidRDefault="00536459" w:rsidP="00BE58EF">
    <w:pPr>
      <w:pStyle w:val="Pta"/>
      <w:rPr>
        <w:sz w:val="18"/>
        <w:szCs w:val="18"/>
      </w:rPr>
    </w:pPr>
    <w:r w:rsidRPr="00CC11FF">
      <w:rPr>
        <w:sz w:val="18"/>
        <w:szCs w:val="18"/>
      </w:rPr>
      <w:t>Zväzok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A8BA1" w14:textId="13AC4485"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88</w:t>
    </w:r>
    <w:r>
      <w:rPr>
        <w:snapToGrid w:val="0"/>
        <w:sz w:val="18"/>
      </w:rPr>
      <w:fldChar w:fldCharType="end"/>
    </w:r>
  </w:p>
  <w:p w14:paraId="269B94E7" w14:textId="77777777" w:rsidR="00536459" w:rsidRDefault="00536459">
    <w:pPr>
      <w:pStyle w:val="Zkladntext"/>
      <w:pBdr>
        <w:top w:val="single" w:sz="4" w:space="1" w:color="auto"/>
      </w:pBdr>
      <w:tabs>
        <w:tab w:val="clear" w:pos="9214"/>
        <w:tab w:val="right" w:pos="9072"/>
      </w:tabs>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E0B98" w14:textId="2B8E82A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C010" w14:textId="77777777" w:rsidR="00536459" w:rsidRDefault="00536459">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E5A71"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03B060BE"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D020C" w14:textId="738E74A3"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C30F" w14:textId="77777777" w:rsidR="00536459" w:rsidRDefault="00536459">
    <w:pPr>
      <w:pStyle w:val="Pt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2529B"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3EF7DFF2"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F417" w14:textId="74C8B10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A1B0" w14:textId="77777777" w:rsidR="0040656D" w:rsidRDefault="0040656D" w:rsidP="00BE58EF">
      <w:r>
        <w:separator/>
      </w:r>
    </w:p>
  </w:footnote>
  <w:footnote w:type="continuationSeparator" w:id="0">
    <w:p w14:paraId="688AF1AB" w14:textId="77777777" w:rsidR="0040656D" w:rsidRDefault="0040656D" w:rsidP="00BE58EF">
      <w:r>
        <w:continuationSeparator/>
      </w:r>
    </w:p>
  </w:footnote>
  <w:footnote w:type="continuationNotice" w:id="1">
    <w:p w14:paraId="28C0BF0A" w14:textId="77777777" w:rsidR="0040656D" w:rsidRDefault="0040656D"/>
  </w:footnote>
  <w:footnote w:id="2">
    <w:p w14:paraId="41DE44E0" w14:textId="77777777" w:rsidR="00536459" w:rsidRPr="00E90DA0" w:rsidRDefault="00536459" w:rsidP="00A8497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3">
    <w:p w14:paraId="07052476" w14:textId="77777777" w:rsidR="00536459" w:rsidRDefault="00536459" w:rsidP="00EB36F9">
      <w:pPr>
        <w:pStyle w:val="Textpoznmkypodiarou"/>
        <w:ind w:left="709" w:hanging="709"/>
        <w:jc w:val="both"/>
        <w:rPr>
          <w:rFonts w:ascii="Arial" w:hAnsi="Arial" w:cs="Arial"/>
          <w:sz w:val="16"/>
          <w:szCs w:val="16"/>
          <w:lang w:val="sk-SK"/>
        </w:rPr>
      </w:pPr>
      <w:r w:rsidRPr="0050062E">
        <w:rPr>
          <w:rStyle w:val="Odkaznapoznmkupodiarou"/>
          <w:rFonts w:ascii="Arial" w:hAnsi="Arial" w:cs="Arial"/>
          <w:sz w:val="18"/>
          <w:szCs w:val="18"/>
        </w:rPr>
        <w:footnoteRef/>
      </w:r>
      <w:r>
        <w:rPr>
          <w:rFonts w:ascii="Arial" w:hAnsi="Arial" w:cs="Arial"/>
          <w:sz w:val="16"/>
          <w:szCs w:val="16"/>
          <w:lang w:val="sk-SK"/>
        </w:rPr>
        <w:t xml:space="preserve">       1. </w:t>
      </w: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r w:rsidRPr="00224081">
        <w:rPr>
          <w:rFonts w:ascii="Arial" w:hAnsi="Arial" w:cs="Arial"/>
          <w:sz w:val="16"/>
          <w:szCs w:val="16"/>
          <w:lang w:val="sk-SK"/>
        </w:rPr>
        <w:t xml:space="preserve"> </w:t>
      </w:r>
      <w:r w:rsidRPr="00FE6C98">
        <w:rPr>
          <w:rFonts w:ascii="Arial" w:hAnsi="Arial" w:cs="Arial"/>
          <w:sz w:val="16"/>
          <w:szCs w:val="16"/>
          <w:lang w:val="sk-SK"/>
        </w:rPr>
        <w:t xml:space="preserve">Zmluva o združení sa prikladá v písomnom vyhotovení k Zmluve. </w:t>
      </w:r>
    </w:p>
    <w:p w14:paraId="6B548999" w14:textId="77777777" w:rsidR="00536459" w:rsidRDefault="00536459" w:rsidP="008F36A5">
      <w:pPr>
        <w:pStyle w:val="Textpoznmkypodiarou"/>
        <w:numPr>
          <w:ilvl w:val="0"/>
          <w:numId w:val="37"/>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 xml:space="preserve">, </w:t>
      </w:r>
      <w:r w:rsidRPr="00FE6C98">
        <w:rPr>
          <w:rFonts w:ascii="Arial" w:hAnsi="Arial" w:cs="Arial"/>
          <w:sz w:val="16"/>
          <w:szCs w:val="16"/>
          <w:lang w:val="sk-SK"/>
        </w:rPr>
        <w:t>okrem dokladov ktoré sa predkladajú podľa bodu 9 Zmluvných dojednaní).</w:t>
      </w:r>
      <w:r w:rsidRPr="00EE0CB0">
        <w:rPr>
          <w:rFonts w:ascii="Arial" w:hAnsi="Arial" w:cs="Arial"/>
          <w:sz w:val="16"/>
          <w:szCs w:val="16"/>
          <w:lang w:val="sk-SK"/>
        </w:rPr>
        <w:t xml:space="preserve"> </w:t>
      </w:r>
    </w:p>
    <w:p w14:paraId="252F9E68" w14:textId="77777777" w:rsidR="00536459" w:rsidRPr="003D5221" w:rsidRDefault="00536459" w:rsidP="00224081">
      <w:pPr>
        <w:pStyle w:val="Textpoznmkypodiarou"/>
        <w:ind w:left="720"/>
        <w:jc w:val="both"/>
        <w:rPr>
          <w:rFonts w:ascii="Arial" w:hAnsi="Arial" w:cs="Arial"/>
          <w:sz w:val="16"/>
          <w:szCs w:val="16"/>
          <w:lang w:val="sk-SK"/>
        </w:rPr>
      </w:pPr>
    </w:p>
  </w:footnote>
  <w:footnote w:id="4">
    <w:p w14:paraId="2EDCBDF2" w14:textId="77777777" w:rsidR="00536459" w:rsidRPr="001C57F9" w:rsidRDefault="00536459"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bookmarkStart w:id="0" w:name="_Hlk161836044"/>
      <w:r w:rsidRPr="00AD2622">
        <w:rPr>
          <w:rFonts w:ascii="Arial" w:hAnsi="Arial" w:cs="Arial"/>
          <w:sz w:val="16"/>
          <w:szCs w:val="16"/>
          <w:lang w:val="sk-SK"/>
        </w:rPr>
        <w:t>V súlade s podčl. 4.1 Zmluvných podmienok</w:t>
      </w:r>
      <w:r>
        <w:rPr>
          <w:rFonts w:ascii="Arial" w:hAnsi="Arial" w:cs="Arial"/>
          <w:sz w:val="16"/>
          <w:szCs w:val="16"/>
          <w:lang w:val="sk-SK"/>
        </w:rPr>
        <w:t>,</w:t>
      </w:r>
      <w:r w:rsidRPr="00AD2622">
        <w:rPr>
          <w:rFonts w:ascii="Arial" w:hAnsi="Arial" w:cs="Arial"/>
          <w:sz w:val="16"/>
          <w:szCs w:val="16"/>
          <w:lang w:val="sk-SK"/>
        </w:rPr>
        <w:t xml:space="preserve"> </w:t>
      </w:r>
      <w:r>
        <w:rPr>
          <w:rFonts w:ascii="Arial" w:hAnsi="Arial" w:cs="Arial"/>
          <w:sz w:val="16"/>
          <w:szCs w:val="16"/>
          <w:lang w:val="sk-SK"/>
        </w:rPr>
        <w:t xml:space="preserve">Zhotoviteľ je povinný vypracovať </w:t>
      </w:r>
      <w:r w:rsidRPr="006346CA">
        <w:rPr>
          <w:rFonts w:ascii="Arial" w:hAnsi="Arial" w:cs="Arial"/>
          <w:sz w:val="16"/>
          <w:szCs w:val="16"/>
          <w:lang w:val="sk-SK"/>
        </w:rPr>
        <w:t>Environmentálny plán</w:t>
      </w:r>
      <w:r>
        <w:rPr>
          <w:rFonts w:ascii="Arial" w:hAnsi="Arial" w:cs="Arial"/>
          <w:sz w:val="16"/>
          <w:szCs w:val="16"/>
          <w:lang w:val="sk-SK"/>
        </w:rPr>
        <w:t xml:space="preserve"> výstavby</w:t>
      </w:r>
      <w:r w:rsidRPr="006346CA">
        <w:rPr>
          <w:rFonts w:ascii="Arial" w:hAnsi="Arial" w:cs="Arial"/>
          <w:sz w:val="16"/>
          <w:szCs w:val="16"/>
          <w:lang w:val="sk-SK"/>
        </w:rPr>
        <w:t xml:space="preserve"> </w:t>
      </w:r>
      <w:r w:rsidRPr="00FA6935">
        <w:rPr>
          <w:rFonts w:ascii="Arial" w:hAnsi="Arial" w:cs="Arial"/>
          <w:sz w:val="16"/>
          <w:szCs w:val="16"/>
          <w:lang w:val="sk-SK"/>
        </w:rPr>
        <w:t>a predlož</w:t>
      </w:r>
      <w:r>
        <w:rPr>
          <w:rFonts w:ascii="Arial" w:hAnsi="Arial" w:cs="Arial"/>
          <w:sz w:val="16"/>
          <w:szCs w:val="16"/>
          <w:lang w:val="sk-SK"/>
        </w:rPr>
        <w:t>iť ho</w:t>
      </w:r>
      <w:r w:rsidRPr="00FA6935">
        <w:rPr>
          <w:rFonts w:ascii="Arial" w:hAnsi="Arial" w:cs="Arial"/>
          <w:sz w:val="16"/>
          <w:szCs w:val="16"/>
          <w:lang w:val="sk-SK"/>
        </w:rPr>
        <w:t xml:space="preserve"> Objednávateľovi na schválenie </w:t>
      </w:r>
      <w:r w:rsidRPr="006346CA">
        <w:rPr>
          <w:rFonts w:ascii="Arial" w:hAnsi="Arial" w:cs="Arial"/>
          <w:sz w:val="16"/>
          <w:szCs w:val="16"/>
          <w:lang w:val="sk-SK"/>
        </w:rPr>
        <w:t xml:space="preserve"> do 28 dní od Dátumu začatia prác</w:t>
      </w:r>
      <w:r>
        <w:rPr>
          <w:rFonts w:ascii="Arial" w:hAnsi="Arial" w:cs="Arial"/>
          <w:sz w:val="16"/>
          <w:szCs w:val="16"/>
          <w:lang w:val="sk-SK"/>
        </w:rPr>
        <w:t>, ktorý Objednávateľ</w:t>
      </w:r>
      <w:r w:rsidRPr="006346CA">
        <w:rPr>
          <w:rFonts w:ascii="Arial" w:hAnsi="Arial" w:cs="Arial"/>
          <w:sz w:val="16"/>
          <w:szCs w:val="16"/>
          <w:lang w:val="sk-SK"/>
        </w:rPr>
        <w:t xml:space="preserve"> oznám</w:t>
      </w:r>
      <w:r>
        <w:rPr>
          <w:rFonts w:ascii="Arial" w:hAnsi="Arial" w:cs="Arial"/>
          <w:sz w:val="16"/>
          <w:szCs w:val="16"/>
          <w:lang w:val="sk-SK"/>
        </w:rPr>
        <w:t>i</w:t>
      </w:r>
      <w:r w:rsidRPr="006346CA">
        <w:rPr>
          <w:rFonts w:ascii="Arial" w:hAnsi="Arial" w:cs="Arial"/>
          <w:sz w:val="16"/>
          <w:szCs w:val="16"/>
          <w:lang w:val="sk-SK"/>
        </w:rPr>
        <w:t xml:space="preserve"> v zmysle podčlánku 8.1</w:t>
      </w:r>
      <w:r>
        <w:rPr>
          <w:rFonts w:ascii="Arial" w:hAnsi="Arial" w:cs="Arial"/>
          <w:sz w:val="16"/>
          <w:szCs w:val="16"/>
          <w:lang w:val="sk-SK"/>
        </w:rPr>
        <w:t xml:space="preserve"> Zmluvných podmienok. </w:t>
      </w:r>
      <w:bookmarkEnd w:id="0"/>
    </w:p>
  </w:footnote>
  <w:footnote w:id="5">
    <w:p w14:paraId="656FAF4C" w14:textId="77777777" w:rsidR="00536459" w:rsidRPr="005A47D2" w:rsidRDefault="00536459"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8A4F445" w14:textId="77777777" w:rsidR="00536459" w:rsidRPr="009435A3" w:rsidRDefault="00536459" w:rsidP="00BE58EF">
      <w:pPr>
        <w:pStyle w:val="Textpoznmkypodiarou"/>
        <w:rPr>
          <w:lang w:val="sk-SK"/>
        </w:rPr>
      </w:pPr>
    </w:p>
  </w:footnote>
  <w:footnote w:id="6">
    <w:p w14:paraId="3B3B9FA2" w14:textId="77777777" w:rsidR="00536459" w:rsidRPr="00BD4DD2" w:rsidRDefault="00536459"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722D1EFB" w14:textId="77777777" w:rsidTr="00BE58EF">
      <w:trPr>
        <w:cantSplit/>
        <w:trHeight w:val="847"/>
      </w:trPr>
      <w:tc>
        <w:tcPr>
          <w:tcW w:w="9341" w:type="dxa"/>
        </w:tcPr>
        <w:p w14:paraId="4B23B714" w14:textId="77777777"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Žilina,Brodno – Kysucké Nové Mesto           </w:t>
          </w:r>
          <w:r w:rsidRPr="008E6887">
            <w:rPr>
              <w:rFonts w:cs="Arial"/>
              <w:b w:val="0"/>
              <w:snapToGrid/>
              <w:sz w:val="18"/>
              <w:szCs w:val="18"/>
            </w:rPr>
            <w:t>Ná</w:t>
          </w:r>
          <w:r>
            <w:rPr>
              <w:rFonts w:cs="Arial"/>
              <w:b w:val="0"/>
              <w:snapToGrid/>
              <w:sz w:val="18"/>
              <w:szCs w:val="18"/>
            </w:rPr>
            <w:t>rodná diaľničná spoločnosť, a.s.</w:t>
          </w:r>
        </w:p>
        <w:p w14:paraId="34334AD1" w14:textId="77777777" w:rsidR="00536459" w:rsidRPr="008E6887" w:rsidRDefault="00536459" w:rsidP="00313F65">
          <w:pPr>
            <w:pStyle w:val="H6"/>
            <w:tabs>
              <w:tab w:val="left" w:pos="5907"/>
              <w:tab w:val="left" w:pos="6402"/>
              <w:tab w:val="left" w:pos="6567"/>
              <w:tab w:val="right" w:pos="9356"/>
            </w:tabs>
            <w:spacing w:before="0" w:after="0"/>
            <w:ind w:left="6159" w:hanging="6159"/>
            <w:rPr>
              <w:rFonts w:cs="Arial"/>
              <w:b w:val="0"/>
              <w:snapToGrid/>
              <w:sz w:val="18"/>
              <w:szCs w:val="18"/>
            </w:rPr>
          </w:pPr>
          <w:r w:rsidRPr="008E6887">
            <w:rPr>
              <w:rFonts w:cs="Arial"/>
              <w:b w:val="0"/>
              <w:sz w:val="18"/>
              <w:szCs w:val="18"/>
            </w:rPr>
            <w:t xml:space="preserve">Zadávanie </w:t>
          </w:r>
          <w:r>
            <w:rPr>
              <w:rFonts w:cs="Arial"/>
              <w:b w:val="0"/>
              <w:sz w:val="18"/>
              <w:szCs w:val="18"/>
            </w:rPr>
            <w:t>nad</w:t>
          </w:r>
          <w:r w:rsidRPr="008E6887">
            <w:rPr>
              <w:rFonts w:cs="Arial"/>
              <w:b w:val="0"/>
              <w:sz w:val="18"/>
              <w:szCs w:val="18"/>
            </w:rPr>
            <w:t>limitnej zákazky – Práce FIDIC</w:t>
          </w:r>
          <w:r>
            <w:rPr>
              <w:rFonts w:cs="Arial"/>
              <w:b w:val="0"/>
              <w:sz w:val="18"/>
              <w:szCs w:val="18"/>
            </w:rPr>
            <w:t xml:space="preserve"> – červená kniha</w:t>
          </w:r>
          <w:r w:rsidRPr="008E6887">
            <w:rPr>
              <w:rFonts w:cs="Arial"/>
              <w:b w:val="0"/>
              <w:sz w:val="18"/>
              <w:szCs w:val="18"/>
            </w:rPr>
            <w:t xml:space="preserve">“        </w:t>
          </w:r>
          <w:r>
            <w:rPr>
              <w:rFonts w:cs="Arial"/>
              <w:b w:val="0"/>
              <w:sz w:val="18"/>
              <w:szCs w:val="18"/>
            </w:rPr>
            <w:t xml:space="preserve">            </w:t>
          </w:r>
          <w:r w:rsidRPr="008E6887">
            <w:rPr>
              <w:rFonts w:cs="Arial"/>
              <w:b w:val="0"/>
              <w:sz w:val="18"/>
              <w:szCs w:val="18"/>
            </w:rPr>
            <w:t>Dúbravská cesta 14, 841 04</w:t>
          </w:r>
          <w:r>
            <w:rPr>
              <w:rFonts w:cs="Arial"/>
              <w:b w:val="0"/>
              <w:sz w:val="18"/>
              <w:szCs w:val="18"/>
            </w:rPr>
            <w:t xml:space="preserve"> </w:t>
          </w:r>
          <w:r w:rsidRPr="008E6887">
            <w:rPr>
              <w:rFonts w:cs="Arial"/>
              <w:b w:val="0"/>
              <w:sz w:val="18"/>
              <w:szCs w:val="18"/>
            </w:rPr>
            <w:t>Bratislava</w:t>
          </w:r>
        </w:p>
        <w:p w14:paraId="2EC9F185"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14433AA2"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480A83FC" w14:textId="77777777" w:rsidR="00536459" w:rsidRDefault="00536459"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536459" w14:paraId="0715910F" w14:textId="77777777" w:rsidTr="00BE58EF">
      <w:trPr>
        <w:cantSplit/>
        <w:trHeight w:val="282"/>
      </w:trPr>
      <w:tc>
        <w:tcPr>
          <w:tcW w:w="9446" w:type="dxa"/>
        </w:tcPr>
        <w:p w14:paraId="01B13A48" w14:textId="77777777" w:rsidR="00536459" w:rsidRDefault="00536459" w:rsidP="00BE58EF">
          <w:pPr>
            <w:tabs>
              <w:tab w:val="right" w:pos="9140"/>
            </w:tabs>
            <w:rPr>
              <w:rFonts w:cs="Arial"/>
              <w:bCs/>
              <w:sz w:val="18"/>
              <w:lang w:val="sk-SK" w:eastAsia="cs-CZ"/>
            </w:rPr>
          </w:pPr>
        </w:p>
      </w:tc>
    </w:tr>
    <w:tr w:rsidR="00536459" w14:paraId="53E4DFFC" w14:textId="77777777" w:rsidTr="00BE58EF">
      <w:trPr>
        <w:cantSplit/>
        <w:trHeight w:val="36"/>
      </w:trPr>
      <w:tc>
        <w:tcPr>
          <w:tcW w:w="9446" w:type="dxa"/>
        </w:tcPr>
        <w:p w14:paraId="616AA911" w14:textId="77777777" w:rsidR="00536459" w:rsidRDefault="00536459" w:rsidP="00BE58EF">
          <w:pPr>
            <w:pStyle w:val="H6"/>
            <w:tabs>
              <w:tab w:val="right" w:pos="9140"/>
            </w:tabs>
            <w:spacing w:before="0" w:after="0"/>
            <w:rPr>
              <w:rFonts w:cs="Arial"/>
              <w:b w:val="0"/>
              <w:bCs/>
              <w:snapToGrid/>
              <w:sz w:val="18"/>
            </w:rPr>
          </w:pPr>
        </w:p>
      </w:tc>
    </w:tr>
  </w:tbl>
  <w:p w14:paraId="0E71A9E8" w14:textId="77777777" w:rsidR="00536459" w:rsidRDefault="005364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1090650B" w14:textId="77777777" w:rsidTr="00BE58EF">
      <w:trPr>
        <w:cantSplit/>
        <w:trHeight w:val="847"/>
      </w:trPr>
      <w:tc>
        <w:tcPr>
          <w:tcW w:w="9341" w:type="dxa"/>
        </w:tcPr>
        <w:p w14:paraId="49491578" w14:textId="3350CAFD"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13C988A5" w14:textId="77777777" w:rsidR="00536459" w:rsidRPr="008E6887" w:rsidRDefault="0053645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358BD292"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501A0075"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0E8116FD" w14:textId="77777777" w:rsidR="00536459" w:rsidRDefault="00536459" w:rsidP="00BE58EF">
    <w:pPr>
      <w:pStyle w:val="Hlavika"/>
      <w:rPr>
        <w:sz w:val="18"/>
        <w:lang w:val="sk-SK"/>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1091C" w14:textId="77777777" w:rsidR="00536459" w:rsidRDefault="00536459">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5AC3" w14:textId="3D8827B3" w:rsidR="00536459" w:rsidRPr="008E6887" w:rsidRDefault="00536459" w:rsidP="00CC11FF">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04ADAD4E" w14:textId="77777777" w:rsidR="00536459" w:rsidRPr="008E6887" w:rsidRDefault="00536459" w:rsidP="00CC11FF">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15DE413C" w14:textId="77777777" w:rsidR="00536459" w:rsidRDefault="00536459"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1464ADFA"/>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3"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1F0091B"/>
    <w:multiLevelType w:val="hybridMultilevel"/>
    <w:tmpl w:val="CF0A298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7"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9"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1"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094DCD"/>
    <w:multiLevelType w:val="hybridMultilevel"/>
    <w:tmpl w:val="F5F41574"/>
    <w:lvl w:ilvl="0" w:tplc="CA303000">
      <w:start w:val="1"/>
      <w:numFmt w:val="lowerLetter"/>
      <w:lvlText w:val="%1)"/>
      <w:lvlJc w:val="left"/>
      <w:pPr>
        <w:ind w:left="755" w:hanging="72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25" w15:restartNumberingAfterBreak="0">
    <w:nsid w:val="50FA555F"/>
    <w:multiLevelType w:val="hybridMultilevel"/>
    <w:tmpl w:val="EDBE3E0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8FC85314"/>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2"/>
  </w:num>
  <w:num w:numId="2">
    <w:abstractNumId w:val="37"/>
  </w:num>
  <w:num w:numId="3">
    <w:abstractNumId w:val="4"/>
  </w:num>
  <w:num w:numId="4">
    <w:abstractNumId w:val="3"/>
  </w:num>
  <w:num w:numId="5">
    <w:abstractNumId w:val="1"/>
  </w:num>
  <w:num w:numId="6">
    <w:abstractNumId w:val="0"/>
    <w:lvlOverride w:ilvl="0">
      <w:startOverride w:val="1"/>
    </w:lvlOverride>
  </w:num>
  <w:num w:numId="7">
    <w:abstractNumId w:val="18"/>
  </w:num>
  <w:num w:numId="8">
    <w:abstractNumId w:val="10"/>
  </w:num>
  <w:num w:numId="9">
    <w:abstractNumId w:val="33"/>
  </w:num>
  <w:num w:numId="10">
    <w:abstractNumId w:val="16"/>
  </w:num>
  <w:num w:numId="11">
    <w:abstractNumId w:val="8"/>
  </w:num>
  <w:num w:numId="12">
    <w:abstractNumId w:val="9"/>
  </w:num>
  <w:num w:numId="13">
    <w:abstractNumId w:val="11"/>
  </w:num>
  <w:num w:numId="14">
    <w:abstractNumId w:val="19"/>
  </w:num>
  <w:num w:numId="15">
    <w:abstractNumId w:val="22"/>
  </w:num>
  <w:num w:numId="16">
    <w:abstractNumId w:val="23"/>
  </w:num>
  <w:num w:numId="17">
    <w:abstractNumId w:val="15"/>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1"/>
  </w:num>
  <w:num w:numId="26">
    <w:abstractNumId w:val="2"/>
  </w:num>
  <w:num w:numId="27">
    <w:abstractNumId w:val="28"/>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4"/>
  </w:num>
  <w:num w:numId="37">
    <w:abstractNumId w:val="14"/>
  </w:num>
  <w:num w:numId="38">
    <w:abstractNumId w:val="25"/>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jková Barbora">
    <w15:presenceInfo w15:providerId="AD" w15:userId="S-1-5-21-2632814639-3980634626-3591563423-3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F"/>
    <w:rsid w:val="00003D2F"/>
    <w:rsid w:val="000041DA"/>
    <w:rsid w:val="0000799A"/>
    <w:rsid w:val="00011A1D"/>
    <w:rsid w:val="00011C7E"/>
    <w:rsid w:val="000173F3"/>
    <w:rsid w:val="00017E9E"/>
    <w:rsid w:val="00023E81"/>
    <w:rsid w:val="0002454E"/>
    <w:rsid w:val="000259F9"/>
    <w:rsid w:val="00025AA0"/>
    <w:rsid w:val="00025C1A"/>
    <w:rsid w:val="000358C7"/>
    <w:rsid w:val="00040632"/>
    <w:rsid w:val="00041AF9"/>
    <w:rsid w:val="000420A9"/>
    <w:rsid w:val="0004318F"/>
    <w:rsid w:val="00044F17"/>
    <w:rsid w:val="00045ADE"/>
    <w:rsid w:val="0005215C"/>
    <w:rsid w:val="00053658"/>
    <w:rsid w:val="0005614A"/>
    <w:rsid w:val="0006277B"/>
    <w:rsid w:val="000642AD"/>
    <w:rsid w:val="00065D35"/>
    <w:rsid w:val="00066C91"/>
    <w:rsid w:val="0007208D"/>
    <w:rsid w:val="000735E3"/>
    <w:rsid w:val="0007533F"/>
    <w:rsid w:val="00075A4D"/>
    <w:rsid w:val="0007768B"/>
    <w:rsid w:val="00080330"/>
    <w:rsid w:val="0008060E"/>
    <w:rsid w:val="00081F29"/>
    <w:rsid w:val="000852F3"/>
    <w:rsid w:val="000904AC"/>
    <w:rsid w:val="00092CFF"/>
    <w:rsid w:val="00094A21"/>
    <w:rsid w:val="000962F6"/>
    <w:rsid w:val="000A1819"/>
    <w:rsid w:val="000A2FDD"/>
    <w:rsid w:val="000A3450"/>
    <w:rsid w:val="000B1ACD"/>
    <w:rsid w:val="000B34BC"/>
    <w:rsid w:val="000B58EB"/>
    <w:rsid w:val="000B7A24"/>
    <w:rsid w:val="000C03FF"/>
    <w:rsid w:val="000C0B09"/>
    <w:rsid w:val="000C0E06"/>
    <w:rsid w:val="000C785A"/>
    <w:rsid w:val="000D14D9"/>
    <w:rsid w:val="000D2131"/>
    <w:rsid w:val="000D2328"/>
    <w:rsid w:val="000D2C58"/>
    <w:rsid w:val="000E0EE0"/>
    <w:rsid w:val="000F288B"/>
    <w:rsid w:val="000F73D4"/>
    <w:rsid w:val="000F75BB"/>
    <w:rsid w:val="001011A7"/>
    <w:rsid w:val="0010230A"/>
    <w:rsid w:val="001052A0"/>
    <w:rsid w:val="00106E1D"/>
    <w:rsid w:val="00110866"/>
    <w:rsid w:val="00114577"/>
    <w:rsid w:val="0011799A"/>
    <w:rsid w:val="00125C38"/>
    <w:rsid w:val="00125F65"/>
    <w:rsid w:val="00126195"/>
    <w:rsid w:val="00134B4B"/>
    <w:rsid w:val="0013514D"/>
    <w:rsid w:val="00135B1B"/>
    <w:rsid w:val="001411DF"/>
    <w:rsid w:val="00142CF3"/>
    <w:rsid w:val="00143764"/>
    <w:rsid w:val="00145F02"/>
    <w:rsid w:val="0015637F"/>
    <w:rsid w:val="00160F9B"/>
    <w:rsid w:val="00163514"/>
    <w:rsid w:val="00163946"/>
    <w:rsid w:val="0016440B"/>
    <w:rsid w:val="00164B41"/>
    <w:rsid w:val="0016652F"/>
    <w:rsid w:val="00167C59"/>
    <w:rsid w:val="00171D33"/>
    <w:rsid w:val="00173B17"/>
    <w:rsid w:val="00175C8D"/>
    <w:rsid w:val="001837B6"/>
    <w:rsid w:val="001A171E"/>
    <w:rsid w:val="001A1BE2"/>
    <w:rsid w:val="001A71B5"/>
    <w:rsid w:val="001B26B5"/>
    <w:rsid w:val="001B3E7D"/>
    <w:rsid w:val="001B5334"/>
    <w:rsid w:val="001B5D14"/>
    <w:rsid w:val="001B7A1E"/>
    <w:rsid w:val="001C2AD7"/>
    <w:rsid w:val="001C3725"/>
    <w:rsid w:val="001C37F2"/>
    <w:rsid w:val="001C57F9"/>
    <w:rsid w:val="001C76CD"/>
    <w:rsid w:val="001D073C"/>
    <w:rsid w:val="001D27BE"/>
    <w:rsid w:val="001D2C91"/>
    <w:rsid w:val="001D5146"/>
    <w:rsid w:val="001D7E9F"/>
    <w:rsid w:val="001E38F8"/>
    <w:rsid w:val="001E390F"/>
    <w:rsid w:val="001E6958"/>
    <w:rsid w:val="001E7421"/>
    <w:rsid w:val="001F01DD"/>
    <w:rsid w:val="001F1493"/>
    <w:rsid w:val="001F4E66"/>
    <w:rsid w:val="001F7E05"/>
    <w:rsid w:val="00203392"/>
    <w:rsid w:val="00206239"/>
    <w:rsid w:val="0020794D"/>
    <w:rsid w:val="00210A4E"/>
    <w:rsid w:val="00212A3F"/>
    <w:rsid w:val="00214EA3"/>
    <w:rsid w:val="00215D34"/>
    <w:rsid w:val="00216A6E"/>
    <w:rsid w:val="002214FC"/>
    <w:rsid w:val="0022154F"/>
    <w:rsid w:val="00224081"/>
    <w:rsid w:val="002276EA"/>
    <w:rsid w:val="00231DAA"/>
    <w:rsid w:val="0023753C"/>
    <w:rsid w:val="00240DEF"/>
    <w:rsid w:val="00241D16"/>
    <w:rsid w:val="002431A2"/>
    <w:rsid w:val="002448EB"/>
    <w:rsid w:val="0025064B"/>
    <w:rsid w:val="00253D0D"/>
    <w:rsid w:val="00254DF8"/>
    <w:rsid w:val="00260092"/>
    <w:rsid w:val="00260537"/>
    <w:rsid w:val="00263551"/>
    <w:rsid w:val="00270F4F"/>
    <w:rsid w:val="00272C35"/>
    <w:rsid w:val="00273852"/>
    <w:rsid w:val="00273FBC"/>
    <w:rsid w:val="00276415"/>
    <w:rsid w:val="00276A43"/>
    <w:rsid w:val="00276E47"/>
    <w:rsid w:val="002817F7"/>
    <w:rsid w:val="00281C63"/>
    <w:rsid w:val="00293987"/>
    <w:rsid w:val="00294EDE"/>
    <w:rsid w:val="002B0230"/>
    <w:rsid w:val="002B0C8B"/>
    <w:rsid w:val="002B5289"/>
    <w:rsid w:val="002B531E"/>
    <w:rsid w:val="002B56E8"/>
    <w:rsid w:val="002C04E7"/>
    <w:rsid w:val="002C192B"/>
    <w:rsid w:val="002C2E51"/>
    <w:rsid w:val="002C6495"/>
    <w:rsid w:val="002C7CC2"/>
    <w:rsid w:val="002D1D80"/>
    <w:rsid w:val="002D4362"/>
    <w:rsid w:val="002D4534"/>
    <w:rsid w:val="002D5C9A"/>
    <w:rsid w:val="002D6766"/>
    <w:rsid w:val="002E0E22"/>
    <w:rsid w:val="002E110F"/>
    <w:rsid w:val="002E39AD"/>
    <w:rsid w:val="002E4784"/>
    <w:rsid w:val="002E4CDF"/>
    <w:rsid w:val="002E4D29"/>
    <w:rsid w:val="002E5D81"/>
    <w:rsid w:val="002E6E58"/>
    <w:rsid w:val="002E7600"/>
    <w:rsid w:val="002F086F"/>
    <w:rsid w:val="002F0A09"/>
    <w:rsid w:val="002F1250"/>
    <w:rsid w:val="002F139C"/>
    <w:rsid w:val="002F1AE9"/>
    <w:rsid w:val="00301871"/>
    <w:rsid w:val="00302836"/>
    <w:rsid w:val="00305228"/>
    <w:rsid w:val="00306205"/>
    <w:rsid w:val="00307E88"/>
    <w:rsid w:val="00313F65"/>
    <w:rsid w:val="00321E66"/>
    <w:rsid w:val="00325A8A"/>
    <w:rsid w:val="00327305"/>
    <w:rsid w:val="00330DF4"/>
    <w:rsid w:val="00333D65"/>
    <w:rsid w:val="0033525E"/>
    <w:rsid w:val="0033534F"/>
    <w:rsid w:val="003363A3"/>
    <w:rsid w:val="00337197"/>
    <w:rsid w:val="00346689"/>
    <w:rsid w:val="00347EB4"/>
    <w:rsid w:val="00351076"/>
    <w:rsid w:val="00354F9A"/>
    <w:rsid w:val="003618B6"/>
    <w:rsid w:val="003628DC"/>
    <w:rsid w:val="003644F1"/>
    <w:rsid w:val="00365695"/>
    <w:rsid w:val="00365E9A"/>
    <w:rsid w:val="00367941"/>
    <w:rsid w:val="00372EAA"/>
    <w:rsid w:val="003759A0"/>
    <w:rsid w:val="0037651C"/>
    <w:rsid w:val="003806AB"/>
    <w:rsid w:val="00382FA9"/>
    <w:rsid w:val="00383CA5"/>
    <w:rsid w:val="00386175"/>
    <w:rsid w:val="00390024"/>
    <w:rsid w:val="00395C05"/>
    <w:rsid w:val="003A0374"/>
    <w:rsid w:val="003A1D0B"/>
    <w:rsid w:val="003A26C2"/>
    <w:rsid w:val="003A5C0C"/>
    <w:rsid w:val="003A5F1C"/>
    <w:rsid w:val="003B0CCE"/>
    <w:rsid w:val="003B4639"/>
    <w:rsid w:val="003B6291"/>
    <w:rsid w:val="003C0F9E"/>
    <w:rsid w:val="003C1843"/>
    <w:rsid w:val="003C68E6"/>
    <w:rsid w:val="003D14AB"/>
    <w:rsid w:val="003D3C38"/>
    <w:rsid w:val="003D5221"/>
    <w:rsid w:val="003D5C7C"/>
    <w:rsid w:val="003D5EB2"/>
    <w:rsid w:val="003D627C"/>
    <w:rsid w:val="003E2150"/>
    <w:rsid w:val="003E4C5E"/>
    <w:rsid w:val="003F0D5C"/>
    <w:rsid w:val="003F1C55"/>
    <w:rsid w:val="003F52F9"/>
    <w:rsid w:val="003F792D"/>
    <w:rsid w:val="00400C8D"/>
    <w:rsid w:val="004026A5"/>
    <w:rsid w:val="00402BB6"/>
    <w:rsid w:val="0040656D"/>
    <w:rsid w:val="00406727"/>
    <w:rsid w:val="00412D34"/>
    <w:rsid w:val="004247E4"/>
    <w:rsid w:val="00427678"/>
    <w:rsid w:val="00427BB0"/>
    <w:rsid w:val="00434723"/>
    <w:rsid w:val="00434E56"/>
    <w:rsid w:val="00435210"/>
    <w:rsid w:val="004401CB"/>
    <w:rsid w:val="00442AE6"/>
    <w:rsid w:val="00443FD1"/>
    <w:rsid w:val="00444C96"/>
    <w:rsid w:val="004452B3"/>
    <w:rsid w:val="00446C1E"/>
    <w:rsid w:val="00451E59"/>
    <w:rsid w:val="0045389E"/>
    <w:rsid w:val="00455C51"/>
    <w:rsid w:val="00455DD2"/>
    <w:rsid w:val="00456EF1"/>
    <w:rsid w:val="00472AF8"/>
    <w:rsid w:val="00475D16"/>
    <w:rsid w:val="00475FBF"/>
    <w:rsid w:val="00476FB0"/>
    <w:rsid w:val="00477F49"/>
    <w:rsid w:val="00481F4D"/>
    <w:rsid w:val="00485C3D"/>
    <w:rsid w:val="00492CC7"/>
    <w:rsid w:val="00496E10"/>
    <w:rsid w:val="0049718A"/>
    <w:rsid w:val="004A0BC1"/>
    <w:rsid w:val="004A2800"/>
    <w:rsid w:val="004A33FD"/>
    <w:rsid w:val="004A3F4C"/>
    <w:rsid w:val="004A681A"/>
    <w:rsid w:val="004A73E6"/>
    <w:rsid w:val="004A7D36"/>
    <w:rsid w:val="004A7E61"/>
    <w:rsid w:val="004B03A7"/>
    <w:rsid w:val="004B0EB8"/>
    <w:rsid w:val="004B38B3"/>
    <w:rsid w:val="004B405F"/>
    <w:rsid w:val="004B4763"/>
    <w:rsid w:val="004B6436"/>
    <w:rsid w:val="004B6E37"/>
    <w:rsid w:val="004C0250"/>
    <w:rsid w:val="004C6322"/>
    <w:rsid w:val="004C7AA6"/>
    <w:rsid w:val="004D0CEB"/>
    <w:rsid w:val="004D1231"/>
    <w:rsid w:val="004D76ED"/>
    <w:rsid w:val="004E0372"/>
    <w:rsid w:val="004E1306"/>
    <w:rsid w:val="004E1886"/>
    <w:rsid w:val="004E1CF4"/>
    <w:rsid w:val="004E228B"/>
    <w:rsid w:val="004E2566"/>
    <w:rsid w:val="004F06B5"/>
    <w:rsid w:val="004F140F"/>
    <w:rsid w:val="004F1EE5"/>
    <w:rsid w:val="004F4340"/>
    <w:rsid w:val="0050062E"/>
    <w:rsid w:val="00505595"/>
    <w:rsid w:val="005120C5"/>
    <w:rsid w:val="005128A9"/>
    <w:rsid w:val="00514317"/>
    <w:rsid w:val="00514835"/>
    <w:rsid w:val="005157AB"/>
    <w:rsid w:val="00525166"/>
    <w:rsid w:val="0052565A"/>
    <w:rsid w:val="005259E1"/>
    <w:rsid w:val="00530826"/>
    <w:rsid w:val="00531183"/>
    <w:rsid w:val="005361BF"/>
    <w:rsid w:val="00536459"/>
    <w:rsid w:val="00540429"/>
    <w:rsid w:val="005523E4"/>
    <w:rsid w:val="0056046F"/>
    <w:rsid w:val="00561B1A"/>
    <w:rsid w:val="00561EAA"/>
    <w:rsid w:val="00563EB2"/>
    <w:rsid w:val="0056753A"/>
    <w:rsid w:val="00570DE9"/>
    <w:rsid w:val="00576368"/>
    <w:rsid w:val="00577904"/>
    <w:rsid w:val="005861D1"/>
    <w:rsid w:val="0059112A"/>
    <w:rsid w:val="005951B7"/>
    <w:rsid w:val="0059763D"/>
    <w:rsid w:val="005A0951"/>
    <w:rsid w:val="005A5390"/>
    <w:rsid w:val="005A5C16"/>
    <w:rsid w:val="005B0244"/>
    <w:rsid w:val="005B029F"/>
    <w:rsid w:val="005B3B33"/>
    <w:rsid w:val="005B5068"/>
    <w:rsid w:val="005B5EA1"/>
    <w:rsid w:val="005B7015"/>
    <w:rsid w:val="005C0F1D"/>
    <w:rsid w:val="005C2BA5"/>
    <w:rsid w:val="005C593D"/>
    <w:rsid w:val="005C73AA"/>
    <w:rsid w:val="005D0805"/>
    <w:rsid w:val="005D40D3"/>
    <w:rsid w:val="005E0737"/>
    <w:rsid w:val="005E3EE9"/>
    <w:rsid w:val="005E6AC3"/>
    <w:rsid w:val="005F2EC5"/>
    <w:rsid w:val="005F2F8E"/>
    <w:rsid w:val="005F36B7"/>
    <w:rsid w:val="005F584B"/>
    <w:rsid w:val="005F58F5"/>
    <w:rsid w:val="00605F0C"/>
    <w:rsid w:val="006134C0"/>
    <w:rsid w:val="0061484A"/>
    <w:rsid w:val="00615C3F"/>
    <w:rsid w:val="00616226"/>
    <w:rsid w:val="00616472"/>
    <w:rsid w:val="0061785A"/>
    <w:rsid w:val="00622EDD"/>
    <w:rsid w:val="00624E85"/>
    <w:rsid w:val="00627D16"/>
    <w:rsid w:val="00632562"/>
    <w:rsid w:val="006346CA"/>
    <w:rsid w:val="00640026"/>
    <w:rsid w:val="00641B36"/>
    <w:rsid w:val="00644921"/>
    <w:rsid w:val="00644BF6"/>
    <w:rsid w:val="0064516D"/>
    <w:rsid w:val="00646127"/>
    <w:rsid w:val="00646B0A"/>
    <w:rsid w:val="00646FDA"/>
    <w:rsid w:val="0065473A"/>
    <w:rsid w:val="0065489E"/>
    <w:rsid w:val="006554E7"/>
    <w:rsid w:val="006652A6"/>
    <w:rsid w:val="00665716"/>
    <w:rsid w:val="00673473"/>
    <w:rsid w:val="00676D17"/>
    <w:rsid w:val="006828F2"/>
    <w:rsid w:val="0069307D"/>
    <w:rsid w:val="0069547B"/>
    <w:rsid w:val="006A1419"/>
    <w:rsid w:val="006A1C4E"/>
    <w:rsid w:val="006A5DF7"/>
    <w:rsid w:val="006B22E0"/>
    <w:rsid w:val="006B340A"/>
    <w:rsid w:val="006B3EFF"/>
    <w:rsid w:val="006B7B68"/>
    <w:rsid w:val="006C1A2B"/>
    <w:rsid w:val="006C5161"/>
    <w:rsid w:val="006C7041"/>
    <w:rsid w:val="006C733E"/>
    <w:rsid w:val="006D2206"/>
    <w:rsid w:val="006D3628"/>
    <w:rsid w:val="006D3D09"/>
    <w:rsid w:val="006D6C5B"/>
    <w:rsid w:val="006E0B26"/>
    <w:rsid w:val="006E283B"/>
    <w:rsid w:val="006F571E"/>
    <w:rsid w:val="006F658C"/>
    <w:rsid w:val="006F7209"/>
    <w:rsid w:val="006F7CB1"/>
    <w:rsid w:val="006F7F8B"/>
    <w:rsid w:val="007008A6"/>
    <w:rsid w:val="0070100A"/>
    <w:rsid w:val="00706C49"/>
    <w:rsid w:val="007163DD"/>
    <w:rsid w:val="007176BC"/>
    <w:rsid w:val="00723417"/>
    <w:rsid w:val="00727759"/>
    <w:rsid w:val="00727F75"/>
    <w:rsid w:val="007302BC"/>
    <w:rsid w:val="00735B57"/>
    <w:rsid w:val="007367A3"/>
    <w:rsid w:val="00745933"/>
    <w:rsid w:val="00751011"/>
    <w:rsid w:val="00753A32"/>
    <w:rsid w:val="0075519E"/>
    <w:rsid w:val="00756B81"/>
    <w:rsid w:val="00756B8A"/>
    <w:rsid w:val="0075738D"/>
    <w:rsid w:val="00760CB0"/>
    <w:rsid w:val="00761237"/>
    <w:rsid w:val="007613A0"/>
    <w:rsid w:val="0076169E"/>
    <w:rsid w:val="00761853"/>
    <w:rsid w:val="00761C34"/>
    <w:rsid w:val="00767864"/>
    <w:rsid w:val="00772DD7"/>
    <w:rsid w:val="00780F0A"/>
    <w:rsid w:val="00792327"/>
    <w:rsid w:val="00794BBC"/>
    <w:rsid w:val="00795405"/>
    <w:rsid w:val="00797447"/>
    <w:rsid w:val="00797A98"/>
    <w:rsid w:val="007A15F8"/>
    <w:rsid w:val="007A1C62"/>
    <w:rsid w:val="007A3132"/>
    <w:rsid w:val="007A4F07"/>
    <w:rsid w:val="007A6715"/>
    <w:rsid w:val="007A6A7A"/>
    <w:rsid w:val="007C31CF"/>
    <w:rsid w:val="007D0DF7"/>
    <w:rsid w:val="007D2343"/>
    <w:rsid w:val="007D3144"/>
    <w:rsid w:val="007D3ECB"/>
    <w:rsid w:val="007D53A8"/>
    <w:rsid w:val="007E0B77"/>
    <w:rsid w:val="007E1937"/>
    <w:rsid w:val="007E5E38"/>
    <w:rsid w:val="007E74C7"/>
    <w:rsid w:val="007F24D5"/>
    <w:rsid w:val="007F2FD5"/>
    <w:rsid w:val="007F3056"/>
    <w:rsid w:val="007F7799"/>
    <w:rsid w:val="008037D3"/>
    <w:rsid w:val="00804A8E"/>
    <w:rsid w:val="00806073"/>
    <w:rsid w:val="00806222"/>
    <w:rsid w:val="00815D78"/>
    <w:rsid w:val="0082157A"/>
    <w:rsid w:val="0082607D"/>
    <w:rsid w:val="00826571"/>
    <w:rsid w:val="00835677"/>
    <w:rsid w:val="00835B18"/>
    <w:rsid w:val="00841310"/>
    <w:rsid w:val="008417FE"/>
    <w:rsid w:val="00845F19"/>
    <w:rsid w:val="00846603"/>
    <w:rsid w:val="008508DC"/>
    <w:rsid w:val="00850C47"/>
    <w:rsid w:val="00863582"/>
    <w:rsid w:val="0086568C"/>
    <w:rsid w:val="00870153"/>
    <w:rsid w:val="00870EEC"/>
    <w:rsid w:val="00871290"/>
    <w:rsid w:val="0087338C"/>
    <w:rsid w:val="00873D95"/>
    <w:rsid w:val="00874AF2"/>
    <w:rsid w:val="00876BA6"/>
    <w:rsid w:val="0088104A"/>
    <w:rsid w:val="00885DFF"/>
    <w:rsid w:val="00886C9D"/>
    <w:rsid w:val="00887FE0"/>
    <w:rsid w:val="00892B16"/>
    <w:rsid w:val="00894072"/>
    <w:rsid w:val="008941CF"/>
    <w:rsid w:val="008942CD"/>
    <w:rsid w:val="008946AD"/>
    <w:rsid w:val="008A1F48"/>
    <w:rsid w:val="008A6C27"/>
    <w:rsid w:val="008A71DE"/>
    <w:rsid w:val="008B1FF5"/>
    <w:rsid w:val="008C43B6"/>
    <w:rsid w:val="008C463E"/>
    <w:rsid w:val="008C580F"/>
    <w:rsid w:val="008D407E"/>
    <w:rsid w:val="008D41ED"/>
    <w:rsid w:val="008D4DF9"/>
    <w:rsid w:val="008D61D8"/>
    <w:rsid w:val="008D7DA5"/>
    <w:rsid w:val="008E2BE9"/>
    <w:rsid w:val="008E3062"/>
    <w:rsid w:val="008E6887"/>
    <w:rsid w:val="008F0621"/>
    <w:rsid w:val="008F27E0"/>
    <w:rsid w:val="008F36A5"/>
    <w:rsid w:val="008F3C1C"/>
    <w:rsid w:val="008F74B0"/>
    <w:rsid w:val="00903C80"/>
    <w:rsid w:val="00905881"/>
    <w:rsid w:val="00907CB8"/>
    <w:rsid w:val="00907D4A"/>
    <w:rsid w:val="00912DCF"/>
    <w:rsid w:val="00912EC9"/>
    <w:rsid w:val="009135D2"/>
    <w:rsid w:val="009141F7"/>
    <w:rsid w:val="0091483E"/>
    <w:rsid w:val="009176E7"/>
    <w:rsid w:val="00926172"/>
    <w:rsid w:val="009271F3"/>
    <w:rsid w:val="00930717"/>
    <w:rsid w:val="009307A6"/>
    <w:rsid w:val="00937377"/>
    <w:rsid w:val="0094069C"/>
    <w:rsid w:val="00942796"/>
    <w:rsid w:val="00944038"/>
    <w:rsid w:val="00945569"/>
    <w:rsid w:val="00961462"/>
    <w:rsid w:val="0096443A"/>
    <w:rsid w:val="00970CE4"/>
    <w:rsid w:val="00972675"/>
    <w:rsid w:val="00972976"/>
    <w:rsid w:val="009733F1"/>
    <w:rsid w:val="0097585C"/>
    <w:rsid w:val="009776DD"/>
    <w:rsid w:val="0098050A"/>
    <w:rsid w:val="00983D64"/>
    <w:rsid w:val="00984936"/>
    <w:rsid w:val="00985814"/>
    <w:rsid w:val="00985E45"/>
    <w:rsid w:val="009862BE"/>
    <w:rsid w:val="009870C2"/>
    <w:rsid w:val="009917D2"/>
    <w:rsid w:val="00994784"/>
    <w:rsid w:val="00995076"/>
    <w:rsid w:val="0099539B"/>
    <w:rsid w:val="009961AA"/>
    <w:rsid w:val="00996690"/>
    <w:rsid w:val="009A08BB"/>
    <w:rsid w:val="009A1901"/>
    <w:rsid w:val="009A39A4"/>
    <w:rsid w:val="009A4DC5"/>
    <w:rsid w:val="009A66CB"/>
    <w:rsid w:val="009A6CD3"/>
    <w:rsid w:val="009A7143"/>
    <w:rsid w:val="009B0A30"/>
    <w:rsid w:val="009B1D9B"/>
    <w:rsid w:val="009B226B"/>
    <w:rsid w:val="009B36B9"/>
    <w:rsid w:val="009B6A56"/>
    <w:rsid w:val="009C138F"/>
    <w:rsid w:val="009C14A7"/>
    <w:rsid w:val="009C6C07"/>
    <w:rsid w:val="009C7645"/>
    <w:rsid w:val="009D182A"/>
    <w:rsid w:val="009D23FD"/>
    <w:rsid w:val="009D29B0"/>
    <w:rsid w:val="009D31F9"/>
    <w:rsid w:val="009D3C31"/>
    <w:rsid w:val="009D4299"/>
    <w:rsid w:val="009F0123"/>
    <w:rsid w:val="009F0BDB"/>
    <w:rsid w:val="009F56FC"/>
    <w:rsid w:val="009F7FD8"/>
    <w:rsid w:val="00A0027D"/>
    <w:rsid w:val="00A0682E"/>
    <w:rsid w:val="00A07994"/>
    <w:rsid w:val="00A1314A"/>
    <w:rsid w:val="00A14C19"/>
    <w:rsid w:val="00A14C31"/>
    <w:rsid w:val="00A157D0"/>
    <w:rsid w:val="00A20661"/>
    <w:rsid w:val="00A25398"/>
    <w:rsid w:val="00A32387"/>
    <w:rsid w:val="00A3429B"/>
    <w:rsid w:val="00A352DD"/>
    <w:rsid w:val="00A356C9"/>
    <w:rsid w:val="00A4314B"/>
    <w:rsid w:val="00A43FBA"/>
    <w:rsid w:val="00A50F1F"/>
    <w:rsid w:val="00A622A5"/>
    <w:rsid w:val="00A62CC9"/>
    <w:rsid w:val="00A65340"/>
    <w:rsid w:val="00A6659A"/>
    <w:rsid w:val="00A67339"/>
    <w:rsid w:val="00A70391"/>
    <w:rsid w:val="00A733A3"/>
    <w:rsid w:val="00A74100"/>
    <w:rsid w:val="00A759CF"/>
    <w:rsid w:val="00A76716"/>
    <w:rsid w:val="00A800A8"/>
    <w:rsid w:val="00A825DA"/>
    <w:rsid w:val="00A82D8D"/>
    <w:rsid w:val="00A84977"/>
    <w:rsid w:val="00A86E73"/>
    <w:rsid w:val="00A86EC7"/>
    <w:rsid w:val="00A90D56"/>
    <w:rsid w:val="00A9217E"/>
    <w:rsid w:val="00A9357D"/>
    <w:rsid w:val="00A94786"/>
    <w:rsid w:val="00A94E32"/>
    <w:rsid w:val="00A95EB5"/>
    <w:rsid w:val="00AA149F"/>
    <w:rsid w:val="00AA1C30"/>
    <w:rsid w:val="00AB7CB0"/>
    <w:rsid w:val="00AC1515"/>
    <w:rsid w:val="00AC3098"/>
    <w:rsid w:val="00AC53D4"/>
    <w:rsid w:val="00AC724C"/>
    <w:rsid w:val="00AD2622"/>
    <w:rsid w:val="00AD34D7"/>
    <w:rsid w:val="00AD45AA"/>
    <w:rsid w:val="00AE1989"/>
    <w:rsid w:val="00AE19E9"/>
    <w:rsid w:val="00AE2740"/>
    <w:rsid w:val="00AE2761"/>
    <w:rsid w:val="00AE580A"/>
    <w:rsid w:val="00AF0167"/>
    <w:rsid w:val="00AF1A5E"/>
    <w:rsid w:val="00AF2354"/>
    <w:rsid w:val="00AF2AF1"/>
    <w:rsid w:val="00AF5579"/>
    <w:rsid w:val="00AF643E"/>
    <w:rsid w:val="00B032F0"/>
    <w:rsid w:val="00B04B6D"/>
    <w:rsid w:val="00B052AE"/>
    <w:rsid w:val="00B10396"/>
    <w:rsid w:val="00B10903"/>
    <w:rsid w:val="00B16105"/>
    <w:rsid w:val="00B24009"/>
    <w:rsid w:val="00B24862"/>
    <w:rsid w:val="00B2534C"/>
    <w:rsid w:val="00B25BB5"/>
    <w:rsid w:val="00B27A7F"/>
    <w:rsid w:val="00B35841"/>
    <w:rsid w:val="00B360E4"/>
    <w:rsid w:val="00B36FCC"/>
    <w:rsid w:val="00B370F8"/>
    <w:rsid w:val="00B427EC"/>
    <w:rsid w:val="00B43D64"/>
    <w:rsid w:val="00B443A0"/>
    <w:rsid w:val="00B5076E"/>
    <w:rsid w:val="00B552E8"/>
    <w:rsid w:val="00B5622E"/>
    <w:rsid w:val="00B608CC"/>
    <w:rsid w:val="00B65006"/>
    <w:rsid w:val="00B74BBE"/>
    <w:rsid w:val="00B759D7"/>
    <w:rsid w:val="00B7631E"/>
    <w:rsid w:val="00B77CEB"/>
    <w:rsid w:val="00B80BC7"/>
    <w:rsid w:val="00B8116A"/>
    <w:rsid w:val="00B8294F"/>
    <w:rsid w:val="00B82B7D"/>
    <w:rsid w:val="00B90F3C"/>
    <w:rsid w:val="00B917B0"/>
    <w:rsid w:val="00B93EFB"/>
    <w:rsid w:val="00B942F8"/>
    <w:rsid w:val="00B94C6A"/>
    <w:rsid w:val="00B95839"/>
    <w:rsid w:val="00BA1466"/>
    <w:rsid w:val="00BA690D"/>
    <w:rsid w:val="00BA75C8"/>
    <w:rsid w:val="00BB3148"/>
    <w:rsid w:val="00BB36CA"/>
    <w:rsid w:val="00BC0ED9"/>
    <w:rsid w:val="00BC3A54"/>
    <w:rsid w:val="00BC53EF"/>
    <w:rsid w:val="00BD0739"/>
    <w:rsid w:val="00BD1EA6"/>
    <w:rsid w:val="00BD4656"/>
    <w:rsid w:val="00BD6ED9"/>
    <w:rsid w:val="00BE37D8"/>
    <w:rsid w:val="00BE58EF"/>
    <w:rsid w:val="00BE7F70"/>
    <w:rsid w:val="00BF277B"/>
    <w:rsid w:val="00BF6B64"/>
    <w:rsid w:val="00BF6BB4"/>
    <w:rsid w:val="00BF6BC5"/>
    <w:rsid w:val="00BF73DA"/>
    <w:rsid w:val="00C0003F"/>
    <w:rsid w:val="00C05E74"/>
    <w:rsid w:val="00C10A47"/>
    <w:rsid w:val="00C224FF"/>
    <w:rsid w:val="00C22B74"/>
    <w:rsid w:val="00C255F2"/>
    <w:rsid w:val="00C25B19"/>
    <w:rsid w:val="00C3252E"/>
    <w:rsid w:val="00C32971"/>
    <w:rsid w:val="00C3303D"/>
    <w:rsid w:val="00C40113"/>
    <w:rsid w:val="00C40209"/>
    <w:rsid w:val="00C40346"/>
    <w:rsid w:val="00C41F2B"/>
    <w:rsid w:val="00C42457"/>
    <w:rsid w:val="00C47124"/>
    <w:rsid w:val="00C51E00"/>
    <w:rsid w:val="00C55AE7"/>
    <w:rsid w:val="00C6357E"/>
    <w:rsid w:val="00C66C8A"/>
    <w:rsid w:val="00C70EFB"/>
    <w:rsid w:val="00C800D5"/>
    <w:rsid w:val="00C8314E"/>
    <w:rsid w:val="00C84ABE"/>
    <w:rsid w:val="00C91424"/>
    <w:rsid w:val="00C962DE"/>
    <w:rsid w:val="00C97423"/>
    <w:rsid w:val="00CA1E6C"/>
    <w:rsid w:val="00CA2A08"/>
    <w:rsid w:val="00CA332D"/>
    <w:rsid w:val="00CA39A6"/>
    <w:rsid w:val="00CB06F5"/>
    <w:rsid w:val="00CB08B1"/>
    <w:rsid w:val="00CB185D"/>
    <w:rsid w:val="00CB53D0"/>
    <w:rsid w:val="00CB573A"/>
    <w:rsid w:val="00CC11FF"/>
    <w:rsid w:val="00CC1560"/>
    <w:rsid w:val="00CC17D5"/>
    <w:rsid w:val="00CC23B7"/>
    <w:rsid w:val="00CC2B41"/>
    <w:rsid w:val="00CC52ED"/>
    <w:rsid w:val="00CC7136"/>
    <w:rsid w:val="00CD028D"/>
    <w:rsid w:val="00CD0B85"/>
    <w:rsid w:val="00CD1EC8"/>
    <w:rsid w:val="00CD2904"/>
    <w:rsid w:val="00CD500B"/>
    <w:rsid w:val="00CD558C"/>
    <w:rsid w:val="00CF0C31"/>
    <w:rsid w:val="00CF6C30"/>
    <w:rsid w:val="00D025C6"/>
    <w:rsid w:val="00D033F1"/>
    <w:rsid w:val="00D045DE"/>
    <w:rsid w:val="00D067EA"/>
    <w:rsid w:val="00D110B0"/>
    <w:rsid w:val="00D11E81"/>
    <w:rsid w:val="00D15738"/>
    <w:rsid w:val="00D16971"/>
    <w:rsid w:val="00D178CB"/>
    <w:rsid w:val="00D17955"/>
    <w:rsid w:val="00D20D70"/>
    <w:rsid w:val="00D22B75"/>
    <w:rsid w:val="00D2349D"/>
    <w:rsid w:val="00D2467B"/>
    <w:rsid w:val="00D24BFB"/>
    <w:rsid w:val="00D250F3"/>
    <w:rsid w:val="00D267B7"/>
    <w:rsid w:val="00D3065A"/>
    <w:rsid w:val="00D40A6A"/>
    <w:rsid w:val="00D40AD0"/>
    <w:rsid w:val="00D42979"/>
    <w:rsid w:val="00D4461E"/>
    <w:rsid w:val="00D44D11"/>
    <w:rsid w:val="00D45E8C"/>
    <w:rsid w:val="00D467E5"/>
    <w:rsid w:val="00D47AE4"/>
    <w:rsid w:val="00D47F46"/>
    <w:rsid w:val="00D51049"/>
    <w:rsid w:val="00D5493E"/>
    <w:rsid w:val="00D56481"/>
    <w:rsid w:val="00D64D00"/>
    <w:rsid w:val="00D670A2"/>
    <w:rsid w:val="00D71779"/>
    <w:rsid w:val="00D73550"/>
    <w:rsid w:val="00D74DD7"/>
    <w:rsid w:val="00D76986"/>
    <w:rsid w:val="00D775EA"/>
    <w:rsid w:val="00D83B2A"/>
    <w:rsid w:val="00D91332"/>
    <w:rsid w:val="00D92732"/>
    <w:rsid w:val="00D95E44"/>
    <w:rsid w:val="00D967B0"/>
    <w:rsid w:val="00DA2293"/>
    <w:rsid w:val="00DA29D7"/>
    <w:rsid w:val="00DA674A"/>
    <w:rsid w:val="00DA7893"/>
    <w:rsid w:val="00DA78CB"/>
    <w:rsid w:val="00DB21B0"/>
    <w:rsid w:val="00DB3799"/>
    <w:rsid w:val="00DB4329"/>
    <w:rsid w:val="00DB5963"/>
    <w:rsid w:val="00DB780A"/>
    <w:rsid w:val="00DB7BB2"/>
    <w:rsid w:val="00DB7F30"/>
    <w:rsid w:val="00DC26D4"/>
    <w:rsid w:val="00DC3F6C"/>
    <w:rsid w:val="00DC4FF3"/>
    <w:rsid w:val="00DD003D"/>
    <w:rsid w:val="00DD096D"/>
    <w:rsid w:val="00DD0A26"/>
    <w:rsid w:val="00DD1693"/>
    <w:rsid w:val="00DD389A"/>
    <w:rsid w:val="00DE0857"/>
    <w:rsid w:val="00DE3C75"/>
    <w:rsid w:val="00DE5991"/>
    <w:rsid w:val="00DF07C2"/>
    <w:rsid w:val="00DF08BB"/>
    <w:rsid w:val="00DF0CF1"/>
    <w:rsid w:val="00DF3387"/>
    <w:rsid w:val="00E00F15"/>
    <w:rsid w:val="00E039CA"/>
    <w:rsid w:val="00E061DE"/>
    <w:rsid w:val="00E07847"/>
    <w:rsid w:val="00E13652"/>
    <w:rsid w:val="00E153B7"/>
    <w:rsid w:val="00E178B6"/>
    <w:rsid w:val="00E2036B"/>
    <w:rsid w:val="00E20B82"/>
    <w:rsid w:val="00E20C44"/>
    <w:rsid w:val="00E235A7"/>
    <w:rsid w:val="00E24142"/>
    <w:rsid w:val="00E26101"/>
    <w:rsid w:val="00E2634D"/>
    <w:rsid w:val="00E273A5"/>
    <w:rsid w:val="00E30CD3"/>
    <w:rsid w:val="00E33C3B"/>
    <w:rsid w:val="00E351A9"/>
    <w:rsid w:val="00E35BB3"/>
    <w:rsid w:val="00E4050F"/>
    <w:rsid w:val="00E40B88"/>
    <w:rsid w:val="00E4240B"/>
    <w:rsid w:val="00E44FEC"/>
    <w:rsid w:val="00E465CC"/>
    <w:rsid w:val="00E501B6"/>
    <w:rsid w:val="00E51C38"/>
    <w:rsid w:val="00E54749"/>
    <w:rsid w:val="00E578CC"/>
    <w:rsid w:val="00E57B88"/>
    <w:rsid w:val="00E617DD"/>
    <w:rsid w:val="00E65238"/>
    <w:rsid w:val="00E677B4"/>
    <w:rsid w:val="00E67CB7"/>
    <w:rsid w:val="00E722E8"/>
    <w:rsid w:val="00E72A47"/>
    <w:rsid w:val="00E739E2"/>
    <w:rsid w:val="00E749E9"/>
    <w:rsid w:val="00E76893"/>
    <w:rsid w:val="00E774DC"/>
    <w:rsid w:val="00E876F1"/>
    <w:rsid w:val="00E938E3"/>
    <w:rsid w:val="00E97EE8"/>
    <w:rsid w:val="00EA2D60"/>
    <w:rsid w:val="00EA4617"/>
    <w:rsid w:val="00EB0BB8"/>
    <w:rsid w:val="00EB17D8"/>
    <w:rsid w:val="00EB36F9"/>
    <w:rsid w:val="00EB5207"/>
    <w:rsid w:val="00EC0030"/>
    <w:rsid w:val="00EC03FF"/>
    <w:rsid w:val="00EC0B62"/>
    <w:rsid w:val="00EC1A51"/>
    <w:rsid w:val="00EC2307"/>
    <w:rsid w:val="00EC28AF"/>
    <w:rsid w:val="00EC3407"/>
    <w:rsid w:val="00EC4A62"/>
    <w:rsid w:val="00EC55F0"/>
    <w:rsid w:val="00EC5817"/>
    <w:rsid w:val="00ED0D19"/>
    <w:rsid w:val="00ED63E9"/>
    <w:rsid w:val="00ED70AF"/>
    <w:rsid w:val="00EE2075"/>
    <w:rsid w:val="00EE466C"/>
    <w:rsid w:val="00EE6971"/>
    <w:rsid w:val="00EF22E1"/>
    <w:rsid w:val="00EF4E67"/>
    <w:rsid w:val="00EF68F9"/>
    <w:rsid w:val="00F016CD"/>
    <w:rsid w:val="00F05354"/>
    <w:rsid w:val="00F0617A"/>
    <w:rsid w:val="00F06850"/>
    <w:rsid w:val="00F0752C"/>
    <w:rsid w:val="00F103A4"/>
    <w:rsid w:val="00F23298"/>
    <w:rsid w:val="00F24524"/>
    <w:rsid w:val="00F24C1E"/>
    <w:rsid w:val="00F26638"/>
    <w:rsid w:val="00F26744"/>
    <w:rsid w:val="00F26EA2"/>
    <w:rsid w:val="00F3053C"/>
    <w:rsid w:val="00F312DC"/>
    <w:rsid w:val="00F351D5"/>
    <w:rsid w:val="00F357E7"/>
    <w:rsid w:val="00F36336"/>
    <w:rsid w:val="00F36943"/>
    <w:rsid w:val="00F3726D"/>
    <w:rsid w:val="00F37C5A"/>
    <w:rsid w:val="00F400F6"/>
    <w:rsid w:val="00F40ECC"/>
    <w:rsid w:val="00F410EF"/>
    <w:rsid w:val="00F4235D"/>
    <w:rsid w:val="00F42592"/>
    <w:rsid w:val="00F44F2B"/>
    <w:rsid w:val="00F4616B"/>
    <w:rsid w:val="00F50D31"/>
    <w:rsid w:val="00F5123A"/>
    <w:rsid w:val="00F54C8C"/>
    <w:rsid w:val="00F5539F"/>
    <w:rsid w:val="00F57BB3"/>
    <w:rsid w:val="00F613F4"/>
    <w:rsid w:val="00F6400E"/>
    <w:rsid w:val="00F6493A"/>
    <w:rsid w:val="00F64BF1"/>
    <w:rsid w:val="00F65ACB"/>
    <w:rsid w:val="00F672C8"/>
    <w:rsid w:val="00F67D55"/>
    <w:rsid w:val="00F76BFE"/>
    <w:rsid w:val="00F773C0"/>
    <w:rsid w:val="00F7740F"/>
    <w:rsid w:val="00F82385"/>
    <w:rsid w:val="00F8377D"/>
    <w:rsid w:val="00F84614"/>
    <w:rsid w:val="00F908CD"/>
    <w:rsid w:val="00F90949"/>
    <w:rsid w:val="00F92976"/>
    <w:rsid w:val="00F93B4F"/>
    <w:rsid w:val="00F96096"/>
    <w:rsid w:val="00F96CFA"/>
    <w:rsid w:val="00FA05F3"/>
    <w:rsid w:val="00FA0B20"/>
    <w:rsid w:val="00FA3730"/>
    <w:rsid w:val="00FA6935"/>
    <w:rsid w:val="00FB001E"/>
    <w:rsid w:val="00FB12C3"/>
    <w:rsid w:val="00FB4AD4"/>
    <w:rsid w:val="00FB7873"/>
    <w:rsid w:val="00FC015B"/>
    <w:rsid w:val="00FD185E"/>
    <w:rsid w:val="00FD194B"/>
    <w:rsid w:val="00FD1FEE"/>
    <w:rsid w:val="00FD5989"/>
    <w:rsid w:val="00FD5EFA"/>
    <w:rsid w:val="00FD642D"/>
    <w:rsid w:val="00FD7D8D"/>
    <w:rsid w:val="00FE0EB7"/>
    <w:rsid w:val="00FE1C7C"/>
    <w:rsid w:val="00FE3A02"/>
    <w:rsid w:val="00FE3B98"/>
    <w:rsid w:val="00FE5D6C"/>
    <w:rsid w:val="00FE692E"/>
    <w:rsid w:val="00FE76C5"/>
    <w:rsid w:val="00FF09E3"/>
    <w:rsid w:val="00FF19A2"/>
    <w:rsid w:val="00FF62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EAFB0"/>
  <w15:docId w15:val="{4A6B9B7B-29CD-4DD0-B1E4-CFAB766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rsid w:val="00BE58EF"/>
    <w:rPr>
      <w:vertAlign w:val="superscript"/>
    </w:rPr>
  </w:style>
  <w:style w:type="paragraph" w:styleId="Textpoznmkypodiarou">
    <w:name w:val="footnote text"/>
    <w:basedOn w:val="Normlny"/>
    <w:link w:val="TextpoznmkypodiarouChar"/>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rsid w:val="00BE58EF"/>
    <w:rPr>
      <w:sz w:val="16"/>
      <w:szCs w:val="16"/>
    </w:rPr>
  </w:style>
  <w:style w:type="paragraph" w:styleId="Textkomentra">
    <w:name w:val="annotation text"/>
    <w:basedOn w:val="Normlny"/>
    <w:link w:val="TextkomentraChar1"/>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7E74C7"/>
  </w:style>
  <w:style w:type="paragraph" w:styleId="Bezriadkovania">
    <w:name w:val="No Spacing"/>
    <w:uiPriority w:val="1"/>
    <w:qFormat/>
    <w:rsid w:val="00985E4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488182220">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slovak.statistics.sk/" TargetMode="External"/><Relationship Id="rId26" Type="http://schemas.openxmlformats.org/officeDocument/2006/relationships/footer" Target="footer9.xml"/><Relationship Id="rId21" Type="http://schemas.openxmlformats.org/officeDocument/2006/relationships/footer" Target="footer4.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yperlink" Target="mailto:tajomnik@sace.sk" TargetMode="External"/><Relationship Id="rId17" Type="http://schemas.openxmlformats.org/officeDocument/2006/relationships/hyperlink" Target="http://slovak.statistics.sk/" TargetMode="External"/><Relationship Id="rId25" Type="http://schemas.openxmlformats.org/officeDocument/2006/relationships/footer" Target="footer8.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3.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ovak.statistics.sk/"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sas.sk"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3D1C0-F696-4220-B0E2-D251EAC2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34774</Words>
  <Characters>198217</Characters>
  <Application>Microsoft Office Word</Application>
  <DocSecurity>0</DocSecurity>
  <Lines>1651</Lines>
  <Paragraphs>465</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232526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Lajková Barbora</dc:creator>
  <cp:keywords/>
  <dc:description/>
  <cp:lastModifiedBy>Lajková Barbora</cp:lastModifiedBy>
  <cp:revision>2</cp:revision>
  <dcterms:created xsi:type="dcterms:W3CDTF">2025-02-17T15:48:00Z</dcterms:created>
  <dcterms:modified xsi:type="dcterms:W3CDTF">2025-02-17T15:48:00Z</dcterms:modified>
</cp:coreProperties>
</file>