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10208" w14:textId="77777777" w:rsidR="00D142AD" w:rsidRPr="004D1666" w:rsidRDefault="00D142AD" w:rsidP="00D142AD">
      <w:pPr>
        <w:spacing w:after="120" w:line="240" w:lineRule="auto"/>
        <w:jc w:val="both"/>
        <w:textAlignment w:val="baseline"/>
        <w:rPr>
          <w:rFonts w:ascii="Arial Narrow" w:eastAsia="Times New Roman" w:hAnsi="Arial Narrow" w:cs="Calibri"/>
          <w:b/>
          <w:sz w:val="20"/>
          <w:szCs w:val="20"/>
          <w:lang w:eastAsia="sk-SK"/>
        </w:rPr>
      </w:pPr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>Príloha č. 4 Zmluvy</w:t>
      </w:r>
    </w:p>
    <w:p w14:paraId="2B77DD27" w14:textId="77777777" w:rsidR="00D142AD" w:rsidRPr="00D142AD" w:rsidRDefault="00D142AD" w:rsidP="00D142AD">
      <w:pPr>
        <w:spacing w:after="12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0"/>
          <w:szCs w:val="20"/>
          <w:lang w:eastAsia="sk-SK"/>
        </w:rPr>
      </w:pPr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Krycí list: Stanovenie FORWARD ceny na základe vykonaných </w:t>
      </w:r>
      <w:proofErr w:type="spellStart"/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>tranžových</w:t>
      </w:r>
      <w:proofErr w:type="spellEnd"/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 nákupov </w:t>
      </w:r>
    </w:p>
    <w:p w14:paraId="306BD88B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AFE9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color w:val="00AFE9"/>
          <w:sz w:val="20"/>
          <w:szCs w:val="20"/>
          <w:lang w:eastAsia="sk-SK"/>
        </w:rPr>
        <w:t> </w:t>
      </w:r>
    </w:p>
    <w:p w14:paraId="345F08E4" w14:textId="79AD4D5C" w:rsidR="00D142AD" w:rsidRPr="00D142AD" w:rsidRDefault="00584812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>
        <w:rPr>
          <w:rFonts w:ascii="Arial Narrow" w:eastAsia="Times New Roman" w:hAnsi="Arial Narrow" w:cs="Calibri"/>
          <w:sz w:val="20"/>
          <w:szCs w:val="20"/>
          <w:lang w:eastAsia="sk-SK"/>
        </w:rPr>
        <w:t>pre kalendárny rok 2026</w:t>
      </w:r>
      <w:r w:rsidR="00D142AD"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3CE4D5BD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0"/>
        <w:gridCol w:w="2205"/>
        <w:gridCol w:w="2295"/>
        <w:gridCol w:w="2205"/>
      </w:tblGrid>
      <w:tr w:rsidR="00D142AD" w:rsidRPr="00D142AD" w14:paraId="034494E6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1E8955E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Dodávateľ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2B70B98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(obchodné meno) </w:t>
            </w:r>
          </w:p>
        </w:tc>
      </w:tr>
      <w:tr w:rsidR="00D142AD" w:rsidRPr="00D142AD" w14:paraId="38827CC2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7910E46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Sídlo: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816A9F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(sídlo podľa obchodného registra) </w:t>
            </w:r>
          </w:p>
        </w:tc>
      </w:tr>
      <w:tr w:rsidR="00D142AD" w:rsidRPr="00D142AD" w14:paraId="301A8127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00F9022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Zápis v OR SR: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6BD39C27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Okresný súd ________, oddiel: _____, vložka č.: _________ </w:t>
            </w:r>
          </w:p>
        </w:tc>
      </w:tr>
      <w:tr w:rsidR="00D142AD" w:rsidRPr="00D142AD" w14:paraId="4A4496CD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03D9734A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IČO: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828814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4F343E6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 DPH: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380AB9E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D142AD" w14:paraId="412AD0C0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45A1E79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DIČ: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504FE64B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4429906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9F5437D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D142AD" w14:paraId="407DC197" w14:textId="77777777" w:rsidTr="00D142AD">
        <w:trPr>
          <w:trHeight w:val="36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2297346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Bankové spojenie: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DC17D41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22EEDE7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SWIFT (BIC):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0D82E87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D142AD" w14:paraId="1671E8E0" w14:textId="77777777" w:rsidTr="00D142AD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378A1D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IBAN: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35E467E1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2AFF8D74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p w14:paraId="28E257D6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  <w:gridCol w:w="2294"/>
        <w:gridCol w:w="2204"/>
        <w:gridCol w:w="2279"/>
      </w:tblGrid>
      <w:tr w:rsidR="00D142AD" w:rsidRPr="00D142AD" w14:paraId="39E8BDA1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0E50652B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Odberateľ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3D45CD7B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(názor organizácie) </w:t>
            </w:r>
          </w:p>
        </w:tc>
      </w:tr>
      <w:tr w:rsidR="00D142AD" w:rsidRPr="00D142AD" w14:paraId="6CDB68AC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0BF8A14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Sídlo: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3F20EAC5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(sídlo organizácie) </w:t>
            </w:r>
          </w:p>
        </w:tc>
      </w:tr>
      <w:tr w:rsidR="00D142AD" w:rsidRPr="00D142AD" w14:paraId="4334A62C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84B77E9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Zápis v: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4243EF0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D142AD" w:rsidRPr="00D142AD" w14:paraId="29A29960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5D7B149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IČO: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EB92C6A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XXXXXXXX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</w:tcPr>
          <w:p w14:paraId="30E9B1C1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10550B63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D142AD" w:rsidRPr="00D142AD" w14:paraId="1D1C527A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DE2CB7E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DIČ: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60A595E2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YYYYYYYYY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B73FBA2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3B894B58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D142AD" w14:paraId="1D3D2E94" w14:textId="77777777" w:rsidTr="00D142AD">
        <w:trPr>
          <w:trHeight w:val="39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6294CE3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Bankové spojenie: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01B6E64D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60ADC9CC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SWIFT (BIC): </w:t>
            </w: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06238F4D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D142AD" w:rsidRPr="00D142AD" w14:paraId="368E30C7" w14:textId="77777777" w:rsidTr="00D142AD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F30A0AF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IBAN: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79126E7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(doplniť IBAN) </w:t>
            </w:r>
          </w:p>
        </w:tc>
      </w:tr>
    </w:tbl>
    <w:p w14:paraId="07F2195D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p w14:paraId="6DC3BACE" w14:textId="0DE8F6B7" w:rsidR="00D142AD" w:rsidRPr="00D142AD" w:rsidRDefault="00D142AD" w:rsidP="00D142AD">
      <w:pPr>
        <w:spacing w:before="80"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Ročné zmluvné množstvo odberovej skupiny v MWh určené na FOR</w:t>
      </w:r>
      <w:r w:rsidR="008A0E5C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WARD nákup na obdobie 01.01.2026 – 31.12.2026</w:t>
      </w:r>
      <w:r w:rsidRPr="004C6AEB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: </w:t>
      </w:r>
    </w:p>
    <w:p w14:paraId="08E26F9E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________________ </w:t>
      </w: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71E0C0C2" w14:textId="77777777" w:rsidR="00D142AD" w:rsidRPr="00D142AD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564FD3CD" w14:textId="77777777" w:rsidR="00D142AD" w:rsidRPr="00D142AD" w:rsidRDefault="007234D2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Potvrdenie o vykonaných </w:t>
      </w:r>
      <w:proofErr w:type="spellStart"/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>tranžového</w:t>
      </w:r>
      <w:proofErr w:type="spellEnd"/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 nákupu</w:t>
      </w:r>
      <w:r w:rsidR="00D142AD"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 na pokyn Odberateľa: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1"/>
        <w:gridCol w:w="2527"/>
      </w:tblGrid>
      <w:tr w:rsidR="00D142AD" w:rsidRPr="004C6AEB" w14:paraId="3DC3CFD2" w14:textId="77777777" w:rsidTr="00D142AD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D4D18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Dátum referenčného dňa: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036198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4C6AEB" w14:paraId="5835C35E" w14:textId="77777777" w:rsidTr="00D142AD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088FB2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Nakúpený objem: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7D626E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42AD" w:rsidRPr="004C6AEB" w14:paraId="50C44A5D" w14:textId="77777777" w:rsidTr="00D142AD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4C9D6" w14:textId="79A61B56" w:rsidR="00D142AD" w:rsidRPr="004C6AEB" w:rsidRDefault="00802B77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  <w:r w:rsidR="00D142AD"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ena  burzového produktu</w:t>
            </w:r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  <w:r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 xml:space="preserve">EEX </w:t>
            </w:r>
            <w:proofErr w:type="spellStart"/>
            <w:ins w:id="0" w:author="Marcela Turčanová" w:date="2025-05-28T11:43:00Z" w16du:dateUtc="2025-05-28T09:43:00Z">
              <w:r w:rsidR="003F769D">
                <w:rPr>
                  <w:rFonts w:ascii="Arial Narrow" w:hAnsi="Arial Narrow"/>
                  <w:b/>
                  <w:bCs/>
                  <w:sz w:val="20"/>
                  <w:szCs w:val="20"/>
                  <w:u w:val="single"/>
                  <w:lang w:bidi="sk-SK"/>
                </w:rPr>
                <w:t>German</w:t>
              </w:r>
              <w:proofErr w:type="spellEnd"/>
              <w:r w:rsidR="003F769D">
                <w:rPr>
                  <w:rFonts w:ascii="Arial Narrow" w:hAnsi="Arial Narrow"/>
                  <w:b/>
                  <w:bCs/>
                  <w:sz w:val="20"/>
                  <w:szCs w:val="20"/>
                  <w:u w:val="single"/>
                  <w:lang w:bidi="sk-SK"/>
                </w:rPr>
                <w:t xml:space="preserve"> </w:t>
              </w:r>
            </w:ins>
            <w:del w:id="1" w:author="Marcela Turčanová" w:date="2025-05-28T11:43:00Z" w16du:dateUtc="2025-05-28T09:43:00Z">
              <w:r w:rsidR="002F0CBC" w:rsidDel="003F769D">
                <w:rPr>
                  <w:rFonts w:ascii="Arial Narrow" w:hAnsi="Arial Narrow"/>
                  <w:b/>
                  <w:bCs/>
                  <w:sz w:val="20"/>
                  <w:szCs w:val="20"/>
                  <w:u w:val="single"/>
                  <w:lang w:bidi="sk-SK"/>
                </w:rPr>
                <w:delText xml:space="preserve">– PXE </w:delText>
              </w:r>
              <w:r w:rsidRPr="007C7062" w:rsidDel="003F769D">
                <w:rPr>
                  <w:rFonts w:ascii="Arial Narrow" w:hAnsi="Arial Narrow"/>
                  <w:b/>
                  <w:bCs/>
                  <w:sz w:val="20"/>
                  <w:szCs w:val="20"/>
                  <w:u w:val="single"/>
                  <w:lang w:bidi="sk-SK"/>
                </w:rPr>
                <w:delText xml:space="preserve">Slovakian </w:delText>
              </w:r>
            </w:del>
            <w:r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 xml:space="preserve">Power </w:t>
            </w:r>
            <w:proofErr w:type="spellStart"/>
            <w:r w:rsidRPr="007C7062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bidi="sk-SK"/>
              </w:rPr>
              <w:t>Futures</w:t>
            </w:r>
            <w:proofErr w:type="spellEnd"/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pre okamih nákupu</w:t>
            </w:r>
            <w:r w:rsidR="00D142AD"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0FE4AA" w14:textId="77777777" w:rsidR="00D142AD" w:rsidRPr="004C6AEB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3F769D" w:rsidRPr="004C6AEB" w14:paraId="67222B54" w14:textId="77777777" w:rsidTr="00D142AD">
        <w:trPr>
          <w:trHeight w:val="116"/>
          <w:ins w:id="2" w:author="Marcela Turčanová" w:date="2025-05-28T11:43:00Z" w16du:dateUtc="2025-05-28T09:43:00Z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4E6AA" w14:textId="094B37EA" w:rsidR="003F769D" w:rsidRDefault="003F769D" w:rsidP="00D142AD">
            <w:pPr>
              <w:spacing w:after="0" w:line="240" w:lineRule="auto"/>
              <w:jc w:val="both"/>
              <w:textAlignment w:val="baseline"/>
              <w:rPr>
                <w:ins w:id="3" w:author="Marcela Turčanová" w:date="2025-05-28T11:43:00Z" w16du:dateUtc="2025-05-28T09:43:00Z"/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ins w:id="4" w:author="Marcela Turčanová" w:date="2025-05-28T11:43:00Z" w16du:dateUtc="2025-05-28T09:43:00Z">
              <w:r>
                <w:rPr>
                  <w:rFonts w:ascii="Arial Narrow" w:eastAsia="Times New Roman" w:hAnsi="Arial Narrow" w:cs="Calibri"/>
                  <w:sz w:val="20"/>
                  <w:szCs w:val="20"/>
                  <w:lang w:eastAsia="sk-SK"/>
                </w:rPr>
                <w:t xml:space="preserve">Vypočítaný SPREAD na základe </w:t>
              </w:r>
              <w:proofErr w:type="spellStart"/>
              <w:r>
                <w:rPr>
                  <w:rFonts w:ascii="Arial Narrow" w:eastAsia="Times New Roman" w:hAnsi="Arial Narrow" w:cs="Calibri"/>
                  <w:sz w:val="20"/>
                  <w:szCs w:val="20"/>
                  <w:lang w:eastAsia="sk-SK"/>
                </w:rPr>
                <w:t>settlement</w:t>
              </w:r>
              <w:proofErr w:type="spellEnd"/>
              <w:r>
                <w:rPr>
                  <w:rFonts w:ascii="Arial Narrow" w:eastAsia="Times New Roman" w:hAnsi="Arial Narrow" w:cs="Calibri"/>
                  <w:sz w:val="20"/>
                  <w:szCs w:val="20"/>
                  <w:lang w:eastAsia="sk-SK"/>
                </w:rPr>
                <w:t xml:space="preserve"> </w:t>
              </w:r>
              <w:proofErr w:type="spellStart"/>
              <w:r>
                <w:rPr>
                  <w:rFonts w:ascii="Arial Narrow" w:eastAsia="Times New Roman" w:hAnsi="Arial Narrow" w:cs="Calibri"/>
                  <w:sz w:val="20"/>
                  <w:szCs w:val="20"/>
                  <w:lang w:eastAsia="sk-SK"/>
                </w:rPr>
                <w:t>price</w:t>
              </w:r>
              <w:proofErr w:type="spellEnd"/>
              <w:r>
                <w:rPr>
                  <w:rFonts w:ascii="Arial Narrow" w:eastAsia="Times New Roman" w:hAnsi="Arial Narrow" w:cs="Calibri"/>
                  <w:sz w:val="20"/>
                  <w:szCs w:val="20"/>
                  <w:lang w:eastAsia="sk-SK"/>
                </w:rPr>
                <w:t xml:space="preserve"> za predchádzajúci obchodovateľný deň</w:t>
              </w:r>
            </w:ins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01C653" w14:textId="77777777" w:rsidR="003F769D" w:rsidRPr="004C6AEB" w:rsidRDefault="003F769D" w:rsidP="00D142AD">
            <w:pPr>
              <w:spacing w:after="0" w:line="240" w:lineRule="auto"/>
              <w:jc w:val="both"/>
              <w:textAlignment w:val="baseline"/>
              <w:rPr>
                <w:ins w:id="5" w:author="Marcela Turčanová" w:date="2025-05-28T11:43:00Z" w16du:dateUtc="2025-05-28T09:43:00Z"/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802B77" w:rsidRPr="004C6AEB" w14:paraId="03B209C1" w14:textId="77777777" w:rsidTr="00D142AD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0F3EB" w14:textId="6022C42D" w:rsidR="00802B77" w:rsidRPr="004C6AEB" w:rsidRDefault="00802B77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Zúčtovacia jednotková cena danej </w:t>
            </w:r>
            <w:proofErr w:type="spellStart"/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tranže</w:t>
            </w:r>
            <w:proofErr w:type="spellEnd"/>
            <w:r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A65D9" w14:textId="77777777" w:rsidR="00802B77" w:rsidRPr="004C6AEB" w:rsidRDefault="00802B77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1565AE40" w14:textId="77777777" w:rsidR="00D142AD" w:rsidRPr="004C6AEB" w:rsidRDefault="00D142AD" w:rsidP="00D142AD">
      <w:pPr>
        <w:spacing w:after="0" w:line="240" w:lineRule="auto"/>
        <w:jc w:val="both"/>
        <w:textAlignment w:val="baseline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78DA8644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725DE7AB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Toto vyhlásenie je vyhotovené na základe interných záznamov Spoločnosti a dokumentácie o nákupe silovej elektriny, ktorá na požiadanie bude Odberateľovi sprístupnená.   </w:t>
      </w:r>
    </w:p>
    <w:p w14:paraId="178D8CD3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Záverom vyhlasujeme, že informácie uvedené v tomto prehlásení sú pravdivé a úplné. </w:t>
      </w:r>
    </w:p>
    <w:p w14:paraId="2C603E50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03435DBB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4A6F7A2B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31AE960C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560"/>
      </w:tblGrid>
      <w:tr w:rsidR="00D142AD" w:rsidRPr="00D142AD" w14:paraId="0730C9CC" w14:textId="77777777" w:rsidTr="00D142AD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F0D59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 .............. dňa: ................ </w:t>
            </w:r>
          </w:p>
          <w:p w14:paraId="696FD1A4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Dodávateľ: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A7745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 ......................., dňa: .................... </w:t>
            </w:r>
          </w:p>
          <w:p w14:paraId="4F4E3AC0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Odberateľ: </w:t>
            </w:r>
          </w:p>
        </w:tc>
      </w:tr>
      <w:tr w:rsidR="00D142AD" w:rsidRPr="00D142AD" w14:paraId="07163F57" w14:textId="77777777" w:rsidTr="00D142AD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4CC1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071F8A6B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600DD98D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sk-SK"/>
              </w:rPr>
              <mc:AlternateContent>
                <mc:Choice Requires="wps">
                  <w:drawing>
                    <wp:inline distT="0" distB="0" distL="0" distR="0" wp14:anchorId="73B0B74A" wp14:editId="5D74802D">
                      <wp:extent cx="303530" cy="303530"/>
                      <wp:effectExtent l="0" t="0" r="0" b="0"/>
                      <wp:docPr id="2" name="Obdĺžnik 2" descr="Tva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3530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53FA0D" id="Obdĺžnik 2" o:spid="_x0000_s1026" alt="Tvar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Podpis: </w:t>
            </w:r>
          </w:p>
          <w:p w14:paraId="0E5FD649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Meno: </w:t>
            </w:r>
          </w:p>
          <w:p w14:paraId="0DAC5CC1" w14:textId="77777777" w:rsidR="00D142AD" w:rsidRPr="00D142AD" w:rsidRDefault="00D142AD" w:rsidP="00D142A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Funkcia: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F0E5D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4786CCBE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19696F64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sk-SK"/>
              </w:rPr>
              <mc:AlternateContent>
                <mc:Choice Requires="wps">
                  <w:drawing>
                    <wp:inline distT="0" distB="0" distL="0" distR="0" wp14:anchorId="59662692" wp14:editId="3EE2A247">
                      <wp:extent cx="303530" cy="303530"/>
                      <wp:effectExtent l="0" t="0" r="0" b="0"/>
                      <wp:docPr id="1" name="Obdĺžnik 1" descr="Tva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3530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586ADD" id="Obdĺžnik 1" o:spid="_x0000_s1026" alt="Tvar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Podpis: </w:t>
            </w:r>
          </w:p>
          <w:p w14:paraId="7CE3050C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Meno: </w:t>
            </w:r>
          </w:p>
          <w:p w14:paraId="2C45A6A1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Funkcia: </w:t>
            </w:r>
          </w:p>
        </w:tc>
      </w:tr>
      <w:tr w:rsidR="00D142AD" w:rsidRPr="00D142AD" w14:paraId="6394ACFB" w14:textId="77777777" w:rsidTr="00D142AD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89FB4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3B7F3" w14:textId="77777777" w:rsidR="00D142AD" w:rsidRPr="00D142AD" w:rsidRDefault="00D142AD" w:rsidP="00D142AD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9BD12DE" w14:textId="77777777" w:rsidR="00781D08" w:rsidRPr="004C6AEB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lastRenderedPageBreak/>
        <w:t>  </w:t>
      </w:r>
    </w:p>
    <w:p w14:paraId="4589A7E3" w14:textId="77777777" w:rsidR="00781D08" w:rsidRPr="004C6AEB" w:rsidRDefault="00781D08">
      <w:pPr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br w:type="page"/>
      </w:r>
    </w:p>
    <w:p w14:paraId="4CFA961E" w14:textId="77777777" w:rsidR="00781D08" w:rsidRPr="00D142AD" w:rsidRDefault="00781D08" w:rsidP="00781D08">
      <w:pPr>
        <w:spacing w:after="12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0"/>
          <w:szCs w:val="20"/>
          <w:lang w:eastAsia="sk-SK"/>
        </w:rPr>
      </w:pPr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lastRenderedPageBreak/>
        <w:t xml:space="preserve">Súhrnný krycí list: Stanovenie FORWARD ceny na základe vykonaných </w:t>
      </w:r>
      <w:proofErr w:type="spellStart"/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>tranžových</w:t>
      </w:r>
      <w:proofErr w:type="spellEnd"/>
      <w:r w:rsidRPr="004D1666">
        <w:rPr>
          <w:rFonts w:ascii="Arial Narrow" w:eastAsia="Times New Roman" w:hAnsi="Arial Narrow" w:cs="Calibri"/>
          <w:b/>
          <w:sz w:val="20"/>
          <w:szCs w:val="20"/>
          <w:lang w:eastAsia="sk-SK"/>
        </w:rPr>
        <w:t xml:space="preserve"> nákupov </w:t>
      </w:r>
    </w:p>
    <w:p w14:paraId="445DD0E5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AFE9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color w:val="00AFE9"/>
          <w:sz w:val="20"/>
          <w:szCs w:val="20"/>
          <w:lang w:eastAsia="sk-SK"/>
        </w:rPr>
        <w:t> </w:t>
      </w:r>
    </w:p>
    <w:p w14:paraId="5E23AC6B" w14:textId="29AE17E9" w:rsidR="00781D08" w:rsidRPr="00D142AD" w:rsidRDefault="008A0E5C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>
        <w:rPr>
          <w:rFonts w:ascii="Arial Narrow" w:eastAsia="Times New Roman" w:hAnsi="Arial Narrow" w:cs="Calibri"/>
          <w:sz w:val="20"/>
          <w:szCs w:val="20"/>
          <w:lang w:eastAsia="sk-SK"/>
        </w:rPr>
        <w:t>pre kalendárny rok 2026</w:t>
      </w:r>
      <w:r w:rsidR="00781D08"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199A6CCD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0"/>
        <w:gridCol w:w="2205"/>
        <w:gridCol w:w="2295"/>
        <w:gridCol w:w="2205"/>
      </w:tblGrid>
      <w:tr w:rsidR="00781D08" w:rsidRPr="00D142AD" w14:paraId="743C2B46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44CA57A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Dodávateľ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B750B38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(obchodné meno) </w:t>
            </w:r>
          </w:p>
        </w:tc>
      </w:tr>
      <w:tr w:rsidR="00781D08" w:rsidRPr="00D142AD" w14:paraId="38A824EE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35504A8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Sídlo: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FA06DF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(sídlo podľa obchodného registra) </w:t>
            </w:r>
          </w:p>
        </w:tc>
      </w:tr>
      <w:tr w:rsidR="00781D08" w:rsidRPr="00D142AD" w14:paraId="5317A44A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259D83C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Zápis v OR SR: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6D4F71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Okresný súd ________, oddiel: _____, vložka č.: _________ </w:t>
            </w:r>
          </w:p>
        </w:tc>
      </w:tr>
      <w:tr w:rsidR="00781D08" w:rsidRPr="00D142AD" w14:paraId="369659DE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D06858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IČO: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0E3E1D7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7FFCE3E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 DPH: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23C0CD72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D142AD" w14:paraId="6BA60724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102701E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DIČ: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593F9E8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68E6E5F0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7D100BEA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D142AD" w14:paraId="0CF2BE01" w14:textId="77777777" w:rsidTr="00312576">
        <w:trPr>
          <w:trHeight w:val="36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B6CE91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Bankové spojenie: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7C36D851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F1587C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SWIFT (BIC):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5806839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D142AD" w14:paraId="067BB197" w14:textId="77777777" w:rsidTr="00312576">
        <w:trPr>
          <w:trHeight w:val="270"/>
        </w:trPr>
        <w:tc>
          <w:tcPr>
            <w:tcW w:w="234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76FDBCB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IBAN: </w:t>
            </w:r>
          </w:p>
        </w:tc>
        <w:tc>
          <w:tcPr>
            <w:tcW w:w="6705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794FD3C2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5258A7ED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p w14:paraId="2E2F002C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  <w:gridCol w:w="2294"/>
        <w:gridCol w:w="2204"/>
        <w:gridCol w:w="2279"/>
      </w:tblGrid>
      <w:tr w:rsidR="00781D08" w:rsidRPr="00D142AD" w14:paraId="18034091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5C265FFD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Odberateľ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73D5C1B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(názor organizácie) </w:t>
            </w:r>
          </w:p>
        </w:tc>
      </w:tr>
      <w:tr w:rsidR="00781D08" w:rsidRPr="00D142AD" w14:paraId="09E2159D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FD0BC7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Sídlo: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5DAE72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(sídlo organizácie) </w:t>
            </w:r>
          </w:p>
        </w:tc>
      </w:tr>
      <w:tr w:rsidR="00781D08" w:rsidRPr="00D142AD" w14:paraId="4B3FBE3D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163F117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Zápis v: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3224DD0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781D08" w:rsidRPr="00D142AD" w14:paraId="36012602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6772178E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IČO: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1EFE83E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XXXXXXXX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</w:tcPr>
          <w:p w14:paraId="2517A657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1755148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781D08" w:rsidRPr="00D142AD" w14:paraId="1E44A0A2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651BDF9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DIČ: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795D548E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YYYYYYYYY </w:t>
            </w: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0C81CE57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6AD591BB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D142AD" w14:paraId="20A2F285" w14:textId="77777777" w:rsidTr="00312576">
        <w:trPr>
          <w:trHeight w:val="39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49D3175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Bankové spojenie: </w:t>
            </w:r>
          </w:p>
        </w:tc>
        <w:tc>
          <w:tcPr>
            <w:tcW w:w="229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</w:tcPr>
          <w:p w14:paraId="4232DF5C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05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34AFB13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SWIFT (BIC): </w:t>
            </w:r>
          </w:p>
        </w:tc>
        <w:tc>
          <w:tcPr>
            <w:tcW w:w="2280" w:type="dxa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532DD721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781D08" w:rsidRPr="00D142AD" w14:paraId="70EE3D5F" w14:textId="77777777" w:rsidTr="00312576">
        <w:trPr>
          <w:trHeight w:val="270"/>
        </w:trPr>
        <w:tc>
          <w:tcPr>
            <w:tcW w:w="2280" w:type="dxa"/>
            <w:tcBorders>
              <w:top w:val="single" w:sz="6" w:space="0" w:color="023876"/>
              <w:left w:val="single" w:sz="6" w:space="0" w:color="E3E3E3"/>
              <w:bottom w:val="single" w:sz="6" w:space="0" w:color="023876"/>
              <w:right w:val="single" w:sz="6" w:space="0" w:color="FFFFFF"/>
            </w:tcBorders>
            <w:shd w:val="clear" w:color="auto" w:fill="E3E3E3"/>
            <w:vAlign w:val="center"/>
            <w:hideMark/>
          </w:tcPr>
          <w:p w14:paraId="263E908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IBAN: </w:t>
            </w:r>
          </w:p>
        </w:tc>
        <w:tc>
          <w:tcPr>
            <w:tcW w:w="6780" w:type="dxa"/>
            <w:gridSpan w:val="3"/>
            <w:tcBorders>
              <w:top w:val="single" w:sz="6" w:space="0" w:color="023876"/>
              <w:left w:val="single" w:sz="6" w:space="0" w:color="FFFFFF"/>
              <w:bottom w:val="single" w:sz="6" w:space="0" w:color="023876"/>
              <w:right w:val="single" w:sz="6" w:space="0" w:color="FFFFFF"/>
            </w:tcBorders>
            <w:shd w:val="clear" w:color="auto" w:fill="auto"/>
            <w:vAlign w:val="center"/>
            <w:hideMark/>
          </w:tcPr>
          <w:p w14:paraId="493AD445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(doplniť IBAN) </w:t>
            </w:r>
          </w:p>
        </w:tc>
      </w:tr>
    </w:tbl>
    <w:p w14:paraId="7EB54B56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 </w:t>
      </w:r>
    </w:p>
    <w:p w14:paraId="0C181CC1" w14:textId="24597D79" w:rsidR="00781D08" w:rsidRPr="008A0E5C" w:rsidRDefault="00781D08" w:rsidP="00781D08">
      <w:pPr>
        <w:spacing w:before="80" w:after="0" w:line="240" w:lineRule="auto"/>
        <w:jc w:val="both"/>
        <w:textAlignment w:val="baseline"/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Ročné zmluvné množstvo odberovej skupiny v MWh určené na FOR</w:t>
      </w:r>
      <w:r w:rsidR="008A0E5C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WARD nákup na obdobie 01.01.2026 – 31.12.2026</w:t>
      </w:r>
      <w:r w:rsidRPr="004C6AEB">
        <w:rPr>
          <w:rFonts w:ascii="Arial Narrow" w:eastAsia="Times New Roman" w:hAnsi="Arial Narrow" w:cs="Calibri"/>
          <w:color w:val="333333"/>
          <w:sz w:val="20"/>
          <w:szCs w:val="20"/>
          <w:lang w:eastAsia="sk-SK"/>
        </w:rPr>
        <w:t>: </w:t>
      </w:r>
    </w:p>
    <w:p w14:paraId="1413CAFE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________________ </w:t>
      </w: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565F3290" w14:textId="77777777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b/>
          <w:bCs/>
          <w:sz w:val="20"/>
          <w:szCs w:val="20"/>
          <w:lang w:eastAsia="sk-SK"/>
        </w:rPr>
        <w:t> </w:t>
      </w:r>
    </w:p>
    <w:p w14:paraId="1D23924F" w14:textId="0E00D7BC" w:rsidR="00781D08" w:rsidRPr="00D142AD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Potvrdenie o všetkých vykonaných </w:t>
      </w:r>
      <w:proofErr w:type="spellStart"/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>tranžových</w:t>
      </w:r>
      <w:proofErr w:type="spellEnd"/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 xml:space="preserve"> náku</w:t>
      </w:r>
      <w:r w:rsidR="002F0CBC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>p</w:t>
      </w:r>
      <w:r w:rsidRPr="004C6AEB">
        <w:rPr>
          <w:rFonts w:ascii="Arial Narrow" w:eastAsia="Times New Roman" w:hAnsi="Arial Narrow" w:cs="Times New Roman"/>
          <w:b/>
          <w:bCs/>
          <w:sz w:val="20"/>
          <w:szCs w:val="20"/>
          <w:lang w:eastAsia="sk-SK"/>
        </w:rPr>
        <w:t>och na pokyn Odberateľa: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1"/>
        <w:gridCol w:w="2527"/>
      </w:tblGrid>
      <w:tr w:rsidR="00781D08" w:rsidRPr="004C6AEB" w14:paraId="71A23C9E" w14:textId="77777777" w:rsidTr="00312576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B0ABED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Dátum referenčného dňa: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C08B06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4C6AEB" w14:paraId="132F1807" w14:textId="77777777" w:rsidTr="00312576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FC78A0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Nakúpený objem: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AC7C73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81D08" w:rsidRPr="004C6AEB" w14:paraId="7F6E39BA" w14:textId="77777777" w:rsidTr="00312576">
        <w:trPr>
          <w:trHeight w:val="116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B98CA1" w14:textId="00B40E84" w:rsidR="00781D08" w:rsidRPr="004C6AEB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Zúčtovacia cena </w:t>
            </w:r>
            <w:r w:rsidR="00802B77"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produktu</w:t>
            </w:r>
            <w:r w:rsidR="00802B7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  <w:del w:id="6" w:author="Marcela Turčanová" w:date="2025-05-28T11:44:00Z" w16du:dateUtc="2025-05-28T09:44:00Z">
              <w:r w:rsidR="00802B77" w:rsidRPr="007C7062" w:rsidDel="003F769D">
                <w:rPr>
                  <w:rFonts w:ascii="Arial Narrow" w:hAnsi="Arial Narrow"/>
                  <w:b/>
                  <w:bCs/>
                  <w:sz w:val="20"/>
                  <w:szCs w:val="20"/>
                  <w:u w:val="single"/>
                  <w:lang w:bidi="sk-SK"/>
                </w:rPr>
                <w:delText xml:space="preserve">EEX </w:delText>
              </w:r>
              <w:r w:rsidR="002F0CBC" w:rsidDel="003F769D">
                <w:rPr>
                  <w:rFonts w:ascii="Arial Narrow" w:hAnsi="Arial Narrow"/>
                  <w:b/>
                  <w:bCs/>
                  <w:sz w:val="20"/>
                  <w:szCs w:val="20"/>
                  <w:u w:val="single"/>
                  <w:lang w:bidi="sk-SK"/>
                </w:rPr>
                <w:delText xml:space="preserve">– PXE </w:delText>
              </w:r>
              <w:r w:rsidR="00802B77" w:rsidRPr="007C7062" w:rsidDel="003F769D">
                <w:rPr>
                  <w:rFonts w:ascii="Arial Narrow" w:hAnsi="Arial Narrow"/>
                  <w:b/>
                  <w:bCs/>
                  <w:sz w:val="20"/>
                  <w:szCs w:val="20"/>
                  <w:u w:val="single"/>
                  <w:lang w:bidi="sk-SK"/>
                </w:rPr>
                <w:delText>Slovakian Power Futures</w:delText>
              </w:r>
              <w:r w:rsidR="00802B77" w:rsidDel="003F769D">
                <w:rPr>
                  <w:rFonts w:ascii="Arial Narrow" w:eastAsia="Times New Roman" w:hAnsi="Arial Narrow" w:cs="Calibri"/>
                  <w:sz w:val="20"/>
                  <w:szCs w:val="20"/>
                  <w:lang w:eastAsia="sk-SK"/>
                </w:rPr>
                <w:delText xml:space="preserve"> pre okamih nákupov so zohľadnením +1 EUR/MWh </w:delText>
              </w:r>
              <w:r w:rsidR="00802B77" w:rsidRPr="001B5193" w:rsidDel="003F769D">
                <w:rPr>
                  <w:rFonts w:ascii="Arial Narrow" w:hAnsi="Arial Narrow"/>
                  <w:sz w:val="20"/>
                  <w:szCs w:val="20"/>
                </w:rPr>
                <w:delText xml:space="preserve">na pokrytie nákladov na </w:delText>
              </w:r>
              <w:r w:rsidR="00802B77" w:rsidDel="003F769D">
                <w:rPr>
                  <w:rFonts w:ascii="Arial Narrow" w:hAnsi="Arial Narrow"/>
                  <w:sz w:val="20"/>
                  <w:szCs w:val="20"/>
                </w:rPr>
                <w:delText>obchodnícky</w:delText>
              </w:r>
              <w:r w:rsidR="00802B77" w:rsidDel="003F769D">
                <w:rPr>
                  <w:rFonts w:ascii="Arial Narrow" w:eastAsia="Times New Roman" w:hAnsi="Arial Narrow" w:cs="Calibri"/>
                  <w:sz w:val="20"/>
                  <w:szCs w:val="20"/>
                  <w:lang w:eastAsia="sk-SK"/>
                </w:rPr>
                <w:delText xml:space="preserve"> spread</w:delText>
              </w:r>
            </w:del>
            <w:ins w:id="7" w:author="Marcela Turčanová" w:date="2025-05-28T11:44:00Z" w16du:dateUtc="2025-05-28T09:44:00Z">
              <w:r w:rsidR="003F769D">
                <w:rPr>
                  <w:rFonts w:ascii="Arial Narrow" w:hAnsi="Arial Narrow"/>
                  <w:b/>
                  <w:bCs/>
                  <w:sz w:val="20"/>
                  <w:szCs w:val="20"/>
                  <w:u w:val="single"/>
                  <w:lang w:bidi="sk-SK"/>
                </w:rPr>
                <w:t xml:space="preserve">pre príslušnú </w:t>
              </w:r>
              <w:proofErr w:type="spellStart"/>
              <w:r w:rsidR="003F769D">
                <w:rPr>
                  <w:rFonts w:ascii="Arial Narrow" w:hAnsi="Arial Narrow"/>
                  <w:b/>
                  <w:bCs/>
                  <w:sz w:val="20"/>
                  <w:szCs w:val="20"/>
                  <w:u w:val="single"/>
                  <w:lang w:bidi="sk-SK"/>
                </w:rPr>
                <w:t>tranžu</w:t>
              </w:r>
            </w:ins>
            <w:proofErr w:type="spellEnd"/>
            <w:r w:rsidR="00802B7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54A5ED" w14:textId="77777777" w:rsidR="00781D08" w:rsidRPr="004C6AEB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2A9A375" w14:textId="77777777" w:rsidR="00781D08" w:rsidRPr="004C6AEB" w:rsidRDefault="00781D08" w:rsidP="00781D08">
      <w:pPr>
        <w:spacing w:before="80" w:after="0" w:line="240" w:lineRule="auto"/>
        <w:jc w:val="both"/>
        <w:textAlignment w:val="baseline"/>
        <w:rPr>
          <w:rFonts w:ascii="Arial Narrow" w:eastAsia="Times New Roman" w:hAnsi="Arial Narrow" w:cs="Times New Roman"/>
          <w:i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 xml:space="preserve">*tabuľka sa vyplní toľkokrát, koľko </w:t>
      </w:r>
      <w:proofErr w:type="spellStart"/>
      <w:r w:rsidRPr="004C6AEB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>tranží</w:t>
      </w:r>
      <w:proofErr w:type="spellEnd"/>
      <w:r w:rsidRPr="004C6AEB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 xml:space="preserve"> bolo vykonaných.</w:t>
      </w:r>
    </w:p>
    <w:p w14:paraId="00F0A855" w14:textId="77777777" w:rsidR="00781D08" w:rsidRPr="004C6AEB" w:rsidRDefault="00781D08" w:rsidP="00781D08">
      <w:pPr>
        <w:spacing w:after="0" w:line="240" w:lineRule="auto"/>
        <w:jc w:val="both"/>
        <w:textAlignment w:val="baseline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2B767CC7" w14:textId="77777777" w:rsidR="00781D08" w:rsidRPr="004C6AEB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Výpočet jednotkovej ceny zúčtovacej ceny podľa vzorca: </w:t>
      </w:r>
    </w:p>
    <w:p w14:paraId="7B9DA519" w14:textId="77777777" w:rsidR="00781D08" w:rsidRPr="004C6AEB" w:rsidRDefault="00781D08" w:rsidP="00781D08">
      <w:pPr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sz w:val="20"/>
          <w:szCs w:val="20"/>
        </w:rPr>
      </w:pPr>
      <m:oMathPara>
        <m:oMath>
          <m:r>
            <w:rPr>
              <w:rStyle w:val="mord"/>
              <w:rFonts w:ascii="Cambria Math" w:hAnsi="Cambria Math"/>
              <w:sz w:val="20"/>
              <w:szCs w:val="20"/>
            </w:rPr>
            <m:t>CWE</m:t>
          </m:r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  <m:r>
            <m:rPr>
              <m:sty m:val="p"/>
            </m:rPr>
            <w:rPr>
              <w:rStyle w:val="mrel"/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Style w:val="mop"/>
                  <w:rFonts w:ascii="Cambria Math" w:eastAsia="Tahoma" w:hAnsi="Cambria Math" w:cs="Tahoma"/>
                  <w:i/>
                  <w:iCs/>
                  <w:color w:val="000000"/>
                  <w:sz w:val="20"/>
                  <w:szCs w:val="20"/>
                  <w:lang w:eastAsia="sk-SK" w:bidi="sk-SK"/>
                </w:rPr>
              </m:ctrlPr>
            </m:fPr>
            <m:num>
              <m:sSubSup>
                <m:sSubSupPr>
                  <m:ctrlPr>
                    <w:rPr>
                      <w:rFonts w:ascii="Cambria Math" w:eastAsia="Tahoma" w:hAnsi="Cambria Math" w:cs="Tahoma"/>
                      <w:color w:val="000000"/>
                      <w:sz w:val="20"/>
                      <w:szCs w:val="20"/>
                      <w:lang w:eastAsia="sk-SK" w:bidi="sk-SK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i=1 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eastAsia="Tahoma" w:hAnsi="Cambria Math" w:cs="Tahoma"/>
                      <w:i/>
                      <w:color w:val="000000"/>
                      <w:sz w:val="20"/>
                      <w:szCs w:val="20"/>
                      <w:lang w:eastAsia="sk-SK" w:bidi="sk-SK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 x </m:t>
              </m:r>
              <m:sSub>
                <m:sSubPr>
                  <m:ctrlPr>
                    <w:rPr>
                      <w:rFonts w:ascii="Cambria Math" w:eastAsia="Tahoma" w:hAnsi="Cambria Math" w:cs="Tahoma"/>
                      <w:i/>
                      <w:color w:val="000000"/>
                      <w:sz w:val="20"/>
                      <w:szCs w:val="20"/>
                      <w:lang w:eastAsia="sk-SK" w:bidi="sk-SK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num>
            <m:den>
              <m:sSub>
                <m:sSubPr>
                  <m:ctrlPr>
                    <w:rPr>
                      <w:rStyle w:val="mop"/>
                      <w:rFonts w:ascii="Cambria Math" w:eastAsia="Tahoma" w:hAnsi="Cambria Math" w:cs="Tahoma"/>
                      <w:i/>
                      <w:iCs/>
                      <w:color w:val="000000"/>
                      <w:sz w:val="20"/>
                      <w:szCs w:val="20"/>
                      <w:lang w:eastAsia="sk-SK" w:bidi="sk-SK"/>
                    </w:rPr>
                  </m:ctrlPr>
                </m:sSubPr>
                <m:e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TOTAL</m:t>
                  </m:r>
                </m:sub>
              </m:sSub>
            </m:den>
          </m:f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</m:oMath>
      </m:oMathPara>
    </w:p>
    <w:p w14:paraId="69D3AE5F" w14:textId="77777777" w:rsidR="00781D08" w:rsidRPr="004036F1" w:rsidRDefault="00781D08" w:rsidP="00781D08">
      <w:pPr>
        <w:spacing w:before="100" w:beforeAutospacing="1" w:after="100" w:afterAutospacing="1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k</w:t>
      </w:r>
      <w:r w:rsidRPr="004036F1">
        <w:rPr>
          <w:rFonts w:ascii="Arial Narrow" w:eastAsia="Times New Roman" w:hAnsi="Arial Narrow" w:cs="Times New Roman"/>
          <w:sz w:val="20"/>
          <w:szCs w:val="20"/>
        </w:rPr>
        <w:t>de:</w:t>
      </w:r>
    </w:p>
    <w:p w14:paraId="78D56586" w14:textId="77777777" w:rsidR="00781D08" w:rsidRPr="004036F1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proofErr w:type="spellStart"/>
      <w:r w:rsidRPr="004C6AEB">
        <w:rPr>
          <w:rFonts w:ascii="Arial Narrow" w:eastAsia="Times New Roman" w:hAnsi="Arial Narrow" w:cs="Times New Roman"/>
          <w:sz w:val="20"/>
          <w:szCs w:val="20"/>
        </w:rPr>
        <w:t>CWE_</w:t>
      </w:r>
      <w:r w:rsidRPr="004036F1">
        <w:rPr>
          <w:rFonts w:ascii="Arial Narrow" w:eastAsia="Times New Roman" w:hAnsi="Arial Narrow" w:cs="Times New Roman"/>
          <w:sz w:val="20"/>
          <w:szCs w:val="20"/>
        </w:rPr>
        <w:t>je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priemerná jednotková cena silovej energie za všetky zrealizované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tranžové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nákupy.</w:t>
      </w:r>
    </w:p>
    <w:p w14:paraId="2DA4BEEA" w14:textId="77777777" w:rsidR="00781D08" w:rsidRPr="004036F1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V</w:t>
      </w:r>
      <w:r w:rsidRPr="004C6AEB">
        <w:rPr>
          <w:rFonts w:ascii="Arial Narrow" w:eastAsia="Times New Roman" w:hAnsi="Arial Narrow" w:cs="Times New Roman"/>
          <w:sz w:val="20"/>
          <w:szCs w:val="20"/>
          <w:vertAlign w:val="subscript"/>
        </w:rPr>
        <w:t>N</w:t>
      </w:r>
      <w:r w:rsidRPr="004C6AEB">
        <w:rPr>
          <w:rFonts w:ascii="Arial Narrow" w:eastAsia="Times New Roman" w:hAnsi="Arial Narrow" w:cs="Times New Roman"/>
          <w:sz w:val="20"/>
          <w:szCs w:val="20"/>
        </w:rPr>
        <w:t xml:space="preserve"> je objem N</w:t>
      </w:r>
      <w:r w:rsidRPr="004036F1">
        <w:rPr>
          <w:rFonts w:ascii="Arial Narrow" w:eastAsia="Times New Roman" w:hAnsi="Arial Narrow" w:cs="Times New Roman"/>
          <w:sz w:val="20"/>
          <w:szCs w:val="20"/>
        </w:rPr>
        <w:t>-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teho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tranžového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nákupu.</w:t>
      </w:r>
    </w:p>
    <w:p w14:paraId="243CECF4" w14:textId="411323C5" w:rsidR="00781D08" w:rsidRPr="004036F1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P</w:t>
      </w:r>
      <w:r w:rsidRPr="004C6AEB">
        <w:rPr>
          <w:rFonts w:ascii="Arial Narrow" w:eastAsia="Times New Roman" w:hAnsi="Arial Narrow" w:cs="Times New Roman"/>
          <w:sz w:val="20"/>
          <w:szCs w:val="20"/>
          <w:vertAlign w:val="subscript"/>
        </w:rPr>
        <w:t>N</w:t>
      </w:r>
      <w:r w:rsidRPr="004C6AEB">
        <w:rPr>
          <w:rFonts w:ascii="Arial" w:eastAsia="Times New Roman" w:hAnsi="Arial" w:cs="Arial"/>
          <w:sz w:val="20"/>
          <w:szCs w:val="20"/>
        </w:rPr>
        <w:t>​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je jednotková cena </w:t>
      </w:r>
      <w:del w:id="8" w:author="Marcela Turčanová" w:date="2025-05-28T11:45:00Z" w16du:dateUtc="2025-05-28T09:45:00Z">
        <w:r w:rsidRPr="004036F1" w:rsidDel="003F769D">
          <w:rPr>
            <w:rFonts w:ascii="Arial Narrow" w:eastAsia="Times New Roman" w:hAnsi="Arial Narrow" w:cs="Times New Roman"/>
            <w:sz w:val="20"/>
            <w:szCs w:val="20"/>
          </w:rPr>
          <w:delText xml:space="preserve">ročného produktu </w:delText>
        </w:r>
        <w:r w:rsidR="00802B77" w:rsidRPr="00753AC6" w:rsidDel="003F769D">
          <w:rPr>
            <w:rFonts w:ascii="Arial Narrow" w:hAnsi="Arial Narrow"/>
            <w:sz w:val="20"/>
            <w:szCs w:val="20"/>
          </w:rPr>
          <w:delText>EEX-</w:delText>
        </w:r>
        <w:r w:rsidR="002F0CBC" w:rsidDel="003F769D">
          <w:rPr>
            <w:rFonts w:ascii="Arial Narrow" w:hAnsi="Arial Narrow"/>
            <w:sz w:val="20"/>
            <w:szCs w:val="20"/>
          </w:rPr>
          <w:delText>PXE</w:delText>
        </w:r>
        <w:r w:rsidR="00802B77" w:rsidRPr="00753AC6" w:rsidDel="003F769D">
          <w:rPr>
            <w:rFonts w:ascii="Arial Narrow" w:hAnsi="Arial Narrow"/>
            <w:sz w:val="20"/>
            <w:szCs w:val="20"/>
          </w:rPr>
          <w:delText xml:space="preserve"> Slovakian Power Futures</w:delText>
        </w:r>
        <w:r w:rsidR="00802B77" w:rsidRPr="004036F1" w:rsidDel="003F769D">
          <w:rPr>
            <w:rFonts w:ascii="Arial Narrow" w:eastAsia="Times New Roman" w:hAnsi="Arial Narrow" w:cs="Times New Roman"/>
            <w:sz w:val="20"/>
            <w:szCs w:val="20"/>
          </w:rPr>
          <w:delText xml:space="preserve"> na burze</w:delText>
        </w:r>
        <w:r w:rsidR="00802B77" w:rsidDel="003F769D">
          <w:rPr>
            <w:rFonts w:ascii="Arial Narrow" w:eastAsia="Times New Roman" w:hAnsi="Arial Narrow" w:cs="Times New Roman"/>
            <w:sz w:val="20"/>
            <w:szCs w:val="20"/>
          </w:rPr>
          <w:delText xml:space="preserve"> EEX</w:delText>
        </w:r>
        <w:r w:rsidR="00802B77" w:rsidRPr="004036F1" w:rsidDel="003F769D">
          <w:rPr>
            <w:rFonts w:ascii="Arial Narrow" w:eastAsia="Times New Roman" w:hAnsi="Arial Narrow" w:cs="Times New Roman"/>
            <w:sz w:val="20"/>
            <w:szCs w:val="20"/>
          </w:rPr>
          <w:delText xml:space="preserve"> </w:delText>
        </w:r>
        <w:r w:rsidRPr="004036F1" w:rsidDel="003F769D">
          <w:rPr>
            <w:rFonts w:ascii="Arial Narrow" w:eastAsia="Times New Roman" w:hAnsi="Arial Narrow" w:cs="Times New Roman"/>
            <w:sz w:val="20"/>
            <w:szCs w:val="20"/>
          </w:rPr>
          <w:delText xml:space="preserve">na burze </w:delText>
        </w:r>
        <w:r w:rsidR="00802B77" w:rsidDel="003F769D">
          <w:rPr>
            <w:rFonts w:ascii="Arial Narrow" w:eastAsia="Times New Roman" w:hAnsi="Arial Narrow" w:cs="Times New Roman"/>
            <w:sz w:val="20"/>
            <w:szCs w:val="20"/>
          </w:rPr>
          <w:delText xml:space="preserve">EEX  + </w:delText>
        </w:r>
        <w:r w:rsidRPr="004036F1" w:rsidDel="003F769D">
          <w:rPr>
            <w:rFonts w:ascii="Arial Narrow" w:eastAsia="Times New Roman" w:hAnsi="Arial Narrow" w:cs="Times New Roman"/>
            <w:sz w:val="20"/>
            <w:szCs w:val="20"/>
          </w:rPr>
          <w:delText xml:space="preserve"> </w:delText>
        </w:r>
        <w:r w:rsidR="00802B77" w:rsidDel="003F769D">
          <w:rPr>
            <w:rFonts w:ascii="Arial Narrow" w:eastAsia="Times New Roman" w:hAnsi="Arial Narrow" w:cs="Calibri"/>
            <w:sz w:val="20"/>
            <w:szCs w:val="20"/>
            <w:lang w:eastAsia="sk-SK"/>
          </w:rPr>
          <w:delText xml:space="preserve">1 EUR/MWh </w:delText>
        </w:r>
        <w:r w:rsidR="00802B77" w:rsidRPr="001B5193" w:rsidDel="003F769D">
          <w:rPr>
            <w:rFonts w:ascii="Arial Narrow" w:hAnsi="Arial Narrow"/>
            <w:sz w:val="20"/>
            <w:szCs w:val="20"/>
          </w:rPr>
          <w:delText xml:space="preserve">na pokrytie nákladov na </w:delText>
        </w:r>
        <w:r w:rsidR="00802B77" w:rsidDel="003F769D">
          <w:rPr>
            <w:rFonts w:ascii="Arial Narrow" w:hAnsi="Arial Narrow"/>
            <w:sz w:val="20"/>
            <w:szCs w:val="20"/>
          </w:rPr>
          <w:delText>obchodnícky</w:delText>
        </w:r>
        <w:r w:rsidR="00802B77" w:rsidDel="003F769D">
          <w:rPr>
            <w:rFonts w:ascii="Arial Narrow" w:eastAsia="Times New Roman" w:hAnsi="Arial Narrow" w:cs="Calibri"/>
            <w:sz w:val="20"/>
            <w:szCs w:val="20"/>
            <w:lang w:eastAsia="sk-SK"/>
          </w:rPr>
          <w:delText xml:space="preserve"> spread</w:delText>
        </w:r>
        <w:r w:rsidR="00802B77" w:rsidRPr="004036F1" w:rsidDel="003F769D">
          <w:rPr>
            <w:rFonts w:ascii="Arial Narrow" w:eastAsia="Times New Roman" w:hAnsi="Arial Narrow" w:cs="Times New Roman"/>
            <w:sz w:val="20"/>
            <w:szCs w:val="20"/>
          </w:rPr>
          <w:delText xml:space="preserve"> </w:delText>
        </w:r>
      </w:del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pre </w:t>
      </w:r>
      <w:r w:rsidRPr="004C6AEB">
        <w:rPr>
          <w:rFonts w:ascii="Arial Narrow" w:eastAsia="Times New Roman" w:hAnsi="Arial Narrow" w:cs="Times New Roman"/>
          <w:sz w:val="20"/>
          <w:szCs w:val="20"/>
        </w:rPr>
        <w:t>N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-ty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tranžový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nákup.</w:t>
      </w:r>
    </w:p>
    <w:p w14:paraId="505B0D3A" w14:textId="77777777" w:rsidR="00781D08" w:rsidRPr="004C6AEB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N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je počet zrealizovaných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tranžových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nákupov</w:t>
      </w:r>
    </w:p>
    <w:p w14:paraId="501759F0" w14:textId="77777777" w:rsidR="00781D08" w:rsidRPr="004036F1" w:rsidRDefault="00781D08" w:rsidP="00781D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4C6AEB">
        <w:rPr>
          <w:rFonts w:ascii="Arial Narrow" w:eastAsia="Times New Roman" w:hAnsi="Arial Narrow" w:cs="Times New Roman"/>
          <w:sz w:val="20"/>
          <w:szCs w:val="20"/>
        </w:rPr>
        <w:t>V</w:t>
      </w:r>
      <w:r w:rsidRPr="004C6AEB">
        <w:rPr>
          <w:rFonts w:ascii="Arial Narrow" w:eastAsia="Times New Roman" w:hAnsi="Arial Narrow" w:cs="Times New Roman"/>
          <w:sz w:val="20"/>
          <w:szCs w:val="20"/>
          <w:vertAlign w:val="subscript"/>
        </w:rPr>
        <w:t>TOTAL</w:t>
      </w:r>
      <w:r w:rsidRPr="004C6AEB">
        <w:rPr>
          <w:rFonts w:ascii="Arial Narrow" w:eastAsia="Times New Roman" w:hAnsi="Arial Narrow" w:cs="Times New Roman"/>
          <w:sz w:val="20"/>
          <w:szCs w:val="20"/>
        </w:rPr>
        <w:t xml:space="preserve"> je celkový objem všetkých </w:t>
      </w:r>
      <w:proofErr w:type="spellStart"/>
      <w:r w:rsidRPr="004C6AEB">
        <w:rPr>
          <w:rFonts w:ascii="Arial Narrow" w:eastAsia="Times New Roman" w:hAnsi="Arial Narrow" w:cs="Times New Roman"/>
          <w:sz w:val="20"/>
          <w:szCs w:val="20"/>
        </w:rPr>
        <w:t>tranžových</w:t>
      </w:r>
      <w:proofErr w:type="spellEnd"/>
      <w:r w:rsidRPr="004C6AEB">
        <w:rPr>
          <w:rFonts w:ascii="Arial Narrow" w:eastAsia="Times New Roman" w:hAnsi="Arial Narrow" w:cs="Times New Roman"/>
          <w:sz w:val="20"/>
          <w:szCs w:val="20"/>
        </w:rPr>
        <w:t xml:space="preserve"> nákupov</w:t>
      </w:r>
      <w:r w:rsidRPr="004036F1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2AE22D4C" w14:textId="77777777" w:rsidR="00781D08" w:rsidRPr="004C6AEB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41F07FAC" w14:textId="77777777" w:rsidR="00781D08" w:rsidRPr="00B962E9" w:rsidRDefault="00B962E9" w:rsidP="00B962E9">
      <w:pPr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i/>
          <w:sz w:val="20"/>
          <w:szCs w:val="20"/>
          <w:lang w:eastAsia="sk-SK"/>
        </w:rPr>
      </w:pPr>
      <w:r w:rsidRPr="00B962E9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 xml:space="preserve">---- Tu bude rozpísaný výpočet podľa reálne vykonaných </w:t>
      </w:r>
      <w:proofErr w:type="spellStart"/>
      <w:r w:rsidRPr="00B962E9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>tranží</w:t>
      </w:r>
      <w:proofErr w:type="spellEnd"/>
      <w:r w:rsidRPr="00B962E9">
        <w:rPr>
          <w:rFonts w:ascii="Arial Narrow" w:eastAsia="Times New Roman" w:hAnsi="Arial Narrow" w:cs="Times New Roman"/>
          <w:i/>
          <w:sz w:val="20"/>
          <w:szCs w:val="20"/>
          <w:lang w:eastAsia="sk-SK"/>
        </w:rPr>
        <w:t xml:space="preserve"> ----</w:t>
      </w:r>
    </w:p>
    <w:p w14:paraId="425EB2C4" w14:textId="77777777" w:rsidR="00781D08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21D6546F" w14:textId="77777777" w:rsidR="002F0CBC" w:rsidRDefault="002F0CBC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4C60B53E" w14:textId="77777777" w:rsidR="002F0CBC" w:rsidRPr="00D142AD" w:rsidRDefault="002F0CBC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45FCD568" w14:textId="77777777" w:rsidR="006A556C" w:rsidRPr="004E6BB8" w:rsidRDefault="006A556C" w:rsidP="006A556C">
      <w:pPr>
        <w:pStyle w:val="Normlnywebov"/>
        <w:rPr>
          <w:rFonts w:ascii="Arial Narrow" w:hAnsi="Arial Narrow"/>
          <w:sz w:val="20"/>
          <w:szCs w:val="20"/>
        </w:rPr>
      </w:pPr>
      <w:r w:rsidRPr="004E6BB8">
        <w:rPr>
          <w:rFonts w:ascii="Arial Narrow" w:hAnsi="Arial Narrow"/>
          <w:sz w:val="20"/>
          <w:szCs w:val="20"/>
        </w:rPr>
        <w:lastRenderedPageBreak/>
        <w:t xml:space="preserve">Priemerná jednotková cena silovej energie </w:t>
      </w:r>
      <w:r w:rsidRPr="004E6BB8">
        <w:rPr>
          <w:rStyle w:val="katex-mathml"/>
          <w:rFonts w:ascii="Arial Narrow" w:eastAsiaTheme="majorEastAsia" w:hAnsi="Arial Narrow"/>
          <w:sz w:val="20"/>
          <w:szCs w:val="20"/>
        </w:rPr>
        <w:t>CWE</w:t>
      </w:r>
      <w:r w:rsidRPr="004E6BB8">
        <w:rPr>
          <w:rFonts w:ascii="Arial Narrow" w:hAnsi="Arial Narrow"/>
          <w:sz w:val="20"/>
          <w:szCs w:val="20"/>
        </w:rPr>
        <w:t xml:space="preserve">: </w:t>
      </w:r>
    </w:p>
    <w:p w14:paraId="0F93C635" w14:textId="77777777" w:rsidR="006A556C" w:rsidRPr="004E6BB8" w:rsidRDefault="006A556C" w:rsidP="006A556C">
      <w:pPr>
        <w:pStyle w:val="Normlnywebov"/>
        <w:rPr>
          <w:rFonts w:ascii="Arial Narrow" w:hAnsi="Arial Narrow"/>
          <w:b/>
          <w:sz w:val="20"/>
          <w:szCs w:val="20"/>
        </w:rPr>
      </w:pPr>
      <w:r w:rsidRPr="004E6BB8">
        <w:rPr>
          <w:rFonts w:ascii="Arial Narrow" w:hAnsi="Arial Narrow"/>
          <w:sz w:val="20"/>
          <w:szCs w:val="20"/>
        </w:rPr>
        <w:t xml:space="preserve">CWE </w:t>
      </w:r>
      <w:r w:rsidRPr="004E6BB8">
        <w:rPr>
          <w:rStyle w:val="katex-mathml"/>
          <w:rFonts w:ascii="Arial Narrow" w:hAnsi="Arial Narrow"/>
          <w:sz w:val="20"/>
          <w:szCs w:val="20"/>
        </w:rPr>
        <w:t>=</w:t>
      </w:r>
      <w:r w:rsidRPr="004E6BB8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m:oMath>
        <m:f>
          <m:fPr>
            <m:ctrlPr>
              <w:rPr>
                <w:rStyle w:val="katex-mathml"/>
                <w:rFonts w:ascii="Cambria Math" w:eastAsiaTheme="majorEastAsia" w:hAnsi="Cambria Math"/>
                <w:i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XXXXXXX EUR</m:t>
            </m:r>
          </m:num>
          <m:den>
            <m: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YYYYY MWh</m:t>
            </m:r>
          </m:den>
        </m:f>
      </m:oMath>
      <w:r w:rsidRPr="004E6BB8">
        <w:rPr>
          <w:rStyle w:val="katex-mathml"/>
          <w:rFonts w:ascii="Arial Narrow" w:eastAsiaTheme="majorEastAsia" w:hAnsi="Arial Narrow"/>
          <w:sz w:val="20"/>
          <w:szCs w:val="20"/>
        </w:rPr>
        <w:t xml:space="preserve"> = </w:t>
      </w:r>
      <w:r>
        <w:rPr>
          <w:rStyle w:val="katex-mathml"/>
          <w:rFonts w:ascii="Arial Narrow" w:eastAsiaTheme="majorEastAsia" w:hAnsi="Arial Narrow"/>
          <w:b/>
          <w:sz w:val="20"/>
          <w:szCs w:val="20"/>
        </w:rPr>
        <w:t>XX</w:t>
      </w:r>
      <w:r w:rsidRPr="004E6BB8">
        <w:rPr>
          <w:rStyle w:val="katex-mathml"/>
          <w:rFonts w:ascii="Arial Narrow" w:eastAsiaTheme="majorEastAsia" w:hAnsi="Arial Narrow"/>
          <w:b/>
          <w:sz w:val="20"/>
          <w:szCs w:val="20"/>
        </w:rPr>
        <w:t xml:space="preserve"> EUR/MWh</w:t>
      </w:r>
    </w:p>
    <w:p w14:paraId="3327A769" w14:textId="77777777" w:rsidR="006A556C" w:rsidRPr="004E6BB8" w:rsidRDefault="006A556C" w:rsidP="006A556C">
      <w:pPr>
        <w:pStyle w:val="Normlnywebov"/>
        <w:rPr>
          <w:rFonts w:ascii="Arial Narrow" w:hAnsi="Arial Narrow"/>
          <w:sz w:val="20"/>
          <w:szCs w:val="20"/>
        </w:rPr>
      </w:pPr>
      <w:r w:rsidRPr="004E6BB8">
        <w:rPr>
          <w:rFonts w:ascii="Arial Narrow" w:hAnsi="Arial Narrow"/>
          <w:sz w:val="20"/>
          <w:szCs w:val="20"/>
        </w:rPr>
        <w:t xml:space="preserve">Priemerná jednotková cena silovej energie za všetky zrealizované </w:t>
      </w:r>
      <w:proofErr w:type="spellStart"/>
      <w:r w:rsidRPr="004E6BB8">
        <w:rPr>
          <w:rFonts w:ascii="Arial Narrow" w:hAnsi="Arial Narrow"/>
          <w:sz w:val="20"/>
          <w:szCs w:val="20"/>
        </w:rPr>
        <w:t>tranžové</w:t>
      </w:r>
      <w:proofErr w:type="spellEnd"/>
      <w:r w:rsidRPr="004E6BB8">
        <w:rPr>
          <w:rFonts w:ascii="Arial Narrow" w:hAnsi="Arial Narrow"/>
          <w:sz w:val="20"/>
          <w:szCs w:val="20"/>
        </w:rPr>
        <w:t xml:space="preserve"> nákupy je </w:t>
      </w:r>
      <w:r w:rsidRPr="006A556C">
        <w:rPr>
          <w:rFonts w:ascii="Arial Narrow" w:hAnsi="Arial Narrow"/>
          <w:b/>
          <w:sz w:val="20"/>
          <w:szCs w:val="20"/>
        </w:rPr>
        <w:t xml:space="preserve">XX,XX EUR/MWh. </w:t>
      </w:r>
    </w:p>
    <w:p w14:paraId="134E3DEA" w14:textId="77777777" w:rsidR="006A556C" w:rsidRDefault="006A556C" w:rsidP="00781D08">
      <w:pPr>
        <w:spacing w:after="0" w:line="240" w:lineRule="auto"/>
        <w:textAlignment w:val="baseline"/>
        <w:rPr>
          <w:rFonts w:ascii="Arial Narrow" w:eastAsia="Times New Roman" w:hAnsi="Arial Narrow" w:cs="Calibri"/>
          <w:sz w:val="20"/>
          <w:szCs w:val="20"/>
          <w:lang w:eastAsia="sk-SK"/>
        </w:rPr>
      </w:pPr>
    </w:p>
    <w:p w14:paraId="3BA9FA86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Toto vyhlásenie je vyhotovené na základe interných záznamov Spoločnosti a dokumentácie o nákupe silovej elektriny, ktorá na požiadanie bude Odberateľovi sprístupnená.   </w:t>
      </w:r>
    </w:p>
    <w:p w14:paraId="02FCA938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Calibri"/>
          <w:sz w:val="20"/>
          <w:szCs w:val="20"/>
          <w:lang w:eastAsia="sk-SK"/>
        </w:rPr>
        <w:t>Záverom vyhlasujeme, že informácie uvedené v tomto prehlásení sú pravdivé a úplné. </w:t>
      </w:r>
    </w:p>
    <w:p w14:paraId="31F48836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0D1A424F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436E8E24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p w14:paraId="034FD2D3" w14:textId="77777777" w:rsidR="00781D08" w:rsidRPr="00D142AD" w:rsidRDefault="00781D08" w:rsidP="00781D08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4C6AEB">
        <w:rPr>
          <w:rFonts w:ascii="Arial Narrow" w:eastAsia="Times New Roman" w:hAnsi="Arial Narrow" w:cs="Times New Roman"/>
          <w:sz w:val="20"/>
          <w:szCs w:val="20"/>
          <w:lang w:eastAsia="sk-SK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560"/>
      </w:tblGrid>
      <w:tr w:rsidR="00781D08" w:rsidRPr="00D142AD" w14:paraId="449C519E" w14:textId="77777777" w:rsidTr="00312576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790AA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 .............. dňa: ................ </w:t>
            </w:r>
          </w:p>
          <w:p w14:paraId="4255A373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Dodávateľ: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C4D83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 ......................., dňa: .................... </w:t>
            </w:r>
          </w:p>
          <w:p w14:paraId="57E69984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Odberateľ: </w:t>
            </w:r>
          </w:p>
        </w:tc>
      </w:tr>
      <w:tr w:rsidR="00781D08" w:rsidRPr="00D142AD" w14:paraId="221A762D" w14:textId="77777777" w:rsidTr="00312576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3ED1F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17DC861F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02120E29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sk-SK"/>
              </w:rPr>
              <mc:AlternateContent>
                <mc:Choice Requires="wps">
                  <w:drawing>
                    <wp:inline distT="0" distB="0" distL="0" distR="0" wp14:anchorId="17786592" wp14:editId="00DD5B79">
                      <wp:extent cx="303530" cy="303530"/>
                      <wp:effectExtent l="0" t="0" r="0" b="0"/>
                      <wp:docPr id="3" name="Obdĺžnik 3" descr="Tva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3530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F89ABC" id="Obdĺžnik 3" o:spid="_x0000_s1026" alt="Tvar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Podpis: </w:t>
            </w:r>
          </w:p>
          <w:p w14:paraId="09B5E588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Meno: </w:t>
            </w:r>
          </w:p>
          <w:p w14:paraId="22335373" w14:textId="77777777" w:rsidR="00781D08" w:rsidRPr="00D142AD" w:rsidRDefault="00781D08" w:rsidP="00312576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Funkcia: 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5205C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13873FDB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  <w:p w14:paraId="46A968E5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sk-SK"/>
              </w:rPr>
              <mc:AlternateContent>
                <mc:Choice Requires="wps">
                  <w:drawing>
                    <wp:inline distT="0" distB="0" distL="0" distR="0" wp14:anchorId="470AE4BB" wp14:editId="07F5C77C">
                      <wp:extent cx="303530" cy="303530"/>
                      <wp:effectExtent l="0" t="0" r="0" b="0"/>
                      <wp:docPr id="4" name="Obdĺžnik 4" descr="Tva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3530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437633" id="Obdĺžnik 4" o:spid="_x0000_s1026" alt="Tvar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Podpis: </w:t>
            </w:r>
          </w:p>
          <w:p w14:paraId="6C2A0174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Meno: </w:t>
            </w:r>
          </w:p>
          <w:p w14:paraId="2286A2A6" w14:textId="77777777" w:rsidR="00781D08" w:rsidRPr="00D142AD" w:rsidRDefault="00781D08" w:rsidP="00312576">
            <w:pPr>
              <w:spacing w:after="0" w:line="240" w:lineRule="auto"/>
              <w:ind w:left="420" w:hanging="420"/>
              <w:jc w:val="both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C6AE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Funkcia: </w:t>
            </w:r>
          </w:p>
        </w:tc>
      </w:tr>
    </w:tbl>
    <w:p w14:paraId="6C3454D7" w14:textId="77777777" w:rsidR="00D142AD" w:rsidRPr="00D142AD" w:rsidRDefault="00D142AD" w:rsidP="00D142AD">
      <w:pPr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2EA7BAA9" w14:textId="77777777" w:rsidR="008B68AA" w:rsidRPr="004C6AEB" w:rsidRDefault="008B68AA">
      <w:pPr>
        <w:rPr>
          <w:rFonts w:ascii="Arial Narrow" w:hAnsi="Arial Narrow"/>
          <w:sz w:val="20"/>
          <w:szCs w:val="20"/>
        </w:rPr>
      </w:pPr>
    </w:p>
    <w:sectPr w:rsidR="008B68AA" w:rsidRPr="004C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11ED"/>
    <w:multiLevelType w:val="multilevel"/>
    <w:tmpl w:val="ED4E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4118C"/>
    <w:multiLevelType w:val="hybridMultilevel"/>
    <w:tmpl w:val="6228F9BE"/>
    <w:lvl w:ilvl="0" w:tplc="6B0049C4">
      <w:start w:val="1"/>
      <w:numFmt w:val="bullet"/>
      <w:lvlText w:val=""/>
      <w:lvlJc w:val="left"/>
      <w:pPr>
        <w:ind w:left="413" w:hanging="360"/>
      </w:pPr>
      <w:rPr>
        <w:rFonts w:ascii="Symbol" w:eastAsia="Times New Roman" w:hAnsi="Symbol" w:cs="Calibri" w:hint="default"/>
        <w:color w:val="333333"/>
      </w:rPr>
    </w:lvl>
    <w:lvl w:ilvl="1" w:tplc="041B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num w:numId="1" w16cid:durableId="1314018665">
    <w:abstractNumId w:val="1"/>
  </w:num>
  <w:num w:numId="2" w16cid:durableId="19871295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cela Turčanová">
    <w15:presenceInfo w15:providerId="AD" w15:userId="S::marcela.turcanova@apuen.sk::e6c81abb-c77a-4a69-b699-16c3df0bcb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2AD"/>
    <w:rsid w:val="00046136"/>
    <w:rsid w:val="000C14F7"/>
    <w:rsid w:val="000D3838"/>
    <w:rsid w:val="002646B0"/>
    <w:rsid w:val="002A6609"/>
    <w:rsid w:val="002F0CBC"/>
    <w:rsid w:val="00305860"/>
    <w:rsid w:val="003F769D"/>
    <w:rsid w:val="004C6AEB"/>
    <w:rsid w:val="004D1666"/>
    <w:rsid w:val="00506ABB"/>
    <w:rsid w:val="00584812"/>
    <w:rsid w:val="006A556C"/>
    <w:rsid w:val="007234D2"/>
    <w:rsid w:val="0077526B"/>
    <w:rsid w:val="00781D08"/>
    <w:rsid w:val="00802B77"/>
    <w:rsid w:val="008A0E5C"/>
    <w:rsid w:val="008B68AA"/>
    <w:rsid w:val="009F5EB5"/>
    <w:rsid w:val="00B962E9"/>
    <w:rsid w:val="00BE37BB"/>
    <w:rsid w:val="00D1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2A90C"/>
  <w15:chartTrackingRefBased/>
  <w15:docId w15:val="{FB109510-7C8A-4E92-9EFF-ED36AC73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1D0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ragraph">
    <w:name w:val="paragraph"/>
    <w:basedOn w:val="Normlny"/>
    <w:rsid w:val="00D14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D142AD"/>
  </w:style>
  <w:style w:type="character" w:customStyle="1" w:styleId="eop">
    <w:name w:val="eop"/>
    <w:basedOn w:val="Predvolenpsmoodseku"/>
    <w:rsid w:val="00D142AD"/>
  </w:style>
  <w:style w:type="character" w:customStyle="1" w:styleId="pagebreaktextspan">
    <w:name w:val="pagebreaktextspan"/>
    <w:basedOn w:val="Predvolenpsmoodseku"/>
    <w:rsid w:val="00D142AD"/>
  </w:style>
  <w:style w:type="paragraph" w:styleId="Odsekzoznamu">
    <w:name w:val="List Paragraph"/>
    <w:basedOn w:val="Normlny"/>
    <w:uiPriority w:val="34"/>
    <w:qFormat/>
    <w:rsid w:val="00D142AD"/>
    <w:pPr>
      <w:ind w:left="720"/>
      <w:contextualSpacing/>
    </w:pPr>
  </w:style>
  <w:style w:type="character" w:customStyle="1" w:styleId="mord">
    <w:name w:val="mord"/>
    <w:basedOn w:val="Predvolenpsmoodseku"/>
    <w:rsid w:val="00781D08"/>
  </w:style>
  <w:style w:type="character" w:customStyle="1" w:styleId="vlist-s">
    <w:name w:val="vlist-s"/>
    <w:basedOn w:val="Predvolenpsmoodseku"/>
    <w:rsid w:val="00781D08"/>
  </w:style>
  <w:style w:type="character" w:customStyle="1" w:styleId="mrel">
    <w:name w:val="mrel"/>
    <w:basedOn w:val="Predvolenpsmoodseku"/>
    <w:rsid w:val="00781D08"/>
  </w:style>
  <w:style w:type="character" w:customStyle="1" w:styleId="mop">
    <w:name w:val="mop"/>
    <w:basedOn w:val="Predvolenpsmoodseku"/>
    <w:rsid w:val="00781D08"/>
  </w:style>
  <w:style w:type="paragraph" w:styleId="Normlnywebov">
    <w:name w:val="Normal (Web)"/>
    <w:basedOn w:val="Normlny"/>
    <w:uiPriority w:val="99"/>
    <w:semiHidden/>
    <w:unhideWhenUsed/>
    <w:rsid w:val="006A5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katex-mathml">
    <w:name w:val="katex-mathml"/>
    <w:basedOn w:val="Predvolenpsmoodseku"/>
    <w:rsid w:val="006A556C"/>
  </w:style>
  <w:style w:type="character" w:styleId="Odkaznakomentr">
    <w:name w:val="annotation reference"/>
    <w:basedOn w:val="Predvolenpsmoodseku"/>
    <w:uiPriority w:val="99"/>
    <w:semiHidden/>
    <w:unhideWhenUsed/>
    <w:rsid w:val="003058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0586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0586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058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0586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5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5860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802B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2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6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9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04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55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87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549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1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35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82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4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37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2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07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48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46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32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1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66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05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9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96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8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2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84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1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1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41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8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15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55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89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7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83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4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00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3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5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5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7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80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7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99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22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2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1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3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94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96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8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55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54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70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1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85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83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72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27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0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76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79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39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48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1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4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15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7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5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90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46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0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87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3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6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24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87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454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59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4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2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07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95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52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80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44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7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933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6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07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81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8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218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31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3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63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6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9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40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4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55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8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2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9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59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1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87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55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05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Turcanova</dc:creator>
  <cp:keywords/>
  <dc:description/>
  <cp:lastModifiedBy>Marcela Turčanová</cp:lastModifiedBy>
  <cp:revision>4</cp:revision>
  <dcterms:created xsi:type="dcterms:W3CDTF">2025-05-16T12:45:00Z</dcterms:created>
  <dcterms:modified xsi:type="dcterms:W3CDTF">2025-05-28T09:45:00Z</dcterms:modified>
</cp:coreProperties>
</file>