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61FAF666" w14:textId="77777777" w:rsidR="00B66F34" w:rsidRPr="00305725" w:rsidRDefault="00B66F34" w:rsidP="005F7CB1">
      <w:pPr>
        <w:pStyle w:val="Title"/>
        <w:widowControl w:val="0"/>
        <w:spacing w:after="120"/>
        <w:rPr>
          <w:rFonts w:ascii="Cambria" w:hAnsi="Cambria"/>
          <w:b w:val="0"/>
          <w:bCs/>
          <w:spacing w:val="40"/>
          <w:sz w:val="36"/>
          <w:highlight w:val="yellow"/>
        </w:rPr>
      </w:pPr>
    </w:p>
    <w:p w14:paraId="3B619719" w14:textId="00890968" w:rsidR="001C0EFA" w:rsidRPr="00305725" w:rsidRDefault="001C0EFA" w:rsidP="005F7CB1">
      <w:pPr>
        <w:pStyle w:val="BodyText"/>
        <w:widowControl w:val="0"/>
        <w:rPr>
          <w:rFonts w:ascii="Cambria" w:hAnsi="Cambria"/>
          <w:b/>
          <w:bCs/>
          <w:sz w:val="28"/>
          <w:szCs w:val="28"/>
        </w:rPr>
      </w:pPr>
      <w:r w:rsidRPr="00305725">
        <w:rPr>
          <w:rFonts w:ascii="Cambria" w:hAnsi="Cambria"/>
          <w:b/>
          <w:bCs/>
          <w:sz w:val="28"/>
          <w:szCs w:val="28"/>
        </w:rPr>
        <w:t>OBSAH</w:t>
      </w:r>
    </w:p>
    <w:p w14:paraId="29EE7D70" w14:textId="77777777" w:rsidR="001C0EFA" w:rsidRPr="00305725" w:rsidRDefault="001C0EFA" w:rsidP="005F7CB1">
      <w:pPr>
        <w:pStyle w:val="BodyText"/>
        <w:widowControl w:val="0"/>
        <w:jc w:val="center"/>
        <w:rPr>
          <w:rFonts w:ascii="Cambria" w:hAnsi="Cambria"/>
          <w:b/>
          <w:bCs/>
          <w:sz w:val="28"/>
          <w:szCs w:val="28"/>
        </w:rPr>
      </w:pPr>
    </w:p>
    <w:p w14:paraId="46C5883A" w14:textId="45C1D4AA" w:rsidR="005F7CB1" w:rsidRDefault="001C0EFA">
      <w:pPr>
        <w:pStyle w:val="TOC1"/>
        <w:tabs>
          <w:tab w:val="left" w:pos="480"/>
          <w:tab w:val="right" w:leader="dot" w:pos="9375"/>
        </w:tabs>
        <w:rPr>
          <w:rFonts w:asciiTheme="minorHAnsi" w:eastAsiaTheme="minorEastAsia" w:hAnsiTheme="minorHAnsi" w:cstheme="minorBidi"/>
          <w:b w:val="0"/>
          <w:bCs w:val="0"/>
          <w:noProof/>
          <w:sz w:val="22"/>
          <w:szCs w:val="22"/>
          <w:lang w:eastAsia="sk-SK"/>
        </w:rPr>
      </w:pPr>
      <w:r w:rsidRPr="00305725">
        <w:rPr>
          <w:rFonts w:ascii="Cambria" w:hAnsi="Cambria"/>
          <w:b w:val="0"/>
          <w:bCs w:val="0"/>
          <w:sz w:val="20"/>
          <w:szCs w:val="20"/>
        </w:rPr>
        <w:fldChar w:fldCharType="begin"/>
      </w:r>
      <w:r w:rsidRPr="00305725">
        <w:rPr>
          <w:rFonts w:ascii="Cambria" w:hAnsi="Cambria"/>
          <w:b w:val="0"/>
          <w:bCs w:val="0"/>
          <w:sz w:val="20"/>
          <w:szCs w:val="20"/>
        </w:rPr>
        <w:instrText xml:space="preserve"> TOC \o "1-4" \h \z \u </w:instrText>
      </w:r>
      <w:r w:rsidRPr="00305725">
        <w:rPr>
          <w:rFonts w:ascii="Cambria" w:hAnsi="Cambria"/>
          <w:b w:val="0"/>
          <w:bCs w:val="0"/>
          <w:sz w:val="20"/>
          <w:szCs w:val="20"/>
        </w:rPr>
        <w:fldChar w:fldCharType="separate"/>
      </w:r>
      <w:hyperlink w:anchor="_Toc24552029" w:history="1">
        <w:r w:rsidR="005F7CB1" w:rsidRPr="00C37B77">
          <w:rPr>
            <w:rStyle w:val="Hyperlink"/>
            <w:rFonts w:ascii="Cambria" w:hAnsi="Cambria"/>
            <w:caps/>
            <w:noProof/>
          </w:rPr>
          <w:t>1.</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caps/>
            <w:noProof/>
          </w:rPr>
          <w:t>Organizačná schéma</w:t>
        </w:r>
        <w:r w:rsidR="005F7CB1">
          <w:rPr>
            <w:noProof/>
            <w:webHidden/>
          </w:rPr>
          <w:tab/>
        </w:r>
        <w:r w:rsidR="005F7CB1">
          <w:rPr>
            <w:noProof/>
            <w:webHidden/>
          </w:rPr>
          <w:fldChar w:fldCharType="begin"/>
        </w:r>
        <w:r w:rsidR="005F7CB1">
          <w:rPr>
            <w:noProof/>
            <w:webHidden/>
          </w:rPr>
          <w:instrText xml:space="preserve"> PAGEREF _Toc24552029 \h </w:instrText>
        </w:r>
        <w:r w:rsidR="005F7CB1">
          <w:rPr>
            <w:noProof/>
            <w:webHidden/>
          </w:rPr>
        </w:r>
        <w:r w:rsidR="005F7CB1">
          <w:rPr>
            <w:noProof/>
            <w:webHidden/>
          </w:rPr>
          <w:fldChar w:fldCharType="separate"/>
        </w:r>
        <w:r w:rsidR="005F7CB1">
          <w:rPr>
            <w:noProof/>
            <w:webHidden/>
          </w:rPr>
          <w:t>3</w:t>
        </w:r>
        <w:r w:rsidR="005F7CB1">
          <w:rPr>
            <w:noProof/>
            <w:webHidden/>
          </w:rPr>
          <w:fldChar w:fldCharType="end"/>
        </w:r>
      </w:hyperlink>
    </w:p>
    <w:p w14:paraId="23080232" w14:textId="1A0A0BDE" w:rsidR="005F7CB1" w:rsidRDefault="00DA3341">
      <w:pPr>
        <w:pStyle w:val="TOC1"/>
        <w:tabs>
          <w:tab w:val="left" w:pos="480"/>
          <w:tab w:val="right" w:leader="dot" w:pos="9375"/>
        </w:tabs>
        <w:rPr>
          <w:rFonts w:asciiTheme="minorHAnsi" w:eastAsiaTheme="minorEastAsia" w:hAnsiTheme="minorHAnsi" w:cstheme="minorBidi"/>
          <w:b w:val="0"/>
          <w:bCs w:val="0"/>
          <w:noProof/>
          <w:sz w:val="22"/>
          <w:szCs w:val="22"/>
          <w:lang w:eastAsia="sk-SK"/>
        </w:rPr>
      </w:pPr>
      <w:hyperlink w:anchor="_Toc24552030" w:history="1">
        <w:r w:rsidR="005F7CB1" w:rsidRPr="00C37B77">
          <w:rPr>
            <w:rStyle w:val="Hyperlink"/>
            <w:rFonts w:ascii="Cambria" w:hAnsi="Cambria"/>
            <w:caps/>
            <w:noProof/>
          </w:rPr>
          <w:t>2.</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caps/>
            <w:noProof/>
          </w:rPr>
          <w:t>Harmonogram plnenia</w:t>
        </w:r>
        <w:r w:rsidR="005F7CB1">
          <w:rPr>
            <w:noProof/>
            <w:webHidden/>
          </w:rPr>
          <w:tab/>
        </w:r>
        <w:r w:rsidR="005F7CB1">
          <w:rPr>
            <w:noProof/>
            <w:webHidden/>
          </w:rPr>
          <w:fldChar w:fldCharType="begin"/>
        </w:r>
        <w:r w:rsidR="005F7CB1">
          <w:rPr>
            <w:noProof/>
            <w:webHidden/>
          </w:rPr>
          <w:instrText xml:space="preserve"> PAGEREF _Toc24552030 \h </w:instrText>
        </w:r>
        <w:r w:rsidR="005F7CB1">
          <w:rPr>
            <w:noProof/>
            <w:webHidden/>
          </w:rPr>
        </w:r>
        <w:r w:rsidR="005F7CB1">
          <w:rPr>
            <w:noProof/>
            <w:webHidden/>
          </w:rPr>
          <w:fldChar w:fldCharType="separate"/>
        </w:r>
        <w:r w:rsidR="005F7CB1">
          <w:rPr>
            <w:noProof/>
            <w:webHidden/>
          </w:rPr>
          <w:t>3</w:t>
        </w:r>
        <w:r w:rsidR="005F7CB1">
          <w:rPr>
            <w:noProof/>
            <w:webHidden/>
          </w:rPr>
          <w:fldChar w:fldCharType="end"/>
        </w:r>
      </w:hyperlink>
    </w:p>
    <w:p w14:paraId="05490BF0" w14:textId="5DA1C334" w:rsidR="005F7CB1" w:rsidRDefault="00DA3341">
      <w:pPr>
        <w:pStyle w:val="TOC1"/>
        <w:tabs>
          <w:tab w:val="left" w:pos="480"/>
          <w:tab w:val="right" w:leader="dot" w:pos="9375"/>
        </w:tabs>
        <w:rPr>
          <w:rFonts w:asciiTheme="minorHAnsi" w:eastAsiaTheme="minorEastAsia" w:hAnsiTheme="minorHAnsi" w:cstheme="minorBidi"/>
          <w:b w:val="0"/>
          <w:bCs w:val="0"/>
          <w:noProof/>
          <w:sz w:val="22"/>
          <w:szCs w:val="22"/>
          <w:lang w:eastAsia="sk-SK"/>
        </w:rPr>
      </w:pPr>
      <w:hyperlink w:anchor="_Toc24552031" w:history="1">
        <w:r w:rsidR="005F7CB1" w:rsidRPr="00C37B77">
          <w:rPr>
            <w:rStyle w:val="Hyperlink"/>
            <w:rFonts w:ascii="Cambria" w:hAnsi="Cambria"/>
            <w:caps/>
            <w:noProof/>
          </w:rPr>
          <w:t>3.</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caps/>
            <w:noProof/>
          </w:rPr>
          <w:t>Dokumentácia Zhotoviteľa</w:t>
        </w:r>
        <w:r w:rsidR="005F7CB1">
          <w:rPr>
            <w:noProof/>
            <w:webHidden/>
          </w:rPr>
          <w:tab/>
        </w:r>
        <w:r w:rsidR="005F7CB1">
          <w:rPr>
            <w:noProof/>
            <w:webHidden/>
          </w:rPr>
          <w:fldChar w:fldCharType="begin"/>
        </w:r>
        <w:r w:rsidR="005F7CB1">
          <w:rPr>
            <w:noProof/>
            <w:webHidden/>
          </w:rPr>
          <w:instrText xml:space="preserve"> PAGEREF _Toc24552031 \h </w:instrText>
        </w:r>
        <w:r w:rsidR="005F7CB1">
          <w:rPr>
            <w:noProof/>
            <w:webHidden/>
          </w:rPr>
        </w:r>
        <w:r w:rsidR="005F7CB1">
          <w:rPr>
            <w:noProof/>
            <w:webHidden/>
          </w:rPr>
          <w:fldChar w:fldCharType="separate"/>
        </w:r>
        <w:r w:rsidR="005F7CB1">
          <w:rPr>
            <w:noProof/>
            <w:webHidden/>
          </w:rPr>
          <w:t>3</w:t>
        </w:r>
        <w:r w:rsidR="005F7CB1">
          <w:rPr>
            <w:noProof/>
            <w:webHidden/>
          </w:rPr>
          <w:fldChar w:fldCharType="end"/>
        </w:r>
      </w:hyperlink>
    </w:p>
    <w:p w14:paraId="5E5BAC82" w14:textId="2BFEF8E3"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32" w:history="1">
        <w:r w:rsidR="005F7CB1" w:rsidRPr="00C37B77">
          <w:rPr>
            <w:rStyle w:val="Hyperlink"/>
            <w:rFonts w:ascii="Cambria" w:hAnsi="Cambria"/>
            <w:iCs/>
            <w:caps/>
            <w:noProof/>
            <w:lang w:eastAsia="cs-CZ"/>
          </w:rPr>
          <w:t>3.1</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Realizačná dokumentácia</w:t>
        </w:r>
        <w:r w:rsidR="005F7CB1">
          <w:rPr>
            <w:noProof/>
            <w:webHidden/>
          </w:rPr>
          <w:tab/>
        </w:r>
        <w:r w:rsidR="005F7CB1">
          <w:rPr>
            <w:noProof/>
            <w:webHidden/>
          </w:rPr>
          <w:fldChar w:fldCharType="begin"/>
        </w:r>
        <w:r w:rsidR="005F7CB1">
          <w:rPr>
            <w:noProof/>
            <w:webHidden/>
          </w:rPr>
          <w:instrText xml:space="preserve"> PAGEREF _Toc24552032 \h </w:instrText>
        </w:r>
        <w:r w:rsidR="005F7CB1">
          <w:rPr>
            <w:noProof/>
            <w:webHidden/>
          </w:rPr>
        </w:r>
        <w:r w:rsidR="005F7CB1">
          <w:rPr>
            <w:noProof/>
            <w:webHidden/>
          </w:rPr>
          <w:fldChar w:fldCharType="separate"/>
        </w:r>
        <w:r w:rsidR="005F7CB1">
          <w:rPr>
            <w:noProof/>
            <w:webHidden/>
          </w:rPr>
          <w:t>3</w:t>
        </w:r>
        <w:r w:rsidR="005F7CB1">
          <w:rPr>
            <w:noProof/>
            <w:webHidden/>
          </w:rPr>
          <w:fldChar w:fldCharType="end"/>
        </w:r>
      </w:hyperlink>
    </w:p>
    <w:p w14:paraId="7DF5EB83" w14:textId="71E81E95"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33" w:history="1">
        <w:r w:rsidR="005F7CB1" w:rsidRPr="00C37B77">
          <w:rPr>
            <w:rStyle w:val="Hyperlink"/>
            <w:rFonts w:ascii="Cambria" w:hAnsi="Cambria"/>
            <w:iCs/>
            <w:caps/>
            <w:noProof/>
            <w:lang w:eastAsia="cs-CZ"/>
          </w:rPr>
          <w:t>3.2</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Geodetické zameranie staveniska</w:t>
        </w:r>
        <w:r w:rsidR="005F7CB1">
          <w:rPr>
            <w:noProof/>
            <w:webHidden/>
          </w:rPr>
          <w:tab/>
        </w:r>
        <w:r w:rsidR="005F7CB1">
          <w:rPr>
            <w:noProof/>
            <w:webHidden/>
          </w:rPr>
          <w:fldChar w:fldCharType="begin"/>
        </w:r>
        <w:r w:rsidR="005F7CB1">
          <w:rPr>
            <w:noProof/>
            <w:webHidden/>
          </w:rPr>
          <w:instrText xml:space="preserve"> PAGEREF _Toc24552033 \h </w:instrText>
        </w:r>
        <w:r w:rsidR="005F7CB1">
          <w:rPr>
            <w:noProof/>
            <w:webHidden/>
          </w:rPr>
        </w:r>
        <w:r w:rsidR="005F7CB1">
          <w:rPr>
            <w:noProof/>
            <w:webHidden/>
          </w:rPr>
          <w:fldChar w:fldCharType="separate"/>
        </w:r>
        <w:r w:rsidR="005F7CB1">
          <w:rPr>
            <w:noProof/>
            <w:webHidden/>
          </w:rPr>
          <w:t>5</w:t>
        </w:r>
        <w:r w:rsidR="005F7CB1">
          <w:rPr>
            <w:noProof/>
            <w:webHidden/>
          </w:rPr>
          <w:fldChar w:fldCharType="end"/>
        </w:r>
      </w:hyperlink>
    </w:p>
    <w:p w14:paraId="5E58FD32" w14:textId="5E61169B"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34" w:history="1">
        <w:r w:rsidR="005F7CB1" w:rsidRPr="00C37B77">
          <w:rPr>
            <w:rStyle w:val="Hyperlink"/>
            <w:rFonts w:ascii="Cambria" w:hAnsi="Cambria"/>
            <w:iCs/>
            <w:caps/>
            <w:noProof/>
            <w:lang w:eastAsia="cs-CZ"/>
          </w:rPr>
          <w:t>3.3</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Dokumentácia skutočného existujúceho stavu (pasport)</w:t>
        </w:r>
        <w:r w:rsidR="005F7CB1">
          <w:rPr>
            <w:noProof/>
            <w:webHidden/>
          </w:rPr>
          <w:tab/>
        </w:r>
        <w:r w:rsidR="005F7CB1">
          <w:rPr>
            <w:noProof/>
            <w:webHidden/>
          </w:rPr>
          <w:fldChar w:fldCharType="begin"/>
        </w:r>
        <w:r w:rsidR="005F7CB1">
          <w:rPr>
            <w:noProof/>
            <w:webHidden/>
          </w:rPr>
          <w:instrText xml:space="preserve"> PAGEREF _Toc24552034 \h </w:instrText>
        </w:r>
        <w:r w:rsidR="005F7CB1">
          <w:rPr>
            <w:noProof/>
            <w:webHidden/>
          </w:rPr>
        </w:r>
        <w:r w:rsidR="005F7CB1">
          <w:rPr>
            <w:noProof/>
            <w:webHidden/>
          </w:rPr>
          <w:fldChar w:fldCharType="separate"/>
        </w:r>
        <w:r w:rsidR="005F7CB1">
          <w:rPr>
            <w:noProof/>
            <w:webHidden/>
          </w:rPr>
          <w:t>5</w:t>
        </w:r>
        <w:r w:rsidR="005F7CB1">
          <w:rPr>
            <w:noProof/>
            <w:webHidden/>
          </w:rPr>
          <w:fldChar w:fldCharType="end"/>
        </w:r>
      </w:hyperlink>
    </w:p>
    <w:p w14:paraId="16F643B4" w14:textId="26F0B73E"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35" w:history="1">
        <w:r w:rsidR="005F7CB1" w:rsidRPr="00C37B77">
          <w:rPr>
            <w:rStyle w:val="Hyperlink"/>
            <w:rFonts w:ascii="Cambria" w:hAnsi="Cambria"/>
            <w:iCs/>
            <w:caps/>
            <w:noProof/>
            <w:lang w:eastAsia="cs-CZ"/>
          </w:rPr>
          <w:t>3.4</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Projekt organizácie dopravy</w:t>
        </w:r>
        <w:r w:rsidR="005F7CB1">
          <w:rPr>
            <w:noProof/>
            <w:webHidden/>
          </w:rPr>
          <w:tab/>
        </w:r>
        <w:r w:rsidR="005F7CB1">
          <w:rPr>
            <w:noProof/>
            <w:webHidden/>
          </w:rPr>
          <w:fldChar w:fldCharType="begin"/>
        </w:r>
        <w:r w:rsidR="005F7CB1">
          <w:rPr>
            <w:noProof/>
            <w:webHidden/>
          </w:rPr>
          <w:instrText xml:space="preserve"> PAGEREF _Toc24552035 \h </w:instrText>
        </w:r>
        <w:r w:rsidR="005F7CB1">
          <w:rPr>
            <w:noProof/>
            <w:webHidden/>
          </w:rPr>
        </w:r>
        <w:r w:rsidR="005F7CB1">
          <w:rPr>
            <w:noProof/>
            <w:webHidden/>
          </w:rPr>
          <w:fldChar w:fldCharType="separate"/>
        </w:r>
        <w:r w:rsidR="005F7CB1">
          <w:rPr>
            <w:noProof/>
            <w:webHidden/>
          </w:rPr>
          <w:t>5</w:t>
        </w:r>
        <w:r w:rsidR="005F7CB1">
          <w:rPr>
            <w:noProof/>
            <w:webHidden/>
          </w:rPr>
          <w:fldChar w:fldCharType="end"/>
        </w:r>
      </w:hyperlink>
    </w:p>
    <w:p w14:paraId="00901062" w14:textId="5B7F1127"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36" w:history="1">
        <w:r w:rsidR="005F7CB1" w:rsidRPr="00C37B77">
          <w:rPr>
            <w:rStyle w:val="Hyperlink"/>
            <w:rFonts w:ascii="Cambria" w:hAnsi="Cambria"/>
            <w:iCs/>
            <w:caps/>
            <w:noProof/>
            <w:lang w:eastAsia="cs-CZ"/>
          </w:rPr>
          <w:t>3.5</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Protipovodňový plán stavby</w:t>
        </w:r>
        <w:r w:rsidR="005F7CB1">
          <w:rPr>
            <w:noProof/>
            <w:webHidden/>
          </w:rPr>
          <w:tab/>
        </w:r>
        <w:r w:rsidR="005F7CB1">
          <w:rPr>
            <w:noProof/>
            <w:webHidden/>
          </w:rPr>
          <w:fldChar w:fldCharType="begin"/>
        </w:r>
        <w:r w:rsidR="005F7CB1">
          <w:rPr>
            <w:noProof/>
            <w:webHidden/>
          </w:rPr>
          <w:instrText xml:space="preserve"> PAGEREF _Toc24552036 \h </w:instrText>
        </w:r>
        <w:r w:rsidR="005F7CB1">
          <w:rPr>
            <w:noProof/>
            <w:webHidden/>
          </w:rPr>
        </w:r>
        <w:r w:rsidR="005F7CB1">
          <w:rPr>
            <w:noProof/>
            <w:webHidden/>
          </w:rPr>
          <w:fldChar w:fldCharType="separate"/>
        </w:r>
        <w:r w:rsidR="005F7CB1">
          <w:rPr>
            <w:noProof/>
            <w:webHidden/>
          </w:rPr>
          <w:t>6</w:t>
        </w:r>
        <w:r w:rsidR="005F7CB1">
          <w:rPr>
            <w:noProof/>
            <w:webHidden/>
          </w:rPr>
          <w:fldChar w:fldCharType="end"/>
        </w:r>
      </w:hyperlink>
    </w:p>
    <w:p w14:paraId="31D137B9" w14:textId="55AA0DBD"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37" w:history="1">
        <w:r w:rsidR="005F7CB1" w:rsidRPr="00C37B77">
          <w:rPr>
            <w:rStyle w:val="Hyperlink"/>
            <w:rFonts w:ascii="Cambria" w:hAnsi="Cambria"/>
            <w:iCs/>
            <w:caps/>
            <w:noProof/>
            <w:lang w:eastAsia="cs-CZ"/>
          </w:rPr>
          <w:t>3.6</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Kontrolný a skúšobný plán</w:t>
        </w:r>
        <w:r w:rsidR="005F7CB1">
          <w:rPr>
            <w:noProof/>
            <w:webHidden/>
          </w:rPr>
          <w:tab/>
        </w:r>
        <w:r w:rsidR="005F7CB1">
          <w:rPr>
            <w:noProof/>
            <w:webHidden/>
          </w:rPr>
          <w:fldChar w:fldCharType="begin"/>
        </w:r>
        <w:r w:rsidR="005F7CB1">
          <w:rPr>
            <w:noProof/>
            <w:webHidden/>
          </w:rPr>
          <w:instrText xml:space="preserve"> PAGEREF _Toc24552037 \h </w:instrText>
        </w:r>
        <w:r w:rsidR="005F7CB1">
          <w:rPr>
            <w:noProof/>
            <w:webHidden/>
          </w:rPr>
        </w:r>
        <w:r w:rsidR="005F7CB1">
          <w:rPr>
            <w:noProof/>
            <w:webHidden/>
          </w:rPr>
          <w:fldChar w:fldCharType="separate"/>
        </w:r>
        <w:r w:rsidR="005F7CB1">
          <w:rPr>
            <w:noProof/>
            <w:webHidden/>
          </w:rPr>
          <w:t>6</w:t>
        </w:r>
        <w:r w:rsidR="005F7CB1">
          <w:rPr>
            <w:noProof/>
            <w:webHidden/>
          </w:rPr>
          <w:fldChar w:fldCharType="end"/>
        </w:r>
      </w:hyperlink>
    </w:p>
    <w:p w14:paraId="42538FEC" w14:textId="1EF410ED"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38" w:history="1">
        <w:r w:rsidR="005F7CB1" w:rsidRPr="00C37B77">
          <w:rPr>
            <w:rStyle w:val="Hyperlink"/>
            <w:rFonts w:ascii="Cambria" w:hAnsi="Cambria"/>
            <w:iCs/>
            <w:caps/>
            <w:noProof/>
            <w:lang w:eastAsia="cs-CZ"/>
          </w:rPr>
          <w:t>3.7</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Plán ochrany životného prostredia počas výstavby</w:t>
        </w:r>
        <w:r w:rsidR="005F7CB1">
          <w:rPr>
            <w:noProof/>
            <w:webHidden/>
          </w:rPr>
          <w:tab/>
        </w:r>
        <w:r w:rsidR="005F7CB1">
          <w:rPr>
            <w:noProof/>
            <w:webHidden/>
          </w:rPr>
          <w:fldChar w:fldCharType="begin"/>
        </w:r>
        <w:r w:rsidR="005F7CB1">
          <w:rPr>
            <w:noProof/>
            <w:webHidden/>
          </w:rPr>
          <w:instrText xml:space="preserve"> PAGEREF _Toc24552038 \h </w:instrText>
        </w:r>
        <w:r w:rsidR="005F7CB1">
          <w:rPr>
            <w:noProof/>
            <w:webHidden/>
          </w:rPr>
        </w:r>
        <w:r w:rsidR="005F7CB1">
          <w:rPr>
            <w:noProof/>
            <w:webHidden/>
          </w:rPr>
          <w:fldChar w:fldCharType="separate"/>
        </w:r>
        <w:r w:rsidR="005F7CB1">
          <w:rPr>
            <w:noProof/>
            <w:webHidden/>
          </w:rPr>
          <w:t>6</w:t>
        </w:r>
        <w:r w:rsidR="005F7CB1">
          <w:rPr>
            <w:noProof/>
            <w:webHidden/>
          </w:rPr>
          <w:fldChar w:fldCharType="end"/>
        </w:r>
      </w:hyperlink>
    </w:p>
    <w:p w14:paraId="1AC51C4D" w14:textId="36182911"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39" w:history="1">
        <w:r w:rsidR="005F7CB1" w:rsidRPr="00C37B77">
          <w:rPr>
            <w:rStyle w:val="Hyperlink"/>
            <w:rFonts w:ascii="Cambria" w:hAnsi="Cambria"/>
            <w:iCs/>
            <w:caps/>
            <w:noProof/>
            <w:lang w:eastAsia="cs-CZ"/>
          </w:rPr>
          <w:t>3.8</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Bezpečnosť a ochrana zdravia pri práci (Projekt BOZP)</w:t>
        </w:r>
        <w:r w:rsidR="005F7CB1">
          <w:rPr>
            <w:noProof/>
            <w:webHidden/>
          </w:rPr>
          <w:tab/>
        </w:r>
        <w:r w:rsidR="005F7CB1">
          <w:rPr>
            <w:noProof/>
            <w:webHidden/>
          </w:rPr>
          <w:fldChar w:fldCharType="begin"/>
        </w:r>
        <w:r w:rsidR="005F7CB1">
          <w:rPr>
            <w:noProof/>
            <w:webHidden/>
          </w:rPr>
          <w:instrText xml:space="preserve"> PAGEREF _Toc24552039 \h </w:instrText>
        </w:r>
        <w:r w:rsidR="005F7CB1">
          <w:rPr>
            <w:noProof/>
            <w:webHidden/>
          </w:rPr>
        </w:r>
        <w:r w:rsidR="005F7CB1">
          <w:rPr>
            <w:noProof/>
            <w:webHidden/>
          </w:rPr>
          <w:fldChar w:fldCharType="separate"/>
        </w:r>
        <w:r w:rsidR="005F7CB1">
          <w:rPr>
            <w:noProof/>
            <w:webHidden/>
          </w:rPr>
          <w:t>6</w:t>
        </w:r>
        <w:r w:rsidR="005F7CB1">
          <w:rPr>
            <w:noProof/>
            <w:webHidden/>
          </w:rPr>
          <w:fldChar w:fldCharType="end"/>
        </w:r>
      </w:hyperlink>
    </w:p>
    <w:p w14:paraId="16DB83C0" w14:textId="1F00941E"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40" w:history="1">
        <w:r w:rsidR="005F7CB1" w:rsidRPr="00C37B77">
          <w:rPr>
            <w:rStyle w:val="Hyperlink"/>
            <w:rFonts w:ascii="Cambria" w:hAnsi="Cambria"/>
            <w:iCs/>
            <w:caps/>
            <w:noProof/>
            <w:lang w:eastAsia="cs-CZ"/>
          </w:rPr>
          <w:t>3.9</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Výrobná (dielenská) dokumentácia</w:t>
        </w:r>
        <w:r w:rsidR="005F7CB1">
          <w:rPr>
            <w:noProof/>
            <w:webHidden/>
          </w:rPr>
          <w:tab/>
        </w:r>
        <w:r w:rsidR="005F7CB1">
          <w:rPr>
            <w:noProof/>
            <w:webHidden/>
          </w:rPr>
          <w:fldChar w:fldCharType="begin"/>
        </w:r>
        <w:r w:rsidR="005F7CB1">
          <w:rPr>
            <w:noProof/>
            <w:webHidden/>
          </w:rPr>
          <w:instrText xml:space="preserve"> PAGEREF _Toc24552040 \h </w:instrText>
        </w:r>
        <w:r w:rsidR="005F7CB1">
          <w:rPr>
            <w:noProof/>
            <w:webHidden/>
          </w:rPr>
        </w:r>
        <w:r w:rsidR="005F7CB1">
          <w:rPr>
            <w:noProof/>
            <w:webHidden/>
          </w:rPr>
          <w:fldChar w:fldCharType="separate"/>
        </w:r>
        <w:r w:rsidR="005F7CB1">
          <w:rPr>
            <w:noProof/>
            <w:webHidden/>
          </w:rPr>
          <w:t>7</w:t>
        </w:r>
        <w:r w:rsidR="005F7CB1">
          <w:rPr>
            <w:noProof/>
            <w:webHidden/>
          </w:rPr>
          <w:fldChar w:fldCharType="end"/>
        </w:r>
      </w:hyperlink>
    </w:p>
    <w:p w14:paraId="7E5A250D" w14:textId="39232C71"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41" w:history="1">
        <w:r w:rsidR="005F7CB1" w:rsidRPr="00C37B77">
          <w:rPr>
            <w:rStyle w:val="Hyperlink"/>
            <w:rFonts w:ascii="Cambria" w:hAnsi="Cambria"/>
            <w:iCs/>
            <w:caps/>
            <w:noProof/>
            <w:lang w:eastAsia="cs-CZ"/>
          </w:rPr>
          <w:t>3.10</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Dokumentácia k systému riadenia</w:t>
        </w:r>
        <w:r w:rsidR="005F7CB1">
          <w:rPr>
            <w:noProof/>
            <w:webHidden/>
          </w:rPr>
          <w:tab/>
        </w:r>
        <w:r w:rsidR="005F7CB1">
          <w:rPr>
            <w:noProof/>
            <w:webHidden/>
          </w:rPr>
          <w:fldChar w:fldCharType="begin"/>
        </w:r>
        <w:r w:rsidR="005F7CB1">
          <w:rPr>
            <w:noProof/>
            <w:webHidden/>
          </w:rPr>
          <w:instrText xml:space="preserve"> PAGEREF _Toc24552041 \h </w:instrText>
        </w:r>
        <w:r w:rsidR="005F7CB1">
          <w:rPr>
            <w:noProof/>
            <w:webHidden/>
          </w:rPr>
        </w:r>
        <w:r w:rsidR="005F7CB1">
          <w:rPr>
            <w:noProof/>
            <w:webHidden/>
          </w:rPr>
          <w:fldChar w:fldCharType="separate"/>
        </w:r>
        <w:r w:rsidR="005F7CB1">
          <w:rPr>
            <w:noProof/>
            <w:webHidden/>
          </w:rPr>
          <w:t>8</w:t>
        </w:r>
        <w:r w:rsidR="005F7CB1">
          <w:rPr>
            <w:noProof/>
            <w:webHidden/>
          </w:rPr>
          <w:fldChar w:fldCharType="end"/>
        </w:r>
      </w:hyperlink>
    </w:p>
    <w:p w14:paraId="634C6ECA" w14:textId="1D52DD48"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42" w:history="1">
        <w:r w:rsidR="005F7CB1" w:rsidRPr="00C37B77">
          <w:rPr>
            <w:rStyle w:val="Hyperlink"/>
            <w:rFonts w:ascii="Cambria" w:hAnsi="Cambria"/>
            <w:iCs/>
            <w:caps/>
            <w:noProof/>
            <w:lang w:eastAsia="cs-CZ"/>
          </w:rPr>
          <w:t>3.11</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Havarijný plán</w:t>
        </w:r>
        <w:r w:rsidR="005F7CB1">
          <w:rPr>
            <w:noProof/>
            <w:webHidden/>
          </w:rPr>
          <w:tab/>
        </w:r>
        <w:r w:rsidR="005F7CB1">
          <w:rPr>
            <w:noProof/>
            <w:webHidden/>
          </w:rPr>
          <w:fldChar w:fldCharType="begin"/>
        </w:r>
        <w:r w:rsidR="005F7CB1">
          <w:rPr>
            <w:noProof/>
            <w:webHidden/>
          </w:rPr>
          <w:instrText xml:space="preserve"> PAGEREF _Toc24552042 \h </w:instrText>
        </w:r>
        <w:r w:rsidR="005F7CB1">
          <w:rPr>
            <w:noProof/>
            <w:webHidden/>
          </w:rPr>
        </w:r>
        <w:r w:rsidR="005F7CB1">
          <w:rPr>
            <w:noProof/>
            <w:webHidden/>
          </w:rPr>
          <w:fldChar w:fldCharType="separate"/>
        </w:r>
        <w:r w:rsidR="005F7CB1">
          <w:rPr>
            <w:noProof/>
            <w:webHidden/>
          </w:rPr>
          <w:t>8</w:t>
        </w:r>
        <w:r w:rsidR="005F7CB1">
          <w:rPr>
            <w:noProof/>
            <w:webHidden/>
          </w:rPr>
          <w:fldChar w:fldCharType="end"/>
        </w:r>
      </w:hyperlink>
    </w:p>
    <w:p w14:paraId="06431A05" w14:textId="758B9ABD" w:rsidR="005F7CB1" w:rsidRDefault="00DA3341">
      <w:pPr>
        <w:pStyle w:val="TOC1"/>
        <w:tabs>
          <w:tab w:val="left" w:pos="480"/>
          <w:tab w:val="right" w:leader="dot" w:pos="9375"/>
        </w:tabs>
        <w:rPr>
          <w:rFonts w:asciiTheme="minorHAnsi" w:eastAsiaTheme="minorEastAsia" w:hAnsiTheme="minorHAnsi" w:cstheme="minorBidi"/>
          <w:b w:val="0"/>
          <w:bCs w:val="0"/>
          <w:noProof/>
          <w:sz w:val="22"/>
          <w:szCs w:val="22"/>
          <w:lang w:eastAsia="sk-SK"/>
        </w:rPr>
      </w:pPr>
      <w:hyperlink w:anchor="_Toc24552043" w:history="1">
        <w:r w:rsidR="005F7CB1" w:rsidRPr="00C37B77">
          <w:rPr>
            <w:rStyle w:val="Hyperlink"/>
            <w:rFonts w:ascii="Cambria" w:hAnsi="Cambria"/>
            <w:caps/>
            <w:noProof/>
          </w:rPr>
          <w:t>4.</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caps/>
            <w:noProof/>
          </w:rPr>
          <w:t>Dokumentácia počas realizácie diela</w:t>
        </w:r>
        <w:r w:rsidR="005F7CB1">
          <w:rPr>
            <w:noProof/>
            <w:webHidden/>
          </w:rPr>
          <w:tab/>
        </w:r>
        <w:r w:rsidR="005F7CB1">
          <w:rPr>
            <w:noProof/>
            <w:webHidden/>
          </w:rPr>
          <w:fldChar w:fldCharType="begin"/>
        </w:r>
        <w:r w:rsidR="005F7CB1">
          <w:rPr>
            <w:noProof/>
            <w:webHidden/>
          </w:rPr>
          <w:instrText xml:space="preserve"> PAGEREF _Toc24552043 \h </w:instrText>
        </w:r>
        <w:r w:rsidR="005F7CB1">
          <w:rPr>
            <w:noProof/>
            <w:webHidden/>
          </w:rPr>
        </w:r>
        <w:r w:rsidR="005F7CB1">
          <w:rPr>
            <w:noProof/>
            <w:webHidden/>
          </w:rPr>
          <w:fldChar w:fldCharType="separate"/>
        </w:r>
        <w:r w:rsidR="005F7CB1">
          <w:rPr>
            <w:noProof/>
            <w:webHidden/>
          </w:rPr>
          <w:t>9</w:t>
        </w:r>
        <w:r w:rsidR="005F7CB1">
          <w:rPr>
            <w:noProof/>
            <w:webHidden/>
          </w:rPr>
          <w:fldChar w:fldCharType="end"/>
        </w:r>
      </w:hyperlink>
    </w:p>
    <w:p w14:paraId="5749F51A" w14:textId="1C41B6ED"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44" w:history="1">
        <w:r w:rsidR="005F7CB1" w:rsidRPr="00C37B77">
          <w:rPr>
            <w:rStyle w:val="Hyperlink"/>
            <w:rFonts w:ascii="Cambria" w:hAnsi="Cambria"/>
            <w:iCs/>
            <w:caps/>
            <w:noProof/>
            <w:lang w:eastAsia="cs-CZ"/>
          </w:rPr>
          <w:t>4.1</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Stavebný denník</w:t>
        </w:r>
        <w:r w:rsidR="005F7CB1">
          <w:rPr>
            <w:noProof/>
            <w:webHidden/>
          </w:rPr>
          <w:tab/>
        </w:r>
        <w:r w:rsidR="005F7CB1">
          <w:rPr>
            <w:noProof/>
            <w:webHidden/>
          </w:rPr>
          <w:fldChar w:fldCharType="begin"/>
        </w:r>
        <w:r w:rsidR="005F7CB1">
          <w:rPr>
            <w:noProof/>
            <w:webHidden/>
          </w:rPr>
          <w:instrText xml:space="preserve"> PAGEREF _Toc24552044 \h </w:instrText>
        </w:r>
        <w:r w:rsidR="005F7CB1">
          <w:rPr>
            <w:noProof/>
            <w:webHidden/>
          </w:rPr>
        </w:r>
        <w:r w:rsidR="005F7CB1">
          <w:rPr>
            <w:noProof/>
            <w:webHidden/>
          </w:rPr>
          <w:fldChar w:fldCharType="separate"/>
        </w:r>
        <w:r w:rsidR="005F7CB1">
          <w:rPr>
            <w:noProof/>
            <w:webHidden/>
          </w:rPr>
          <w:t>9</w:t>
        </w:r>
        <w:r w:rsidR="005F7CB1">
          <w:rPr>
            <w:noProof/>
            <w:webHidden/>
          </w:rPr>
          <w:fldChar w:fldCharType="end"/>
        </w:r>
      </w:hyperlink>
    </w:p>
    <w:p w14:paraId="4B4CC4A1" w14:textId="1C3876D6"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45" w:history="1">
        <w:r w:rsidR="005F7CB1" w:rsidRPr="00C37B77">
          <w:rPr>
            <w:rStyle w:val="Hyperlink"/>
            <w:rFonts w:ascii="Cambria" w:hAnsi="Cambria"/>
            <w:iCs/>
            <w:caps/>
            <w:noProof/>
            <w:lang w:eastAsia="cs-CZ"/>
          </w:rPr>
          <w:t>4.2</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Plán individuálnych a komplexných skúšok</w:t>
        </w:r>
        <w:r w:rsidR="005F7CB1">
          <w:rPr>
            <w:noProof/>
            <w:webHidden/>
          </w:rPr>
          <w:tab/>
        </w:r>
        <w:r w:rsidR="005F7CB1">
          <w:rPr>
            <w:noProof/>
            <w:webHidden/>
          </w:rPr>
          <w:fldChar w:fldCharType="begin"/>
        </w:r>
        <w:r w:rsidR="005F7CB1">
          <w:rPr>
            <w:noProof/>
            <w:webHidden/>
          </w:rPr>
          <w:instrText xml:space="preserve"> PAGEREF _Toc24552045 \h </w:instrText>
        </w:r>
        <w:r w:rsidR="005F7CB1">
          <w:rPr>
            <w:noProof/>
            <w:webHidden/>
          </w:rPr>
        </w:r>
        <w:r w:rsidR="005F7CB1">
          <w:rPr>
            <w:noProof/>
            <w:webHidden/>
          </w:rPr>
          <w:fldChar w:fldCharType="separate"/>
        </w:r>
        <w:r w:rsidR="005F7CB1">
          <w:rPr>
            <w:noProof/>
            <w:webHidden/>
          </w:rPr>
          <w:t>9</w:t>
        </w:r>
        <w:r w:rsidR="005F7CB1">
          <w:rPr>
            <w:noProof/>
            <w:webHidden/>
          </w:rPr>
          <w:fldChar w:fldCharType="end"/>
        </w:r>
      </w:hyperlink>
    </w:p>
    <w:p w14:paraId="5B203AB0" w14:textId="60EFBD2E"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46" w:history="1">
        <w:r w:rsidR="005F7CB1" w:rsidRPr="00C37B77">
          <w:rPr>
            <w:rStyle w:val="Hyperlink"/>
            <w:rFonts w:ascii="Cambria" w:hAnsi="Cambria"/>
            <w:iCs/>
            <w:caps/>
            <w:noProof/>
            <w:lang w:eastAsia="cs-CZ"/>
          </w:rPr>
          <w:t>4.3</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Návody na obsluhu a údržbu a Plán školení</w:t>
        </w:r>
        <w:r w:rsidR="005F7CB1">
          <w:rPr>
            <w:noProof/>
            <w:webHidden/>
          </w:rPr>
          <w:tab/>
        </w:r>
        <w:r w:rsidR="005F7CB1">
          <w:rPr>
            <w:noProof/>
            <w:webHidden/>
          </w:rPr>
          <w:fldChar w:fldCharType="begin"/>
        </w:r>
        <w:r w:rsidR="005F7CB1">
          <w:rPr>
            <w:noProof/>
            <w:webHidden/>
          </w:rPr>
          <w:instrText xml:space="preserve"> PAGEREF _Toc24552046 \h </w:instrText>
        </w:r>
        <w:r w:rsidR="005F7CB1">
          <w:rPr>
            <w:noProof/>
            <w:webHidden/>
          </w:rPr>
        </w:r>
        <w:r w:rsidR="005F7CB1">
          <w:rPr>
            <w:noProof/>
            <w:webHidden/>
          </w:rPr>
          <w:fldChar w:fldCharType="separate"/>
        </w:r>
        <w:r w:rsidR="005F7CB1">
          <w:rPr>
            <w:noProof/>
            <w:webHidden/>
          </w:rPr>
          <w:t>10</w:t>
        </w:r>
        <w:r w:rsidR="005F7CB1">
          <w:rPr>
            <w:noProof/>
            <w:webHidden/>
          </w:rPr>
          <w:fldChar w:fldCharType="end"/>
        </w:r>
      </w:hyperlink>
    </w:p>
    <w:p w14:paraId="7E7868D8" w14:textId="53DE19EB"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47" w:history="1">
        <w:r w:rsidR="005F7CB1" w:rsidRPr="00C37B77">
          <w:rPr>
            <w:rStyle w:val="Hyperlink"/>
            <w:rFonts w:ascii="Cambria" w:hAnsi="Cambria"/>
            <w:iCs/>
            <w:caps/>
            <w:noProof/>
            <w:lang w:eastAsia="cs-CZ"/>
          </w:rPr>
          <w:t>4.4</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Prevádzkové predpisy</w:t>
        </w:r>
        <w:r w:rsidR="005F7CB1">
          <w:rPr>
            <w:noProof/>
            <w:webHidden/>
          </w:rPr>
          <w:tab/>
        </w:r>
        <w:r w:rsidR="005F7CB1">
          <w:rPr>
            <w:noProof/>
            <w:webHidden/>
          </w:rPr>
          <w:fldChar w:fldCharType="begin"/>
        </w:r>
        <w:r w:rsidR="005F7CB1">
          <w:rPr>
            <w:noProof/>
            <w:webHidden/>
          </w:rPr>
          <w:instrText xml:space="preserve"> PAGEREF _Toc24552047 \h </w:instrText>
        </w:r>
        <w:r w:rsidR="005F7CB1">
          <w:rPr>
            <w:noProof/>
            <w:webHidden/>
          </w:rPr>
        </w:r>
        <w:r w:rsidR="005F7CB1">
          <w:rPr>
            <w:noProof/>
            <w:webHidden/>
          </w:rPr>
          <w:fldChar w:fldCharType="separate"/>
        </w:r>
        <w:r w:rsidR="005F7CB1">
          <w:rPr>
            <w:noProof/>
            <w:webHidden/>
          </w:rPr>
          <w:t>11</w:t>
        </w:r>
        <w:r w:rsidR="005F7CB1">
          <w:rPr>
            <w:noProof/>
            <w:webHidden/>
          </w:rPr>
          <w:fldChar w:fldCharType="end"/>
        </w:r>
      </w:hyperlink>
    </w:p>
    <w:p w14:paraId="6C5B30C9" w14:textId="150401F4" w:rsidR="005F7CB1" w:rsidRDefault="00DA3341">
      <w:pPr>
        <w:pStyle w:val="TOC1"/>
        <w:tabs>
          <w:tab w:val="left" w:pos="480"/>
          <w:tab w:val="right" w:leader="dot" w:pos="9375"/>
        </w:tabs>
        <w:rPr>
          <w:rFonts w:asciiTheme="minorHAnsi" w:eastAsiaTheme="minorEastAsia" w:hAnsiTheme="minorHAnsi" w:cstheme="minorBidi"/>
          <w:b w:val="0"/>
          <w:bCs w:val="0"/>
          <w:noProof/>
          <w:sz w:val="22"/>
          <w:szCs w:val="22"/>
          <w:lang w:eastAsia="sk-SK"/>
        </w:rPr>
      </w:pPr>
      <w:hyperlink w:anchor="_Toc24552048" w:history="1">
        <w:r w:rsidR="005F7CB1" w:rsidRPr="00C37B77">
          <w:rPr>
            <w:rStyle w:val="Hyperlink"/>
            <w:rFonts w:ascii="Cambria" w:hAnsi="Cambria"/>
            <w:caps/>
            <w:noProof/>
          </w:rPr>
          <w:t>5.</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caps/>
            <w:noProof/>
          </w:rPr>
          <w:t>Dokumentácia skutočného vyhotovenia (DSVS)</w:t>
        </w:r>
        <w:r w:rsidR="005F7CB1">
          <w:rPr>
            <w:noProof/>
            <w:webHidden/>
          </w:rPr>
          <w:tab/>
        </w:r>
        <w:r w:rsidR="005F7CB1">
          <w:rPr>
            <w:noProof/>
            <w:webHidden/>
          </w:rPr>
          <w:fldChar w:fldCharType="begin"/>
        </w:r>
        <w:r w:rsidR="005F7CB1">
          <w:rPr>
            <w:noProof/>
            <w:webHidden/>
          </w:rPr>
          <w:instrText xml:space="preserve"> PAGEREF _Toc24552048 \h </w:instrText>
        </w:r>
        <w:r w:rsidR="005F7CB1">
          <w:rPr>
            <w:noProof/>
            <w:webHidden/>
          </w:rPr>
        </w:r>
        <w:r w:rsidR="005F7CB1">
          <w:rPr>
            <w:noProof/>
            <w:webHidden/>
          </w:rPr>
          <w:fldChar w:fldCharType="separate"/>
        </w:r>
        <w:r w:rsidR="005F7CB1">
          <w:rPr>
            <w:noProof/>
            <w:webHidden/>
          </w:rPr>
          <w:t>12</w:t>
        </w:r>
        <w:r w:rsidR="005F7CB1">
          <w:rPr>
            <w:noProof/>
            <w:webHidden/>
          </w:rPr>
          <w:fldChar w:fldCharType="end"/>
        </w:r>
      </w:hyperlink>
    </w:p>
    <w:p w14:paraId="016B74DA" w14:textId="30794734"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49" w:history="1">
        <w:r w:rsidR="005F7CB1" w:rsidRPr="00C37B77">
          <w:rPr>
            <w:rStyle w:val="Hyperlink"/>
            <w:rFonts w:ascii="Cambria" w:hAnsi="Cambria"/>
            <w:iCs/>
            <w:caps/>
            <w:noProof/>
            <w:lang w:eastAsia="cs-CZ"/>
          </w:rPr>
          <w:t>5.1</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Projekt skutočného vyhotovenia</w:t>
        </w:r>
        <w:r w:rsidR="005F7CB1">
          <w:rPr>
            <w:noProof/>
            <w:webHidden/>
          </w:rPr>
          <w:tab/>
        </w:r>
        <w:r w:rsidR="005F7CB1">
          <w:rPr>
            <w:noProof/>
            <w:webHidden/>
          </w:rPr>
          <w:fldChar w:fldCharType="begin"/>
        </w:r>
        <w:r w:rsidR="005F7CB1">
          <w:rPr>
            <w:noProof/>
            <w:webHidden/>
          </w:rPr>
          <w:instrText xml:space="preserve"> PAGEREF _Toc24552049 \h </w:instrText>
        </w:r>
        <w:r w:rsidR="005F7CB1">
          <w:rPr>
            <w:noProof/>
            <w:webHidden/>
          </w:rPr>
        </w:r>
        <w:r w:rsidR="005F7CB1">
          <w:rPr>
            <w:noProof/>
            <w:webHidden/>
          </w:rPr>
          <w:fldChar w:fldCharType="separate"/>
        </w:r>
        <w:r w:rsidR="005F7CB1">
          <w:rPr>
            <w:noProof/>
            <w:webHidden/>
          </w:rPr>
          <w:t>13</w:t>
        </w:r>
        <w:r w:rsidR="005F7CB1">
          <w:rPr>
            <w:noProof/>
            <w:webHidden/>
          </w:rPr>
          <w:fldChar w:fldCharType="end"/>
        </w:r>
      </w:hyperlink>
    </w:p>
    <w:p w14:paraId="126E7CFB" w14:textId="288D7285"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50" w:history="1">
        <w:r w:rsidR="005F7CB1" w:rsidRPr="00C37B77">
          <w:rPr>
            <w:rStyle w:val="Hyperlink"/>
            <w:rFonts w:ascii="Cambria" w:hAnsi="Cambria"/>
            <w:iCs/>
            <w:caps/>
            <w:noProof/>
            <w:lang w:eastAsia="cs-CZ"/>
          </w:rPr>
          <w:t>5.2</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Geodetický elaborát</w:t>
        </w:r>
        <w:r w:rsidR="005F7CB1">
          <w:rPr>
            <w:noProof/>
            <w:webHidden/>
          </w:rPr>
          <w:tab/>
        </w:r>
        <w:r w:rsidR="005F7CB1">
          <w:rPr>
            <w:noProof/>
            <w:webHidden/>
          </w:rPr>
          <w:fldChar w:fldCharType="begin"/>
        </w:r>
        <w:r w:rsidR="005F7CB1">
          <w:rPr>
            <w:noProof/>
            <w:webHidden/>
          </w:rPr>
          <w:instrText xml:space="preserve"> PAGEREF _Toc24552050 \h </w:instrText>
        </w:r>
        <w:r w:rsidR="005F7CB1">
          <w:rPr>
            <w:noProof/>
            <w:webHidden/>
          </w:rPr>
        </w:r>
        <w:r w:rsidR="005F7CB1">
          <w:rPr>
            <w:noProof/>
            <w:webHidden/>
          </w:rPr>
          <w:fldChar w:fldCharType="separate"/>
        </w:r>
        <w:r w:rsidR="005F7CB1">
          <w:rPr>
            <w:noProof/>
            <w:webHidden/>
          </w:rPr>
          <w:t>13</w:t>
        </w:r>
        <w:r w:rsidR="005F7CB1">
          <w:rPr>
            <w:noProof/>
            <w:webHidden/>
          </w:rPr>
          <w:fldChar w:fldCharType="end"/>
        </w:r>
      </w:hyperlink>
    </w:p>
    <w:p w14:paraId="33BD5BFD" w14:textId="22B4A9A2" w:rsidR="005F7CB1" w:rsidRDefault="00DA3341">
      <w:pPr>
        <w:pStyle w:val="TOC3"/>
        <w:tabs>
          <w:tab w:val="right" w:leader="dot" w:pos="9375"/>
        </w:tabs>
        <w:rPr>
          <w:rFonts w:asciiTheme="minorHAnsi" w:eastAsiaTheme="minorEastAsia" w:hAnsiTheme="minorHAnsi" w:cstheme="minorBidi"/>
          <w:iCs w:val="0"/>
          <w:noProof/>
          <w:sz w:val="22"/>
          <w:szCs w:val="22"/>
          <w:lang w:eastAsia="sk-SK"/>
        </w:rPr>
      </w:pPr>
      <w:hyperlink w:anchor="_Toc24552051" w:history="1">
        <w:r w:rsidR="005F7CB1" w:rsidRPr="00C37B77">
          <w:rPr>
            <w:rStyle w:val="Hyperlink"/>
            <w:rFonts w:ascii="Cambria" w:hAnsi="Cambria"/>
            <w:noProof/>
          </w:rPr>
          <w:t>Geodetické zameranie skutočného vyhotovenia</w:t>
        </w:r>
        <w:r w:rsidR="005F7CB1">
          <w:rPr>
            <w:noProof/>
            <w:webHidden/>
          </w:rPr>
          <w:tab/>
        </w:r>
        <w:r w:rsidR="005F7CB1">
          <w:rPr>
            <w:noProof/>
            <w:webHidden/>
          </w:rPr>
          <w:fldChar w:fldCharType="begin"/>
        </w:r>
        <w:r w:rsidR="005F7CB1">
          <w:rPr>
            <w:noProof/>
            <w:webHidden/>
          </w:rPr>
          <w:instrText xml:space="preserve"> PAGEREF _Toc24552051 \h </w:instrText>
        </w:r>
        <w:r w:rsidR="005F7CB1">
          <w:rPr>
            <w:noProof/>
            <w:webHidden/>
          </w:rPr>
        </w:r>
        <w:r w:rsidR="005F7CB1">
          <w:rPr>
            <w:noProof/>
            <w:webHidden/>
          </w:rPr>
          <w:fldChar w:fldCharType="separate"/>
        </w:r>
        <w:r w:rsidR="005F7CB1">
          <w:rPr>
            <w:noProof/>
            <w:webHidden/>
          </w:rPr>
          <w:t>13</w:t>
        </w:r>
        <w:r w:rsidR="005F7CB1">
          <w:rPr>
            <w:noProof/>
            <w:webHidden/>
          </w:rPr>
          <w:fldChar w:fldCharType="end"/>
        </w:r>
      </w:hyperlink>
    </w:p>
    <w:p w14:paraId="027EBDBC" w14:textId="04D4B175" w:rsidR="005F7CB1" w:rsidRDefault="00DA3341">
      <w:pPr>
        <w:pStyle w:val="TOC3"/>
        <w:tabs>
          <w:tab w:val="right" w:leader="dot" w:pos="9375"/>
        </w:tabs>
        <w:rPr>
          <w:rFonts w:asciiTheme="minorHAnsi" w:eastAsiaTheme="minorEastAsia" w:hAnsiTheme="minorHAnsi" w:cstheme="minorBidi"/>
          <w:iCs w:val="0"/>
          <w:noProof/>
          <w:sz w:val="22"/>
          <w:szCs w:val="22"/>
          <w:lang w:eastAsia="sk-SK"/>
        </w:rPr>
      </w:pPr>
      <w:hyperlink w:anchor="_Toc24552052" w:history="1">
        <w:r w:rsidR="005F7CB1" w:rsidRPr="00C37B77">
          <w:rPr>
            <w:rStyle w:val="Hyperlink"/>
            <w:rFonts w:ascii="Cambria" w:hAnsi="Cambria"/>
            <w:noProof/>
          </w:rPr>
          <w:t>Geometrické plány</w:t>
        </w:r>
        <w:r w:rsidR="005F7CB1">
          <w:rPr>
            <w:noProof/>
            <w:webHidden/>
          </w:rPr>
          <w:tab/>
        </w:r>
        <w:r w:rsidR="005F7CB1">
          <w:rPr>
            <w:noProof/>
            <w:webHidden/>
          </w:rPr>
          <w:fldChar w:fldCharType="begin"/>
        </w:r>
        <w:r w:rsidR="005F7CB1">
          <w:rPr>
            <w:noProof/>
            <w:webHidden/>
          </w:rPr>
          <w:instrText xml:space="preserve"> PAGEREF _Toc24552052 \h </w:instrText>
        </w:r>
        <w:r w:rsidR="005F7CB1">
          <w:rPr>
            <w:noProof/>
            <w:webHidden/>
          </w:rPr>
        </w:r>
        <w:r w:rsidR="005F7CB1">
          <w:rPr>
            <w:noProof/>
            <w:webHidden/>
          </w:rPr>
          <w:fldChar w:fldCharType="separate"/>
        </w:r>
        <w:r w:rsidR="005F7CB1">
          <w:rPr>
            <w:noProof/>
            <w:webHidden/>
          </w:rPr>
          <w:t>15</w:t>
        </w:r>
        <w:r w:rsidR="005F7CB1">
          <w:rPr>
            <w:noProof/>
            <w:webHidden/>
          </w:rPr>
          <w:fldChar w:fldCharType="end"/>
        </w:r>
      </w:hyperlink>
    </w:p>
    <w:p w14:paraId="534195B2" w14:textId="24D0F02A"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53" w:history="1">
        <w:r w:rsidR="005F7CB1" w:rsidRPr="00C37B77">
          <w:rPr>
            <w:rStyle w:val="Hyperlink"/>
            <w:rFonts w:ascii="Cambria" w:hAnsi="Cambria"/>
            <w:iCs/>
            <w:caps/>
            <w:noProof/>
            <w:lang w:eastAsia="cs-CZ"/>
          </w:rPr>
          <w:t>5.3</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Dokumentácia kvality</w:t>
        </w:r>
        <w:r w:rsidR="005F7CB1">
          <w:rPr>
            <w:noProof/>
            <w:webHidden/>
          </w:rPr>
          <w:tab/>
        </w:r>
        <w:r w:rsidR="005F7CB1">
          <w:rPr>
            <w:noProof/>
            <w:webHidden/>
          </w:rPr>
          <w:fldChar w:fldCharType="begin"/>
        </w:r>
        <w:r w:rsidR="005F7CB1">
          <w:rPr>
            <w:noProof/>
            <w:webHidden/>
          </w:rPr>
          <w:instrText xml:space="preserve"> PAGEREF _Toc24552053 \h </w:instrText>
        </w:r>
        <w:r w:rsidR="005F7CB1">
          <w:rPr>
            <w:noProof/>
            <w:webHidden/>
          </w:rPr>
        </w:r>
        <w:r w:rsidR="005F7CB1">
          <w:rPr>
            <w:noProof/>
            <w:webHidden/>
          </w:rPr>
          <w:fldChar w:fldCharType="separate"/>
        </w:r>
        <w:r w:rsidR="005F7CB1">
          <w:rPr>
            <w:noProof/>
            <w:webHidden/>
          </w:rPr>
          <w:t>15</w:t>
        </w:r>
        <w:r w:rsidR="005F7CB1">
          <w:rPr>
            <w:noProof/>
            <w:webHidden/>
          </w:rPr>
          <w:fldChar w:fldCharType="end"/>
        </w:r>
      </w:hyperlink>
    </w:p>
    <w:p w14:paraId="1618BF4C" w14:textId="2468BDED"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54" w:history="1">
        <w:r w:rsidR="005F7CB1" w:rsidRPr="00C37B77">
          <w:rPr>
            <w:rStyle w:val="Hyperlink"/>
            <w:rFonts w:ascii="Cambria" w:hAnsi="Cambria"/>
            <w:iCs/>
            <w:caps/>
            <w:noProof/>
            <w:lang w:eastAsia="cs-CZ"/>
          </w:rPr>
          <w:t>5.4</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Stavebné denníky</w:t>
        </w:r>
        <w:r w:rsidR="005F7CB1">
          <w:rPr>
            <w:noProof/>
            <w:webHidden/>
          </w:rPr>
          <w:tab/>
        </w:r>
        <w:r w:rsidR="005F7CB1">
          <w:rPr>
            <w:noProof/>
            <w:webHidden/>
          </w:rPr>
          <w:fldChar w:fldCharType="begin"/>
        </w:r>
        <w:r w:rsidR="005F7CB1">
          <w:rPr>
            <w:noProof/>
            <w:webHidden/>
          </w:rPr>
          <w:instrText xml:space="preserve"> PAGEREF _Toc24552054 \h </w:instrText>
        </w:r>
        <w:r w:rsidR="005F7CB1">
          <w:rPr>
            <w:noProof/>
            <w:webHidden/>
          </w:rPr>
        </w:r>
        <w:r w:rsidR="005F7CB1">
          <w:rPr>
            <w:noProof/>
            <w:webHidden/>
          </w:rPr>
          <w:fldChar w:fldCharType="separate"/>
        </w:r>
        <w:r w:rsidR="005F7CB1">
          <w:rPr>
            <w:noProof/>
            <w:webHidden/>
          </w:rPr>
          <w:t>16</w:t>
        </w:r>
        <w:r w:rsidR="005F7CB1">
          <w:rPr>
            <w:noProof/>
            <w:webHidden/>
          </w:rPr>
          <w:fldChar w:fldCharType="end"/>
        </w:r>
      </w:hyperlink>
    </w:p>
    <w:p w14:paraId="4E6F8F70" w14:textId="1B4D3664"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55" w:history="1">
        <w:r w:rsidR="005F7CB1" w:rsidRPr="00C37B77">
          <w:rPr>
            <w:rStyle w:val="Hyperlink"/>
            <w:rFonts w:ascii="Cambria" w:hAnsi="Cambria"/>
            <w:iCs/>
            <w:caps/>
            <w:noProof/>
            <w:lang w:eastAsia="cs-CZ"/>
          </w:rPr>
          <w:t>5.5</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Porealizačné vyjadrenia</w:t>
        </w:r>
        <w:r w:rsidR="005F7CB1">
          <w:rPr>
            <w:noProof/>
            <w:webHidden/>
          </w:rPr>
          <w:tab/>
        </w:r>
        <w:r w:rsidR="005F7CB1">
          <w:rPr>
            <w:noProof/>
            <w:webHidden/>
          </w:rPr>
          <w:fldChar w:fldCharType="begin"/>
        </w:r>
        <w:r w:rsidR="005F7CB1">
          <w:rPr>
            <w:noProof/>
            <w:webHidden/>
          </w:rPr>
          <w:instrText xml:space="preserve"> PAGEREF _Toc24552055 \h </w:instrText>
        </w:r>
        <w:r w:rsidR="005F7CB1">
          <w:rPr>
            <w:noProof/>
            <w:webHidden/>
          </w:rPr>
        </w:r>
        <w:r w:rsidR="005F7CB1">
          <w:rPr>
            <w:noProof/>
            <w:webHidden/>
          </w:rPr>
          <w:fldChar w:fldCharType="separate"/>
        </w:r>
        <w:r w:rsidR="005F7CB1">
          <w:rPr>
            <w:noProof/>
            <w:webHidden/>
          </w:rPr>
          <w:t>16</w:t>
        </w:r>
        <w:r w:rsidR="005F7CB1">
          <w:rPr>
            <w:noProof/>
            <w:webHidden/>
          </w:rPr>
          <w:fldChar w:fldCharType="end"/>
        </w:r>
      </w:hyperlink>
    </w:p>
    <w:p w14:paraId="28DEAACF" w14:textId="15CFF2E7"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56" w:history="1">
        <w:r w:rsidR="005F7CB1" w:rsidRPr="00C37B77">
          <w:rPr>
            <w:rStyle w:val="Hyperlink"/>
            <w:rFonts w:ascii="Cambria" w:hAnsi="Cambria"/>
            <w:iCs/>
            <w:caps/>
            <w:noProof/>
            <w:lang w:eastAsia="cs-CZ"/>
          </w:rPr>
          <w:t>5.6</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Majetkoprávny elaborát</w:t>
        </w:r>
        <w:r w:rsidR="005F7CB1">
          <w:rPr>
            <w:noProof/>
            <w:webHidden/>
          </w:rPr>
          <w:tab/>
        </w:r>
        <w:r w:rsidR="005F7CB1">
          <w:rPr>
            <w:noProof/>
            <w:webHidden/>
          </w:rPr>
          <w:fldChar w:fldCharType="begin"/>
        </w:r>
        <w:r w:rsidR="005F7CB1">
          <w:rPr>
            <w:noProof/>
            <w:webHidden/>
          </w:rPr>
          <w:instrText xml:space="preserve"> PAGEREF _Toc24552056 \h </w:instrText>
        </w:r>
        <w:r w:rsidR="005F7CB1">
          <w:rPr>
            <w:noProof/>
            <w:webHidden/>
          </w:rPr>
        </w:r>
        <w:r w:rsidR="005F7CB1">
          <w:rPr>
            <w:noProof/>
            <w:webHidden/>
          </w:rPr>
          <w:fldChar w:fldCharType="separate"/>
        </w:r>
        <w:r w:rsidR="005F7CB1">
          <w:rPr>
            <w:noProof/>
            <w:webHidden/>
          </w:rPr>
          <w:t>16</w:t>
        </w:r>
        <w:r w:rsidR="005F7CB1">
          <w:rPr>
            <w:noProof/>
            <w:webHidden/>
          </w:rPr>
          <w:fldChar w:fldCharType="end"/>
        </w:r>
      </w:hyperlink>
    </w:p>
    <w:p w14:paraId="014B88FE" w14:textId="7370F6BD" w:rsidR="005F7CB1" w:rsidRDefault="00DA3341">
      <w:pPr>
        <w:pStyle w:val="TOC1"/>
        <w:tabs>
          <w:tab w:val="left" w:pos="720"/>
          <w:tab w:val="right" w:leader="dot" w:pos="9375"/>
        </w:tabs>
        <w:rPr>
          <w:rFonts w:asciiTheme="minorHAnsi" w:eastAsiaTheme="minorEastAsia" w:hAnsiTheme="minorHAnsi" w:cstheme="minorBidi"/>
          <w:b w:val="0"/>
          <w:bCs w:val="0"/>
          <w:noProof/>
          <w:sz w:val="22"/>
          <w:szCs w:val="22"/>
          <w:lang w:eastAsia="sk-SK"/>
        </w:rPr>
      </w:pPr>
      <w:hyperlink w:anchor="_Toc24552057" w:history="1">
        <w:r w:rsidR="005F7CB1" w:rsidRPr="00C37B77">
          <w:rPr>
            <w:rStyle w:val="Hyperlink"/>
            <w:rFonts w:ascii="Cambria" w:hAnsi="Cambria"/>
            <w:iCs/>
            <w:caps/>
            <w:noProof/>
            <w:lang w:eastAsia="cs-CZ"/>
          </w:rPr>
          <w:t>5.7</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iCs/>
            <w:caps/>
            <w:noProof/>
            <w:lang w:eastAsia="cs-CZ"/>
          </w:rPr>
          <w:t>Podklady k zaradeniu majetku</w:t>
        </w:r>
        <w:r w:rsidR="005F7CB1">
          <w:rPr>
            <w:noProof/>
            <w:webHidden/>
          </w:rPr>
          <w:tab/>
        </w:r>
        <w:r w:rsidR="005F7CB1">
          <w:rPr>
            <w:noProof/>
            <w:webHidden/>
          </w:rPr>
          <w:fldChar w:fldCharType="begin"/>
        </w:r>
        <w:r w:rsidR="005F7CB1">
          <w:rPr>
            <w:noProof/>
            <w:webHidden/>
          </w:rPr>
          <w:instrText xml:space="preserve"> PAGEREF _Toc24552057 \h </w:instrText>
        </w:r>
        <w:r w:rsidR="005F7CB1">
          <w:rPr>
            <w:noProof/>
            <w:webHidden/>
          </w:rPr>
        </w:r>
        <w:r w:rsidR="005F7CB1">
          <w:rPr>
            <w:noProof/>
            <w:webHidden/>
          </w:rPr>
          <w:fldChar w:fldCharType="separate"/>
        </w:r>
        <w:r w:rsidR="005F7CB1">
          <w:rPr>
            <w:noProof/>
            <w:webHidden/>
          </w:rPr>
          <w:t>17</w:t>
        </w:r>
        <w:r w:rsidR="005F7CB1">
          <w:rPr>
            <w:noProof/>
            <w:webHidden/>
          </w:rPr>
          <w:fldChar w:fldCharType="end"/>
        </w:r>
      </w:hyperlink>
    </w:p>
    <w:p w14:paraId="49D317D1" w14:textId="7B0FEE53" w:rsidR="005F7CB1" w:rsidRDefault="00DA3341">
      <w:pPr>
        <w:pStyle w:val="TOC1"/>
        <w:tabs>
          <w:tab w:val="left" w:pos="480"/>
          <w:tab w:val="right" w:leader="dot" w:pos="9375"/>
        </w:tabs>
        <w:rPr>
          <w:rFonts w:asciiTheme="minorHAnsi" w:eastAsiaTheme="minorEastAsia" w:hAnsiTheme="minorHAnsi" w:cstheme="minorBidi"/>
          <w:b w:val="0"/>
          <w:bCs w:val="0"/>
          <w:noProof/>
          <w:sz w:val="22"/>
          <w:szCs w:val="22"/>
          <w:lang w:eastAsia="sk-SK"/>
        </w:rPr>
      </w:pPr>
      <w:hyperlink w:anchor="_Toc24552058" w:history="1">
        <w:r w:rsidR="005F7CB1" w:rsidRPr="00C37B77">
          <w:rPr>
            <w:rStyle w:val="Hyperlink"/>
            <w:rFonts w:ascii="Cambria" w:hAnsi="Cambria"/>
            <w:caps/>
            <w:noProof/>
          </w:rPr>
          <w:t>6.</w:t>
        </w:r>
        <w:r w:rsidR="005F7CB1">
          <w:rPr>
            <w:rFonts w:asciiTheme="minorHAnsi" w:eastAsiaTheme="minorEastAsia" w:hAnsiTheme="minorHAnsi" w:cstheme="minorBidi"/>
            <w:b w:val="0"/>
            <w:bCs w:val="0"/>
            <w:noProof/>
            <w:sz w:val="22"/>
            <w:szCs w:val="22"/>
            <w:lang w:eastAsia="sk-SK"/>
          </w:rPr>
          <w:tab/>
        </w:r>
        <w:r w:rsidR="005F7CB1" w:rsidRPr="00C37B77">
          <w:rPr>
            <w:rStyle w:val="Hyperlink"/>
            <w:rFonts w:ascii="Cambria" w:hAnsi="Cambria"/>
            <w:caps/>
            <w:noProof/>
          </w:rPr>
          <w:t>Zoznam a počet predkladania dokumentov</w:t>
        </w:r>
        <w:r w:rsidR="005F7CB1">
          <w:rPr>
            <w:noProof/>
            <w:webHidden/>
          </w:rPr>
          <w:tab/>
        </w:r>
        <w:r w:rsidR="005F7CB1">
          <w:rPr>
            <w:noProof/>
            <w:webHidden/>
          </w:rPr>
          <w:fldChar w:fldCharType="begin"/>
        </w:r>
        <w:r w:rsidR="005F7CB1">
          <w:rPr>
            <w:noProof/>
            <w:webHidden/>
          </w:rPr>
          <w:instrText xml:space="preserve"> PAGEREF _Toc24552058 \h </w:instrText>
        </w:r>
        <w:r w:rsidR="005F7CB1">
          <w:rPr>
            <w:noProof/>
            <w:webHidden/>
          </w:rPr>
        </w:r>
        <w:r w:rsidR="005F7CB1">
          <w:rPr>
            <w:noProof/>
            <w:webHidden/>
          </w:rPr>
          <w:fldChar w:fldCharType="separate"/>
        </w:r>
        <w:r w:rsidR="005F7CB1">
          <w:rPr>
            <w:noProof/>
            <w:webHidden/>
          </w:rPr>
          <w:t>18</w:t>
        </w:r>
        <w:r w:rsidR="005F7CB1">
          <w:rPr>
            <w:noProof/>
            <w:webHidden/>
          </w:rPr>
          <w:fldChar w:fldCharType="end"/>
        </w:r>
      </w:hyperlink>
    </w:p>
    <w:p w14:paraId="442950B5" w14:textId="77777777" w:rsidR="001C0EFA" w:rsidRPr="00305725" w:rsidRDefault="001C0EFA" w:rsidP="005F7CB1">
      <w:pPr>
        <w:pStyle w:val="BodyText"/>
        <w:widowControl w:val="0"/>
        <w:tabs>
          <w:tab w:val="right" w:leader="dot" w:pos="9356"/>
        </w:tabs>
        <w:rPr>
          <w:rFonts w:ascii="Cambria" w:hAnsi="Cambria"/>
        </w:rPr>
      </w:pPr>
      <w:r w:rsidRPr="00305725">
        <w:rPr>
          <w:rFonts w:ascii="Cambria" w:hAnsi="Cambria"/>
          <w:b/>
          <w:bCs/>
          <w:sz w:val="20"/>
        </w:rPr>
        <w:fldChar w:fldCharType="end"/>
      </w:r>
    </w:p>
    <w:p w14:paraId="738341B5" w14:textId="53B7584F" w:rsidR="001C0EFA" w:rsidRPr="002B2542" w:rsidRDefault="001B3699" w:rsidP="004A10DE">
      <w:pPr>
        <w:pStyle w:val="Heading1"/>
        <w:keepNext w:val="0"/>
        <w:widowControl w:val="0"/>
        <w:tabs>
          <w:tab w:val="left" w:pos="993"/>
        </w:tabs>
        <w:spacing w:after="240"/>
        <w:ind w:left="1134" w:hanging="1134"/>
        <w:rPr>
          <w:rFonts w:ascii="Cambria" w:hAnsi="Cambria"/>
          <w:caps/>
          <w:sz w:val="28"/>
          <w:szCs w:val="28"/>
          <w:u w:val="none"/>
        </w:rPr>
      </w:pPr>
      <w:bookmarkStart w:id="0" w:name="_Toc42684203"/>
      <w:bookmarkStart w:id="1" w:name="_Toc46979996"/>
      <w:bookmarkStart w:id="2" w:name="_Toc101422006"/>
      <w:bookmarkStart w:id="3" w:name="_Toc130915769"/>
      <w:bookmarkStart w:id="4" w:name="_Toc232329753"/>
      <w:r w:rsidRPr="00305725">
        <w:rPr>
          <w:rFonts w:ascii="Cambria" w:hAnsi="Cambria"/>
          <w:caps/>
          <w:u w:val="none"/>
        </w:rPr>
        <w:br w:type="page"/>
      </w:r>
      <w:bookmarkStart w:id="5" w:name="_Toc24549834"/>
      <w:bookmarkStart w:id="6" w:name="_Toc24549909"/>
      <w:bookmarkStart w:id="7" w:name="_Toc24550950"/>
      <w:bookmarkStart w:id="8" w:name="_Toc24549835"/>
      <w:bookmarkStart w:id="9" w:name="_Toc24549910"/>
      <w:bookmarkStart w:id="10" w:name="_Toc24550951"/>
      <w:bookmarkStart w:id="11" w:name="_Toc24549836"/>
      <w:bookmarkStart w:id="12" w:name="_Toc24549911"/>
      <w:bookmarkStart w:id="13" w:name="_Toc24550952"/>
      <w:bookmarkStart w:id="14" w:name="_Toc24552029"/>
      <w:bookmarkEnd w:id="0"/>
      <w:bookmarkEnd w:id="1"/>
      <w:bookmarkEnd w:id="2"/>
      <w:bookmarkEnd w:id="3"/>
      <w:bookmarkEnd w:id="4"/>
      <w:bookmarkEnd w:id="5"/>
      <w:bookmarkEnd w:id="6"/>
      <w:bookmarkEnd w:id="7"/>
      <w:bookmarkEnd w:id="8"/>
      <w:bookmarkEnd w:id="9"/>
      <w:bookmarkEnd w:id="10"/>
      <w:bookmarkEnd w:id="11"/>
      <w:bookmarkEnd w:id="12"/>
      <w:bookmarkEnd w:id="13"/>
      <w:r w:rsidR="001C0EFA" w:rsidRPr="002B2542">
        <w:rPr>
          <w:rFonts w:ascii="Cambria" w:hAnsi="Cambria"/>
          <w:caps/>
          <w:sz w:val="28"/>
          <w:szCs w:val="28"/>
          <w:u w:val="none"/>
        </w:rPr>
        <w:lastRenderedPageBreak/>
        <w:t>Organizačná schéma</w:t>
      </w:r>
      <w:bookmarkEnd w:id="14"/>
    </w:p>
    <w:p w14:paraId="0D7CA07D" w14:textId="6D6D7807" w:rsidR="001C0EFA" w:rsidRPr="00305725" w:rsidRDefault="001C0EFA" w:rsidP="004A10DE">
      <w:pPr>
        <w:widowControl w:val="0"/>
        <w:rPr>
          <w:rFonts w:ascii="Cambria" w:hAnsi="Cambria"/>
          <w:sz w:val="22"/>
          <w:szCs w:val="22"/>
        </w:rPr>
      </w:pPr>
      <w:r w:rsidRPr="00AC1851">
        <w:rPr>
          <w:rFonts w:ascii="Cambria" w:hAnsi="Cambria"/>
          <w:sz w:val="22"/>
          <w:szCs w:val="22"/>
        </w:rPr>
        <w:t xml:space="preserve">Do </w:t>
      </w:r>
      <w:r w:rsidR="00AC1851" w:rsidRPr="00AC1851">
        <w:rPr>
          <w:rFonts w:ascii="Cambria" w:hAnsi="Cambria"/>
          <w:sz w:val="22"/>
          <w:szCs w:val="22"/>
        </w:rPr>
        <w:t xml:space="preserve">15 </w:t>
      </w:r>
      <w:r w:rsidRPr="00AC1851">
        <w:rPr>
          <w:rFonts w:ascii="Cambria" w:hAnsi="Cambria"/>
          <w:sz w:val="22"/>
          <w:szCs w:val="22"/>
        </w:rPr>
        <w:t>dní od</w:t>
      </w:r>
      <w:r w:rsidRPr="00305725">
        <w:rPr>
          <w:rFonts w:ascii="Cambria" w:hAnsi="Cambria"/>
          <w:sz w:val="22"/>
          <w:szCs w:val="22"/>
        </w:rPr>
        <w:t xml:space="preserve"> </w:t>
      </w:r>
      <w:r w:rsidR="001E4125">
        <w:rPr>
          <w:rFonts w:ascii="Cambria" w:hAnsi="Cambria"/>
          <w:sz w:val="22"/>
          <w:szCs w:val="22"/>
        </w:rPr>
        <w:t>nadobudnutia účinnosti Zmluvy</w:t>
      </w:r>
      <w:r w:rsidRPr="00305725">
        <w:rPr>
          <w:rFonts w:ascii="Cambria" w:hAnsi="Cambria"/>
          <w:sz w:val="22"/>
          <w:szCs w:val="22"/>
        </w:rPr>
        <w:t xml:space="preserve"> Zhotoviteľ predloží kompletnú organizačnú schému </w:t>
      </w:r>
      <w:r w:rsidR="001E4125">
        <w:rPr>
          <w:rFonts w:ascii="Cambria" w:hAnsi="Cambria"/>
          <w:sz w:val="22"/>
          <w:szCs w:val="22"/>
        </w:rPr>
        <w:t>p</w:t>
      </w:r>
      <w:r w:rsidRPr="00305725">
        <w:rPr>
          <w:rFonts w:ascii="Cambria" w:hAnsi="Cambria"/>
          <w:sz w:val="22"/>
          <w:szCs w:val="22"/>
        </w:rPr>
        <w:t xml:space="preserve">ersonálu Zhotoviteľa, ktorý plánuje </w:t>
      </w:r>
      <w:r w:rsidR="00E66257" w:rsidRPr="00305725">
        <w:rPr>
          <w:rFonts w:ascii="Cambria" w:hAnsi="Cambria"/>
          <w:sz w:val="22"/>
          <w:szCs w:val="22"/>
        </w:rPr>
        <w:t>nasadiť</w:t>
      </w:r>
      <w:r w:rsidRPr="00305725">
        <w:rPr>
          <w:rFonts w:ascii="Cambria" w:hAnsi="Cambria"/>
          <w:sz w:val="22"/>
          <w:szCs w:val="22"/>
        </w:rPr>
        <w:t xml:space="preserve"> pri realizácii Zmluvy spolu s podrobnosťami a kontaktmi na </w:t>
      </w:r>
      <w:r w:rsidR="001E4125">
        <w:rPr>
          <w:rFonts w:ascii="Cambria" w:hAnsi="Cambria"/>
          <w:sz w:val="22"/>
          <w:szCs w:val="22"/>
        </w:rPr>
        <w:t>všetkých Odborníkov</w:t>
      </w:r>
      <w:r w:rsidR="001E4125" w:rsidRPr="00305725">
        <w:rPr>
          <w:rFonts w:ascii="Cambria" w:hAnsi="Cambria"/>
          <w:sz w:val="22"/>
          <w:szCs w:val="22"/>
        </w:rPr>
        <w:t xml:space="preserve"> </w:t>
      </w:r>
      <w:r w:rsidRPr="00305725">
        <w:rPr>
          <w:rFonts w:ascii="Cambria" w:hAnsi="Cambria"/>
          <w:sz w:val="22"/>
          <w:szCs w:val="22"/>
        </w:rPr>
        <w:t xml:space="preserve">Zhotoviteľa a na ostatný kľúčový </w:t>
      </w:r>
      <w:r w:rsidR="001E4125">
        <w:rPr>
          <w:rFonts w:ascii="Cambria" w:hAnsi="Cambria"/>
          <w:sz w:val="22"/>
          <w:szCs w:val="22"/>
        </w:rPr>
        <w:t>p</w:t>
      </w:r>
      <w:r w:rsidRPr="00305725">
        <w:rPr>
          <w:rFonts w:ascii="Cambria" w:hAnsi="Cambria"/>
          <w:sz w:val="22"/>
          <w:szCs w:val="22"/>
        </w:rPr>
        <w:t>ersonál Zhotoviteľa. Zmeny Zhotoviteľ bezodkladne oznámi Objednávateľovi aj</w:t>
      </w:r>
      <w:r w:rsidR="00F12B9E" w:rsidRPr="00305725">
        <w:rPr>
          <w:rFonts w:ascii="Cambria" w:hAnsi="Cambria"/>
          <w:sz w:val="22"/>
          <w:szCs w:val="22"/>
        </w:rPr>
        <w:t xml:space="preserve"> </w:t>
      </w:r>
      <w:r w:rsidR="001E4125">
        <w:rPr>
          <w:rFonts w:ascii="Cambria" w:hAnsi="Cambria"/>
          <w:sz w:val="22"/>
          <w:szCs w:val="22"/>
        </w:rPr>
        <w:t>Dozoru Objednávateľa</w:t>
      </w:r>
      <w:r w:rsidRPr="00305725">
        <w:rPr>
          <w:rFonts w:ascii="Cambria" w:hAnsi="Cambria"/>
          <w:sz w:val="22"/>
          <w:szCs w:val="22"/>
        </w:rPr>
        <w:t>.</w:t>
      </w:r>
    </w:p>
    <w:p w14:paraId="012585E6" w14:textId="02A00EA7" w:rsidR="001C0EFA" w:rsidRPr="00305725" w:rsidRDefault="001C0EFA" w:rsidP="004A10DE">
      <w:pPr>
        <w:pStyle w:val="Heading1"/>
        <w:keepNext w:val="0"/>
        <w:widowControl w:val="0"/>
        <w:tabs>
          <w:tab w:val="left" w:pos="993"/>
        </w:tabs>
        <w:spacing w:after="240"/>
        <w:ind w:left="1134" w:hanging="1134"/>
        <w:rPr>
          <w:rFonts w:ascii="Cambria" w:hAnsi="Cambria"/>
          <w:caps/>
          <w:sz w:val="28"/>
          <w:szCs w:val="28"/>
          <w:u w:val="none"/>
        </w:rPr>
      </w:pPr>
      <w:bookmarkStart w:id="15" w:name="_Toc232329754"/>
      <w:bookmarkStart w:id="16" w:name="_Toc24552030"/>
      <w:r w:rsidRPr="00305725">
        <w:rPr>
          <w:rFonts w:ascii="Cambria" w:hAnsi="Cambria"/>
          <w:caps/>
          <w:sz w:val="28"/>
          <w:szCs w:val="28"/>
          <w:u w:val="none"/>
        </w:rPr>
        <w:t xml:space="preserve">Harmonogram </w:t>
      </w:r>
      <w:bookmarkEnd w:id="15"/>
      <w:r w:rsidR="00F80C6F">
        <w:rPr>
          <w:rFonts w:ascii="Cambria" w:hAnsi="Cambria"/>
          <w:caps/>
          <w:sz w:val="28"/>
          <w:szCs w:val="28"/>
          <w:u w:val="none"/>
        </w:rPr>
        <w:t>plnenia</w:t>
      </w:r>
      <w:bookmarkEnd w:id="16"/>
    </w:p>
    <w:p w14:paraId="178E7BA9" w14:textId="20C03A9F" w:rsidR="001C0EFA" w:rsidRDefault="001C0EFA" w:rsidP="004A10DE">
      <w:pPr>
        <w:widowControl w:val="0"/>
        <w:rPr>
          <w:ins w:id="17" w:author="Tomas Uricek" w:date="2020-05-06T17:00:00Z"/>
          <w:rFonts w:ascii="Cambria" w:hAnsi="Cambria"/>
          <w:sz w:val="22"/>
          <w:szCs w:val="22"/>
        </w:rPr>
      </w:pPr>
      <w:bookmarkStart w:id="18" w:name="_Toc130915770"/>
      <w:bookmarkStart w:id="19" w:name="_Toc101422007"/>
      <w:r w:rsidRPr="00305725">
        <w:rPr>
          <w:rFonts w:ascii="Cambria" w:hAnsi="Cambria"/>
          <w:sz w:val="22"/>
          <w:szCs w:val="22"/>
        </w:rPr>
        <w:t xml:space="preserve">Zhotoviteľ je povinný </w:t>
      </w:r>
      <w:del w:id="20" w:author="Tomas Uricek" w:date="2020-05-06T16:58:00Z">
        <w:r w:rsidRPr="00305725" w:rsidDel="00DA3341">
          <w:rPr>
            <w:rFonts w:ascii="Cambria" w:hAnsi="Cambria"/>
            <w:sz w:val="22"/>
            <w:szCs w:val="22"/>
          </w:rPr>
          <w:delText xml:space="preserve">vypracovať </w:delText>
        </w:r>
      </w:del>
      <w:ins w:id="21" w:author="Tomas Uricek" w:date="2020-05-06T16:58:00Z">
        <w:r w:rsidR="00DA3341">
          <w:rPr>
            <w:rFonts w:ascii="Cambria" w:hAnsi="Cambria"/>
            <w:sz w:val="22"/>
            <w:szCs w:val="22"/>
          </w:rPr>
          <w:t>po nadobudnutí účinnosti Zmluvy aktualizovať všetky Harmonogramy</w:t>
        </w:r>
        <w:r w:rsidR="00DA3341" w:rsidRPr="00305725">
          <w:rPr>
            <w:rFonts w:ascii="Cambria" w:hAnsi="Cambria"/>
            <w:sz w:val="22"/>
            <w:szCs w:val="22"/>
          </w:rPr>
          <w:t xml:space="preserve"> </w:t>
        </w:r>
      </w:ins>
      <w:del w:id="22" w:author="Tomas Uricek" w:date="2020-05-06T16:59:00Z">
        <w:r w:rsidRPr="00305725" w:rsidDel="00DA3341">
          <w:rPr>
            <w:rFonts w:ascii="Cambria" w:hAnsi="Cambria"/>
            <w:sz w:val="22"/>
            <w:szCs w:val="22"/>
          </w:rPr>
          <w:delText xml:space="preserve">podrobný </w:delText>
        </w:r>
        <w:r w:rsidRPr="00305725" w:rsidDel="00DA3341">
          <w:rPr>
            <w:rFonts w:ascii="Cambria" w:hAnsi="Cambria"/>
            <w:b/>
            <w:sz w:val="22"/>
            <w:szCs w:val="22"/>
          </w:rPr>
          <w:delText xml:space="preserve">Harmonogram </w:delText>
        </w:r>
        <w:r w:rsidR="00F80C6F" w:rsidDel="00DA3341">
          <w:rPr>
            <w:rFonts w:ascii="Cambria" w:hAnsi="Cambria"/>
            <w:b/>
            <w:sz w:val="22"/>
            <w:szCs w:val="22"/>
          </w:rPr>
          <w:delText>plnenia</w:delText>
        </w:r>
      </w:del>
      <w:ins w:id="23" w:author="Tomas Uricek" w:date="2020-05-06T16:59:00Z">
        <w:r w:rsidR="00DA3341">
          <w:rPr>
            <w:rFonts w:ascii="Cambria" w:hAnsi="Cambria"/>
            <w:sz w:val="22"/>
            <w:szCs w:val="22"/>
          </w:rPr>
          <w:t xml:space="preserve">podľa bodu </w:t>
        </w:r>
        <w:r w:rsidR="00723425">
          <w:rPr>
            <w:rFonts w:ascii="Cambria" w:hAnsi="Cambria"/>
            <w:sz w:val="22"/>
            <w:szCs w:val="22"/>
          </w:rPr>
          <w:t>3.5</w:t>
        </w:r>
      </w:ins>
      <w:ins w:id="24" w:author="Tomas Uricek" w:date="2020-05-06T17:00:00Z">
        <w:r w:rsidR="00723425">
          <w:rPr>
            <w:rFonts w:ascii="Cambria" w:hAnsi="Cambria"/>
            <w:sz w:val="22"/>
            <w:szCs w:val="22"/>
          </w:rPr>
          <w:t xml:space="preserve"> Zmluvy</w:t>
        </w:r>
      </w:ins>
      <w:r w:rsidRPr="00305725">
        <w:rPr>
          <w:rFonts w:ascii="Cambria" w:hAnsi="Cambria"/>
          <w:sz w:val="22"/>
          <w:szCs w:val="22"/>
        </w:rPr>
        <w:t xml:space="preserve">. </w:t>
      </w:r>
      <w:del w:id="25" w:author="Tomas Uricek" w:date="2020-05-06T17:00:00Z">
        <w:r w:rsidRPr="00305725" w:rsidDel="00723425">
          <w:rPr>
            <w:rFonts w:ascii="Cambria" w:hAnsi="Cambria"/>
            <w:sz w:val="22"/>
            <w:szCs w:val="22"/>
          </w:rPr>
          <w:delText xml:space="preserve">Harmonogram </w:delText>
        </w:r>
        <w:r w:rsidR="00F80C6F" w:rsidDel="00723425">
          <w:rPr>
            <w:rFonts w:ascii="Cambria" w:hAnsi="Cambria"/>
            <w:sz w:val="22"/>
            <w:szCs w:val="22"/>
          </w:rPr>
          <w:delText>plnenia</w:delText>
        </w:r>
        <w:r w:rsidR="00F80C6F" w:rsidRPr="00305725" w:rsidDel="00723425">
          <w:rPr>
            <w:rFonts w:ascii="Cambria" w:hAnsi="Cambria"/>
            <w:sz w:val="22"/>
            <w:szCs w:val="22"/>
          </w:rPr>
          <w:delText xml:space="preserve"> </w:delText>
        </w:r>
        <w:r w:rsidRPr="00305725" w:rsidDel="00723425">
          <w:rPr>
            <w:rFonts w:ascii="Cambria" w:hAnsi="Cambria"/>
            <w:sz w:val="22"/>
            <w:szCs w:val="22"/>
          </w:rPr>
          <w:delText xml:space="preserve">bude pripravený v súlade s požiadavkami </w:delText>
        </w:r>
        <w:r w:rsidR="00396156" w:rsidRPr="00305725" w:rsidDel="00723425">
          <w:rPr>
            <w:rFonts w:ascii="Cambria" w:hAnsi="Cambria"/>
            <w:sz w:val="22"/>
            <w:szCs w:val="22"/>
          </w:rPr>
          <w:delText>z</w:delText>
        </w:r>
        <w:r w:rsidRPr="00305725" w:rsidDel="00723425">
          <w:rPr>
            <w:rFonts w:ascii="Cambria" w:hAnsi="Cambria"/>
            <w:sz w:val="22"/>
            <w:szCs w:val="22"/>
          </w:rPr>
          <w:delText xml:space="preserve">mluvy a </w:delText>
        </w:r>
      </w:del>
      <w:ins w:id="26" w:author="Tomas Uricek" w:date="2020-05-06T17:00:00Z">
        <w:r w:rsidR="00723425">
          <w:rPr>
            <w:rFonts w:ascii="Cambria" w:hAnsi="Cambria"/>
            <w:sz w:val="22"/>
            <w:szCs w:val="22"/>
          </w:rPr>
          <w:t xml:space="preserve"> Aktualizované harmonogramy </w:t>
        </w:r>
      </w:ins>
      <w:r w:rsidRPr="00305725">
        <w:rPr>
          <w:rFonts w:ascii="Cambria" w:hAnsi="Cambria"/>
          <w:sz w:val="22"/>
          <w:szCs w:val="22"/>
        </w:rPr>
        <w:t>bud</w:t>
      </w:r>
      <w:del w:id="27" w:author="Tomas Uricek" w:date="2020-05-06T17:00:00Z">
        <w:r w:rsidRPr="00305725" w:rsidDel="00723425">
          <w:rPr>
            <w:rFonts w:ascii="Cambria" w:hAnsi="Cambria"/>
            <w:sz w:val="22"/>
            <w:szCs w:val="22"/>
          </w:rPr>
          <w:delText>e</w:delText>
        </w:r>
      </w:del>
      <w:ins w:id="28" w:author="Tomas Uricek" w:date="2020-05-06T17:00:00Z">
        <w:r w:rsidR="00723425">
          <w:rPr>
            <w:rFonts w:ascii="Cambria" w:hAnsi="Cambria"/>
            <w:sz w:val="22"/>
            <w:szCs w:val="22"/>
          </w:rPr>
          <w:t>ú</w:t>
        </w:r>
      </w:ins>
      <w:r w:rsidRPr="00305725">
        <w:rPr>
          <w:rFonts w:ascii="Cambria" w:hAnsi="Cambria"/>
          <w:sz w:val="22"/>
          <w:szCs w:val="22"/>
        </w:rPr>
        <w:t xml:space="preserve"> zohľadňovať klimatické podmienky (vrátane zimného obdobia a zimných opatrení), geologické a hydrogeologické podmienky (hladiny podzemných vôd) v predmetnej oblasti.  </w:t>
      </w:r>
    </w:p>
    <w:p w14:paraId="0995BC4F" w14:textId="41736FC0" w:rsidR="00723425" w:rsidRPr="00305725" w:rsidDel="00A12C2A" w:rsidRDefault="00723425" w:rsidP="004A10DE">
      <w:pPr>
        <w:widowControl w:val="0"/>
        <w:rPr>
          <w:del w:id="29" w:author="Tomas Uricek" w:date="2020-05-06T17:01:00Z"/>
          <w:rFonts w:ascii="Cambria" w:hAnsi="Cambria"/>
          <w:sz w:val="22"/>
          <w:szCs w:val="22"/>
        </w:rPr>
      </w:pPr>
    </w:p>
    <w:p w14:paraId="502AB13A" w14:textId="1288B284" w:rsidR="001C0EFA" w:rsidRPr="00305725" w:rsidDel="00A12C2A" w:rsidRDefault="001C0EFA" w:rsidP="004A10DE">
      <w:pPr>
        <w:widowControl w:val="0"/>
        <w:rPr>
          <w:del w:id="30" w:author="Tomas Uricek" w:date="2020-05-06T17:01:00Z"/>
          <w:rFonts w:ascii="Cambria" w:hAnsi="Cambria"/>
          <w:sz w:val="22"/>
          <w:szCs w:val="22"/>
        </w:rPr>
      </w:pPr>
      <w:del w:id="31" w:author="Tomas Uricek" w:date="2020-05-06T17:01:00Z">
        <w:r w:rsidRPr="00305725" w:rsidDel="00A12C2A">
          <w:rPr>
            <w:rFonts w:ascii="Cambria" w:hAnsi="Cambria"/>
            <w:sz w:val="22"/>
            <w:szCs w:val="22"/>
          </w:rPr>
          <w:delText>Harmonogram prác bude naviac obsahovať:</w:delText>
        </w:r>
      </w:del>
    </w:p>
    <w:p w14:paraId="10DDD135" w14:textId="1AE13471" w:rsidR="001C0EFA" w:rsidRPr="00305725" w:rsidDel="00A12C2A" w:rsidRDefault="001C0EFA" w:rsidP="004A10DE">
      <w:pPr>
        <w:widowControl w:val="0"/>
        <w:numPr>
          <w:ilvl w:val="0"/>
          <w:numId w:val="4"/>
        </w:numPr>
        <w:suppressAutoHyphens w:val="0"/>
        <w:autoSpaceDE w:val="0"/>
        <w:autoSpaceDN w:val="0"/>
        <w:adjustRightInd w:val="0"/>
        <w:spacing w:after="120"/>
        <w:ind w:right="-1"/>
        <w:rPr>
          <w:del w:id="32" w:author="Tomas Uricek" w:date="2020-05-06T17:01:00Z"/>
          <w:rFonts w:ascii="Cambria" w:hAnsi="Cambria"/>
          <w:sz w:val="22"/>
          <w:szCs w:val="22"/>
        </w:rPr>
      </w:pPr>
      <w:del w:id="33" w:author="Tomas Uricek" w:date="2020-05-06T17:01:00Z">
        <w:r w:rsidRPr="00305725" w:rsidDel="00A12C2A">
          <w:rPr>
            <w:rFonts w:ascii="Cambria" w:hAnsi="Cambria"/>
            <w:sz w:val="22"/>
            <w:szCs w:val="22"/>
          </w:rPr>
          <w:delText xml:space="preserve">postup </w:delText>
        </w:r>
        <w:r w:rsidR="00F12B9E" w:rsidRPr="00305725" w:rsidDel="00A12C2A">
          <w:rPr>
            <w:rFonts w:ascii="Cambria" w:hAnsi="Cambria"/>
            <w:sz w:val="22"/>
            <w:szCs w:val="22"/>
          </w:rPr>
          <w:delText xml:space="preserve">realizácie diela </w:delText>
        </w:r>
        <w:r w:rsidRPr="00305725" w:rsidDel="00A12C2A">
          <w:rPr>
            <w:rFonts w:ascii="Cambria" w:hAnsi="Cambria"/>
            <w:sz w:val="22"/>
            <w:szCs w:val="22"/>
          </w:rPr>
          <w:delText xml:space="preserve">a dodania </w:delText>
        </w:r>
        <w:r w:rsidR="006B6002" w:rsidRPr="00305725" w:rsidDel="00A12C2A">
          <w:rPr>
            <w:rFonts w:ascii="Cambria" w:hAnsi="Cambria"/>
            <w:sz w:val="22"/>
            <w:szCs w:val="22"/>
          </w:rPr>
          <w:delText xml:space="preserve">všetkých </w:delText>
        </w:r>
        <w:r w:rsidRPr="00305725" w:rsidDel="00A12C2A">
          <w:rPr>
            <w:rFonts w:ascii="Cambria" w:hAnsi="Cambria"/>
            <w:sz w:val="22"/>
            <w:szCs w:val="22"/>
          </w:rPr>
          <w:delText>technologických zariadení</w:delText>
        </w:r>
        <w:r w:rsidR="00F12B9E" w:rsidRPr="00305725" w:rsidDel="00A12C2A">
          <w:rPr>
            <w:rFonts w:ascii="Cambria" w:hAnsi="Cambria"/>
            <w:sz w:val="22"/>
            <w:szCs w:val="22"/>
          </w:rPr>
          <w:delText xml:space="preserve"> vrátane montáže</w:delText>
        </w:r>
        <w:r w:rsidR="006B6002" w:rsidRPr="00305725" w:rsidDel="00A12C2A">
          <w:rPr>
            <w:rFonts w:ascii="Cambria" w:hAnsi="Cambria"/>
            <w:sz w:val="22"/>
            <w:szCs w:val="22"/>
          </w:rPr>
          <w:delText xml:space="preserve"> v zmysle </w:delText>
        </w:r>
        <w:r w:rsidR="00F80C6F" w:rsidDel="00A12C2A">
          <w:rPr>
            <w:rFonts w:ascii="Cambria" w:hAnsi="Cambria"/>
            <w:sz w:val="22"/>
            <w:szCs w:val="22"/>
          </w:rPr>
          <w:delText>projektovej dokumentácie</w:delText>
        </w:r>
        <w:r w:rsidRPr="00305725" w:rsidDel="00A12C2A">
          <w:rPr>
            <w:rFonts w:ascii="Cambria" w:hAnsi="Cambria"/>
            <w:sz w:val="22"/>
            <w:szCs w:val="22"/>
          </w:rPr>
          <w:delText>, postup výstavby, skúšok, spúšťania do prevádzky (</w:delText>
        </w:r>
        <w:r w:rsidR="00F80C6F" w:rsidDel="00A12C2A">
          <w:rPr>
            <w:rFonts w:ascii="Cambria" w:hAnsi="Cambria"/>
            <w:sz w:val="22"/>
            <w:szCs w:val="22"/>
          </w:rPr>
          <w:delText>d</w:delText>
        </w:r>
        <w:r w:rsidRPr="00305725" w:rsidDel="00A12C2A">
          <w:rPr>
            <w:rFonts w:ascii="Cambria" w:hAnsi="Cambria"/>
            <w:sz w:val="22"/>
            <w:szCs w:val="22"/>
          </w:rPr>
          <w:delText xml:space="preserve">očasnej a trvalej), </w:delText>
        </w:r>
        <w:r w:rsidR="006B6002" w:rsidRPr="00305725" w:rsidDel="00A12C2A">
          <w:rPr>
            <w:rFonts w:ascii="Cambria" w:hAnsi="Cambria"/>
            <w:sz w:val="22"/>
            <w:szCs w:val="22"/>
          </w:rPr>
          <w:delText xml:space="preserve">prevzatia diela v zmysle </w:delText>
        </w:r>
        <w:r w:rsidRPr="00305725" w:rsidDel="00A12C2A">
          <w:rPr>
            <w:rFonts w:ascii="Cambria" w:hAnsi="Cambria"/>
            <w:sz w:val="22"/>
            <w:szCs w:val="22"/>
          </w:rPr>
          <w:delText xml:space="preserve">požiadaviek Objednávateľa na </w:delText>
        </w:r>
        <w:r w:rsidR="00B504A2" w:rsidRPr="00305725" w:rsidDel="00A12C2A">
          <w:rPr>
            <w:rFonts w:ascii="Cambria" w:hAnsi="Cambria"/>
            <w:sz w:val="22"/>
            <w:szCs w:val="22"/>
          </w:rPr>
          <w:delText>uvedenie</w:delText>
        </w:r>
        <w:r w:rsidR="006B6002" w:rsidRPr="00305725" w:rsidDel="00A12C2A">
          <w:rPr>
            <w:rFonts w:ascii="Cambria" w:hAnsi="Cambria"/>
            <w:sz w:val="22"/>
            <w:szCs w:val="22"/>
          </w:rPr>
          <w:delText xml:space="preserve"> diela</w:delText>
        </w:r>
        <w:r w:rsidRPr="00305725" w:rsidDel="00A12C2A">
          <w:rPr>
            <w:rFonts w:ascii="Cambria" w:hAnsi="Cambria"/>
            <w:sz w:val="22"/>
            <w:szCs w:val="22"/>
          </w:rPr>
          <w:delText xml:space="preserve"> do užívania,</w:delText>
        </w:r>
      </w:del>
    </w:p>
    <w:p w14:paraId="28AF92DB" w14:textId="55037B2B" w:rsidR="001C0EFA" w:rsidRPr="00305725" w:rsidDel="00A12C2A" w:rsidRDefault="001C0EFA" w:rsidP="004A10DE">
      <w:pPr>
        <w:widowControl w:val="0"/>
        <w:numPr>
          <w:ilvl w:val="0"/>
          <w:numId w:val="4"/>
        </w:numPr>
        <w:suppressAutoHyphens w:val="0"/>
        <w:autoSpaceDE w:val="0"/>
        <w:autoSpaceDN w:val="0"/>
        <w:adjustRightInd w:val="0"/>
        <w:spacing w:after="120"/>
        <w:ind w:right="-1"/>
        <w:rPr>
          <w:del w:id="34" w:author="Tomas Uricek" w:date="2020-05-06T17:01:00Z"/>
          <w:rFonts w:ascii="Cambria" w:hAnsi="Cambria"/>
          <w:sz w:val="22"/>
          <w:szCs w:val="22"/>
        </w:rPr>
      </w:pPr>
      <w:del w:id="35" w:author="Tomas Uricek" w:date="2020-05-06T17:01:00Z">
        <w:r w:rsidRPr="00305725" w:rsidDel="00A12C2A">
          <w:rPr>
            <w:rFonts w:ascii="Cambria" w:hAnsi="Cambria"/>
            <w:sz w:val="22"/>
            <w:szCs w:val="22"/>
          </w:rPr>
          <w:delText xml:space="preserve">postup hlavných stavebných prác podľa jednotlivých </w:delText>
        </w:r>
        <w:r w:rsidR="00AB040C" w:rsidRPr="00305725" w:rsidDel="00A12C2A">
          <w:rPr>
            <w:rFonts w:ascii="Cambria" w:hAnsi="Cambria"/>
            <w:sz w:val="22"/>
            <w:szCs w:val="22"/>
          </w:rPr>
          <w:delText>častí Diela</w:delText>
        </w:r>
        <w:r w:rsidRPr="00305725" w:rsidDel="00A12C2A">
          <w:rPr>
            <w:rFonts w:ascii="Cambria" w:hAnsi="Cambria"/>
            <w:sz w:val="22"/>
            <w:szCs w:val="22"/>
          </w:rPr>
          <w:delText>,</w:delText>
        </w:r>
      </w:del>
    </w:p>
    <w:p w14:paraId="3DEA3C0F" w14:textId="64D8D205" w:rsidR="001C0EFA" w:rsidRPr="00305725" w:rsidDel="00A12C2A" w:rsidRDefault="001C0EFA" w:rsidP="004A10DE">
      <w:pPr>
        <w:pStyle w:val="BodyTextIndent2"/>
        <w:widowControl w:val="0"/>
        <w:spacing w:after="120"/>
        <w:ind w:left="0"/>
        <w:rPr>
          <w:del w:id="36" w:author="Tomas Uricek" w:date="2020-05-06T17:01:00Z"/>
          <w:rFonts w:ascii="Cambria" w:hAnsi="Cambria"/>
          <w:sz w:val="22"/>
          <w:szCs w:val="22"/>
          <w:lang w:val="sk-SK"/>
        </w:rPr>
      </w:pPr>
      <w:del w:id="37" w:author="Tomas Uricek" w:date="2020-05-06T17:01:00Z">
        <w:r w:rsidRPr="00305725" w:rsidDel="00A12C2A">
          <w:rPr>
            <w:rFonts w:ascii="Cambria" w:hAnsi="Cambria"/>
            <w:sz w:val="22"/>
            <w:szCs w:val="22"/>
            <w:lang w:val="sk-SK"/>
          </w:rPr>
          <w:delText>Harmonogram prác bude ďalej obsahovať:</w:delText>
        </w:r>
      </w:del>
    </w:p>
    <w:p w14:paraId="5E0EDF4B" w14:textId="30F96CCD" w:rsidR="001C0EFA" w:rsidRPr="00305725" w:rsidDel="00A12C2A" w:rsidRDefault="001C0EFA" w:rsidP="004A10DE">
      <w:pPr>
        <w:widowControl w:val="0"/>
        <w:numPr>
          <w:ilvl w:val="0"/>
          <w:numId w:val="4"/>
        </w:numPr>
        <w:suppressAutoHyphens w:val="0"/>
        <w:spacing w:after="120"/>
        <w:rPr>
          <w:del w:id="38" w:author="Tomas Uricek" w:date="2020-05-06T17:01:00Z"/>
          <w:rFonts w:ascii="Cambria" w:hAnsi="Cambria"/>
          <w:sz w:val="22"/>
          <w:szCs w:val="22"/>
        </w:rPr>
      </w:pPr>
      <w:del w:id="39" w:author="Tomas Uricek" w:date="2020-05-06T17:01:00Z">
        <w:r w:rsidRPr="00305725" w:rsidDel="00A12C2A">
          <w:rPr>
            <w:rFonts w:ascii="Cambria" w:hAnsi="Cambria"/>
            <w:sz w:val="22"/>
            <w:szCs w:val="22"/>
          </w:rPr>
          <w:delText>podrobný plán využívania mechanizmov na jednotlivých častiach Diela,</w:delText>
        </w:r>
      </w:del>
    </w:p>
    <w:p w14:paraId="7B9923E6" w14:textId="41C29498" w:rsidR="001C0EFA" w:rsidRPr="00305725" w:rsidDel="00A12C2A" w:rsidRDefault="001C0EFA" w:rsidP="004A10DE">
      <w:pPr>
        <w:widowControl w:val="0"/>
        <w:numPr>
          <w:ilvl w:val="0"/>
          <w:numId w:val="4"/>
        </w:numPr>
        <w:suppressAutoHyphens w:val="0"/>
        <w:spacing w:after="120"/>
        <w:rPr>
          <w:del w:id="40" w:author="Tomas Uricek" w:date="2020-05-06T17:01:00Z"/>
          <w:rFonts w:ascii="Cambria" w:hAnsi="Cambria"/>
          <w:sz w:val="22"/>
          <w:szCs w:val="22"/>
        </w:rPr>
      </w:pPr>
      <w:del w:id="41" w:author="Tomas Uricek" w:date="2020-05-06T17:01:00Z">
        <w:r w:rsidRPr="00305725" w:rsidDel="00A12C2A">
          <w:rPr>
            <w:rFonts w:ascii="Cambria" w:hAnsi="Cambria"/>
            <w:sz w:val="22"/>
            <w:szCs w:val="22"/>
          </w:rPr>
          <w:delText xml:space="preserve">počet pracovných skupín, ktoré majú byť zamestnané </w:delText>
        </w:r>
        <w:r w:rsidR="003C182A" w:rsidRPr="00305725" w:rsidDel="00A12C2A">
          <w:rPr>
            <w:rFonts w:ascii="Cambria" w:hAnsi="Cambria"/>
            <w:sz w:val="22"/>
            <w:szCs w:val="22"/>
          </w:rPr>
          <w:delText xml:space="preserve">na </w:delText>
        </w:r>
        <w:r w:rsidRPr="00305725" w:rsidDel="00A12C2A">
          <w:rPr>
            <w:rFonts w:ascii="Cambria" w:hAnsi="Cambria"/>
            <w:sz w:val="22"/>
            <w:szCs w:val="22"/>
          </w:rPr>
          <w:delText xml:space="preserve">realizácii Diela podľa jednotlivých </w:delText>
        </w:r>
        <w:r w:rsidR="00396156" w:rsidRPr="00305725" w:rsidDel="00A12C2A">
          <w:rPr>
            <w:rFonts w:ascii="Cambria" w:hAnsi="Cambria"/>
            <w:sz w:val="22"/>
            <w:szCs w:val="22"/>
          </w:rPr>
          <w:delText xml:space="preserve">ucelených funkčných </w:delText>
        </w:r>
        <w:r w:rsidRPr="00305725" w:rsidDel="00A12C2A">
          <w:rPr>
            <w:rFonts w:ascii="Cambria" w:hAnsi="Cambria"/>
            <w:sz w:val="22"/>
            <w:szCs w:val="22"/>
          </w:rPr>
          <w:delText xml:space="preserve">častí Diela, </w:delText>
        </w:r>
      </w:del>
    </w:p>
    <w:p w14:paraId="3D031EB9" w14:textId="2CEA3D61" w:rsidR="001C0EFA" w:rsidRPr="00305725" w:rsidDel="00A12C2A" w:rsidRDefault="001C0EFA" w:rsidP="004A10DE">
      <w:pPr>
        <w:widowControl w:val="0"/>
        <w:numPr>
          <w:ilvl w:val="0"/>
          <w:numId w:val="4"/>
        </w:numPr>
        <w:suppressAutoHyphens w:val="0"/>
        <w:spacing w:after="120"/>
        <w:rPr>
          <w:del w:id="42" w:author="Tomas Uricek" w:date="2020-05-06T17:01:00Z"/>
          <w:rFonts w:ascii="Cambria" w:hAnsi="Cambria"/>
          <w:sz w:val="22"/>
          <w:szCs w:val="22"/>
        </w:rPr>
      </w:pPr>
      <w:del w:id="43" w:author="Tomas Uricek" w:date="2020-05-06T17:01:00Z">
        <w:r w:rsidRPr="00305725" w:rsidDel="00A12C2A">
          <w:rPr>
            <w:rFonts w:ascii="Cambria" w:hAnsi="Cambria"/>
            <w:sz w:val="22"/>
            <w:szCs w:val="22"/>
          </w:rPr>
          <w:delText>na základe uvedeného Zhotoviteľ zdokladuje, že predložený počet pracovných skupín, stroje a mechanizmy garantujú zhotovenie Diela v zmluvných termínoch</w:delText>
        </w:r>
        <w:r w:rsidR="00197105" w:rsidRPr="00305725" w:rsidDel="00A12C2A">
          <w:rPr>
            <w:rFonts w:ascii="Cambria" w:hAnsi="Cambria"/>
            <w:sz w:val="22"/>
            <w:szCs w:val="22"/>
          </w:rPr>
          <w:delText>,</w:delText>
        </w:r>
      </w:del>
    </w:p>
    <w:p w14:paraId="3BBE75E6" w14:textId="4BF9A2BA" w:rsidR="001C0EFA" w:rsidRPr="00305725" w:rsidDel="00A12C2A" w:rsidRDefault="001C0EFA" w:rsidP="004A10DE">
      <w:pPr>
        <w:widowControl w:val="0"/>
        <w:numPr>
          <w:ilvl w:val="0"/>
          <w:numId w:val="4"/>
        </w:numPr>
        <w:suppressAutoHyphens w:val="0"/>
        <w:spacing w:after="120"/>
        <w:rPr>
          <w:del w:id="44" w:author="Tomas Uricek" w:date="2020-05-06T17:01:00Z"/>
          <w:rFonts w:ascii="Cambria" w:hAnsi="Cambria"/>
          <w:sz w:val="22"/>
          <w:szCs w:val="22"/>
        </w:rPr>
      </w:pPr>
      <w:del w:id="45" w:author="Tomas Uricek" w:date="2020-05-06T17:01:00Z">
        <w:r w:rsidRPr="00305725" w:rsidDel="00A12C2A">
          <w:rPr>
            <w:rFonts w:ascii="Cambria" w:hAnsi="Cambria"/>
            <w:sz w:val="22"/>
            <w:szCs w:val="22"/>
          </w:rPr>
          <w:delText>pri technologických zariadeniach/prevádzkových súboroch bude obsahovať samostatne stavebnú pripravenosť a dodávku/montáž technológie a typ skúšok</w:delText>
        </w:r>
        <w:r w:rsidR="00197105" w:rsidRPr="00305725" w:rsidDel="00A12C2A">
          <w:rPr>
            <w:rFonts w:ascii="Cambria" w:hAnsi="Cambria"/>
            <w:sz w:val="22"/>
            <w:szCs w:val="22"/>
          </w:rPr>
          <w:delText>,</w:delText>
        </w:r>
      </w:del>
    </w:p>
    <w:p w14:paraId="14BDD877" w14:textId="7131F10C" w:rsidR="001C0EFA" w:rsidRPr="00305725" w:rsidDel="00A12C2A" w:rsidRDefault="001C0EFA" w:rsidP="004A10DE">
      <w:pPr>
        <w:widowControl w:val="0"/>
        <w:numPr>
          <w:ilvl w:val="0"/>
          <w:numId w:val="4"/>
        </w:numPr>
        <w:suppressAutoHyphens w:val="0"/>
        <w:spacing w:after="120"/>
        <w:rPr>
          <w:del w:id="46" w:author="Tomas Uricek" w:date="2020-05-06T17:01:00Z"/>
          <w:rFonts w:ascii="Cambria" w:hAnsi="Cambria"/>
          <w:sz w:val="22"/>
          <w:szCs w:val="22"/>
        </w:rPr>
      </w:pPr>
      <w:del w:id="47" w:author="Tomas Uricek" w:date="2020-05-06T17:01:00Z">
        <w:r w:rsidRPr="00305725" w:rsidDel="00A12C2A">
          <w:rPr>
            <w:rFonts w:ascii="Cambria" w:hAnsi="Cambria"/>
            <w:sz w:val="22"/>
            <w:szCs w:val="22"/>
          </w:rPr>
          <w:delText>dátum vyhotovenia a podpis predstaviteľa Zhotoviteľa.</w:delText>
        </w:r>
      </w:del>
    </w:p>
    <w:p w14:paraId="522613E3" w14:textId="092E9A70" w:rsidR="00CB7F3E" w:rsidRPr="00305725" w:rsidDel="00A12C2A" w:rsidRDefault="00CB7F3E" w:rsidP="004A10DE">
      <w:pPr>
        <w:widowControl w:val="0"/>
        <w:numPr>
          <w:ilvl w:val="0"/>
          <w:numId w:val="4"/>
        </w:numPr>
        <w:suppressAutoHyphens w:val="0"/>
        <w:spacing w:after="120"/>
        <w:rPr>
          <w:del w:id="48" w:author="Tomas Uricek" w:date="2020-05-06T17:01:00Z"/>
          <w:rFonts w:ascii="Cambria" w:hAnsi="Cambria"/>
          <w:sz w:val="22"/>
          <w:szCs w:val="22"/>
        </w:rPr>
      </w:pPr>
      <w:del w:id="49" w:author="Tomas Uricek" w:date="2020-05-06T17:01:00Z">
        <w:r w:rsidRPr="00305725" w:rsidDel="00A12C2A">
          <w:rPr>
            <w:rFonts w:ascii="Cambria" w:hAnsi="Cambria"/>
            <w:sz w:val="22"/>
            <w:szCs w:val="22"/>
          </w:rPr>
          <w:delText>Finančné cashflow</w:delText>
        </w:r>
      </w:del>
    </w:p>
    <w:p w14:paraId="3AA59FFF" w14:textId="4D8FBB4C" w:rsidR="001C0EFA" w:rsidRPr="00305725" w:rsidDel="00A12C2A" w:rsidRDefault="001C0EFA" w:rsidP="007E034C">
      <w:pPr>
        <w:widowControl w:val="0"/>
        <w:spacing w:after="120"/>
        <w:rPr>
          <w:del w:id="50" w:author="Tomas Uricek" w:date="2020-05-06T17:01:00Z"/>
          <w:rFonts w:ascii="Cambria" w:hAnsi="Cambria"/>
          <w:sz w:val="22"/>
          <w:szCs w:val="22"/>
        </w:rPr>
      </w:pPr>
      <w:del w:id="51" w:author="Tomas Uricek" w:date="2020-05-06T17:01:00Z">
        <w:r w:rsidRPr="00305725" w:rsidDel="00A12C2A">
          <w:rPr>
            <w:rFonts w:ascii="Cambria" w:hAnsi="Cambria"/>
            <w:sz w:val="22"/>
            <w:szCs w:val="22"/>
          </w:rPr>
          <w:delText xml:space="preserve">Zároveň sa požaduje, aby Harmonogram </w:delText>
        </w:r>
        <w:r w:rsidR="003F2ADF" w:rsidDel="00A12C2A">
          <w:rPr>
            <w:rFonts w:ascii="Cambria" w:hAnsi="Cambria"/>
            <w:sz w:val="22"/>
            <w:szCs w:val="22"/>
          </w:rPr>
          <w:delText>plnenia</w:delText>
        </w:r>
        <w:r w:rsidR="003F2ADF" w:rsidRPr="00305725" w:rsidDel="00A12C2A">
          <w:rPr>
            <w:rFonts w:ascii="Cambria" w:hAnsi="Cambria"/>
            <w:sz w:val="22"/>
            <w:szCs w:val="22"/>
          </w:rPr>
          <w:delText xml:space="preserve"> </w:delText>
        </w:r>
        <w:r w:rsidRPr="00305725" w:rsidDel="00A12C2A">
          <w:rPr>
            <w:rFonts w:ascii="Cambria" w:hAnsi="Cambria"/>
            <w:sz w:val="22"/>
            <w:szCs w:val="22"/>
          </w:rPr>
          <w:delText>bol spracovaný tak, aby Zhotoviteľovi umožňoval postupnú kompletizáciu zhotovovaných častí Diela vrátane  dátumov ukončovania jednotlivých častí Diela.</w:delText>
        </w:r>
      </w:del>
    </w:p>
    <w:p w14:paraId="7EF7DB0A" w14:textId="79A93C28" w:rsidR="00F811B7" w:rsidRPr="00305725" w:rsidDel="007E034C" w:rsidRDefault="00F811B7" w:rsidP="007E034C">
      <w:pPr>
        <w:widowControl w:val="0"/>
        <w:spacing w:after="120"/>
        <w:rPr>
          <w:del w:id="52" w:author="Tomas Uricek" w:date="2020-05-06T17:03:00Z"/>
          <w:rFonts w:ascii="Cambria" w:hAnsi="Cambria"/>
          <w:sz w:val="22"/>
          <w:szCs w:val="22"/>
        </w:rPr>
        <w:pPrChange w:id="53" w:author="Tomas Uricek" w:date="2020-05-06T17:03:00Z">
          <w:pPr>
            <w:widowControl w:val="0"/>
            <w:spacing w:after="120"/>
          </w:pPr>
        </w:pPrChange>
      </w:pPr>
      <w:del w:id="54" w:author="Tomas Uricek" w:date="2020-05-06T17:03:00Z">
        <w:r w:rsidRPr="00305725" w:rsidDel="007E034C">
          <w:rPr>
            <w:rFonts w:ascii="Cambria" w:hAnsi="Cambria"/>
            <w:sz w:val="22"/>
            <w:szCs w:val="22"/>
          </w:rPr>
          <w:delText>Ako prvá musí byť zrealizovaná ČOV Kráľová pri Senci vrátane povolenia na dočasné užívanie stavby, nasleduje kanalizácia Kráľová pri Senci vrátane povolenia na trvalé užívanie stavby a následne kanalizácie v Kostolnej pri Dunaji a Hrubá Borša.</w:delText>
        </w:r>
      </w:del>
    </w:p>
    <w:p w14:paraId="059B13EF" w14:textId="7A988D88" w:rsidR="001C0EFA" w:rsidRPr="00305725" w:rsidRDefault="001C0EFA" w:rsidP="007E034C">
      <w:pPr>
        <w:widowControl w:val="0"/>
        <w:spacing w:after="120"/>
        <w:rPr>
          <w:rFonts w:ascii="Cambria" w:hAnsi="Cambria"/>
          <w:sz w:val="22"/>
          <w:szCs w:val="22"/>
        </w:rPr>
        <w:pPrChange w:id="55" w:author="Tomas Uricek" w:date="2020-05-06T17:03:00Z">
          <w:pPr>
            <w:widowControl w:val="0"/>
            <w:spacing w:after="120"/>
          </w:pPr>
        </w:pPrChange>
      </w:pPr>
      <w:del w:id="56" w:author="Tomas Uricek" w:date="2020-05-06T17:03:00Z">
        <w:r w:rsidRPr="00305725" w:rsidDel="007E034C">
          <w:rPr>
            <w:rFonts w:ascii="Cambria" w:hAnsi="Cambria"/>
            <w:sz w:val="22"/>
            <w:szCs w:val="22"/>
          </w:rPr>
          <w:delText xml:space="preserve">Harmonogram prác bude dostatočne detailný s uvedením údajov a vzájomných väzieb zobrazujúcich následnosti medzi jednotlivými činnosťami, ktoré sú potrebné k určeniu </w:delText>
        </w:r>
        <w:r w:rsidRPr="00305725" w:rsidDel="007E034C">
          <w:rPr>
            <w:rFonts w:ascii="Cambria" w:hAnsi="Cambria"/>
            <w:b/>
            <w:sz w:val="22"/>
            <w:szCs w:val="22"/>
            <w:u w:val="single"/>
          </w:rPr>
          <w:delText>kritickej cesty</w:delText>
        </w:r>
        <w:r w:rsidRPr="00305725" w:rsidDel="007E034C">
          <w:rPr>
            <w:rFonts w:ascii="Cambria" w:hAnsi="Cambria"/>
            <w:sz w:val="22"/>
            <w:szCs w:val="22"/>
            <w:u w:val="single"/>
          </w:rPr>
          <w:delText xml:space="preserve"> ako aj grafické znázornenie kritickej cesty</w:delText>
        </w:r>
        <w:r w:rsidRPr="00305725" w:rsidDel="007E034C">
          <w:rPr>
            <w:rFonts w:ascii="Cambria" w:hAnsi="Cambria"/>
            <w:sz w:val="22"/>
            <w:szCs w:val="22"/>
          </w:rPr>
          <w:delText xml:space="preserve"> kvôli umožneniu efektívnej kontroly plnenia postupu prác a možných rizikových faktorov súvisiacich s predĺžením Lehoty </w:delText>
        </w:r>
        <w:r w:rsidR="003F2ADF" w:rsidDel="007E034C">
          <w:rPr>
            <w:rFonts w:ascii="Cambria" w:hAnsi="Cambria"/>
            <w:sz w:val="22"/>
            <w:szCs w:val="22"/>
          </w:rPr>
          <w:delText>vykonania Diela</w:delText>
        </w:r>
        <w:r w:rsidRPr="00305725" w:rsidDel="007E034C">
          <w:rPr>
            <w:rFonts w:ascii="Cambria" w:hAnsi="Cambria"/>
            <w:sz w:val="22"/>
            <w:szCs w:val="22"/>
          </w:rPr>
          <w:delText>.</w:delText>
        </w:r>
      </w:del>
      <w:bookmarkStart w:id="57" w:name="_GoBack"/>
      <w:bookmarkEnd w:id="57"/>
    </w:p>
    <w:p w14:paraId="295870B2" w14:textId="1F363680" w:rsidR="00065EFD" w:rsidRPr="00305725" w:rsidRDefault="001C0EFA" w:rsidP="004A10DE">
      <w:pPr>
        <w:widowControl w:val="0"/>
        <w:spacing w:after="120"/>
        <w:rPr>
          <w:rFonts w:ascii="Cambria" w:hAnsi="Cambria"/>
          <w:sz w:val="22"/>
          <w:szCs w:val="22"/>
        </w:rPr>
      </w:pPr>
      <w:r w:rsidRPr="00305725">
        <w:rPr>
          <w:rFonts w:ascii="Cambria" w:hAnsi="Cambria"/>
          <w:sz w:val="22"/>
          <w:szCs w:val="22"/>
        </w:rPr>
        <w:t>Harmonogram</w:t>
      </w:r>
      <w:ins w:id="58" w:author="Tomas Uricek" w:date="2020-05-06T17:01:00Z">
        <w:r w:rsidR="00A12C2A">
          <w:rPr>
            <w:rFonts w:ascii="Cambria" w:hAnsi="Cambria"/>
            <w:sz w:val="22"/>
            <w:szCs w:val="22"/>
          </w:rPr>
          <w:t>y predložené v rámci ponuky budú dopracované</w:t>
        </w:r>
        <w:r w:rsidR="00604FC2">
          <w:rPr>
            <w:rFonts w:ascii="Cambria" w:hAnsi="Cambria"/>
            <w:sz w:val="22"/>
            <w:szCs w:val="22"/>
          </w:rPr>
          <w:t xml:space="preserve"> </w:t>
        </w:r>
      </w:ins>
      <w:r w:rsidRPr="00305725">
        <w:rPr>
          <w:rFonts w:ascii="Cambria" w:hAnsi="Cambria"/>
          <w:sz w:val="22"/>
          <w:szCs w:val="22"/>
        </w:rPr>
        <w:t xml:space="preserve"> </w:t>
      </w:r>
      <w:del w:id="59" w:author="Tomas Uricek" w:date="2020-05-06T17:01:00Z">
        <w:r w:rsidR="003F2ADF" w:rsidDel="00604FC2">
          <w:rPr>
            <w:rFonts w:ascii="Cambria" w:hAnsi="Cambria"/>
            <w:sz w:val="22"/>
            <w:szCs w:val="22"/>
          </w:rPr>
          <w:delText>plnenia</w:delText>
        </w:r>
        <w:r w:rsidR="003F2ADF" w:rsidRPr="00305725" w:rsidDel="00604FC2">
          <w:rPr>
            <w:rFonts w:ascii="Cambria" w:hAnsi="Cambria"/>
            <w:sz w:val="22"/>
            <w:szCs w:val="22"/>
          </w:rPr>
          <w:delText xml:space="preserve"> </w:delText>
        </w:r>
        <w:r w:rsidRPr="00305725" w:rsidDel="00604FC2">
          <w:rPr>
            <w:rFonts w:ascii="Cambria" w:hAnsi="Cambria"/>
            <w:sz w:val="22"/>
            <w:szCs w:val="22"/>
          </w:rPr>
          <w:delText xml:space="preserve">bude spracovaný </w:delText>
        </w:r>
      </w:del>
      <w:r w:rsidRPr="00305725">
        <w:rPr>
          <w:rFonts w:ascii="Cambria" w:hAnsi="Cambria"/>
          <w:sz w:val="22"/>
          <w:szCs w:val="22"/>
        </w:rPr>
        <w:t>v </w:t>
      </w:r>
      <w:r w:rsidRPr="0096488A">
        <w:rPr>
          <w:rFonts w:ascii="Cambria" w:hAnsi="Cambria"/>
          <w:sz w:val="22"/>
          <w:szCs w:val="22"/>
        </w:rPr>
        <w:t xml:space="preserve">programe </w:t>
      </w:r>
      <w:r w:rsidRPr="004A10DE">
        <w:rPr>
          <w:rFonts w:ascii="Cambria" w:hAnsi="Cambria"/>
          <w:sz w:val="22"/>
          <w:szCs w:val="22"/>
        </w:rPr>
        <w:t>MS Project</w:t>
      </w:r>
      <w:r w:rsidRPr="0096488A">
        <w:rPr>
          <w:rFonts w:ascii="Cambria" w:hAnsi="Cambria"/>
          <w:sz w:val="22"/>
          <w:szCs w:val="22"/>
        </w:rPr>
        <w:t xml:space="preserve"> alebo podobn</w:t>
      </w:r>
      <w:r w:rsidR="00AB040C" w:rsidRPr="0096488A">
        <w:rPr>
          <w:rFonts w:ascii="Cambria" w:hAnsi="Cambria"/>
          <w:sz w:val="22"/>
          <w:szCs w:val="22"/>
        </w:rPr>
        <w:t>om</w:t>
      </w:r>
      <w:r w:rsidRPr="0096488A">
        <w:rPr>
          <w:rFonts w:ascii="Cambria" w:hAnsi="Cambria"/>
          <w:sz w:val="22"/>
          <w:szCs w:val="22"/>
        </w:rPr>
        <w:t xml:space="preserve"> program</w:t>
      </w:r>
      <w:r w:rsidR="00AB040C" w:rsidRPr="0096488A">
        <w:rPr>
          <w:rFonts w:ascii="Cambria" w:hAnsi="Cambria"/>
          <w:sz w:val="22"/>
          <w:szCs w:val="22"/>
        </w:rPr>
        <w:t>e</w:t>
      </w:r>
      <w:r w:rsidRPr="0096488A">
        <w:rPr>
          <w:rFonts w:ascii="Cambria" w:hAnsi="Cambria"/>
          <w:sz w:val="22"/>
          <w:szCs w:val="22"/>
        </w:rPr>
        <w:t xml:space="preserve">. Súčasne s harmonogramom prác bude predložený finančný tok odpovedajúci plneniu predloženého harmonogramu vypracovaný v programe </w:t>
      </w:r>
      <w:r w:rsidRPr="004A10DE">
        <w:rPr>
          <w:rFonts w:ascii="Cambria" w:hAnsi="Cambria"/>
          <w:sz w:val="22"/>
          <w:szCs w:val="22"/>
        </w:rPr>
        <w:t>MS Excel</w:t>
      </w:r>
      <w:r w:rsidRPr="00305725">
        <w:rPr>
          <w:rFonts w:ascii="Cambria" w:hAnsi="Cambria"/>
          <w:sz w:val="22"/>
          <w:szCs w:val="22"/>
        </w:rPr>
        <w:t xml:space="preserve">. Zhotoviteľ je plne zodpovedný za ním predložené časovanie a následné plnenie jednotlivých činností. </w:t>
      </w:r>
    </w:p>
    <w:p w14:paraId="40E83155" w14:textId="6F03604C" w:rsidR="001C0EFA" w:rsidRPr="00305725" w:rsidRDefault="001C0EFA" w:rsidP="004A10DE">
      <w:pPr>
        <w:widowControl w:val="0"/>
        <w:spacing w:after="120"/>
        <w:rPr>
          <w:rFonts w:ascii="Cambria" w:hAnsi="Cambria"/>
          <w:sz w:val="22"/>
          <w:szCs w:val="22"/>
        </w:rPr>
      </w:pPr>
      <w:r w:rsidRPr="00305725">
        <w:rPr>
          <w:rFonts w:ascii="Cambria" w:hAnsi="Cambria"/>
          <w:sz w:val="22"/>
          <w:szCs w:val="22"/>
        </w:rPr>
        <w:t>Zhotoviteľ predloží harmonogram aj v elektronickej forme.</w:t>
      </w:r>
    </w:p>
    <w:p w14:paraId="26B96D76" w14:textId="6F9233ED" w:rsidR="001C0EFA" w:rsidRPr="00305725" w:rsidRDefault="000E3499" w:rsidP="004A10DE">
      <w:pPr>
        <w:pStyle w:val="Heading1"/>
        <w:keepNext w:val="0"/>
        <w:widowControl w:val="0"/>
        <w:spacing w:after="240"/>
        <w:ind w:left="709" w:hanging="709"/>
        <w:rPr>
          <w:rFonts w:ascii="Cambria" w:hAnsi="Cambria"/>
          <w:caps/>
          <w:sz w:val="28"/>
          <w:szCs w:val="28"/>
          <w:u w:val="none"/>
        </w:rPr>
      </w:pPr>
      <w:bookmarkStart w:id="60" w:name="_Toc269381895"/>
      <w:bookmarkStart w:id="61" w:name="_Toc269388547"/>
      <w:bookmarkStart w:id="62" w:name="_Toc269476956"/>
      <w:bookmarkStart w:id="63" w:name="_Toc269478122"/>
      <w:bookmarkStart w:id="64" w:name="_Toc269900244"/>
      <w:bookmarkStart w:id="65" w:name="_Toc269381897"/>
      <w:bookmarkStart w:id="66" w:name="_Toc269388549"/>
      <w:bookmarkStart w:id="67" w:name="_Toc269476958"/>
      <w:bookmarkStart w:id="68" w:name="_Toc269478124"/>
      <w:bookmarkStart w:id="69" w:name="_Toc269900246"/>
      <w:bookmarkStart w:id="70" w:name="_Toc269381898"/>
      <w:bookmarkStart w:id="71" w:name="_Toc269388550"/>
      <w:bookmarkStart w:id="72" w:name="_Toc269476959"/>
      <w:bookmarkStart w:id="73" w:name="_Toc269478125"/>
      <w:bookmarkStart w:id="74" w:name="_Toc269900247"/>
      <w:bookmarkStart w:id="75" w:name="_Toc24552031"/>
      <w:bookmarkEnd w:id="18"/>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Pr>
          <w:rFonts w:ascii="Cambria" w:hAnsi="Cambria"/>
          <w:caps/>
          <w:sz w:val="28"/>
          <w:szCs w:val="28"/>
          <w:u w:val="none"/>
        </w:rPr>
        <w:t>Dokumentácia Zhotoviteľa</w:t>
      </w:r>
      <w:bookmarkEnd w:id="75"/>
    </w:p>
    <w:p w14:paraId="32A90AB4" w14:textId="56DEEFBA" w:rsidR="00065502" w:rsidRPr="00150D6E" w:rsidRDefault="00065502"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76" w:name="_Toc24552032"/>
      <w:bookmarkStart w:id="77" w:name="_Toc266545590"/>
      <w:r w:rsidRPr="00150D6E">
        <w:rPr>
          <w:rFonts w:ascii="Cambria" w:hAnsi="Cambria"/>
          <w:bCs/>
          <w:iCs/>
          <w:caps/>
          <w:sz w:val="24"/>
          <w:szCs w:val="24"/>
          <w:u w:val="none"/>
          <w:lang w:eastAsia="cs-CZ"/>
        </w:rPr>
        <w:lastRenderedPageBreak/>
        <w:t>Realizačná dokumentácia</w:t>
      </w:r>
      <w:bookmarkEnd w:id="76"/>
    </w:p>
    <w:p w14:paraId="1A0C7622" w14:textId="7C673B3D" w:rsidR="00743750" w:rsidRPr="00305725" w:rsidRDefault="00E66257" w:rsidP="00922427">
      <w:pPr>
        <w:widowControl w:val="0"/>
        <w:autoSpaceDE w:val="0"/>
        <w:autoSpaceDN w:val="0"/>
        <w:adjustRightInd w:val="0"/>
        <w:spacing w:after="80"/>
        <w:rPr>
          <w:rFonts w:ascii="Cambria" w:hAnsi="Cambria"/>
          <w:sz w:val="22"/>
          <w:szCs w:val="22"/>
        </w:rPr>
      </w:pPr>
      <w:r w:rsidRPr="00305725">
        <w:rPr>
          <w:rFonts w:ascii="Cambria" w:hAnsi="Cambria"/>
          <w:sz w:val="22"/>
          <w:szCs w:val="22"/>
        </w:rPr>
        <w:t>Dokumentáci</w:t>
      </w:r>
      <w:r w:rsidR="00743750" w:rsidRPr="00305725">
        <w:rPr>
          <w:rFonts w:ascii="Cambria" w:hAnsi="Cambria"/>
          <w:sz w:val="22"/>
          <w:szCs w:val="22"/>
        </w:rPr>
        <w:t>a</w:t>
      </w:r>
      <w:r w:rsidRPr="00305725">
        <w:rPr>
          <w:rFonts w:ascii="Cambria" w:hAnsi="Cambria"/>
          <w:sz w:val="22"/>
          <w:szCs w:val="22"/>
        </w:rPr>
        <w:t xml:space="preserve"> pre stavebné povolenie</w:t>
      </w:r>
      <w:r w:rsidR="00065502" w:rsidRPr="00305725">
        <w:rPr>
          <w:rFonts w:ascii="Cambria" w:hAnsi="Cambria"/>
          <w:sz w:val="22"/>
          <w:szCs w:val="22"/>
        </w:rPr>
        <w:t xml:space="preserve"> (DS</w:t>
      </w:r>
      <w:r w:rsidRPr="00305725">
        <w:rPr>
          <w:rFonts w:ascii="Cambria" w:hAnsi="Cambria"/>
          <w:sz w:val="22"/>
          <w:szCs w:val="22"/>
        </w:rPr>
        <w:t>P</w:t>
      </w:r>
      <w:r w:rsidR="00065502" w:rsidRPr="00305725">
        <w:rPr>
          <w:rFonts w:ascii="Cambria" w:hAnsi="Cambria"/>
          <w:sz w:val="22"/>
          <w:szCs w:val="22"/>
        </w:rPr>
        <w:t xml:space="preserve">) </w:t>
      </w:r>
      <w:r w:rsidR="00743750" w:rsidRPr="00305725">
        <w:rPr>
          <w:rFonts w:ascii="Cambria" w:hAnsi="Cambria"/>
          <w:sz w:val="22"/>
          <w:szCs w:val="22"/>
        </w:rPr>
        <w:t xml:space="preserve">, ktorú </w:t>
      </w:r>
      <w:r w:rsidR="00065502" w:rsidRPr="00305725">
        <w:rPr>
          <w:rFonts w:ascii="Cambria" w:hAnsi="Cambria"/>
          <w:sz w:val="22"/>
          <w:szCs w:val="22"/>
        </w:rPr>
        <w:t xml:space="preserve">obdržal Zhotoviteľ v rámci súťažných podkladov </w:t>
      </w:r>
      <w:r w:rsidR="00743750" w:rsidRPr="00305725">
        <w:rPr>
          <w:rFonts w:ascii="Cambria" w:hAnsi="Cambria"/>
          <w:sz w:val="22"/>
          <w:szCs w:val="22"/>
        </w:rPr>
        <w:t>sú</w:t>
      </w:r>
      <w:r w:rsidR="00065502" w:rsidRPr="00305725">
        <w:rPr>
          <w:rFonts w:ascii="Cambria" w:hAnsi="Cambria"/>
          <w:sz w:val="22"/>
          <w:szCs w:val="22"/>
        </w:rPr>
        <w:t xml:space="preserve"> záväzn</w:t>
      </w:r>
      <w:r w:rsidR="00743750" w:rsidRPr="00305725">
        <w:rPr>
          <w:rFonts w:ascii="Cambria" w:hAnsi="Cambria"/>
          <w:sz w:val="22"/>
          <w:szCs w:val="22"/>
        </w:rPr>
        <w:t>é</w:t>
      </w:r>
      <w:r w:rsidR="00065502" w:rsidRPr="00305725">
        <w:rPr>
          <w:rFonts w:ascii="Cambria" w:hAnsi="Cambria"/>
          <w:sz w:val="22"/>
          <w:szCs w:val="22"/>
        </w:rPr>
        <w:t xml:space="preserve"> v celom rozsahu. </w:t>
      </w:r>
    </w:p>
    <w:p w14:paraId="6B1CA88D" w14:textId="419F8A50" w:rsidR="00F677E3" w:rsidRPr="00305725" w:rsidRDefault="00F677E3" w:rsidP="004A10DE">
      <w:pPr>
        <w:widowControl w:val="0"/>
        <w:spacing w:before="120" w:after="120"/>
        <w:rPr>
          <w:rFonts w:ascii="Cambria" w:hAnsi="Cambria"/>
          <w:sz w:val="22"/>
          <w:szCs w:val="22"/>
        </w:rPr>
      </w:pPr>
      <w:r w:rsidRPr="00305725">
        <w:rPr>
          <w:rFonts w:ascii="Cambria" w:hAnsi="Cambria"/>
          <w:sz w:val="22"/>
          <w:szCs w:val="22"/>
        </w:rPr>
        <w:t xml:space="preserve">Objednávateľ má k dispozícii dokumentácie pre stavebné povolenie (DSP) pre jednotlivé </w:t>
      </w:r>
      <w:r w:rsidR="00D539A8">
        <w:rPr>
          <w:rFonts w:ascii="Cambria" w:hAnsi="Cambria"/>
          <w:sz w:val="22"/>
          <w:szCs w:val="22"/>
        </w:rPr>
        <w:t>a</w:t>
      </w:r>
      <w:r w:rsidR="00D539A8" w:rsidRPr="00305725">
        <w:rPr>
          <w:rFonts w:ascii="Cambria" w:hAnsi="Cambria"/>
          <w:sz w:val="22"/>
          <w:szCs w:val="22"/>
        </w:rPr>
        <w:t>ktivity</w:t>
      </w:r>
      <w:r w:rsidRPr="00305725">
        <w:rPr>
          <w:rFonts w:ascii="Cambria" w:hAnsi="Cambria"/>
          <w:sz w:val="22"/>
          <w:szCs w:val="22"/>
        </w:rPr>
        <w:t>. Na Dielo nebolo</w:t>
      </w:r>
      <w:r w:rsidR="00D84906" w:rsidRPr="00305725">
        <w:rPr>
          <w:rFonts w:ascii="Cambria" w:hAnsi="Cambria"/>
          <w:sz w:val="22"/>
          <w:szCs w:val="22"/>
        </w:rPr>
        <w:t xml:space="preserve"> vydané stavebné povolenie</w:t>
      </w:r>
      <w:r w:rsidRPr="00305725">
        <w:rPr>
          <w:rFonts w:ascii="Cambria" w:hAnsi="Cambria"/>
          <w:sz w:val="22"/>
          <w:szCs w:val="22"/>
        </w:rPr>
        <w:t xml:space="preserve">. </w:t>
      </w:r>
    </w:p>
    <w:p w14:paraId="457B1DE3" w14:textId="5EC50A2C" w:rsidR="00F677E3" w:rsidRPr="00305725" w:rsidRDefault="00F677E3" w:rsidP="004A10DE">
      <w:pPr>
        <w:widowControl w:val="0"/>
        <w:spacing w:before="120" w:after="120"/>
        <w:rPr>
          <w:rFonts w:ascii="Cambria" w:hAnsi="Cambria"/>
          <w:sz w:val="22"/>
          <w:szCs w:val="22"/>
        </w:rPr>
      </w:pPr>
      <w:r w:rsidRPr="00305725">
        <w:rPr>
          <w:rFonts w:ascii="Cambria" w:hAnsi="Cambria"/>
          <w:sz w:val="22"/>
          <w:szCs w:val="22"/>
        </w:rPr>
        <w:t>Od Zhotoviteľa sa požaduje (okrem dodržania ustanovení technických špecifikácií) dodržanie všetkých ustanovení a všetkých vyjadrení k</w:t>
      </w:r>
      <w:r w:rsidR="007B1E22" w:rsidRPr="00305725">
        <w:rPr>
          <w:rFonts w:ascii="Cambria" w:hAnsi="Cambria"/>
          <w:sz w:val="22"/>
          <w:szCs w:val="22"/>
        </w:rPr>
        <w:t xml:space="preserve"> Rozhodnutiu o umiestnení stavby a k </w:t>
      </w:r>
      <w:r w:rsidRPr="00305725">
        <w:rPr>
          <w:rFonts w:ascii="Cambria" w:hAnsi="Cambria"/>
          <w:sz w:val="22"/>
          <w:szCs w:val="22"/>
        </w:rPr>
        <w:t xml:space="preserve">stavebnému povoleniu. </w:t>
      </w:r>
      <w:r w:rsidR="00D539A8">
        <w:rPr>
          <w:rFonts w:ascii="Cambria" w:hAnsi="Cambria"/>
          <w:sz w:val="22"/>
          <w:szCs w:val="22"/>
        </w:rPr>
        <w:t>Zhotoviteľ je povinný dôkladne</w:t>
      </w:r>
      <w:r w:rsidRPr="00305725">
        <w:rPr>
          <w:rFonts w:ascii="Cambria" w:hAnsi="Cambria"/>
          <w:sz w:val="22"/>
          <w:szCs w:val="22"/>
        </w:rPr>
        <w:t xml:space="preserve"> preštudova</w:t>
      </w:r>
      <w:r w:rsidR="00D539A8">
        <w:rPr>
          <w:rFonts w:ascii="Cambria" w:hAnsi="Cambria"/>
          <w:sz w:val="22"/>
          <w:szCs w:val="22"/>
        </w:rPr>
        <w:t>ť</w:t>
      </w:r>
      <w:r w:rsidRPr="00305725">
        <w:rPr>
          <w:rFonts w:ascii="Cambria" w:hAnsi="Cambria"/>
          <w:sz w:val="22"/>
          <w:szCs w:val="22"/>
        </w:rPr>
        <w:t xml:space="preserve"> vyjadren</w:t>
      </w:r>
      <w:r w:rsidR="00D539A8">
        <w:rPr>
          <w:rFonts w:ascii="Cambria" w:hAnsi="Cambria"/>
          <w:sz w:val="22"/>
          <w:szCs w:val="22"/>
        </w:rPr>
        <w:t>ia</w:t>
      </w:r>
      <w:r w:rsidRPr="00305725">
        <w:rPr>
          <w:rFonts w:ascii="Cambria" w:hAnsi="Cambria"/>
          <w:sz w:val="22"/>
          <w:szCs w:val="22"/>
        </w:rPr>
        <w:t xml:space="preserve"> cestných správnych orgánov ohľadne spätnej úpravy komunikácií</w:t>
      </w:r>
      <w:r w:rsidR="00A65205">
        <w:rPr>
          <w:rFonts w:ascii="Cambria" w:hAnsi="Cambria"/>
          <w:sz w:val="22"/>
          <w:szCs w:val="22"/>
        </w:rPr>
        <w:t xml:space="preserve"> a </w:t>
      </w:r>
      <w:r w:rsidR="00D539A8" w:rsidRPr="00305725">
        <w:rPr>
          <w:rFonts w:ascii="Cambria" w:hAnsi="Cambria"/>
          <w:sz w:val="22"/>
          <w:szCs w:val="22"/>
        </w:rPr>
        <w:t>vzorov</w:t>
      </w:r>
      <w:r w:rsidR="00D539A8">
        <w:rPr>
          <w:rFonts w:ascii="Cambria" w:hAnsi="Cambria"/>
          <w:sz w:val="22"/>
          <w:szCs w:val="22"/>
        </w:rPr>
        <w:t>é</w:t>
      </w:r>
      <w:r w:rsidR="00D539A8" w:rsidRPr="00305725">
        <w:rPr>
          <w:rFonts w:ascii="Cambria" w:hAnsi="Cambria"/>
          <w:sz w:val="22"/>
          <w:szCs w:val="22"/>
        </w:rPr>
        <w:t xml:space="preserve"> </w:t>
      </w:r>
      <w:r w:rsidRPr="00305725">
        <w:rPr>
          <w:rFonts w:ascii="Cambria" w:hAnsi="Cambria"/>
          <w:sz w:val="22"/>
          <w:szCs w:val="22"/>
        </w:rPr>
        <w:t xml:space="preserve">výkresov spätných úprav komunikácií. </w:t>
      </w:r>
    </w:p>
    <w:p w14:paraId="1D275D65" w14:textId="6D47F643" w:rsidR="000A247F" w:rsidRPr="00305725" w:rsidRDefault="000A247F" w:rsidP="00922427">
      <w:pPr>
        <w:widowControl w:val="0"/>
        <w:autoSpaceDE w:val="0"/>
        <w:autoSpaceDN w:val="0"/>
        <w:adjustRightInd w:val="0"/>
        <w:spacing w:after="80"/>
        <w:rPr>
          <w:rFonts w:ascii="Cambria" w:hAnsi="Cambria"/>
          <w:sz w:val="22"/>
          <w:szCs w:val="22"/>
        </w:rPr>
      </w:pPr>
      <w:r w:rsidRPr="00305725">
        <w:rPr>
          <w:rFonts w:ascii="Cambria" w:hAnsi="Cambria"/>
          <w:sz w:val="22"/>
          <w:szCs w:val="22"/>
        </w:rPr>
        <w:t xml:space="preserve">Projektová dokumentácia a technický návrh budú </w:t>
      </w:r>
      <w:r w:rsidRPr="00151EF2">
        <w:rPr>
          <w:rFonts w:ascii="Cambria" w:hAnsi="Cambria"/>
          <w:sz w:val="22"/>
          <w:szCs w:val="22"/>
        </w:rPr>
        <w:t>vyhotovené na podklade geodetického zamerania zaisteného Zhotoviteľom a budú</w:t>
      </w:r>
      <w:r w:rsidRPr="00305725">
        <w:rPr>
          <w:rFonts w:ascii="Cambria" w:hAnsi="Cambria"/>
          <w:sz w:val="22"/>
          <w:szCs w:val="22"/>
        </w:rPr>
        <w:t xml:space="preserve"> v RD doplnené aktuálnou katastrálnou mapou. </w:t>
      </w:r>
    </w:p>
    <w:p w14:paraId="0A36BD11" w14:textId="7CBF50A3" w:rsidR="000A247F" w:rsidRPr="00305725" w:rsidRDefault="000A247F" w:rsidP="00922427">
      <w:pPr>
        <w:widowControl w:val="0"/>
        <w:autoSpaceDE w:val="0"/>
        <w:autoSpaceDN w:val="0"/>
        <w:adjustRightInd w:val="0"/>
        <w:spacing w:after="80"/>
        <w:rPr>
          <w:rFonts w:ascii="Cambria" w:hAnsi="Cambria"/>
          <w:sz w:val="22"/>
          <w:szCs w:val="22"/>
        </w:rPr>
      </w:pPr>
      <w:r w:rsidRPr="00305725">
        <w:rPr>
          <w:rFonts w:ascii="Cambria" w:hAnsi="Cambria"/>
          <w:sz w:val="22"/>
          <w:szCs w:val="22"/>
        </w:rPr>
        <w:t>Projektová dokumentácia a technický návrh budú vyhotovené podľa požiadaviek príslušných STN a musia obsahovať ma</w:t>
      </w:r>
      <w:r w:rsidR="006B6002" w:rsidRPr="00305725">
        <w:rPr>
          <w:rFonts w:ascii="Cambria" w:hAnsi="Cambria"/>
          <w:sz w:val="22"/>
          <w:szCs w:val="22"/>
        </w:rPr>
        <w:t>teriály a zariadenia v súlade s</w:t>
      </w:r>
      <w:r w:rsidRPr="00305725">
        <w:rPr>
          <w:rFonts w:ascii="Cambria" w:hAnsi="Cambria"/>
          <w:sz w:val="22"/>
          <w:szCs w:val="22"/>
        </w:rPr>
        <w:t xml:space="preserve"> požiadavkami Objednávateľa. Dokumentácia, odsúhlasená tak </w:t>
      </w:r>
      <w:r w:rsidR="0096488A">
        <w:rPr>
          <w:rFonts w:ascii="Cambria" w:hAnsi="Cambria"/>
          <w:sz w:val="22"/>
          <w:szCs w:val="22"/>
        </w:rPr>
        <w:t>Dozorom Objednávateľa</w:t>
      </w:r>
      <w:r w:rsidR="0096488A" w:rsidRPr="00305725">
        <w:rPr>
          <w:rFonts w:ascii="Cambria" w:hAnsi="Cambria"/>
          <w:sz w:val="22"/>
          <w:szCs w:val="22"/>
        </w:rPr>
        <w:t xml:space="preserve"> </w:t>
      </w:r>
      <w:r w:rsidRPr="00305725">
        <w:rPr>
          <w:rFonts w:ascii="Cambria" w:hAnsi="Cambria"/>
          <w:sz w:val="22"/>
          <w:szCs w:val="22"/>
        </w:rPr>
        <w:t>ako aj Objednávateľom, bude odovzdaná v </w:t>
      </w:r>
      <w:r w:rsidR="00EA0E7F" w:rsidRPr="00305725">
        <w:rPr>
          <w:rFonts w:ascii="Cambria" w:hAnsi="Cambria"/>
          <w:sz w:val="22"/>
          <w:szCs w:val="22"/>
        </w:rPr>
        <w:t>3</w:t>
      </w:r>
      <w:r w:rsidRPr="00305725">
        <w:rPr>
          <w:rFonts w:ascii="Cambria" w:hAnsi="Cambria"/>
          <w:sz w:val="22"/>
          <w:szCs w:val="22"/>
        </w:rPr>
        <w:t xml:space="preserve"> tlačených vyhotoveniach + </w:t>
      </w:r>
      <w:r w:rsidR="00EA0E7F" w:rsidRPr="00305725">
        <w:rPr>
          <w:rFonts w:ascii="Cambria" w:hAnsi="Cambria"/>
          <w:sz w:val="22"/>
          <w:szCs w:val="22"/>
        </w:rPr>
        <w:t>3</w:t>
      </w:r>
      <w:r w:rsidRPr="00305725">
        <w:rPr>
          <w:rFonts w:ascii="Cambria" w:hAnsi="Cambria"/>
          <w:sz w:val="22"/>
          <w:szCs w:val="22"/>
        </w:rPr>
        <w:t>x v elektronickej forme (texty formát *.</w:t>
      </w:r>
      <w:proofErr w:type="spellStart"/>
      <w:r w:rsidRPr="00305725">
        <w:rPr>
          <w:rFonts w:ascii="Cambria" w:hAnsi="Cambria"/>
          <w:sz w:val="22"/>
          <w:szCs w:val="22"/>
        </w:rPr>
        <w:t>doc</w:t>
      </w:r>
      <w:proofErr w:type="spellEnd"/>
      <w:r w:rsidRPr="00305725">
        <w:rPr>
          <w:rFonts w:ascii="Cambria" w:hAnsi="Cambria"/>
          <w:sz w:val="22"/>
          <w:szCs w:val="22"/>
        </w:rPr>
        <w:t>, *.</w:t>
      </w:r>
      <w:proofErr w:type="spellStart"/>
      <w:r w:rsidRPr="00305725">
        <w:rPr>
          <w:rFonts w:ascii="Cambria" w:hAnsi="Cambria"/>
          <w:sz w:val="22"/>
          <w:szCs w:val="22"/>
        </w:rPr>
        <w:t>xls</w:t>
      </w:r>
      <w:proofErr w:type="spellEnd"/>
      <w:r w:rsidRPr="00305725">
        <w:rPr>
          <w:rFonts w:ascii="Cambria" w:hAnsi="Cambria"/>
          <w:sz w:val="22"/>
          <w:szCs w:val="22"/>
        </w:rPr>
        <w:t>, v</w:t>
      </w:r>
      <w:r w:rsidR="00BF46D4" w:rsidRPr="00305725">
        <w:rPr>
          <w:rFonts w:ascii="Cambria" w:hAnsi="Cambria"/>
          <w:sz w:val="22"/>
          <w:szCs w:val="22"/>
        </w:rPr>
        <w:t>ýkresy formát *.</w:t>
      </w:r>
      <w:proofErr w:type="spellStart"/>
      <w:r w:rsidR="00BF46D4" w:rsidRPr="00305725">
        <w:rPr>
          <w:rFonts w:ascii="Cambria" w:hAnsi="Cambria"/>
          <w:sz w:val="22"/>
          <w:szCs w:val="22"/>
        </w:rPr>
        <w:t>dwg</w:t>
      </w:r>
      <w:proofErr w:type="spellEnd"/>
      <w:r w:rsidR="00BF46D4" w:rsidRPr="00305725">
        <w:rPr>
          <w:rFonts w:ascii="Cambria" w:hAnsi="Cambria"/>
          <w:sz w:val="22"/>
          <w:szCs w:val="22"/>
        </w:rPr>
        <w:t>) na CD/DVD.</w:t>
      </w:r>
    </w:p>
    <w:p w14:paraId="70FFF2B0" w14:textId="65434DF6" w:rsidR="000A247F" w:rsidRPr="005F7CB1" w:rsidRDefault="000A247F" w:rsidP="004A10DE">
      <w:pPr>
        <w:widowControl w:val="0"/>
        <w:autoSpaceDE w:val="0"/>
        <w:autoSpaceDN w:val="0"/>
        <w:adjustRightInd w:val="0"/>
        <w:spacing w:after="80"/>
        <w:rPr>
          <w:rFonts w:ascii="Cambria" w:hAnsi="Cambria"/>
          <w:szCs w:val="22"/>
        </w:rPr>
      </w:pPr>
      <w:r w:rsidRPr="004A10DE">
        <w:rPr>
          <w:rFonts w:ascii="Cambria" w:hAnsi="Cambria"/>
          <w:sz w:val="22"/>
          <w:szCs w:val="22"/>
        </w:rPr>
        <w:t xml:space="preserve">Predkladanie spracovanej projektovej dokumentácie na realizáciu stavby sa pripúšťa aj po jednotlivých </w:t>
      </w:r>
      <w:r w:rsidR="00E34FF3">
        <w:rPr>
          <w:rFonts w:ascii="Cambria" w:hAnsi="Cambria"/>
          <w:sz w:val="22"/>
          <w:szCs w:val="22"/>
        </w:rPr>
        <w:t>a</w:t>
      </w:r>
      <w:r w:rsidR="00E34FF3" w:rsidRPr="004A10DE">
        <w:rPr>
          <w:rFonts w:ascii="Cambria" w:hAnsi="Cambria"/>
          <w:sz w:val="22"/>
          <w:szCs w:val="22"/>
        </w:rPr>
        <w:t xml:space="preserve">ktivitách </w:t>
      </w:r>
      <w:r w:rsidRPr="004A10DE">
        <w:rPr>
          <w:rFonts w:ascii="Cambria" w:hAnsi="Cambria"/>
          <w:sz w:val="22"/>
          <w:szCs w:val="22"/>
        </w:rPr>
        <w:t xml:space="preserve">a to na základe súhlasu </w:t>
      </w:r>
      <w:r w:rsidR="00E34FF3">
        <w:rPr>
          <w:rFonts w:ascii="Cambria" w:hAnsi="Cambria"/>
          <w:sz w:val="22"/>
          <w:szCs w:val="22"/>
        </w:rPr>
        <w:t>Dozoru Objednávateľa</w:t>
      </w:r>
      <w:r w:rsidR="00E34FF3" w:rsidRPr="00305725">
        <w:rPr>
          <w:rFonts w:ascii="Cambria" w:hAnsi="Cambria"/>
          <w:sz w:val="22"/>
          <w:szCs w:val="22"/>
        </w:rPr>
        <w:t xml:space="preserve"> </w:t>
      </w:r>
      <w:r w:rsidRPr="004A10DE">
        <w:rPr>
          <w:rFonts w:ascii="Cambria" w:hAnsi="Cambria"/>
          <w:sz w:val="22"/>
          <w:szCs w:val="22"/>
        </w:rPr>
        <w:t>a</w:t>
      </w:r>
      <w:r w:rsidR="00E34FF3">
        <w:rPr>
          <w:rFonts w:ascii="Cambria" w:hAnsi="Cambria"/>
          <w:sz w:val="22"/>
          <w:szCs w:val="22"/>
        </w:rPr>
        <w:t>lebo</w:t>
      </w:r>
      <w:r w:rsidRPr="004A10DE">
        <w:rPr>
          <w:rFonts w:ascii="Cambria" w:hAnsi="Cambria"/>
          <w:sz w:val="22"/>
          <w:szCs w:val="22"/>
        </w:rPr>
        <w:t> Objednávateľa.</w:t>
      </w:r>
    </w:p>
    <w:p w14:paraId="260E4F03" w14:textId="1B7193EB" w:rsidR="000A247F" w:rsidRPr="00305725" w:rsidRDefault="000A247F" w:rsidP="00922427">
      <w:pPr>
        <w:widowControl w:val="0"/>
        <w:autoSpaceDE w:val="0"/>
        <w:autoSpaceDN w:val="0"/>
        <w:adjustRightInd w:val="0"/>
        <w:spacing w:after="80"/>
        <w:rPr>
          <w:rFonts w:ascii="Cambria" w:hAnsi="Cambria"/>
          <w:sz w:val="22"/>
          <w:szCs w:val="22"/>
        </w:rPr>
      </w:pPr>
      <w:r w:rsidRPr="00305725">
        <w:rPr>
          <w:rFonts w:ascii="Cambria" w:hAnsi="Cambria"/>
          <w:sz w:val="22"/>
          <w:szCs w:val="22"/>
        </w:rPr>
        <w:t xml:space="preserve">Odsúhlasené časti RD budú jasne označené ako “schválené </w:t>
      </w:r>
      <w:r w:rsidR="00780B63">
        <w:rPr>
          <w:rFonts w:ascii="Cambria" w:hAnsi="Cambria"/>
          <w:sz w:val="22"/>
          <w:szCs w:val="22"/>
        </w:rPr>
        <w:t>Dozorom Objednávateľa</w:t>
      </w:r>
      <w:r w:rsidRPr="00305725">
        <w:rPr>
          <w:rFonts w:ascii="Cambria" w:hAnsi="Cambria"/>
          <w:sz w:val="22"/>
          <w:szCs w:val="22"/>
        </w:rPr>
        <w:t xml:space="preserve">” a budú podpísané projektantom, Zhotoviteľom, Objednávateľom, aj </w:t>
      </w:r>
      <w:r w:rsidR="00780B63">
        <w:rPr>
          <w:rFonts w:ascii="Cambria" w:hAnsi="Cambria"/>
          <w:sz w:val="22"/>
          <w:szCs w:val="22"/>
        </w:rPr>
        <w:t>Dozorom Objednávateľa</w:t>
      </w:r>
      <w:r w:rsidRPr="00305725">
        <w:rPr>
          <w:rFonts w:ascii="Cambria" w:hAnsi="Cambria"/>
          <w:sz w:val="22"/>
          <w:szCs w:val="22"/>
        </w:rPr>
        <w:t xml:space="preserve">. Začatie prác na akejkoľvek časti výstavby Diela bude povolené len po schválení príslušnej RD Zhotoviteľa </w:t>
      </w:r>
      <w:r w:rsidR="00780B63">
        <w:rPr>
          <w:rFonts w:ascii="Cambria" w:hAnsi="Cambria"/>
          <w:sz w:val="22"/>
          <w:szCs w:val="22"/>
        </w:rPr>
        <w:t>Dozorom Objednávateľa</w:t>
      </w:r>
      <w:r w:rsidRPr="00305725">
        <w:rPr>
          <w:rFonts w:ascii="Cambria" w:hAnsi="Cambria"/>
          <w:sz w:val="22"/>
          <w:szCs w:val="22"/>
        </w:rPr>
        <w:t xml:space="preserve">. Schválenie RD Zhotoviteľa, vrátane akýchkoľvek zmien vykonaných </w:t>
      </w:r>
      <w:r w:rsidR="00F36C4A">
        <w:rPr>
          <w:rFonts w:ascii="Cambria" w:hAnsi="Cambria"/>
          <w:sz w:val="22"/>
          <w:szCs w:val="22"/>
        </w:rPr>
        <w:t xml:space="preserve">Dozorom Objednávateľa </w:t>
      </w:r>
      <w:r w:rsidRPr="00305725">
        <w:rPr>
          <w:rFonts w:ascii="Cambria" w:hAnsi="Cambria"/>
          <w:sz w:val="22"/>
          <w:szCs w:val="22"/>
        </w:rPr>
        <w:t xml:space="preserve">, nebude oslobodzovať Zhotoviteľa od jeho povinností realizovať Dielo v súlade so Zmluvou. </w:t>
      </w:r>
    </w:p>
    <w:p w14:paraId="0DF9F059" w14:textId="2F46327E" w:rsidR="000A247F" w:rsidRPr="00305725" w:rsidRDefault="000A247F" w:rsidP="00922427">
      <w:pPr>
        <w:widowControl w:val="0"/>
        <w:autoSpaceDE w:val="0"/>
        <w:autoSpaceDN w:val="0"/>
        <w:adjustRightInd w:val="0"/>
        <w:spacing w:after="80"/>
        <w:rPr>
          <w:rFonts w:ascii="Cambria" w:hAnsi="Cambria"/>
          <w:sz w:val="22"/>
          <w:szCs w:val="22"/>
        </w:rPr>
      </w:pPr>
      <w:r w:rsidRPr="00305725">
        <w:rPr>
          <w:rFonts w:ascii="Cambria" w:hAnsi="Cambria"/>
          <w:sz w:val="22"/>
          <w:szCs w:val="22"/>
        </w:rPr>
        <w:t xml:space="preserve">Akákoľvek dokumentácia vyhotovená Zhotoviteľom nesmie meniť účel a rozsah </w:t>
      </w:r>
      <w:r w:rsidR="00151DF6">
        <w:rPr>
          <w:rFonts w:ascii="Cambria" w:hAnsi="Cambria"/>
          <w:sz w:val="22"/>
          <w:szCs w:val="22"/>
        </w:rPr>
        <w:t>p</w:t>
      </w:r>
      <w:r w:rsidR="00151DF6" w:rsidRPr="00305725">
        <w:rPr>
          <w:rFonts w:ascii="Cambria" w:hAnsi="Cambria"/>
          <w:sz w:val="22"/>
          <w:szCs w:val="22"/>
        </w:rPr>
        <w:t xml:space="preserve">rác </w:t>
      </w:r>
      <w:r w:rsidRPr="00305725">
        <w:rPr>
          <w:rFonts w:ascii="Cambria" w:hAnsi="Cambria"/>
          <w:sz w:val="22"/>
          <w:szCs w:val="22"/>
        </w:rPr>
        <w:t xml:space="preserve">opísaných </w:t>
      </w:r>
      <w:r w:rsidR="00151DF6">
        <w:rPr>
          <w:rFonts w:ascii="Cambria" w:hAnsi="Cambria"/>
          <w:sz w:val="22"/>
          <w:szCs w:val="22"/>
        </w:rPr>
        <w:t>Špecifikácií predmetu zákazky</w:t>
      </w:r>
      <w:r w:rsidRPr="00305725">
        <w:rPr>
          <w:rFonts w:ascii="Cambria" w:hAnsi="Cambria"/>
          <w:sz w:val="22"/>
          <w:szCs w:val="22"/>
        </w:rPr>
        <w:t>. Výdavky spojené na vyhotovenie uvedenej dokumentácie Zhotoviteľa sú zahrnuté v ponukovej cene.</w:t>
      </w:r>
    </w:p>
    <w:p w14:paraId="48863A08" w14:textId="330BC9E4" w:rsidR="000A247F" w:rsidRPr="00305725" w:rsidRDefault="000A247F" w:rsidP="004A10DE">
      <w:pPr>
        <w:widowControl w:val="0"/>
        <w:spacing w:after="80"/>
        <w:rPr>
          <w:rFonts w:ascii="Cambria" w:hAnsi="Cambria"/>
          <w:sz w:val="22"/>
          <w:szCs w:val="22"/>
        </w:rPr>
      </w:pPr>
      <w:r w:rsidRPr="00305725">
        <w:rPr>
          <w:rFonts w:ascii="Cambria" w:hAnsi="Cambria"/>
          <w:sz w:val="22"/>
          <w:szCs w:val="22"/>
        </w:rPr>
        <w:t xml:space="preserve">Výroba položiek strojného zariadenia nezačne, pokiaľ výrobca neobdrží písomné schválenie relevantných výkresov a technických správ </w:t>
      </w:r>
      <w:r w:rsidR="00151DF6">
        <w:rPr>
          <w:rFonts w:ascii="Cambria" w:hAnsi="Cambria"/>
          <w:sz w:val="22"/>
          <w:szCs w:val="22"/>
        </w:rPr>
        <w:t>schválených</w:t>
      </w:r>
      <w:r w:rsidRPr="00305725">
        <w:rPr>
          <w:rFonts w:ascii="Cambria" w:hAnsi="Cambria"/>
          <w:sz w:val="22"/>
          <w:szCs w:val="22"/>
        </w:rPr>
        <w:t xml:space="preserve"> </w:t>
      </w:r>
      <w:r w:rsidR="00151DF6">
        <w:rPr>
          <w:rFonts w:ascii="Cambria" w:hAnsi="Cambria"/>
          <w:sz w:val="22"/>
          <w:szCs w:val="22"/>
        </w:rPr>
        <w:t>Dozorom Objednávateľa</w:t>
      </w:r>
      <w:r w:rsidRPr="00305725">
        <w:rPr>
          <w:rFonts w:ascii="Cambria" w:hAnsi="Cambria"/>
          <w:sz w:val="22"/>
          <w:szCs w:val="22"/>
        </w:rPr>
        <w:t>. Zhotoviteľ vytvorí dostatočný priestor v harmonograme prác na získanie všetkých potrebných povolení vrátane vybavenia majetkovoprávnych záležitostí. Akékoľvek náklady spôsobené nedodržaním tejto požiadavky bude znášať Zhotoviteľ.</w:t>
      </w:r>
    </w:p>
    <w:p w14:paraId="606D2B7B" w14:textId="77777777" w:rsidR="000A247F" w:rsidRPr="004A10DE" w:rsidRDefault="000A247F" w:rsidP="004A10DE">
      <w:pPr>
        <w:widowControl w:val="0"/>
        <w:spacing w:after="80"/>
        <w:rPr>
          <w:rFonts w:ascii="Cambria" w:hAnsi="Cambria"/>
          <w:szCs w:val="22"/>
        </w:rPr>
      </w:pPr>
      <w:r w:rsidRPr="004A10DE">
        <w:rPr>
          <w:rFonts w:ascii="Cambria" w:hAnsi="Cambria"/>
          <w:sz w:val="22"/>
          <w:szCs w:val="22"/>
        </w:rPr>
        <w:t>Súčasťou projektových prác a súvisiacej  inžinierskej činnosti bude:</w:t>
      </w:r>
    </w:p>
    <w:p w14:paraId="572A0112" w14:textId="664CF98E" w:rsidR="000A247F" w:rsidRPr="004A10DE" w:rsidRDefault="000A247F" w:rsidP="004A10DE">
      <w:pPr>
        <w:widowControl w:val="0"/>
        <w:numPr>
          <w:ilvl w:val="0"/>
          <w:numId w:val="3"/>
        </w:numPr>
        <w:suppressAutoHyphens w:val="0"/>
        <w:spacing w:after="80"/>
        <w:ind w:left="703" w:hanging="346"/>
        <w:rPr>
          <w:rFonts w:ascii="Cambria" w:hAnsi="Cambria"/>
          <w:szCs w:val="22"/>
        </w:rPr>
      </w:pPr>
      <w:r w:rsidRPr="004A10DE">
        <w:rPr>
          <w:rFonts w:ascii="Cambria" w:hAnsi="Cambria"/>
          <w:sz w:val="22"/>
          <w:szCs w:val="22"/>
        </w:rPr>
        <w:t xml:space="preserve">zapracovanie všetkých požiadaviek </w:t>
      </w:r>
      <w:r w:rsidR="00180940" w:rsidRPr="004A10DE">
        <w:rPr>
          <w:rFonts w:ascii="Cambria" w:hAnsi="Cambria"/>
          <w:sz w:val="22"/>
          <w:szCs w:val="22"/>
        </w:rPr>
        <w:t>zo Špecifikácie predmetu zákazky</w:t>
      </w:r>
      <w:r w:rsidRPr="004A10DE">
        <w:rPr>
          <w:rFonts w:ascii="Cambria" w:hAnsi="Cambria"/>
          <w:sz w:val="22"/>
          <w:szCs w:val="22"/>
        </w:rPr>
        <w:t xml:space="preserve"> do realizačnej dokumentácie</w:t>
      </w:r>
      <w:r w:rsidR="00180940" w:rsidRPr="004A10DE">
        <w:rPr>
          <w:rFonts w:ascii="Cambria" w:hAnsi="Cambria"/>
          <w:sz w:val="22"/>
          <w:szCs w:val="22"/>
        </w:rPr>
        <w:t>;</w:t>
      </w:r>
    </w:p>
    <w:p w14:paraId="01780541" w14:textId="6E035422" w:rsidR="000A247F" w:rsidRPr="004A10DE" w:rsidRDefault="000A247F" w:rsidP="004A10DE">
      <w:pPr>
        <w:widowControl w:val="0"/>
        <w:numPr>
          <w:ilvl w:val="0"/>
          <w:numId w:val="3"/>
        </w:numPr>
        <w:suppressAutoHyphens w:val="0"/>
        <w:spacing w:after="80"/>
        <w:ind w:left="703" w:hanging="346"/>
        <w:rPr>
          <w:rFonts w:ascii="Cambria" w:hAnsi="Cambria"/>
          <w:szCs w:val="22"/>
        </w:rPr>
      </w:pPr>
      <w:r w:rsidRPr="004A10DE">
        <w:rPr>
          <w:rFonts w:ascii="Cambria" w:hAnsi="Cambria"/>
          <w:sz w:val="22"/>
          <w:szCs w:val="22"/>
        </w:rPr>
        <w:t>zapracovanie všetkých požiadaviek z</w:t>
      </w:r>
      <w:r w:rsidR="00BF46D4" w:rsidRPr="004A10DE">
        <w:rPr>
          <w:rFonts w:ascii="Cambria" w:hAnsi="Cambria"/>
          <w:sz w:val="22"/>
          <w:szCs w:val="22"/>
        </w:rPr>
        <w:t> </w:t>
      </w:r>
      <w:r w:rsidRPr="004A10DE">
        <w:rPr>
          <w:rFonts w:ascii="Cambria" w:hAnsi="Cambria"/>
          <w:sz w:val="22"/>
          <w:szCs w:val="22"/>
        </w:rPr>
        <w:t>vydaných</w:t>
      </w:r>
      <w:r w:rsidR="00BF46D4" w:rsidRPr="004A10DE">
        <w:rPr>
          <w:rFonts w:ascii="Cambria" w:hAnsi="Cambria"/>
          <w:sz w:val="22"/>
          <w:szCs w:val="22"/>
        </w:rPr>
        <w:t xml:space="preserve"> vyjadrení k</w:t>
      </w:r>
      <w:r w:rsidR="00B633F4" w:rsidRPr="004A10DE">
        <w:rPr>
          <w:rFonts w:ascii="Cambria" w:hAnsi="Cambria"/>
          <w:sz w:val="22"/>
          <w:szCs w:val="22"/>
        </w:rPr>
        <w:t> rozhodnutiu o umiestnení stavby a k</w:t>
      </w:r>
      <w:r w:rsidRPr="004A10DE">
        <w:rPr>
          <w:rFonts w:ascii="Cambria" w:hAnsi="Cambria"/>
          <w:sz w:val="22"/>
          <w:szCs w:val="22"/>
        </w:rPr>
        <w:t xml:space="preserve"> stavebn</w:t>
      </w:r>
      <w:r w:rsidR="00BF46D4" w:rsidRPr="004A10DE">
        <w:rPr>
          <w:rFonts w:ascii="Cambria" w:hAnsi="Cambria"/>
          <w:sz w:val="22"/>
          <w:szCs w:val="22"/>
        </w:rPr>
        <w:t>ému povoleniu</w:t>
      </w:r>
      <w:r w:rsidRPr="004A10DE">
        <w:rPr>
          <w:rFonts w:ascii="Cambria" w:hAnsi="Cambria"/>
          <w:sz w:val="22"/>
          <w:szCs w:val="22"/>
        </w:rPr>
        <w:t xml:space="preserve"> a vyjadrení dotknutých orgánov a organizácií </w:t>
      </w:r>
      <w:r w:rsidR="00BF46D4" w:rsidRPr="004A10DE">
        <w:rPr>
          <w:rFonts w:ascii="Cambria" w:hAnsi="Cambria"/>
          <w:sz w:val="22"/>
          <w:szCs w:val="22"/>
        </w:rPr>
        <w:t>k</w:t>
      </w:r>
      <w:r w:rsidRPr="004A10DE">
        <w:rPr>
          <w:rFonts w:ascii="Cambria" w:hAnsi="Cambria"/>
          <w:sz w:val="22"/>
          <w:szCs w:val="22"/>
        </w:rPr>
        <w:t xml:space="preserve"> realizačnej dokumentáci</w:t>
      </w:r>
      <w:r w:rsidR="00B633F4" w:rsidRPr="004A10DE">
        <w:rPr>
          <w:rFonts w:ascii="Cambria" w:hAnsi="Cambria"/>
          <w:sz w:val="22"/>
          <w:szCs w:val="22"/>
        </w:rPr>
        <w:t>i</w:t>
      </w:r>
      <w:r w:rsidR="00180940" w:rsidRPr="004A10DE">
        <w:rPr>
          <w:rFonts w:ascii="Cambria" w:hAnsi="Cambria"/>
          <w:sz w:val="22"/>
          <w:szCs w:val="22"/>
        </w:rPr>
        <w:t>;</w:t>
      </w:r>
    </w:p>
    <w:p w14:paraId="746E4FCC" w14:textId="320EB299" w:rsidR="000A247F" w:rsidRPr="004A10DE" w:rsidRDefault="000A247F" w:rsidP="004A10DE">
      <w:pPr>
        <w:widowControl w:val="0"/>
        <w:numPr>
          <w:ilvl w:val="0"/>
          <w:numId w:val="3"/>
        </w:numPr>
        <w:suppressAutoHyphens w:val="0"/>
        <w:spacing w:after="80"/>
        <w:ind w:left="703" w:hanging="346"/>
        <w:rPr>
          <w:rFonts w:ascii="Cambria" w:hAnsi="Cambria"/>
          <w:szCs w:val="22"/>
        </w:rPr>
      </w:pPr>
      <w:r w:rsidRPr="004A10DE">
        <w:rPr>
          <w:rFonts w:ascii="Cambria" w:hAnsi="Cambria"/>
          <w:sz w:val="22"/>
          <w:szCs w:val="22"/>
        </w:rPr>
        <w:t xml:space="preserve">zapracovanie všetkých pripomienok dotknutých orgánov, </w:t>
      </w:r>
      <w:r w:rsidR="00180940" w:rsidRPr="004A10DE">
        <w:rPr>
          <w:rFonts w:ascii="Cambria" w:hAnsi="Cambria"/>
          <w:sz w:val="22"/>
          <w:szCs w:val="22"/>
        </w:rPr>
        <w:t xml:space="preserve">Dozoru Objednávateľa </w:t>
      </w:r>
      <w:r w:rsidRPr="004A10DE">
        <w:rPr>
          <w:rFonts w:ascii="Cambria" w:hAnsi="Cambria"/>
          <w:sz w:val="22"/>
          <w:szCs w:val="22"/>
        </w:rPr>
        <w:t>a Objednávateľa k realizačnej dokumentácii</w:t>
      </w:r>
      <w:r w:rsidR="00180940" w:rsidRPr="004A10DE">
        <w:rPr>
          <w:rFonts w:ascii="Cambria" w:hAnsi="Cambria"/>
          <w:sz w:val="22"/>
          <w:szCs w:val="22"/>
        </w:rPr>
        <w:t>;</w:t>
      </w:r>
    </w:p>
    <w:p w14:paraId="46F8465D" w14:textId="180A154D" w:rsidR="000A247F" w:rsidRPr="004A10DE" w:rsidRDefault="000A247F" w:rsidP="004A10DE">
      <w:pPr>
        <w:widowControl w:val="0"/>
        <w:numPr>
          <w:ilvl w:val="0"/>
          <w:numId w:val="3"/>
        </w:numPr>
        <w:suppressAutoHyphens w:val="0"/>
        <w:spacing w:after="80"/>
        <w:ind w:left="703" w:hanging="346"/>
        <w:rPr>
          <w:rFonts w:ascii="Cambria" w:hAnsi="Cambria"/>
          <w:szCs w:val="22"/>
        </w:rPr>
      </w:pPr>
      <w:r w:rsidRPr="004A10DE">
        <w:rPr>
          <w:rFonts w:ascii="Cambria" w:hAnsi="Cambria"/>
          <w:sz w:val="22"/>
          <w:szCs w:val="22"/>
        </w:rPr>
        <w:t>riadna koordinácia medzi stavebnou, strojnotechnologickou a </w:t>
      </w:r>
      <w:proofErr w:type="spellStart"/>
      <w:r w:rsidRPr="004A10DE">
        <w:rPr>
          <w:rFonts w:ascii="Cambria" w:hAnsi="Cambria"/>
          <w:sz w:val="22"/>
          <w:szCs w:val="22"/>
        </w:rPr>
        <w:t>elektrotechnologickou</w:t>
      </w:r>
      <w:proofErr w:type="spellEnd"/>
      <w:r w:rsidRPr="004A10DE">
        <w:rPr>
          <w:rFonts w:ascii="Cambria" w:hAnsi="Cambria"/>
          <w:sz w:val="22"/>
          <w:szCs w:val="22"/>
        </w:rPr>
        <w:t xml:space="preserve"> časťou stavby a tiež všetkými súvisiacimi profesiami</w:t>
      </w:r>
      <w:r w:rsidR="00180940" w:rsidRPr="004A10DE">
        <w:rPr>
          <w:rFonts w:ascii="Cambria" w:hAnsi="Cambria"/>
          <w:sz w:val="22"/>
          <w:szCs w:val="22"/>
        </w:rPr>
        <w:t>;</w:t>
      </w:r>
    </w:p>
    <w:p w14:paraId="3DB0298A" w14:textId="27F1261C" w:rsidR="000A247F" w:rsidRPr="004A10DE" w:rsidRDefault="000A247F" w:rsidP="004A10DE">
      <w:pPr>
        <w:widowControl w:val="0"/>
        <w:numPr>
          <w:ilvl w:val="0"/>
          <w:numId w:val="3"/>
        </w:numPr>
        <w:suppressAutoHyphens w:val="0"/>
        <w:spacing w:after="80"/>
        <w:ind w:left="703" w:hanging="346"/>
        <w:rPr>
          <w:rFonts w:ascii="Cambria" w:hAnsi="Cambria"/>
          <w:szCs w:val="22"/>
        </w:rPr>
      </w:pPr>
      <w:r w:rsidRPr="004A10DE">
        <w:rPr>
          <w:rFonts w:ascii="Cambria" w:hAnsi="Cambria"/>
          <w:sz w:val="22"/>
          <w:szCs w:val="22"/>
        </w:rPr>
        <w:t>podrobné statické výpočty a armovacie výkresy a iné potrebné výpočty v </w:t>
      </w:r>
      <w:r w:rsidR="00BF46D4" w:rsidRPr="004A10DE">
        <w:rPr>
          <w:rFonts w:ascii="Cambria" w:hAnsi="Cambria"/>
          <w:sz w:val="22"/>
          <w:szCs w:val="22"/>
        </w:rPr>
        <w:t>2</w:t>
      </w:r>
      <w:r w:rsidRPr="004A10DE">
        <w:rPr>
          <w:rFonts w:ascii="Cambria" w:hAnsi="Cambria"/>
          <w:sz w:val="22"/>
          <w:szCs w:val="22"/>
        </w:rPr>
        <w:t>-ich vyhotoveniach + 6x v elektronickej forme na CD/DVD</w:t>
      </w:r>
      <w:r w:rsidR="00180940" w:rsidRPr="004A10DE">
        <w:rPr>
          <w:rFonts w:ascii="Cambria" w:hAnsi="Cambria"/>
          <w:sz w:val="22"/>
          <w:szCs w:val="22"/>
        </w:rPr>
        <w:t>;</w:t>
      </w:r>
    </w:p>
    <w:p w14:paraId="2A365F1D" w14:textId="78E674A4" w:rsidR="000A247F" w:rsidRPr="004A10DE" w:rsidRDefault="000A247F" w:rsidP="004A10DE">
      <w:pPr>
        <w:widowControl w:val="0"/>
        <w:numPr>
          <w:ilvl w:val="0"/>
          <w:numId w:val="3"/>
        </w:numPr>
        <w:suppressAutoHyphens w:val="0"/>
        <w:spacing w:after="80"/>
        <w:ind w:left="703" w:hanging="346"/>
        <w:rPr>
          <w:rFonts w:ascii="Cambria" w:hAnsi="Cambria"/>
          <w:szCs w:val="22"/>
        </w:rPr>
      </w:pPr>
      <w:r w:rsidRPr="004A10DE">
        <w:rPr>
          <w:rFonts w:ascii="Cambria" w:hAnsi="Cambria"/>
          <w:sz w:val="22"/>
          <w:szCs w:val="22"/>
        </w:rPr>
        <w:t>spracovanie algoritmov riadenia/receptúr ako komplexný podklad pre spracovaní dodávateľského riadiaceho SW v </w:t>
      </w:r>
      <w:r w:rsidR="00BF46D4" w:rsidRPr="004A10DE">
        <w:rPr>
          <w:rFonts w:ascii="Cambria" w:hAnsi="Cambria"/>
          <w:sz w:val="22"/>
          <w:szCs w:val="22"/>
        </w:rPr>
        <w:t>2</w:t>
      </w:r>
      <w:r w:rsidRPr="004A10DE">
        <w:rPr>
          <w:rFonts w:ascii="Cambria" w:hAnsi="Cambria"/>
          <w:sz w:val="22"/>
          <w:szCs w:val="22"/>
        </w:rPr>
        <w:t>-ich vyhotoveniach + 6x v elektronickej forme na CD/</w:t>
      </w:r>
      <w:r w:rsidR="00180940" w:rsidRPr="004A10DE">
        <w:rPr>
          <w:rFonts w:ascii="Cambria" w:hAnsi="Cambria"/>
          <w:sz w:val="22"/>
          <w:szCs w:val="22"/>
        </w:rPr>
        <w:t>DVD;</w:t>
      </w:r>
    </w:p>
    <w:p w14:paraId="02EB960F" w14:textId="3C15A859" w:rsidR="000A247F" w:rsidRPr="004A10DE" w:rsidRDefault="000A247F" w:rsidP="004A10DE">
      <w:pPr>
        <w:widowControl w:val="0"/>
        <w:numPr>
          <w:ilvl w:val="0"/>
          <w:numId w:val="3"/>
        </w:numPr>
        <w:suppressAutoHyphens w:val="0"/>
        <w:spacing w:after="80"/>
        <w:ind w:left="703" w:hanging="346"/>
        <w:rPr>
          <w:rFonts w:ascii="Cambria" w:hAnsi="Cambria"/>
          <w:szCs w:val="22"/>
        </w:rPr>
      </w:pPr>
      <w:r w:rsidRPr="004A10DE">
        <w:rPr>
          <w:rFonts w:ascii="Cambria" w:hAnsi="Cambria"/>
          <w:sz w:val="22"/>
          <w:szCs w:val="22"/>
        </w:rPr>
        <w:t>spracovanie projektu ASRTP, dispečerského riadenia sústav</w:t>
      </w:r>
      <w:r w:rsidR="00B633F4" w:rsidRPr="004A10DE">
        <w:rPr>
          <w:rFonts w:ascii="Cambria" w:hAnsi="Cambria"/>
          <w:sz w:val="22"/>
          <w:szCs w:val="22"/>
        </w:rPr>
        <w:t>y</w:t>
      </w:r>
      <w:r w:rsidRPr="004A10DE">
        <w:rPr>
          <w:rFonts w:ascii="Cambria" w:hAnsi="Cambria"/>
          <w:sz w:val="22"/>
          <w:szCs w:val="22"/>
        </w:rPr>
        <w:t xml:space="preserve"> kanalizácie a ČOV vrátane diaľkového prenosu na riadiaci aj monitorovací dispečing a SW úpravy pre ASR</w:t>
      </w:r>
      <w:r w:rsidR="00B633F4" w:rsidRPr="004A10DE">
        <w:rPr>
          <w:rFonts w:ascii="Cambria" w:hAnsi="Cambria"/>
          <w:sz w:val="22"/>
          <w:szCs w:val="22"/>
        </w:rPr>
        <w:t>TP</w:t>
      </w:r>
      <w:r w:rsidRPr="004A10DE">
        <w:rPr>
          <w:rFonts w:ascii="Cambria" w:hAnsi="Cambria"/>
          <w:sz w:val="22"/>
          <w:szCs w:val="22"/>
        </w:rPr>
        <w:t xml:space="preserve"> z týchto dispečingov, v </w:t>
      </w:r>
      <w:r w:rsidR="00B633F4" w:rsidRPr="004A10DE">
        <w:rPr>
          <w:rFonts w:ascii="Cambria" w:hAnsi="Cambria"/>
          <w:sz w:val="22"/>
          <w:szCs w:val="22"/>
        </w:rPr>
        <w:t>2</w:t>
      </w:r>
      <w:r w:rsidRPr="004A10DE">
        <w:rPr>
          <w:rFonts w:ascii="Cambria" w:hAnsi="Cambria"/>
          <w:sz w:val="22"/>
          <w:szCs w:val="22"/>
        </w:rPr>
        <w:t>-tich vyhotoveniach + 6x v elektronickej forme na CD/</w:t>
      </w:r>
      <w:r w:rsidR="00180940" w:rsidRPr="004A10DE">
        <w:rPr>
          <w:rFonts w:ascii="Cambria" w:hAnsi="Cambria"/>
          <w:sz w:val="22"/>
          <w:szCs w:val="22"/>
        </w:rPr>
        <w:t>DVD;</w:t>
      </w:r>
    </w:p>
    <w:p w14:paraId="22E86B9B" w14:textId="25E8200C" w:rsidR="000A247F" w:rsidRPr="004A10DE" w:rsidRDefault="000A247F" w:rsidP="004A10DE">
      <w:pPr>
        <w:widowControl w:val="0"/>
        <w:numPr>
          <w:ilvl w:val="0"/>
          <w:numId w:val="3"/>
        </w:numPr>
        <w:suppressAutoHyphens w:val="0"/>
        <w:spacing w:after="80"/>
        <w:ind w:left="703" w:hanging="346"/>
        <w:rPr>
          <w:rFonts w:ascii="Cambria" w:hAnsi="Cambria"/>
          <w:szCs w:val="22"/>
        </w:rPr>
      </w:pPr>
      <w:r w:rsidRPr="004A10DE">
        <w:rPr>
          <w:rFonts w:ascii="Cambria" w:hAnsi="Cambria"/>
          <w:sz w:val="22"/>
          <w:szCs w:val="22"/>
        </w:rPr>
        <w:lastRenderedPageBreak/>
        <w:t xml:space="preserve">zabezpečenie majetkovoprávnej agendy spojenej s realizáciou, napr. vstupy na pozemky, vysporiadanie náhrad predpokladaných škôd vrátane výpočtu nákladov na náhrady škôd na lesných porastoch a poľnohospodárskych kultúrach, nájom pozemkov vrátane spracovania geometrických </w:t>
      </w:r>
      <w:r w:rsidR="00C04F67" w:rsidRPr="004A10DE">
        <w:rPr>
          <w:rFonts w:ascii="Cambria" w:hAnsi="Cambria"/>
          <w:sz w:val="22"/>
          <w:szCs w:val="22"/>
        </w:rPr>
        <w:t>elaborátov;</w:t>
      </w:r>
    </w:p>
    <w:p w14:paraId="4974EEF4" w14:textId="2A8F8521" w:rsidR="000A247F" w:rsidRPr="00305725" w:rsidRDefault="000A247F"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zabezpečenie príslušných zmlúv spojených s prípravou a výstavbou, napr. vybavenie  povolenia na rozkopávky, povolenia k dočasnému užívaniu komunikácií, povolenia ku križovaniu verejných komunikácií, železníc, vodných tokov, povolenia k výrubom stromov, povolenia/zriadenia odberného miesta pre zdroje el. prúdu, povolenia ku vstupu na pozemky a pod.</w:t>
      </w:r>
      <w:r w:rsidR="00C04F67">
        <w:rPr>
          <w:rFonts w:ascii="Cambria" w:hAnsi="Cambria"/>
          <w:sz w:val="22"/>
          <w:szCs w:val="22"/>
        </w:rPr>
        <w:t>;</w:t>
      </w:r>
      <w:r w:rsidRPr="00305725">
        <w:rPr>
          <w:rFonts w:ascii="Cambria" w:hAnsi="Cambria"/>
          <w:sz w:val="22"/>
          <w:szCs w:val="22"/>
        </w:rPr>
        <w:t xml:space="preserve"> </w:t>
      </w:r>
    </w:p>
    <w:p w14:paraId="25FFE8B9" w14:textId="0BCB661B" w:rsidR="000A247F" w:rsidRPr="00305725" w:rsidRDefault="000A247F"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 xml:space="preserve">príprava žiadosti o odňatie PP podľa § 17 zák. č. 220/2004 </w:t>
      </w:r>
      <w:proofErr w:type="spellStart"/>
      <w:r w:rsidRPr="00305725">
        <w:rPr>
          <w:rFonts w:ascii="Cambria" w:hAnsi="Cambria"/>
          <w:sz w:val="22"/>
          <w:szCs w:val="22"/>
        </w:rPr>
        <w:t>Z.z</w:t>
      </w:r>
      <w:proofErr w:type="spellEnd"/>
      <w:r w:rsidRPr="00305725">
        <w:rPr>
          <w:rFonts w:ascii="Cambria" w:hAnsi="Cambria"/>
          <w:sz w:val="22"/>
          <w:szCs w:val="22"/>
        </w:rPr>
        <w:t>., vrátane všetkých príloh a vr. vypracovania bilancie skrývky humusového horizontu</w:t>
      </w:r>
      <w:r w:rsidR="00C04F67">
        <w:rPr>
          <w:rFonts w:ascii="Cambria" w:hAnsi="Cambria"/>
          <w:sz w:val="22"/>
          <w:szCs w:val="22"/>
        </w:rPr>
        <w:t>.</w:t>
      </w:r>
    </w:p>
    <w:p w14:paraId="2FB82C4F" w14:textId="35DFD32B" w:rsidR="001C0EFA" w:rsidRPr="00150D6E"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78" w:name="_Toc24552033"/>
      <w:r w:rsidRPr="00150D6E">
        <w:rPr>
          <w:rFonts w:ascii="Cambria" w:hAnsi="Cambria"/>
          <w:bCs/>
          <w:iCs/>
          <w:caps/>
          <w:sz w:val="24"/>
          <w:szCs w:val="24"/>
          <w:u w:val="none"/>
          <w:lang w:eastAsia="cs-CZ"/>
        </w:rPr>
        <w:t>Geodetické zameranie staveniska</w:t>
      </w:r>
      <w:bookmarkEnd w:id="77"/>
      <w:bookmarkEnd w:id="78"/>
    </w:p>
    <w:p w14:paraId="47889AB5" w14:textId="77777777" w:rsidR="00D23668" w:rsidRPr="00305725" w:rsidRDefault="00D23668" w:rsidP="004A10DE">
      <w:pPr>
        <w:widowControl w:val="0"/>
        <w:rPr>
          <w:rFonts w:ascii="Cambria" w:hAnsi="Cambria"/>
          <w:sz w:val="22"/>
          <w:szCs w:val="22"/>
        </w:rPr>
      </w:pPr>
      <w:r w:rsidRPr="00305725">
        <w:rPr>
          <w:rFonts w:ascii="Cambria" w:hAnsi="Cambria"/>
          <w:sz w:val="22"/>
          <w:szCs w:val="22"/>
        </w:rPr>
        <w:t xml:space="preserve">Výškopisné a polohopisné zameranie stokovej siete </w:t>
      </w:r>
      <w:r w:rsidR="00E66257" w:rsidRPr="00305725">
        <w:rPr>
          <w:rFonts w:ascii="Cambria" w:hAnsi="Cambria"/>
          <w:sz w:val="22"/>
          <w:szCs w:val="22"/>
        </w:rPr>
        <w:t xml:space="preserve">a ČOV </w:t>
      </w:r>
      <w:r w:rsidRPr="00305725">
        <w:rPr>
          <w:rFonts w:ascii="Cambria" w:hAnsi="Cambria"/>
          <w:sz w:val="22"/>
          <w:szCs w:val="22"/>
        </w:rPr>
        <w:t>bolo vykonané Objednávateľom v rámci spracovania DSP.</w:t>
      </w:r>
      <w:r w:rsidR="00973CCB" w:rsidRPr="00305725">
        <w:rPr>
          <w:rFonts w:ascii="Cambria" w:hAnsi="Cambria"/>
          <w:sz w:val="22"/>
          <w:szCs w:val="22"/>
        </w:rPr>
        <w:t xml:space="preserve"> Objednávateľ okrem polohopisného a výškopisného zamerania uličných pásov </w:t>
      </w:r>
      <w:r w:rsidR="00E66257" w:rsidRPr="00305725">
        <w:rPr>
          <w:rFonts w:ascii="Cambria" w:hAnsi="Cambria"/>
          <w:sz w:val="22"/>
          <w:szCs w:val="22"/>
        </w:rPr>
        <w:t xml:space="preserve">a areálu ČOV </w:t>
      </w:r>
      <w:r w:rsidR="00973CCB" w:rsidRPr="00305725">
        <w:rPr>
          <w:rFonts w:ascii="Cambria" w:hAnsi="Cambria"/>
          <w:sz w:val="22"/>
          <w:szCs w:val="22"/>
        </w:rPr>
        <w:t xml:space="preserve">použitého pri spracovaní DSP nedisponuje </w:t>
      </w:r>
      <w:r w:rsidR="00AB040C" w:rsidRPr="00305725">
        <w:rPr>
          <w:rFonts w:ascii="Cambria" w:hAnsi="Cambria"/>
          <w:sz w:val="22"/>
          <w:szCs w:val="22"/>
        </w:rPr>
        <w:t>iným</w:t>
      </w:r>
      <w:r w:rsidR="00973CCB" w:rsidRPr="00305725">
        <w:rPr>
          <w:rFonts w:ascii="Cambria" w:hAnsi="Cambria"/>
          <w:sz w:val="22"/>
          <w:szCs w:val="22"/>
        </w:rPr>
        <w:t xml:space="preserve"> geodetickým elaborátom v elektronickej podobe.</w:t>
      </w:r>
    </w:p>
    <w:p w14:paraId="5EA3DA95" w14:textId="7BE692CE" w:rsidR="00F107AF" w:rsidRPr="00305725" w:rsidRDefault="00F811B7" w:rsidP="004A10DE">
      <w:pPr>
        <w:widowControl w:val="0"/>
        <w:rPr>
          <w:rFonts w:ascii="Cambria" w:hAnsi="Cambria"/>
          <w:sz w:val="22"/>
          <w:szCs w:val="22"/>
        </w:rPr>
      </w:pPr>
      <w:r w:rsidRPr="00305725">
        <w:rPr>
          <w:rFonts w:ascii="Cambria" w:hAnsi="Cambria"/>
          <w:sz w:val="22"/>
          <w:szCs w:val="22"/>
        </w:rPr>
        <w:t>Zhotoviteľ</w:t>
      </w:r>
      <w:r w:rsidR="00F107AF" w:rsidRPr="00305725">
        <w:rPr>
          <w:rFonts w:ascii="Cambria" w:hAnsi="Cambria"/>
          <w:sz w:val="22"/>
          <w:szCs w:val="22"/>
        </w:rPr>
        <w:t xml:space="preserve"> </w:t>
      </w:r>
      <w:r w:rsidR="00C131B4" w:rsidRPr="00305725">
        <w:rPr>
          <w:rFonts w:ascii="Cambria" w:hAnsi="Cambria"/>
          <w:sz w:val="22"/>
          <w:szCs w:val="22"/>
        </w:rPr>
        <w:t>v rámci</w:t>
      </w:r>
      <w:r w:rsidR="00F107AF" w:rsidRPr="00305725">
        <w:rPr>
          <w:rFonts w:ascii="Cambria" w:hAnsi="Cambria"/>
          <w:sz w:val="22"/>
          <w:szCs w:val="22"/>
        </w:rPr>
        <w:t xml:space="preserve"> </w:t>
      </w:r>
      <w:r w:rsidR="00973CCB" w:rsidRPr="00305725">
        <w:rPr>
          <w:rFonts w:ascii="Cambria" w:hAnsi="Cambria"/>
          <w:sz w:val="22"/>
          <w:szCs w:val="22"/>
        </w:rPr>
        <w:t>realizácie zmluvy</w:t>
      </w:r>
      <w:r w:rsidR="00F107AF" w:rsidRPr="00305725">
        <w:rPr>
          <w:rFonts w:ascii="Cambria" w:hAnsi="Cambria"/>
          <w:sz w:val="22"/>
          <w:szCs w:val="22"/>
        </w:rPr>
        <w:t xml:space="preserve"> vykon</w:t>
      </w:r>
      <w:r w:rsidRPr="00305725">
        <w:rPr>
          <w:rFonts w:ascii="Cambria" w:hAnsi="Cambria"/>
          <w:sz w:val="22"/>
          <w:szCs w:val="22"/>
        </w:rPr>
        <w:t>á</w:t>
      </w:r>
      <w:r w:rsidR="00F107AF" w:rsidRPr="00305725">
        <w:rPr>
          <w:rFonts w:ascii="Cambria" w:hAnsi="Cambria"/>
          <w:sz w:val="22"/>
          <w:szCs w:val="22"/>
        </w:rPr>
        <w:t xml:space="preserve"> dodatočné geodetické zameranie, vykoná ho na vlastné náklady a na vlastné riziko. Zhotoviteľ predloží </w:t>
      </w:r>
      <w:r w:rsidR="007E7015">
        <w:rPr>
          <w:rFonts w:ascii="Cambria" w:hAnsi="Cambria"/>
          <w:sz w:val="22"/>
          <w:szCs w:val="22"/>
        </w:rPr>
        <w:t xml:space="preserve">Dozoru Objednávateľa </w:t>
      </w:r>
      <w:r w:rsidR="00F107AF" w:rsidRPr="00305725">
        <w:rPr>
          <w:rFonts w:ascii="Cambria" w:hAnsi="Cambria"/>
          <w:sz w:val="22"/>
          <w:szCs w:val="22"/>
        </w:rPr>
        <w:t xml:space="preserve">tri vyhotovenia </w:t>
      </w:r>
      <w:r w:rsidR="00180AE2" w:rsidRPr="00305725">
        <w:rPr>
          <w:rFonts w:ascii="Cambria" w:hAnsi="Cambria"/>
          <w:sz w:val="22"/>
          <w:szCs w:val="22"/>
        </w:rPr>
        <w:t xml:space="preserve">geodetického elaborátu </w:t>
      </w:r>
      <w:r w:rsidR="00F107AF" w:rsidRPr="00305725">
        <w:rPr>
          <w:rFonts w:ascii="Cambria" w:hAnsi="Cambria"/>
          <w:sz w:val="22"/>
          <w:szCs w:val="22"/>
        </w:rPr>
        <w:t>v tlači a tri vyhotovenia na CD/DVD nosiči.</w:t>
      </w:r>
    </w:p>
    <w:p w14:paraId="4F05753F" w14:textId="77777777" w:rsidR="001C0EFA" w:rsidRPr="00305725" w:rsidRDefault="001C0EFA" w:rsidP="004A10DE">
      <w:pPr>
        <w:widowControl w:val="0"/>
        <w:spacing w:before="120"/>
        <w:rPr>
          <w:rFonts w:ascii="Cambria" w:hAnsi="Cambria"/>
          <w:sz w:val="22"/>
          <w:szCs w:val="22"/>
        </w:rPr>
      </w:pPr>
      <w:r w:rsidRPr="00305725">
        <w:rPr>
          <w:rFonts w:ascii="Cambria" w:hAnsi="Cambria"/>
          <w:sz w:val="22"/>
          <w:szCs w:val="22"/>
        </w:rPr>
        <w:t>Zhotoviteľ si v rámci svojho plnenia</w:t>
      </w:r>
      <w:r w:rsidR="005C2F0A" w:rsidRPr="00305725">
        <w:rPr>
          <w:rFonts w:ascii="Cambria" w:hAnsi="Cambria"/>
          <w:sz w:val="22"/>
          <w:szCs w:val="22"/>
        </w:rPr>
        <w:t xml:space="preserve">, na svoje náklady, </w:t>
      </w:r>
      <w:r w:rsidRPr="00305725">
        <w:rPr>
          <w:rFonts w:ascii="Cambria" w:hAnsi="Cambria"/>
          <w:sz w:val="22"/>
          <w:szCs w:val="22"/>
        </w:rPr>
        <w:t xml:space="preserve">zabezpečí založenie polygónového ťahu, vytýčenie Diela vrátane vytýčenia všetkých existujúcich inžinierskych sietí pre všetky </w:t>
      </w:r>
      <w:r w:rsidR="00197105" w:rsidRPr="00305725">
        <w:rPr>
          <w:rFonts w:ascii="Cambria" w:hAnsi="Cambria"/>
          <w:sz w:val="22"/>
          <w:szCs w:val="22"/>
        </w:rPr>
        <w:t>časti Diela</w:t>
      </w:r>
      <w:r w:rsidRPr="00305725">
        <w:rPr>
          <w:rFonts w:ascii="Cambria" w:hAnsi="Cambria"/>
          <w:sz w:val="22"/>
          <w:szCs w:val="22"/>
        </w:rPr>
        <w:t xml:space="preserve"> v súlade s požiadavkami </w:t>
      </w:r>
      <w:r w:rsidR="00396156" w:rsidRPr="00305725">
        <w:rPr>
          <w:rFonts w:ascii="Cambria" w:hAnsi="Cambria"/>
          <w:sz w:val="22"/>
          <w:szCs w:val="22"/>
        </w:rPr>
        <w:t>zmluv</w:t>
      </w:r>
      <w:r w:rsidRPr="00305725">
        <w:rPr>
          <w:rFonts w:ascii="Cambria" w:hAnsi="Cambria"/>
          <w:sz w:val="22"/>
          <w:szCs w:val="22"/>
        </w:rPr>
        <w:t xml:space="preserve">y. </w:t>
      </w:r>
    </w:p>
    <w:p w14:paraId="1F6FDA0A" w14:textId="4E4E70D2" w:rsidR="001C0EFA" w:rsidRPr="00150D6E"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79" w:name="_Toc269388557"/>
      <w:bookmarkStart w:id="80" w:name="_Toc269476966"/>
      <w:bookmarkStart w:id="81" w:name="_Toc269478132"/>
      <w:bookmarkStart w:id="82" w:name="_Toc269900254"/>
      <w:bookmarkStart w:id="83" w:name="_Toc24552034"/>
      <w:bookmarkEnd w:id="79"/>
      <w:bookmarkEnd w:id="80"/>
      <w:bookmarkEnd w:id="81"/>
      <w:bookmarkEnd w:id="82"/>
      <w:r w:rsidRPr="00150D6E">
        <w:rPr>
          <w:rFonts w:ascii="Cambria" w:hAnsi="Cambria"/>
          <w:bCs/>
          <w:iCs/>
          <w:caps/>
          <w:sz w:val="24"/>
          <w:szCs w:val="24"/>
          <w:u w:val="none"/>
          <w:lang w:eastAsia="cs-CZ"/>
        </w:rPr>
        <w:t xml:space="preserve">Dokumentácia skutočného </w:t>
      </w:r>
      <w:r w:rsidR="00A13331" w:rsidRPr="00150D6E">
        <w:rPr>
          <w:rFonts w:ascii="Cambria" w:hAnsi="Cambria"/>
          <w:bCs/>
          <w:iCs/>
          <w:caps/>
          <w:sz w:val="24"/>
          <w:szCs w:val="24"/>
          <w:u w:val="none"/>
          <w:lang w:eastAsia="cs-CZ"/>
        </w:rPr>
        <w:t xml:space="preserve">existujúceho </w:t>
      </w:r>
      <w:r w:rsidRPr="00150D6E">
        <w:rPr>
          <w:rFonts w:ascii="Cambria" w:hAnsi="Cambria"/>
          <w:bCs/>
          <w:iCs/>
          <w:caps/>
          <w:sz w:val="24"/>
          <w:szCs w:val="24"/>
          <w:u w:val="none"/>
          <w:lang w:eastAsia="cs-CZ"/>
        </w:rPr>
        <w:t>stavu (pasport)</w:t>
      </w:r>
      <w:bookmarkEnd w:id="83"/>
    </w:p>
    <w:p w14:paraId="210C778B" w14:textId="04CF4B58" w:rsidR="008F7727" w:rsidRPr="00305725" w:rsidRDefault="00CB1B19" w:rsidP="004A10DE">
      <w:pPr>
        <w:widowControl w:val="0"/>
        <w:spacing w:after="80"/>
        <w:rPr>
          <w:rFonts w:ascii="Cambria" w:eastAsia="Arial Unicode MS" w:hAnsi="Cambria"/>
          <w:sz w:val="22"/>
          <w:szCs w:val="22"/>
        </w:rPr>
      </w:pPr>
      <w:r w:rsidRPr="00305725">
        <w:rPr>
          <w:rFonts w:ascii="Cambria" w:eastAsia="Arial Unicode MS" w:hAnsi="Cambria"/>
          <w:sz w:val="22"/>
          <w:szCs w:val="22"/>
        </w:rPr>
        <w:t xml:space="preserve">Zhotoviteľ je povinný predložiť </w:t>
      </w:r>
      <w:r w:rsidR="00FF7B00">
        <w:rPr>
          <w:rFonts w:ascii="Cambria" w:hAnsi="Cambria"/>
          <w:sz w:val="22"/>
          <w:szCs w:val="22"/>
        </w:rPr>
        <w:t xml:space="preserve">Dozoru Objednávateľa </w:t>
      </w:r>
      <w:r w:rsidRPr="00305725">
        <w:rPr>
          <w:rFonts w:ascii="Cambria" w:eastAsia="Arial Unicode MS" w:hAnsi="Cambria"/>
          <w:sz w:val="22"/>
          <w:szCs w:val="22"/>
        </w:rPr>
        <w:t>dokumentáciu skutočného stavu (</w:t>
      </w:r>
      <w:proofErr w:type="spellStart"/>
      <w:r w:rsidRPr="00305725">
        <w:rPr>
          <w:rFonts w:ascii="Cambria" w:eastAsia="Arial Unicode MS" w:hAnsi="Cambria"/>
          <w:sz w:val="22"/>
          <w:szCs w:val="22"/>
        </w:rPr>
        <w:t>pasport</w:t>
      </w:r>
      <w:proofErr w:type="spellEnd"/>
      <w:r w:rsidRPr="00305725">
        <w:rPr>
          <w:rFonts w:ascii="Cambria" w:eastAsia="Arial Unicode MS" w:hAnsi="Cambria"/>
          <w:sz w:val="22"/>
          <w:szCs w:val="22"/>
        </w:rPr>
        <w:t>) jestvujúcich prístupových ciest, ktoré by mohli byť poškodené alebo ohrozené pracovnou činnosťou Zhotoviteľa.</w:t>
      </w:r>
    </w:p>
    <w:p w14:paraId="7652D507" w14:textId="77777777" w:rsidR="008F7727" w:rsidRPr="00305725" w:rsidRDefault="008F7727" w:rsidP="004A10DE">
      <w:pPr>
        <w:widowControl w:val="0"/>
        <w:rPr>
          <w:rFonts w:ascii="Cambria" w:eastAsia="Arial Unicode MS" w:hAnsi="Cambria"/>
          <w:sz w:val="22"/>
          <w:szCs w:val="22"/>
        </w:rPr>
      </w:pPr>
      <w:r w:rsidRPr="00305725">
        <w:rPr>
          <w:rFonts w:ascii="Cambria" w:eastAsia="Arial Unicode MS" w:hAnsi="Cambria"/>
          <w:sz w:val="22"/>
          <w:szCs w:val="22"/>
        </w:rPr>
        <w:t xml:space="preserve">Predmetom podrobnej pasportizácie okrem prístupových ciest sú všetky dočasné a trvalé objekty a ich vlastnosti, ktoré môžu byť nepriaznivo ovplyvnené alebo poškodené postupom stavebných prác. Veľkú pozornosť je potrebné venovať dokumentácii objektov, ktoré sú v blízkosti výkopov alebo štôlní a pretlakov, zistenie ich stavu s ohľadom na možné sadanie počas a po realizácii stavby. </w:t>
      </w:r>
    </w:p>
    <w:p w14:paraId="62C35CF6" w14:textId="1F8A351B" w:rsidR="00CB1B19" w:rsidRPr="00305725" w:rsidRDefault="00CB1B19" w:rsidP="004A10DE">
      <w:pPr>
        <w:widowControl w:val="0"/>
        <w:spacing w:after="80"/>
        <w:rPr>
          <w:rFonts w:ascii="Cambria" w:eastAsia="Arial Unicode MS" w:hAnsi="Cambria"/>
          <w:sz w:val="22"/>
          <w:szCs w:val="22"/>
        </w:rPr>
      </w:pPr>
      <w:proofErr w:type="spellStart"/>
      <w:r w:rsidRPr="00305725">
        <w:rPr>
          <w:rFonts w:ascii="Cambria" w:eastAsia="Arial Unicode MS" w:hAnsi="Cambria"/>
          <w:sz w:val="22"/>
          <w:szCs w:val="22"/>
        </w:rPr>
        <w:t>Pasport</w:t>
      </w:r>
      <w:proofErr w:type="spellEnd"/>
      <w:r w:rsidRPr="00305725">
        <w:rPr>
          <w:rFonts w:ascii="Cambria" w:eastAsia="Arial Unicode MS" w:hAnsi="Cambria"/>
          <w:sz w:val="22"/>
          <w:szCs w:val="22"/>
        </w:rPr>
        <w:t xml:space="preserve"> bude vyhotovený spôsobom fotodokumentácie alebo videozáznamu.</w:t>
      </w:r>
    </w:p>
    <w:p w14:paraId="4832F333" w14:textId="77777777" w:rsidR="00CB1B19" w:rsidRPr="00305725" w:rsidRDefault="00CB1B19" w:rsidP="004A10DE">
      <w:pPr>
        <w:widowControl w:val="0"/>
        <w:spacing w:after="80"/>
        <w:rPr>
          <w:rFonts w:ascii="Cambria" w:eastAsia="Arial Unicode MS" w:hAnsi="Cambria"/>
          <w:sz w:val="22"/>
          <w:szCs w:val="22"/>
        </w:rPr>
      </w:pPr>
      <w:r w:rsidRPr="00305725">
        <w:rPr>
          <w:rFonts w:ascii="Cambria" w:eastAsia="Arial Unicode MS" w:hAnsi="Cambria"/>
          <w:sz w:val="22"/>
          <w:szCs w:val="22"/>
        </w:rPr>
        <w:t xml:space="preserve">Podrobná pasportizácia </w:t>
      </w:r>
      <w:r w:rsidR="00C74A52" w:rsidRPr="00305725">
        <w:rPr>
          <w:rFonts w:ascii="Cambria" w:eastAsia="Arial Unicode MS" w:hAnsi="Cambria"/>
          <w:sz w:val="22"/>
          <w:szCs w:val="22"/>
        </w:rPr>
        <w:t>slúži ako podklad pri riešení</w:t>
      </w:r>
      <w:r w:rsidRPr="00305725">
        <w:rPr>
          <w:rFonts w:ascii="Cambria" w:eastAsia="Arial Unicode MS" w:hAnsi="Cambria"/>
          <w:sz w:val="22"/>
          <w:szCs w:val="22"/>
        </w:rPr>
        <w:t xml:space="preserve"> prípadných sporov po vzniku škôd na objekte.</w:t>
      </w:r>
    </w:p>
    <w:p w14:paraId="65A8D4F3" w14:textId="5B07E4F1" w:rsidR="00CB1B19" w:rsidRPr="00305725" w:rsidRDefault="00CB1B19" w:rsidP="004A10DE">
      <w:pPr>
        <w:widowControl w:val="0"/>
        <w:spacing w:after="80"/>
        <w:rPr>
          <w:rFonts w:ascii="Cambria" w:eastAsia="Arial Unicode MS" w:hAnsi="Cambria"/>
          <w:sz w:val="22"/>
          <w:szCs w:val="22"/>
        </w:rPr>
      </w:pPr>
      <w:r w:rsidRPr="00305725">
        <w:rPr>
          <w:rFonts w:ascii="Cambria" w:eastAsia="Arial Unicode MS" w:hAnsi="Cambria"/>
          <w:sz w:val="22"/>
          <w:szCs w:val="22"/>
        </w:rPr>
        <w:t xml:space="preserve">Zhotoviteľ nesie zodpovednosť za akékoľvek škody spôsobené na jestvujúcich objektoch, stavbách, materiáloch alebo zariadeniach z dôvodu svojej činnosti resp. činnosti ktoréhokoľvek zo svojich </w:t>
      </w:r>
      <w:r w:rsidR="00CA71DA">
        <w:rPr>
          <w:rFonts w:ascii="Cambria" w:eastAsia="Arial Unicode MS" w:hAnsi="Cambria"/>
          <w:sz w:val="22"/>
          <w:szCs w:val="22"/>
        </w:rPr>
        <w:t>subdodávateľov</w:t>
      </w:r>
      <w:r w:rsidRPr="00305725">
        <w:rPr>
          <w:rFonts w:ascii="Cambria" w:eastAsia="Arial Unicode MS" w:hAnsi="Cambria"/>
          <w:sz w:val="22"/>
          <w:szCs w:val="22"/>
        </w:rPr>
        <w:t xml:space="preserve">. Zhotoviteľ opraví resp. uvedie do pôvodného stavu každý poškodený objekt, stavbu, materiál alebo zariadenie ku spokojnosti </w:t>
      </w:r>
      <w:r w:rsidR="00CA71DA">
        <w:rPr>
          <w:rFonts w:ascii="Cambria" w:hAnsi="Cambria"/>
          <w:sz w:val="22"/>
          <w:szCs w:val="22"/>
        </w:rPr>
        <w:t xml:space="preserve">Dozoru Objednávateľa </w:t>
      </w:r>
      <w:r w:rsidRPr="00305725">
        <w:rPr>
          <w:rFonts w:ascii="Cambria" w:eastAsia="Arial Unicode MS" w:hAnsi="Cambria"/>
          <w:sz w:val="22"/>
          <w:szCs w:val="22"/>
        </w:rPr>
        <w:t>a bez akýchkoľvek ďalších nákladov pre Objednávateľa.</w:t>
      </w:r>
    </w:p>
    <w:p w14:paraId="18FE5DEC" w14:textId="777847DD" w:rsidR="009E0458" w:rsidRPr="00150D6E" w:rsidRDefault="009E0458"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84" w:name="_Toc24552035"/>
      <w:r w:rsidRPr="00150D6E">
        <w:rPr>
          <w:rFonts w:ascii="Cambria" w:hAnsi="Cambria"/>
          <w:bCs/>
          <w:iCs/>
          <w:caps/>
          <w:sz w:val="24"/>
          <w:szCs w:val="24"/>
          <w:u w:val="none"/>
          <w:lang w:eastAsia="cs-CZ"/>
        </w:rPr>
        <w:t>Projekt organizácie dopravy</w:t>
      </w:r>
      <w:bookmarkEnd w:id="84"/>
    </w:p>
    <w:p w14:paraId="7165F2EF" w14:textId="77777777" w:rsidR="00790EC8" w:rsidRPr="00305725" w:rsidRDefault="00AB040C" w:rsidP="004A10DE">
      <w:pPr>
        <w:widowControl w:val="0"/>
        <w:spacing w:before="120" w:after="120"/>
        <w:rPr>
          <w:rFonts w:ascii="Cambria" w:hAnsi="Cambria"/>
          <w:sz w:val="22"/>
          <w:szCs w:val="22"/>
        </w:rPr>
      </w:pPr>
      <w:r w:rsidRPr="00305725">
        <w:rPr>
          <w:rFonts w:ascii="Cambria" w:hAnsi="Cambria"/>
          <w:sz w:val="22"/>
          <w:szCs w:val="22"/>
        </w:rPr>
        <w:t xml:space="preserve">Zhotoviteľ je povinný v rámci plnenia zmluvy a pred začatím stavebných prác vypracovať </w:t>
      </w:r>
      <w:r w:rsidR="009E0458" w:rsidRPr="00305725">
        <w:rPr>
          <w:rFonts w:ascii="Cambria" w:hAnsi="Cambria"/>
          <w:sz w:val="22"/>
          <w:szCs w:val="22"/>
        </w:rPr>
        <w:t>Projekt organizácie dopravy (POD) </w:t>
      </w:r>
      <w:r w:rsidRPr="00305725">
        <w:rPr>
          <w:rFonts w:ascii="Cambria" w:hAnsi="Cambria"/>
          <w:sz w:val="22"/>
          <w:szCs w:val="22"/>
        </w:rPr>
        <w:t xml:space="preserve">a </w:t>
      </w:r>
      <w:r w:rsidR="009E0458" w:rsidRPr="00305725">
        <w:rPr>
          <w:rFonts w:ascii="Cambria" w:hAnsi="Cambria"/>
          <w:sz w:val="22"/>
          <w:szCs w:val="22"/>
        </w:rPr>
        <w:t xml:space="preserve">v prípade nutnosti POD aktualizovať. </w:t>
      </w:r>
      <w:r w:rsidRPr="00305725">
        <w:rPr>
          <w:rFonts w:ascii="Cambria" w:hAnsi="Cambria"/>
          <w:sz w:val="22"/>
          <w:szCs w:val="22"/>
        </w:rPr>
        <w:t>Zhotoviteľ je taktiež povinný vybaviť</w:t>
      </w:r>
      <w:r w:rsidR="009E0458" w:rsidRPr="00305725">
        <w:rPr>
          <w:rFonts w:ascii="Cambria" w:hAnsi="Cambria"/>
          <w:sz w:val="22"/>
          <w:szCs w:val="22"/>
        </w:rPr>
        <w:t xml:space="preserve"> súhlasné stanovisk</w:t>
      </w:r>
      <w:r w:rsidRPr="00305725">
        <w:rPr>
          <w:rFonts w:ascii="Cambria" w:hAnsi="Cambria"/>
          <w:sz w:val="22"/>
          <w:szCs w:val="22"/>
        </w:rPr>
        <w:t>o</w:t>
      </w:r>
      <w:r w:rsidR="009E0458" w:rsidRPr="00305725">
        <w:rPr>
          <w:rFonts w:ascii="Cambria" w:hAnsi="Cambria"/>
          <w:sz w:val="22"/>
          <w:szCs w:val="22"/>
        </w:rPr>
        <w:t xml:space="preserve"> </w:t>
      </w:r>
      <w:r w:rsidR="00790EC8" w:rsidRPr="00305725">
        <w:rPr>
          <w:rFonts w:ascii="Cambria" w:hAnsi="Cambria"/>
          <w:sz w:val="22"/>
          <w:szCs w:val="22"/>
        </w:rPr>
        <w:t xml:space="preserve">cestného správneho orgánu </w:t>
      </w:r>
      <w:r w:rsidR="009E0458" w:rsidRPr="00305725">
        <w:rPr>
          <w:rFonts w:ascii="Cambria" w:hAnsi="Cambria"/>
          <w:sz w:val="22"/>
          <w:szCs w:val="22"/>
        </w:rPr>
        <w:t>.</w:t>
      </w:r>
      <w:r w:rsidR="00790EC8" w:rsidRPr="00305725">
        <w:rPr>
          <w:rFonts w:ascii="Cambria" w:hAnsi="Cambria"/>
          <w:sz w:val="22"/>
          <w:szCs w:val="22"/>
        </w:rPr>
        <w:t xml:space="preserve"> Práce na cestných komunikáciách sa môžu vykonávať len na základe schváleného projektu organizácie dopravy a dopravného značenia a právoplatného povolenia na zvláštne užívanie komunikácií. Práce vyššie uvedené budú v súlade s vykonávacími vyhláškami zákona NR SR č. č. 725/2004 </w:t>
      </w:r>
      <w:proofErr w:type="spellStart"/>
      <w:r w:rsidR="00790EC8" w:rsidRPr="00305725">
        <w:rPr>
          <w:rFonts w:ascii="Cambria" w:hAnsi="Cambria"/>
          <w:sz w:val="22"/>
          <w:szCs w:val="22"/>
        </w:rPr>
        <w:t>Z.z</w:t>
      </w:r>
      <w:proofErr w:type="spellEnd"/>
      <w:r w:rsidR="00790EC8" w:rsidRPr="00305725">
        <w:rPr>
          <w:rFonts w:ascii="Cambria" w:hAnsi="Cambria"/>
          <w:sz w:val="22"/>
          <w:szCs w:val="22"/>
        </w:rPr>
        <w:t>. o prevádzke vozidiel v premávke na pozemných komunikáciách v znení neskorších predpisov a ďalšími platnými predpismi a legislatívou.</w:t>
      </w:r>
    </w:p>
    <w:p w14:paraId="6F25B09C" w14:textId="5C69DE52" w:rsidR="00011888" w:rsidRPr="00150D6E" w:rsidRDefault="00011888"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85" w:name="_Toc24552036"/>
      <w:r w:rsidRPr="00150D6E">
        <w:rPr>
          <w:rFonts w:ascii="Cambria" w:hAnsi="Cambria"/>
          <w:bCs/>
          <w:iCs/>
          <w:caps/>
          <w:sz w:val="24"/>
          <w:szCs w:val="24"/>
          <w:u w:val="none"/>
          <w:lang w:eastAsia="cs-CZ"/>
        </w:rPr>
        <w:lastRenderedPageBreak/>
        <w:t>Protipovodňový plán stavby</w:t>
      </w:r>
      <w:bookmarkEnd w:id="85"/>
    </w:p>
    <w:p w14:paraId="13F53F32" w14:textId="0CAB470E" w:rsidR="00011888" w:rsidRPr="00305725" w:rsidRDefault="00011888" w:rsidP="004A10DE">
      <w:pPr>
        <w:widowControl w:val="0"/>
        <w:spacing w:before="120" w:after="120"/>
        <w:rPr>
          <w:rFonts w:ascii="Cambria" w:hAnsi="Cambria"/>
          <w:sz w:val="22"/>
          <w:szCs w:val="22"/>
        </w:rPr>
      </w:pPr>
      <w:r w:rsidRPr="00305725">
        <w:rPr>
          <w:rFonts w:ascii="Cambria" w:hAnsi="Cambria"/>
          <w:sz w:val="22"/>
          <w:szCs w:val="22"/>
        </w:rPr>
        <w:t xml:space="preserve">Zhotoviteľ do 30-tich dní od </w:t>
      </w:r>
      <w:r w:rsidR="00CA71DA">
        <w:rPr>
          <w:rFonts w:ascii="Cambria" w:hAnsi="Cambria"/>
          <w:sz w:val="22"/>
          <w:szCs w:val="22"/>
        </w:rPr>
        <w:t>nadobudnutia účinnosti Zmluvy</w:t>
      </w:r>
      <w:r w:rsidRPr="00305725">
        <w:rPr>
          <w:rFonts w:ascii="Cambria" w:hAnsi="Cambria"/>
          <w:sz w:val="22"/>
          <w:szCs w:val="22"/>
        </w:rPr>
        <w:t xml:space="preserve"> predloží Objednávateľovi „Protipovodňový plán zabezpečovacích prác Zhotoviteľa stavby“ odsúhlasený správcom toku a príslušným vodohospodárskym orgánom štátnej správy v rozsahu podľa Vyhlášky Ministerstva životného prostredia Slovenskej republiky z 28. mája 2010 (</w:t>
      </w:r>
      <w:proofErr w:type="spellStart"/>
      <w:r w:rsidRPr="00305725">
        <w:rPr>
          <w:rFonts w:ascii="Cambria" w:hAnsi="Cambria"/>
          <w:sz w:val="22"/>
          <w:szCs w:val="22"/>
        </w:rPr>
        <w:t>Z.z</w:t>
      </w:r>
      <w:proofErr w:type="spellEnd"/>
      <w:r w:rsidRPr="00305725">
        <w:rPr>
          <w:rFonts w:ascii="Cambria" w:hAnsi="Cambria"/>
          <w:sz w:val="22"/>
          <w:szCs w:val="22"/>
        </w:rPr>
        <w:t>. 261/2010), ktorou sa ustanovujú podrobnosti o obsahu povodňových plánov, o ich schvaľovaní a aktualizácii a zákona č. 7/2010 o ochrane pred povodňami.</w:t>
      </w:r>
    </w:p>
    <w:p w14:paraId="428611A5" w14:textId="0C93A769" w:rsidR="00627587" w:rsidRPr="00150D6E" w:rsidRDefault="00627587"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86" w:name="_Toc24552037"/>
      <w:r w:rsidRPr="00150D6E">
        <w:rPr>
          <w:rFonts w:ascii="Cambria" w:hAnsi="Cambria"/>
          <w:bCs/>
          <w:iCs/>
          <w:caps/>
          <w:sz w:val="24"/>
          <w:szCs w:val="24"/>
          <w:u w:val="none"/>
          <w:lang w:eastAsia="cs-CZ"/>
        </w:rPr>
        <w:t>Kontrolný a skúšobný plán</w:t>
      </w:r>
      <w:bookmarkEnd w:id="86"/>
    </w:p>
    <w:p w14:paraId="2C5FAE6D" w14:textId="7B049843" w:rsidR="00D84906" w:rsidRPr="00305725" w:rsidRDefault="00627587" w:rsidP="004A10DE">
      <w:pPr>
        <w:widowControl w:val="0"/>
        <w:rPr>
          <w:rFonts w:ascii="Cambria" w:eastAsia="Arial Unicode MS" w:hAnsi="Cambria" w:cs="Arial"/>
          <w:szCs w:val="24"/>
        </w:rPr>
      </w:pPr>
      <w:r w:rsidRPr="00305725">
        <w:rPr>
          <w:rFonts w:ascii="Cambria" w:eastAsia="Arial Unicode MS" w:hAnsi="Cambria"/>
          <w:sz w:val="22"/>
          <w:szCs w:val="22"/>
        </w:rPr>
        <w:t xml:space="preserve">Zhotoviteľ do 30-tich dní od </w:t>
      </w:r>
      <w:r w:rsidR="00A07372">
        <w:rPr>
          <w:rFonts w:ascii="Cambria" w:eastAsia="Arial Unicode MS" w:hAnsi="Cambria"/>
          <w:sz w:val="22"/>
          <w:szCs w:val="22"/>
        </w:rPr>
        <w:t>nadobudnutia účinnosti Zmluvy</w:t>
      </w:r>
      <w:r w:rsidRPr="00305725">
        <w:rPr>
          <w:rFonts w:ascii="Cambria" w:eastAsia="Arial Unicode MS" w:hAnsi="Cambria"/>
          <w:sz w:val="22"/>
          <w:szCs w:val="22"/>
        </w:rPr>
        <w:t xml:space="preserve"> predloží v 2 tlačených </w:t>
      </w:r>
      <w:r w:rsidR="001810F3" w:rsidRPr="00305725">
        <w:rPr>
          <w:rFonts w:ascii="Cambria" w:eastAsia="Arial Unicode MS" w:hAnsi="Cambria"/>
          <w:sz w:val="22"/>
          <w:szCs w:val="22"/>
        </w:rPr>
        <w:t>verziách</w:t>
      </w:r>
      <w:r w:rsidRPr="00305725">
        <w:rPr>
          <w:rFonts w:ascii="Cambria" w:eastAsia="Arial Unicode MS" w:hAnsi="Cambria"/>
          <w:sz w:val="22"/>
          <w:szCs w:val="22"/>
        </w:rPr>
        <w:t xml:space="preserve"> </w:t>
      </w:r>
      <w:r w:rsidR="00443866" w:rsidRPr="00305725">
        <w:rPr>
          <w:rFonts w:ascii="Cambria" w:eastAsia="Arial Unicode MS" w:hAnsi="Cambria"/>
          <w:sz w:val="22"/>
          <w:szCs w:val="22"/>
        </w:rPr>
        <w:t xml:space="preserve">a 2x digitálne na CD/DVD </w:t>
      </w:r>
      <w:r w:rsidR="00F36C4A">
        <w:rPr>
          <w:rFonts w:ascii="Cambria" w:hAnsi="Cambria"/>
          <w:sz w:val="22"/>
          <w:szCs w:val="22"/>
        </w:rPr>
        <w:t xml:space="preserve">Dozoru Objednávateľa </w:t>
      </w:r>
      <w:r w:rsidRPr="00305725">
        <w:rPr>
          <w:rFonts w:ascii="Cambria" w:eastAsia="Arial Unicode MS" w:hAnsi="Cambria"/>
          <w:sz w:val="22"/>
          <w:szCs w:val="22"/>
        </w:rPr>
        <w:t>a Objednávateľovi na odsúhlasenie „</w:t>
      </w:r>
      <w:r w:rsidRPr="00305725">
        <w:rPr>
          <w:rFonts w:ascii="Cambria" w:eastAsia="Arial Unicode MS" w:hAnsi="Cambria"/>
          <w:b/>
          <w:sz w:val="22"/>
          <w:szCs w:val="22"/>
        </w:rPr>
        <w:t>Kontrolný a skúšobný plán (KSP)</w:t>
      </w:r>
      <w:r w:rsidRPr="00305725">
        <w:rPr>
          <w:rFonts w:ascii="Cambria" w:eastAsia="Arial Unicode MS" w:hAnsi="Cambria"/>
          <w:sz w:val="22"/>
          <w:szCs w:val="22"/>
        </w:rPr>
        <w:t>“</w:t>
      </w:r>
      <w:r w:rsidR="00E66257" w:rsidRPr="00305725">
        <w:rPr>
          <w:rFonts w:ascii="Cambria" w:eastAsia="Arial Unicode MS" w:hAnsi="Cambria"/>
          <w:sz w:val="22"/>
          <w:szCs w:val="22"/>
        </w:rPr>
        <w:t xml:space="preserve"> podľa požiadaviek  zákona č. 254/1998 Z. z. o verejných prácach, ktorého obsahom bude počet a druhy skúšok pre všetky materiály a technológie použité pri výstavbe vrátane spôsobu predkladania a zodpovednosti za skúšky</w:t>
      </w:r>
      <w:r w:rsidRPr="00305725">
        <w:rPr>
          <w:rFonts w:ascii="Cambria" w:eastAsia="Arial Unicode MS" w:hAnsi="Cambria"/>
          <w:sz w:val="22"/>
          <w:szCs w:val="22"/>
        </w:rPr>
        <w:t xml:space="preserve">,. Akékoľvek doplňovania alebo vyvolané zmeny musia byť schválené </w:t>
      </w:r>
      <w:r w:rsidR="00F36C4A">
        <w:rPr>
          <w:rFonts w:ascii="Cambria" w:hAnsi="Cambria"/>
          <w:sz w:val="22"/>
          <w:szCs w:val="22"/>
        </w:rPr>
        <w:t>Dozorom Objednávateľa</w:t>
      </w:r>
      <w:r w:rsidRPr="00305725">
        <w:rPr>
          <w:rFonts w:ascii="Cambria" w:eastAsia="Arial Unicode MS" w:hAnsi="Cambria"/>
          <w:sz w:val="22"/>
          <w:szCs w:val="22"/>
        </w:rPr>
        <w:t>.</w:t>
      </w:r>
      <w:r w:rsidR="001810F3" w:rsidRPr="00305725">
        <w:rPr>
          <w:rFonts w:ascii="Cambria" w:eastAsia="Arial Unicode MS" w:hAnsi="Cambria"/>
          <w:sz w:val="22"/>
          <w:szCs w:val="22"/>
        </w:rPr>
        <w:t xml:space="preserve"> </w:t>
      </w:r>
      <w:r w:rsidRPr="00305725">
        <w:rPr>
          <w:rFonts w:ascii="Cambria" w:eastAsia="Arial Unicode MS" w:hAnsi="Cambria"/>
          <w:sz w:val="22"/>
          <w:szCs w:val="22"/>
        </w:rPr>
        <w:t>KSP musí byť vypracovaný pre každý stavebný objekt (SO) a každý druh činnosti alebo dodávaného stavebného výrobku samostatne v prehľadnej tabuľkovej forme.</w:t>
      </w:r>
      <w:r w:rsidR="00D84906" w:rsidRPr="00305725">
        <w:rPr>
          <w:rFonts w:ascii="Cambria" w:eastAsia="Arial Unicode MS" w:hAnsi="Cambria"/>
          <w:sz w:val="22"/>
          <w:szCs w:val="22"/>
        </w:rPr>
        <w:t xml:space="preserve"> KSP musí obsahovať podrobné údaje o navrhovaných Počiatočných skúškach typu (PST) a výrobno-kontrolných skúšok (VKS), vrátane spôsobu merania, intervalov ich vykonávania, celkového počtu skúšok s odvolávkami na príslušnú normu alebo predpis, ktorou sa jednotlivé skúšky riadia. V prípade dodávky stavebných výrobkov treba do KSP zahrnúť aj osvedčovacie skúšky. KSP musí byť vypracovaný pre každý stavebný objekt (SO) a každý druh činnosti alebo dodávaného stavebného výrobku samostatne v prehľadnej tabuľkovej forme.</w:t>
      </w:r>
    </w:p>
    <w:p w14:paraId="6DB34A03" w14:textId="41F922E5" w:rsidR="00627587" w:rsidRPr="00305725" w:rsidRDefault="00627587" w:rsidP="004A10DE">
      <w:pPr>
        <w:widowControl w:val="0"/>
        <w:rPr>
          <w:rFonts w:ascii="Cambria" w:hAnsi="Cambria"/>
          <w:sz w:val="22"/>
          <w:szCs w:val="22"/>
        </w:rPr>
      </w:pPr>
      <w:r w:rsidRPr="00305725">
        <w:rPr>
          <w:rFonts w:ascii="Cambria" w:hAnsi="Cambria"/>
          <w:sz w:val="22"/>
          <w:szCs w:val="22"/>
        </w:rPr>
        <w:t xml:space="preserve">Ďalšie podrobnosti o skúškach sú uvedené </w:t>
      </w:r>
      <w:r w:rsidR="00973CCB" w:rsidRPr="00305725">
        <w:rPr>
          <w:rFonts w:ascii="Cambria" w:hAnsi="Cambria"/>
          <w:sz w:val="22"/>
          <w:szCs w:val="22"/>
        </w:rPr>
        <w:t>v</w:t>
      </w:r>
      <w:r w:rsidR="00E66257" w:rsidRPr="00305725">
        <w:rPr>
          <w:rFonts w:ascii="Cambria" w:hAnsi="Cambria"/>
          <w:sz w:val="22"/>
          <w:szCs w:val="22"/>
        </w:rPr>
        <w:t> </w:t>
      </w:r>
      <w:r w:rsidR="00973CCB" w:rsidRPr="00305725">
        <w:rPr>
          <w:rFonts w:ascii="Cambria" w:hAnsi="Cambria"/>
          <w:sz w:val="22"/>
          <w:szCs w:val="22"/>
        </w:rPr>
        <w:t>Prílohe</w:t>
      </w:r>
      <w:r w:rsidR="00E66257" w:rsidRPr="00305725">
        <w:rPr>
          <w:rFonts w:ascii="Cambria" w:hAnsi="Cambria"/>
          <w:sz w:val="22"/>
          <w:szCs w:val="22"/>
        </w:rPr>
        <w:t> </w:t>
      </w:r>
      <w:r w:rsidR="00285E45">
        <w:rPr>
          <w:rFonts w:ascii="Cambria" w:hAnsi="Cambria"/>
          <w:sz w:val="22"/>
          <w:szCs w:val="22"/>
        </w:rPr>
        <w:t>4 zmluvy</w:t>
      </w:r>
      <w:r w:rsidRPr="00305725">
        <w:rPr>
          <w:rFonts w:ascii="Cambria" w:hAnsi="Cambria"/>
          <w:sz w:val="22"/>
          <w:szCs w:val="22"/>
        </w:rPr>
        <w:t>.</w:t>
      </w:r>
    </w:p>
    <w:p w14:paraId="122B3AB2" w14:textId="16628411" w:rsidR="00627587" w:rsidRPr="00150D6E" w:rsidRDefault="00627587"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87" w:name="_Toc24552038"/>
      <w:r w:rsidRPr="00150D6E">
        <w:rPr>
          <w:rFonts w:ascii="Cambria" w:hAnsi="Cambria"/>
          <w:bCs/>
          <w:iCs/>
          <w:caps/>
          <w:sz w:val="24"/>
          <w:szCs w:val="24"/>
          <w:u w:val="none"/>
          <w:lang w:eastAsia="cs-CZ"/>
        </w:rPr>
        <w:t>Plán ochrany životného prostredia počas výstavby</w:t>
      </w:r>
      <w:bookmarkEnd w:id="87"/>
    </w:p>
    <w:p w14:paraId="1F777DD5" w14:textId="5C7143C2" w:rsidR="00627587" w:rsidRDefault="00627587" w:rsidP="004A10DE">
      <w:pPr>
        <w:widowControl w:val="0"/>
        <w:spacing w:after="120"/>
        <w:rPr>
          <w:rFonts w:ascii="Cambria" w:hAnsi="Cambria"/>
          <w:sz w:val="22"/>
          <w:szCs w:val="22"/>
        </w:rPr>
      </w:pPr>
      <w:r w:rsidRPr="00305725">
        <w:rPr>
          <w:rFonts w:ascii="Cambria" w:hAnsi="Cambria"/>
          <w:sz w:val="22"/>
          <w:szCs w:val="22"/>
        </w:rPr>
        <w:t xml:space="preserve">Aby sa určili potenciálne vplyvy na životné prostredie v súvislosti s realizovanými stavebnými prácami, </w:t>
      </w:r>
      <w:r w:rsidR="00FB353F" w:rsidRPr="00305725">
        <w:rPr>
          <w:rFonts w:ascii="Cambria" w:hAnsi="Cambria"/>
          <w:sz w:val="22"/>
          <w:szCs w:val="22"/>
        </w:rPr>
        <w:t xml:space="preserve">Zhotoviteľ </w:t>
      </w:r>
      <w:r w:rsidRPr="00305725">
        <w:rPr>
          <w:rFonts w:ascii="Cambria" w:hAnsi="Cambria"/>
          <w:sz w:val="22"/>
          <w:szCs w:val="22"/>
        </w:rPr>
        <w:t xml:space="preserve">musí vypracovať a predložiť na schválenie </w:t>
      </w:r>
      <w:r w:rsidR="00B17E70">
        <w:rPr>
          <w:rFonts w:ascii="Cambria" w:hAnsi="Cambria"/>
          <w:sz w:val="22"/>
          <w:szCs w:val="22"/>
        </w:rPr>
        <w:t xml:space="preserve">Dozoru Objednávateľa </w:t>
      </w:r>
      <w:r w:rsidRPr="00305725">
        <w:rPr>
          <w:rFonts w:ascii="Cambria" w:hAnsi="Cambria"/>
          <w:sz w:val="22"/>
          <w:szCs w:val="22"/>
        </w:rPr>
        <w:t>plán ochrany životného prostredia, ktorý zahŕňa nutné nápravné opatrenia, ktoré sa musia vykonávať po celú dobu výstavby.</w:t>
      </w:r>
    </w:p>
    <w:p w14:paraId="46230C93" w14:textId="77777777" w:rsidR="00627587" w:rsidRPr="00305725" w:rsidRDefault="00627587" w:rsidP="004A10DE">
      <w:pPr>
        <w:widowControl w:val="0"/>
        <w:spacing w:after="120"/>
        <w:rPr>
          <w:rFonts w:ascii="Cambria" w:hAnsi="Cambria"/>
          <w:sz w:val="22"/>
          <w:szCs w:val="22"/>
        </w:rPr>
      </w:pPr>
      <w:r w:rsidRPr="00305725">
        <w:rPr>
          <w:rFonts w:ascii="Cambria" w:hAnsi="Cambria"/>
          <w:sz w:val="22"/>
          <w:szCs w:val="22"/>
        </w:rPr>
        <w:t>Tento plán musí zahŕňať nasledujúce položky, pričom musí obsahovať návrhy na elimináciu alebo zníženie zdrojov znečistenia, okrem iného:</w:t>
      </w:r>
    </w:p>
    <w:p w14:paraId="49A64615" w14:textId="77777777" w:rsidR="00627587" w:rsidRPr="00305725" w:rsidRDefault="00627587" w:rsidP="004A10DE">
      <w:pPr>
        <w:widowControl w:val="0"/>
        <w:tabs>
          <w:tab w:val="left" w:pos="284"/>
        </w:tabs>
        <w:ind w:left="284" w:hanging="284"/>
        <w:rPr>
          <w:rFonts w:ascii="Cambria" w:hAnsi="Cambria"/>
          <w:sz w:val="22"/>
          <w:szCs w:val="22"/>
        </w:rPr>
      </w:pPr>
      <w:r w:rsidRPr="00305725">
        <w:rPr>
          <w:rFonts w:ascii="Cambria" w:hAnsi="Cambria"/>
          <w:sz w:val="22"/>
          <w:szCs w:val="22"/>
        </w:rPr>
        <w:t>-</w:t>
      </w:r>
      <w:r w:rsidRPr="00305725">
        <w:rPr>
          <w:rFonts w:ascii="Cambria" w:hAnsi="Cambria"/>
          <w:sz w:val="22"/>
          <w:szCs w:val="22"/>
        </w:rPr>
        <w:tab/>
        <w:t>hygienické zariadenia pre stavebný personál na stavenisku</w:t>
      </w:r>
      <w:r w:rsidR="00056FE8" w:rsidRPr="00305725">
        <w:rPr>
          <w:rFonts w:ascii="Cambria" w:hAnsi="Cambria"/>
          <w:sz w:val="22"/>
          <w:szCs w:val="22"/>
        </w:rPr>
        <w:t>,</w:t>
      </w:r>
    </w:p>
    <w:p w14:paraId="0ADB75F0" w14:textId="77777777" w:rsidR="00627587" w:rsidRPr="00305725" w:rsidRDefault="00627587" w:rsidP="004A10DE">
      <w:pPr>
        <w:widowControl w:val="0"/>
        <w:tabs>
          <w:tab w:val="left" w:pos="284"/>
        </w:tabs>
        <w:ind w:left="284" w:hanging="284"/>
        <w:rPr>
          <w:rFonts w:ascii="Cambria" w:hAnsi="Cambria"/>
          <w:sz w:val="22"/>
          <w:szCs w:val="22"/>
        </w:rPr>
      </w:pPr>
      <w:r w:rsidRPr="00305725">
        <w:rPr>
          <w:rFonts w:ascii="Cambria" w:hAnsi="Cambria"/>
          <w:sz w:val="22"/>
          <w:szCs w:val="22"/>
        </w:rPr>
        <w:t>-</w:t>
      </w:r>
      <w:r w:rsidRPr="00305725">
        <w:rPr>
          <w:rFonts w:ascii="Cambria" w:hAnsi="Cambria"/>
          <w:sz w:val="22"/>
          <w:szCs w:val="22"/>
        </w:rPr>
        <w:tab/>
        <w:t>likvidácia prebytočného materiálu z</w:t>
      </w:r>
      <w:r w:rsidR="00056FE8" w:rsidRPr="00305725">
        <w:rPr>
          <w:rFonts w:ascii="Cambria" w:hAnsi="Cambria"/>
          <w:sz w:val="22"/>
          <w:szCs w:val="22"/>
        </w:rPr>
        <w:t> </w:t>
      </w:r>
      <w:r w:rsidRPr="00305725">
        <w:rPr>
          <w:rFonts w:ascii="Cambria" w:hAnsi="Cambria"/>
          <w:sz w:val="22"/>
          <w:szCs w:val="22"/>
        </w:rPr>
        <w:t>výkopov</w:t>
      </w:r>
      <w:r w:rsidR="00056FE8" w:rsidRPr="00305725">
        <w:rPr>
          <w:rFonts w:ascii="Cambria" w:hAnsi="Cambria"/>
          <w:sz w:val="22"/>
          <w:szCs w:val="22"/>
        </w:rPr>
        <w:t>,</w:t>
      </w:r>
    </w:p>
    <w:p w14:paraId="204837A7" w14:textId="77777777" w:rsidR="00627587" w:rsidRPr="00305725" w:rsidRDefault="00627587" w:rsidP="004A10DE">
      <w:pPr>
        <w:widowControl w:val="0"/>
        <w:tabs>
          <w:tab w:val="left" w:pos="284"/>
        </w:tabs>
        <w:ind w:left="284" w:hanging="284"/>
        <w:rPr>
          <w:rFonts w:ascii="Cambria" w:hAnsi="Cambria"/>
          <w:sz w:val="22"/>
          <w:szCs w:val="22"/>
        </w:rPr>
      </w:pPr>
      <w:r w:rsidRPr="00305725">
        <w:rPr>
          <w:rFonts w:ascii="Cambria" w:hAnsi="Cambria"/>
          <w:sz w:val="22"/>
          <w:szCs w:val="22"/>
        </w:rPr>
        <w:t xml:space="preserve">- </w:t>
      </w:r>
      <w:r w:rsidR="007912D2" w:rsidRPr="00305725">
        <w:rPr>
          <w:rFonts w:ascii="Cambria" w:hAnsi="Cambria"/>
          <w:sz w:val="22"/>
          <w:szCs w:val="22"/>
        </w:rPr>
        <w:tab/>
      </w:r>
      <w:r w:rsidRPr="00305725">
        <w:rPr>
          <w:rFonts w:ascii="Cambria" w:hAnsi="Cambria"/>
          <w:sz w:val="22"/>
          <w:szCs w:val="22"/>
        </w:rPr>
        <w:t>likvidácia odpadov zo stavby</w:t>
      </w:r>
      <w:r w:rsidR="00056FE8" w:rsidRPr="00305725">
        <w:rPr>
          <w:rFonts w:ascii="Cambria" w:hAnsi="Cambria"/>
          <w:sz w:val="22"/>
          <w:szCs w:val="22"/>
        </w:rPr>
        <w:t>,</w:t>
      </w:r>
    </w:p>
    <w:p w14:paraId="0D8BD5BE" w14:textId="77777777" w:rsidR="00627587" w:rsidRPr="00305725" w:rsidRDefault="00627587" w:rsidP="004A10DE">
      <w:pPr>
        <w:widowControl w:val="0"/>
        <w:tabs>
          <w:tab w:val="left" w:pos="284"/>
        </w:tabs>
        <w:ind w:left="284" w:hanging="284"/>
        <w:rPr>
          <w:rFonts w:ascii="Cambria" w:hAnsi="Cambria"/>
          <w:sz w:val="22"/>
          <w:szCs w:val="22"/>
        </w:rPr>
      </w:pPr>
      <w:r w:rsidRPr="00305725">
        <w:rPr>
          <w:rFonts w:ascii="Cambria" w:hAnsi="Cambria"/>
          <w:sz w:val="22"/>
          <w:szCs w:val="22"/>
        </w:rPr>
        <w:t>-</w:t>
      </w:r>
      <w:r w:rsidRPr="00305725">
        <w:rPr>
          <w:rFonts w:ascii="Cambria" w:hAnsi="Cambria"/>
          <w:sz w:val="22"/>
          <w:szCs w:val="22"/>
        </w:rPr>
        <w:tab/>
        <w:t>znečistenie recipientov olejom, znečistenou vodou, stavebnými materiálmi a</w:t>
      </w:r>
      <w:r w:rsidR="00056FE8" w:rsidRPr="00305725">
        <w:rPr>
          <w:rFonts w:ascii="Cambria" w:hAnsi="Cambria"/>
          <w:sz w:val="22"/>
          <w:szCs w:val="22"/>
        </w:rPr>
        <w:t> </w:t>
      </w:r>
      <w:r w:rsidRPr="00305725">
        <w:rPr>
          <w:rFonts w:ascii="Cambria" w:hAnsi="Cambria"/>
          <w:sz w:val="22"/>
          <w:szCs w:val="22"/>
        </w:rPr>
        <w:t>chemikáliami</w:t>
      </w:r>
      <w:r w:rsidR="00056FE8" w:rsidRPr="00305725">
        <w:rPr>
          <w:rFonts w:ascii="Cambria" w:hAnsi="Cambria"/>
          <w:sz w:val="22"/>
          <w:szCs w:val="22"/>
        </w:rPr>
        <w:t>,</w:t>
      </w:r>
      <w:r w:rsidRPr="00305725">
        <w:rPr>
          <w:rFonts w:ascii="Cambria" w:hAnsi="Cambria"/>
          <w:sz w:val="22"/>
          <w:szCs w:val="22"/>
        </w:rPr>
        <w:t xml:space="preserve"> </w:t>
      </w:r>
    </w:p>
    <w:p w14:paraId="489385DB" w14:textId="77777777" w:rsidR="00627587" w:rsidRPr="00305725" w:rsidRDefault="00627587" w:rsidP="004A10DE">
      <w:pPr>
        <w:widowControl w:val="0"/>
        <w:tabs>
          <w:tab w:val="left" w:pos="284"/>
        </w:tabs>
        <w:ind w:left="284" w:hanging="284"/>
        <w:rPr>
          <w:rFonts w:ascii="Cambria" w:hAnsi="Cambria"/>
          <w:sz w:val="22"/>
          <w:szCs w:val="22"/>
        </w:rPr>
      </w:pPr>
      <w:r w:rsidRPr="00305725">
        <w:rPr>
          <w:rFonts w:ascii="Cambria" w:hAnsi="Cambria"/>
          <w:sz w:val="22"/>
          <w:szCs w:val="22"/>
        </w:rPr>
        <w:t>-</w:t>
      </w:r>
      <w:r w:rsidRPr="00305725">
        <w:rPr>
          <w:rFonts w:ascii="Cambria" w:hAnsi="Cambria"/>
          <w:sz w:val="22"/>
          <w:szCs w:val="22"/>
        </w:rPr>
        <w:tab/>
        <w:t>znečistenie podzemnej vody následkom stavebných činností</w:t>
      </w:r>
      <w:r w:rsidR="00056FE8" w:rsidRPr="00305725">
        <w:rPr>
          <w:rFonts w:ascii="Cambria" w:hAnsi="Cambria"/>
          <w:sz w:val="22"/>
          <w:szCs w:val="22"/>
        </w:rPr>
        <w:t>,</w:t>
      </w:r>
    </w:p>
    <w:p w14:paraId="5E83065D" w14:textId="77777777" w:rsidR="00627587" w:rsidRPr="00305725" w:rsidRDefault="00627587" w:rsidP="004A10DE">
      <w:pPr>
        <w:widowControl w:val="0"/>
        <w:tabs>
          <w:tab w:val="left" w:pos="284"/>
        </w:tabs>
        <w:ind w:left="284" w:hanging="284"/>
        <w:rPr>
          <w:rFonts w:ascii="Cambria" w:hAnsi="Cambria"/>
          <w:sz w:val="22"/>
          <w:szCs w:val="22"/>
        </w:rPr>
      </w:pPr>
      <w:r w:rsidRPr="00305725">
        <w:rPr>
          <w:rFonts w:ascii="Cambria" w:hAnsi="Cambria"/>
          <w:sz w:val="22"/>
          <w:szCs w:val="22"/>
        </w:rPr>
        <w:t>-</w:t>
      </w:r>
      <w:r w:rsidRPr="00305725">
        <w:rPr>
          <w:rFonts w:ascii="Cambria" w:hAnsi="Cambria"/>
          <w:sz w:val="22"/>
          <w:szCs w:val="22"/>
        </w:rPr>
        <w:tab/>
        <w:t>odtok z odvodňovacích systémov staveniska</w:t>
      </w:r>
      <w:r w:rsidR="00056FE8" w:rsidRPr="00305725">
        <w:rPr>
          <w:rFonts w:ascii="Cambria" w:hAnsi="Cambria"/>
          <w:sz w:val="22"/>
          <w:szCs w:val="22"/>
        </w:rPr>
        <w:t>,</w:t>
      </w:r>
    </w:p>
    <w:p w14:paraId="6397F586" w14:textId="77777777" w:rsidR="00627587" w:rsidRPr="00305725" w:rsidRDefault="00627587" w:rsidP="004A10DE">
      <w:pPr>
        <w:widowControl w:val="0"/>
        <w:tabs>
          <w:tab w:val="left" w:pos="284"/>
        </w:tabs>
        <w:ind w:left="284" w:hanging="284"/>
        <w:rPr>
          <w:rFonts w:ascii="Cambria" w:hAnsi="Cambria"/>
          <w:sz w:val="22"/>
          <w:szCs w:val="22"/>
        </w:rPr>
      </w:pPr>
      <w:r w:rsidRPr="00305725">
        <w:rPr>
          <w:rFonts w:ascii="Cambria" w:hAnsi="Cambria"/>
          <w:sz w:val="22"/>
          <w:szCs w:val="22"/>
        </w:rPr>
        <w:t>-</w:t>
      </w:r>
      <w:r w:rsidRPr="00305725">
        <w:rPr>
          <w:rFonts w:ascii="Cambria" w:hAnsi="Cambria"/>
          <w:sz w:val="22"/>
          <w:szCs w:val="22"/>
        </w:rPr>
        <w:tab/>
        <w:t>hluk</w:t>
      </w:r>
      <w:r w:rsidR="00056FE8" w:rsidRPr="00305725">
        <w:rPr>
          <w:rFonts w:ascii="Cambria" w:hAnsi="Cambria"/>
          <w:sz w:val="22"/>
          <w:szCs w:val="22"/>
        </w:rPr>
        <w:t>,</w:t>
      </w:r>
    </w:p>
    <w:p w14:paraId="57B30A6B" w14:textId="77777777" w:rsidR="00627587" w:rsidRPr="00305725" w:rsidRDefault="00627587" w:rsidP="004A10DE">
      <w:pPr>
        <w:widowControl w:val="0"/>
        <w:tabs>
          <w:tab w:val="left" w:pos="284"/>
        </w:tabs>
        <w:ind w:left="284" w:hanging="284"/>
        <w:rPr>
          <w:rFonts w:ascii="Cambria" w:hAnsi="Cambria"/>
          <w:sz w:val="22"/>
          <w:szCs w:val="22"/>
        </w:rPr>
      </w:pPr>
      <w:r w:rsidRPr="00305725">
        <w:rPr>
          <w:rFonts w:ascii="Cambria" w:hAnsi="Cambria"/>
          <w:sz w:val="22"/>
          <w:szCs w:val="22"/>
        </w:rPr>
        <w:t>-</w:t>
      </w:r>
      <w:r w:rsidRPr="00305725">
        <w:rPr>
          <w:rFonts w:ascii="Cambria" w:hAnsi="Cambria"/>
          <w:sz w:val="22"/>
          <w:szCs w:val="22"/>
        </w:rPr>
        <w:tab/>
        <w:t>znečistenie vzduchu</w:t>
      </w:r>
      <w:r w:rsidR="00056FE8" w:rsidRPr="00305725">
        <w:rPr>
          <w:rFonts w:ascii="Cambria" w:hAnsi="Cambria"/>
          <w:sz w:val="22"/>
          <w:szCs w:val="22"/>
        </w:rPr>
        <w:t>,</w:t>
      </w:r>
    </w:p>
    <w:p w14:paraId="0AA38490" w14:textId="77777777" w:rsidR="00627587" w:rsidRPr="00305725" w:rsidRDefault="00627587" w:rsidP="004A10DE">
      <w:pPr>
        <w:widowControl w:val="0"/>
        <w:tabs>
          <w:tab w:val="left" w:pos="284"/>
        </w:tabs>
        <w:ind w:left="284" w:hanging="284"/>
        <w:rPr>
          <w:rFonts w:ascii="Cambria" w:hAnsi="Cambria"/>
          <w:sz w:val="22"/>
          <w:szCs w:val="22"/>
        </w:rPr>
      </w:pPr>
      <w:r w:rsidRPr="00305725">
        <w:rPr>
          <w:rFonts w:ascii="Cambria" w:hAnsi="Cambria"/>
          <w:sz w:val="22"/>
          <w:szCs w:val="22"/>
        </w:rPr>
        <w:t>-</w:t>
      </w:r>
      <w:r w:rsidRPr="00305725">
        <w:rPr>
          <w:rFonts w:ascii="Cambria" w:hAnsi="Cambria"/>
          <w:sz w:val="22"/>
          <w:szCs w:val="22"/>
        </w:rPr>
        <w:tab/>
        <w:t>poriadok na stavenisku.</w:t>
      </w:r>
    </w:p>
    <w:p w14:paraId="3E214C0C" w14:textId="407A1175" w:rsidR="002E3261" w:rsidRPr="00150D6E" w:rsidRDefault="002E3261"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88" w:name="_Toc24552039"/>
      <w:r w:rsidRPr="00150D6E">
        <w:rPr>
          <w:rFonts w:ascii="Cambria" w:hAnsi="Cambria"/>
          <w:bCs/>
          <w:iCs/>
          <w:caps/>
          <w:sz w:val="24"/>
          <w:szCs w:val="24"/>
          <w:u w:val="none"/>
          <w:lang w:eastAsia="cs-CZ"/>
        </w:rPr>
        <w:t>Bezpečnosť a ochrana zdravia pri práci (P</w:t>
      </w:r>
      <w:r w:rsidR="00627587" w:rsidRPr="00150D6E">
        <w:rPr>
          <w:rFonts w:ascii="Cambria" w:hAnsi="Cambria"/>
          <w:bCs/>
          <w:iCs/>
          <w:caps/>
          <w:sz w:val="24"/>
          <w:szCs w:val="24"/>
          <w:u w:val="none"/>
          <w:lang w:eastAsia="cs-CZ"/>
        </w:rPr>
        <w:t xml:space="preserve">rojekt </w:t>
      </w:r>
      <w:r w:rsidRPr="00150D6E">
        <w:rPr>
          <w:rFonts w:ascii="Cambria" w:hAnsi="Cambria"/>
          <w:bCs/>
          <w:iCs/>
          <w:caps/>
          <w:sz w:val="24"/>
          <w:szCs w:val="24"/>
          <w:u w:val="none"/>
          <w:lang w:eastAsia="cs-CZ"/>
        </w:rPr>
        <w:t>BOZP)</w:t>
      </w:r>
      <w:bookmarkEnd w:id="88"/>
    </w:p>
    <w:p w14:paraId="1E6F49FE" w14:textId="77777777" w:rsidR="002E3261" w:rsidRPr="00305725" w:rsidRDefault="00056FE8" w:rsidP="004A10DE">
      <w:pPr>
        <w:widowControl w:val="0"/>
        <w:spacing w:after="120"/>
        <w:rPr>
          <w:rFonts w:ascii="Cambria" w:hAnsi="Cambria"/>
          <w:sz w:val="22"/>
          <w:szCs w:val="22"/>
        </w:rPr>
      </w:pPr>
      <w:r w:rsidRPr="00305725">
        <w:rPr>
          <w:rFonts w:ascii="Cambria" w:hAnsi="Cambria"/>
          <w:sz w:val="22"/>
          <w:szCs w:val="22"/>
        </w:rPr>
        <w:t>Zamestnanci Zhotoviteľa p</w:t>
      </w:r>
      <w:r w:rsidR="002E3261" w:rsidRPr="00305725">
        <w:rPr>
          <w:rFonts w:ascii="Cambria" w:hAnsi="Cambria"/>
          <w:sz w:val="22"/>
          <w:szCs w:val="22"/>
        </w:rPr>
        <w:t xml:space="preserve">ri svojej činnosti </w:t>
      </w:r>
      <w:r w:rsidR="00E66257" w:rsidRPr="00305725">
        <w:rPr>
          <w:rFonts w:ascii="Cambria" w:hAnsi="Cambria"/>
          <w:sz w:val="22"/>
          <w:szCs w:val="22"/>
        </w:rPr>
        <w:t xml:space="preserve">budú dôsledne dodržiavať relevantné predpisy týkajúce sa bezpečnosti a ochrany zdravia pri práci, najmä zákony 124/2006 </w:t>
      </w:r>
      <w:proofErr w:type="spellStart"/>
      <w:r w:rsidR="00E66257" w:rsidRPr="00305725">
        <w:rPr>
          <w:rFonts w:ascii="Cambria" w:hAnsi="Cambria"/>
          <w:sz w:val="22"/>
          <w:szCs w:val="22"/>
        </w:rPr>
        <w:t>Z.z</w:t>
      </w:r>
      <w:proofErr w:type="spellEnd"/>
      <w:r w:rsidR="00E66257" w:rsidRPr="00305725">
        <w:rPr>
          <w:rFonts w:ascii="Cambria" w:hAnsi="Cambria"/>
          <w:sz w:val="22"/>
          <w:szCs w:val="22"/>
        </w:rPr>
        <w:t xml:space="preserve">., vyhl. č. 508/2009 </w:t>
      </w:r>
      <w:proofErr w:type="spellStart"/>
      <w:r w:rsidR="00E66257" w:rsidRPr="00305725">
        <w:rPr>
          <w:rFonts w:ascii="Cambria" w:hAnsi="Cambria"/>
          <w:sz w:val="22"/>
          <w:szCs w:val="22"/>
        </w:rPr>
        <w:t>Z.z</w:t>
      </w:r>
      <w:proofErr w:type="spellEnd"/>
      <w:r w:rsidR="00E66257" w:rsidRPr="00305725">
        <w:rPr>
          <w:rFonts w:ascii="Cambria" w:hAnsi="Cambria"/>
          <w:sz w:val="22"/>
          <w:szCs w:val="22"/>
        </w:rPr>
        <w:t xml:space="preserve">., vyhl. č. 147/2013 </w:t>
      </w:r>
      <w:proofErr w:type="spellStart"/>
      <w:r w:rsidR="00E66257" w:rsidRPr="00305725">
        <w:rPr>
          <w:rFonts w:ascii="Cambria" w:hAnsi="Cambria"/>
          <w:sz w:val="22"/>
          <w:szCs w:val="22"/>
        </w:rPr>
        <w:t>Z.z</w:t>
      </w:r>
      <w:proofErr w:type="spellEnd"/>
      <w:r w:rsidR="00E66257" w:rsidRPr="00305725">
        <w:rPr>
          <w:rFonts w:ascii="Cambria" w:hAnsi="Cambria"/>
          <w:sz w:val="22"/>
          <w:szCs w:val="22"/>
        </w:rPr>
        <w:t>.</w:t>
      </w:r>
      <w:r w:rsidR="00462742" w:rsidRPr="00305725">
        <w:rPr>
          <w:rFonts w:ascii="Cambria" w:hAnsi="Cambria"/>
          <w:sz w:val="22"/>
          <w:szCs w:val="22"/>
        </w:rPr>
        <w:t xml:space="preserve">, </w:t>
      </w:r>
      <w:r w:rsidR="00E66257" w:rsidRPr="00305725">
        <w:rPr>
          <w:rFonts w:ascii="Cambria" w:hAnsi="Cambria"/>
          <w:sz w:val="22"/>
          <w:szCs w:val="22"/>
        </w:rPr>
        <w:t xml:space="preserve">115 a 145/2006 </w:t>
      </w:r>
      <w:proofErr w:type="spellStart"/>
      <w:r w:rsidR="00E66257" w:rsidRPr="00305725">
        <w:rPr>
          <w:rFonts w:ascii="Cambria" w:hAnsi="Cambria"/>
          <w:sz w:val="22"/>
          <w:szCs w:val="22"/>
        </w:rPr>
        <w:t>Z.z</w:t>
      </w:r>
      <w:proofErr w:type="spellEnd"/>
      <w:r w:rsidR="00E66257" w:rsidRPr="00305725">
        <w:rPr>
          <w:rFonts w:ascii="Cambria" w:hAnsi="Cambria"/>
          <w:sz w:val="22"/>
          <w:szCs w:val="22"/>
        </w:rPr>
        <w:t xml:space="preserve">. atď. </w:t>
      </w:r>
      <w:r w:rsidR="002E3261" w:rsidRPr="00305725">
        <w:rPr>
          <w:rFonts w:ascii="Cambria" w:hAnsi="Cambria"/>
          <w:sz w:val="22"/>
          <w:szCs w:val="22"/>
        </w:rPr>
        <w:t>Starostlivosť o bezpečnosť a ochranu zdravia je rovnocennou a nedeliteľnou časťou prípravy, plánovania a plnenia pracovn</w:t>
      </w:r>
      <w:r w:rsidR="00932139" w:rsidRPr="00305725">
        <w:rPr>
          <w:rFonts w:ascii="Cambria" w:hAnsi="Cambria"/>
          <w:sz w:val="22"/>
          <w:szCs w:val="22"/>
        </w:rPr>
        <w:t>ých úloh</w:t>
      </w:r>
      <w:r w:rsidR="002E3261" w:rsidRPr="00305725">
        <w:rPr>
          <w:rFonts w:ascii="Cambria" w:hAnsi="Cambria"/>
          <w:sz w:val="22"/>
          <w:szCs w:val="22"/>
        </w:rPr>
        <w:t>.</w:t>
      </w:r>
    </w:p>
    <w:p w14:paraId="0EB7328D" w14:textId="66A382AA" w:rsidR="005B2ED3" w:rsidRPr="00305725" w:rsidRDefault="005B2ED3" w:rsidP="004A10DE">
      <w:pPr>
        <w:widowControl w:val="0"/>
        <w:spacing w:after="120"/>
        <w:rPr>
          <w:rFonts w:ascii="Cambria" w:hAnsi="Cambria"/>
          <w:sz w:val="22"/>
          <w:szCs w:val="22"/>
        </w:rPr>
      </w:pPr>
      <w:r w:rsidRPr="00305725">
        <w:rPr>
          <w:rFonts w:ascii="Cambria" w:hAnsi="Cambria"/>
          <w:sz w:val="22"/>
          <w:szCs w:val="22"/>
        </w:rPr>
        <w:t>Zhotoviteľ je povinný</w:t>
      </w:r>
      <w:r w:rsidR="00911A3C" w:rsidRPr="00305725">
        <w:rPr>
          <w:rFonts w:ascii="Cambria" w:hAnsi="Cambria"/>
          <w:sz w:val="22"/>
          <w:szCs w:val="22"/>
        </w:rPr>
        <w:t xml:space="preserve"> pripraviť a</w:t>
      </w:r>
      <w:r w:rsidRPr="00305725">
        <w:rPr>
          <w:rFonts w:ascii="Cambria" w:hAnsi="Cambria"/>
          <w:sz w:val="22"/>
          <w:szCs w:val="22"/>
        </w:rPr>
        <w:t xml:space="preserve"> dodržiavať požiadavky </w:t>
      </w:r>
      <w:r w:rsidRPr="00305725">
        <w:rPr>
          <w:rFonts w:ascii="Cambria" w:hAnsi="Cambria"/>
          <w:b/>
          <w:bCs/>
          <w:sz w:val="22"/>
          <w:szCs w:val="22"/>
        </w:rPr>
        <w:t>„Plánu bezpečnosti a ochrany zdravia pri práci</w:t>
      </w:r>
      <w:r w:rsidRPr="00305725">
        <w:rPr>
          <w:rFonts w:ascii="Cambria" w:hAnsi="Cambria"/>
          <w:sz w:val="22"/>
          <w:szCs w:val="22"/>
        </w:rPr>
        <w:t xml:space="preserve">“, ktorý </w:t>
      </w:r>
      <w:r w:rsidR="007C2434" w:rsidRPr="00305725">
        <w:rPr>
          <w:rFonts w:ascii="Cambria" w:hAnsi="Cambria"/>
          <w:sz w:val="22"/>
          <w:szCs w:val="22"/>
        </w:rPr>
        <w:t xml:space="preserve">bude </w:t>
      </w:r>
      <w:r w:rsidRPr="00305725">
        <w:rPr>
          <w:rFonts w:ascii="Cambria" w:hAnsi="Cambria"/>
          <w:sz w:val="22"/>
          <w:szCs w:val="22"/>
        </w:rPr>
        <w:t xml:space="preserve">vypracovaný podľa Nariadenia vlády SR č. 396/2006 </w:t>
      </w:r>
      <w:proofErr w:type="spellStart"/>
      <w:r w:rsidRPr="00305725">
        <w:rPr>
          <w:rFonts w:ascii="Cambria" w:hAnsi="Cambria"/>
          <w:sz w:val="22"/>
          <w:szCs w:val="22"/>
        </w:rPr>
        <w:t>Z.z</w:t>
      </w:r>
      <w:proofErr w:type="spellEnd"/>
      <w:r w:rsidRPr="00305725">
        <w:rPr>
          <w:rFonts w:ascii="Cambria" w:hAnsi="Cambria"/>
          <w:sz w:val="22"/>
          <w:szCs w:val="22"/>
        </w:rPr>
        <w:t xml:space="preserve">. o minimálnych </w:t>
      </w:r>
      <w:r w:rsidRPr="00305725">
        <w:rPr>
          <w:rFonts w:ascii="Cambria" w:hAnsi="Cambria"/>
          <w:sz w:val="22"/>
          <w:szCs w:val="22"/>
        </w:rPr>
        <w:lastRenderedPageBreak/>
        <w:t xml:space="preserve">bezpečnostných a zdravotných požiadavkách na stavenisko v znení neskorších predpisov. Plán </w:t>
      </w:r>
      <w:proofErr w:type="spellStart"/>
      <w:r w:rsidRPr="00305725">
        <w:rPr>
          <w:rFonts w:ascii="Cambria" w:hAnsi="Cambria"/>
          <w:sz w:val="22"/>
          <w:szCs w:val="22"/>
        </w:rPr>
        <w:t>BoZP</w:t>
      </w:r>
      <w:proofErr w:type="spellEnd"/>
      <w:r w:rsidRPr="00305725">
        <w:rPr>
          <w:rFonts w:ascii="Cambria" w:hAnsi="Cambria"/>
          <w:sz w:val="22"/>
          <w:szCs w:val="22"/>
        </w:rPr>
        <w:t xml:space="preserve"> Zhotoviteľ </w:t>
      </w:r>
      <w:r w:rsidR="007C2434" w:rsidRPr="00305725">
        <w:rPr>
          <w:rFonts w:ascii="Cambria" w:hAnsi="Cambria"/>
          <w:sz w:val="22"/>
          <w:szCs w:val="22"/>
        </w:rPr>
        <w:t xml:space="preserve">predloží </w:t>
      </w:r>
      <w:r w:rsidR="00055187">
        <w:rPr>
          <w:rFonts w:ascii="Cambria" w:hAnsi="Cambria"/>
          <w:sz w:val="22"/>
          <w:szCs w:val="22"/>
        </w:rPr>
        <w:t>Objednávateľovi</w:t>
      </w:r>
      <w:r w:rsidRPr="00305725">
        <w:rPr>
          <w:rFonts w:ascii="Cambria" w:hAnsi="Cambria"/>
          <w:sz w:val="22"/>
          <w:szCs w:val="22"/>
        </w:rPr>
        <w:t xml:space="preserve"> po nadobudnutí účinnosti Zmluvy. Technická dokumentácia pracovných prostriedkov a pracovných postupov musí obsahovať požiadavky podľa súvisiacich predpisov - zákon č. 264/1999 </w:t>
      </w:r>
      <w:proofErr w:type="spellStart"/>
      <w:r w:rsidRPr="00305725">
        <w:rPr>
          <w:rFonts w:ascii="Cambria" w:hAnsi="Cambria"/>
          <w:sz w:val="22"/>
          <w:szCs w:val="22"/>
        </w:rPr>
        <w:t>Z.z</w:t>
      </w:r>
      <w:proofErr w:type="spellEnd"/>
      <w:r w:rsidRPr="00305725">
        <w:rPr>
          <w:rFonts w:ascii="Cambria" w:hAnsi="Cambria"/>
          <w:sz w:val="22"/>
          <w:szCs w:val="22"/>
        </w:rPr>
        <w:t xml:space="preserve">., NV SR č. 571/2001, 327/2003 a 310/2004 </w:t>
      </w:r>
      <w:proofErr w:type="spellStart"/>
      <w:r w:rsidRPr="00305725">
        <w:rPr>
          <w:rFonts w:ascii="Cambria" w:hAnsi="Cambria"/>
          <w:sz w:val="22"/>
          <w:szCs w:val="22"/>
        </w:rPr>
        <w:t>Z.z</w:t>
      </w:r>
      <w:proofErr w:type="spellEnd"/>
      <w:r w:rsidRPr="00305725">
        <w:rPr>
          <w:rFonts w:ascii="Cambria" w:hAnsi="Cambria"/>
          <w:sz w:val="22"/>
          <w:szCs w:val="22"/>
        </w:rPr>
        <w:t xml:space="preserve">. Požiadavky na stavbu a jej súčasti, komunikácie, pracoviská, pracovné prostriedky, pracovné postupy a činnosti musí obsahovať požiadavky osobitných predpisov - napr. NV SR č. 392/2006 </w:t>
      </w:r>
      <w:proofErr w:type="spellStart"/>
      <w:r w:rsidRPr="00305725">
        <w:rPr>
          <w:rFonts w:ascii="Cambria" w:hAnsi="Cambria"/>
          <w:sz w:val="22"/>
          <w:szCs w:val="22"/>
        </w:rPr>
        <w:t>Z.z</w:t>
      </w:r>
      <w:proofErr w:type="spellEnd"/>
      <w:r w:rsidRPr="00305725">
        <w:rPr>
          <w:rFonts w:ascii="Cambria" w:hAnsi="Cambria"/>
          <w:sz w:val="22"/>
          <w:szCs w:val="22"/>
        </w:rPr>
        <w:t xml:space="preserve">., ďalej č. 391/2006, 396/2006  </w:t>
      </w:r>
      <w:proofErr w:type="spellStart"/>
      <w:r w:rsidRPr="00305725">
        <w:rPr>
          <w:rFonts w:ascii="Cambria" w:hAnsi="Cambria"/>
          <w:sz w:val="22"/>
          <w:szCs w:val="22"/>
        </w:rPr>
        <w:t>Z.z</w:t>
      </w:r>
      <w:proofErr w:type="spellEnd"/>
      <w:r w:rsidRPr="00305725">
        <w:rPr>
          <w:rFonts w:ascii="Cambria" w:hAnsi="Cambria"/>
          <w:sz w:val="22"/>
          <w:szCs w:val="22"/>
        </w:rPr>
        <w:t>.</w:t>
      </w:r>
    </w:p>
    <w:p w14:paraId="16035DB7" w14:textId="74105480" w:rsidR="00911A3C" w:rsidRPr="00305725" w:rsidRDefault="00E66257" w:rsidP="004A10DE">
      <w:pPr>
        <w:widowControl w:val="0"/>
        <w:spacing w:after="120"/>
        <w:rPr>
          <w:rFonts w:ascii="Cambria" w:hAnsi="Cambria"/>
        </w:rPr>
      </w:pPr>
      <w:r w:rsidRPr="00305725">
        <w:rPr>
          <w:rFonts w:ascii="Cambria" w:hAnsi="Cambria"/>
          <w:sz w:val="22"/>
          <w:szCs w:val="22"/>
        </w:rPr>
        <w:t>Pre práce, ktoré sa budú vykonávať za plnej prevádzky, Zhotoviteľ vypracuje návrh "</w:t>
      </w:r>
      <w:r w:rsidRPr="00305725">
        <w:rPr>
          <w:rFonts w:ascii="Cambria" w:hAnsi="Cambria"/>
          <w:b/>
          <w:bCs/>
          <w:sz w:val="22"/>
          <w:szCs w:val="22"/>
        </w:rPr>
        <w:t>Dohody o vytvorení podmienok BOZP na spoločnom pracovisku</w:t>
      </w:r>
      <w:r w:rsidRPr="00305725">
        <w:rPr>
          <w:rFonts w:ascii="Cambria" w:hAnsi="Cambria"/>
          <w:sz w:val="22"/>
          <w:szCs w:val="22"/>
        </w:rPr>
        <w:t xml:space="preserve">", ktorá sa po jej odsúhlasení Objednávateľom stane </w:t>
      </w:r>
      <w:r w:rsidR="009877A5">
        <w:rPr>
          <w:rFonts w:ascii="Cambria" w:hAnsi="Cambria"/>
          <w:sz w:val="22"/>
          <w:szCs w:val="22"/>
        </w:rPr>
        <w:t>pre Zmluvné strany záväznou.</w:t>
      </w:r>
    </w:p>
    <w:p w14:paraId="1A2EE07E" w14:textId="02F69D0E" w:rsidR="00911A3C" w:rsidRPr="00305725" w:rsidRDefault="00911A3C" w:rsidP="004A10DE">
      <w:pPr>
        <w:widowControl w:val="0"/>
        <w:spacing w:after="120"/>
        <w:rPr>
          <w:rFonts w:ascii="Cambria" w:hAnsi="Cambria"/>
          <w:sz w:val="22"/>
          <w:szCs w:val="22"/>
        </w:rPr>
      </w:pPr>
      <w:r w:rsidRPr="00305725">
        <w:rPr>
          <w:rFonts w:ascii="Cambria" w:hAnsi="Cambria"/>
          <w:sz w:val="22"/>
          <w:szCs w:val="22"/>
        </w:rPr>
        <w:t xml:space="preserve">Zhotoviteľa tiež upozorňujeme na niektoré úkony, ktoré sú spojené so zvýšeným nebezpečenstvom úrazu vlastných pracovníkov, pracovníkov prevádzkovateľa, Objednávateľa a verejnosti. Pred začatím akejkoľvek rizikovej činnosti uvedenej </w:t>
      </w:r>
      <w:r w:rsidR="00DE72CA">
        <w:rPr>
          <w:rFonts w:ascii="Cambria" w:hAnsi="Cambria"/>
          <w:sz w:val="22"/>
          <w:szCs w:val="22"/>
        </w:rPr>
        <w:t>nižšie</w:t>
      </w:r>
      <w:r w:rsidR="00DE72CA" w:rsidRPr="00305725">
        <w:rPr>
          <w:rFonts w:ascii="Cambria" w:hAnsi="Cambria"/>
          <w:sz w:val="22"/>
          <w:szCs w:val="22"/>
        </w:rPr>
        <w:t xml:space="preserve"> </w:t>
      </w:r>
      <w:r w:rsidRPr="00305725">
        <w:rPr>
          <w:rFonts w:ascii="Cambria" w:hAnsi="Cambria"/>
          <w:sz w:val="22"/>
          <w:szCs w:val="22"/>
        </w:rPr>
        <w:t xml:space="preserve">musí Zhotoviteľ predložiť </w:t>
      </w:r>
      <w:r w:rsidRPr="00305725">
        <w:rPr>
          <w:rFonts w:ascii="Cambria" w:hAnsi="Cambria"/>
          <w:b/>
          <w:bCs/>
          <w:sz w:val="22"/>
          <w:szCs w:val="22"/>
        </w:rPr>
        <w:t>"Bezpečnostné/ Metodické prehlásenie"</w:t>
      </w:r>
      <w:r w:rsidRPr="00305725">
        <w:rPr>
          <w:rFonts w:ascii="Cambria" w:hAnsi="Cambria"/>
          <w:sz w:val="22"/>
          <w:szCs w:val="22"/>
        </w:rPr>
        <w:t xml:space="preserve"> na schválenie </w:t>
      </w:r>
      <w:r w:rsidR="00DE72CA">
        <w:rPr>
          <w:rFonts w:ascii="Cambria" w:hAnsi="Cambria"/>
          <w:sz w:val="22"/>
          <w:szCs w:val="22"/>
        </w:rPr>
        <w:t>Dozoru Objednávateľa</w:t>
      </w:r>
      <w:r w:rsidRPr="00305725">
        <w:rPr>
          <w:rFonts w:ascii="Cambria" w:hAnsi="Cambria"/>
          <w:sz w:val="22"/>
          <w:szCs w:val="22"/>
        </w:rPr>
        <w:t xml:space="preserve"> a práce začať len po písomnom súhlase </w:t>
      </w:r>
      <w:r w:rsidR="00DE72CA">
        <w:rPr>
          <w:rFonts w:ascii="Cambria" w:hAnsi="Cambria"/>
          <w:sz w:val="22"/>
          <w:szCs w:val="22"/>
        </w:rPr>
        <w:t xml:space="preserve">Dozoru Objednávateľa </w:t>
      </w:r>
      <w:r w:rsidRPr="00305725">
        <w:rPr>
          <w:rFonts w:ascii="Cambria" w:hAnsi="Cambria"/>
          <w:sz w:val="22"/>
          <w:szCs w:val="22"/>
        </w:rPr>
        <w:t xml:space="preserve">vykonanom v stavebnom denníku. Nasledovné úkony predstavujú vážne riziko ohrozenia zdravia a preto sa musia prijať opatrenia na zníženie tohto nebezpečenstva: </w:t>
      </w:r>
    </w:p>
    <w:p w14:paraId="1366FF4B" w14:textId="77777777" w:rsidR="00911A3C" w:rsidRPr="00305725" w:rsidRDefault="00911A3C" w:rsidP="004A10DE">
      <w:pPr>
        <w:widowControl w:val="0"/>
        <w:numPr>
          <w:ilvl w:val="0"/>
          <w:numId w:val="8"/>
        </w:numPr>
        <w:tabs>
          <w:tab w:val="num" w:pos="851"/>
        </w:tabs>
        <w:suppressAutoHyphens w:val="0"/>
        <w:spacing w:after="0"/>
        <w:ind w:left="840"/>
        <w:rPr>
          <w:rFonts w:ascii="Cambria" w:hAnsi="Cambria"/>
          <w:sz w:val="22"/>
          <w:szCs w:val="22"/>
        </w:rPr>
      </w:pPr>
      <w:r w:rsidRPr="00305725">
        <w:rPr>
          <w:rFonts w:ascii="Cambria" w:hAnsi="Cambria"/>
          <w:sz w:val="22"/>
          <w:szCs w:val="22"/>
        </w:rPr>
        <w:t xml:space="preserve">výkopové práce (napr. </w:t>
      </w:r>
      <w:proofErr w:type="spellStart"/>
      <w:r w:rsidRPr="00305725">
        <w:rPr>
          <w:rFonts w:ascii="Cambria" w:hAnsi="Cambria"/>
          <w:sz w:val="22"/>
          <w:szCs w:val="22"/>
        </w:rPr>
        <w:t>paženie</w:t>
      </w:r>
      <w:proofErr w:type="spellEnd"/>
      <w:r w:rsidRPr="00305725">
        <w:rPr>
          <w:rFonts w:ascii="Cambria" w:hAnsi="Cambria"/>
          <w:sz w:val="22"/>
          <w:szCs w:val="22"/>
        </w:rPr>
        <w:t xml:space="preserve"> na zabránenie zosuvov pôdy, podzemné práce, oplotenie/ohrady, výstražné znamenia pre chodcov)</w:t>
      </w:r>
    </w:p>
    <w:p w14:paraId="715C9897" w14:textId="77777777" w:rsidR="00911A3C" w:rsidRPr="00305725" w:rsidRDefault="00911A3C" w:rsidP="004A10DE">
      <w:pPr>
        <w:widowControl w:val="0"/>
        <w:numPr>
          <w:ilvl w:val="0"/>
          <w:numId w:val="8"/>
        </w:numPr>
        <w:tabs>
          <w:tab w:val="num" w:pos="851"/>
        </w:tabs>
        <w:suppressAutoHyphens w:val="0"/>
        <w:spacing w:after="0"/>
        <w:ind w:left="840"/>
        <w:rPr>
          <w:rFonts w:ascii="Cambria" w:hAnsi="Cambria"/>
          <w:sz w:val="22"/>
          <w:szCs w:val="22"/>
        </w:rPr>
      </w:pPr>
      <w:r w:rsidRPr="00305725">
        <w:rPr>
          <w:rFonts w:ascii="Cambria" w:hAnsi="Cambria"/>
          <w:sz w:val="22"/>
          <w:szCs w:val="22"/>
        </w:rPr>
        <w:t>výškové práce (napr. pády, padajúce materiály)</w:t>
      </w:r>
    </w:p>
    <w:p w14:paraId="0856C97A" w14:textId="77777777" w:rsidR="00911A3C" w:rsidRPr="00305725" w:rsidRDefault="00911A3C" w:rsidP="004A10DE">
      <w:pPr>
        <w:widowControl w:val="0"/>
        <w:numPr>
          <w:ilvl w:val="0"/>
          <w:numId w:val="8"/>
        </w:numPr>
        <w:tabs>
          <w:tab w:val="num" w:pos="851"/>
        </w:tabs>
        <w:suppressAutoHyphens w:val="0"/>
        <w:spacing w:after="0"/>
        <w:ind w:left="840"/>
        <w:rPr>
          <w:rFonts w:ascii="Cambria" w:hAnsi="Cambria"/>
          <w:sz w:val="22"/>
          <w:szCs w:val="22"/>
        </w:rPr>
      </w:pPr>
      <w:r w:rsidRPr="00305725">
        <w:rPr>
          <w:rFonts w:ascii="Cambria" w:hAnsi="Cambria"/>
          <w:sz w:val="22"/>
          <w:szCs w:val="22"/>
        </w:rPr>
        <w:t>uzatvorené priestory (napr. nedostatok kyslíka, otravné plyny/výpary/dym, výbušné plyny)</w:t>
      </w:r>
    </w:p>
    <w:p w14:paraId="047C011A" w14:textId="77777777" w:rsidR="00911A3C" w:rsidRPr="00305725" w:rsidRDefault="00911A3C" w:rsidP="004A10DE">
      <w:pPr>
        <w:widowControl w:val="0"/>
        <w:numPr>
          <w:ilvl w:val="0"/>
          <w:numId w:val="8"/>
        </w:numPr>
        <w:tabs>
          <w:tab w:val="num" w:pos="851"/>
        </w:tabs>
        <w:suppressAutoHyphens w:val="0"/>
        <w:spacing w:after="0"/>
        <w:ind w:left="840"/>
        <w:rPr>
          <w:rFonts w:ascii="Cambria" w:hAnsi="Cambria"/>
          <w:sz w:val="22"/>
          <w:szCs w:val="22"/>
        </w:rPr>
      </w:pPr>
      <w:r w:rsidRPr="00305725">
        <w:rPr>
          <w:rFonts w:ascii="Cambria" w:hAnsi="Cambria"/>
          <w:sz w:val="22"/>
          <w:szCs w:val="22"/>
        </w:rPr>
        <w:t>práce na verejných komunikáciách (napr. doprava, chodci)</w:t>
      </w:r>
    </w:p>
    <w:p w14:paraId="2442E344" w14:textId="77777777" w:rsidR="00911A3C" w:rsidRPr="00305725" w:rsidRDefault="00911A3C" w:rsidP="004A10DE">
      <w:pPr>
        <w:widowControl w:val="0"/>
        <w:numPr>
          <w:ilvl w:val="0"/>
          <w:numId w:val="8"/>
        </w:numPr>
        <w:tabs>
          <w:tab w:val="num" w:pos="851"/>
        </w:tabs>
        <w:suppressAutoHyphens w:val="0"/>
        <w:spacing w:after="0"/>
        <w:ind w:left="840"/>
        <w:rPr>
          <w:rFonts w:ascii="Cambria" w:hAnsi="Cambria"/>
          <w:sz w:val="22"/>
          <w:szCs w:val="22"/>
        </w:rPr>
      </w:pPr>
      <w:r w:rsidRPr="00305725">
        <w:rPr>
          <w:rFonts w:ascii="Cambria" w:hAnsi="Cambria"/>
          <w:sz w:val="22"/>
          <w:szCs w:val="22"/>
        </w:rPr>
        <w:t xml:space="preserve">dvíhanie ťažkých bremien (napr. vhodné vybavenie, stabilný podklad, kvalifikovaný vodič/viazač/narážač) </w:t>
      </w:r>
    </w:p>
    <w:p w14:paraId="3515709C" w14:textId="49F3CFB8" w:rsidR="00911A3C" w:rsidRPr="00305725" w:rsidRDefault="00911A3C" w:rsidP="004A10DE">
      <w:pPr>
        <w:widowControl w:val="0"/>
        <w:numPr>
          <w:ilvl w:val="0"/>
          <w:numId w:val="8"/>
        </w:numPr>
        <w:tabs>
          <w:tab w:val="num" w:pos="851"/>
        </w:tabs>
        <w:suppressAutoHyphens w:val="0"/>
        <w:spacing w:after="0"/>
        <w:ind w:left="840"/>
        <w:rPr>
          <w:rFonts w:ascii="Cambria" w:hAnsi="Cambria"/>
          <w:sz w:val="22"/>
          <w:szCs w:val="22"/>
        </w:rPr>
      </w:pPr>
      <w:r w:rsidRPr="00305725">
        <w:rPr>
          <w:rFonts w:ascii="Cambria" w:hAnsi="Cambria"/>
          <w:sz w:val="22"/>
          <w:szCs w:val="22"/>
        </w:rPr>
        <w:t xml:space="preserve">prelínanie </w:t>
      </w:r>
      <w:r w:rsidR="00DE72CA">
        <w:rPr>
          <w:rFonts w:ascii="Cambria" w:hAnsi="Cambria"/>
          <w:sz w:val="22"/>
          <w:szCs w:val="22"/>
        </w:rPr>
        <w:t>p</w:t>
      </w:r>
      <w:r w:rsidR="00DE72CA" w:rsidRPr="00305725">
        <w:rPr>
          <w:rFonts w:ascii="Cambria" w:hAnsi="Cambria"/>
          <w:sz w:val="22"/>
          <w:szCs w:val="22"/>
        </w:rPr>
        <w:t xml:space="preserve">rác </w:t>
      </w:r>
      <w:r w:rsidRPr="00305725">
        <w:rPr>
          <w:rFonts w:ascii="Cambria" w:hAnsi="Cambria"/>
          <w:sz w:val="22"/>
          <w:szCs w:val="22"/>
        </w:rPr>
        <w:t>s inými aktivitami prevádzkovateľa (napr. existujúca prevádzka a vybavenie)</w:t>
      </w:r>
    </w:p>
    <w:p w14:paraId="128DE066" w14:textId="77777777" w:rsidR="00911A3C" w:rsidRPr="00305725" w:rsidRDefault="00911A3C" w:rsidP="004A10DE">
      <w:pPr>
        <w:widowControl w:val="0"/>
        <w:numPr>
          <w:ilvl w:val="0"/>
          <w:numId w:val="8"/>
        </w:numPr>
        <w:tabs>
          <w:tab w:val="num" w:pos="851"/>
        </w:tabs>
        <w:suppressAutoHyphens w:val="0"/>
        <w:spacing w:after="0"/>
        <w:ind w:left="840"/>
        <w:rPr>
          <w:rFonts w:ascii="Cambria" w:hAnsi="Cambria"/>
          <w:sz w:val="22"/>
          <w:szCs w:val="22"/>
        </w:rPr>
      </w:pPr>
      <w:r w:rsidRPr="00305725">
        <w:rPr>
          <w:rFonts w:ascii="Cambria" w:hAnsi="Cambria"/>
          <w:sz w:val="22"/>
          <w:szCs w:val="22"/>
        </w:rPr>
        <w:t>skladovanie, manipulácia a používanie nebezpečných látok (napr. chemické látky, výbušniny)</w:t>
      </w:r>
    </w:p>
    <w:p w14:paraId="67E666B8" w14:textId="77777777" w:rsidR="00911A3C" w:rsidRPr="00305725" w:rsidRDefault="00911A3C" w:rsidP="004A10DE">
      <w:pPr>
        <w:widowControl w:val="0"/>
        <w:numPr>
          <w:ilvl w:val="0"/>
          <w:numId w:val="8"/>
        </w:numPr>
        <w:tabs>
          <w:tab w:val="num" w:pos="851"/>
        </w:tabs>
        <w:suppressAutoHyphens w:val="0"/>
        <w:spacing w:after="0"/>
        <w:ind w:left="840"/>
        <w:rPr>
          <w:rFonts w:ascii="Cambria" w:hAnsi="Cambria"/>
          <w:sz w:val="22"/>
          <w:szCs w:val="22"/>
        </w:rPr>
      </w:pPr>
      <w:r w:rsidRPr="00305725">
        <w:rPr>
          <w:rFonts w:ascii="Cambria" w:hAnsi="Cambria"/>
          <w:sz w:val="22"/>
          <w:szCs w:val="22"/>
        </w:rPr>
        <w:t>kontrolovaná manipulácia s odpadovými materiálmi.</w:t>
      </w:r>
    </w:p>
    <w:p w14:paraId="0CFF8D7E" w14:textId="77777777" w:rsidR="00911A3C" w:rsidRPr="00305725" w:rsidRDefault="00911A3C" w:rsidP="004A10DE">
      <w:pPr>
        <w:widowControl w:val="0"/>
        <w:suppressAutoHyphens w:val="0"/>
        <w:spacing w:after="0"/>
        <w:rPr>
          <w:rFonts w:ascii="Cambria" w:hAnsi="Cambria"/>
          <w:sz w:val="22"/>
          <w:szCs w:val="22"/>
        </w:rPr>
      </w:pPr>
    </w:p>
    <w:p w14:paraId="42E3DCC9" w14:textId="77777777" w:rsidR="00911A3C" w:rsidRPr="00305725" w:rsidRDefault="00911A3C" w:rsidP="004A10DE">
      <w:pPr>
        <w:widowControl w:val="0"/>
        <w:spacing w:after="120"/>
        <w:rPr>
          <w:rFonts w:ascii="Cambria" w:hAnsi="Cambria"/>
          <w:sz w:val="22"/>
          <w:szCs w:val="22"/>
        </w:rPr>
      </w:pPr>
      <w:r w:rsidRPr="00305725">
        <w:rPr>
          <w:rFonts w:ascii="Cambria" w:hAnsi="Cambria"/>
          <w:sz w:val="22"/>
          <w:szCs w:val="22"/>
        </w:rPr>
        <w:t>Projekt BOZP musí byť prerokovaný a odsúhlasený miestne príslušným Inšpektorátom práce</w:t>
      </w:r>
      <w:r w:rsidR="007C2434" w:rsidRPr="00305725">
        <w:rPr>
          <w:rFonts w:ascii="Cambria" w:hAnsi="Cambria"/>
          <w:sz w:val="22"/>
          <w:szCs w:val="22"/>
        </w:rPr>
        <w:t xml:space="preserve"> v súčinnosti s </w:t>
      </w:r>
      <w:proofErr w:type="spellStart"/>
      <w:r w:rsidR="007C2434" w:rsidRPr="00305725">
        <w:rPr>
          <w:rFonts w:ascii="Cambria" w:hAnsi="Cambria"/>
          <w:sz w:val="22"/>
          <w:szCs w:val="22"/>
        </w:rPr>
        <w:t>koordinátrom</w:t>
      </w:r>
      <w:proofErr w:type="spellEnd"/>
      <w:r w:rsidR="007C2434" w:rsidRPr="00305725">
        <w:rPr>
          <w:rFonts w:ascii="Cambria" w:hAnsi="Cambria"/>
          <w:sz w:val="22"/>
          <w:szCs w:val="22"/>
        </w:rPr>
        <w:t xml:space="preserve"> BOZP Objednávateľa</w:t>
      </w:r>
      <w:r w:rsidRPr="00305725">
        <w:rPr>
          <w:rFonts w:ascii="Cambria" w:hAnsi="Cambria"/>
          <w:sz w:val="22"/>
          <w:szCs w:val="22"/>
        </w:rPr>
        <w:t>.</w:t>
      </w:r>
    </w:p>
    <w:p w14:paraId="3A99E5D5" w14:textId="0EAAEFE6" w:rsidR="001C0EFA" w:rsidRPr="00150D6E"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89" w:name="_Toc269381909"/>
      <w:bookmarkStart w:id="90" w:name="_Toc269388561"/>
      <w:bookmarkStart w:id="91" w:name="_Toc269476974"/>
      <w:bookmarkStart w:id="92" w:name="_Toc269478140"/>
      <w:bookmarkStart w:id="93" w:name="_Toc269900263"/>
      <w:bookmarkStart w:id="94" w:name="_Toc269381910"/>
      <w:bookmarkStart w:id="95" w:name="_Toc269388562"/>
      <w:bookmarkStart w:id="96" w:name="_Toc269476975"/>
      <w:bookmarkStart w:id="97" w:name="_Toc269478141"/>
      <w:bookmarkStart w:id="98" w:name="_Toc269900264"/>
      <w:bookmarkStart w:id="99" w:name="_Toc269381911"/>
      <w:bookmarkStart w:id="100" w:name="_Toc269388563"/>
      <w:bookmarkStart w:id="101" w:name="_Toc269476976"/>
      <w:bookmarkStart w:id="102" w:name="_Toc269478142"/>
      <w:bookmarkStart w:id="103" w:name="_Toc269900265"/>
      <w:bookmarkStart w:id="104" w:name="_Toc24552040"/>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150D6E">
        <w:rPr>
          <w:rFonts w:ascii="Cambria" w:hAnsi="Cambria"/>
          <w:bCs/>
          <w:iCs/>
          <w:caps/>
          <w:sz w:val="24"/>
          <w:szCs w:val="24"/>
          <w:u w:val="none"/>
          <w:lang w:eastAsia="cs-CZ"/>
        </w:rPr>
        <w:t>Výrobná (dielenská) dokumentácia</w:t>
      </w:r>
      <w:bookmarkEnd w:id="104"/>
    </w:p>
    <w:p w14:paraId="3D12FBEA" w14:textId="1A5F55CC" w:rsidR="001C0EFA" w:rsidRPr="00305725" w:rsidRDefault="001C0EFA" w:rsidP="004A10DE">
      <w:pPr>
        <w:widowControl w:val="0"/>
        <w:spacing w:after="120"/>
        <w:rPr>
          <w:rFonts w:ascii="Cambria" w:hAnsi="Cambria"/>
          <w:sz w:val="22"/>
          <w:szCs w:val="22"/>
        </w:rPr>
      </w:pPr>
      <w:r w:rsidRPr="00305725">
        <w:rPr>
          <w:rFonts w:ascii="Cambria" w:hAnsi="Cambria"/>
          <w:sz w:val="22"/>
          <w:szCs w:val="22"/>
        </w:rPr>
        <w:t>Zhotoviteľ bude povinný v rámci svojej dokumentácie dodať textovú a výkresovú výrobnú (dielenskú) dokumentáciu stavebných konštrukcií, strojnotechnologických a elektrotechnických zariadení, ktoré nie sú súčasťou realizačnej dokumentácie</w:t>
      </w:r>
      <w:r w:rsidR="00CD2475" w:rsidRPr="00305725">
        <w:rPr>
          <w:rFonts w:ascii="Cambria" w:hAnsi="Cambria"/>
          <w:sz w:val="22"/>
          <w:szCs w:val="22"/>
        </w:rPr>
        <w:t xml:space="preserve"> </w:t>
      </w:r>
      <w:r w:rsidR="00CD2475" w:rsidRPr="00305725">
        <w:rPr>
          <w:rFonts w:ascii="Cambria" w:hAnsi="Cambria"/>
          <w:sz w:val="22"/>
          <w:szCs w:val="22"/>
          <w:u w:val="single"/>
        </w:rPr>
        <w:t xml:space="preserve">na úrovni </w:t>
      </w:r>
      <w:proofErr w:type="spellStart"/>
      <w:r w:rsidR="00CD2475" w:rsidRPr="00305725">
        <w:rPr>
          <w:rFonts w:ascii="Cambria" w:hAnsi="Cambria"/>
          <w:sz w:val="22"/>
          <w:szCs w:val="22"/>
          <w:u w:val="single"/>
        </w:rPr>
        <w:t>zostavných</w:t>
      </w:r>
      <w:proofErr w:type="spellEnd"/>
      <w:r w:rsidR="00CD2475" w:rsidRPr="00305725">
        <w:rPr>
          <w:rFonts w:ascii="Cambria" w:hAnsi="Cambria"/>
          <w:sz w:val="22"/>
          <w:szCs w:val="22"/>
          <w:u w:val="single"/>
        </w:rPr>
        <w:t xml:space="preserve"> výkresov</w:t>
      </w:r>
      <w:r w:rsidRPr="00305725">
        <w:rPr>
          <w:rFonts w:ascii="Cambria" w:hAnsi="Cambria"/>
          <w:sz w:val="22"/>
          <w:szCs w:val="22"/>
        </w:rPr>
        <w:t>. Jedná sa najmä o vypracovanie návrhu:</w:t>
      </w:r>
    </w:p>
    <w:p w14:paraId="1C570A30"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 xml:space="preserve">statických výpočtov železo-betónových a iných prefabrikátov, výrobkov PSV, </w:t>
      </w:r>
    </w:p>
    <w:p w14:paraId="522EA688"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podporných lešení a montážnych konštrukcií,</w:t>
      </w:r>
    </w:p>
    <w:p w14:paraId="62B79A1A"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proofErr w:type="spellStart"/>
      <w:r w:rsidRPr="00305725">
        <w:rPr>
          <w:rFonts w:ascii="Cambria" w:hAnsi="Cambria"/>
          <w:sz w:val="22"/>
          <w:szCs w:val="22"/>
        </w:rPr>
        <w:t>paženia</w:t>
      </w:r>
      <w:proofErr w:type="spellEnd"/>
      <w:r w:rsidRPr="00305725">
        <w:rPr>
          <w:rFonts w:ascii="Cambria" w:hAnsi="Cambria"/>
          <w:sz w:val="22"/>
          <w:szCs w:val="22"/>
        </w:rPr>
        <w:t xml:space="preserve"> základových jám, rýh a iných výkopov, </w:t>
      </w:r>
      <w:proofErr w:type="spellStart"/>
      <w:r w:rsidRPr="00305725">
        <w:rPr>
          <w:rFonts w:ascii="Cambria" w:hAnsi="Cambria"/>
          <w:sz w:val="22"/>
          <w:szCs w:val="22"/>
        </w:rPr>
        <w:t>štetovnicových</w:t>
      </w:r>
      <w:proofErr w:type="spellEnd"/>
      <w:r w:rsidRPr="00305725">
        <w:rPr>
          <w:rFonts w:ascii="Cambria" w:hAnsi="Cambria"/>
          <w:sz w:val="22"/>
          <w:szCs w:val="22"/>
        </w:rPr>
        <w:t xml:space="preserve"> stien,</w:t>
      </w:r>
    </w:p>
    <w:p w14:paraId="389FCA76"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pomocných konštrukcií pre zakladanie,</w:t>
      </w:r>
    </w:p>
    <w:p w14:paraId="6526E3BC" w14:textId="566B254F"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žeriavových dráh, závesných montážnych konštrukcií,</w:t>
      </w:r>
    </w:p>
    <w:p w14:paraId="1FFB9F75"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prvkov ľahkej prefabrikácie,</w:t>
      </w:r>
    </w:p>
    <w:p w14:paraId="1320FE29"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 xml:space="preserve">dielenské a montážne výkresy strojov a zariadení, kovových a drevených konštrukcií, výrobkov PSV, </w:t>
      </w:r>
      <w:r w:rsidR="0028321D" w:rsidRPr="00305725">
        <w:rPr>
          <w:rFonts w:ascii="Cambria" w:hAnsi="Cambria"/>
          <w:sz w:val="22"/>
          <w:szCs w:val="22"/>
        </w:rPr>
        <w:t>ktoré neboli súčasťou realizačnej dokumentácie</w:t>
      </w:r>
    </w:p>
    <w:p w14:paraId="73C31646"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proofErr w:type="spellStart"/>
      <w:r w:rsidRPr="00305725">
        <w:rPr>
          <w:rFonts w:ascii="Cambria" w:hAnsi="Cambria"/>
          <w:sz w:val="22"/>
          <w:szCs w:val="22"/>
        </w:rPr>
        <w:t>kladačských</w:t>
      </w:r>
      <w:proofErr w:type="spellEnd"/>
      <w:r w:rsidRPr="00305725">
        <w:rPr>
          <w:rFonts w:ascii="Cambria" w:hAnsi="Cambria"/>
          <w:sz w:val="22"/>
          <w:szCs w:val="22"/>
        </w:rPr>
        <w:t xml:space="preserve"> výkresov akýchkoľvek </w:t>
      </w:r>
      <w:proofErr w:type="spellStart"/>
      <w:r w:rsidRPr="00305725">
        <w:rPr>
          <w:rFonts w:ascii="Cambria" w:hAnsi="Cambria"/>
          <w:sz w:val="22"/>
          <w:szCs w:val="22"/>
        </w:rPr>
        <w:t>kábelových</w:t>
      </w:r>
      <w:proofErr w:type="spellEnd"/>
      <w:r w:rsidRPr="00305725">
        <w:rPr>
          <w:rFonts w:ascii="Cambria" w:hAnsi="Cambria"/>
          <w:sz w:val="22"/>
          <w:szCs w:val="22"/>
        </w:rPr>
        <w:t xml:space="preserve"> rozvodov, </w:t>
      </w:r>
      <w:proofErr w:type="spellStart"/>
      <w:r w:rsidRPr="00305725">
        <w:rPr>
          <w:rFonts w:ascii="Cambria" w:hAnsi="Cambria"/>
          <w:sz w:val="22"/>
          <w:szCs w:val="22"/>
        </w:rPr>
        <w:t>drótovacích</w:t>
      </w:r>
      <w:proofErr w:type="spellEnd"/>
      <w:r w:rsidRPr="00305725">
        <w:rPr>
          <w:rFonts w:ascii="Cambria" w:hAnsi="Cambria"/>
          <w:sz w:val="22"/>
          <w:szCs w:val="22"/>
        </w:rPr>
        <w:t xml:space="preserve"> schém rozvádzačov,</w:t>
      </w:r>
    </w:p>
    <w:p w14:paraId="1E3A8227"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 xml:space="preserve">konštrukcií </w:t>
      </w:r>
      <w:proofErr w:type="spellStart"/>
      <w:r w:rsidRPr="00305725">
        <w:rPr>
          <w:rFonts w:ascii="Cambria" w:hAnsi="Cambria"/>
          <w:sz w:val="22"/>
          <w:szCs w:val="22"/>
        </w:rPr>
        <w:t>kábelových</w:t>
      </w:r>
      <w:proofErr w:type="spellEnd"/>
      <w:r w:rsidRPr="00305725">
        <w:rPr>
          <w:rFonts w:ascii="Cambria" w:hAnsi="Cambria"/>
          <w:sz w:val="22"/>
          <w:szCs w:val="22"/>
        </w:rPr>
        <w:t xml:space="preserve"> a potrubných rozvodov, </w:t>
      </w:r>
    </w:p>
    <w:p w14:paraId="459FDC6C"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výmurovky a izolácie technologických zariadení,</w:t>
      </w:r>
    </w:p>
    <w:p w14:paraId="20D7F54D"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detailov stykov, zvarov a konštrukcie prefabrikátov</w:t>
      </w:r>
      <w:r w:rsidR="00501B39" w:rsidRPr="00305725">
        <w:rPr>
          <w:rFonts w:ascii="Cambria" w:hAnsi="Cambria"/>
          <w:sz w:val="22"/>
          <w:szCs w:val="22"/>
        </w:rPr>
        <w:t xml:space="preserve"> a oceľových konštrukcií</w:t>
      </w:r>
      <w:r w:rsidRPr="00305725">
        <w:rPr>
          <w:rFonts w:ascii="Cambria" w:hAnsi="Cambria"/>
          <w:sz w:val="22"/>
          <w:szCs w:val="22"/>
        </w:rPr>
        <w:t>,</w:t>
      </w:r>
    </w:p>
    <w:p w14:paraId="17EA4B30" w14:textId="77777777" w:rsidR="008A3619" w:rsidRPr="00305725" w:rsidRDefault="008A3619"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lastRenderedPageBreak/>
        <w:t>detaily kompozitných výrobkov (roštov, poklopov, zábradlí, plošín a pod.)</w:t>
      </w:r>
    </w:p>
    <w:p w14:paraId="12533D78"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detailov prestupov potrubí cez ŽB konštrukcie,</w:t>
      </w:r>
    </w:p>
    <w:p w14:paraId="1E69CD95"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detailov dilatačných škár,</w:t>
      </w:r>
    </w:p>
    <w:p w14:paraId="5C008E51" w14:textId="77777777" w:rsidR="001C0EFA" w:rsidRPr="00305725" w:rsidRDefault="001C0EFA" w:rsidP="004A10DE">
      <w:pPr>
        <w:widowControl w:val="0"/>
        <w:numPr>
          <w:ilvl w:val="0"/>
          <w:numId w:val="3"/>
        </w:numPr>
        <w:suppressAutoHyphens w:val="0"/>
        <w:spacing w:after="80"/>
        <w:ind w:left="703" w:hanging="346"/>
        <w:rPr>
          <w:rFonts w:ascii="Cambria" w:hAnsi="Cambria"/>
          <w:sz w:val="22"/>
          <w:szCs w:val="22"/>
        </w:rPr>
      </w:pPr>
      <w:r w:rsidRPr="00305725">
        <w:rPr>
          <w:rFonts w:ascii="Cambria" w:hAnsi="Cambria"/>
          <w:sz w:val="22"/>
          <w:szCs w:val="22"/>
        </w:rPr>
        <w:t>podrobných výkresov kanalizačných odbočiek pod vodnými tokmi a cestnými komunikáciami vrátane návrhu konkrétneho spôsobu/technológie vyhotovenia týchto odbočiek a prípojok.</w:t>
      </w:r>
    </w:p>
    <w:p w14:paraId="1C609451" w14:textId="612BC426" w:rsidR="001C0EFA" w:rsidRPr="00305725" w:rsidRDefault="00501B39" w:rsidP="004A10DE">
      <w:pPr>
        <w:widowControl w:val="0"/>
        <w:suppressAutoHyphens w:val="0"/>
        <w:spacing w:after="80"/>
        <w:rPr>
          <w:rFonts w:ascii="Cambria" w:hAnsi="Cambria"/>
          <w:sz w:val="22"/>
          <w:szCs w:val="22"/>
        </w:rPr>
      </w:pPr>
      <w:r w:rsidRPr="00305725">
        <w:rPr>
          <w:rFonts w:ascii="Cambria" w:hAnsi="Cambria"/>
          <w:sz w:val="22"/>
          <w:szCs w:val="22"/>
        </w:rPr>
        <w:t>Výrobná (dielenská) dokumentácia vyhradených technických zariadení na kanalizácii a ČOV bude na náklady Zhotoviteľa odsúhlasená Technickou inšpekciou SR</w:t>
      </w:r>
      <w:r w:rsidR="00EC75B8">
        <w:rPr>
          <w:rFonts w:ascii="Cambria" w:hAnsi="Cambria"/>
          <w:sz w:val="22"/>
          <w:szCs w:val="22"/>
        </w:rPr>
        <w:t xml:space="preserve"> alebo iným oprávneným orgánom v mysle Právnych predpisov</w:t>
      </w:r>
      <w:r w:rsidRPr="00305725">
        <w:rPr>
          <w:rFonts w:ascii="Cambria" w:hAnsi="Cambria"/>
          <w:sz w:val="22"/>
          <w:szCs w:val="22"/>
        </w:rPr>
        <w:t>.</w:t>
      </w:r>
    </w:p>
    <w:p w14:paraId="4026A791" w14:textId="78FFFEB2" w:rsidR="00065502" w:rsidRPr="00150D6E" w:rsidRDefault="00D464ED"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105" w:name="_Toc24552041"/>
      <w:r w:rsidRPr="004A10DE">
        <w:rPr>
          <w:rFonts w:ascii="Cambria" w:hAnsi="Cambria"/>
          <w:bCs/>
          <w:iCs/>
          <w:caps/>
          <w:sz w:val="24"/>
          <w:szCs w:val="24"/>
          <w:u w:val="none"/>
          <w:lang w:eastAsia="cs-CZ"/>
        </w:rPr>
        <w:t>Dokumentácia k systému riadenia</w:t>
      </w:r>
      <w:bookmarkEnd w:id="105"/>
    </w:p>
    <w:p w14:paraId="16559EC5" w14:textId="77777777" w:rsidR="00D464ED" w:rsidRPr="00305725" w:rsidRDefault="00D464ED" w:rsidP="004A10DE">
      <w:pPr>
        <w:widowControl w:val="0"/>
        <w:rPr>
          <w:rFonts w:ascii="Cambria" w:hAnsi="Cambria"/>
          <w:sz w:val="22"/>
          <w:szCs w:val="22"/>
        </w:rPr>
      </w:pPr>
      <w:r w:rsidRPr="00305725">
        <w:rPr>
          <w:rFonts w:ascii="Cambria" w:hAnsi="Cambria"/>
          <w:sz w:val="22"/>
          <w:szCs w:val="22"/>
        </w:rPr>
        <w:t>Dokumentácia k preberaniu systémov riadenia bude obsahovať plnú dokumentáciu všetkých zariadení a software. Dokumentácia bude napísaná jasným spôsobom, ktorá bude plne formátovaná a indexovaná, aby slúžila ako dokumentácia, ktorá je ľahko pochopiteľná a používateľná. Bude možné do nej zapracovať v budúcnosti informáciu o vyšších verziách systému a pridávať k nej dodatky. Copyright k dokumentácii ostáva u Objednávateľa.</w:t>
      </w:r>
    </w:p>
    <w:p w14:paraId="6DB8AC60" w14:textId="77777777" w:rsidR="00D464ED" w:rsidRPr="00305725" w:rsidRDefault="00D464ED" w:rsidP="004A10DE">
      <w:pPr>
        <w:widowControl w:val="0"/>
        <w:rPr>
          <w:rFonts w:ascii="Cambria" w:hAnsi="Cambria"/>
          <w:sz w:val="22"/>
          <w:szCs w:val="22"/>
        </w:rPr>
      </w:pPr>
      <w:r w:rsidRPr="00305725">
        <w:rPr>
          <w:rFonts w:ascii="Cambria" w:hAnsi="Cambria"/>
          <w:sz w:val="22"/>
          <w:szCs w:val="22"/>
        </w:rPr>
        <w:t>Všetky výkresy, okrem prípadu, že budú v textovom súbore, budú dodané v programe AutoCAD na CD/DVD.</w:t>
      </w:r>
    </w:p>
    <w:p w14:paraId="565F2C0C" w14:textId="77777777" w:rsidR="00D464ED" w:rsidRPr="00305725" w:rsidRDefault="00D464ED" w:rsidP="004A10DE">
      <w:pPr>
        <w:widowControl w:val="0"/>
        <w:rPr>
          <w:rFonts w:ascii="Cambria" w:hAnsi="Cambria"/>
          <w:sz w:val="22"/>
          <w:szCs w:val="22"/>
        </w:rPr>
      </w:pPr>
      <w:r w:rsidRPr="00305725">
        <w:rPr>
          <w:rFonts w:ascii="Cambria" w:hAnsi="Cambria"/>
          <w:sz w:val="22"/>
          <w:szCs w:val="22"/>
        </w:rPr>
        <w:t>Zhotoviteľ dodá plné procedúry operačného systému s podrobnosťami o tom, ako systém riadenia používať, vrátane týchto častí:</w:t>
      </w:r>
    </w:p>
    <w:p w14:paraId="1C29B2E9" w14:textId="77777777" w:rsidR="00D464ED" w:rsidRPr="00305725" w:rsidRDefault="00D464ED"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zavádzanie systému a jeho štartovanie</w:t>
      </w:r>
    </w:p>
    <w:p w14:paraId="06C1535D" w14:textId="77777777" w:rsidR="00D464ED" w:rsidRPr="00305725" w:rsidRDefault="00D464ED"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operátorský interface, vrátane:</w:t>
      </w:r>
    </w:p>
    <w:p w14:paraId="41A7CB89" w14:textId="77777777" w:rsidR="00D464ED" w:rsidRPr="00305725" w:rsidRDefault="00D464ED" w:rsidP="004A10DE">
      <w:pPr>
        <w:widowControl w:val="0"/>
        <w:suppressAutoHyphens w:val="0"/>
        <w:spacing w:after="20"/>
        <w:ind w:left="1276" w:hanging="142"/>
        <w:rPr>
          <w:rFonts w:ascii="Cambria" w:hAnsi="Cambria"/>
          <w:sz w:val="22"/>
          <w:szCs w:val="22"/>
        </w:rPr>
      </w:pPr>
      <w:r w:rsidRPr="00305725">
        <w:rPr>
          <w:rFonts w:ascii="Cambria" w:hAnsi="Cambria"/>
          <w:sz w:val="22"/>
          <w:szCs w:val="22"/>
        </w:rPr>
        <w:t>- navigácia na obrazovke</w:t>
      </w:r>
    </w:p>
    <w:p w14:paraId="5D381BD0" w14:textId="77777777" w:rsidR="00D464ED" w:rsidRPr="00305725" w:rsidRDefault="00D464ED" w:rsidP="004A10DE">
      <w:pPr>
        <w:widowControl w:val="0"/>
        <w:suppressAutoHyphens w:val="0"/>
        <w:spacing w:after="20"/>
        <w:ind w:left="1276" w:hanging="142"/>
        <w:rPr>
          <w:rFonts w:ascii="Cambria" w:hAnsi="Cambria"/>
          <w:sz w:val="22"/>
          <w:szCs w:val="22"/>
        </w:rPr>
      </w:pPr>
      <w:r w:rsidRPr="00305725">
        <w:rPr>
          <w:rFonts w:ascii="Cambria" w:hAnsi="Cambria"/>
          <w:sz w:val="22"/>
          <w:szCs w:val="22"/>
        </w:rPr>
        <w:t xml:space="preserve">- možnosti dopytovania – zoznam alarmov, tlač udalostí a trendov, </w:t>
      </w:r>
      <w:proofErr w:type="spellStart"/>
      <w:r w:rsidRPr="00305725">
        <w:rPr>
          <w:rFonts w:ascii="Cambria" w:hAnsi="Cambria"/>
          <w:sz w:val="22"/>
          <w:szCs w:val="22"/>
        </w:rPr>
        <w:t>atď</w:t>
      </w:r>
      <w:proofErr w:type="spellEnd"/>
    </w:p>
    <w:p w14:paraId="4C8FDA9F" w14:textId="77777777" w:rsidR="00D464ED" w:rsidRPr="00305725" w:rsidRDefault="00D464ED" w:rsidP="004A10DE">
      <w:pPr>
        <w:widowControl w:val="0"/>
        <w:suppressAutoHyphens w:val="0"/>
        <w:spacing w:after="20"/>
        <w:ind w:left="1276" w:hanging="142"/>
        <w:rPr>
          <w:rFonts w:ascii="Cambria" w:hAnsi="Cambria"/>
          <w:sz w:val="22"/>
          <w:szCs w:val="22"/>
        </w:rPr>
      </w:pPr>
      <w:r w:rsidRPr="00305725">
        <w:rPr>
          <w:rFonts w:ascii="Cambria" w:hAnsi="Cambria"/>
          <w:sz w:val="22"/>
          <w:szCs w:val="22"/>
        </w:rPr>
        <w:t xml:space="preserve">- oznámenie o </w:t>
      </w:r>
      <w:proofErr w:type="spellStart"/>
      <w:r w:rsidRPr="00305725">
        <w:rPr>
          <w:rFonts w:ascii="Cambria" w:hAnsi="Cambria"/>
          <w:sz w:val="22"/>
          <w:szCs w:val="22"/>
        </w:rPr>
        <w:t>alarmových</w:t>
      </w:r>
      <w:proofErr w:type="spellEnd"/>
      <w:r w:rsidRPr="00305725">
        <w:rPr>
          <w:rFonts w:ascii="Cambria" w:hAnsi="Cambria"/>
          <w:sz w:val="22"/>
          <w:szCs w:val="22"/>
        </w:rPr>
        <w:t xml:space="preserve"> stavoch</w:t>
      </w:r>
    </w:p>
    <w:p w14:paraId="45C2DA5B" w14:textId="77777777" w:rsidR="00D464ED" w:rsidRPr="00305725" w:rsidRDefault="00D464ED" w:rsidP="004A10DE">
      <w:pPr>
        <w:widowControl w:val="0"/>
        <w:suppressAutoHyphens w:val="0"/>
        <w:spacing w:after="20"/>
        <w:ind w:left="1276" w:hanging="142"/>
        <w:rPr>
          <w:rFonts w:ascii="Cambria" w:hAnsi="Cambria"/>
          <w:sz w:val="22"/>
          <w:szCs w:val="22"/>
        </w:rPr>
      </w:pPr>
      <w:r w:rsidRPr="00305725">
        <w:rPr>
          <w:rFonts w:ascii="Cambria" w:hAnsi="Cambria"/>
          <w:sz w:val="22"/>
          <w:szCs w:val="22"/>
        </w:rPr>
        <w:t>- riadenie , napr. nábeh čerpadiel, uzatváranie ventilov a pod.</w:t>
      </w:r>
    </w:p>
    <w:p w14:paraId="5F3FB1AB" w14:textId="77777777" w:rsidR="00D464ED" w:rsidRPr="00305725" w:rsidRDefault="00D464ED" w:rsidP="004A10DE">
      <w:pPr>
        <w:widowControl w:val="0"/>
        <w:suppressAutoHyphens w:val="0"/>
        <w:spacing w:after="20"/>
        <w:ind w:left="1276" w:hanging="142"/>
        <w:rPr>
          <w:rFonts w:ascii="Cambria" w:hAnsi="Cambria"/>
          <w:sz w:val="22"/>
          <w:szCs w:val="22"/>
        </w:rPr>
      </w:pPr>
      <w:r w:rsidRPr="00305725">
        <w:rPr>
          <w:rFonts w:ascii="Cambria" w:hAnsi="Cambria"/>
          <w:sz w:val="22"/>
          <w:szCs w:val="22"/>
        </w:rPr>
        <w:t>- všetky funkcie spojené s každou prístupovou úrovňou do systému.</w:t>
      </w:r>
    </w:p>
    <w:p w14:paraId="298FDA71" w14:textId="77777777" w:rsidR="00D464ED" w:rsidRPr="00305725" w:rsidRDefault="00D464ED"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kontrola programu/činností obsluhou</w:t>
      </w:r>
    </w:p>
    <w:p w14:paraId="0EBBFB6B" w14:textId="77777777" w:rsidR="00D464ED" w:rsidRPr="00305725" w:rsidRDefault="00D464ED"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kontrola súborov na disku obsluhou</w:t>
      </w:r>
    </w:p>
    <w:p w14:paraId="5CA8ED98" w14:textId="77777777" w:rsidR="00D464ED" w:rsidRPr="00305725" w:rsidRDefault="00D464ED"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transfer súborov - archivácia, zachraňovanie</w:t>
      </w:r>
    </w:p>
    <w:p w14:paraId="57AFC31F" w14:textId="77777777" w:rsidR="00D464ED" w:rsidRPr="00305725" w:rsidRDefault="00D464ED"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odozva obsluhy na chyby, diagnostika on-line a off-line, transfer kontroly medzi počítačmi,  synchronizácia databázy systému</w:t>
      </w:r>
    </w:p>
    <w:p w14:paraId="0CDD737A" w14:textId="77777777" w:rsidR="00D464ED" w:rsidRPr="00305725" w:rsidRDefault="00D464ED" w:rsidP="004A10DE">
      <w:pPr>
        <w:widowControl w:val="0"/>
        <w:suppressAutoHyphens w:val="0"/>
        <w:spacing w:after="20"/>
        <w:ind w:left="703"/>
        <w:rPr>
          <w:rFonts w:ascii="Cambria" w:hAnsi="Cambria"/>
          <w:sz w:val="22"/>
          <w:szCs w:val="22"/>
        </w:rPr>
      </w:pPr>
    </w:p>
    <w:p w14:paraId="26A3C26C" w14:textId="77777777" w:rsidR="00D464ED" w:rsidRPr="00305725" w:rsidRDefault="00D464ED" w:rsidP="004A10DE">
      <w:pPr>
        <w:widowControl w:val="0"/>
        <w:rPr>
          <w:rFonts w:ascii="Cambria" w:hAnsi="Cambria"/>
          <w:sz w:val="22"/>
          <w:szCs w:val="22"/>
        </w:rPr>
      </w:pPr>
      <w:r w:rsidRPr="00305725">
        <w:rPr>
          <w:rFonts w:ascii="Cambria" w:hAnsi="Cambria"/>
          <w:b/>
          <w:sz w:val="22"/>
          <w:szCs w:val="22"/>
        </w:rPr>
        <w:t>Kompletná špecifikácia softvéru</w:t>
      </w:r>
      <w:r w:rsidRPr="00305725">
        <w:rPr>
          <w:rFonts w:ascii="Cambria" w:hAnsi="Cambria"/>
          <w:sz w:val="22"/>
          <w:szCs w:val="22"/>
        </w:rPr>
        <w:t xml:space="preserve"> bude poskytnutá a bude obsahovať design systému, diagramy, logické diagramy, definície softvéru, programových indexov, definície stavby systému a systémové údaje pre každý systém a modul.</w:t>
      </w:r>
    </w:p>
    <w:p w14:paraId="73667E6D" w14:textId="77777777" w:rsidR="00D464ED" w:rsidRPr="00305725" w:rsidRDefault="00D464ED" w:rsidP="004A10DE">
      <w:pPr>
        <w:widowControl w:val="0"/>
        <w:rPr>
          <w:rFonts w:ascii="Cambria" w:hAnsi="Cambria"/>
          <w:sz w:val="22"/>
          <w:szCs w:val="22"/>
        </w:rPr>
      </w:pPr>
      <w:r w:rsidRPr="00305725">
        <w:rPr>
          <w:rFonts w:ascii="Cambria" w:hAnsi="Cambria"/>
          <w:b/>
          <w:sz w:val="22"/>
          <w:szCs w:val="22"/>
        </w:rPr>
        <w:t>Hardvérové manuály:</w:t>
      </w:r>
      <w:r w:rsidRPr="00305725">
        <w:rPr>
          <w:rFonts w:ascii="Cambria" w:hAnsi="Cambria"/>
          <w:sz w:val="22"/>
          <w:szCs w:val="22"/>
        </w:rPr>
        <w:t xml:space="preserve"> Zhotoviteľ poskytne dokumentáciu pre všetky zariadenia dodávané v rámci zmluvy.</w:t>
      </w:r>
    </w:p>
    <w:p w14:paraId="3E0D0998" w14:textId="77777777" w:rsidR="00D464ED" w:rsidRPr="00305725" w:rsidRDefault="00D464ED" w:rsidP="004A10DE">
      <w:pPr>
        <w:widowControl w:val="0"/>
        <w:rPr>
          <w:rFonts w:ascii="Cambria" w:hAnsi="Cambria"/>
          <w:sz w:val="22"/>
          <w:szCs w:val="22"/>
        </w:rPr>
      </w:pPr>
      <w:r w:rsidRPr="00305725">
        <w:rPr>
          <w:rFonts w:ascii="Cambria" w:hAnsi="Cambria"/>
          <w:b/>
          <w:sz w:val="22"/>
          <w:szCs w:val="22"/>
        </w:rPr>
        <w:t>PLC Programová dokumentácia:</w:t>
      </w:r>
      <w:r w:rsidRPr="00305725">
        <w:rPr>
          <w:rFonts w:ascii="Cambria" w:hAnsi="Cambria"/>
          <w:sz w:val="22"/>
          <w:szCs w:val="22"/>
        </w:rPr>
        <w:t xml:space="preserve"> Zhotoviteľ poskytne dokumentáciu pre každú potrebnú PLC podľa dodávky výrobcu PLC.</w:t>
      </w:r>
    </w:p>
    <w:p w14:paraId="2EADCD55" w14:textId="0FDAED8D" w:rsidR="00D84906" w:rsidRPr="004A10DE" w:rsidRDefault="00D84906" w:rsidP="004A10DE">
      <w:pPr>
        <w:pStyle w:val="Heading1"/>
        <w:keepNext w:val="0"/>
        <w:widowControl w:val="0"/>
        <w:numPr>
          <w:ilvl w:val="1"/>
          <w:numId w:val="1"/>
        </w:numPr>
        <w:tabs>
          <w:tab w:val="clear" w:pos="576"/>
        </w:tabs>
        <w:spacing w:after="240"/>
        <w:ind w:left="709" w:hanging="709"/>
        <w:rPr>
          <w:rFonts w:ascii="Cambria" w:hAnsi="Cambria"/>
          <w:bCs/>
          <w:iCs/>
          <w:caps/>
          <w:sz w:val="24"/>
          <w:szCs w:val="24"/>
          <w:u w:val="none"/>
          <w:lang w:eastAsia="cs-CZ"/>
        </w:rPr>
      </w:pPr>
      <w:bookmarkStart w:id="106" w:name="_Toc24552042"/>
      <w:bookmarkStart w:id="107" w:name="_Toc269900258"/>
      <w:r w:rsidRPr="004A10DE">
        <w:rPr>
          <w:rFonts w:ascii="Cambria" w:hAnsi="Cambria"/>
          <w:bCs/>
          <w:iCs/>
          <w:caps/>
          <w:sz w:val="24"/>
          <w:szCs w:val="24"/>
          <w:u w:val="none"/>
          <w:lang w:eastAsia="cs-CZ"/>
        </w:rPr>
        <w:t>Havarijný plán</w:t>
      </w:r>
      <w:bookmarkEnd w:id="106"/>
      <w:bookmarkEnd w:id="107"/>
    </w:p>
    <w:p w14:paraId="5CAB0D65" w14:textId="77777777" w:rsidR="00D84906" w:rsidRPr="00305725" w:rsidRDefault="00D84906" w:rsidP="004A10DE">
      <w:pPr>
        <w:widowControl w:val="0"/>
        <w:rPr>
          <w:rFonts w:ascii="Cambria" w:hAnsi="Cambria"/>
          <w:sz w:val="22"/>
          <w:szCs w:val="22"/>
        </w:rPr>
      </w:pPr>
      <w:r w:rsidRPr="00305725">
        <w:rPr>
          <w:rFonts w:ascii="Cambria" w:hAnsi="Cambria"/>
          <w:sz w:val="22"/>
          <w:szCs w:val="22"/>
        </w:rPr>
        <w:t xml:space="preserve">V rámci preventívnych opatrení na zamedzenie vzniku nekontrolovaného úniku nebezpečných látok do povrchových a podzemných vôd počas výstavby aj počas skúšobnej prevádzky Zhotoviteľ pred začatím prác vypracuje havarijný plán v zmysle § 39 zákona č. 364/2004 </w:t>
      </w:r>
      <w:proofErr w:type="spellStart"/>
      <w:r w:rsidRPr="00305725">
        <w:rPr>
          <w:rFonts w:ascii="Cambria" w:hAnsi="Cambria"/>
          <w:sz w:val="22"/>
          <w:szCs w:val="22"/>
        </w:rPr>
        <w:t>Z.z</w:t>
      </w:r>
      <w:proofErr w:type="spellEnd"/>
      <w:r w:rsidRPr="00305725">
        <w:rPr>
          <w:rFonts w:ascii="Cambria" w:hAnsi="Cambria"/>
          <w:sz w:val="22"/>
          <w:szCs w:val="22"/>
        </w:rPr>
        <w:t xml:space="preserve">. o vodách a vyhl. MŽP SR č. 556/2002 </w:t>
      </w:r>
      <w:proofErr w:type="spellStart"/>
      <w:r w:rsidRPr="00305725">
        <w:rPr>
          <w:rFonts w:ascii="Cambria" w:hAnsi="Cambria"/>
          <w:sz w:val="22"/>
          <w:szCs w:val="22"/>
        </w:rPr>
        <w:t>Z.z</w:t>
      </w:r>
      <w:proofErr w:type="spellEnd"/>
      <w:r w:rsidRPr="00305725">
        <w:rPr>
          <w:rFonts w:ascii="Cambria" w:hAnsi="Cambria"/>
          <w:sz w:val="22"/>
          <w:szCs w:val="22"/>
        </w:rPr>
        <w:t>. a predloží ho orgánu štátnej vodnej správy a Objednávateľovi na schválenie. Žiadne práce nezačnú pred obdržaním súhlasu príslušného orgánu k stavebnej činnosti.</w:t>
      </w:r>
    </w:p>
    <w:p w14:paraId="292DBB87" w14:textId="6FA87D3C" w:rsidR="00D84906" w:rsidRPr="00305725" w:rsidRDefault="00D84906" w:rsidP="004A10DE">
      <w:pPr>
        <w:widowControl w:val="0"/>
        <w:rPr>
          <w:rFonts w:ascii="Cambria" w:hAnsi="Cambria"/>
          <w:sz w:val="22"/>
          <w:szCs w:val="22"/>
        </w:rPr>
      </w:pPr>
      <w:r w:rsidRPr="00305725">
        <w:rPr>
          <w:rFonts w:ascii="Cambria" w:hAnsi="Cambria"/>
          <w:sz w:val="22"/>
          <w:szCs w:val="22"/>
        </w:rPr>
        <w:t xml:space="preserve">Niektoré </w:t>
      </w:r>
      <w:r w:rsidRPr="00453967">
        <w:rPr>
          <w:rFonts w:ascii="Cambria" w:hAnsi="Cambria"/>
          <w:sz w:val="22"/>
          <w:szCs w:val="22"/>
        </w:rPr>
        <w:t>časti Diela sa nachádzajú v ochranných pásmach hygienickej ochrany vodných zdrojov (PHO).</w:t>
      </w:r>
      <w:r w:rsidRPr="00305725">
        <w:rPr>
          <w:rFonts w:ascii="Cambria" w:hAnsi="Cambria"/>
          <w:sz w:val="22"/>
          <w:szCs w:val="22"/>
        </w:rPr>
        <w:t xml:space="preserve"> </w:t>
      </w:r>
    </w:p>
    <w:p w14:paraId="5A7FE9BB" w14:textId="77777777" w:rsidR="00EA0E7F" w:rsidRPr="00305725" w:rsidRDefault="00D84906" w:rsidP="004A10DE">
      <w:pPr>
        <w:widowControl w:val="0"/>
        <w:rPr>
          <w:rFonts w:ascii="Cambria" w:hAnsi="Cambria"/>
          <w:sz w:val="22"/>
          <w:szCs w:val="22"/>
        </w:rPr>
      </w:pPr>
      <w:r w:rsidRPr="00305725">
        <w:rPr>
          <w:rFonts w:ascii="Cambria" w:hAnsi="Cambria"/>
          <w:sz w:val="22"/>
          <w:szCs w:val="22"/>
        </w:rPr>
        <w:t xml:space="preserve">Pre stavby realizované v týchto ochranných pásmach sa požaduje realizovať všetky práce so zreteľom na zabránenie možného úniku ropných a iných škodlivých látok do pôdy. Všetka činnosť v </w:t>
      </w:r>
      <w:r w:rsidRPr="00305725">
        <w:rPr>
          <w:rFonts w:ascii="Cambria" w:hAnsi="Cambria"/>
          <w:sz w:val="22"/>
          <w:szCs w:val="22"/>
        </w:rPr>
        <w:lastRenderedPageBreak/>
        <w:t>PHO musí byť v súlade so stanovenými podmienkami ochrany vodného zdroja.</w:t>
      </w:r>
      <w:r w:rsidR="00EA0E7F" w:rsidRPr="00305725">
        <w:rPr>
          <w:rFonts w:ascii="Cambria" w:hAnsi="Cambria"/>
          <w:sz w:val="22"/>
          <w:szCs w:val="22"/>
        </w:rPr>
        <w:t xml:space="preserve"> Havarijný plán zhotoviteľ predloží tri vyhotovenia v tlači a tri vyhotovenia na CD/DVD nosiči.</w:t>
      </w:r>
    </w:p>
    <w:p w14:paraId="69F2883F" w14:textId="77777777" w:rsidR="001C0EFA" w:rsidRPr="00305725" w:rsidRDefault="001C0EFA" w:rsidP="004A10DE">
      <w:pPr>
        <w:pStyle w:val="Heading1"/>
        <w:keepNext w:val="0"/>
        <w:widowControl w:val="0"/>
        <w:spacing w:after="240"/>
        <w:ind w:left="709" w:hanging="709"/>
        <w:rPr>
          <w:rFonts w:ascii="Cambria" w:hAnsi="Cambria"/>
          <w:caps/>
          <w:sz w:val="28"/>
          <w:szCs w:val="28"/>
          <w:u w:val="none"/>
        </w:rPr>
      </w:pPr>
      <w:bookmarkStart w:id="108" w:name="_Toc232329756"/>
      <w:bookmarkStart w:id="109" w:name="_Toc24552043"/>
      <w:r w:rsidRPr="00305725">
        <w:rPr>
          <w:rFonts w:ascii="Cambria" w:hAnsi="Cambria"/>
          <w:caps/>
          <w:sz w:val="28"/>
          <w:szCs w:val="28"/>
          <w:u w:val="none"/>
        </w:rPr>
        <w:t>Dokumentácia počas realizácie diela</w:t>
      </w:r>
      <w:bookmarkEnd w:id="108"/>
      <w:bookmarkEnd w:id="109"/>
    </w:p>
    <w:p w14:paraId="1861CC6E" w14:textId="5CD7E980" w:rsidR="001C0EFA" w:rsidRPr="00C12D3F"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110" w:name="_Toc24552044"/>
      <w:r w:rsidRPr="00C12D3F">
        <w:rPr>
          <w:rFonts w:ascii="Cambria" w:hAnsi="Cambria"/>
          <w:bCs/>
          <w:iCs/>
          <w:caps/>
          <w:sz w:val="24"/>
          <w:szCs w:val="24"/>
          <w:u w:val="none"/>
          <w:lang w:eastAsia="cs-CZ"/>
        </w:rPr>
        <w:t>Stavebný denník</w:t>
      </w:r>
      <w:bookmarkEnd w:id="110"/>
    </w:p>
    <w:p w14:paraId="7AEC4EE1" w14:textId="6225C4F1" w:rsidR="001C0EFA" w:rsidRPr="00305725" w:rsidRDefault="001C0EFA" w:rsidP="004A10DE">
      <w:pPr>
        <w:widowControl w:val="0"/>
        <w:rPr>
          <w:rFonts w:ascii="Cambria" w:hAnsi="Cambria"/>
          <w:sz w:val="22"/>
          <w:szCs w:val="22"/>
        </w:rPr>
      </w:pPr>
      <w:r w:rsidRPr="00305725">
        <w:rPr>
          <w:rFonts w:ascii="Cambria" w:hAnsi="Cambria"/>
          <w:sz w:val="22"/>
          <w:szCs w:val="22"/>
        </w:rPr>
        <w:t xml:space="preserve">Zhotoviteľ je povinný počas celej doby výstavby a skúšobnej prevádzky </w:t>
      </w:r>
      <w:r w:rsidR="0007172C" w:rsidRPr="00305725">
        <w:rPr>
          <w:rFonts w:ascii="Cambria" w:hAnsi="Cambria"/>
          <w:sz w:val="22"/>
          <w:szCs w:val="22"/>
        </w:rPr>
        <w:t xml:space="preserve">viesť </w:t>
      </w:r>
      <w:r w:rsidRPr="00305725">
        <w:rPr>
          <w:rFonts w:ascii="Cambria" w:hAnsi="Cambria"/>
          <w:sz w:val="22"/>
          <w:szCs w:val="22"/>
        </w:rPr>
        <w:t xml:space="preserve">stavebný denník v zmysle paragrafu 46d Stavebného zákona 50/1976 </w:t>
      </w:r>
      <w:proofErr w:type="spellStart"/>
      <w:r w:rsidRPr="00305725">
        <w:rPr>
          <w:rFonts w:ascii="Cambria" w:hAnsi="Cambria"/>
          <w:sz w:val="22"/>
          <w:szCs w:val="22"/>
        </w:rPr>
        <w:t>Z.z</w:t>
      </w:r>
      <w:proofErr w:type="spellEnd"/>
      <w:r w:rsidRPr="00305725">
        <w:rPr>
          <w:rFonts w:ascii="Cambria" w:hAnsi="Cambria"/>
          <w:sz w:val="22"/>
          <w:szCs w:val="22"/>
        </w:rPr>
        <w:t xml:space="preserve">. v aktuálnom znení. Stavebný denník bude tvoriť súčasť dokumentácie Zhotoviteľa uloženej na Stavenisku. Bude obsahovať záznamy o všetkých podstatných udalostiach, ktoré nastali počas výkonu </w:t>
      </w:r>
      <w:r w:rsidR="00DC5A6E">
        <w:rPr>
          <w:rFonts w:ascii="Cambria" w:hAnsi="Cambria"/>
          <w:sz w:val="22"/>
          <w:szCs w:val="22"/>
        </w:rPr>
        <w:t>p</w:t>
      </w:r>
      <w:r w:rsidR="00DC5A6E" w:rsidRPr="00305725">
        <w:rPr>
          <w:rFonts w:ascii="Cambria" w:hAnsi="Cambria"/>
          <w:sz w:val="22"/>
          <w:szCs w:val="22"/>
        </w:rPr>
        <w:t>rác</w:t>
      </w:r>
      <w:r w:rsidRPr="00305725">
        <w:rPr>
          <w:rFonts w:ascii="Cambria" w:hAnsi="Cambria"/>
          <w:sz w:val="22"/>
          <w:szCs w:val="22"/>
        </w:rPr>
        <w:t>.</w:t>
      </w:r>
    </w:p>
    <w:p w14:paraId="569B1369" w14:textId="77777777" w:rsidR="001C0EFA" w:rsidRPr="00305725" w:rsidRDefault="001C0EFA" w:rsidP="004A10DE">
      <w:pPr>
        <w:widowControl w:val="0"/>
        <w:spacing w:after="20"/>
        <w:rPr>
          <w:rFonts w:ascii="Cambria" w:hAnsi="Cambria"/>
          <w:sz w:val="22"/>
          <w:szCs w:val="22"/>
        </w:rPr>
      </w:pPr>
      <w:r w:rsidRPr="00305725">
        <w:rPr>
          <w:rFonts w:ascii="Cambria" w:hAnsi="Cambria"/>
          <w:sz w:val="22"/>
          <w:szCs w:val="22"/>
        </w:rPr>
        <w:t>Za vedenie stavebného denníka je výlučne zodpovedný Zhotoviteľ. Zápisy do denníka môžu urobiť nasledovné osoby:</w:t>
      </w:r>
    </w:p>
    <w:p w14:paraId="16447EC9" w14:textId="5E012B8A"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Zhotoviteľ, Objednávateľ, </w:t>
      </w:r>
      <w:r w:rsidR="00DC5A6E">
        <w:rPr>
          <w:rFonts w:ascii="Cambria" w:hAnsi="Cambria"/>
          <w:sz w:val="22"/>
          <w:szCs w:val="22"/>
        </w:rPr>
        <w:t>Dozor Objednávateľa</w:t>
      </w:r>
    </w:p>
    <w:p w14:paraId="5CC09E1D"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autorský dozor a koordinátor bezpečnosti práce na základe uzavretej zmluvy s Objednávateľom, autorizovaný geodet Zhotoviteľa</w:t>
      </w:r>
    </w:p>
    <w:p w14:paraId="647EA81B"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štátne kontrolné orgány, správcovia/prevádzkovatelia ostatných inžinierskych sietí</w:t>
      </w:r>
    </w:p>
    <w:p w14:paraId="6A041163"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stavebné úrady.</w:t>
      </w:r>
    </w:p>
    <w:p w14:paraId="391BED4A" w14:textId="77777777" w:rsidR="001C0EFA" w:rsidRPr="00305725" w:rsidRDefault="001C0EFA" w:rsidP="004A10DE">
      <w:pPr>
        <w:widowControl w:val="0"/>
        <w:suppressAutoHyphens w:val="0"/>
        <w:spacing w:after="80"/>
        <w:ind w:left="703"/>
        <w:rPr>
          <w:rFonts w:ascii="Cambria" w:hAnsi="Cambria"/>
          <w:sz w:val="22"/>
          <w:szCs w:val="22"/>
        </w:rPr>
      </w:pPr>
    </w:p>
    <w:p w14:paraId="7F6B000D" w14:textId="31F1462C" w:rsidR="001C0EFA" w:rsidRPr="00305725" w:rsidRDefault="001C0EFA" w:rsidP="004A10DE">
      <w:pPr>
        <w:widowControl w:val="0"/>
        <w:rPr>
          <w:rFonts w:ascii="Cambria" w:hAnsi="Cambria"/>
          <w:sz w:val="22"/>
          <w:szCs w:val="22"/>
        </w:rPr>
      </w:pPr>
      <w:r w:rsidRPr="00305725">
        <w:rPr>
          <w:rFonts w:ascii="Cambria" w:hAnsi="Cambria"/>
          <w:sz w:val="22"/>
          <w:szCs w:val="22"/>
        </w:rPr>
        <w:t xml:space="preserve">Zhotoviteľ je zodpovedný aj za vedenie záznamov o dodávkach a montáži strojov a zariadení v montážnom denníku, ktorý tvorí osobitnú časť Stavebného denníka. Oba dokumenty budú k dispozícii </w:t>
      </w:r>
      <w:r w:rsidR="00DC5A6E">
        <w:rPr>
          <w:rFonts w:ascii="Cambria" w:hAnsi="Cambria"/>
          <w:sz w:val="22"/>
          <w:szCs w:val="22"/>
        </w:rPr>
        <w:t>Dozoru Objednávateľa</w:t>
      </w:r>
      <w:r w:rsidRPr="00305725">
        <w:rPr>
          <w:rFonts w:ascii="Cambria" w:hAnsi="Cambria"/>
          <w:sz w:val="22"/>
          <w:szCs w:val="22"/>
        </w:rPr>
        <w:t xml:space="preserve">, koordinátorovi bezpečnosti práce, Objednávateľovi a štátnym kontrolným orgánom počas celého trvania </w:t>
      </w:r>
      <w:r w:rsidR="00396156" w:rsidRPr="00305725">
        <w:rPr>
          <w:rFonts w:ascii="Cambria" w:hAnsi="Cambria"/>
          <w:sz w:val="22"/>
          <w:szCs w:val="22"/>
        </w:rPr>
        <w:t>zmluv</w:t>
      </w:r>
      <w:r w:rsidRPr="00305725">
        <w:rPr>
          <w:rFonts w:ascii="Cambria" w:hAnsi="Cambria"/>
          <w:sz w:val="22"/>
          <w:szCs w:val="22"/>
        </w:rPr>
        <w:t>y (</w:t>
      </w:r>
      <w:proofErr w:type="spellStart"/>
      <w:r w:rsidRPr="00305725">
        <w:rPr>
          <w:rFonts w:ascii="Cambria" w:hAnsi="Cambria"/>
          <w:sz w:val="22"/>
          <w:szCs w:val="22"/>
        </w:rPr>
        <w:t>t.j</w:t>
      </w:r>
      <w:proofErr w:type="spellEnd"/>
      <w:r w:rsidRPr="00305725">
        <w:rPr>
          <w:rFonts w:ascii="Cambria" w:hAnsi="Cambria"/>
          <w:sz w:val="22"/>
          <w:szCs w:val="22"/>
        </w:rPr>
        <w:t>. aj počas skúšobnej prevádzky). Všetky záznamy vykonané Zhotoviteľom alebo jeho poverencami do Stavebného denníka budú podpísané Zhotoviteľom alebo ním poverenými osobami.</w:t>
      </w:r>
    </w:p>
    <w:p w14:paraId="46EE0090" w14:textId="019B5587" w:rsidR="001C0EFA" w:rsidRPr="00305725" w:rsidRDefault="001C0EFA" w:rsidP="004A10DE">
      <w:pPr>
        <w:widowControl w:val="0"/>
        <w:rPr>
          <w:rFonts w:ascii="Cambria" w:hAnsi="Cambria"/>
          <w:sz w:val="22"/>
          <w:szCs w:val="22"/>
          <w:lang w:val="pl-PL"/>
        </w:rPr>
      </w:pPr>
      <w:r w:rsidRPr="00305725">
        <w:rPr>
          <w:rFonts w:ascii="Cambria" w:hAnsi="Cambria"/>
          <w:sz w:val="22"/>
          <w:szCs w:val="22"/>
          <w:lang w:val="pl-PL"/>
        </w:rPr>
        <w:t xml:space="preserve">Rozmery, poznámky, výpočty a výkresy potrebné na stanovenie množstva vykonaných prác musia byť zaznamenané do Stavebného denníka. Záznamy musia byť vždy aktualizované Zhotoviteľom na základe meraní vykonaných v súčinnosti s </w:t>
      </w:r>
      <w:r w:rsidR="00DC5A6E">
        <w:rPr>
          <w:rFonts w:ascii="Cambria" w:hAnsi="Cambria"/>
          <w:sz w:val="22"/>
          <w:szCs w:val="22"/>
        </w:rPr>
        <w:t>Dozorom Objednávateľa</w:t>
      </w:r>
      <w:r w:rsidRPr="00305725">
        <w:rPr>
          <w:rFonts w:ascii="Cambria" w:hAnsi="Cambria"/>
          <w:sz w:val="22"/>
          <w:szCs w:val="22"/>
          <w:lang w:val="pl-PL"/>
        </w:rPr>
        <w:t xml:space="preserve">, pred zakrytím vykonaných </w:t>
      </w:r>
      <w:r w:rsidR="00DC5A6E">
        <w:rPr>
          <w:rFonts w:ascii="Cambria" w:hAnsi="Cambria"/>
          <w:sz w:val="22"/>
          <w:szCs w:val="22"/>
          <w:lang w:val="pl-PL"/>
        </w:rPr>
        <w:t>p</w:t>
      </w:r>
      <w:r w:rsidR="00DC5A6E" w:rsidRPr="00305725">
        <w:rPr>
          <w:rFonts w:ascii="Cambria" w:hAnsi="Cambria"/>
          <w:sz w:val="22"/>
          <w:szCs w:val="22"/>
          <w:lang w:val="pl-PL"/>
        </w:rPr>
        <w:t>rác</w:t>
      </w:r>
      <w:r w:rsidRPr="00305725">
        <w:rPr>
          <w:rFonts w:ascii="Cambria" w:hAnsi="Cambria"/>
          <w:sz w:val="22"/>
          <w:szCs w:val="22"/>
          <w:lang w:val="pl-PL"/>
        </w:rPr>
        <w:t xml:space="preserve">. </w:t>
      </w:r>
    </w:p>
    <w:p w14:paraId="3398684F" w14:textId="56DD9682" w:rsidR="001C0EFA" w:rsidRPr="00305725" w:rsidRDefault="001C0EFA" w:rsidP="004A10DE">
      <w:pPr>
        <w:widowControl w:val="0"/>
        <w:rPr>
          <w:rFonts w:ascii="Cambria" w:hAnsi="Cambria"/>
          <w:sz w:val="22"/>
          <w:szCs w:val="22"/>
          <w:lang w:val="pl-PL"/>
        </w:rPr>
      </w:pPr>
      <w:r w:rsidRPr="00305725">
        <w:rPr>
          <w:rFonts w:ascii="Cambria" w:hAnsi="Cambria"/>
          <w:sz w:val="22"/>
          <w:szCs w:val="22"/>
          <w:lang w:val="pl-PL"/>
        </w:rPr>
        <w:t xml:space="preserve">Všetky strany Stavebného denníka musia byť vyhotovené v jednom origináli a minimálne v dvoch kópiách. Originál a prvá kópia musia byť po ich predchádzajúcom podpísaní postúpené </w:t>
      </w:r>
      <w:r w:rsidR="00DC5A6E">
        <w:rPr>
          <w:rFonts w:ascii="Cambria" w:hAnsi="Cambria"/>
          <w:sz w:val="22"/>
          <w:szCs w:val="22"/>
        </w:rPr>
        <w:t xml:space="preserve">Dozoru Objednávateľa </w:t>
      </w:r>
      <w:r w:rsidRPr="00305725">
        <w:rPr>
          <w:rFonts w:ascii="Cambria" w:hAnsi="Cambria"/>
          <w:sz w:val="22"/>
          <w:szCs w:val="22"/>
          <w:lang w:val="pl-PL"/>
        </w:rPr>
        <w:t xml:space="preserve">na konci každého týždňa. Stavebný denník  musí byť podpísaný tak Zhotoviteľom, ak aj </w:t>
      </w:r>
      <w:r w:rsidR="00DC5A6E">
        <w:rPr>
          <w:rFonts w:ascii="Cambria" w:hAnsi="Cambria"/>
          <w:sz w:val="22"/>
          <w:szCs w:val="22"/>
        </w:rPr>
        <w:t>Dozorom Objednávateľa</w:t>
      </w:r>
      <w:r w:rsidRPr="00305725">
        <w:rPr>
          <w:rFonts w:ascii="Cambria" w:hAnsi="Cambria"/>
          <w:sz w:val="22"/>
          <w:szCs w:val="22"/>
          <w:lang w:val="pl-PL"/>
        </w:rPr>
        <w:t>, minimálne na konci každého týždňa.</w:t>
      </w:r>
    </w:p>
    <w:p w14:paraId="78E669ED" w14:textId="77777777" w:rsidR="001C0EFA" w:rsidRPr="00305725" w:rsidRDefault="001C0EFA" w:rsidP="004A10DE">
      <w:pPr>
        <w:widowControl w:val="0"/>
        <w:rPr>
          <w:rFonts w:ascii="Cambria" w:hAnsi="Cambria"/>
          <w:b/>
          <w:sz w:val="22"/>
          <w:szCs w:val="22"/>
          <w:lang w:val="pl-PL"/>
        </w:rPr>
      </w:pPr>
      <w:r w:rsidRPr="00305725">
        <w:rPr>
          <w:rFonts w:ascii="Cambria" w:hAnsi="Cambria"/>
          <w:b/>
          <w:sz w:val="22"/>
          <w:szCs w:val="22"/>
          <w:lang w:val="pl-PL"/>
        </w:rPr>
        <w:t>Záznamy v stavebnom denníku nezakladajú prá</w:t>
      </w:r>
      <w:r w:rsidR="00387F13" w:rsidRPr="00305725">
        <w:rPr>
          <w:rFonts w:ascii="Cambria" w:hAnsi="Cambria"/>
          <w:b/>
          <w:sz w:val="22"/>
          <w:szCs w:val="22"/>
          <w:lang w:val="pl-PL"/>
        </w:rPr>
        <w:t>v</w:t>
      </w:r>
      <w:r w:rsidRPr="00305725">
        <w:rPr>
          <w:rFonts w:ascii="Cambria" w:hAnsi="Cambria"/>
          <w:b/>
          <w:sz w:val="22"/>
          <w:szCs w:val="22"/>
          <w:lang w:val="pl-PL"/>
        </w:rPr>
        <w:t xml:space="preserve">o Zhotoviteľa na realizáciu platieb, výkon </w:t>
      </w:r>
      <w:r w:rsidR="00E72A5D" w:rsidRPr="00305725">
        <w:rPr>
          <w:rFonts w:ascii="Cambria" w:hAnsi="Cambria"/>
          <w:b/>
          <w:sz w:val="22"/>
          <w:szCs w:val="22"/>
          <w:lang w:val="pl-PL"/>
        </w:rPr>
        <w:t>z</w:t>
      </w:r>
      <w:r w:rsidRPr="00305725">
        <w:rPr>
          <w:rFonts w:ascii="Cambria" w:hAnsi="Cambria"/>
          <w:b/>
          <w:sz w:val="22"/>
          <w:szCs w:val="22"/>
          <w:lang w:val="pl-PL"/>
        </w:rPr>
        <w:t xml:space="preserve">mien alebo uplatňovanie si </w:t>
      </w:r>
      <w:r w:rsidR="00E72A5D" w:rsidRPr="00305725">
        <w:rPr>
          <w:rFonts w:ascii="Cambria" w:hAnsi="Cambria"/>
          <w:b/>
          <w:sz w:val="22"/>
          <w:szCs w:val="22"/>
          <w:lang w:val="pl-PL"/>
        </w:rPr>
        <w:t xml:space="preserve">akýchkoľvek finančných </w:t>
      </w:r>
      <w:r w:rsidRPr="00305725">
        <w:rPr>
          <w:rFonts w:ascii="Cambria" w:hAnsi="Cambria"/>
          <w:b/>
          <w:sz w:val="22"/>
          <w:szCs w:val="22"/>
          <w:lang w:val="pl-PL"/>
        </w:rPr>
        <w:t>nárokov</w:t>
      </w:r>
      <w:r w:rsidR="00E72A5D" w:rsidRPr="00305725">
        <w:rPr>
          <w:rFonts w:ascii="Cambria" w:hAnsi="Cambria"/>
          <w:b/>
          <w:sz w:val="22"/>
          <w:szCs w:val="22"/>
          <w:lang w:val="pl-PL"/>
        </w:rPr>
        <w:t xml:space="preserve"> voči Objednávateľovi</w:t>
      </w:r>
      <w:r w:rsidRPr="00305725">
        <w:rPr>
          <w:rFonts w:ascii="Cambria" w:hAnsi="Cambria"/>
          <w:b/>
          <w:sz w:val="22"/>
          <w:szCs w:val="22"/>
          <w:lang w:val="pl-PL"/>
        </w:rPr>
        <w:t>.</w:t>
      </w:r>
    </w:p>
    <w:p w14:paraId="3A7A9106" w14:textId="77777777" w:rsidR="00A37CB8" w:rsidRPr="00305725" w:rsidRDefault="00A37CB8" w:rsidP="004A10DE">
      <w:pPr>
        <w:widowControl w:val="0"/>
        <w:rPr>
          <w:rFonts w:ascii="Cambria" w:hAnsi="Cambria"/>
          <w:b/>
          <w:sz w:val="22"/>
          <w:szCs w:val="22"/>
          <w:lang w:val="pl-PL"/>
        </w:rPr>
      </w:pPr>
    </w:p>
    <w:p w14:paraId="0B1A6AA0" w14:textId="0DE3D145" w:rsidR="00A37CB8" w:rsidRPr="004A10DE" w:rsidRDefault="00A37CB8" w:rsidP="004A10DE">
      <w:pPr>
        <w:pStyle w:val="Heading1"/>
        <w:keepNext w:val="0"/>
        <w:widowControl w:val="0"/>
        <w:numPr>
          <w:ilvl w:val="1"/>
          <w:numId w:val="1"/>
        </w:numPr>
        <w:tabs>
          <w:tab w:val="clear" w:pos="576"/>
        </w:tabs>
        <w:spacing w:after="240"/>
        <w:ind w:left="709" w:hanging="709"/>
        <w:rPr>
          <w:rFonts w:ascii="Cambria" w:hAnsi="Cambria"/>
          <w:bCs/>
          <w:iCs/>
          <w:caps/>
          <w:sz w:val="24"/>
          <w:szCs w:val="24"/>
          <w:u w:val="none"/>
          <w:lang w:eastAsia="cs-CZ"/>
        </w:rPr>
      </w:pPr>
      <w:bookmarkStart w:id="111" w:name="_Toc269900291"/>
      <w:bookmarkStart w:id="112" w:name="_Toc24552045"/>
      <w:r w:rsidRPr="004A10DE">
        <w:rPr>
          <w:rFonts w:ascii="Cambria" w:hAnsi="Cambria"/>
          <w:bCs/>
          <w:iCs/>
          <w:caps/>
          <w:sz w:val="24"/>
          <w:szCs w:val="24"/>
          <w:u w:val="none"/>
          <w:lang w:eastAsia="cs-CZ"/>
        </w:rPr>
        <w:t>Plán individuálnych a komplexných skúšok</w:t>
      </w:r>
      <w:bookmarkEnd w:id="111"/>
      <w:bookmarkEnd w:id="112"/>
    </w:p>
    <w:p w14:paraId="0F792EA1" w14:textId="77E007F3" w:rsidR="00A37CB8" w:rsidRPr="00305725" w:rsidRDefault="00A37CB8" w:rsidP="004A10DE">
      <w:pPr>
        <w:pStyle w:val="BodyText"/>
        <w:widowControl w:val="0"/>
        <w:rPr>
          <w:rFonts w:ascii="Cambria" w:hAnsi="Cambria"/>
          <w:sz w:val="22"/>
          <w:szCs w:val="22"/>
        </w:rPr>
      </w:pPr>
      <w:r w:rsidRPr="00305725">
        <w:rPr>
          <w:rFonts w:ascii="Cambria" w:hAnsi="Cambria"/>
          <w:sz w:val="22"/>
          <w:szCs w:val="22"/>
        </w:rPr>
        <w:t xml:space="preserve">Zhotoviteľ musí vykonať všetky nevyhnutné skúšky na stavenisku za prevádzkových podmienok, aby bolo možné potvrdiť splnenie špecifikácie k  úplnej spokojnosti </w:t>
      </w:r>
      <w:r w:rsidR="00064B70">
        <w:rPr>
          <w:rFonts w:ascii="Cambria" w:hAnsi="Cambria"/>
          <w:sz w:val="22"/>
          <w:szCs w:val="22"/>
        </w:rPr>
        <w:t>Dozoru Objednávateľa</w:t>
      </w:r>
      <w:r w:rsidRPr="00305725">
        <w:rPr>
          <w:rFonts w:ascii="Cambria" w:hAnsi="Cambria"/>
          <w:sz w:val="22"/>
          <w:szCs w:val="22"/>
        </w:rPr>
        <w:t>. Minimálne musia byť vykonané skúšky a revízie uvedené nižšie.</w:t>
      </w:r>
    </w:p>
    <w:p w14:paraId="36FE9A4D" w14:textId="77777777" w:rsidR="00A37CB8" w:rsidRPr="00305725" w:rsidRDefault="00A37CB8" w:rsidP="004A10DE">
      <w:pPr>
        <w:pStyle w:val="BodyText"/>
        <w:widowControl w:val="0"/>
        <w:rPr>
          <w:rFonts w:ascii="Cambria" w:hAnsi="Cambria"/>
        </w:rPr>
      </w:pPr>
    </w:p>
    <w:p w14:paraId="60723E35" w14:textId="689DE4D8" w:rsidR="00A37CB8" w:rsidRPr="00305725" w:rsidRDefault="00A37CB8" w:rsidP="004A10DE">
      <w:pPr>
        <w:widowControl w:val="0"/>
        <w:rPr>
          <w:rFonts w:ascii="Cambria" w:hAnsi="Cambria"/>
          <w:b/>
          <w:bCs/>
        </w:rPr>
      </w:pPr>
      <w:bookmarkStart w:id="113" w:name="_Toc69482624"/>
      <w:bookmarkStart w:id="114" w:name="_Toc92971233"/>
      <w:bookmarkStart w:id="115" w:name="_Toc93753203"/>
      <w:bookmarkStart w:id="116" w:name="_Toc94063954"/>
      <w:bookmarkStart w:id="117" w:name="_Toc104285277"/>
      <w:r w:rsidRPr="00305725">
        <w:rPr>
          <w:rFonts w:ascii="Cambria" w:hAnsi="Cambria"/>
          <w:b/>
          <w:bCs/>
        </w:rPr>
        <w:t>Program individuálneho odskúšania</w:t>
      </w:r>
      <w:bookmarkEnd w:id="113"/>
      <w:bookmarkEnd w:id="114"/>
      <w:bookmarkEnd w:id="115"/>
      <w:bookmarkEnd w:id="116"/>
      <w:bookmarkEnd w:id="117"/>
    </w:p>
    <w:p w14:paraId="19C966FA" w14:textId="0C611E25" w:rsidR="00A37CB8" w:rsidRPr="00305725" w:rsidRDefault="00A37CB8" w:rsidP="004A10DE">
      <w:pPr>
        <w:widowControl w:val="0"/>
        <w:spacing w:after="0"/>
        <w:rPr>
          <w:rFonts w:ascii="Cambria" w:hAnsi="Cambria" w:cs="Arial"/>
          <w:sz w:val="22"/>
          <w:szCs w:val="22"/>
        </w:rPr>
      </w:pPr>
      <w:r w:rsidRPr="00305725">
        <w:rPr>
          <w:rFonts w:ascii="Cambria" w:hAnsi="Cambria" w:cs="Arial"/>
          <w:sz w:val="22"/>
          <w:szCs w:val="22"/>
        </w:rPr>
        <w:t xml:space="preserve">Zhotoviteľ spracuje a predloží na schválenie </w:t>
      </w:r>
      <w:r w:rsidR="00064B70">
        <w:rPr>
          <w:rFonts w:ascii="Cambria" w:hAnsi="Cambria"/>
          <w:sz w:val="22"/>
          <w:szCs w:val="22"/>
        </w:rPr>
        <w:t xml:space="preserve">Dozoru Objednávateľa </w:t>
      </w:r>
      <w:r w:rsidRPr="00305725">
        <w:rPr>
          <w:rFonts w:ascii="Cambria" w:hAnsi="Cambria" w:cs="Arial"/>
          <w:sz w:val="22"/>
          <w:szCs w:val="22"/>
        </w:rPr>
        <w:t xml:space="preserve">Program individuálneho vyskúšania obsahujúci rozsah, vecnú náplň a časový harmonogram prípravy vrátane požiadaviek na obsluhu, energiu a média (hradených zhotoviteľom).  </w:t>
      </w:r>
    </w:p>
    <w:p w14:paraId="5E8031A0" w14:textId="77777777" w:rsidR="00A37CB8" w:rsidRPr="00305725" w:rsidRDefault="00A37CB8" w:rsidP="004A10DE">
      <w:pPr>
        <w:widowControl w:val="0"/>
        <w:spacing w:after="0"/>
        <w:rPr>
          <w:rFonts w:ascii="Cambria" w:hAnsi="Cambria" w:cs="Arial"/>
          <w:sz w:val="22"/>
          <w:szCs w:val="22"/>
        </w:rPr>
      </w:pPr>
    </w:p>
    <w:p w14:paraId="76FCB8CA" w14:textId="77777777" w:rsidR="00A37CB8" w:rsidRPr="00305725" w:rsidRDefault="00A37CB8" w:rsidP="004A10DE">
      <w:pPr>
        <w:widowControl w:val="0"/>
        <w:spacing w:after="0"/>
        <w:rPr>
          <w:rFonts w:ascii="Cambria" w:hAnsi="Cambria" w:cs="Arial"/>
          <w:sz w:val="22"/>
          <w:szCs w:val="22"/>
        </w:rPr>
      </w:pPr>
      <w:r w:rsidRPr="00305725">
        <w:rPr>
          <w:rFonts w:ascii="Cambria" w:hAnsi="Cambria" w:cs="Arial"/>
          <w:sz w:val="22"/>
          <w:szCs w:val="22"/>
        </w:rPr>
        <w:t xml:space="preserve">Zhotoviteľ musí zaistiť funkčné skúšky všetkých prvkov zariadení, aby zaistil ich správne fungovanie v rámci elektro-mechanickej činnosti pred začatím komplexných skúšok. Funkčné testy musia zahrňovať preverenia všetkých ochranných zariadení a kalibrácie a nastavenia zariadenia tak, aby vyhovovali špecifickým podmienkam staveniska alebo spĺňali prevádzkové parametre. Dôvodom týchto testov je simulovať riadenie systému. </w:t>
      </w:r>
    </w:p>
    <w:p w14:paraId="584A0C47" w14:textId="77777777" w:rsidR="00A37CB8" w:rsidRPr="00305725" w:rsidRDefault="00A37CB8" w:rsidP="004A10DE">
      <w:pPr>
        <w:widowControl w:val="0"/>
        <w:spacing w:after="0"/>
        <w:rPr>
          <w:rFonts w:ascii="Cambria" w:hAnsi="Cambria" w:cs="Arial"/>
          <w:sz w:val="22"/>
          <w:szCs w:val="22"/>
        </w:rPr>
      </w:pPr>
    </w:p>
    <w:p w14:paraId="2BC5D30A" w14:textId="77777777" w:rsidR="00A37CB8" w:rsidRPr="00305725" w:rsidRDefault="00A37CB8" w:rsidP="004A10DE">
      <w:pPr>
        <w:widowControl w:val="0"/>
        <w:spacing w:after="0"/>
        <w:rPr>
          <w:rFonts w:ascii="Cambria" w:hAnsi="Cambria" w:cs="Arial"/>
          <w:sz w:val="22"/>
          <w:szCs w:val="22"/>
        </w:rPr>
      </w:pPr>
      <w:r w:rsidRPr="00305725">
        <w:rPr>
          <w:rFonts w:ascii="Cambria" w:hAnsi="Cambria" w:cs="Arial"/>
          <w:sz w:val="22"/>
          <w:szCs w:val="22"/>
        </w:rPr>
        <w:lastRenderedPageBreak/>
        <w:t>Individuálne skúšky tvoria súčasť montáže technologických zariadení a pred ich zahájením musí byť urobená kompletná revízia strojného zariadenia.</w:t>
      </w:r>
    </w:p>
    <w:p w14:paraId="5F3DF8E7" w14:textId="77777777" w:rsidR="00A37CB8" w:rsidRPr="00305725" w:rsidRDefault="00A37CB8" w:rsidP="004A10DE">
      <w:pPr>
        <w:widowControl w:val="0"/>
        <w:spacing w:after="0"/>
        <w:rPr>
          <w:rFonts w:ascii="Cambria" w:hAnsi="Cambria" w:cs="Arial"/>
          <w:sz w:val="22"/>
          <w:szCs w:val="22"/>
        </w:rPr>
      </w:pPr>
    </w:p>
    <w:p w14:paraId="6782A0B0" w14:textId="77777777" w:rsidR="00A37CB8" w:rsidRPr="00305725" w:rsidRDefault="00A37CB8" w:rsidP="004A10DE">
      <w:pPr>
        <w:widowControl w:val="0"/>
        <w:rPr>
          <w:rFonts w:ascii="Cambria" w:hAnsi="Cambria" w:cs="Arial"/>
          <w:sz w:val="22"/>
          <w:szCs w:val="22"/>
        </w:rPr>
      </w:pPr>
      <w:r w:rsidRPr="00305725">
        <w:rPr>
          <w:rFonts w:ascii="Cambria" w:hAnsi="Cambria" w:cs="Arial"/>
          <w:sz w:val="22"/>
          <w:szCs w:val="22"/>
        </w:rPr>
        <w:t>Po úspešnom ukončení skúšok a revízií jednotlivých prvkov zariadenia, ako je uvedené v tomto dokumente, musí Zhotoviteľ uviesť do chodu celé zariadenie tak, ako by fungovalo za plných prevádzkových podmienok pred tým, než vykoná Komplexné vyskúšanie. O úspešnom vykonaní individuálneho odskúšania Zhotoviteľ spracuje Protokol.</w:t>
      </w:r>
    </w:p>
    <w:p w14:paraId="195B79EC" w14:textId="77777777" w:rsidR="00A37CB8" w:rsidRPr="00305725" w:rsidRDefault="00A37CB8" w:rsidP="004A10DE">
      <w:pPr>
        <w:widowControl w:val="0"/>
        <w:rPr>
          <w:rFonts w:ascii="Cambria" w:hAnsi="Cambria"/>
        </w:rPr>
      </w:pPr>
    </w:p>
    <w:p w14:paraId="6561217B" w14:textId="04CE2598" w:rsidR="00A37CB8" w:rsidRPr="00305725" w:rsidRDefault="00A37CB8" w:rsidP="004A10DE">
      <w:pPr>
        <w:widowControl w:val="0"/>
        <w:rPr>
          <w:rFonts w:ascii="Cambria" w:hAnsi="Cambria"/>
          <w:b/>
          <w:bCs/>
        </w:rPr>
      </w:pPr>
      <w:r w:rsidRPr="00305725">
        <w:rPr>
          <w:rFonts w:ascii="Cambria" w:hAnsi="Cambria"/>
          <w:b/>
          <w:bCs/>
        </w:rPr>
        <w:t xml:space="preserve">Program komplexného vyskúšania </w:t>
      </w:r>
    </w:p>
    <w:p w14:paraId="5A4E6837" w14:textId="7384FBE0" w:rsidR="00A37CB8" w:rsidRPr="00305725" w:rsidRDefault="00A37CB8" w:rsidP="004A10DE">
      <w:pPr>
        <w:widowControl w:val="0"/>
        <w:spacing w:after="0"/>
        <w:rPr>
          <w:rFonts w:ascii="Cambria" w:hAnsi="Cambria"/>
          <w:sz w:val="22"/>
          <w:szCs w:val="22"/>
        </w:rPr>
      </w:pPr>
      <w:r w:rsidRPr="00305725">
        <w:rPr>
          <w:rFonts w:ascii="Cambria" w:hAnsi="Cambria"/>
          <w:sz w:val="22"/>
          <w:szCs w:val="22"/>
        </w:rPr>
        <w:t xml:space="preserve">Zhotoviteľ spracuje a predloží na schválenie </w:t>
      </w:r>
      <w:r w:rsidR="00064B70">
        <w:rPr>
          <w:rFonts w:ascii="Cambria" w:hAnsi="Cambria"/>
          <w:sz w:val="22"/>
          <w:szCs w:val="22"/>
        </w:rPr>
        <w:t xml:space="preserve">Dozoru Objednávateľa </w:t>
      </w:r>
      <w:r w:rsidRPr="00305725">
        <w:rPr>
          <w:rFonts w:ascii="Cambria" w:hAnsi="Cambria"/>
          <w:sz w:val="22"/>
          <w:szCs w:val="22"/>
        </w:rPr>
        <w:t>Program komplexného vyskúšania</w:t>
      </w:r>
      <w:r w:rsidRPr="00305725">
        <w:rPr>
          <w:rFonts w:ascii="Cambria" w:hAnsi="Cambria"/>
          <w:b/>
          <w:bCs/>
          <w:sz w:val="22"/>
          <w:szCs w:val="22"/>
        </w:rPr>
        <w:t xml:space="preserve"> </w:t>
      </w:r>
      <w:r w:rsidRPr="00305725">
        <w:rPr>
          <w:rFonts w:ascii="Cambria" w:hAnsi="Cambria"/>
          <w:sz w:val="22"/>
          <w:szCs w:val="22"/>
        </w:rPr>
        <w:t xml:space="preserve">obsahujúci rozsah, vecnú náplň a časový harmonogram prípravy vrátane požiadaviek na súčinnosť Objednávateľa a prevádzkovateľa (obsluhu) pri ručnej aj automatickej prevádzke. </w:t>
      </w:r>
    </w:p>
    <w:p w14:paraId="0D00DB7A" w14:textId="77777777" w:rsidR="00A37CB8" w:rsidRPr="00305725" w:rsidRDefault="00A37CB8" w:rsidP="004A10DE">
      <w:pPr>
        <w:widowControl w:val="0"/>
        <w:spacing w:after="0"/>
        <w:rPr>
          <w:rFonts w:ascii="Cambria" w:hAnsi="Cambria"/>
          <w:sz w:val="22"/>
          <w:szCs w:val="22"/>
        </w:rPr>
      </w:pPr>
    </w:p>
    <w:p w14:paraId="74F09475" w14:textId="0A6B5E2B" w:rsidR="00A37CB8" w:rsidRPr="00305725" w:rsidRDefault="00A37CB8" w:rsidP="004A10DE">
      <w:pPr>
        <w:widowControl w:val="0"/>
        <w:spacing w:after="0"/>
        <w:rPr>
          <w:rFonts w:ascii="Cambria" w:hAnsi="Cambria"/>
          <w:sz w:val="22"/>
          <w:szCs w:val="22"/>
        </w:rPr>
      </w:pPr>
      <w:r w:rsidRPr="00305725">
        <w:rPr>
          <w:rFonts w:ascii="Cambria" w:hAnsi="Cambria"/>
          <w:sz w:val="22"/>
          <w:szCs w:val="22"/>
        </w:rPr>
        <w:t xml:space="preserve">Program komplexných skúšok bude v súlade s platnými STN a platnou legislatívou. Termíny, miesto a metódy skúšok budú odsúhlasené </w:t>
      </w:r>
      <w:r w:rsidR="00064B70">
        <w:rPr>
          <w:rFonts w:ascii="Cambria" w:hAnsi="Cambria"/>
          <w:sz w:val="22"/>
          <w:szCs w:val="22"/>
        </w:rPr>
        <w:t>Dozorom Objednávateľa</w:t>
      </w:r>
      <w:r w:rsidRPr="00305725">
        <w:rPr>
          <w:rFonts w:ascii="Cambria" w:hAnsi="Cambria"/>
          <w:sz w:val="22"/>
          <w:szCs w:val="22"/>
        </w:rPr>
        <w:t xml:space="preserve">. Pokiaľ </w:t>
      </w:r>
      <w:r w:rsidR="00064B70">
        <w:rPr>
          <w:rFonts w:ascii="Cambria" w:hAnsi="Cambria"/>
          <w:sz w:val="22"/>
          <w:szCs w:val="22"/>
        </w:rPr>
        <w:t xml:space="preserve">Dozor Objednávateľa </w:t>
      </w:r>
      <w:r w:rsidRPr="00305725">
        <w:rPr>
          <w:rFonts w:ascii="Cambria" w:hAnsi="Cambria"/>
          <w:sz w:val="22"/>
          <w:szCs w:val="22"/>
        </w:rPr>
        <w:t xml:space="preserve">nevydá iný pokyn (napr. z prevádzkových dôvodov), trvanie komplexných skúšok bude 72 hodín nepretržitej prevádzky za použitia náhradných médií (čistej vody) pred vydaním preberacieho protokolu. Harmonogram nábehu technologických jednotiek a harmonogram komplexných skúšok sa má zahrnúť do harmonogramu výstavby. </w:t>
      </w:r>
    </w:p>
    <w:p w14:paraId="4C7C5519" w14:textId="77777777" w:rsidR="00A37CB8" w:rsidRPr="00305725" w:rsidRDefault="00A37CB8" w:rsidP="004A10DE">
      <w:pPr>
        <w:widowControl w:val="0"/>
        <w:spacing w:after="0"/>
        <w:rPr>
          <w:rFonts w:ascii="Cambria" w:hAnsi="Cambria"/>
          <w:sz w:val="22"/>
          <w:szCs w:val="22"/>
        </w:rPr>
      </w:pPr>
    </w:p>
    <w:p w14:paraId="58D97F04" w14:textId="6E5DF4FD" w:rsidR="00A37CB8" w:rsidRPr="00305725" w:rsidRDefault="00A37CB8" w:rsidP="004A10DE">
      <w:pPr>
        <w:pStyle w:val="N10-odsazen"/>
        <w:widowControl w:val="0"/>
        <w:spacing w:before="0"/>
        <w:rPr>
          <w:rFonts w:ascii="Cambria" w:hAnsi="Cambria"/>
          <w:sz w:val="22"/>
          <w:szCs w:val="22"/>
        </w:rPr>
      </w:pPr>
      <w:r w:rsidRPr="00305725">
        <w:rPr>
          <w:rFonts w:ascii="Cambria" w:hAnsi="Cambria"/>
          <w:sz w:val="22"/>
          <w:szCs w:val="22"/>
        </w:rPr>
        <w:t xml:space="preserve">Podrobnosti „Programu komplexného vyskúšania“, ktoré navrhuje Zhotoviteľ, musia byť predložené </w:t>
      </w:r>
      <w:r w:rsidR="000B02B4">
        <w:rPr>
          <w:rFonts w:ascii="Cambria" w:hAnsi="Cambria"/>
          <w:sz w:val="22"/>
          <w:szCs w:val="22"/>
        </w:rPr>
        <w:t xml:space="preserve">Dozoru Objednávateľa </w:t>
      </w:r>
      <w:r w:rsidRPr="00305725">
        <w:rPr>
          <w:rFonts w:ascii="Cambria" w:hAnsi="Cambria"/>
          <w:sz w:val="22"/>
          <w:szCs w:val="22"/>
        </w:rPr>
        <w:t>k schváleniu šesť týždňov pred zahájením skúšok. Táto dokumentácia musí taktiež obsahovať Prípravu na komplexné skúšky (testy dielčích zariadení).</w:t>
      </w:r>
      <w:r w:rsidR="000B02B4">
        <w:rPr>
          <w:rFonts w:ascii="Cambria" w:hAnsi="Cambria"/>
          <w:sz w:val="22"/>
          <w:szCs w:val="22"/>
        </w:rPr>
        <w:t xml:space="preserve"> </w:t>
      </w:r>
      <w:r w:rsidRPr="00305725">
        <w:rPr>
          <w:rFonts w:ascii="Cambria" w:hAnsi="Cambria"/>
          <w:sz w:val="22"/>
          <w:szCs w:val="22"/>
        </w:rPr>
        <w:t xml:space="preserve">Výsledky merania dosahovaných  hodnôt, Protokoly o vykonaných skúškach a Závery skúšok zariadenia s podpismi Zhotoviteľa a </w:t>
      </w:r>
      <w:r w:rsidR="000B02B4">
        <w:rPr>
          <w:rFonts w:ascii="Cambria" w:hAnsi="Cambria"/>
          <w:sz w:val="22"/>
          <w:szCs w:val="22"/>
        </w:rPr>
        <w:t>Dozoru Objednávateľa</w:t>
      </w:r>
      <w:r w:rsidRPr="00305725">
        <w:rPr>
          <w:rFonts w:ascii="Cambria" w:hAnsi="Cambria"/>
          <w:sz w:val="22"/>
          <w:szCs w:val="22"/>
        </w:rPr>
        <w:t>. V protokole je uvedené, ako skupiny strojov a zariadení vo vzájomných väzbách spĺňajú požadované parametre pri minimálnom, štandardnom a maximálnom návrhovom prietoku a jednotlivé dosahované merané parametre.</w:t>
      </w:r>
    </w:p>
    <w:p w14:paraId="2AEA9B9D" w14:textId="77777777" w:rsidR="00A37CB8" w:rsidRPr="00305725" w:rsidRDefault="00A37CB8" w:rsidP="004A10DE">
      <w:pPr>
        <w:pStyle w:val="N10-odsazen"/>
        <w:widowControl w:val="0"/>
        <w:spacing w:before="0"/>
        <w:rPr>
          <w:rFonts w:ascii="Cambria" w:hAnsi="Cambria"/>
          <w:sz w:val="22"/>
          <w:szCs w:val="22"/>
        </w:rPr>
      </w:pPr>
    </w:p>
    <w:p w14:paraId="0560A3BD" w14:textId="77777777" w:rsidR="00A37CB8" w:rsidRPr="00305725" w:rsidRDefault="00A37CB8" w:rsidP="004A10DE">
      <w:pPr>
        <w:widowControl w:val="0"/>
        <w:rPr>
          <w:rFonts w:ascii="Cambria" w:hAnsi="Cambria"/>
          <w:sz w:val="22"/>
          <w:szCs w:val="22"/>
        </w:rPr>
      </w:pPr>
      <w:r w:rsidRPr="00305725">
        <w:rPr>
          <w:rFonts w:ascii="Cambria" w:hAnsi="Cambria"/>
          <w:sz w:val="22"/>
          <w:szCs w:val="22"/>
        </w:rPr>
        <w:t>Súčasťou Programu komplexných skúšok sú aj návrh postupov, vedúcich k predchádzaniu vážneho znečistenia životného prostredia a najmä recipientov v dôsledku skúšok.</w:t>
      </w:r>
    </w:p>
    <w:p w14:paraId="67764AFF" w14:textId="77777777" w:rsidR="00A37CB8" w:rsidRPr="00305725" w:rsidRDefault="00A37CB8" w:rsidP="004A10DE">
      <w:pPr>
        <w:widowControl w:val="0"/>
        <w:rPr>
          <w:rFonts w:ascii="Cambria" w:hAnsi="Cambria"/>
        </w:rPr>
      </w:pPr>
    </w:p>
    <w:p w14:paraId="40280176" w14:textId="1999DE4A" w:rsidR="00A37CB8" w:rsidRPr="00305725" w:rsidRDefault="00A37CB8" w:rsidP="004A10DE">
      <w:pPr>
        <w:widowControl w:val="0"/>
        <w:rPr>
          <w:rFonts w:ascii="Cambria" w:hAnsi="Cambria"/>
          <w:b/>
          <w:bCs/>
          <w:szCs w:val="22"/>
        </w:rPr>
      </w:pPr>
      <w:r w:rsidRPr="00305725">
        <w:rPr>
          <w:rFonts w:ascii="Cambria" w:hAnsi="Cambria"/>
          <w:b/>
          <w:bCs/>
          <w:szCs w:val="22"/>
        </w:rPr>
        <w:t xml:space="preserve">Program nábehu do </w:t>
      </w:r>
      <w:r w:rsidR="000B02B4">
        <w:rPr>
          <w:rFonts w:ascii="Cambria" w:hAnsi="Cambria"/>
          <w:b/>
          <w:bCs/>
          <w:szCs w:val="22"/>
        </w:rPr>
        <w:t>Skúšobnej prevádzky</w:t>
      </w:r>
    </w:p>
    <w:p w14:paraId="59CCEA20" w14:textId="77777777" w:rsidR="00A37CB8" w:rsidRPr="00305725" w:rsidRDefault="00A37CB8" w:rsidP="004A10DE">
      <w:pPr>
        <w:widowControl w:val="0"/>
        <w:spacing w:after="0"/>
        <w:rPr>
          <w:rFonts w:ascii="Cambria" w:hAnsi="Cambria"/>
          <w:sz w:val="22"/>
          <w:szCs w:val="22"/>
        </w:rPr>
      </w:pPr>
      <w:r w:rsidRPr="00305725">
        <w:rPr>
          <w:rFonts w:ascii="Cambria" w:hAnsi="Cambria"/>
          <w:sz w:val="22"/>
          <w:szCs w:val="22"/>
        </w:rPr>
        <w:t xml:space="preserve">Zhotoviteľom bude spracovaný tiež Program nábehu do skúšobnej prevádzky, určujúci ďalšie postupy, ktoré je treba vykonať po úspešnom komplexnom vyskúšaní pred začatím predčasného užívania alebo skúšobnej prevádzky vrátane rozsahu a vecnej náplne špeciálnych čistiacich postupov pre vodovody a vodárenské zariadenia. Pre ČOV bude uvedený celkový  postup ako aj postup </w:t>
      </w:r>
      <w:proofErr w:type="spellStart"/>
      <w:r w:rsidRPr="00305725">
        <w:rPr>
          <w:rFonts w:ascii="Cambria" w:hAnsi="Cambria"/>
          <w:sz w:val="22"/>
          <w:szCs w:val="22"/>
        </w:rPr>
        <w:t>inokulácie</w:t>
      </w:r>
      <w:proofErr w:type="spellEnd"/>
      <w:r w:rsidRPr="00305725">
        <w:rPr>
          <w:rFonts w:ascii="Cambria" w:hAnsi="Cambria"/>
          <w:sz w:val="22"/>
          <w:szCs w:val="22"/>
        </w:rPr>
        <w:t xml:space="preserve"> biologickej linky a postupného uvádzania kalového hospodárstva do skúšobnej prevádzky. </w:t>
      </w:r>
    </w:p>
    <w:p w14:paraId="253EBACC" w14:textId="77777777" w:rsidR="00A37CB8" w:rsidRPr="00305725" w:rsidRDefault="00A37CB8" w:rsidP="004A10DE">
      <w:pPr>
        <w:widowControl w:val="0"/>
        <w:spacing w:after="0"/>
        <w:rPr>
          <w:rFonts w:ascii="Cambria" w:hAnsi="Cambria"/>
        </w:rPr>
      </w:pPr>
    </w:p>
    <w:p w14:paraId="3D689C19" w14:textId="60EB21F8" w:rsidR="001C0EFA" w:rsidRPr="00DC5A6E"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118" w:name="_Toc269381925"/>
      <w:bookmarkStart w:id="119" w:name="_Toc269388577"/>
      <w:bookmarkStart w:id="120" w:name="_Toc269476990"/>
      <w:bookmarkStart w:id="121" w:name="_Toc269478156"/>
      <w:bookmarkStart w:id="122" w:name="_Toc269900279"/>
      <w:bookmarkStart w:id="123" w:name="_Toc269900280"/>
      <w:bookmarkStart w:id="124" w:name="_Toc269900289"/>
      <w:bookmarkStart w:id="125" w:name="_Toc24552046"/>
      <w:bookmarkEnd w:id="118"/>
      <w:bookmarkEnd w:id="119"/>
      <w:bookmarkEnd w:id="120"/>
      <w:bookmarkEnd w:id="121"/>
      <w:bookmarkEnd w:id="122"/>
      <w:bookmarkEnd w:id="123"/>
      <w:bookmarkEnd w:id="124"/>
      <w:r w:rsidRPr="00DC5A6E">
        <w:rPr>
          <w:rFonts w:ascii="Cambria" w:hAnsi="Cambria"/>
          <w:bCs/>
          <w:iCs/>
          <w:caps/>
          <w:sz w:val="24"/>
          <w:szCs w:val="24"/>
          <w:u w:val="none"/>
          <w:lang w:eastAsia="cs-CZ"/>
        </w:rPr>
        <w:t>Návody na obsluhu a</w:t>
      </w:r>
      <w:r w:rsidR="00764D15" w:rsidRPr="00DC5A6E">
        <w:rPr>
          <w:rFonts w:ascii="Cambria" w:hAnsi="Cambria"/>
          <w:bCs/>
          <w:iCs/>
          <w:caps/>
          <w:sz w:val="24"/>
          <w:szCs w:val="24"/>
          <w:u w:val="none"/>
          <w:lang w:eastAsia="cs-CZ"/>
        </w:rPr>
        <w:t> </w:t>
      </w:r>
      <w:r w:rsidRPr="00DC5A6E">
        <w:rPr>
          <w:rFonts w:ascii="Cambria" w:hAnsi="Cambria"/>
          <w:bCs/>
          <w:iCs/>
          <w:caps/>
          <w:sz w:val="24"/>
          <w:szCs w:val="24"/>
          <w:u w:val="none"/>
          <w:lang w:eastAsia="cs-CZ"/>
        </w:rPr>
        <w:t>údržbu</w:t>
      </w:r>
      <w:r w:rsidR="00764D15" w:rsidRPr="00DC5A6E">
        <w:rPr>
          <w:rFonts w:ascii="Cambria" w:hAnsi="Cambria"/>
          <w:bCs/>
          <w:iCs/>
          <w:caps/>
          <w:sz w:val="24"/>
          <w:szCs w:val="24"/>
          <w:u w:val="none"/>
          <w:lang w:eastAsia="cs-CZ"/>
        </w:rPr>
        <w:t xml:space="preserve"> </w:t>
      </w:r>
      <w:r w:rsidR="00021387" w:rsidRPr="00DC5A6E">
        <w:rPr>
          <w:rFonts w:ascii="Cambria" w:hAnsi="Cambria"/>
          <w:bCs/>
          <w:iCs/>
          <w:caps/>
          <w:sz w:val="24"/>
          <w:szCs w:val="24"/>
          <w:u w:val="none"/>
          <w:lang w:eastAsia="cs-CZ"/>
        </w:rPr>
        <w:t xml:space="preserve">a </w:t>
      </w:r>
      <w:r w:rsidR="00764D15" w:rsidRPr="00DC5A6E">
        <w:rPr>
          <w:rFonts w:ascii="Cambria" w:hAnsi="Cambria"/>
          <w:bCs/>
          <w:iCs/>
          <w:caps/>
          <w:sz w:val="24"/>
          <w:szCs w:val="24"/>
          <w:u w:val="none"/>
          <w:lang w:eastAsia="cs-CZ"/>
        </w:rPr>
        <w:t>Plán školení</w:t>
      </w:r>
      <w:bookmarkEnd w:id="125"/>
    </w:p>
    <w:p w14:paraId="71394D4F" w14:textId="378306EE" w:rsidR="001C0EFA" w:rsidRPr="00305725" w:rsidRDefault="001C0EFA" w:rsidP="004A10DE">
      <w:pPr>
        <w:widowControl w:val="0"/>
        <w:rPr>
          <w:rFonts w:ascii="Cambria" w:hAnsi="Cambria"/>
          <w:sz w:val="22"/>
          <w:szCs w:val="22"/>
        </w:rPr>
      </w:pPr>
      <w:r w:rsidRPr="00305725">
        <w:rPr>
          <w:rFonts w:ascii="Cambria" w:hAnsi="Cambria"/>
          <w:sz w:val="22"/>
          <w:szCs w:val="22"/>
        </w:rPr>
        <w:t xml:space="preserve">Zhotoviteľ pred začatím skúšok </w:t>
      </w:r>
      <w:r w:rsidR="00065502" w:rsidRPr="00305725">
        <w:rPr>
          <w:rFonts w:ascii="Cambria" w:hAnsi="Cambria"/>
          <w:sz w:val="22"/>
          <w:szCs w:val="22"/>
        </w:rPr>
        <w:t>ČS</w:t>
      </w:r>
      <w:r w:rsidR="00051695" w:rsidRPr="00305725">
        <w:rPr>
          <w:rFonts w:ascii="Cambria" w:hAnsi="Cambria"/>
          <w:sz w:val="22"/>
          <w:szCs w:val="22"/>
        </w:rPr>
        <w:t xml:space="preserve"> a ČOV</w:t>
      </w:r>
      <w:r w:rsidR="00065502" w:rsidRPr="00305725">
        <w:rPr>
          <w:rFonts w:ascii="Cambria" w:hAnsi="Cambria"/>
          <w:sz w:val="22"/>
          <w:szCs w:val="22"/>
        </w:rPr>
        <w:t xml:space="preserve"> </w:t>
      </w:r>
      <w:r w:rsidRPr="00305725">
        <w:rPr>
          <w:rFonts w:ascii="Cambria" w:hAnsi="Cambria"/>
          <w:sz w:val="22"/>
          <w:szCs w:val="22"/>
        </w:rPr>
        <w:t>za</w:t>
      </w:r>
      <w:r w:rsidR="00065502" w:rsidRPr="00305725">
        <w:rPr>
          <w:rFonts w:ascii="Cambria" w:hAnsi="Cambria"/>
          <w:sz w:val="22"/>
          <w:szCs w:val="22"/>
        </w:rPr>
        <w:t>bezpečí</w:t>
      </w:r>
      <w:r w:rsidRPr="00305725">
        <w:rPr>
          <w:rFonts w:ascii="Cambria" w:hAnsi="Cambria"/>
          <w:sz w:val="22"/>
          <w:szCs w:val="22"/>
        </w:rPr>
        <w:t xml:space="preserve"> pre personál prevádzky a údržby Objednávateľa zaškolenie obsluhy a údržby jednotlivých </w:t>
      </w:r>
      <w:r w:rsidR="00065502" w:rsidRPr="00305725">
        <w:rPr>
          <w:rFonts w:ascii="Cambria" w:hAnsi="Cambria"/>
          <w:sz w:val="22"/>
          <w:szCs w:val="22"/>
        </w:rPr>
        <w:t>ČS</w:t>
      </w:r>
      <w:r w:rsidR="00051695" w:rsidRPr="00305725">
        <w:rPr>
          <w:rFonts w:ascii="Cambria" w:hAnsi="Cambria"/>
          <w:sz w:val="22"/>
          <w:szCs w:val="22"/>
        </w:rPr>
        <w:t xml:space="preserve"> a ČOV</w:t>
      </w:r>
      <w:r w:rsidRPr="00305725">
        <w:rPr>
          <w:rFonts w:ascii="Cambria" w:hAnsi="Cambria"/>
          <w:sz w:val="22"/>
          <w:szCs w:val="22"/>
        </w:rPr>
        <w:t xml:space="preserve"> v rozsahu potrebnom pre bezpečné zvládnutie prevádzky. Samostatné zaškolenie bude zaistené pre operátorov </w:t>
      </w:r>
      <w:r w:rsidR="00051695" w:rsidRPr="00305725">
        <w:rPr>
          <w:rFonts w:ascii="Cambria" w:hAnsi="Cambria"/>
          <w:sz w:val="22"/>
          <w:szCs w:val="22"/>
        </w:rPr>
        <w:t xml:space="preserve">dispečerského </w:t>
      </w:r>
      <w:r w:rsidRPr="00305725">
        <w:rPr>
          <w:rFonts w:ascii="Cambria" w:hAnsi="Cambria"/>
          <w:sz w:val="22"/>
          <w:szCs w:val="22"/>
        </w:rPr>
        <w:t>pracov</w:t>
      </w:r>
      <w:r w:rsidR="00051695" w:rsidRPr="00305725">
        <w:rPr>
          <w:rFonts w:ascii="Cambria" w:hAnsi="Cambria"/>
          <w:sz w:val="22"/>
          <w:szCs w:val="22"/>
        </w:rPr>
        <w:t>i</w:t>
      </w:r>
      <w:r w:rsidRPr="00305725">
        <w:rPr>
          <w:rFonts w:ascii="Cambria" w:hAnsi="Cambria"/>
          <w:sz w:val="22"/>
          <w:szCs w:val="22"/>
        </w:rPr>
        <w:t>sk</w:t>
      </w:r>
      <w:r w:rsidR="00051695" w:rsidRPr="00305725">
        <w:rPr>
          <w:rFonts w:ascii="Cambria" w:hAnsi="Cambria"/>
          <w:sz w:val="22"/>
          <w:szCs w:val="22"/>
        </w:rPr>
        <w:t>a</w:t>
      </w:r>
      <w:r w:rsidRPr="00305725">
        <w:rPr>
          <w:rFonts w:ascii="Cambria" w:hAnsi="Cambria"/>
          <w:sz w:val="22"/>
          <w:szCs w:val="22"/>
        </w:rPr>
        <w:t xml:space="preserve"> Objednávateľa. Potvrdenie o dostatočnom zaškolení obsluhy pre </w:t>
      </w:r>
      <w:r w:rsidR="00DF460B">
        <w:rPr>
          <w:rFonts w:ascii="Cambria" w:hAnsi="Cambria"/>
          <w:sz w:val="22"/>
          <w:szCs w:val="22"/>
        </w:rPr>
        <w:t xml:space="preserve">Dozor Objednávateľa </w:t>
      </w:r>
      <w:r w:rsidRPr="00305725">
        <w:rPr>
          <w:rFonts w:ascii="Cambria" w:hAnsi="Cambria"/>
          <w:sz w:val="22"/>
          <w:szCs w:val="22"/>
        </w:rPr>
        <w:t xml:space="preserve">vystaví Objednávateľ. </w:t>
      </w:r>
    </w:p>
    <w:p w14:paraId="3E57D4EC" w14:textId="77777777" w:rsidR="001C0EFA" w:rsidRPr="00305725" w:rsidRDefault="001C0EFA" w:rsidP="004A10DE">
      <w:pPr>
        <w:pStyle w:val="BodyText"/>
        <w:widowControl w:val="0"/>
        <w:spacing w:after="60"/>
        <w:rPr>
          <w:rFonts w:ascii="Cambria" w:hAnsi="Cambria"/>
          <w:sz w:val="22"/>
          <w:szCs w:val="22"/>
        </w:rPr>
      </w:pPr>
      <w:r w:rsidRPr="00305725">
        <w:rPr>
          <w:rFonts w:ascii="Cambria" w:hAnsi="Cambria"/>
          <w:sz w:val="22"/>
          <w:szCs w:val="22"/>
        </w:rPr>
        <w:t xml:space="preserve">Príručka „Návody na </w:t>
      </w:r>
      <w:r w:rsidR="00065502" w:rsidRPr="00305725">
        <w:rPr>
          <w:rFonts w:ascii="Cambria" w:hAnsi="Cambria"/>
          <w:sz w:val="22"/>
          <w:szCs w:val="22"/>
        </w:rPr>
        <w:t xml:space="preserve">obsluhu a </w:t>
      </w:r>
      <w:r w:rsidRPr="00305725">
        <w:rPr>
          <w:rFonts w:ascii="Cambria" w:hAnsi="Cambria"/>
          <w:sz w:val="22"/>
          <w:szCs w:val="22"/>
        </w:rPr>
        <w:t xml:space="preserve">údržbu“ bude udávať plánované intervaly medzi opakovaním úprav prvkov a výmenou prvkov, bude obsahovať zoznam všetkých kontrolných postupov, ktoré sú nutné ako nedeliteľná súčasť dobre pripraveného plánu údržby. Súčasťou dokumentácie budú návody k montáži, obsluhe a údržbe jednotlivých zariadení, revízne správy, tlakové skúšky atď. </w:t>
      </w:r>
    </w:p>
    <w:p w14:paraId="4A903A13"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Zbierka brožúr, prospektov, letákov, inštrukcií, diagramov, zoznamov výrobcov a pod. nebude akceptovaná, ale tieto materiály sa môžu akceptovať ako doplnkový materiál k príručkám.</w:t>
      </w:r>
    </w:p>
    <w:p w14:paraId="1A10CAAA" w14:textId="38AD9827" w:rsidR="001C0EFA" w:rsidRPr="00305725" w:rsidRDefault="001C0EFA" w:rsidP="004A10DE">
      <w:pPr>
        <w:widowControl w:val="0"/>
        <w:rPr>
          <w:rFonts w:ascii="Cambria" w:hAnsi="Cambria"/>
          <w:sz w:val="22"/>
          <w:szCs w:val="22"/>
        </w:rPr>
      </w:pPr>
      <w:r w:rsidRPr="00305725">
        <w:rPr>
          <w:rFonts w:ascii="Cambria" w:hAnsi="Cambria"/>
          <w:sz w:val="22"/>
          <w:szCs w:val="22"/>
        </w:rPr>
        <w:t xml:space="preserve">Všetky náklady Zhotoviteľa potrebné na spracovanie manuálu a zabezpečenie školení </w:t>
      </w:r>
      <w:r w:rsidR="00DF460B">
        <w:rPr>
          <w:rFonts w:ascii="Cambria" w:hAnsi="Cambria"/>
          <w:sz w:val="22"/>
          <w:szCs w:val="22"/>
        </w:rPr>
        <w:t xml:space="preserve">sú zahrnuté </w:t>
      </w:r>
      <w:r w:rsidR="00DF460B">
        <w:rPr>
          <w:rFonts w:ascii="Cambria" w:hAnsi="Cambria"/>
          <w:sz w:val="22"/>
          <w:szCs w:val="22"/>
        </w:rPr>
        <w:lastRenderedPageBreak/>
        <w:t>v Zmluvnej cene</w:t>
      </w:r>
      <w:r w:rsidRPr="00305725">
        <w:rPr>
          <w:rFonts w:ascii="Cambria" w:hAnsi="Cambria"/>
          <w:sz w:val="22"/>
          <w:szCs w:val="22"/>
        </w:rPr>
        <w:t>.</w:t>
      </w:r>
    </w:p>
    <w:p w14:paraId="113B947B" w14:textId="374B8857" w:rsidR="001C0EFA" w:rsidRPr="00DC5A6E"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126" w:name="_Toc24552047"/>
      <w:r w:rsidRPr="00DC5A6E">
        <w:rPr>
          <w:rFonts w:ascii="Cambria" w:hAnsi="Cambria"/>
          <w:bCs/>
          <w:iCs/>
          <w:caps/>
          <w:sz w:val="24"/>
          <w:szCs w:val="24"/>
          <w:u w:val="none"/>
          <w:lang w:eastAsia="cs-CZ"/>
        </w:rPr>
        <w:t>Prevádzkové predpisy</w:t>
      </w:r>
      <w:bookmarkEnd w:id="126"/>
    </w:p>
    <w:p w14:paraId="35BBF96B" w14:textId="67BA3EC8" w:rsidR="001C0EFA" w:rsidRPr="00305725" w:rsidRDefault="001C0EFA" w:rsidP="004A10DE">
      <w:pPr>
        <w:widowControl w:val="0"/>
        <w:rPr>
          <w:rFonts w:ascii="Cambria" w:hAnsi="Cambria"/>
          <w:b/>
          <w:bCs/>
          <w:sz w:val="22"/>
          <w:szCs w:val="22"/>
        </w:rPr>
      </w:pPr>
      <w:r w:rsidRPr="00305725">
        <w:rPr>
          <w:rFonts w:ascii="Cambria" w:hAnsi="Cambria"/>
          <w:b/>
          <w:bCs/>
          <w:sz w:val="22"/>
          <w:szCs w:val="22"/>
        </w:rPr>
        <w:t xml:space="preserve">Prevádzkové a manipulačné poriadky </w:t>
      </w:r>
    </w:p>
    <w:p w14:paraId="075C4355" w14:textId="77777777" w:rsidR="001C0EFA" w:rsidRPr="00305725" w:rsidRDefault="00E72A5D" w:rsidP="004A10DE">
      <w:pPr>
        <w:widowControl w:val="0"/>
        <w:rPr>
          <w:rFonts w:ascii="Cambria" w:hAnsi="Cambria"/>
          <w:sz w:val="22"/>
          <w:szCs w:val="22"/>
        </w:rPr>
      </w:pPr>
      <w:r w:rsidRPr="00305725">
        <w:rPr>
          <w:rFonts w:ascii="Cambria" w:hAnsi="Cambria"/>
          <w:sz w:val="22"/>
          <w:szCs w:val="22"/>
        </w:rPr>
        <w:t>Prevádzkové a manipulačné poriadky b</w:t>
      </w:r>
      <w:r w:rsidR="001C0EFA" w:rsidRPr="00305725">
        <w:rPr>
          <w:rFonts w:ascii="Cambria" w:hAnsi="Cambria"/>
          <w:sz w:val="22"/>
          <w:szCs w:val="22"/>
        </w:rPr>
        <w:t xml:space="preserve">udú vypracované v slovenskom jazyku v súlade s Vyhláškou MŽP SR č. 55/2004 </w:t>
      </w:r>
      <w:proofErr w:type="spellStart"/>
      <w:r w:rsidR="001C0EFA" w:rsidRPr="00305725">
        <w:rPr>
          <w:rFonts w:ascii="Cambria" w:hAnsi="Cambria"/>
          <w:sz w:val="22"/>
          <w:szCs w:val="22"/>
        </w:rPr>
        <w:t>Z.z</w:t>
      </w:r>
      <w:proofErr w:type="spellEnd"/>
      <w:r w:rsidR="001C0EFA" w:rsidRPr="00305725">
        <w:rPr>
          <w:rFonts w:ascii="Cambria" w:hAnsi="Cambria"/>
          <w:sz w:val="22"/>
          <w:szCs w:val="22"/>
        </w:rPr>
        <w:t xml:space="preserve">., ktorou sa ustanovujú náležitosti prevádzkových poriadkov verejných vodovodov a verejných kanalizácií. </w:t>
      </w:r>
    </w:p>
    <w:p w14:paraId="798FD5F6"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 xml:space="preserve">Prevádzkový poriadok zahŕňa predpisy, nariadenia a dokumentáciu o dodaných zariadeniach. Prevádzkový </w:t>
      </w:r>
      <w:r w:rsidRPr="00501E61">
        <w:rPr>
          <w:rFonts w:ascii="Cambria" w:hAnsi="Cambria"/>
          <w:sz w:val="22"/>
          <w:szCs w:val="22"/>
        </w:rPr>
        <w:t>poriadok bude r</w:t>
      </w:r>
      <w:r w:rsidR="00564442" w:rsidRPr="00501E61">
        <w:rPr>
          <w:rFonts w:ascii="Cambria" w:hAnsi="Cambria"/>
          <w:sz w:val="22"/>
          <w:szCs w:val="22"/>
        </w:rPr>
        <w:t>ozdelený na textovú a výkresovú</w:t>
      </w:r>
      <w:r w:rsidRPr="00501E61">
        <w:rPr>
          <w:rFonts w:ascii="Cambria" w:hAnsi="Cambria"/>
          <w:sz w:val="22"/>
          <w:szCs w:val="22"/>
        </w:rPr>
        <w:t xml:space="preserve"> časť. Textová časť bude zahŕňať najmä základné charakteristiky</w:t>
      </w:r>
      <w:r w:rsidR="00E6568E" w:rsidRPr="00501E61">
        <w:rPr>
          <w:rFonts w:ascii="Cambria" w:hAnsi="Cambria"/>
        </w:rPr>
        <w:t xml:space="preserve"> </w:t>
      </w:r>
      <w:r w:rsidR="00E6568E" w:rsidRPr="004A10DE">
        <w:rPr>
          <w:rFonts w:ascii="Cambria" w:hAnsi="Cambria"/>
        </w:rPr>
        <w:t>ČOV</w:t>
      </w:r>
      <w:r w:rsidRPr="00501E61">
        <w:rPr>
          <w:rFonts w:ascii="Cambria" w:hAnsi="Cambria"/>
          <w:sz w:val="22"/>
          <w:szCs w:val="22"/>
        </w:rPr>
        <w:t xml:space="preserve"> </w:t>
      </w:r>
      <w:r w:rsidR="00E6568E" w:rsidRPr="00501E61">
        <w:rPr>
          <w:rFonts w:ascii="Cambria" w:hAnsi="Cambria"/>
          <w:sz w:val="22"/>
          <w:szCs w:val="22"/>
        </w:rPr>
        <w:t xml:space="preserve"> a </w:t>
      </w:r>
      <w:r w:rsidRPr="00501E61">
        <w:rPr>
          <w:rFonts w:ascii="Cambria" w:hAnsi="Cambria"/>
          <w:sz w:val="22"/>
          <w:szCs w:val="22"/>
        </w:rPr>
        <w:t>čerpacích staníc a inštrukcie pre ich obsluhu, prevádzkový a manipulačný poriadok kanalizácie, čerpacích staníc a výtlačných potrubí. Textová časť musí v prípade potreby zahŕňať aj</w:t>
      </w:r>
      <w:r w:rsidRPr="00305725">
        <w:rPr>
          <w:rFonts w:ascii="Cambria" w:hAnsi="Cambria"/>
          <w:sz w:val="22"/>
          <w:szCs w:val="22"/>
        </w:rPr>
        <w:t xml:space="preserve"> Posudok o riziku pre prácu s biologickými faktormi</w:t>
      </w:r>
      <w:r w:rsidR="00D7697C" w:rsidRPr="00305725">
        <w:rPr>
          <w:rFonts w:ascii="Cambria" w:hAnsi="Cambria"/>
          <w:sz w:val="22"/>
          <w:szCs w:val="22"/>
        </w:rPr>
        <w:t>,</w:t>
      </w:r>
      <w:r w:rsidRPr="00305725">
        <w:rPr>
          <w:rFonts w:ascii="Cambria" w:hAnsi="Cambria"/>
          <w:sz w:val="22"/>
          <w:szCs w:val="22"/>
        </w:rPr>
        <w:t xml:space="preserve"> Posudok o riziku súvisiacom s expozíciou chemickým faktorom pri práci. Výkresová časť bude zahŕňať situácie, pozdĺžne profily, charakteristické rezy hlavných stavebných objektov, technologickú schému, výkresy prevádzkových súborov, prietokovú schému, schému zapojenia, schému rádiového spojenia apod. Prevádzkový poriadok bude obsahovať tiež zásady prvej pomoci a požiarne predpisy</w:t>
      </w:r>
      <w:r w:rsidR="00C24A0B" w:rsidRPr="00305725">
        <w:rPr>
          <w:rFonts w:ascii="Cambria" w:hAnsi="Cambria"/>
          <w:sz w:val="22"/>
          <w:szCs w:val="22"/>
        </w:rPr>
        <w:t>.</w:t>
      </w:r>
      <w:r w:rsidRPr="00305725">
        <w:rPr>
          <w:rFonts w:ascii="Cambria" w:hAnsi="Cambria"/>
          <w:sz w:val="22"/>
          <w:szCs w:val="22"/>
        </w:rPr>
        <w:t xml:space="preserve"> </w:t>
      </w:r>
    </w:p>
    <w:p w14:paraId="1E104684"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 xml:space="preserve">Po ukončení výstavby Zhotoviteľ spracuje </w:t>
      </w:r>
      <w:r w:rsidRPr="00305725">
        <w:rPr>
          <w:rFonts w:ascii="Cambria" w:hAnsi="Cambria"/>
          <w:bCs/>
          <w:sz w:val="22"/>
          <w:szCs w:val="22"/>
        </w:rPr>
        <w:t>prevádzkové a manipulačné poriadky</w:t>
      </w:r>
      <w:r w:rsidRPr="00305725">
        <w:rPr>
          <w:rFonts w:ascii="Cambria" w:hAnsi="Cambria"/>
          <w:b/>
          <w:sz w:val="22"/>
          <w:szCs w:val="22"/>
        </w:rPr>
        <w:t xml:space="preserve"> pre skúšobnú prevádzku</w:t>
      </w:r>
      <w:r w:rsidRPr="00305725">
        <w:rPr>
          <w:rFonts w:ascii="Cambria" w:hAnsi="Cambria"/>
          <w:sz w:val="22"/>
          <w:szCs w:val="22"/>
        </w:rPr>
        <w:t>, v </w:t>
      </w:r>
      <w:r w:rsidRPr="00305725">
        <w:rPr>
          <w:rFonts w:ascii="Cambria" w:hAnsi="Cambria"/>
          <w:b/>
          <w:sz w:val="22"/>
          <w:szCs w:val="22"/>
        </w:rPr>
        <w:t>súlade</w:t>
      </w:r>
      <w:r w:rsidRPr="00305725">
        <w:rPr>
          <w:rFonts w:ascii="Cambria" w:hAnsi="Cambria"/>
          <w:sz w:val="22"/>
          <w:szCs w:val="22"/>
        </w:rPr>
        <w:t xml:space="preserve"> so zákonom č. 394/2009 Z. z. ktorým sa mení a dopĺňa zákon č. 442/2002 Z. z. o verejných vodovodoch a verejných kanalizáciách a o zmene a doplnení zákona č. 2</w:t>
      </w:r>
      <w:r w:rsidR="00462742" w:rsidRPr="00305725">
        <w:rPr>
          <w:rFonts w:ascii="Cambria" w:hAnsi="Cambria"/>
          <w:sz w:val="22"/>
          <w:szCs w:val="22"/>
        </w:rPr>
        <w:t>50</w:t>
      </w:r>
      <w:r w:rsidRPr="00305725">
        <w:rPr>
          <w:rFonts w:ascii="Cambria" w:hAnsi="Cambria"/>
          <w:sz w:val="22"/>
          <w:szCs w:val="22"/>
        </w:rPr>
        <w:t>/201</w:t>
      </w:r>
      <w:r w:rsidR="00462742" w:rsidRPr="00305725">
        <w:rPr>
          <w:rFonts w:ascii="Cambria" w:hAnsi="Cambria"/>
          <w:sz w:val="22"/>
          <w:szCs w:val="22"/>
        </w:rPr>
        <w:t>2</w:t>
      </w:r>
      <w:r w:rsidRPr="00305725">
        <w:rPr>
          <w:rFonts w:ascii="Cambria" w:hAnsi="Cambria"/>
          <w:sz w:val="22"/>
          <w:szCs w:val="22"/>
        </w:rPr>
        <w:t xml:space="preserve"> Z. z. o regulácii v sieťových odvetviach v znení neskorších predpisov a v </w:t>
      </w:r>
      <w:r w:rsidRPr="00305725">
        <w:rPr>
          <w:rFonts w:ascii="Cambria" w:hAnsi="Cambria"/>
          <w:b/>
          <w:sz w:val="22"/>
          <w:szCs w:val="22"/>
        </w:rPr>
        <w:t>rozsahu</w:t>
      </w:r>
      <w:r w:rsidRPr="00305725">
        <w:rPr>
          <w:rFonts w:ascii="Cambria" w:hAnsi="Cambria"/>
          <w:sz w:val="22"/>
          <w:szCs w:val="22"/>
        </w:rPr>
        <w:t xml:space="preserve"> stanovenom Vyhláškou MŽP SR č. 55/2004, ktorou sa ustanovujú náležitosti prevádzkových poriadkov verejných vodovodov a verejných kanalizácií, ktoré musia byť predložené k odsúhlaseniu Objednávateľovi a prevádzkovateľovi najmenej 30 dní pred zahájením skúšobnej prevádzky. </w:t>
      </w:r>
      <w:r w:rsidR="00DA5543" w:rsidRPr="00305725">
        <w:rPr>
          <w:rFonts w:ascii="Cambria" w:hAnsi="Cambria"/>
          <w:sz w:val="22"/>
          <w:szCs w:val="22"/>
        </w:rPr>
        <w:t>Prevádzkov</w:t>
      </w:r>
      <w:r w:rsidR="00051695" w:rsidRPr="00305725">
        <w:rPr>
          <w:rFonts w:ascii="Cambria" w:hAnsi="Cambria"/>
          <w:sz w:val="22"/>
          <w:szCs w:val="22"/>
        </w:rPr>
        <w:t>ý</w:t>
      </w:r>
      <w:r w:rsidR="00DA5543" w:rsidRPr="00305725">
        <w:rPr>
          <w:rFonts w:ascii="Cambria" w:hAnsi="Cambria"/>
          <w:sz w:val="22"/>
          <w:szCs w:val="22"/>
        </w:rPr>
        <w:t xml:space="preserve"> poriad</w:t>
      </w:r>
      <w:r w:rsidR="00051695" w:rsidRPr="00305725">
        <w:rPr>
          <w:rFonts w:ascii="Cambria" w:hAnsi="Cambria"/>
          <w:sz w:val="22"/>
          <w:szCs w:val="22"/>
        </w:rPr>
        <w:t>ok</w:t>
      </w:r>
      <w:r w:rsidR="00DA5543" w:rsidRPr="00305725">
        <w:rPr>
          <w:rFonts w:ascii="Cambria" w:hAnsi="Cambria"/>
          <w:sz w:val="22"/>
          <w:szCs w:val="22"/>
        </w:rPr>
        <w:t xml:space="preserve"> pre ČOV budú obsahovať limity pre vypúšťanie vyčistených odpadových vôd odsúhlasených Objednávateľom, prevádzkovateľom a SVP, </w:t>
      </w:r>
      <w:proofErr w:type="spellStart"/>
      <w:r w:rsidR="00DA5543" w:rsidRPr="00305725">
        <w:rPr>
          <w:rFonts w:ascii="Cambria" w:hAnsi="Cambria"/>
          <w:sz w:val="22"/>
          <w:szCs w:val="22"/>
        </w:rPr>
        <w:t>š.p</w:t>
      </w:r>
      <w:proofErr w:type="spellEnd"/>
      <w:r w:rsidR="00DA5543" w:rsidRPr="00305725">
        <w:rPr>
          <w:rFonts w:ascii="Cambria" w:hAnsi="Cambria"/>
          <w:sz w:val="22"/>
          <w:szCs w:val="22"/>
        </w:rPr>
        <w:t>.</w:t>
      </w:r>
    </w:p>
    <w:p w14:paraId="716DEB13" w14:textId="77777777" w:rsidR="000630B2" w:rsidRPr="00305725" w:rsidRDefault="000630B2" w:rsidP="004A10DE">
      <w:pPr>
        <w:widowControl w:val="0"/>
        <w:rPr>
          <w:rFonts w:ascii="Cambria" w:hAnsi="Cambria"/>
          <w:sz w:val="22"/>
          <w:szCs w:val="22"/>
        </w:rPr>
      </w:pPr>
      <w:r w:rsidRPr="00305725">
        <w:rPr>
          <w:rFonts w:ascii="Cambria" w:hAnsi="Cambria"/>
          <w:sz w:val="22"/>
          <w:szCs w:val="22"/>
        </w:rPr>
        <w:t xml:space="preserve">Pred ukončením skúšobnej prevádzky Zhotoviteľ na základe podkladov od prevádzkovateľa spracuje Vyhodnotenie skúšobnej prevádzky. </w:t>
      </w:r>
    </w:p>
    <w:p w14:paraId="20E02FCA" w14:textId="77777777" w:rsidR="000630B2" w:rsidRPr="00305725" w:rsidRDefault="000630B2" w:rsidP="004A10DE">
      <w:pPr>
        <w:widowControl w:val="0"/>
        <w:rPr>
          <w:rFonts w:ascii="Cambria" w:hAnsi="Cambria"/>
          <w:sz w:val="22"/>
          <w:szCs w:val="22"/>
        </w:rPr>
      </w:pPr>
    </w:p>
    <w:p w14:paraId="539623D6"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 xml:space="preserve">Po ukončení a vyhodnotení skúšobnej prevádzky predloží </w:t>
      </w:r>
      <w:r w:rsidRPr="00305725">
        <w:rPr>
          <w:rFonts w:ascii="Cambria" w:hAnsi="Cambria"/>
          <w:b/>
          <w:sz w:val="22"/>
          <w:szCs w:val="22"/>
        </w:rPr>
        <w:t>prevádzkové poriadky pre trvalú prevádzku</w:t>
      </w:r>
      <w:r w:rsidRPr="00305725">
        <w:rPr>
          <w:rFonts w:ascii="Cambria" w:hAnsi="Cambria"/>
          <w:sz w:val="22"/>
          <w:szCs w:val="22"/>
        </w:rPr>
        <w:t xml:space="preserve"> Diela, do ktorých po ukončení a vyhodnotení skúšobnej prevádzky dopracuje potrebné zmeny a ostatné náležitosti.</w:t>
      </w:r>
    </w:p>
    <w:p w14:paraId="41E99F36" w14:textId="77777777" w:rsidR="001C0EFA" w:rsidRPr="00305725" w:rsidRDefault="000630B2" w:rsidP="004A10DE">
      <w:pPr>
        <w:widowControl w:val="0"/>
        <w:rPr>
          <w:rFonts w:ascii="Cambria" w:hAnsi="Cambria"/>
          <w:b/>
          <w:sz w:val="22"/>
          <w:szCs w:val="22"/>
        </w:rPr>
      </w:pPr>
      <w:r w:rsidRPr="00305725">
        <w:rPr>
          <w:rFonts w:ascii="Cambria" w:hAnsi="Cambria"/>
          <w:sz w:val="22"/>
          <w:szCs w:val="22"/>
        </w:rPr>
        <w:t>Prevádzkové a manipulačné poriadky budú predložené v tlačených a elektronických verziách na CD/DVD nosiči v editovateľnej forme,</w:t>
      </w:r>
    </w:p>
    <w:p w14:paraId="3A8DA59F" w14:textId="6F075BF0" w:rsidR="001C0EFA" w:rsidRPr="00305725" w:rsidRDefault="001C0EFA" w:rsidP="004A10DE">
      <w:pPr>
        <w:pStyle w:val="BodyText"/>
        <w:widowControl w:val="0"/>
        <w:rPr>
          <w:rFonts w:ascii="Cambria" w:hAnsi="Cambria"/>
          <w:b/>
          <w:bCs/>
          <w:sz w:val="22"/>
          <w:szCs w:val="22"/>
        </w:rPr>
      </w:pPr>
      <w:r w:rsidRPr="00305725">
        <w:rPr>
          <w:rFonts w:ascii="Cambria" w:hAnsi="Cambria"/>
          <w:b/>
          <w:bCs/>
          <w:sz w:val="22"/>
          <w:szCs w:val="22"/>
        </w:rPr>
        <w:t>Mazacie plány</w:t>
      </w:r>
    </w:p>
    <w:p w14:paraId="671797C8"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 xml:space="preserve">Táto dokumentácia obsahuje prehľad dodávok odporúčaných mazív a prevádzkových náplní (spotrebných položiek), takých ako olej, dostatočný pre obdobie jedného roku prevádzky po úspešnej kolaudácii celého diela. Bude spracovaná pre kompletné strojné zariadenie. </w:t>
      </w:r>
    </w:p>
    <w:p w14:paraId="0F26B764" w14:textId="77777777" w:rsidR="00AC28C8" w:rsidRPr="00305725" w:rsidRDefault="00AC28C8" w:rsidP="004A10DE">
      <w:pPr>
        <w:widowControl w:val="0"/>
        <w:rPr>
          <w:rFonts w:ascii="Cambria" w:hAnsi="Cambria"/>
          <w:sz w:val="22"/>
          <w:szCs w:val="22"/>
        </w:rPr>
      </w:pPr>
    </w:p>
    <w:p w14:paraId="5B5621BC" w14:textId="085F0BDD" w:rsidR="001C0EFA" w:rsidRPr="00305725" w:rsidRDefault="001C0EFA" w:rsidP="004A10DE">
      <w:pPr>
        <w:widowControl w:val="0"/>
        <w:rPr>
          <w:rFonts w:ascii="Cambria" w:hAnsi="Cambria"/>
          <w:b/>
          <w:bCs/>
          <w:sz w:val="22"/>
          <w:szCs w:val="22"/>
        </w:rPr>
      </w:pPr>
      <w:r w:rsidRPr="00305725">
        <w:rPr>
          <w:rFonts w:ascii="Cambria" w:hAnsi="Cambria"/>
          <w:b/>
          <w:bCs/>
          <w:sz w:val="22"/>
          <w:szCs w:val="22"/>
        </w:rPr>
        <w:t>Špecifikácia bežných opráv</w:t>
      </w:r>
    </w:p>
    <w:p w14:paraId="12592229"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Zhotoviteľ spracuje a Objednávateľovi predá Špecifikáciu bežných opráv, ktoré Zhotoviteľ povoľuje Objednávateľovi vykonávať, resp. porúch, ktoré povoľuje odstraňovať v záručnej dobe.</w:t>
      </w:r>
    </w:p>
    <w:p w14:paraId="51051917" w14:textId="77777777" w:rsidR="001C0EFA" w:rsidRPr="00305725" w:rsidRDefault="007437DF" w:rsidP="004A10DE">
      <w:pPr>
        <w:widowControl w:val="0"/>
        <w:rPr>
          <w:rFonts w:ascii="Cambria" w:hAnsi="Cambria"/>
          <w:sz w:val="22"/>
          <w:szCs w:val="22"/>
        </w:rPr>
      </w:pPr>
      <w:r w:rsidRPr="00305725">
        <w:rPr>
          <w:rFonts w:ascii="Cambria" w:hAnsi="Cambria"/>
          <w:sz w:val="22"/>
          <w:szCs w:val="22"/>
        </w:rPr>
        <w:t>Náklady na vypracovanie všetkých prevádzkových predpisov budú zahrnuté do ponukovej ceny Zhotov</w:t>
      </w:r>
      <w:r w:rsidR="00E64800" w:rsidRPr="00305725">
        <w:rPr>
          <w:rFonts w:ascii="Cambria" w:hAnsi="Cambria"/>
          <w:sz w:val="22"/>
          <w:szCs w:val="22"/>
        </w:rPr>
        <w:t>i</w:t>
      </w:r>
      <w:r w:rsidRPr="00305725">
        <w:rPr>
          <w:rFonts w:ascii="Cambria" w:hAnsi="Cambria"/>
          <w:sz w:val="22"/>
          <w:szCs w:val="22"/>
        </w:rPr>
        <w:t>teľa.</w:t>
      </w:r>
    </w:p>
    <w:p w14:paraId="4BA0573B" w14:textId="77777777" w:rsidR="001C0EFA" w:rsidRPr="00305725" w:rsidRDefault="00B04BD7" w:rsidP="004A10DE">
      <w:pPr>
        <w:pStyle w:val="Heading1"/>
        <w:keepNext w:val="0"/>
        <w:widowControl w:val="0"/>
        <w:spacing w:after="240"/>
        <w:ind w:left="709" w:hanging="709"/>
        <w:rPr>
          <w:rFonts w:ascii="Cambria" w:hAnsi="Cambria"/>
          <w:caps/>
          <w:sz w:val="28"/>
          <w:szCs w:val="28"/>
          <w:u w:val="none"/>
        </w:rPr>
      </w:pPr>
      <w:bookmarkStart w:id="127" w:name="_Toc42684206"/>
      <w:bookmarkStart w:id="128" w:name="_Toc46979999"/>
      <w:bookmarkStart w:id="129" w:name="_Toc101422008"/>
      <w:bookmarkStart w:id="130" w:name="_Toc130915773"/>
      <w:bookmarkStart w:id="131" w:name="_Toc232329757"/>
      <w:bookmarkStart w:id="132" w:name="_Toc42684208"/>
      <w:bookmarkStart w:id="133" w:name="_Toc101422011"/>
      <w:bookmarkEnd w:id="19"/>
      <w:r w:rsidRPr="00305725">
        <w:rPr>
          <w:rFonts w:ascii="Cambria" w:hAnsi="Cambria"/>
          <w:caps/>
          <w:u w:val="none"/>
        </w:rPr>
        <w:br w:type="page"/>
      </w:r>
      <w:bookmarkStart w:id="134" w:name="_Toc24552048"/>
      <w:r w:rsidR="001C0EFA" w:rsidRPr="00305725">
        <w:rPr>
          <w:rFonts w:ascii="Cambria" w:hAnsi="Cambria"/>
          <w:caps/>
          <w:sz w:val="28"/>
          <w:szCs w:val="28"/>
          <w:u w:val="none"/>
        </w:rPr>
        <w:lastRenderedPageBreak/>
        <w:t>Dokumentácia skutočného vyhotovenia</w:t>
      </w:r>
      <w:bookmarkEnd w:id="127"/>
      <w:bookmarkEnd w:id="128"/>
      <w:bookmarkEnd w:id="129"/>
      <w:bookmarkEnd w:id="130"/>
      <w:bookmarkEnd w:id="131"/>
      <w:r w:rsidR="001C0EFA" w:rsidRPr="00305725">
        <w:rPr>
          <w:rFonts w:ascii="Cambria" w:hAnsi="Cambria"/>
          <w:caps/>
          <w:sz w:val="28"/>
          <w:szCs w:val="28"/>
          <w:u w:val="none"/>
        </w:rPr>
        <w:t xml:space="preserve"> (DSV</w:t>
      </w:r>
      <w:r w:rsidR="00051695" w:rsidRPr="00305725">
        <w:rPr>
          <w:rFonts w:ascii="Cambria" w:hAnsi="Cambria"/>
          <w:caps/>
          <w:sz w:val="28"/>
          <w:szCs w:val="28"/>
          <w:u w:val="none"/>
        </w:rPr>
        <w:t>S</w:t>
      </w:r>
      <w:r w:rsidR="001C0EFA" w:rsidRPr="00305725">
        <w:rPr>
          <w:rFonts w:ascii="Cambria" w:hAnsi="Cambria"/>
          <w:caps/>
          <w:sz w:val="28"/>
          <w:szCs w:val="28"/>
          <w:u w:val="none"/>
        </w:rPr>
        <w:t>)</w:t>
      </w:r>
      <w:bookmarkEnd w:id="134"/>
    </w:p>
    <w:p w14:paraId="613F4980" w14:textId="67A97CEA" w:rsidR="001C0EFA" w:rsidRPr="00305725" w:rsidRDefault="001C0EFA" w:rsidP="004A10DE">
      <w:pPr>
        <w:widowControl w:val="0"/>
        <w:rPr>
          <w:rFonts w:ascii="Cambria" w:hAnsi="Cambria"/>
          <w:sz w:val="22"/>
          <w:szCs w:val="22"/>
        </w:rPr>
      </w:pPr>
      <w:r w:rsidRPr="00305725">
        <w:rPr>
          <w:rFonts w:ascii="Cambria" w:hAnsi="Cambria"/>
          <w:sz w:val="22"/>
          <w:szCs w:val="22"/>
        </w:rPr>
        <w:t xml:space="preserve">Zhotoviteľ vypracuje </w:t>
      </w:r>
      <w:r w:rsidR="00600A9F" w:rsidRPr="00305725">
        <w:rPr>
          <w:rFonts w:ascii="Cambria" w:hAnsi="Cambria"/>
          <w:sz w:val="22"/>
          <w:szCs w:val="22"/>
        </w:rPr>
        <w:t>k preberaniu diela</w:t>
      </w:r>
      <w:r w:rsidR="00BE0E11">
        <w:rPr>
          <w:rFonts w:ascii="Cambria" w:hAnsi="Cambria"/>
          <w:sz w:val="22"/>
          <w:szCs w:val="22"/>
        </w:rPr>
        <w:t xml:space="preserve"> alebo jeho časti</w:t>
      </w:r>
      <w:r w:rsidR="00600A9F" w:rsidRPr="00305725">
        <w:rPr>
          <w:rFonts w:ascii="Cambria" w:hAnsi="Cambria"/>
          <w:sz w:val="22"/>
          <w:szCs w:val="22"/>
        </w:rPr>
        <w:t xml:space="preserve"> </w:t>
      </w:r>
      <w:r w:rsidRPr="00305725">
        <w:rPr>
          <w:rFonts w:ascii="Cambria" w:hAnsi="Cambria"/>
          <w:sz w:val="22"/>
          <w:szCs w:val="22"/>
        </w:rPr>
        <w:t xml:space="preserve">dokumentáciu </w:t>
      </w:r>
      <w:r w:rsidR="00600A9F" w:rsidRPr="00305725">
        <w:rPr>
          <w:rFonts w:ascii="Cambria" w:hAnsi="Cambria"/>
          <w:sz w:val="22"/>
          <w:szCs w:val="22"/>
        </w:rPr>
        <w:t xml:space="preserve">skutočného vyhotovenia </w:t>
      </w:r>
      <w:r w:rsidRPr="00305725">
        <w:rPr>
          <w:rFonts w:ascii="Cambria" w:hAnsi="Cambria"/>
          <w:sz w:val="22"/>
          <w:szCs w:val="22"/>
        </w:rPr>
        <w:t>v súlade s nasledovnými položkami:</w:t>
      </w:r>
    </w:p>
    <w:p w14:paraId="53F38FE3"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úplná dokumentácia skutočného vyhotovenia na úrovni realizačnej dokumentácie</w:t>
      </w:r>
      <w:r w:rsidR="00600A9F" w:rsidRPr="00305725">
        <w:rPr>
          <w:rFonts w:ascii="Cambria" w:hAnsi="Cambria"/>
          <w:sz w:val="22"/>
          <w:szCs w:val="22"/>
        </w:rPr>
        <w:t xml:space="preserve">, situácie budú so zákresom </w:t>
      </w:r>
      <w:r w:rsidR="001C4F3C" w:rsidRPr="00305725">
        <w:rPr>
          <w:rFonts w:ascii="Cambria" w:hAnsi="Cambria"/>
          <w:sz w:val="22"/>
          <w:szCs w:val="22"/>
        </w:rPr>
        <w:t xml:space="preserve">aktuálnej </w:t>
      </w:r>
      <w:r w:rsidR="00600A9F" w:rsidRPr="00305725">
        <w:rPr>
          <w:rFonts w:ascii="Cambria" w:hAnsi="Cambria"/>
          <w:sz w:val="22"/>
          <w:szCs w:val="22"/>
        </w:rPr>
        <w:t>katastrálnej mapy</w:t>
      </w:r>
    </w:p>
    <w:p w14:paraId="5BAAD177" w14:textId="4156D28F"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zmeny oproti schválenej projektovej dokumentácii odsúhlasené </w:t>
      </w:r>
      <w:r w:rsidR="00BE0E11">
        <w:rPr>
          <w:rFonts w:ascii="Cambria" w:hAnsi="Cambria"/>
          <w:sz w:val="22"/>
          <w:szCs w:val="22"/>
        </w:rPr>
        <w:t>Dozorom Objednávateľa</w:t>
      </w:r>
      <w:r w:rsidR="00051695" w:rsidRPr="00305725">
        <w:rPr>
          <w:rFonts w:ascii="Cambria" w:hAnsi="Cambria"/>
          <w:sz w:val="22"/>
          <w:szCs w:val="22"/>
        </w:rPr>
        <w:t>, Objednávateľom,  stavebným úradom</w:t>
      </w:r>
      <w:r w:rsidR="002A22A5" w:rsidRPr="00305725">
        <w:rPr>
          <w:rFonts w:ascii="Cambria" w:hAnsi="Cambria"/>
          <w:sz w:val="22"/>
          <w:szCs w:val="22"/>
        </w:rPr>
        <w:t xml:space="preserve"> </w:t>
      </w:r>
      <w:r w:rsidRPr="00305725">
        <w:rPr>
          <w:rFonts w:ascii="Cambria" w:hAnsi="Cambria"/>
          <w:sz w:val="22"/>
          <w:szCs w:val="22"/>
        </w:rPr>
        <w:t>podrobný geodetický elaborát so zameraním realizovanej stavby v zmysle vyššie uvedeného</w:t>
      </w:r>
    </w:p>
    <w:p w14:paraId="43329D32"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geometrické plány trvalých objektov a geometrické plány pre zriadenie vecného bremena</w:t>
      </w:r>
    </w:p>
    <w:p w14:paraId="07C54E46" w14:textId="77777777" w:rsidR="000630B2" w:rsidRPr="00305725" w:rsidRDefault="000630B2"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certifikáty a elaboráty kvality</w:t>
      </w:r>
    </w:p>
    <w:p w14:paraId="3758955E" w14:textId="6967A576"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osvedčenia a záväzné odborné stanoviská Technickej inšpekci</w:t>
      </w:r>
      <w:r w:rsidR="00C3588B" w:rsidRPr="00305725">
        <w:rPr>
          <w:rFonts w:ascii="Cambria" w:hAnsi="Cambria"/>
          <w:sz w:val="22"/>
          <w:szCs w:val="22"/>
        </w:rPr>
        <w:t>e SR</w:t>
      </w:r>
      <w:r w:rsidR="00BE0E11">
        <w:rPr>
          <w:rFonts w:ascii="Cambria" w:hAnsi="Cambria"/>
          <w:sz w:val="22"/>
          <w:szCs w:val="22"/>
        </w:rPr>
        <w:t xml:space="preserve"> alebo inej oprávnenej osoby</w:t>
      </w:r>
      <w:r w:rsidRPr="00305725">
        <w:rPr>
          <w:rFonts w:ascii="Cambria" w:hAnsi="Cambria"/>
          <w:sz w:val="22"/>
          <w:szCs w:val="22"/>
        </w:rPr>
        <w:t>, Stavebnej inšpekcie, Regionálneho ústavu verejného zdravotníctva, Inšpektorátu práce</w:t>
      </w:r>
    </w:p>
    <w:p w14:paraId="5C670AFE"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protokoly o vykonaní jednotlivých skúšok (skúšky vodotesnosti, tlakové skúšky, individuálne skúšky strojnotechnologických zariadení)</w:t>
      </w:r>
    </w:p>
    <w:p w14:paraId="781D95ED"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záznamy skúšok a súhlasných stanovísk ohľadne telekomunikačných, plynových alebo podobných prípojok, prípadne záznamy z týchto skúšok od správcov/prevádzkovateľov v stavebnom denníku</w:t>
      </w:r>
    </w:p>
    <w:p w14:paraId="220D9544"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doklady o zhutnení zásypov rýh v komunikáciách a chodníkoch (protokoly o skúšk</w:t>
      </w:r>
      <w:r w:rsidR="00515208" w:rsidRPr="00305725">
        <w:rPr>
          <w:rFonts w:ascii="Cambria" w:hAnsi="Cambria"/>
          <w:sz w:val="22"/>
          <w:szCs w:val="22"/>
        </w:rPr>
        <w:t>ach</w:t>
      </w:r>
      <w:r w:rsidRPr="00305725">
        <w:rPr>
          <w:rFonts w:ascii="Cambria" w:hAnsi="Cambria"/>
          <w:sz w:val="22"/>
          <w:szCs w:val="22"/>
        </w:rPr>
        <w:t>)</w:t>
      </w:r>
    </w:p>
    <w:p w14:paraId="7E242864" w14:textId="77777777" w:rsidR="00515208" w:rsidRPr="00305725" w:rsidRDefault="00515208"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doklady o zhutnení základových škár podzemných a nadzemných objektov (protokoly o skúškach)</w:t>
      </w:r>
    </w:p>
    <w:p w14:paraId="4C2E8A99" w14:textId="77777777" w:rsidR="00515208" w:rsidRPr="00305725" w:rsidRDefault="00515208"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doklady o skúškach vodotesnosti a plynotesnosti podzemných a nadzemných</w:t>
      </w:r>
      <w:r w:rsidR="00C24A0B" w:rsidRPr="00305725">
        <w:rPr>
          <w:rFonts w:ascii="Cambria" w:hAnsi="Cambria"/>
          <w:sz w:val="22"/>
          <w:szCs w:val="22"/>
        </w:rPr>
        <w:t xml:space="preserve"> objektov (protokoly o vykonaní</w:t>
      </w:r>
      <w:r w:rsidRPr="00305725">
        <w:rPr>
          <w:rFonts w:ascii="Cambria" w:hAnsi="Cambria"/>
          <w:sz w:val="22"/>
          <w:szCs w:val="22"/>
        </w:rPr>
        <w:t xml:space="preserve"> skúšok)</w:t>
      </w:r>
    </w:p>
    <w:p w14:paraId="3087FC9B" w14:textId="77777777" w:rsidR="00515208" w:rsidRPr="00305725" w:rsidRDefault="00515208"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zoznam odborných prehliadok a skúšok technických zariadení alebo prvých úradných skúšok vyhradených technických zariadení podľa požiadaviek vyhlášky MPSVR SR č. 508/2009 </w:t>
      </w:r>
      <w:proofErr w:type="spellStart"/>
      <w:r w:rsidRPr="00305725">
        <w:rPr>
          <w:rFonts w:ascii="Cambria" w:hAnsi="Cambria"/>
          <w:sz w:val="22"/>
          <w:szCs w:val="22"/>
        </w:rPr>
        <w:t>Z.z</w:t>
      </w:r>
      <w:proofErr w:type="spellEnd"/>
      <w:r w:rsidRPr="00305725">
        <w:rPr>
          <w:rFonts w:ascii="Cambria" w:hAnsi="Cambria"/>
          <w:sz w:val="22"/>
          <w:szCs w:val="22"/>
        </w:rPr>
        <w:t xml:space="preserve">, </w:t>
      </w:r>
    </w:p>
    <w:p w14:paraId="6BF284CC" w14:textId="77777777" w:rsidR="001C0EFA" w:rsidRPr="00305725" w:rsidRDefault="00C24A0B"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doklady o vykonaní</w:t>
      </w:r>
      <w:r w:rsidR="00515208" w:rsidRPr="00305725">
        <w:rPr>
          <w:rFonts w:ascii="Cambria" w:hAnsi="Cambria"/>
          <w:sz w:val="22"/>
          <w:szCs w:val="22"/>
        </w:rPr>
        <w:t xml:space="preserve"> </w:t>
      </w:r>
      <w:r w:rsidR="001C0EFA" w:rsidRPr="00305725">
        <w:rPr>
          <w:rFonts w:ascii="Cambria" w:hAnsi="Cambria"/>
          <w:sz w:val="22"/>
          <w:szCs w:val="22"/>
        </w:rPr>
        <w:t>odborn</w:t>
      </w:r>
      <w:r w:rsidR="00515208" w:rsidRPr="00305725">
        <w:rPr>
          <w:rFonts w:ascii="Cambria" w:hAnsi="Cambria"/>
          <w:sz w:val="22"/>
          <w:szCs w:val="22"/>
        </w:rPr>
        <w:t>ých</w:t>
      </w:r>
      <w:r w:rsidR="001C0EFA" w:rsidRPr="00305725">
        <w:rPr>
          <w:rFonts w:ascii="Cambria" w:hAnsi="Cambria"/>
          <w:sz w:val="22"/>
          <w:szCs w:val="22"/>
        </w:rPr>
        <w:t xml:space="preserve"> prehliad</w:t>
      </w:r>
      <w:r w:rsidR="00515208" w:rsidRPr="00305725">
        <w:rPr>
          <w:rFonts w:ascii="Cambria" w:hAnsi="Cambria"/>
          <w:sz w:val="22"/>
          <w:szCs w:val="22"/>
        </w:rPr>
        <w:t>o</w:t>
      </w:r>
      <w:r w:rsidR="001C0EFA" w:rsidRPr="00305725">
        <w:rPr>
          <w:rFonts w:ascii="Cambria" w:hAnsi="Cambria"/>
          <w:sz w:val="22"/>
          <w:szCs w:val="22"/>
        </w:rPr>
        <w:t>k a odborn</w:t>
      </w:r>
      <w:r w:rsidR="00515208" w:rsidRPr="00305725">
        <w:rPr>
          <w:rFonts w:ascii="Cambria" w:hAnsi="Cambria"/>
          <w:sz w:val="22"/>
          <w:szCs w:val="22"/>
        </w:rPr>
        <w:t>ých</w:t>
      </w:r>
      <w:r w:rsidR="001C0EFA" w:rsidRPr="00305725">
        <w:rPr>
          <w:rFonts w:ascii="Cambria" w:hAnsi="Cambria"/>
          <w:sz w:val="22"/>
          <w:szCs w:val="22"/>
        </w:rPr>
        <w:t xml:space="preserve"> skúš</w:t>
      </w:r>
      <w:r w:rsidR="00515208" w:rsidRPr="00305725">
        <w:rPr>
          <w:rFonts w:ascii="Cambria" w:hAnsi="Cambria"/>
          <w:sz w:val="22"/>
          <w:szCs w:val="22"/>
        </w:rPr>
        <w:t>o</w:t>
      </w:r>
      <w:r w:rsidR="001C0EFA" w:rsidRPr="00305725">
        <w:rPr>
          <w:rFonts w:ascii="Cambria" w:hAnsi="Cambria"/>
          <w:sz w:val="22"/>
          <w:szCs w:val="22"/>
        </w:rPr>
        <w:t>k (revízne správy)</w:t>
      </w:r>
      <w:r w:rsidR="00515208" w:rsidRPr="00305725">
        <w:rPr>
          <w:rFonts w:ascii="Cambria" w:hAnsi="Cambria"/>
          <w:sz w:val="22"/>
          <w:szCs w:val="22"/>
        </w:rPr>
        <w:t xml:space="preserve"> </w:t>
      </w:r>
      <w:r w:rsidR="001C0EFA" w:rsidRPr="00305725">
        <w:rPr>
          <w:rFonts w:ascii="Cambria" w:hAnsi="Cambria"/>
          <w:sz w:val="22"/>
          <w:szCs w:val="22"/>
        </w:rPr>
        <w:t xml:space="preserve">technických zariadení tlakových, zdvíhacích, elektrických a plynových, prvé úradne skúšky tých, ktoré sa považujú za vyhradené technické zariadenia </w:t>
      </w:r>
    </w:p>
    <w:p w14:paraId="51DD72AE"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kópie stavebných denníkov</w:t>
      </w:r>
    </w:p>
    <w:p w14:paraId="37855EB2"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špecifikácia bežných porúch a ich opráv</w:t>
      </w:r>
    </w:p>
    <w:p w14:paraId="128E9235"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doklady vyžadované podľa zákona o odpadoch</w:t>
      </w:r>
    </w:p>
    <w:p w14:paraId="028BAFEF"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oznámenie miesta a termínu kolaudácie príslušnému inšpektorátu práce</w:t>
      </w:r>
    </w:p>
    <w:p w14:paraId="43E90B89"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prevádzkové </w:t>
      </w:r>
      <w:r w:rsidR="00515208" w:rsidRPr="00305725">
        <w:rPr>
          <w:rFonts w:ascii="Cambria" w:hAnsi="Cambria"/>
          <w:sz w:val="22"/>
          <w:szCs w:val="22"/>
        </w:rPr>
        <w:t xml:space="preserve">a manipulačné </w:t>
      </w:r>
      <w:r w:rsidRPr="00305725">
        <w:rPr>
          <w:rFonts w:ascii="Cambria" w:hAnsi="Cambria"/>
          <w:sz w:val="22"/>
          <w:szCs w:val="22"/>
        </w:rPr>
        <w:t>poriadky vrátane pokynov pre včasné a riadne vykonávanie údržby</w:t>
      </w:r>
    </w:p>
    <w:p w14:paraId="5E6C6AF3"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sprievodná dokumentácia strojov a zariadení od ich výrobcov</w:t>
      </w:r>
      <w:r w:rsidR="00515208" w:rsidRPr="00305725">
        <w:rPr>
          <w:rFonts w:ascii="Cambria" w:hAnsi="Cambria"/>
          <w:sz w:val="22"/>
          <w:szCs w:val="22"/>
        </w:rPr>
        <w:t xml:space="preserve"> (pokyny pre prevádzkovanie, údržbu atď.)</w:t>
      </w:r>
    </w:p>
    <w:p w14:paraId="004FD781"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dokumentácia pre preukazovanie požadovaných vlastností technologických a stavebných dodávok (atesty, osvedčenia o akosti a kompletnosti strojov, zariadení a materiálov podľa STN, protokoly o vykonaní skúšok, protokoly o tepelnom spracovaní materiálov, zváračskú dokumentáciu, d</w:t>
      </w:r>
      <w:r w:rsidR="00C24A0B" w:rsidRPr="00305725">
        <w:rPr>
          <w:rFonts w:ascii="Cambria" w:hAnsi="Cambria"/>
          <w:sz w:val="22"/>
          <w:szCs w:val="22"/>
        </w:rPr>
        <w:t>okumentáciu k tlakovým nádržiam, protokoly osvedčujúce</w:t>
      </w:r>
      <w:r w:rsidRPr="00305725">
        <w:rPr>
          <w:rFonts w:ascii="Cambria" w:hAnsi="Cambria"/>
          <w:sz w:val="22"/>
          <w:szCs w:val="22"/>
        </w:rPr>
        <w:t xml:space="preserve"> kvalitu použitých materiálov, spojovacích materiálov, elektród, statické výpočty stavebných a oceľových konštrukcií, pevnostné, tepelné a dynamické výpočty technologických zariadení apod.)</w:t>
      </w:r>
    </w:p>
    <w:p w14:paraId="120B2092"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dokumentácia pre preukazovanie požadovaných vlastností elektrozariadení, zariadení merania a regulácie, telemetrie a dispečerského riadenia (atesty, osvedčenia o akosti a kompletnosti strojov, kalibračné protokoly meracích prístrojov a snímačov, karty škrtiacich orgánov, zariadení a materiálov podľa STN, protokoly o určení vonkajších vplyvov podľa STN, protokoly o nastavení ochrán, protokoly o vykonaní skúšok, dokumentácia motorov, </w:t>
      </w:r>
      <w:proofErr w:type="spellStart"/>
      <w:r w:rsidRPr="00305725">
        <w:rPr>
          <w:rFonts w:ascii="Cambria" w:hAnsi="Cambria"/>
          <w:sz w:val="22"/>
          <w:szCs w:val="22"/>
        </w:rPr>
        <w:t>servopohonov</w:t>
      </w:r>
      <w:proofErr w:type="spellEnd"/>
      <w:r w:rsidRPr="00305725">
        <w:rPr>
          <w:rFonts w:ascii="Cambria" w:hAnsi="Cambria"/>
          <w:sz w:val="22"/>
          <w:szCs w:val="22"/>
        </w:rPr>
        <w:t xml:space="preserve">, </w:t>
      </w:r>
      <w:proofErr w:type="spellStart"/>
      <w:r w:rsidRPr="00305725">
        <w:rPr>
          <w:rFonts w:ascii="Cambria" w:hAnsi="Cambria"/>
          <w:sz w:val="22"/>
          <w:szCs w:val="22"/>
        </w:rPr>
        <w:t>východzie</w:t>
      </w:r>
      <w:proofErr w:type="spellEnd"/>
      <w:r w:rsidRPr="00305725">
        <w:rPr>
          <w:rFonts w:ascii="Cambria" w:hAnsi="Cambria"/>
          <w:sz w:val="22"/>
          <w:szCs w:val="22"/>
        </w:rPr>
        <w:t xml:space="preserve"> revízne správy po</w:t>
      </w:r>
      <w:r w:rsidR="00C24A0B" w:rsidRPr="00305725">
        <w:rPr>
          <w:rFonts w:ascii="Cambria" w:hAnsi="Cambria"/>
          <w:sz w:val="22"/>
          <w:szCs w:val="22"/>
        </w:rPr>
        <w:t>dľa STN, vy</w:t>
      </w:r>
      <w:r w:rsidRPr="00305725">
        <w:rPr>
          <w:rFonts w:ascii="Cambria" w:hAnsi="Cambria"/>
          <w:sz w:val="22"/>
          <w:szCs w:val="22"/>
        </w:rPr>
        <w:t>hlásenie o zhode, že výrobky, ktoré sú zabudované do stavby spĺňajú požiadavky technických predpisov a špecifikácií</w:t>
      </w:r>
    </w:p>
    <w:p w14:paraId="4FED3710" w14:textId="77777777" w:rsidR="00515208" w:rsidRPr="00305725" w:rsidRDefault="001C0EFA" w:rsidP="004A10DE">
      <w:pPr>
        <w:widowControl w:val="0"/>
        <w:numPr>
          <w:ilvl w:val="0"/>
          <w:numId w:val="3"/>
        </w:numPr>
        <w:suppressAutoHyphens w:val="0"/>
        <w:spacing w:after="20"/>
        <w:ind w:left="703" w:hanging="346"/>
        <w:rPr>
          <w:rFonts w:ascii="Cambria" w:hAnsi="Cambria"/>
          <w:sz w:val="22"/>
          <w:szCs w:val="22"/>
        </w:rPr>
      </w:pPr>
      <w:proofErr w:type="spellStart"/>
      <w:r w:rsidRPr="00305725">
        <w:rPr>
          <w:rFonts w:ascii="Cambria" w:hAnsi="Cambria"/>
          <w:sz w:val="22"/>
          <w:szCs w:val="22"/>
        </w:rPr>
        <w:t>porealizačné</w:t>
      </w:r>
      <w:proofErr w:type="spellEnd"/>
      <w:r w:rsidRPr="00305725">
        <w:rPr>
          <w:rFonts w:ascii="Cambria" w:hAnsi="Cambria"/>
          <w:sz w:val="22"/>
          <w:szCs w:val="22"/>
        </w:rPr>
        <w:t xml:space="preserve"> súhlasné stanoviská prevádzkovateľov jednotlivých </w:t>
      </w:r>
      <w:r w:rsidR="00F516A9" w:rsidRPr="00305725">
        <w:rPr>
          <w:rFonts w:ascii="Cambria" w:hAnsi="Cambria"/>
          <w:sz w:val="22"/>
          <w:szCs w:val="22"/>
        </w:rPr>
        <w:t xml:space="preserve">dotknutých </w:t>
      </w:r>
      <w:r w:rsidRPr="00305725">
        <w:rPr>
          <w:rFonts w:ascii="Cambria" w:hAnsi="Cambria"/>
          <w:sz w:val="22"/>
          <w:szCs w:val="22"/>
        </w:rPr>
        <w:t>IS a</w:t>
      </w:r>
      <w:r w:rsidR="00515208" w:rsidRPr="00305725">
        <w:rPr>
          <w:rFonts w:ascii="Cambria" w:hAnsi="Cambria"/>
          <w:sz w:val="22"/>
          <w:szCs w:val="22"/>
        </w:rPr>
        <w:t> </w:t>
      </w:r>
      <w:r w:rsidRPr="00305725">
        <w:rPr>
          <w:rFonts w:ascii="Cambria" w:hAnsi="Cambria"/>
          <w:sz w:val="22"/>
          <w:szCs w:val="22"/>
        </w:rPr>
        <w:t>komunikácií</w:t>
      </w:r>
      <w:r w:rsidR="00515208" w:rsidRPr="00305725">
        <w:rPr>
          <w:rFonts w:ascii="Cambria" w:hAnsi="Cambria"/>
          <w:sz w:val="22"/>
          <w:szCs w:val="22"/>
        </w:rPr>
        <w:t xml:space="preserve"> </w:t>
      </w:r>
    </w:p>
    <w:p w14:paraId="5A664798"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proofErr w:type="spellStart"/>
      <w:r w:rsidRPr="00305725">
        <w:rPr>
          <w:rFonts w:ascii="Cambria" w:hAnsi="Cambria"/>
          <w:sz w:val="22"/>
          <w:szCs w:val="22"/>
        </w:rPr>
        <w:t>porealizačné</w:t>
      </w:r>
      <w:proofErr w:type="spellEnd"/>
      <w:r w:rsidRPr="00305725">
        <w:rPr>
          <w:rFonts w:ascii="Cambria" w:hAnsi="Cambria"/>
          <w:sz w:val="22"/>
          <w:szCs w:val="22"/>
        </w:rPr>
        <w:t xml:space="preserve"> súhlasné stanoviská starostov </w:t>
      </w:r>
      <w:r w:rsidR="00F516A9" w:rsidRPr="00305725">
        <w:rPr>
          <w:rFonts w:ascii="Cambria" w:hAnsi="Cambria"/>
          <w:sz w:val="22"/>
          <w:szCs w:val="22"/>
        </w:rPr>
        <w:t>dotknut</w:t>
      </w:r>
      <w:r w:rsidR="00D7697C" w:rsidRPr="00305725">
        <w:rPr>
          <w:rFonts w:ascii="Cambria" w:hAnsi="Cambria"/>
          <w:sz w:val="22"/>
          <w:szCs w:val="22"/>
        </w:rPr>
        <w:t>ej obce</w:t>
      </w:r>
    </w:p>
    <w:p w14:paraId="20D57C05"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lastRenderedPageBreak/>
        <w:t>súhlasné stanoviská majiteľov pozemkov o znovu</w:t>
      </w:r>
      <w:r w:rsidR="00F516A9" w:rsidRPr="00305725">
        <w:rPr>
          <w:rFonts w:ascii="Cambria" w:hAnsi="Cambria"/>
          <w:sz w:val="22"/>
          <w:szCs w:val="22"/>
        </w:rPr>
        <w:t>uved</w:t>
      </w:r>
      <w:r w:rsidRPr="00305725">
        <w:rPr>
          <w:rFonts w:ascii="Cambria" w:hAnsi="Cambria"/>
          <w:sz w:val="22"/>
          <w:szCs w:val="22"/>
        </w:rPr>
        <w:t>ení dotknutých parciel do pôvodného stavu.</w:t>
      </w:r>
    </w:p>
    <w:p w14:paraId="3ADC599B" w14:textId="77777777" w:rsidR="00922427" w:rsidRPr="00305725" w:rsidRDefault="00922427" w:rsidP="004A10DE">
      <w:pPr>
        <w:widowControl w:val="0"/>
        <w:rPr>
          <w:rFonts w:ascii="Cambria" w:hAnsi="Cambria"/>
          <w:sz w:val="22"/>
          <w:szCs w:val="22"/>
        </w:rPr>
      </w:pPr>
    </w:p>
    <w:p w14:paraId="63F04BB6" w14:textId="77777777" w:rsidR="001C0EFA" w:rsidRPr="00305725" w:rsidRDefault="001C0EFA" w:rsidP="004A10DE">
      <w:pPr>
        <w:pStyle w:val="BodyText"/>
        <w:widowControl w:val="0"/>
        <w:rPr>
          <w:rFonts w:ascii="Cambria" w:hAnsi="Cambria"/>
          <w:b/>
          <w:sz w:val="22"/>
          <w:szCs w:val="22"/>
        </w:rPr>
      </w:pPr>
      <w:r w:rsidRPr="00305725">
        <w:rPr>
          <w:rFonts w:ascii="Cambria" w:hAnsi="Cambria"/>
          <w:b/>
          <w:sz w:val="22"/>
          <w:szCs w:val="22"/>
        </w:rPr>
        <w:t>DSV</w:t>
      </w:r>
      <w:r w:rsidR="00D464ED" w:rsidRPr="00305725">
        <w:rPr>
          <w:rFonts w:ascii="Cambria" w:hAnsi="Cambria"/>
          <w:b/>
          <w:sz w:val="22"/>
          <w:szCs w:val="22"/>
        </w:rPr>
        <w:t>S</w:t>
      </w:r>
      <w:r w:rsidRPr="00305725">
        <w:rPr>
          <w:rFonts w:ascii="Cambria" w:hAnsi="Cambria"/>
          <w:b/>
          <w:sz w:val="22"/>
          <w:szCs w:val="22"/>
        </w:rPr>
        <w:t xml:space="preserve"> bude formálne pozostávať z nasledovných častí (zväzkov):</w:t>
      </w:r>
    </w:p>
    <w:p w14:paraId="14956268" w14:textId="77777777" w:rsidR="001C0EFA" w:rsidRPr="00305725" w:rsidRDefault="001C0EFA" w:rsidP="004A10DE">
      <w:pPr>
        <w:pStyle w:val="BodyText"/>
        <w:widowControl w:val="0"/>
        <w:rPr>
          <w:rFonts w:ascii="Cambria" w:hAnsi="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2"/>
        <w:gridCol w:w="8325"/>
      </w:tblGrid>
      <w:tr w:rsidR="001C0EFA" w:rsidRPr="00305725" w14:paraId="46ECE7B6" w14:textId="77777777">
        <w:trPr>
          <w:trHeight w:val="454"/>
        </w:trPr>
        <w:tc>
          <w:tcPr>
            <w:tcW w:w="993" w:type="dxa"/>
            <w:vAlign w:val="center"/>
          </w:tcPr>
          <w:p w14:paraId="41ECE8BA" w14:textId="77777777" w:rsidR="001C0EFA" w:rsidRPr="00305725" w:rsidRDefault="001C0EFA" w:rsidP="004A10DE">
            <w:pPr>
              <w:pStyle w:val="BodyText"/>
              <w:widowControl w:val="0"/>
              <w:numPr>
                <w:ilvl w:val="0"/>
                <w:numId w:val="5"/>
              </w:numPr>
              <w:tabs>
                <w:tab w:val="clear" w:pos="720"/>
              </w:tabs>
              <w:ind w:left="0" w:firstLine="0"/>
              <w:jc w:val="left"/>
              <w:rPr>
                <w:rFonts w:ascii="Cambria" w:hAnsi="Cambria"/>
                <w:b/>
                <w:sz w:val="22"/>
                <w:szCs w:val="22"/>
              </w:rPr>
            </w:pPr>
          </w:p>
        </w:tc>
        <w:tc>
          <w:tcPr>
            <w:tcW w:w="8788" w:type="dxa"/>
            <w:vAlign w:val="center"/>
          </w:tcPr>
          <w:p w14:paraId="38A90335" w14:textId="77777777" w:rsidR="001C0EFA" w:rsidRPr="00305725" w:rsidRDefault="001C0EFA" w:rsidP="004A10DE">
            <w:pPr>
              <w:pStyle w:val="BodyText"/>
              <w:widowControl w:val="0"/>
              <w:jc w:val="left"/>
              <w:rPr>
                <w:rFonts w:ascii="Cambria" w:hAnsi="Cambria"/>
                <w:b/>
                <w:sz w:val="22"/>
                <w:szCs w:val="22"/>
              </w:rPr>
            </w:pPr>
            <w:r w:rsidRPr="00305725">
              <w:rPr>
                <w:rFonts w:ascii="Cambria" w:hAnsi="Cambria"/>
                <w:b/>
                <w:sz w:val="22"/>
                <w:szCs w:val="22"/>
              </w:rPr>
              <w:t>Projekt skutočného vyhotovenia</w:t>
            </w:r>
          </w:p>
        </w:tc>
      </w:tr>
      <w:tr w:rsidR="001C0EFA" w:rsidRPr="00305725" w14:paraId="3A93E547" w14:textId="77777777">
        <w:trPr>
          <w:trHeight w:val="454"/>
        </w:trPr>
        <w:tc>
          <w:tcPr>
            <w:tcW w:w="993" w:type="dxa"/>
            <w:vAlign w:val="center"/>
          </w:tcPr>
          <w:p w14:paraId="09821AB2" w14:textId="77777777" w:rsidR="001C0EFA" w:rsidRPr="00305725" w:rsidRDefault="001C0EFA" w:rsidP="004A10DE">
            <w:pPr>
              <w:pStyle w:val="BodyText"/>
              <w:widowControl w:val="0"/>
              <w:numPr>
                <w:ilvl w:val="0"/>
                <w:numId w:val="5"/>
              </w:numPr>
              <w:tabs>
                <w:tab w:val="clear" w:pos="720"/>
              </w:tabs>
              <w:ind w:left="0" w:firstLine="0"/>
              <w:jc w:val="left"/>
              <w:rPr>
                <w:rFonts w:ascii="Cambria" w:hAnsi="Cambria"/>
                <w:b/>
                <w:sz w:val="22"/>
                <w:szCs w:val="22"/>
              </w:rPr>
            </w:pPr>
          </w:p>
        </w:tc>
        <w:tc>
          <w:tcPr>
            <w:tcW w:w="8788" w:type="dxa"/>
            <w:vAlign w:val="center"/>
          </w:tcPr>
          <w:p w14:paraId="5F46CF84" w14:textId="77777777" w:rsidR="001C0EFA" w:rsidRPr="00305725" w:rsidRDefault="001C0EFA" w:rsidP="004A10DE">
            <w:pPr>
              <w:pStyle w:val="BodyText"/>
              <w:widowControl w:val="0"/>
              <w:jc w:val="left"/>
              <w:rPr>
                <w:rFonts w:ascii="Cambria" w:hAnsi="Cambria"/>
                <w:b/>
                <w:sz w:val="22"/>
                <w:szCs w:val="22"/>
              </w:rPr>
            </w:pPr>
            <w:r w:rsidRPr="00305725">
              <w:rPr>
                <w:rFonts w:ascii="Cambria" w:hAnsi="Cambria"/>
                <w:b/>
                <w:sz w:val="22"/>
                <w:szCs w:val="22"/>
              </w:rPr>
              <w:t>Geodetický elaborát</w:t>
            </w:r>
            <w:r w:rsidR="003D129E" w:rsidRPr="00305725">
              <w:rPr>
                <w:rFonts w:ascii="Cambria" w:hAnsi="Cambria"/>
                <w:b/>
                <w:sz w:val="22"/>
                <w:szCs w:val="22"/>
              </w:rPr>
              <w:t xml:space="preserve"> vrátane geometrických plánov</w:t>
            </w:r>
          </w:p>
        </w:tc>
      </w:tr>
      <w:tr w:rsidR="001C0EFA" w:rsidRPr="00305725" w14:paraId="3634E82D" w14:textId="77777777">
        <w:trPr>
          <w:trHeight w:val="454"/>
        </w:trPr>
        <w:tc>
          <w:tcPr>
            <w:tcW w:w="993" w:type="dxa"/>
            <w:vAlign w:val="center"/>
          </w:tcPr>
          <w:p w14:paraId="56CFA4F7" w14:textId="77777777" w:rsidR="001C0EFA" w:rsidRPr="00305725" w:rsidRDefault="001C0EFA" w:rsidP="004A10DE">
            <w:pPr>
              <w:pStyle w:val="BodyText"/>
              <w:widowControl w:val="0"/>
              <w:numPr>
                <w:ilvl w:val="0"/>
                <w:numId w:val="5"/>
              </w:numPr>
              <w:tabs>
                <w:tab w:val="clear" w:pos="720"/>
              </w:tabs>
              <w:ind w:left="0" w:firstLine="0"/>
              <w:jc w:val="left"/>
              <w:rPr>
                <w:rFonts w:ascii="Cambria" w:hAnsi="Cambria"/>
                <w:b/>
                <w:sz w:val="22"/>
                <w:szCs w:val="22"/>
              </w:rPr>
            </w:pPr>
          </w:p>
        </w:tc>
        <w:tc>
          <w:tcPr>
            <w:tcW w:w="8788" w:type="dxa"/>
            <w:vAlign w:val="center"/>
          </w:tcPr>
          <w:p w14:paraId="76F87F34" w14:textId="77777777" w:rsidR="001C0EFA" w:rsidRPr="00305725" w:rsidRDefault="001C0EFA" w:rsidP="004A10DE">
            <w:pPr>
              <w:pStyle w:val="BodyText"/>
              <w:widowControl w:val="0"/>
              <w:jc w:val="left"/>
              <w:rPr>
                <w:rFonts w:ascii="Cambria" w:hAnsi="Cambria"/>
                <w:b/>
                <w:sz w:val="22"/>
                <w:szCs w:val="22"/>
              </w:rPr>
            </w:pPr>
            <w:r w:rsidRPr="00305725">
              <w:rPr>
                <w:rFonts w:ascii="Cambria" w:hAnsi="Cambria"/>
                <w:b/>
                <w:sz w:val="22"/>
                <w:szCs w:val="22"/>
              </w:rPr>
              <w:t>Dokumentácia kvality</w:t>
            </w:r>
          </w:p>
        </w:tc>
      </w:tr>
      <w:tr w:rsidR="001C0EFA" w:rsidRPr="00305725" w14:paraId="1873E20E" w14:textId="77777777">
        <w:trPr>
          <w:trHeight w:val="454"/>
        </w:trPr>
        <w:tc>
          <w:tcPr>
            <w:tcW w:w="993" w:type="dxa"/>
            <w:vAlign w:val="center"/>
          </w:tcPr>
          <w:p w14:paraId="26BBCA9C" w14:textId="77777777" w:rsidR="001C0EFA" w:rsidRPr="00305725" w:rsidRDefault="001C0EFA" w:rsidP="004A10DE">
            <w:pPr>
              <w:pStyle w:val="BodyText"/>
              <w:widowControl w:val="0"/>
              <w:numPr>
                <w:ilvl w:val="0"/>
                <w:numId w:val="5"/>
              </w:numPr>
              <w:tabs>
                <w:tab w:val="clear" w:pos="720"/>
              </w:tabs>
              <w:ind w:left="0" w:firstLine="0"/>
              <w:jc w:val="left"/>
              <w:rPr>
                <w:rFonts w:ascii="Cambria" w:hAnsi="Cambria"/>
                <w:b/>
                <w:sz w:val="22"/>
                <w:szCs w:val="22"/>
              </w:rPr>
            </w:pPr>
          </w:p>
        </w:tc>
        <w:tc>
          <w:tcPr>
            <w:tcW w:w="8788" w:type="dxa"/>
            <w:vAlign w:val="center"/>
          </w:tcPr>
          <w:p w14:paraId="0D58885C" w14:textId="77777777" w:rsidR="001C0EFA" w:rsidRPr="00305725" w:rsidRDefault="001C0EFA" w:rsidP="004A10DE">
            <w:pPr>
              <w:pStyle w:val="BodyText"/>
              <w:widowControl w:val="0"/>
              <w:jc w:val="left"/>
              <w:rPr>
                <w:rFonts w:ascii="Cambria" w:hAnsi="Cambria"/>
                <w:b/>
                <w:sz w:val="22"/>
                <w:szCs w:val="22"/>
              </w:rPr>
            </w:pPr>
            <w:r w:rsidRPr="00305725">
              <w:rPr>
                <w:rFonts w:ascii="Cambria" w:hAnsi="Cambria"/>
                <w:b/>
                <w:sz w:val="22"/>
                <w:szCs w:val="22"/>
              </w:rPr>
              <w:t>Stavebné denníky</w:t>
            </w:r>
          </w:p>
        </w:tc>
      </w:tr>
      <w:tr w:rsidR="001C0EFA" w:rsidRPr="00305725" w14:paraId="4F827C63" w14:textId="77777777">
        <w:trPr>
          <w:trHeight w:val="454"/>
        </w:trPr>
        <w:tc>
          <w:tcPr>
            <w:tcW w:w="993" w:type="dxa"/>
            <w:vAlign w:val="center"/>
          </w:tcPr>
          <w:p w14:paraId="30B3E224" w14:textId="77777777" w:rsidR="001C0EFA" w:rsidRPr="00305725" w:rsidRDefault="001C0EFA" w:rsidP="004A10DE">
            <w:pPr>
              <w:pStyle w:val="BodyText"/>
              <w:widowControl w:val="0"/>
              <w:numPr>
                <w:ilvl w:val="0"/>
                <w:numId w:val="5"/>
              </w:numPr>
              <w:tabs>
                <w:tab w:val="clear" w:pos="720"/>
              </w:tabs>
              <w:ind w:left="0" w:firstLine="0"/>
              <w:jc w:val="left"/>
              <w:rPr>
                <w:rFonts w:ascii="Cambria" w:hAnsi="Cambria"/>
                <w:b/>
                <w:sz w:val="22"/>
                <w:szCs w:val="22"/>
              </w:rPr>
            </w:pPr>
          </w:p>
        </w:tc>
        <w:tc>
          <w:tcPr>
            <w:tcW w:w="8788" w:type="dxa"/>
            <w:vAlign w:val="center"/>
          </w:tcPr>
          <w:p w14:paraId="7FF75B9C" w14:textId="77777777" w:rsidR="001C0EFA" w:rsidRPr="00305725" w:rsidRDefault="001C0EFA" w:rsidP="004A10DE">
            <w:pPr>
              <w:pStyle w:val="BodyText"/>
              <w:widowControl w:val="0"/>
              <w:jc w:val="left"/>
              <w:rPr>
                <w:rFonts w:ascii="Cambria" w:hAnsi="Cambria"/>
                <w:b/>
                <w:sz w:val="22"/>
                <w:szCs w:val="22"/>
              </w:rPr>
            </w:pPr>
            <w:proofErr w:type="spellStart"/>
            <w:r w:rsidRPr="00305725">
              <w:rPr>
                <w:rFonts w:ascii="Cambria" w:hAnsi="Cambria"/>
                <w:b/>
                <w:sz w:val="22"/>
                <w:szCs w:val="22"/>
              </w:rPr>
              <w:t>Porealizačné</w:t>
            </w:r>
            <w:proofErr w:type="spellEnd"/>
            <w:r w:rsidRPr="00305725">
              <w:rPr>
                <w:rFonts w:ascii="Cambria" w:hAnsi="Cambria"/>
                <w:b/>
                <w:sz w:val="22"/>
                <w:szCs w:val="22"/>
              </w:rPr>
              <w:t xml:space="preserve"> vyjadrenia</w:t>
            </w:r>
          </w:p>
        </w:tc>
      </w:tr>
      <w:tr w:rsidR="009C38E9" w:rsidRPr="00305725" w14:paraId="0415909F" w14:textId="77777777">
        <w:trPr>
          <w:trHeight w:val="454"/>
        </w:trPr>
        <w:tc>
          <w:tcPr>
            <w:tcW w:w="993" w:type="dxa"/>
            <w:vAlign w:val="center"/>
          </w:tcPr>
          <w:p w14:paraId="5BEAC099" w14:textId="77777777" w:rsidR="009C38E9" w:rsidRPr="00305725" w:rsidRDefault="009C38E9" w:rsidP="004A10DE">
            <w:pPr>
              <w:pStyle w:val="BodyText"/>
              <w:widowControl w:val="0"/>
              <w:numPr>
                <w:ilvl w:val="0"/>
                <w:numId w:val="5"/>
              </w:numPr>
              <w:tabs>
                <w:tab w:val="clear" w:pos="720"/>
              </w:tabs>
              <w:ind w:left="0" w:firstLine="0"/>
              <w:jc w:val="left"/>
              <w:rPr>
                <w:rFonts w:ascii="Cambria" w:hAnsi="Cambria"/>
                <w:b/>
                <w:sz w:val="22"/>
                <w:szCs w:val="22"/>
              </w:rPr>
            </w:pPr>
          </w:p>
        </w:tc>
        <w:tc>
          <w:tcPr>
            <w:tcW w:w="8788" w:type="dxa"/>
            <w:vAlign w:val="center"/>
          </w:tcPr>
          <w:p w14:paraId="57EB973B" w14:textId="77777777" w:rsidR="009C38E9" w:rsidRPr="00305725" w:rsidRDefault="009C38E9" w:rsidP="004A10DE">
            <w:pPr>
              <w:pStyle w:val="BodyText"/>
              <w:widowControl w:val="0"/>
              <w:jc w:val="left"/>
              <w:rPr>
                <w:rFonts w:ascii="Cambria" w:hAnsi="Cambria"/>
                <w:b/>
                <w:sz w:val="22"/>
                <w:szCs w:val="22"/>
              </w:rPr>
            </w:pPr>
            <w:proofErr w:type="spellStart"/>
            <w:r w:rsidRPr="004A10DE">
              <w:rPr>
                <w:rFonts w:ascii="Cambria" w:hAnsi="Cambria"/>
                <w:b/>
                <w:sz w:val="22"/>
                <w:szCs w:val="22"/>
              </w:rPr>
              <w:t>Majetkoprávny</w:t>
            </w:r>
            <w:proofErr w:type="spellEnd"/>
            <w:r w:rsidRPr="004A10DE">
              <w:rPr>
                <w:rFonts w:ascii="Cambria" w:hAnsi="Cambria"/>
                <w:b/>
                <w:sz w:val="22"/>
                <w:szCs w:val="22"/>
              </w:rPr>
              <w:t xml:space="preserve"> elaborát</w:t>
            </w:r>
          </w:p>
        </w:tc>
      </w:tr>
    </w:tbl>
    <w:p w14:paraId="4A59E39A" w14:textId="77777777" w:rsidR="001C0EFA" w:rsidRPr="00305725" w:rsidRDefault="001C0EFA" w:rsidP="004A10DE">
      <w:pPr>
        <w:pStyle w:val="BodyText"/>
        <w:widowControl w:val="0"/>
        <w:rPr>
          <w:rFonts w:ascii="Cambria" w:hAnsi="Cambria"/>
          <w:sz w:val="22"/>
          <w:szCs w:val="22"/>
        </w:rPr>
      </w:pPr>
    </w:p>
    <w:p w14:paraId="757D5B7E" w14:textId="77777777" w:rsidR="001C0EFA" w:rsidRPr="00305725" w:rsidRDefault="001C0EFA" w:rsidP="004A10DE">
      <w:pPr>
        <w:pStyle w:val="BodyText"/>
        <w:widowControl w:val="0"/>
        <w:rPr>
          <w:rFonts w:ascii="Cambria" w:hAnsi="Cambria"/>
          <w:sz w:val="22"/>
          <w:szCs w:val="22"/>
        </w:rPr>
      </w:pPr>
      <w:r w:rsidRPr="00305725">
        <w:rPr>
          <w:rFonts w:ascii="Cambria" w:hAnsi="Cambria"/>
          <w:sz w:val="22"/>
          <w:szCs w:val="22"/>
        </w:rPr>
        <w:t>Obsah jednotlivých častí DSV bude nasledovný:</w:t>
      </w:r>
    </w:p>
    <w:p w14:paraId="652BD4BA" w14:textId="73D82C46" w:rsidR="001C0EFA" w:rsidRPr="00922427"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135" w:name="_Toc24552049"/>
      <w:r w:rsidRPr="00922427">
        <w:rPr>
          <w:rFonts w:ascii="Cambria" w:hAnsi="Cambria"/>
          <w:bCs/>
          <w:iCs/>
          <w:caps/>
          <w:sz w:val="24"/>
          <w:szCs w:val="24"/>
          <w:u w:val="none"/>
          <w:lang w:eastAsia="cs-CZ"/>
        </w:rPr>
        <w:t>Projekt skutočného vyhotovenia</w:t>
      </w:r>
      <w:bookmarkEnd w:id="135"/>
    </w:p>
    <w:p w14:paraId="5D8CC965" w14:textId="7A2FBEDD" w:rsidR="001C0EFA" w:rsidRPr="00305725" w:rsidRDefault="001C0EFA" w:rsidP="004A10DE">
      <w:pPr>
        <w:widowControl w:val="0"/>
        <w:rPr>
          <w:rFonts w:ascii="Cambria" w:hAnsi="Cambria"/>
          <w:sz w:val="22"/>
          <w:szCs w:val="22"/>
        </w:rPr>
      </w:pPr>
      <w:r w:rsidRPr="00305725">
        <w:rPr>
          <w:rFonts w:ascii="Cambria" w:hAnsi="Cambria"/>
          <w:sz w:val="22"/>
          <w:szCs w:val="22"/>
        </w:rPr>
        <w:t xml:space="preserve">Zhotoviteľ pripraví a odovzdá </w:t>
      </w:r>
      <w:r w:rsidR="00922427">
        <w:rPr>
          <w:rFonts w:ascii="Cambria" w:hAnsi="Cambria"/>
          <w:sz w:val="22"/>
          <w:szCs w:val="22"/>
        </w:rPr>
        <w:t xml:space="preserve">Dozoru Objednávateľa </w:t>
      </w:r>
      <w:r w:rsidRPr="00305725">
        <w:rPr>
          <w:rFonts w:ascii="Cambria" w:hAnsi="Cambria"/>
          <w:sz w:val="22"/>
          <w:szCs w:val="22"/>
        </w:rPr>
        <w:t xml:space="preserve">na schválenie projekt skutočného vyhotovenia na </w:t>
      </w:r>
      <w:r w:rsidR="00F516A9" w:rsidRPr="00305725">
        <w:rPr>
          <w:rFonts w:ascii="Cambria" w:hAnsi="Cambria"/>
          <w:sz w:val="22"/>
          <w:szCs w:val="22"/>
        </w:rPr>
        <w:t xml:space="preserve">jednotlivé </w:t>
      </w:r>
      <w:r w:rsidRPr="00305725">
        <w:rPr>
          <w:rFonts w:ascii="Cambria" w:hAnsi="Cambria"/>
          <w:sz w:val="22"/>
          <w:szCs w:val="22"/>
        </w:rPr>
        <w:t xml:space="preserve">časti vykonaných </w:t>
      </w:r>
      <w:r w:rsidR="00922427">
        <w:rPr>
          <w:rFonts w:ascii="Cambria" w:hAnsi="Cambria"/>
          <w:sz w:val="22"/>
          <w:szCs w:val="22"/>
        </w:rPr>
        <w:t>p</w:t>
      </w:r>
      <w:r w:rsidR="00922427" w:rsidRPr="00305725">
        <w:rPr>
          <w:rFonts w:ascii="Cambria" w:hAnsi="Cambria"/>
          <w:sz w:val="22"/>
          <w:szCs w:val="22"/>
        </w:rPr>
        <w:t xml:space="preserve">rác </w:t>
      </w:r>
      <w:r w:rsidR="00F516A9" w:rsidRPr="00305725">
        <w:rPr>
          <w:rFonts w:ascii="Cambria" w:hAnsi="Cambria"/>
          <w:sz w:val="22"/>
          <w:szCs w:val="22"/>
        </w:rPr>
        <w:t xml:space="preserve">(aktivity) </w:t>
      </w:r>
      <w:r w:rsidRPr="00305725">
        <w:rPr>
          <w:rFonts w:ascii="Cambria" w:hAnsi="Cambria"/>
          <w:b/>
          <w:bCs/>
          <w:sz w:val="22"/>
          <w:szCs w:val="22"/>
        </w:rPr>
        <w:t xml:space="preserve">na úrovni realizačnej dokumentácie </w:t>
      </w:r>
      <w:r w:rsidRPr="00305725">
        <w:rPr>
          <w:rFonts w:ascii="Cambria" w:hAnsi="Cambria"/>
          <w:sz w:val="22"/>
          <w:szCs w:val="22"/>
        </w:rPr>
        <w:t>(tzn. aktualizovaná technická správa, situácie</w:t>
      </w:r>
      <w:r w:rsidR="002C13AE" w:rsidRPr="00305725">
        <w:rPr>
          <w:rFonts w:ascii="Cambria" w:hAnsi="Cambria"/>
          <w:sz w:val="22"/>
          <w:szCs w:val="22"/>
        </w:rPr>
        <w:t xml:space="preserve"> na podklade geodetického zamerania a katastrálnej mapy</w:t>
      </w:r>
      <w:r w:rsidRPr="00305725">
        <w:rPr>
          <w:rFonts w:ascii="Cambria" w:hAnsi="Cambria"/>
          <w:sz w:val="22"/>
          <w:szCs w:val="22"/>
        </w:rPr>
        <w:t xml:space="preserve">, </w:t>
      </w:r>
      <w:r w:rsidR="002C13AE" w:rsidRPr="00305725">
        <w:rPr>
          <w:rFonts w:ascii="Cambria" w:hAnsi="Cambria"/>
          <w:sz w:val="22"/>
          <w:szCs w:val="22"/>
        </w:rPr>
        <w:t>pozdĺžne  a priečne rezy</w:t>
      </w:r>
      <w:r w:rsidRPr="00305725">
        <w:rPr>
          <w:rFonts w:ascii="Cambria" w:hAnsi="Cambria"/>
          <w:sz w:val="22"/>
          <w:szCs w:val="22"/>
        </w:rPr>
        <w:t>, detaily a pod.) v tlačenej aj digitálnej forme. Projekty skutočného vyhotovenia sa majú vyhotovovať ihneď po ukončení tej ktorej časti diela</w:t>
      </w:r>
      <w:r w:rsidR="00F516A9" w:rsidRPr="00305725">
        <w:rPr>
          <w:rFonts w:ascii="Cambria" w:hAnsi="Cambria"/>
          <w:sz w:val="22"/>
          <w:szCs w:val="22"/>
        </w:rPr>
        <w:t xml:space="preserve"> (aktivity)</w:t>
      </w:r>
      <w:r w:rsidRPr="00305725">
        <w:rPr>
          <w:rFonts w:ascii="Cambria" w:hAnsi="Cambria"/>
          <w:sz w:val="22"/>
          <w:szCs w:val="22"/>
        </w:rPr>
        <w:t xml:space="preserve">. Záverečná verzia projektu skutočného vyhotovenia bude odsúhlasená </w:t>
      </w:r>
      <w:r w:rsidR="00156732">
        <w:rPr>
          <w:rFonts w:ascii="Cambria" w:hAnsi="Cambria"/>
          <w:sz w:val="22"/>
          <w:szCs w:val="22"/>
        </w:rPr>
        <w:t xml:space="preserve">Dozorom Objednávateľa </w:t>
      </w:r>
      <w:r w:rsidRPr="00305725">
        <w:rPr>
          <w:rFonts w:ascii="Cambria" w:hAnsi="Cambria"/>
          <w:sz w:val="22"/>
          <w:szCs w:val="22"/>
        </w:rPr>
        <w:t>pred vydaním preberacieho protokolu.</w:t>
      </w:r>
    </w:p>
    <w:p w14:paraId="7D17221F" w14:textId="14BA1A73" w:rsidR="001C0EFA" w:rsidRPr="00305725" w:rsidRDefault="001C0EFA" w:rsidP="004A10DE">
      <w:pPr>
        <w:widowControl w:val="0"/>
        <w:rPr>
          <w:rFonts w:ascii="Cambria" w:hAnsi="Cambria"/>
          <w:sz w:val="22"/>
          <w:szCs w:val="22"/>
        </w:rPr>
      </w:pPr>
      <w:r w:rsidRPr="00305725">
        <w:rPr>
          <w:rFonts w:ascii="Cambria" w:hAnsi="Cambria"/>
          <w:sz w:val="22"/>
          <w:szCs w:val="22"/>
        </w:rPr>
        <w:t xml:space="preserve">Zhotoviteľ je povinný archivovať a dopĺňať projekt skutočného vyhotovenia </w:t>
      </w:r>
      <w:r w:rsidR="003E1820" w:rsidRPr="00305725">
        <w:rPr>
          <w:rFonts w:ascii="Cambria" w:hAnsi="Cambria"/>
          <w:sz w:val="22"/>
          <w:szCs w:val="22"/>
        </w:rPr>
        <w:t xml:space="preserve">„do vydania preberacieho protokolu“, </w:t>
      </w:r>
      <w:r w:rsidRPr="00305725">
        <w:rPr>
          <w:rFonts w:ascii="Cambria" w:hAnsi="Cambria"/>
          <w:sz w:val="22"/>
          <w:szCs w:val="22"/>
        </w:rPr>
        <w:t xml:space="preserve">a poskytnúť kópie záznamov, výkresov a certifikátov pre Objednávateľa v pravidelných intervaloch podľa inštrukcií </w:t>
      </w:r>
      <w:r w:rsidR="00156732">
        <w:rPr>
          <w:rFonts w:ascii="Cambria" w:hAnsi="Cambria"/>
          <w:sz w:val="22"/>
          <w:szCs w:val="22"/>
        </w:rPr>
        <w:t>Dozoru Objednávateľa</w:t>
      </w:r>
      <w:r w:rsidRPr="00305725">
        <w:rPr>
          <w:rFonts w:ascii="Cambria" w:hAnsi="Cambria"/>
          <w:sz w:val="22"/>
          <w:szCs w:val="22"/>
        </w:rPr>
        <w:t>. Záznamy budú obsahovať podrobnosti o všetkých zariadeniach a materiáloch, o výstavbe, skúškach a skúšobných certifikátoch.</w:t>
      </w:r>
    </w:p>
    <w:p w14:paraId="7B84F7D1" w14:textId="4295727D" w:rsidR="001C0EFA" w:rsidRPr="00305725" w:rsidRDefault="001C0EFA" w:rsidP="004A10DE">
      <w:pPr>
        <w:widowControl w:val="0"/>
        <w:rPr>
          <w:rFonts w:ascii="Cambria" w:hAnsi="Cambria"/>
          <w:sz w:val="22"/>
          <w:szCs w:val="22"/>
        </w:rPr>
      </w:pPr>
      <w:r w:rsidRPr="00305725">
        <w:rPr>
          <w:rFonts w:ascii="Cambria" w:hAnsi="Cambria"/>
          <w:sz w:val="22"/>
          <w:szCs w:val="22"/>
        </w:rPr>
        <w:t xml:space="preserve">Záverečné kópie projektu skutočného vyhotovenia budú odovzdané </w:t>
      </w:r>
      <w:r w:rsidR="00156732">
        <w:rPr>
          <w:rFonts w:ascii="Cambria" w:hAnsi="Cambria"/>
          <w:sz w:val="22"/>
          <w:szCs w:val="22"/>
        </w:rPr>
        <w:t xml:space="preserve">Dozoru Objednávateľa </w:t>
      </w:r>
      <w:r w:rsidRPr="00305725">
        <w:rPr>
          <w:rFonts w:ascii="Cambria" w:hAnsi="Cambria"/>
          <w:sz w:val="22"/>
          <w:szCs w:val="22"/>
        </w:rPr>
        <w:t>vo zviazaných celkoch a budú riadne označené jeden mesiac pred predpokladaným dátumom vydania preberacieho protokolu spolu s dokumentáciou priebehu komplexných skúšok a odchýlok vykonaných ako výsledok týchto skúšok.</w:t>
      </w:r>
    </w:p>
    <w:p w14:paraId="3724172B" w14:textId="4DAD08C3" w:rsidR="001C0EFA" w:rsidRPr="00305725" w:rsidRDefault="001C0EFA" w:rsidP="004A10DE">
      <w:pPr>
        <w:widowControl w:val="0"/>
        <w:rPr>
          <w:rFonts w:ascii="Cambria" w:hAnsi="Cambria"/>
          <w:sz w:val="22"/>
          <w:szCs w:val="22"/>
        </w:rPr>
      </w:pPr>
      <w:r w:rsidRPr="00305725">
        <w:rPr>
          <w:rFonts w:ascii="Cambria" w:hAnsi="Cambria"/>
          <w:sz w:val="22"/>
          <w:szCs w:val="22"/>
        </w:rPr>
        <w:t xml:space="preserve">Projekt skutočného vyhotovenia </w:t>
      </w:r>
      <w:r w:rsidR="0044743A" w:rsidRPr="00305725">
        <w:rPr>
          <w:rFonts w:ascii="Cambria" w:hAnsi="Cambria"/>
          <w:sz w:val="22"/>
          <w:szCs w:val="22"/>
        </w:rPr>
        <w:t xml:space="preserve">po odsúhlasení </w:t>
      </w:r>
      <w:r w:rsidR="00156732">
        <w:rPr>
          <w:rFonts w:ascii="Cambria" w:hAnsi="Cambria"/>
          <w:sz w:val="22"/>
          <w:szCs w:val="22"/>
        </w:rPr>
        <w:t xml:space="preserve">Dozoru Objednávateľa </w:t>
      </w:r>
      <w:r w:rsidR="0044743A" w:rsidRPr="00305725">
        <w:rPr>
          <w:rFonts w:ascii="Cambria" w:hAnsi="Cambria"/>
          <w:sz w:val="22"/>
          <w:szCs w:val="22"/>
        </w:rPr>
        <w:t>bude odovzdaný</w:t>
      </w:r>
      <w:r w:rsidRPr="00305725">
        <w:rPr>
          <w:rFonts w:ascii="Cambria" w:hAnsi="Cambria"/>
          <w:sz w:val="22"/>
          <w:szCs w:val="22"/>
        </w:rPr>
        <w:t xml:space="preserve"> Objednávateľovi v tlačenej aj digitálnej forme</w:t>
      </w:r>
      <w:r w:rsidR="003E1820" w:rsidRPr="00305725">
        <w:rPr>
          <w:rFonts w:ascii="Cambria" w:hAnsi="Cambria"/>
          <w:sz w:val="22"/>
          <w:szCs w:val="22"/>
        </w:rPr>
        <w:t xml:space="preserve"> v počt</w:t>
      </w:r>
      <w:r w:rsidR="001A03C6" w:rsidRPr="00305725">
        <w:rPr>
          <w:rFonts w:ascii="Cambria" w:hAnsi="Cambria"/>
          <w:sz w:val="22"/>
          <w:szCs w:val="22"/>
        </w:rPr>
        <w:t>e</w:t>
      </w:r>
      <w:r w:rsidR="003E1820" w:rsidRPr="00305725">
        <w:rPr>
          <w:rFonts w:ascii="Cambria" w:hAnsi="Cambria"/>
          <w:sz w:val="22"/>
          <w:szCs w:val="22"/>
        </w:rPr>
        <w:t xml:space="preserve"> podľa kap</w:t>
      </w:r>
      <w:r w:rsidR="00B04BD7" w:rsidRPr="00305725">
        <w:rPr>
          <w:rFonts w:ascii="Cambria" w:hAnsi="Cambria"/>
          <w:sz w:val="22"/>
          <w:szCs w:val="22"/>
        </w:rPr>
        <w:t xml:space="preserve">itoly </w:t>
      </w:r>
      <w:r w:rsidR="00156732">
        <w:rPr>
          <w:rFonts w:ascii="Cambria" w:hAnsi="Cambria"/>
          <w:sz w:val="22"/>
          <w:szCs w:val="22"/>
        </w:rPr>
        <w:t>6</w:t>
      </w:r>
      <w:r w:rsidRPr="00305725">
        <w:rPr>
          <w:rFonts w:ascii="Cambria" w:hAnsi="Cambria"/>
          <w:sz w:val="22"/>
          <w:szCs w:val="22"/>
        </w:rPr>
        <w:t xml:space="preserve">. </w:t>
      </w:r>
    </w:p>
    <w:p w14:paraId="7E99AB67" w14:textId="0235F896" w:rsidR="001C0EFA" w:rsidRPr="00922427"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136" w:name="_Toc24552050"/>
      <w:r w:rsidRPr="00922427">
        <w:rPr>
          <w:rFonts w:ascii="Cambria" w:hAnsi="Cambria"/>
          <w:bCs/>
          <w:iCs/>
          <w:caps/>
          <w:sz w:val="24"/>
          <w:szCs w:val="24"/>
          <w:u w:val="none"/>
          <w:lang w:eastAsia="cs-CZ"/>
        </w:rPr>
        <w:t>Geodetický elaborát</w:t>
      </w:r>
      <w:bookmarkEnd w:id="136"/>
    </w:p>
    <w:p w14:paraId="68518600" w14:textId="77777777" w:rsidR="001C0EFA" w:rsidRPr="00305725" w:rsidRDefault="001C0EFA" w:rsidP="004A10DE">
      <w:pPr>
        <w:pStyle w:val="Heading3"/>
        <w:keepNext w:val="0"/>
        <w:keepLines w:val="0"/>
        <w:widowControl w:val="0"/>
        <w:rPr>
          <w:rFonts w:ascii="Cambria" w:hAnsi="Cambria"/>
        </w:rPr>
      </w:pPr>
      <w:bookmarkStart w:id="137" w:name="_Toc364519509"/>
      <w:bookmarkStart w:id="138" w:name="_Toc24552051"/>
      <w:r w:rsidRPr="00305725">
        <w:rPr>
          <w:rFonts w:ascii="Cambria" w:hAnsi="Cambria"/>
        </w:rPr>
        <w:t>Geodetické zameranie skutočného vyhotovenia</w:t>
      </w:r>
      <w:bookmarkEnd w:id="137"/>
      <w:bookmarkEnd w:id="138"/>
    </w:p>
    <w:p w14:paraId="1A8EAA4F"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 xml:space="preserve">Požiadavky na zameranie skutkového stavu vychádzajú z Vyhlášky 300/2009 </w:t>
      </w:r>
      <w:proofErr w:type="spellStart"/>
      <w:r w:rsidRPr="00305725">
        <w:rPr>
          <w:rFonts w:ascii="Cambria" w:hAnsi="Cambria"/>
          <w:sz w:val="22"/>
          <w:szCs w:val="22"/>
        </w:rPr>
        <w:t>Z.z</w:t>
      </w:r>
      <w:proofErr w:type="spellEnd"/>
      <w:r w:rsidRPr="00305725">
        <w:rPr>
          <w:rFonts w:ascii="Cambria" w:hAnsi="Cambria"/>
          <w:sz w:val="22"/>
          <w:szCs w:val="22"/>
        </w:rPr>
        <w:t xml:space="preserve">. ÚGKK, ktorou sa vykonáva zákon č. 215/1995 Zb. o geodézii a kartografii v znení neskorších predpisov a sú podmienené dodržaním týchto hlavných zásad: výškový systém </w:t>
      </w:r>
      <w:proofErr w:type="spellStart"/>
      <w:r w:rsidRPr="00305725">
        <w:rPr>
          <w:rFonts w:ascii="Cambria" w:hAnsi="Cambria"/>
          <w:sz w:val="22"/>
          <w:szCs w:val="22"/>
        </w:rPr>
        <w:t>Balt</w:t>
      </w:r>
      <w:proofErr w:type="spellEnd"/>
      <w:r w:rsidRPr="00305725">
        <w:rPr>
          <w:rFonts w:ascii="Cambria" w:hAnsi="Cambria"/>
          <w:sz w:val="22"/>
          <w:szCs w:val="22"/>
        </w:rPr>
        <w:t xml:space="preserve"> po vyrovnaní (</w:t>
      </w:r>
      <w:proofErr w:type="spellStart"/>
      <w:r w:rsidRPr="00305725">
        <w:rPr>
          <w:rFonts w:ascii="Cambria" w:hAnsi="Cambria"/>
          <w:sz w:val="22"/>
          <w:szCs w:val="22"/>
        </w:rPr>
        <w:t>Bpv</w:t>
      </w:r>
      <w:proofErr w:type="spellEnd"/>
      <w:r w:rsidRPr="00305725">
        <w:rPr>
          <w:rFonts w:ascii="Cambria" w:hAnsi="Cambria"/>
          <w:sz w:val="22"/>
          <w:szCs w:val="22"/>
        </w:rPr>
        <w:t xml:space="preserve">), súradnicový systém jednotnej trigonometrickej siete katastrálnej platný ku dňu dodávky, údaje spracované na počítači s výstupmi čitateľnými programom </w:t>
      </w:r>
      <w:proofErr w:type="spellStart"/>
      <w:r w:rsidRPr="00305725">
        <w:rPr>
          <w:rFonts w:ascii="Cambria" w:hAnsi="Cambria"/>
          <w:sz w:val="22"/>
          <w:szCs w:val="22"/>
        </w:rPr>
        <w:t>Microstation</w:t>
      </w:r>
      <w:proofErr w:type="spellEnd"/>
      <w:r w:rsidRPr="00305725">
        <w:rPr>
          <w:rFonts w:ascii="Cambria" w:hAnsi="Cambria"/>
          <w:sz w:val="22"/>
          <w:szCs w:val="22"/>
        </w:rPr>
        <w:t xml:space="preserve"> a zo súboru *.</w:t>
      </w:r>
      <w:proofErr w:type="spellStart"/>
      <w:r w:rsidRPr="00305725">
        <w:rPr>
          <w:rFonts w:ascii="Cambria" w:hAnsi="Cambria"/>
          <w:sz w:val="22"/>
          <w:szCs w:val="22"/>
        </w:rPr>
        <w:t>dgn</w:t>
      </w:r>
      <w:proofErr w:type="spellEnd"/>
      <w:r w:rsidRPr="00305725">
        <w:rPr>
          <w:rFonts w:ascii="Cambria" w:hAnsi="Cambria"/>
          <w:sz w:val="22"/>
          <w:szCs w:val="22"/>
        </w:rPr>
        <w:t xml:space="preserve"> vytlačením príslušnej digitálnej mapy (geodetický zákres, súradnice vo formáte .</w:t>
      </w:r>
      <w:proofErr w:type="spellStart"/>
      <w:r w:rsidRPr="00305725">
        <w:rPr>
          <w:rFonts w:ascii="Cambria" w:hAnsi="Cambria"/>
          <w:sz w:val="22"/>
          <w:szCs w:val="22"/>
        </w:rPr>
        <w:t>xls</w:t>
      </w:r>
      <w:proofErr w:type="spellEnd"/>
      <w:r w:rsidRPr="00305725">
        <w:rPr>
          <w:rFonts w:ascii="Cambria" w:hAnsi="Cambria"/>
          <w:sz w:val="22"/>
          <w:szCs w:val="22"/>
        </w:rPr>
        <w:t xml:space="preserve"> a technická správa vo formáte .</w:t>
      </w:r>
      <w:proofErr w:type="spellStart"/>
      <w:r w:rsidRPr="00305725">
        <w:rPr>
          <w:rFonts w:ascii="Cambria" w:hAnsi="Cambria"/>
          <w:sz w:val="22"/>
          <w:szCs w:val="22"/>
        </w:rPr>
        <w:t>doc</w:t>
      </w:r>
      <w:proofErr w:type="spellEnd"/>
      <w:r w:rsidRPr="00305725">
        <w:rPr>
          <w:rFonts w:ascii="Cambria" w:hAnsi="Cambria"/>
          <w:sz w:val="22"/>
          <w:szCs w:val="22"/>
        </w:rPr>
        <w:t>).</w:t>
      </w:r>
    </w:p>
    <w:p w14:paraId="6E285949"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Zhotoviteľ geodeticky zameria polohové a výškové zameranie skutočného realizovania Diela, vrátane všetkých objektov a zariadení inžinierskych sieti, polohopisné a výškové zameranie všetkých súbehov a križovaní s inými inžinierskymi sieťami.</w:t>
      </w:r>
    </w:p>
    <w:p w14:paraId="1CF63564" w14:textId="76246252" w:rsidR="001C0EFA" w:rsidRPr="00305725" w:rsidRDefault="001C0EFA" w:rsidP="004A10DE">
      <w:pPr>
        <w:widowControl w:val="0"/>
        <w:rPr>
          <w:rFonts w:ascii="Cambria" w:hAnsi="Cambria"/>
          <w:sz w:val="22"/>
          <w:szCs w:val="22"/>
        </w:rPr>
      </w:pPr>
      <w:r w:rsidRPr="00305725">
        <w:rPr>
          <w:rFonts w:ascii="Cambria" w:hAnsi="Cambria"/>
          <w:sz w:val="22"/>
          <w:szCs w:val="22"/>
        </w:rPr>
        <w:t xml:space="preserve">Celá stavba meraných trás pozemných komunikácií, vodovodov a kanalizácií vrátane križovaní a súbehov s inými sieťami bude zameraná pred jej zakrytím, čo potvrdí súhlasným písomným  stanoviskom </w:t>
      </w:r>
      <w:r w:rsidR="00D151C6">
        <w:rPr>
          <w:rFonts w:ascii="Cambria" w:hAnsi="Cambria"/>
          <w:sz w:val="22"/>
          <w:szCs w:val="22"/>
        </w:rPr>
        <w:t xml:space="preserve">Dozoru Objednávateľa </w:t>
      </w:r>
      <w:r w:rsidRPr="00305725">
        <w:rPr>
          <w:rFonts w:ascii="Cambria" w:hAnsi="Cambria"/>
          <w:sz w:val="22"/>
          <w:szCs w:val="22"/>
        </w:rPr>
        <w:t>– bude súčasťou odovzdania GD.</w:t>
      </w:r>
    </w:p>
    <w:p w14:paraId="2C6AF826" w14:textId="6CDCE2B7" w:rsidR="001C0EFA" w:rsidRPr="00305725" w:rsidRDefault="001C0EFA" w:rsidP="004A10DE">
      <w:pPr>
        <w:widowControl w:val="0"/>
        <w:rPr>
          <w:rFonts w:ascii="Cambria" w:hAnsi="Cambria"/>
          <w:sz w:val="22"/>
          <w:szCs w:val="22"/>
        </w:rPr>
      </w:pPr>
      <w:r w:rsidRPr="00305725">
        <w:rPr>
          <w:rFonts w:ascii="Cambria" w:hAnsi="Cambria"/>
          <w:sz w:val="22"/>
          <w:szCs w:val="22"/>
        </w:rPr>
        <w:lastRenderedPageBreak/>
        <w:t>Zhotoviteľ odovzdá Objednávateľovi geodetickú časť dokumentácie skutočného realizovania objektu v</w:t>
      </w:r>
      <w:r w:rsidR="0044743A" w:rsidRPr="00305725">
        <w:rPr>
          <w:rFonts w:ascii="Cambria" w:hAnsi="Cambria"/>
          <w:sz w:val="22"/>
          <w:szCs w:val="22"/>
        </w:rPr>
        <w:t>o</w:t>
      </w:r>
      <w:r w:rsidRPr="00305725">
        <w:rPr>
          <w:rFonts w:ascii="Cambria" w:hAnsi="Cambria"/>
          <w:sz w:val="22"/>
          <w:szCs w:val="22"/>
        </w:rPr>
        <w:t xml:space="preserve"> vyhot</w:t>
      </w:r>
      <w:r w:rsidR="009C3CBA" w:rsidRPr="00305725">
        <w:rPr>
          <w:rFonts w:ascii="Cambria" w:hAnsi="Cambria"/>
          <w:sz w:val="22"/>
          <w:szCs w:val="22"/>
        </w:rPr>
        <w:t>oveniach podľa kap.</w:t>
      </w:r>
      <w:r w:rsidR="00B04BD7" w:rsidRPr="00305725">
        <w:rPr>
          <w:rFonts w:ascii="Cambria" w:hAnsi="Cambria"/>
          <w:sz w:val="22"/>
          <w:szCs w:val="22"/>
        </w:rPr>
        <w:t xml:space="preserve"> </w:t>
      </w:r>
      <w:r w:rsidR="00D151C6">
        <w:rPr>
          <w:rFonts w:ascii="Cambria" w:hAnsi="Cambria"/>
          <w:sz w:val="22"/>
          <w:szCs w:val="22"/>
        </w:rPr>
        <w:t xml:space="preserve">6 </w:t>
      </w:r>
      <w:r w:rsidR="00D151C6" w:rsidRPr="00305725">
        <w:rPr>
          <w:rFonts w:ascii="Cambria" w:hAnsi="Cambria"/>
          <w:sz w:val="22"/>
          <w:szCs w:val="22"/>
        </w:rPr>
        <w:t xml:space="preserve"> </w:t>
      </w:r>
      <w:r w:rsidRPr="00305725">
        <w:rPr>
          <w:rFonts w:ascii="Cambria" w:hAnsi="Cambria"/>
          <w:sz w:val="22"/>
          <w:szCs w:val="22"/>
        </w:rPr>
        <w:t>spolu s oznámením o dokončení prác na objekte.</w:t>
      </w:r>
    </w:p>
    <w:p w14:paraId="1EBE93D6"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V prípade potreby doprojektovania zmien a doplnkov si geodetické podklady zabezpečí Zhotoviteľ sám</w:t>
      </w:r>
      <w:r w:rsidR="00B41BE0" w:rsidRPr="00305725">
        <w:rPr>
          <w:rFonts w:ascii="Cambria" w:hAnsi="Cambria"/>
          <w:sz w:val="22"/>
          <w:szCs w:val="22"/>
        </w:rPr>
        <w:t>.</w:t>
      </w:r>
    </w:p>
    <w:p w14:paraId="103A3DE7"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Všetky náklady na geodetické práce vyplývajúce z činnosti Zhotoviteľa ako aj dodávka geodetickej časti dokumentácie skutočného realizovania Diela sú zahrnuté v ponukovej cene.</w:t>
      </w:r>
    </w:p>
    <w:p w14:paraId="2565937F" w14:textId="302DFEE6" w:rsidR="001C0EFA" w:rsidRPr="00305725" w:rsidRDefault="001C0EFA" w:rsidP="004A10DE">
      <w:pPr>
        <w:widowControl w:val="0"/>
        <w:rPr>
          <w:rFonts w:ascii="Cambria" w:hAnsi="Cambria"/>
          <w:sz w:val="22"/>
          <w:szCs w:val="22"/>
        </w:rPr>
      </w:pPr>
      <w:r w:rsidRPr="00305725">
        <w:rPr>
          <w:rFonts w:ascii="Cambria" w:hAnsi="Cambria"/>
          <w:sz w:val="22"/>
          <w:szCs w:val="22"/>
        </w:rPr>
        <w:t>Geodetické zameranie bude zahŕňať zameranie novo vybudovan</w:t>
      </w:r>
      <w:r w:rsidR="00597810" w:rsidRPr="00305725">
        <w:rPr>
          <w:rFonts w:ascii="Cambria" w:hAnsi="Cambria"/>
          <w:sz w:val="22"/>
          <w:szCs w:val="22"/>
        </w:rPr>
        <w:t>ej</w:t>
      </w:r>
      <w:r w:rsidRPr="00305725">
        <w:rPr>
          <w:rFonts w:ascii="Cambria" w:hAnsi="Cambria"/>
          <w:sz w:val="22"/>
          <w:szCs w:val="22"/>
        </w:rPr>
        <w:t xml:space="preserve"> kanalizáci</w:t>
      </w:r>
      <w:r w:rsidR="00597810" w:rsidRPr="00305725">
        <w:rPr>
          <w:rFonts w:ascii="Cambria" w:hAnsi="Cambria"/>
          <w:sz w:val="22"/>
          <w:szCs w:val="22"/>
        </w:rPr>
        <w:t>e</w:t>
      </w:r>
      <w:r w:rsidRPr="00305725">
        <w:rPr>
          <w:rFonts w:ascii="Cambria" w:hAnsi="Cambria"/>
          <w:sz w:val="22"/>
          <w:szCs w:val="22"/>
        </w:rPr>
        <w:t xml:space="preserve"> a k</w:t>
      </w:r>
      <w:r w:rsidR="00460A33" w:rsidRPr="00305725">
        <w:rPr>
          <w:rFonts w:ascii="Cambria" w:hAnsi="Cambria"/>
          <w:sz w:val="22"/>
          <w:szCs w:val="22"/>
        </w:rPr>
        <w:t> </w:t>
      </w:r>
      <w:r w:rsidRPr="00305725">
        <w:rPr>
          <w:rFonts w:ascii="Cambria" w:hAnsi="Cambria"/>
          <w:sz w:val="22"/>
          <w:szCs w:val="22"/>
        </w:rPr>
        <w:t>n</w:t>
      </w:r>
      <w:r w:rsidR="00597810" w:rsidRPr="00305725">
        <w:rPr>
          <w:rFonts w:ascii="Cambria" w:hAnsi="Cambria"/>
          <w:sz w:val="22"/>
          <w:szCs w:val="22"/>
        </w:rPr>
        <w:t>ej</w:t>
      </w:r>
      <w:r w:rsidR="00460A33" w:rsidRPr="00305725">
        <w:rPr>
          <w:rFonts w:ascii="Cambria" w:hAnsi="Cambria"/>
          <w:sz w:val="22"/>
          <w:szCs w:val="22"/>
        </w:rPr>
        <w:t xml:space="preserve"> </w:t>
      </w:r>
      <w:r w:rsidRPr="00305725">
        <w:rPr>
          <w:rFonts w:ascii="Cambria" w:hAnsi="Cambria"/>
          <w:sz w:val="22"/>
          <w:szCs w:val="22"/>
        </w:rPr>
        <w:t xml:space="preserve">prislúchajúcich objektov. </w:t>
      </w:r>
      <w:r w:rsidR="008B3133" w:rsidRPr="00305725">
        <w:rPr>
          <w:rFonts w:ascii="Cambria" w:hAnsi="Cambria"/>
          <w:sz w:val="22"/>
          <w:szCs w:val="22"/>
        </w:rPr>
        <w:t>Geodetické zameranie bude u líniových stavieb zahŕňať aj zameranie miesta napojenia a ukončenia prípojok (resp. vstupu do budovy alebo na súkrom</w:t>
      </w:r>
      <w:r w:rsidR="00AC4BE7" w:rsidRPr="00305725">
        <w:rPr>
          <w:rFonts w:ascii="Cambria" w:hAnsi="Cambria"/>
          <w:sz w:val="22"/>
          <w:szCs w:val="22"/>
        </w:rPr>
        <w:t>n</w:t>
      </w:r>
      <w:r w:rsidR="008B3133" w:rsidRPr="00305725">
        <w:rPr>
          <w:rFonts w:ascii="Cambria" w:hAnsi="Cambria"/>
          <w:sz w:val="22"/>
          <w:szCs w:val="22"/>
        </w:rPr>
        <w:t xml:space="preserve">ý pozemok), horizontálne alebo vertikálne lomové body trasy, profily a materiál jednotlivých vedení, u vodovodov body v priamych úsekoch vo vzdialenosti max. 100 m, zmeny dimenzie potrubí atď. </w:t>
      </w:r>
    </w:p>
    <w:p w14:paraId="44D83B0A"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 xml:space="preserve">Záväzne sa predpisuje zameriavať uvedené objekty vrátane </w:t>
      </w:r>
      <w:r w:rsidR="00597810" w:rsidRPr="00305725">
        <w:rPr>
          <w:rFonts w:ascii="Cambria" w:hAnsi="Cambria"/>
          <w:sz w:val="22"/>
          <w:szCs w:val="22"/>
        </w:rPr>
        <w:t>k</w:t>
      </w:r>
      <w:r w:rsidRPr="00305725">
        <w:rPr>
          <w:rFonts w:ascii="Cambria" w:hAnsi="Cambria"/>
          <w:sz w:val="22"/>
          <w:szCs w:val="22"/>
        </w:rPr>
        <w:t xml:space="preserve">analizačných odbočiek a všetkých inžinierskych a ostatných sietí (nadzemných a podzemných), pokiaľ sú súčasťou stavby, ďalej rekonštrukcie a preložky. </w:t>
      </w:r>
      <w:r w:rsidR="009C3CBA" w:rsidRPr="00305725">
        <w:rPr>
          <w:rFonts w:ascii="Cambria" w:hAnsi="Cambria"/>
          <w:sz w:val="22"/>
          <w:szCs w:val="22"/>
        </w:rPr>
        <w:t xml:space="preserve">Rovnako sa predpisuje u novo vybudovaných líniových stavieb zamerať všetky </w:t>
      </w:r>
      <w:r w:rsidR="00B41BE0" w:rsidRPr="00305725">
        <w:rPr>
          <w:rFonts w:ascii="Cambria" w:hAnsi="Cambria"/>
          <w:sz w:val="22"/>
          <w:szCs w:val="22"/>
        </w:rPr>
        <w:t>križované</w:t>
      </w:r>
      <w:r w:rsidR="009C3CBA" w:rsidRPr="00305725">
        <w:rPr>
          <w:rFonts w:ascii="Cambria" w:hAnsi="Cambria"/>
          <w:sz w:val="22"/>
          <w:szCs w:val="22"/>
        </w:rPr>
        <w:t xml:space="preserve"> inžinierske siete v rozsahu 3 m na každú stranu realizovaného vedenia.</w:t>
      </w:r>
    </w:p>
    <w:p w14:paraId="365DC88C" w14:textId="77777777" w:rsidR="00460A33" w:rsidRPr="00305725" w:rsidRDefault="001C0EFA" w:rsidP="004A10DE">
      <w:pPr>
        <w:widowControl w:val="0"/>
        <w:rPr>
          <w:rFonts w:ascii="Cambria" w:hAnsi="Cambria"/>
          <w:sz w:val="22"/>
          <w:szCs w:val="22"/>
        </w:rPr>
      </w:pPr>
      <w:r w:rsidRPr="00305725">
        <w:rPr>
          <w:rFonts w:ascii="Cambria" w:hAnsi="Cambria"/>
          <w:sz w:val="22"/>
          <w:szCs w:val="22"/>
        </w:rPr>
        <w:t xml:space="preserve">Pre existujúce </w:t>
      </w:r>
      <w:r w:rsidR="009C3CBA" w:rsidRPr="00305725">
        <w:rPr>
          <w:rFonts w:ascii="Cambria" w:hAnsi="Cambria"/>
          <w:sz w:val="22"/>
          <w:szCs w:val="22"/>
        </w:rPr>
        <w:t xml:space="preserve">líniové </w:t>
      </w:r>
      <w:r w:rsidRPr="00305725">
        <w:rPr>
          <w:rFonts w:ascii="Cambria" w:hAnsi="Cambria"/>
          <w:sz w:val="22"/>
          <w:szCs w:val="22"/>
        </w:rPr>
        <w:t>stavby</w:t>
      </w:r>
      <w:r w:rsidR="009C3CBA" w:rsidRPr="00305725">
        <w:rPr>
          <w:rFonts w:ascii="Cambria" w:hAnsi="Cambria"/>
          <w:sz w:val="22"/>
          <w:szCs w:val="22"/>
        </w:rPr>
        <w:t xml:space="preserve">, ktoré nie sú realizáciou </w:t>
      </w:r>
      <w:r w:rsidR="00D7697C" w:rsidRPr="00305725">
        <w:rPr>
          <w:rFonts w:ascii="Cambria" w:hAnsi="Cambria"/>
          <w:sz w:val="22"/>
          <w:szCs w:val="22"/>
        </w:rPr>
        <w:t>p</w:t>
      </w:r>
      <w:r w:rsidR="009C3CBA" w:rsidRPr="00305725">
        <w:rPr>
          <w:rFonts w:ascii="Cambria" w:hAnsi="Cambria"/>
          <w:sz w:val="22"/>
          <w:szCs w:val="22"/>
        </w:rPr>
        <w:t>rojektu dotknuté</w:t>
      </w:r>
      <w:r w:rsidRPr="00305725">
        <w:rPr>
          <w:rFonts w:ascii="Cambria" w:hAnsi="Cambria"/>
          <w:sz w:val="22"/>
          <w:szCs w:val="22"/>
        </w:rPr>
        <w:t>, kanalizačné odbočky sa geodetické zameranie záväzne nepredpisuje.</w:t>
      </w:r>
    </w:p>
    <w:p w14:paraId="46E37B80" w14:textId="77777777" w:rsidR="009C3CBA" w:rsidRPr="00305725" w:rsidRDefault="00460A33" w:rsidP="004A10DE">
      <w:pPr>
        <w:widowControl w:val="0"/>
        <w:rPr>
          <w:rFonts w:ascii="Cambria" w:hAnsi="Cambria"/>
          <w:sz w:val="22"/>
          <w:szCs w:val="22"/>
        </w:rPr>
      </w:pPr>
      <w:r w:rsidRPr="004A10DE">
        <w:rPr>
          <w:rFonts w:ascii="Cambria" w:hAnsi="Cambria"/>
          <w:sz w:val="22"/>
          <w:szCs w:val="22"/>
        </w:rPr>
        <w:t>Pre areál ČOV</w:t>
      </w:r>
      <w:r w:rsidR="00E00703" w:rsidRPr="004A10DE">
        <w:rPr>
          <w:rFonts w:ascii="Cambria" w:hAnsi="Cambria"/>
          <w:sz w:val="22"/>
          <w:szCs w:val="22"/>
        </w:rPr>
        <w:t xml:space="preserve"> a ČS</w:t>
      </w:r>
      <w:r w:rsidRPr="004A10DE">
        <w:rPr>
          <w:rFonts w:ascii="Cambria" w:hAnsi="Cambria"/>
          <w:sz w:val="22"/>
          <w:szCs w:val="22"/>
        </w:rPr>
        <w:t xml:space="preserve"> sa predpisuje zameranie všetkých objektov ČOV</w:t>
      </w:r>
      <w:r w:rsidR="00E00703" w:rsidRPr="004A10DE">
        <w:rPr>
          <w:rFonts w:ascii="Cambria" w:hAnsi="Cambria"/>
          <w:sz w:val="22"/>
          <w:szCs w:val="22"/>
        </w:rPr>
        <w:t xml:space="preserve"> a ČS</w:t>
      </w:r>
      <w:r w:rsidRPr="004A10DE">
        <w:rPr>
          <w:rFonts w:ascii="Cambria" w:hAnsi="Cambria"/>
          <w:sz w:val="22"/>
          <w:szCs w:val="22"/>
        </w:rPr>
        <w:t xml:space="preserve">, </w:t>
      </w:r>
      <w:r w:rsidR="009C3CBA" w:rsidRPr="00305725">
        <w:rPr>
          <w:rFonts w:ascii="Cambria" w:hAnsi="Cambria"/>
          <w:sz w:val="22"/>
          <w:szCs w:val="22"/>
        </w:rPr>
        <w:t xml:space="preserve"> </w:t>
      </w:r>
    </w:p>
    <w:p w14:paraId="2005B2C5"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 xml:space="preserve">Obsah geodetickej dokumentácie bude nasledovný </w:t>
      </w:r>
      <w:r w:rsidRPr="004A10DE">
        <w:rPr>
          <w:rFonts w:ascii="Cambria" w:hAnsi="Cambria"/>
          <w:sz w:val="22"/>
          <w:szCs w:val="22"/>
        </w:rPr>
        <w:t>(pre každý stavebný objekt samostatne)</w:t>
      </w:r>
      <w:r w:rsidRPr="00305725">
        <w:rPr>
          <w:rFonts w:ascii="Cambria" w:hAnsi="Cambria"/>
          <w:sz w:val="22"/>
          <w:szCs w:val="22"/>
        </w:rPr>
        <w:t xml:space="preserve">: </w:t>
      </w:r>
    </w:p>
    <w:p w14:paraId="15A7FE2B"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grafické spracovanie GD bude v programe </w:t>
      </w:r>
      <w:proofErr w:type="spellStart"/>
      <w:r w:rsidRPr="00305725">
        <w:rPr>
          <w:rFonts w:ascii="Cambria" w:hAnsi="Cambria"/>
          <w:sz w:val="22"/>
          <w:szCs w:val="22"/>
        </w:rPr>
        <w:t>MicroStation</w:t>
      </w:r>
      <w:proofErr w:type="spellEnd"/>
      <w:r w:rsidRPr="00305725">
        <w:rPr>
          <w:rFonts w:ascii="Cambria" w:hAnsi="Cambria"/>
          <w:sz w:val="22"/>
          <w:szCs w:val="22"/>
        </w:rPr>
        <w:t xml:space="preserve"> v tvare *.</w:t>
      </w:r>
      <w:proofErr w:type="spellStart"/>
      <w:r w:rsidRPr="00305725">
        <w:rPr>
          <w:rFonts w:ascii="Cambria" w:hAnsi="Cambria"/>
          <w:sz w:val="22"/>
          <w:szCs w:val="22"/>
        </w:rPr>
        <w:t>dgn</w:t>
      </w:r>
      <w:proofErr w:type="spellEnd"/>
      <w:r w:rsidRPr="00305725">
        <w:rPr>
          <w:rFonts w:ascii="Cambria" w:hAnsi="Cambria"/>
          <w:sz w:val="22"/>
          <w:szCs w:val="22"/>
        </w:rPr>
        <w:t xml:space="preserve"> </w:t>
      </w:r>
    </w:p>
    <w:p w14:paraId="68CE7FDA"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geodet. zameranie vykonať v súradnicovom systéme jednotnej trigonometrickej siete katastrálnej  S – JTSK  v triede presnosti č.3</w:t>
      </w:r>
    </w:p>
    <w:p w14:paraId="550BABEE"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výškové zameranie spracovať vo výškovom systéme </w:t>
      </w:r>
      <w:proofErr w:type="spellStart"/>
      <w:r w:rsidRPr="00305725">
        <w:rPr>
          <w:rFonts w:ascii="Cambria" w:hAnsi="Cambria"/>
          <w:sz w:val="22"/>
          <w:szCs w:val="22"/>
        </w:rPr>
        <w:t>Balt</w:t>
      </w:r>
      <w:proofErr w:type="spellEnd"/>
      <w:r w:rsidRPr="00305725">
        <w:rPr>
          <w:rFonts w:ascii="Cambria" w:hAnsi="Cambria"/>
          <w:sz w:val="22"/>
          <w:szCs w:val="22"/>
        </w:rPr>
        <w:t xml:space="preserve"> – po vyrov</w:t>
      </w:r>
      <w:r w:rsidR="00AC4BE7" w:rsidRPr="00305725">
        <w:rPr>
          <w:rFonts w:ascii="Cambria" w:hAnsi="Cambria"/>
          <w:sz w:val="22"/>
          <w:szCs w:val="22"/>
        </w:rPr>
        <w:t>n</w:t>
      </w:r>
      <w:r w:rsidRPr="00305725">
        <w:rPr>
          <w:rFonts w:ascii="Cambria" w:hAnsi="Cambria"/>
          <w:sz w:val="22"/>
          <w:szCs w:val="22"/>
        </w:rPr>
        <w:t xml:space="preserve">aní </w:t>
      </w:r>
    </w:p>
    <w:p w14:paraId="3BCFAC38"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požadujeme geodeticky zamerať polohové a výškové zameranie skutočného vyhotovenia stavby, vrátane všetkých  objektov a zariadení kanalizácie </w:t>
      </w:r>
    </w:p>
    <w:p w14:paraId="290EA342"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polohopisné a výškové zameranie všetkých súbehov a križovaní s inými </w:t>
      </w:r>
      <w:proofErr w:type="spellStart"/>
      <w:r w:rsidRPr="00305725">
        <w:rPr>
          <w:rFonts w:ascii="Cambria" w:hAnsi="Cambria"/>
          <w:sz w:val="22"/>
          <w:szCs w:val="22"/>
        </w:rPr>
        <w:t>inž</w:t>
      </w:r>
      <w:proofErr w:type="spellEnd"/>
      <w:r w:rsidRPr="00305725">
        <w:rPr>
          <w:rFonts w:ascii="Cambria" w:hAnsi="Cambria"/>
          <w:sz w:val="22"/>
          <w:szCs w:val="22"/>
        </w:rPr>
        <w:t>.</w:t>
      </w:r>
      <w:r w:rsidR="00AC4BE7" w:rsidRPr="00305725">
        <w:rPr>
          <w:rFonts w:ascii="Cambria" w:hAnsi="Cambria"/>
          <w:sz w:val="22"/>
          <w:szCs w:val="22"/>
        </w:rPr>
        <w:t xml:space="preserve"> </w:t>
      </w:r>
      <w:r w:rsidRPr="00305725">
        <w:rPr>
          <w:rFonts w:ascii="Cambria" w:hAnsi="Cambria"/>
          <w:sz w:val="22"/>
          <w:szCs w:val="22"/>
        </w:rPr>
        <w:t>sieťami /aj s tými, ktoré sú v správe obstarávateľa</w:t>
      </w:r>
    </w:p>
    <w:p w14:paraId="3199D652"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pri grafickom spracovaní GD atribúty a grafickú prezentáciu jednotlivých vedení, objektov a zariadení dodržať podľa usmernenia správcu GIS-u</w:t>
      </w:r>
      <w:r w:rsidR="009C3CBA" w:rsidRPr="00305725">
        <w:rPr>
          <w:rFonts w:ascii="Cambria" w:hAnsi="Cambria"/>
          <w:sz w:val="22"/>
          <w:szCs w:val="22"/>
        </w:rPr>
        <w:t xml:space="preserve"> prevádzkovateľa</w:t>
      </w:r>
    </w:p>
    <w:p w14:paraId="75BFDC3B"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pred odovzdaním GD konzultovať so správcom GIS-u</w:t>
      </w:r>
      <w:r w:rsidR="009C3CBA" w:rsidRPr="00305725">
        <w:rPr>
          <w:rFonts w:ascii="Cambria" w:hAnsi="Cambria"/>
          <w:sz w:val="22"/>
          <w:szCs w:val="22"/>
        </w:rPr>
        <w:t xml:space="preserve"> prevádzkovateľa</w:t>
      </w:r>
    </w:p>
    <w:p w14:paraId="5C70B878" w14:textId="77777777" w:rsidR="001C0EFA" w:rsidRPr="00305725" w:rsidRDefault="001C0EFA" w:rsidP="004A10DE">
      <w:pPr>
        <w:widowControl w:val="0"/>
        <w:suppressAutoHyphens w:val="0"/>
        <w:spacing w:after="20"/>
        <w:ind w:left="703"/>
        <w:rPr>
          <w:rFonts w:ascii="Cambria" w:hAnsi="Cambria"/>
          <w:sz w:val="22"/>
          <w:szCs w:val="22"/>
        </w:rPr>
      </w:pPr>
    </w:p>
    <w:p w14:paraId="6B61C94E" w14:textId="77777777" w:rsidR="001C0EFA" w:rsidRPr="00305725" w:rsidRDefault="000D5D9E" w:rsidP="004A10DE">
      <w:pPr>
        <w:widowControl w:val="0"/>
        <w:rPr>
          <w:rFonts w:ascii="Cambria" w:hAnsi="Cambria"/>
          <w:sz w:val="22"/>
          <w:szCs w:val="22"/>
          <w:lang w:val="da-DK"/>
        </w:rPr>
      </w:pPr>
      <w:r w:rsidRPr="00305725">
        <w:rPr>
          <w:rFonts w:ascii="Cambria" w:hAnsi="Cambria"/>
          <w:sz w:val="22"/>
          <w:szCs w:val="22"/>
          <w:lang w:val="da-DK"/>
        </w:rPr>
        <w:t xml:space="preserve">GD </w:t>
      </w:r>
      <w:r w:rsidR="001C0EFA" w:rsidRPr="00305725">
        <w:rPr>
          <w:rFonts w:ascii="Cambria" w:hAnsi="Cambria"/>
          <w:sz w:val="22"/>
          <w:szCs w:val="22"/>
          <w:lang w:val="da-DK"/>
        </w:rPr>
        <w:t xml:space="preserve">ku kolaudácii jednotlivých stavieb bude odovzdávaná </w:t>
      </w:r>
      <w:r w:rsidR="001C0EFA" w:rsidRPr="00305725">
        <w:rPr>
          <w:rFonts w:ascii="Cambria" w:hAnsi="Cambria"/>
          <w:b/>
          <w:sz w:val="22"/>
          <w:szCs w:val="22"/>
          <w:lang w:val="da-DK"/>
        </w:rPr>
        <w:t>spolu so súhlasným písomným stanoviskom správcu GIS-u</w:t>
      </w:r>
      <w:r w:rsidR="00AC4BE7" w:rsidRPr="00305725">
        <w:rPr>
          <w:rFonts w:ascii="Cambria" w:hAnsi="Cambria"/>
          <w:b/>
          <w:sz w:val="22"/>
          <w:szCs w:val="22"/>
          <w:lang w:val="da-DK"/>
        </w:rPr>
        <w:t xml:space="preserve"> </w:t>
      </w:r>
      <w:r w:rsidR="009C3CBA" w:rsidRPr="00305725">
        <w:rPr>
          <w:rFonts w:ascii="Cambria" w:hAnsi="Cambria"/>
          <w:sz w:val="22"/>
          <w:szCs w:val="22"/>
          <w:lang w:val="da-DK"/>
        </w:rPr>
        <w:t>prevádzkovateľa</w:t>
      </w:r>
      <w:r w:rsidR="001C0EFA" w:rsidRPr="00305725">
        <w:rPr>
          <w:rFonts w:ascii="Cambria" w:hAnsi="Cambria"/>
          <w:sz w:val="22"/>
          <w:szCs w:val="22"/>
          <w:lang w:val="da-DK"/>
        </w:rPr>
        <w:t>.</w:t>
      </w:r>
    </w:p>
    <w:p w14:paraId="21749CE4" w14:textId="77777777" w:rsidR="001C0EFA" w:rsidRPr="00305725" w:rsidRDefault="001C0EFA" w:rsidP="004A10DE">
      <w:pPr>
        <w:widowControl w:val="0"/>
        <w:rPr>
          <w:rFonts w:ascii="Cambria" w:hAnsi="Cambria"/>
          <w:sz w:val="22"/>
          <w:szCs w:val="22"/>
          <w:lang w:val="da-DK"/>
        </w:rPr>
      </w:pPr>
    </w:p>
    <w:p w14:paraId="11B38B82" w14:textId="77777777" w:rsidR="001C0EFA" w:rsidRPr="00305725" w:rsidRDefault="001C0EFA" w:rsidP="004A10DE">
      <w:pPr>
        <w:widowControl w:val="0"/>
        <w:spacing w:after="0"/>
        <w:rPr>
          <w:rFonts w:ascii="Cambria" w:hAnsi="Cambria"/>
          <w:b/>
          <w:sz w:val="22"/>
          <w:szCs w:val="22"/>
          <w:lang w:val="da-DK"/>
        </w:rPr>
      </w:pPr>
      <w:r w:rsidRPr="00305725">
        <w:rPr>
          <w:rFonts w:ascii="Cambria" w:hAnsi="Cambria"/>
          <w:b/>
          <w:sz w:val="22"/>
          <w:szCs w:val="22"/>
          <w:lang w:val="da-DK"/>
        </w:rPr>
        <w:t xml:space="preserve">Obsah geodetickej dokumentácie: </w:t>
      </w:r>
    </w:p>
    <w:p w14:paraId="2FFBA1F1" w14:textId="77777777" w:rsidR="001C0EFA" w:rsidRPr="00305725" w:rsidRDefault="001C0EFA" w:rsidP="004A10DE">
      <w:pPr>
        <w:widowControl w:val="0"/>
        <w:spacing w:after="0"/>
        <w:rPr>
          <w:rFonts w:ascii="Cambria" w:hAnsi="Cambria"/>
          <w:sz w:val="22"/>
          <w:szCs w:val="22"/>
          <w:lang w:val="da-DK"/>
        </w:rPr>
      </w:pPr>
    </w:p>
    <w:p w14:paraId="6380585D" w14:textId="77777777" w:rsidR="001C0EFA" w:rsidRPr="00305725" w:rsidRDefault="001C0EFA" w:rsidP="004A10DE">
      <w:pPr>
        <w:widowControl w:val="0"/>
        <w:ind w:firstLine="340"/>
        <w:rPr>
          <w:rFonts w:ascii="Cambria" w:hAnsi="Cambria"/>
          <w:sz w:val="22"/>
          <w:szCs w:val="22"/>
          <w:lang w:val="da-DK"/>
        </w:rPr>
      </w:pPr>
      <w:r w:rsidRPr="00305725">
        <w:rPr>
          <w:rFonts w:ascii="Cambria" w:hAnsi="Cambria"/>
          <w:sz w:val="22"/>
          <w:szCs w:val="22"/>
          <w:lang w:val="da-DK"/>
        </w:rPr>
        <w:t>Časť Polohopis :</w:t>
      </w:r>
    </w:p>
    <w:p w14:paraId="4DCAE25E"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technická správa </w:t>
      </w:r>
    </w:p>
    <w:p w14:paraId="7B5B1047"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geodetické údaje bodov meračskej siete výpis PBPP - potvrdenie Katastrálnym úradom o prevzatí pevných bodov /fotokópia/</w:t>
      </w:r>
    </w:p>
    <w:p w14:paraId="6F8C75B7"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prehľadný náčrt bodov </w:t>
      </w:r>
      <w:proofErr w:type="spellStart"/>
      <w:r w:rsidRPr="00305725">
        <w:rPr>
          <w:rFonts w:ascii="Cambria" w:hAnsi="Cambria"/>
          <w:sz w:val="22"/>
          <w:szCs w:val="22"/>
        </w:rPr>
        <w:t>PBPP.dgn</w:t>
      </w:r>
      <w:proofErr w:type="spellEnd"/>
      <w:r w:rsidRPr="00305725">
        <w:rPr>
          <w:rFonts w:ascii="Cambria" w:hAnsi="Cambria"/>
          <w:sz w:val="22"/>
          <w:szCs w:val="22"/>
        </w:rPr>
        <w:t xml:space="preserve"> – výkres daných a novourčených bodov </w:t>
      </w:r>
    </w:p>
    <w:p w14:paraId="7A8CEC7B"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meračská sieť.txt /*.</w:t>
      </w:r>
      <w:proofErr w:type="spellStart"/>
      <w:r w:rsidRPr="00305725">
        <w:rPr>
          <w:rFonts w:ascii="Cambria" w:hAnsi="Cambria"/>
          <w:sz w:val="22"/>
          <w:szCs w:val="22"/>
        </w:rPr>
        <w:t>doc</w:t>
      </w:r>
      <w:proofErr w:type="spellEnd"/>
      <w:r w:rsidRPr="00305725">
        <w:rPr>
          <w:rFonts w:ascii="Cambria" w:hAnsi="Cambria"/>
          <w:sz w:val="22"/>
          <w:szCs w:val="22"/>
        </w:rPr>
        <w:t>/ -zoznam súradníc a výšok bodov meračskej siete; číslo bodu, súr. x, y, z, popis; body dané a novourčené</w:t>
      </w:r>
    </w:p>
    <w:p w14:paraId="0B592665"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proofErr w:type="spellStart"/>
      <w:r w:rsidRPr="00305725">
        <w:rPr>
          <w:rFonts w:ascii="Cambria" w:hAnsi="Cambria"/>
          <w:sz w:val="22"/>
          <w:szCs w:val="22"/>
        </w:rPr>
        <w:t>polohopis.dgn</w:t>
      </w:r>
      <w:proofErr w:type="spellEnd"/>
      <w:r w:rsidRPr="00305725">
        <w:rPr>
          <w:rFonts w:ascii="Cambria" w:hAnsi="Cambria"/>
          <w:sz w:val="22"/>
          <w:szCs w:val="22"/>
        </w:rPr>
        <w:t xml:space="preserve"> - obsahuje zapracovanie všetkých chýbajúcich objektov pôvodného polohopisu  s očíslovaním objektov</w:t>
      </w:r>
    </w:p>
    <w:p w14:paraId="76229FF8"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proofErr w:type="spellStart"/>
      <w:r w:rsidRPr="00305725">
        <w:rPr>
          <w:rFonts w:ascii="Cambria" w:hAnsi="Cambria"/>
          <w:sz w:val="22"/>
          <w:szCs w:val="22"/>
        </w:rPr>
        <w:t>polohopis_body.dgn</w:t>
      </w:r>
      <w:proofErr w:type="spellEnd"/>
      <w:r w:rsidRPr="00305725">
        <w:rPr>
          <w:rFonts w:ascii="Cambria" w:hAnsi="Cambria"/>
          <w:sz w:val="22"/>
          <w:szCs w:val="22"/>
        </w:rPr>
        <w:t xml:space="preserve"> -  číslo bodu , </w:t>
      </w:r>
      <w:proofErr w:type="spellStart"/>
      <w:r w:rsidRPr="00305725">
        <w:rPr>
          <w:rFonts w:ascii="Cambria" w:hAnsi="Cambria"/>
          <w:sz w:val="22"/>
          <w:szCs w:val="22"/>
        </w:rPr>
        <w:t>súr.“z</w:t>
      </w:r>
      <w:proofErr w:type="spellEnd"/>
      <w:r w:rsidRPr="00305725">
        <w:rPr>
          <w:rFonts w:ascii="Cambria" w:hAnsi="Cambria"/>
          <w:sz w:val="22"/>
          <w:szCs w:val="22"/>
        </w:rPr>
        <w:t>“</w:t>
      </w:r>
    </w:p>
    <w:p w14:paraId="295FDE89"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polohopis.txt / *.</w:t>
      </w:r>
      <w:proofErr w:type="spellStart"/>
      <w:r w:rsidRPr="00305725">
        <w:rPr>
          <w:rFonts w:ascii="Cambria" w:hAnsi="Cambria"/>
          <w:sz w:val="22"/>
          <w:szCs w:val="22"/>
        </w:rPr>
        <w:t>doc</w:t>
      </w:r>
      <w:proofErr w:type="spellEnd"/>
      <w:r w:rsidRPr="00305725">
        <w:rPr>
          <w:rFonts w:ascii="Cambria" w:hAnsi="Cambria"/>
          <w:sz w:val="22"/>
          <w:szCs w:val="22"/>
        </w:rPr>
        <w:t xml:space="preserve">/ - obsahuje body meraného  polohopisu; číslo bodu, x, y, z  </w:t>
      </w:r>
    </w:p>
    <w:p w14:paraId="5DE907E8"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kontrolná tlač v mierke M = 1:500, 1:1000</w:t>
      </w:r>
    </w:p>
    <w:p w14:paraId="4FE13CD3" w14:textId="77777777" w:rsidR="001C0EFA" w:rsidRPr="00305725" w:rsidRDefault="001C0EFA" w:rsidP="004A10DE">
      <w:pPr>
        <w:widowControl w:val="0"/>
        <w:rPr>
          <w:rFonts w:ascii="Cambria" w:hAnsi="Cambria"/>
          <w:sz w:val="22"/>
          <w:szCs w:val="22"/>
        </w:rPr>
      </w:pPr>
    </w:p>
    <w:p w14:paraId="0EE759ED" w14:textId="4AEC5B43" w:rsidR="001C0EFA" w:rsidRPr="00305725" w:rsidRDefault="001C0EFA" w:rsidP="004A10DE">
      <w:pPr>
        <w:widowControl w:val="0"/>
        <w:ind w:firstLine="340"/>
        <w:rPr>
          <w:rFonts w:ascii="Cambria" w:hAnsi="Cambria"/>
          <w:sz w:val="22"/>
          <w:szCs w:val="22"/>
          <w:lang w:val="da-DK"/>
        </w:rPr>
      </w:pPr>
      <w:r w:rsidRPr="00305725">
        <w:rPr>
          <w:rFonts w:ascii="Cambria" w:hAnsi="Cambria"/>
          <w:sz w:val="22"/>
          <w:szCs w:val="22"/>
          <w:lang w:val="da-DK"/>
        </w:rPr>
        <w:t>Časť Kanalizácia</w:t>
      </w:r>
      <w:r w:rsidR="00E00703" w:rsidRPr="00305725">
        <w:rPr>
          <w:rFonts w:ascii="Cambria" w:hAnsi="Cambria"/>
          <w:sz w:val="22"/>
          <w:szCs w:val="22"/>
          <w:lang w:val="da-DK"/>
        </w:rPr>
        <w:t xml:space="preserve"> vrátane zabudovaných odbočiek</w:t>
      </w:r>
      <w:r w:rsidRPr="00305725">
        <w:rPr>
          <w:rFonts w:ascii="Cambria" w:hAnsi="Cambria"/>
          <w:sz w:val="22"/>
          <w:szCs w:val="22"/>
          <w:lang w:val="da-DK"/>
        </w:rPr>
        <w:t xml:space="preserve">: </w:t>
      </w:r>
    </w:p>
    <w:p w14:paraId="5C718275" w14:textId="0F4705AA"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proofErr w:type="spellStart"/>
      <w:r w:rsidRPr="00305725">
        <w:rPr>
          <w:rFonts w:ascii="Cambria" w:hAnsi="Cambria"/>
          <w:sz w:val="22"/>
          <w:szCs w:val="22"/>
        </w:rPr>
        <w:t>kanalizácia.dgn</w:t>
      </w:r>
      <w:proofErr w:type="spellEnd"/>
      <w:r w:rsidRPr="00305725">
        <w:rPr>
          <w:rFonts w:ascii="Cambria" w:hAnsi="Cambria"/>
          <w:sz w:val="22"/>
          <w:szCs w:val="22"/>
        </w:rPr>
        <w:t xml:space="preserve"> – zameraná trasa kanalizácie a</w:t>
      </w:r>
      <w:r w:rsidR="00E46A64" w:rsidRPr="00305725">
        <w:rPr>
          <w:rFonts w:ascii="Cambria" w:hAnsi="Cambria"/>
          <w:sz w:val="22"/>
          <w:szCs w:val="22"/>
        </w:rPr>
        <w:t> </w:t>
      </w:r>
      <w:r w:rsidR="00E00703" w:rsidRPr="00305725">
        <w:rPr>
          <w:rFonts w:ascii="Cambria" w:hAnsi="Cambria"/>
          <w:sz w:val="22"/>
          <w:szCs w:val="22"/>
        </w:rPr>
        <w:t xml:space="preserve">odbočiek </w:t>
      </w:r>
      <w:r w:rsidR="00E46A64" w:rsidRPr="00305725">
        <w:rPr>
          <w:rFonts w:ascii="Cambria" w:hAnsi="Cambria"/>
          <w:sz w:val="22"/>
          <w:szCs w:val="22"/>
        </w:rPr>
        <w:t>(napojenie a ukončenie)</w:t>
      </w:r>
      <w:r w:rsidRPr="00305725">
        <w:rPr>
          <w:rFonts w:ascii="Cambria" w:hAnsi="Cambria"/>
          <w:sz w:val="22"/>
          <w:szCs w:val="22"/>
        </w:rPr>
        <w:t xml:space="preserve">, vrátane </w:t>
      </w:r>
      <w:r w:rsidRPr="00305725">
        <w:rPr>
          <w:rFonts w:ascii="Cambria" w:hAnsi="Cambria"/>
          <w:sz w:val="22"/>
          <w:szCs w:val="22"/>
        </w:rPr>
        <w:lastRenderedPageBreak/>
        <w:t xml:space="preserve">objektov a zariadení, popis vetiev, materiál a DN potrubí, sklon a vzdialenosť medzi šachtami; zakótovať všetky dôležité body kanalizácie od pevných bodov polohopisu, použiť kótovanie na kolmice, zakótovať všetky križovania s inými sieťami </w:t>
      </w:r>
    </w:p>
    <w:p w14:paraId="09A6A689"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proofErr w:type="spellStart"/>
      <w:r w:rsidRPr="00305725">
        <w:rPr>
          <w:rFonts w:ascii="Cambria" w:hAnsi="Cambria"/>
          <w:sz w:val="22"/>
          <w:szCs w:val="22"/>
        </w:rPr>
        <w:t>kanalizácia_body.dgn</w:t>
      </w:r>
      <w:proofErr w:type="spellEnd"/>
      <w:r w:rsidRPr="00305725">
        <w:rPr>
          <w:rFonts w:ascii="Cambria" w:hAnsi="Cambria"/>
          <w:sz w:val="22"/>
          <w:szCs w:val="22"/>
        </w:rPr>
        <w:t xml:space="preserve"> – číslo bodu, hĺbkovú hodnotu H odpočet súradníc z, ź, - umiestniť tak, aby sa neprekrývala hodnota so z-</w:t>
      </w:r>
      <w:proofErr w:type="spellStart"/>
      <w:r w:rsidRPr="00305725">
        <w:rPr>
          <w:rFonts w:ascii="Cambria" w:hAnsi="Cambria"/>
          <w:sz w:val="22"/>
          <w:szCs w:val="22"/>
        </w:rPr>
        <w:t>tovými</w:t>
      </w:r>
      <w:proofErr w:type="spellEnd"/>
      <w:r w:rsidRPr="00305725">
        <w:rPr>
          <w:rFonts w:ascii="Cambria" w:hAnsi="Cambria"/>
          <w:sz w:val="22"/>
          <w:szCs w:val="22"/>
        </w:rPr>
        <w:t xml:space="preserve"> súradnicami výkresom </w:t>
      </w:r>
      <w:proofErr w:type="spellStart"/>
      <w:r w:rsidRPr="00305725">
        <w:rPr>
          <w:rFonts w:ascii="Cambria" w:hAnsi="Cambria"/>
          <w:sz w:val="22"/>
          <w:szCs w:val="22"/>
        </w:rPr>
        <w:t>kanalizácia.dgn</w:t>
      </w:r>
      <w:proofErr w:type="spellEnd"/>
    </w:p>
    <w:p w14:paraId="594F9C0D"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kanalizácia.txt /*.</w:t>
      </w:r>
      <w:proofErr w:type="spellStart"/>
      <w:r w:rsidRPr="00305725">
        <w:rPr>
          <w:rFonts w:ascii="Cambria" w:hAnsi="Cambria"/>
          <w:sz w:val="22"/>
          <w:szCs w:val="22"/>
        </w:rPr>
        <w:t>doc</w:t>
      </w:r>
      <w:proofErr w:type="spellEnd"/>
      <w:r w:rsidRPr="00305725">
        <w:rPr>
          <w:rFonts w:ascii="Cambria" w:hAnsi="Cambria"/>
          <w:sz w:val="22"/>
          <w:szCs w:val="22"/>
        </w:rPr>
        <w:t>/ -  číslo bodu, súr. x, y, z, ź, H, popis</w:t>
      </w:r>
    </w:p>
    <w:p w14:paraId="5E228719"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pozdĺžny </w:t>
      </w:r>
      <w:proofErr w:type="spellStart"/>
      <w:r w:rsidRPr="00305725">
        <w:rPr>
          <w:rFonts w:ascii="Cambria" w:hAnsi="Cambria"/>
          <w:sz w:val="22"/>
          <w:szCs w:val="22"/>
        </w:rPr>
        <w:t>profil.dgn</w:t>
      </w:r>
      <w:proofErr w:type="spellEnd"/>
    </w:p>
    <w:p w14:paraId="6DA5A4E5" w14:textId="77777777" w:rsidR="001C0EFA" w:rsidRPr="00305725" w:rsidRDefault="001C0EFA" w:rsidP="004A10DE">
      <w:pPr>
        <w:pStyle w:val="BodyTextIndent"/>
        <w:widowControl w:val="0"/>
        <w:ind w:left="0"/>
        <w:rPr>
          <w:rFonts w:ascii="Cambria" w:hAnsi="Cambria"/>
          <w:b/>
          <w:bCs/>
          <w:szCs w:val="22"/>
        </w:rPr>
      </w:pPr>
    </w:p>
    <w:p w14:paraId="06B3C4BB" w14:textId="1918264B" w:rsidR="00E46A64" w:rsidRPr="00305725" w:rsidRDefault="00E46A64" w:rsidP="004A10DE">
      <w:pPr>
        <w:pStyle w:val="BodyTextIndent"/>
        <w:widowControl w:val="0"/>
        <w:ind w:left="0" w:firstLine="340"/>
        <w:jc w:val="both"/>
        <w:rPr>
          <w:rFonts w:ascii="Cambria" w:hAnsi="Cambria"/>
          <w:szCs w:val="22"/>
          <w:lang w:val="sk-SK"/>
        </w:rPr>
      </w:pPr>
      <w:r w:rsidRPr="00305725">
        <w:rPr>
          <w:rFonts w:ascii="Cambria" w:hAnsi="Cambria"/>
          <w:szCs w:val="22"/>
          <w:lang w:val="sk-SK"/>
        </w:rPr>
        <w:t xml:space="preserve">Časť Vodovod </w:t>
      </w:r>
      <w:r w:rsidR="00E00703" w:rsidRPr="00305725">
        <w:rPr>
          <w:rFonts w:ascii="Cambria" w:hAnsi="Cambria"/>
          <w:szCs w:val="22"/>
          <w:lang w:val="sk-SK"/>
        </w:rPr>
        <w:t>vrátane prípojok</w:t>
      </w:r>
      <w:r w:rsidR="00151E44">
        <w:rPr>
          <w:rFonts w:ascii="Cambria" w:hAnsi="Cambria"/>
          <w:szCs w:val="22"/>
          <w:lang w:val="sk-SK"/>
        </w:rPr>
        <w:t xml:space="preserve"> </w:t>
      </w:r>
      <w:r w:rsidR="00B04BD7" w:rsidRPr="00305725">
        <w:rPr>
          <w:rFonts w:ascii="Cambria" w:hAnsi="Cambria"/>
          <w:szCs w:val="22"/>
          <w:lang w:val="da-DK"/>
        </w:rPr>
        <w:t>(</w:t>
      </w:r>
      <w:r w:rsidR="00597810" w:rsidRPr="00305725">
        <w:rPr>
          <w:rFonts w:ascii="Cambria" w:hAnsi="Cambria"/>
          <w:szCs w:val="22"/>
          <w:lang w:val="da-DK"/>
        </w:rPr>
        <w:t>v prípade preložky</w:t>
      </w:r>
      <w:r w:rsidR="00B04BD7" w:rsidRPr="00305725">
        <w:rPr>
          <w:rFonts w:ascii="Cambria" w:hAnsi="Cambria"/>
          <w:szCs w:val="22"/>
          <w:lang w:val="da-DK"/>
        </w:rPr>
        <w:t>)</w:t>
      </w:r>
      <w:r w:rsidRPr="00305725">
        <w:rPr>
          <w:rFonts w:ascii="Cambria" w:hAnsi="Cambria"/>
          <w:szCs w:val="22"/>
          <w:lang w:val="sk-SK"/>
        </w:rPr>
        <w:t>:</w:t>
      </w:r>
    </w:p>
    <w:p w14:paraId="398EDDD3" w14:textId="77777777" w:rsidR="00E46A64" w:rsidRPr="00305725" w:rsidRDefault="00E46A64" w:rsidP="004A10DE">
      <w:pPr>
        <w:pStyle w:val="BodyTextIndent"/>
        <w:widowControl w:val="0"/>
        <w:numPr>
          <w:ilvl w:val="0"/>
          <w:numId w:val="7"/>
        </w:numPr>
        <w:tabs>
          <w:tab w:val="right" w:pos="9214"/>
        </w:tabs>
        <w:spacing w:after="0"/>
        <w:jc w:val="both"/>
        <w:rPr>
          <w:rFonts w:ascii="Cambria" w:hAnsi="Cambria"/>
          <w:szCs w:val="22"/>
          <w:lang w:val="sk-SK"/>
        </w:rPr>
      </w:pPr>
      <w:proofErr w:type="spellStart"/>
      <w:r w:rsidRPr="00305725">
        <w:rPr>
          <w:rFonts w:ascii="Cambria" w:hAnsi="Cambria"/>
          <w:szCs w:val="22"/>
          <w:lang w:val="sk-SK"/>
        </w:rPr>
        <w:t>vodovod.dgn</w:t>
      </w:r>
      <w:proofErr w:type="spellEnd"/>
      <w:r w:rsidRPr="00305725">
        <w:rPr>
          <w:rFonts w:ascii="Cambria" w:hAnsi="Cambria"/>
          <w:szCs w:val="22"/>
          <w:lang w:val="sk-SK"/>
        </w:rPr>
        <w:t xml:space="preserve"> – zameraná trasa vodovodu a prípojok (napojenie a ukončenie) vrátane objektov a zariadení, </w:t>
      </w:r>
      <w:r w:rsidRPr="00305725">
        <w:rPr>
          <w:rFonts w:ascii="Cambria" w:hAnsi="Cambria"/>
          <w:szCs w:val="22"/>
        </w:rPr>
        <w:t xml:space="preserve">popis </w:t>
      </w:r>
      <w:proofErr w:type="spellStart"/>
      <w:r w:rsidRPr="00305725">
        <w:rPr>
          <w:rFonts w:ascii="Cambria" w:hAnsi="Cambria"/>
          <w:szCs w:val="22"/>
        </w:rPr>
        <w:t>vetiev</w:t>
      </w:r>
      <w:proofErr w:type="spellEnd"/>
      <w:r w:rsidRPr="00305725">
        <w:rPr>
          <w:rFonts w:ascii="Cambria" w:hAnsi="Cambria"/>
          <w:szCs w:val="22"/>
        </w:rPr>
        <w:t>, materiál a DN potrubí, sklon a </w:t>
      </w:r>
      <w:proofErr w:type="spellStart"/>
      <w:r w:rsidRPr="00305725">
        <w:rPr>
          <w:rFonts w:ascii="Cambria" w:hAnsi="Cambria"/>
          <w:szCs w:val="22"/>
        </w:rPr>
        <w:t>vzdialenosť</w:t>
      </w:r>
      <w:proofErr w:type="spellEnd"/>
      <w:r w:rsidRPr="00305725">
        <w:rPr>
          <w:rFonts w:ascii="Cambria" w:hAnsi="Cambria"/>
          <w:szCs w:val="22"/>
        </w:rPr>
        <w:t xml:space="preserve"> </w:t>
      </w:r>
      <w:proofErr w:type="spellStart"/>
      <w:r w:rsidRPr="00305725">
        <w:rPr>
          <w:rFonts w:ascii="Cambria" w:hAnsi="Cambria"/>
          <w:szCs w:val="22"/>
        </w:rPr>
        <w:t>medzi</w:t>
      </w:r>
      <w:proofErr w:type="spellEnd"/>
      <w:r w:rsidRPr="00305725">
        <w:rPr>
          <w:rFonts w:ascii="Cambria" w:hAnsi="Cambria"/>
          <w:szCs w:val="22"/>
        </w:rPr>
        <w:t xml:space="preserve"> </w:t>
      </w:r>
      <w:proofErr w:type="spellStart"/>
      <w:r w:rsidRPr="00305725">
        <w:rPr>
          <w:rFonts w:ascii="Cambria" w:hAnsi="Cambria"/>
          <w:szCs w:val="22"/>
        </w:rPr>
        <w:t>horizontálnymi</w:t>
      </w:r>
      <w:proofErr w:type="spellEnd"/>
      <w:r w:rsidRPr="00305725">
        <w:rPr>
          <w:rFonts w:ascii="Cambria" w:hAnsi="Cambria"/>
          <w:szCs w:val="22"/>
        </w:rPr>
        <w:t xml:space="preserve"> </w:t>
      </w:r>
      <w:proofErr w:type="spellStart"/>
      <w:r w:rsidRPr="00305725">
        <w:rPr>
          <w:rFonts w:ascii="Cambria" w:hAnsi="Cambria"/>
          <w:szCs w:val="22"/>
        </w:rPr>
        <w:t>lomami</w:t>
      </w:r>
      <w:proofErr w:type="spellEnd"/>
      <w:r w:rsidRPr="00305725">
        <w:rPr>
          <w:rFonts w:ascii="Cambria" w:hAnsi="Cambria"/>
          <w:szCs w:val="22"/>
          <w:lang w:val="sk-SK"/>
        </w:rPr>
        <w:t xml:space="preserve">; zakótovanie významných bodov vodovodu od pevných bodov polohopisu – použiť kótovanie na kolmice, zakótovať križovania s inými sieťami, </w:t>
      </w:r>
    </w:p>
    <w:p w14:paraId="38E0C1B8" w14:textId="77777777" w:rsidR="00E46A64" w:rsidRPr="00305725" w:rsidRDefault="00E46A64" w:rsidP="004A10DE">
      <w:pPr>
        <w:pStyle w:val="BodyTextIndent"/>
        <w:widowControl w:val="0"/>
        <w:numPr>
          <w:ilvl w:val="0"/>
          <w:numId w:val="7"/>
        </w:numPr>
        <w:tabs>
          <w:tab w:val="right" w:pos="9214"/>
        </w:tabs>
        <w:spacing w:after="0"/>
        <w:jc w:val="both"/>
        <w:rPr>
          <w:rFonts w:ascii="Cambria" w:hAnsi="Cambria"/>
          <w:szCs w:val="22"/>
          <w:lang w:val="sk-SK"/>
        </w:rPr>
      </w:pPr>
      <w:r w:rsidRPr="00305725">
        <w:rPr>
          <w:rFonts w:ascii="Cambria" w:hAnsi="Cambria"/>
          <w:szCs w:val="22"/>
          <w:lang w:val="sk-SK"/>
        </w:rPr>
        <w:t xml:space="preserve">vložiť hĺbkovú hodnotu uloženia potrubia „H“ v /m/ - odpočet </w:t>
      </w:r>
      <w:proofErr w:type="spellStart"/>
      <w:r w:rsidRPr="00305725">
        <w:rPr>
          <w:rFonts w:ascii="Cambria" w:hAnsi="Cambria"/>
          <w:szCs w:val="22"/>
          <w:lang w:val="sk-SK"/>
        </w:rPr>
        <w:t>súrad</w:t>
      </w:r>
      <w:proofErr w:type="spellEnd"/>
      <w:r w:rsidRPr="00305725">
        <w:rPr>
          <w:rFonts w:ascii="Cambria" w:hAnsi="Cambria"/>
          <w:szCs w:val="22"/>
          <w:lang w:val="sk-SK"/>
        </w:rPr>
        <w:t xml:space="preserve">. z, ź, zakresliť vnútorné dispozičné rozmery </w:t>
      </w:r>
      <w:proofErr w:type="spellStart"/>
      <w:r w:rsidRPr="00305725">
        <w:rPr>
          <w:rFonts w:ascii="Cambria" w:hAnsi="Cambria"/>
          <w:szCs w:val="22"/>
          <w:lang w:val="sk-SK"/>
        </w:rPr>
        <w:t>armatúrnych</w:t>
      </w:r>
      <w:proofErr w:type="spellEnd"/>
      <w:r w:rsidRPr="00305725">
        <w:rPr>
          <w:rFonts w:ascii="Cambria" w:hAnsi="Cambria"/>
          <w:szCs w:val="22"/>
          <w:lang w:val="sk-SK"/>
        </w:rPr>
        <w:t xml:space="preserve"> šácht so zákresom jednotlivých armatúr v šachtách. </w:t>
      </w:r>
    </w:p>
    <w:p w14:paraId="2174700F" w14:textId="77777777" w:rsidR="00E46A64" w:rsidRPr="00305725" w:rsidRDefault="00E46A64" w:rsidP="004A10DE">
      <w:pPr>
        <w:pStyle w:val="BodyTextIndent"/>
        <w:widowControl w:val="0"/>
        <w:numPr>
          <w:ilvl w:val="0"/>
          <w:numId w:val="7"/>
        </w:numPr>
        <w:tabs>
          <w:tab w:val="right" w:pos="9214"/>
        </w:tabs>
        <w:spacing w:after="0"/>
        <w:jc w:val="both"/>
        <w:rPr>
          <w:rFonts w:ascii="Cambria" w:hAnsi="Cambria"/>
          <w:szCs w:val="22"/>
          <w:lang w:val="sk-SK"/>
        </w:rPr>
      </w:pPr>
      <w:proofErr w:type="spellStart"/>
      <w:r w:rsidRPr="00305725">
        <w:rPr>
          <w:rFonts w:ascii="Cambria" w:hAnsi="Cambria"/>
          <w:szCs w:val="22"/>
          <w:lang w:val="sk-SK"/>
        </w:rPr>
        <w:t>vodovod_body.dgn</w:t>
      </w:r>
      <w:proofErr w:type="spellEnd"/>
      <w:r w:rsidRPr="00305725">
        <w:rPr>
          <w:rFonts w:ascii="Cambria" w:hAnsi="Cambria"/>
          <w:szCs w:val="22"/>
          <w:lang w:val="sk-SK"/>
        </w:rPr>
        <w:t xml:space="preserve"> – obsahuje číslo bodu, súr. z, ź</w:t>
      </w:r>
    </w:p>
    <w:p w14:paraId="0AFBBC7B" w14:textId="77777777" w:rsidR="00E46A64" w:rsidRPr="00305725" w:rsidRDefault="00E46A64" w:rsidP="004A10DE">
      <w:pPr>
        <w:pStyle w:val="BodyTextIndent"/>
        <w:widowControl w:val="0"/>
        <w:numPr>
          <w:ilvl w:val="0"/>
          <w:numId w:val="7"/>
        </w:numPr>
        <w:tabs>
          <w:tab w:val="right" w:pos="9214"/>
        </w:tabs>
        <w:spacing w:after="0"/>
        <w:jc w:val="both"/>
        <w:rPr>
          <w:rFonts w:ascii="Cambria" w:hAnsi="Cambria"/>
          <w:szCs w:val="22"/>
          <w:lang w:val="sk-SK"/>
        </w:rPr>
      </w:pPr>
      <w:r w:rsidRPr="00305725">
        <w:rPr>
          <w:rFonts w:ascii="Cambria" w:hAnsi="Cambria"/>
          <w:szCs w:val="22"/>
          <w:lang w:val="sk-SK"/>
        </w:rPr>
        <w:t>vodovod.txt /*.</w:t>
      </w:r>
      <w:proofErr w:type="spellStart"/>
      <w:r w:rsidRPr="00305725">
        <w:rPr>
          <w:rFonts w:ascii="Cambria" w:hAnsi="Cambria"/>
          <w:szCs w:val="22"/>
          <w:lang w:val="sk-SK"/>
        </w:rPr>
        <w:t>doc</w:t>
      </w:r>
      <w:proofErr w:type="spellEnd"/>
      <w:r w:rsidRPr="00305725">
        <w:rPr>
          <w:rFonts w:ascii="Cambria" w:hAnsi="Cambria"/>
          <w:szCs w:val="22"/>
          <w:lang w:val="sk-SK"/>
        </w:rPr>
        <w:t>/ - číslo bodu, súr. x, y, z /terén/, ź/hĺbka uloženia/, H, popis;  taktiež  vypísať križovanie s inými sieťami</w:t>
      </w:r>
    </w:p>
    <w:p w14:paraId="767A63AB" w14:textId="77777777" w:rsidR="00E46A64" w:rsidRPr="00305725" w:rsidRDefault="00E46A64" w:rsidP="004A10DE">
      <w:pPr>
        <w:pStyle w:val="BodyTextIndent"/>
        <w:widowControl w:val="0"/>
        <w:numPr>
          <w:ilvl w:val="0"/>
          <w:numId w:val="7"/>
        </w:numPr>
        <w:tabs>
          <w:tab w:val="right" w:pos="9214"/>
        </w:tabs>
        <w:spacing w:after="0"/>
        <w:jc w:val="both"/>
        <w:rPr>
          <w:rFonts w:ascii="Cambria" w:hAnsi="Cambria"/>
          <w:szCs w:val="22"/>
          <w:lang w:val="sk-SK"/>
        </w:rPr>
      </w:pPr>
      <w:r w:rsidRPr="00305725">
        <w:rPr>
          <w:rFonts w:ascii="Cambria" w:hAnsi="Cambria"/>
          <w:szCs w:val="22"/>
          <w:lang w:val="sk-SK"/>
        </w:rPr>
        <w:t xml:space="preserve">pozdĺžny </w:t>
      </w:r>
      <w:proofErr w:type="spellStart"/>
      <w:r w:rsidRPr="00305725">
        <w:rPr>
          <w:rFonts w:ascii="Cambria" w:hAnsi="Cambria"/>
          <w:szCs w:val="22"/>
          <w:lang w:val="sk-SK"/>
        </w:rPr>
        <w:t>profil.dgn</w:t>
      </w:r>
      <w:proofErr w:type="spellEnd"/>
      <w:r w:rsidRPr="00305725">
        <w:rPr>
          <w:rFonts w:ascii="Cambria" w:hAnsi="Cambria"/>
          <w:szCs w:val="22"/>
          <w:lang w:val="sk-SK"/>
        </w:rPr>
        <w:t xml:space="preserve"> – u vodovodov odovzdať po predchádzajúcej dohode s objednávateľom</w:t>
      </w:r>
    </w:p>
    <w:p w14:paraId="504E7EAC" w14:textId="77777777" w:rsidR="00E46A64" w:rsidRPr="00305725" w:rsidRDefault="00E46A64" w:rsidP="004A10DE">
      <w:pPr>
        <w:pStyle w:val="BodyTextIndent"/>
        <w:widowControl w:val="0"/>
        <w:ind w:left="0"/>
        <w:rPr>
          <w:rFonts w:ascii="Cambria" w:hAnsi="Cambria"/>
          <w:b/>
          <w:bCs/>
          <w:szCs w:val="22"/>
          <w:lang w:val="sk-SK"/>
        </w:rPr>
      </w:pPr>
    </w:p>
    <w:p w14:paraId="6E5E6785" w14:textId="77777777" w:rsidR="001C0EFA" w:rsidRPr="00305725" w:rsidRDefault="001C0EFA" w:rsidP="004A10DE">
      <w:pPr>
        <w:widowControl w:val="0"/>
        <w:ind w:firstLine="340"/>
        <w:rPr>
          <w:rFonts w:ascii="Cambria" w:hAnsi="Cambria"/>
          <w:sz w:val="22"/>
          <w:szCs w:val="22"/>
          <w:lang w:val="da-DK"/>
        </w:rPr>
      </w:pPr>
      <w:r w:rsidRPr="00305725">
        <w:rPr>
          <w:rFonts w:ascii="Cambria" w:hAnsi="Cambria"/>
          <w:sz w:val="22"/>
          <w:szCs w:val="22"/>
          <w:lang w:val="da-DK"/>
        </w:rPr>
        <w:t>Časť Iné vedenia</w:t>
      </w:r>
      <w:r w:rsidR="00B04BD7" w:rsidRPr="00305725">
        <w:rPr>
          <w:rFonts w:ascii="Cambria" w:hAnsi="Cambria"/>
          <w:sz w:val="22"/>
          <w:szCs w:val="22"/>
          <w:lang w:val="da-DK"/>
        </w:rPr>
        <w:t xml:space="preserve"> (pokiaľ sa realizovali)</w:t>
      </w:r>
      <w:r w:rsidRPr="00305725">
        <w:rPr>
          <w:rFonts w:ascii="Cambria" w:hAnsi="Cambria"/>
          <w:sz w:val="22"/>
          <w:szCs w:val="22"/>
          <w:lang w:val="da-DK"/>
        </w:rPr>
        <w:t>:</w:t>
      </w:r>
    </w:p>
    <w:p w14:paraId="36B64DC2"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iné </w:t>
      </w:r>
      <w:proofErr w:type="spellStart"/>
      <w:r w:rsidRPr="00305725">
        <w:rPr>
          <w:rFonts w:ascii="Cambria" w:hAnsi="Cambria"/>
          <w:sz w:val="22"/>
          <w:szCs w:val="22"/>
        </w:rPr>
        <w:t>vedenia.dgn</w:t>
      </w:r>
      <w:proofErr w:type="spellEnd"/>
      <w:r w:rsidRPr="00305725">
        <w:rPr>
          <w:rFonts w:ascii="Cambria" w:hAnsi="Cambria"/>
          <w:sz w:val="22"/>
          <w:szCs w:val="22"/>
        </w:rPr>
        <w:t xml:space="preserve"> - zákres všetkých vedení, ktoré križovali, resp. boli v súbehu s meranou trasou potrubí, do 30 vrstvy umiestniť hĺbkovú hodnotu „H“ odpočet súr. </w:t>
      </w:r>
      <w:proofErr w:type="spellStart"/>
      <w:r w:rsidRPr="00305725">
        <w:rPr>
          <w:rFonts w:ascii="Cambria" w:hAnsi="Cambria"/>
          <w:sz w:val="22"/>
          <w:szCs w:val="22"/>
        </w:rPr>
        <w:t>z,ź</w:t>
      </w:r>
      <w:proofErr w:type="spellEnd"/>
      <w:r w:rsidRPr="00305725">
        <w:rPr>
          <w:rFonts w:ascii="Cambria" w:hAnsi="Cambria"/>
          <w:sz w:val="22"/>
          <w:szCs w:val="22"/>
        </w:rPr>
        <w:t xml:space="preserve"> </w:t>
      </w:r>
    </w:p>
    <w:p w14:paraId="0AD1C972"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 xml:space="preserve">iné </w:t>
      </w:r>
      <w:proofErr w:type="spellStart"/>
      <w:r w:rsidRPr="00305725">
        <w:rPr>
          <w:rFonts w:ascii="Cambria" w:hAnsi="Cambria"/>
          <w:sz w:val="22"/>
          <w:szCs w:val="22"/>
        </w:rPr>
        <w:t>vedenia_body.dgn</w:t>
      </w:r>
      <w:proofErr w:type="spellEnd"/>
      <w:r w:rsidRPr="00305725">
        <w:rPr>
          <w:rFonts w:ascii="Cambria" w:hAnsi="Cambria"/>
          <w:sz w:val="22"/>
          <w:szCs w:val="22"/>
        </w:rPr>
        <w:t xml:space="preserve"> -  číslo bodu, súradnice z, ź </w:t>
      </w:r>
    </w:p>
    <w:p w14:paraId="2D29D635" w14:textId="77777777" w:rsidR="001C0EFA" w:rsidRPr="00305725" w:rsidRDefault="001C0EFA" w:rsidP="004A10DE">
      <w:pPr>
        <w:widowControl w:val="0"/>
        <w:numPr>
          <w:ilvl w:val="0"/>
          <w:numId w:val="3"/>
        </w:numPr>
        <w:suppressAutoHyphens w:val="0"/>
        <w:spacing w:after="20"/>
        <w:ind w:left="703" w:hanging="346"/>
        <w:rPr>
          <w:rFonts w:ascii="Cambria" w:hAnsi="Cambria"/>
          <w:sz w:val="22"/>
          <w:szCs w:val="22"/>
        </w:rPr>
      </w:pPr>
      <w:r w:rsidRPr="00305725">
        <w:rPr>
          <w:rFonts w:ascii="Cambria" w:hAnsi="Cambria"/>
          <w:sz w:val="22"/>
          <w:szCs w:val="22"/>
        </w:rPr>
        <w:t>iné vedenia.txt / *.</w:t>
      </w:r>
      <w:proofErr w:type="spellStart"/>
      <w:r w:rsidRPr="00305725">
        <w:rPr>
          <w:rFonts w:ascii="Cambria" w:hAnsi="Cambria"/>
          <w:sz w:val="22"/>
          <w:szCs w:val="22"/>
        </w:rPr>
        <w:t>doc</w:t>
      </w:r>
      <w:proofErr w:type="spellEnd"/>
      <w:r w:rsidRPr="00305725">
        <w:rPr>
          <w:rFonts w:ascii="Cambria" w:hAnsi="Cambria"/>
          <w:sz w:val="22"/>
          <w:szCs w:val="22"/>
        </w:rPr>
        <w:t xml:space="preserve">/ -  číslo bodu , </w:t>
      </w:r>
      <w:proofErr w:type="spellStart"/>
      <w:r w:rsidRPr="00305725">
        <w:rPr>
          <w:rFonts w:ascii="Cambria" w:hAnsi="Cambria"/>
          <w:sz w:val="22"/>
          <w:szCs w:val="22"/>
        </w:rPr>
        <w:t>súrad</w:t>
      </w:r>
      <w:proofErr w:type="spellEnd"/>
      <w:r w:rsidRPr="00305725">
        <w:rPr>
          <w:rFonts w:ascii="Cambria" w:hAnsi="Cambria"/>
          <w:sz w:val="22"/>
          <w:szCs w:val="22"/>
        </w:rPr>
        <w:t>.</w:t>
      </w:r>
      <w:r w:rsidR="00AC4BE7" w:rsidRPr="00305725">
        <w:rPr>
          <w:rFonts w:ascii="Cambria" w:hAnsi="Cambria"/>
          <w:sz w:val="22"/>
          <w:szCs w:val="22"/>
        </w:rPr>
        <w:t xml:space="preserve"> </w:t>
      </w:r>
      <w:r w:rsidRPr="00305725">
        <w:rPr>
          <w:rFonts w:ascii="Cambria" w:hAnsi="Cambria"/>
          <w:sz w:val="22"/>
          <w:szCs w:val="22"/>
        </w:rPr>
        <w:t xml:space="preserve">x, y ,z ,ź ,H, popis </w:t>
      </w:r>
    </w:p>
    <w:p w14:paraId="390B8725" w14:textId="77777777" w:rsidR="00460A33" w:rsidRPr="00305725" w:rsidRDefault="00460A33" w:rsidP="004A10DE">
      <w:pPr>
        <w:widowControl w:val="0"/>
        <w:suppressAutoHyphens w:val="0"/>
        <w:spacing w:after="20"/>
        <w:ind w:left="703"/>
        <w:rPr>
          <w:rFonts w:ascii="Cambria" w:hAnsi="Cambria"/>
          <w:sz w:val="22"/>
          <w:szCs w:val="22"/>
        </w:rPr>
      </w:pPr>
    </w:p>
    <w:p w14:paraId="0A4C72C2" w14:textId="77777777" w:rsidR="00460A33" w:rsidRPr="00305725" w:rsidRDefault="00460A33" w:rsidP="004A10DE">
      <w:pPr>
        <w:pStyle w:val="BodyTextIndent"/>
        <w:widowControl w:val="0"/>
        <w:ind w:left="0" w:firstLine="340"/>
        <w:jc w:val="both"/>
        <w:rPr>
          <w:rFonts w:ascii="Cambria" w:hAnsi="Cambria"/>
          <w:szCs w:val="22"/>
          <w:lang w:val="sk-SK"/>
        </w:rPr>
      </w:pPr>
      <w:r w:rsidRPr="00305725">
        <w:rPr>
          <w:rFonts w:ascii="Cambria" w:hAnsi="Cambria"/>
          <w:szCs w:val="22"/>
          <w:lang w:val="sk-SK"/>
        </w:rPr>
        <w:t>Časť ČOV</w:t>
      </w:r>
      <w:r w:rsidR="00E00703" w:rsidRPr="00305725">
        <w:rPr>
          <w:rFonts w:ascii="Cambria" w:hAnsi="Cambria"/>
          <w:szCs w:val="22"/>
          <w:lang w:val="sk-SK"/>
        </w:rPr>
        <w:t xml:space="preserve"> a ČS</w:t>
      </w:r>
      <w:r w:rsidRPr="00305725">
        <w:rPr>
          <w:rFonts w:ascii="Cambria" w:hAnsi="Cambria"/>
          <w:szCs w:val="22"/>
          <w:lang w:val="sk-SK"/>
        </w:rPr>
        <w:t xml:space="preserve"> :</w:t>
      </w:r>
    </w:p>
    <w:p w14:paraId="31DB2790" w14:textId="77777777" w:rsidR="00460A33" w:rsidRPr="00305725" w:rsidRDefault="00460A33" w:rsidP="004A10DE">
      <w:pPr>
        <w:pStyle w:val="BodyTextIndent"/>
        <w:widowControl w:val="0"/>
        <w:numPr>
          <w:ilvl w:val="0"/>
          <w:numId w:val="7"/>
        </w:numPr>
        <w:tabs>
          <w:tab w:val="right" w:pos="9214"/>
        </w:tabs>
        <w:spacing w:after="0"/>
        <w:jc w:val="both"/>
        <w:rPr>
          <w:rFonts w:ascii="Cambria" w:hAnsi="Cambria"/>
          <w:szCs w:val="22"/>
          <w:lang w:val="sk-SK"/>
        </w:rPr>
      </w:pPr>
      <w:proofErr w:type="spellStart"/>
      <w:r w:rsidRPr="00305725">
        <w:rPr>
          <w:rFonts w:ascii="Cambria" w:hAnsi="Cambria"/>
          <w:szCs w:val="22"/>
          <w:lang w:val="sk-SK"/>
        </w:rPr>
        <w:t>čov.dgn</w:t>
      </w:r>
      <w:proofErr w:type="spellEnd"/>
      <w:r w:rsidRPr="00305725">
        <w:rPr>
          <w:rFonts w:ascii="Cambria" w:hAnsi="Cambria"/>
          <w:szCs w:val="22"/>
          <w:lang w:val="sk-SK"/>
        </w:rPr>
        <w:t xml:space="preserve"> – zamerané objekty, </w:t>
      </w:r>
      <w:r w:rsidRPr="00305725">
        <w:rPr>
          <w:rFonts w:ascii="Cambria" w:hAnsi="Cambria"/>
          <w:szCs w:val="22"/>
        </w:rPr>
        <w:t xml:space="preserve">popis </w:t>
      </w:r>
      <w:proofErr w:type="spellStart"/>
      <w:r w:rsidRPr="00305725">
        <w:rPr>
          <w:rFonts w:ascii="Cambria" w:hAnsi="Cambria"/>
          <w:szCs w:val="22"/>
        </w:rPr>
        <w:t>objektov</w:t>
      </w:r>
      <w:proofErr w:type="spellEnd"/>
    </w:p>
    <w:p w14:paraId="3F8983CC" w14:textId="77777777" w:rsidR="00460A33" w:rsidRPr="00305725" w:rsidRDefault="00460A33" w:rsidP="004A10DE">
      <w:pPr>
        <w:widowControl w:val="0"/>
        <w:suppressAutoHyphens w:val="0"/>
        <w:spacing w:after="20"/>
        <w:ind w:left="703"/>
        <w:rPr>
          <w:rFonts w:ascii="Cambria" w:hAnsi="Cambria"/>
          <w:sz w:val="22"/>
          <w:szCs w:val="22"/>
        </w:rPr>
      </w:pPr>
      <w:r w:rsidRPr="00305725">
        <w:rPr>
          <w:rFonts w:ascii="Cambria" w:hAnsi="Cambria"/>
          <w:sz w:val="22"/>
          <w:szCs w:val="22"/>
        </w:rPr>
        <w:t>čov.txt /*.</w:t>
      </w:r>
      <w:proofErr w:type="spellStart"/>
      <w:r w:rsidRPr="00305725">
        <w:rPr>
          <w:rFonts w:ascii="Cambria" w:hAnsi="Cambria"/>
          <w:sz w:val="22"/>
          <w:szCs w:val="22"/>
        </w:rPr>
        <w:t>doc</w:t>
      </w:r>
      <w:proofErr w:type="spellEnd"/>
      <w:r w:rsidRPr="00305725">
        <w:rPr>
          <w:rFonts w:ascii="Cambria" w:hAnsi="Cambria"/>
          <w:sz w:val="22"/>
          <w:szCs w:val="22"/>
        </w:rPr>
        <w:t>/ - číslo bodu, súr. x, y, z /terén/, ź/hĺbka uloženia/, H, popis</w:t>
      </w:r>
    </w:p>
    <w:p w14:paraId="199203B3" w14:textId="77777777" w:rsidR="00EB693D" w:rsidRPr="00305725" w:rsidRDefault="00EB693D" w:rsidP="004A10DE">
      <w:pPr>
        <w:widowControl w:val="0"/>
        <w:rPr>
          <w:rFonts w:ascii="Cambria" w:hAnsi="Cambria"/>
          <w:sz w:val="22"/>
          <w:szCs w:val="22"/>
        </w:rPr>
      </w:pPr>
    </w:p>
    <w:p w14:paraId="11A4B4A9"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Elaborát overí autorizovaný geodet</w:t>
      </w:r>
      <w:r w:rsidR="00B04BD7" w:rsidRPr="00305725">
        <w:rPr>
          <w:rFonts w:ascii="Cambria" w:hAnsi="Cambria"/>
          <w:sz w:val="22"/>
          <w:szCs w:val="22"/>
        </w:rPr>
        <w:t xml:space="preserve"> Zhotoviteľa</w:t>
      </w:r>
      <w:r w:rsidRPr="00305725">
        <w:rPr>
          <w:rFonts w:ascii="Cambria" w:hAnsi="Cambria"/>
          <w:sz w:val="22"/>
          <w:szCs w:val="22"/>
        </w:rPr>
        <w:t>.</w:t>
      </w:r>
    </w:p>
    <w:p w14:paraId="76B36792" w14:textId="77777777" w:rsidR="001C0EFA" w:rsidRPr="00305725" w:rsidRDefault="001C0EFA" w:rsidP="004A10DE">
      <w:pPr>
        <w:pStyle w:val="Heading3"/>
        <w:keepNext w:val="0"/>
        <w:keepLines w:val="0"/>
        <w:widowControl w:val="0"/>
        <w:rPr>
          <w:rFonts w:ascii="Cambria" w:hAnsi="Cambria"/>
        </w:rPr>
      </w:pPr>
      <w:bookmarkStart w:id="139" w:name="_Toc364519510"/>
      <w:bookmarkStart w:id="140" w:name="_Toc24552052"/>
      <w:r w:rsidRPr="00305725">
        <w:rPr>
          <w:rFonts w:ascii="Cambria" w:hAnsi="Cambria"/>
        </w:rPr>
        <w:t>Geometrické plány</w:t>
      </w:r>
      <w:bookmarkEnd w:id="139"/>
      <w:bookmarkEnd w:id="140"/>
      <w:r w:rsidRPr="00305725">
        <w:rPr>
          <w:rFonts w:ascii="Cambria" w:hAnsi="Cambria"/>
        </w:rPr>
        <w:t xml:space="preserve"> </w:t>
      </w:r>
    </w:p>
    <w:p w14:paraId="5B99445F" w14:textId="77777777" w:rsidR="001C0EFA" w:rsidRPr="00305725" w:rsidRDefault="001C0EFA" w:rsidP="004A10DE">
      <w:pPr>
        <w:widowControl w:val="0"/>
        <w:rPr>
          <w:rFonts w:ascii="Cambria" w:hAnsi="Cambria"/>
          <w:sz w:val="22"/>
          <w:szCs w:val="22"/>
        </w:rPr>
      </w:pPr>
      <w:bookmarkStart w:id="141" w:name="_Toc130915774"/>
      <w:r w:rsidRPr="00305725">
        <w:rPr>
          <w:rFonts w:ascii="Cambria" w:hAnsi="Cambria"/>
          <w:sz w:val="22"/>
          <w:szCs w:val="22"/>
        </w:rPr>
        <w:t>Súčasťou DSV</w:t>
      </w:r>
      <w:r w:rsidR="003D129E" w:rsidRPr="00305725">
        <w:rPr>
          <w:rFonts w:ascii="Cambria" w:hAnsi="Cambria"/>
          <w:sz w:val="22"/>
          <w:szCs w:val="22"/>
        </w:rPr>
        <w:t>S</w:t>
      </w:r>
      <w:r w:rsidRPr="00305725">
        <w:rPr>
          <w:rFonts w:ascii="Cambria" w:hAnsi="Cambria"/>
          <w:sz w:val="22"/>
          <w:szCs w:val="22"/>
        </w:rPr>
        <w:t xml:space="preserve"> budú tiež </w:t>
      </w:r>
      <w:proofErr w:type="spellStart"/>
      <w:r w:rsidRPr="00305725">
        <w:rPr>
          <w:rFonts w:ascii="Cambria" w:hAnsi="Cambria"/>
          <w:sz w:val="22"/>
          <w:szCs w:val="22"/>
        </w:rPr>
        <w:t>porealizačné</w:t>
      </w:r>
      <w:proofErr w:type="spellEnd"/>
      <w:r w:rsidRPr="00305725">
        <w:rPr>
          <w:rFonts w:ascii="Cambria" w:hAnsi="Cambria"/>
          <w:sz w:val="22"/>
          <w:szCs w:val="22"/>
        </w:rPr>
        <w:t xml:space="preserve"> </w:t>
      </w:r>
      <w:r w:rsidRPr="00305725">
        <w:rPr>
          <w:rFonts w:ascii="Cambria" w:hAnsi="Cambria"/>
          <w:b/>
          <w:sz w:val="22"/>
          <w:szCs w:val="22"/>
        </w:rPr>
        <w:t>geometrické plány</w:t>
      </w:r>
      <w:r w:rsidRPr="00305725">
        <w:rPr>
          <w:rFonts w:ascii="Cambria" w:hAnsi="Cambria"/>
          <w:sz w:val="22"/>
          <w:szCs w:val="22"/>
        </w:rPr>
        <w:t xml:space="preserve"> vypracované podľa platných technických predpisov. V </w:t>
      </w:r>
      <w:proofErr w:type="spellStart"/>
      <w:r w:rsidRPr="00305725">
        <w:rPr>
          <w:rFonts w:ascii="Cambria" w:hAnsi="Cambria"/>
          <w:sz w:val="22"/>
          <w:szCs w:val="22"/>
        </w:rPr>
        <w:t>porealizačných</w:t>
      </w:r>
      <w:proofErr w:type="spellEnd"/>
      <w:r w:rsidRPr="00305725">
        <w:rPr>
          <w:rFonts w:ascii="Cambria" w:hAnsi="Cambria"/>
          <w:sz w:val="22"/>
          <w:szCs w:val="22"/>
        </w:rPr>
        <w:t xml:space="preserve"> geometrických plánoch na vyznačenie vecného bremena sa vyčísli plocha obmedzenia (šírka ochranného pásma) pre jednotlivé parcely.</w:t>
      </w:r>
    </w:p>
    <w:p w14:paraId="21E0E5ED" w14:textId="7F747FD6" w:rsidR="005644ED" w:rsidRPr="00305725" w:rsidRDefault="001C0EFA" w:rsidP="004A10DE">
      <w:pPr>
        <w:widowControl w:val="0"/>
        <w:rPr>
          <w:rFonts w:ascii="Cambria" w:hAnsi="Cambria"/>
          <w:sz w:val="22"/>
          <w:szCs w:val="22"/>
        </w:rPr>
      </w:pPr>
      <w:r w:rsidRPr="00305725">
        <w:rPr>
          <w:rFonts w:ascii="Cambria" w:hAnsi="Cambria"/>
          <w:sz w:val="22"/>
          <w:szCs w:val="22"/>
        </w:rPr>
        <w:t xml:space="preserve">Zhotoviteľ je zodpovedný za vyhotovenie geometrických plánov, v takej podobe, aby boli akceptované na zápis do katastra nehnuteľností v zmysle vyhlášky č. 461/2009 </w:t>
      </w:r>
      <w:proofErr w:type="spellStart"/>
      <w:r w:rsidRPr="00305725">
        <w:rPr>
          <w:rFonts w:ascii="Cambria" w:hAnsi="Cambria"/>
          <w:sz w:val="22"/>
          <w:szCs w:val="22"/>
        </w:rPr>
        <w:t>Z.z</w:t>
      </w:r>
      <w:proofErr w:type="spellEnd"/>
      <w:r w:rsidRPr="00305725">
        <w:rPr>
          <w:rFonts w:ascii="Cambria" w:hAnsi="Cambria"/>
          <w:sz w:val="22"/>
          <w:szCs w:val="22"/>
        </w:rPr>
        <w:t xml:space="preserve">. o vykonaní katastrálneho zákona v znení neskorších predpisov a pokynov </w:t>
      </w:r>
      <w:r w:rsidR="00F36C4A">
        <w:rPr>
          <w:rFonts w:ascii="Cambria" w:hAnsi="Cambria"/>
          <w:sz w:val="22"/>
          <w:szCs w:val="22"/>
        </w:rPr>
        <w:t xml:space="preserve">Dozoru Objednávateľa </w:t>
      </w:r>
      <w:r w:rsidRPr="00305725">
        <w:rPr>
          <w:rFonts w:ascii="Cambria" w:hAnsi="Cambria"/>
          <w:sz w:val="22"/>
          <w:szCs w:val="22"/>
        </w:rPr>
        <w:t xml:space="preserve">a Objednávateľa bez ďalšej úpravy Objednávateľom. </w:t>
      </w:r>
    </w:p>
    <w:p w14:paraId="4BE180C6"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V </w:t>
      </w:r>
      <w:proofErr w:type="spellStart"/>
      <w:r w:rsidRPr="00305725">
        <w:rPr>
          <w:rFonts w:ascii="Cambria" w:hAnsi="Cambria"/>
          <w:sz w:val="22"/>
          <w:szCs w:val="22"/>
        </w:rPr>
        <w:t>porealizačných</w:t>
      </w:r>
      <w:proofErr w:type="spellEnd"/>
      <w:r w:rsidRPr="00305725">
        <w:rPr>
          <w:rFonts w:ascii="Cambria" w:hAnsi="Cambria"/>
          <w:sz w:val="22"/>
          <w:szCs w:val="22"/>
        </w:rPr>
        <w:t xml:space="preserve"> GP sa právny stav v miestach prekročeného trvalého záberu rieši podľa vykonanej analýzy a vypracujú  sa kompletné podklady k majetko</w:t>
      </w:r>
      <w:r w:rsidR="00AC4BE7" w:rsidRPr="00305725">
        <w:rPr>
          <w:rFonts w:ascii="Cambria" w:hAnsi="Cambria"/>
          <w:sz w:val="22"/>
          <w:szCs w:val="22"/>
        </w:rPr>
        <w:t>vo</w:t>
      </w:r>
      <w:r w:rsidRPr="00305725">
        <w:rPr>
          <w:rFonts w:ascii="Cambria" w:hAnsi="Cambria"/>
          <w:sz w:val="22"/>
          <w:szCs w:val="22"/>
        </w:rPr>
        <w:t xml:space="preserve">-právnemu vysporiadaniu /zoznam vlastníkov, vyňatie BPEJ/. </w:t>
      </w:r>
    </w:p>
    <w:p w14:paraId="2516174E" w14:textId="01F786BB" w:rsidR="001C0EFA" w:rsidRPr="00305725" w:rsidRDefault="001C0EFA" w:rsidP="004A10DE">
      <w:pPr>
        <w:widowControl w:val="0"/>
        <w:rPr>
          <w:rFonts w:ascii="Cambria" w:hAnsi="Cambria"/>
          <w:sz w:val="22"/>
          <w:szCs w:val="22"/>
        </w:rPr>
      </w:pPr>
      <w:proofErr w:type="spellStart"/>
      <w:r w:rsidRPr="00305725">
        <w:rPr>
          <w:rFonts w:ascii="Cambria" w:hAnsi="Cambria"/>
          <w:sz w:val="22"/>
          <w:szCs w:val="22"/>
        </w:rPr>
        <w:t>Porealizačné</w:t>
      </w:r>
      <w:proofErr w:type="spellEnd"/>
      <w:r w:rsidRPr="00305725">
        <w:rPr>
          <w:rFonts w:ascii="Cambria" w:hAnsi="Cambria"/>
          <w:sz w:val="22"/>
          <w:szCs w:val="22"/>
        </w:rPr>
        <w:t xml:space="preserve"> geometrické plány Zhotoviteľ spracuje </w:t>
      </w:r>
      <w:r w:rsidR="00E00703" w:rsidRPr="00305725">
        <w:rPr>
          <w:rFonts w:ascii="Cambria" w:hAnsi="Cambria"/>
          <w:sz w:val="22"/>
          <w:szCs w:val="22"/>
        </w:rPr>
        <w:t xml:space="preserve">vo vyhotoveniach podľa kap. </w:t>
      </w:r>
      <w:r w:rsidR="00470C31">
        <w:rPr>
          <w:rFonts w:ascii="Cambria" w:hAnsi="Cambria"/>
          <w:sz w:val="22"/>
          <w:szCs w:val="22"/>
        </w:rPr>
        <w:t xml:space="preserve">6 </w:t>
      </w:r>
      <w:r w:rsidR="00470C31" w:rsidRPr="00305725">
        <w:rPr>
          <w:rFonts w:ascii="Cambria" w:hAnsi="Cambria"/>
          <w:sz w:val="22"/>
          <w:szCs w:val="22"/>
        </w:rPr>
        <w:t xml:space="preserve">vo </w:t>
      </w:r>
      <w:r w:rsidRPr="00305725">
        <w:rPr>
          <w:rFonts w:ascii="Cambria" w:hAnsi="Cambria"/>
          <w:sz w:val="22"/>
          <w:szCs w:val="22"/>
        </w:rPr>
        <w:t>formáte .</w:t>
      </w:r>
      <w:proofErr w:type="spellStart"/>
      <w:r w:rsidRPr="00305725">
        <w:rPr>
          <w:rFonts w:ascii="Cambria" w:hAnsi="Cambria"/>
          <w:sz w:val="22"/>
          <w:szCs w:val="22"/>
        </w:rPr>
        <w:t>dgn</w:t>
      </w:r>
      <w:proofErr w:type="spellEnd"/>
      <w:r w:rsidRPr="00305725">
        <w:rPr>
          <w:rFonts w:ascii="Cambria" w:hAnsi="Cambria"/>
          <w:sz w:val="22"/>
          <w:szCs w:val="22"/>
        </w:rPr>
        <w:t xml:space="preserve">. </w:t>
      </w:r>
    </w:p>
    <w:p w14:paraId="5B88C9FA" w14:textId="77777777" w:rsidR="001C0EFA" w:rsidRPr="00305725" w:rsidRDefault="001C0EFA" w:rsidP="004A10DE">
      <w:pPr>
        <w:widowControl w:val="0"/>
        <w:rPr>
          <w:rFonts w:ascii="Cambria" w:hAnsi="Cambria"/>
          <w:sz w:val="22"/>
          <w:szCs w:val="22"/>
        </w:rPr>
      </w:pPr>
      <w:r w:rsidRPr="00305725">
        <w:rPr>
          <w:rFonts w:ascii="Cambria" w:hAnsi="Cambria"/>
          <w:sz w:val="22"/>
          <w:szCs w:val="22"/>
        </w:rPr>
        <w:t>Meranie a spracovanie musí byť podľa príslušných STN a inštrukcií na prácu v polohových bodových poliach v aktuálnych pozemkových mapách, ktoré si zabezpečí Zhotoviteľ stavby. Elaborát overí autorizovaný geodet Zhotoviteľa.</w:t>
      </w:r>
    </w:p>
    <w:p w14:paraId="29B94FF7" w14:textId="0FF8568E" w:rsidR="001C0EFA" w:rsidRPr="00922427"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142" w:name="_Toc269381936"/>
      <w:bookmarkStart w:id="143" w:name="_Toc269388588"/>
      <w:bookmarkStart w:id="144" w:name="_Toc269477001"/>
      <w:bookmarkStart w:id="145" w:name="_Toc269478168"/>
      <w:bookmarkStart w:id="146" w:name="_Toc269900301"/>
      <w:bookmarkStart w:id="147" w:name="_Toc24552053"/>
      <w:bookmarkEnd w:id="142"/>
      <w:bookmarkEnd w:id="143"/>
      <w:bookmarkEnd w:id="144"/>
      <w:bookmarkEnd w:id="145"/>
      <w:bookmarkEnd w:id="146"/>
      <w:r w:rsidRPr="00922427">
        <w:rPr>
          <w:rFonts w:ascii="Cambria" w:hAnsi="Cambria"/>
          <w:bCs/>
          <w:iCs/>
          <w:caps/>
          <w:sz w:val="24"/>
          <w:szCs w:val="24"/>
          <w:u w:val="none"/>
          <w:lang w:eastAsia="cs-CZ"/>
        </w:rPr>
        <w:t>Dokumentácia kvality</w:t>
      </w:r>
      <w:bookmarkEnd w:id="147"/>
    </w:p>
    <w:p w14:paraId="453D8FE5" w14:textId="451D35EB" w:rsidR="001C0EFA" w:rsidRPr="00305725" w:rsidRDefault="001C0EFA" w:rsidP="004A10DE">
      <w:pPr>
        <w:widowControl w:val="0"/>
        <w:rPr>
          <w:rFonts w:ascii="Cambria" w:hAnsi="Cambria"/>
          <w:sz w:val="22"/>
          <w:szCs w:val="22"/>
        </w:rPr>
      </w:pPr>
      <w:r w:rsidRPr="00305725">
        <w:rPr>
          <w:rFonts w:ascii="Cambria" w:hAnsi="Cambria"/>
          <w:sz w:val="22"/>
          <w:szCs w:val="22"/>
        </w:rPr>
        <w:t xml:space="preserve">Dokumentácia kvality bude obsahovať </w:t>
      </w:r>
      <w:r w:rsidR="00BD7D4A" w:rsidRPr="00305725">
        <w:rPr>
          <w:rFonts w:ascii="Cambria" w:hAnsi="Cambria"/>
          <w:sz w:val="22"/>
          <w:szCs w:val="22"/>
        </w:rPr>
        <w:t xml:space="preserve">výsledky (protokoly) všetkých vykonaných skúšok, ďalej </w:t>
      </w:r>
      <w:r w:rsidRPr="00305725">
        <w:rPr>
          <w:rFonts w:ascii="Cambria" w:hAnsi="Cambria"/>
          <w:sz w:val="22"/>
          <w:szCs w:val="22"/>
        </w:rPr>
        <w:lastRenderedPageBreak/>
        <w:t>atesty a certifikáty materiálov, strojov a zariadení zabudovaných do Diela</w:t>
      </w:r>
      <w:r w:rsidR="00E00703" w:rsidRPr="00305725">
        <w:rPr>
          <w:rFonts w:ascii="Cambria" w:hAnsi="Cambria"/>
          <w:sz w:val="22"/>
          <w:szCs w:val="22"/>
        </w:rPr>
        <w:t xml:space="preserve"> vo vyhotoveniach podľa kap. </w:t>
      </w:r>
      <w:r w:rsidR="00470C31">
        <w:rPr>
          <w:rFonts w:ascii="Cambria" w:hAnsi="Cambria"/>
          <w:sz w:val="22"/>
          <w:szCs w:val="22"/>
        </w:rPr>
        <w:t>6</w:t>
      </w:r>
      <w:r w:rsidRPr="00305725">
        <w:rPr>
          <w:rFonts w:ascii="Cambria" w:hAnsi="Cambria"/>
          <w:sz w:val="22"/>
          <w:szCs w:val="22"/>
        </w:rPr>
        <w:t>.</w:t>
      </w:r>
      <w:r w:rsidR="00BD7D4A" w:rsidRPr="00305725">
        <w:rPr>
          <w:rFonts w:ascii="Cambria" w:hAnsi="Cambria"/>
          <w:sz w:val="22"/>
          <w:szCs w:val="22"/>
        </w:rPr>
        <w:t xml:space="preserve"> </w:t>
      </w:r>
    </w:p>
    <w:p w14:paraId="65C623DF" w14:textId="0CAA48EC" w:rsidR="001C0EFA" w:rsidRPr="00922427"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148" w:name="_Toc24552054"/>
      <w:r w:rsidRPr="00922427">
        <w:rPr>
          <w:rFonts w:ascii="Cambria" w:hAnsi="Cambria"/>
          <w:bCs/>
          <w:iCs/>
          <w:caps/>
          <w:sz w:val="24"/>
          <w:szCs w:val="24"/>
          <w:u w:val="none"/>
          <w:lang w:eastAsia="cs-CZ"/>
        </w:rPr>
        <w:t>Stavebné denníky</w:t>
      </w:r>
      <w:bookmarkEnd w:id="148"/>
    </w:p>
    <w:p w14:paraId="7D5B207D" w14:textId="7BBC4352" w:rsidR="001C0EFA" w:rsidRPr="00305725" w:rsidRDefault="001C0EFA" w:rsidP="004A10DE">
      <w:pPr>
        <w:widowControl w:val="0"/>
        <w:rPr>
          <w:rFonts w:ascii="Cambria" w:hAnsi="Cambria"/>
          <w:sz w:val="22"/>
          <w:szCs w:val="22"/>
        </w:rPr>
      </w:pPr>
      <w:r w:rsidRPr="00305725">
        <w:rPr>
          <w:rFonts w:ascii="Cambria" w:hAnsi="Cambria"/>
          <w:sz w:val="22"/>
          <w:szCs w:val="22"/>
        </w:rPr>
        <w:t>Tento zväzok bude obsahovať originálne strany všetkých stavebných denníkov, ktoré sa týkajú predmetnej časti Diela</w:t>
      </w:r>
      <w:r w:rsidR="00E00703" w:rsidRPr="00305725">
        <w:rPr>
          <w:rFonts w:ascii="Cambria" w:hAnsi="Cambria"/>
          <w:sz w:val="22"/>
          <w:szCs w:val="22"/>
        </w:rPr>
        <w:t xml:space="preserve"> vo vyhotoveniach podľa kap. </w:t>
      </w:r>
      <w:r w:rsidR="00470C31">
        <w:rPr>
          <w:rFonts w:ascii="Cambria" w:hAnsi="Cambria"/>
          <w:sz w:val="22"/>
          <w:szCs w:val="22"/>
        </w:rPr>
        <w:t>6</w:t>
      </w:r>
      <w:r w:rsidRPr="00305725">
        <w:rPr>
          <w:rFonts w:ascii="Cambria" w:hAnsi="Cambria"/>
          <w:sz w:val="22"/>
          <w:szCs w:val="22"/>
        </w:rPr>
        <w:t>.</w:t>
      </w:r>
    </w:p>
    <w:p w14:paraId="2BFA4CA1" w14:textId="006FACD6" w:rsidR="001C0EFA" w:rsidRPr="00922427" w:rsidRDefault="001C0EFA"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149" w:name="_Toc24552055"/>
      <w:r w:rsidRPr="00922427">
        <w:rPr>
          <w:rFonts w:ascii="Cambria" w:hAnsi="Cambria"/>
          <w:bCs/>
          <w:iCs/>
          <w:caps/>
          <w:sz w:val="24"/>
          <w:szCs w:val="24"/>
          <w:u w:val="none"/>
          <w:lang w:eastAsia="cs-CZ"/>
        </w:rPr>
        <w:t>Porealizačné vyjadrenia</w:t>
      </w:r>
      <w:bookmarkEnd w:id="149"/>
    </w:p>
    <w:p w14:paraId="3C5A81A6" w14:textId="77777777" w:rsidR="001C0EFA" w:rsidRPr="00305725" w:rsidRDefault="001C0EFA" w:rsidP="004A10DE">
      <w:pPr>
        <w:widowControl w:val="0"/>
        <w:rPr>
          <w:rFonts w:ascii="Cambria" w:hAnsi="Cambria"/>
          <w:sz w:val="22"/>
          <w:szCs w:val="22"/>
        </w:rPr>
      </w:pPr>
      <w:proofErr w:type="spellStart"/>
      <w:r w:rsidRPr="00305725">
        <w:rPr>
          <w:rFonts w:ascii="Cambria" w:hAnsi="Cambria"/>
          <w:sz w:val="22"/>
          <w:szCs w:val="22"/>
        </w:rPr>
        <w:t>Porealizačné</w:t>
      </w:r>
      <w:proofErr w:type="spellEnd"/>
      <w:r w:rsidRPr="00305725">
        <w:rPr>
          <w:rFonts w:ascii="Cambria" w:hAnsi="Cambria"/>
          <w:sz w:val="22"/>
          <w:szCs w:val="22"/>
        </w:rPr>
        <w:t xml:space="preserve"> vyjadrenia budú obsahovať vyjadrenia dotknutých orgánov, organizácií, správcov komunikácií a dotknutých inžinierskych sietí, majiteľov pozemkov a</w:t>
      </w:r>
      <w:r w:rsidR="00D7697C" w:rsidRPr="00305725">
        <w:rPr>
          <w:rFonts w:ascii="Cambria" w:hAnsi="Cambria"/>
          <w:sz w:val="22"/>
          <w:szCs w:val="22"/>
        </w:rPr>
        <w:t> </w:t>
      </w:r>
      <w:r w:rsidRPr="00305725">
        <w:rPr>
          <w:rFonts w:ascii="Cambria" w:hAnsi="Cambria"/>
          <w:sz w:val="22"/>
          <w:szCs w:val="22"/>
        </w:rPr>
        <w:t>dotknut</w:t>
      </w:r>
      <w:r w:rsidR="00D7697C" w:rsidRPr="00305725">
        <w:rPr>
          <w:rFonts w:ascii="Cambria" w:hAnsi="Cambria"/>
          <w:sz w:val="22"/>
          <w:szCs w:val="22"/>
        </w:rPr>
        <w:t>ej obce</w:t>
      </w:r>
      <w:r w:rsidRPr="00305725">
        <w:rPr>
          <w:rFonts w:ascii="Cambria" w:hAnsi="Cambria"/>
          <w:sz w:val="22"/>
          <w:szCs w:val="22"/>
        </w:rPr>
        <w:t>, primátor</w:t>
      </w:r>
      <w:r w:rsidR="00D7697C" w:rsidRPr="00305725">
        <w:rPr>
          <w:rFonts w:ascii="Cambria" w:hAnsi="Cambria"/>
          <w:sz w:val="22"/>
          <w:szCs w:val="22"/>
        </w:rPr>
        <w:t>a</w:t>
      </w:r>
      <w:r w:rsidRPr="00305725">
        <w:rPr>
          <w:rFonts w:ascii="Cambria" w:hAnsi="Cambria"/>
          <w:sz w:val="22"/>
          <w:szCs w:val="22"/>
        </w:rPr>
        <w:t xml:space="preserve"> mest</w:t>
      </w:r>
      <w:r w:rsidR="00D7697C" w:rsidRPr="00305725">
        <w:rPr>
          <w:rFonts w:ascii="Cambria" w:hAnsi="Cambria"/>
          <w:sz w:val="22"/>
          <w:szCs w:val="22"/>
        </w:rPr>
        <w:t>a</w:t>
      </w:r>
      <w:r w:rsidRPr="00305725">
        <w:rPr>
          <w:rFonts w:ascii="Cambria" w:hAnsi="Cambria"/>
          <w:sz w:val="22"/>
          <w:szCs w:val="22"/>
        </w:rPr>
        <w:t>, príslušných úradov a pod. k skutkovému stavu.</w:t>
      </w:r>
    </w:p>
    <w:p w14:paraId="772C89E1" w14:textId="77777777" w:rsidR="00973CCB" w:rsidRPr="00305725" w:rsidRDefault="00973CCB" w:rsidP="004A10DE">
      <w:pPr>
        <w:pStyle w:val="BodyText"/>
        <w:widowControl w:val="0"/>
        <w:rPr>
          <w:rFonts w:ascii="Cambria" w:hAnsi="Cambria"/>
          <w:sz w:val="22"/>
          <w:szCs w:val="22"/>
        </w:rPr>
      </w:pPr>
    </w:p>
    <w:p w14:paraId="02B26F02" w14:textId="57462D96" w:rsidR="001C0EFA" w:rsidRPr="00305725" w:rsidRDefault="001C0EFA" w:rsidP="004A10DE">
      <w:pPr>
        <w:pStyle w:val="BodyText"/>
        <w:widowControl w:val="0"/>
        <w:rPr>
          <w:rFonts w:ascii="Cambria" w:hAnsi="Cambria"/>
          <w:sz w:val="22"/>
          <w:szCs w:val="22"/>
        </w:rPr>
      </w:pPr>
      <w:r w:rsidRPr="00305725">
        <w:rPr>
          <w:rFonts w:ascii="Cambria" w:hAnsi="Cambria"/>
          <w:sz w:val="22"/>
          <w:szCs w:val="22"/>
        </w:rPr>
        <w:t>Jednotlivé časti DSV budú odovzdávané v pevných doskách a budú vložené do škatúľ tak, aby v </w:t>
      </w:r>
      <w:r w:rsidR="0017508C" w:rsidRPr="00305725">
        <w:rPr>
          <w:rFonts w:ascii="Cambria" w:hAnsi="Cambria"/>
          <w:sz w:val="22"/>
          <w:szCs w:val="22"/>
        </w:rPr>
        <w:t>jednotlivých škatulia</w:t>
      </w:r>
      <w:r w:rsidR="005644ED" w:rsidRPr="00305725">
        <w:rPr>
          <w:rFonts w:ascii="Cambria" w:hAnsi="Cambria"/>
          <w:sz w:val="22"/>
          <w:szCs w:val="22"/>
        </w:rPr>
        <w:t>ch</w:t>
      </w:r>
      <w:r w:rsidRPr="00305725">
        <w:rPr>
          <w:rFonts w:ascii="Cambria" w:hAnsi="Cambria"/>
          <w:sz w:val="22"/>
          <w:szCs w:val="22"/>
        </w:rPr>
        <w:t xml:space="preserve"> bol</w:t>
      </w:r>
      <w:r w:rsidR="005644ED" w:rsidRPr="00305725">
        <w:rPr>
          <w:rFonts w:ascii="Cambria" w:hAnsi="Cambria"/>
          <w:sz w:val="22"/>
          <w:szCs w:val="22"/>
        </w:rPr>
        <w:t>i</w:t>
      </w:r>
      <w:r w:rsidRPr="00305725">
        <w:rPr>
          <w:rFonts w:ascii="Cambria" w:hAnsi="Cambria"/>
          <w:sz w:val="22"/>
          <w:szCs w:val="22"/>
        </w:rPr>
        <w:t xml:space="preserve"> jedn</w:t>
      </w:r>
      <w:r w:rsidR="005644ED" w:rsidRPr="00305725">
        <w:rPr>
          <w:rFonts w:ascii="Cambria" w:hAnsi="Cambria"/>
          <w:sz w:val="22"/>
          <w:szCs w:val="22"/>
        </w:rPr>
        <w:t>otlivé  </w:t>
      </w:r>
      <w:r w:rsidRPr="00305725">
        <w:rPr>
          <w:rFonts w:ascii="Cambria" w:hAnsi="Cambria"/>
          <w:sz w:val="22"/>
          <w:szCs w:val="22"/>
        </w:rPr>
        <w:t>stavb</w:t>
      </w:r>
      <w:r w:rsidR="005644ED" w:rsidRPr="00305725">
        <w:rPr>
          <w:rFonts w:ascii="Cambria" w:hAnsi="Cambria"/>
          <w:sz w:val="22"/>
          <w:szCs w:val="22"/>
        </w:rPr>
        <w:t>y</w:t>
      </w:r>
      <w:r w:rsidR="00BD7D4A" w:rsidRPr="00305725">
        <w:rPr>
          <w:rFonts w:ascii="Cambria" w:hAnsi="Cambria"/>
          <w:sz w:val="22"/>
          <w:szCs w:val="22"/>
        </w:rPr>
        <w:t xml:space="preserve"> (pokiaľ je ich viac)</w:t>
      </w:r>
      <w:r w:rsidR="00E00703" w:rsidRPr="00305725">
        <w:rPr>
          <w:rFonts w:ascii="Cambria" w:hAnsi="Cambria"/>
          <w:sz w:val="22"/>
          <w:szCs w:val="22"/>
        </w:rPr>
        <w:t xml:space="preserve"> vo vyhotoveniach podľa kap. </w:t>
      </w:r>
      <w:r w:rsidR="00470C31">
        <w:rPr>
          <w:rFonts w:ascii="Cambria" w:hAnsi="Cambria"/>
          <w:sz w:val="22"/>
          <w:szCs w:val="22"/>
        </w:rPr>
        <w:t>6</w:t>
      </w:r>
      <w:r w:rsidR="005644ED" w:rsidRPr="00305725">
        <w:rPr>
          <w:rFonts w:ascii="Cambria" w:hAnsi="Cambria"/>
          <w:sz w:val="22"/>
          <w:szCs w:val="22"/>
        </w:rPr>
        <w:t>.</w:t>
      </w:r>
    </w:p>
    <w:p w14:paraId="1259535B" w14:textId="77777777" w:rsidR="005644ED" w:rsidRPr="00305725" w:rsidRDefault="005644ED" w:rsidP="004A10DE">
      <w:pPr>
        <w:pStyle w:val="BodyText"/>
        <w:widowControl w:val="0"/>
        <w:rPr>
          <w:rFonts w:ascii="Cambria" w:hAnsi="Cambria"/>
          <w:sz w:val="22"/>
          <w:szCs w:val="22"/>
        </w:rPr>
      </w:pPr>
    </w:p>
    <w:p w14:paraId="07DF834F" w14:textId="77777777" w:rsidR="00515208" w:rsidRPr="00305725" w:rsidRDefault="00515208" w:rsidP="004A10DE">
      <w:pPr>
        <w:pStyle w:val="BodyText"/>
        <w:widowControl w:val="0"/>
        <w:rPr>
          <w:rFonts w:ascii="Cambria" w:hAnsi="Cambria"/>
          <w:sz w:val="22"/>
          <w:szCs w:val="22"/>
        </w:rPr>
      </w:pPr>
      <w:r w:rsidRPr="00305725">
        <w:rPr>
          <w:rFonts w:ascii="Cambria" w:hAnsi="Cambria"/>
          <w:sz w:val="22"/>
          <w:szCs w:val="22"/>
        </w:rPr>
        <w:t xml:space="preserve">Všetky náklady na vyhotovenie </w:t>
      </w:r>
      <w:r w:rsidR="00BD7D4A" w:rsidRPr="00305725">
        <w:rPr>
          <w:rFonts w:ascii="Cambria" w:hAnsi="Cambria"/>
          <w:sz w:val="22"/>
          <w:szCs w:val="22"/>
        </w:rPr>
        <w:t>DSV</w:t>
      </w:r>
      <w:r w:rsidRPr="00305725">
        <w:rPr>
          <w:rFonts w:ascii="Cambria" w:hAnsi="Cambria"/>
          <w:sz w:val="22"/>
          <w:szCs w:val="22"/>
        </w:rPr>
        <w:t xml:space="preserve"> budú zahrnuté v </w:t>
      </w:r>
      <w:r w:rsidR="00BD7D4A" w:rsidRPr="00305725">
        <w:rPr>
          <w:rFonts w:ascii="Cambria" w:hAnsi="Cambria"/>
          <w:sz w:val="22"/>
          <w:szCs w:val="22"/>
        </w:rPr>
        <w:t>zmluvnej</w:t>
      </w:r>
      <w:r w:rsidRPr="00305725">
        <w:rPr>
          <w:rFonts w:ascii="Cambria" w:hAnsi="Cambria"/>
          <w:sz w:val="22"/>
          <w:szCs w:val="22"/>
        </w:rPr>
        <w:t xml:space="preserve"> cene Zhotoviteľa.</w:t>
      </w:r>
    </w:p>
    <w:p w14:paraId="24BD2F7D" w14:textId="3A4FB4E7" w:rsidR="003514AA" w:rsidRPr="004A10DE" w:rsidRDefault="003514AA" w:rsidP="004A10DE">
      <w:pPr>
        <w:pStyle w:val="Heading1"/>
        <w:keepNext w:val="0"/>
        <w:widowControl w:val="0"/>
        <w:numPr>
          <w:ilvl w:val="1"/>
          <w:numId w:val="1"/>
        </w:numPr>
        <w:tabs>
          <w:tab w:val="clear" w:pos="576"/>
        </w:tabs>
        <w:spacing w:after="240"/>
        <w:ind w:left="709" w:hanging="709"/>
        <w:rPr>
          <w:rFonts w:ascii="Cambria" w:hAnsi="Cambria"/>
          <w:bCs/>
          <w:iCs/>
          <w:caps/>
          <w:sz w:val="24"/>
          <w:szCs w:val="24"/>
          <w:u w:val="none"/>
          <w:lang w:eastAsia="cs-CZ"/>
        </w:rPr>
      </w:pPr>
      <w:bookmarkStart w:id="150" w:name="_Toc269900305"/>
      <w:bookmarkStart w:id="151" w:name="_Toc24552056"/>
      <w:r w:rsidRPr="004A10DE">
        <w:rPr>
          <w:rFonts w:ascii="Cambria" w:hAnsi="Cambria"/>
          <w:bCs/>
          <w:iCs/>
          <w:caps/>
          <w:sz w:val="24"/>
          <w:szCs w:val="24"/>
          <w:u w:val="none"/>
          <w:lang w:eastAsia="cs-CZ"/>
        </w:rPr>
        <w:t>Majetkoprávny elaborát</w:t>
      </w:r>
      <w:bookmarkEnd w:id="150"/>
      <w:bookmarkEnd w:id="151"/>
    </w:p>
    <w:p w14:paraId="08D39452" w14:textId="77777777" w:rsidR="003514AA" w:rsidRPr="00305725" w:rsidRDefault="003514AA" w:rsidP="004A10DE">
      <w:pPr>
        <w:widowControl w:val="0"/>
        <w:rPr>
          <w:rFonts w:ascii="Cambria" w:hAnsi="Cambria"/>
          <w:sz w:val="22"/>
          <w:szCs w:val="22"/>
        </w:rPr>
      </w:pPr>
      <w:r w:rsidRPr="00305725">
        <w:rPr>
          <w:rFonts w:ascii="Cambria" w:hAnsi="Cambria"/>
          <w:sz w:val="22"/>
          <w:szCs w:val="22"/>
        </w:rPr>
        <w:t>Táto časť DSVS bude obsahovať:</w:t>
      </w:r>
    </w:p>
    <w:p w14:paraId="37EDD353" w14:textId="77777777" w:rsidR="003514AA" w:rsidRPr="00305725" w:rsidRDefault="003514AA" w:rsidP="004A10DE">
      <w:pPr>
        <w:widowControl w:val="0"/>
        <w:numPr>
          <w:ilvl w:val="0"/>
          <w:numId w:val="6"/>
        </w:numPr>
        <w:tabs>
          <w:tab w:val="clear" w:pos="720"/>
          <w:tab w:val="num" w:pos="567"/>
          <w:tab w:val="left" w:pos="4500"/>
        </w:tabs>
        <w:suppressAutoHyphens w:val="0"/>
        <w:spacing w:after="0"/>
        <w:ind w:left="567" w:hanging="283"/>
        <w:rPr>
          <w:rFonts w:ascii="Cambria" w:hAnsi="Cambria"/>
          <w:sz w:val="22"/>
          <w:szCs w:val="22"/>
        </w:rPr>
      </w:pPr>
      <w:r w:rsidRPr="00305725">
        <w:rPr>
          <w:rFonts w:ascii="Cambria" w:hAnsi="Cambria"/>
          <w:sz w:val="22"/>
          <w:szCs w:val="22"/>
        </w:rPr>
        <w:t>kópie máp z C-KN overených Katastrálnym úradom so zakreslenými trasami a objektmi</w:t>
      </w:r>
    </w:p>
    <w:p w14:paraId="39D0E035" w14:textId="77777777" w:rsidR="003514AA" w:rsidRPr="00305725" w:rsidRDefault="00165EC8" w:rsidP="004A10DE">
      <w:pPr>
        <w:widowControl w:val="0"/>
        <w:numPr>
          <w:ilvl w:val="0"/>
          <w:numId w:val="6"/>
        </w:numPr>
        <w:tabs>
          <w:tab w:val="clear" w:pos="720"/>
          <w:tab w:val="num" w:pos="567"/>
          <w:tab w:val="left" w:pos="4500"/>
        </w:tabs>
        <w:suppressAutoHyphens w:val="0"/>
        <w:spacing w:after="0"/>
        <w:ind w:left="567" w:hanging="283"/>
        <w:rPr>
          <w:rFonts w:ascii="Cambria" w:hAnsi="Cambria"/>
          <w:sz w:val="22"/>
          <w:szCs w:val="22"/>
        </w:rPr>
      </w:pPr>
      <w:r w:rsidRPr="00305725">
        <w:rPr>
          <w:rFonts w:ascii="Cambria" w:hAnsi="Cambria"/>
          <w:sz w:val="22"/>
          <w:szCs w:val="22"/>
        </w:rPr>
        <w:t>kópie</w:t>
      </w:r>
      <w:r w:rsidR="003514AA" w:rsidRPr="00305725">
        <w:rPr>
          <w:rFonts w:ascii="Cambria" w:hAnsi="Cambria"/>
          <w:sz w:val="22"/>
          <w:szCs w:val="22"/>
        </w:rPr>
        <w:t xml:space="preserve"> máp určeného op</w:t>
      </w:r>
      <w:r w:rsidRPr="00305725">
        <w:rPr>
          <w:rFonts w:ascii="Cambria" w:hAnsi="Cambria"/>
          <w:sz w:val="22"/>
          <w:szCs w:val="22"/>
        </w:rPr>
        <w:t>e</w:t>
      </w:r>
      <w:r w:rsidR="003514AA" w:rsidRPr="00305725">
        <w:rPr>
          <w:rFonts w:ascii="Cambria" w:hAnsi="Cambria"/>
          <w:sz w:val="22"/>
          <w:szCs w:val="22"/>
        </w:rPr>
        <w:t>rátu overených Katastrálnym úradom so zakreslenými trasami a objektmi</w:t>
      </w:r>
    </w:p>
    <w:p w14:paraId="1D362EEB" w14:textId="77777777" w:rsidR="003514AA" w:rsidRPr="00305725" w:rsidRDefault="003514AA" w:rsidP="004A10DE">
      <w:pPr>
        <w:widowControl w:val="0"/>
        <w:numPr>
          <w:ilvl w:val="0"/>
          <w:numId w:val="6"/>
        </w:numPr>
        <w:tabs>
          <w:tab w:val="clear" w:pos="720"/>
          <w:tab w:val="num" w:pos="567"/>
          <w:tab w:val="left" w:pos="4500"/>
        </w:tabs>
        <w:suppressAutoHyphens w:val="0"/>
        <w:spacing w:after="0"/>
        <w:ind w:left="567" w:hanging="283"/>
        <w:rPr>
          <w:rFonts w:ascii="Cambria" w:hAnsi="Cambria"/>
          <w:sz w:val="22"/>
          <w:szCs w:val="22"/>
        </w:rPr>
      </w:pPr>
      <w:r w:rsidRPr="00305725">
        <w:rPr>
          <w:rFonts w:ascii="Cambria" w:hAnsi="Cambria"/>
          <w:sz w:val="22"/>
          <w:szCs w:val="22"/>
        </w:rPr>
        <w:t>zoznam vlastníkov a užívateľov všetkých dotknutých pozemkov, vrátane dokladov o vlastníkoch LV, EL (kolková známka)</w:t>
      </w:r>
    </w:p>
    <w:p w14:paraId="42B2A2CC" w14:textId="77777777" w:rsidR="003514AA" w:rsidRPr="00305725" w:rsidRDefault="003514AA" w:rsidP="004A10DE">
      <w:pPr>
        <w:widowControl w:val="0"/>
        <w:numPr>
          <w:ilvl w:val="0"/>
          <w:numId w:val="6"/>
        </w:numPr>
        <w:tabs>
          <w:tab w:val="clear" w:pos="720"/>
          <w:tab w:val="num" w:pos="567"/>
          <w:tab w:val="left" w:pos="4500"/>
        </w:tabs>
        <w:suppressAutoHyphens w:val="0"/>
        <w:spacing w:after="0"/>
        <w:ind w:left="567" w:hanging="283"/>
        <w:rPr>
          <w:rFonts w:ascii="Cambria" w:hAnsi="Cambria"/>
          <w:sz w:val="22"/>
          <w:szCs w:val="22"/>
        </w:rPr>
      </w:pPr>
      <w:r w:rsidRPr="00305725">
        <w:rPr>
          <w:rFonts w:ascii="Cambria" w:hAnsi="Cambria"/>
          <w:sz w:val="22"/>
          <w:szCs w:val="22"/>
        </w:rPr>
        <w:t>identifikácie všetkých dotknutých pozemkov (č. parcely, druh pozemku, LV, EL, vlastník, užívateľ podľa KN, PK)</w:t>
      </w:r>
    </w:p>
    <w:p w14:paraId="5A1C3324" w14:textId="77777777" w:rsidR="003514AA" w:rsidRPr="00305725" w:rsidRDefault="003514AA" w:rsidP="004A10DE">
      <w:pPr>
        <w:widowControl w:val="0"/>
        <w:rPr>
          <w:rFonts w:ascii="Cambria" w:hAnsi="Cambria"/>
          <w:sz w:val="22"/>
          <w:szCs w:val="22"/>
        </w:rPr>
      </w:pPr>
    </w:p>
    <w:p w14:paraId="06E2CD6A" w14:textId="77777777" w:rsidR="003514AA" w:rsidRPr="00305725" w:rsidRDefault="003514AA" w:rsidP="004A10DE">
      <w:pPr>
        <w:widowControl w:val="0"/>
        <w:rPr>
          <w:rFonts w:ascii="Cambria" w:hAnsi="Cambria"/>
          <w:sz w:val="22"/>
          <w:szCs w:val="22"/>
        </w:rPr>
      </w:pPr>
      <w:proofErr w:type="spellStart"/>
      <w:r w:rsidRPr="00305725">
        <w:rPr>
          <w:rFonts w:ascii="Cambria" w:hAnsi="Cambria"/>
          <w:sz w:val="22"/>
          <w:szCs w:val="22"/>
        </w:rPr>
        <w:t>Majetkoprávne</w:t>
      </w:r>
      <w:proofErr w:type="spellEnd"/>
      <w:r w:rsidRPr="00305725">
        <w:rPr>
          <w:rFonts w:ascii="Cambria" w:hAnsi="Cambria"/>
          <w:sz w:val="22"/>
          <w:szCs w:val="22"/>
        </w:rPr>
        <w:t xml:space="preserve"> vysporiadanie sa počas realizácie zmluvy </w:t>
      </w:r>
      <w:r w:rsidRPr="00305725">
        <w:rPr>
          <w:rFonts w:ascii="Cambria" w:hAnsi="Cambria"/>
          <w:b/>
          <w:sz w:val="22"/>
          <w:szCs w:val="22"/>
        </w:rPr>
        <w:t>v prípade zmien oproti DSP</w:t>
      </w:r>
      <w:r w:rsidRPr="00305725">
        <w:rPr>
          <w:rFonts w:ascii="Cambria" w:hAnsi="Cambria"/>
          <w:sz w:val="22"/>
          <w:szCs w:val="22"/>
        </w:rPr>
        <w:t xml:space="preserve"> bude riadiť nasledovnými princípmi:</w:t>
      </w:r>
    </w:p>
    <w:p w14:paraId="45EF0D1C" w14:textId="77777777" w:rsidR="003514AA" w:rsidRPr="00305725" w:rsidRDefault="003514AA" w:rsidP="004A10DE">
      <w:pPr>
        <w:widowControl w:val="0"/>
        <w:rPr>
          <w:rFonts w:ascii="Cambria" w:hAnsi="Cambria"/>
          <w:sz w:val="22"/>
          <w:szCs w:val="22"/>
        </w:rPr>
      </w:pPr>
    </w:p>
    <w:p w14:paraId="7ED6CE73" w14:textId="77777777" w:rsidR="003514AA" w:rsidRPr="00305725" w:rsidRDefault="003514AA" w:rsidP="004A10DE">
      <w:pPr>
        <w:widowControl w:val="0"/>
        <w:rPr>
          <w:rFonts w:ascii="Cambria" w:hAnsi="Cambria"/>
          <w:b/>
          <w:sz w:val="22"/>
          <w:szCs w:val="22"/>
        </w:rPr>
      </w:pPr>
      <w:r w:rsidRPr="00305725">
        <w:rPr>
          <w:rFonts w:ascii="Cambria" w:hAnsi="Cambria"/>
          <w:b/>
          <w:sz w:val="22"/>
          <w:szCs w:val="22"/>
        </w:rPr>
        <w:t>1. Objednávateľ zabezpečuje:</w:t>
      </w:r>
    </w:p>
    <w:p w14:paraId="11BB0578"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na základe výzvy Zhotoviteľa uskutočnenie podpisu kúpnych zmlúv, nájomných zmlúv a zmlúv o zriadení vecného bremena (ďalej len „príslušných zmlúv“)</w:t>
      </w:r>
    </w:p>
    <w:p w14:paraId="4ECD9174"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znalecké posudky na určenie kúpnej ceny pozemku, nájomného a odplát za vecné bremená</w:t>
      </w:r>
    </w:p>
    <w:p w14:paraId="3F51E635"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vklad príslušných zmlúv do katastra nehnuteľností</w:t>
      </w:r>
    </w:p>
    <w:p w14:paraId="43F95BA4" w14:textId="77777777" w:rsidR="003514AA" w:rsidRPr="00305725" w:rsidRDefault="003514AA" w:rsidP="004A10DE">
      <w:pPr>
        <w:widowControl w:val="0"/>
        <w:rPr>
          <w:rFonts w:ascii="Cambria" w:hAnsi="Cambria"/>
          <w:b/>
          <w:sz w:val="22"/>
          <w:szCs w:val="22"/>
        </w:rPr>
      </w:pPr>
      <w:r w:rsidRPr="00305725">
        <w:rPr>
          <w:rFonts w:ascii="Cambria" w:hAnsi="Cambria"/>
          <w:b/>
          <w:sz w:val="22"/>
          <w:szCs w:val="22"/>
        </w:rPr>
        <w:t>2. Objednávateľ hradí:</w:t>
      </w:r>
    </w:p>
    <w:p w14:paraId="503D7AFE"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xml:space="preserve">- náklady za znalecké posudky </w:t>
      </w:r>
    </w:p>
    <w:p w14:paraId="61A44900"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xml:space="preserve">- výkup pozemkov trvalých záberov (kúpne ceny) </w:t>
      </w:r>
    </w:p>
    <w:p w14:paraId="76915FF6"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odplaty za vecné bremená</w:t>
      </w:r>
    </w:p>
    <w:p w14:paraId="421B4DD6"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xml:space="preserve">- odplaty za prenájom vyplývajúce z nájomných zmlúv </w:t>
      </w:r>
    </w:p>
    <w:p w14:paraId="2C85F31E"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xml:space="preserve">- poplatky súvisiace s vkladom príslušných zmlúv do katastra nehnuteľností </w:t>
      </w:r>
    </w:p>
    <w:p w14:paraId="29CCA0B7"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notárske poplatky za overenie pravosti podpisu vlastníka/spoluvlastníka dotknutej nehnuteľnosti (pričom je na dohode medzi objednávateľom a vlastníkom/ spoluvlastníkom dotknutej nehnuteľnosti kto uhradí tieto poplatky)</w:t>
      </w:r>
    </w:p>
    <w:p w14:paraId="2A3E45A7" w14:textId="77777777" w:rsidR="003514AA" w:rsidRPr="00305725" w:rsidRDefault="003514AA" w:rsidP="004A10DE">
      <w:pPr>
        <w:widowControl w:val="0"/>
        <w:ind w:left="2880" w:hanging="2880"/>
        <w:rPr>
          <w:rFonts w:ascii="Cambria" w:hAnsi="Cambria"/>
          <w:sz w:val="22"/>
          <w:szCs w:val="22"/>
        </w:rPr>
      </w:pPr>
      <w:r w:rsidRPr="00305725">
        <w:rPr>
          <w:rFonts w:ascii="Cambria" w:hAnsi="Cambria"/>
          <w:b/>
          <w:sz w:val="22"/>
          <w:szCs w:val="22"/>
        </w:rPr>
        <w:t>3. Zhotoviteľ zabezpečuje:</w:t>
      </w:r>
    </w:p>
    <w:p w14:paraId="3202E1D9"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geometrické plány jednotlivých parciel, ktoré sú predmetom kúpnych zmlúv, nájomných zmlúv a zmlúv o zriadení vecného bremena po zrealizovaní príslušnej časti diela</w:t>
      </w:r>
    </w:p>
    <w:p w14:paraId="339F14EE"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príprava kúpnych zmlúv, nájomných zmlúv, zmlúv na zriadenie vecného bremena</w:t>
      </w:r>
    </w:p>
    <w:p w14:paraId="78F2B2CB"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lastRenderedPageBreak/>
        <w:t>- vypracovanie návrhov na vklad príslušných zmlúv do katastra nehnuteľností</w:t>
      </w:r>
    </w:p>
    <w:p w14:paraId="11C208C4"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písomné upovedomenie (výzva) objednávateľa na uzatvoreniu príslušných zmlúv</w:t>
      </w:r>
    </w:p>
    <w:p w14:paraId="5BD6F3C9" w14:textId="77777777" w:rsidR="003514AA" w:rsidRPr="00305725" w:rsidRDefault="003514AA" w:rsidP="004A10DE">
      <w:pPr>
        <w:widowControl w:val="0"/>
        <w:rPr>
          <w:rFonts w:ascii="Cambria" w:hAnsi="Cambria"/>
          <w:sz w:val="22"/>
          <w:szCs w:val="22"/>
        </w:rPr>
      </w:pPr>
      <w:r w:rsidRPr="00305725">
        <w:rPr>
          <w:rFonts w:ascii="Cambria" w:hAnsi="Cambria"/>
          <w:b/>
          <w:sz w:val="22"/>
          <w:szCs w:val="22"/>
        </w:rPr>
        <w:t>4. Zhotoviteľ hradí:</w:t>
      </w:r>
      <w:r w:rsidRPr="00305725">
        <w:rPr>
          <w:rFonts w:ascii="Cambria" w:hAnsi="Cambria"/>
          <w:sz w:val="22"/>
          <w:szCs w:val="22"/>
        </w:rPr>
        <w:t xml:space="preserve"> </w:t>
      </w:r>
    </w:p>
    <w:p w14:paraId="605342C7"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xml:space="preserve">- náklady v súvislosti s vyhotovením geometrických plánov podľa bodu 3 </w:t>
      </w:r>
    </w:p>
    <w:p w14:paraId="7535C78C"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xml:space="preserve">- náklady v súvislosti s vyzdvihnutím listov vlastníctva, výpisov z pozemkovo-knižných vložiek a snímok z katastrálnej mapy </w:t>
      </w:r>
    </w:p>
    <w:p w14:paraId="2B353E58"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xml:space="preserve">- náklady v súvislosti s prípravou príslušných zmlúv </w:t>
      </w:r>
    </w:p>
    <w:p w14:paraId="34A592CE" w14:textId="77777777" w:rsidR="003514AA" w:rsidRPr="00305725" w:rsidRDefault="003514AA" w:rsidP="004A10DE">
      <w:pPr>
        <w:widowControl w:val="0"/>
        <w:ind w:left="300"/>
        <w:rPr>
          <w:rFonts w:ascii="Cambria" w:hAnsi="Cambria"/>
          <w:sz w:val="22"/>
          <w:szCs w:val="22"/>
        </w:rPr>
      </w:pPr>
      <w:r w:rsidRPr="00305725">
        <w:rPr>
          <w:rFonts w:ascii="Cambria" w:hAnsi="Cambria"/>
          <w:sz w:val="22"/>
          <w:szCs w:val="22"/>
        </w:rPr>
        <w:t>- náklady v súvislosti s vypracovaním návrhov na vklad príslušných zmlúv do katastra nehnuteľností</w:t>
      </w:r>
    </w:p>
    <w:p w14:paraId="4EFDC4B3" w14:textId="77777777" w:rsidR="003514AA" w:rsidRPr="00305725" w:rsidRDefault="003514AA" w:rsidP="004A10DE">
      <w:pPr>
        <w:widowControl w:val="0"/>
        <w:rPr>
          <w:rFonts w:ascii="Cambria" w:hAnsi="Cambria"/>
          <w:sz w:val="22"/>
          <w:szCs w:val="22"/>
        </w:rPr>
      </w:pPr>
    </w:p>
    <w:p w14:paraId="786FD506" w14:textId="77777777" w:rsidR="003514AA" w:rsidRPr="00305725" w:rsidRDefault="003514AA" w:rsidP="004A10DE">
      <w:pPr>
        <w:pStyle w:val="BodyText"/>
        <w:widowControl w:val="0"/>
        <w:rPr>
          <w:rFonts w:ascii="Cambria" w:hAnsi="Cambria"/>
          <w:sz w:val="22"/>
          <w:szCs w:val="22"/>
        </w:rPr>
      </w:pPr>
      <w:r w:rsidRPr="00305725">
        <w:rPr>
          <w:rFonts w:ascii="Cambria" w:hAnsi="Cambria"/>
          <w:sz w:val="22"/>
          <w:szCs w:val="22"/>
        </w:rPr>
        <w:t>Jednotlivé časti DSV</w:t>
      </w:r>
      <w:r w:rsidR="00165EC8" w:rsidRPr="00305725">
        <w:rPr>
          <w:rFonts w:ascii="Cambria" w:hAnsi="Cambria"/>
          <w:sz w:val="22"/>
          <w:szCs w:val="22"/>
        </w:rPr>
        <w:t>S</w:t>
      </w:r>
      <w:r w:rsidRPr="00305725">
        <w:rPr>
          <w:rFonts w:ascii="Cambria" w:hAnsi="Cambria"/>
          <w:sz w:val="22"/>
          <w:szCs w:val="22"/>
        </w:rPr>
        <w:t xml:space="preserve"> budú odovzdávané v pevných doskách a budú vložené do škatúľ tak, aby v jednotlivých škatul</w:t>
      </w:r>
      <w:r w:rsidR="00165EC8" w:rsidRPr="00305725">
        <w:rPr>
          <w:rFonts w:ascii="Cambria" w:hAnsi="Cambria"/>
          <w:sz w:val="22"/>
          <w:szCs w:val="22"/>
        </w:rPr>
        <w:t>ia</w:t>
      </w:r>
      <w:r w:rsidRPr="00305725">
        <w:rPr>
          <w:rFonts w:ascii="Cambria" w:hAnsi="Cambria"/>
          <w:sz w:val="22"/>
          <w:szCs w:val="22"/>
        </w:rPr>
        <w:t>ch boli jednotlivé  stavby.</w:t>
      </w:r>
    </w:p>
    <w:p w14:paraId="754C4AC0" w14:textId="77777777" w:rsidR="003514AA" w:rsidRPr="00305725" w:rsidRDefault="003514AA" w:rsidP="004A10DE">
      <w:pPr>
        <w:pStyle w:val="BodyText"/>
        <w:widowControl w:val="0"/>
        <w:rPr>
          <w:rFonts w:ascii="Cambria" w:hAnsi="Cambria"/>
          <w:sz w:val="22"/>
          <w:szCs w:val="22"/>
        </w:rPr>
      </w:pPr>
    </w:p>
    <w:p w14:paraId="0ADCA675" w14:textId="77777777" w:rsidR="003514AA" w:rsidRPr="00305725" w:rsidRDefault="003514AA" w:rsidP="004A10DE">
      <w:pPr>
        <w:pStyle w:val="BodyText"/>
        <w:widowControl w:val="0"/>
        <w:rPr>
          <w:rFonts w:ascii="Cambria" w:hAnsi="Cambria"/>
          <w:sz w:val="22"/>
          <w:szCs w:val="22"/>
        </w:rPr>
      </w:pPr>
      <w:r w:rsidRPr="00305725">
        <w:rPr>
          <w:rFonts w:ascii="Cambria" w:hAnsi="Cambria"/>
          <w:sz w:val="22"/>
          <w:szCs w:val="22"/>
        </w:rPr>
        <w:t>Všetky náklady na vyhotovenie dokumentácie skutočného vyhotovenia budú zahrnuté v ponukovej cene Zhotoviteľa.</w:t>
      </w:r>
    </w:p>
    <w:p w14:paraId="4DEA8FF9" w14:textId="77777777" w:rsidR="003514AA" w:rsidRPr="00305725" w:rsidRDefault="003514AA" w:rsidP="004A10DE">
      <w:pPr>
        <w:pStyle w:val="BodyText"/>
        <w:widowControl w:val="0"/>
        <w:rPr>
          <w:rFonts w:ascii="Cambria" w:hAnsi="Cambria"/>
          <w:sz w:val="22"/>
          <w:szCs w:val="22"/>
        </w:rPr>
      </w:pPr>
    </w:p>
    <w:p w14:paraId="3AA22983" w14:textId="4765F403" w:rsidR="00754388" w:rsidRPr="00922427" w:rsidRDefault="00754388" w:rsidP="004A10DE">
      <w:pPr>
        <w:pStyle w:val="Heading1"/>
        <w:keepNext w:val="0"/>
        <w:widowControl w:val="0"/>
        <w:numPr>
          <w:ilvl w:val="1"/>
          <w:numId w:val="1"/>
        </w:numPr>
        <w:tabs>
          <w:tab w:val="clear" w:pos="576"/>
        </w:tabs>
        <w:spacing w:after="240"/>
        <w:ind w:left="709" w:hanging="709"/>
        <w:rPr>
          <w:rFonts w:ascii="Cambria" w:hAnsi="Cambria"/>
          <w:bCs/>
          <w:iCs/>
          <w:caps/>
          <w:szCs w:val="24"/>
          <w:u w:val="none"/>
          <w:lang w:eastAsia="cs-CZ"/>
        </w:rPr>
      </w:pPr>
      <w:bookmarkStart w:id="152" w:name="_Toc24552057"/>
      <w:bookmarkEnd w:id="132"/>
      <w:bookmarkEnd w:id="133"/>
      <w:bookmarkEnd w:id="141"/>
      <w:r w:rsidRPr="00922427">
        <w:rPr>
          <w:rFonts w:ascii="Cambria" w:hAnsi="Cambria"/>
          <w:bCs/>
          <w:iCs/>
          <w:caps/>
          <w:sz w:val="24"/>
          <w:szCs w:val="24"/>
          <w:u w:val="none"/>
          <w:lang w:eastAsia="cs-CZ"/>
        </w:rPr>
        <w:t>Podklady k zaradeniu majetku</w:t>
      </w:r>
      <w:bookmarkEnd w:id="152"/>
    </w:p>
    <w:p w14:paraId="7A1F4933" w14:textId="665AC077" w:rsidR="001C0EFA" w:rsidRPr="00305725" w:rsidRDefault="00754388" w:rsidP="004A10DE">
      <w:pPr>
        <w:pStyle w:val="BodyText"/>
        <w:widowControl w:val="0"/>
        <w:rPr>
          <w:rFonts w:ascii="Cambria" w:hAnsi="Cambria"/>
          <w:sz w:val="22"/>
          <w:szCs w:val="22"/>
        </w:rPr>
      </w:pPr>
      <w:r w:rsidRPr="00305725">
        <w:rPr>
          <w:rFonts w:ascii="Cambria" w:hAnsi="Cambria"/>
          <w:sz w:val="22"/>
          <w:szCs w:val="22"/>
        </w:rPr>
        <w:t xml:space="preserve">Po ukončení realizácie a prebratí jednotlivých častí Diela </w:t>
      </w:r>
      <w:r w:rsidR="004176DB">
        <w:rPr>
          <w:rFonts w:ascii="Cambria" w:hAnsi="Cambria"/>
          <w:sz w:val="22"/>
          <w:szCs w:val="22"/>
        </w:rPr>
        <w:t>sa</w:t>
      </w:r>
      <w:r w:rsidRPr="00305725">
        <w:rPr>
          <w:rFonts w:ascii="Cambria" w:hAnsi="Cambria"/>
          <w:sz w:val="22"/>
          <w:szCs w:val="22"/>
        </w:rPr>
        <w:t xml:space="preserve"> od Zhotoviteľa bude vyžadovať príprava podkladov pre zaradenie majetku a súčinnosť s </w:t>
      </w:r>
      <w:r w:rsidR="004176DB">
        <w:rPr>
          <w:rFonts w:ascii="Cambria" w:hAnsi="Cambria"/>
          <w:sz w:val="22"/>
          <w:szCs w:val="22"/>
        </w:rPr>
        <w:t>Dozorom Objednávateľa</w:t>
      </w:r>
      <w:r w:rsidRPr="00305725">
        <w:rPr>
          <w:rFonts w:ascii="Cambria" w:hAnsi="Cambria"/>
          <w:sz w:val="22"/>
          <w:szCs w:val="22"/>
        </w:rPr>
        <w:t>, ktorý poskytne Zhotoviteľovi potrebné formuláre a ďalšie formálne podrobnosti. Od Zhotoviteľa sa bude požadovať pripraviť pre každý PS zoznam Technologických zariadení zabudovaných do Diela. Zoznam bude obsahovať minimálne typ, výrobcu, výrobné číslo, technické parametre a cenu.</w:t>
      </w:r>
    </w:p>
    <w:p w14:paraId="1D4815BA" w14:textId="77777777" w:rsidR="00754388" w:rsidRPr="00305725" w:rsidRDefault="00754388" w:rsidP="004A10DE">
      <w:pPr>
        <w:pStyle w:val="BodyText"/>
        <w:widowControl w:val="0"/>
        <w:rPr>
          <w:rFonts w:ascii="Cambria" w:hAnsi="Cambria"/>
          <w:sz w:val="22"/>
          <w:szCs w:val="22"/>
        </w:rPr>
      </w:pPr>
    </w:p>
    <w:p w14:paraId="6060EEE4" w14:textId="13142005" w:rsidR="00754388" w:rsidRPr="00305725" w:rsidRDefault="00754388" w:rsidP="004A10DE">
      <w:pPr>
        <w:pStyle w:val="BodyText"/>
        <w:widowControl w:val="0"/>
        <w:rPr>
          <w:rFonts w:ascii="Cambria" w:hAnsi="Cambria"/>
          <w:sz w:val="22"/>
          <w:szCs w:val="22"/>
        </w:rPr>
      </w:pPr>
      <w:r w:rsidRPr="00305725">
        <w:rPr>
          <w:rFonts w:ascii="Cambria" w:hAnsi="Cambria"/>
          <w:sz w:val="22"/>
          <w:szCs w:val="22"/>
        </w:rPr>
        <w:t xml:space="preserve">Jednotlivé časti DSV budú odovzdávané v pevných doskách a budú vložené do škatúľ tak, aby v jednotlivých </w:t>
      </w:r>
      <w:r w:rsidR="003D129E" w:rsidRPr="00305725">
        <w:rPr>
          <w:rFonts w:ascii="Cambria" w:hAnsi="Cambria"/>
          <w:sz w:val="22"/>
          <w:szCs w:val="22"/>
        </w:rPr>
        <w:t xml:space="preserve">škatuliach </w:t>
      </w:r>
      <w:r w:rsidRPr="00305725">
        <w:rPr>
          <w:rFonts w:ascii="Cambria" w:hAnsi="Cambria"/>
          <w:sz w:val="22"/>
          <w:szCs w:val="22"/>
        </w:rPr>
        <w:t>boli jednotlivé  stavby.</w:t>
      </w:r>
    </w:p>
    <w:p w14:paraId="01B97E45" w14:textId="26993D7A" w:rsidR="001C0EFA" w:rsidRPr="00305725" w:rsidRDefault="001C0EFA" w:rsidP="004A10DE">
      <w:pPr>
        <w:pStyle w:val="Heading1"/>
        <w:keepNext w:val="0"/>
        <w:widowControl w:val="0"/>
        <w:spacing w:after="240"/>
        <w:ind w:left="709" w:hanging="709"/>
        <w:rPr>
          <w:rFonts w:ascii="Cambria" w:hAnsi="Cambria"/>
          <w:caps/>
          <w:sz w:val="28"/>
          <w:szCs w:val="28"/>
          <w:u w:val="none"/>
        </w:rPr>
      </w:pPr>
      <w:bookmarkStart w:id="153" w:name="_Toc101422013"/>
      <w:bookmarkStart w:id="154" w:name="_Toc130915776"/>
      <w:bookmarkStart w:id="155" w:name="_Toc232329759"/>
      <w:bookmarkStart w:id="156" w:name="_Toc101422015"/>
      <w:r w:rsidRPr="00305725">
        <w:rPr>
          <w:rFonts w:ascii="Cambria" w:hAnsi="Cambria"/>
          <w:caps/>
          <w:u w:val="none"/>
        </w:rPr>
        <w:br w:type="page"/>
      </w:r>
      <w:bookmarkStart w:id="157" w:name="_Toc24552058"/>
      <w:r w:rsidR="00D464ED" w:rsidRPr="00305725">
        <w:rPr>
          <w:rFonts w:ascii="Cambria" w:hAnsi="Cambria"/>
          <w:caps/>
          <w:sz w:val="28"/>
          <w:szCs w:val="28"/>
          <w:u w:val="none"/>
        </w:rPr>
        <w:lastRenderedPageBreak/>
        <w:t xml:space="preserve">Zoznam a počet </w:t>
      </w:r>
      <w:r w:rsidRPr="00305725">
        <w:rPr>
          <w:rFonts w:ascii="Cambria" w:hAnsi="Cambria"/>
          <w:caps/>
          <w:sz w:val="28"/>
          <w:szCs w:val="28"/>
          <w:u w:val="none"/>
        </w:rPr>
        <w:t>predkladania dokumentov</w:t>
      </w:r>
      <w:bookmarkEnd w:id="153"/>
      <w:bookmarkEnd w:id="154"/>
      <w:bookmarkEnd w:id="155"/>
      <w:bookmarkEnd w:id="157"/>
    </w:p>
    <w:p w14:paraId="442DBD96" w14:textId="429678A9" w:rsidR="001C0EFA" w:rsidRPr="00305725" w:rsidRDefault="001C0EFA" w:rsidP="004A10DE">
      <w:pPr>
        <w:widowControl w:val="0"/>
        <w:rPr>
          <w:rFonts w:ascii="Cambria" w:hAnsi="Cambria"/>
          <w:sz w:val="22"/>
          <w:szCs w:val="22"/>
        </w:rPr>
      </w:pPr>
      <w:r w:rsidRPr="00305725">
        <w:rPr>
          <w:rFonts w:ascii="Cambria" w:hAnsi="Cambria"/>
          <w:sz w:val="22"/>
          <w:szCs w:val="22"/>
        </w:rPr>
        <w:t>Nižšie</w:t>
      </w:r>
      <w:r w:rsidR="00D464ED" w:rsidRPr="00305725">
        <w:rPr>
          <w:rFonts w:ascii="Cambria" w:hAnsi="Cambria"/>
          <w:sz w:val="22"/>
          <w:szCs w:val="22"/>
        </w:rPr>
        <w:t xml:space="preserve"> je</w:t>
      </w:r>
      <w:r w:rsidRPr="00305725">
        <w:rPr>
          <w:rFonts w:ascii="Cambria" w:hAnsi="Cambria"/>
          <w:sz w:val="22"/>
          <w:szCs w:val="22"/>
        </w:rPr>
        <w:t xml:space="preserve"> uvedený zoznam dokumentov, ktoré treba predložiť </w:t>
      </w:r>
      <w:r w:rsidR="00E20B24">
        <w:rPr>
          <w:rFonts w:ascii="Cambria" w:hAnsi="Cambria"/>
          <w:sz w:val="22"/>
          <w:szCs w:val="22"/>
        </w:rPr>
        <w:t>Dozoru Objednávateľa</w:t>
      </w:r>
      <w:r w:rsidR="0003603B">
        <w:rPr>
          <w:rFonts w:ascii="Cambria" w:hAnsi="Cambria"/>
          <w:sz w:val="22"/>
          <w:szCs w:val="22"/>
        </w:rPr>
        <w:t xml:space="preserve">/Objednávateľovi </w:t>
      </w:r>
      <w:r w:rsidRPr="00305725">
        <w:rPr>
          <w:rFonts w:ascii="Cambria" w:hAnsi="Cambria"/>
          <w:sz w:val="22"/>
          <w:szCs w:val="22"/>
        </w:rPr>
        <w:t xml:space="preserve">v súlade so </w:t>
      </w:r>
      <w:r w:rsidR="00396156" w:rsidRPr="00305725">
        <w:rPr>
          <w:rFonts w:ascii="Cambria" w:hAnsi="Cambria"/>
          <w:sz w:val="22"/>
          <w:szCs w:val="22"/>
        </w:rPr>
        <w:t>zmluv</w:t>
      </w:r>
      <w:r w:rsidRPr="00305725">
        <w:rPr>
          <w:rFonts w:ascii="Cambria" w:hAnsi="Cambria"/>
          <w:sz w:val="22"/>
          <w:szCs w:val="22"/>
        </w:rPr>
        <w:t>ou. Zhotoviteľ musí vypracovať “Program predkladania dokumentov” označujúci časy predkladania týchto dokumentov.</w:t>
      </w:r>
    </w:p>
    <w:p w14:paraId="29CEF6E4" w14:textId="7BEB4AC1" w:rsidR="001C0EFA" w:rsidRPr="00305725" w:rsidRDefault="001C0EFA" w:rsidP="004A10DE">
      <w:pPr>
        <w:widowControl w:val="0"/>
        <w:spacing w:before="240" w:after="240"/>
        <w:rPr>
          <w:rFonts w:ascii="Cambria" w:hAnsi="Cambria"/>
          <w:sz w:val="22"/>
          <w:szCs w:val="22"/>
        </w:rPr>
      </w:pPr>
      <w:bookmarkStart w:id="158" w:name="_Toc101422012"/>
      <w:r w:rsidRPr="00305725">
        <w:rPr>
          <w:rFonts w:ascii="Cambria" w:hAnsi="Cambria"/>
          <w:b/>
          <w:bCs/>
          <w:sz w:val="22"/>
          <w:szCs w:val="22"/>
        </w:rPr>
        <w:t xml:space="preserve">Tab. </w:t>
      </w:r>
      <w:r w:rsidR="00E00703" w:rsidRPr="00305725">
        <w:rPr>
          <w:rFonts w:ascii="Cambria" w:hAnsi="Cambria"/>
          <w:sz w:val="22"/>
          <w:szCs w:val="22"/>
        </w:rPr>
        <w:t xml:space="preserve">Zoznam </w:t>
      </w:r>
      <w:r w:rsidRPr="00305725">
        <w:rPr>
          <w:rFonts w:ascii="Cambria" w:hAnsi="Cambria"/>
          <w:sz w:val="22"/>
          <w:szCs w:val="22"/>
        </w:rPr>
        <w:t>spracovania dokumentácie</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7"/>
        <w:gridCol w:w="6804"/>
        <w:gridCol w:w="1985"/>
      </w:tblGrid>
      <w:tr w:rsidR="007F00E1" w:rsidRPr="00305725" w14:paraId="11DA289C" w14:textId="77777777">
        <w:tc>
          <w:tcPr>
            <w:tcW w:w="567" w:type="dxa"/>
            <w:shd w:val="clear" w:color="auto" w:fill="E6E6E6"/>
            <w:vAlign w:val="center"/>
          </w:tcPr>
          <w:p w14:paraId="03E259AE" w14:textId="77777777" w:rsidR="007F00E1" w:rsidRPr="00305725" w:rsidRDefault="007F00E1" w:rsidP="004A10DE">
            <w:pPr>
              <w:pStyle w:val="oddl-nadpis"/>
              <w:keepNext w:val="0"/>
              <w:tabs>
                <w:tab w:val="clear" w:pos="567"/>
              </w:tabs>
              <w:spacing w:before="20" w:after="20" w:line="240" w:lineRule="auto"/>
              <w:ind w:right="0"/>
              <w:jc w:val="center"/>
              <w:rPr>
                <w:rFonts w:ascii="Cambria" w:hAnsi="Cambria"/>
                <w:bCs/>
                <w:szCs w:val="22"/>
                <w:lang w:val="sk-SK" w:eastAsia="cs-CZ"/>
              </w:rPr>
            </w:pPr>
            <w:r w:rsidRPr="00305725">
              <w:rPr>
                <w:rFonts w:ascii="Cambria" w:hAnsi="Cambria"/>
                <w:bCs/>
                <w:szCs w:val="22"/>
                <w:lang w:val="sk-SK" w:eastAsia="cs-CZ"/>
              </w:rPr>
              <w:t>A</w:t>
            </w:r>
          </w:p>
        </w:tc>
        <w:tc>
          <w:tcPr>
            <w:tcW w:w="6804" w:type="dxa"/>
            <w:shd w:val="clear" w:color="auto" w:fill="E6E6E6"/>
            <w:vAlign w:val="center"/>
          </w:tcPr>
          <w:p w14:paraId="1D971B51" w14:textId="77777777" w:rsidR="007F00E1" w:rsidRPr="00305725" w:rsidRDefault="007F00E1" w:rsidP="004A10DE">
            <w:pPr>
              <w:pStyle w:val="oddl-nadpis"/>
              <w:keepNext w:val="0"/>
              <w:tabs>
                <w:tab w:val="clear" w:pos="567"/>
              </w:tabs>
              <w:spacing w:before="20" w:after="20" w:line="240" w:lineRule="auto"/>
              <w:ind w:left="140" w:right="0"/>
              <w:jc w:val="left"/>
              <w:rPr>
                <w:rFonts w:ascii="Cambria" w:hAnsi="Cambria"/>
                <w:bCs/>
                <w:szCs w:val="22"/>
                <w:lang w:val="sk-SK" w:eastAsia="cs-CZ"/>
              </w:rPr>
            </w:pPr>
            <w:r w:rsidRPr="00305725">
              <w:rPr>
                <w:rFonts w:ascii="Cambria" w:hAnsi="Cambria"/>
                <w:bCs/>
                <w:szCs w:val="22"/>
                <w:lang w:val="sk-SK" w:eastAsia="cs-CZ"/>
              </w:rPr>
              <w:t>Projektová dokumentácia a manuály</w:t>
            </w:r>
          </w:p>
        </w:tc>
        <w:tc>
          <w:tcPr>
            <w:tcW w:w="1985" w:type="dxa"/>
            <w:shd w:val="clear" w:color="auto" w:fill="E6E6E6"/>
            <w:vAlign w:val="center"/>
          </w:tcPr>
          <w:p w14:paraId="48FFA141" w14:textId="77777777" w:rsidR="007F00E1" w:rsidRPr="00305725" w:rsidRDefault="007F00E1" w:rsidP="004A10DE">
            <w:pPr>
              <w:pStyle w:val="oddl-nadpis"/>
              <w:keepNext w:val="0"/>
              <w:tabs>
                <w:tab w:val="clear" w:pos="567"/>
              </w:tabs>
              <w:spacing w:before="20" w:after="20" w:line="240" w:lineRule="auto"/>
              <w:ind w:left="140" w:right="0"/>
              <w:jc w:val="left"/>
              <w:rPr>
                <w:rFonts w:ascii="Cambria" w:hAnsi="Cambria"/>
                <w:bCs/>
                <w:szCs w:val="22"/>
                <w:lang w:val="sk-SK" w:eastAsia="cs-CZ"/>
              </w:rPr>
            </w:pPr>
            <w:r w:rsidRPr="00305725">
              <w:rPr>
                <w:rFonts w:ascii="Cambria" w:hAnsi="Cambria"/>
                <w:bCs/>
                <w:szCs w:val="22"/>
                <w:lang w:val="sk-SK" w:eastAsia="cs-CZ"/>
              </w:rPr>
              <w:t>Počet kópií</w:t>
            </w:r>
          </w:p>
        </w:tc>
      </w:tr>
      <w:tr w:rsidR="006F6AA0" w:rsidRPr="00305725" w14:paraId="1121BB68" w14:textId="77777777">
        <w:tc>
          <w:tcPr>
            <w:tcW w:w="567" w:type="dxa"/>
            <w:vAlign w:val="center"/>
          </w:tcPr>
          <w:p w14:paraId="7954B505" w14:textId="77777777" w:rsidR="006F6AA0"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1</w:t>
            </w:r>
          </w:p>
        </w:tc>
        <w:tc>
          <w:tcPr>
            <w:tcW w:w="6804" w:type="dxa"/>
            <w:vAlign w:val="center"/>
          </w:tcPr>
          <w:p w14:paraId="41B1848A" w14:textId="77777777" w:rsidR="006F6AA0" w:rsidRPr="00305725" w:rsidRDefault="006F6AA0" w:rsidP="004A10DE">
            <w:pPr>
              <w:widowControl w:val="0"/>
              <w:spacing w:before="20" w:after="20"/>
              <w:ind w:left="140"/>
              <w:jc w:val="left"/>
              <w:rPr>
                <w:rFonts w:ascii="Cambria" w:hAnsi="Cambria"/>
                <w:i/>
                <w:sz w:val="22"/>
                <w:szCs w:val="22"/>
              </w:rPr>
            </w:pPr>
            <w:r w:rsidRPr="00305725">
              <w:rPr>
                <w:rFonts w:ascii="Cambria" w:hAnsi="Cambria"/>
                <w:sz w:val="22"/>
                <w:szCs w:val="22"/>
              </w:rPr>
              <w:t>Realizačná dokumentácia</w:t>
            </w:r>
          </w:p>
        </w:tc>
        <w:tc>
          <w:tcPr>
            <w:tcW w:w="1985" w:type="dxa"/>
            <w:vAlign w:val="center"/>
          </w:tcPr>
          <w:p w14:paraId="5236888F" w14:textId="77777777" w:rsidR="006F6AA0" w:rsidRPr="00305725" w:rsidRDefault="006F6AA0"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7F00E1" w:rsidRPr="00305725" w14:paraId="7C317ECE" w14:textId="77777777">
        <w:tc>
          <w:tcPr>
            <w:tcW w:w="567" w:type="dxa"/>
            <w:vAlign w:val="center"/>
          </w:tcPr>
          <w:p w14:paraId="561F3602" w14:textId="77777777" w:rsidR="007F00E1"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2</w:t>
            </w:r>
          </w:p>
        </w:tc>
        <w:tc>
          <w:tcPr>
            <w:tcW w:w="6804" w:type="dxa"/>
            <w:vAlign w:val="center"/>
          </w:tcPr>
          <w:p w14:paraId="0667D188" w14:textId="77777777" w:rsidR="007F00E1" w:rsidRPr="00305725" w:rsidRDefault="007F00E1" w:rsidP="004A10DE">
            <w:pPr>
              <w:widowControl w:val="0"/>
              <w:spacing w:before="20" w:after="20"/>
              <w:ind w:left="140"/>
              <w:jc w:val="left"/>
              <w:rPr>
                <w:rFonts w:ascii="Cambria" w:hAnsi="Cambria"/>
                <w:i/>
                <w:sz w:val="22"/>
                <w:szCs w:val="22"/>
              </w:rPr>
            </w:pPr>
            <w:r w:rsidRPr="00305725">
              <w:rPr>
                <w:rFonts w:ascii="Cambria" w:hAnsi="Cambria"/>
                <w:sz w:val="22"/>
                <w:szCs w:val="22"/>
              </w:rPr>
              <w:t xml:space="preserve">Geodetické zameranie staveniska </w:t>
            </w:r>
            <w:r w:rsidRPr="00305725">
              <w:rPr>
                <w:rFonts w:ascii="Cambria" w:hAnsi="Cambria"/>
                <w:i/>
                <w:sz w:val="22"/>
                <w:szCs w:val="22"/>
              </w:rPr>
              <w:t>(ak relevantné)</w:t>
            </w:r>
          </w:p>
        </w:tc>
        <w:tc>
          <w:tcPr>
            <w:tcW w:w="1985" w:type="dxa"/>
            <w:vAlign w:val="center"/>
          </w:tcPr>
          <w:p w14:paraId="57DE09F9"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6F6AA0" w:rsidRPr="00305725" w14:paraId="624C4F04" w14:textId="77777777">
        <w:tc>
          <w:tcPr>
            <w:tcW w:w="567" w:type="dxa"/>
            <w:vAlign w:val="center"/>
          </w:tcPr>
          <w:p w14:paraId="11DA8D84" w14:textId="77777777" w:rsidR="006F6AA0"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3</w:t>
            </w:r>
          </w:p>
        </w:tc>
        <w:tc>
          <w:tcPr>
            <w:tcW w:w="6804" w:type="dxa"/>
            <w:vAlign w:val="center"/>
          </w:tcPr>
          <w:p w14:paraId="0873AAFE" w14:textId="77777777" w:rsidR="006F6AA0" w:rsidRPr="00305725" w:rsidRDefault="006F6AA0" w:rsidP="004A10DE">
            <w:pPr>
              <w:widowControl w:val="0"/>
              <w:spacing w:before="20" w:after="20"/>
              <w:ind w:left="140"/>
              <w:jc w:val="left"/>
              <w:rPr>
                <w:rFonts w:ascii="Cambria" w:hAnsi="Cambria"/>
                <w:sz w:val="22"/>
                <w:szCs w:val="22"/>
              </w:rPr>
            </w:pPr>
            <w:proofErr w:type="spellStart"/>
            <w:r w:rsidRPr="00305725">
              <w:rPr>
                <w:rFonts w:ascii="Cambria" w:hAnsi="Cambria"/>
                <w:sz w:val="22"/>
                <w:szCs w:val="22"/>
              </w:rPr>
              <w:t>Pasport</w:t>
            </w:r>
            <w:proofErr w:type="spellEnd"/>
            <w:r w:rsidRPr="00305725">
              <w:rPr>
                <w:rFonts w:ascii="Cambria" w:hAnsi="Cambria"/>
                <w:sz w:val="22"/>
                <w:szCs w:val="22"/>
              </w:rPr>
              <w:t xml:space="preserve"> (dokumentácia existujúceho stavu)</w:t>
            </w:r>
          </w:p>
        </w:tc>
        <w:tc>
          <w:tcPr>
            <w:tcW w:w="1985" w:type="dxa"/>
            <w:vAlign w:val="center"/>
          </w:tcPr>
          <w:p w14:paraId="587381ED" w14:textId="77777777" w:rsidR="006F6AA0" w:rsidRPr="00305725" w:rsidRDefault="006F6AA0"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2 tlač, 2 </w:t>
            </w:r>
            <w:proofErr w:type="spellStart"/>
            <w:r w:rsidRPr="00305725">
              <w:rPr>
                <w:rFonts w:ascii="Cambria" w:hAnsi="Cambria"/>
                <w:sz w:val="22"/>
                <w:szCs w:val="22"/>
              </w:rPr>
              <w:t>digi</w:t>
            </w:r>
            <w:proofErr w:type="spellEnd"/>
          </w:p>
        </w:tc>
      </w:tr>
      <w:tr w:rsidR="006F6AA0" w:rsidRPr="00305725" w14:paraId="52A87386" w14:textId="77777777">
        <w:tc>
          <w:tcPr>
            <w:tcW w:w="567" w:type="dxa"/>
            <w:vAlign w:val="center"/>
          </w:tcPr>
          <w:p w14:paraId="24803834" w14:textId="77777777" w:rsidR="006F6AA0"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4</w:t>
            </w:r>
          </w:p>
        </w:tc>
        <w:tc>
          <w:tcPr>
            <w:tcW w:w="6804" w:type="dxa"/>
            <w:vAlign w:val="center"/>
          </w:tcPr>
          <w:p w14:paraId="65F8DE02" w14:textId="77777777" w:rsidR="006F6AA0" w:rsidRPr="00305725" w:rsidRDefault="006F6AA0" w:rsidP="004A10DE">
            <w:pPr>
              <w:widowControl w:val="0"/>
              <w:spacing w:before="20" w:after="20"/>
              <w:ind w:left="124"/>
              <w:jc w:val="left"/>
              <w:rPr>
                <w:rFonts w:ascii="Cambria" w:hAnsi="Cambria"/>
                <w:sz w:val="22"/>
                <w:szCs w:val="22"/>
              </w:rPr>
            </w:pPr>
            <w:r w:rsidRPr="00305725">
              <w:rPr>
                <w:rFonts w:ascii="Cambria" w:hAnsi="Cambria"/>
                <w:sz w:val="22"/>
                <w:szCs w:val="22"/>
              </w:rPr>
              <w:t>Projekt organizácie dopravy</w:t>
            </w:r>
          </w:p>
        </w:tc>
        <w:tc>
          <w:tcPr>
            <w:tcW w:w="1985" w:type="dxa"/>
            <w:vAlign w:val="center"/>
          </w:tcPr>
          <w:p w14:paraId="1769D8A2" w14:textId="77777777" w:rsidR="006F6AA0" w:rsidRPr="00305725" w:rsidRDefault="006F6AA0" w:rsidP="004A10DE">
            <w:pPr>
              <w:widowControl w:val="0"/>
              <w:spacing w:before="20" w:after="20"/>
              <w:ind w:left="141"/>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6F6AA0" w:rsidRPr="00305725" w14:paraId="2066E72F" w14:textId="77777777">
        <w:tc>
          <w:tcPr>
            <w:tcW w:w="567" w:type="dxa"/>
            <w:vAlign w:val="center"/>
          </w:tcPr>
          <w:p w14:paraId="2364D01F" w14:textId="77777777" w:rsidR="006F6AA0"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5</w:t>
            </w:r>
          </w:p>
        </w:tc>
        <w:tc>
          <w:tcPr>
            <w:tcW w:w="6804" w:type="dxa"/>
            <w:vAlign w:val="center"/>
          </w:tcPr>
          <w:p w14:paraId="6D90F313" w14:textId="77777777" w:rsidR="006F6AA0" w:rsidRPr="00305725" w:rsidRDefault="006F6AA0" w:rsidP="004A10DE">
            <w:pPr>
              <w:widowControl w:val="0"/>
              <w:spacing w:before="20" w:after="20"/>
              <w:ind w:left="124"/>
              <w:jc w:val="left"/>
              <w:rPr>
                <w:rFonts w:ascii="Cambria" w:hAnsi="Cambria"/>
                <w:sz w:val="22"/>
                <w:szCs w:val="22"/>
              </w:rPr>
            </w:pPr>
            <w:r w:rsidRPr="00305725">
              <w:rPr>
                <w:rFonts w:ascii="Cambria" w:hAnsi="Cambria"/>
                <w:sz w:val="22"/>
                <w:szCs w:val="22"/>
              </w:rPr>
              <w:t xml:space="preserve">Protipovodňový plán stavby </w:t>
            </w:r>
          </w:p>
        </w:tc>
        <w:tc>
          <w:tcPr>
            <w:tcW w:w="1985" w:type="dxa"/>
            <w:vAlign w:val="center"/>
          </w:tcPr>
          <w:p w14:paraId="6CCA1A7C" w14:textId="77777777" w:rsidR="006F6AA0" w:rsidRPr="00305725" w:rsidRDefault="006F6AA0" w:rsidP="004A10DE">
            <w:pPr>
              <w:widowControl w:val="0"/>
              <w:spacing w:before="20" w:after="20"/>
              <w:ind w:left="124"/>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7F00E1" w:rsidRPr="00305725" w14:paraId="7EC03838" w14:textId="77777777">
        <w:tc>
          <w:tcPr>
            <w:tcW w:w="567" w:type="dxa"/>
            <w:vAlign w:val="center"/>
          </w:tcPr>
          <w:p w14:paraId="26BFAB5A" w14:textId="77777777" w:rsidR="007F00E1"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6</w:t>
            </w:r>
          </w:p>
        </w:tc>
        <w:tc>
          <w:tcPr>
            <w:tcW w:w="6804" w:type="dxa"/>
            <w:vAlign w:val="center"/>
          </w:tcPr>
          <w:p w14:paraId="221D54CB"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Výrobná (dielenská) dokumentácia </w:t>
            </w:r>
          </w:p>
        </w:tc>
        <w:tc>
          <w:tcPr>
            <w:tcW w:w="1985" w:type="dxa"/>
            <w:vAlign w:val="center"/>
          </w:tcPr>
          <w:p w14:paraId="5A4AB2F5"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6F6AA0" w:rsidRPr="00305725" w14:paraId="003A3906" w14:textId="77777777">
        <w:tc>
          <w:tcPr>
            <w:tcW w:w="567" w:type="dxa"/>
            <w:vAlign w:val="center"/>
          </w:tcPr>
          <w:p w14:paraId="2F39A6AB" w14:textId="77777777" w:rsidR="006F6AA0"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7</w:t>
            </w:r>
          </w:p>
        </w:tc>
        <w:tc>
          <w:tcPr>
            <w:tcW w:w="6804" w:type="dxa"/>
            <w:vAlign w:val="center"/>
          </w:tcPr>
          <w:p w14:paraId="51BBBE5E" w14:textId="0C9FB7C4" w:rsidR="006F6AA0" w:rsidRPr="00305725" w:rsidRDefault="00165EC8" w:rsidP="004A10DE">
            <w:pPr>
              <w:widowControl w:val="0"/>
              <w:spacing w:before="20" w:after="20"/>
              <w:ind w:left="140"/>
              <w:jc w:val="left"/>
              <w:rPr>
                <w:rFonts w:ascii="Cambria" w:hAnsi="Cambria"/>
                <w:sz w:val="22"/>
                <w:szCs w:val="22"/>
              </w:rPr>
            </w:pPr>
            <w:r w:rsidRPr="00305725">
              <w:rPr>
                <w:rFonts w:ascii="Cambria" w:hAnsi="Cambria"/>
                <w:sz w:val="22"/>
                <w:szCs w:val="22"/>
              </w:rPr>
              <w:t>Dokumentácia k systému riadenia</w:t>
            </w:r>
          </w:p>
        </w:tc>
        <w:tc>
          <w:tcPr>
            <w:tcW w:w="1985" w:type="dxa"/>
            <w:vAlign w:val="center"/>
          </w:tcPr>
          <w:p w14:paraId="2A830A98" w14:textId="77777777" w:rsidR="006F6AA0" w:rsidRPr="00305725" w:rsidRDefault="006F6AA0" w:rsidP="004A10DE">
            <w:pPr>
              <w:widowControl w:val="0"/>
              <w:spacing w:before="20" w:after="20"/>
              <w:ind w:left="140"/>
              <w:jc w:val="left"/>
              <w:rPr>
                <w:rFonts w:ascii="Cambria" w:hAnsi="Cambria"/>
                <w:sz w:val="22"/>
                <w:szCs w:val="22"/>
              </w:rPr>
            </w:pPr>
            <w:r w:rsidRPr="00305725">
              <w:rPr>
                <w:rFonts w:ascii="Cambria" w:hAnsi="Cambria"/>
                <w:sz w:val="22"/>
                <w:szCs w:val="22"/>
              </w:rPr>
              <w:t>5 tlač</w:t>
            </w:r>
            <w:r w:rsidR="00165EC8" w:rsidRPr="00305725">
              <w:rPr>
                <w:rFonts w:ascii="Cambria" w:hAnsi="Cambria"/>
                <w:sz w:val="22"/>
                <w:szCs w:val="22"/>
              </w:rPr>
              <w:t xml:space="preserve">, 5 </w:t>
            </w:r>
            <w:proofErr w:type="spellStart"/>
            <w:r w:rsidR="00165EC8" w:rsidRPr="00305725">
              <w:rPr>
                <w:rFonts w:ascii="Cambria" w:hAnsi="Cambria"/>
                <w:sz w:val="22"/>
                <w:szCs w:val="22"/>
              </w:rPr>
              <w:t>digi</w:t>
            </w:r>
            <w:proofErr w:type="spellEnd"/>
          </w:p>
        </w:tc>
      </w:tr>
      <w:tr w:rsidR="007F00E1" w:rsidRPr="00305725" w14:paraId="1C3742AC" w14:textId="77777777">
        <w:tc>
          <w:tcPr>
            <w:tcW w:w="567" w:type="dxa"/>
            <w:vAlign w:val="center"/>
          </w:tcPr>
          <w:p w14:paraId="54AA3973" w14:textId="77777777" w:rsidR="007F00E1"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8</w:t>
            </w:r>
          </w:p>
        </w:tc>
        <w:tc>
          <w:tcPr>
            <w:tcW w:w="6804" w:type="dxa"/>
            <w:vAlign w:val="center"/>
          </w:tcPr>
          <w:p w14:paraId="216AD94E"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Návody na obsluhu a údržbu</w:t>
            </w:r>
          </w:p>
        </w:tc>
        <w:tc>
          <w:tcPr>
            <w:tcW w:w="1985" w:type="dxa"/>
            <w:vAlign w:val="center"/>
          </w:tcPr>
          <w:p w14:paraId="1B1F561C"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5 tlač</w:t>
            </w:r>
          </w:p>
        </w:tc>
      </w:tr>
      <w:tr w:rsidR="007F00E1" w:rsidRPr="00305725" w14:paraId="688C7DFC" w14:textId="77777777">
        <w:tc>
          <w:tcPr>
            <w:tcW w:w="567" w:type="dxa"/>
            <w:vAlign w:val="center"/>
          </w:tcPr>
          <w:p w14:paraId="0F057370" w14:textId="77777777" w:rsidR="007F00E1"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9</w:t>
            </w:r>
          </w:p>
        </w:tc>
        <w:tc>
          <w:tcPr>
            <w:tcW w:w="6804" w:type="dxa"/>
            <w:vAlign w:val="center"/>
          </w:tcPr>
          <w:p w14:paraId="5F2A56F1"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Prevádzkové a manipulačné poriadky pre skúšobnú prevádzku</w:t>
            </w:r>
          </w:p>
        </w:tc>
        <w:tc>
          <w:tcPr>
            <w:tcW w:w="1985" w:type="dxa"/>
            <w:vAlign w:val="center"/>
          </w:tcPr>
          <w:p w14:paraId="765651C9"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5 tlač, 5 </w:t>
            </w:r>
            <w:proofErr w:type="spellStart"/>
            <w:r w:rsidRPr="00305725">
              <w:rPr>
                <w:rFonts w:ascii="Cambria" w:hAnsi="Cambria"/>
                <w:sz w:val="22"/>
                <w:szCs w:val="22"/>
              </w:rPr>
              <w:t>digi</w:t>
            </w:r>
            <w:proofErr w:type="spellEnd"/>
          </w:p>
        </w:tc>
      </w:tr>
      <w:tr w:rsidR="007F00E1" w:rsidRPr="00305725" w14:paraId="1B0A3054" w14:textId="77777777">
        <w:tc>
          <w:tcPr>
            <w:tcW w:w="567" w:type="dxa"/>
            <w:vAlign w:val="center"/>
          </w:tcPr>
          <w:p w14:paraId="70CA1106" w14:textId="77777777" w:rsidR="007F00E1"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10</w:t>
            </w:r>
          </w:p>
        </w:tc>
        <w:tc>
          <w:tcPr>
            <w:tcW w:w="6804" w:type="dxa"/>
            <w:vAlign w:val="center"/>
          </w:tcPr>
          <w:p w14:paraId="12FC0347"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Prevádzkové poriadky pre trvalú prevádzku</w:t>
            </w:r>
          </w:p>
        </w:tc>
        <w:tc>
          <w:tcPr>
            <w:tcW w:w="1985" w:type="dxa"/>
            <w:vAlign w:val="center"/>
          </w:tcPr>
          <w:p w14:paraId="69166414"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5 tlač, 5 </w:t>
            </w:r>
            <w:proofErr w:type="spellStart"/>
            <w:r w:rsidRPr="00305725">
              <w:rPr>
                <w:rFonts w:ascii="Cambria" w:hAnsi="Cambria"/>
                <w:sz w:val="22"/>
                <w:szCs w:val="22"/>
              </w:rPr>
              <w:t>digi</w:t>
            </w:r>
            <w:proofErr w:type="spellEnd"/>
          </w:p>
        </w:tc>
      </w:tr>
      <w:tr w:rsidR="007F00E1" w:rsidRPr="00305725" w14:paraId="21AD2B9C" w14:textId="77777777">
        <w:tc>
          <w:tcPr>
            <w:tcW w:w="567" w:type="dxa"/>
            <w:vAlign w:val="center"/>
          </w:tcPr>
          <w:p w14:paraId="70ECD0EB" w14:textId="77777777" w:rsidR="007F00E1"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11</w:t>
            </w:r>
          </w:p>
        </w:tc>
        <w:tc>
          <w:tcPr>
            <w:tcW w:w="6804" w:type="dxa"/>
            <w:vAlign w:val="center"/>
          </w:tcPr>
          <w:p w14:paraId="4817AF5F"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Mazacie plány</w:t>
            </w:r>
          </w:p>
        </w:tc>
        <w:tc>
          <w:tcPr>
            <w:tcW w:w="1985" w:type="dxa"/>
            <w:vAlign w:val="center"/>
          </w:tcPr>
          <w:p w14:paraId="4FAFADD9"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2 tlač, 2 </w:t>
            </w:r>
            <w:proofErr w:type="spellStart"/>
            <w:r w:rsidRPr="00305725">
              <w:rPr>
                <w:rFonts w:ascii="Cambria" w:hAnsi="Cambria"/>
                <w:sz w:val="22"/>
                <w:szCs w:val="22"/>
              </w:rPr>
              <w:t>digi</w:t>
            </w:r>
            <w:proofErr w:type="spellEnd"/>
          </w:p>
        </w:tc>
      </w:tr>
      <w:tr w:rsidR="007F00E1" w:rsidRPr="00305725" w14:paraId="107D83B7" w14:textId="77777777">
        <w:tc>
          <w:tcPr>
            <w:tcW w:w="567" w:type="dxa"/>
            <w:vAlign w:val="center"/>
          </w:tcPr>
          <w:p w14:paraId="0B6EC7FB" w14:textId="77777777" w:rsidR="007F00E1"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12</w:t>
            </w:r>
          </w:p>
        </w:tc>
        <w:tc>
          <w:tcPr>
            <w:tcW w:w="6804" w:type="dxa"/>
            <w:vAlign w:val="center"/>
          </w:tcPr>
          <w:p w14:paraId="33FAA686"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Špecifikácia bežných opráv</w:t>
            </w:r>
          </w:p>
        </w:tc>
        <w:tc>
          <w:tcPr>
            <w:tcW w:w="1985" w:type="dxa"/>
            <w:vAlign w:val="center"/>
          </w:tcPr>
          <w:p w14:paraId="31D34151"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2 tlač, 2 </w:t>
            </w:r>
            <w:proofErr w:type="spellStart"/>
            <w:r w:rsidRPr="00305725">
              <w:rPr>
                <w:rFonts w:ascii="Cambria" w:hAnsi="Cambria"/>
                <w:sz w:val="22"/>
                <w:szCs w:val="22"/>
              </w:rPr>
              <w:t>digi</w:t>
            </w:r>
            <w:proofErr w:type="spellEnd"/>
          </w:p>
        </w:tc>
      </w:tr>
      <w:tr w:rsidR="007F00E1" w:rsidRPr="00305725" w14:paraId="1F536226" w14:textId="77777777">
        <w:tc>
          <w:tcPr>
            <w:tcW w:w="567" w:type="dxa"/>
            <w:vAlign w:val="center"/>
          </w:tcPr>
          <w:p w14:paraId="3A32BB4D" w14:textId="77777777" w:rsidR="007F00E1"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13</w:t>
            </w:r>
          </w:p>
        </w:tc>
        <w:tc>
          <w:tcPr>
            <w:tcW w:w="6804" w:type="dxa"/>
            <w:vAlign w:val="center"/>
          </w:tcPr>
          <w:p w14:paraId="47485F2D"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Dokumentácia skutočného vyhotovenia</w:t>
            </w:r>
            <w:r w:rsidR="00165EC8" w:rsidRPr="00305725">
              <w:rPr>
                <w:rFonts w:ascii="Cambria" w:hAnsi="Cambria"/>
                <w:sz w:val="22"/>
                <w:szCs w:val="22"/>
              </w:rPr>
              <w:t xml:space="preserve"> stavby</w:t>
            </w:r>
          </w:p>
        </w:tc>
        <w:tc>
          <w:tcPr>
            <w:tcW w:w="1985" w:type="dxa"/>
            <w:vAlign w:val="center"/>
          </w:tcPr>
          <w:p w14:paraId="3E7811E5"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6 tlač, 6 </w:t>
            </w:r>
            <w:proofErr w:type="spellStart"/>
            <w:r w:rsidRPr="00305725">
              <w:rPr>
                <w:rFonts w:ascii="Cambria" w:hAnsi="Cambria"/>
                <w:sz w:val="22"/>
                <w:szCs w:val="22"/>
              </w:rPr>
              <w:t>digi</w:t>
            </w:r>
            <w:proofErr w:type="spellEnd"/>
          </w:p>
        </w:tc>
      </w:tr>
    </w:tbl>
    <w:p w14:paraId="5CE90B1E" w14:textId="77777777" w:rsidR="001C0EFA" w:rsidRPr="00305725" w:rsidRDefault="001C0EFA" w:rsidP="004A10DE">
      <w:pPr>
        <w:widowControl w:val="0"/>
        <w:spacing w:before="20" w:after="20"/>
        <w:rPr>
          <w:rFonts w:ascii="Cambria" w:hAnsi="Cambria"/>
          <w:sz w:val="22"/>
          <w:szCs w:val="22"/>
        </w:rPr>
      </w:pPr>
    </w:p>
    <w:tbl>
      <w:tblPr>
        <w:tblW w:w="93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81"/>
        <w:gridCol w:w="6660"/>
        <w:gridCol w:w="1985"/>
      </w:tblGrid>
      <w:tr w:rsidR="007F00E1" w:rsidRPr="00305725" w14:paraId="1D8A7CA7" w14:textId="77777777">
        <w:tc>
          <w:tcPr>
            <w:tcW w:w="681" w:type="dxa"/>
            <w:shd w:val="clear" w:color="auto" w:fill="E6E6E6"/>
            <w:vAlign w:val="center"/>
          </w:tcPr>
          <w:p w14:paraId="735C6A64" w14:textId="77777777" w:rsidR="007F00E1" w:rsidRPr="00305725" w:rsidRDefault="007F00E1" w:rsidP="004A10DE">
            <w:pPr>
              <w:pStyle w:val="oddl-nadpis"/>
              <w:keepNext w:val="0"/>
              <w:tabs>
                <w:tab w:val="clear" w:pos="567"/>
              </w:tabs>
              <w:spacing w:before="20" w:after="20" w:line="240" w:lineRule="auto"/>
              <w:jc w:val="center"/>
              <w:rPr>
                <w:rFonts w:ascii="Cambria" w:hAnsi="Cambria"/>
                <w:bCs/>
                <w:szCs w:val="22"/>
                <w:lang w:val="sk-SK" w:eastAsia="cs-CZ"/>
              </w:rPr>
            </w:pPr>
            <w:r w:rsidRPr="00305725">
              <w:rPr>
                <w:rFonts w:ascii="Cambria" w:hAnsi="Cambria"/>
                <w:szCs w:val="22"/>
                <w:lang w:val="sk-SK"/>
              </w:rPr>
              <w:br w:type="page"/>
            </w:r>
            <w:r w:rsidRPr="00305725">
              <w:rPr>
                <w:rFonts w:ascii="Cambria" w:hAnsi="Cambria"/>
                <w:bCs/>
                <w:szCs w:val="22"/>
                <w:lang w:val="sk-SK" w:eastAsia="cs-CZ"/>
              </w:rPr>
              <w:t>B</w:t>
            </w:r>
          </w:p>
        </w:tc>
        <w:tc>
          <w:tcPr>
            <w:tcW w:w="6660" w:type="dxa"/>
            <w:shd w:val="clear" w:color="auto" w:fill="E6E6E6"/>
            <w:vAlign w:val="center"/>
          </w:tcPr>
          <w:p w14:paraId="3B6A7F21" w14:textId="77777777" w:rsidR="007F00E1" w:rsidRPr="00305725" w:rsidRDefault="007F00E1" w:rsidP="004A10DE">
            <w:pPr>
              <w:pStyle w:val="oddl-nadpis"/>
              <w:keepNext w:val="0"/>
              <w:tabs>
                <w:tab w:val="clear" w:pos="567"/>
              </w:tabs>
              <w:spacing w:before="20" w:after="20" w:line="240" w:lineRule="auto"/>
              <w:ind w:firstLine="140"/>
              <w:jc w:val="left"/>
              <w:rPr>
                <w:rFonts w:ascii="Cambria" w:hAnsi="Cambria"/>
                <w:bCs/>
                <w:szCs w:val="22"/>
                <w:lang w:val="sk-SK" w:eastAsia="cs-CZ"/>
              </w:rPr>
            </w:pPr>
            <w:r w:rsidRPr="00305725">
              <w:rPr>
                <w:rFonts w:ascii="Cambria" w:hAnsi="Cambria"/>
                <w:bCs/>
                <w:szCs w:val="22"/>
                <w:lang w:val="sk-SK" w:eastAsia="cs-CZ"/>
              </w:rPr>
              <w:t>Programy</w:t>
            </w:r>
          </w:p>
        </w:tc>
        <w:tc>
          <w:tcPr>
            <w:tcW w:w="1985" w:type="dxa"/>
            <w:shd w:val="clear" w:color="auto" w:fill="E6E6E6"/>
            <w:vAlign w:val="center"/>
          </w:tcPr>
          <w:p w14:paraId="7F9BF81D" w14:textId="77777777" w:rsidR="007F00E1" w:rsidRPr="00305725" w:rsidRDefault="007F00E1" w:rsidP="004A10DE">
            <w:pPr>
              <w:pStyle w:val="oddl-nadpis"/>
              <w:keepNext w:val="0"/>
              <w:tabs>
                <w:tab w:val="clear" w:pos="567"/>
              </w:tabs>
              <w:spacing w:before="20" w:after="20" w:line="240" w:lineRule="auto"/>
              <w:ind w:firstLine="140"/>
              <w:jc w:val="left"/>
              <w:rPr>
                <w:rFonts w:ascii="Cambria" w:hAnsi="Cambria"/>
                <w:bCs/>
                <w:szCs w:val="22"/>
                <w:lang w:val="sk-SK" w:eastAsia="cs-CZ"/>
              </w:rPr>
            </w:pPr>
            <w:r w:rsidRPr="00305725">
              <w:rPr>
                <w:rFonts w:ascii="Cambria" w:hAnsi="Cambria"/>
                <w:bCs/>
                <w:szCs w:val="22"/>
                <w:lang w:val="sk-SK" w:eastAsia="cs-CZ"/>
              </w:rPr>
              <w:t>Počet kópií</w:t>
            </w:r>
          </w:p>
        </w:tc>
      </w:tr>
      <w:tr w:rsidR="007F00E1" w:rsidRPr="00305725" w14:paraId="4454C813" w14:textId="77777777">
        <w:tc>
          <w:tcPr>
            <w:tcW w:w="681" w:type="dxa"/>
            <w:vAlign w:val="center"/>
          </w:tcPr>
          <w:p w14:paraId="64DCDFEB" w14:textId="77777777" w:rsidR="007F00E1" w:rsidRPr="00305725" w:rsidRDefault="007F00E1" w:rsidP="004A10DE">
            <w:pPr>
              <w:widowControl w:val="0"/>
              <w:spacing w:before="20" w:after="20"/>
              <w:jc w:val="center"/>
              <w:rPr>
                <w:rFonts w:ascii="Cambria" w:hAnsi="Cambria"/>
                <w:sz w:val="22"/>
                <w:szCs w:val="22"/>
              </w:rPr>
            </w:pPr>
            <w:r w:rsidRPr="00305725">
              <w:rPr>
                <w:rFonts w:ascii="Cambria" w:hAnsi="Cambria"/>
                <w:sz w:val="22"/>
                <w:szCs w:val="22"/>
              </w:rPr>
              <w:t>1</w:t>
            </w:r>
          </w:p>
        </w:tc>
        <w:tc>
          <w:tcPr>
            <w:tcW w:w="6660" w:type="dxa"/>
            <w:vAlign w:val="center"/>
          </w:tcPr>
          <w:p w14:paraId="08871EA1" w14:textId="77777777" w:rsidR="007F00E1" w:rsidRPr="00305725" w:rsidRDefault="007F00E1" w:rsidP="004A10DE">
            <w:pPr>
              <w:widowControl w:val="0"/>
              <w:spacing w:before="20" w:after="20"/>
              <w:ind w:left="140"/>
              <w:jc w:val="left"/>
              <w:rPr>
                <w:rFonts w:ascii="Cambria" w:hAnsi="Cambria"/>
                <w:sz w:val="22"/>
                <w:szCs w:val="22"/>
              </w:rPr>
            </w:pPr>
            <w:r w:rsidRPr="00305725">
              <w:rPr>
                <w:rFonts w:ascii="Cambria" w:hAnsi="Cambria"/>
                <w:sz w:val="22"/>
                <w:szCs w:val="22"/>
              </w:rPr>
              <w:t xml:space="preserve">Harmonogram prác </w:t>
            </w:r>
          </w:p>
        </w:tc>
        <w:tc>
          <w:tcPr>
            <w:tcW w:w="1985" w:type="dxa"/>
            <w:vAlign w:val="center"/>
          </w:tcPr>
          <w:p w14:paraId="42AEBB50" w14:textId="77777777" w:rsidR="007F00E1" w:rsidRPr="00305725" w:rsidRDefault="007F00E1" w:rsidP="004A10DE">
            <w:pPr>
              <w:widowControl w:val="0"/>
              <w:spacing w:before="20" w:after="20"/>
              <w:ind w:firstLine="140"/>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49099C" w:rsidRPr="00305725" w14:paraId="1DC236FE" w14:textId="77777777" w:rsidTr="00305725">
        <w:tc>
          <w:tcPr>
            <w:tcW w:w="681" w:type="dxa"/>
            <w:vAlign w:val="center"/>
          </w:tcPr>
          <w:p w14:paraId="038C5CD8" w14:textId="77777777" w:rsidR="0049099C" w:rsidRPr="00305725" w:rsidRDefault="0049099C" w:rsidP="004A10DE">
            <w:pPr>
              <w:widowControl w:val="0"/>
              <w:spacing w:before="20" w:after="20"/>
              <w:jc w:val="center"/>
              <w:rPr>
                <w:rFonts w:ascii="Cambria" w:hAnsi="Cambria"/>
                <w:sz w:val="22"/>
                <w:szCs w:val="22"/>
              </w:rPr>
            </w:pPr>
            <w:r w:rsidRPr="00305725">
              <w:rPr>
                <w:rFonts w:ascii="Cambria" w:hAnsi="Cambria"/>
                <w:sz w:val="22"/>
                <w:szCs w:val="22"/>
              </w:rPr>
              <w:t>2</w:t>
            </w:r>
          </w:p>
        </w:tc>
        <w:tc>
          <w:tcPr>
            <w:tcW w:w="6660" w:type="dxa"/>
            <w:vAlign w:val="center"/>
          </w:tcPr>
          <w:p w14:paraId="3AD27913" w14:textId="77777777" w:rsidR="0049099C" w:rsidRPr="00305725" w:rsidRDefault="0049099C" w:rsidP="004A10DE">
            <w:pPr>
              <w:widowControl w:val="0"/>
              <w:spacing w:before="20" w:after="20"/>
              <w:ind w:left="140"/>
              <w:jc w:val="left"/>
              <w:rPr>
                <w:rFonts w:ascii="Cambria" w:hAnsi="Cambria"/>
                <w:sz w:val="22"/>
                <w:szCs w:val="22"/>
              </w:rPr>
            </w:pPr>
            <w:r w:rsidRPr="00305725">
              <w:rPr>
                <w:rFonts w:ascii="Cambria" w:hAnsi="Cambria"/>
                <w:sz w:val="22"/>
                <w:szCs w:val="22"/>
              </w:rPr>
              <w:t>Plán individuálnych skúšok</w:t>
            </w:r>
          </w:p>
        </w:tc>
        <w:tc>
          <w:tcPr>
            <w:tcW w:w="1985" w:type="dxa"/>
          </w:tcPr>
          <w:p w14:paraId="377BA6FE" w14:textId="77777777" w:rsidR="0049099C" w:rsidRPr="00305725" w:rsidRDefault="0049099C" w:rsidP="004A10DE">
            <w:pPr>
              <w:widowControl w:val="0"/>
              <w:spacing w:before="20" w:after="20"/>
              <w:ind w:firstLine="140"/>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49099C" w:rsidRPr="00305725" w14:paraId="772B2AD6" w14:textId="77777777" w:rsidTr="00305725">
        <w:tc>
          <w:tcPr>
            <w:tcW w:w="681" w:type="dxa"/>
            <w:vAlign w:val="center"/>
          </w:tcPr>
          <w:p w14:paraId="3EC46426" w14:textId="77777777" w:rsidR="0049099C" w:rsidRPr="00305725" w:rsidRDefault="0049099C" w:rsidP="004A10DE">
            <w:pPr>
              <w:widowControl w:val="0"/>
              <w:spacing w:before="20" w:after="20"/>
              <w:jc w:val="center"/>
              <w:rPr>
                <w:rFonts w:ascii="Cambria" w:hAnsi="Cambria"/>
                <w:sz w:val="22"/>
                <w:szCs w:val="22"/>
              </w:rPr>
            </w:pPr>
            <w:r w:rsidRPr="00305725">
              <w:rPr>
                <w:rFonts w:ascii="Cambria" w:hAnsi="Cambria"/>
                <w:sz w:val="22"/>
                <w:szCs w:val="22"/>
              </w:rPr>
              <w:t>3</w:t>
            </w:r>
          </w:p>
        </w:tc>
        <w:tc>
          <w:tcPr>
            <w:tcW w:w="6660" w:type="dxa"/>
            <w:vAlign w:val="center"/>
          </w:tcPr>
          <w:p w14:paraId="0F42D049" w14:textId="77777777" w:rsidR="0049099C" w:rsidRPr="00305725" w:rsidRDefault="0049099C" w:rsidP="004A10DE">
            <w:pPr>
              <w:widowControl w:val="0"/>
              <w:spacing w:before="20" w:after="20"/>
              <w:ind w:left="140"/>
              <w:jc w:val="left"/>
              <w:rPr>
                <w:rFonts w:ascii="Cambria" w:hAnsi="Cambria"/>
                <w:sz w:val="22"/>
                <w:szCs w:val="22"/>
              </w:rPr>
            </w:pPr>
            <w:r w:rsidRPr="00305725">
              <w:rPr>
                <w:rFonts w:ascii="Cambria" w:hAnsi="Cambria"/>
                <w:sz w:val="22"/>
                <w:szCs w:val="22"/>
              </w:rPr>
              <w:t>Plán komplexných skúšok</w:t>
            </w:r>
          </w:p>
        </w:tc>
        <w:tc>
          <w:tcPr>
            <w:tcW w:w="1985" w:type="dxa"/>
          </w:tcPr>
          <w:p w14:paraId="113D4921" w14:textId="77777777" w:rsidR="0049099C" w:rsidRPr="00305725" w:rsidRDefault="0049099C" w:rsidP="004A10DE">
            <w:pPr>
              <w:widowControl w:val="0"/>
              <w:spacing w:before="20" w:after="20"/>
              <w:ind w:firstLine="140"/>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49099C" w:rsidRPr="00305725" w14:paraId="0A7279BD" w14:textId="77777777" w:rsidTr="00305725">
        <w:tc>
          <w:tcPr>
            <w:tcW w:w="681" w:type="dxa"/>
            <w:vAlign w:val="center"/>
          </w:tcPr>
          <w:p w14:paraId="4E174841" w14:textId="77777777" w:rsidR="0049099C" w:rsidRPr="00305725" w:rsidRDefault="0049099C" w:rsidP="004A10DE">
            <w:pPr>
              <w:widowControl w:val="0"/>
              <w:spacing w:before="20" w:after="20"/>
              <w:jc w:val="center"/>
              <w:rPr>
                <w:rFonts w:ascii="Cambria" w:hAnsi="Cambria"/>
                <w:sz w:val="22"/>
                <w:szCs w:val="22"/>
              </w:rPr>
            </w:pPr>
            <w:r w:rsidRPr="00305725">
              <w:rPr>
                <w:rFonts w:ascii="Cambria" w:hAnsi="Cambria"/>
                <w:sz w:val="22"/>
                <w:szCs w:val="22"/>
              </w:rPr>
              <w:t>4</w:t>
            </w:r>
          </w:p>
        </w:tc>
        <w:tc>
          <w:tcPr>
            <w:tcW w:w="6660" w:type="dxa"/>
            <w:vAlign w:val="center"/>
          </w:tcPr>
          <w:p w14:paraId="6E3BD0D5" w14:textId="77777777" w:rsidR="0049099C" w:rsidRPr="00305725" w:rsidRDefault="0049099C" w:rsidP="004A10DE">
            <w:pPr>
              <w:widowControl w:val="0"/>
              <w:spacing w:before="20" w:after="20"/>
              <w:ind w:left="140"/>
              <w:jc w:val="left"/>
              <w:rPr>
                <w:rFonts w:ascii="Cambria" w:hAnsi="Cambria"/>
                <w:sz w:val="22"/>
                <w:szCs w:val="22"/>
              </w:rPr>
            </w:pPr>
            <w:r w:rsidRPr="00305725">
              <w:rPr>
                <w:rFonts w:ascii="Cambria" w:hAnsi="Cambria"/>
                <w:sz w:val="22"/>
                <w:szCs w:val="22"/>
              </w:rPr>
              <w:t>Plán školení</w:t>
            </w:r>
          </w:p>
        </w:tc>
        <w:tc>
          <w:tcPr>
            <w:tcW w:w="1985" w:type="dxa"/>
          </w:tcPr>
          <w:p w14:paraId="07C778D0" w14:textId="77777777" w:rsidR="0049099C" w:rsidRPr="00305725" w:rsidRDefault="0049099C" w:rsidP="004A10DE">
            <w:pPr>
              <w:widowControl w:val="0"/>
              <w:spacing w:before="20" w:after="20"/>
              <w:ind w:firstLine="140"/>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49099C" w:rsidRPr="00305725" w14:paraId="7A8ACD24" w14:textId="77777777" w:rsidTr="00305725">
        <w:tc>
          <w:tcPr>
            <w:tcW w:w="681" w:type="dxa"/>
            <w:vAlign w:val="center"/>
          </w:tcPr>
          <w:p w14:paraId="64B507A6" w14:textId="77777777" w:rsidR="0049099C" w:rsidRPr="00305725" w:rsidRDefault="0049099C" w:rsidP="004A10DE">
            <w:pPr>
              <w:widowControl w:val="0"/>
              <w:spacing w:before="20" w:after="20"/>
              <w:jc w:val="center"/>
              <w:rPr>
                <w:rFonts w:ascii="Cambria" w:hAnsi="Cambria"/>
                <w:sz w:val="22"/>
                <w:szCs w:val="22"/>
              </w:rPr>
            </w:pPr>
            <w:r w:rsidRPr="00305725">
              <w:rPr>
                <w:rFonts w:ascii="Cambria" w:hAnsi="Cambria"/>
                <w:sz w:val="22"/>
                <w:szCs w:val="22"/>
              </w:rPr>
              <w:t>5</w:t>
            </w:r>
          </w:p>
        </w:tc>
        <w:tc>
          <w:tcPr>
            <w:tcW w:w="6660" w:type="dxa"/>
            <w:vAlign w:val="center"/>
          </w:tcPr>
          <w:p w14:paraId="0FF349CB" w14:textId="63A052AE" w:rsidR="0049099C" w:rsidRPr="00305725" w:rsidRDefault="0049099C" w:rsidP="004A10DE">
            <w:pPr>
              <w:widowControl w:val="0"/>
              <w:spacing w:before="20" w:after="20"/>
              <w:ind w:left="140"/>
              <w:jc w:val="left"/>
              <w:rPr>
                <w:rFonts w:ascii="Cambria" w:hAnsi="Cambria"/>
                <w:sz w:val="22"/>
                <w:szCs w:val="22"/>
              </w:rPr>
            </w:pPr>
            <w:r w:rsidRPr="00305725">
              <w:rPr>
                <w:rFonts w:ascii="Cambria" w:hAnsi="Cambria"/>
                <w:sz w:val="22"/>
                <w:szCs w:val="22"/>
              </w:rPr>
              <w:t>Program nábehu do skúšobnej prevá</w:t>
            </w:r>
            <w:r w:rsidR="0003603B">
              <w:rPr>
                <w:rFonts w:ascii="Cambria" w:hAnsi="Cambria"/>
                <w:sz w:val="22"/>
                <w:szCs w:val="22"/>
              </w:rPr>
              <w:t>d</w:t>
            </w:r>
            <w:r w:rsidRPr="00305725">
              <w:rPr>
                <w:rFonts w:ascii="Cambria" w:hAnsi="Cambria"/>
                <w:sz w:val="22"/>
                <w:szCs w:val="22"/>
              </w:rPr>
              <w:t>zky</w:t>
            </w:r>
          </w:p>
        </w:tc>
        <w:tc>
          <w:tcPr>
            <w:tcW w:w="1985" w:type="dxa"/>
          </w:tcPr>
          <w:p w14:paraId="0362A619" w14:textId="77777777" w:rsidR="0049099C" w:rsidRPr="00305725" w:rsidRDefault="0049099C" w:rsidP="004A10DE">
            <w:pPr>
              <w:widowControl w:val="0"/>
              <w:spacing w:before="20" w:after="20"/>
              <w:ind w:firstLine="140"/>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49099C" w:rsidRPr="00305725" w14:paraId="768F3637" w14:textId="77777777" w:rsidTr="00305725">
        <w:tc>
          <w:tcPr>
            <w:tcW w:w="681" w:type="dxa"/>
            <w:vAlign w:val="center"/>
          </w:tcPr>
          <w:p w14:paraId="39ECE9E5" w14:textId="77777777" w:rsidR="0049099C" w:rsidRPr="00305725" w:rsidRDefault="0049099C" w:rsidP="004A10DE">
            <w:pPr>
              <w:widowControl w:val="0"/>
              <w:spacing w:before="20" w:after="20"/>
              <w:jc w:val="center"/>
              <w:rPr>
                <w:rFonts w:ascii="Cambria" w:hAnsi="Cambria"/>
                <w:sz w:val="22"/>
                <w:szCs w:val="22"/>
              </w:rPr>
            </w:pPr>
            <w:r w:rsidRPr="00305725">
              <w:rPr>
                <w:rFonts w:ascii="Cambria" w:hAnsi="Cambria"/>
                <w:sz w:val="22"/>
                <w:szCs w:val="22"/>
              </w:rPr>
              <w:t>6</w:t>
            </w:r>
          </w:p>
        </w:tc>
        <w:tc>
          <w:tcPr>
            <w:tcW w:w="6660" w:type="dxa"/>
            <w:vAlign w:val="center"/>
          </w:tcPr>
          <w:p w14:paraId="50D5CDEF" w14:textId="77777777" w:rsidR="0049099C" w:rsidRPr="00305725" w:rsidRDefault="0049099C" w:rsidP="004A10DE">
            <w:pPr>
              <w:widowControl w:val="0"/>
              <w:spacing w:before="20" w:after="20"/>
              <w:ind w:left="140"/>
              <w:jc w:val="left"/>
              <w:rPr>
                <w:rFonts w:ascii="Cambria" w:hAnsi="Cambria"/>
                <w:sz w:val="22"/>
                <w:szCs w:val="22"/>
              </w:rPr>
            </w:pPr>
            <w:r w:rsidRPr="00305725">
              <w:rPr>
                <w:rFonts w:ascii="Cambria" w:hAnsi="Cambria"/>
                <w:sz w:val="22"/>
                <w:szCs w:val="22"/>
              </w:rPr>
              <w:t>Metodické pokyny pre riadenie skúšobnej prevádzky</w:t>
            </w:r>
          </w:p>
        </w:tc>
        <w:tc>
          <w:tcPr>
            <w:tcW w:w="1985" w:type="dxa"/>
          </w:tcPr>
          <w:p w14:paraId="354A1833" w14:textId="77777777" w:rsidR="0049099C" w:rsidRPr="00305725" w:rsidRDefault="0049099C" w:rsidP="004A10DE">
            <w:pPr>
              <w:widowControl w:val="0"/>
              <w:spacing w:before="20" w:after="20"/>
              <w:ind w:firstLine="140"/>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bl>
    <w:p w14:paraId="6F1FC614" w14:textId="77777777" w:rsidR="001C0EFA" w:rsidRPr="00305725" w:rsidRDefault="001C0EFA" w:rsidP="004A10DE">
      <w:pPr>
        <w:pStyle w:val="Trgymutat"/>
        <w:widowControl w:val="0"/>
        <w:suppressLineNumbers w:val="0"/>
        <w:suppressAutoHyphens w:val="0"/>
        <w:spacing w:before="20" w:after="20"/>
        <w:rPr>
          <w:rFonts w:ascii="Cambria" w:hAnsi="Cambria"/>
          <w:szCs w:val="22"/>
          <w:lang w:eastAsia="cs-CZ"/>
        </w:rPr>
      </w:pPr>
    </w:p>
    <w:tbl>
      <w:tblPr>
        <w:tblW w:w="93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6644"/>
        <w:gridCol w:w="1985"/>
      </w:tblGrid>
      <w:tr w:rsidR="007F00E1" w:rsidRPr="00305725" w14:paraId="7B3C361A" w14:textId="77777777">
        <w:tc>
          <w:tcPr>
            <w:tcW w:w="709" w:type="dxa"/>
            <w:shd w:val="clear" w:color="auto" w:fill="E6E6E6"/>
            <w:vAlign w:val="center"/>
          </w:tcPr>
          <w:p w14:paraId="30FECEE6" w14:textId="77777777" w:rsidR="007F00E1" w:rsidRPr="00305725" w:rsidRDefault="007F00E1" w:rsidP="004A10DE">
            <w:pPr>
              <w:pStyle w:val="oddl-nadpis"/>
              <w:keepNext w:val="0"/>
              <w:tabs>
                <w:tab w:val="clear" w:pos="567"/>
              </w:tabs>
              <w:spacing w:before="20" w:after="20" w:line="240" w:lineRule="auto"/>
              <w:jc w:val="center"/>
              <w:rPr>
                <w:rFonts w:ascii="Cambria" w:hAnsi="Cambria"/>
                <w:bCs/>
                <w:szCs w:val="22"/>
                <w:lang w:val="sk-SK" w:eastAsia="cs-CZ"/>
              </w:rPr>
            </w:pPr>
            <w:r w:rsidRPr="00305725">
              <w:rPr>
                <w:rFonts w:ascii="Cambria" w:hAnsi="Cambria"/>
                <w:bCs/>
                <w:szCs w:val="22"/>
                <w:lang w:val="sk-SK" w:eastAsia="cs-CZ"/>
              </w:rPr>
              <w:t>C</w:t>
            </w:r>
          </w:p>
        </w:tc>
        <w:tc>
          <w:tcPr>
            <w:tcW w:w="6644" w:type="dxa"/>
            <w:shd w:val="clear" w:color="auto" w:fill="E6E6E6"/>
            <w:vAlign w:val="center"/>
          </w:tcPr>
          <w:p w14:paraId="3A541B1B" w14:textId="77777777" w:rsidR="007F00E1" w:rsidRPr="00305725" w:rsidRDefault="007F00E1" w:rsidP="004A10DE">
            <w:pPr>
              <w:pStyle w:val="oddl-nadpis"/>
              <w:keepNext w:val="0"/>
              <w:tabs>
                <w:tab w:val="clear" w:pos="567"/>
              </w:tabs>
              <w:spacing w:before="20" w:after="20" w:line="240" w:lineRule="auto"/>
              <w:ind w:left="124"/>
              <w:jc w:val="left"/>
              <w:rPr>
                <w:rFonts w:ascii="Cambria" w:hAnsi="Cambria"/>
                <w:bCs/>
                <w:szCs w:val="22"/>
                <w:lang w:val="sk-SK" w:eastAsia="cs-CZ"/>
              </w:rPr>
            </w:pPr>
            <w:r w:rsidRPr="00305725">
              <w:rPr>
                <w:rFonts w:ascii="Cambria" w:hAnsi="Cambria"/>
                <w:bCs/>
                <w:szCs w:val="22"/>
                <w:lang w:val="sk-SK" w:eastAsia="cs-CZ"/>
              </w:rPr>
              <w:t>Ostatná dokumentácia</w:t>
            </w:r>
          </w:p>
        </w:tc>
        <w:tc>
          <w:tcPr>
            <w:tcW w:w="1985" w:type="dxa"/>
            <w:shd w:val="clear" w:color="auto" w:fill="E6E6E6"/>
            <w:vAlign w:val="center"/>
          </w:tcPr>
          <w:p w14:paraId="47A0B493" w14:textId="77777777" w:rsidR="007F00E1" w:rsidRPr="00305725" w:rsidRDefault="007F00E1" w:rsidP="004A10DE">
            <w:pPr>
              <w:pStyle w:val="oddl-nadpis"/>
              <w:keepNext w:val="0"/>
              <w:tabs>
                <w:tab w:val="clear" w:pos="567"/>
              </w:tabs>
              <w:spacing w:before="20" w:after="20" w:line="240" w:lineRule="auto"/>
              <w:ind w:left="124"/>
              <w:jc w:val="left"/>
              <w:rPr>
                <w:rFonts w:ascii="Cambria" w:hAnsi="Cambria"/>
                <w:bCs/>
                <w:szCs w:val="22"/>
                <w:lang w:val="sk-SK" w:eastAsia="cs-CZ"/>
              </w:rPr>
            </w:pPr>
            <w:r w:rsidRPr="00305725">
              <w:rPr>
                <w:rFonts w:ascii="Cambria" w:hAnsi="Cambria"/>
                <w:bCs/>
                <w:szCs w:val="22"/>
                <w:lang w:val="sk-SK" w:eastAsia="cs-CZ"/>
              </w:rPr>
              <w:t>Počet kópií</w:t>
            </w:r>
          </w:p>
        </w:tc>
      </w:tr>
      <w:tr w:rsidR="006F6AA0" w:rsidRPr="00305725" w14:paraId="583AD7ED" w14:textId="77777777">
        <w:tc>
          <w:tcPr>
            <w:tcW w:w="709" w:type="dxa"/>
            <w:vAlign w:val="center"/>
          </w:tcPr>
          <w:p w14:paraId="4FF48752" w14:textId="77777777" w:rsidR="006F6AA0"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1</w:t>
            </w:r>
          </w:p>
        </w:tc>
        <w:tc>
          <w:tcPr>
            <w:tcW w:w="6644" w:type="dxa"/>
            <w:vAlign w:val="center"/>
          </w:tcPr>
          <w:p w14:paraId="72F822A3" w14:textId="77777777" w:rsidR="006F6AA0" w:rsidRPr="00305725" w:rsidRDefault="006F6AA0" w:rsidP="004A10DE">
            <w:pPr>
              <w:widowControl w:val="0"/>
              <w:spacing w:before="20" w:after="20"/>
              <w:ind w:left="124"/>
              <w:jc w:val="left"/>
              <w:rPr>
                <w:rFonts w:ascii="Cambria" w:hAnsi="Cambria"/>
                <w:sz w:val="22"/>
                <w:szCs w:val="22"/>
              </w:rPr>
            </w:pPr>
            <w:r w:rsidRPr="00305725">
              <w:rPr>
                <w:rFonts w:ascii="Cambria" w:hAnsi="Cambria"/>
                <w:sz w:val="22"/>
                <w:szCs w:val="22"/>
              </w:rPr>
              <w:t>Kontrolný a skúšobný plán</w:t>
            </w:r>
          </w:p>
        </w:tc>
        <w:tc>
          <w:tcPr>
            <w:tcW w:w="1985" w:type="dxa"/>
            <w:vAlign w:val="center"/>
          </w:tcPr>
          <w:p w14:paraId="3455BCDA" w14:textId="77777777" w:rsidR="006F6AA0" w:rsidRPr="00305725" w:rsidRDefault="006F6AA0" w:rsidP="004A10DE">
            <w:pPr>
              <w:widowControl w:val="0"/>
              <w:spacing w:before="20" w:after="20"/>
              <w:ind w:left="141"/>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6F6AA0" w:rsidRPr="00305725" w14:paraId="31E0FBFF" w14:textId="77777777">
        <w:tc>
          <w:tcPr>
            <w:tcW w:w="709" w:type="dxa"/>
            <w:vAlign w:val="center"/>
          </w:tcPr>
          <w:p w14:paraId="647A8C0B" w14:textId="77777777" w:rsidR="006F6AA0"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2</w:t>
            </w:r>
          </w:p>
        </w:tc>
        <w:tc>
          <w:tcPr>
            <w:tcW w:w="6644" w:type="dxa"/>
            <w:vAlign w:val="center"/>
          </w:tcPr>
          <w:p w14:paraId="4C5B5FE1" w14:textId="77777777" w:rsidR="006F6AA0" w:rsidRPr="00305725" w:rsidRDefault="006F6AA0" w:rsidP="004A10DE">
            <w:pPr>
              <w:widowControl w:val="0"/>
              <w:spacing w:before="20" w:after="20"/>
              <w:ind w:left="124"/>
              <w:jc w:val="left"/>
              <w:rPr>
                <w:rFonts w:ascii="Cambria" w:hAnsi="Cambria"/>
                <w:sz w:val="22"/>
                <w:szCs w:val="22"/>
              </w:rPr>
            </w:pPr>
            <w:r w:rsidRPr="00305725">
              <w:rPr>
                <w:rFonts w:ascii="Cambria" w:hAnsi="Cambria"/>
                <w:sz w:val="22"/>
                <w:szCs w:val="22"/>
              </w:rPr>
              <w:t>Plán ochrany životného prostredia počas výstavby</w:t>
            </w:r>
          </w:p>
        </w:tc>
        <w:tc>
          <w:tcPr>
            <w:tcW w:w="1985" w:type="dxa"/>
            <w:vAlign w:val="center"/>
          </w:tcPr>
          <w:p w14:paraId="687A2B6E" w14:textId="77777777" w:rsidR="006F6AA0" w:rsidRPr="00305725" w:rsidRDefault="006F6AA0" w:rsidP="004A10DE">
            <w:pPr>
              <w:widowControl w:val="0"/>
              <w:spacing w:before="20" w:after="20"/>
              <w:ind w:left="124"/>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EA0E7F" w:rsidRPr="00305725" w14:paraId="0FEB687D" w14:textId="77777777">
        <w:tc>
          <w:tcPr>
            <w:tcW w:w="709" w:type="dxa"/>
            <w:vAlign w:val="center"/>
          </w:tcPr>
          <w:p w14:paraId="1F3021BB" w14:textId="77777777" w:rsidR="00EA0E7F" w:rsidRPr="00305725" w:rsidRDefault="00EA0E7F" w:rsidP="004A10DE">
            <w:pPr>
              <w:widowControl w:val="0"/>
              <w:spacing w:before="20" w:after="20"/>
              <w:jc w:val="center"/>
              <w:rPr>
                <w:rFonts w:ascii="Cambria" w:hAnsi="Cambria"/>
                <w:sz w:val="22"/>
                <w:szCs w:val="22"/>
              </w:rPr>
            </w:pPr>
            <w:r w:rsidRPr="00305725">
              <w:rPr>
                <w:rFonts w:ascii="Cambria" w:hAnsi="Cambria"/>
                <w:sz w:val="22"/>
                <w:szCs w:val="22"/>
              </w:rPr>
              <w:t>3</w:t>
            </w:r>
          </w:p>
        </w:tc>
        <w:tc>
          <w:tcPr>
            <w:tcW w:w="6644" w:type="dxa"/>
            <w:vAlign w:val="center"/>
          </w:tcPr>
          <w:p w14:paraId="148AD056" w14:textId="77777777" w:rsidR="00EA0E7F" w:rsidRPr="00305725" w:rsidRDefault="00EA0E7F" w:rsidP="004A10DE">
            <w:pPr>
              <w:widowControl w:val="0"/>
              <w:spacing w:before="20" w:after="20"/>
              <w:ind w:left="124"/>
              <w:jc w:val="left"/>
              <w:rPr>
                <w:rFonts w:ascii="Cambria" w:hAnsi="Cambria"/>
                <w:sz w:val="22"/>
                <w:szCs w:val="22"/>
              </w:rPr>
            </w:pPr>
            <w:r w:rsidRPr="00305725">
              <w:rPr>
                <w:rFonts w:ascii="Cambria" w:hAnsi="Cambria"/>
                <w:sz w:val="22"/>
                <w:szCs w:val="22"/>
              </w:rPr>
              <w:t>Havarijný plán</w:t>
            </w:r>
          </w:p>
        </w:tc>
        <w:tc>
          <w:tcPr>
            <w:tcW w:w="1985" w:type="dxa"/>
            <w:vAlign w:val="center"/>
          </w:tcPr>
          <w:p w14:paraId="2C673F12" w14:textId="77777777" w:rsidR="00EA0E7F" w:rsidRPr="00305725" w:rsidRDefault="00EA0E7F" w:rsidP="004A10DE">
            <w:pPr>
              <w:widowControl w:val="0"/>
              <w:spacing w:before="20" w:after="20"/>
              <w:ind w:left="124"/>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49099C" w:rsidRPr="00305725" w14:paraId="2C2CDDF1" w14:textId="77777777" w:rsidTr="00305725">
        <w:tc>
          <w:tcPr>
            <w:tcW w:w="709" w:type="dxa"/>
            <w:vAlign w:val="center"/>
          </w:tcPr>
          <w:p w14:paraId="551439CF" w14:textId="77777777" w:rsidR="0049099C" w:rsidRPr="00305725" w:rsidRDefault="0049099C" w:rsidP="004A10DE">
            <w:pPr>
              <w:widowControl w:val="0"/>
              <w:spacing w:before="20" w:after="20"/>
              <w:jc w:val="center"/>
              <w:rPr>
                <w:rFonts w:ascii="Cambria" w:hAnsi="Cambria"/>
                <w:sz w:val="22"/>
                <w:szCs w:val="22"/>
              </w:rPr>
            </w:pPr>
            <w:r w:rsidRPr="00305725">
              <w:rPr>
                <w:rFonts w:ascii="Cambria" w:hAnsi="Cambria"/>
                <w:sz w:val="22"/>
                <w:szCs w:val="22"/>
              </w:rPr>
              <w:t>4</w:t>
            </w:r>
          </w:p>
        </w:tc>
        <w:tc>
          <w:tcPr>
            <w:tcW w:w="6644" w:type="dxa"/>
            <w:vAlign w:val="center"/>
          </w:tcPr>
          <w:p w14:paraId="03FA8F19" w14:textId="77777777" w:rsidR="0049099C" w:rsidRPr="00305725" w:rsidRDefault="0049099C" w:rsidP="004A10DE">
            <w:pPr>
              <w:widowControl w:val="0"/>
              <w:spacing w:before="20" w:after="20"/>
              <w:ind w:left="124"/>
              <w:jc w:val="left"/>
              <w:rPr>
                <w:rFonts w:ascii="Cambria" w:hAnsi="Cambria"/>
                <w:sz w:val="22"/>
                <w:szCs w:val="22"/>
              </w:rPr>
            </w:pPr>
            <w:r w:rsidRPr="00305725">
              <w:rPr>
                <w:rFonts w:ascii="Cambria" w:hAnsi="Cambria"/>
                <w:sz w:val="22"/>
                <w:szCs w:val="22"/>
              </w:rPr>
              <w:t>Projekt BOZP</w:t>
            </w:r>
          </w:p>
        </w:tc>
        <w:tc>
          <w:tcPr>
            <w:tcW w:w="1985" w:type="dxa"/>
          </w:tcPr>
          <w:p w14:paraId="3E505DD7" w14:textId="77777777" w:rsidR="0049099C" w:rsidRPr="00305725" w:rsidRDefault="0049099C" w:rsidP="004A10DE">
            <w:pPr>
              <w:widowControl w:val="0"/>
              <w:spacing w:before="20" w:after="20"/>
              <w:ind w:left="124"/>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r w:rsidR="0049099C" w:rsidRPr="00305725" w14:paraId="4D6C1307" w14:textId="77777777" w:rsidTr="00305725">
        <w:tc>
          <w:tcPr>
            <w:tcW w:w="709" w:type="dxa"/>
            <w:vAlign w:val="center"/>
          </w:tcPr>
          <w:p w14:paraId="504B426A" w14:textId="77777777" w:rsidR="0049099C" w:rsidRPr="00305725" w:rsidRDefault="0049099C" w:rsidP="004A10DE">
            <w:pPr>
              <w:widowControl w:val="0"/>
              <w:spacing w:before="20" w:after="20"/>
              <w:jc w:val="center"/>
              <w:rPr>
                <w:rFonts w:ascii="Cambria" w:hAnsi="Cambria"/>
                <w:sz w:val="22"/>
                <w:szCs w:val="22"/>
              </w:rPr>
            </w:pPr>
            <w:r w:rsidRPr="00305725">
              <w:rPr>
                <w:rFonts w:ascii="Cambria" w:hAnsi="Cambria"/>
                <w:sz w:val="22"/>
                <w:szCs w:val="22"/>
              </w:rPr>
              <w:t>5</w:t>
            </w:r>
          </w:p>
        </w:tc>
        <w:tc>
          <w:tcPr>
            <w:tcW w:w="6644" w:type="dxa"/>
            <w:vAlign w:val="center"/>
          </w:tcPr>
          <w:p w14:paraId="723FAA81" w14:textId="77777777" w:rsidR="0049099C" w:rsidRPr="00305725" w:rsidRDefault="0049099C" w:rsidP="004A10DE">
            <w:pPr>
              <w:widowControl w:val="0"/>
              <w:spacing w:before="20" w:after="20"/>
              <w:ind w:left="124"/>
              <w:jc w:val="left"/>
              <w:rPr>
                <w:rFonts w:ascii="Cambria" w:hAnsi="Cambria"/>
                <w:sz w:val="22"/>
                <w:szCs w:val="22"/>
              </w:rPr>
            </w:pPr>
            <w:r w:rsidRPr="00305725">
              <w:rPr>
                <w:rFonts w:ascii="Cambria" w:hAnsi="Cambria"/>
                <w:sz w:val="22"/>
                <w:szCs w:val="22"/>
              </w:rPr>
              <w:t xml:space="preserve">Denník </w:t>
            </w:r>
            <w:proofErr w:type="spellStart"/>
            <w:r w:rsidRPr="00305725">
              <w:rPr>
                <w:rFonts w:ascii="Cambria" w:hAnsi="Cambria"/>
                <w:sz w:val="22"/>
                <w:szCs w:val="22"/>
              </w:rPr>
              <w:t>BoZP</w:t>
            </w:r>
            <w:proofErr w:type="spellEnd"/>
          </w:p>
        </w:tc>
        <w:tc>
          <w:tcPr>
            <w:tcW w:w="1985" w:type="dxa"/>
          </w:tcPr>
          <w:p w14:paraId="0F7D1A71" w14:textId="77777777" w:rsidR="0049099C" w:rsidRPr="00305725" w:rsidRDefault="0049099C" w:rsidP="004A10DE">
            <w:pPr>
              <w:widowControl w:val="0"/>
              <w:spacing w:before="20" w:after="20"/>
              <w:ind w:left="124"/>
              <w:jc w:val="left"/>
              <w:rPr>
                <w:rFonts w:ascii="Cambria" w:hAnsi="Cambria"/>
                <w:sz w:val="22"/>
                <w:szCs w:val="22"/>
              </w:rPr>
            </w:pPr>
            <w:r w:rsidRPr="00305725">
              <w:rPr>
                <w:rFonts w:ascii="Cambria" w:hAnsi="Cambria"/>
                <w:sz w:val="22"/>
                <w:szCs w:val="22"/>
              </w:rPr>
              <w:t xml:space="preserve">3 tlač, 3 </w:t>
            </w:r>
            <w:proofErr w:type="spellStart"/>
            <w:r w:rsidRPr="00305725">
              <w:rPr>
                <w:rFonts w:ascii="Cambria" w:hAnsi="Cambria"/>
                <w:sz w:val="22"/>
                <w:szCs w:val="22"/>
              </w:rPr>
              <w:t>digi</w:t>
            </w:r>
            <w:proofErr w:type="spellEnd"/>
          </w:p>
        </w:tc>
      </w:tr>
    </w:tbl>
    <w:p w14:paraId="4622D34D" w14:textId="77777777" w:rsidR="001C0EFA" w:rsidRPr="00305725" w:rsidRDefault="001C0EFA" w:rsidP="004A10DE">
      <w:pPr>
        <w:widowControl w:val="0"/>
        <w:spacing w:before="20" w:after="20"/>
        <w:rPr>
          <w:rFonts w:ascii="Cambria" w:hAnsi="Cambria"/>
          <w:sz w:val="22"/>
          <w:szCs w:val="22"/>
        </w:rPr>
      </w:pPr>
    </w:p>
    <w:tbl>
      <w:tblPr>
        <w:tblW w:w="93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09"/>
        <w:gridCol w:w="6648"/>
        <w:gridCol w:w="1985"/>
      </w:tblGrid>
      <w:tr w:rsidR="007F00E1" w:rsidRPr="00305725" w14:paraId="7C42DFDA" w14:textId="77777777">
        <w:tc>
          <w:tcPr>
            <w:tcW w:w="709" w:type="dxa"/>
            <w:shd w:val="clear" w:color="auto" w:fill="E6E6E6"/>
            <w:vAlign w:val="center"/>
          </w:tcPr>
          <w:p w14:paraId="4111100F" w14:textId="77777777" w:rsidR="007F00E1" w:rsidRPr="00305725" w:rsidRDefault="007F00E1" w:rsidP="004A10DE">
            <w:pPr>
              <w:pStyle w:val="oddl-nadpis"/>
              <w:keepNext w:val="0"/>
              <w:tabs>
                <w:tab w:val="clear" w:pos="567"/>
              </w:tabs>
              <w:spacing w:before="20" w:after="20" w:line="240" w:lineRule="auto"/>
              <w:jc w:val="center"/>
              <w:rPr>
                <w:rFonts w:ascii="Cambria" w:hAnsi="Cambria"/>
                <w:bCs/>
                <w:szCs w:val="22"/>
                <w:lang w:val="sk-SK" w:eastAsia="cs-CZ"/>
              </w:rPr>
            </w:pPr>
            <w:r w:rsidRPr="00305725">
              <w:rPr>
                <w:rFonts w:ascii="Cambria" w:hAnsi="Cambria"/>
                <w:bCs/>
                <w:szCs w:val="22"/>
                <w:lang w:val="sk-SK" w:eastAsia="cs-CZ"/>
              </w:rPr>
              <w:t>D</w:t>
            </w:r>
          </w:p>
        </w:tc>
        <w:tc>
          <w:tcPr>
            <w:tcW w:w="6648" w:type="dxa"/>
            <w:shd w:val="clear" w:color="auto" w:fill="E6E6E6"/>
            <w:vAlign w:val="center"/>
          </w:tcPr>
          <w:p w14:paraId="46A1D62E" w14:textId="77777777" w:rsidR="007F00E1" w:rsidRPr="00305725" w:rsidRDefault="007F00E1" w:rsidP="004A10DE">
            <w:pPr>
              <w:pStyle w:val="oddl-nadpis"/>
              <w:keepNext w:val="0"/>
              <w:tabs>
                <w:tab w:val="clear" w:pos="567"/>
              </w:tabs>
              <w:spacing w:before="20" w:after="20" w:line="240" w:lineRule="auto"/>
              <w:ind w:left="128"/>
              <w:jc w:val="left"/>
              <w:rPr>
                <w:rFonts w:ascii="Cambria" w:hAnsi="Cambria"/>
                <w:bCs/>
                <w:szCs w:val="22"/>
                <w:lang w:val="sk-SK" w:eastAsia="cs-CZ"/>
              </w:rPr>
            </w:pPr>
            <w:r w:rsidRPr="00305725">
              <w:rPr>
                <w:rFonts w:ascii="Cambria" w:hAnsi="Cambria"/>
                <w:bCs/>
                <w:szCs w:val="22"/>
                <w:lang w:val="sk-SK" w:eastAsia="cs-CZ"/>
              </w:rPr>
              <w:t>Správy</w:t>
            </w:r>
          </w:p>
        </w:tc>
        <w:tc>
          <w:tcPr>
            <w:tcW w:w="1985" w:type="dxa"/>
            <w:shd w:val="clear" w:color="auto" w:fill="E6E6E6"/>
            <w:vAlign w:val="center"/>
          </w:tcPr>
          <w:p w14:paraId="49A28E88" w14:textId="77777777" w:rsidR="007F00E1" w:rsidRPr="00305725" w:rsidRDefault="007F00E1" w:rsidP="004A10DE">
            <w:pPr>
              <w:pStyle w:val="oddl-nadpis"/>
              <w:keepNext w:val="0"/>
              <w:tabs>
                <w:tab w:val="clear" w:pos="567"/>
              </w:tabs>
              <w:spacing w:before="20" w:after="20" w:line="240" w:lineRule="auto"/>
              <w:ind w:left="128"/>
              <w:jc w:val="left"/>
              <w:rPr>
                <w:rFonts w:ascii="Cambria" w:hAnsi="Cambria"/>
                <w:bCs/>
                <w:szCs w:val="22"/>
                <w:lang w:val="sk-SK" w:eastAsia="cs-CZ"/>
              </w:rPr>
            </w:pPr>
            <w:r w:rsidRPr="00305725">
              <w:rPr>
                <w:rFonts w:ascii="Cambria" w:hAnsi="Cambria"/>
                <w:bCs/>
                <w:szCs w:val="22"/>
                <w:lang w:val="sk-SK" w:eastAsia="cs-CZ"/>
              </w:rPr>
              <w:t>Počet kópií</w:t>
            </w:r>
          </w:p>
        </w:tc>
      </w:tr>
      <w:tr w:rsidR="007F00E1" w:rsidRPr="00305725" w14:paraId="1F3BF2FB" w14:textId="77777777">
        <w:tc>
          <w:tcPr>
            <w:tcW w:w="709" w:type="dxa"/>
            <w:vAlign w:val="center"/>
          </w:tcPr>
          <w:p w14:paraId="2C92B657" w14:textId="77777777" w:rsidR="007F00E1" w:rsidRPr="00305725" w:rsidRDefault="006F6AA0" w:rsidP="004A10DE">
            <w:pPr>
              <w:widowControl w:val="0"/>
              <w:spacing w:before="20" w:after="20"/>
              <w:jc w:val="center"/>
              <w:rPr>
                <w:rFonts w:ascii="Cambria" w:hAnsi="Cambria"/>
                <w:sz w:val="22"/>
                <w:szCs w:val="22"/>
              </w:rPr>
            </w:pPr>
            <w:r w:rsidRPr="00305725">
              <w:rPr>
                <w:rFonts w:ascii="Cambria" w:hAnsi="Cambria"/>
                <w:sz w:val="22"/>
                <w:szCs w:val="22"/>
              </w:rPr>
              <w:t>1</w:t>
            </w:r>
          </w:p>
        </w:tc>
        <w:tc>
          <w:tcPr>
            <w:tcW w:w="6648" w:type="dxa"/>
            <w:vAlign w:val="center"/>
          </w:tcPr>
          <w:p w14:paraId="136A0319" w14:textId="77777777" w:rsidR="007F00E1" w:rsidRPr="00305725" w:rsidRDefault="007F00E1" w:rsidP="004A10DE">
            <w:pPr>
              <w:widowControl w:val="0"/>
              <w:spacing w:before="20" w:after="20"/>
              <w:ind w:left="128"/>
              <w:jc w:val="left"/>
              <w:rPr>
                <w:rFonts w:ascii="Cambria" w:hAnsi="Cambria"/>
                <w:sz w:val="22"/>
                <w:szCs w:val="22"/>
              </w:rPr>
            </w:pPr>
            <w:r w:rsidRPr="00305725">
              <w:rPr>
                <w:rFonts w:ascii="Cambria" w:hAnsi="Cambria"/>
                <w:sz w:val="22"/>
                <w:szCs w:val="22"/>
              </w:rPr>
              <w:t>Mesačné správy a súpisy vykonaných prác</w:t>
            </w:r>
          </w:p>
        </w:tc>
        <w:tc>
          <w:tcPr>
            <w:tcW w:w="1985" w:type="dxa"/>
            <w:vAlign w:val="center"/>
          </w:tcPr>
          <w:p w14:paraId="6505813D" w14:textId="77777777" w:rsidR="007F00E1" w:rsidRPr="00305725" w:rsidRDefault="007F00E1" w:rsidP="004A10DE">
            <w:pPr>
              <w:widowControl w:val="0"/>
              <w:spacing w:before="20" w:after="20"/>
              <w:ind w:left="128"/>
              <w:jc w:val="left"/>
              <w:rPr>
                <w:rFonts w:ascii="Cambria" w:hAnsi="Cambria"/>
                <w:sz w:val="22"/>
                <w:szCs w:val="22"/>
              </w:rPr>
            </w:pPr>
            <w:r w:rsidRPr="00305725">
              <w:rPr>
                <w:rFonts w:ascii="Cambria" w:hAnsi="Cambria"/>
                <w:sz w:val="22"/>
                <w:szCs w:val="22"/>
              </w:rPr>
              <w:t xml:space="preserve">6 tlač, 6 </w:t>
            </w:r>
            <w:proofErr w:type="spellStart"/>
            <w:r w:rsidRPr="00305725">
              <w:rPr>
                <w:rFonts w:ascii="Cambria" w:hAnsi="Cambria"/>
                <w:sz w:val="22"/>
                <w:szCs w:val="22"/>
              </w:rPr>
              <w:t>digi</w:t>
            </w:r>
            <w:proofErr w:type="spellEnd"/>
          </w:p>
        </w:tc>
      </w:tr>
      <w:tr w:rsidR="007F00E1" w:rsidRPr="00305725" w14:paraId="5E5C4FC6" w14:textId="77777777">
        <w:tc>
          <w:tcPr>
            <w:tcW w:w="709" w:type="dxa"/>
            <w:vAlign w:val="center"/>
          </w:tcPr>
          <w:p w14:paraId="59E53749" w14:textId="77777777" w:rsidR="007F00E1" w:rsidRPr="00305725" w:rsidRDefault="007F00E1" w:rsidP="004A10DE">
            <w:pPr>
              <w:widowControl w:val="0"/>
              <w:spacing w:before="20" w:after="20"/>
              <w:jc w:val="center"/>
              <w:rPr>
                <w:rFonts w:ascii="Cambria" w:hAnsi="Cambria"/>
                <w:sz w:val="22"/>
                <w:szCs w:val="22"/>
              </w:rPr>
            </w:pPr>
            <w:r w:rsidRPr="00305725">
              <w:rPr>
                <w:rFonts w:ascii="Cambria" w:hAnsi="Cambria"/>
                <w:sz w:val="22"/>
                <w:szCs w:val="22"/>
              </w:rPr>
              <w:t>2</w:t>
            </w:r>
          </w:p>
        </w:tc>
        <w:tc>
          <w:tcPr>
            <w:tcW w:w="6648" w:type="dxa"/>
            <w:vAlign w:val="center"/>
          </w:tcPr>
          <w:p w14:paraId="4986DCE3" w14:textId="77777777" w:rsidR="007F00E1" w:rsidRPr="00305725" w:rsidRDefault="007F00E1" w:rsidP="004A10DE">
            <w:pPr>
              <w:widowControl w:val="0"/>
              <w:spacing w:before="20" w:after="20"/>
              <w:ind w:left="128"/>
              <w:jc w:val="left"/>
              <w:rPr>
                <w:rFonts w:ascii="Cambria" w:hAnsi="Cambria"/>
                <w:sz w:val="22"/>
                <w:szCs w:val="22"/>
              </w:rPr>
            </w:pPr>
            <w:r w:rsidRPr="00305725">
              <w:rPr>
                <w:rFonts w:ascii="Cambria" w:hAnsi="Cambria"/>
                <w:sz w:val="22"/>
                <w:szCs w:val="22"/>
                <w:lang w:eastAsia="cs-CZ"/>
              </w:rPr>
              <w:t>Vyhodnotenie skúšobnej prevádzky</w:t>
            </w:r>
          </w:p>
        </w:tc>
        <w:tc>
          <w:tcPr>
            <w:tcW w:w="1985" w:type="dxa"/>
            <w:vAlign w:val="center"/>
          </w:tcPr>
          <w:p w14:paraId="55D4C37C" w14:textId="77777777" w:rsidR="007F00E1" w:rsidRPr="00305725" w:rsidRDefault="007F00E1" w:rsidP="004A10DE">
            <w:pPr>
              <w:widowControl w:val="0"/>
              <w:spacing w:before="20" w:after="20"/>
              <w:ind w:left="128"/>
              <w:jc w:val="left"/>
              <w:rPr>
                <w:rFonts w:ascii="Cambria" w:hAnsi="Cambria"/>
                <w:sz w:val="22"/>
                <w:szCs w:val="22"/>
              </w:rPr>
            </w:pPr>
            <w:r w:rsidRPr="00305725">
              <w:rPr>
                <w:rFonts w:ascii="Cambria" w:hAnsi="Cambria"/>
                <w:sz w:val="22"/>
                <w:szCs w:val="22"/>
              </w:rPr>
              <w:t xml:space="preserve">6 tlač, 6 </w:t>
            </w:r>
            <w:proofErr w:type="spellStart"/>
            <w:r w:rsidRPr="00305725">
              <w:rPr>
                <w:rFonts w:ascii="Cambria" w:hAnsi="Cambria"/>
                <w:sz w:val="22"/>
                <w:szCs w:val="22"/>
              </w:rPr>
              <w:t>digi</w:t>
            </w:r>
            <w:proofErr w:type="spellEnd"/>
          </w:p>
        </w:tc>
      </w:tr>
      <w:bookmarkEnd w:id="156"/>
      <w:bookmarkEnd w:id="158"/>
    </w:tbl>
    <w:p w14:paraId="166D5612" w14:textId="77777777" w:rsidR="00AD45EF" w:rsidRPr="00305725" w:rsidRDefault="00AD45EF" w:rsidP="004A10DE">
      <w:pPr>
        <w:pStyle w:val="BodyText"/>
        <w:widowControl w:val="0"/>
        <w:rPr>
          <w:rFonts w:ascii="Cambria" w:hAnsi="Cambria"/>
          <w:sz w:val="22"/>
          <w:szCs w:val="22"/>
        </w:rPr>
      </w:pPr>
    </w:p>
    <w:p w14:paraId="7B8B9CAB" w14:textId="77777777" w:rsidR="00943584" w:rsidRPr="00305725" w:rsidRDefault="00943584" w:rsidP="004A10DE">
      <w:pPr>
        <w:pStyle w:val="BodyText"/>
        <w:widowControl w:val="0"/>
        <w:rPr>
          <w:rFonts w:ascii="Cambria" w:hAnsi="Cambria"/>
          <w:bCs/>
          <w:i/>
          <w:iCs/>
          <w:sz w:val="22"/>
          <w:szCs w:val="22"/>
        </w:rPr>
      </w:pPr>
      <w:r w:rsidRPr="00305725">
        <w:rPr>
          <w:rFonts w:ascii="Cambria" w:hAnsi="Cambria"/>
          <w:bCs/>
          <w:i/>
          <w:iCs/>
          <w:sz w:val="22"/>
          <w:szCs w:val="22"/>
        </w:rPr>
        <w:t>Poznámka:</w:t>
      </w:r>
      <w:r w:rsidR="00534FC5" w:rsidRPr="00305725">
        <w:rPr>
          <w:rFonts w:ascii="Cambria" w:hAnsi="Cambria"/>
          <w:bCs/>
          <w:i/>
          <w:iCs/>
          <w:sz w:val="22"/>
          <w:szCs w:val="22"/>
        </w:rPr>
        <w:t xml:space="preserve"> </w:t>
      </w:r>
      <w:proofErr w:type="spellStart"/>
      <w:r w:rsidRPr="00305725">
        <w:rPr>
          <w:rFonts w:ascii="Cambria" w:hAnsi="Cambria"/>
          <w:bCs/>
          <w:i/>
          <w:iCs/>
          <w:sz w:val="22"/>
          <w:szCs w:val="22"/>
        </w:rPr>
        <w:t>Digi</w:t>
      </w:r>
      <w:proofErr w:type="spellEnd"/>
      <w:r w:rsidRPr="00305725">
        <w:rPr>
          <w:rFonts w:ascii="Cambria" w:hAnsi="Cambria"/>
          <w:bCs/>
          <w:i/>
          <w:iCs/>
          <w:sz w:val="22"/>
          <w:szCs w:val="22"/>
        </w:rPr>
        <w:t xml:space="preserve"> znamená elektronickú verziu v editovateľnej forme na CD/DVD nosiči.</w:t>
      </w:r>
    </w:p>
    <w:p w14:paraId="36064BCD" w14:textId="77777777" w:rsidR="00943584" w:rsidRPr="00305725" w:rsidRDefault="00943584" w:rsidP="004A10DE">
      <w:pPr>
        <w:pStyle w:val="BodyText"/>
        <w:widowControl w:val="0"/>
        <w:rPr>
          <w:rFonts w:ascii="Cambria" w:hAnsi="Cambria"/>
          <w:sz w:val="22"/>
          <w:szCs w:val="22"/>
        </w:rPr>
      </w:pPr>
    </w:p>
    <w:p w14:paraId="2A96BEBB" w14:textId="77777777" w:rsidR="00123037" w:rsidRPr="00305725" w:rsidRDefault="00123037" w:rsidP="004A10DE">
      <w:pPr>
        <w:pStyle w:val="BodyText"/>
        <w:widowControl w:val="0"/>
        <w:rPr>
          <w:rFonts w:ascii="Cambria" w:hAnsi="Cambria"/>
          <w:sz w:val="22"/>
          <w:szCs w:val="22"/>
        </w:rPr>
      </w:pPr>
    </w:p>
    <w:p w14:paraId="741FDBCE" w14:textId="77777777" w:rsidR="00C874D1" w:rsidRPr="00305725" w:rsidRDefault="00C874D1" w:rsidP="004A10DE">
      <w:pPr>
        <w:pStyle w:val="BodyText"/>
        <w:widowControl w:val="0"/>
        <w:rPr>
          <w:rFonts w:ascii="Cambria" w:hAnsi="Cambria"/>
          <w:sz w:val="22"/>
          <w:szCs w:val="22"/>
        </w:rPr>
      </w:pPr>
      <w:r w:rsidRPr="00305725">
        <w:rPr>
          <w:rFonts w:ascii="Cambria" w:hAnsi="Cambria"/>
          <w:sz w:val="22"/>
          <w:szCs w:val="22"/>
        </w:rPr>
        <w:t>Náklady na vypracovanie všetkých týchto dokumentov budú zahrnuté v </w:t>
      </w:r>
      <w:r w:rsidR="00345A08" w:rsidRPr="00305725">
        <w:rPr>
          <w:rFonts w:ascii="Cambria" w:hAnsi="Cambria"/>
          <w:sz w:val="22"/>
          <w:szCs w:val="22"/>
        </w:rPr>
        <w:t>zmluvnej</w:t>
      </w:r>
      <w:r w:rsidRPr="00305725">
        <w:rPr>
          <w:rFonts w:ascii="Cambria" w:hAnsi="Cambria"/>
          <w:sz w:val="22"/>
          <w:szCs w:val="22"/>
        </w:rPr>
        <w:t xml:space="preserve"> cene Zhotoviteľa.</w:t>
      </w:r>
    </w:p>
    <w:sectPr w:rsidR="00C874D1" w:rsidRPr="00305725" w:rsidSect="00B66F34">
      <w:footerReference w:type="default" r:id="rId8"/>
      <w:headerReference w:type="first" r:id="rId9"/>
      <w:pgSz w:w="11905" w:h="16837" w:code="9"/>
      <w:pgMar w:top="1134" w:right="1273" w:bottom="1134" w:left="1247"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BB1C00" w14:textId="77777777" w:rsidR="00DA3341" w:rsidRDefault="00DA3341">
      <w:pPr>
        <w:spacing w:after="0"/>
      </w:pPr>
      <w:r>
        <w:separator/>
      </w:r>
    </w:p>
  </w:endnote>
  <w:endnote w:type="continuationSeparator" w:id="0">
    <w:p w14:paraId="41C24DD8" w14:textId="77777777" w:rsidR="00DA3341" w:rsidRDefault="00DA334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tar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vinion">
    <w:altName w:val="Symbol"/>
    <w:charset w:val="02"/>
    <w:family w:val="swiss"/>
    <w:pitch w:val="variable"/>
    <w:sig w:usb0="00000000" w:usb1="10000000" w:usb2="00000000" w:usb3="00000000" w:csb0="80000000" w:csb1="00000000"/>
  </w:font>
  <w:font w:name="Bez Patky">
    <w:altName w:val="Arial"/>
    <w:charset w:val="00"/>
    <w:family w:val="swiss"/>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EE007" w14:textId="77B7D165" w:rsidR="00DA3341" w:rsidRPr="00305725" w:rsidRDefault="00DA3341">
    <w:pPr>
      <w:pStyle w:val="Footer"/>
      <w:jc w:val="right"/>
      <w:rPr>
        <w:rFonts w:ascii="Cambria" w:hAnsi="Cambria"/>
        <w:sz w:val="16"/>
        <w:szCs w:val="16"/>
      </w:rPr>
    </w:pPr>
    <w:r w:rsidRPr="00305725">
      <w:rPr>
        <w:rFonts w:ascii="Cambria" w:hAnsi="Cambria"/>
        <w:sz w:val="16"/>
        <w:szCs w:val="16"/>
      </w:rPr>
      <w:t xml:space="preserve">Strana </w:t>
    </w:r>
    <w:r w:rsidRPr="00305725">
      <w:rPr>
        <w:rFonts w:ascii="Cambria" w:hAnsi="Cambria"/>
        <w:b/>
        <w:bCs/>
        <w:sz w:val="16"/>
        <w:szCs w:val="16"/>
      </w:rPr>
      <w:fldChar w:fldCharType="begin"/>
    </w:r>
    <w:r w:rsidRPr="00305725">
      <w:rPr>
        <w:rFonts w:ascii="Cambria" w:hAnsi="Cambria"/>
        <w:b/>
        <w:bCs/>
        <w:sz w:val="16"/>
        <w:szCs w:val="16"/>
      </w:rPr>
      <w:instrText>PAGE</w:instrText>
    </w:r>
    <w:r w:rsidRPr="00305725">
      <w:rPr>
        <w:rFonts w:ascii="Cambria" w:hAnsi="Cambria"/>
        <w:b/>
        <w:bCs/>
        <w:sz w:val="16"/>
        <w:szCs w:val="16"/>
      </w:rPr>
      <w:fldChar w:fldCharType="separate"/>
    </w:r>
    <w:r w:rsidRPr="00305725">
      <w:rPr>
        <w:rFonts w:ascii="Cambria" w:hAnsi="Cambria"/>
        <w:b/>
        <w:bCs/>
        <w:sz w:val="16"/>
        <w:szCs w:val="16"/>
      </w:rPr>
      <w:t>2</w:t>
    </w:r>
    <w:r w:rsidRPr="00305725">
      <w:rPr>
        <w:rFonts w:ascii="Cambria" w:hAnsi="Cambria"/>
        <w:b/>
        <w:bCs/>
        <w:sz w:val="16"/>
        <w:szCs w:val="16"/>
      </w:rPr>
      <w:fldChar w:fldCharType="end"/>
    </w:r>
    <w:r w:rsidRPr="00305725">
      <w:rPr>
        <w:rFonts w:ascii="Cambria" w:hAnsi="Cambria"/>
        <w:sz w:val="16"/>
        <w:szCs w:val="16"/>
      </w:rPr>
      <w:t xml:space="preserve"> z </w:t>
    </w:r>
    <w:r w:rsidRPr="00305725">
      <w:rPr>
        <w:rFonts w:ascii="Cambria" w:hAnsi="Cambria"/>
        <w:b/>
        <w:bCs/>
        <w:sz w:val="16"/>
        <w:szCs w:val="16"/>
      </w:rPr>
      <w:fldChar w:fldCharType="begin"/>
    </w:r>
    <w:r w:rsidRPr="00305725">
      <w:rPr>
        <w:rFonts w:ascii="Cambria" w:hAnsi="Cambria"/>
        <w:b/>
        <w:bCs/>
        <w:sz w:val="16"/>
        <w:szCs w:val="16"/>
      </w:rPr>
      <w:instrText>NUMPAGES</w:instrText>
    </w:r>
    <w:r w:rsidRPr="00305725">
      <w:rPr>
        <w:rFonts w:ascii="Cambria" w:hAnsi="Cambria"/>
        <w:b/>
        <w:bCs/>
        <w:sz w:val="16"/>
        <w:szCs w:val="16"/>
      </w:rPr>
      <w:fldChar w:fldCharType="separate"/>
    </w:r>
    <w:r w:rsidRPr="00305725">
      <w:rPr>
        <w:rFonts w:ascii="Cambria" w:hAnsi="Cambria"/>
        <w:b/>
        <w:bCs/>
        <w:sz w:val="16"/>
        <w:szCs w:val="16"/>
      </w:rPr>
      <w:t>2</w:t>
    </w:r>
    <w:r w:rsidRPr="00305725">
      <w:rPr>
        <w:rFonts w:ascii="Cambria" w:hAnsi="Cambria"/>
        <w:b/>
        <w:bCs/>
        <w:sz w:val="16"/>
        <w:szCs w:val="16"/>
      </w:rPr>
      <w:fldChar w:fldCharType="end"/>
    </w:r>
  </w:p>
  <w:p w14:paraId="32ADD5A3" w14:textId="77777777" w:rsidR="00DA3341" w:rsidRDefault="00DA33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9A016F" w14:textId="77777777" w:rsidR="00DA3341" w:rsidRDefault="00DA3341">
      <w:pPr>
        <w:spacing w:after="0"/>
      </w:pPr>
      <w:r>
        <w:separator/>
      </w:r>
    </w:p>
  </w:footnote>
  <w:footnote w:type="continuationSeparator" w:id="0">
    <w:p w14:paraId="26550EE7" w14:textId="77777777" w:rsidR="00DA3341" w:rsidRDefault="00DA334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DDD9D" w14:textId="29B48BF6" w:rsidR="00DA3341" w:rsidRPr="00B347CB" w:rsidRDefault="00DA3341">
    <w:pPr>
      <w:pStyle w:val="Header"/>
      <w:rPr>
        <w:rFonts w:ascii="Cambria" w:hAnsi="Cambria"/>
        <w:b/>
        <w:bCs/>
        <w:sz w:val="22"/>
        <w:szCs w:val="22"/>
      </w:rPr>
    </w:pPr>
    <w:r w:rsidRPr="00B347CB">
      <w:rPr>
        <w:rFonts w:ascii="Cambria" w:hAnsi="Cambria"/>
        <w:b/>
        <w:bCs/>
        <w:sz w:val="22"/>
        <w:szCs w:val="22"/>
      </w:rPr>
      <w:t>Príloha č. B.3 Súťažných podkladov</w:t>
    </w:r>
  </w:p>
  <w:p w14:paraId="0E6A1371" w14:textId="142CE559" w:rsidR="00DA3341" w:rsidRPr="00B347CB" w:rsidRDefault="00DA3341">
    <w:pPr>
      <w:pStyle w:val="Header"/>
      <w:rPr>
        <w:rFonts w:ascii="Cambria" w:hAnsi="Cambria"/>
        <w:b/>
        <w:bCs/>
        <w:sz w:val="22"/>
        <w:szCs w:val="22"/>
      </w:rPr>
    </w:pPr>
    <w:r w:rsidRPr="00B347CB">
      <w:rPr>
        <w:rFonts w:ascii="Cambria" w:hAnsi="Cambria"/>
        <w:b/>
        <w:bCs/>
        <w:sz w:val="22"/>
        <w:szCs w:val="22"/>
      </w:rPr>
      <w:t>Požiadavky na Dokumentáciu Zhotoviteľa a súvisiacu inžiniersku činnosť</w:t>
    </w:r>
  </w:p>
  <w:p w14:paraId="5BFBBA66" w14:textId="77777777" w:rsidR="00DA3341" w:rsidRDefault="00DA33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32CE549E"/>
    <w:lvl w:ilvl="0">
      <w:start w:val="1"/>
      <w:numFmt w:val="decimal"/>
      <w:pStyle w:val="Heading1"/>
      <w:lvlText w:val="%1. "/>
      <w:lvlJc w:val="left"/>
      <w:pPr>
        <w:ind w:left="360" w:hanging="360"/>
      </w:pPr>
      <w:rPr>
        <w:rFonts w:hint="default"/>
      </w:rPr>
    </w:lvl>
    <w:lvl w:ilvl="1">
      <w:start w:val="1"/>
      <w:numFmt w:val="decimal"/>
      <w:lvlText w:val="%1.%2"/>
      <w:lvlJc w:val="left"/>
      <w:pPr>
        <w:tabs>
          <w:tab w:val="num" w:pos="576"/>
        </w:tabs>
        <w:ind w:left="576" w:hanging="576"/>
      </w:pPr>
      <w:rPr>
        <w:sz w:val="28"/>
        <w:szCs w:val="28"/>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00000003"/>
    <w:multiLevelType w:val="singleLevel"/>
    <w:tmpl w:val="00000003"/>
    <w:name w:val="WW8Num2"/>
    <w:lvl w:ilvl="0">
      <w:numFmt w:val="bullet"/>
      <w:lvlText w:val="-"/>
      <w:lvlJc w:val="left"/>
      <w:pPr>
        <w:tabs>
          <w:tab w:val="num" w:pos="927"/>
        </w:tabs>
        <w:ind w:left="927" w:hanging="360"/>
      </w:pPr>
      <w:rPr>
        <w:rFonts w:ascii="Times New Roman" w:hAnsi="Times New Roman" w:cs="StarSymbol"/>
        <w:sz w:val="18"/>
        <w:szCs w:val="18"/>
      </w:rPr>
    </w:lvl>
  </w:abstractNum>
  <w:abstractNum w:abstractNumId="2" w15:restartNumberingAfterBreak="0">
    <w:nsid w:val="00000004"/>
    <w:multiLevelType w:val="singleLevel"/>
    <w:tmpl w:val="00000004"/>
    <w:name w:val="WW8Num3"/>
    <w:lvl w:ilvl="0">
      <w:numFmt w:val="bullet"/>
      <w:lvlText w:val="-"/>
      <w:lvlJc w:val="left"/>
      <w:pPr>
        <w:tabs>
          <w:tab w:val="num" w:pos="927"/>
        </w:tabs>
        <w:ind w:left="927" w:hanging="360"/>
      </w:pPr>
      <w:rPr>
        <w:rFonts w:ascii="Times New Roman" w:hAnsi="Times New Roman" w:cs="StarSymbol"/>
        <w:sz w:val="18"/>
        <w:szCs w:val="18"/>
      </w:rPr>
    </w:lvl>
  </w:abstractNum>
  <w:abstractNum w:abstractNumId="3" w15:restartNumberingAfterBreak="0">
    <w:nsid w:val="00000005"/>
    <w:multiLevelType w:val="singleLevel"/>
    <w:tmpl w:val="00000005"/>
    <w:name w:val="WW8Num4"/>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6"/>
    <w:multiLevelType w:val="singleLevel"/>
    <w:tmpl w:val="00000006"/>
    <w:name w:val="WW8Num5"/>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7"/>
    <w:multiLevelType w:val="multilevel"/>
    <w:tmpl w:val="00000007"/>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15:restartNumberingAfterBreak="0">
    <w:nsid w:val="00000008"/>
    <w:multiLevelType w:val="multilevel"/>
    <w:tmpl w:val="00000008"/>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15:restartNumberingAfterBreak="0">
    <w:nsid w:val="00000009"/>
    <w:multiLevelType w:val="multilevel"/>
    <w:tmpl w:val="00000009"/>
    <w:name w:val="WW8Num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8"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9" w15:restartNumberingAfterBreak="0">
    <w:nsid w:val="0F9152EE"/>
    <w:multiLevelType w:val="hybridMultilevel"/>
    <w:tmpl w:val="758E4AC0"/>
    <w:lvl w:ilvl="0" w:tplc="FE64CAF2">
      <w:start w:val="1"/>
      <w:numFmt w:val="bullet"/>
      <w:lvlText w:val=""/>
      <w:lvlJc w:val="left"/>
      <w:pPr>
        <w:tabs>
          <w:tab w:val="num" w:pos="720"/>
        </w:tabs>
        <w:ind w:left="720" w:hanging="363"/>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00C584D"/>
    <w:multiLevelType w:val="hybridMultilevel"/>
    <w:tmpl w:val="CB8087C8"/>
    <w:lvl w:ilvl="0" w:tplc="52E6CE52">
      <w:start w:val="1"/>
      <w:numFmt w:val="lowerLetter"/>
      <w:lvlText w:val="%1)"/>
      <w:lvlJc w:val="left"/>
      <w:pPr>
        <w:tabs>
          <w:tab w:val="num" w:pos="360"/>
        </w:tabs>
        <w:ind w:left="357" w:hanging="357"/>
      </w:pPr>
      <w:rPr>
        <w:rFonts w:hint="default"/>
      </w:rPr>
    </w:lvl>
    <w:lvl w:ilvl="1" w:tplc="8332868E">
      <w:start w:val="1"/>
      <w:numFmt w:val="bullet"/>
      <w:pStyle w:val="NoIndent"/>
      <w:lvlText w:val=""/>
      <w:lvlJc w:val="left"/>
      <w:pPr>
        <w:tabs>
          <w:tab w:val="num" w:pos="717"/>
        </w:tabs>
        <w:ind w:left="527" w:hanging="170"/>
      </w:pPr>
      <w:rPr>
        <w:rFonts w:ascii="Symbol" w:hAnsi="Symbol" w:hint="default"/>
      </w:rPr>
    </w:lvl>
    <w:lvl w:ilvl="2" w:tplc="B238AD6E">
      <w:start w:val="1"/>
      <w:numFmt w:val="bullet"/>
      <w:lvlText w:val="-"/>
      <w:lvlJc w:val="left"/>
      <w:pPr>
        <w:tabs>
          <w:tab w:val="num" w:pos="870"/>
        </w:tabs>
        <w:ind w:left="680" w:hanging="17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0DC0CC5"/>
    <w:multiLevelType w:val="multilevel"/>
    <w:tmpl w:val="BEB253BE"/>
    <w:lvl w:ilvl="0">
      <w:start w:val="1"/>
      <w:numFmt w:val="decimal"/>
      <w:lvlText w:val="%1."/>
      <w:lvlJc w:val="left"/>
      <w:pPr>
        <w:ind w:left="720" w:hanging="360"/>
      </w:pPr>
      <w:rPr>
        <w:rFonts w:hint="default"/>
      </w:rPr>
    </w:lvl>
    <w:lvl w:ilvl="1">
      <w:start w:val="1"/>
      <w:numFmt w:val="decimal"/>
      <w:isLgl/>
      <w:lvlText w:val="%1.%2"/>
      <w:lvlJc w:val="left"/>
      <w:pPr>
        <w:ind w:left="1356" w:hanging="636"/>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1C53507C"/>
    <w:multiLevelType w:val="hybridMultilevel"/>
    <w:tmpl w:val="533E055A"/>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15:restartNumberingAfterBreak="0">
    <w:nsid w:val="29276737"/>
    <w:multiLevelType w:val="hybridMultilevel"/>
    <w:tmpl w:val="CD16450E"/>
    <w:name w:val="WW8Num9"/>
    <w:lvl w:ilvl="0" w:tplc="F8265E08">
      <w:start w:val="1"/>
      <w:numFmt w:val="bullet"/>
      <w:lvlText w:val=""/>
      <w:lvlJc w:val="left"/>
      <w:pPr>
        <w:ind w:left="720" w:hanging="360"/>
      </w:pPr>
      <w:rPr>
        <w:rFonts w:ascii="Wingdings" w:hAnsi="Wingdings" w:hint="default"/>
      </w:rPr>
    </w:lvl>
    <w:lvl w:ilvl="1" w:tplc="D50E22F0" w:tentative="1">
      <w:start w:val="1"/>
      <w:numFmt w:val="bullet"/>
      <w:lvlText w:val="o"/>
      <w:lvlJc w:val="left"/>
      <w:pPr>
        <w:ind w:left="1440" w:hanging="360"/>
      </w:pPr>
      <w:rPr>
        <w:rFonts w:ascii="Courier New" w:hAnsi="Courier New" w:cs="Courier New" w:hint="default"/>
      </w:rPr>
    </w:lvl>
    <w:lvl w:ilvl="2" w:tplc="AE38059A" w:tentative="1">
      <w:start w:val="1"/>
      <w:numFmt w:val="bullet"/>
      <w:lvlText w:val=""/>
      <w:lvlJc w:val="left"/>
      <w:pPr>
        <w:ind w:left="2160" w:hanging="360"/>
      </w:pPr>
      <w:rPr>
        <w:rFonts w:ascii="Wingdings" w:hAnsi="Wingdings" w:hint="default"/>
      </w:rPr>
    </w:lvl>
    <w:lvl w:ilvl="3" w:tplc="30B61896" w:tentative="1">
      <w:start w:val="1"/>
      <w:numFmt w:val="bullet"/>
      <w:lvlText w:val=""/>
      <w:lvlJc w:val="left"/>
      <w:pPr>
        <w:ind w:left="2880" w:hanging="360"/>
      </w:pPr>
      <w:rPr>
        <w:rFonts w:ascii="Symbol" w:hAnsi="Symbol" w:hint="default"/>
      </w:rPr>
    </w:lvl>
    <w:lvl w:ilvl="4" w:tplc="9CBC7FBA" w:tentative="1">
      <w:start w:val="1"/>
      <w:numFmt w:val="bullet"/>
      <w:lvlText w:val="o"/>
      <w:lvlJc w:val="left"/>
      <w:pPr>
        <w:ind w:left="3600" w:hanging="360"/>
      </w:pPr>
      <w:rPr>
        <w:rFonts w:ascii="Courier New" w:hAnsi="Courier New" w:cs="Courier New" w:hint="default"/>
      </w:rPr>
    </w:lvl>
    <w:lvl w:ilvl="5" w:tplc="A3BE193A" w:tentative="1">
      <w:start w:val="1"/>
      <w:numFmt w:val="bullet"/>
      <w:lvlText w:val=""/>
      <w:lvlJc w:val="left"/>
      <w:pPr>
        <w:ind w:left="4320" w:hanging="360"/>
      </w:pPr>
      <w:rPr>
        <w:rFonts w:ascii="Wingdings" w:hAnsi="Wingdings" w:hint="default"/>
      </w:rPr>
    </w:lvl>
    <w:lvl w:ilvl="6" w:tplc="4E72C9EA" w:tentative="1">
      <w:start w:val="1"/>
      <w:numFmt w:val="bullet"/>
      <w:lvlText w:val=""/>
      <w:lvlJc w:val="left"/>
      <w:pPr>
        <w:ind w:left="5040" w:hanging="360"/>
      </w:pPr>
      <w:rPr>
        <w:rFonts w:ascii="Symbol" w:hAnsi="Symbol" w:hint="default"/>
      </w:rPr>
    </w:lvl>
    <w:lvl w:ilvl="7" w:tplc="B5621006" w:tentative="1">
      <w:start w:val="1"/>
      <w:numFmt w:val="bullet"/>
      <w:lvlText w:val="o"/>
      <w:lvlJc w:val="left"/>
      <w:pPr>
        <w:ind w:left="5760" w:hanging="360"/>
      </w:pPr>
      <w:rPr>
        <w:rFonts w:ascii="Courier New" w:hAnsi="Courier New" w:cs="Courier New" w:hint="default"/>
      </w:rPr>
    </w:lvl>
    <w:lvl w:ilvl="8" w:tplc="05BA2B86" w:tentative="1">
      <w:start w:val="1"/>
      <w:numFmt w:val="bullet"/>
      <w:lvlText w:val=""/>
      <w:lvlJc w:val="left"/>
      <w:pPr>
        <w:ind w:left="6480" w:hanging="360"/>
      </w:pPr>
      <w:rPr>
        <w:rFonts w:ascii="Wingdings" w:hAnsi="Wingdings" w:hint="default"/>
      </w:rPr>
    </w:lvl>
  </w:abstractNum>
  <w:abstractNum w:abstractNumId="14" w15:restartNumberingAfterBreak="0">
    <w:nsid w:val="2F9D67FC"/>
    <w:multiLevelType w:val="multilevel"/>
    <w:tmpl w:val="33940C2C"/>
    <w:numStyleLink w:val="TOMAS"/>
  </w:abstractNum>
  <w:abstractNum w:abstractNumId="15" w15:restartNumberingAfterBreak="0">
    <w:nsid w:val="50E82D24"/>
    <w:multiLevelType w:val="hybridMultilevel"/>
    <w:tmpl w:val="FD16F504"/>
    <w:lvl w:ilvl="0" w:tplc="B7723574">
      <w:numFmt w:val="bullet"/>
      <w:lvlText w:val="-"/>
      <w:lvlJc w:val="left"/>
      <w:pPr>
        <w:tabs>
          <w:tab w:val="num" w:pos="720"/>
        </w:tabs>
        <w:ind w:left="720" w:hanging="360"/>
      </w:pPr>
      <w:rPr>
        <w:rFonts w:ascii="Arial Narrow" w:eastAsia="Times New Roman" w:hAnsi="Arial Narrow"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21F2C7C"/>
    <w:multiLevelType w:val="hybridMultilevel"/>
    <w:tmpl w:val="93A0F890"/>
    <w:lvl w:ilvl="0" w:tplc="04050001">
      <w:start w:val="1"/>
      <w:numFmt w:val="bullet"/>
      <w:lvlText w:val=""/>
      <w:lvlJc w:val="left"/>
      <w:pPr>
        <w:tabs>
          <w:tab w:val="num" w:pos="1287"/>
        </w:tabs>
        <w:ind w:left="1287" w:hanging="360"/>
      </w:pPr>
      <w:rPr>
        <w:rFonts w:ascii="Symbol" w:hAnsi="Symbol" w:hint="default"/>
      </w:rPr>
    </w:lvl>
    <w:lvl w:ilvl="1" w:tplc="5C1891D6">
      <w:start w:val="1"/>
      <w:numFmt w:val="lowerLetter"/>
      <w:lvlText w:val="%2)"/>
      <w:lvlJc w:val="left"/>
      <w:pPr>
        <w:tabs>
          <w:tab w:val="num" w:pos="360"/>
        </w:tabs>
        <w:ind w:left="357" w:hanging="357"/>
      </w:pPr>
      <w:rPr>
        <w:rFonts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5B9B0327"/>
    <w:multiLevelType w:val="hybridMultilevel"/>
    <w:tmpl w:val="1750A36A"/>
    <w:lvl w:ilvl="0" w:tplc="0405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4249CB"/>
    <w:multiLevelType w:val="singleLevel"/>
    <w:tmpl w:val="3094F9DE"/>
    <w:name w:val="List Dash 1"/>
    <w:lvl w:ilvl="0">
      <w:start w:val="1"/>
      <w:numFmt w:val="bullet"/>
      <w:lvlRestart w:val="0"/>
      <w:pStyle w:val="ListDash1"/>
      <w:lvlText w:val="–"/>
      <w:lvlJc w:val="left"/>
      <w:pPr>
        <w:tabs>
          <w:tab w:val="num" w:pos="1134"/>
        </w:tabs>
        <w:ind w:left="1134" w:hanging="283"/>
      </w:pPr>
      <w:rPr>
        <w:rFonts w:ascii="Times New Roman" w:hAnsi="Times New Roman"/>
      </w:rPr>
    </w:lvl>
  </w:abstractNum>
  <w:abstractNum w:abstractNumId="19" w15:restartNumberingAfterBreak="0">
    <w:nsid w:val="785F14BA"/>
    <w:multiLevelType w:val="hybridMultilevel"/>
    <w:tmpl w:val="C52E321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8826207"/>
    <w:multiLevelType w:val="hybridMultilevel"/>
    <w:tmpl w:val="D236FC7E"/>
    <w:lvl w:ilvl="0" w:tplc="22F8C6E6">
      <w:start w:val="1"/>
      <w:numFmt w:val="lowerLetter"/>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18"/>
  </w:num>
  <w:num w:numId="3">
    <w:abstractNumId w:val="9"/>
  </w:num>
  <w:num w:numId="4">
    <w:abstractNumId w:val="19"/>
  </w:num>
  <w:num w:numId="5">
    <w:abstractNumId w:val="12"/>
  </w:num>
  <w:num w:numId="6">
    <w:abstractNumId w:val="15"/>
  </w:num>
  <w:num w:numId="7">
    <w:abstractNumId w:val="17"/>
  </w:num>
  <w:num w:numId="8">
    <w:abstractNumId w:val="16"/>
  </w:num>
  <w:num w:numId="9">
    <w:abstractNumId w:val="20"/>
  </w:num>
  <w:num w:numId="10">
    <w:abstractNumId w:val="0"/>
  </w:num>
  <w:num w:numId="11">
    <w:abstractNumId w:val="0"/>
  </w:num>
  <w:num w:numId="12">
    <w:abstractNumId w:val="10"/>
  </w:num>
  <w:num w:numId="13">
    <w:abstractNumId w:val="8"/>
  </w:num>
  <w:num w:numId="14">
    <w:abstractNumId w:val="14"/>
    <w:lvlOverride w:ilvl="0">
      <w:lvl w:ilvl="0">
        <w:start w:val="1"/>
        <w:numFmt w:val="decimal"/>
        <w:lvlText w:val="%1."/>
        <w:lvlJc w:val="left"/>
        <w:pPr>
          <w:ind w:left="709" w:hanging="709"/>
        </w:pPr>
        <w:rPr>
          <w:rFonts w:ascii="Cambria" w:hAnsi="Cambria" w:cs="Times New Roman" w:hint="default"/>
          <w:sz w:val="22"/>
          <w:szCs w:val="22"/>
        </w:rPr>
      </w:lvl>
    </w:lvlOverride>
    <w:lvlOverride w:ilvl="2">
      <w:lvl w:ilvl="2">
        <w:start w:val="1"/>
        <w:numFmt w:val="decimal"/>
        <w:lvlText w:val="%1.%2.%3"/>
        <w:lvlJc w:val="left"/>
        <w:pPr>
          <w:ind w:left="709" w:hanging="709"/>
        </w:pPr>
        <w:rPr>
          <w:rFonts w:cs="Times New Roman" w:hint="default"/>
          <w:b w:val="0"/>
        </w:rPr>
      </w:lvl>
    </w:lvlOverride>
  </w:num>
  <w:num w:numId="15">
    <w:abstractNumId w:val="11"/>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omas Uricek">
    <w15:presenceInfo w15:providerId="None" w15:userId="Tomas Uric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trackRevisions/>
  <w:defaultTabStop w:val="34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EFA"/>
    <w:rsid w:val="00011888"/>
    <w:rsid w:val="00021387"/>
    <w:rsid w:val="0003603B"/>
    <w:rsid w:val="00043566"/>
    <w:rsid w:val="00047BD9"/>
    <w:rsid w:val="00051695"/>
    <w:rsid w:val="00055187"/>
    <w:rsid w:val="00056FE8"/>
    <w:rsid w:val="00057F66"/>
    <w:rsid w:val="000630B2"/>
    <w:rsid w:val="00064B70"/>
    <w:rsid w:val="00065502"/>
    <w:rsid w:val="00065EFD"/>
    <w:rsid w:val="00067427"/>
    <w:rsid w:val="0006770C"/>
    <w:rsid w:val="0007172C"/>
    <w:rsid w:val="00085CC8"/>
    <w:rsid w:val="000A247F"/>
    <w:rsid w:val="000A3156"/>
    <w:rsid w:val="000A52D5"/>
    <w:rsid w:val="000B02B4"/>
    <w:rsid w:val="000B2900"/>
    <w:rsid w:val="000B4CBB"/>
    <w:rsid w:val="000C2B9D"/>
    <w:rsid w:val="000C6BC4"/>
    <w:rsid w:val="000D15CA"/>
    <w:rsid w:val="000D5D9E"/>
    <w:rsid w:val="000E025B"/>
    <w:rsid w:val="000E3499"/>
    <w:rsid w:val="000E52BB"/>
    <w:rsid w:val="000F09D3"/>
    <w:rsid w:val="000F1467"/>
    <w:rsid w:val="00101856"/>
    <w:rsid w:val="0010395B"/>
    <w:rsid w:val="00110EF4"/>
    <w:rsid w:val="00115051"/>
    <w:rsid w:val="001211E1"/>
    <w:rsid w:val="00121515"/>
    <w:rsid w:val="00123037"/>
    <w:rsid w:val="00150D6E"/>
    <w:rsid w:val="00151DF6"/>
    <w:rsid w:val="00151E44"/>
    <w:rsid w:val="00151EF2"/>
    <w:rsid w:val="00156732"/>
    <w:rsid w:val="00165EC8"/>
    <w:rsid w:val="0017508C"/>
    <w:rsid w:val="00180940"/>
    <w:rsid w:val="00180AE2"/>
    <w:rsid w:val="001810F3"/>
    <w:rsid w:val="00191100"/>
    <w:rsid w:val="00193274"/>
    <w:rsid w:val="00197105"/>
    <w:rsid w:val="001A03C6"/>
    <w:rsid w:val="001A182B"/>
    <w:rsid w:val="001A5107"/>
    <w:rsid w:val="001B3699"/>
    <w:rsid w:val="001B380B"/>
    <w:rsid w:val="001B4495"/>
    <w:rsid w:val="001C0EFA"/>
    <w:rsid w:val="001C4F3C"/>
    <w:rsid w:val="001E1B74"/>
    <w:rsid w:val="001E4125"/>
    <w:rsid w:val="001E413F"/>
    <w:rsid w:val="001F637D"/>
    <w:rsid w:val="001F7B2C"/>
    <w:rsid w:val="00224213"/>
    <w:rsid w:val="00231F4E"/>
    <w:rsid w:val="00236321"/>
    <w:rsid w:val="00247BF8"/>
    <w:rsid w:val="00256674"/>
    <w:rsid w:val="0026063C"/>
    <w:rsid w:val="0027402F"/>
    <w:rsid w:val="0028321D"/>
    <w:rsid w:val="00285E45"/>
    <w:rsid w:val="002949D9"/>
    <w:rsid w:val="002A22A5"/>
    <w:rsid w:val="002A3A5C"/>
    <w:rsid w:val="002B2542"/>
    <w:rsid w:val="002C13AE"/>
    <w:rsid w:val="002C66DA"/>
    <w:rsid w:val="002C69D5"/>
    <w:rsid w:val="002D68C4"/>
    <w:rsid w:val="002E3261"/>
    <w:rsid w:val="002E6C3C"/>
    <w:rsid w:val="002F131D"/>
    <w:rsid w:val="002F3DFC"/>
    <w:rsid w:val="00302E78"/>
    <w:rsid w:val="00305725"/>
    <w:rsid w:val="00317E57"/>
    <w:rsid w:val="0032259F"/>
    <w:rsid w:val="00324DAC"/>
    <w:rsid w:val="00324F80"/>
    <w:rsid w:val="003257ED"/>
    <w:rsid w:val="00326F7D"/>
    <w:rsid w:val="00334F73"/>
    <w:rsid w:val="0034487F"/>
    <w:rsid w:val="00345239"/>
    <w:rsid w:val="00345A08"/>
    <w:rsid w:val="00350724"/>
    <w:rsid w:val="003514AA"/>
    <w:rsid w:val="00351A83"/>
    <w:rsid w:val="00364FD9"/>
    <w:rsid w:val="00375A09"/>
    <w:rsid w:val="003769AE"/>
    <w:rsid w:val="00387F13"/>
    <w:rsid w:val="00396156"/>
    <w:rsid w:val="003B6A98"/>
    <w:rsid w:val="003C182A"/>
    <w:rsid w:val="003C290E"/>
    <w:rsid w:val="003C57A1"/>
    <w:rsid w:val="003C5A2B"/>
    <w:rsid w:val="003D129E"/>
    <w:rsid w:val="003D7ED8"/>
    <w:rsid w:val="003E05C7"/>
    <w:rsid w:val="003E1820"/>
    <w:rsid w:val="003E24C0"/>
    <w:rsid w:val="003E7631"/>
    <w:rsid w:val="003F2ADF"/>
    <w:rsid w:val="00407C26"/>
    <w:rsid w:val="00417254"/>
    <w:rsid w:val="004176DB"/>
    <w:rsid w:val="0043644C"/>
    <w:rsid w:val="00442761"/>
    <w:rsid w:val="00443866"/>
    <w:rsid w:val="0044743A"/>
    <w:rsid w:val="00450639"/>
    <w:rsid w:val="00453967"/>
    <w:rsid w:val="00460832"/>
    <w:rsid w:val="00460A33"/>
    <w:rsid w:val="00462156"/>
    <w:rsid w:val="00462742"/>
    <w:rsid w:val="0046499E"/>
    <w:rsid w:val="004705F7"/>
    <w:rsid w:val="0047077A"/>
    <w:rsid w:val="00470C31"/>
    <w:rsid w:val="00473295"/>
    <w:rsid w:val="00476F33"/>
    <w:rsid w:val="0048169F"/>
    <w:rsid w:val="00484755"/>
    <w:rsid w:val="0048500E"/>
    <w:rsid w:val="004905A0"/>
    <w:rsid w:val="0049099C"/>
    <w:rsid w:val="00490A8B"/>
    <w:rsid w:val="004A10DE"/>
    <w:rsid w:val="004A71B9"/>
    <w:rsid w:val="004B2434"/>
    <w:rsid w:val="004D144A"/>
    <w:rsid w:val="004D2531"/>
    <w:rsid w:val="004D35E7"/>
    <w:rsid w:val="004F782A"/>
    <w:rsid w:val="00501B39"/>
    <w:rsid w:val="00501E61"/>
    <w:rsid w:val="0051014D"/>
    <w:rsid w:val="00514ABC"/>
    <w:rsid w:val="00515208"/>
    <w:rsid w:val="00523759"/>
    <w:rsid w:val="00530A49"/>
    <w:rsid w:val="005333E8"/>
    <w:rsid w:val="00534FC5"/>
    <w:rsid w:val="00536D3A"/>
    <w:rsid w:val="005630FC"/>
    <w:rsid w:val="00564442"/>
    <w:rsid w:val="005644ED"/>
    <w:rsid w:val="005854F8"/>
    <w:rsid w:val="0059403D"/>
    <w:rsid w:val="00597810"/>
    <w:rsid w:val="005A47C9"/>
    <w:rsid w:val="005B0A99"/>
    <w:rsid w:val="005B2ED3"/>
    <w:rsid w:val="005B7DAC"/>
    <w:rsid w:val="005C24F4"/>
    <w:rsid w:val="005C2F0A"/>
    <w:rsid w:val="005E7DDA"/>
    <w:rsid w:val="005F05A9"/>
    <w:rsid w:val="005F7CB1"/>
    <w:rsid w:val="00600A9F"/>
    <w:rsid w:val="00604FC2"/>
    <w:rsid w:val="00612621"/>
    <w:rsid w:val="006204F3"/>
    <w:rsid w:val="006216E8"/>
    <w:rsid w:val="00621F25"/>
    <w:rsid w:val="00627587"/>
    <w:rsid w:val="00632406"/>
    <w:rsid w:val="00657728"/>
    <w:rsid w:val="00676196"/>
    <w:rsid w:val="00692600"/>
    <w:rsid w:val="006A00E5"/>
    <w:rsid w:val="006A3C22"/>
    <w:rsid w:val="006A6C28"/>
    <w:rsid w:val="006B6002"/>
    <w:rsid w:val="006D23FD"/>
    <w:rsid w:val="006D2A80"/>
    <w:rsid w:val="006D49F4"/>
    <w:rsid w:val="006D512C"/>
    <w:rsid w:val="006F6AA0"/>
    <w:rsid w:val="00703C25"/>
    <w:rsid w:val="00704982"/>
    <w:rsid w:val="007065A0"/>
    <w:rsid w:val="00714BA2"/>
    <w:rsid w:val="00720C24"/>
    <w:rsid w:val="00723425"/>
    <w:rsid w:val="0072742D"/>
    <w:rsid w:val="00743750"/>
    <w:rsid w:val="007437DE"/>
    <w:rsid w:val="007437DF"/>
    <w:rsid w:val="00754388"/>
    <w:rsid w:val="007646C7"/>
    <w:rsid w:val="00764D15"/>
    <w:rsid w:val="0076791A"/>
    <w:rsid w:val="00780B63"/>
    <w:rsid w:val="00783312"/>
    <w:rsid w:val="00786905"/>
    <w:rsid w:val="00790EC8"/>
    <w:rsid w:val="007912D2"/>
    <w:rsid w:val="00795244"/>
    <w:rsid w:val="007A014D"/>
    <w:rsid w:val="007A47B8"/>
    <w:rsid w:val="007B1E22"/>
    <w:rsid w:val="007C2434"/>
    <w:rsid w:val="007D3AC5"/>
    <w:rsid w:val="007E034C"/>
    <w:rsid w:val="007E3C7A"/>
    <w:rsid w:val="007E54B8"/>
    <w:rsid w:val="007E7015"/>
    <w:rsid w:val="007F00E1"/>
    <w:rsid w:val="007F572E"/>
    <w:rsid w:val="007F71A3"/>
    <w:rsid w:val="00803D5F"/>
    <w:rsid w:val="008128EB"/>
    <w:rsid w:val="00821B5D"/>
    <w:rsid w:val="00854C04"/>
    <w:rsid w:val="0088362E"/>
    <w:rsid w:val="008902AE"/>
    <w:rsid w:val="00891A82"/>
    <w:rsid w:val="00891BF7"/>
    <w:rsid w:val="008A2303"/>
    <w:rsid w:val="008A2AD1"/>
    <w:rsid w:val="008A3619"/>
    <w:rsid w:val="008B3133"/>
    <w:rsid w:val="008C794B"/>
    <w:rsid w:val="008D324F"/>
    <w:rsid w:val="008E5380"/>
    <w:rsid w:val="008F4ABA"/>
    <w:rsid w:val="008F7727"/>
    <w:rsid w:val="00903361"/>
    <w:rsid w:val="00906930"/>
    <w:rsid w:val="00911A3C"/>
    <w:rsid w:val="00921B40"/>
    <w:rsid w:val="00922427"/>
    <w:rsid w:val="00924150"/>
    <w:rsid w:val="009270BE"/>
    <w:rsid w:val="00932139"/>
    <w:rsid w:val="00943584"/>
    <w:rsid w:val="009468B3"/>
    <w:rsid w:val="0096488A"/>
    <w:rsid w:val="009670CA"/>
    <w:rsid w:val="00967620"/>
    <w:rsid w:val="009723A8"/>
    <w:rsid w:val="00973CCB"/>
    <w:rsid w:val="00975728"/>
    <w:rsid w:val="009877A5"/>
    <w:rsid w:val="009914ED"/>
    <w:rsid w:val="00994F4D"/>
    <w:rsid w:val="00996099"/>
    <w:rsid w:val="009A1CED"/>
    <w:rsid w:val="009C38E9"/>
    <w:rsid w:val="009C3CBA"/>
    <w:rsid w:val="009D5618"/>
    <w:rsid w:val="009D6E9B"/>
    <w:rsid w:val="009E0458"/>
    <w:rsid w:val="009E16C0"/>
    <w:rsid w:val="00A0033C"/>
    <w:rsid w:val="00A07372"/>
    <w:rsid w:val="00A12C2A"/>
    <w:rsid w:val="00A13331"/>
    <w:rsid w:val="00A251D6"/>
    <w:rsid w:val="00A37CB8"/>
    <w:rsid w:val="00A424BB"/>
    <w:rsid w:val="00A51332"/>
    <w:rsid w:val="00A53A1C"/>
    <w:rsid w:val="00A54429"/>
    <w:rsid w:val="00A65205"/>
    <w:rsid w:val="00A76710"/>
    <w:rsid w:val="00A84507"/>
    <w:rsid w:val="00A918DE"/>
    <w:rsid w:val="00AB040C"/>
    <w:rsid w:val="00AB3903"/>
    <w:rsid w:val="00AC1851"/>
    <w:rsid w:val="00AC28C8"/>
    <w:rsid w:val="00AC4BE7"/>
    <w:rsid w:val="00AC7480"/>
    <w:rsid w:val="00AD45EF"/>
    <w:rsid w:val="00AF12F1"/>
    <w:rsid w:val="00B04BD7"/>
    <w:rsid w:val="00B17E70"/>
    <w:rsid w:val="00B23EAE"/>
    <w:rsid w:val="00B33945"/>
    <w:rsid w:val="00B347CB"/>
    <w:rsid w:val="00B41BE0"/>
    <w:rsid w:val="00B504A2"/>
    <w:rsid w:val="00B5788D"/>
    <w:rsid w:val="00B633F4"/>
    <w:rsid w:val="00B66F34"/>
    <w:rsid w:val="00B71DCD"/>
    <w:rsid w:val="00BA4A08"/>
    <w:rsid w:val="00BB173D"/>
    <w:rsid w:val="00BB18AB"/>
    <w:rsid w:val="00BC056D"/>
    <w:rsid w:val="00BC7232"/>
    <w:rsid w:val="00BD2E9E"/>
    <w:rsid w:val="00BD4734"/>
    <w:rsid w:val="00BD7D4A"/>
    <w:rsid w:val="00BE0E11"/>
    <w:rsid w:val="00BF46D4"/>
    <w:rsid w:val="00C04F67"/>
    <w:rsid w:val="00C0604E"/>
    <w:rsid w:val="00C12D3F"/>
    <w:rsid w:val="00C131B4"/>
    <w:rsid w:val="00C24A0B"/>
    <w:rsid w:val="00C3588B"/>
    <w:rsid w:val="00C52C3D"/>
    <w:rsid w:val="00C60F84"/>
    <w:rsid w:val="00C65CA3"/>
    <w:rsid w:val="00C74A52"/>
    <w:rsid w:val="00C75265"/>
    <w:rsid w:val="00C8139B"/>
    <w:rsid w:val="00C85F74"/>
    <w:rsid w:val="00C861DE"/>
    <w:rsid w:val="00C874D1"/>
    <w:rsid w:val="00CA71DA"/>
    <w:rsid w:val="00CB041E"/>
    <w:rsid w:val="00CB1B19"/>
    <w:rsid w:val="00CB7F3E"/>
    <w:rsid w:val="00CC74F6"/>
    <w:rsid w:val="00CC7A71"/>
    <w:rsid w:val="00CD2475"/>
    <w:rsid w:val="00CD435C"/>
    <w:rsid w:val="00CD4428"/>
    <w:rsid w:val="00CD7FF9"/>
    <w:rsid w:val="00CF013D"/>
    <w:rsid w:val="00CF6242"/>
    <w:rsid w:val="00D151C6"/>
    <w:rsid w:val="00D23668"/>
    <w:rsid w:val="00D30EBE"/>
    <w:rsid w:val="00D33222"/>
    <w:rsid w:val="00D33960"/>
    <w:rsid w:val="00D41CC3"/>
    <w:rsid w:val="00D464ED"/>
    <w:rsid w:val="00D539A8"/>
    <w:rsid w:val="00D6430F"/>
    <w:rsid w:val="00D7697C"/>
    <w:rsid w:val="00D84906"/>
    <w:rsid w:val="00DA3341"/>
    <w:rsid w:val="00DA5543"/>
    <w:rsid w:val="00DA6D45"/>
    <w:rsid w:val="00DB4AAB"/>
    <w:rsid w:val="00DC5A6E"/>
    <w:rsid w:val="00DD2780"/>
    <w:rsid w:val="00DE2FFC"/>
    <w:rsid w:val="00DE72CA"/>
    <w:rsid w:val="00DE7468"/>
    <w:rsid w:val="00DF460B"/>
    <w:rsid w:val="00E00703"/>
    <w:rsid w:val="00E10606"/>
    <w:rsid w:val="00E131A7"/>
    <w:rsid w:val="00E20B24"/>
    <w:rsid w:val="00E34FF3"/>
    <w:rsid w:val="00E46A64"/>
    <w:rsid w:val="00E60BF1"/>
    <w:rsid w:val="00E64800"/>
    <w:rsid w:val="00E6568E"/>
    <w:rsid w:val="00E66257"/>
    <w:rsid w:val="00E70068"/>
    <w:rsid w:val="00E72A5D"/>
    <w:rsid w:val="00E8058A"/>
    <w:rsid w:val="00E8064E"/>
    <w:rsid w:val="00E92CF8"/>
    <w:rsid w:val="00E97BE4"/>
    <w:rsid w:val="00EA0E7F"/>
    <w:rsid w:val="00EB3840"/>
    <w:rsid w:val="00EB693D"/>
    <w:rsid w:val="00EB6B20"/>
    <w:rsid w:val="00EC75B8"/>
    <w:rsid w:val="00EF50B9"/>
    <w:rsid w:val="00EF71D2"/>
    <w:rsid w:val="00F107AF"/>
    <w:rsid w:val="00F12B9E"/>
    <w:rsid w:val="00F26D3B"/>
    <w:rsid w:val="00F36C4A"/>
    <w:rsid w:val="00F410D6"/>
    <w:rsid w:val="00F47536"/>
    <w:rsid w:val="00F516A9"/>
    <w:rsid w:val="00F677E3"/>
    <w:rsid w:val="00F71D61"/>
    <w:rsid w:val="00F74CC7"/>
    <w:rsid w:val="00F80C6F"/>
    <w:rsid w:val="00F811B7"/>
    <w:rsid w:val="00F82543"/>
    <w:rsid w:val="00F82A90"/>
    <w:rsid w:val="00F835D1"/>
    <w:rsid w:val="00F912DF"/>
    <w:rsid w:val="00FA54F4"/>
    <w:rsid w:val="00FB045E"/>
    <w:rsid w:val="00FB353F"/>
    <w:rsid w:val="00FC4335"/>
    <w:rsid w:val="00FC7ECD"/>
    <w:rsid w:val="00FE094D"/>
    <w:rsid w:val="00FE1FB0"/>
    <w:rsid w:val="00FF389A"/>
    <w:rsid w:val="00FF7B0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BA9B24"/>
  <w15:chartTrackingRefBased/>
  <w15:docId w15:val="{F899EC65-A88E-4C2F-BF42-C72D810BF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60"/>
      <w:jc w:val="both"/>
    </w:pPr>
    <w:rPr>
      <w:rFonts w:ascii="Arial" w:hAnsi="Arial"/>
      <w:sz w:val="24"/>
      <w:lang w:eastAsia="ar-SA"/>
    </w:rPr>
  </w:style>
  <w:style w:type="paragraph" w:styleId="Heading1">
    <w:name w:val="heading 1"/>
    <w:aliases w:val="Hoofdstuk,1,n1"/>
    <w:basedOn w:val="Normal"/>
    <w:next w:val="BodyText"/>
    <w:qFormat/>
    <w:pPr>
      <w:keepNext/>
      <w:numPr>
        <w:numId w:val="1"/>
      </w:numPr>
      <w:spacing w:before="240" w:after="120"/>
      <w:jc w:val="left"/>
      <w:outlineLvl w:val="0"/>
    </w:pPr>
    <w:rPr>
      <w:b/>
      <w:sz w:val="32"/>
      <w:u w:val="single"/>
    </w:rPr>
  </w:style>
  <w:style w:type="paragraph" w:styleId="Heading2">
    <w:name w:val="heading 2"/>
    <w:aliases w:val="Nadpis 2.1,jelaHeading 2"/>
    <w:basedOn w:val="Normal"/>
    <w:next w:val="BodyText"/>
    <w:qFormat/>
    <w:pPr>
      <w:keepNext/>
      <w:spacing w:before="240" w:after="120"/>
      <w:jc w:val="left"/>
      <w:outlineLvl w:val="1"/>
    </w:pPr>
    <w:rPr>
      <w:b/>
      <w:u w:val="single"/>
    </w:rPr>
  </w:style>
  <w:style w:type="paragraph" w:styleId="Heading3">
    <w:name w:val="heading 3"/>
    <w:aliases w:val="Subparagraaf"/>
    <w:basedOn w:val="Normal"/>
    <w:next w:val="BodyText"/>
    <w:qFormat/>
    <w:pPr>
      <w:keepNext/>
      <w:keepLines/>
      <w:spacing w:before="240" w:after="120"/>
      <w:jc w:val="left"/>
      <w:outlineLvl w:val="2"/>
    </w:pPr>
    <w:rPr>
      <w:b/>
    </w:rPr>
  </w:style>
  <w:style w:type="paragraph" w:styleId="Heading4">
    <w:name w:val="heading 4"/>
    <w:basedOn w:val="Normal"/>
    <w:next w:val="BodyText"/>
    <w:qFormat/>
    <w:pPr>
      <w:keepNext/>
      <w:spacing w:before="240" w:after="120"/>
      <w:outlineLvl w:val="3"/>
    </w:pPr>
    <w:rPr>
      <w:b/>
    </w:rPr>
  </w:style>
  <w:style w:type="paragraph" w:styleId="Heading5">
    <w:name w:val="heading 5"/>
    <w:basedOn w:val="Normal"/>
    <w:next w:val="Normal"/>
    <w:qFormat/>
    <w:pPr>
      <w:keepNext/>
      <w:numPr>
        <w:ilvl w:val="4"/>
        <w:numId w:val="1"/>
      </w:numPr>
      <w:spacing w:before="20" w:after="20"/>
      <w:outlineLvl w:val="4"/>
    </w:pPr>
    <w:rPr>
      <w:b/>
    </w:rPr>
  </w:style>
  <w:style w:type="paragraph" w:styleId="Heading6">
    <w:name w:val="heading 6"/>
    <w:basedOn w:val="Normal"/>
    <w:next w:val="Normal"/>
    <w:qFormat/>
    <w:pPr>
      <w:keepNext/>
      <w:numPr>
        <w:ilvl w:val="5"/>
        <w:numId w:val="1"/>
      </w:numPr>
      <w:spacing w:after="120"/>
      <w:outlineLvl w:val="5"/>
    </w:pPr>
    <w:rPr>
      <w:b/>
      <w:caps/>
      <w:sz w:val="28"/>
    </w:rPr>
  </w:style>
  <w:style w:type="paragraph" w:styleId="Heading7">
    <w:name w:val="heading 7"/>
    <w:basedOn w:val="Normal"/>
    <w:next w:val="Normal"/>
    <w:qFormat/>
    <w:pPr>
      <w:keepNext/>
      <w:numPr>
        <w:ilvl w:val="6"/>
        <w:numId w:val="1"/>
      </w:numPr>
      <w:jc w:val="right"/>
      <w:outlineLvl w:val="6"/>
    </w:pPr>
    <w:rPr>
      <w:b/>
    </w:rPr>
  </w:style>
  <w:style w:type="paragraph" w:styleId="Heading8">
    <w:name w:val="heading 8"/>
    <w:basedOn w:val="Normal"/>
    <w:next w:val="Normal"/>
    <w:qFormat/>
    <w:pPr>
      <w:keepNext/>
      <w:widowControl w:val="0"/>
      <w:numPr>
        <w:ilvl w:val="7"/>
        <w:numId w:val="1"/>
      </w:numPr>
      <w:outlineLvl w:val="7"/>
    </w:pPr>
    <w:rPr>
      <w:b/>
      <w:u w:val="single"/>
    </w:rPr>
  </w:style>
  <w:style w:type="paragraph" w:styleId="Heading9">
    <w:name w:val="heading 9"/>
    <w:basedOn w:val="Normal"/>
    <w:next w:val="Normal"/>
    <w:qFormat/>
    <w:pPr>
      <w:keepNext/>
      <w:numPr>
        <w:ilvl w:val="8"/>
        <w:numId w:val="1"/>
      </w:numPr>
      <w:spacing w:before="40" w:after="40"/>
      <w:jc w:val="center"/>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Symbol" w:hAnsi="Symbol" w:cs="StarSymbol"/>
      <w:sz w:val="18"/>
      <w:szCs w:val="18"/>
    </w:rPr>
  </w:style>
  <w:style w:type="character" w:customStyle="1" w:styleId="WW8Num4z0">
    <w:name w:val="WW8Num4z0"/>
    <w:rPr>
      <w:rFonts w:ascii="Symbol" w:hAnsi="Symbol" w:cs="StarSymbol"/>
      <w:sz w:val="18"/>
      <w:szCs w:val="18"/>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9z0">
    <w:name w:val="WW8Num9z0"/>
    <w:rPr>
      <w:rFonts w:ascii="Symbol" w:hAnsi="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Standardnpsmoodstavce3">
    <w:name w:val="Standardní písmo odstavce3"/>
  </w:style>
  <w:style w:type="character" w:customStyle="1" w:styleId="WW8Num10z0">
    <w:name w:val="WW8Num10z0"/>
    <w:rPr>
      <w:rFonts w:ascii="Symbol" w:hAnsi="Symbol"/>
    </w:rPr>
  </w:style>
  <w:style w:type="character" w:customStyle="1" w:styleId="WW8Num11z0">
    <w:name w:val="WW8Num11z0"/>
    <w:rPr>
      <w:rFonts w:ascii="Arial Black" w:hAnsi="Arial Black"/>
      <w:b/>
      <w:i w:val="0"/>
      <w:sz w:val="28"/>
    </w:rPr>
  </w:style>
  <w:style w:type="character" w:customStyle="1" w:styleId="WW8Num11z1">
    <w:name w:val="WW8Num11z1"/>
    <w:rPr>
      <w:rFonts w:ascii="Arial" w:hAnsi="Arial"/>
      <w:b/>
      <w:i w:val="0"/>
      <w:sz w:val="28"/>
    </w:rPr>
  </w:style>
  <w:style w:type="character" w:customStyle="1" w:styleId="WW8Num13z0">
    <w:name w:val="WW8Num13z0"/>
    <w:rPr>
      <w:rFonts w:ascii="Symbol" w:hAnsi="Symbol" w:cs="StarSymbol"/>
      <w:sz w:val="18"/>
      <w:szCs w:val="18"/>
    </w:rPr>
  </w:style>
  <w:style w:type="character" w:customStyle="1" w:styleId="WW8Num14z0">
    <w:name w:val="WW8Num14z0"/>
    <w:rPr>
      <w:rFonts w:ascii="Symbol" w:hAnsi="Symbol" w:cs="StarSymbol"/>
      <w:sz w:val="18"/>
      <w:szCs w:val="18"/>
    </w:rPr>
  </w:style>
  <w:style w:type="character" w:customStyle="1" w:styleId="WW8Num15z0">
    <w:name w:val="WW8Num15z0"/>
    <w:rPr>
      <w:rFonts w:ascii="Symbol" w:hAnsi="Symbol" w:cs="StarSymbol"/>
      <w:sz w:val="18"/>
      <w:szCs w:val="18"/>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Arial Black" w:hAnsi="Arial Black"/>
      <w:b/>
      <w:i w:val="0"/>
      <w:sz w:val="28"/>
    </w:rPr>
  </w:style>
  <w:style w:type="character" w:customStyle="1" w:styleId="WW8Num18z1">
    <w:name w:val="WW8Num18z1"/>
    <w:rPr>
      <w:rFonts w:ascii="Arial" w:hAnsi="Arial"/>
      <w:b/>
      <w:i w:val="0"/>
      <w:sz w:val="28"/>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WW8Num24z0">
    <w:name w:val="WW8Num24z0"/>
    <w:rPr>
      <w:rFonts w:ascii="Times New Roman" w:eastAsia="Times New Roman" w:hAnsi="Times New Roman" w:cs="Times New Roman"/>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Standardnpsmoodstavce2">
    <w:name w:val="Standardní písmo odstavce2"/>
  </w:style>
  <w:style w:type="character" w:customStyle="1" w:styleId="WW8Num1z0">
    <w:name w:val="WW8Num1z0"/>
    <w:rPr>
      <w:rFonts w:ascii="Arial Black" w:hAnsi="Arial Black"/>
      <w:b/>
      <w:i w:val="0"/>
      <w:sz w:val="28"/>
    </w:rPr>
  </w:style>
  <w:style w:type="character" w:customStyle="1" w:styleId="WW8Num1z1">
    <w:name w:val="WW8Num1z1"/>
    <w:rPr>
      <w:rFonts w:ascii="Arial" w:hAnsi="Arial"/>
      <w:b/>
      <w:i w:val="0"/>
      <w:sz w:val="28"/>
    </w:rPr>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2z0">
    <w:name w:val="WW8Num12z0"/>
    <w:rPr>
      <w:rFonts w:ascii="Symbol" w:hAnsi="Symbol" w:cs="StarSymbol"/>
      <w:sz w:val="18"/>
      <w:szCs w:val="18"/>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20z0">
    <w:name w:val="WW8Num20z0"/>
    <w:rPr>
      <w:rFonts w:ascii="Wingdings" w:hAnsi="Wingdings"/>
    </w:rPr>
  </w:style>
  <w:style w:type="character" w:customStyle="1" w:styleId="Standardnpsmoodstavce1">
    <w:name w:val="Standardní písmo odstavce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Standardnpsmoodstavce">
    <w:name w:val="WW-Standardní písmo odstavce"/>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Standardnpsmoodstavce1">
    <w:name w:val="WW-Standardní písmo odstavce1"/>
  </w:style>
  <w:style w:type="character" w:styleId="Hyperlink">
    <w:name w:val="Hyperlink"/>
    <w:uiPriority w:val="99"/>
    <w:rPr>
      <w:color w:val="0000FF"/>
      <w:u w:val="single"/>
    </w:rPr>
  </w:style>
  <w:style w:type="character" w:customStyle="1" w:styleId="texticek">
    <w:name w:val="texticek"/>
    <w:basedOn w:val="WW-Standardnpsmoodstavce1"/>
  </w:style>
  <w:style w:type="character" w:customStyle="1" w:styleId="textboldblack">
    <w:name w:val="text_bold_black"/>
    <w:basedOn w:val="WW-Standardnpsmoodstavce1"/>
  </w:style>
  <w:style w:type="character" w:styleId="PageNumber">
    <w:name w:val="page number"/>
    <w:basedOn w:val="WW-Standardnpsmoodstavce1"/>
    <w:semiHidden/>
  </w:style>
  <w:style w:type="character" w:styleId="FollowedHyperlink">
    <w:name w:val="FollowedHyperlink"/>
    <w:semiHidden/>
    <w:rPr>
      <w:color w:val="800000"/>
      <w:u w:val="single"/>
    </w:rPr>
  </w:style>
  <w:style w:type="character" w:customStyle="1" w:styleId="Odrky">
    <w:name w:val="Odrážky"/>
    <w:rPr>
      <w:rFonts w:ascii="StarSymbol" w:eastAsia="StarSymbol" w:hAnsi="StarSymbol" w:cs="StarSymbol"/>
      <w:sz w:val="18"/>
      <w:szCs w:val="18"/>
    </w:rPr>
  </w:style>
  <w:style w:type="character" w:customStyle="1" w:styleId="ZkladntextChar">
    <w:name w:val="Základní text Char"/>
    <w:rPr>
      <w:rFonts w:ascii="Arial" w:hAnsi="Arial"/>
      <w:sz w:val="22"/>
      <w:lang w:val="sk-SK"/>
    </w:rPr>
  </w:style>
  <w:style w:type="character" w:customStyle="1" w:styleId="Zkladntext2Char">
    <w:name w:val="Základní text 2 Char"/>
    <w:rPr>
      <w:rFonts w:ascii="Arial" w:hAnsi="Arial"/>
      <w:sz w:val="24"/>
    </w:rPr>
  </w:style>
  <w:style w:type="character" w:customStyle="1" w:styleId="Symbolyproslovn">
    <w:name w:val="Symboly pro číslování"/>
  </w:style>
  <w:style w:type="character" w:customStyle="1" w:styleId="ZkladntextChar1">
    <w:name w:val="Základní text Char1"/>
    <w:rPr>
      <w:rFonts w:ascii="Arial" w:hAnsi="Arial"/>
      <w:sz w:val="22"/>
      <w:lang w:val="sk-SK"/>
    </w:rPr>
  </w:style>
  <w:style w:type="paragraph" w:customStyle="1" w:styleId="Nadpis">
    <w:name w:val="Nadpis"/>
    <w:basedOn w:val="Normal"/>
    <w:next w:val="BodyText"/>
    <w:pPr>
      <w:keepNext/>
      <w:spacing w:before="240" w:after="120"/>
    </w:pPr>
    <w:rPr>
      <w:rFonts w:eastAsia="Lucida Sans Unicode" w:cs="Tahoma"/>
      <w:sz w:val="28"/>
      <w:szCs w:val="28"/>
    </w:rPr>
  </w:style>
  <w:style w:type="paragraph" w:styleId="BodyText">
    <w:name w:val="Body Text"/>
    <w:basedOn w:val="Normal"/>
    <w:semiHidden/>
    <w:pPr>
      <w:spacing w:after="0"/>
    </w:pPr>
  </w:style>
  <w:style w:type="paragraph" w:styleId="List">
    <w:name w:val="List"/>
    <w:basedOn w:val="BodyText"/>
    <w:semiHidden/>
    <w:rPr>
      <w:rFonts w:cs="Tahoma"/>
    </w:rPr>
  </w:style>
  <w:style w:type="paragraph" w:customStyle="1" w:styleId="Popisek">
    <w:name w:val="Popisek"/>
    <w:basedOn w:val="Normal"/>
    <w:pPr>
      <w:suppressLineNumbers/>
      <w:spacing w:before="120" w:after="120"/>
    </w:pPr>
    <w:rPr>
      <w:rFonts w:cs="Tahoma"/>
      <w:i/>
      <w:iCs/>
      <w:szCs w:val="24"/>
    </w:rPr>
  </w:style>
  <w:style w:type="paragraph" w:customStyle="1" w:styleId="Rejstk">
    <w:name w:val="Rejstřík"/>
    <w:basedOn w:val="Normal"/>
    <w:pPr>
      <w:suppressLineNumbers/>
    </w:pPr>
    <w:rPr>
      <w:rFonts w:cs="Tahoma"/>
    </w:rPr>
  </w:style>
  <w:style w:type="paragraph" w:customStyle="1" w:styleId="Tabulka">
    <w:name w:val="Tabulka"/>
    <w:basedOn w:val="Normal"/>
    <w:pPr>
      <w:keepNext/>
      <w:spacing w:before="100" w:after="100"/>
    </w:pPr>
    <w:rPr>
      <w:sz w:val="20"/>
    </w:rPr>
  </w:style>
  <w:style w:type="paragraph" w:styleId="Header">
    <w:name w:val="header"/>
    <w:aliases w:val=" 1"/>
    <w:basedOn w:val="Normal"/>
    <w:semiHidden/>
    <w:pPr>
      <w:tabs>
        <w:tab w:val="center" w:pos="4536"/>
        <w:tab w:val="right" w:pos="9072"/>
      </w:tabs>
    </w:pPr>
    <w:rPr>
      <w:sz w:val="20"/>
    </w:rPr>
  </w:style>
  <w:style w:type="paragraph" w:styleId="Footer">
    <w:name w:val="footer"/>
    <w:basedOn w:val="Normal"/>
    <w:link w:val="FooterChar"/>
    <w:uiPriority w:val="99"/>
    <w:pPr>
      <w:tabs>
        <w:tab w:val="center" w:pos="4536"/>
        <w:tab w:val="right" w:pos="9072"/>
      </w:tabs>
    </w:pPr>
    <w:rPr>
      <w:sz w:val="20"/>
    </w:rPr>
  </w:style>
  <w:style w:type="paragraph" w:styleId="TOC1">
    <w:name w:val="toc 1"/>
    <w:basedOn w:val="Normal"/>
    <w:next w:val="Normal"/>
    <w:uiPriority w:val="39"/>
    <w:pPr>
      <w:spacing w:before="120" w:after="120"/>
      <w:jc w:val="left"/>
    </w:pPr>
    <w:rPr>
      <w:b/>
      <w:bCs/>
      <w:szCs w:val="32"/>
    </w:rPr>
  </w:style>
  <w:style w:type="paragraph" w:styleId="TOC2">
    <w:name w:val="toc 2"/>
    <w:basedOn w:val="Normal"/>
    <w:next w:val="Normal"/>
    <w:uiPriority w:val="39"/>
    <w:pPr>
      <w:ind w:left="240"/>
      <w:jc w:val="left"/>
    </w:pPr>
    <w:rPr>
      <w:szCs w:val="24"/>
    </w:rPr>
  </w:style>
  <w:style w:type="paragraph" w:styleId="TOC3">
    <w:name w:val="toc 3"/>
    <w:basedOn w:val="Normal"/>
    <w:next w:val="Normal"/>
    <w:uiPriority w:val="39"/>
    <w:pPr>
      <w:ind w:left="480"/>
      <w:jc w:val="left"/>
    </w:pPr>
    <w:rPr>
      <w:iCs/>
      <w:szCs w:val="24"/>
    </w:rPr>
  </w:style>
  <w:style w:type="paragraph" w:styleId="TOC4">
    <w:name w:val="toc 4"/>
    <w:basedOn w:val="Normal"/>
    <w:next w:val="Normal"/>
    <w:semiHidden/>
    <w:pPr>
      <w:ind w:left="720"/>
    </w:pPr>
  </w:style>
  <w:style w:type="paragraph" w:styleId="TOC5">
    <w:name w:val="toc 5"/>
    <w:basedOn w:val="Normal"/>
    <w:next w:val="Normal"/>
    <w:semiHidden/>
    <w:pPr>
      <w:ind w:left="960"/>
    </w:pPr>
  </w:style>
  <w:style w:type="paragraph" w:styleId="TOC6">
    <w:name w:val="toc 6"/>
    <w:basedOn w:val="Normal"/>
    <w:next w:val="Normal"/>
    <w:semiHidden/>
    <w:pPr>
      <w:ind w:left="1200"/>
    </w:pPr>
  </w:style>
  <w:style w:type="paragraph" w:styleId="TOC7">
    <w:name w:val="toc 7"/>
    <w:basedOn w:val="Normal"/>
    <w:next w:val="Normal"/>
    <w:semiHidden/>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customStyle="1" w:styleId="Obsah10">
    <w:name w:val="Obsah 10"/>
    <w:basedOn w:val="Rejstk"/>
    <w:pPr>
      <w:tabs>
        <w:tab w:val="right" w:leader="dot" w:pos="27466"/>
      </w:tabs>
      <w:ind w:left="2547"/>
    </w:pPr>
  </w:style>
  <w:style w:type="paragraph" w:customStyle="1" w:styleId="Obsahtabulky">
    <w:name w:val="Obsah tabulky"/>
    <w:basedOn w:val="Normal"/>
    <w:pPr>
      <w:suppressLineNumbers/>
    </w:pPr>
  </w:style>
  <w:style w:type="paragraph" w:customStyle="1" w:styleId="Nadpistabulky">
    <w:name w:val="Nadpis tabulky"/>
    <w:basedOn w:val="Obsahtabulky"/>
    <w:pPr>
      <w:jc w:val="center"/>
    </w:pPr>
    <w:rPr>
      <w:b/>
      <w:bCs/>
    </w:rPr>
  </w:style>
  <w:style w:type="paragraph" w:customStyle="1" w:styleId="Zkladntext31">
    <w:name w:val="Základní text 31"/>
    <w:basedOn w:val="Normal"/>
    <w:pPr>
      <w:suppressAutoHyphens w:val="0"/>
      <w:spacing w:after="120"/>
    </w:pPr>
    <w:rPr>
      <w:b/>
      <w:caps/>
    </w:rPr>
  </w:style>
  <w:style w:type="paragraph" w:customStyle="1" w:styleId="Zkladntext21">
    <w:name w:val="Základní text 21"/>
    <w:basedOn w:val="Normal"/>
    <w:pPr>
      <w:suppressAutoHyphens w:val="0"/>
      <w:spacing w:line="480" w:lineRule="auto"/>
    </w:pPr>
  </w:style>
  <w:style w:type="paragraph" w:customStyle="1" w:styleId="Osloven1">
    <w:name w:val="Oslovení1"/>
    <w:basedOn w:val="Normal"/>
    <w:pPr>
      <w:suppressLineNumbers/>
    </w:pPr>
  </w:style>
  <w:style w:type="paragraph" w:styleId="Signature">
    <w:name w:val="Signature"/>
    <w:basedOn w:val="Normal"/>
    <w:semiHidden/>
    <w:pPr>
      <w:suppressLineNumbers/>
    </w:pPr>
  </w:style>
  <w:style w:type="paragraph" w:customStyle="1" w:styleId="Nadpisobsahu">
    <w:name w:val="Nadpis obsahu"/>
    <w:basedOn w:val="Heading1"/>
    <w:next w:val="Normal"/>
    <w:qFormat/>
    <w:pPr>
      <w:numPr>
        <w:numId w:val="0"/>
      </w:numPr>
      <w:spacing w:after="60"/>
      <w:jc w:val="both"/>
    </w:pPr>
    <w:rPr>
      <w:rFonts w:ascii="Cambria" w:hAnsi="Cambria"/>
      <w:bCs/>
      <w:kern w:val="1"/>
      <w:szCs w:val="32"/>
      <w:u w:val="none"/>
    </w:rPr>
  </w:style>
  <w:style w:type="paragraph" w:customStyle="1" w:styleId="xl24">
    <w:name w:val="xl24"/>
    <w:basedOn w:val="Normal"/>
    <w:pPr>
      <w:spacing w:before="280" w:after="280"/>
      <w:jc w:val="center"/>
    </w:pPr>
    <w:rPr>
      <w:b/>
      <w:bCs/>
      <w:szCs w:val="24"/>
      <w:lang w:val="cs-CZ"/>
    </w:rPr>
  </w:style>
  <w:style w:type="paragraph" w:styleId="BodyTextIndent">
    <w:name w:val="Body Text Indent"/>
    <w:basedOn w:val="Normal"/>
    <w:semiHidden/>
    <w:pPr>
      <w:suppressAutoHyphens w:val="0"/>
      <w:spacing w:after="120"/>
      <w:ind w:left="283"/>
      <w:jc w:val="left"/>
    </w:pPr>
    <w:rPr>
      <w:rFonts w:ascii="Times New Roman" w:hAnsi="Times New Roman"/>
      <w:sz w:val="22"/>
      <w:szCs w:val="24"/>
      <w:lang w:val="cs-CZ" w:eastAsia="cs-CZ"/>
    </w:rPr>
  </w:style>
  <w:style w:type="character" w:customStyle="1" w:styleId="ZkladntextChar2">
    <w:name w:val="Základní text Char2"/>
    <w:rPr>
      <w:rFonts w:ascii="Arial" w:hAnsi="Arial"/>
      <w:sz w:val="22"/>
      <w:lang w:val="sk-SK" w:eastAsia="ar-SA"/>
    </w:rPr>
  </w:style>
  <w:style w:type="character" w:customStyle="1" w:styleId="ZkladntextodsazenChar">
    <w:name w:val="Základní text odsazený Char"/>
    <w:semiHidden/>
    <w:rPr>
      <w:sz w:val="22"/>
      <w:szCs w:val="24"/>
    </w:rPr>
  </w:style>
  <w:style w:type="paragraph" w:customStyle="1" w:styleId="A3">
    <w:name w:val="A3"/>
    <w:basedOn w:val="Normal"/>
    <w:pPr>
      <w:suppressAutoHyphens w:val="0"/>
      <w:overflowPunct w:val="0"/>
      <w:autoSpaceDE w:val="0"/>
      <w:autoSpaceDN w:val="0"/>
      <w:adjustRightInd w:val="0"/>
      <w:spacing w:before="120" w:after="240"/>
      <w:textAlignment w:val="baseline"/>
    </w:pPr>
    <w:rPr>
      <w:b/>
      <w:sz w:val="28"/>
      <w:lang w:val="cs-CZ" w:eastAsia="cs-CZ"/>
    </w:rPr>
  </w:style>
  <w:style w:type="paragraph" w:customStyle="1" w:styleId="dka">
    <w:name w:val="Řádka"/>
    <w:pPr>
      <w:overflowPunct w:val="0"/>
      <w:autoSpaceDE w:val="0"/>
      <w:autoSpaceDN w:val="0"/>
      <w:adjustRightInd w:val="0"/>
      <w:textAlignment w:val="baseline"/>
    </w:pPr>
    <w:rPr>
      <w:color w:val="000000"/>
      <w:sz w:val="24"/>
      <w:lang w:val="cs-CZ" w:eastAsia="cs-CZ"/>
    </w:rPr>
  </w:style>
  <w:style w:type="paragraph" w:customStyle="1" w:styleId="Import3">
    <w:name w:val="Import 3"/>
    <w:pPr>
      <w:tabs>
        <w:tab w:val="left" w:pos="792"/>
        <w:tab w:val="left" w:pos="1656"/>
        <w:tab w:val="left" w:pos="2520"/>
        <w:tab w:val="left" w:pos="3384"/>
        <w:tab w:val="left" w:pos="4248"/>
        <w:tab w:val="left" w:pos="5112"/>
        <w:tab w:val="left" w:pos="5976"/>
        <w:tab w:val="left" w:pos="6840"/>
        <w:tab w:val="left" w:pos="7704"/>
        <w:tab w:val="left" w:pos="8568"/>
      </w:tabs>
      <w:overflowPunct w:val="0"/>
      <w:autoSpaceDE w:val="0"/>
      <w:autoSpaceDN w:val="0"/>
      <w:adjustRightInd w:val="0"/>
    </w:pPr>
    <w:rPr>
      <w:rFonts w:ascii="Avinion" w:hAnsi="Avinion"/>
      <w:sz w:val="24"/>
      <w:lang w:val="en-US" w:eastAsia="cs-CZ"/>
    </w:rPr>
  </w:style>
  <w:style w:type="paragraph" w:customStyle="1" w:styleId="Import1">
    <w:name w:val="Import 1"/>
    <w:pPr>
      <w:tabs>
        <w:tab w:val="left" w:pos="648"/>
        <w:tab w:val="left" w:pos="1512"/>
        <w:tab w:val="left" w:pos="2376"/>
        <w:tab w:val="left" w:pos="3240"/>
        <w:tab w:val="left" w:pos="4104"/>
        <w:tab w:val="left" w:pos="4968"/>
        <w:tab w:val="left" w:pos="5832"/>
        <w:tab w:val="left" w:pos="6696"/>
        <w:tab w:val="left" w:pos="7560"/>
        <w:tab w:val="left" w:pos="8424"/>
      </w:tabs>
      <w:jc w:val="both"/>
    </w:pPr>
    <w:rPr>
      <w:sz w:val="24"/>
      <w:lang w:val="en-US" w:eastAsia="cs-CZ"/>
    </w:rPr>
  </w:style>
  <w:style w:type="paragraph" w:customStyle="1" w:styleId="Normlnpodtr12">
    <w:name w:val="Normální podtr 12"/>
    <w:basedOn w:val="Normal"/>
    <w:pPr>
      <w:keepNext/>
      <w:suppressAutoHyphens w:val="0"/>
      <w:spacing w:before="240" w:after="0" w:line="0" w:lineRule="atLeast"/>
    </w:pPr>
    <w:rPr>
      <w:rFonts w:ascii="Times New Roman" w:hAnsi="Times New Roman"/>
      <w:u w:val="single"/>
      <w:lang w:val="en-GB" w:eastAsia="cs-CZ"/>
    </w:rPr>
  </w:style>
  <w:style w:type="paragraph" w:styleId="Caption">
    <w:name w:val="caption"/>
    <w:basedOn w:val="Normal"/>
    <w:next w:val="Normal"/>
    <w:qFormat/>
    <w:pPr>
      <w:suppressAutoHyphens w:val="0"/>
      <w:spacing w:after="0"/>
      <w:jc w:val="left"/>
    </w:pPr>
    <w:rPr>
      <w:rFonts w:cs="Arial"/>
      <w:b/>
      <w:bCs/>
      <w:szCs w:val="24"/>
      <w:u w:val="single"/>
      <w:lang w:eastAsia="cs-CZ"/>
    </w:rPr>
  </w:style>
  <w:style w:type="paragraph" w:styleId="BodyText2">
    <w:name w:val="Body Text 2"/>
    <w:basedOn w:val="Normal"/>
    <w:unhideWhenUsed/>
    <w:pPr>
      <w:spacing w:after="120" w:line="480" w:lineRule="auto"/>
    </w:pPr>
  </w:style>
  <w:style w:type="character" w:customStyle="1" w:styleId="Zkladntext2Char1">
    <w:name w:val="Základní text 2 Char1"/>
    <w:semiHidden/>
    <w:rPr>
      <w:rFonts w:ascii="Arial" w:hAnsi="Arial"/>
      <w:sz w:val="24"/>
      <w:lang w:val="sk-SK" w:eastAsia="ar-SA"/>
    </w:rPr>
  </w:style>
  <w:style w:type="paragraph" w:customStyle="1" w:styleId="fax">
    <w:name w:val="fax"/>
    <w:basedOn w:val="Normal"/>
    <w:pPr>
      <w:suppressAutoHyphens w:val="0"/>
      <w:spacing w:after="0"/>
      <w:ind w:right="567"/>
    </w:pPr>
    <w:rPr>
      <w:sz w:val="20"/>
      <w:lang w:eastAsia="cs-CZ"/>
    </w:rPr>
  </w:style>
  <w:style w:type="paragraph" w:styleId="PlainText">
    <w:name w:val="Plain Text"/>
    <w:basedOn w:val="Normal"/>
    <w:semiHidden/>
    <w:pPr>
      <w:suppressAutoHyphens w:val="0"/>
      <w:spacing w:after="0"/>
      <w:jc w:val="left"/>
    </w:pPr>
    <w:rPr>
      <w:rFonts w:ascii="Courier New" w:hAnsi="Courier New"/>
      <w:sz w:val="20"/>
      <w:lang w:val="en-US" w:eastAsia="cs-CZ"/>
    </w:rPr>
  </w:style>
  <w:style w:type="character" w:customStyle="1" w:styleId="ProsttextChar">
    <w:name w:val="Prostý text Char"/>
    <w:semiHidden/>
    <w:rPr>
      <w:rFonts w:ascii="Courier New" w:hAnsi="Courier New"/>
      <w:lang w:val="en-US"/>
    </w:rPr>
  </w:style>
  <w:style w:type="paragraph" w:customStyle="1" w:styleId="Akce">
    <w:name w:val="Akce"/>
    <w:basedOn w:val="Nadpis"/>
    <w:pPr>
      <w:suppressAutoHyphens w:val="0"/>
      <w:spacing w:before="0" w:after="240"/>
      <w:jc w:val="left"/>
    </w:pPr>
    <w:rPr>
      <w:rFonts w:eastAsia="Times New Roman" w:cs="Times New Roman"/>
      <w:b/>
      <w:caps/>
      <w:sz w:val="26"/>
      <w:szCs w:val="20"/>
      <w:lang w:eastAsia="cs-CZ"/>
    </w:rPr>
  </w:style>
  <w:style w:type="paragraph" w:customStyle="1" w:styleId="ObjednatelZhotovitel">
    <w:name w:val="Objednatel Zhotovitel"/>
    <w:basedOn w:val="Normal"/>
    <w:pPr>
      <w:tabs>
        <w:tab w:val="left" w:pos="5103"/>
      </w:tabs>
      <w:suppressAutoHyphens w:val="0"/>
      <w:spacing w:before="120" w:after="720"/>
    </w:pPr>
    <w:rPr>
      <w:sz w:val="20"/>
      <w:lang w:eastAsia="cs-CZ"/>
    </w:rPr>
  </w:style>
  <w:style w:type="paragraph" w:customStyle="1" w:styleId="strany">
    <w:name w:val="strany"/>
    <w:basedOn w:val="Normal"/>
    <w:pPr>
      <w:tabs>
        <w:tab w:val="left" w:pos="2836"/>
        <w:tab w:val="left" w:pos="6237"/>
        <w:tab w:val="right" w:pos="9639"/>
      </w:tabs>
      <w:suppressAutoHyphens w:val="0"/>
      <w:spacing w:after="120"/>
      <w:jc w:val="left"/>
    </w:pPr>
    <w:rPr>
      <w:sz w:val="20"/>
      <w:lang w:eastAsia="cs-CZ"/>
    </w:rPr>
  </w:style>
  <w:style w:type="paragraph" w:customStyle="1" w:styleId="doba">
    <w:name w:val="doba"/>
    <w:basedOn w:val="Normal"/>
    <w:pPr>
      <w:tabs>
        <w:tab w:val="left" w:pos="284"/>
        <w:tab w:val="left" w:pos="567"/>
        <w:tab w:val="left" w:pos="851"/>
        <w:tab w:val="left" w:pos="1134"/>
        <w:tab w:val="right" w:leader="dot" w:pos="9639"/>
      </w:tabs>
      <w:suppressAutoHyphens w:val="0"/>
    </w:pPr>
    <w:rPr>
      <w:sz w:val="20"/>
      <w:lang w:eastAsia="cs-CZ"/>
    </w:rPr>
  </w:style>
  <w:style w:type="paragraph" w:customStyle="1" w:styleId="Znaka">
    <w:name w:val="Značka"/>
    <w:pPr>
      <w:spacing w:before="113" w:after="113"/>
      <w:ind w:left="799"/>
      <w:jc w:val="both"/>
    </w:pPr>
    <w:rPr>
      <w:rFonts w:ascii="Arial" w:hAnsi="Arial"/>
      <w:color w:val="000000"/>
      <w:sz w:val="24"/>
      <w:lang w:val="cs-CZ" w:eastAsia="cs-CZ"/>
    </w:rPr>
  </w:style>
  <w:style w:type="paragraph" w:styleId="BodyText3">
    <w:name w:val="Body Text 3"/>
    <w:basedOn w:val="Normal"/>
    <w:semiHidden/>
    <w:pPr>
      <w:suppressAutoHyphens w:val="0"/>
      <w:spacing w:after="120"/>
      <w:jc w:val="left"/>
    </w:pPr>
    <w:rPr>
      <w:b/>
      <w:caps/>
      <w:lang w:val="en-US" w:eastAsia="cs-CZ"/>
    </w:rPr>
  </w:style>
  <w:style w:type="character" w:customStyle="1" w:styleId="Zkladntext3Char">
    <w:name w:val="Základní text 3 Char"/>
    <w:semiHidden/>
    <w:rPr>
      <w:rFonts w:ascii="Arial" w:hAnsi="Arial"/>
      <w:b/>
      <w:caps/>
      <w:sz w:val="24"/>
      <w:lang w:val="en-US"/>
    </w:rPr>
  </w:style>
  <w:style w:type="paragraph" w:styleId="BodyTextIndent2">
    <w:name w:val="Body Text Indent 2"/>
    <w:basedOn w:val="Normal"/>
    <w:semiHidden/>
    <w:pPr>
      <w:suppressAutoHyphens w:val="0"/>
      <w:spacing w:after="0"/>
      <w:ind w:left="1276"/>
      <w:jc w:val="left"/>
    </w:pPr>
    <w:rPr>
      <w:lang w:val="en-US" w:eastAsia="cs-CZ"/>
    </w:rPr>
  </w:style>
  <w:style w:type="character" w:customStyle="1" w:styleId="Zkladntextodsazen2Char">
    <w:name w:val="Základní text odsazený 2 Char"/>
    <w:semiHidden/>
    <w:rPr>
      <w:rFonts w:ascii="Arial" w:hAnsi="Arial"/>
      <w:sz w:val="24"/>
      <w:lang w:val="en-US"/>
    </w:rPr>
  </w:style>
  <w:style w:type="paragraph" w:styleId="BodyTextIndent3">
    <w:name w:val="Body Text Indent 3"/>
    <w:basedOn w:val="Normal"/>
    <w:semiHidden/>
    <w:pPr>
      <w:suppressAutoHyphens w:val="0"/>
      <w:spacing w:after="120"/>
      <w:ind w:left="993" w:hanging="993"/>
      <w:jc w:val="left"/>
    </w:pPr>
    <w:rPr>
      <w:b/>
      <w:caps/>
      <w:sz w:val="28"/>
      <w:lang w:val="en-US" w:eastAsia="cs-CZ"/>
    </w:rPr>
  </w:style>
  <w:style w:type="character" w:customStyle="1" w:styleId="Zkladntextodsazen3Char">
    <w:name w:val="Základní text odsazený 3 Char"/>
    <w:semiHidden/>
    <w:rPr>
      <w:rFonts w:ascii="Arial" w:hAnsi="Arial"/>
      <w:b/>
      <w:caps/>
      <w:sz w:val="28"/>
      <w:lang w:val="en-US"/>
    </w:rPr>
  </w:style>
  <w:style w:type="paragraph" w:customStyle="1" w:styleId="Vlastn">
    <w:name w:val="Vlastní"/>
    <w:basedOn w:val="Normal"/>
    <w:pPr>
      <w:suppressAutoHyphens w:val="0"/>
      <w:spacing w:after="0"/>
      <w:jc w:val="left"/>
    </w:pPr>
    <w:rPr>
      <w:rFonts w:ascii="Times New Roman" w:hAnsi="Times New Roman"/>
      <w:sz w:val="26"/>
      <w:lang w:eastAsia="cs-CZ"/>
    </w:rPr>
  </w:style>
  <w:style w:type="paragraph" w:styleId="Title">
    <w:name w:val="Title"/>
    <w:basedOn w:val="Normal"/>
    <w:qFormat/>
    <w:pPr>
      <w:suppressAutoHyphens w:val="0"/>
      <w:spacing w:after="0"/>
      <w:jc w:val="center"/>
    </w:pPr>
    <w:rPr>
      <w:rFonts w:ascii="Times New Roman" w:hAnsi="Times New Roman"/>
      <w:b/>
      <w:caps/>
      <w:sz w:val="28"/>
      <w:lang w:eastAsia="cs-CZ"/>
    </w:rPr>
  </w:style>
  <w:style w:type="character" w:customStyle="1" w:styleId="NzevChar">
    <w:name w:val="Název Char"/>
    <w:rPr>
      <w:b/>
      <w:caps/>
      <w:sz w:val="28"/>
      <w:lang w:val="sk-SK"/>
    </w:rPr>
  </w:style>
  <w:style w:type="paragraph" w:styleId="BlockText">
    <w:name w:val="Block Text"/>
    <w:basedOn w:val="Normal"/>
    <w:semiHidden/>
    <w:pPr>
      <w:tabs>
        <w:tab w:val="left" w:pos="1276"/>
      </w:tabs>
      <w:suppressAutoHyphens w:val="0"/>
      <w:spacing w:after="0"/>
      <w:ind w:left="1276" w:right="566" w:hanging="142"/>
    </w:pPr>
    <w:rPr>
      <w:rFonts w:ascii="Bez Patky" w:hAnsi="Bez Patky"/>
      <w:sz w:val="22"/>
      <w:lang w:eastAsia="cs-CZ"/>
    </w:rPr>
  </w:style>
  <w:style w:type="paragraph" w:customStyle="1" w:styleId="BRT3">
    <w:name w:val="BRT3"/>
    <w:basedOn w:val="Normal"/>
    <w:pPr>
      <w:suppressAutoHyphens w:val="0"/>
      <w:spacing w:after="120"/>
    </w:pPr>
    <w:rPr>
      <w:b/>
      <w:caps/>
      <w:sz w:val="28"/>
      <w:lang w:eastAsia="cs-CZ"/>
    </w:rPr>
  </w:style>
  <w:style w:type="paragraph" w:styleId="E-mailSignature">
    <w:name w:val="E-mail Signature"/>
    <w:basedOn w:val="Normal"/>
    <w:semiHidden/>
    <w:pPr>
      <w:suppressAutoHyphens w:val="0"/>
      <w:spacing w:after="0"/>
      <w:jc w:val="left"/>
    </w:pPr>
    <w:rPr>
      <w:rFonts w:ascii="Times New Roman" w:hAnsi="Times New Roman"/>
      <w:lang w:val="cs-CZ" w:eastAsia="cs-CZ"/>
    </w:rPr>
  </w:style>
  <w:style w:type="character" w:customStyle="1" w:styleId="Podpise-mailuChar">
    <w:name w:val="Podpis e-mailu Char"/>
    <w:semiHidden/>
    <w:rPr>
      <w:sz w:val="24"/>
    </w:rPr>
  </w:style>
  <w:style w:type="character" w:customStyle="1" w:styleId="ZhlavChar">
    <w:name w:val="Záhlaví Char"/>
    <w:rPr>
      <w:sz w:val="24"/>
      <w:lang w:val="sk-SK"/>
    </w:rPr>
  </w:style>
  <w:style w:type="paragraph" w:styleId="BalloonText">
    <w:name w:val="Balloon Text"/>
    <w:basedOn w:val="Normal"/>
    <w:semiHidden/>
    <w:unhideWhenUsed/>
    <w:pPr>
      <w:spacing w:after="0"/>
    </w:pPr>
    <w:rPr>
      <w:rFonts w:ascii="Tahoma" w:hAnsi="Tahoma" w:cs="Tahoma"/>
      <w:sz w:val="16"/>
      <w:szCs w:val="16"/>
    </w:rPr>
  </w:style>
  <w:style w:type="character" w:customStyle="1" w:styleId="ZkladntextChar3">
    <w:name w:val="Základní text Char3"/>
    <w:semiHidden/>
    <w:rPr>
      <w:rFonts w:ascii="Arial" w:hAnsi="Arial"/>
      <w:sz w:val="24"/>
      <w:lang w:val="sk-SK" w:eastAsia="ar-SA"/>
    </w:rPr>
  </w:style>
  <w:style w:type="character" w:customStyle="1" w:styleId="ZkladntextodsazenChar1">
    <w:name w:val="Základní text odsazený Char1"/>
    <w:semiHidden/>
    <w:rPr>
      <w:sz w:val="22"/>
      <w:szCs w:val="24"/>
    </w:rPr>
  </w:style>
  <w:style w:type="character" w:customStyle="1" w:styleId="TextbublinyChar">
    <w:name w:val="Text bubliny Char"/>
    <w:semiHidden/>
    <w:rPr>
      <w:rFonts w:ascii="Tahoma" w:hAnsi="Tahoma" w:cs="Tahoma"/>
      <w:sz w:val="16"/>
      <w:szCs w:val="16"/>
      <w:lang w:val="sk-SK" w:eastAsia="ar-SA"/>
    </w:rPr>
  </w:style>
  <w:style w:type="paragraph" w:customStyle="1" w:styleId="oddl-nadpis">
    <w:name w:val="oddíl-nadpis"/>
    <w:basedOn w:val="Normal"/>
    <w:pPr>
      <w:keepNext/>
      <w:widowControl w:val="0"/>
      <w:tabs>
        <w:tab w:val="left" w:pos="567"/>
      </w:tabs>
      <w:suppressAutoHyphens w:val="0"/>
      <w:spacing w:before="240" w:after="120" w:line="240" w:lineRule="exact"/>
      <w:ind w:right="-1"/>
    </w:pPr>
    <w:rPr>
      <w:b/>
      <w:spacing w:val="6"/>
      <w:sz w:val="22"/>
      <w:lang w:val="cs-CZ" w:eastAsia="en-US"/>
    </w:rPr>
  </w:style>
  <w:style w:type="paragraph" w:customStyle="1" w:styleId="ListDash1">
    <w:name w:val="List Dash 1"/>
    <w:basedOn w:val="Normal"/>
    <w:pPr>
      <w:numPr>
        <w:numId w:val="2"/>
      </w:numPr>
      <w:suppressAutoHyphens w:val="0"/>
      <w:spacing w:before="120" w:after="120"/>
      <w:ind w:right="-1"/>
    </w:pPr>
    <w:rPr>
      <w:rFonts w:ascii="Times New Roman" w:hAnsi="Times New Roman"/>
      <w:spacing w:val="6"/>
      <w:sz w:val="22"/>
      <w:lang w:eastAsia="ko-KR"/>
    </w:rPr>
  </w:style>
  <w:style w:type="paragraph" w:customStyle="1" w:styleId="NoIndent">
    <w:name w:val="No Indent"/>
    <w:basedOn w:val="Normal"/>
    <w:next w:val="Normal"/>
    <w:autoRedefine/>
    <w:rsid w:val="00180940"/>
    <w:pPr>
      <w:numPr>
        <w:ilvl w:val="1"/>
        <w:numId w:val="12"/>
      </w:numPr>
      <w:suppressAutoHyphens w:val="0"/>
      <w:spacing w:after="80"/>
      <w:ind w:left="714" w:hanging="357"/>
    </w:pPr>
    <w:rPr>
      <w:rFonts w:ascii="Times New Roman" w:hAnsi="Times New Roman"/>
      <w:iCs/>
      <w:snapToGrid w:val="0"/>
      <w:color w:val="000000"/>
      <w:spacing w:val="6"/>
      <w:sz w:val="22"/>
      <w:szCs w:val="24"/>
      <w:lang w:eastAsia="en-US"/>
    </w:rPr>
  </w:style>
  <w:style w:type="paragraph" w:customStyle="1" w:styleId="Trgymutat">
    <w:name w:val="Tárgymutató"/>
    <w:basedOn w:val="Normal"/>
    <w:pPr>
      <w:suppressLineNumbers/>
      <w:spacing w:after="120"/>
      <w:ind w:right="-1"/>
    </w:pPr>
    <w:rPr>
      <w:rFonts w:ascii="Times New Roman" w:hAnsi="Times New Roman"/>
      <w:spacing w:val="6"/>
      <w:sz w:val="22"/>
    </w:rPr>
  </w:style>
  <w:style w:type="paragraph" w:customStyle="1" w:styleId="AqpText">
    <w:name w:val="AqpText"/>
    <w:basedOn w:val="Normal"/>
    <w:autoRedefine/>
    <w:rsid w:val="008F4ABA"/>
    <w:pPr>
      <w:spacing w:after="0"/>
    </w:pPr>
    <w:rPr>
      <w:rFonts w:ascii="Times New Roman" w:hAnsi="Times New Roman"/>
      <w:bCs/>
      <w:sz w:val="22"/>
      <w:szCs w:val="22"/>
      <w:lang w:eastAsia="cs-CZ"/>
    </w:rPr>
  </w:style>
  <w:style w:type="paragraph" w:customStyle="1" w:styleId="N10-odsazen">
    <w:name w:val="N10-odsazený"/>
    <w:basedOn w:val="Normal"/>
    <w:rsid w:val="003E05C7"/>
    <w:pPr>
      <w:suppressAutoHyphens w:val="0"/>
      <w:spacing w:before="120" w:after="0"/>
    </w:pPr>
    <w:rPr>
      <w:rFonts w:ascii="Arial Narrow" w:hAnsi="Arial Narrow"/>
      <w:sz w:val="20"/>
      <w:lang w:eastAsia="cs-CZ"/>
    </w:rPr>
  </w:style>
  <w:style w:type="paragraph" w:customStyle="1" w:styleId="H6">
    <w:name w:val="H6"/>
    <w:basedOn w:val="Normal"/>
    <w:next w:val="Normal"/>
    <w:rsid w:val="0034487F"/>
    <w:pPr>
      <w:keepNext/>
      <w:suppressAutoHyphens w:val="0"/>
      <w:spacing w:before="100" w:after="100"/>
      <w:ind w:right="-1"/>
      <w:outlineLvl w:val="6"/>
    </w:pPr>
    <w:rPr>
      <w:b/>
      <w:snapToGrid w:val="0"/>
      <w:spacing w:val="6"/>
      <w:sz w:val="16"/>
      <w:lang w:eastAsia="cs-CZ"/>
    </w:rPr>
  </w:style>
  <w:style w:type="paragraph" w:customStyle="1" w:styleId="CharCharCharCharCharCharCharCharChar">
    <w:name w:val="Char Char Char Char Char Char Char Char Char"/>
    <w:basedOn w:val="Normal"/>
    <w:rsid w:val="00E66257"/>
    <w:pPr>
      <w:widowControl w:val="0"/>
      <w:suppressAutoHyphens w:val="0"/>
      <w:adjustRightInd w:val="0"/>
      <w:spacing w:after="160" w:line="240" w:lineRule="exact"/>
      <w:ind w:firstLine="720"/>
      <w:jc w:val="left"/>
    </w:pPr>
    <w:rPr>
      <w:rFonts w:ascii="Tahoma" w:hAnsi="Tahoma" w:cs="Tahoma"/>
      <w:sz w:val="20"/>
      <w:lang w:val="en-US" w:eastAsia="en-US"/>
    </w:rPr>
  </w:style>
  <w:style w:type="character" w:styleId="CommentReference">
    <w:name w:val="annotation reference"/>
    <w:uiPriority w:val="99"/>
    <w:semiHidden/>
    <w:unhideWhenUsed/>
    <w:rsid w:val="004F782A"/>
    <w:rPr>
      <w:sz w:val="16"/>
      <w:szCs w:val="16"/>
    </w:rPr>
  </w:style>
  <w:style w:type="paragraph" w:styleId="CommentText">
    <w:name w:val="annotation text"/>
    <w:basedOn w:val="Normal"/>
    <w:link w:val="CommentTextChar"/>
    <w:uiPriority w:val="99"/>
    <w:semiHidden/>
    <w:unhideWhenUsed/>
    <w:rsid w:val="004F782A"/>
    <w:rPr>
      <w:sz w:val="20"/>
    </w:rPr>
  </w:style>
  <w:style w:type="character" w:customStyle="1" w:styleId="CommentTextChar">
    <w:name w:val="Comment Text Char"/>
    <w:link w:val="CommentText"/>
    <w:uiPriority w:val="99"/>
    <w:semiHidden/>
    <w:rsid w:val="004F782A"/>
    <w:rPr>
      <w:rFonts w:ascii="Arial" w:hAnsi="Arial"/>
      <w:lang w:eastAsia="ar-SA"/>
    </w:rPr>
  </w:style>
  <w:style w:type="paragraph" w:styleId="CommentSubject">
    <w:name w:val="annotation subject"/>
    <w:basedOn w:val="CommentText"/>
    <w:next w:val="CommentText"/>
    <w:link w:val="CommentSubjectChar"/>
    <w:uiPriority w:val="99"/>
    <w:semiHidden/>
    <w:unhideWhenUsed/>
    <w:rsid w:val="004F782A"/>
    <w:rPr>
      <w:b/>
      <w:bCs/>
    </w:rPr>
  </w:style>
  <w:style w:type="character" w:customStyle="1" w:styleId="CommentSubjectChar">
    <w:name w:val="Comment Subject Char"/>
    <w:link w:val="CommentSubject"/>
    <w:uiPriority w:val="99"/>
    <w:semiHidden/>
    <w:rsid w:val="004F782A"/>
    <w:rPr>
      <w:rFonts w:ascii="Arial" w:hAnsi="Arial"/>
      <w:b/>
      <w:bCs/>
      <w:lang w:eastAsia="ar-SA"/>
    </w:rPr>
  </w:style>
  <w:style w:type="numbering" w:customStyle="1" w:styleId="TOMAS">
    <w:name w:val="TOMAS"/>
    <w:rsid w:val="00EB3840"/>
    <w:pPr>
      <w:numPr>
        <w:numId w:val="13"/>
      </w:numPr>
    </w:pPr>
  </w:style>
  <w:style w:type="character" w:customStyle="1" w:styleId="FooterChar">
    <w:name w:val="Footer Char"/>
    <w:link w:val="Footer"/>
    <w:uiPriority w:val="99"/>
    <w:rsid w:val="00305725"/>
    <w:rPr>
      <w:rFonts w:ascii="Arial" w:hAnsi="Arial"/>
      <w:lang w:eastAsia="ar-SA"/>
    </w:rPr>
  </w:style>
  <w:style w:type="paragraph" w:styleId="Revision">
    <w:name w:val="Revision"/>
    <w:hidden/>
    <w:uiPriority w:val="99"/>
    <w:semiHidden/>
    <w:rsid w:val="0096488A"/>
    <w:rPr>
      <w:rFonts w:ascii="Arial" w:hAnsi="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479111">
      <w:bodyDiv w:val="1"/>
      <w:marLeft w:val="0"/>
      <w:marRight w:val="0"/>
      <w:marTop w:val="0"/>
      <w:marBottom w:val="0"/>
      <w:divBdr>
        <w:top w:val="none" w:sz="0" w:space="0" w:color="auto"/>
        <w:left w:val="none" w:sz="0" w:space="0" w:color="auto"/>
        <w:bottom w:val="none" w:sz="0" w:space="0" w:color="auto"/>
        <w:right w:val="none" w:sz="0" w:space="0" w:color="auto"/>
      </w:divBdr>
    </w:div>
    <w:div w:id="403381078">
      <w:bodyDiv w:val="1"/>
      <w:marLeft w:val="0"/>
      <w:marRight w:val="0"/>
      <w:marTop w:val="0"/>
      <w:marBottom w:val="0"/>
      <w:divBdr>
        <w:top w:val="none" w:sz="0" w:space="0" w:color="auto"/>
        <w:left w:val="none" w:sz="0" w:space="0" w:color="auto"/>
        <w:bottom w:val="none" w:sz="0" w:space="0" w:color="auto"/>
        <w:right w:val="none" w:sz="0" w:space="0" w:color="auto"/>
      </w:divBdr>
    </w:div>
    <w:div w:id="179269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FBEB5-2A00-4664-8D1B-D1A716916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17</Pages>
  <Words>7578</Words>
  <Characters>43196</Characters>
  <Application>Microsoft Office Word</Application>
  <DocSecurity>0</DocSecurity>
  <Lines>359</Lines>
  <Paragraphs>101</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Zvazok 3, Časť 3.5</vt:lpstr>
      <vt:lpstr>Zvazok 3, Časť 3.5</vt:lpstr>
    </vt:vector>
  </TitlesOfParts>
  <Company>HYDROPROJEKT CZ a.s.</Company>
  <LinksUpToDate>false</LinksUpToDate>
  <CharactersWithSpaces>50673</CharactersWithSpaces>
  <SharedDoc>false</SharedDoc>
  <HLinks>
    <vt:vector size="156" baseType="variant">
      <vt:variant>
        <vt:i4>1835059</vt:i4>
      </vt:variant>
      <vt:variant>
        <vt:i4>152</vt:i4>
      </vt:variant>
      <vt:variant>
        <vt:i4>0</vt:i4>
      </vt:variant>
      <vt:variant>
        <vt:i4>5</vt:i4>
      </vt:variant>
      <vt:variant>
        <vt:lpwstr/>
      </vt:variant>
      <vt:variant>
        <vt:lpwstr>_Toc364519515</vt:lpwstr>
      </vt:variant>
      <vt:variant>
        <vt:i4>1835059</vt:i4>
      </vt:variant>
      <vt:variant>
        <vt:i4>146</vt:i4>
      </vt:variant>
      <vt:variant>
        <vt:i4>0</vt:i4>
      </vt:variant>
      <vt:variant>
        <vt:i4>5</vt:i4>
      </vt:variant>
      <vt:variant>
        <vt:lpwstr/>
      </vt:variant>
      <vt:variant>
        <vt:lpwstr>_Toc364519514</vt:lpwstr>
      </vt:variant>
      <vt:variant>
        <vt:i4>1835059</vt:i4>
      </vt:variant>
      <vt:variant>
        <vt:i4>140</vt:i4>
      </vt:variant>
      <vt:variant>
        <vt:i4>0</vt:i4>
      </vt:variant>
      <vt:variant>
        <vt:i4>5</vt:i4>
      </vt:variant>
      <vt:variant>
        <vt:lpwstr/>
      </vt:variant>
      <vt:variant>
        <vt:lpwstr>_Toc364519513</vt:lpwstr>
      </vt:variant>
      <vt:variant>
        <vt:i4>1835059</vt:i4>
      </vt:variant>
      <vt:variant>
        <vt:i4>134</vt:i4>
      </vt:variant>
      <vt:variant>
        <vt:i4>0</vt:i4>
      </vt:variant>
      <vt:variant>
        <vt:i4>5</vt:i4>
      </vt:variant>
      <vt:variant>
        <vt:lpwstr/>
      </vt:variant>
      <vt:variant>
        <vt:lpwstr>_Toc364519512</vt:lpwstr>
      </vt:variant>
      <vt:variant>
        <vt:i4>1835059</vt:i4>
      </vt:variant>
      <vt:variant>
        <vt:i4>128</vt:i4>
      </vt:variant>
      <vt:variant>
        <vt:i4>0</vt:i4>
      </vt:variant>
      <vt:variant>
        <vt:i4>5</vt:i4>
      </vt:variant>
      <vt:variant>
        <vt:lpwstr/>
      </vt:variant>
      <vt:variant>
        <vt:lpwstr>_Toc364519511</vt:lpwstr>
      </vt:variant>
      <vt:variant>
        <vt:i4>1900595</vt:i4>
      </vt:variant>
      <vt:variant>
        <vt:i4>122</vt:i4>
      </vt:variant>
      <vt:variant>
        <vt:i4>0</vt:i4>
      </vt:variant>
      <vt:variant>
        <vt:i4>5</vt:i4>
      </vt:variant>
      <vt:variant>
        <vt:lpwstr/>
      </vt:variant>
      <vt:variant>
        <vt:lpwstr>_Toc364519508</vt:lpwstr>
      </vt:variant>
      <vt:variant>
        <vt:i4>1900595</vt:i4>
      </vt:variant>
      <vt:variant>
        <vt:i4>116</vt:i4>
      </vt:variant>
      <vt:variant>
        <vt:i4>0</vt:i4>
      </vt:variant>
      <vt:variant>
        <vt:i4>5</vt:i4>
      </vt:variant>
      <vt:variant>
        <vt:lpwstr/>
      </vt:variant>
      <vt:variant>
        <vt:lpwstr>_Toc364519507</vt:lpwstr>
      </vt:variant>
      <vt:variant>
        <vt:i4>1900595</vt:i4>
      </vt:variant>
      <vt:variant>
        <vt:i4>110</vt:i4>
      </vt:variant>
      <vt:variant>
        <vt:i4>0</vt:i4>
      </vt:variant>
      <vt:variant>
        <vt:i4>5</vt:i4>
      </vt:variant>
      <vt:variant>
        <vt:lpwstr/>
      </vt:variant>
      <vt:variant>
        <vt:lpwstr>_Toc364519506</vt:lpwstr>
      </vt:variant>
      <vt:variant>
        <vt:i4>1900595</vt:i4>
      </vt:variant>
      <vt:variant>
        <vt:i4>104</vt:i4>
      </vt:variant>
      <vt:variant>
        <vt:i4>0</vt:i4>
      </vt:variant>
      <vt:variant>
        <vt:i4>5</vt:i4>
      </vt:variant>
      <vt:variant>
        <vt:lpwstr/>
      </vt:variant>
      <vt:variant>
        <vt:lpwstr>_Toc364519505</vt:lpwstr>
      </vt:variant>
      <vt:variant>
        <vt:i4>1900595</vt:i4>
      </vt:variant>
      <vt:variant>
        <vt:i4>98</vt:i4>
      </vt:variant>
      <vt:variant>
        <vt:i4>0</vt:i4>
      </vt:variant>
      <vt:variant>
        <vt:i4>5</vt:i4>
      </vt:variant>
      <vt:variant>
        <vt:lpwstr/>
      </vt:variant>
      <vt:variant>
        <vt:lpwstr>_Toc364519504</vt:lpwstr>
      </vt:variant>
      <vt:variant>
        <vt:i4>1900595</vt:i4>
      </vt:variant>
      <vt:variant>
        <vt:i4>92</vt:i4>
      </vt:variant>
      <vt:variant>
        <vt:i4>0</vt:i4>
      </vt:variant>
      <vt:variant>
        <vt:i4>5</vt:i4>
      </vt:variant>
      <vt:variant>
        <vt:lpwstr/>
      </vt:variant>
      <vt:variant>
        <vt:lpwstr>_Toc364519503</vt:lpwstr>
      </vt:variant>
      <vt:variant>
        <vt:i4>1900595</vt:i4>
      </vt:variant>
      <vt:variant>
        <vt:i4>86</vt:i4>
      </vt:variant>
      <vt:variant>
        <vt:i4>0</vt:i4>
      </vt:variant>
      <vt:variant>
        <vt:i4>5</vt:i4>
      </vt:variant>
      <vt:variant>
        <vt:lpwstr/>
      </vt:variant>
      <vt:variant>
        <vt:lpwstr>_Toc364519502</vt:lpwstr>
      </vt:variant>
      <vt:variant>
        <vt:i4>1900595</vt:i4>
      </vt:variant>
      <vt:variant>
        <vt:i4>80</vt:i4>
      </vt:variant>
      <vt:variant>
        <vt:i4>0</vt:i4>
      </vt:variant>
      <vt:variant>
        <vt:i4>5</vt:i4>
      </vt:variant>
      <vt:variant>
        <vt:lpwstr/>
      </vt:variant>
      <vt:variant>
        <vt:lpwstr>_Toc364519501</vt:lpwstr>
      </vt:variant>
      <vt:variant>
        <vt:i4>1900595</vt:i4>
      </vt:variant>
      <vt:variant>
        <vt:i4>74</vt:i4>
      </vt:variant>
      <vt:variant>
        <vt:i4>0</vt:i4>
      </vt:variant>
      <vt:variant>
        <vt:i4>5</vt:i4>
      </vt:variant>
      <vt:variant>
        <vt:lpwstr/>
      </vt:variant>
      <vt:variant>
        <vt:lpwstr>_Toc364519500</vt:lpwstr>
      </vt:variant>
      <vt:variant>
        <vt:i4>1310770</vt:i4>
      </vt:variant>
      <vt:variant>
        <vt:i4>68</vt:i4>
      </vt:variant>
      <vt:variant>
        <vt:i4>0</vt:i4>
      </vt:variant>
      <vt:variant>
        <vt:i4>5</vt:i4>
      </vt:variant>
      <vt:variant>
        <vt:lpwstr/>
      </vt:variant>
      <vt:variant>
        <vt:lpwstr>_Toc364519499</vt:lpwstr>
      </vt:variant>
      <vt:variant>
        <vt:i4>1310770</vt:i4>
      </vt:variant>
      <vt:variant>
        <vt:i4>62</vt:i4>
      </vt:variant>
      <vt:variant>
        <vt:i4>0</vt:i4>
      </vt:variant>
      <vt:variant>
        <vt:i4>5</vt:i4>
      </vt:variant>
      <vt:variant>
        <vt:lpwstr/>
      </vt:variant>
      <vt:variant>
        <vt:lpwstr>_Toc364519498</vt:lpwstr>
      </vt:variant>
      <vt:variant>
        <vt:i4>1310770</vt:i4>
      </vt:variant>
      <vt:variant>
        <vt:i4>56</vt:i4>
      </vt:variant>
      <vt:variant>
        <vt:i4>0</vt:i4>
      </vt:variant>
      <vt:variant>
        <vt:i4>5</vt:i4>
      </vt:variant>
      <vt:variant>
        <vt:lpwstr/>
      </vt:variant>
      <vt:variant>
        <vt:lpwstr>_Toc364519497</vt:lpwstr>
      </vt:variant>
      <vt:variant>
        <vt:i4>1310770</vt:i4>
      </vt:variant>
      <vt:variant>
        <vt:i4>50</vt:i4>
      </vt:variant>
      <vt:variant>
        <vt:i4>0</vt:i4>
      </vt:variant>
      <vt:variant>
        <vt:i4>5</vt:i4>
      </vt:variant>
      <vt:variant>
        <vt:lpwstr/>
      </vt:variant>
      <vt:variant>
        <vt:lpwstr>_Toc364519496</vt:lpwstr>
      </vt:variant>
      <vt:variant>
        <vt:i4>1310770</vt:i4>
      </vt:variant>
      <vt:variant>
        <vt:i4>44</vt:i4>
      </vt:variant>
      <vt:variant>
        <vt:i4>0</vt:i4>
      </vt:variant>
      <vt:variant>
        <vt:i4>5</vt:i4>
      </vt:variant>
      <vt:variant>
        <vt:lpwstr/>
      </vt:variant>
      <vt:variant>
        <vt:lpwstr>_Toc364519495</vt:lpwstr>
      </vt:variant>
      <vt:variant>
        <vt:i4>1310770</vt:i4>
      </vt:variant>
      <vt:variant>
        <vt:i4>38</vt:i4>
      </vt:variant>
      <vt:variant>
        <vt:i4>0</vt:i4>
      </vt:variant>
      <vt:variant>
        <vt:i4>5</vt:i4>
      </vt:variant>
      <vt:variant>
        <vt:lpwstr/>
      </vt:variant>
      <vt:variant>
        <vt:lpwstr>_Toc364519494</vt:lpwstr>
      </vt:variant>
      <vt:variant>
        <vt:i4>1310770</vt:i4>
      </vt:variant>
      <vt:variant>
        <vt:i4>32</vt:i4>
      </vt:variant>
      <vt:variant>
        <vt:i4>0</vt:i4>
      </vt:variant>
      <vt:variant>
        <vt:i4>5</vt:i4>
      </vt:variant>
      <vt:variant>
        <vt:lpwstr/>
      </vt:variant>
      <vt:variant>
        <vt:lpwstr>_Toc364519493</vt:lpwstr>
      </vt:variant>
      <vt:variant>
        <vt:i4>1310770</vt:i4>
      </vt:variant>
      <vt:variant>
        <vt:i4>26</vt:i4>
      </vt:variant>
      <vt:variant>
        <vt:i4>0</vt:i4>
      </vt:variant>
      <vt:variant>
        <vt:i4>5</vt:i4>
      </vt:variant>
      <vt:variant>
        <vt:lpwstr/>
      </vt:variant>
      <vt:variant>
        <vt:lpwstr>_Toc364519492</vt:lpwstr>
      </vt:variant>
      <vt:variant>
        <vt:i4>1310770</vt:i4>
      </vt:variant>
      <vt:variant>
        <vt:i4>20</vt:i4>
      </vt:variant>
      <vt:variant>
        <vt:i4>0</vt:i4>
      </vt:variant>
      <vt:variant>
        <vt:i4>5</vt:i4>
      </vt:variant>
      <vt:variant>
        <vt:lpwstr/>
      </vt:variant>
      <vt:variant>
        <vt:lpwstr>_Toc364519491</vt:lpwstr>
      </vt:variant>
      <vt:variant>
        <vt:i4>1310770</vt:i4>
      </vt:variant>
      <vt:variant>
        <vt:i4>14</vt:i4>
      </vt:variant>
      <vt:variant>
        <vt:i4>0</vt:i4>
      </vt:variant>
      <vt:variant>
        <vt:i4>5</vt:i4>
      </vt:variant>
      <vt:variant>
        <vt:lpwstr/>
      </vt:variant>
      <vt:variant>
        <vt:lpwstr>_Toc364519490</vt:lpwstr>
      </vt:variant>
      <vt:variant>
        <vt:i4>1376306</vt:i4>
      </vt:variant>
      <vt:variant>
        <vt:i4>8</vt:i4>
      </vt:variant>
      <vt:variant>
        <vt:i4>0</vt:i4>
      </vt:variant>
      <vt:variant>
        <vt:i4>5</vt:i4>
      </vt:variant>
      <vt:variant>
        <vt:lpwstr/>
      </vt:variant>
      <vt:variant>
        <vt:lpwstr>_Toc364519489</vt:lpwstr>
      </vt:variant>
      <vt:variant>
        <vt:i4>1376306</vt:i4>
      </vt:variant>
      <vt:variant>
        <vt:i4>2</vt:i4>
      </vt:variant>
      <vt:variant>
        <vt:i4>0</vt:i4>
      </vt:variant>
      <vt:variant>
        <vt:i4>5</vt:i4>
      </vt:variant>
      <vt:variant>
        <vt:lpwstr/>
      </vt:variant>
      <vt:variant>
        <vt:lpwstr>_Toc364519488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Zvazok 3, Časť 3.5</dc:title>
  <dc:subject/>
  <dc:creator>ZB</dc:creator>
  <cp:keywords/>
  <cp:lastModifiedBy>Tomas Uricek</cp:lastModifiedBy>
  <cp:revision>29</cp:revision>
  <cp:lastPrinted>2013-04-07T14:42:00Z</cp:lastPrinted>
  <dcterms:created xsi:type="dcterms:W3CDTF">2019-11-13T14:04:00Z</dcterms:created>
  <dcterms:modified xsi:type="dcterms:W3CDTF">2020-05-06T15:03:00Z</dcterms:modified>
</cp:coreProperties>
</file>