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52A8730F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F6ECC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1E7AFAA3" w:rsidR="00C12983" w:rsidRPr="00AD7BF8" w:rsidRDefault="00D8316A" w:rsidP="00206BA7">
            <w:pPr>
              <w:pStyle w:val="Podnadpis"/>
              <w:rPr>
                <w:lang w:eastAsia="sk-SK"/>
              </w:rPr>
            </w:pPr>
            <w:r>
              <w:rPr>
                <w:rFonts w:ascii="Arial" w:hAnsi="Arial" w:cs="Arial"/>
                <w:bCs/>
                <w:lang w:eastAsia="sk-SK"/>
              </w:rPr>
              <w:t>ALFAGEN – ROZVODY NN A DODÁVKA KABELŮ PRO TG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4AE10842" w14:textId="37F4FE35" w:rsidR="004A0BED" w:rsidRPr="004A0BED" w:rsidRDefault="004A0BED" w:rsidP="00A33DA6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doby:</w:t>
      </w:r>
    </w:p>
    <w:p w14:paraId="160E0849" w14:textId="769EE881" w:rsidR="008B17C4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8B17C4" w:rsidRPr="004A0BED">
        <w:rPr>
          <w:b/>
          <w:lang w:eastAsia="sk-SK"/>
        </w:rPr>
        <w:t>Záruční doba</w:t>
      </w:r>
      <w:r w:rsidR="00647F9C" w:rsidRPr="004A0BED">
        <w:rPr>
          <w:b/>
          <w:lang w:eastAsia="sk-SK"/>
        </w:rPr>
        <w:t xml:space="preserve"> </w:t>
      </w:r>
      <w:r w:rsidR="004B3882">
        <w:rPr>
          <w:b/>
          <w:lang w:eastAsia="sk-SK"/>
        </w:rPr>
        <w:t xml:space="preserve">- </w:t>
      </w:r>
      <w:r w:rsidR="00B01C10" w:rsidRPr="00B01C10">
        <w:rPr>
          <w:b/>
          <w:lang w:eastAsia="sk-SK"/>
        </w:rPr>
        <w:t>rozvaděč</w:t>
      </w:r>
      <w:del w:id="0" w:author="Autor">
        <w:r w:rsidR="00B01C10" w:rsidRPr="00B01C10" w:rsidDel="0020405B">
          <w:rPr>
            <w:b/>
            <w:lang w:eastAsia="sk-SK"/>
          </w:rPr>
          <w:delText>ů</w:delText>
        </w:r>
      </w:del>
      <w:ins w:id="1" w:author="Autor">
        <w:r w:rsidR="0020405B">
          <w:rPr>
            <w:b/>
            <w:lang w:eastAsia="sk-SK"/>
          </w:rPr>
          <w:t>e</w:t>
        </w:r>
      </w:ins>
      <w:r w:rsidR="00B01C10" w:rsidRPr="00B01C10">
        <w:rPr>
          <w:b/>
          <w:lang w:eastAsia="sk-SK"/>
        </w:rPr>
        <w:t xml:space="preserve"> NN 400/230V</w:t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A33DA6" w:rsidRPr="004A0BED">
        <w:rPr>
          <w:b/>
          <w:lang w:eastAsia="sk-SK"/>
        </w:rPr>
        <w:tab/>
      </w:r>
      <w:r w:rsidR="008B17C4" w:rsidRPr="006417E1">
        <w:rPr>
          <w:b/>
          <w:highlight w:val="yellow"/>
          <w:lang w:eastAsia="sk-SK"/>
        </w:rPr>
        <w:t>XXX</w:t>
      </w:r>
      <w:r w:rsidR="008B17C4" w:rsidRPr="006C7D85">
        <w:rPr>
          <w:b/>
          <w:lang w:eastAsia="sk-SK"/>
        </w:rPr>
        <w:t xml:space="preserve"> </w:t>
      </w:r>
      <w:r w:rsidR="008B17C4" w:rsidRPr="00B01C10">
        <w:rPr>
          <w:b/>
          <w:lang w:eastAsia="sk-SK"/>
        </w:rPr>
        <w:t>m</w:t>
      </w:r>
      <w:r w:rsidR="008B17C4" w:rsidRPr="004A0BED">
        <w:rPr>
          <w:b/>
          <w:lang w:eastAsia="sk-SK"/>
        </w:rPr>
        <w:t>ěsíců</w:t>
      </w:r>
    </w:p>
    <w:p w14:paraId="31C78EAD" w14:textId="546B8632" w:rsidR="007858BF" w:rsidRPr="004A0BED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doba </w:t>
      </w:r>
      <w:r w:rsidR="008F6ECC">
        <w:rPr>
          <w:b/>
          <w:lang w:eastAsia="sk-SK"/>
        </w:rPr>
        <w:t>-</w:t>
      </w:r>
      <w:r w:rsidR="00162DA4">
        <w:rPr>
          <w:b/>
          <w:lang w:eastAsia="sk-SK"/>
        </w:rPr>
        <w:t xml:space="preserve"> </w:t>
      </w:r>
      <w:r w:rsidR="006C7D85">
        <w:rPr>
          <w:b/>
          <w:lang w:eastAsia="sk-SK"/>
        </w:rPr>
        <w:t>svítidla</w:t>
      </w:r>
      <w:r w:rsidR="006C7D85">
        <w:rPr>
          <w:b/>
          <w:lang w:eastAsia="sk-SK"/>
        </w:rPr>
        <w:tab/>
      </w:r>
      <w:r w:rsidR="006C7D85">
        <w:rPr>
          <w:b/>
          <w:lang w:eastAsia="sk-SK"/>
        </w:rPr>
        <w:tab/>
      </w:r>
      <w:r w:rsidR="006C7D85">
        <w:rPr>
          <w:b/>
          <w:lang w:eastAsia="sk-SK"/>
        </w:rPr>
        <w:tab/>
      </w:r>
      <w:r w:rsidR="006C7D85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8F6ECC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4A0BED">
        <w:rPr>
          <w:b/>
          <w:lang w:eastAsia="sk-SK"/>
        </w:rPr>
        <w:t xml:space="preserve"> měsíců</w:t>
      </w:r>
    </w:p>
    <w:p w14:paraId="03F9AF2D" w14:textId="587402DF" w:rsidR="007858BF" w:rsidRPr="006417E1" w:rsidRDefault="006417E1" w:rsidP="004A0BED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t xml:space="preserve">  </w:t>
      </w:r>
      <w:r w:rsidR="007858BF" w:rsidRPr="004A0BED">
        <w:rPr>
          <w:b/>
          <w:lang w:eastAsia="sk-SK"/>
        </w:rPr>
        <w:t xml:space="preserve">Záruční doba </w:t>
      </w:r>
      <w:r w:rsidR="00162DA4">
        <w:rPr>
          <w:b/>
          <w:lang w:eastAsia="sk-SK"/>
        </w:rPr>
        <w:t xml:space="preserve">- </w:t>
      </w:r>
      <w:r w:rsidR="007858BF" w:rsidRPr="004A0BED">
        <w:rPr>
          <w:b/>
          <w:lang w:eastAsia="sk-SK"/>
        </w:rPr>
        <w:t>montážní práce</w:t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 w:rsidRPr="004A0BED">
        <w:rPr>
          <w:b/>
          <w:lang w:eastAsia="sk-SK"/>
        </w:rPr>
        <w:tab/>
      </w:r>
      <w:r w:rsidR="007858BF">
        <w:tab/>
      </w:r>
      <w:r w:rsidR="007858BF">
        <w:tab/>
      </w:r>
      <w:r w:rsidR="007858BF" w:rsidRPr="006417E1">
        <w:rPr>
          <w:b/>
          <w:highlight w:val="yellow"/>
          <w:lang w:eastAsia="sk-SK"/>
        </w:rPr>
        <w:t>XXX</w:t>
      </w:r>
      <w:r w:rsidR="007858BF" w:rsidRPr="006417E1">
        <w:rPr>
          <w:b/>
          <w:lang w:eastAsia="sk-SK"/>
        </w:rPr>
        <w:t xml:space="preserve"> měsíců</w:t>
      </w: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C52F6" w14:textId="77777777" w:rsidR="00DA6693" w:rsidRDefault="00DA6693" w:rsidP="007E6E26">
      <w:r>
        <w:separator/>
      </w:r>
    </w:p>
  </w:endnote>
  <w:endnote w:type="continuationSeparator" w:id="0">
    <w:p w14:paraId="5E76DE0F" w14:textId="77777777" w:rsidR="00DA6693" w:rsidRDefault="00DA6693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287D9275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20405B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287D9275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20405B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0C8813E0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20405B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0C8813E0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20405B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D7867" w14:textId="77777777" w:rsidR="00DA6693" w:rsidRDefault="00DA6693" w:rsidP="007E6E26">
      <w:r>
        <w:separator/>
      </w:r>
    </w:p>
  </w:footnote>
  <w:footnote w:type="continuationSeparator" w:id="0">
    <w:p w14:paraId="7445DD70" w14:textId="77777777" w:rsidR="00DA6693" w:rsidRDefault="00DA6693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0E3627A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0405B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0E3627A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0405B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41881DD4" w:rsidR="00542756" w:rsidRDefault="008F6ECC">
    <w:pPr>
      <w:pStyle w:val="Zhlav"/>
    </w:pPr>
    <w:r w:rsidRPr="008F6ECC">
      <w:rPr>
        <w:noProof/>
      </w:rPr>
      <w:drawing>
        <wp:inline distT="0" distB="0" distL="0" distR="0" wp14:anchorId="7CA7D046" wp14:editId="429EC39B">
          <wp:extent cx="5759450" cy="706120"/>
          <wp:effectExtent l="0" t="0" r="0" b="0"/>
          <wp:docPr id="190796535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405B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4B1C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7308D"/>
    <w:rsid w:val="00680021"/>
    <w:rsid w:val="006863A9"/>
    <w:rsid w:val="006929A1"/>
    <w:rsid w:val="006A7088"/>
    <w:rsid w:val="006B07D9"/>
    <w:rsid w:val="006B1B5A"/>
    <w:rsid w:val="006C7D85"/>
    <w:rsid w:val="006C7DA9"/>
    <w:rsid w:val="006D1667"/>
    <w:rsid w:val="006D5518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6ECC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3DA6"/>
    <w:rsid w:val="00A36DEB"/>
    <w:rsid w:val="00A455A0"/>
    <w:rsid w:val="00A45962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1C10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31AB2"/>
    <w:rsid w:val="00D40C8C"/>
    <w:rsid w:val="00D5079B"/>
    <w:rsid w:val="00D50B03"/>
    <w:rsid w:val="00D51D39"/>
    <w:rsid w:val="00D60B09"/>
    <w:rsid w:val="00D64A9B"/>
    <w:rsid w:val="00D66CBE"/>
    <w:rsid w:val="00D8316A"/>
    <w:rsid w:val="00D8666D"/>
    <w:rsid w:val="00D94926"/>
    <w:rsid w:val="00D968E1"/>
    <w:rsid w:val="00D96FC0"/>
    <w:rsid w:val="00DA3682"/>
    <w:rsid w:val="00DA6693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26FCC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2025-10-27T10:42:00Z</dcterms:created>
  <dcterms:modified xsi:type="dcterms:W3CDTF">2025-10-27T10:42:00Z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