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3060C" w14:textId="4ED1A1DD" w:rsidR="008B480B" w:rsidRDefault="001C031F">
      <w:pPr>
        <w:rPr>
          <w:noProof/>
        </w:rPr>
      </w:pPr>
      <w:r>
        <w:rPr>
          <w:noProof/>
        </w:rPr>
        <w:drawing>
          <wp:inline distT="0" distB="0" distL="0" distR="0" wp14:anchorId="5B3B67DC" wp14:editId="16CDD14C">
            <wp:extent cx="5774788" cy="2215479"/>
            <wp:effectExtent l="0" t="0" r="0" b="0"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ogo úzk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696" cy="222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B1BF3" w14:textId="77777777" w:rsidR="001C031F" w:rsidRDefault="001C031F" w:rsidP="001C031F">
      <w:pPr>
        <w:rPr>
          <w:noProof/>
        </w:rPr>
      </w:pPr>
    </w:p>
    <w:p w14:paraId="0A752500" w14:textId="1F950879" w:rsidR="001C031F" w:rsidRDefault="002C3005" w:rsidP="001C031F">
      <w:pPr>
        <w:pStyle w:val="Nadpis1"/>
      </w:pPr>
      <w:r>
        <w:t>Výzva na</w:t>
      </w:r>
      <w:r w:rsidR="008C6348" w:rsidRPr="008C6348">
        <w:t> predloženie ponuky</w:t>
      </w:r>
      <w:r w:rsidR="009B0603">
        <w:rPr>
          <w:rStyle w:val="Odkaznapoznmkupodiarou"/>
        </w:rPr>
        <w:footnoteReference w:id="1"/>
      </w:r>
    </w:p>
    <w:p w14:paraId="3ECE3438" w14:textId="77777777" w:rsidR="000217F7" w:rsidRPr="000217F7" w:rsidRDefault="000217F7" w:rsidP="000217F7"/>
    <w:p w14:paraId="01A78EDA" w14:textId="6CC23A8A" w:rsidR="00433A4F" w:rsidRDefault="00433A4F" w:rsidP="00433A4F">
      <w:r w:rsidRPr="00B934D3">
        <w:t>Hlavné mesto Slovenskej republiky Bratislava (ďalej len „verejný obstarávateľ“) uskutočňuje výber dodávateľa</w:t>
      </w:r>
      <w:r w:rsidR="008C6348">
        <w:t xml:space="preserve"> </w:t>
      </w:r>
      <w:r w:rsidRPr="00B934D3">
        <w:t>na predmet</w:t>
      </w:r>
      <w:r w:rsidR="009B0603">
        <w:t xml:space="preserve"> </w:t>
      </w:r>
      <w:r w:rsidRPr="00B934D3">
        <w:t>zákazky: „</w:t>
      </w:r>
      <w:r w:rsidR="00062895" w:rsidRPr="00062895">
        <w:rPr>
          <w:b/>
        </w:rPr>
        <w:t xml:space="preserve">Zabezpečenie softvéru </w:t>
      </w:r>
      <w:proofErr w:type="spellStart"/>
      <w:r w:rsidR="00062895" w:rsidRPr="00062895">
        <w:rPr>
          <w:b/>
        </w:rPr>
        <w:t>bridgeParkSys</w:t>
      </w:r>
      <w:proofErr w:type="spellEnd"/>
      <w:r w:rsidR="00062895" w:rsidRPr="00062895">
        <w:rPr>
          <w:b/>
        </w:rPr>
        <w:t xml:space="preserve"> pre implementáciu parkovacej politiky a súvisiace služby</w:t>
      </w:r>
      <w:r w:rsidRPr="00B934D3">
        <w:t>“ podľa § 117 zákona č. 343/2015 Z. z. o verejnom obstarávaní a o zmene a doplnení niektorých zákonov</w:t>
      </w:r>
      <w:r w:rsidR="00EF2F93">
        <w:t xml:space="preserve"> v znení neskorších predpisov</w:t>
      </w:r>
      <w:r w:rsidRPr="00B934D3">
        <w:t xml:space="preserve"> (ďalej len „</w:t>
      </w:r>
      <w:r w:rsidR="008C6348">
        <w:t>ZVO</w:t>
      </w:r>
      <w:r w:rsidRPr="00B934D3">
        <w:t>“).</w:t>
      </w:r>
    </w:p>
    <w:p w14:paraId="49827BA1" w14:textId="1EC5C1AE" w:rsidR="008C6348" w:rsidRDefault="008C6348" w:rsidP="008C6348">
      <w:pPr>
        <w:pStyle w:val="Nadpis2"/>
        <w:numPr>
          <w:ilvl w:val="0"/>
          <w:numId w:val="1"/>
        </w:numPr>
        <w:ind w:left="284" w:hanging="284"/>
      </w:pPr>
      <w:r>
        <w:t>Základné informácie</w:t>
      </w:r>
    </w:p>
    <w:p w14:paraId="0FB65422" w14:textId="69799EE0" w:rsidR="001F7296" w:rsidRPr="00331617" w:rsidRDefault="008C6348" w:rsidP="001F7296">
      <w:pPr>
        <w:autoSpaceDE w:val="0"/>
        <w:autoSpaceDN w:val="0"/>
        <w:adjustRightInd w:val="0"/>
        <w:spacing w:after="0"/>
      </w:pPr>
      <w:r>
        <w:t>Verejný obstarávateľ:</w:t>
      </w:r>
      <w:r>
        <w:tab/>
        <w:t>Hlavné mesto SR Bratislava</w:t>
      </w:r>
      <w:r w:rsidR="001F7296">
        <w:t xml:space="preserve">, </w:t>
      </w:r>
      <w:r w:rsidR="001F7296" w:rsidRPr="00331617">
        <w:t>Primaciálne nám. 1</w:t>
      </w:r>
      <w:r w:rsidR="001F7296">
        <w:t xml:space="preserve">, </w:t>
      </w:r>
      <w:r w:rsidR="001F7296" w:rsidRPr="00331617">
        <w:t>814 99 Bratislava 1</w:t>
      </w:r>
    </w:p>
    <w:p w14:paraId="369A0649" w14:textId="03B0DF73" w:rsidR="008C6348" w:rsidRPr="008C6348" w:rsidRDefault="008C6348" w:rsidP="008C6348">
      <w:r>
        <w:t>Kontaktn</w:t>
      </w:r>
      <w:r w:rsidR="00786947">
        <w:t>á osoba</w:t>
      </w:r>
      <w:r>
        <w:t>:</w:t>
      </w:r>
      <w:r>
        <w:tab/>
      </w:r>
      <w:r w:rsidR="00A8685A">
        <w:t>Marian Szakáll</w:t>
      </w:r>
      <w:r w:rsidRPr="00574B18">
        <w:t>, 02/59 356</w:t>
      </w:r>
      <w:r w:rsidR="0060637E" w:rsidRPr="00574B18">
        <w:t> </w:t>
      </w:r>
      <w:r w:rsidR="00A8685A">
        <w:t>520</w:t>
      </w:r>
    </w:p>
    <w:p w14:paraId="4446D03D" w14:textId="0BFE7C02" w:rsidR="0060637E" w:rsidRDefault="0060637E" w:rsidP="0060637E">
      <w:pPr>
        <w:pStyle w:val="Nadpis2"/>
        <w:numPr>
          <w:ilvl w:val="0"/>
          <w:numId w:val="1"/>
        </w:numPr>
        <w:ind w:left="284" w:hanging="284"/>
      </w:pPr>
      <w:r>
        <w:t>Opis predmetu zákazky</w:t>
      </w:r>
    </w:p>
    <w:p w14:paraId="153A9749" w14:textId="3C768589" w:rsidR="001D7EDF" w:rsidRDefault="00433A4F" w:rsidP="00F36158">
      <w:pPr>
        <w:pStyle w:val="F3"/>
        <w:ind w:firstLine="0"/>
        <w:rPr>
          <w:sz w:val="24"/>
          <w:szCs w:val="24"/>
        </w:rPr>
      </w:pPr>
      <w:r w:rsidRPr="00F36158">
        <w:rPr>
          <w:sz w:val="24"/>
          <w:szCs w:val="24"/>
        </w:rPr>
        <w:t xml:space="preserve">Predmetom zákazky </w:t>
      </w:r>
      <w:r w:rsidR="00B75147">
        <w:rPr>
          <w:sz w:val="24"/>
          <w:szCs w:val="24"/>
        </w:rPr>
        <w:t>je</w:t>
      </w:r>
      <w:r w:rsidR="001D7EDF">
        <w:rPr>
          <w:sz w:val="24"/>
          <w:szCs w:val="24"/>
        </w:rPr>
        <w:t xml:space="preserve"> </w:t>
      </w:r>
      <w:r w:rsidR="00B75147">
        <w:rPr>
          <w:sz w:val="24"/>
          <w:szCs w:val="24"/>
        </w:rPr>
        <w:t xml:space="preserve">dočasný IS zabezpečujúci parkovaciu politiku na obdobie 1 roka, </w:t>
      </w:r>
      <w:r w:rsidR="00B75147">
        <w:rPr>
          <w:sz w:val="24"/>
          <w:szCs w:val="24"/>
        </w:rPr>
        <w:br/>
        <w:t xml:space="preserve">tzv. </w:t>
      </w:r>
      <w:proofErr w:type="spellStart"/>
      <w:r w:rsidR="001D7EDF">
        <w:rPr>
          <w:sz w:val="24"/>
          <w:szCs w:val="24"/>
        </w:rPr>
        <w:t>Bridge</w:t>
      </w:r>
      <w:proofErr w:type="spellEnd"/>
      <w:r w:rsidR="001D7EDF">
        <w:rPr>
          <w:sz w:val="24"/>
          <w:szCs w:val="24"/>
        </w:rPr>
        <w:t xml:space="preserve"> </w:t>
      </w:r>
      <w:proofErr w:type="spellStart"/>
      <w:r w:rsidR="001D7EDF">
        <w:rPr>
          <w:sz w:val="24"/>
          <w:szCs w:val="24"/>
        </w:rPr>
        <w:t>Parksys</w:t>
      </w:r>
      <w:proofErr w:type="spellEnd"/>
      <w:r w:rsidR="001A3E31">
        <w:rPr>
          <w:sz w:val="24"/>
          <w:szCs w:val="24"/>
        </w:rPr>
        <w:t xml:space="preserve">. Opis predmet zákazky s prílohami (prílohy označené ako OZ) tvorí prílohu č. 2 tejto výzvy. </w:t>
      </w:r>
    </w:p>
    <w:p w14:paraId="658505DF" w14:textId="77777777" w:rsidR="00A96E37" w:rsidRDefault="00A96E37" w:rsidP="00875F6A">
      <w:pPr>
        <w:pStyle w:val="F3"/>
        <w:spacing w:before="0"/>
        <w:ind w:firstLine="0"/>
        <w:rPr>
          <w:sz w:val="24"/>
          <w:szCs w:val="24"/>
        </w:rPr>
      </w:pPr>
    </w:p>
    <w:p w14:paraId="7446A38A" w14:textId="6AFF77BC" w:rsidR="0060637E" w:rsidRDefault="0060637E" w:rsidP="0060637E">
      <w:pPr>
        <w:pStyle w:val="Nadpis2"/>
        <w:numPr>
          <w:ilvl w:val="0"/>
          <w:numId w:val="1"/>
        </w:numPr>
        <w:ind w:left="284" w:hanging="284"/>
      </w:pPr>
      <w:r>
        <w:t>Identifikácia predmetu obstarávania podľa CPV</w:t>
      </w:r>
      <w:r w:rsidR="006C387B">
        <w:t xml:space="preserve"> kódov</w:t>
      </w:r>
    </w:p>
    <w:p w14:paraId="255BA044" w14:textId="77777777" w:rsidR="0081035E" w:rsidRDefault="0081035E" w:rsidP="00A03132">
      <w:pPr>
        <w:spacing w:after="0"/>
      </w:pPr>
      <w:r>
        <w:t>72200000-7 - Programovanie softvéru a poradenstvo</w:t>
      </w:r>
    </w:p>
    <w:p w14:paraId="47201C61" w14:textId="77777777" w:rsidR="0081035E" w:rsidRDefault="0081035E" w:rsidP="00A03132">
      <w:pPr>
        <w:spacing w:after="0"/>
      </w:pPr>
      <w:r>
        <w:t>72210000-0 - Programovanie softvérových balíkov</w:t>
      </w:r>
    </w:p>
    <w:p w14:paraId="65A165C6" w14:textId="35EDA09D" w:rsidR="0081035E" w:rsidRDefault="0081035E" w:rsidP="00A03132">
      <w:pPr>
        <w:spacing w:after="0"/>
      </w:pPr>
      <w:r>
        <w:t>72211000-7 - Programovanie systémového a používateľského softvéru</w:t>
      </w:r>
    </w:p>
    <w:p w14:paraId="1B24CCE4" w14:textId="58DB00BF" w:rsidR="0081035E" w:rsidRDefault="0081035E" w:rsidP="00A03132">
      <w:pPr>
        <w:spacing w:after="0"/>
      </w:pPr>
      <w:r w:rsidRPr="0081035E">
        <w:t>98351110-2 - Služby súvisiace s presadzovaním predpisov o parkovaní</w:t>
      </w:r>
    </w:p>
    <w:p w14:paraId="2150B474" w14:textId="57EBDA02" w:rsidR="0081035E" w:rsidRPr="0081035E" w:rsidRDefault="0081035E" w:rsidP="0081035E">
      <w:r w:rsidRPr="0081035E">
        <w:t>48810000-9 - Informačné systémy</w:t>
      </w:r>
    </w:p>
    <w:p w14:paraId="6BA6CB1D" w14:textId="75E57C67" w:rsidR="0060637E" w:rsidRDefault="0060637E" w:rsidP="00D97DF4">
      <w:pPr>
        <w:pStyle w:val="Nadpis2"/>
        <w:numPr>
          <w:ilvl w:val="0"/>
          <w:numId w:val="1"/>
        </w:numPr>
        <w:spacing w:before="160"/>
        <w:ind w:left="284" w:hanging="284"/>
      </w:pPr>
      <w:r>
        <w:t>Predpokladaná hodnota zákazky</w:t>
      </w:r>
    </w:p>
    <w:p w14:paraId="6039DC19" w14:textId="2A4F9C5E" w:rsidR="00847334" w:rsidRDefault="0081035E" w:rsidP="006C387B">
      <w:r>
        <w:t>69 000 eur bez DPH</w:t>
      </w:r>
    </w:p>
    <w:p w14:paraId="69A6EF24" w14:textId="47358B9A" w:rsidR="0060637E" w:rsidRPr="0060637E" w:rsidRDefault="0060637E" w:rsidP="0060637E">
      <w:pPr>
        <w:pStyle w:val="Nadpis2"/>
        <w:numPr>
          <w:ilvl w:val="0"/>
          <w:numId w:val="1"/>
        </w:numPr>
        <w:ind w:left="284" w:hanging="284"/>
      </w:pPr>
      <w:r>
        <w:t>Rozdelenie predmetu obstarávania na ča</w:t>
      </w:r>
      <w:r w:rsidR="006C387B">
        <w:t>s</w:t>
      </w:r>
      <w:r>
        <w:t>ti</w:t>
      </w:r>
    </w:p>
    <w:p w14:paraId="75004ACE" w14:textId="6A51372C" w:rsidR="006C387B" w:rsidRDefault="006C387B" w:rsidP="006C387B">
      <w:r>
        <w:t>Zákazka</w:t>
      </w:r>
      <w:r w:rsidR="00355574">
        <w:t xml:space="preserve"> nie</w:t>
      </w:r>
      <w:r>
        <w:t xml:space="preserve"> je rozdelená na časti.</w:t>
      </w:r>
    </w:p>
    <w:p w14:paraId="2B52C60B" w14:textId="36DB07B6" w:rsidR="001F7296" w:rsidRPr="0060637E" w:rsidRDefault="001F7296" w:rsidP="001F7296">
      <w:pPr>
        <w:pStyle w:val="Nadpis2"/>
        <w:numPr>
          <w:ilvl w:val="0"/>
          <w:numId w:val="1"/>
        </w:numPr>
        <w:ind w:left="284" w:hanging="284"/>
      </w:pPr>
      <w:r>
        <w:lastRenderedPageBreak/>
        <w:t>Typ zmluvného vzťahu</w:t>
      </w:r>
    </w:p>
    <w:p w14:paraId="249E4CE6" w14:textId="073A8998" w:rsidR="00786947" w:rsidRDefault="0081035E" w:rsidP="006C387B">
      <w:r>
        <w:rPr>
          <w:bCs/>
        </w:rPr>
        <w:t>Zmluva o poskytnutí elektronických a servisných služieb</w:t>
      </w:r>
    </w:p>
    <w:p w14:paraId="0E711509" w14:textId="7421E128" w:rsidR="00786947" w:rsidRDefault="00786947" w:rsidP="00786947">
      <w:pPr>
        <w:pStyle w:val="Nadpis2"/>
        <w:numPr>
          <w:ilvl w:val="0"/>
          <w:numId w:val="1"/>
        </w:numPr>
        <w:ind w:left="284" w:hanging="284"/>
      </w:pPr>
      <w:r>
        <w:t>Miesto a čas dodania zákazky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6659"/>
      </w:tblGrid>
      <w:tr w:rsidR="00BD2C67" w14:paraId="3B76DF7F" w14:textId="77777777" w:rsidTr="00BD2C67">
        <w:tc>
          <w:tcPr>
            <w:tcW w:w="993" w:type="dxa"/>
          </w:tcPr>
          <w:p w14:paraId="55181496" w14:textId="77777777" w:rsidR="00BD2C67" w:rsidRDefault="00BD2C67" w:rsidP="000239F6">
            <w:pPr>
              <w:rPr>
                <w:b/>
              </w:rPr>
            </w:pPr>
            <w:r w:rsidRPr="00786947">
              <w:rPr>
                <w:b/>
              </w:rPr>
              <w:t>Miesto:</w:t>
            </w:r>
          </w:p>
        </w:tc>
        <w:tc>
          <w:tcPr>
            <w:tcW w:w="6659" w:type="dxa"/>
          </w:tcPr>
          <w:p w14:paraId="17DAAEF6" w14:textId="07AFB4BB" w:rsidR="00BD2C67" w:rsidRDefault="0081035E" w:rsidP="000239F6">
            <w:pPr>
              <w:rPr>
                <w:b/>
              </w:rPr>
            </w:pPr>
            <w:r>
              <w:rPr>
                <w:szCs w:val="24"/>
              </w:rPr>
              <w:t>Bratislava</w:t>
            </w:r>
          </w:p>
        </w:tc>
      </w:tr>
      <w:tr w:rsidR="00BD2C67" w14:paraId="0BF2F088" w14:textId="77777777" w:rsidTr="00BD2C67">
        <w:tc>
          <w:tcPr>
            <w:tcW w:w="993" w:type="dxa"/>
          </w:tcPr>
          <w:p w14:paraId="5A68D397" w14:textId="77777777" w:rsidR="00BD2C67" w:rsidRDefault="00BD2C67" w:rsidP="000239F6">
            <w:pPr>
              <w:rPr>
                <w:b/>
              </w:rPr>
            </w:pPr>
            <w:r w:rsidRPr="000239F6">
              <w:rPr>
                <w:b/>
              </w:rPr>
              <w:t>Čas</w:t>
            </w:r>
            <w:r>
              <w:rPr>
                <w:b/>
              </w:rPr>
              <w:t>:</w:t>
            </w:r>
          </w:p>
        </w:tc>
        <w:tc>
          <w:tcPr>
            <w:tcW w:w="6659" w:type="dxa"/>
          </w:tcPr>
          <w:p w14:paraId="028A3A80" w14:textId="3E30C5EF" w:rsidR="00BD2C67" w:rsidRPr="0081035E" w:rsidRDefault="0081035E" w:rsidP="000239F6">
            <w:pPr>
              <w:rPr>
                <w:bCs/>
              </w:rPr>
            </w:pPr>
            <w:r w:rsidRPr="0081035E">
              <w:rPr>
                <w:bCs/>
              </w:rPr>
              <w:t>bude určený ponukou úspešného uchádzača</w:t>
            </w:r>
          </w:p>
        </w:tc>
      </w:tr>
    </w:tbl>
    <w:p w14:paraId="01F5D2DE" w14:textId="0AA1CDCD" w:rsidR="0019202E" w:rsidRDefault="0019202E" w:rsidP="00BD2C67">
      <w:pPr>
        <w:pStyle w:val="Nadpis2"/>
        <w:numPr>
          <w:ilvl w:val="0"/>
          <w:numId w:val="1"/>
        </w:numPr>
        <w:spacing w:before="160"/>
        <w:ind w:left="284" w:hanging="284"/>
      </w:pPr>
      <w:r>
        <w:t>Hlavné podmienky financovania</w:t>
      </w:r>
    </w:p>
    <w:p w14:paraId="4C640A11" w14:textId="29233E81" w:rsidR="00A02015" w:rsidRDefault="00A02015" w:rsidP="00A02015">
      <w:r w:rsidRPr="005D3A79">
        <w:t>Predmet</w:t>
      </w:r>
      <w:r>
        <w:t xml:space="preserve"> </w:t>
      </w:r>
      <w:r w:rsidRPr="000B7C88">
        <w:t xml:space="preserve">zákazky bude financovaný z rozpočtu Hlavného mesta Slovenskej republiky Bratislavy na základe faktúry. </w:t>
      </w:r>
      <w:bookmarkStart w:id="0" w:name="financovanie"/>
      <w:r w:rsidRPr="000B7C88">
        <w:t xml:space="preserve">Faktúra bude mať 30-dňovú lehotu splatnosti odo dňa jej doručenia. Súčasťou faktúry bude súpis </w:t>
      </w:r>
      <w:r>
        <w:t>dodaných tovarov</w:t>
      </w:r>
      <w:r w:rsidRPr="000B7C88">
        <w:t xml:space="preserve">. Platba bude realizovaná bezhotovostným platobným príkazom. Neposkytuje sa preddavok ani zálohová platba. </w:t>
      </w:r>
      <w:bookmarkEnd w:id="0"/>
      <w:r w:rsidRPr="00D51315">
        <w:t>Výsledná cena predmetu zákazky musí zahŕňať všetky náklady spojené s poskytnutím požadovaného plnenia predmetu zákazky.</w:t>
      </w:r>
    </w:p>
    <w:p w14:paraId="18732C49" w14:textId="249A3925" w:rsidR="0019202E" w:rsidRPr="005D3A79" w:rsidRDefault="0019202E" w:rsidP="0019202E">
      <w:pPr>
        <w:pStyle w:val="Nadpis2"/>
        <w:numPr>
          <w:ilvl w:val="0"/>
          <w:numId w:val="1"/>
        </w:numPr>
        <w:ind w:left="284" w:hanging="284"/>
      </w:pPr>
      <w:r>
        <w:t xml:space="preserve">Podmienky účasti uchádzačov </w:t>
      </w:r>
    </w:p>
    <w:p w14:paraId="143B8237" w14:textId="77777777" w:rsidR="0019202E" w:rsidRDefault="0019202E" w:rsidP="0019202E">
      <w:r w:rsidRPr="0019202E">
        <w:t>Vyžaduje sa splnenie podmienok účasti osobného postavenia</w:t>
      </w:r>
      <w:r>
        <w:t>:</w:t>
      </w:r>
    </w:p>
    <w:p w14:paraId="7D1CDD6C" w14:textId="03B78563" w:rsidR="001949A3" w:rsidRDefault="0019202E" w:rsidP="00695DA6">
      <w:pPr>
        <w:pStyle w:val="Odsekzoznamu"/>
        <w:numPr>
          <w:ilvl w:val="0"/>
          <w:numId w:val="3"/>
        </w:numPr>
        <w:ind w:left="426" w:hanging="426"/>
        <w:contextualSpacing w:val="0"/>
      </w:pPr>
      <w:r w:rsidRPr="0019202E">
        <w:t xml:space="preserve">podľa § 32 </w:t>
      </w:r>
      <w:r>
        <w:t xml:space="preserve">ods. 1 písm. e) ZVO, t. j. uchádzač </w:t>
      </w:r>
      <w:r w:rsidR="001949A3">
        <w:t xml:space="preserve">musí byť oprávnený </w:t>
      </w:r>
      <w:r w:rsidR="00D37922">
        <w:t>poskytovať služby</w:t>
      </w:r>
      <w:r w:rsidR="008C2E39">
        <w:t>.</w:t>
      </w:r>
    </w:p>
    <w:p w14:paraId="51D8FF83" w14:textId="649CF053" w:rsidR="001949A3" w:rsidRDefault="001949A3" w:rsidP="00695DA6">
      <w:pPr>
        <w:pStyle w:val="Odsekzoznamu"/>
        <w:numPr>
          <w:ilvl w:val="0"/>
          <w:numId w:val="3"/>
        </w:numPr>
        <w:ind w:left="426" w:hanging="426"/>
      </w:pPr>
      <w:r w:rsidRPr="0019202E">
        <w:t xml:space="preserve">podľa § 32 </w:t>
      </w:r>
      <w:r>
        <w:t>ods. 1 písm. f) ZVO, t. j. že uchádzač nemá uložený zákaz účasti vo verejnom obstarávaní.</w:t>
      </w:r>
    </w:p>
    <w:p w14:paraId="62C150A0" w14:textId="64345069" w:rsidR="00043C3D" w:rsidRDefault="00043C3D" w:rsidP="001764DB">
      <w:r w:rsidRPr="00EF37B3">
        <w:t xml:space="preserve">Splnenie podmienok účasti </w:t>
      </w:r>
      <w:r w:rsidRPr="00EF37B3">
        <w:rPr>
          <w:bCs/>
        </w:rPr>
        <w:t xml:space="preserve">uchádzač </w:t>
      </w:r>
      <w:r w:rsidRPr="00EF37B3">
        <w:rPr>
          <w:b/>
          <w:bCs/>
        </w:rPr>
        <w:t>preukazuje</w:t>
      </w:r>
      <w:r w:rsidRPr="00EF37B3">
        <w:t xml:space="preserve"> </w:t>
      </w:r>
      <w:r w:rsidRPr="00EF37B3">
        <w:rPr>
          <w:b/>
        </w:rPr>
        <w:t>čestným vyhlásením</w:t>
      </w:r>
      <w:r w:rsidR="004F0B1B" w:rsidRPr="00EF37B3">
        <w:t xml:space="preserve">, ktoré </w:t>
      </w:r>
      <w:r w:rsidRPr="00EF37B3">
        <w:t xml:space="preserve">je súčasťou </w:t>
      </w:r>
      <w:r w:rsidRPr="00EF37B3">
        <w:rPr>
          <w:bCs/>
        </w:rPr>
        <w:t>prílohy č. 1 tejto výzvy.</w:t>
      </w:r>
    </w:p>
    <w:p w14:paraId="0A0F5D43" w14:textId="77777777" w:rsidR="00204B6B" w:rsidRDefault="00204B6B" w:rsidP="00204B6B">
      <w:pPr>
        <w:pStyle w:val="Nadpis2"/>
        <w:numPr>
          <w:ilvl w:val="0"/>
          <w:numId w:val="1"/>
        </w:numPr>
        <w:ind w:left="426" w:hanging="426"/>
      </w:pPr>
      <w:bookmarkStart w:id="1" w:name="_Hlk34226198"/>
      <w:r>
        <w:t>Komunikácia a vysvetľovania</w:t>
      </w:r>
      <w:bookmarkEnd w:id="1"/>
    </w:p>
    <w:p w14:paraId="0A799AC0" w14:textId="013F6D60" w:rsidR="00204B6B" w:rsidRPr="00136585" w:rsidRDefault="00204B6B" w:rsidP="00204B6B">
      <w:pPr>
        <w:spacing w:after="120"/>
        <w:rPr>
          <w:color w:val="000000"/>
          <w:szCs w:val="24"/>
          <w:lang w:eastAsia="sk-SK"/>
        </w:rPr>
      </w:pPr>
      <w:bookmarkStart w:id="2" w:name="_Hlk34226242"/>
      <w:r w:rsidRPr="00136585">
        <w:rPr>
          <w:color w:val="000000"/>
          <w:szCs w:val="24"/>
          <w:lang w:eastAsia="sk-SK"/>
        </w:rPr>
        <w:t>Komunikácia medzi verejným obstarávateľom a záujemc</w:t>
      </w:r>
      <w:r>
        <w:rPr>
          <w:color w:val="000000"/>
          <w:szCs w:val="24"/>
          <w:lang w:eastAsia="sk-SK"/>
        </w:rPr>
        <w:t>ami</w:t>
      </w:r>
      <w:r w:rsidRPr="00136585">
        <w:rPr>
          <w:color w:val="000000"/>
          <w:szCs w:val="24"/>
          <w:lang w:eastAsia="sk-SK"/>
        </w:rPr>
        <w:t>/uchádzač</w:t>
      </w:r>
      <w:r>
        <w:rPr>
          <w:color w:val="000000"/>
          <w:szCs w:val="24"/>
          <w:lang w:eastAsia="sk-SK"/>
        </w:rPr>
        <w:t>mi</w:t>
      </w:r>
      <w:r w:rsidRPr="00136585">
        <w:rPr>
          <w:color w:val="000000"/>
          <w:szCs w:val="24"/>
          <w:lang w:eastAsia="sk-SK"/>
        </w:rPr>
        <w:t xml:space="preserve"> sa </w:t>
      </w:r>
      <w:r w:rsidR="00E363E7">
        <w:rPr>
          <w:color w:val="000000"/>
          <w:szCs w:val="24"/>
          <w:lang w:eastAsia="sk-SK"/>
        </w:rPr>
        <w:t xml:space="preserve">počas celého procesu verejného obstarávania </w:t>
      </w:r>
      <w:r w:rsidRPr="00136585">
        <w:rPr>
          <w:color w:val="000000"/>
          <w:szCs w:val="24"/>
          <w:lang w:eastAsia="sk-SK"/>
        </w:rPr>
        <w:t>uskutočňuje v</w:t>
      </w:r>
      <w:r>
        <w:rPr>
          <w:color w:val="000000"/>
          <w:szCs w:val="24"/>
          <w:lang w:eastAsia="sk-SK"/>
        </w:rPr>
        <w:t> </w:t>
      </w:r>
      <w:r w:rsidRPr="00136585">
        <w:rPr>
          <w:color w:val="000000"/>
          <w:szCs w:val="24"/>
          <w:lang w:eastAsia="sk-SK"/>
        </w:rPr>
        <w:t>štátnom (slovenskom) jazyku</w:t>
      </w:r>
      <w:r w:rsidR="00D37922">
        <w:rPr>
          <w:color w:val="000000"/>
          <w:szCs w:val="24"/>
          <w:lang w:eastAsia="sk-SK"/>
        </w:rPr>
        <w:t>,</w:t>
      </w:r>
      <w:ins w:id="3" w:author="Szakáll Marian, Mgr." w:date="2021-02-11T11:20:00Z">
        <w:r w:rsidR="00FD5149">
          <w:rPr>
            <w:color w:val="000000"/>
            <w:szCs w:val="24"/>
            <w:lang w:eastAsia="sk-SK"/>
          </w:rPr>
          <w:t xml:space="preserve"> českom jazyku</w:t>
        </w:r>
        <w:r w:rsidR="006D2AD6">
          <w:rPr>
            <w:color w:val="000000"/>
            <w:szCs w:val="24"/>
            <w:lang w:eastAsia="sk-SK"/>
          </w:rPr>
          <w:t>,</w:t>
        </w:r>
      </w:ins>
      <w:r w:rsidR="00D37922">
        <w:rPr>
          <w:color w:val="000000"/>
          <w:szCs w:val="24"/>
          <w:lang w:eastAsia="sk-SK"/>
        </w:rPr>
        <w:t xml:space="preserve"> prípadne anglickom jazyku</w:t>
      </w:r>
      <w:r w:rsidRPr="00136585">
        <w:rPr>
          <w:color w:val="000000"/>
          <w:szCs w:val="24"/>
          <w:lang w:eastAsia="sk-SK"/>
        </w:rPr>
        <w:t xml:space="preserve"> výhradne prostredníctvom </w:t>
      </w:r>
      <w:r>
        <w:rPr>
          <w:color w:val="000000"/>
          <w:szCs w:val="24"/>
          <w:lang w:eastAsia="sk-SK"/>
        </w:rPr>
        <w:t>IS JOSEPHINE</w:t>
      </w:r>
      <w:r w:rsidRPr="00136585">
        <w:rPr>
          <w:color w:val="000000"/>
          <w:szCs w:val="24"/>
          <w:lang w:eastAsia="sk-SK"/>
        </w:rPr>
        <w:t>, prevádzkovaného</w:t>
      </w:r>
      <w:r>
        <w:rPr>
          <w:color w:val="000000"/>
          <w:szCs w:val="24"/>
          <w:lang w:eastAsia="sk-SK"/>
        </w:rPr>
        <w:t xml:space="preserve"> </w:t>
      </w:r>
      <w:r w:rsidRPr="00740B43">
        <w:t>https://josephine.proebiz.com/sk/</w:t>
      </w:r>
      <w:r w:rsidRPr="00136585">
        <w:rPr>
          <w:color w:val="000000"/>
          <w:szCs w:val="24"/>
          <w:lang w:eastAsia="sk-SK"/>
        </w:rPr>
        <w:t xml:space="preserve">. </w:t>
      </w:r>
    </w:p>
    <w:p w14:paraId="6B3C8C01" w14:textId="34B81B92" w:rsidR="00204B6B" w:rsidRDefault="00893F22" w:rsidP="00204B6B">
      <w:pPr>
        <w:spacing w:after="120"/>
        <w:rPr>
          <w:color w:val="000000"/>
          <w:szCs w:val="24"/>
          <w:lang w:eastAsia="sk-SK"/>
        </w:rPr>
      </w:pPr>
      <w:r>
        <w:rPr>
          <w:color w:val="000000"/>
          <w:szCs w:val="24"/>
          <w:lang w:eastAsia="sk-SK"/>
        </w:rPr>
        <w:t xml:space="preserve">Pre účely komunikácie a predkladanie ponúk musí byť hospodársky subjekt registrovaný v systéme JOSEPHINE. </w:t>
      </w:r>
      <w:hyperlink r:id="rId12" w:history="1">
        <w:r w:rsidR="00204B6B" w:rsidRPr="00184E48">
          <w:rPr>
            <w:rStyle w:val="Hypertextovprepojenie"/>
            <w:szCs w:val="24"/>
            <w:lang w:eastAsia="sk-SK"/>
          </w:rPr>
          <w:t>Skrátený návod registrácie</w:t>
        </w:r>
      </w:hyperlink>
      <w:r w:rsidR="00204B6B" w:rsidRPr="00184E48">
        <w:rPr>
          <w:color w:val="000000"/>
          <w:szCs w:val="24"/>
          <w:lang w:eastAsia="sk-SK"/>
        </w:rPr>
        <w:t xml:space="preserve"> rýchlo a jednoducho prevedie procesom registrácie v systéme JOSEPHINE</w:t>
      </w:r>
      <w:r w:rsidR="00204B6B">
        <w:rPr>
          <w:color w:val="000000"/>
          <w:szCs w:val="24"/>
          <w:lang w:eastAsia="sk-SK"/>
        </w:rPr>
        <w:t>,</w:t>
      </w:r>
      <w:r w:rsidR="00204B6B" w:rsidRPr="00184E48">
        <w:rPr>
          <w:color w:val="000000"/>
          <w:szCs w:val="24"/>
          <w:lang w:eastAsia="sk-SK"/>
        </w:rPr>
        <w:t xml:space="preserve"> </w:t>
      </w:r>
      <w:r w:rsidR="00204B6B">
        <w:rPr>
          <w:color w:val="000000"/>
          <w:szCs w:val="24"/>
          <w:lang w:eastAsia="sk-SK"/>
        </w:rPr>
        <w:t>vrátane</w:t>
      </w:r>
      <w:r w:rsidR="00204B6B" w:rsidRPr="00184E48">
        <w:rPr>
          <w:color w:val="000000"/>
          <w:szCs w:val="24"/>
          <w:lang w:eastAsia="sk-SK"/>
        </w:rPr>
        <w:t xml:space="preserve"> opis</w:t>
      </w:r>
      <w:r w:rsidR="00204B6B">
        <w:rPr>
          <w:color w:val="000000"/>
          <w:szCs w:val="24"/>
          <w:lang w:eastAsia="sk-SK"/>
        </w:rPr>
        <w:t>u</w:t>
      </w:r>
      <w:r w:rsidR="00204B6B" w:rsidRPr="00184E48">
        <w:rPr>
          <w:color w:val="000000"/>
          <w:szCs w:val="24"/>
          <w:lang w:eastAsia="sk-SK"/>
        </w:rPr>
        <w:t xml:space="preserve"> základných obrazoviek systému</w:t>
      </w:r>
      <w:r w:rsidR="00204B6B">
        <w:rPr>
          <w:color w:val="000000"/>
          <w:szCs w:val="24"/>
          <w:lang w:eastAsia="sk-SK"/>
        </w:rPr>
        <w:t xml:space="preserve">. </w:t>
      </w:r>
    </w:p>
    <w:p w14:paraId="68BC80AB" w14:textId="3BF30AFF" w:rsidR="00204B6B" w:rsidRPr="00184E48" w:rsidRDefault="00033A0F" w:rsidP="00204B6B">
      <w:pPr>
        <w:spacing w:after="120"/>
        <w:rPr>
          <w:color w:val="000000"/>
          <w:szCs w:val="24"/>
          <w:lang w:eastAsia="sk-SK"/>
        </w:rPr>
      </w:pPr>
      <w:r>
        <w:rPr>
          <w:color w:val="000000"/>
          <w:szCs w:val="24"/>
          <w:lang w:eastAsia="sk-SK"/>
        </w:rPr>
        <w:t xml:space="preserve">Technické nároky na používanie systému </w:t>
      </w:r>
      <w:r w:rsidRPr="00184E48">
        <w:rPr>
          <w:color w:val="000000"/>
          <w:szCs w:val="24"/>
          <w:lang w:eastAsia="sk-SK"/>
        </w:rPr>
        <w:t>JOSEPHINE</w:t>
      </w:r>
      <w:r>
        <w:rPr>
          <w:color w:val="000000"/>
          <w:szCs w:val="24"/>
          <w:lang w:eastAsia="sk-SK"/>
        </w:rPr>
        <w:t xml:space="preserve"> sú úplne bežné a každý bežný počítač by ich mal spĺňať. Podrobné </w:t>
      </w:r>
      <w:r w:rsidR="00893F22" w:rsidRPr="00136585">
        <w:rPr>
          <w:color w:val="000000"/>
          <w:szCs w:val="24"/>
          <w:lang w:eastAsia="sk-SK"/>
        </w:rPr>
        <w:t xml:space="preserve">Technické nároky systému JOSEPHINE si môžete stiahnuť </w:t>
      </w:r>
      <w:hyperlink r:id="rId13" w:history="1">
        <w:r w:rsidR="00893F22" w:rsidRPr="00136585">
          <w:rPr>
            <w:rStyle w:val="Hypertextovprepojenie"/>
            <w:szCs w:val="24"/>
            <w:lang w:eastAsia="sk-SK"/>
          </w:rPr>
          <w:t>TU</w:t>
        </w:r>
      </w:hyperlink>
      <w:r>
        <w:rPr>
          <w:color w:val="000000"/>
          <w:szCs w:val="24"/>
          <w:lang w:eastAsia="sk-SK"/>
        </w:rPr>
        <w:t>.</w:t>
      </w:r>
    </w:p>
    <w:p w14:paraId="22A10101" w14:textId="77777777" w:rsidR="00204B6B" w:rsidRPr="00184E48" w:rsidRDefault="00204B6B" w:rsidP="00204B6B">
      <w:pPr>
        <w:spacing w:after="120"/>
        <w:rPr>
          <w:color w:val="000000"/>
          <w:szCs w:val="24"/>
          <w:lang w:eastAsia="sk-SK"/>
        </w:rPr>
      </w:pPr>
      <w:r w:rsidRPr="00184E48">
        <w:rPr>
          <w:color w:val="000000"/>
          <w:szCs w:val="24"/>
          <w:lang w:eastAsia="sk-SK"/>
        </w:rPr>
        <w:t>Verejný obstarávateľ odporúča záujemcom, ktorí chcú byť informovaní o prípadných aktualizáciách týkajúcich sa konkrétnej zákazky prostredníctvom notifikačných e-mailov, aby v danej zákazke zaklikli tlačidlo „ZAUJÍMA MA TO“ (v pravej hornej časti obrazovky).</w:t>
      </w:r>
    </w:p>
    <w:p w14:paraId="29284EBF" w14:textId="78F3A659" w:rsidR="00204B6B" w:rsidRPr="00E730CA" w:rsidRDefault="00984B09" w:rsidP="00204B6B">
      <w:hyperlink r:id="rId14" w:history="1">
        <w:r w:rsidR="00204B6B" w:rsidRPr="00657A13">
          <w:rPr>
            <w:rStyle w:val="Hypertextovprepojenie"/>
            <w:szCs w:val="24"/>
            <w:lang w:eastAsia="sk-SK"/>
          </w:rPr>
          <w:t>Skrátený návod</w:t>
        </w:r>
      </w:hyperlink>
      <w:r w:rsidR="00204B6B" w:rsidRPr="00657A13">
        <w:rPr>
          <w:color w:val="000000"/>
          <w:szCs w:val="24"/>
          <w:lang w:eastAsia="sk-SK"/>
        </w:rPr>
        <w:t xml:space="preserve"> rýchlo a jednoducho prevedie </w:t>
      </w:r>
      <w:r w:rsidR="00204B6B">
        <w:rPr>
          <w:color w:val="000000"/>
          <w:szCs w:val="24"/>
          <w:lang w:eastAsia="sk-SK"/>
        </w:rPr>
        <w:t xml:space="preserve">uchádzača </w:t>
      </w:r>
      <w:r w:rsidR="00204B6B" w:rsidRPr="00657A13">
        <w:rPr>
          <w:color w:val="000000"/>
          <w:szCs w:val="24"/>
          <w:lang w:eastAsia="sk-SK"/>
        </w:rPr>
        <w:t>procesom prihlásenia, posielania správ a</w:t>
      </w:r>
      <w:r w:rsidR="00204B6B">
        <w:rPr>
          <w:color w:val="000000"/>
          <w:szCs w:val="24"/>
          <w:lang w:eastAsia="sk-SK"/>
        </w:rPr>
        <w:t> </w:t>
      </w:r>
      <w:r w:rsidR="00204B6B" w:rsidRPr="00657A13">
        <w:rPr>
          <w:color w:val="000000"/>
          <w:szCs w:val="24"/>
          <w:lang w:eastAsia="sk-SK"/>
        </w:rPr>
        <w:t>predkladaním ponúk v</w:t>
      </w:r>
      <w:r w:rsidR="00204B6B">
        <w:rPr>
          <w:color w:val="000000"/>
          <w:szCs w:val="24"/>
          <w:lang w:eastAsia="sk-SK"/>
        </w:rPr>
        <w:t> </w:t>
      </w:r>
      <w:r w:rsidR="00204B6B" w:rsidRPr="00657A13">
        <w:rPr>
          <w:color w:val="000000"/>
          <w:szCs w:val="24"/>
          <w:lang w:eastAsia="sk-SK"/>
        </w:rPr>
        <w:t>systéme JOSEPHINE. Pre lepší prehľad u</w:t>
      </w:r>
      <w:r w:rsidR="00204B6B">
        <w:rPr>
          <w:color w:val="000000"/>
          <w:szCs w:val="24"/>
          <w:lang w:eastAsia="sk-SK"/>
        </w:rPr>
        <w:t>chádzač</w:t>
      </w:r>
      <w:r w:rsidR="00204B6B" w:rsidRPr="00657A13">
        <w:rPr>
          <w:color w:val="000000"/>
          <w:szCs w:val="24"/>
          <w:lang w:eastAsia="sk-SK"/>
        </w:rPr>
        <w:t xml:space="preserve"> nájde tiež opis základných obrazoviek systému. </w:t>
      </w:r>
      <w:r w:rsidR="00204B6B">
        <w:rPr>
          <w:color w:val="000000"/>
          <w:szCs w:val="24"/>
          <w:lang w:eastAsia="sk-SK"/>
        </w:rPr>
        <w:t xml:space="preserve">V prípade </w:t>
      </w:r>
      <w:r w:rsidR="00204B6B" w:rsidRPr="00657A13">
        <w:rPr>
          <w:color w:val="000000"/>
          <w:szCs w:val="24"/>
          <w:lang w:eastAsia="sk-SK"/>
        </w:rPr>
        <w:t>potreb</w:t>
      </w:r>
      <w:r w:rsidR="00204B6B">
        <w:rPr>
          <w:color w:val="000000"/>
          <w:szCs w:val="24"/>
          <w:lang w:eastAsia="sk-SK"/>
        </w:rPr>
        <w:t>y</w:t>
      </w:r>
      <w:r w:rsidR="00204B6B" w:rsidRPr="00657A13">
        <w:rPr>
          <w:color w:val="000000"/>
          <w:szCs w:val="24"/>
          <w:lang w:eastAsia="sk-SK"/>
        </w:rPr>
        <w:t xml:space="preserve"> </w:t>
      </w:r>
      <w:r w:rsidR="00204B6B">
        <w:rPr>
          <w:color w:val="000000"/>
          <w:szCs w:val="24"/>
          <w:lang w:eastAsia="sk-SK"/>
        </w:rPr>
        <w:t>j</w:t>
      </w:r>
      <w:r w:rsidR="00204B6B" w:rsidRPr="00657A13">
        <w:rPr>
          <w:color w:val="000000"/>
          <w:szCs w:val="24"/>
          <w:lang w:eastAsia="sk-SK"/>
        </w:rPr>
        <w:t>e</w:t>
      </w:r>
      <w:r w:rsidR="00204B6B">
        <w:rPr>
          <w:color w:val="000000"/>
          <w:szCs w:val="24"/>
          <w:lang w:eastAsia="sk-SK"/>
        </w:rPr>
        <w:t xml:space="preserve"> </w:t>
      </w:r>
      <w:r w:rsidR="00204B6B" w:rsidRPr="00657A13">
        <w:rPr>
          <w:color w:val="000000"/>
          <w:szCs w:val="24"/>
          <w:lang w:eastAsia="sk-SK"/>
        </w:rPr>
        <w:t>m</w:t>
      </w:r>
      <w:r w:rsidR="00204B6B">
        <w:rPr>
          <w:color w:val="000000"/>
          <w:szCs w:val="24"/>
          <w:lang w:eastAsia="sk-SK"/>
        </w:rPr>
        <w:t xml:space="preserve">ožné </w:t>
      </w:r>
      <w:r w:rsidR="00204B6B" w:rsidRPr="00657A13">
        <w:rPr>
          <w:color w:val="000000"/>
          <w:szCs w:val="24"/>
          <w:lang w:eastAsia="sk-SK"/>
        </w:rPr>
        <w:t>kontaktovať linku podpory Houston PROEBIZ.</w:t>
      </w:r>
      <w:bookmarkEnd w:id="2"/>
    </w:p>
    <w:p w14:paraId="2AE48424" w14:textId="0DFFC614" w:rsidR="006D610C" w:rsidRDefault="00392D11" w:rsidP="006D610C">
      <w:pPr>
        <w:pStyle w:val="Nadpis2"/>
        <w:numPr>
          <w:ilvl w:val="0"/>
          <w:numId w:val="1"/>
        </w:numPr>
        <w:ind w:left="426" w:hanging="426"/>
      </w:pPr>
      <w:r>
        <w:lastRenderedPageBreak/>
        <w:t>Lehota na vysvetľovanie podkladov a lehota na predkladanie ponúk</w:t>
      </w:r>
    </w:p>
    <w:p w14:paraId="285E9DF9" w14:textId="0B30AF9F" w:rsidR="00133967" w:rsidRPr="00133967" w:rsidRDefault="00133967" w:rsidP="00133967">
      <w:r w:rsidRPr="00133967">
        <w:t>Záujemca môže požiadať o vysvetlenie výzvy na predkladanie ponúk do 1</w:t>
      </w:r>
      <w:r w:rsidR="00DB5F3B">
        <w:t>4</w:t>
      </w:r>
      <w:r w:rsidRPr="00133967">
        <w:t xml:space="preserve">:00 hod. dňa </w:t>
      </w:r>
      <w:r>
        <w:br/>
      </w:r>
      <w:r w:rsidRPr="00C91728">
        <w:t>0</w:t>
      </w:r>
      <w:r w:rsidR="00062895" w:rsidRPr="00C91728">
        <w:t>8</w:t>
      </w:r>
      <w:r w:rsidRPr="00C91728">
        <w:t xml:space="preserve">. 02. 2021. </w:t>
      </w:r>
      <w:r w:rsidRPr="00133967">
        <w:t>Následne bude súbor otázok s odpoveďami zaslaný každému zo záujemcov a oznámená primeraná lehota na ich naštudovanie a prípravu ponuky.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2"/>
        <w:gridCol w:w="1102"/>
        <w:gridCol w:w="4245"/>
      </w:tblGrid>
      <w:tr w:rsidR="00392D11" w14:paraId="768EF59D" w14:textId="77777777" w:rsidTr="002B2CF4">
        <w:tc>
          <w:tcPr>
            <w:tcW w:w="1592" w:type="dxa"/>
          </w:tcPr>
          <w:p w14:paraId="217D2206" w14:textId="59BC6C7E" w:rsidR="00392D11" w:rsidRDefault="00392D11" w:rsidP="000239F6">
            <w:pPr>
              <w:rPr>
                <w:b/>
              </w:rPr>
            </w:pPr>
            <w:r>
              <w:rPr>
                <w:b/>
              </w:rPr>
              <w:t>Predloženie ponúk:</w:t>
            </w:r>
          </w:p>
          <w:p w14:paraId="2BE1866F" w14:textId="77777777" w:rsidR="00392D11" w:rsidRDefault="00392D11" w:rsidP="000239F6">
            <w:pPr>
              <w:rPr>
                <w:b/>
              </w:rPr>
            </w:pPr>
          </w:p>
          <w:p w14:paraId="14F62EA1" w14:textId="6984AA10" w:rsidR="00392D11" w:rsidRDefault="00392D11" w:rsidP="000239F6">
            <w:pPr>
              <w:rPr>
                <w:b/>
              </w:rPr>
            </w:pPr>
            <w:r>
              <w:rPr>
                <w:b/>
              </w:rPr>
              <w:t>Spôsob:</w:t>
            </w:r>
          </w:p>
        </w:tc>
        <w:tc>
          <w:tcPr>
            <w:tcW w:w="1102" w:type="dxa"/>
          </w:tcPr>
          <w:p w14:paraId="5E4370CE" w14:textId="77777777" w:rsidR="00392D11" w:rsidRDefault="00392D11" w:rsidP="000239F6"/>
        </w:tc>
        <w:tc>
          <w:tcPr>
            <w:tcW w:w="4245" w:type="dxa"/>
          </w:tcPr>
          <w:p w14:paraId="68704B0B" w14:textId="2A38D872" w:rsidR="00392D11" w:rsidRPr="00392D11" w:rsidRDefault="00133967" w:rsidP="00392D11">
            <w:pPr>
              <w:rPr>
                <w:bCs/>
              </w:rPr>
            </w:pPr>
            <w:r>
              <w:rPr>
                <w:bCs/>
              </w:rPr>
              <w:t>Lehota na predkladanie ponúk b</w:t>
            </w:r>
            <w:r w:rsidR="00392D11">
              <w:rPr>
                <w:bCs/>
              </w:rPr>
              <w:t>ude upresnen</w:t>
            </w:r>
            <w:r>
              <w:rPr>
                <w:bCs/>
              </w:rPr>
              <w:t>á</w:t>
            </w:r>
            <w:r w:rsidR="00392D11">
              <w:rPr>
                <w:bCs/>
              </w:rPr>
              <w:t xml:space="preserve"> spolu s vysvetlením podkladov</w:t>
            </w:r>
            <w:r w:rsidR="002B2CF4">
              <w:rPr>
                <w:bCs/>
              </w:rPr>
              <w:t xml:space="preserve"> (cca polovica februára)</w:t>
            </w:r>
          </w:p>
          <w:p w14:paraId="74C3532B" w14:textId="77777777" w:rsidR="00392D11" w:rsidRDefault="00392D11" w:rsidP="00392D11">
            <w:pPr>
              <w:rPr>
                <w:b/>
              </w:rPr>
            </w:pPr>
          </w:p>
          <w:p w14:paraId="045A8618" w14:textId="0C12C190" w:rsidR="00392D11" w:rsidRPr="00F741CC" w:rsidRDefault="00392D11" w:rsidP="00392D11">
            <w:pPr>
              <w:rPr>
                <w:color w:val="FF0000"/>
              </w:rPr>
            </w:pPr>
            <w:r>
              <w:t xml:space="preserve">Prostredníctvom IS </w:t>
            </w:r>
            <w:proofErr w:type="spellStart"/>
            <w:r>
              <w:t>Josephine</w:t>
            </w:r>
            <w:proofErr w:type="spellEnd"/>
          </w:p>
          <w:p w14:paraId="43678CBD" w14:textId="36FBCBB9" w:rsidR="00392D11" w:rsidRPr="00392D11" w:rsidRDefault="00392D11" w:rsidP="00392D11"/>
        </w:tc>
      </w:tr>
      <w:tr w:rsidR="00392D11" w14:paraId="280332BF" w14:textId="77777777" w:rsidTr="002B2CF4">
        <w:tc>
          <w:tcPr>
            <w:tcW w:w="1592" w:type="dxa"/>
          </w:tcPr>
          <w:p w14:paraId="657188C3" w14:textId="14359339" w:rsidR="00392D11" w:rsidRDefault="00392D11" w:rsidP="000239F6">
            <w:pPr>
              <w:rPr>
                <w:b/>
              </w:rPr>
            </w:pPr>
            <w:r>
              <w:rPr>
                <w:b/>
              </w:rPr>
              <w:t xml:space="preserve">Obsah ponuky:                                   </w:t>
            </w:r>
          </w:p>
        </w:tc>
        <w:tc>
          <w:tcPr>
            <w:tcW w:w="1102" w:type="dxa"/>
          </w:tcPr>
          <w:p w14:paraId="5426A494" w14:textId="77777777" w:rsidR="00392D11" w:rsidRPr="004211A9" w:rsidRDefault="00392D11" w:rsidP="000239F6"/>
        </w:tc>
        <w:tc>
          <w:tcPr>
            <w:tcW w:w="4245" w:type="dxa"/>
          </w:tcPr>
          <w:p w14:paraId="322C4706" w14:textId="77777777" w:rsidR="00392D11" w:rsidRDefault="00392D11" w:rsidP="000239F6"/>
          <w:p w14:paraId="4F987D13" w14:textId="5E49D241" w:rsidR="00392D11" w:rsidRPr="00392D11" w:rsidRDefault="00392D11" w:rsidP="00392D11">
            <w:r w:rsidRPr="004211A9">
              <w:t>Riadne vyplnená a podpísaná príloha č. 1.</w:t>
            </w:r>
          </w:p>
        </w:tc>
      </w:tr>
      <w:tr w:rsidR="00392D11" w14:paraId="59153CF0" w14:textId="77777777" w:rsidTr="002B2CF4">
        <w:tc>
          <w:tcPr>
            <w:tcW w:w="1592" w:type="dxa"/>
          </w:tcPr>
          <w:p w14:paraId="6384FC78" w14:textId="77777777" w:rsidR="00392D11" w:rsidRDefault="00392D11" w:rsidP="000239F6">
            <w:pPr>
              <w:rPr>
                <w:b/>
              </w:rPr>
            </w:pPr>
          </w:p>
        </w:tc>
        <w:tc>
          <w:tcPr>
            <w:tcW w:w="1102" w:type="dxa"/>
          </w:tcPr>
          <w:p w14:paraId="7FD66D58" w14:textId="77777777" w:rsidR="00392D11" w:rsidRPr="004211A9" w:rsidRDefault="00392D11" w:rsidP="000239F6"/>
        </w:tc>
        <w:tc>
          <w:tcPr>
            <w:tcW w:w="4245" w:type="dxa"/>
          </w:tcPr>
          <w:p w14:paraId="602DD36F" w14:textId="77777777" w:rsidR="00392D11" w:rsidRDefault="00392D11" w:rsidP="000239F6"/>
        </w:tc>
      </w:tr>
      <w:tr w:rsidR="00392D11" w14:paraId="48DCCD4A" w14:textId="77777777" w:rsidTr="002B2CF4">
        <w:tc>
          <w:tcPr>
            <w:tcW w:w="1592" w:type="dxa"/>
          </w:tcPr>
          <w:p w14:paraId="2E1D50EC" w14:textId="34D28238" w:rsidR="00392D11" w:rsidRPr="00DB5F3B" w:rsidRDefault="00392D11" w:rsidP="000239F6">
            <w:pPr>
              <w:rPr>
                <w:bCs/>
              </w:rPr>
            </w:pPr>
          </w:p>
        </w:tc>
        <w:tc>
          <w:tcPr>
            <w:tcW w:w="1102" w:type="dxa"/>
          </w:tcPr>
          <w:p w14:paraId="35B642C7" w14:textId="77777777" w:rsidR="00392D11" w:rsidRPr="004211A9" w:rsidRDefault="00392D11" w:rsidP="000239F6"/>
        </w:tc>
        <w:tc>
          <w:tcPr>
            <w:tcW w:w="4245" w:type="dxa"/>
          </w:tcPr>
          <w:p w14:paraId="2C2CAC5A" w14:textId="77777777" w:rsidR="00392D11" w:rsidRDefault="00392D11" w:rsidP="000239F6"/>
        </w:tc>
      </w:tr>
    </w:tbl>
    <w:p w14:paraId="7B0AABB1" w14:textId="441BC754" w:rsidR="00DB5F3B" w:rsidRDefault="00DB5F3B" w:rsidP="00A319D7">
      <w:pPr>
        <w:spacing w:before="160"/>
      </w:pPr>
      <w:r>
        <w:t xml:space="preserve">Uchádzač predloží tak podpísanú a vyplnenú prílohu č. 1, ako aj vyplní ponuku v určenej funkcionalite systému </w:t>
      </w:r>
      <w:proofErr w:type="spellStart"/>
      <w:r>
        <w:t>Josephine</w:t>
      </w:r>
      <w:proofErr w:type="spellEnd"/>
      <w:r>
        <w:t xml:space="preserve"> v rozsahu cena </w:t>
      </w:r>
      <w:r w:rsidR="0018072D">
        <w:t xml:space="preserve">za predmet zákazky </w:t>
      </w:r>
      <w:r>
        <w:t xml:space="preserve">a lehota dodania. </w:t>
      </w:r>
    </w:p>
    <w:p w14:paraId="0C5049D7" w14:textId="0ADA7D6E" w:rsidR="00A319D7" w:rsidRDefault="00A319D7" w:rsidP="00A319D7">
      <w:pPr>
        <w:spacing w:before="160"/>
        <w:rPr>
          <w:sz w:val="22"/>
        </w:rPr>
      </w:pPr>
      <w:r>
        <w:t>Ponuka sa považuje za doručenú až momentom jej doručenia (nie odoslania) verejnému obstarávateľovi v</w:t>
      </w:r>
      <w:r w:rsidR="00684525">
        <w:t> </w:t>
      </w:r>
      <w:r>
        <w:t>systéme</w:t>
      </w:r>
      <w:r w:rsidR="00684525">
        <w:t xml:space="preserve"> </w:t>
      </w:r>
      <w:proofErr w:type="spellStart"/>
      <w:r w:rsidR="00684525">
        <w:t>Josephine</w:t>
      </w:r>
      <w:proofErr w:type="spellEnd"/>
      <w:r>
        <w:t xml:space="preserve">. Verejný obstarávateľ odporúča uchádzačom predkladať ponuku v dostatočnom časovom predstihu, obzvlášť v prípade dátovo objemnejších príloh, aby sa </w:t>
      </w:r>
      <w:proofErr w:type="spellStart"/>
      <w:r>
        <w:t>upload</w:t>
      </w:r>
      <w:proofErr w:type="spellEnd"/>
      <w:r>
        <w:t>, odoslanie a doručenie ponuky uskutočnili pred uplynutím lehoty</w:t>
      </w:r>
      <w:r w:rsidR="00684525">
        <w:t>.</w:t>
      </w:r>
    </w:p>
    <w:p w14:paraId="13506E04" w14:textId="0CB049AD" w:rsidR="00757B7A" w:rsidRDefault="00757B7A" w:rsidP="00BD2C67">
      <w:pPr>
        <w:pStyle w:val="Nadpis2"/>
        <w:numPr>
          <w:ilvl w:val="0"/>
          <w:numId w:val="1"/>
        </w:numPr>
        <w:spacing w:before="160"/>
        <w:ind w:left="426" w:hanging="426"/>
      </w:pPr>
      <w:r>
        <w:t>Kritériá na vyhodnotenie ponúk</w:t>
      </w:r>
    </w:p>
    <w:p w14:paraId="6A3228B4" w14:textId="59523A80" w:rsidR="00DE3739" w:rsidRDefault="00757B7A" w:rsidP="00757B7A">
      <w:r>
        <w:t>Kritériom na vyhodnotenie ponúk je</w:t>
      </w:r>
      <w:r w:rsidR="00A26CD6">
        <w:t xml:space="preserve"> najlepší pomer ceny a kvality. </w:t>
      </w:r>
      <w:r w:rsidR="003F2276">
        <w:t xml:space="preserve">Za navrhovanú celkovú cenu za predmet zákazka (v eur s DPH) verejný obstarávateľ udelí maximálne 50 bodov. </w:t>
      </w:r>
      <w:r w:rsidR="00A26CD6">
        <w:t xml:space="preserve">Za kritérium kvality (lehota dodania) bude prideľovaných maximálne 50 bodov. Uchádzač môže získať maximálny počet 100 bodov. </w:t>
      </w:r>
    </w:p>
    <w:p w14:paraId="24A97192" w14:textId="1BFE0645" w:rsidR="00DE3739" w:rsidRPr="00A26CD6" w:rsidRDefault="00A26CD6" w:rsidP="00A26CD6">
      <w:pPr>
        <w:pStyle w:val="Odsekzoznamu"/>
        <w:numPr>
          <w:ilvl w:val="0"/>
          <w:numId w:val="13"/>
        </w:numPr>
      </w:pPr>
      <w:r w:rsidRPr="00A26CD6">
        <w:rPr>
          <w:b/>
        </w:rPr>
        <w:t xml:space="preserve">K1 </w:t>
      </w:r>
      <w:r w:rsidR="00CC0683">
        <w:rPr>
          <w:b/>
        </w:rPr>
        <w:t>cena za predmet zákazky</w:t>
      </w:r>
      <w:r w:rsidR="00757B7A" w:rsidRPr="00A26CD6">
        <w:rPr>
          <w:b/>
        </w:rPr>
        <w:t xml:space="preserve"> v eur s</w:t>
      </w:r>
      <w:r w:rsidR="004C09F0" w:rsidRPr="00A26CD6">
        <w:rPr>
          <w:b/>
        </w:rPr>
        <w:t> </w:t>
      </w:r>
      <w:r w:rsidR="00757B7A" w:rsidRPr="00A26CD6">
        <w:rPr>
          <w:b/>
        </w:rPr>
        <w:t>DPH</w:t>
      </w:r>
      <w:r w:rsidR="004C09F0" w:rsidRPr="00A26CD6">
        <w:rPr>
          <w:b/>
        </w:rPr>
        <w:t xml:space="preserve"> a </w:t>
      </w:r>
    </w:p>
    <w:p w14:paraId="5D35DF6B" w14:textId="651179F1" w:rsidR="006C1A93" w:rsidRDefault="00A26CD6" w:rsidP="00CC0683">
      <w:pPr>
        <w:pStyle w:val="Odsekzoznamu"/>
        <w:numPr>
          <w:ilvl w:val="0"/>
          <w:numId w:val="13"/>
        </w:numPr>
      </w:pPr>
      <w:r w:rsidRPr="00A26CD6">
        <w:rPr>
          <w:b/>
        </w:rPr>
        <w:t xml:space="preserve">K2 </w:t>
      </w:r>
      <w:r w:rsidR="004C09F0" w:rsidRPr="00A26CD6">
        <w:rPr>
          <w:b/>
        </w:rPr>
        <w:t>lehota dodania</w:t>
      </w:r>
      <w:r w:rsidR="00757B7A">
        <w:t>.</w:t>
      </w:r>
    </w:p>
    <w:p w14:paraId="0F8F3396" w14:textId="77777777" w:rsidR="00133967" w:rsidRDefault="00133967" w:rsidP="00CC0683">
      <w:pPr>
        <w:rPr>
          <w:u w:val="single"/>
        </w:rPr>
      </w:pPr>
    </w:p>
    <w:p w14:paraId="09107C19" w14:textId="03BABE6A" w:rsidR="001D25D6" w:rsidRPr="00CC0683" w:rsidRDefault="00A26CD6" w:rsidP="00CC0683">
      <w:pPr>
        <w:rPr>
          <w:u w:val="single"/>
        </w:rPr>
      </w:pPr>
      <w:r w:rsidRPr="006C1A93">
        <w:rPr>
          <w:u w:val="single"/>
        </w:rPr>
        <w:t>Pravidlá uplatnenia hodnotiacich kritérií</w:t>
      </w:r>
      <w:r w:rsidR="00CC0683" w:rsidRPr="006C1A93">
        <w:rPr>
          <w:u w:val="single"/>
        </w:rPr>
        <w:t>:</w:t>
      </w:r>
    </w:p>
    <w:p w14:paraId="2A6E5E83" w14:textId="474FDD07" w:rsidR="00CC0683" w:rsidRPr="00CC0683" w:rsidRDefault="00CC0683" w:rsidP="00CC0683">
      <w:r w:rsidRPr="00CC0683">
        <w:rPr>
          <w:b/>
          <w:bCs/>
        </w:rPr>
        <w:t>Kritérium č. 1 (K1) –</w:t>
      </w:r>
      <w:r>
        <w:rPr>
          <w:b/>
          <w:bCs/>
        </w:rPr>
        <w:t xml:space="preserve"> </w:t>
      </w:r>
      <w:r w:rsidRPr="00CC0683">
        <w:rPr>
          <w:b/>
          <w:bCs/>
        </w:rPr>
        <w:t xml:space="preserve">cena za predmet zákazky v </w:t>
      </w:r>
      <w:r>
        <w:rPr>
          <w:b/>
          <w:bCs/>
        </w:rPr>
        <w:t>eur</w:t>
      </w:r>
      <w:r w:rsidRPr="00CC0683">
        <w:rPr>
          <w:b/>
          <w:bCs/>
        </w:rPr>
        <w:t xml:space="preserve"> s DPH </w:t>
      </w:r>
    </w:p>
    <w:p w14:paraId="672C96DD" w14:textId="7526C7EC" w:rsidR="00CC0683" w:rsidRPr="00CC0683" w:rsidRDefault="00CC0683" w:rsidP="00CC0683">
      <w:r w:rsidRPr="00CC0683">
        <w:t xml:space="preserve">Uchádzač v ponuke uvedie celkovú cenu za predmet zákazky v </w:t>
      </w:r>
      <w:r w:rsidR="00133967">
        <w:t>eur</w:t>
      </w:r>
      <w:r w:rsidRPr="00CC0683">
        <w:t xml:space="preserve"> s DPH v rozsahu podľa Prílohy č. 1 tejto Výzvy na predkladanie ponúk. Verejný obstarávateľ určuje maximálnu hodnotu kritéria na </w:t>
      </w:r>
      <w:r>
        <w:t>69 000</w:t>
      </w:r>
      <w:r w:rsidRPr="00CC0683">
        <w:t xml:space="preserve"> </w:t>
      </w:r>
      <w:r>
        <w:t>eur</w:t>
      </w:r>
      <w:r w:rsidRPr="00CC0683">
        <w:t xml:space="preserve"> bez DPH, t.</w:t>
      </w:r>
      <w:r>
        <w:t xml:space="preserve"> </w:t>
      </w:r>
      <w:r w:rsidRPr="00CC0683">
        <w:t xml:space="preserve">j. </w:t>
      </w:r>
      <w:r>
        <w:t>82 800 eur</w:t>
      </w:r>
      <w:r w:rsidRPr="00CC0683">
        <w:t xml:space="preserve"> s DPH. </w:t>
      </w:r>
    </w:p>
    <w:p w14:paraId="34A47CDE" w14:textId="77777777" w:rsidR="00CC0683" w:rsidRPr="00CC0683" w:rsidRDefault="00CC0683" w:rsidP="00CC0683">
      <w:r w:rsidRPr="00CC0683">
        <w:rPr>
          <w:b/>
          <w:bCs/>
        </w:rPr>
        <w:t xml:space="preserve">Hodnota kritéria: 50 bodov (t. j. 50 %) </w:t>
      </w:r>
    </w:p>
    <w:p w14:paraId="25572FA9" w14:textId="77777777" w:rsidR="00CC0683" w:rsidRPr="00CC0683" w:rsidRDefault="00CC0683" w:rsidP="00CC0683">
      <w:r w:rsidRPr="00CC0683">
        <w:rPr>
          <w:b/>
          <w:bCs/>
        </w:rPr>
        <w:t xml:space="preserve">Hodnotenie kritéria: </w:t>
      </w:r>
      <w:r w:rsidRPr="00CC0683">
        <w:t xml:space="preserve">Uchádzačom budú body prideľované za navrhnutú cenu celkom za celý predmet zákazky vrátane DPH podľa nasledovného vzorca: </w:t>
      </w:r>
    </w:p>
    <w:p w14:paraId="67E97DDD" w14:textId="1AAE9B6D" w:rsidR="006C1A93" w:rsidRDefault="00CC0683" w:rsidP="00CC0683">
      <w:r w:rsidRPr="00CC0683">
        <w:rPr>
          <w:b/>
          <w:bCs/>
        </w:rPr>
        <w:t>K1</w:t>
      </w:r>
      <w:r w:rsidR="006C1A93">
        <w:rPr>
          <w:b/>
          <w:bCs/>
        </w:rPr>
        <w:t xml:space="preserve"> </w:t>
      </w:r>
      <w:r w:rsidRPr="00CC0683">
        <w:rPr>
          <w:b/>
          <w:bCs/>
        </w:rPr>
        <w:t xml:space="preserve">= 50*(maximálna hodnota kritéria – hodnotená ponuka) / (maximálna hodnota kritéria – minimálna hodnota kritéria) </w:t>
      </w:r>
    </w:p>
    <w:p w14:paraId="5EE0BC79" w14:textId="5FF57DD7" w:rsidR="00CC0683" w:rsidRPr="00CC0683" w:rsidRDefault="00CC0683" w:rsidP="00CC0683">
      <w:r w:rsidRPr="00CC0683">
        <w:t xml:space="preserve">K1 počet bodov, ktoré uchádzač získa za dané kritérium </w:t>
      </w:r>
    </w:p>
    <w:p w14:paraId="01306F11" w14:textId="7EC5532D" w:rsidR="006C1A93" w:rsidRPr="006C1A93" w:rsidRDefault="00CC0683" w:rsidP="006C1A93">
      <w:r w:rsidRPr="00CC0683">
        <w:lastRenderedPageBreak/>
        <w:t xml:space="preserve">Max. hodnota kritéria </w:t>
      </w:r>
      <w:r w:rsidR="006C1A93">
        <w:t>82 800</w:t>
      </w:r>
      <w:r w:rsidRPr="00CC0683">
        <w:t xml:space="preserve"> eur s</w:t>
      </w:r>
      <w:r w:rsidR="006C1A93">
        <w:t> </w:t>
      </w:r>
      <w:r w:rsidRPr="00CC0683">
        <w:t>DPH</w:t>
      </w:r>
    </w:p>
    <w:p w14:paraId="188F174D" w14:textId="6BD0AA0F" w:rsidR="006C1A93" w:rsidRPr="006C1A93" w:rsidRDefault="006C1A93" w:rsidP="006C1A93">
      <w:r w:rsidRPr="006C1A93">
        <w:t xml:space="preserve">Min. hodnota kritéria </w:t>
      </w:r>
      <w:r w:rsidR="00C92FCA">
        <w:t>22 800</w:t>
      </w:r>
      <w:r w:rsidRPr="006C1A93">
        <w:t xml:space="preserve"> eur s DPH</w:t>
      </w:r>
    </w:p>
    <w:p w14:paraId="447DA0FE" w14:textId="705B98E5" w:rsidR="006C1A93" w:rsidRPr="006C1A93" w:rsidRDefault="006C1A93" w:rsidP="006C1A93">
      <w:r w:rsidRPr="006C1A93">
        <w:rPr>
          <w:b/>
          <w:bCs/>
        </w:rPr>
        <w:t xml:space="preserve">Kritérium č. 2 (K2) – lehota </w:t>
      </w:r>
      <w:r>
        <w:rPr>
          <w:b/>
          <w:bCs/>
        </w:rPr>
        <w:t>dodania</w:t>
      </w:r>
      <w:r w:rsidRPr="006C1A93">
        <w:rPr>
          <w:b/>
          <w:bCs/>
        </w:rPr>
        <w:t xml:space="preserve"> </w:t>
      </w:r>
    </w:p>
    <w:p w14:paraId="2295F6B5" w14:textId="36552A57" w:rsidR="006C1A93" w:rsidRPr="006C1A93" w:rsidRDefault="006C1A93" w:rsidP="006C1A93">
      <w:r w:rsidRPr="006C1A93">
        <w:t xml:space="preserve">Uchádzač v ponuke uvedenie lehotu </w:t>
      </w:r>
      <w:r>
        <w:t>dodania</w:t>
      </w:r>
      <w:r w:rsidRPr="006C1A93">
        <w:t xml:space="preserve"> v </w:t>
      </w:r>
      <w:r w:rsidR="00C92FCA">
        <w:t>dňoch</w:t>
      </w:r>
      <w:r w:rsidRPr="006C1A93">
        <w:t xml:space="preserve">, pričom verejný obstarávateľ určuje minimálnu hodnotu tohto kritéria na </w:t>
      </w:r>
      <w:r w:rsidR="00C92FCA">
        <w:t>50 dní</w:t>
      </w:r>
      <w:r w:rsidRPr="006C1A93">
        <w:t xml:space="preserve"> a maximálnu hodnotu kritéria na </w:t>
      </w:r>
      <w:r w:rsidR="00C92FCA">
        <w:t>150 dní</w:t>
      </w:r>
      <w:r w:rsidRPr="006C1A93">
        <w:t xml:space="preserve">. </w:t>
      </w:r>
    </w:p>
    <w:p w14:paraId="6E264DB3" w14:textId="77777777" w:rsidR="006C1A93" w:rsidRPr="006C1A93" w:rsidRDefault="006C1A93" w:rsidP="006C1A93">
      <w:r w:rsidRPr="006C1A93">
        <w:rPr>
          <w:b/>
          <w:bCs/>
        </w:rPr>
        <w:t xml:space="preserve">Hodnota kritéria: 50 bodov (t. j. 50 %) </w:t>
      </w:r>
    </w:p>
    <w:p w14:paraId="4E7FC4F6" w14:textId="2083D44B" w:rsidR="006C1A93" w:rsidRPr="006C1A93" w:rsidRDefault="006C1A93" w:rsidP="006C1A93">
      <w:r w:rsidRPr="006C1A93">
        <w:rPr>
          <w:b/>
          <w:bCs/>
        </w:rPr>
        <w:t xml:space="preserve">Hodnotenie kritéria: </w:t>
      </w:r>
      <w:r w:rsidRPr="006C1A93">
        <w:t xml:space="preserve">Uchádzačom budú body prideľované za navrhnutú lehotu </w:t>
      </w:r>
      <w:r>
        <w:t>dodania</w:t>
      </w:r>
      <w:r w:rsidRPr="006C1A93">
        <w:t xml:space="preserve"> podľa nasledovného vzorca: </w:t>
      </w:r>
    </w:p>
    <w:p w14:paraId="16B3F1CE" w14:textId="30AA818B" w:rsidR="006C1A93" w:rsidRPr="006C1A93" w:rsidRDefault="006C1A93" w:rsidP="006C1A93">
      <w:r w:rsidRPr="006C1A93">
        <w:rPr>
          <w:b/>
          <w:bCs/>
        </w:rPr>
        <w:t>K2</w:t>
      </w:r>
      <w:r>
        <w:rPr>
          <w:b/>
          <w:bCs/>
        </w:rPr>
        <w:t xml:space="preserve"> </w:t>
      </w:r>
      <w:r w:rsidRPr="006C1A93">
        <w:rPr>
          <w:b/>
          <w:bCs/>
        </w:rPr>
        <w:t xml:space="preserve">= 50*(maximálna hodnota kritéria – hodnotená ponuka) / (maximálna hodnota kritéria – minimálna hodnota kritéria) </w:t>
      </w:r>
    </w:p>
    <w:p w14:paraId="1050168C" w14:textId="77777777" w:rsidR="006C1A93" w:rsidRPr="006C1A93" w:rsidRDefault="006C1A93" w:rsidP="006C1A93">
      <w:r w:rsidRPr="006C1A93">
        <w:t xml:space="preserve">K2 počet bodov, ktoré uchádzač získa za dané kritérium </w:t>
      </w:r>
    </w:p>
    <w:p w14:paraId="6B7DC0DD" w14:textId="2B95A6E3" w:rsidR="006C1A93" w:rsidRPr="006C1A93" w:rsidRDefault="006C1A93" w:rsidP="006C1A93">
      <w:r w:rsidRPr="006C1A93">
        <w:t xml:space="preserve">Max. hodnota kritéria </w:t>
      </w:r>
      <w:r w:rsidR="00C92FCA">
        <w:t>1</w:t>
      </w:r>
      <w:r>
        <w:t>5</w:t>
      </w:r>
      <w:r w:rsidR="00C92FCA">
        <w:t>0</w:t>
      </w:r>
      <w:r w:rsidRPr="006C1A93">
        <w:t xml:space="preserve"> </w:t>
      </w:r>
    </w:p>
    <w:p w14:paraId="4AD0BBFE" w14:textId="45C00CBC" w:rsidR="00DE3739" w:rsidRDefault="006C1A93" w:rsidP="00757B7A">
      <w:r w:rsidRPr="006C1A93">
        <w:t xml:space="preserve">Min. hodnota kritéria </w:t>
      </w:r>
      <w:r w:rsidR="00C92FCA">
        <w:t>50</w:t>
      </w:r>
    </w:p>
    <w:p w14:paraId="0C6F6B9F" w14:textId="62A08B74" w:rsidR="001D25D6" w:rsidRPr="00335899" w:rsidRDefault="001D25D6" w:rsidP="006C1A93">
      <w:pPr>
        <w:rPr>
          <w:b/>
          <w:bCs/>
          <w:noProof/>
        </w:rPr>
      </w:pPr>
      <w:r w:rsidRPr="00335899">
        <w:rPr>
          <w:b/>
          <w:bCs/>
          <w:noProof/>
        </w:rPr>
        <w:t>Upozornenie:</w:t>
      </w:r>
      <w:r>
        <w:rPr>
          <w:b/>
          <w:bCs/>
          <w:noProof/>
        </w:rPr>
        <w:t xml:space="preserve"> </w:t>
      </w:r>
    </w:p>
    <w:p w14:paraId="0242359A" w14:textId="1600FB0F" w:rsidR="001D25D6" w:rsidRDefault="00C92FCA" w:rsidP="006C1A93">
      <w:pPr>
        <w:rPr>
          <w:noProof/>
        </w:rPr>
      </w:pPr>
      <w:r>
        <w:rPr>
          <w:noProof/>
        </w:rPr>
        <w:t>Ponúknutá lehota dodania bude transponovaná do zmluvy</w:t>
      </w:r>
      <w:r w:rsidR="00CF379C">
        <w:rPr>
          <w:noProof/>
        </w:rPr>
        <w:t xml:space="preserve"> a jej nedodržanie</w:t>
      </w:r>
      <w:r w:rsidR="0018072D">
        <w:rPr>
          <w:noProof/>
        </w:rPr>
        <w:t xml:space="preserve"> môže byť</w:t>
      </w:r>
      <w:r w:rsidR="00CF379C">
        <w:rPr>
          <w:noProof/>
        </w:rPr>
        <w:t xml:space="preserve"> sankcionované, viď príslušné ustanovenia v zmluve.</w:t>
      </w:r>
    </w:p>
    <w:p w14:paraId="3BB15CEC" w14:textId="2FD265D7" w:rsidR="001D25D6" w:rsidRPr="00335899" w:rsidRDefault="001D25D6" w:rsidP="006C1A93">
      <w:pPr>
        <w:rPr>
          <w:b/>
          <w:bCs/>
          <w:noProof/>
        </w:rPr>
      </w:pPr>
      <w:r>
        <w:rPr>
          <w:b/>
          <w:bCs/>
          <w:noProof/>
        </w:rPr>
        <w:t xml:space="preserve">Rozhodné kritérium: </w:t>
      </w:r>
    </w:p>
    <w:p w14:paraId="7BCFAB22" w14:textId="6FFE5E2A" w:rsidR="006C1A93" w:rsidRPr="006C1A93" w:rsidRDefault="00314B14" w:rsidP="006C1A93">
      <w:r>
        <w:rPr>
          <w:noProof/>
        </w:rPr>
        <w:t>V prípade rovnosti predložených</w:t>
      </w:r>
      <w:r w:rsidR="00914FBD">
        <w:rPr>
          <w:noProof/>
        </w:rPr>
        <w:t xml:space="preserve"> bodov po vyhodnotení ponúk, bude určená ako úspešná tá ponuka, ktorá obsahuje nižší cenový návrh</w:t>
      </w:r>
      <w:r w:rsidR="006C1A93">
        <w:rPr>
          <w:noProof/>
        </w:rPr>
        <w:t xml:space="preserve"> (K1)</w:t>
      </w:r>
      <w:r w:rsidR="00914FBD">
        <w:rPr>
          <w:noProof/>
        </w:rPr>
        <w:t xml:space="preserve">. V prípade, ak budú aj cenové ponuky rovnaké, </w:t>
      </w:r>
      <w:r>
        <w:rPr>
          <w:noProof/>
        </w:rPr>
        <w:t>budú vyzvaní tí uchádzači, ktorí predložili najnižšie cenové ponuky, aby ich v lehote nie kratšej ako jeden pracovný deň upravili smerom nadol, prípadne potvrdili ich aktuálnu výšku. Úspešným sa stane uchádzač s najnižšou cenovou ponukou po uplynutí danej lehoty</w:t>
      </w:r>
      <w:r>
        <w:t>.</w:t>
      </w:r>
    </w:p>
    <w:p w14:paraId="68E52917" w14:textId="77777777" w:rsidR="006C1A93" w:rsidRPr="006C1A93" w:rsidRDefault="006C1A93" w:rsidP="006C1A93">
      <w:pPr>
        <w:rPr>
          <w:noProof/>
        </w:rPr>
      </w:pPr>
      <w:r w:rsidRPr="006C1A93">
        <w:rPr>
          <w:b/>
          <w:bCs/>
          <w:noProof/>
        </w:rPr>
        <w:t xml:space="preserve">Ďalšie informácie: </w:t>
      </w:r>
    </w:p>
    <w:p w14:paraId="3A664D5E" w14:textId="555C559C" w:rsidR="006C1A93" w:rsidRPr="006C1A93" w:rsidRDefault="006C1A93" w:rsidP="006C1A93">
      <w:pPr>
        <w:rPr>
          <w:noProof/>
        </w:rPr>
      </w:pPr>
      <w:r w:rsidRPr="006C1A93">
        <w:rPr>
          <w:noProof/>
        </w:rPr>
        <w:t xml:space="preserve">Uchádzač môže uviesť svoj návrh na plnenie kritéria K1 a K2 do formuláru uvedeného v Prílohe č. </w:t>
      </w:r>
      <w:r w:rsidR="003F2276" w:rsidRPr="003F2276">
        <w:rPr>
          <w:noProof/>
        </w:rPr>
        <w:t>1</w:t>
      </w:r>
      <w:r w:rsidRPr="006C1A93">
        <w:rPr>
          <w:noProof/>
        </w:rPr>
        <w:t xml:space="preserve"> tejto Výzvy. Uchádzač v tom prípade vypĺňa len položky označené </w:t>
      </w:r>
      <w:r w:rsidRPr="006C1A93">
        <w:rPr>
          <w:noProof/>
          <w:color w:val="70AD47" w:themeColor="accent6"/>
        </w:rPr>
        <w:t>zelenou farbou</w:t>
      </w:r>
      <w:r w:rsidRPr="006C1A93">
        <w:rPr>
          <w:noProof/>
        </w:rPr>
        <w:t xml:space="preserve">, ostatné položky sú uzamknuté. </w:t>
      </w:r>
    </w:p>
    <w:p w14:paraId="0CEB3E75" w14:textId="54B160F0" w:rsidR="006C1A93" w:rsidRPr="00CB6437" w:rsidRDefault="006C1A93" w:rsidP="006C1A93">
      <w:pPr>
        <w:rPr>
          <w:noProof/>
        </w:rPr>
      </w:pPr>
      <w:r w:rsidRPr="006C1A93">
        <w:rPr>
          <w:noProof/>
        </w:rPr>
        <w:t xml:space="preserve">Uchádzač po doplnení návrhov na plnenie kritérií K1 a K2 do tabuľky v Prílohe č. </w:t>
      </w:r>
      <w:r w:rsidR="00C91728">
        <w:rPr>
          <w:noProof/>
        </w:rPr>
        <w:t>1</w:t>
      </w:r>
      <w:r w:rsidRPr="006C1A93">
        <w:rPr>
          <w:noProof/>
        </w:rPr>
        <w:t xml:space="preserve"> bude vidieť presný počet bodov, ktoré v hodnotení získal, nakoľko zisk bodov nie je závislý od návrhov na plnenie kritérií ostatných uchádzačov.</w:t>
      </w:r>
    </w:p>
    <w:p w14:paraId="29CE9700" w14:textId="5DF6EEC0" w:rsidR="00757B7A" w:rsidRPr="00EF37B3" w:rsidRDefault="00757B7A" w:rsidP="00EF37B3">
      <w:pPr>
        <w:pStyle w:val="Nadpis2"/>
        <w:numPr>
          <w:ilvl w:val="0"/>
          <w:numId w:val="1"/>
        </w:numPr>
        <w:ind w:left="426" w:hanging="426"/>
      </w:pPr>
      <w:r w:rsidRPr="00EF37B3">
        <w:t>Ďalšie informácie</w:t>
      </w:r>
    </w:p>
    <w:p w14:paraId="0E2AC8DC" w14:textId="22FE86B1" w:rsidR="00757B7A" w:rsidRDefault="00F741CC" w:rsidP="00695DA6">
      <w:pPr>
        <w:pStyle w:val="Odsekzoznamu"/>
        <w:numPr>
          <w:ilvl w:val="0"/>
          <w:numId w:val="5"/>
        </w:numPr>
        <w:ind w:left="426" w:hanging="426"/>
      </w:pPr>
      <w:r>
        <w:t>V</w:t>
      </w:r>
      <w:r w:rsidR="00757B7A" w:rsidRPr="00CB6437">
        <w:t>erejný obstarávateľ vyzve</w:t>
      </w:r>
      <w:r w:rsidR="004C09F0">
        <w:t xml:space="preserve"> úspešného</w:t>
      </w:r>
      <w:r w:rsidR="00757B7A" w:rsidRPr="00CB6437">
        <w:t xml:space="preserve"> uchádzača na predloženie dokladov nevyhnutných na </w:t>
      </w:r>
      <w:r w:rsidR="006E12F3" w:rsidRPr="00CB6437">
        <w:t>overenie</w:t>
      </w:r>
      <w:r w:rsidR="00757B7A" w:rsidRPr="00CB6437">
        <w:t xml:space="preserve"> splnenia </w:t>
      </w:r>
      <w:r w:rsidR="004F0B1B" w:rsidRPr="00CB6437">
        <w:t xml:space="preserve">tých </w:t>
      </w:r>
      <w:r w:rsidR="00757B7A" w:rsidRPr="00CB6437">
        <w:t>podmienok účasti</w:t>
      </w:r>
      <w:r w:rsidR="006E12F3" w:rsidRPr="00CB6437">
        <w:t xml:space="preserve">, </w:t>
      </w:r>
      <w:r w:rsidR="004F0B1B" w:rsidRPr="00CB6437">
        <w:t xml:space="preserve">ktoré si nevie verejný obstarávateľ overiť sám z verejne prístupných zdrojov (napr. </w:t>
      </w:r>
      <w:r w:rsidR="006E12F3" w:rsidRPr="00CB6437">
        <w:t>na predloženie originálu alebo osvedčenej kópie</w:t>
      </w:r>
      <w:r w:rsidR="007B1489" w:rsidRPr="00CB6437">
        <w:rPr>
          <w:b/>
        </w:rPr>
        <w:t xml:space="preserve"> </w:t>
      </w:r>
      <w:r w:rsidR="007B1489" w:rsidRPr="00CB6437">
        <w:rPr>
          <w:bCs/>
        </w:rPr>
        <w:t>dokladu o oprávnení podnikať</w:t>
      </w:r>
      <w:r w:rsidR="00A44A3D">
        <w:t xml:space="preserve"> </w:t>
      </w:r>
      <w:r w:rsidR="004F0B1B" w:rsidRPr="00CB6437">
        <w:t xml:space="preserve">– </w:t>
      </w:r>
      <w:r w:rsidR="007B1489" w:rsidRPr="00CB6437">
        <w:t xml:space="preserve">živnostenské oprávnenie alebo výpis zo živnostenského registra alebo iné než živnostenské oprávnenie, vydané podľa osobitných predpisov alebo výpis z obchodného registra, príp. registra právnických osôb a podnikateľov). </w:t>
      </w:r>
      <w:r w:rsidR="00757B7A" w:rsidRPr="00CB6437">
        <w:t xml:space="preserve">V prípade, že uchádzač </w:t>
      </w:r>
      <w:r w:rsidR="003F2276">
        <w:t>na prvom mieste v poradí</w:t>
      </w:r>
      <w:r w:rsidR="00757B7A" w:rsidRPr="00CB6437">
        <w:t xml:space="preserve"> nepreukáže splnenie podmienok účasti, verejný </w:t>
      </w:r>
      <w:r w:rsidR="00757B7A" w:rsidRPr="00CB6437">
        <w:lastRenderedPageBreak/>
        <w:t xml:space="preserve">obstarávateľ </w:t>
      </w:r>
      <w:r w:rsidR="00FB04C0" w:rsidRPr="00CB6437">
        <w:t>môže vyzvať</w:t>
      </w:r>
      <w:r w:rsidR="00757B7A" w:rsidRPr="00CB6437">
        <w:t xml:space="preserve"> uchádzača druhého v poradí. Tento postup</w:t>
      </w:r>
      <w:r w:rsidR="00FB04C0" w:rsidRPr="00CB6437">
        <w:t xml:space="preserve"> môže verejný obstarávateľ opakovať.</w:t>
      </w:r>
    </w:p>
    <w:p w14:paraId="1411D7B9" w14:textId="7953A60E" w:rsidR="00FB04C0" w:rsidRDefault="00FB04C0" w:rsidP="00695DA6">
      <w:pPr>
        <w:pStyle w:val="Odsekzoznamu"/>
        <w:numPr>
          <w:ilvl w:val="0"/>
          <w:numId w:val="5"/>
        </w:numPr>
        <w:ind w:left="426" w:hanging="426"/>
        <w:rPr>
          <w:ins w:id="4" w:author="Szakáll Marian, Mgr." w:date="2021-02-11T11:20:00Z"/>
        </w:rPr>
      </w:pPr>
      <w:r w:rsidRPr="00CB6437">
        <w:t>Verejný obstarávateľ označí za úspešného uchádzača s</w:t>
      </w:r>
      <w:r w:rsidR="006E4B7D">
        <w:t> najlepším návrhom na plnenie kritérií</w:t>
      </w:r>
      <w:r w:rsidRPr="00CB6437">
        <w:t xml:space="preserve">, ktorý preukázal </w:t>
      </w:r>
      <w:r w:rsidR="00412F48">
        <w:t xml:space="preserve">splnenie </w:t>
      </w:r>
      <w:r w:rsidRPr="00CB6437">
        <w:t>stanoven</w:t>
      </w:r>
      <w:r w:rsidR="00412F48">
        <w:t>ých</w:t>
      </w:r>
      <w:r w:rsidRPr="00CB6437">
        <w:t xml:space="preserve"> podmien</w:t>
      </w:r>
      <w:r w:rsidR="00412F48">
        <w:t>ok</w:t>
      </w:r>
      <w:r w:rsidRPr="00CB6437">
        <w:t xml:space="preserve"> účasti</w:t>
      </w:r>
      <w:r w:rsidR="00412F48">
        <w:t xml:space="preserve"> a požiadaviek na predmet zákazky</w:t>
      </w:r>
      <w:r w:rsidRPr="00CB6437">
        <w:t>.</w:t>
      </w:r>
    </w:p>
    <w:p w14:paraId="19167168" w14:textId="10CC4554" w:rsidR="006D2AD6" w:rsidRPr="00CB6437" w:rsidRDefault="002D22C6" w:rsidP="00695DA6">
      <w:pPr>
        <w:pStyle w:val="Odsekzoznamu"/>
        <w:numPr>
          <w:ilvl w:val="0"/>
          <w:numId w:val="5"/>
        </w:numPr>
        <w:ind w:left="426" w:hanging="426"/>
      </w:pPr>
      <w:ins w:id="5" w:author="Szakáll Marian, Mgr." w:date="2021-02-11T13:23:00Z">
        <w:r>
          <w:t xml:space="preserve">Verejný obstarávateľ vyzve </w:t>
        </w:r>
        <w:r w:rsidR="00DA1E5F">
          <w:t xml:space="preserve">úspešného </w:t>
        </w:r>
      </w:ins>
      <w:ins w:id="6" w:author="Szakáll Marian, Mgr." w:date="2021-02-11T11:21:00Z">
        <w:r w:rsidR="0022012E" w:rsidRPr="0022012E">
          <w:t>uchádza</w:t>
        </w:r>
      </w:ins>
      <w:ins w:id="7" w:author="Szakáll Marian, Mgr." w:date="2021-02-11T13:23:00Z">
        <w:r w:rsidR="00DA1E5F">
          <w:t>č</w:t>
        </w:r>
        <w:r>
          <w:t>a</w:t>
        </w:r>
        <w:r w:rsidR="00DA1E5F">
          <w:t xml:space="preserve"> </w:t>
        </w:r>
      </w:ins>
      <w:ins w:id="8" w:author="Szakáll Marian, Mgr." w:date="2021-02-11T11:21:00Z">
        <w:r w:rsidR="0022012E" w:rsidRPr="0022012E">
          <w:t>na predloženie komplexného opisu svojho ponúkaného riešenia preukazne reflektujúceho požiadavky vyplývajúce z prílohy OZ2 a spôsobu ich naplnenia, včítane záväzných míľnikov (projektového plánu) podľa prílohy OZ7</w:t>
        </w:r>
      </w:ins>
      <w:ins w:id="9" w:author="Szakáll Marian, Mgr." w:date="2021-02-11T13:24:00Z">
        <w:r w:rsidR="003C2A1D">
          <w:t xml:space="preserve">. </w:t>
        </w:r>
        <w:r w:rsidR="003C2A1D" w:rsidRPr="00CB6437">
          <w:t xml:space="preserve">V prípade, že uchádzač </w:t>
        </w:r>
        <w:r w:rsidR="003C2A1D">
          <w:t>na prvom mieste v poradí</w:t>
        </w:r>
        <w:r w:rsidR="003C2A1D" w:rsidRPr="00CB6437">
          <w:t xml:space="preserve"> nepreukáže splnenie </w:t>
        </w:r>
        <w:r w:rsidR="003C2A1D">
          <w:t>požiadaviek na predmet zákazky</w:t>
        </w:r>
        <w:r w:rsidR="003C2A1D" w:rsidRPr="00CB6437">
          <w:t>, verejný obstarávateľ môže vyzvať uchádzača druhého v poradí. Tento postup môže verejný obstarávateľ opakovať.</w:t>
        </w:r>
      </w:ins>
    </w:p>
    <w:p w14:paraId="2D427B8C" w14:textId="3B441905" w:rsidR="00FB04C0" w:rsidRPr="00CB6437" w:rsidRDefault="00FB04C0" w:rsidP="00695DA6">
      <w:pPr>
        <w:pStyle w:val="Odsekzoznamu"/>
        <w:numPr>
          <w:ilvl w:val="0"/>
          <w:numId w:val="5"/>
        </w:numPr>
        <w:ind w:left="426" w:hanging="426"/>
      </w:pPr>
      <w:r w:rsidRPr="00CB6437">
        <w:t>Informácia o výsledku procesu obstarávania a vyhodnotenia cenových ponúk bude uchádzačom zaslaná elektronicky.</w:t>
      </w:r>
    </w:p>
    <w:p w14:paraId="3E809ABA" w14:textId="3EC7240C" w:rsidR="00FB04C0" w:rsidRDefault="00FB04C0" w:rsidP="00695DA6">
      <w:pPr>
        <w:pStyle w:val="Odsekzoznamu"/>
        <w:numPr>
          <w:ilvl w:val="0"/>
          <w:numId w:val="5"/>
        </w:numPr>
        <w:ind w:left="426" w:hanging="426"/>
      </w:pPr>
      <w:r w:rsidRPr="00CB6437">
        <w:t>Verejný obstarávateľ si vyhradzuje právo neprijať žiadnu ponuku.</w:t>
      </w:r>
      <w:r w:rsidR="0036479D" w:rsidRPr="00CB6437">
        <w:t xml:space="preserve"> O takomto postupe </w:t>
      </w:r>
      <w:r w:rsidR="00C92C3F" w:rsidRPr="00CB6437">
        <w:t>bude verejný obstarávateľ uchádzačov</w:t>
      </w:r>
      <w:r w:rsidR="00C92C3F">
        <w:t xml:space="preserve"> informovať spolu s</w:t>
      </w:r>
      <w:r w:rsidR="00222693">
        <w:t> </w:t>
      </w:r>
      <w:r w:rsidR="00C92C3F">
        <w:t>odôvodnením</w:t>
      </w:r>
      <w:r w:rsidR="00222693">
        <w:t>.</w:t>
      </w:r>
      <w:r w:rsidR="006E4B7D">
        <w:t xml:space="preserve"> V prípade, ak úspešný uchádzač neposkytne súčinnosť pri podpise zmluvy, verejný obstarávateľ si vyhradzuje právo uplatniť s ďalším uchádzačom v</w:t>
      </w:r>
      <w:r w:rsidR="002A5154">
        <w:t> </w:t>
      </w:r>
      <w:r w:rsidR="006E4B7D">
        <w:t>poradí</w:t>
      </w:r>
      <w:r w:rsidR="002A5154">
        <w:t xml:space="preserve"> postup podľa písm. a) tohto bodu výzvy</w:t>
      </w:r>
      <w:r w:rsidR="006E4B7D">
        <w:t>.</w:t>
      </w:r>
    </w:p>
    <w:p w14:paraId="21596944" w14:textId="1A1F6CD7" w:rsidR="002C3005" w:rsidRDefault="002C3005" w:rsidP="002C3005"/>
    <w:p w14:paraId="429F46C0" w14:textId="4E2AC8C2" w:rsidR="002C3005" w:rsidRDefault="002C3005" w:rsidP="002C3005">
      <w:r w:rsidRPr="00CB6437">
        <w:t xml:space="preserve">V Bratislave </w:t>
      </w:r>
      <w:r w:rsidRPr="00C91728">
        <w:t>dňa</w:t>
      </w:r>
      <w:r w:rsidR="004C09F0" w:rsidRPr="00C91728">
        <w:t xml:space="preserve"> </w:t>
      </w:r>
      <w:r w:rsidR="006C1A93" w:rsidRPr="00C91728">
        <w:t>2</w:t>
      </w:r>
      <w:r w:rsidR="00C91728" w:rsidRPr="00C91728">
        <w:t>5</w:t>
      </w:r>
      <w:r w:rsidRPr="00C91728">
        <w:t xml:space="preserve">. </w:t>
      </w:r>
      <w:r w:rsidR="004C09F0" w:rsidRPr="00C91728">
        <w:t>01</w:t>
      </w:r>
      <w:r w:rsidRPr="00C91728">
        <w:t>. 20</w:t>
      </w:r>
      <w:r w:rsidR="00240FD0" w:rsidRPr="00C91728">
        <w:t>2</w:t>
      </w:r>
      <w:r w:rsidR="004C09F0" w:rsidRPr="00C91728">
        <w:t>1</w:t>
      </w:r>
      <w:r w:rsidRPr="00C91728">
        <w:t xml:space="preserve"> </w:t>
      </w:r>
    </w:p>
    <w:p w14:paraId="5D286DDA" w14:textId="730B3436" w:rsidR="00FB04C0" w:rsidRDefault="00FB04C0" w:rsidP="00FB04C0"/>
    <w:p w14:paraId="0FDEEAAA" w14:textId="32830339" w:rsidR="00FB04C0" w:rsidRDefault="00FB04C0" w:rsidP="00FB04C0">
      <w:pPr>
        <w:tabs>
          <w:tab w:val="center" w:pos="6804"/>
        </w:tabs>
        <w:spacing w:after="0"/>
      </w:pPr>
      <w:r>
        <w:tab/>
        <w:t>Mgr. Michal Garaj</w:t>
      </w:r>
    </w:p>
    <w:p w14:paraId="54229C43" w14:textId="5F4D1C96" w:rsidR="001C031F" w:rsidRDefault="00FB04C0" w:rsidP="002603BB">
      <w:pPr>
        <w:tabs>
          <w:tab w:val="center" w:pos="6804"/>
        </w:tabs>
      </w:pPr>
      <w:r>
        <w:tab/>
      </w:r>
      <w:r w:rsidR="00C91728">
        <w:t>v</w:t>
      </w:r>
      <w:r>
        <w:t xml:space="preserve">edúci oddelenia verejného obstarávania </w:t>
      </w:r>
    </w:p>
    <w:p w14:paraId="1B530773" w14:textId="5B51905A" w:rsidR="002C3005" w:rsidRDefault="002C3005" w:rsidP="002603BB">
      <w:pPr>
        <w:tabs>
          <w:tab w:val="center" w:pos="6804"/>
        </w:tabs>
      </w:pPr>
    </w:p>
    <w:p w14:paraId="631BA1A0" w14:textId="1E4E270F" w:rsidR="002C3005" w:rsidRPr="00BC6782" w:rsidRDefault="002C3005" w:rsidP="002C3005">
      <w:pPr>
        <w:tabs>
          <w:tab w:val="center" w:pos="6804"/>
        </w:tabs>
        <w:spacing w:after="0"/>
      </w:pPr>
      <w:r w:rsidRPr="00BC6782">
        <w:t>Zoznam príloh:</w:t>
      </w:r>
    </w:p>
    <w:p w14:paraId="74A4B5ED" w14:textId="77777777" w:rsidR="003F2276" w:rsidRDefault="002C3005" w:rsidP="002C3005">
      <w:pPr>
        <w:tabs>
          <w:tab w:val="center" w:pos="6804"/>
        </w:tabs>
      </w:pPr>
      <w:r w:rsidRPr="00EF37B3">
        <w:t>Príloha č. 1 – Návrh na plnenie kritérií</w:t>
      </w:r>
    </w:p>
    <w:p w14:paraId="0C5C500A" w14:textId="40C3E0D5" w:rsidR="001A3E31" w:rsidRDefault="001A3E31" w:rsidP="002C3005">
      <w:pPr>
        <w:tabs>
          <w:tab w:val="center" w:pos="6804"/>
        </w:tabs>
      </w:pPr>
      <w:r>
        <w:t>Príloha č. 2 – Opis predmetu zákazky</w:t>
      </w:r>
      <w:r w:rsidR="00F741CC">
        <w:t xml:space="preserve"> (obsahujúci prílohy OZ 1 až 7)</w:t>
      </w:r>
    </w:p>
    <w:p w14:paraId="359532EE" w14:textId="7A2AC850" w:rsidR="00F741CC" w:rsidRDefault="00F741CC" w:rsidP="002C3005">
      <w:pPr>
        <w:tabs>
          <w:tab w:val="center" w:pos="6804"/>
        </w:tabs>
      </w:pPr>
      <w:r>
        <w:t>Príloha č. 3 – Zmluva o poskytnutí elektronických a servisných služieb</w:t>
      </w:r>
    </w:p>
    <w:sectPr w:rsidR="00F741CC" w:rsidSect="0060637E">
      <w:headerReference w:type="default" r:id="rId15"/>
      <w:footerReference w:type="default" r:id="rId16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55B853" w14:textId="77777777" w:rsidR="00984B09" w:rsidRDefault="00984B09" w:rsidP="001C031F">
      <w:pPr>
        <w:spacing w:after="0"/>
      </w:pPr>
      <w:r>
        <w:separator/>
      </w:r>
    </w:p>
  </w:endnote>
  <w:endnote w:type="continuationSeparator" w:id="0">
    <w:p w14:paraId="0F6989F1" w14:textId="77777777" w:rsidR="00984B09" w:rsidRDefault="00984B09" w:rsidP="001C031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0"/>
        <w:szCs w:val="20"/>
      </w:rPr>
      <w:id w:val="1905796505"/>
      <w:docPartObj>
        <w:docPartGallery w:val="Page Numbers (Bottom of Page)"/>
        <w:docPartUnique/>
      </w:docPartObj>
    </w:sdtPr>
    <w:sdtEndPr/>
    <w:sdtContent>
      <w:p w14:paraId="753009BE" w14:textId="5500F211" w:rsidR="0060637E" w:rsidRPr="0060637E" w:rsidRDefault="0060637E" w:rsidP="0060637E">
        <w:pPr>
          <w:pStyle w:val="Pta"/>
          <w:jc w:val="center"/>
          <w:rPr>
            <w:sz w:val="20"/>
            <w:szCs w:val="20"/>
          </w:rPr>
        </w:pPr>
        <w:r w:rsidRPr="0060637E">
          <w:rPr>
            <w:sz w:val="20"/>
            <w:szCs w:val="20"/>
          </w:rPr>
          <w:fldChar w:fldCharType="begin"/>
        </w:r>
        <w:r w:rsidRPr="0060637E">
          <w:rPr>
            <w:sz w:val="20"/>
            <w:szCs w:val="20"/>
          </w:rPr>
          <w:instrText>PAGE   \* MERGEFORMAT</w:instrText>
        </w:r>
        <w:r w:rsidRPr="0060637E">
          <w:rPr>
            <w:sz w:val="20"/>
            <w:szCs w:val="20"/>
          </w:rPr>
          <w:fldChar w:fldCharType="separate"/>
        </w:r>
        <w:r w:rsidRPr="0060637E">
          <w:rPr>
            <w:sz w:val="20"/>
            <w:szCs w:val="20"/>
          </w:rPr>
          <w:t>2</w:t>
        </w:r>
        <w:r w:rsidRPr="0060637E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37D7B" w14:textId="77777777" w:rsidR="00984B09" w:rsidRDefault="00984B09" w:rsidP="001C031F">
      <w:pPr>
        <w:spacing w:after="0"/>
      </w:pPr>
      <w:r>
        <w:separator/>
      </w:r>
    </w:p>
  </w:footnote>
  <w:footnote w:type="continuationSeparator" w:id="0">
    <w:p w14:paraId="2D023BB0" w14:textId="77777777" w:rsidR="00984B09" w:rsidRDefault="00984B09" w:rsidP="001C031F">
      <w:pPr>
        <w:spacing w:after="0"/>
      </w:pPr>
      <w:r>
        <w:continuationSeparator/>
      </w:r>
    </w:p>
  </w:footnote>
  <w:footnote w:id="1">
    <w:p w14:paraId="13EBFB4A" w14:textId="71A6EDAD" w:rsidR="009B0603" w:rsidRDefault="009B0603">
      <w:pPr>
        <w:pStyle w:val="Textpoznmkypodiarou"/>
      </w:pPr>
      <w:r>
        <w:rPr>
          <w:rStyle w:val="Odkaznapoznmkupodiarou"/>
        </w:rPr>
        <w:footnoteRef/>
      </w:r>
      <w:r>
        <w:t xml:space="preserve"> Interné číslo výzvy: </w:t>
      </w:r>
      <w:r w:rsidR="00062895" w:rsidRPr="00062895">
        <w:t>MAGS OVO 44308/2021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B1FBAF" w14:textId="55532A5E" w:rsidR="001C031F" w:rsidRPr="003E2522" w:rsidRDefault="001C031F" w:rsidP="001C031F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ind w:firstLine="1560"/>
      <w:rPr>
        <w:b/>
        <w:sz w:val="26"/>
        <w:szCs w:val="26"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730A18A" wp14:editId="3AE098D0">
          <wp:simplePos x="0" y="0"/>
          <wp:positionH relativeFrom="column">
            <wp:posOffset>4445</wp:posOffset>
          </wp:positionH>
          <wp:positionV relativeFrom="paragraph">
            <wp:posOffset>635</wp:posOffset>
          </wp:positionV>
          <wp:extent cx="687705" cy="586740"/>
          <wp:effectExtent l="0" t="0" r="0" b="3810"/>
          <wp:wrapNone/>
          <wp:docPr id="3" name="Obrázok 3" descr="C:\Users\Zuzka\Desktop\Hrad bla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:\Users\Zuzka\Desktop\Hrad blac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E2522">
      <w:rPr>
        <w:b/>
        <w:sz w:val="26"/>
        <w:szCs w:val="26"/>
      </w:rPr>
      <w:t>MAGISTRÁT HLAVNÉHO MESTA SLOVENSKEJ REPUBLIKY BRATISLAV</w:t>
    </w:r>
    <w:r>
      <w:rPr>
        <w:b/>
        <w:sz w:val="26"/>
        <w:szCs w:val="26"/>
      </w:rPr>
      <w:t>Y</w:t>
    </w:r>
  </w:p>
  <w:p w14:paraId="5A11262A" w14:textId="77777777" w:rsidR="001C031F" w:rsidRPr="003E2522" w:rsidRDefault="001C031F" w:rsidP="001C031F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b/>
        <w:sz w:val="26"/>
        <w:szCs w:val="26"/>
      </w:rPr>
    </w:pPr>
    <w:r>
      <w:rPr>
        <w:b/>
        <w:sz w:val="26"/>
        <w:szCs w:val="26"/>
      </w:rPr>
      <w:tab/>
      <w:t>Oddelenie verejného obstarávania</w:t>
    </w:r>
  </w:p>
  <w:p w14:paraId="5EF1FEEF" w14:textId="77777777" w:rsidR="001C031F" w:rsidRDefault="001C031F" w:rsidP="001C031F">
    <w:pPr>
      <w:pStyle w:val="Hlavika"/>
      <w:framePr w:w="10937" w:h="1236" w:hRule="exact" w:hSpace="142" w:wrap="around" w:vAnchor="page" w:hAnchor="page" w:x="625" w:y="568"/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04CE0353" w14:textId="77777777" w:rsidR="001C031F" w:rsidRPr="003E2522" w:rsidRDefault="001C031F" w:rsidP="001C031F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</w:pPr>
    <w:r>
      <w:tab/>
    </w:r>
    <w:r w:rsidRPr="003E2522">
      <w:t>Primaciálne nám. 1,   P. O. Box 192,   814 99  Bratislava 1</w:t>
    </w:r>
  </w:p>
  <w:p w14:paraId="6E623B3A" w14:textId="77777777" w:rsidR="001C031F" w:rsidRDefault="001C031F" w:rsidP="001C031F">
    <w:pPr>
      <w:pStyle w:val="Hlavika"/>
      <w:framePr w:w="10937" w:h="1236" w:hRule="exact" w:hSpace="142" w:wrap="around" w:vAnchor="page" w:hAnchor="page" w:x="625" w:y="568"/>
      <w:pBdr>
        <w:bottom w:val="single" w:sz="4" w:space="2" w:color="auto"/>
      </w:pBdr>
      <w:tabs>
        <w:tab w:val="clear" w:pos="4536"/>
        <w:tab w:val="clear" w:pos="9072"/>
        <w:tab w:val="center" w:pos="6237"/>
      </w:tabs>
      <w:rPr>
        <w:rFonts w:ascii="Arial" w:hAnsi="Arial"/>
        <w:b/>
        <w:sz w:val="6"/>
      </w:rPr>
    </w:pPr>
    <w:r>
      <w:rPr>
        <w:rFonts w:ascii="Arial" w:hAnsi="Arial"/>
        <w:b/>
        <w:sz w:val="6"/>
      </w:rPr>
      <w:tab/>
    </w:r>
  </w:p>
  <w:p w14:paraId="49870320" w14:textId="77777777" w:rsidR="001C031F" w:rsidRDefault="001C031F" w:rsidP="001C031F">
    <w:pPr>
      <w:framePr w:w="10937" w:h="1236" w:hRule="exact" w:hSpace="142" w:wrap="around" w:vAnchor="page" w:hAnchor="page" w:x="625" w:y="568"/>
    </w:pPr>
  </w:p>
  <w:p w14:paraId="691989FB" w14:textId="77777777" w:rsidR="001C031F" w:rsidRDefault="001C031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04BF1"/>
    <w:multiLevelType w:val="hybridMultilevel"/>
    <w:tmpl w:val="ED962A46"/>
    <w:lvl w:ilvl="0" w:tplc="1B0E363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33191"/>
    <w:multiLevelType w:val="hybridMultilevel"/>
    <w:tmpl w:val="ED78C1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B5C9C"/>
    <w:multiLevelType w:val="hybridMultilevel"/>
    <w:tmpl w:val="B65ED3CE"/>
    <w:lvl w:ilvl="0" w:tplc="3CF6F1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AD718B"/>
    <w:multiLevelType w:val="hybridMultilevel"/>
    <w:tmpl w:val="A9EA033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E30D0"/>
    <w:multiLevelType w:val="hybridMultilevel"/>
    <w:tmpl w:val="EE888A3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201A2D"/>
    <w:multiLevelType w:val="hybridMultilevel"/>
    <w:tmpl w:val="DE3AE41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92275F"/>
    <w:multiLevelType w:val="hybridMultilevel"/>
    <w:tmpl w:val="5B648D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C0F89"/>
    <w:multiLevelType w:val="hybridMultilevel"/>
    <w:tmpl w:val="BFF0D1B0"/>
    <w:lvl w:ilvl="0" w:tplc="CC824A8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8777102"/>
    <w:multiLevelType w:val="hybridMultilevel"/>
    <w:tmpl w:val="3C5029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63480"/>
    <w:multiLevelType w:val="hybridMultilevel"/>
    <w:tmpl w:val="7A1613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BC45DD"/>
    <w:multiLevelType w:val="hybridMultilevel"/>
    <w:tmpl w:val="591E52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64813"/>
    <w:multiLevelType w:val="hybridMultilevel"/>
    <w:tmpl w:val="E38ADEC0"/>
    <w:lvl w:ilvl="0" w:tplc="088E7A94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FF58FA"/>
    <w:multiLevelType w:val="hybridMultilevel"/>
    <w:tmpl w:val="669248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10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zakáll Marian, Mgr.">
    <w15:presenceInfo w15:providerId="AD" w15:userId="S::marian.szakall@bratislava.sk::800b80c1-84a0-46e6-b30e-87d810b93c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266"/>
    <w:rsid w:val="000217F7"/>
    <w:rsid w:val="00027890"/>
    <w:rsid w:val="00033A0F"/>
    <w:rsid w:val="00043C3D"/>
    <w:rsid w:val="0005421E"/>
    <w:rsid w:val="00062895"/>
    <w:rsid w:val="000923BE"/>
    <w:rsid w:val="000948DC"/>
    <w:rsid w:val="000B04D0"/>
    <w:rsid w:val="000C6C8C"/>
    <w:rsid w:val="000D2861"/>
    <w:rsid w:val="000E6048"/>
    <w:rsid w:val="00117D0E"/>
    <w:rsid w:val="00121D92"/>
    <w:rsid w:val="00133967"/>
    <w:rsid w:val="00135BE4"/>
    <w:rsid w:val="001406D2"/>
    <w:rsid w:val="00171764"/>
    <w:rsid w:val="0017521C"/>
    <w:rsid w:val="001764DB"/>
    <w:rsid w:val="0018072D"/>
    <w:rsid w:val="001909B3"/>
    <w:rsid w:val="0019202E"/>
    <w:rsid w:val="001949A3"/>
    <w:rsid w:val="001A3E31"/>
    <w:rsid w:val="001C031F"/>
    <w:rsid w:val="001C4DBA"/>
    <w:rsid w:val="001D25D6"/>
    <w:rsid w:val="001D7EDF"/>
    <w:rsid w:val="001F04C8"/>
    <w:rsid w:val="001F1416"/>
    <w:rsid w:val="001F1AD6"/>
    <w:rsid w:val="001F7296"/>
    <w:rsid w:val="00204B6B"/>
    <w:rsid w:val="002051D2"/>
    <w:rsid w:val="00212DC2"/>
    <w:rsid w:val="002134CA"/>
    <w:rsid w:val="0022012E"/>
    <w:rsid w:val="00222693"/>
    <w:rsid w:val="0022566A"/>
    <w:rsid w:val="00240FD0"/>
    <w:rsid w:val="0024253C"/>
    <w:rsid w:val="00245336"/>
    <w:rsid w:val="00256778"/>
    <w:rsid w:val="002603BB"/>
    <w:rsid w:val="00274B4A"/>
    <w:rsid w:val="0028504A"/>
    <w:rsid w:val="002A3309"/>
    <w:rsid w:val="002A5154"/>
    <w:rsid w:val="002B2CF4"/>
    <w:rsid w:val="002B6753"/>
    <w:rsid w:val="002B7BBF"/>
    <w:rsid w:val="002C3005"/>
    <w:rsid w:val="002D22C6"/>
    <w:rsid w:val="002F546A"/>
    <w:rsid w:val="00314B14"/>
    <w:rsid w:val="00335899"/>
    <w:rsid w:val="00355574"/>
    <w:rsid w:val="003642CC"/>
    <w:rsid w:val="0036479D"/>
    <w:rsid w:val="00392D11"/>
    <w:rsid w:val="003C2A1D"/>
    <w:rsid w:val="003E792E"/>
    <w:rsid w:val="003F2276"/>
    <w:rsid w:val="003F54E7"/>
    <w:rsid w:val="004044C7"/>
    <w:rsid w:val="00412F48"/>
    <w:rsid w:val="00433A4F"/>
    <w:rsid w:val="00436EBE"/>
    <w:rsid w:val="004608E0"/>
    <w:rsid w:val="00470DF3"/>
    <w:rsid w:val="004845D1"/>
    <w:rsid w:val="00490F94"/>
    <w:rsid w:val="004C09F0"/>
    <w:rsid w:val="004F0B1B"/>
    <w:rsid w:val="004F548B"/>
    <w:rsid w:val="00513AA0"/>
    <w:rsid w:val="00531E24"/>
    <w:rsid w:val="00574B18"/>
    <w:rsid w:val="00596A87"/>
    <w:rsid w:val="005A1107"/>
    <w:rsid w:val="005D4488"/>
    <w:rsid w:val="005E0348"/>
    <w:rsid w:val="005E75B4"/>
    <w:rsid w:val="005F049F"/>
    <w:rsid w:val="0060637E"/>
    <w:rsid w:val="00636806"/>
    <w:rsid w:val="00666011"/>
    <w:rsid w:val="00684525"/>
    <w:rsid w:val="00687BDB"/>
    <w:rsid w:val="00691CA8"/>
    <w:rsid w:val="00695B9A"/>
    <w:rsid w:val="00695DA6"/>
    <w:rsid w:val="00697E53"/>
    <w:rsid w:val="006C1A93"/>
    <w:rsid w:val="006C387B"/>
    <w:rsid w:val="006D2AD6"/>
    <w:rsid w:val="006D610C"/>
    <w:rsid w:val="006E12F3"/>
    <w:rsid w:val="006E4B7D"/>
    <w:rsid w:val="006E5560"/>
    <w:rsid w:val="007408B1"/>
    <w:rsid w:val="00757B7A"/>
    <w:rsid w:val="00773984"/>
    <w:rsid w:val="00786947"/>
    <w:rsid w:val="007916D9"/>
    <w:rsid w:val="007B1489"/>
    <w:rsid w:val="007B46C7"/>
    <w:rsid w:val="007B7266"/>
    <w:rsid w:val="007D7F46"/>
    <w:rsid w:val="0081035E"/>
    <w:rsid w:val="00841E51"/>
    <w:rsid w:val="00847334"/>
    <w:rsid w:val="008567F7"/>
    <w:rsid w:val="00875F6A"/>
    <w:rsid w:val="008925E1"/>
    <w:rsid w:val="00893F22"/>
    <w:rsid w:val="008B480B"/>
    <w:rsid w:val="008C2E39"/>
    <w:rsid w:val="008C6348"/>
    <w:rsid w:val="008E44DE"/>
    <w:rsid w:val="00914FBD"/>
    <w:rsid w:val="009418CD"/>
    <w:rsid w:val="00941EB4"/>
    <w:rsid w:val="00954031"/>
    <w:rsid w:val="00956DA7"/>
    <w:rsid w:val="009637D0"/>
    <w:rsid w:val="009732D4"/>
    <w:rsid w:val="00984B09"/>
    <w:rsid w:val="00985A43"/>
    <w:rsid w:val="009924AD"/>
    <w:rsid w:val="009A72D8"/>
    <w:rsid w:val="009B0603"/>
    <w:rsid w:val="009D0AAE"/>
    <w:rsid w:val="009D4999"/>
    <w:rsid w:val="009E1632"/>
    <w:rsid w:val="00A02015"/>
    <w:rsid w:val="00A03132"/>
    <w:rsid w:val="00A26CD6"/>
    <w:rsid w:val="00A319D7"/>
    <w:rsid w:val="00A44A3D"/>
    <w:rsid w:val="00A5346A"/>
    <w:rsid w:val="00A8685A"/>
    <w:rsid w:val="00A96E37"/>
    <w:rsid w:val="00AB6DB1"/>
    <w:rsid w:val="00AE6E91"/>
    <w:rsid w:val="00AF1C9E"/>
    <w:rsid w:val="00B309FE"/>
    <w:rsid w:val="00B34216"/>
    <w:rsid w:val="00B648BA"/>
    <w:rsid w:val="00B75147"/>
    <w:rsid w:val="00B76741"/>
    <w:rsid w:val="00B86D95"/>
    <w:rsid w:val="00BC6782"/>
    <w:rsid w:val="00BD2C67"/>
    <w:rsid w:val="00C21CC8"/>
    <w:rsid w:val="00C2611D"/>
    <w:rsid w:val="00C26FDB"/>
    <w:rsid w:val="00C37B6E"/>
    <w:rsid w:val="00C73F90"/>
    <w:rsid w:val="00C80B68"/>
    <w:rsid w:val="00C91728"/>
    <w:rsid w:val="00C92C3F"/>
    <w:rsid w:val="00C92E4C"/>
    <w:rsid w:val="00C92FCA"/>
    <w:rsid w:val="00CA1437"/>
    <w:rsid w:val="00CB6437"/>
    <w:rsid w:val="00CB7EB9"/>
    <w:rsid w:val="00CC0683"/>
    <w:rsid w:val="00CC0A22"/>
    <w:rsid w:val="00CC38B6"/>
    <w:rsid w:val="00CC47EF"/>
    <w:rsid w:val="00CF379C"/>
    <w:rsid w:val="00D34213"/>
    <w:rsid w:val="00D3695D"/>
    <w:rsid w:val="00D37922"/>
    <w:rsid w:val="00D5126B"/>
    <w:rsid w:val="00D66FF2"/>
    <w:rsid w:val="00D97DF4"/>
    <w:rsid w:val="00DA1E5F"/>
    <w:rsid w:val="00DB5F3B"/>
    <w:rsid w:val="00DC0ECC"/>
    <w:rsid w:val="00DE3739"/>
    <w:rsid w:val="00E35CA0"/>
    <w:rsid w:val="00E363E7"/>
    <w:rsid w:val="00E726AF"/>
    <w:rsid w:val="00E86B19"/>
    <w:rsid w:val="00E93941"/>
    <w:rsid w:val="00EA6F79"/>
    <w:rsid w:val="00EB0BE6"/>
    <w:rsid w:val="00EB37D0"/>
    <w:rsid w:val="00EE4AC5"/>
    <w:rsid w:val="00EF2F93"/>
    <w:rsid w:val="00EF37B3"/>
    <w:rsid w:val="00F36158"/>
    <w:rsid w:val="00F512D8"/>
    <w:rsid w:val="00F60ACC"/>
    <w:rsid w:val="00F616EB"/>
    <w:rsid w:val="00F741CC"/>
    <w:rsid w:val="00FB04C0"/>
    <w:rsid w:val="00FD5149"/>
    <w:rsid w:val="00FD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819F3"/>
  <w15:chartTrackingRefBased/>
  <w15:docId w15:val="{19E97151-5161-410F-948D-E59FDFCC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6806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7C8D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42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D7C8D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styleId="Nzovknihy">
    <w:name w:val="Book Title"/>
    <w:aliases w:val="Ods. 1"/>
    <w:uiPriority w:val="33"/>
    <w:qFormat/>
    <w:rsid w:val="009E1632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D3421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031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031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nhideWhenUsed/>
    <w:rsid w:val="001C031F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1C031F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1C031F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1C031F"/>
    <w:rPr>
      <w:rFonts w:ascii="Times New Roman" w:hAnsi="Times New Roman"/>
      <w:sz w:val="24"/>
    </w:rPr>
  </w:style>
  <w:style w:type="paragraph" w:customStyle="1" w:styleId="F2-ZkladnText">
    <w:name w:val="F2-ZákladnýText"/>
    <w:basedOn w:val="Normlny"/>
    <w:link w:val="F2-ZkladnTextChar"/>
    <w:rsid w:val="001C031F"/>
    <w:pPr>
      <w:spacing w:after="0"/>
    </w:pPr>
    <w:rPr>
      <w:rFonts w:eastAsia="Times New Roman" w:cs="Times New Roman"/>
      <w:szCs w:val="24"/>
      <w:lang w:eastAsia="sk-SK"/>
    </w:rPr>
  </w:style>
  <w:style w:type="character" w:customStyle="1" w:styleId="F2-ZkladnTextChar">
    <w:name w:val="F2-ZákladnýText Char"/>
    <w:link w:val="F2-ZkladnText"/>
    <w:locked/>
    <w:rsid w:val="001C031F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8C634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8C6348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60637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217F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217F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217F7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217F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217F7"/>
    <w:rPr>
      <w:rFonts w:ascii="Times New Roman" w:hAnsi="Times New Roman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B0603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B0603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B0603"/>
    <w:rPr>
      <w:vertAlign w:val="superscript"/>
    </w:rPr>
  </w:style>
  <w:style w:type="paragraph" w:customStyle="1" w:styleId="F3">
    <w:name w:val="F3"/>
    <w:basedOn w:val="Normlny"/>
    <w:link w:val="F3Char"/>
    <w:qFormat/>
    <w:rsid w:val="002B7BBF"/>
    <w:pPr>
      <w:spacing w:before="240" w:after="0"/>
      <w:ind w:firstLine="709"/>
    </w:pPr>
    <w:rPr>
      <w:rFonts w:eastAsia="Times New Roman" w:cs="Times New Roman"/>
      <w:sz w:val="22"/>
      <w:lang w:eastAsia="sk-SK"/>
    </w:rPr>
  </w:style>
  <w:style w:type="character" w:customStyle="1" w:styleId="F3Char">
    <w:name w:val="F3 Char"/>
    <w:link w:val="F3"/>
    <w:rsid w:val="002B7BBF"/>
    <w:rPr>
      <w:rFonts w:ascii="Times New Roman" w:eastAsia="Times New Roman" w:hAnsi="Times New Roman" w:cs="Times New Roman"/>
      <w:lang w:eastAsia="sk-SK"/>
    </w:rPr>
  </w:style>
  <w:style w:type="table" w:styleId="Mriekatabuky">
    <w:name w:val="Table Grid"/>
    <w:basedOn w:val="Normlnatabuka"/>
    <w:uiPriority w:val="39"/>
    <w:rsid w:val="00BD2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E363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11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tore.proebiz.com/docs/josephine/sk/Technicke_poziadavky_sw_JOSEPHINE.pdf" TargetMode="Externa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tore.proebiz.com/docs/josephine/sk/Manual_registracie_SK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tore.proebiz.com/docs/josephine/sk/Skrateny_navod_ucastnik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9FED5B68C12E47B77C1B6AF3296D14" ma:contentTypeVersion="12" ma:contentTypeDescription="Create a new document." ma:contentTypeScope="" ma:versionID="09840d667ed31028c3319558030b2f60">
  <xsd:schema xmlns:xsd="http://www.w3.org/2001/XMLSchema" xmlns:xs="http://www.w3.org/2001/XMLSchema" xmlns:p="http://schemas.microsoft.com/office/2006/metadata/properties" xmlns:ns2="ec2f7342-51fa-4de0-a273-aa8976fe972a" xmlns:ns3="7cc12380-8705-4414-9b75-847447629c32" targetNamespace="http://schemas.microsoft.com/office/2006/metadata/properties" ma:root="true" ma:fieldsID="2beb40194865386bf89d5ff88f2f65e2" ns2:_="" ns3:_="">
    <xsd:import namespace="ec2f7342-51fa-4de0-a273-aa8976fe972a"/>
    <xsd:import namespace="7cc12380-8705-4414-9b75-847447629c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0062_ui8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7342-51fa-4de0-a273-aa8976fe97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0062_ui8" ma:index="12" nillable="true" ma:displayName="Description" ma:internalName="_x0062_ui8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c12380-8705-4414-9b75-847447629c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2_ui8 xmlns="ec2f7342-51fa-4de0-a273-aa8976fe972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2F407-C621-4DAD-A379-9F6E48C3F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2f7342-51fa-4de0-a273-aa8976fe972a"/>
    <ds:schemaRef ds:uri="7cc12380-8705-4414-9b75-847447629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3862BF-3823-4A18-8592-DD543F915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F0DC4-C9A9-4397-948A-3E72D34B81A3}">
  <ds:schemaRefs>
    <ds:schemaRef ds:uri="http://schemas.microsoft.com/office/2006/metadata/properties"/>
    <ds:schemaRef ds:uri="http://schemas.microsoft.com/office/infopath/2007/PartnerControls"/>
    <ds:schemaRef ds:uri="ec2f7342-51fa-4de0-a273-aa8976fe972a"/>
  </ds:schemaRefs>
</ds:datastoreItem>
</file>

<file path=customXml/itemProps4.xml><?xml version="1.0" encoding="utf-8"?>
<ds:datastoreItem xmlns:ds="http://schemas.openxmlformats.org/officeDocument/2006/customXml" ds:itemID="{6CB3D8ED-99C9-4CC3-898C-BD618075C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1465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Szakáll Marian, Mgr.</cp:lastModifiedBy>
  <cp:revision>2</cp:revision>
  <dcterms:created xsi:type="dcterms:W3CDTF">2021-02-17T08:51:00Z</dcterms:created>
  <dcterms:modified xsi:type="dcterms:W3CDTF">2021-02-17T08:51:00Z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0x010100A79FED5B68C12E47B77C1B6AF3296D14</vt:lpwstr>
  </property>
</Properties>
</file>