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1D4AEF" w14:textId="77777777" w:rsidR="006A4E2F" w:rsidRPr="00837FA0" w:rsidRDefault="006A4E2F" w:rsidP="006A4E2F">
      <w:pPr>
        <w:pStyle w:val="Hlavika"/>
        <w:keepNext/>
        <w:keepLines/>
        <w:jc w:val="center"/>
        <w:rPr>
          <w:rFonts w:ascii="Garamond" w:hAnsi="Garamond"/>
          <w:b/>
          <w:sz w:val="32"/>
        </w:rPr>
      </w:pPr>
      <w:bookmarkStart w:id="0" w:name="_Hlk523145611"/>
      <w:r w:rsidRPr="00837FA0">
        <w:rPr>
          <w:rFonts w:ascii="Garamond" w:hAnsi="Garamond"/>
          <w:b/>
          <w:sz w:val="36"/>
        </w:rPr>
        <w:t>Dopravný podnik Bratislava, akciová spoločnosť</w:t>
      </w:r>
    </w:p>
    <w:p w14:paraId="71D0762F" w14:textId="77777777" w:rsidR="006A4E2F" w:rsidRPr="00837FA0" w:rsidRDefault="006A4E2F" w:rsidP="006A4E2F">
      <w:pPr>
        <w:pStyle w:val="Hlavika"/>
        <w:keepNext/>
        <w:keepLines/>
        <w:jc w:val="center"/>
        <w:rPr>
          <w:rFonts w:ascii="Garamond" w:hAnsi="Garamond"/>
          <w:sz w:val="28"/>
        </w:rPr>
      </w:pPr>
      <w:r w:rsidRPr="00837FA0">
        <w:rPr>
          <w:rFonts w:ascii="Garamond" w:hAnsi="Garamond"/>
          <w:sz w:val="28"/>
        </w:rPr>
        <w:t>so sídlom Olejkárska 1, 814 52 Bratislava</w:t>
      </w:r>
    </w:p>
    <w:p w14:paraId="6552CE3A" w14:textId="77777777" w:rsidR="006A4E2F" w:rsidRPr="00837FA0" w:rsidRDefault="006A4E2F" w:rsidP="006A4E2F">
      <w:pPr>
        <w:pStyle w:val="Hlavika"/>
        <w:keepNext/>
        <w:keepLines/>
        <w:jc w:val="center"/>
        <w:rPr>
          <w:rFonts w:ascii="Garamond" w:hAnsi="Garamond"/>
          <w:sz w:val="22"/>
        </w:rPr>
      </w:pPr>
      <w:r w:rsidRPr="00837FA0">
        <w:rPr>
          <w:rFonts w:ascii="Garamond" w:hAnsi="Garamond"/>
          <w:sz w:val="22"/>
        </w:rPr>
        <w:t>IČO: 00 492 736, IČ DPH: SK2020298786</w:t>
      </w:r>
    </w:p>
    <w:p w14:paraId="34BE694D" w14:textId="77777777" w:rsidR="006A4E2F" w:rsidRPr="00837FA0" w:rsidRDefault="006A4E2F" w:rsidP="006A4E2F">
      <w:pPr>
        <w:pStyle w:val="Hlavika"/>
        <w:keepNext/>
        <w:keepLines/>
        <w:jc w:val="center"/>
        <w:rPr>
          <w:rFonts w:ascii="Garamond" w:hAnsi="Garamond"/>
          <w:sz w:val="22"/>
        </w:rPr>
      </w:pPr>
      <w:r w:rsidRPr="00837FA0">
        <w:rPr>
          <w:rFonts w:ascii="Garamond" w:hAnsi="Garamond"/>
          <w:sz w:val="22"/>
        </w:rPr>
        <w:t>zapísaný v Obchodnom registri Okresného súdu Bratislava I, oddiel: Sa, vložka č</w:t>
      </w:r>
      <w:r>
        <w:rPr>
          <w:rFonts w:ascii="Garamond" w:hAnsi="Garamond"/>
          <w:sz w:val="22"/>
        </w:rPr>
        <w:t>íslo:</w:t>
      </w:r>
      <w:r w:rsidRPr="00837FA0">
        <w:rPr>
          <w:rFonts w:ascii="Garamond" w:hAnsi="Garamond"/>
          <w:sz w:val="22"/>
        </w:rPr>
        <w:t xml:space="preserve"> 607/B</w:t>
      </w:r>
    </w:p>
    <w:p w14:paraId="07DA8DD6" w14:textId="77777777" w:rsidR="006A4E2F" w:rsidRPr="00837FA0" w:rsidRDefault="006A4E2F" w:rsidP="006A4E2F">
      <w:pPr>
        <w:pStyle w:val="Hlavika"/>
        <w:keepNext/>
        <w:keepLines/>
        <w:pBdr>
          <w:bottom w:val="single" w:sz="4" w:space="1" w:color="auto"/>
        </w:pBdr>
        <w:jc w:val="center"/>
        <w:rPr>
          <w:rFonts w:ascii="Garamond" w:hAnsi="Garamond"/>
          <w:sz w:val="22"/>
        </w:rPr>
      </w:pPr>
      <w:r w:rsidRPr="00837FA0">
        <w:rPr>
          <w:rFonts w:ascii="Garamond" w:hAnsi="Garamond"/>
          <w:sz w:val="22"/>
        </w:rPr>
        <w:t>osoba podľa § 9 ods. 1 zákona č. 343/2015 Z. z. o verejnom obstarávaní a </w:t>
      </w:r>
    </w:p>
    <w:p w14:paraId="667FFC91" w14:textId="77777777" w:rsidR="006A4E2F" w:rsidRPr="00837FA0" w:rsidRDefault="006A4E2F" w:rsidP="006A4E2F">
      <w:pPr>
        <w:pStyle w:val="Hlavika"/>
        <w:keepNext/>
        <w:keepLines/>
        <w:pBdr>
          <w:bottom w:val="single" w:sz="4" w:space="1" w:color="auto"/>
        </w:pBdr>
        <w:jc w:val="center"/>
        <w:rPr>
          <w:rFonts w:ascii="Garamond" w:hAnsi="Garamond"/>
          <w:sz w:val="22"/>
        </w:rPr>
      </w:pPr>
      <w:r w:rsidRPr="00837FA0">
        <w:rPr>
          <w:rFonts w:ascii="Garamond" w:hAnsi="Garamond"/>
          <w:sz w:val="22"/>
        </w:rPr>
        <w:t>o zmene a doplnení niektorých zákonov</w:t>
      </w:r>
    </w:p>
    <w:p w14:paraId="57093EDC" w14:textId="77777777" w:rsidR="006A4E2F" w:rsidRPr="00837FA0" w:rsidRDefault="006A4E2F" w:rsidP="006A4E2F">
      <w:pPr>
        <w:pStyle w:val="Hlavika"/>
        <w:keepNext/>
        <w:keepLines/>
        <w:pBdr>
          <w:bottom w:val="single" w:sz="4" w:space="1" w:color="auto"/>
        </w:pBdr>
        <w:jc w:val="center"/>
        <w:rPr>
          <w:rFonts w:ascii="Book Antiqua" w:hAnsi="Book Antiqua"/>
          <w:szCs w:val="22"/>
        </w:rPr>
      </w:pPr>
      <w:r w:rsidRPr="00837FA0">
        <w:rPr>
          <w:rFonts w:ascii="Garamond" w:hAnsi="Garamond"/>
          <w:sz w:val="22"/>
        </w:rPr>
        <w:t>(ďalej len „obstarávateľská organizácia“)</w:t>
      </w:r>
    </w:p>
    <w:p w14:paraId="18BD6540" w14:textId="77777777" w:rsidR="006A4E2F" w:rsidRPr="00B47566" w:rsidRDefault="006A4E2F" w:rsidP="006A4E2F">
      <w:pPr>
        <w:keepNext/>
        <w:keepLines/>
      </w:pPr>
      <w:r w:rsidRPr="00837FA0">
        <w:rPr>
          <w:rFonts w:ascii="Book Antiqua" w:hAnsi="Book Antiqua"/>
          <w:sz w:val="22"/>
          <w:szCs w:val="22"/>
        </w:rPr>
        <w:tab/>
      </w:r>
      <w:r w:rsidRPr="00837FA0">
        <w:rPr>
          <w:rFonts w:ascii="Book Antiqua" w:hAnsi="Book Antiqua"/>
          <w:sz w:val="22"/>
          <w:szCs w:val="22"/>
        </w:rPr>
        <w:tab/>
      </w:r>
    </w:p>
    <w:p w14:paraId="34E20E3C" w14:textId="77777777" w:rsidR="006A4E2F" w:rsidRPr="00886624" w:rsidRDefault="006A4E2F" w:rsidP="006A4E2F">
      <w:pPr>
        <w:pStyle w:val="Zkladntext31"/>
        <w:keepNext/>
        <w:keepLines/>
        <w:rPr>
          <w:rFonts w:cs="Arial"/>
          <w:color w:val="00000A"/>
          <w:sz w:val="24"/>
          <w:szCs w:val="30"/>
        </w:rPr>
      </w:pPr>
      <w:r w:rsidRPr="007060C9">
        <w:rPr>
          <w:rFonts w:cs="Arial"/>
          <w:color w:val="00000A"/>
          <w:sz w:val="30"/>
          <w:szCs w:val="30"/>
        </w:rPr>
        <w:t xml:space="preserve"> </w:t>
      </w:r>
      <w:r w:rsidRPr="00886624">
        <w:rPr>
          <w:rFonts w:cs="Arial"/>
          <w:color w:val="00000A"/>
          <w:sz w:val="24"/>
          <w:szCs w:val="30"/>
        </w:rPr>
        <w:t xml:space="preserve">Zadávanie </w:t>
      </w:r>
      <w:r>
        <w:rPr>
          <w:rFonts w:cs="Arial"/>
          <w:color w:val="00000A"/>
          <w:sz w:val="24"/>
          <w:szCs w:val="30"/>
        </w:rPr>
        <w:t>nadlimitnej</w:t>
      </w:r>
      <w:r w:rsidRPr="00886624">
        <w:rPr>
          <w:rFonts w:cs="Arial"/>
          <w:color w:val="00000A"/>
          <w:sz w:val="24"/>
          <w:szCs w:val="30"/>
        </w:rPr>
        <w:t xml:space="preserve"> zákazky postupom </w:t>
      </w:r>
    </w:p>
    <w:p w14:paraId="5F48E04C" w14:textId="77777777" w:rsidR="006A4E2F" w:rsidRPr="00886624" w:rsidRDefault="006A4E2F" w:rsidP="006A4E2F">
      <w:pPr>
        <w:pStyle w:val="Zkladntext31"/>
        <w:keepNext/>
        <w:keepLines/>
        <w:rPr>
          <w:rFonts w:cs="Arial"/>
          <w:color w:val="00000A"/>
          <w:sz w:val="32"/>
          <w:szCs w:val="30"/>
        </w:rPr>
      </w:pPr>
      <w:r w:rsidRPr="00886624">
        <w:rPr>
          <w:rFonts w:cs="Arial"/>
          <w:b/>
          <w:bCs/>
          <w:color w:val="00000A"/>
          <w:sz w:val="32"/>
          <w:szCs w:val="30"/>
        </w:rPr>
        <w:t xml:space="preserve">Verejná súťaž </w:t>
      </w:r>
    </w:p>
    <w:p w14:paraId="09D1AEE9" w14:textId="77777777" w:rsidR="006A4E2F" w:rsidRPr="00B47566" w:rsidRDefault="006A4E2F" w:rsidP="006A4E2F">
      <w:pPr>
        <w:pStyle w:val="Zkladntext31"/>
        <w:keepNext/>
        <w:keepLines/>
        <w:rPr>
          <w:rFonts w:cs="Arial"/>
          <w:color w:val="C00000"/>
          <w:sz w:val="22"/>
          <w:szCs w:val="22"/>
        </w:rPr>
      </w:pPr>
      <w:r w:rsidRPr="00B47566">
        <w:rPr>
          <w:rFonts w:cs="Arial"/>
          <w:b/>
          <w:bCs/>
          <w:color w:val="C00000"/>
          <w:sz w:val="22"/>
          <w:szCs w:val="22"/>
        </w:rPr>
        <w:t xml:space="preserve">prostredníctvom systému JOSEPHINE (softvér na elektronizáciu zadávania verejných zákaziek) </w:t>
      </w:r>
    </w:p>
    <w:p w14:paraId="4C2FD851" w14:textId="77777777" w:rsidR="006A4E2F" w:rsidRPr="00B47566" w:rsidRDefault="006A4E2F" w:rsidP="006A4E2F">
      <w:pPr>
        <w:pStyle w:val="Zkladntext31"/>
        <w:keepNext/>
        <w:keepLines/>
        <w:rPr>
          <w:rFonts w:cs="Arial"/>
          <w:color w:val="00B0F0"/>
          <w:sz w:val="22"/>
          <w:szCs w:val="22"/>
        </w:rPr>
      </w:pPr>
      <w:r w:rsidRPr="00B47566">
        <w:rPr>
          <w:rFonts w:cs="Arial"/>
          <w:b/>
          <w:bCs/>
          <w:color w:val="00B0F0"/>
          <w:sz w:val="22"/>
          <w:szCs w:val="22"/>
        </w:rPr>
        <w:t xml:space="preserve">s reverzným postupom podľa § 66 ods. 7 zákona č. 343/2015 </w:t>
      </w:r>
      <w:proofErr w:type="spellStart"/>
      <w:r w:rsidRPr="00B47566">
        <w:rPr>
          <w:rFonts w:cs="Arial"/>
          <w:b/>
          <w:bCs/>
          <w:color w:val="00B0F0"/>
          <w:sz w:val="22"/>
          <w:szCs w:val="22"/>
        </w:rPr>
        <w:t>Z.z</w:t>
      </w:r>
      <w:proofErr w:type="spellEnd"/>
      <w:r w:rsidRPr="00B47566">
        <w:rPr>
          <w:rFonts w:cs="Arial"/>
          <w:b/>
          <w:bCs/>
          <w:color w:val="00B0F0"/>
          <w:sz w:val="22"/>
          <w:szCs w:val="22"/>
        </w:rPr>
        <w:t>. o verejnom obstarávaní a o zmene a doplnení niektorých zákonov v znení neskorších predpisov</w:t>
      </w:r>
    </w:p>
    <w:p w14:paraId="628A73B1" w14:textId="77777777" w:rsidR="006A4E2F" w:rsidRPr="00B47566" w:rsidRDefault="006A4E2F" w:rsidP="006A4E2F">
      <w:pPr>
        <w:pStyle w:val="Zkladntext31"/>
        <w:keepNext/>
        <w:keepLines/>
        <w:spacing w:before="200"/>
        <w:rPr>
          <w:b/>
          <w:sz w:val="44"/>
          <w:szCs w:val="44"/>
        </w:rPr>
      </w:pPr>
      <w:r w:rsidRPr="00B47566">
        <w:rPr>
          <w:rFonts w:cs="Arial"/>
          <w:b/>
          <w:color w:val="00000A"/>
          <w:sz w:val="44"/>
          <w:szCs w:val="44"/>
        </w:rPr>
        <w:t>SÚŤAŽNÉ  PODKLADY</w:t>
      </w:r>
    </w:p>
    <w:p w14:paraId="74852617" w14:textId="77777777" w:rsidR="006A4E2F" w:rsidRPr="00886624" w:rsidRDefault="006A4E2F" w:rsidP="006A4E2F">
      <w:pPr>
        <w:pStyle w:val="Zkladntext"/>
        <w:keepNext/>
        <w:keepLines/>
        <w:jc w:val="center"/>
      </w:pPr>
    </w:p>
    <w:p w14:paraId="33132390" w14:textId="77777777" w:rsidR="006A4E2F" w:rsidRPr="00886624" w:rsidRDefault="006A4E2F" w:rsidP="006A4E2F">
      <w:pPr>
        <w:pStyle w:val="Zkladntext"/>
        <w:keepNext/>
        <w:keepLines/>
        <w:jc w:val="center"/>
        <w:rPr>
          <w:rFonts w:ascii="Garamond" w:hAnsi="Garamond"/>
          <w:sz w:val="24"/>
        </w:rPr>
      </w:pPr>
      <w:r w:rsidRPr="00886624">
        <w:rPr>
          <w:sz w:val="24"/>
        </w:rPr>
        <w:t xml:space="preserve"> </w:t>
      </w:r>
      <w:r w:rsidRPr="00886624">
        <w:rPr>
          <w:rFonts w:ascii="Garamond" w:hAnsi="Garamond"/>
          <w:sz w:val="24"/>
        </w:rPr>
        <w:t xml:space="preserve">Predmet zákazky </w:t>
      </w:r>
    </w:p>
    <w:p w14:paraId="004811AD" w14:textId="77777777" w:rsidR="006A4E2F" w:rsidRDefault="006A4E2F" w:rsidP="006A4E2F">
      <w:pPr>
        <w:pStyle w:val="Zkladntext"/>
        <w:keepNext/>
        <w:keepLines/>
        <w:jc w:val="center"/>
        <w:rPr>
          <w:rFonts w:ascii="Garamond" w:hAnsi="Garamond"/>
          <w:sz w:val="24"/>
        </w:rPr>
      </w:pPr>
      <w:r>
        <w:rPr>
          <w:rFonts w:ascii="Garamond" w:hAnsi="Garamond"/>
          <w:sz w:val="24"/>
        </w:rPr>
        <w:t>Tovary</w:t>
      </w:r>
    </w:p>
    <w:p w14:paraId="67DABC76" w14:textId="77777777" w:rsidR="006A4E2F" w:rsidRDefault="006A4E2F" w:rsidP="006A4E2F">
      <w:pPr>
        <w:pStyle w:val="Zkladntext"/>
        <w:keepNext/>
        <w:keepLines/>
        <w:jc w:val="center"/>
        <w:rPr>
          <w:rFonts w:ascii="Garamond" w:hAnsi="Garamond"/>
          <w:sz w:val="24"/>
        </w:rPr>
      </w:pPr>
    </w:p>
    <w:p w14:paraId="4D7CF7EC" w14:textId="07ACD17D" w:rsidR="006A4E2F" w:rsidRPr="00B47566" w:rsidRDefault="006A4E2F" w:rsidP="006A4E2F">
      <w:pPr>
        <w:pStyle w:val="Zkladntext31"/>
        <w:keepNext/>
        <w:keepLines/>
        <w:rPr>
          <w:b/>
          <w:color w:val="00000A"/>
          <w:sz w:val="28"/>
          <w:szCs w:val="28"/>
        </w:rPr>
      </w:pPr>
      <w:r>
        <w:rPr>
          <w:b/>
          <w:color w:val="00000A"/>
          <w:sz w:val="28"/>
          <w:szCs w:val="28"/>
        </w:rPr>
        <w:t>N</w:t>
      </w:r>
      <w:r w:rsidRPr="00B47566">
        <w:rPr>
          <w:b/>
          <w:color w:val="00000A"/>
          <w:sz w:val="28"/>
          <w:szCs w:val="28"/>
        </w:rPr>
        <w:t xml:space="preserve">L </w:t>
      </w:r>
      <w:r w:rsidR="00AB32B4">
        <w:rPr>
          <w:b/>
          <w:color w:val="00000A"/>
          <w:sz w:val="28"/>
          <w:szCs w:val="28"/>
        </w:rPr>
        <w:t>31</w:t>
      </w:r>
      <w:r w:rsidRPr="00B47566">
        <w:rPr>
          <w:b/>
          <w:color w:val="00000A"/>
          <w:sz w:val="28"/>
          <w:szCs w:val="28"/>
        </w:rPr>
        <w:t>/20</w:t>
      </w:r>
      <w:r>
        <w:rPr>
          <w:b/>
          <w:color w:val="00000A"/>
          <w:sz w:val="28"/>
          <w:szCs w:val="28"/>
        </w:rPr>
        <w:t>20</w:t>
      </w:r>
    </w:p>
    <w:p w14:paraId="4E400707" w14:textId="6D69309B" w:rsidR="006A4E2F" w:rsidRPr="00B47566" w:rsidRDefault="006A4E2F" w:rsidP="006A4E2F">
      <w:pPr>
        <w:pStyle w:val="Zkladntext31"/>
        <w:keepNext/>
        <w:keepLines/>
        <w:rPr>
          <w:rFonts w:cs="Arial"/>
          <w:color w:val="00000A"/>
          <w:sz w:val="28"/>
          <w:szCs w:val="28"/>
        </w:rPr>
      </w:pPr>
      <w:r w:rsidRPr="003127CE">
        <w:rPr>
          <w:b/>
          <w:bCs/>
          <w:color w:val="00000A"/>
          <w:sz w:val="28"/>
          <w:szCs w:val="28"/>
        </w:rPr>
        <w:t>„</w:t>
      </w:r>
      <w:r>
        <w:rPr>
          <w:b/>
          <w:color w:val="00000A"/>
          <w:sz w:val="28"/>
          <w:szCs w:val="28"/>
        </w:rPr>
        <w:t>Konsignačný sklad – Náhradné diely autobusy SO</w:t>
      </w:r>
      <w:r w:rsidR="00AB32B4">
        <w:rPr>
          <w:b/>
          <w:color w:val="00000A"/>
          <w:sz w:val="28"/>
          <w:szCs w:val="28"/>
        </w:rPr>
        <w:t>LARIS</w:t>
      </w:r>
      <w:r>
        <w:rPr>
          <w:b/>
          <w:color w:val="00000A"/>
          <w:sz w:val="28"/>
          <w:szCs w:val="28"/>
        </w:rPr>
        <w:t xml:space="preserve"> </w:t>
      </w:r>
      <w:r w:rsidRPr="00B47566">
        <w:rPr>
          <w:b/>
          <w:color w:val="00000A"/>
          <w:sz w:val="28"/>
          <w:szCs w:val="28"/>
        </w:rPr>
        <w:t>“</w:t>
      </w:r>
    </w:p>
    <w:p w14:paraId="095A7FC6" w14:textId="77777777" w:rsidR="006A4E2F" w:rsidRPr="00886624" w:rsidRDefault="006A4E2F" w:rsidP="006A4E2F">
      <w:pPr>
        <w:pStyle w:val="Zkladntext31"/>
        <w:keepNext/>
        <w:keepLines/>
        <w:rPr>
          <w:rFonts w:cs="Arial"/>
          <w:color w:val="00000A"/>
          <w:sz w:val="24"/>
          <w:szCs w:val="30"/>
        </w:rPr>
      </w:pPr>
      <w:r>
        <w:rPr>
          <w:rFonts w:cs="Arial"/>
          <w:color w:val="00000A"/>
          <w:sz w:val="24"/>
          <w:szCs w:val="30"/>
        </w:rPr>
        <w:t>Nadlimitná</w:t>
      </w:r>
      <w:r w:rsidRPr="00886624">
        <w:rPr>
          <w:rFonts w:cs="Arial"/>
          <w:color w:val="00000A"/>
          <w:sz w:val="24"/>
          <w:szCs w:val="30"/>
        </w:rPr>
        <w:t xml:space="preserve"> zákazka na predmet zákazky zadávaná podľa § </w:t>
      </w:r>
      <w:r>
        <w:rPr>
          <w:rFonts w:cs="Arial"/>
          <w:color w:val="00000A"/>
          <w:sz w:val="24"/>
          <w:szCs w:val="30"/>
        </w:rPr>
        <w:t xml:space="preserve">108 </w:t>
      </w:r>
      <w:r w:rsidRPr="00886624">
        <w:rPr>
          <w:rFonts w:cs="Arial"/>
          <w:color w:val="00000A"/>
          <w:sz w:val="24"/>
          <w:szCs w:val="30"/>
        </w:rPr>
        <w:t xml:space="preserve">zákona č. 343/2015 </w:t>
      </w:r>
      <w:proofErr w:type="spellStart"/>
      <w:r w:rsidRPr="00886624">
        <w:rPr>
          <w:rFonts w:cs="Arial"/>
          <w:color w:val="00000A"/>
          <w:sz w:val="24"/>
          <w:szCs w:val="30"/>
        </w:rPr>
        <w:t>Z.z</w:t>
      </w:r>
      <w:proofErr w:type="spellEnd"/>
      <w:r w:rsidRPr="00886624">
        <w:rPr>
          <w:rFonts w:cs="Arial"/>
          <w:color w:val="00000A"/>
          <w:sz w:val="24"/>
          <w:szCs w:val="30"/>
        </w:rPr>
        <w:t>. o verejnom obstarávaní a o zmene a doplnení niektorých zákonov v znení neskorších predpisov (ďalej aj ako „</w:t>
      </w:r>
      <w:r>
        <w:rPr>
          <w:rFonts w:cs="Arial"/>
          <w:color w:val="00000A"/>
          <w:sz w:val="24"/>
          <w:szCs w:val="30"/>
        </w:rPr>
        <w:t>zákon o verejnom obstarávaní</w:t>
      </w:r>
      <w:r w:rsidRPr="00886624">
        <w:rPr>
          <w:rFonts w:cs="Arial"/>
          <w:color w:val="00000A"/>
          <w:sz w:val="24"/>
          <w:szCs w:val="30"/>
        </w:rPr>
        <w:t>“).</w:t>
      </w:r>
    </w:p>
    <w:p w14:paraId="6FE47571" w14:textId="77777777" w:rsidR="006A4E2F" w:rsidRDefault="006A4E2F" w:rsidP="006A4E2F">
      <w:pPr>
        <w:pStyle w:val="Zkladntext31"/>
        <w:keepNext/>
        <w:keepLines/>
        <w:jc w:val="both"/>
        <w:rPr>
          <w:rFonts w:cs="Arial"/>
          <w:color w:val="00000A"/>
          <w:sz w:val="24"/>
          <w:szCs w:val="30"/>
        </w:rPr>
      </w:pPr>
      <w:r w:rsidRPr="00886624">
        <w:rPr>
          <w:rFonts w:cs="Arial"/>
          <w:color w:val="00000A"/>
          <w:sz w:val="24"/>
          <w:szCs w:val="30"/>
        </w:rPr>
        <w:t xml:space="preserve">Predmetnú zákazku v zmysle zákona č. 343/2015 Z. z. o verejnom obstarávaní a o zmene a doplnení niektorých zákonov v znení neskorších predpisov procesne a administratívne v systéme </w:t>
      </w:r>
      <w:r>
        <w:rPr>
          <w:rFonts w:cs="Arial"/>
          <w:color w:val="00000A"/>
          <w:sz w:val="24"/>
          <w:szCs w:val="30"/>
        </w:rPr>
        <w:t xml:space="preserve">JOSEPHINE </w:t>
      </w:r>
      <w:r w:rsidRPr="00886624">
        <w:rPr>
          <w:rFonts w:cs="Arial"/>
          <w:color w:val="00000A"/>
          <w:sz w:val="24"/>
          <w:szCs w:val="30"/>
        </w:rPr>
        <w:t>zabezpečuje:</w:t>
      </w:r>
    </w:p>
    <w:p w14:paraId="2A7A57D4" w14:textId="77777777" w:rsidR="006A4E2F" w:rsidRPr="00886624" w:rsidRDefault="006A4E2F" w:rsidP="006A4E2F">
      <w:pPr>
        <w:pStyle w:val="Zkladntext31"/>
        <w:keepNext/>
        <w:keepLines/>
        <w:jc w:val="both"/>
        <w:rPr>
          <w:rFonts w:cs="Arial"/>
          <w:color w:val="00000A"/>
          <w:sz w:val="24"/>
          <w:szCs w:val="30"/>
        </w:rPr>
      </w:pPr>
    </w:p>
    <w:p w14:paraId="32882985" w14:textId="77777777" w:rsidR="006A4E2F" w:rsidRPr="00150C5A" w:rsidRDefault="006A4E2F" w:rsidP="006A4E2F">
      <w:pPr>
        <w:keepNext/>
        <w:keepLines/>
        <w:tabs>
          <w:tab w:val="right" w:leader="dot" w:pos="2880"/>
          <w:tab w:val="right" w:leader="dot" w:pos="4500"/>
          <w:tab w:val="right" w:leader="underscore" w:pos="9072"/>
        </w:tabs>
        <w:rPr>
          <w:rFonts w:cs="Arial"/>
          <w:sz w:val="22"/>
          <w:szCs w:val="22"/>
        </w:rPr>
      </w:pPr>
      <w:r w:rsidRPr="00150C5A">
        <w:rPr>
          <w:rFonts w:cs="Arial"/>
          <w:sz w:val="22"/>
          <w:szCs w:val="22"/>
        </w:rPr>
        <w:t xml:space="preserve">V Bratislave, dňa </w:t>
      </w:r>
    </w:p>
    <w:p w14:paraId="2CADB46D" w14:textId="77777777" w:rsidR="006A4E2F" w:rsidRPr="00150C5A" w:rsidRDefault="006A4E2F" w:rsidP="006A4E2F">
      <w:pPr>
        <w:keepNext/>
        <w:keepLines/>
        <w:tabs>
          <w:tab w:val="right" w:leader="dot" w:pos="10080"/>
        </w:tabs>
        <w:ind w:left="5940"/>
        <w:rPr>
          <w:rFonts w:cs="Arial"/>
          <w:sz w:val="22"/>
          <w:szCs w:val="22"/>
        </w:rPr>
      </w:pPr>
      <w:r w:rsidRPr="00150C5A">
        <w:rPr>
          <w:rFonts w:cs="Arial"/>
          <w:sz w:val="22"/>
          <w:szCs w:val="22"/>
        </w:rPr>
        <w:t>...................................................</w:t>
      </w:r>
    </w:p>
    <w:p w14:paraId="1EEF7CA9" w14:textId="17137BEE" w:rsidR="006A4E2F" w:rsidRPr="00150C5A" w:rsidRDefault="006A4E2F" w:rsidP="006A4E2F">
      <w:pPr>
        <w:keepNext/>
        <w:keepLines/>
        <w:tabs>
          <w:tab w:val="right" w:leader="dot" w:pos="10080"/>
        </w:tabs>
        <w:rPr>
          <w:rFonts w:cs="Arial"/>
          <w:sz w:val="22"/>
          <w:szCs w:val="22"/>
        </w:rPr>
      </w:pPr>
      <w:r w:rsidRPr="00150C5A">
        <w:rPr>
          <w:rFonts w:cs="Arial"/>
          <w:sz w:val="22"/>
          <w:szCs w:val="22"/>
        </w:rPr>
        <w:t xml:space="preserve">                                                                                                            Mgr. Kristína </w:t>
      </w:r>
      <w:r w:rsidR="00150C5A" w:rsidRPr="00150C5A">
        <w:rPr>
          <w:rFonts w:cs="Arial"/>
          <w:sz w:val="22"/>
          <w:szCs w:val="22"/>
        </w:rPr>
        <w:t>Latáková</w:t>
      </w:r>
    </w:p>
    <w:p w14:paraId="648E28AC" w14:textId="77777777" w:rsidR="006A4E2F" w:rsidRPr="00150C5A" w:rsidRDefault="006A4E2F" w:rsidP="006A4E2F">
      <w:pPr>
        <w:keepNext/>
        <w:keepLines/>
        <w:tabs>
          <w:tab w:val="right" w:leader="dot" w:pos="10080"/>
        </w:tabs>
        <w:ind w:left="5940"/>
        <w:rPr>
          <w:rFonts w:cs="Arial"/>
          <w:sz w:val="22"/>
          <w:szCs w:val="22"/>
        </w:rPr>
      </w:pPr>
      <w:r w:rsidRPr="00150C5A">
        <w:rPr>
          <w:rFonts w:cs="Arial"/>
          <w:sz w:val="22"/>
          <w:szCs w:val="22"/>
        </w:rPr>
        <w:t>osoba poverená realizáciou VO</w:t>
      </w:r>
    </w:p>
    <w:p w14:paraId="3CBB410D" w14:textId="77777777" w:rsidR="006A4E2F" w:rsidRPr="00150C5A" w:rsidRDefault="006A4E2F" w:rsidP="006A4E2F">
      <w:pPr>
        <w:keepNext/>
        <w:keepLines/>
        <w:rPr>
          <w:rFonts w:cs="Arial"/>
          <w:sz w:val="22"/>
          <w:szCs w:val="22"/>
        </w:rPr>
      </w:pPr>
    </w:p>
    <w:p w14:paraId="0D3DFCF7" w14:textId="491304A1" w:rsidR="006A4E2F" w:rsidRPr="00B728B2" w:rsidRDefault="006A4E2F" w:rsidP="00B728B2">
      <w:pPr>
        <w:pStyle w:val="Zkladntext"/>
        <w:keepNext/>
        <w:keepLines/>
        <w:rPr>
          <w:sz w:val="22"/>
          <w:szCs w:val="22"/>
        </w:rPr>
      </w:pPr>
      <w:r w:rsidRPr="00150C5A">
        <w:rPr>
          <w:rFonts w:ascii="Garamond" w:hAnsi="Garamond" w:cs="Arial"/>
          <w:sz w:val="22"/>
          <w:szCs w:val="22"/>
        </w:rPr>
        <w:t xml:space="preserve">Súťažné podklady po kontrole predmetu zákazky a procesu verejného obstarávania schvaľuje: </w:t>
      </w:r>
    </w:p>
    <w:p w14:paraId="1E1E4036" w14:textId="77777777" w:rsidR="006A4E2F" w:rsidRPr="00150C5A" w:rsidRDefault="006A4E2F" w:rsidP="006A4E2F">
      <w:pPr>
        <w:keepNext/>
        <w:keepLines/>
        <w:tabs>
          <w:tab w:val="right" w:leader="dot" w:pos="2340"/>
          <w:tab w:val="right" w:leader="dot" w:pos="3780"/>
          <w:tab w:val="right" w:leader="underscore" w:pos="9072"/>
        </w:tabs>
        <w:spacing w:before="120"/>
        <w:rPr>
          <w:rFonts w:cs="Arial"/>
          <w:sz w:val="22"/>
          <w:szCs w:val="22"/>
        </w:rPr>
      </w:pPr>
      <w:r w:rsidRPr="00150C5A">
        <w:rPr>
          <w:rFonts w:cs="Arial"/>
          <w:sz w:val="22"/>
          <w:szCs w:val="22"/>
        </w:rPr>
        <w:t>V Bratislave, dňa</w:t>
      </w:r>
    </w:p>
    <w:p w14:paraId="09921F1A" w14:textId="77777777" w:rsidR="006A4E2F" w:rsidRPr="00150C5A" w:rsidRDefault="006A4E2F" w:rsidP="006A4E2F">
      <w:pPr>
        <w:keepNext/>
        <w:keepLines/>
        <w:tabs>
          <w:tab w:val="right" w:leader="dot" w:pos="10080"/>
        </w:tabs>
        <w:ind w:left="5940"/>
        <w:rPr>
          <w:rFonts w:cs="Arial"/>
          <w:sz w:val="22"/>
          <w:szCs w:val="22"/>
        </w:rPr>
      </w:pPr>
      <w:r w:rsidRPr="00150C5A">
        <w:rPr>
          <w:rFonts w:cs="Arial"/>
          <w:sz w:val="22"/>
          <w:szCs w:val="22"/>
        </w:rPr>
        <w:t>...................................................</w:t>
      </w:r>
    </w:p>
    <w:p w14:paraId="45BFE6DC" w14:textId="33D0F04C" w:rsidR="006A4E2F" w:rsidRPr="00150C5A" w:rsidRDefault="00A44606" w:rsidP="006A4E2F">
      <w:pPr>
        <w:keepNext/>
        <w:keepLines/>
        <w:tabs>
          <w:tab w:val="right" w:leader="dot" w:pos="10080"/>
        </w:tabs>
        <w:ind w:left="5940"/>
        <w:rPr>
          <w:rFonts w:cs="Arial"/>
          <w:sz w:val="22"/>
          <w:szCs w:val="22"/>
        </w:rPr>
      </w:pPr>
      <w:r>
        <w:rPr>
          <w:rFonts w:cs="Arial"/>
          <w:sz w:val="22"/>
          <w:szCs w:val="22"/>
        </w:rPr>
        <w:t>JUDr. Barbora Notová</w:t>
      </w:r>
    </w:p>
    <w:p w14:paraId="5411D935" w14:textId="61861541" w:rsidR="006A4E2F" w:rsidRPr="00150C5A" w:rsidRDefault="006A4E2F" w:rsidP="00150C5A">
      <w:pPr>
        <w:keepNext/>
        <w:keepLines/>
        <w:tabs>
          <w:tab w:val="right" w:leader="dot" w:pos="10080"/>
        </w:tabs>
        <w:ind w:left="5940"/>
        <w:rPr>
          <w:rFonts w:cs="Arial"/>
          <w:sz w:val="22"/>
          <w:szCs w:val="22"/>
        </w:rPr>
      </w:pPr>
      <w:r w:rsidRPr="00150C5A">
        <w:rPr>
          <w:rFonts w:cs="Arial"/>
          <w:sz w:val="22"/>
          <w:szCs w:val="22"/>
        </w:rPr>
        <w:t xml:space="preserve">vedúci odboru právnych služieb a verejného obstarávania  </w:t>
      </w:r>
    </w:p>
    <w:p w14:paraId="4BC6A4E3" w14:textId="77777777" w:rsidR="006A4E2F" w:rsidRPr="00150C5A" w:rsidRDefault="006A4E2F" w:rsidP="006A4E2F">
      <w:pPr>
        <w:keepNext/>
        <w:keepLines/>
        <w:tabs>
          <w:tab w:val="right" w:leader="dot" w:pos="2340"/>
          <w:tab w:val="right" w:leader="dot" w:pos="3780"/>
          <w:tab w:val="right" w:leader="underscore" w:pos="9072"/>
        </w:tabs>
        <w:spacing w:before="120"/>
        <w:rPr>
          <w:rFonts w:cs="Arial"/>
          <w:sz w:val="22"/>
          <w:szCs w:val="22"/>
        </w:rPr>
      </w:pPr>
      <w:r w:rsidRPr="00150C5A">
        <w:rPr>
          <w:rFonts w:cs="Arial"/>
          <w:sz w:val="22"/>
          <w:szCs w:val="22"/>
        </w:rPr>
        <w:t xml:space="preserve">V Bratislave, dňa </w:t>
      </w:r>
    </w:p>
    <w:p w14:paraId="1EB0821E" w14:textId="77777777" w:rsidR="006A4E2F" w:rsidRPr="00150C5A" w:rsidRDefault="006A4E2F" w:rsidP="006A4E2F">
      <w:pPr>
        <w:keepNext/>
        <w:keepLines/>
        <w:tabs>
          <w:tab w:val="right" w:leader="dot" w:pos="10080"/>
        </w:tabs>
        <w:ind w:left="5940"/>
        <w:rPr>
          <w:rFonts w:cs="Arial"/>
          <w:sz w:val="22"/>
          <w:szCs w:val="22"/>
        </w:rPr>
      </w:pPr>
      <w:r w:rsidRPr="00150C5A">
        <w:rPr>
          <w:rFonts w:cs="Arial"/>
          <w:sz w:val="22"/>
          <w:szCs w:val="22"/>
        </w:rPr>
        <w:t>...................................................</w:t>
      </w:r>
    </w:p>
    <w:p w14:paraId="4CB162A9" w14:textId="77777777" w:rsidR="00B728B2" w:rsidRPr="00B728B2" w:rsidRDefault="00B728B2" w:rsidP="00B728B2">
      <w:pPr>
        <w:keepNext/>
        <w:keepLines/>
        <w:tabs>
          <w:tab w:val="right" w:leader="dot" w:pos="10080"/>
        </w:tabs>
        <w:ind w:left="5940"/>
        <w:rPr>
          <w:sz w:val="22"/>
          <w:szCs w:val="22"/>
        </w:rPr>
      </w:pPr>
      <w:r w:rsidRPr="00B728B2">
        <w:rPr>
          <w:sz w:val="22"/>
          <w:szCs w:val="22"/>
        </w:rPr>
        <w:t xml:space="preserve">Ing. Andrej Zigmund </w:t>
      </w:r>
    </w:p>
    <w:p w14:paraId="40619CA6" w14:textId="6E86EBDA" w:rsidR="00150C5A" w:rsidRDefault="00B728B2" w:rsidP="00B728B2">
      <w:pPr>
        <w:keepNext/>
        <w:keepLines/>
        <w:tabs>
          <w:tab w:val="right" w:leader="dot" w:pos="10080"/>
        </w:tabs>
        <w:ind w:left="5940"/>
        <w:rPr>
          <w:rFonts w:cs="Arial"/>
          <w:sz w:val="22"/>
          <w:szCs w:val="22"/>
        </w:rPr>
      </w:pPr>
      <w:r w:rsidRPr="00B728B2">
        <w:rPr>
          <w:sz w:val="22"/>
          <w:szCs w:val="22"/>
        </w:rPr>
        <w:t>riaditeľ DEaT, poverený riadením EÚ</w:t>
      </w:r>
      <w:r w:rsidR="006A4E2F" w:rsidRPr="00150C5A">
        <w:rPr>
          <w:sz w:val="22"/>
          <w:szCs w:val="22"/>
        </w:rPr>
        <w:t xml:space="preserve">člen predstavenstva </w:t>
      </w:r>
    </w:p>
    <w:p w14:paraId="5F1C81E8" w14:textId="79A566D5" w:rsidR="006A4E2F" w:rsidRDefault="006A4E2F" w:rsidP="006A4E2F">
      <w:pPr>
        <w:keepNext/>
        <w:keepLines/>
        <w:tabs>
          <w:tab w:val="right" w:leader="dot" w:pos="2340"/>
          <w:tab w:val="right" w:leader="dot" w:pos="3780"/>
          <w:tab w:val="right" w:leader="underscore" w:pos="9072"/>
        </w:tabs>
        <w:spacing w:before="120"/>
        <w:rPr>
          <w:rFonts w:cs="Arial"/>
          <w:sz w:val="22"/>
          <w:szCs w:val="22"/>
        </w:rPr>
      </w:pPr>
      <w:r w:rsidRPr="00150C5A">
        <w:rPr>
          <w:rFonts w:cs="Arial"/>
          <w:sz w:val="22"/>
          <w:szCs w:val="22"/>
        </w:rPr>
        <w:t xml:space="preserve">V Bratislave, dňa </w:t>
      </w:r>
    </w:p>
    <w:p w14:paraId="5966EB1E" w14:textId="77777777" w:rsidR="00B728B2" w:rsidRPr="00150C5A" w:rsidRDefault="00B728B2" w:rsidP="006A4E2F">
      <w:pPr>
        <w:keepNext/>
        <w:keepLines/>
        <w:tabs>
          <w:tab w:val="right" w:leader="dot" w:pos="2340"/>
          <w:tab w:val="right" w:leader="dot" w:pos="3780"/>
          <w:tab w:val="right" w:leader="underscore" w:pos="9072"/>
        </w:tabs>
        <w:spacing w:before="120"/>
        <w:rPr>
          <w:rFonts w:cs="Arial"/>
          <w:sz w:val="22"/>
          <w:szCs w:val="22"/>
        </w:rPr>
      </w:pPr>
    </w:p>
    <w:p w14:paraId="63B0853C" w14:textId="77777777" w:rsidR="006A4E2F" w:rsidRPr="00150C5A" w:rsidRDefault="006A4E2F" w:rsidP="006A4E2F">
      <w:pPr>
        <w:keepNext/>
        <w:keepLines/>
        <w:tabs>
          <w:tab w:val="right" w:leader="dot" w:pos="10080"/>
        </w:tabs>
        <w:ind w:left="5940"/>
        <w:rPr>
          <w:rFonts w:cs="Arial"/>
          <w:sz w:val="22"/>
          <w:szCs w:val="22"/>
        </w:rPr>
      </w:pPr>
      <w:r w:rsidRPr="00150C5A">
        <w:rPr>
          <w:rFonts w:cs="Arial"/>
          <w:sz w:val="22"/>
          <w:szCs w:val="22"/>
        </w:rPr>
        <w:t>...................................................</w:t>
      </w:r>
    </w:p>
    <w:p w14:paraId="05F4347A" w14:textId="77777777" w:rsidR="006A4E2F" w:rsidRPr="00150C5A" w:rsidRDefault="006A4E2F" w:rsidP="006A4E2F">
      <w:pPr>
        <w:keepNext/>
        <w:keepLines/>
        <w:ind w:left="5940"/>
        <w:rPr>
          <w:sz w:val="22"/>
          <w:szCs w:val="22"/>
        </w:rPr>
      </w:pPr>
      <w:r w:rsidRPr="00150C5A">
        <w:rPr>
          <w:rFonts w:cs="Arial"/>
          <w:bCs/>
          <w:sz w:val="22"/>
          <w:szCs w:val="22"/>
          <w:lang w:val="en-US" w:eastAsia="en-US"/>
        </w:rPr>
        <w:t>Ing. Martin Rybanský</w:t>
      </w:r>
      <w:r w:rsidRPr="00150C5A">
        <w:rPr>
          <w:sz w:val="22"/>
          <w:szCs w:val="22"/>
        </w:rPr>
        <w:t xml:space="preserve">, </w:t>
      </w:r>
    </w:p>
    <w:p w14:paraId="048DF275" w14:textId="77777777" w:rsidR="006A4E2F" w:rsidRPr="00150C5A" w:rsidRDefault="006A4E2F" w:rsidP="006A4E2F">
      <w:pPr>
        <w:keepNext/>
        <w:keepLines/>
        <w:ind w:left="5940"/>
        <w:rPr>
          <w:sz w:val="28"/>
          <w:szCs w:val="28"/>
        </w:rPr>
      </w:pPr>
      <w:r w:rsidRPr="00150C5A">
        <w:rPr>
          <w:sz w:val="22"/>
          <w:szCs w:val="22"/>
        </w:rPr>
        <w:t>predseda predstavenstva</w:t>
      </w:r>
      <w:r w:rsidRPr="00150C5A">
        <w:rPr>
          <w:sz w:val="28"/>
          <w:szCs w:val="28"/>
        </w:rPr>
        <w:t xml:space="preserve"> </w:t>
      </w:r>
    </w:p>
    <w:p w14:paraId="549B2694" w14:textId="77777777" w:rsidR="006A4E2F" w:rsidRPr="00CA4F9B" w:rsidRDefault="006A4E2F" w:rsidP="006A4E2F">
      <w:pPr>
        <w:keepNext/>
        <w:keepLines/>
        <w:tabs>
          <w:tab w:val="right" w:leader="dot" w:pos="10080"/>
        </w:tabs>
        <w:ind w:left="5940"/>
        <w:rPr>
          <w:rFonts w:cs="Arial"/>
          <w:sz w:val="22"/>
        </w:rPr>
      </w:pPr>
    </w:p>
    <w:p w14:paraId="438205BE" w14:textId="7EAB0647" w:rsidR="00296F22" w:rsidRPr="00A70DFF" w:rsidRDefault="00943C35" w:rsidP="00CA4F9B">
      <w:pPr>
        <w:tabs>
          <w:tab w:val="right" w:leader="dot" w:pos="10080"/>
        </w:tabs>
        <w:rPr>
          <w:b/>
        </w:rPr>
      </w:pPr>
      <w:r w:rsidRPr="009508F2">
        <w:rPr>
          <w:b/>
        </w:rPr>
        <w:t>OBSAH</w:t>
      </w:r>
    </w:p>
    <w:p w14:paraId="6E2313F0" w14:textId="77777777" w:rsidR="00BA3C30" w:rsidRPr="00837FA0" w:rsidRDefault="00BA3C30" w:rsidP="00BA3C30">
      <w:pPr>
        <w:rPr>
          <w:noProof w:val="0"/>
          <w:lang w:eastAsia="en-US"/>
        </w:rPr>
      </w:pPr>
    </w:p>
    <w:p w14:paraId="3A61940F" w14:textId="5775B5BD" w:rsidR="00B068E9" w:rsidRDefault="006856AB">
      <w:pPr>
        <w:pStyle w:val="Obsah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30423384" w:history="1">
        <w:r w:rsidR="00B068E9" w:rsidRPr="00A31FFE">
          <w:rPr>
            <w:rStyle w:val="Hypertextovprepojenie"/>
          </w:rPr>
          <w:t>A.1  POKYNY PRE ZÁUJEMCOV/UCHÁDZAČOV</w:t>
        </w:r>
        <w:r w:rsidR="00B068E9">
          <w:rPr>
            <w:webHidden/>
          </w:rPr>
          <w:tab/>
        </w:r>
        <w:r w:rsidR="00B068E9">
          <w:rPr>
            <w:webHidden/>
          </w:rPr>
          <w:fldChar w:fldCharType="begin"/>
        </w:r>
        <w:r w:rsidR="00B068E9">
          <w:rPr>
            <w:webHidden/>
          </w:rPr>
          <w:instrText xml:space="preserve"> PAGEREF _Toc30423384 \h </w:instrText>
        </w:r>
        <w:r w:rsidR="00B068E9">
          <w:rPr>
            <w:webHidden/>
          </w:rPr>
        </w:r>
        <w:r w:rsidR="00B068E9">
          <w:rPr>
            <w:webHidden/>
          </w:rPr>
          <w:fldChar w:fldCharType="separate"/>
        </w:r>
        <w:r w:rsidR="00B068E9">
          <w:rPr>
            <w:webHidden/>
          </w:rPr>
          <w:t>3</w:t>
        </w:r>
        <w:r w:rsidR="00B068E9">
          <w:rPr>
            <w:webHidden/>
          </w:rPr>
          <w:fldChar w:fldCharType="end"/>
        </w:r>
      </w:hyperlink>
    </w:p>
    <w:p w14:paraId="4C79D56C" w14:textId="38E04A43" w:rsidR="00B068E9" w:rsidRDefault="00854F1F">
      <w:pPr>
        <w:pStyle w:val="Obsah2"/>
        <w:rPr>
          <w:rFonts w:asciiTheme="minorHAnsi" w:eastAsiaTheme="minorEastAsia" w:hAnsiTheme="minorHAnsi" w:cstheme="minorBidi"/>
          <w:b w:val="0"/>
          <w:sz w:val="22"/>
          <w:szCs w:val="22"/>
        </w:rPr>
      </w:pPr>
      <w:hyperlink w:anchor="_Toc30423385" w:history="1">
        <w:r w:rsidR="00B068E9" w:rsidRPr="00A31FFE">
          <w:rPr>
            <w:rStyle w:val="Hypertextovprepojenie"/>
            <w:rFonts w:cs="Arial"/>
          </w:rPr>
          <w:t>1. Všeobecné informácie</w:t>
        </w:r>
        <w:r w:rsidR="00B068E9">
          <w:rPr>
            <w:webHidden/>
          </w:rPr>
          <w:tab/>
        </w:r>
        <w:r w:rsidR="00B068E9">
          <w:rPr>
            <w:webHidden/>
          </w:rPr>
          <w:fldChar w:fldCharType="begin"/>
        </w:r>
        <w:r w:rsidR="00B068E9">
          <w:rPr>
            <w:webHidden/>
          </w:rPr>
          <w:instrText xml:space="preserve"> PAGEREF _Toc30423385 \h </w:instrText>
        </w:r>
        <w:r w:rsidR="00B068E9">
          <w:rPr>
            <w:webHidden/>
          </w:rPr>
        </w:r>
        <w:r w:rsidR="00B068E9">
          <w:rPr>
            <w:webHidden/>
          </w:rPr>
          <w:fldChar w:fldCharType="separate"/>
        </w:r>
        <w:r w:rsidR="00B068E9">
          <w:rPr>
            <w:webHidden/>
          </w:rPr>
          <w:t>3</w:t>
        </w:r>
        <w:r w:rsidR="00B068E9">
          <w:rPr>
            <w:webHidden/>
          </w:rPr>
          <w:fldChar w:fldCharType="end"/>
        </w:r>
      </w:hyperlink>
    </w:p>
    <w:p w14:paraId="78FD6A98" w14:textId="058DFD7A" w:rsidR="00B068E9" w:rsidRDefault="00854F1F">
      <w:pPr>
        <w:pStyle w:val="Obsah3"/>
        <w:rPr>
          <w:rFonts w:asciiTheme="minorHAnsi" w:eastAsiaTheme="minorEastAsia" w:hAnsiTheme="minorHAnsi" w:cstheme="minorBidi"/>
          <w:sz w:val="22"/>
          <w:szCs w:val="22"/>
        </w:rPr>
      </w:pPr>
      <w:hyperlink w:anchor="_Toc30423386" w:history="1">
        <w:r w:rsidR="00B068E9" w:rsidRPr="00A31FFE">
          <w:rPr>
            <w:rStyle w:val="Hypertextovprepojenie"/>
          </w:rPr>
          <w:t>2.</w:t>
        </w:r>
        <w:r w:rsidR="00B068E9">
          <w:rPr>
            <w:rFonts w:asciiTheme="minorHAnsi" w:eastAsiaTheme="minorEastAsia" w:hAnsiTheme="minorHAnsi" w:cstheme="minorBidi"/>
            <w:sz w:val="22"/>
            <w:szCs w:val="22"/>
          </w:rPr>
          <w:tab/>
        </w:r>
        <w:r w:rsidR="00B068E9" w:rsidRPr="00A31FFE">
          <w:rPr>
            <w:rStyle w:val="Hypertextovprepojenie"/>
          </w:rPr>
          <w:t>Identifikácia obstarávateľskej organizácie</w:t>
        </w:r>
        <w:r w:rsidR="00B068E9">
          <w:rPr>
            <w:webHidden/>
          </w:rPr>
          <w:tab/>
        </w:r>
        <w:r w:rsidR="00B068E9">
          <w:rPr>
            <w:webHidden/>
          </w:rPr>
          <w:fldChar w:fldCharType="begin"/>
        </w:r>
        <w:r w:rsidR="00B068E9">
          <w:rPr>
            <w:webHidden/>
          </w:rPr>
          <w:instrText xml:space="preserve"> PAGEREF _Toc30423386 \h </w:instrText>
        </w:r>
        <w:r w:rsidR="00B068E9">
          <w:rPr>
            <w:webHidden/>
          </w:rPr>
        </w:r>
        <w:r w:rsidR="00B068E9">
          <w:rPr>
            <w:webHidden/>
          </w:rPr>
          <w:fldChar w:fldCharType="separate"/>
        </w:r>
        <w:r w:rsidR="00B068E9">
          <w:rPr>
            <w:webHidden/>
          </w:rPr>
          <w:t>5</w:t>
        </w:r>
        <w:r w:rsidR="00B068E9">
          <w:rPr>
            <w:webHidden/>
          </w:rPr>
          <w:fldChar w:fldCharType="end"/>
        </w:r>
      </w:hyperlink>
    </w:p>
    <w:p w14:paraId="2CEF4BAC" w14:textId="6B8ADBDE" w:rsidR="00B068E9" w:rsidRDefault="00854F1F">
      <w:pPr>
        <w:pStyle w:val="Obsah3"/>
        <w:rPr>
          <w:rFonts w:asciiTheme="minorHAnsi" w:eastAsiaTheme="minorEastAsia" w:hAnsiTheme="minorHAnsi" w:cstheme="minorBidi"/>
          <w:sz w:val="22"/>
          <w:szCs w:val="22"/>
        </w:rPr>
      </w:pPr>
      <w:hyperlink w:anchor="_Toc30423387" w:history="1">
        <w:r w:rsidR="00B068E9" w:rsidRPr="00A31FFE">
          <w:rPr>
            <w:rStyle w:val="Hypertextovprepojenie"/>
          </w:rPr>
          <w:t>3.</w:t>
        </w:r>
        <w:r w:rsidR="00B068E9">
          <w:rPr>
            <w:rFonts w:asciiTheme="minorHAnsi" w:eastAsiaTheme="minorEastAsia" w:hAnsiTheme="minorHAnsi" w:cstheme="minorBidi"/>
            <w:sz w:val="22"/>
            <w:szCs w:val="22"/>
          </w:rPr>
          <w:tab/>
        </w:r>
        <w:r w:rsidR="00B068E9" w:rsidRPr="00A31FFE">
          <w:rPr>
            <w:rStyle w:val="Hypertextovprepojenie"/>
          </w:rPr>
          <w:t>Predmet verejného obstarávania a predmet zákazky</w:t>
        </w:r>
        <w:r w:rsidR="00B068E9">
          <w:rPr>
            <w:webHidden/>
          </w:rPr>
          <w:tab/>
        </w:r>
        <w:r w:rsidR="00B068E9">
          <w:rPr>
            <w:webHidden/>
          </w:rPr>
          <w:fldChar w:fldCharType="begin"/>
        </w:r>
        <w:r w:rsidR="00B068E9">
          <w:rPr>
            <w:webHidden/>
          </w:rPr>
          <w:instrText xml:space="preserve"> PAGEREF _Toc30423387 \h </w:instrText>
        </w:r>
        <w:r w:rsidR="00B068E9">
          <w:rPr>
            <w:webHidden/>
          </w:rPr>
        </w:r>
        <w:r w:rsidR="00B068E9">
          <w:rPr>
            <w:webHidden/>
          </w:rPr>
          <w:fldChar w:fldCharType="separate"/>
        </w:r>
        <w:r w:rsidR="00B068E9">
          <w:rPr>
            <w:webHidden/>
          </w:rPr>
          <w:t>5</w:t>
        </w:r>
        <w:r w:rsidR="00B068E9">
          <w:rPr>
            <w:webHidden/>
          </w:rPr>
          <w:fldChar w:fldCharType="end"/>
        </w:r>
      </w:hyperlink>
    </w:p>
    <w:p w14:paraId="7336C219" w14:textId="79DCAA5B" w:rsidR="00B068E9" w:rsidRDefault="00854F1F">
      <w:pPr>
        <w:pStyle w:val="Obsah3"/>
        <w:rPr>
          <w:rFonts w:asciiTheme="minorHAnsi" w:eastAsiaTheme="minorEastAsia" w:hAnsiTheme="minorHAnsi" w:cstheme="minorBidi"/>
          <w:sz w:val="22"/>
          <w:szCs w:val="22"/>
        </w:rPr>
      </w:pPr>
      <w:hyperlink w:anchor="_Toc30423388" w:history="1">
        <w:r w:rsidR="00B068E9" w:rsidRPr="00A31FFE">
          <w:rPr>
            <w:rStyle w:val="Hypertextovprepojenie"/>
          </w:rPr>
          <w:t>4.</w:t>
        </w:r>
        <w:r w:rsidR="00B068E9">
          <w:rPr>
            <w:rFonts w:asciiTheme="minorHAnsi" w:eastAsiaTheme="minorEastAsia" w:hAnsiTheme="minorHAnsi" w:cstheme="minorBidi"/>
            <w:sz w:val="22"/>
            <w:szCs w:val="22"/>
          </w:rPr>
          <w:tab/>
        </w:r>
        <w:r w:rsidR="00B068E9" w:rsidRPr="00A31FFE">
          <w:rPr>
            <w:rStyle w:val="Hypertextovprepojenie"/>
          </w:rPr>
          <w:t>Rozdelenie predmetu zákazky</w:t>
        </w:r>
        <w:r w:rsidR="00B068E9">
          <w:rPr>
            <w:webHidden/>
          </w:rPr>
          <w:tab/>
        </w:r>
        <w:r w:rsidR="00B068E9">
          <w:rPr>
            <w:webHidden/>
          </w:rPr>
          <w:fldChar w:fldCharType="begin"/>
        </w:r>
        <w:r w:rsidR="00B068E9">
          <w:rPr>
            <w:webHidden/>
          </w:rPr>
          <w:instrText xml:space="preserve"> PAGEREF _Toc30423388 \h </w:instrText>
        </w:r>
        <w:r w:rsidR="00B068E9">
          <w:rPr>
            <w:webHidden/>
          </w:rPr>
        </w:r>
        <w:r w:rsidR="00B068E9">
          <w:rPr>
            <w:webHidden/>
          </w:rPr>
          <w:fldChar w:fldCharType="separate"/>
        </w:r>
        <w:r w:rsidR="00B068E9">
          <w:rPr>
            <w:webHidden/>
          </w:rPr>
          <w:t>6</w:t>
        </w:r>
        <w:r w:rsidR="00B068E9">
          <w:rPr>
            <w:webHidden/>
          </w:rPr>
          <w:fldChar w:fldCharType="end"/>
        </w:r>
      </w:hyperlink>
    </w:p>
    <w:p w14:paraId="16C13744" w14:textId="2840E272" w:rsidR="00B068E9" w:rsidRDefault="00854F1F">
      <w:pPr>
        <w:pStyle w:val="Obsah3"/>
        <w:rPr>
          <w:rFonts w:asciiTheme="minorHAnsi" w:eastAsiaTheme="minorEastAsia" w:hAnsiTheme="minorHAnsi" w:cstheme="minorBidi"/>
          <w:sz w:val="22"/>
          <w:szCs w:val="22"/>
        </w:rPr>
      </w:pPr>
      <w:hyperlink w:anchor="_Toc30423389" w:history="1">
        <w:r w:rsidR="00B068E9" w:rsidRPr="00A31FFE">
          <w:rPr>
            <w:rStyle w:val="Hypertextovprepojenie"/>
          </w:rPr>
          <w:t>5.</w:t>
        </w:r>
        <w:r w:rsidR="00B068E9">
          <w:rPr>
            <w:rFonts w:asciiTheme="minorHAnsi" w:eastAsiaTheme="minorEastAsia" w:hAnsiTheme="minorHAnsi" w:cstheme="minorBidi"/>
            <w:sz w:val="22"/>
            <w:szCs w:val="22"/>
          </w:rPr>
          <w:tab/>
        </w:r>
        <w:r w:rsidR="00B068E9" w:rsidRPr="00A31FFE">
          <w:rPr>
            <w:rStyle w:val="Hypertextovprepojenie"/>
          </w:rPr>
          <w:t>Variantné riešenie</w:t>
        </w:r>
        <w:r w:rsidR="00B068E9">
          <w:rPr>
            <w:webHidden/>
          </w:rPr>
          <w:tab/>
        </w:r>
        <w:r w:rsidR="00B068E9">
          <w:rPr>
            <w:webHidden/>
          </w:rPr>
          <w:fldChar w:fldCharType="begin"/>
        </w:r>
        <w:r w:rsidR="00B068E9">
          <w:rPr>
            <w:webHidden/>
          </w:rPr>
          <w:instrText xml:space="preserve"> PAGEREF _Toc30423389 \h </w:instrText>
        </w:r>
        <w:r w:rsidR="00B068E9">
          <w:rPr>
            <w:webHidden/>
          </w:rPr>
        </w:r>
        <w:r w:rsidR="00B068E9">
          <w:rPr>
            <w:webHidden/>
          </w:rPr>
          <w:fldChar w:fldCharType="separate"/>
        </w:r>
        <w:r w:rsidR="00B068E9">
          <w:rPr>
            <w:webHidden/>
          </w:rPr>
          <w:t>6</w:t>
        </w:r>
        <w:r w:rsidR="00B068E9">
          <w:rPr>
            <w:webHidden/>
          </w:rPr>
          <w:fldChar w:fldCharType="end"/>
        </w:r>
      </w:hyperlink>
    </w:p>
    <w:p w14:paraId="0D71DAB0" w14:textId="2CA3E4B1" w:rsidR="00B068E9" w:rsidRDefault="00854F1F">
      <w:pPr>
        <w:pStyle w:val="Obsah3"/>
        <w:rPr>
          <w:rFonts w:asciiTheme="minorHAnsi" w:eastAsiaTheme="minorEastAsia" w:hAnsiTheme="minorHAnsi" w:cstheme="minorBidi"/>
          <w:sz w:val="22"/>
          <w:szCs w:val="22"/>
        </w:rPr>
      </w:pPr>
      <w:hyperlink w:anchor="_Toc30423390" w:history="1">
        <w:r w:rsidR="00B068E9" w:rsidRPr="00A31FFE">
          <w:rPr>
            <w:rStyle w:val="Hypertextovprepojenie"/>
          </w:rPr>
          <w:t>6.</w:t>
        </w:r>
        <w:r w:rsidR="00B068E9">
          <w:rPr>
            <w:rFonts w:asciiTheme="minorHAnsi" w:eastAsiaTheme="minorEastAsia" w:hAnsiTheme="minorHAnsi" w:cstheme="minorBidi"/>
            <w:sz w:val="22"/>
            <w:szCs w:val="22"/>
          </w:rPr>
          <w:tab/>
        </w:r>
        <w:r w:rsidR="00B068E9" w:rsidRPr="00A31FFE">
          <w:rPr>
            <w:rStyle w:val="Hypertextovprepojenie"/>
          </w:rPr>
          <w:t>Pôvod predmetu zákazky</w:t>
        </w:r>
        <w:r w:rsidR="00B068E9">
          <w:rPr>
            <w:webHidden/>
          </w:rPr>
          <w:tab/>
        </w:r>
        <w:r w:rsidR="00B068E9">
          <w:rPr>
            <w:webHidden/>
          </w:rPr>
          <w:fldChar w:fldCharType="begin"/>
        </w:r>
        <w:r w:rsidR="00B068E9">
          <w:rPr>
            <w:webHidden/>
          </w:rPr>
          <w:instrText xml:space="preserve"> PAGEREF _Toc30423390 \h </w:instrText>
        </w:r>
        <w:r w:rsidR="00B068E9">
          <w:rPr>
            <w:webHidden/>
          </w:rPr>
        </w:r>
        <w:r w:rsidR="00B068E9">
          <w:rPr>
            <w:webHidden/>
          </w:rPr>
          <w:fldChar w:fldCharType="separate"/>
        </w:r>
        <w:r w:rsidR="00B068E9">
          <w:rPr>
            <w:webHidden/>
          </w:rPr>
          <w:t>7</w:t>
        </w:r>
        <w:r w:rsidR="00B068E9">
          <w:rPr>
            <w:webHidden/>
          </w:rPr>
          <w:fldChar w:fldCharType="end"/>
        </w:r>
      </w:hyperlink>
    </w:p>
    <w:p w14:paraId="63DF4124" w14:textId="2C5DF56F" w:rsidR="00B068E9" w:rsidRDefault="00854F1F">
      <w:pPr>
        <w:pStyle w:val="Obsah3"/>
        <w:rPr>
          <w:rFonts w:asciiTheme="minorHAnsi" w:eastAsiaTheme="minorEastAsia" w:hAnsiTheme="minorHAnsi" w:cstheme="minorBidi"/>
          <w:sz w:val="22"/>
          <w:szCs w:val="22"/>
        </w:rPr>
      </w:pPr>
      <w:hyperlink w:anchor="_Toc30423391" w:history="1">
        <w:r w:rsidR="00B068E9" w:rsidRPr="00A31FFE">
          <w:rPr>
            <w:rStyle w:val="Hypertextovprepojenie"/>
          </w:rPr>
          <w:t>7.</w:t>
        </w:r>
        <w:r w:rsidR="00B068E9">
          <w:rPr>
            <w:rFonts w:asciiTheme="minorHAnsi" w:eastAsiaTheme="minorEastAsia" w:hAnsiTheme="minorHAnsi" w:cstheme="minorBidi"/>
            <w:sz w:val="22"/>
            <w:szCs w:val="22"/>
          </w:rPr>
          <w:tab/>
        </w:r>
        <w:r w:rsidR="00B068E9" w:rsidRPr="00A31FFE">
          <w:rPr>
            <w:rStyle w:val="Hypertextovprepojenie"/>
          </w:rPr>
          <w:t>Miesto a termín dodania predmetu zákazky</w:t>
        </w:r>
        <w:r w:rsidR="00B068E9">
          <w:rPr>
            <w:webHidden/>
          </w:rPr>
          <w:tab/>
        </w:r>
        <w:r w:rsidR="00B068E9">
          <w:rPr>
            <w:webHidden/>
          </w:rPr>
          <w:fldChar w:fldCharType="begin"/>
        </w:r>
        <w:r w:rsidR="00B068E9">
          <w:rPr>
            <w:webHidden/>
          </w:rPr>
          <w:instrText xml:space="preserve"> PAGEREF _Toc30423391 \h </w:instrText>
        </w:r>
        <w:r w:rsidR="00B068E9">
          <w:rPr>
            <w:webHidden/>
          </w:rPr>
        </w:r>
        <w:r w:rsidR="00B068E9">
          <w:rPr>
            <w:webHidden/>
          </w:rPr>
          <w:fldChar w:fldCharType="separate"/>
        </w:r>
        <w:r w:rsidR="00B068E9">
          <w:rPr>
            <w:webHidden/>
          </w:rPr>
          <w:t>7</w:t>
        </w:r>
        <w:r w:rsidR="00B068E9">
          <w:rPr>
            <w:webHidden/>
          </w:rPr>
          <w:fldChar w:fldCharType="end"/>
        </w:r>
      </w:hyperlink>
    </w:p>
    <w:p w14:paraId="06D2EC8E" w14:textId="7A056281" w:rsidR="00B068E9" w:rsidRDefault="00854F1F">
      <w:pPr>
        <w:pStyle w:val="Obsah3"/>
        <w:rPr>
          <w:rFonts w:asciiTheme="minorHAnsi" w:eastAsiaTheme="minorEastAsia" w:hAnsiTheme="minorHAnsi" w:cstheme="minorBidi"/>
          <w:sz w:val="22"/>
          <w:szCs w:val="22"/>
        </w:rPr>
      </w:pPr>
      <w:hyperlink w:anchor="_Toc30423392" w:history="1">
        <w:r w:rsidR="00B068E9" w:rsidRPr="00A31FFE">
          <w:rPr>
            <w:rStyle w:val="Hypertextovprepojenie"/>
          </w:rPr>
          <w:t>8.</w:t>
        </w:r>
        <w:r w:rsidR="00B068E9">
          <w:rPr>
            <w:rFonts w:asciiTheme="minorHAnsi" w:eastAsiaTheme="minorEastAsia" w:hAnsiTheme="minorHAnsi" w:cstheme="minorBidi"/>
            <w:sz w:val="22"/>
            <w:szCs w:val="22"/>
          </w:rPr>
          <w:tab/>
        </w:r>
        <w:r w:rsidR="00B068E9" w:rsidRPr="00A31FFE">
          <w:rPr>
            <w:rStyle w:val="Hypertextovprepojenie"/>
          </w:rPr>
          <w:t>Zdroj finančných prostriedkov</w:t>
        </w:r>
        <w:r w:rsidR="00B068E9">
          <w:rPr>
            <w:webHidden/>
          </w:rPr>
          <w:tab/>
        </w:r>
        <w:r w:rsidR="00B068E9">
          <w:rPr>
            <w:webHidden/>
          </w:rPr>
          <w:fldChar w:fldCharType="begin"/>
        </w:r>
        <w:r w:rsidR="00B068E9">
          <w:rPr>
            <w:webHidden/>
          </w:rPr>
          <w:instrText xml:space="preserve"> PAGEREF _Toc30423392 \h </w:instrText>
        </w:r>
        <w:r w:rsidR="00B068E9">
          <w:rPr>
            <w:webHidden/>
          </w:rPr>
        </w:r>
        <w:r w:rsidR="00B068E9">
          <w:rPr>
            <w:webHidden/>
          </w:rPr>
          <w:fldChar w:fldCharType="separate"/>
        </w:r>
        <w:r w:rsidR="00B068E9">
          <w:rPr>
            <w:webHidden/>
          </w:rPr>
          <w:t>7</w:t>
        </w:r>
        <w:r w:rsidR="00B068E9">
          <w:rPr>
            <w:webHidden/>
          </w:rPr>
          <w:fldChar w:fldCharType="end"/>
        </w:r>
      </w:hyperlink>
    </w:p>
    <w:p w14:paraId="64C9BB55" w14:textId="2E049E20" w:rsidR="00B068E9" w:rsidRDefault="00854F1F">
      <w:pPr>
        <w:pStyle w:val="Obsah3"/>
        <w:rPr>
          <w:rFonts w:asciiTheme="minorHAnsi" w:eastAsiaTheme="minorEastAsia" w:hAnsiTheme="minorHAnsi" w:cstheme="minorBidi"/>
          <w:sz w:val="22"/>
          <w:szCs w:val="22"/>
        </w:rPr>
      </w:pPr>
      <w:hyperlink w:anchor="_Toc30423393" w:history="1">
        <w:r w:rsidR="00B068E9" w:rsidRPr="00A31FFE">
          <w:rPr>
            <w:rStyle w:val="Hypertextovprepojenie"/>
          </w:rPr>
          <w:t>9.</w:t>
        </w:r>
        <w:r w:rsidR="00B068E9">
          <w:rPr>
            <w:rFonts w:asciiTheme="minorHAnsi" w:eastAsiaTheme="minorEastAsia" w:hAnsiTheme="minorHAnsi" w:cstheme="minorBidi"/>
            <w:sz w:val="22"/>
            <w:szCs w:val="22"/>
          </w:rPr>
          <w:tab/>
        </w:r>
        <w:r w:rsidR="00B068E9" w:rsidRPr="00A31FFE">
          <w:rPr>
            <w:rStyle w:val="Hypertextovprepojenie"/>
          </w:rPr>
          <w:t>Druh zákazky</w:t>
        </w:r>
        <w:r w:rsidR="00B068E9">
          <w:rPr>
            <w:webHidden/>
          </w:rPr>
          <w:tab/>
        </w:r>
        <w:r w:rsidR="00B068E9">
          <w:rPr>
            <w:webHidden/>
          </w:rPr>
          <w:fldChar w:fldCharType="begin"/>
        </w:r>
        <w:r w:rsidR="00B068E9">
          <w:rPr>
            <w:webHidden/>
          </w:rPr>
          <w:instrText xml:space="preserve"> PAGEREF _Toc30423393 \h </w:instrText>
        </w:r>
        <w:r w:rsidR="00B068E9">
          <w:rPr>
            <w:webHidden/>
          </w:rPr>
        </w:r>
        <w:r w:rsidR="00B068E9">
          <w:rPr>
            <w:webHidden/>
          </w:rPr>
          <w:fldChar w:fldCharType="separate"/>
        </w:r>
        <w:r w:rsidR="00B068E9">
          <w:rPr>
            <w:webHidden/>
          </w:rPr>
          <w:t>7</w:t>
        </w:r>
        <w:r w:rsidR="00B068E9">
          <w:rPr>
            <w:webHidden/>
          </w:rPr>
          <w:fldChar w:fldCharType="end"/>
        </w:r>
      </w:hyperlink>
    </w:p>
    <w:p w14:paraId="2A248B1D" w14:textId="4962E007" w:rsidR="00B068E9" w:rsidRDefault="00854F1F">
      <w:pPr>
        <w:pStyle w:val="Obsah3"/>
        <w:rPr>
          <w:rFonts w:asciiTheme="minorHAnsi" w:eastAsiaTheme="minorEastAsia" w:hAnsiTheme="minorHAnsi" w:cstheme="minorBidi"/>
          <w:sz w:val="22"/>
          <w:szCs w:val="22"/>
        </w:rPr>
      </w:pPr>
      <w:hyperlink w:anchor="_Toc30423394" w:history="1">
        <w:r w:rsidR="00B068E9" w:rsidRPr="00A31FFE">
          <w:rPr>
            <w:rStyle w:val="Hypertextovprepojenie"/>
          </w:rPr>
          <w:t>10.</w:t>
        </w:r>
        <w:r w:rsidR="00B068E9">
          <w:rPr>
            <w:rFonts w:asciiTheme="minorHAnsi" w:eastAsiaTheme="minorEastAsia" w:hAnsiTheme="minorHAnsi" w:cstheme="minorBidi"/>
            <w:sz w:val="22"/>
            <w:szCs w:val="22"/>
          </w:rPr>
          <w:tab/>
        </w:r>
        <w:r w:rsidR="00B068E9" w:rsidRPr="00A31FFE">
          <w:rPr>
            <w:rStyle w:val="Hypertextovprepojenie"/>
          </w:rPr>
          <w:t>Lehota viazanosti ponuky</w:t>
        </w:r>
        <w:r w:rsidR="00B068E9">
          <w:rPr>
            <w:webHidden/>
          </w:rPr>
          <w:tab/>
        </w:r>
        <w:r w:rsidR="00B068E9">
          <w:rPr>
            <w:webHidden/>
          </w:rPr>
          <w:fldChar w:fldCharType="begin"/>
        </w:r>
        <w:r w:rsidR="00B068E9">
          <w:rPr>
            <w:webHidden/>
          </w:rPr>
          <w:instrText xml:space="preserve"> PAGEREF _Toc30423394 \h </w:instrText>
        </w:r>
        <w:r w:rsidR="00B068E9">
          <w:rPr>
            <w:webHidden/>
          </w:rPr>
        </w:r>
        <w:r w:rsidR="00B068E9">
          <w:rPr>
            <w:webHidden/>
          </w:rPr>
          <w:fldChar w:fldCharType="separate"/>
        </w:r>
        <w:r w:rsidR="00B068E9">
          <w:rPr>
            <w:webHidden/>
          </w:rPr>
          <w:t>8</w:t>
        </w:r>
        <w:r w:rsidR="00B068E9">
          <w:rPr>
            <w:webHidden/>
          </w:rPr>
          <w:fldChar w:fldCharType="end"/>
        </w:r>
      </w:hyperlink>
    </w:p>
    <w:p w14:paraId="56F9AC34" w14:textId="647DF263" w:rsidR="00B068E9" w:rsidRDefault="00854F1F">
      <w:pPr>
        <w:pStyle w:val="Obsah2"/>
        <w:rPr>
          <w:rFonts w:asciiTheme="minorHAnsi" w:eastAsiaTheme="minorEastAsia" w:hAnsiTheme="minorHAnsi" w:cstheme="minorBidi"/>
          <w:b w:val="0"/>
          <w:sz w:val="22"/>
          <w:szCs w:val="22"/>
        </w:rPr>
      </w:pPr>
      <w:hyperlink w:anchor="_Toc30423395" w:history="1">
        <w:r w:rsidR="00B068E9" w:rsidRPr="00A31FFE">
          <w:rPr>
            <w:rStyle w:val="Hypertextovprepojenie"/>
          </w:rPr>
          <w:t>2. Komunikácia a vysvetľovanie</w:t>
        </w:r>
        <w:r w:rsidR="00B068E9">
          <w:rPr>
            <w:webHidden/>
          </w:rPr>
          <w:tab/>
        </w:r>
        <w:r w:rsidR="00B068E9">
          <w:rPr>
            <w:webHidden/>
          </w:rPr>
          <w:fldChar w:fldCharType="begin"/>
        </w:r>
        <w:r w:rsidR="00B068E9">
          <w:rPr>
            <w:webHidden/>
          </w:rPr>
          <w:instrText xml:space="preserve"> PAGEREF _Toc30423395 \h </w:instrText>
        </w:r>
        <w:r w:rsidR="00B068E9">
          <w:rPr>
            <w:webHidden/>
          </w:rPr>
        </w:r>
        <w:r w:rsidR="00B068E9">
          <w:rPr>
            <w:webHidden/>
          </w:rPr>
          <w:fldChar w:fldCharType="separate"/>
        </w:r>
        <w:r w:rsidR="00B068E9">
          <w:rPr>
            <w:webHidden/>
          </w:rPr>
          <w:t>8</w:t>
        </w:r>
        <w:r w:rsidR="00B068E9">
          <w:rPr>
            <w:webHidden/>
          </w:rPr>
          <w:fldChar w:fldCharType="end"/>
        </w:r>
      </w:hyperlink>
    </w:p>
    <w:p w14:paraId="43502A78" w14:textId="096A1A9E" w:rsidR="00B068E9" w:rsidRDefault="00854F1F">
      <w:pPr>
        <w:pStyle w:val="Obsah3"/>
        <w:rPr>
          <w:rFonts w:asciiTheme="minorHAnsi" w:eastAsiaTheme="minorEastAsia" w:hAnsiTheme="minorHAnsi" w:cstheme="minorBidi"/>
          <w:sz w:val="22"/>
          <w:szCs w:val="22"/>
        </w:rPr>
      </w:pPr>
      <w:hyperlink w:anchor="_Toc30423396" w:history="1">
        <w:r w:rsidR="00B068E9" w:rsidRPr="00A31FFE">
          <w:rPr>
            <w:rStyle w:val="Hypertextovprepojenie"/>
          </w:rPr>
          <w:t>11.</w:t>
        </w:r>
        <w:r w:rsidR="00B068E9">
          <w:rPr>
            <w:rFonts w:asciiTheme="minorHAnsi" w:eastAsiaTheme="minorEastAsia" w:hAnsiTheme="minorHAnsi" w:cstheme="minorBidi"/>
            <w:sz w:val="22"/>
            <w:szCs w:val="22"/>
          </w:rPr>
          <w:tab/>
        </w:r>
        <w:r w:rsidR="00B068E9" w:rsidRPr="00A31FFE">
          <w:rPr>
            <w:rStyle w:val="Hypertextovprepojenie"/>
          </w:rPr>
          <w:t>Komunikácia medzi obstarávateľskou organizáciou a záujemcami/ uchádzačmi a doručovanie písomnosti</w:t>
        </w:r>
        <w:r w:rsidR="00B068E9">
          <w:rPr>
            <w:webHidden/>
          </w:rPr>
          <w:tab/>
        </w:r>
        <w:r w:rsidR="00B068E9">
          <w:rPr>
            <w:webHidden/>
          </w:rPr>
          <w:fldChar w:fldCharType="begin"/>
        </w:r>
        <w:r w:rsidR="00B068E9">
          <w:rPr>
            <w:webHidden/>
          </w:rPr>
          <w:instrText xml:space="preserve"> PAGEREF _Toc30423396 \h </w:instrText>
        </w:r>
        <w:r w:rsidR="00B068E9">
          <w:rPr>
            <w:webHidden/>
          </w:rPr>
        </w:r>
        <w:r w:rsidR="00B068E9">
          <w:rPr>
            <w:webHidden/>
          </w:rPr>
          <w:fldChar w:fldCharType="separate"/>
        </w:r>
        <w:r w:rsidR="00B068E9">
          <w:rPr>
            <w:webHidden/>
          </w:rPr>
          <w:t>8</w:t>
        </w:r>
        <w:r w:rsidR="00B068E9">
          <w:rPr>
            <w:webHidden/>
          </w:rPr>
          <w:fldChar w:fldCharType="end"/>
        </w:r>
      </w:hyperlink>
    </w:p>
    <w:p w14:paraId="757A26CA" w14:textId="3C7A0EC5" w:rsidR="00B068E9" w:rsidRDefault="00854F1F">
      <w:pPr>
        <w:pStyle w:val="Obsah3"/>
        <w:rPr>
          <w:rFonts w:asciiTheme="minorHAnsi" w:eastAsiaTheme="minorEastAsia" w:hAnsiTheme="minorHAnsi" w:cstheme="minorBidi"/>
          <w:sz w:val="22"/>
          <w:szCs w:val="22"/>
        </w:rPr>
      </w:pPr>
      <w:hyperlink w:anchor="_Toc30423397" w:history="1">
        <w:r w:rsidR="00B068E9" w:rsidRPr="00A31FFE">
          <w:rPr>
            <w:rStyle w:val="Hypertextovprepojenie"/>
          </w:rPr>
          <w:t>12.</w:t>
        </w:r>
        <w:r w:rsidR="00B068E9">
          <w:rPr>
            <w:rFonts w:asciiTheme="minorHAnsi" w:eastAsiaTheme="minorEastAsia" w:hAnsiTheme="minorHAnsi" w:cstheme="minorBidi"/>
            <w:sz w:val="22"/>
            <w:szCs w:val="22"/>
          </w:rPr>
          <w:tab/>
        </w:r>
        <w:r w:rsidR="00B068E9" w:rsidRPr="00A31FFE">
          <w:rPr>
            <w:rStyle w:val="Hypertextovprepojenie"/>
          </w:rPr>
          <w:t>Určenie lehôt</w:t>
        </w:r>
        <w:r w:rsidR="00B068E9">
          <w:rPr>
            <w:webHidden/>
          </w:rPr>
          <w:tab/>
        </w:r>
        <w:r w:rsidR="00B068E9">
          <w:rPr>
            <w:webHidden/>
          </w:rPr>
          <w:fldChar w:fldCharType="begin"/>
        </w:r>
        <w:r w:rsidR="00B068E9">
          <w:rPr>
            <w:webHidden/>
          </w:rPr>
          <w:instrText xml:space="preserve"> PAGEREF _Toc30423397 \h </w:instrText>
        </w:r>
        <w:r w:rsidR="00B068E9">
          <w:rPr>
            <w:webHidden/>
          </w:rPr>
        </w:r>
        <w:r w:rsidR="00B068E9">
          <w:rPr>
            <w:webHidden/>
          </w:rPr>
          <w:fldChar w:fldCharType="separate"/>
        </w:r>
        <w:r w:rsidR="00B068E9">
          <w:rPr>
            <w:webHidden/>
          </w:rPr>
          <w:t>10</w:t>
        </w:r>
        <w:r w:rsidR="00B068E9">
          <w:rPr>
            <w:webHidden/>
          </w:rPr>
          <w:fldChar w:fldCharType="end"/>
        </w:r>
      </w:hyperlink>
    </w:p>
    <w:p w14:paraId="6A2F147B" w14:textId="21C0011A" w:rsidR="00B068E9" w:rsidRDefault="00854F1F">
      <w:pPr>
        <w:pStyle w:val="Obsah3"/>
        <w:rPr>
          <w:rFonts w:asciiTheme="minorHAnsi" w:eastAsiaTheme="minorEastAsia" w:hAnsiTheme="minorHAnsi" w:cstheme="minorBidi"/>
          <w:sz w:val="22"/>
          <w:szCs w:val="22"/>
        </w:rPr>
      </w:pPr>
      <w:hyperlink w:anchor="_Toc30423398" w:history="1">
        <w:r w:rsidR="00B068E9" w:rsidRPr="00A31FFE">
          <w:rPr>
            <w:rStyle w:val="Hypertextovprepojenie"/>
          </w:rPr>
          <w:t>13.</w:t>
        </w:r>
        <w:r w:rsidR="00B068E9">
          <w:rPr>
            <w:rFonts w:asciiTheme="minorHAnsi" w:eastAsiaTheme="minorEastAsia" w:hAnsiTheme="minorHAnsi" w:cstheme="minorBidi"/>
            <w:sz w:val="22"/>
            <w:szCs w:val="22"/>
          </w:rPr>
          <w:tab/>
        </w:r>
        <w:r w:rsidR="00B068E9" w:rsidRPr="00A31FFE">
          <w:rPr>
            <w:rStyle w:val="Hypertextovprepojenie"/>
          </w:rPr>
          <w:t>Vysvetľovanie a doplnenie súťažných podkladov</w:t>
        </w:r>
        <w:r w:rsidR="00B068E9">
          <w:rPr>
            <w:webHidden/>
          </w:rPr>
          <w:tab/>
        </w:r>
        <w:r w:rsidR="00B068E9">
          <w:rPr>
            <w:webHidden/>
          </w:rPr>
          <w:fldChar w:fldCharType="begin"/>
        </w:r>
        <w:r w:rsidR="00B068E9">
          <w:rPr>
            <w:webHidden/>
          </w:rPr>
          <w:instrText xml:space="preserve"> PAGEREF _Toc30423398 \h </w:instrText>
        </w:r>
        <w:r w:rsidR="00B068E9">
          <w:rPr>
            <w:webHidden/>
          </w:rPr>
        </w:r>
        <w:r w:rsidR="00B068E9">
          <w:rPr>
            <w:webHidden/>
          </w:rPr>
          <w:fldChar w:fldCharType="separate"/>
        </w:r>
        <w:r w:rsidR="00B068E9">
          <w:rPr>
            <w:webHidden/>
          </w:rPr>
          <w:t>10</w:t>
        </w:r>
        <w:r w:rsidR="00B068E9">
          <w:rPr>
            <w:webHidden/>
          </w:rPr>
          <w:fldChar w:fldCharType="end"/>
        </w:r>
      </w:hyperlink>
    </w:p>
    <w:p w14:paraId="2B31B1B0" w14:textId="7C5752A3" w:rsidR="00B068E9" w:rsidRDefault="00854F1F">
      <w:pPr>
        <w:pStyle w:val="Obsah3"/>
        <w:rPr>
          <w:rFonts w:asciiTheme="minorHAnsi" w:eastAsiaTheme="minorEastAsia" w:hAnsiTheme="minorHAnsi" w:cstheme="minorBidi"/>
          <w:sz w:val="22"/>
          <w:szCs w:val="22"/>
        </w:rPr>
      </w:pPr>
      <w:hyperlink w:anchor="_Toc30423399" w:history="1">
        <w:r w:rsidR="00B068E9" w:rsidRPr="00A31FFE">
          <w:rPr>
            <w:rStyle w:val="Hypertextovprepojenie"/>
          </w:rPr>
          <w:t>14.</w:t>
        </w:r>
        <w:r w:rsidR="00B068E9">
          <w:rPr>
            <w:rFonts w:asciiTheme="minorHAnsi" w:eastAsiaTheme="minorEastAsia" w:hAnsiTheme="minorHAnsi" w:cstheme="minorBidi"/>
            <w:sz w:val="22"/>
            <w:szCs w:val="22"/>
          </w:rPr>
          <w:tab/>
        </w:r>
        <w:r w:rsidR="00B068E9" w:rsidRPr="00A31FFE">
          <w:rPr>
            <w:rStyle w:val="Hypertextovprepojenie"/>
          </w:rPr>
          <w:t>Obhliadka miesta dodania predmetu zákazky</w:t>
        </w:r>
        <w:r w:rsidR="00B068E9">
          <w:rPr>
            <w:webHidden/>
          </w:rPr>
          <w:tab/>
        </w:r>
        <w:r w:rsidR="00B068E9">
          <w:rPr>
            <w:webHidden/>
          </w:rPr>
          <w:fldChar w:fldCharType="begin"/>
        </w:r>
        <w:r w:rsidR="00B068E9">
          <w:rPr>
            <w:webHidden/>
          </w:rPr>
          <w:instrText xml:space="preserve"> PAGEREF _Toc30423399 \h </w:instrText>
        </w:r>
        <w:r w:rsidR="00B068E9">
          <w:rPr>
            <w:webHidden/>
          </w:rPr>
        </w:r>
        <w:r w:rsidR="00B068E9">
          <w:rPr>
            <w:webHidden/>
          </w:rPr>
          <w:fldChar w:fldCharType="separate"/>
        </w:r>
        <w:r w:rsidR="00B068E9">
          <w:rPr>
            <w:webHidden/>
          </w:rPr>
          <w:t>10</w:t>
        </w:r>
        <w:r w:rsidR="00B068E9">
          <w:rPr>
            <w:webHidden/>
          </w:rPr>
          <w:fldChar w:fldCharType="end"/>
        </w:r>
      </w:hyperlink>
    </w:p>
    <w:p w14:paraId="2C7A8235" w14:textId="1DBB3250" w:rsidR="00B068E9" w:rsidRDefault="00854F1F">
      <w:pPr>
        <w:pStyle w:val="Obsah2"/>
        <w:rPr>
          <w:rFonts w:asciiTheme="minorHAnsi" w:eastAsiaTheme="minorEastAsia" w:hAnsiTheme="minorHAnsi" w:cstheme="minorBidi"/>
          <w:b w:val="0"/>
          <w:sz w:val="22"/>
          <w:szCs w:val="22"/>
        </w:rPr>
      </w:pPr>
      <w:hyperlink w:anchor="_Toc30423400" w:history="1">
        <w:r w:rsidR="00B068E9" w:rsidRPr="00A31FFE">
          <w:rPr>
            <w:rStyle w:val="Hypertextovprepojenie"/>
          </w:rPr>
          <w:t>3. Príprava ponuky</w:t>
        </w:r>
        <w:r w:rsidR="00B068E9">
          <w:rPr>
            <w:webHidden/>
          </w:rPr>
          <w:tab/>
        </w:r>
        <w:r w:rsidR="00B068E9">
          <w:rPr>
            <w:webHidden/>
          </w:rPr>
          <w:fldChar w:fldCharType="begin"/>
        </w:r>
        <w:r w:rsidR="00B068E9">
          <w:rPr>
            <w:webHidden/>
          </w:rPr>
          <w:instrText xml:space="preserve"> PAGEREF _Toc30423400 \h </w:instrText>
        </w:r>
        <w:r w:rsidR="00B068E9">
          <w:rPr>
            <w:webHidden/>
          </w:rPr>
        </w:r>
        <w:r w:rsidR="00B068E9">
          <w:rPr>
            <w:webHidden/>
          </w:rPr>
          <w:fldChar w:fldCharType="separate"/>
        </w:r>
        <w:r w:rsidR="00B068E9">
          <w:rPr>
            <w:webHidden/>
          </w:rPr>
          <w:t>11</w:t>
        </w:r>
        <w:r w:rsidR="00B068E9">
          <w:rPr>
            <w:webHidden/>
          </w:rPr>
          <w:fldChar w:fldCharType="end"/>
        </w:r>
      </w:hyperlink>
    </w:p>
    <w:p w14:paraId="72E1F9DA" w14:textId="4A8AC248" w:rsidR="00B068E9" w:rsidRDefault="00854F1F">
      <w:pPr>
        <w:pStyle w:val="Obsah3"/>
        <w:rPr>
          <w:rFonts w:asciiTheme="minorHAnsi" w:eastAsiaTheme="minorEastAsia" w:hAnsiTheme="minorHAnsi" w:cstheme="minorBidi"/>
          <w:sz w:val="22"/>
          <w:szCs w:val="22"/>
        </w:rPr>
      </w:pPr>
      <w:hyperlink w:anchor="_Toc30423401" w:history="1">
        <w:r w:rsidR="00B068E9" w:rsidRPr="00A31FFE">
          <w:rPr>
            <w:rStyle w:val="Hypertextovprepojenie"/>
          </w:rPr>
          <w:t>15.</w:t>
        </w:r>
        <w:r w:rsidR="00B068E9">
          <w:rPr>
            <w:rFonts w:asciiTheme="minorHAnsi" w:eastAsiaTheme="minorEastAsia" w:hAnsiTheme="minorHAnsi" w:cstheme="minorBidi"/>
            <w:sz w:val="22"/>
            <w:szCs w:val="22"/>
          </w:rPr>
          <w:tab/>
        </w:r>
        <w:r w:rsidR="00B068E9" w:rsidRPr="00A31FFE">
          <w:rPr>
            <w:rStyle w:val="Hypertextovprepojenie"/>
          </w:rPr>
          <w:t>Vyhotovenie ponuky</w:t>
        </w:r>
        <w:r w:rsidR="00B068E9">
          <w:rPr>
            <w:webHidden/>
          </w:rPr>
          <w:tab/>
        </w:r>
        <w:r w:rsidR="00B068E9">
          <w:rPr>
            <w:webHidden/>
          </w:rPr>
          <w:fldChar w:fldCharType="begin"/>
        </w:r>
        <w:r w:rsidR="00B068E9">
          <w:rPr>
            <w:webHidden/>
          </w:rPr>
          <w:instrText xml:space="preserve"> PAGEREF _Toc30423401 \h </w:instrText>
        </w:r>
        <w:r w:rsidR="00B068E9">
          <w:rPr>
            <w:webHidden/>
          </w:rPr>
        </w:r>
        <w:r w:rsidR="00B068E9">
          <w:rPr>
            <w:webHidden/>
          </w:rPr>
          <w:fldChar w:fldCharType="separate"/>
        </w:r>
        <w:r w:rsidR="00B068E9">
          <w:rPr>
            <w:webHidden/>
          </w:rPr>
          <w:t>11</w:t>
        </w:r>
        <w:r w:rsidR="00B068E9">
          <w:rPr>
            <w:webHidden/>
          </w:rPr>
          <w:fldChar w:fldCharType="end"/>
        </w:r>
      </w:hyperlink>
    </w:p>
    <w:p w14:paraId="623B0ECA" w14:textId="69CA5CE7" w:rsidR="00B068E9" w:rsidRDefault="00854F1F">
      <w:pPr>
        <w:pStyle w:val="Obsah3"/>
        <w:rPr>
          <w:rFonts w:asciiTheme="minorHAnsi" w:eastAsiaTheme="minorEastAsia" w:hAnsiTheme="minorHAnsi" w:cstheme="minorBidi"/>
          <w:sz w:val="22"/>
          <w:szCs w:val="22"/>
        </w:rPr>
      </w:pPr>
      <w:hyperlink w:anchor="_Toc30423402" w:history="1">
        <w:r w:rsidR="00B068E9" w:rsidRPr="00A31FFE">
          <w:rPr>
            <w:rStyle w:val="Hypertextovprepojenie"/>
          </w:rPr>
          <w:t>16.</w:t>
        </w:r>
        <w:r w:rsidR="00B068E9">
          <w:rPr>
            <w:rFonts w:asciiTheme="minorHAnsi" w:eastAsiaTheme="minorEastAsia" w:hAnsiTheme="minorHAnsi" w:cstheme="minorBidi"/>
            <w:sz w:val="22"/>
            <w:szCs w:val="22"/>
          </w:rPr>
          <w:tab/>
        </w:r>
        <w:r w:rsidR="00B068E9" w:rsidRPr="00A31FFE">
          <w:rPr>
            <w:rStyle w:val="Hypertextovprepojenie"/>
          </w:rPr>
          <w:t>Jazyk ponuky</w:t>
        </w:r>
        <w:r w:rsidR="00B068E9">
          <w:rPr>
            <w:webHidden/>
          </w:rPr>
          <w:tab/>
        </w:r>
        <w:r w:rsidR="00B068E9">
          <w:rPr>
            <w:webHidden/>
          </w:rPr>
          <w:fldChar w:fldCharType="begin"/>
        </w:r>
        <w:r w:rsidR="00B068E9">
          <w:rPr>
            <w:webHidden/>
          </w:rPr>
          <w:instrText xml:space="preserve"> PAGEREF _Toc30423402 \h </w:instrText>
        </w:r>
        <w:r w:rsidR="00B068E9">
          <w:rPr>
            <w:webHidden/>
          </w:rPr>
        </w:r>
        <w:r w:rsidR="00B068E9">
          <w:rPr>
            <w:webHidden/>
          </w:rPr>
          <w:fldChar w:fldCharType="separate"/>
        </w:r>
        <w:r w:rsidR="00B068E9">
          <w:rPr>
            <w:webHidden/>
          </w:rPr>
          <w:t>12</w:t>
        </w:r>
        <w:r w:rsidR="00B068E9">
          <w:rPr>
            <w:webHidden/>
          </w:rPr>
          <w:fldChar w:fldCharType="end"/>
        </w:r>
      </w:hyperlink>
    </w:p>
    <w:p w14:paraId="0EB3391F" w14:textId="0FEDBC42" w:rsidR="00B068E9" w:rsidRDefault="00854F1F">
      <w:pPr>
        <w:pStyle w:val="Obsah3"/>
        <w:rPr>
          <w:rFonts w:asciiTheme="minorHAnsi" w:eastAsiaTheme="minorEastAsia" w:hAnsiTheme="minorHAnsi" w:cstheme="minorBidi"/>
          <w:sz w:val="22"/>
          <w:szCs w:val="22"/>
        </w:rPr>
      </w:pPr>
      <w:hyperlink w:anchor="_Toc30423403" w:history="1">
        <w:r w:rsidR="00B068E9" w:rsidRPr="00A31FFE">
          <w:rPr>
            <w:rStyle w:val="Hypertextovprepojenie"/>
          </w:rPr>
          <w:t>17.</w:t>
        </w:r>
        <w:r w:rsidR="00B068E9">
          <w:rPr>
            <w:rFonts w:asciiTheme="minorHAnsi" w:eastAsiaTheme="minorEastAsia" w:hAnsiTheme="minorHAnsi" w:cstheme="minorBidi"/>
            <w:sz w:val="22"/>
            <w:szCs w:val="22"/>
          </w:rPr>
          <w:tab/>
        </w:r>
        <w:r w:rsidR="00B068E9" w:rsidRPr="00A31FFE">
          <w:rPr>
            <w:rStyle w:val="Hypertextovprepojenie"/>
          </w:rPr>
          <w:t>Mena a ceny uvádzané v ponuke</w:t>
        </w:r>
        <w:r w:rsidR="00B068E9">
          <w:rPr>
            <w:webHidden/>
          </w:rPr>
          <w:tab/>
        </w:r>
        <w:r w:rsidR="00B068E9">
          <w:rPr>
            <w:webHidden/>
          </w:rPr>
          <w:fldChar w:fldCharType="begin"/>
        </w:r>
        <w:r w:rsidR="00B068E9">
          <w:rPr>
            <w:webHidden/>
          </w:rPr>
          <w:instrText xml:space="preserve"> PAGEREF _Toc30423403 \h </w:instrText>
        </w:r>
        <w:r w:rsidR="00B068E9">
          <w:rPr>
            <w:webHidden/>
          </w:rPr>
        </w:r>
        <w:r w:rsidR="00B068E9">
          <w:rPr>
            <w:webHidden/>
          </w:rPr>
          <w:fldChar w:fldCharType="separate"/>
        </w:r>
        <w:r w:rsidR="00B068E9">
          <w:rPr>
            <w:webHidden/>
          </w:rPr>
          <w:t>12</w:t>
        </w:r>
        <w:r w:rsidR="00B068E9">
          <w:rPr>
            <w:webHidden/>
          </w:rPr>
          <w:fldChar w:fldCharType="end"/>
        </w:r>
      </w:hyperlink>
    </w:p>
    <w:p w14:paraId="0CA316A8" w14:textId="49052E06" w:rsidR="00B068E9" w:rsidRDefault="00854F1F">
      <w:pPr>
        <w:pStyle w:val="Obsah3"/>
        <w:rPr>
          <w:rFonts w:asciiTheme="minorHAnsi" w:eastAsiaTheme="minorEastAsia" w:hAnsiTheme="minorHAnsi" w:cstheme="minorBidi"/>
          <w:sz w:val="22"/>
          <w:szCs w:val="22"/>
        </w:rPr>
      </w:pPr>
      <w:hyperlink w:anchor="_Toc30423404" w:history="1">
        <w:r w:rsidR="00B068E9" w:rsidRPr="00A31FFE">
          <w:rPr>
            <w:rStyle w:val="Hypertextovprepojenie"/>
          </w:rPr>
          <w:t>18.</w:t>
        </w:r>
        <w:r w:rsidR="00B068E9">
          <w:rPr>
            <w:rFonts w:asciiTheme="minorHAnsi" w:eastAsiaTheme="minorEastAsia" w:hAnsiTheme="minorHAnsi" w:cstheme="minorBidi"/>
            <w:sz w:val="22"/>
            <w:szCs w:val="22"/>
          </w:rPr>
          <w:tab/>
        </w:r>
        <w:r w:rsidR="00B068E9" w:rsidRPr="00A31FFE">
          <w:rPr>
            <w:rStyle w:val="Hypertextovprepojenie"/>
          </w:rPr>
          <w:t>Zábezpeka ponuky</w:t>
        </w:r>
        <w:r w:rsidR="00B068E9">
          <w:rPr>
            <w:webHidden/>
          </w:rPr>
          <w:tab/>
        </w:r>
        <w:r w:rsidR="00B068E9">
          <w:rPr>
            <w:webHidden/>
          </w:rPr>
          <w:fldChar w:fldCharType="begin"/>
        </w:r>
        <w:r w:rsidR="00B068E9">
          <w:rPr>
            <w:webHidden/>
          </w:rPr>
          <w:instrText xml:space="preserve"> PAGEREF _Toc30423404 \h </w:instrText>
        </w:r>
        <w:r w:rsidR="00B068E9">
          <w:rPr>
            <w:webHidden/>
          </w:rPr>
        </w:r>
        <w:r w:rsidR="00B068E9">
          <w:rPr>
            <w:webHidden/>
          </w:rPr>
          <w:fldChar w:fldCharType="separate"/>
        </w:r>
        <w:r w:rsidR="00B068E9">
          <w:rPr>
            <w:webHidden/>
          </w:rPr>
          <w:t>13</w:t>
        </w:r>
        <w:r w:rsidR="00B068E9">
          <w:rPr>
            <w:webHidden/>
          </w:rPr>
          <w:fldChar w:fldCharType="end"/>
        </w:r>
      </w:hyperlink>
    </w:p>
    <w:p w14:paraId="67A8EDF1" w14:textId="7FBA32DF" w:rsidR="00B068E9" w:rsidRDefault="00854F1F">
      <w:pPr>
        <w:pStyle w:val="Obsah3"/>
        <w:rPr>
          <w:rFonts w:asciiTheme="minorHAnsi" w:eastAsiaTheme="minorEastAsia" w:hAnsiTheme="minorHAnsi" w:cstheme="minorBidi"/>
          <w:sz w:val="22"/>
          <w:szCs w:val="22"/>
        </w:rPr>
      </w:pPr>
      <w:hyperlink w:anchor="_Toc30423405" w:history="1">
        <w:r w:rsidR="00B068E9" w:rsidRPr="00A31FFE">
          <w:rPr>
            <w:rStyle w:val="Hypertextovprepojenie"/>
          </w:rPr>
          <w:t>19.</w:t>
        </w:r>
        <w:r w:rsidR="00B068E9">
          <w:rPr>
            <w:rFonts w:asciiTheme="minorHAnsi" w:eastAsiaTheme="minorEastAsia" w:hAnsiTheme="minorHAnsi" w:cstheme="minorBidi"/>
            <w:sz w:val="22"/>
            <w:szCs w:val="22"/>
          </w:rPr>
          <w:tab/>
        </w:r>
        <w:r w:rsidR="00B068E9" w:rsidRPr="00A31FFE">
          <w:rPr>
            <w:rStyle w:val="Hypertextovprepojenie"/>
          </w:rPr>
          <w:t>Obsah ponuky</w:t>
        </w:r>
        <w:r w:rsidR="00B068E9">
          <w:rPr>
            <w:webHidden/>
          </w:rPr>
          <w:tab/>
        </w:r>
        <w:r w:rsidR="00B068E9">
          <w:rPr>
            <w:webHidden/>
          </w:rPr>
          <w:fldChar w:fldCharType="begin"/>
        </w:r>
        <w:r w:rsidR="00B068E9">
          <w:rPr>
            <w:webHidden/>
          </w:rPr>
          <w:instrText xml:space="preserve"> PAGEREF _Toc30423405 \h </w:instrText>
        </w:r>
        <w:r w:rsidR="00B068E9">
          <w:rPr>
            <w:webHidden/>
          </w:rPr>
        </w:r>
        <w:r w:rsidR="00B068E9">
          <w:rPr>
            <w:webHidden/>
          </w:rPr>
          <w:fldChar w:fldCharType="separate"/>
        </w:r>
        <w:r w:rsidR="00B068E9">
          <w:rPr>
            <w:webHidden/>
          </w:rPr>
          <w:t>15</w:t>
        </w:r>
        <w:r w:rsidR="00B068E9">
          <w:rPr>
            <w:webHidden/>
          </w:rPr>
          <w:fldChar w:fldCharType="end"/>
        </w:r>
      </w:hyperlink>
    </w:p>
    <w:p w14:paraId="56BD1842" w14:textId="57D5EA8C" w:rsidR="00B068E9" w:rsidRDefault="00854F1F">
      <w:pPr>
        <w:pStyle w:val="Obsah3"/>
        <w:rPr>
          <w:rFonts w:asciiTheme="minorHAnsi" w:eastAsiaTheme="minorEastAsia" w:hAnsiTheme="minorHAnsi" w:cstheme="minorBidi"/>
          <w:sz w:val="22"/>
          <w:szCs w:val="22"/>
        </w:rPr>
      </w:pPr>
      <w:hyperlink w:anchor="_Toc30423406" w:history="1">
        <w:r w:rsidR="00B068E9" w:rsidRPr="00A31FFE">
          <w:rPr>
            <w:rStyle w:val="Hypertextovprepojenie"/>
          </w:rPr>
          <w:t>20.</w:t>
        </w:r>
        <w:r w:rsidR="00B068E9">
          <w:rPr>
            <w:rFonts w:asciiTheme="minorHAnsi" w:eastAsiaTheme="minorEastAsia" w:hAnsiTheme="minorHAnsi" w:cstheme="minorBidi"/>
            <w:sz w:val="22"/>
            <w:szCs w:val="22"/>
          </w:rPr>
          <w:tab/>
        </w:r>
        <w:r w:rsidR="00B068E9" w:rsidRPr="00A31FFE">
          <w:rPr>
            <w:rStyle w:val="Hypertextovprepojenie"/>
          </w:rPr>
          <w:t>Náklady na ponuku</w:t>
        </w:r>
        <w:r w:rsidR="00B068E9">
          <w:rPr>
            <w:webHidden/>
          </w:rPr>
          <w:tab/>
        </w:r>
        <w:r w:rsidR="00B068E9">
          <w:rPr>
            <w:webHidden/>
          </w:rPr>
          <w:fldChar w:fldCharType="begin"/>
        </w:r>
        <w:r w:rsidR="00B068E9">
          <w:rPr>
            <w:webHidden/>
          </w:rPr>
          <w:instrText xml:space="preserve"> PAGEREF _Toc30423406 \h </w:instrText>
        </w:r>
        <w:r w:rsidR="00B068E9">
          <w:rPr>
            <w:webHidden/>
          </w:rPr>
        </w:r>
        <w:r w:rsidR="00B068E9">
          <w:rPr>
            <w:webHidden/>
          </w:rPr>
          <w:fldChar w:fldCharType="separate"/>
        </w:r>
        <w:r w:rsidR="00B068E9">
          <w:rPr>
            <w:webHidden/>
          </w:rPr>
          <w:t>17</w:t>
        </w:r>
        <w:r w:rsidR="00B068E9">
          <w:rPr>
            <w:webHidden/>
          </w:rPr>
          <w:fldChar w:fldCharType="end"/>
        </w:r>
      </w:hyperlink>
    </w:p>
    <w:p w14:paraId="2F58706C" w14:textId="6FBC075B" w:rsidR="00B068E9" w:rsidRDefault="00854F1F">
      <w:pPr>
        <w:pStyle w:val="Obsah2"/>
        <w:rPr>
          <w:rFonts w:asciiTheme="minorHAnsi" w:eastAsiaTheme="minorEastAsia" w:hAnsiTheme="minorHAnsi" w:cstheme="minorBidi"/>
          <w:b w:val="0"/>
          <w:sz w:val="22"/>
          <w:szCs w:val="22"/>
        </w:rPr>
      </w:pPr>
      <w:hyperlink w:anchor="_Toc30423407" w:history="1">
        <w:r w:rsidR="00B068E9" w:rsidRPr="00A31FFE">
          <w:rPr>
            <w:rStyle w:val="Hypertextovprepojenie"/>
          </w:rPr>
          <w:t>4. Predkladanie ponuky</w:t>
        </w:r>
        <w:r w:rsidR="00B068E9">
          <w:rPr>
            <w:webHidden/>
          </w:rPr>
          <w:tab/>
        </w:r>
        <w:r w:rsidR="00B068E9">
          <w:rPr>
            <w:webHidden/>
          </w:rPr>
          <w:fldChar w:fldCharType="begin"/>
        </w:r>
        <w:r w:rsidR="00B068E9">
          <w:rPr>
            <w:webHidden/>
          </w:rPr>
          <w:instrText xml:space="preserve"> PAGEREF _Toc30423407 \h </w:instrText>
        </w:r>
        <w:r w:rsidR="00B068E9">
          <w:rPr>
            <w:webHidden/>
          </w:rPr>
        </w:r>
        <w:r w:rsidR="00B068E9">
          <w:rPr>
            <w:webHidden/>
          </w:rPr>
          <w:fldChar w:fldCharType="separate"/>
        </w:r>
        <w:r w:rsidR="00B068E9">
          <w:rPr>
            <w:webHidden/>
          </w:rPr>
          <w:t>17</w:t>
        </w:r>
        <w:r w:rsidR="00B068E9">
          <w:rPr>
            <w:webHidden/>
          </w:rPr>
          <w:fldChar w:fldCharType="end"/>
        </w:r>
      </w:hyperlink>
    </w:p>
    <w:p w14:paraId="6EDDADE8" w14:textId="0B9C39A6" w:rsidR="00B068E9" w:rsidRDefault="00854F1F">
      <w:pPr>
        <w:pStyle w:val="Obsah3"/>
        <w:rPr>
          <w:rFonts w:asciiTheme="minorHAnsi" w:eastAsiaTheme="minorEastAsia" w:hAnsiTheme="minorHAnsi" w:cstheme="minorBidi"/>
          <w:sz w:val="22"/>
          <w:szCs w:val="22"/>
        </w:rPr>
      </w:pPr>
      <w:hyperlink w:anchor="_Toc30423408" w:history="1">
        <w:r w:rsidR="00B068E9" w:rsidRPr="00A31FFE">
          <w:rPr>
            <w:rStyle w:val="Hypertextovprepojenie"/>
          </w:rPr>
          <w:t>21.</w:t>
        </w:r>
        <w:r w:rsidR="00B068E9">
          <w:rPr>
            <w:rFonts w:asciiTheme="minorHAnsi" w:eastAsiaTheme="minorEastAsia" w:hAnsiTheme="minorHAnsi" w:cstheme="minorBidi"/>
            <w:sz w:val="22"/>
            <w:szCs w:val="22"/>
          </w:rPr>
          <w:tab/>
        </w:r>
        <w:r w:rsidR="00B068E9" w:rsidRPr="00A31FFE">
          <w:rPr>
            <w:rStyle w:val="Hypertextovprepojenie"/>
          </w:rPr>
          <w:t>Záujemca/uchádzač oprávnený predložiť ponuku</w:t>
        </w:r>
        <w:r w:rsidR="00B068E9">
          <w:rPr>
            <w:webHidden/>
          </w:rPr>
          <w:tab/>
        </w:r>
        <w:r w:rsidR="00B068E9">
          <w:rPr>
            <w:webHidden/>
          </w:rPr>
          <w:fldChar w:fldCharType="begin"/>
        </w:r>
        <w:r w:rsidR="00B068E9">
          <w:rPr>
            <w:webHidden/>
          </w:rPr>
          <w:instrText xml:space="preserve"> PAGEREF _Toc30423408 \h </w:instrText>
        </w:r>
        <w:r w:rsidR="00B068E9">
          <w:rPr>
            <w:webHidden/>
          </w:rPr>
        </w:r>
        <w:r w:rsidR="00B068E9">
          <w:rPr>
            <w:webHidden/>
          </w:rPr>
          <w:fldChar w:fldCharType="separate"/>
        </w:r>
        <w:r w:rsidR="00B068E9">
          <w:rPr>
            <w:webHidden/>
          </w:rPr>
          <w:t>17</w:t>
        </w:r>
        <w:r w:rsidR="00B068E9">
          <w:rPr>
            <w:webHidden/>
          </w:rPr>
          <w:fldChar w:fldCharType="end"/>
        </w:r>
      </w:hyperlink>
    </w:p>
    <w:p w14:paraId="496592D8" w14:textId="13DCC390" w:rsidR="00B068E9" w:rsidRDefault="00854F1F">
      <w:pPr>
        <w:pStyle w:val="Obsah3"/>
        <w:rPr>
          <w:rFonts w:asciiTheme="minorHAnsi" w:eastAsiaTheme="minorEastAsia" w:hAnsiTheme="minorHAnsi" w:cstheme="minorBidi"/>
          <w:sz w:val="22"/>
          <w:szCs w:val="22"/>
        </w:rPr>
      </w:pPr>
      <w:hyperlink w:anchor="_Toc30423409" w:history="1">
        <w:r w:rsidR="00B068E9" w:rsidRPr="00A31FFE">
          <w:rPr>
            <w:rStyle w:val="Hypertextovprepojenie"/>
          </w:rPr>
          <w:t>22.</w:t>
        </w:r>
        <w:r w:rsidR="00B068E9">
          <w:rPr>
            <w:rFonts w:asciiTheme="minorHAnsi" w:eastAsiaTheme="minorEastAsia" w:hAnsiTheme="minorHAnsi" w:cstheme="minorBidi"/>
            <w:sz w:val="22"/>
            <w:szCs w:val="22"/>
          </w:rPr>
          <w:tab/>
        </w:r>
        <w:r w:rsidR="00B068E9" w:rsidRPr="00A31FFE">
          <w:rPr>
            <w:rStyle w:val="Hypertextovprepojenie"/>
          </w:rPr>
          <w:t>Predloženie ponuky</w:t>
        </w:r>
        <w:r w:rsidR="00B068E9">
          <w:rPr>
            <w:webHidden/>
          </w:rPr>
          <w:tab/>
        </w:r>
        <w:r w:rsidR="00B068E9">
          <w:rPr>
            <w:webHidden/>
          </w:rPr>
          <w:fldChar w:fldCharType="begin"/>
        </w:r>
        <w:r w:rsidR="00B068E9">
          <w:rPr>
            <w:webHidden/>
          </w:rPr>
          <w:instrText xml:space="preserve"> PAGEREF _Toc30423409 \h </w:instrText>
        </w:r>
        <w:r w:rsidR="00B068E9">
          <w:rPr>
            <w:webHidden/>
          </w:rPr>
        </w:r>
        <w:r w:rsidR="00B068E9">
          <w:rPr>
            <w:webHidden/>
          </w:rPr>
          <w:fldChar w:fldCharType="separate"/>
        </w:r>
        <w:r w:rsidR="00B068E9">
          <w:rPr>
            <w:webHidden/>
          </w:rPr>
          <w:t>18</w:t>
        </w:r>
        <w:r w:rsidR="00B068E9">
          <w:rPr>
            <w:webHidden/>
          </w:rPr>
          <w:fldChar w:fldCharType="end"/>
        </w:r>
      </w:hyperlink>
    </w:p>
    <w:p w14:paraId="58BF4228" w14:textId="2570D8C3" w:rsidR="00B068E9" w:rsidRDefault="00854F1F">
      <w:pPr>
        <w:pStyle w:val="Obsah3"/>
        <w:rPr>
          <w:rFonts w:asciiTheme="minorHAnsi" w:eastAsiaTheme="minorEastAsia" w:hAnsiTheme="minorHAnsi" w:cstheme="minorBidi"/>
          <w:sz w:val="22"/>
          <w:szCs w:val="22"/>
        </w:rPr>
      </w:pPr>
      <w:hyperlink w:anchor="_Toc30423410" w:history="1">
        <w:r w:rsidR="00B068E9" w:rsidRPr="00A31FFE">
          <w:rPr>
            <w:rStyle w:val="Hypertextovprepojenie"/>
          </w:rPr>
          <w:t>23.</w:t>
        </w:r>
        <w:r w:rsidR="00B068E9">
          <w:rPr>
            <w:rFonts w:asciiTheme="minorHAnsi" w:eastAsiaTheme="minorEastAsia" w:hAnsiTheme="minorHAnsi" w:cstheme="minorBidi"/>
            <w:sz w:val="22"/>
            <w:szCs w:val="22"/>
          </w:rPr>
          <w:tab/>
        </w:r>
        <w:r w:rsidR="00B068E9" w:rsidRPr="00A31FFE">
          <w:rPr>
            <w:rStyle w:val="Hypertextovprepojenie"/>
          </w:rPr>
          <w:t>Miesto a lehota na predkladanie ponúk</w:t>
        </w:r>
        <w:r w:rsidR="00B068E9">
          <w:rPr>
            <w:webHidden/>
          </w:rPr>
          <w:tab/>
        </w:r>
        <w:r w:rsidR="00B068E9">
          <w:rPr>
            <w:webHidden/>
          </w:rPr>
          <w:fldChar w:fldCharType="begin"/>
        </w:r>
        <w:r w:rsidR="00B068E9">
          <w:rPr>
            <w:webHidden/>
          </w:rPr>
          <w:instrText xml:space="preserve"> PAGEREF _Toc30423410 \h </w:instrText>
        </w:r>
        <w:r w:rsidR="00B068E9">
          <w:rPr>
            <w:webHidden/>
          </w:rPr>
        </w:r>
        <w:r w:rsidR="00B068E9">
          <w:rPr>
            <w:webHidden/>
          </w:rPr>
          <w:fldChar w:fldCharType="separate"/>
        </w:r>
        <w:r w:rsidR="00B068E9">
          <w:rPr>
            <w:webHidden/>
          </w:rPr>
          <w:t>19</w:t>
        </w:r>
        <w:r w:rsidR="00B068E9">
          <w:rPr>
            <w:webHidden/>
          </w:rPr>
          <w:fldChar w:fldCharType="end"/>
        </w:r>
      </w:hyperlink>
    </w:p>
    <w:p w14:paraId="3C59E2A1" w14:textId="7F417ECC" w:rsidR="00B068E9" w:rsidRDefault="00854F1F">
      <w:pPr>
        <w:pStyle w:val="Obsah3"/>
        <w:rPr>
          <w:rFonts w:asciiTheme="minorHAnsi" w:eastAsiaTheme="minorEastAsia" w:hAnsiTheme="minorHAnsi" w:cstheme="minorBidi"/>
          <w:sz w:val="22"/>
          <w:szCs w:val="22"/>
        </w:rPr>
      </w:pPr>
      <w:hyperlink w:anchor="_Toc30423411" w:history="1">
        <w:r w:rsidR="00B068E9" w:rsidRPr="00A31FFE">
          <w:rPr>
            <w:rStyle w:val="Hypertextovprepojenie"/>
          </w:rPr>
          <w:t>24.</w:t>
        </w:r>
        <w:r w:rsidR="00B068E9">
          <w:rPr>
            <w:rFonts w:asciiTheme="minorHAnsi" w:eastAsiaTheme="minorEastAsia" w:hAnsiTheme="minorHAnsi" w:cstheme="minorBidi"/>
            <w:sz w:val="22"/>
            <w:szCs w:val="22"/>
          </w:rPr>
          <w:tab/>
        </w:r>
        <w:r w:rsidR="00B068E9" w:rsidRPr="00A31FFE">
          <w:rPr>
            <w:rStyle w:val="Hypertextovprepojenie"/>
          </w:rPr>
          <w:t>Doplnenie, zmena a odvolanie ponuky</w:t>
        </w:r>
        <w:r w:rsidR="00B068E9">
          <w:rPr>
            <w:webHidden/>
          </w:rPr>
          <w:tab/>
        </w:r>
        <w:r w:rsidR="00B068E9">
          <w:rPr>
            <w:webHidden/>
          </w:rPr>
          <w:fldChar w:fldCharType="begin"/>
        </w:r>
        <w:r w:rsidR="00B068E9">
          <w:rPr>
            <w:webHidden/>
          </w:rPr>
          <w:instrText xml:space="preserve"> PAGEREF _Toc30423411 \h </w:instrText>
        </w:r>
        <w:r w:rsidR="00B068E9">
          <w:rPr>
            <w:webHidden/>
          </w:rPr>
        </w:r>
        <w:r w:rsidR="00B068E9">
          <w:rPr>
            <w:webHidden/>
          </w:rPr>
          <w:fldChar w:fldCharType="separate"/>
        </w:r>
        <w:r w:rsidR="00B068E9">
          <w:rPr>
            <w:webHidden/>
          </w:rPr>
          <w:t>19</w:t>
        </w:r>
        <w:r w:rsidR="00B068E9">
          <w:rPr>
            <w:webHidden/>
          </w:rPr>
          <w:fldChar w:fldCharType="end"/>
        </w:r>
      </w:hyperlink>
    </w:p>
    <w:p w14:paraId="5F581C1E" w14:textId="6CF1262B" w:rsidR="00B068E9" w:rsidRDefault="00854F1F">
      <w:pPr>
        <w:pStyle w:val="Obsah2"/>
        <w:rPr>
          <w:rFonts w:asciiTheme="minorHAnsi" w:eastAsiaTheme="minorEastAsia" w:hAnsiTheme="minorHAnsi" w:cstheme="minorBidi"/>
          <w:b w:val="0"/>
          <w:sz w:val="22"/>
          <w:szCs w:val="22"/>
        </w:rPr>
      </w:pPr>
      <w:hyperlink w:anchor="_Toc30423412" w:history="1">
        <w:r w:rsidR="00B068E9" w:rsidRPr="00A31FFE">
          <w:rPr>
            <w:rStyle w:val="Hypertextovprepojenie"/>
          </w:rPr>
          <w:t>5. Otváranie a vyhodnotenie ponúk</w:t>
        </w:r>
        <w:r w:rsidR="00B068E9">
          <w:rPr>
            <w:webHidden/>
          </w:rPr>
          <w:tab/>
        </w:r>
        <w:r w:rsidR="00B068E9">
          <w:rPr>
            <w:webHidden/>
          </w:rPr>
          <w:fldChar w:fldCharType="begin"/>
        </w:r>
        <w:r w:rsidR="00B068E9">
          <w:rPr>
            <w:webHidden/>
          </w:rPr>
          <w:instrText xml:space="preserve"> PAGEREF _Toc30423412 \h </w:instrText>
        </w:r>
        <w:r w:rsidR="00B068E9">
          <w:rPr>
            <w:webHidden/>
          </w:rPr>
        </w:r>
        <w:r w:rsidR="00B068E9">
          <w:rPr>
            <w:webHidden/>
          </w:rPr>
          <w:fldChar w:fldCharType="separate"/>
        </w:r>
        <w:r w:rsidR="00B068E9">
          <w:rPr>
            <w:webHidden/>
          </w:rPr>
          <w:t>19</w:t>
        </w:r>
        <w:r w:rsidR="00B068E9">
          <w:rPr>
            <w:webHidden/>
          </w:rPr>
          <w:fldChar w:fldCharType="end"/>
        </w:r>
      </w:hyperlink>
    </w:p>
    <w:p w14:paraId="523B9EBD" w14:textId="22CAABE6" w:rsidR="00B068E9" w:rsidRDefault="00854F1F">
      <w:pPr>
        <w:pStyle w:val="Obsah3"/>
        <w:rPr>
          <w:rFonts w:asciiTheme="minorHAnsi" w:eastAsiaTheme="minorEastAsia" w:hAnsiTheme="minorHAnsi" w:cstheme="minorBidi"/>
          <w:sz w:val="22"/>
          <w:szCs w:val="22"/>
        </w:rPr>
      </w:pPr>
      <w:hyperlink w:anchor="_Toc30423413" w:history="1">
        <w:r w:rsidR="00B068E9" w:rsidRPr="00A31FFE">
          <w:rPr>
            <w:rStyle w:val="Hypertextovprepojenie"/>
          </w:rPr>
          <w:t>25.</w:t>
        </w:r>
        <w:r w:rsidR="00B068E9">
          <w:rPr>
            <w:rFonts w:asciiTheme="minorHAnsi" w:eastAsiaTheme="minorEastAsia" w:hAnsiTheme="minorHAnsi" w:cstheme="minorBidi"/>
            <w:sz w:val="22"/>
            <w:szCs w:val="22"/>
          </w:rPr>
          <w:tab/>
        </w:r>
        <w:r w:rsidR="00B068E9" w:rsidRPr="00A31FFE">
          <w:rPr>
            <w:rStyle w:val="Hypertextovprepojenie"/>
          </w:rPr>
          <w:t>Otváranie ponúk</w:t>
        </w:r>
        <w:r w:rsidR="00B068E9">
          <w:rPr>
            <w:webHidden/>
          </w:rPr>
          <w:tab/>
        </w:r>
        <w:r w:rsidR="00B068E9">
          <w:rPr>
            <w:webHidden/>
          </w:rPr>
          <w:fldChar w:fldCharType="begin"/>
        </w:r>
        <w:r w:rsidR="00B068E9">
          <w:rPr>
            <w:webHidden/>
          </w:rPr>
          <w:instrText xml:space="preserve"> PAGEREF _Toc30423413 \h </w:instrText>
        </w:r>
        <w:r w:rsidR="00B068E9">
          <w:rPr>
            <w:webHidden/>
          </w:rPr>
        </w:r>
        <w:r w:rsidR="00B068E9">
          <w:rPr>
            <w:webHidden/>
          </w:rPr>
          <w:fldChar w:fldCharType="separate"/>
        </w:r>
        <w:r w:rsidR="00B068E9">
          <w:rPr>
            <w:webHidden/>
          </w:rPr>
          <w:t>19</w:t>
        </w:r>
        <w:r w:rsidR="00B068E9">
          <w:rPr>
            <w:webHidden/>
          </w:rPr>
          <w:fldChar w:fldCharType="end"/>
        </w:r>
      </w:hyperlink>
    </w:p>
    <w:p w14:paraId="54458B74" w14:textId="56C18A4B" w:rsidR="00B068E9" w:rsidRDefault="00854F1F">
      <w:pPr>
        <w:pStyle w:val="Obsah3"/>
        <w:rPr>
          <w:rFonts w:asciiTheme="minorHAnsi" w:eastAsiaTheme="minorEastAsia" w:hAnsiTheme="minorHAnsi" w:cstheme="minorBidi"/>
          <w:sz w:val="22"/>
          <w:szCs w:val="22"/>
        </w:rPr>
      </w:pPr>
      <w:hyperlink w:anchor="_Toc30423414" w:history="1">
        <w:r w:rsidR="00B068E9" w:rsidRPr="00A31FFE">
          <w:rPr>
            <w:rStyle w:val="Hypertextovprepojenie"/>
          </w:rPr>
          <w:t>26.</w:t>
        </w:r>
        <w:r w:rsidR="00B068E9">
          <w:rPr>
            <w:rFonts w:asciiTheme="minorHAnsi" w:eastAsiaTheme="minorEastAsia" w:hAnsiTheme="minorHAnsi" w:cstheme="minorBidi"/>
            <w:sz w:val="22"/>
            <w:szCs w:val="22"/>
          </w:rPr>
          <w:tab/>
        </w:r>
        <w:r w:rsidR="00B068E9" w:rsidRPr="00A31FFE">
          <w:rPr>
            <w:rStyle w:val="Hypertextovprepojenie"/>
          </w:rPr>
          <w:t>Preskúmanie ponúk</w:t>
        </w:r>
        <w:r w:rsidR="00B068E9">
          <w:rPr>
            <w:webHidden/>
          </w:rPr>
          <w:tab/>
        </w:r>
        <w:r w:rsidR="00B068E9">
          <w:rPr>
            <w:webHidden/>
          </w:rPr>
          <w:fldChar w:fldCharType="begin"/>
        </w:r>
        <w:r w:rsidR="00B068E9">
          <w:rPr>
            <w:webHidden/>
          </w:rPr>
          <w:instrText xml:space="preserve"> PAGEREF _Toc30423414 \h </w:instrText>
        </w:r>
        <w:r w:rsidR="00B068E9">
          <w:rPr>
            <w:webHidden/>
          </w:rPr>
        </w:r>
        <w:r w:rsidR="00B068E9">
          <w:rPr>
            <w:webHidden/>
          </w:rPr>
          <w:fldChar w:fldCharType="separate"/>
        </w:r>
        <w:r w:rsidR="00B068E9">
          <w:rPr>
            <w:webHidden/>
          </w:rPr>
          <w:t>20</w:t>
        </w:r>
        <w:r w:rsidR="00B068E9">
          <w:rPr>
            <w:webHidden/>
          </w:rPr>
          <w:fldChar w:fldCharType="end"/>
        </w:r>
      </w:hyperlink>
    </w:p>
    <w:p w14:paraId="0B03D655" w14:textId="396186DE" w:rsidR="00B068E9" w:rsidRDefault="00854F1F">
      <w:pPr>
        <w:pStyle w:val="Obsah3"/>
        <w:rPr>
          <w:rFonts w:asciiTheme="minorHAnsi" w:eastAsiaTheme="minorEastAsia" w:hAnsiTheme="minorHAnsi" w:cstheme="minorBidi"/>
          <w:sz w:val="22"/>
          <w:szCs w:val="22"/>
        </w:rPr>
      </w:pPr>
      <w:hyperlink w:anchor="_Toc30423415" w:history="1">
        <w:r w:rsidR="00B068E9" w:rsidRPr="00A31FFE">
          <w:rPr>
            <w:rStyle w:val="Hypertextovprepojenie"/>
          </w:rPr>
          <w:t>27.</w:t>
        </w:r>
        <w:r w:rsidR="00B068E9">
          <w:rPr>
            <w:rFonts w:asciiTheme="minorHAnsi" w:eastAsiaTheme="minorEastAsia" w:hAnsiTheme="minorHAnsi" w:cstheme="minorBidi"/>
            <w:sz w:val="22"/>
            <w:szCs w:val="22"/>
          </w:rPr>
          <w:tab/>
        </w:r>
        <w:r w:rsidR="00B068E9" w:rsidRPr="00A31FFE">
          <w:rPr>
            <w:rStyle w:val="Hypertextovprepojenie"/>
          </w:rPr>
          <w:t>Mena na vyhodnotenie ponúk</w:t>
        </w:r>
        <w:r w:rsidR="00B068E9">
          <w:rPr>
            <w:webHidden/>
          </w:rPr>
          <w:tab/>
        </w:r>
        <w:r w:rsidR="00B068E9">
          <w:rPr>
            <w:webHidden/>
          </w:rPr>
          <w:fldChar w:fldCharType="begin"/>
        </w:r>
        <w:r w:rsidR="00B068E9">
          <w:rPr>
            <w:webHidden/>
          </w:rPr>
          <w:instrText xml:space="preserve"> PAGEREF _Toc30423415 \h </w:instrText>
        </w:r>
        <w:r w:rsidR="00B068E9">
          <w:rPr>
            <w:webHidden/>
          </w:rPr>
        </w:r>
        <w:r w:rsidR="00B068E9">
          <w:rPr>
            <w:webHidden/>
          </w:rPr>
          <w:fldChar w:fldCharType="separate"/>
        </w:r>
        <w:r w:rsidR="00B068E9">
          <w:rPr>
            <w:webHidden/>
          </w:rPr>
          <w:t>20</w:t>
        </w:r>
        <w:r w:rsidR="00B068E9">
          <w:rPr>
            <w:webHidden/>
          </w:rPr>
          <w:fldChar w:fldCharType="end"/>
        </w:r>
      </w:hyperlink>
    </w:p>
    <w:p w14:paraId="2D4231A7" w14:textId="25F51DBC" w:rsidR="00B068E9" w:rsidRDefault="00854F1F">
      <w:pPr>
        <w:pStyle w:val="Obsah3"/>
        <w:rPr>
          <w:rFonts w:asciiTheme="minorHAnsi" w:eastAsiaTheme="minorEastAsia" w:hAnsiTheme="minorHAnsi" w:cstheme="minorBidi"/>
          <w:sz w:val="22"/>
          <w:szCs w:val="22"/>
        </w:rPr>
      </w:pPr>
      <w:hyperlink w:anchor="_Toc30423416" w:history="1">
        <w:r w:rsidR="00B068E9" w:rsidRPr="00A31FFE">
          <w:rPr>
            <w:rStyle w:val="Hypertextovprepojenie"/>
          </w:rPr>
          <w:t>28.</w:t>
        </w:r>
        <w:r w:rsidR="00B068E9">
          <w:rPr>
            <w:rFonts w:asciiTheme="minorHAnsi" w:eastAsiaTheme="minorEastAsia" w:hAnsiTheme="minorHAnsi" w:cstheme="minorBidi"/>
            <w:sz w:val="22"/>
            <w:szCs w:val="22"/>
          </w:rPr>
          <w:tab/>
        </w:r>
        <w:r w:rsidR="00B068E9" w:rsidRPr="00A31FFE">
          <w:rPr>
            <w:rStyle w:val="Hypertextovprepojenie"/>
          </w:rPr>
          <w:t>Vyhodnotenie ponúk</w:t>
        </w:r>
        <w:r w:rsidR="00B068E9">
          <w:rPr>
            <w:webHidden/>
          </w:rPr>
          <w:tab/>
        </w:r>
        <w:r w:rsidR="00B068E9">
          <w:rPr>
            <w:webHidden/>
          </w:rPr>
          <w:fldChar w:fldCharType="begin"/>
        </w:r>
        <w:r w:rsidR="00B068E9">
          <w:rPr>
            <w:webHidden/>
          </w:rPr>
          <w:instrText xml:space="preserve"> PAGEREF _Toc30423416 \h </w:instrText>
        </w:r>
        <w:r w:rsidR="00B068E9">
          <w:rPr>
            <w:webHidden/>
          </w:rPr>
        </w:r>
        <w:r w:rsidR="00B068E9">
          <w:rPr>
            <w:webHidden/>
          </w:rPr>
          <w:fldChar w:fldCharType="separate"/>
        </w:r>
        <w:r w:rsidR="00B068E9">
          <w:rPr>
            <w:webHidden/>
          </w:rPr>
          <w:t>20</w:t>
        </w:r>
        <w:r w:rsidR="00B068E9">
          <w:rPr>
            <w:webHidden/>
          </w:rPr>
          <w:fldChar w:fldCharType="end"/>
        </w:r>
      </w:hyperlink>
    </w:p>
    <w:p w14:paraId="5F77A50A" w14:textId="157BC04B" w:rsidR="00B068E9" w:rsidRDefault="00854F1F">
      <w:pPr>
        <w:pStyle w:val="Obsah3"/>
        <w:rPr>
          <w:rFonts w:asciiTheme="minorHAnsi" w:eastAsiaTheme="minorEastAsia" w:hAnsiTheme="minorHAnsi" w:cstheme="minorBidi"/>
          <w:sz w:val="22"/>
          <w:szCs w:val="22"/>
        </w:rPr>
      </w:pPr>
      <w:hyperlink w:anchor="_Toc30423417" w:history="1">
        <w:r w:rsidR="00B068E9" w:rsidRPr="00A31FFE">
          <w:rPr>
            <w:rStyle w:val="Hypertextovprepojenie"/>
            <w:b/>
          </w:rPr>
          <w:t>29.</w:t>
        </w:r>
        <w:r w:rsidR="00B068E9">
          <w:rPr>
            <w:rFonts w:asciiTheme="minorHAnsi" w:eastAsiaTheme="minorEastAsia" w:hAnsiTheme="minorHAnsi" w:cstheme="minorBidi"/>
            <w:sz w:val="22"/>
            <w:szCs w:val="22"/>
          </w:rPr>
          <w:tab/>
        </w:r>
        <w:r w:rsidR="00B068E9" w:rsidRPr="00A31FFE">
          <w:rPr>
            <w:rStyle w:val="Hypertextovprepojenie"/>
            <w:b/>
          </w:rPr>
          <w:t>Vyhodnotenie splnenia podmienok účasti uchádzačov</w:t>
        </w:r>
        <w:r w:rsidR="00B068E9">
          <w:rPr>
            <w:webHidden/>
          </w:rPr>
          <w:tab/>
        </w:r>
        <w:r w:rsidR="00B068E9">
          <w:rPr>
            <w:webHidden/>
          </w:rPr>
          <w:fldChar w:fldCharType="begin"/>
        </w:r>
        <w:r w:rsidR="00B068E9">
          <w:rPr>
            <w:webHidden/>
          </w:rPr>
          <w:instrText xml:space="preserve"> PAGEREF _Toc30423417 \h </w:instrText>
        </w:r>
        <w:r w:rsidR="00B068E9">
          <w:rPr>
            <w:webHidden/>
          </w:rPr>
        </w:r>
        <w:r w:rsidR="00B068E9">
          <w:rPr>
            <w:webHidden/>
          </w:rPr>
          <w:fldChar w:fldCharType="separate"/>
        </w:r>
        <w:r w:rsidR="00B068E9">
          <w:rPr>
            <w:webHidden/>
          </w:rPr>
          <w:t>21</w:t>
        </w:r>
        <w:r w:rsidR="00B068E9">
          <w:rPr>
            <w:webHidden/>
          </w:rPr>
          <w:fldChar w:fldCharType="end"/>
        </w:r>
      </w:hyperlink>
    </w:p>
    <w:p w14:paraId="0C035484" w14:textId="2EC69010" w:rsidR="00B068E9" w:rsidRDefault="00854F1F">
      <w:pPr>
        <w:pStyle w:val="Obsah2"/>
        <w:rPr>
          <w:rFonts w:asciiTheme="minorHAnsi" w:eastAsiaTheme="minorEastAsia" w:hAnsiTheme="minorHAnsi" w:cstheme="minorBidi"/>
          <w:b w:val="0"/>
          <w:sz w:val="22"/>
          <w:szCs w:val="22"/>
        </w:rPr>
      </w:pPr>
      <w:hyperlink w:anchor="_Toc30423418" w:history="1">
        <w:r w:rsidR="00B068E9" w:rsidRPr="00A31FFE">
          <w:rPr>
            <w:rStyle w:val="Hypertextovprepojenie"/>
          </w:rPr>
          <w:t>6. Dôvernosť a etika vo verejnom obstarávaní</w:t>
        </w:r>
        <w:r w:rsidR="00B068E9">
          <w:rPr>
            <w:webHidden/>
          </w:rPr>
          <w:tab/>
        </w:r>
        <w:r w:rsidR="00B068E9">
          <w:rPr>
            <w:webHidden/>
          </w:rPr>
          <w:fldChar w:fldCharType="begin"/>
        </w:r>
        <w:r w:rsidR="00B068E9">
          <w:rPr>
            <w:webHidden/>
          </w:rPr>
          <w:instrText xml:space="preserve"> PAGEREF _Toc30423418 \h </w:instrText>
        </w:r>
        <w:r w:rsidR="00B068E9">
          <w:rPr>
            <w:webHidden/>
          </w:rPr>
        </w:r>
        <w:r w:rsidR="00B068E9">
          <w:rPr>
            <w:webHidden/>
          </w:rPr>
          <w:fldChar w:fldCharType="separate"/>
        </w:r>
        <w:r w:rsidR="00B068E9">
          <w:rPr>
            <w:webHidden/>
          </w:rPr>
          <w:t>22</w:t>
        </w:r>
        <w:r w:rsidR="00B068E9">
          <w:rPr>
            <w:webHidden/>
          </w:rPr>
          <w:fldChar w:fldCharType="end"/>
        </w:r>
      </w:hyperlink>
    </w:p>
    <w:p w14:paraId="76CE044C" w14:textId="5C2C2906" w:rsidR="00B068E9" w:rsidRDefault="00854F1F">
      <w:pPr>
        <w:pStyle w:val="Obsah3"/>
        <w:rPr>
          <w:rFonts w:asciiTheme="minorHAnsi" w:eastAsiaTheme="minorEastAsia" w:hAnsiTheme="minorHAnsi" w:cstheme="minorBidi"/>
          <w:sz w:val="22"/>
          <w:szCs w:val="22"/>
        </w:rPr>
      </w:pPr>
      <w:hyperlink w:anchor="_Toc30423419" w:history="1">
        <w:r w:rsidR="00B068E9" w:rsidRPr="00A31FFE">
          <w:rPr>
            <w:rStyle w:val="Hypertextovprepojenie"/>
          </w:rPr>
          <w:t>30.</w:t>
        </w:r>
        <w:r w:rsidR="00B068E9">
          <w:rPr>
            <w:rFonts w:asciiTheme="minorHAnsi" w:eastAsiaTheme="minorEastAsia" w:hAnsiTheme="minorHAnsi" w:cstheme="minorBidi"/>
            <w:sz w:val="22"/>
            <w:szCs w:val="22"/>
          </w:rPr>
          <w:tab/>
        </w:r>
        <w:r w:rsidR="00B068E9" w:rsidRPr="00A31FFE">
          <w:rPr>
            <w:rStyle w:val="Hypertextovprepojenie"/>
          </w:rPr>
          <w:t>Dôvernosť procesu verejného obstarávania</w:t>
        </w:r>
        <w:r w:rsidR="00B068E9">
          <w:rPr>
            <w:webHidden/>
          </w:rPr>
          <w:tab/>
        </w:r>
        <w:r w:rsidR="00B068E9">
          <w:rPr>
            <w:webHidden/>
          </w:rPr>
          <w:fldChar w:fldCharType="begin"/>
        </w:r>
        <w:r w:rsidR="00B068E9">
          <w:rPr>
            <w:webHidden/>
          </w:rPr>
          <w:instrText xml:space="preserve"> PAGEREF _Toc30423419 \h </w:instrText>
        </w:r>
        <w:r w:rsidR="00B068E9">
          <w:rPr>
            <w:webHidden/>
          </w:rPr>
        </w:r>
        <w:r w:rsidR="00B068E9">
          <w:rPr>
            <w:webHidden/>
          </w:rPr>
          <w:fldChar w:fldCharType="separate"/>
        </w:r>
        <w:r w:rsidR="00B068E9">
          <w:rPr>
            <w:webHidden/>
          </w:rPr>
          <w:t>22</w:t>
        </w:r>
        <w:r w:rsidR="00B068E9">
          <w:rPr>
            <w:webHidden/>
          </w:rPr>
          <w:fldChar w:fldCharType="end"/>
        </w:r>
      </w:hyperlink>
    </w:p>
    <w:p w14:paraId="5887C83A" w14:textId="6223A292" w:rsidR="00B068E9" w:rsidRDefault="00854F1F">
      <w:pPr>
        <w:pStyle w:val="Obsah2"/>
        <w:rPr>
          <w:rFonts w:asciiTheme="minorHAnsi" w:eastAsiaTheme="minorEastAsia" w:hAnsiTheme="minorHAnsi" w:cstheme="minorBidi"/>
          <w:b w:val="0"/>
          <w:sz w:val="22"/>
          <w:szCs w:val="22"/>
        </w:rPr>
      </w:pPr>
      <w:hyperlink w:anchor="_Toc30423420" w:history="1">
        <w:r w:rsidR="00B068E9" w:rsidRPr="00A31FFE">
          <w:rPr>
            <w:rStyle w:val="Hypertextovprepojenie"/>
          </w:rPr>
          <w:t>7. Prijatie ponuky</w:t>
        </w:r>
        <w:r w:rsidR="00B068E9">
          <w:rPr>
            <w:webHidden/>
          </w:rPr>
          <w:tab/>
        </w:r>
        <w:r w:rsidR="00B068E9">
          <w:rPr>
            <w:webHidden/>
          </w:rPr>
          <w:fldChar w:fldCharType="begin"/>
        </w:r>
        <w:r w:rsidR="00B068E9">
          <w:rPr>
            <w:webHidden/>
          </w:rPr>
          <w:instrText xml:space="preserve"> PAGEREF _Toc30423420 \h </w:instrText>
        </w:r>
        <w:r w:rsidR="00B068E9">
          <w:rPr>
            <w:webHidden/>
          </w:rPr>
        </w:r>
        <w:r w:rsidR="00B068E9">
          <w:rPr>
            <w:webHidden/>
          </w:rPr>
          <w:fldChar w:fldCharType="separate"/>
        </w:r>
        <w:r w:rsidR="00B068E9">
          <w:rPr>
            <w:webHidden/>
          </w:rPr>
          <w:t>22</w:t>
        </w:r>
        <w:r w:rsidR="00B068E9">
          <w:rPr>
            <w:webHidden/>
          </w:rPr>
          <w:fldChar w:fldCharType="end"/>
        </w:r>
      </w:hyperlink>
    </w:p>
    <w:p w14:paraId="6C193335" w14:textId="126DA671" w:rsidR="00B068E9" w:rsidRDefault="00854F1F">
      <w:pPr>
        <w:pStyle w:val="Obsah3"/>
        <w:rPr>
          <w:rFonts w:asciiTheme="minorHAnsi" w:eastAsiaTheme="minorEastAsia" w:hAnsiTheme="minorHAnsi" w:cstheme="minorBidi"/>
          <w:sz w:val="22"/>
          <w:szCs w:val="22"/>
        </w:rPr>
      </w:pPr>
      <w:hyperlink w:anchor="_Toc30423421" w:history="1">
        <w:r w:rsidR="00B068E9" w:rsidRPr="00A31FFE">
          <w:rPr>
            <w:rStyle w:val="Hypertextovprepojenie"/>
          </w:rPr>
          <w:t>31.</w:t>
        </w:r>
        <w:r w:rsidR="00B068E9">
          <w:rPr>
            <w:rFonts w:asciiTheme="minorHAnsi" w:eastAsiaTheme="minorEastAsia" w:hAnsiTheme="minorHAnsi" w:cstheme="minorBidi"/>
            <w:sz w:val="22"/>
            <w:szCs w:val="22"/>
          </w:rPr>
          <w:tab/>
        </w:r>
        <w:r w:rsidR="00B068E9" w:rsidRPr="00A31FFE">
          <w:rPr>
            <w:rStyle w:val="Hypertextovprepojenie"/>
          </w:rPr>
          <w:t>Informácia o výsledku vyhodnotenia ponúk</w:t>
        </w:r>
        <w:r w:rsidR="00B068E9">
          <w:rPr>
            <w:webHidden/>
          </w:rPr>
          <w:tab/>
        </w:r>
        <w:r w:rsidR="00B068E9">
          <w:rPr>
            <w:webHidden/>
          </w:rPr>
          <w:fldChar w:fldCharType="begin"/>
        </w:r>
        <w:r w:rsidR="00B068E9">
          <w:rPr>
            <w:webHidden/>
          </w:rPr>
          <w:instrText xml:space="preserve"> PAGEREF _Toc30423421 \h </w:instrText>
        </w:r>
        <w:r w:rsidR="00B068E9">
          <w:rPr>
            <w:webHidden/>
          </w:rPr>
        </w:r>
        <w:r w:rsidR="00B068E9">
          <w:rPr>
            <w:webHidden/>
          </w:rPr>
          <w:fldChar w:fldCharType="separate"/>
        </w:r>
        <w:r w:rsidR="00B068E9">
          <w:rPr>
            <w:webHidden/>
          </w:rPr>
          <w:t>22</w:t>
        </w:r>
        <w:r w:rsidR="00B068E9">
          <w:rPr>
            <w:webHidden/>
          </w:rPr>
          <w:fldChar w:fldCharType="end"/>
        </w:r>
      </w:hyperlink>
    </w:p>
    <w:p w14:paraId="1DCE65CD" w14:textId="7AF93ABC" w:rsidR="00B068E9" w:rsidRDefault="00854F1F">
      <w:pPr>
        <w:pStyle w:val="Obsah3"/>
        <w:rPr>
          <w:rFonts w:asciiTheme="minorHAnsi" w:eastAsiaTheme="minorEastAsia" w:hAnsiTheme="minorHAnsi" w:cstheme="minorBidi"/>
          <w:sz w:val="22"/>
          <w:szCs w:val="22"/>
        </w:rPr>
      </w:pPr>
      <w:hyperlink w:anchor="_Toc30423422" w:history="1">
        <w:r w:rsidR="00B068E9" w:rsidRPr="00A31FFE">
          <w:rPr>
            <w:rStyle w:val="Hypertextovprepojenie"/>
          </w:rPr>
          <w:t>32.</w:t>
        </w:r>
        <w:r w:rsidR="00B068E9">
          <w:rPr>
            <w:rFonts w:asciiTheme="minorHAnsi" w:eastAsiaTheme="minorEastAsia" w:hAnsiTheme="minorHAnsi" w:cstheme="minorBidi"/>
            <w:sz w:val="22"/>
            <w:szCs w:val="22"/>
          </w:rPr>
          <w:tab/>
        </w:r>
        <w:r w:rsidR="00B068E9" w:rsidRPr="00A31FFE">
          <w:rPr>
            <w:rStyle w:val="Hypertextovprepojenie"/>
          </w:rPr>
          <w:t>Uzavretie zmluvy</w:t>
        </w:r>
        <w:r w:rsidR="00B068E9">
          <w:rPr>
            <w:webHidden/>
          </w:rPr>
          <w:tab/>
        </w:r>
        <w:r w:rsidR="00B068E9">
          <w:rPr>
            <w:webHidden/>
          </w:rPr>
          <w:fldChar w:fldCharType="begin"/>
        </w:r>
        <w:r w:rsidR="00B068E9">
          <w:rPr>
            <w:webHidden/>
          </w:rPr>
          <w:instrText xml:space="preserve"> PAGEREF _Toc30423422 \h </w:instrText>
        </w:r>
        <w:r w:rsidR="00B068E9">
          <w:rPr>
            <w:webHidden/>
          </w:rPr>
        </w:r>
        <w:r w:rsidR="00B068E9">
          <w:rPr>
            <w:webHidden/>
          </w:rPr>
          <w:fldChar w:fldCharType="separate"/>
        </w:r>
        <w:r w:rsidR="00B068E9">
          <w:rPr>
            <w:webHidden/>
          </w:rPr>
          <w:t>22</w:t>
        </w:r>
        <w:r w:rsidR="00B068E9">
          <w:rPr>
            <w:webHidden/>
          </w:rPr>
          <w:fldChar w:fldCharType="end"/>
        </w:r>
      </w:hyperlink>
    </w:p>
    <w:p w14:paraId="12243288" w14:textId="0BA5E31D" w:rsidR="00B068E9" w:rsidRDefault="00854F1F">
      <w:pPr>
        <w:pStyle w:val="Obsah2"/>
        <w:rPr>
          <w:rFonts w:asciiTheme="minorHAnsi" w:eastAsiaTheme="minorEastAsia" w:hAnsiTheme="minorHAnsi" w:cstheme="minorBidi"/>
          <w:b w:val="0"/>
          <w:sz w:val="22"/>
          <w:szCs w:val="22"/>
        </w:rPr>
      </w:pPr>
      <w:hyperlink w:anchor="_Toc30423423" w:history="1">
        <w:r w:rsidR="00B068E9" w:rsidRPr="00A31FFE">
          <w:rPr>
            <w:rStyle w:val="Hypertextovprepojenie"/>
          </w:rPr>
          <w:t>8. Zrušenie použitého postupu zadávania zákazky</w:t>
        </w:r>
        <w:r w:rsidR="00B068E9">
          <w:rPr>
            <w:webHidden/>
          </w:rPr>
          <w:tab/>
        </w:r>
        <w:r w:rsidR="00B068E9">
          <w:rPr>
            <w:webHidden/>
          </w:rPr>
          <w:fldChar w:fldCharType="begin"/>
        </w:r>
        <w:r w:rsidR="00B068E9">
          <w:rPr>
            <w:webHidden/>
          </w:rPr>
          <w:instrText xml:space="preserve"> PAGEREF _Toc30423423 \h </w:instrText>
        </w:r>
        <w:r w:rsidR="00B068E9">
          <w:rPr>
            <w:webHidden/>
          </w:rPr>
        </w:r>
        <w:r w:rsidR="00B068E9">
          <w:rPr>
            <w:webHidden/>
          </w:rPr>
          <w:fldChar w:fldCharType="separate"/>
        </w:r>
        <w:r w:rsidR="00B068E9">
          <w:rPr>
            <w:webHidden/>
          </w:rPr>
          <w:t>23</w:t>
        </w:r>
        <w:r w:rsidR="00B068E9">
          <w:rPr>
            <w:webHidden/>
          </w:rPr>
          <w:fldChar w:fldCharType="end"/>
        </w:r>
      </w:hyperlink>
    </w:p>
    <w:p w14:paraId="11B342B5" w14:textId="0DE53BDD" w:rsidR="00B068E9" w:rsidRDefault="00854F1F">
      <w:pPr>
        <w:pStyle w:val="Obsah3"/>
        <w:rPr>
          <w:rFonts w:asciiTheme="minorHAnsi" w:eastAsiaTheme="minorEastAsia" w:hAnsiTheme="minorHAnsi" w:cstheme="minorBidi"/>
          <w:sz w:val="22"/>
          <w:szCs w:val="22"/>
        </w:rPr>
      </w:pPr>
      <w:hyperlink w:anchor="_Toc30423424" w:history="1">
        <w:r w:rsidR="00B068E9" w:rsidRPr="00A31FFE">
          <w:rPr>
            <w:rStyle w:val="Hypertextovprepojenie"/>
          </w:rPr>
          <w:t>33.</w:t>
        </w:r>
        <w:r w:rsidR="00B068E9">
          <w:rPr>
            <w:rFonts w:asciiTheme="minorHAnsi" w:eastAsiaTheme="minorEastAsia" w:hAnsiTheme="minorHAnsi" w:cstheme="minorBidi"/>
            <w:sz w:val="22"/>
            <w:szCs w:val="22"/>
          </w:rPr>
          <w:tab/>
        </w:r>
        <w:r w:rsidR="00B068E9" w:rsidRPr="00A31FFE">
          <w:rPr>
            <w:rStyle w:val="Hypertextovprepojenie"/>
          </w:rPr>
          <w:t>Zrušenie použitého postupu zadávania zákazky</w:t>
        </w:r>
        <w:r w:rsidR="00B068E9">
          <w:rPr>
            <w:webHidden/>
          </w:rPr>
          <w:tab/>
        </w:r>
        <w:r w:rsidR="00B068E9">
          <w:rPr>
            <w:webHidden/>
          </w:rPr>
          <w:fldChar w:fldCharType="begin"/>
        </w:r>
        <w:r w:rsidR="00B068E9">
          <w:rPr>
            <w:webHidden/>
          </w:rPr>
          <w:instrText xml:space="preserve"> PAGEREF _Toc30423424 \h </w:instrText>
        </w:r>
        <w:r w:rsidR="00B068E9">
          <w:rPr>
            <w:webHidden/>
          </w:rPr>
        </w:r>
        <w:r w:rsidR="00B068E9">
          <w:rPr>
            <w:webHidden/>
          </w:rPr>
          <w:fldChar w:fldCharType="separate"/>
        </w:r>
        <w:r w:rsidR="00B068E9">
          <w:rPr>
            <w:webHidden/>
          </w:rPr>
          <w:t>23</w:t>
        </w:r>
        <w:r w:rsidR="00B068E9">
          <w:rPr>
            <w:webHidden/>
          </w:rPr>
          <w:fldChar w:fldCharType="end"/>
        </w:r>
      </w:hyperlink>
    </w:p>
    <w:p w14:paraId="2512CF2E" w14:textId="2CD264C3" w:rsidR="00B068E9" w:rsidRDefault="00854F1F">
      <w:pPr>
        <w:pStyle w:val="Obsah2"/>
        <w:rPr>
          <w:rFonts w:asciiTheme="minorHAnsi" w:eastAsiaTheme="minorEastAsia" w:hAnsiTheme="minorHAnsi" w:cstheme="minorBidi"/>
          <w:b w:val="0"/>
          <w:sz w:val="22"/>
          <w:szCs w:val="22"/>
        </w:rPr>
      </w:pPr>
      <w:hyperlink w:anchor="_Toc30423425" w:history="1">
        <w:r w:rsidR="00B068E9" w:rsidRPr="00A31FFE">
          <w:rPr>
            <w:rStyle w:val="Hypertextovprepojenie"/>
          </w:rPr>
          <w:t>9. Subdodávatelia</w:t>
        </w:r>
        <w:r w:rsidR="00B068E9">
          <w:rPr>
            <w:webHidden/>
          </w:rPr>
          <w:tab/>
        </w:r>
        <w:r w:rsidR="00B068E9">
          <w:rPr>
            <w:webHidden/>
          </w:rPr>
          <w:fldChar w:fldCharType="begin"/>
        </w:r>
        <w:r w:rsidR="00B068E9">
          <w:rPr>
            <w:webHidden/>
          </w:rPr>
          <w:instrText xml:space="preserve"> PAGEREF _Toc30423425 \h </w:instrText>
        </w:r>
        <w:r w:rsidR="00B068E9">
          <w:rPr>
            <w:webHidden/>
          </w:rPr>
        </w:r>
        <w:r w:rsidR="00B068E9">
          <w:rPr>
            <w:webHidden/>
          </w:rPr>
          <w:fldChar w:fldCharType="separate"/>
        </w:r>
        <w:r w:rsidR="00B068E9">
          <w:rPr>
            <w:webHidden/>
          </w:rPr>
          <w:t>24</w:t>
        </w:r>
        <w:r w:rsidR="00B068E9">
          <w:rPr>
            <w:webHidden/>
          </w:rPr>
          <w:fldChar w:fldCharType="end"/>
        </w:r>
      </w:hyperlink>
    </w:p>
    <w:p w14:paraId="5DA2DEBE" w14:textId="5B9C6DB1" w:rsidR="00B068E9" w:rsidRDefault="00854F1F">
      <w:pPr>
        <w:pStyle w:val="Obsah1"/>
        <w:rPr>
          <w:rFonts w:asciiTheme="minorHAnsi" w:eastAsiaTheme="minorEastAsia" w:hAnsiTheme="minorHAnsi" w:cstheme="minorBidi"/>
          <w:b w:val="0"/>
          <w:sz w:val="22"/>
          <w:szCs w:val="22"/>
        </w:rPr>
      </w:pPr>
      <w:hyperlink w:anchor="_Toc30423426" w:history="1">
        <w:r w:rsidR="00B068E9" w:rsidRPr="00A31FFE">
          <w:rPr>
            <w:rStyle w:val="Hypertextovprepojenie"/>
          </w:rPr>
          <w:t>A.2  Kritérium na vyhodnotenie ponúk a pravidlá jeho uplatnenia</w:t>
        </w:r>
        <w:r w:rsidR="00B068E9">
          <w:rPr>
            <w:webHidden/>
          </w:rPr>
          <w:tab/>
        </w:r>
        <w:r w:rsidR="00B068E9">
          <w:rPr>
            <w:webHidden/>
          </w:rPr>
          <w:fldChar w:fldCharType="begin"/>
        </w:r>
        <w:r w:rsidR="00B068E9">
          <w:rPr>
            <w:webHidden/>
          </w:rPr>
          <w:instrText xml:space="preserve"> PAGEREF _Toc30423426 \h </w:instrText>
        </w:r>
        <w:r w:rsidR="00B068E9">
          <w:rPr>
            <w:webHidden/>
          </w:rPr>
        </w:r>
        <w:r w:rsidR="00B068E9">
          <w:rPr>
            <w:webHidden/>
          </w:rPr>
          <w:fldChar w:fldCharType="separate"/>
        </w:r>
        <w:r w:rsidR="00B068E9">
          <w:rPr>
            <w:webHidden/>
          </w:rPr>
          <w:t>25</w:t>
        </w:r>
        <w:r w:rsidR="00B068E9">
          <w:rPr>
            <w:webHidden/>
          </w:rPr>
          <w:fldChar w:fldCharType="end"/>
        </w:r>
      </w:hyperlink>
    </w:p>
    <w:p w14:paraId="4C48005B" w14:textId="0EEA3EBE" w:rsidR="00B068E9" w:rsidRDefault="00854F1F">
      <w:pPr>
        <w:pStyle w:val="Obsah1"/>
        <w:rPr>
          <w:rFonts w:asciiTheme="minorHAnsi" w:eastAsiaTheme="minorEastAsia" w:hAnsiTheme="minorHAnsi" w:cstheme="minorBidi"/>
          <w:b w:val="0"/>
          <w:sz w:val="22"/>
          <w:szCs w:val="22"/>
        </w:rPr>
      </w:pPr>
      <w:hyperlink w:anchor="_Toc30423427" w:history="1">
        <w:r w:rsidR="00B068E9" w:rsidRPr="00A31FFE">
          <w:rPr>
            <w:rStyle w:val="Hypertextovprepojenie"/>
          </w:rPr>
          <w:t>B.1  OBCHODNÉ PODMIENKY POSKYTOVANIA PREDMETU OBSTARÁVAN</w:t>
        </w:r>
        <w:r w:rsidR="00B068E9">
          <w:rPr>
            <w:webHidden/>
          </w:rPr>
          <w:tab/>
        </w:r>
        <w:r w:rsidR="00B068E9">
          <w:rPr>
            <w:webHidden/>
          </w:rPr>
          <w:fldChar w:fldCharType="begin"/>
        </w:r>
        <w:r w:rsidR="00B068E9">
          <w:rPr>
            <w:webHidden/>
          </w:rPr>
          <w:instrText xml:space="preserve"> PAGEREF _Toc30423427 \h </w:instrText>
        </w:r>
        <w:r w:rsidR="00B068E9">
          <w:rPr>
            <w:webHidden/>
          </w:rPr>
        </w:r>
        <w:r w:rsidR="00B068E9">
          <w:rPr>
            <w:webHidden/>
          </w:rPr>
          <w:fldChar w:fldCharType="separate"/>
        </w:r>
        <w:r w:rsidR="00B068E9">
          <w:rPr>
            <w:webHidden/>
          </w:rPr>
          <w:t>26</w:t>
        </w:r>
        <w:r w:rsidR="00B068E9">
          <w:rPr>
            <w:webHidden/>
          </w:rPr>
          <w:fldChar w:fldCharType="end"/>
        </w:r>
      </w:hyperlink>
    </w:p>
    <w:p w14:paraId="01427B07" w14:textId="5BDA2273" w:rsidR="00B068E9" w:rsidRDefault="00854F1F">
      <w:pPr>
        <w:pStyle w:val="Obsah1"/>
        <w:rPr>
          <w:rFonts w:asciiTheme="minorHAnsi" w:eastAsiaTheme="minorEastAsia" w:hAnsiTheme="minorHAnsi" w:cstheme="minorBidi"/>
          <w:b w:val="0"/>
          <w:sz w:val="22"/>
          <w:szCs w:val="22"/>
        </w:rPr>
      </w:pPr>
      <w:hyperlink w:anchor="_Toc30423428" w:history="1">
        <w:r w:rsidR="00B068E9" w:rsidRPr="00A31FFE">
          <w:rPr>
            <w:rStyle w:val="Hypertextovprepojenie"/>
          </w:rPr>
          <w:t>B.2  OPIS PREDMETU ZÁKAZKY</w:t>
        </w:r>
        <w:r w:rsidR="00B068E9">
          <w:rPr>
            <w:webHidden/>
          </w:rPr>
          <w:tab/>
        </w:r>
        <w:r w:rsidR="00B068E9">
          <w:rPr>
            <w:webHidden/>
          </w:rPr>
          <w:fldChar w:fldCharType="begin"/>
        </w:r>
        <w:r w:rsidR="00B068E9">
          <w:rPr>
            <w:webHidden/>
          </w:rPr>
          <w:instrText xml:space="preserve"> PAGEREF _Toc30423428 \h </w:instrText>
        </w:r>
        <w:r w:rsidR="00B068E9">
          <w:rPr>
            <w:webHidden/>
          </w:rPr>
        </w:r>
        <w:r w:rsidR="00B068E9">
          <w:rPr>
            <w:webHidden/>
          </w:rPr>
          <w:fldChar w:fldCharType="separate"/>
        </w:r>
        <w:r w:rsidR="00B068E9">
          <w:rPr>
            <w:webHidden/>
          </w:rPr>
          <w:t>27</w:t>
        </w:r>
        <w:r w:rsidR="00B068E9">
          <w:rPr>
            <w:webHidden/>
          </w:rPr>
          <w:fldChar w:fldCharType="end"/>
        </w:r>
      </w:hyperlink>
    </w:p>
    <w:p w14:paraId="63A27454" w14:textId="028C4380" w:rsidR="00B068E9" w:rsidRDefault="00854F1F">
      <w:pPr>
        <w:pStyle w:val="Obsah1"/>
        <w:rPr>
          <w:rFonts w:asciiTheme="minorHAnsi" w:eastAsiaTheme="minorEastAsia" w:hAnsiTheme="minorHAnsi" w:cstheme="minorBidi"/>
          <w:b w:val="0"/>
          <w:sz w:val="22"/>
          <w:szCs w:val="22"/>
        </w:rPr>
      </w:pPr>
      <w:hyperlink w:anchor="_Toc30423432" w:history="1">
        <w:r w:rsidR="00B068E9" w:rsidRPr="00A31FFE">
          <w:rPr>
            <w:rStyle w:val="Hypertextovprepojenie"/>
          </w:rPr>
          <w:t>B.3 Podmienky účasti</w:t>
        </w:r>
        <w:r w:rsidR="00B068E9">
          <w:rPr>
            <w:webHidden/>
          </w:rPr>
          <w:tab/>
        </w:r>
        <w:r w:rsidR="00B068E9">
          <w:rPr>
            <w:webHidden/>
          </w:rPr>
          <w:fldChar w:fldCharType="begin"/>
        </w:r>
        <w:r w:rsidR="00B068E9">
          <w:rPr>
            <w:webHidden/>
          </w:rPr>
          <w:instrText xml:space="preserve"> PAGEREF _Toc30423432 \h </w:instrText>
        </w:r>
        <w:r w:rsidR="00B068E9">
          <w:rPr>
            <w:webHidden/>
          </w:rPr>
        </w:r>
        <w:r w:rsidR="00B068E9">
          <w:rPr>
            <w:webHidden/>
          </w:rPr>
          <w:fldChar w:fldCharType="separate"/>
        </w:r>
        <w:r w:rsidR="00B068E9">
          <w:rPr>
            <w:webHidden/>
          </w:rPr>
          <w:t>28</w:t>
        </w:r>
        <w:r w:rsidR="00B068E9">
          <w:rPr>
            <w:webHidden/>
          </w:rPr>
          <w:fldChar w:fldCharType="end"/>
        </w:r>
      </w:hyperlink>
    </w:p>
    <w:p w14:paraId="51B79611" w14:textId="0485051B" w:rsidR="00B068E9" w:rsidRDefault="00854F1F">
      <w:pPr>
        <w:pStyle w:val="Obsah1"/>
        <w:rPr>
          <w:rFonts w:asciiTheme="minorHAnsi" w:eastAsiaTheme="minorEastAsia" w:hAnsiTheme="minorHAnsi" w:cstheme="minorBidi"/>
          <w:b w:val="0"/>
          <w:sz w:val="22"/>
          <w:szCs w:val="22"/>
        </w:rPr>
      </w:pPr>
      <w:hyperlink w:anchor="_Toc30423438" w:history="1">
        <w:r w:rsidR="00B068E9" w:rsidRPr="00A31FFE">
          <w:rPr>
            <w:rStyle w:val="Hypertextovprepojenie"/>
          </w:rPr>
          <w:t>B.4 Prílohy súťažných podkladov</w:t>
        </w:r>
        <w:r w:rsidR="00B068E9">
          <w:rPr>
            <w:webHidden/>
          </w:rPr>
          <w:tab/>
        </w:r>
        <w:r w:rsidR="00B068E9">
          <w:rPr>
            <w:webHidden/>
          </w:rPr>
          <w:fldChar w:fldCharType="begin"/>
        </w:r>
        <w:r w:rsidR="00B068E9">
          <w:rPr>
            <w:webHidden/>
          </w:rPr>
          <w:instrText xml:space="preserve"> PAGEREF _Toc30423438 \h </w:instrText>
        </w:r>
        <w:r w:rsidR="00B068E9">
          <w:rPr>
            <w:webHidden/>
          </w:rPr>
        </w:r>
        <w:r w:rsidR="00B068E9">
          <w:rPr>
            <w:webHidden/>
          </w:rPr>
          <w:fldChar w:fldCharType="separate"/>
        </w:r>
        <w:r w:rsidR="00B068E9">
          <w:rPr>
            <w:webHidden/>
          </w:rPr>
          <w:t>34</w:t>
        </w:r>
        <w:r w:rsidR="00B068E9">
          <w:rPr>
            <w:webHidden/>
          </w:rPr>
          <w:fldChar w:fldCharType="end"/>
        </w:r>
      </w:hyperlink>
    </w:p>
    <w:p w14:paraId="379F1B23" w14:textId="0EAA5FF8" w:rsidR="00CA4F9B" w:rsidRPr="001514B0" w:rsidRDefault="006856AB" w:rsidP="00B068E9">
      <w:pPr>
        <w:rPr>
          <w:noProof w:val="0"/>
        </w:rPr>
      </w:pPr>
      <w:r>
        <w:lastRenderedPageBreak/>
        <w:fldChar w:fldCharType="end"/>
      </w:r>
    </w:p>
    <w:p w14:paraId="05F2EF6C" w14:textId="4FD47769" w:rsidR="00F57F94" w:rsidRPr="00837FA0" w:rsidRDefault="00F57F94" w:rsidP="00296F22">
      <w:pPr>
        <w:pStyle w:val="Nadpis1"/>
        <w:rPr>
          <w:noProof w:val="0"/>
        </w:rPr>
      </w:pPr>
      <w:bookmarkStart w:id="1" w:name="_Toc476636343"/>
      <w:bookmarkStart w:id="2" w:name="_Toc30423384"/>
      <w:r w:rsidRPr="00837FA0">
        <w:rPr>
          <w:noProof w:val="0"/>
        </w:rPr>
        <w:t xml:space="preserve">A.1  </w:t>
      </w:r>
      <w:bookmarkEnd w:id="1"/>
      <w:r w:rsidR="00BB7E55" w:rsidRPr="00CA4F9B">
        <w:rPr>
          <w:noProof w:val="0"/>
        </w:rPr>
        <w:t xml:space="preserve">POKYNY PRE </w:t>
      </w:r>
      <w:r w:rsidR="00CA4F9B" w:rsidRPr="00CA4F9B">
        <w:rPr>
          <w:noProof w:val="0"/>
        </w:rPr>
        <w:t>ZÁUJEMCOV/</w:t>
      </w:r>
      <w:r w:rsidR="00BB7E55" w:rsidRPr="00CA4F9B">
        <w:rPr>
          <w:noProof w:val="0"/>
        </w:rPr>
        <w:t>UCHÁDZAČOV</w:t>
      </w:r>
      <w:bookmarkEnd w:id="2"/>
    </w:p>
    <w:p w14:paraId="7DA8D25C" w14:textId="77777777" w:rsidR="00296F22" w:rsidRPr="00837FA0" w:rsidRDefault="00296F22" w:rsidP="00296F22">
      <w:pPr>
        <w:rPr>
          <w:noProof w:val="0"/>
        </w:rPr>
      </w:pPr>
    </w:p>
    <w:p w14:paraId="009FE509" w14:textId="3EB5EDAF" w:rsidR="00A23C61" w:rsidRPr="001777A1" w:rsidRDefault="007A1262" w:rsidP="001777A1">
      <w:pPr>
        <w:pStyle w:val="Nadpis2"/>
        <w:tabs>
          <w:tab w:val="clear" w:pos="540"/>
        </w:tabs>
        <w:rPr>
          <w:rFonts w:cs="Arial"/>
          <w:noProof w:val="0"/>
          <w:szCs w:val="26"/>
        </w:rPr>
      </w:pPr>
      <w:bookmarkStart w:id="3" w:name="_Toc476636344"/>
      <w:bookmarkStart w:id="4" w:name="_Toc30423385"/>
      <w:r w:rsidRPr="00837FA0">
        <w:rPr>
          <w:rFonts w:cs="Arial"/>
          <w:noProof w:val="0"/>
          <w:szCs w:val="26"/>
        </w:rPr>
        <w:t xml:space="preserve">1. </w:t>
      </w:r>
      <w:r w:rsidR="00F57F94" w:rsidRPr="00837FA0">
        <w:rPr>
          <w:rFonts w:cs="Arial"/>
          <w:noProof w:val="0"/>
          <w:szCs w:val="26"/>
        </w:rPr>
        <w:t>Všeobecné informácie</w:t>
      </w:r>
      <w:bookmarkEnd w:id="3"/>
      <w:bookmarkEnd w:id="4"/>
    </w:p>
    <w:p w14:paraId="647A2CCC" w14:textId="77777777" w:rsidR="00150C5A" w:rsidRPr="0033129A" w:rsidRDefault="00150C5A" w:rsidP="00150C5A">
      <w:pPr>
        <w:pStyle w:val="Odsekzoznamu"/>
        <w:numPr>
          <w:ilvl w:val="1"/>
          <w:numId w:val="24"/>
        </w:numPr>
        <w:ind w:left="709" w:hanging="709"/>
        <w:jc w:val="both"/>
        <w:rPr>
          <w:rFonts w:ascii="Garamond" w:hAnsi="Garamond"/>
          <w:sz w:val="24"/>
          <w:szCs w:val="24"/>
        </w:rPr>
      </w:pPr>
      <w:r w:rsidRPr="00204313">
        <w:rPr>
          <w:rFonts w:ascii="Garamond" w:hAnsi="Garamond"/>
          <w:sz w:val="24"/>
          <w:szCs w:val="24"/>
        </w:rPr>
        <w:t>Obstarávateľská organizácia predpokladá, že záujemcovia/uchádzači sa dôkladne oboznámia so súťažnými podkladmi a budú rešpektovať všetky pokyny, lehoty, podmienky a iné skutočnosti obsiahnuté v týchto súťažných podkladoch a tiež v oznámení o vyhlásení verejného obstarávania. Detailnejší opis je uvedený v časti B.</w:t>
      </w:r>
      <w:r>
        <w:rPr>
          <w:rFonts w:ascii="Garamond" w:hAnsi="Garamond"/>
          <w:sz w:val="24"/>
          <w:szCs w:val="24"/>
        </w:rPr>
        <w:t>2</w:t>
      </w:r>
      <w:r w:rsidRPr="00204313">
        <w:rPr>
          <w:rFonts w:ascii="Garamond" w:hAnsi="Garamond"/>
          <w:sz w:val="24"/>
          <w:szCs w:val="24"/>
        </w:rPr>
        <w:t xml:space="preserve"> Opis predmetu zákazky.</w:t>
      </w:r>
    </w:p>
    <w:p w14:paraId="3E1586AB" w14:textId="77777777" w:rsidR="00150C5A" w:rsidRPr="00EC70C5" w:rsidRDefault="00150C5A" w:rsidP="00150C5A">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pri zadávaní zákazky postupuje tak, aby boli dodržané ustanovenia ako </w:t>
      </w:r>
      <w:r>
        <w:rPr>
          <w:rFonts w:ascii="Garamond" w:hAnsi="Garamond"/>
          <w:sz w:val="24"/>
          <w:szCs w:val="24"/>
        </w:rPr>
        <w:t>zákona o verejnom obstarávaní</w:t>
      </w:r>
      <w:r w:rsidRPr="00EC70C5">
        <w:rPr>
          <w:rFonts w:ascii="Garamond" w:hAnsi="Garamond"/>
          <w:sz w:val="24"/>
          <w:szCs w:val="24"/>
        </w:rPr>
        <w:t>, tak aj smerníc Európskeho parlamentu a Rady EÚ (</w:t>
      </w:r>
      <w:proofErr w:type="spellStart"/>
      <w:r w:rsidRPr="00EC70C5">
        <w:rPr>
          <w:rFonts w:ascii="Garamond" w:hAnsi="Garamond"/>
          <w:sz w:val="24"/>
          <w:szCs w:val="24"/>
        </w:rPr>
        <w:t>EPaR</w:t>
      </w:r>
      <w:proofErr w:type="spellEnd"/>
      <w:r w:rsidRPr="00EC70C5">
        <w:rPr>
          <w:rFonts w:ascii="Garamond" w:hAnsi="Garamond"/>
          <w:sz w:val="24"/>
          <w:szCs w:val="24"/>
        </w:rPr>
        <w:t xml:space="preserve"> EÚ) o verejnom obstarávaní, a bol zabezpečený prístup k zákazke pre čo najširší počet hospodárskych subjektov. Týmto postupom sa zabezpečuje aj plnenie jednotlivých princípov verejného obstarávania. </w:t>
      </w:r>
    </w:p>
    <w:p w14:paraId="5ADC31ED" w14:textId="77777777" w:rsidR="00150C5A" w:rsidRPr="00EC70C5" w:rsidRDefault="00150C5A" w:rsidP="00150C5A">
      <w:pPr>
        <w:pStyle w:val="Odsekzoznamu"/>
        <w:numPr>
          <w:ilvl w:val="1"/>
          <w:numId w:val="24"/>
        </w:numPr>
        <w:ind w:left="709" w:hanging="709"/>
        <w:jc w:val="both"/>
        <w:rPr>
          <w:rFonts w:ascii="Garamond" w:hAnsi="Garamond"/>
          <w:b/>
          <w:sz w:val="24"/>
          <w:szCs w:val="24"/>
        </w:rPr>
      </w:pPr>
      <w:r w:rsidRPr="00EC70C5">
        <w:rPr>
          <w:rFonts w:ascii="Garamond" w:hAnsi="Garamond" w:cs="Garamond"/>
          <w:b/>
          <w:color w:val="000000"/>
          <w:sz w:val="24"/>
          <w:szCs w:val="24"/>
          <w:lang w:eastAsia="cs-CZ"/>
        </w:rPr>
        <w:t xml:space="preserve">Verejné </w:t>
      </w:r>
      <w:r w:rsidRPr="003E32FC">
        <w:rPr>
          <w:rFonts w:ascii="Garamond" w:hAnsi="Garamond" w:cs="Garamond"/>
          <w:b/>
          <w:color w:val="000000"/>
          <w:sz w:val="24"/>
          <w:szCs w:val="24"/>
          <w:lang w:eastAsia="cs-CZ"/>
        </w:rPr>
        <w:t xml:space="preserve">obstarávanie (poskytovanie súťažných podkladov; vysvetľovanie súťažných podkladov; predkladanie ponúk; vysvetľovanie ponúk; poskytovanie informácií podľa § 165 ods. 3 </w:t>
      </w:r>
      <w:r>
        <w:rPr>
          <w:rFonts w:ascii="Garamond" w:hAnsi="Garamond" w:cs="Garamond"/>
          <w:b/>
          <w:color w:val="000000"/>
          <w:sz w:val="24"/>
          <w:szCs w:val="24"/>
          <w:lang w:eastAsia="cs-CZ"/>
        </w:rPr>
        <w:t>zákona o verejnom obstarávaní</w:t>
      </w:r>
      <w:r w:rsidRPr="003E32FC">
        <w:rPr>
          <w:rFonts w:ascii="Garamond" w:hAnsi="Garamond" w:cs="Garamond"/>
          <w:b/>
          <w:color w:val="000000"/>
          <w:sz w:val="24"/>
          <w:szCs w:val="24"/>
          <w:lang w:eastAsia="cs-CZ"/>
        </w:rPr>
        <w:t>) sa</w:t>
      </w:r>
      <w:r w:rsidRPr="00EC70C5">
        <w:rPr>
          <w:rFonts w:ascii="Garamond" w:hAnsi="Garamond" w:cs="Garamond"/>
          <w:b/>
          <w:color w:val="000000"/>
          <w:sz w:val="24"/>
          <w:szCs w:val="24"/>
          <w:lang w:eastAsia="cs-CZ"/>
        </w:rPr>
        <w:t xml:space="preserve"> realizuje prostredníctvom systému JOSEPHINE. JOSEPHINE je na účely tohto verejného obstarávania softvér na elektronizáciu zadávania verejných zákaziek. JOSEPHINE je webová aplikácia na doméne </w:t>
      </w:r>
      <w:hyperlink r:id="rId8" w:history="1">
        <w:r w:rsidRPr="00EC70C5">
          <w:rPr>
            <w:rStyle w:val="Hypertextovprepojenie"/>
            <w:rFonts w:ascii="Garamond" w:hAnsi="Garamond" w:cs="Garamond"/>
            <w:b/>
            <w:sz w:val="24"/>
            <w:szCs w:val="24"/>
            <w:lang w:eastAsia="cs-CZ"/>
          </w:rPr>
          <w:t>https://josephine.proebiz.com</w:t>
        </w:r>
      </w:hyperlink>
      <w:r w:rsidRPr="00EC70C5">
        <w:rPr>
          <w:rFonts w:ascii="Garamond" w:hAnsi="Garamond" w:cs="Garamond"/>
          <w:b/>
          <w:color w:val="000000"/>
          <w:sz w:val="24"/>
          <w:szCs w:val="24"/>
          <w:lang w:eastAsia="cs-CZ"/>
        </w:rPr>
        <w:t>.</w:t>
      </w:r>
    </w:p>
    <w:p w14:paraId="4C7428D7" w14:textId="77777777" w:rsidR="00150C5A" w:rsidRPr="00EC70C5" w:rsidRDefault="00150C5A" w:rsidP="00150C5A">
      <w:pPr>
        <w:pStyle w:val="Odsekzoznamu"/>
        <w:numPr>
          <w:ilvl w:val="1"/>
          <w:numId w:val="24"/>
        </w:numPr>
        <w:ind w:left="709" w:hanging="709"/>
        <w:jc w:val="both"/>
        <w:rPr>
          <w:rFonts w:ascii="Garamond" w:hAnsi="Garamond"/>
          <w:b/>
          <w:sz w:val="24"/>
          <w:szCs w:val="24"/>
        </w:rPr>
      </w:pPr>
      <w:r w:rsidRPr="00EC70C5">
        <w:rPr>
          <w:rFonts w:ascii="Garamond" w:hAnsi="Garamond" w:cstheme="minorHAnsi"/>
          <w:b/>
          <w:sz w:val="24"/>
          <w:szCs w:val="24"/>
        </w:rPr>
        <w:t>Uchádzač má možnosť sa registrovať do systému JOSEPHINE pomocou hesla alebo aj pomocou občianskym preukazom s elektronickým čipom a bezpečnostným osobnostným kódom (</w:t>
      </w:r>
      <w:proofErr w:type="spellStart"/>
      <w:r w:rsidRPr="00EC70C5">
        <w:rPr>
          <w:rFonts w:ascii="Garamond" w:hAnsi="Garamond" w:cstheme="minorHAnsi"/>
          <w:b/>
          <w:sz w:val="24"/>
          <w:szCs w:val="24"/>
        </w:rPr>
        <w:t>eID</w:t>
      </w:r>
      <w:proofErr w:type="spellEnd"/>
      <w:r w:rsidRPr="00EC70C5">
        <w:rPr>
          <w:rFonts w:ascii="Garamond" w:hAnsi="Garamond" w:cstheme="minorHAnsi"/>
          <w:b/>
          <w:sz w:val="24"/>
          <w:szCs w:val="24"/>
        </w:rPr>
        <w:t>) .</w:t>
      </w:r>
    </w:p>
    <w:p w14:paraId="1F4F8E7C" w14:textId="77777777" w:rsidR="00150C5A" w:rsidRPr="00DD6B83" w:rsidRDefault="00150C5A" w:rsidP="00150C5A">
      <w:pPr>
        <w:pStyle w:val="Odsekzoznamu"/>
        <w:numPr>
          <w:ilvl w:val="1"/>
          <w:numId w:val="24"/>
        </w:numPr>
        <w:ind w:left="709" w:hanging="709"/>
        <w:jc w:val="both"/>
        <w:rPr>
          <w:rFonts w:ascii="Garamond" w:hAnsi="Garamond" w:cstheme="minorHAnsi"/>
          <w:b/>
          <w:sz w:val="24"/>
          <w:szCs w:val="24"/>
        </w:rPr>
      </w:pPr>
      <w:r w:rsidRPr="00DD6B83">
        <w:rPr>
          <w:rFonts w:ascii="Garamond" w:hAnsi="Garamond" w:cstheme="minorHAnsi"/>
          <w:b/>
          <w:sz w:val="24"/>
          <w:szCs w:val="24"/>
        </w:rPr>
        <w:t>Predkladanie ponúk je umožnené iba autentifikovaným uchádzačom. Autentifikáciu je možné vykonať týmito spôsobmi</w:t>
      </w:r>
      <w:r>
        <w:rPr>
          <w:rFonts w:ascii="Garamond" w:hAnsi="Garamond" w:cstheme="minorHAnsi"/>
          <w:b/>
          <w:sz w:val="24"/>
          <w:szCs w:val="24"/>
        </w:rPr>
        <w:t>:</w:t>
      </w:r>
      <w:r w:rsidRPr="00DD6B83">
        <w:rPr>
          <w:rFonts w:ascii="Garamond" w:hAnsi="Garamond" w:cstheme="minorHAnsi"/>
          <w:b/>
          <w:sz w:val="24"/>
          <w:szCs w:val="24"/>
        </w:rPr>
        <w:t xml:space="preserve"> </w:t>
      </w:r>
    </w:p>
    <w:p w14:paraId="4A19DE5F" w14:textId="77777777" w:rsidR="00150C5A" w:rsidRPr="00DD6B83" w:rsidRDefault="00150C5A" w:rsidP="00150C5A">
      <w:pPr>
        <w:pStyle w:val="Odsekzoznamu"/>
        <w:ind w:left="709"/>
        <w:jc w:val="both"/>
        <w:rPr>
          <w:rFonts w:ascii="Garamond" w:hAnsi="Garamond" w:cstheme="minorHAnsi"/>
          <w:b/>
          <w:sz w:val="24"/>
          <w:szCs w:val="24"/>
        </w:rPr>
      </w:pPr>
      <w:r w:rsidRPr="00DD6B83">
        <w:rPr>
          <w:rFonts w:ascii="Garamond" w:hAnsi="Garamond" w:cstheme="minorHAnsi"/>
          <w:b/>
          <w:sz w:val="24"/>
          <w:szCs w:val="24"/>
        </w:rPr>
        <w:t>a)v systéme JOSEPHINE registráciou a prihlásením pomocou občianskeho preukazu s elektronickým čipom a bezpečnostným osobnostným kódom (</w:t>
      </w:r>
      <w:proofErr w:type="spellStart"/>
      <w:r w:rsidRPr="00DD6B83">
        <w:rPr>
          <w:rFonts w:ascii="Garamond" w:hAnsi="Garamond" w:cstheme="minorHAnsi"/>
          <w:b/>
          <w:sz w:val="24"/>
          <w:szCs w:val="24"/>
        </w:rPr>
        <w:t>eID</w:t>
      </w:r>
      <w:proofErr w:type="spellEnd"/>
      <w:r w:rsidRPr="00DD6B83">
        <w:rPr>
          <w:rFonts w:ascii="Garamond" w:hAnsi="Garamond" w:cstheme="minorHAnsi"/>
          <w:b/>
          <w:sz w:val="24"/>
          <w:szCs w:val="24"/>
        </w:rPr>
        <w:t xml:space="preserve">). V systéme je autentifikovaná spoločnosť, ktorú pomocou </w:t>
      </w:r>
      <w:proofErr w:type="spellStart"/>
      <w:r w:rsidRPr="00DD6B83">
        <w:rPr>
          <w:rFonts w:ascii="Garamond" w:hAnsi="Garamond" w:cstheme="minorHAnsi"/>
          <w:b/>
          <w:sz w:val="24"/>
          <w:szCs w:val="24"/>
        </w:rPr>
        <w:t>eID</w:t>
      </w:r>
      <w:proofErr w:type="spellEnd"/>
      <w:r w:rsidRPr="00DD6B83">
        <w:rPr>
          <w:rFonts w:ascii="Garamond" w:hAnsi="Garamond" w:cstheme="minorHAnsi"/>
          <w:b/>
          <w:sz w:val="24"/>
          <w:szCs w:val="24"/>
        </w:rPr>
        <w:t xml:space="preserve"> registruje štatutár danej spoločnosti. Autentifikáciu vykonáva poskytovateľ systému JOSEPHINE a to v pracovných dňoch v čase 8.00 – 16.00 hod. </w:t>
      </w:r>
    </w:p>
    <w:p w14:paraId="5D74CC9C" w14:textId="77777777" w:rsidR="00150C5A" w:rsidRPr="00DD6B83" w:rsidRDefault="00150C5A" w:rsidP="00150C5A">
      <w:pPr>
        <w:pStyle w:val="Odsekzoznamu"/>
        <w:ind w:left="709"/>
        <w:jc w:val="both"/>
        <w:rPr>
          <w:rFonts w:ascii="Garamond" w:hAnsi="Garamond" w:cstheme="minorHAnsi"/>
          <w:b/>
          <w:sz w:val="24"/>
          <w:szCs w:val="24"/>
        </w:rPr>
      </w:pPr>
      <w:r w:rsidRPr="00DD6B83">
        <w:rPr>
          <w:rFonts w:ascii="Garamond" w:hAnsi="Garamond" w:cstheme="minorHAnsi"/>
          <w:b/>
          <w:sz w:val="24"/>
          <w:szCs w:val="24"/>
        </w:rPr>
        <w:t xml:space="preserve">b) nahraním kvalifikovaného elektronického podpisu (napríklad podpisu </w:t>
      </w:r>
      <w:proofErr w:type="spellStart"/>
      <w:r w:rsidRPr="00DD6B83">
        <w:rPr>
          <w:rFonts w:ascii="Garamond" w:hAnsi="Garamond" w:cstheme="minorHAnsi"/>
          <w:b/>
          <w:sz w:val="24"/>
          <w:szCs w:val="24"/>
        </w:rPr>
        <w:t>eID</w:t>
      </w:r>
      <w:proofErr w:type="spellEnd"/>
      <w:r w:rsidRPr="00DD6B83">
        <w:rPr>
          <w:rFonts w:ascii="Garamond" w:hAnsi="Garamond" w:cstheme="minorHAnsi"/>
          <w:b/>
          <w:sz w:val="24"/>
          <w:szCs w:val="24"/>
        </w:rPr>
        <w:t>) štatutára danej spoločnosti na kartu užívateľa po registrácii a prihlásení do systému JOSEPHINE. Autentifikáciu vykoná poskytovateľ systému JOSEPHINE a to v pracovných dňoch v čase 8.00 – 16.00 hod.</w:t>
      </w:r>
    </w:p>
    <w:p w14:paraId="64DA5E4D" w14:textId="77777777" w:rsidR="00150C5A" w:rsidRPr="00DD6B83" w:rsidRDefault="00150C5A" w:rsidP="00150C5A">
      <w:pPr>
        <w:pStyle w:val="Odsekzoznamu"/>
        <w:ind w:left="709"/>
        <w:jc w:val="both"/>
        <w:rPr>
          <w:rFonts w:ascii="Garamond" w:hAnsi="Garamond" w:cstheme="minorHAnsi"/>
          <w:b/>
          <w:sz w:val="24"/>
          <w:szCs w:val="24"/>
        </w:rPr>
      </w:pPr>
      <w:r w:rsidRPr="00DD6B83">
        <w:rPr>
          <w:rFonts w:ascii="Garamond" w:hAnsi="Garamond" w:cstheme="minorHAnsi"/>
          <w:b/>
          <w:sz w:val="24"/>
          <w:szCs w:val="24"/>
        </w:rPr>
        <w:t xml:space="preserve">c) 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2860A3D0" w14:textId="77777777" w:rsidR="00150C5A" w:rsidRDefault="00150C5A" w:rsidP="00150C5A">
      <w:pPr>
        <w:pStyle w:val="Odsekzoznamu"/>
        <w:ind w:left="709"/>
        <w:jc w:val="both"/>
        <w:rPr>
          <w:rFonts w:ascii="Garamond" w:hAnsi="Garamond" w:cstheme="minorHAnsi"/>
          <w:b/>
          <w:sz w:val="24"/>
          <w:szCs w:val="24"/>
        </w:rPr>
      </w:pPr>
      <w:r w:rsidRPr="00DD6B83">
        <w:rPr>
          <w:rFonts w:ascii="Garamond" w:hAnsi="Garamond" w:cstheme="minorHAnsi"/>
          <w:b/>
          <w:sz w:val="24"/>
          <w:szCs w:val="24"/>
        </w:rPr>
        <w:t>d)počkaním na autentifikačný kód, ktorý bude poslaný na adresu sídla firmy do rúk štatutára uchádzača v listovej podobe formou doporučenej pošty. Lehota na tento úkon sú obvykle 3 pracovné dni a je potrebné s touto lehotou počítať pri vkladaní ponuky.</w:t>
      </w:r>
      <w:r>
        <w:rPr>
          <w:rFonts w:ascii="Garamond" w:hAnsi="Garamond" w:cstheme="minorHAnsi"/>
          <w:b/>
          <w:sz w:val="24"/>
          <w:szCs w:val="24"/>
        </w:rPr>
        <w:t xml:space="preserve"> </w:t>
      </w:r>
    </w:p>
    <w:p w14:paraId="1E79355C" w14:textId="77777777" w:rsidR="00150C5A" w:rsidRPr="00A92814" w:rsidRDefault="00150C5A" w:rsidP="00150C5A">
      <w:pPr>
        <w:pStyle w:val="Odsekzoznamu"/>
        <w:numPr>
          <w:ilvl w:val="1"/>
          <w:numId w:val="24"/>
        </w:numPr>
        <w:ind w:left="709" w:hanging="709"/>
        <w:jc w:val="both"/>
        <w:rPr>
          <w:rFonts w:ascii="Garamond" w:hAnsi="Garamond"/>
          <w:sz w:val="24"/>
          <w:szCs w:val="24"/>
        </w:rPr>
      </w:pPr>
      <w:r w:rsidRPr="00EC70C5">
        <w:rPr>
          <w:rFonts w:ascii="Garamond" w:hAnsi="Garamond" w:cstheme="minorHAnsi"/>
          <w:sz w:val="24"/>
          <w:szCs w:val="24"/>
        </w:rPr>
        <w:lastRenderedPageBreak/>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2B00D93F" w14:textId="77777777" w:rsidR="00150C5A" w:rsidRPr="00EC70C5" w:rsidRDefault="00150C5A" w:rsidP="00150C5A">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Ak predložená ponuka nebude zodpovedať podmienkam účasti a požiadavkám na predmet zákazky uvedených v oznámení o vyhlásení verejného obstarávania a v týchto súťažných podkladoch, bude taký uchádzač, resp. taká ponuka z verejnej súťaže vylúčený/á. </w:t>
      </w:r>
    </w:p>
    <w:p w14:paraId="5A9B2305" w14:textId="77777777" w:rsidR="00150C5A" w:rsidRPr="00EC70C5" w:rsidRDefault="00150C5A" w:rsidP="00150C5A">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si vyhradzuje právo preveriť pravdivosť dokumentov, údajov a informácií uvedených a predložených uchádzačom v ponuke. </w:t>
      </w:r>
    </w:p>
    <w:p w14:paraId="0C9B6E8E" w14:textId="77777777" w:rsidR="00150C5A" w:rsidRPr="00EC70C5" w:rsidRDefault="00150C5A" w:rsidP="00150C5A">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 xml:space="preserve">Obstarávateľská organizácia upozorňuje záujemcov, že v prípade výskytu zmeny podmienok v priebehu verejného obstarávania alebo iných zmien predmetu zákazky v rámci vysvetľovania (§ 48 </w:t>
      </w:r>
      <w:r w:rsidRPr="00D82187">
        <w:rPr>
          <w:rFonts w:ascii="Garamond" w:hAnsi="Garamond" w:cs="Arial"/>
          <w:color w:val="00000A"/>
          <w:sz w:val="24"/>
          <w:szCs w:val="30"/>
        </w:rPr>
        <w:t>zákon</w:t>
      </w:r>
      <w:r>
        <w:rPr>
          <w:rFonts w:ascii="Garamond" w:hAnsi="Garamond" w:cs="Arial"/>
          <w:color w:val="00000A"/>
          <w:sz w:val="24"/>
          <w:szCs w:val="30"/>
        </w:rPr>
        <w:t>a</w:t>
      </w:r>
      <w:r w:rsidRPr="00D82187">
        <w:rPr>
          <w:rFonts w:ascii="Garamond" w:hAnsi="Garamond" w:cs="Arial"/>
          <w:color w:val="00000A"/>
          <w:sz w:val="24"/>
          <w:szCs w:val="30"/>
        </w:rPr>
        <w:t xml:space="preserve"> o verejnom obstarávaní</w:t>
      </w:r>
      <w:r w:rsidRPr="00EC70C5">
        <w:rPr>
          <w:rFonts w:ascii="Garamond" w:hAnsi="Garamond"/>
          <w:sz w:val="24"/>
          <w:szCs w:val="24"/>
        </w:rPr>
        <w:t xml:space="preserve">), tak o týchto skutočnostiach bude obstarávateľská organizácia zaregistrovaných záujemcov informovať prostredníctvom systému </w:t>
      </w:r>
      <w:r>
        <w:rPr>
          <w:rFonts w:ascii="Garamond" w:hAnsi="Garamond"/>
          <w:sz w:val="24"/>
          <w:szCs w:val="24"/>
        </w:rPr>
        <w:t>JOSEPHINE</w:t>
      </w:r>
      <w:r w:rsidRPr="00EC70C5">
        <w:rPr>
          <w:rFonts w:ascii="Garamond" w:hAnsi="Garamond"/>
          <w:sz w:val="24"/>
          <w:szCs w:val="24"/>
        </w:rPr>
        <w:t xml:space="preserve">, alebo v prípade osobitných dôvodov predmetné verejné obstarávanie v zmysle § 57 ods. 2 </w:t>
      </w:r>
      <w:r w:rsidRPr="00D82187">
        <w:rPr>
          <w:rFonts w:ascii="Garamond" w:hAnsi="Garamond"/>
          <w:sz w:val="24"/>
          <w:szCs w:val="24"/>
        </w:rPr>
        <w:t>zákon</w:t>
      </w:r>
      <w:r>
        <w:rPr>
          <w:rFonts w:ascii="Garamond" w:hAnsi="Garamond"/>
          <w:sz w:val="24"/>
          <w:szCs w:val="24"/>
        </w:rPr>
        <w:t>a</w:t>
      </w:r>
      <w:r w:rsidRPr="00D82187">
        <w:rPr>
          <w:rFonts w:ascii="Garamond" w:hAnsi="Garamond"/>
          <w:sz w:val="24"/>
          <w:szCs w:val="24"/>
        </w:rPr>
        <w:t xml:space="preserve"> o verejnom obstarávaní</w:t>
      </w:r>
      <w:r w:rsidRPr="00EC70C5">
        <w:rPr>
          <w:rFonts w:ascii="Garamond" w:hAnsi="Garamond"/>
          <w:sz w:val="24"/>
          <w:szCs w:val="24"/>
        </w:rPr>
        <w:t xml:space="preserve"> zruší. </w:t>
      </w:r>
    </w:p>
    <w:p w14:paraId="41ECFB1A" w14:textId="77777777" w:rsidR="00150C5A" w:rsidRPr="00EC70C5" w:rsidRDefault="00150C5A" w:rsidP="00150C5A">
      <w:pPr>
        <w:pStyle w:val="Odsekzoznamu"/>
        <w:numPr>
          <w:ilvl w:val="1"/>
          <w:numId w:val="24"/>
        </w:numPr>
        <w:ind w:left="709" w:hanging="709"/>
        <w:jc w:val="both"/>
        <w:rPr>
          <w:rFonts w:ascii="Garamond" w:hAnsi="Garamond"/>
          <w:sz w:val="24"/>
          <w:szCs w:val="24"/>
        </w:rPr>
      </w:pPr>
      <w:r w:rsidRPr="00EC70C5">
        <w:rPr>
          <w:rFonts w:ascii="Garamond" w:hAnsi="Garamond"/>
          <w:sz w:val="24"/>
          <w:szCs w:val="24"/>
        </w:rPr>
        <w:t>Uchádzač na preukázanie splnenia podmienok osobného postavenia, ekonomického a finančného postavenia, ako aj technickej a odbornej spôsobilosti, môže predbežne nahradiť doklady na preukázanie splnenia podmienok účasti Jednotným európskym dokumentom (</w:t>
      </w:r>
      <w:r w:rsidRPr="00F24339">
        <w:rPr>
          <w:rFonts w:ascii="Garamond" w:hAnsi="Garamond"/>
          <w:b/>
          <w:bCs/>
          <w:sz w:val="24"/>
          <w:szCs w:val="24"/>
        </w:rPr>
        <w:t>JED</w:t>
      </w:r>
      <w:r w:rsidRPr="00EC70C5">
        <w:rPr>
          <w:rFonts w:ascii="Garamond" w:hAnsi="Garamond"/>
          <w:sz w:val="24"/>
          <w:szCs w:val="24"/>
        </w:rPr>
        <w:t xml:space="preserve">) podľa § 39 </w:t>
      </w:r>
      <w:r w:rsidRPr="00D82187">
        <w:rPr>
          <w:rFonts w:ascii="Garamond" w:hAnsi="Garamond"/>
          <w:sz w:val="24"/>
          <w:szCs w:val="24"/>
        </w:rPr>
        <w:t>zákon</w:t>
      </w:r>
      <w:r>
        <w:rPr>
          <w:rFonts w:ascii="Garamond" w:hAnsi="Garamond"/>
          <w:sz w:val="24"/>
          <w:szCs w:val="24"/>
        </w:rPr>
        <w:t>a</w:t>
      </w:r>
      <w:r w:rsidRPr="00D82187">
        <w:rPr>
          <w:rFonts w:ascii="Garamond" w:hAnsi="Garamond"/>
          <w:sz w:val="24"/>
          <w:szCs w:val="24"/>
        </w:rPr>
        <w:t xml:space="preserve"> o verejnom obstarávaní</w:t>
      </w:r>
      <w:r w:rsidRPr="00EC70C5">
        <w:rPr>
          <w:rFonts w:ascii="Garamond" w:hAnsi="Garamond"/>
          <w:sz w:val="24"/>
          <w:szCs w:val="24"/>
        </w:rPr>
        <w:t xml:space="preserve">. </w:t>
      </w:r>
      <w:bookmarkStart w:id="5" w:name="_Hlk10711549"/>
      <w:r w:rsidRPr="00EC70C5">
        <w:rPr>
          <w:rFonts w:ascii="Garamond" w:hAnsi="Garamond"/>
          <w:sz w:val="24"/>
          <w:szCs w:val="24"/>
        </w:rPr>
        <w:t xml:space="preserve">Ak uchádzač použije jednotný európsky dokument, obstarávateľská organizácia môže na zabezpečenie riadneho priebehu verejného obstarávania kedykoľvek v jeho priebehu uchádzača požiadať o predloženie dokladu alebo dokladov nahradených týmto Jednotným európskym dokumentom. </w:t>
      </w:r>
    </w:p>
    <w:bookmarkEnd w:id="5"/>
    <w:p w14:paraId="3B69F328" w14:textId="77777777" w:rsidR="00150C5A" w:rsidRPr="008E04D8" w:rsidRDefault="00150C5A" w:rsidP="00150C5A">
      <w:pPr>
        <w:pStyle w:val="Odsekzoznamu"/>
        <w:numPr>
          <w:ilvl w:val="1"/>
          <w:numId w:val="24"/>
        </w:numPr>
        <w:ind w:left="709" w:hanging="709"/>
        <w:jc w:val="both"/>
        <w:rPr>
          <w:rFonts w:ascii="Garamond" w:hAnsi="Garamond"/>
          <w:sz w:val="24"/>
          <w:szCs w:val="24"/>
        </w:rPr>
      </w:pPr>
      <w:r w:rsidRPr="008E04D8">
        <w:rPr>
          <w:rFonts w:ascii="Garamond" w:hAnsi="Garamond" w:cs="Tahoma"/>
          <w:b/>
          <w:sz w:val="24"/>
          <w:szCs w:val="24"/>
        </w:rPr>
        <w:t xml:space="preserve">Obstarávateľská organizácia upozorňuje záujemcov a uchádzačov, že uplatňuje reverzný postup podľa § 66 ods. 7 </w:t>
      </w:r>
      <w:r w:rsidRPr="008E04D8">
        <w:rPr>
          <w:rFonts w:ascii="Garamond" w:hAnsi="Garamond"/>
          <w:b/>
          <w:sz w:val="24"/>
          <w:szCs w:val="24"/>
        </w:rPr>
        <w:t>zákona o verejnom obstarávaní</w:t>
      </w:r>
      <w:r w:rsidRPr="008E04D8">
        <w:rPr>
          <w:rFonts w:ascii="Garamond" w:hAnsi="Garamond" w:cs="Tahoma"/>
          <w:b/>
          <w:sz w:val="24"/>
          <w:szCs w:val="24"/>
        </w:rPr>
        <w:t xml:space="preserve">, </w:t>
      </w:r>
      <w:proofErr w:type="spellStart"/>
      <w:r w:rsidRPr="008E04D8">
        <w:rPr>
          <w:rFonts w:ascii="Garamond" w:hAnsi="Garamond" w:cs="Tahoma"/>
          <w:b/>
          <w:sz w:val="24"/>
          <w:szCs w:val="24"/>
        </w:rPr>
        <w:t>t.j</w:t>
      </w:r>
      <w:proofErr w:type="spellEnd"/>
      <w:r w:rsidRPr="008E04D8">
        <w:rPr>
          <w:rFonts w:ascii="Garamond" w:hAnsi="Garamond" w:cs="Tahoma"/>
          <w:b/>
          <w:sz w:val="24"/>
          <w:szCs w:val="24"/>
        </w:rPr>
        <w:t xml:space="preserve">. nedelí ponuku na časti (ponuku uchádzači predložia v jednej ponuke bez delenia na časť OSTATNÉ a na časť KRITÉRIÁ). Splnenie podmienok účasti vyhodnotí až po vyhodnotení úspešností ponúk. </w:t>
      </w:r>
    </w:p>
    <w:p w14:paraId="6AA20FC8" w14:textId="77777777" w:rsidR="00150C5A" w:rsidRPr="00EC70C5" w:rsidRDefault="00150C5A" w:rsidP="00150C5A">
      <w:pPr>
        <w:pStyle w:val="Odsekzoznamu"/>
        <w:numPr>
          <w:ilvl w:val="1"/>
          <w:numId w:val="24"/>
        </w:numPr>
        <w:ind w:left="709" w:hanging="709"/>
        <w:jc w:val="both"/>
        <w:rPr>
          <w:rFonts w:ascii="Garamond" w:hAnsi="Garamond"/>
          <w:sz w:val="24"/>
          <w:szCs w:val="24"/>
        </w:rPr>
      </w:pPr>
      <w:r w:rsidRPr="00EC70C5">
        <w:rPr>
          <w:rFonts w:ascii="Garamond" w:hAnsi="Garamond" w:cs="Garamond"/>
          <w:color w:val="000000"/>
          <w:sz w:val="24"/>
          <w:szCs w:val="24"/>
          <w:lang w:eastAsia="cs-CZ"/>
        </w:rPr>
        <w:t xml:space="preserve"> Ďalšie informácie, poznámky a usmernenia k predmetu zákazky sú uvedené v časti B.</w:t>
      </w:r>
      <w:r>
        <w:rPr>
          <w:rFonts w:ascii="Garamond" w:hAnsi="Garamond" w:cs="Garamond"/>
          <w:color w:val="000000"/>
          <w:sz w:val="24"/>
          <w:szCs w:val="24"/>
          <w:lang w:eastAsia="cs-CZ"/>
        </w:rPr>
        <w:t>2</w:t>
      </w:r>
      <w:r w:rsidRPr="00EC70C5">
        <w:rPr>
          <w:rFonts w:ascii="Garamond" w:hAnsi="Garamond" w:cs="Garamond"/>
          <w:color w:val="000000"/>
          <w:sz w:val="24"/>
          <w:szCs w:val="24"/>
          <w:lang w:eastAsia="cs-CZ"/>
        </w:rPr>
        <w:t xml:space="preserve"> Opis predmetu zákazky. </w:t>
      </w:r>
    </w:p>
    <w:p w14:paraId="30114585" w14:textId="70D110F0" w:rsidR="00EC70C5" w:rsidRDefault="00EC70C5" w:rsidP="00EC70C5">
      <w:pPr>
        <w:jc w:val="both"/>
        <w:rPr>
          <w:sz w:val="28"/>
        </w:rPr>
      </w:pPr>
    </w:p>
    <w:p w14:paraId="1F83C3B8" w14:textId="77777777" w:rsidR="00150C5A" w:rsidRDefault="00150C5A" w:rsidP="00EC70C5">
      <w:pPr>
        <w:jc w:val="both"/>
        <w:rPr>
          <w:sz w:val="28"/>
        </w:rPr>
      </w:pPr>
    </w:p>
    <w:p w14:paraId="22ECF801" w14:textId="77F2FEB9" w:rsidR="00A92814" w:rsidRDefault="00A92814" w:rsidP="00EC70C5">
      <w:pPr>
        <w:jc w:val="both"/>
        <w:rPr>
          <w:sz w:val="28"/>
        </w:rPr>
      </w:pPr>
    </w:p>
    <w:p w14:paraId="40230089" w14:textId="19D84F07" w:rsidR="00A92814" w:rsidRDefault="00A92814" w:rsidP="00EC70C5">
      <w:pPr>
        <w:jc w:val="both"/>
        <w:rPr>
          <w:sz w:val="28"/>
        </w:rPr>
      </w:pPr>
    </w:p>
    <w:p w14:paraId="1A5C8F6B" w14:textId="6BF6C779" w:rsidR="00A92814" w:rsidRDefault="00A92814" w:rsidP="00EC70C5">
      <w:pPr>
        <w:jc w:val="both"/>
        <w:rPr>
          <w:sz w:val="28"/>
        </w:rPr>
      </w:pPr>
    </w:p>
    <w:p w14:paraId="754F515C" w14:textId="7EF11F8B" w:rsidR="00A92814" w:rsidRDefault="00A92814" w:rsidP="00EC70C5">
      <w:pPr>
        <w:jc w:val="both"/>
        <w:rPr>
          <w:sz w:val="28"/>
        </w:rPr>
      </w:pPr>
    </w:p>
    <w:p w14:paraId="035411B5" w14:textId="4B380A1F" w:rsidR="00A92814" w:rsidRDefault="00A92814" w:rsidP="00EC70C5">
      <w:pPr>
        <w:jc w:val="both"/>
        <w:rPr>
          <w:sz w:val="28"/>
        </w:rPr>
      </w:pPr>
    </w:p>
    <w:p w14:paraId="3FE91809" w14:textId="6C4BFAC4" w:rsidR="00A92814" w:rsidRDefault="00A92814" w:rsidP="00EC70C5">
      <w:pPr>
        <w:jc w:val="both"/>
        <w:rPr>
          <w:sz w:val="28"/>
        </w:rPr>
      </w:pPr>
    </w:p>
    <w:p w14:paraId="39E027D1" w14:textId="549EF35C" w:rsidR="00A92814" w:rsidRDefault="00A92814" w:rsidP="00EC70C5">
      <w:pPr>
        <w:jc w:val="both"/>
        <w:rPr>
          <w:sz w:val="28"/>
        </w:rPr>
      </w:pPr>
    </w:p>
    <w:p w14:paraId="70EAF62C" w14:textId="00F2E974" w:rsidR="00671712" w:rsidRDefault="00671712" w:rsidP="00EC70C5">
      <w:pPr>
        <w:jc w:val="both"/>
        <w:rPr>
          <w:sz w:val="28"/>
        </w:rPr>
      </w:pPr>
    </w:p>
    <w:p w14:paraId="01F2B72C" w14:textId="77777777" w:rsidR="00671712" w:rsidRDefault="00671712" w:rsidP="00EC70C5">
      <w:pPr>
        <w:jc w:val="both"/>
        <w:rPr>
          <w:sz w:val="28"/>
        </w:rPr>
      </w:pPr>
    </w:p>
    <w:p w14:paraId="0CBB0D66" w14:textId="7EFDC290" w:rsidR="00A92814" w:rsidRDefault="00A92814" w:rsidP="00EC70C5">
      <w:pPr>
        <w:jc w:val="both"/>
        <w:rPr>
          <w:sz w:val="28"/>
        </w:rPr>
      </w:pPr>
    </w:p>
    <w:p w14:paraId="681E1D93" w14:textId="666175A1" w:rsidR="00A92814" w:rsidRDefault="00A92814" w:rsidP="00EC70C5">
      <w:pPr>
        <w:jc w:val="both"/>
        <w:rPr>
          <w:sz w:val="28"/>
        </w:rPr>
      </w:pPr>
    </w:p>
    <w:p w14:paraId="0649A15F" w14:textId="77777777" w:rsidR="00A13B79" w:rsidRDefault="00A13B79" w:rsidP="00EC70C5">
      <w:pPr>
        <w:jc w:val="both"/>
        <w:rPr>
          <w:sz w:val="28"/>
        </w:rPr>
      </w:pPr>
    </w:p>
    <w:p w14:paraId="28504F25" w14:textId="7561532D" w:rsidR="00EC70C5" w:rsidRDefault="00EC70C5" w:rsidP="00B91B40">
      <w:pPr>
        <w:numPr>
          <w:ilvl w:val="0"/>
          <w:numId w:val="1"/>
        </w:numPr>
        <w:ind w:left="567" w:hanging="567"/>
        <w:jc w:val="both"/>
        <w:rPr>
          <w:b/>
          <w:sz w:val="28"/>
        </w:rPr>
      </w:pPr>
      <w:bookmarkStart w:id="6" w:name="_Toc476636345"/>
      <w:r w:rsidRPr="00EC70C5">
        <w:rPr>
          <w:b/>
          <w:sz w:val="28"/>
        </w:rPr>
        <w:lastRenderedPageBreak/>
        <w:t>Úvodné ustanovenia</w:t>
      </w:r>
      <w:bookmarkEnd w:id="6"/>
    </w:p>
    <w:p w14:paraId="31C0DEBC" w14:textId="77777777" w:rsidR="00B91B40" w:rsidRPr="00B91B40" w:rsidRDefault="00B91B40" w:rsidP="00B91B40">
      <w:pPr>
        <w:ind w:left="567"/>
        <w:jc w:val="both"/>
        <w:rPr>
          <w:b/>
          <w:sz w:val="28"/>
        </w:rPr>
      </w:pPr>
    </w:p>
    <w:p w14:paraId="68381ABD" w14:textId="7D8EE7D3" w:rsidR="00EC70C5" w:rsidRPr="00D12423" w:rsidRDefault="00EC70C5" w:rsidP="00A92814">
      <w:pPr>
        <w:tabs>
          <w:tab w:val="left" w:pos="851"/>
        </w:tabs>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1.1 </w:t>
      </w:r>
      <w:r w:rsidRPr="00D12423">
        <w:rPr>
          <w:rFonts w:cs="Garamond"/>
          <w:noProof w:val="0"/>
          <w:color w:val="000000"/>
          <w:szCs w:val="23"/>
          <w:lang w:eastAsia="cs-CZ"/>
        </w:rPr>
        <w:tab/>
        <w:t xml:space="preserve">Predložením svojej ponuky uchádzač v plnom rozsahu a bez výhrad akceptuje všetky podmienky obstarávateľskej organizácie, týkajúce sa tejto zákazky, uvedené v oznámení o vyhlásení verejného obstarávania a v týchto súťažných podkladoch. </w:t>
      </w:r>
    </w:p>
    <w:p w14:paraId="4B66B7E6" w14:textId="6E60788B" w:rsidR="00EC70C5" w:rsidRPr="00D12423" w:rsidRDefault="00EC70C5" w:rsidP="00A92814">
      <w:pPr>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1.2 </w:t>
      </w:r>
      <w:r w:rsidRPr="00D12423">
        <w:rPr>
          <w:rFonts w:cs="Garamond"/>
          <w:noProof w:val="0"/>
          <w:color w:val="000000"/>
          <w:szCs w:val="23"/>
          <w:lang w:eastAsia="cs-CZ"/>
        </w:rPr>
        <w:tab/>
        <w:t xml:space="preserve">Od uchádzačov sa očakáva, že si dôkladne preštudujú súťažné podklady a budú dodržiavať všetky pokyny, formuláre, zmluvné ustanovenia a ďalšie špecifikácie uvedené v týchto súťažných podkladoch.   </w:t>
      </w:r>
    </w:p>
    <w:p w14:paraId="3EA9DA55" w14:textId="3E7983F5" w:rsidR="00EC70C5" w:rsidRPr="00D12423" w:rsidRDefault="00EC70C5" w:rsidP="00A92814">
      <w:pPr>
        <w:autoSpaceDE w:val="0"/>
        <w:autoSpaceDN w:val="0"/>
        <w:adjustRightInd w:val="0"/>
        <w:spacing w:after="100"/>
        <w:ind w:left="709" w:hanging="709"/>
        <w:jc w:val="both"/>
        <w:rPr>
          <w:rFonts w:cs="Garamond"/>
          <w:noProof w:val="0"/>
          <w:color w:val="000000"/>
          <w:szCs w:val="23"/>
          <w:lang w:eastAsia="cs-CZ"/>
        </w:rPr>
      </w:pPr>
      <w:r w:rsidRPr="00D12423">
        <w:rPr>
          <w:rFonts w:cs="Garamond"/>
          <w:noProof w:val="0"/>
          <w:color w:val="000000"/>
          <w:szCs w:val="23"/>
          <w:lang w:eastAsia="cs-CZ"/>
        </w:rPr>
        <w:t xml:space="preserve">1.3 </w:t>
      </w:r>
      <w:r w:rsidRPr="00D12423">
        <w:rPr>
          <w:rFonts w:cs="Garamond"/>
          <w:noProof w:val="0"/>
          <w:color w:val="000000"/>
          <w:szCs w:val="23"/>
          <w:lang w:eastAsia="cs-CZ"/>
        </w:rPr>
        <w:tab/>
        <w:t xml:space="preserve">Ponuka predložená uchádzačom musí byť vypracovaná v súlade s podmienkami uvedenými v oznámení o vyhlásení verejného obstarávania a v týchto súťažných podkladoch a nesmie obsahovať žiadne výhrady týkajúce sa podmienok súťaže. </w:t>
      </w:r>
    </w:p>
    <w:p w14:paraId="281C7A28" w14:textId="031BA3A5" w:rsidR="00EC70C5" w:rsidRPr="00D12423" w:rsidRDefault="00EC70C5" w:rsidP="00A92814">
      <w:pPr>
        <w:autoSpaceDE w:val="0"/>
        <w:autoSpaceDN w:val="0"/>
        <w:adjustRightInd w:val="0"/>
        <w:ind w:left="709" w:hanging="709"/>
        <w:jc w:val="both"/>
        <w:rPr>
          <w:rFonts w:cs="Garamond"/>
          <w:noProof w:val="0"/>
          <w:color w:val="000000"/>
          <w:szCs w:val="23"/>
          <w:lang w:eastAsia="cs-CZ"/>
        </w:rPr>
      </w:pPr>
      <w:r w:rsidRPr="00D12423">
        <w:rPr>
          <w:rFonts w:cs="Garamond"/>
          <w:noProof w:val="0"/>
          <w:color w:val="000000"/>
          <w:szCs w:val="23"/>
          <w:lang w:eastAsia="cs-CZ"/>
        </w:rPr>
        <w:t xml:space="preserve">1.4 </w:t>
      </w:r>
      <w:r w:rsidRPr="00D12423">
        <w:rPr>
          <w:rFonts w:cs="Garamond"/>
          <w:noProof w:val="0"/>
          <w:color w:val="000000"/>
          <w:szCs w:val="23"/>
          <w:lang w:eastAsia="cs-CZ"/>
        </w:rPr>
        <w:tab/>
        <w:t xml:space="preserve">Predpokladaná hodnota zákazky uvedená v oznámení o vyhlásení verejného obstarávania je maximálna. Obstarávateľská organizácia si vyhradzuje právo zmluvu nepodpísať, ak ponuka úspešného uchádzača bude vyššia ako predpokladaná hodnota zákazky. </w:t>
      </w:r>
    </w:p>
    <w:p w14:paraId="56A3EFEF" w14:textId="77777777" w:rsidR="00EC70C5" w:rsidRPr="00EC70C5" w:rsidRDefault="00EC70C5" w:rsidP="00EC70C5">
      <w:pPr>
        <w:jc w:val="both"/>
        <w:rPr>
          <w:sz w:val="28"/>
        </w:rPr>
      </w:pPr>
    </w:p>
    <w:p w14:paraId="08FE5547" w14:textId="77777777" w:rsidR="001577A9" w:rsidRPr="00837FA0" w:rsidRDefault="00F57F94" w:rsidP="0022052B">
      <w:pPr>
        <w:pStyle w:val="Nadpis3"/>
        <w:numPr>
          <w:ilvl w:val="0"/>
          <w:numId w:val="1"/>
        </w:numPr>
        <w:ind w:left="0" w:firstLine="0"/>
        <w:rPr>
          <w:noProof w:val="0"/>
        </w:rPr>
      </w:pPr>
      <w:bookmarkStart w:id="7" w:name="_Toc476636346"/>
      <w:bookmarkStart w:id="8" w:name="_Toc30423386"/>
      <w:r w:rsidRPr="00837FA0">
        <w:rPr>
          <w:noProof w:val="0"/>
          <w:szCs w:val="22"/>
        </w:rPr>
        <w:t>Identifikácia obstarávateľskej organizácie</w:t>
      </w:r>
      <w:bookmarkEnd w:id="7"/>
      <w:bookmarkEnd w:id="8"/>
    </w:p>
    <w:p w14:paraId="201A453C" w14:textId="77777777" w:rsidR="001577A9" w:rsidRPr="00837FA0" w:rsidRDefault="001577A9" w:rsidP="00D243AC"/>
    <w:p w14:paraId="2ADECA5E" w14:textId="77777777" w:rsidR="00A23C61" w:rsidRPr="00837FA0" w:rsidRDefault="00A23C61" w:rsidP="00651862">
      <w:pPr>
        <w:ind w:firstLine="709"/>
      </w:pPr>
      <w:r w:rsidRPr="00837FA0">
        <w:t xml:space="preserve">Názov: </w:t>
      </w:r>
      <w:r w:rsidRPr="00837FA0">
        <w:tab/>
      </w:r>
      <w:r w:rsidRPr="00837FA0">
        <w:tab/>
      </w:r>
      <w:r w:rsidRPr="00837FA0">
        <w:rPr>
          <w:b/>
        </w:rPr>
        <w:t>Dopravný podnik Bratislava, akciová spoločnosť</w:t>
      </w:r>
    </w:p>
    <w:p w14:paraId="40063B22" w14:textId="77777777" w:rsidR="00A23C61" w:rsidRPr="00837FA0" w:rsidRDefault="00A23C61" w:rsidP="00651862">
      <w:pPr>
        <w:ind w:firstLine="709"/>
      </w:pPr>
      <w:r w:rsidRPr="00837FA0">
        <w:t>Sídlo:</w:t>
      </w:r>
      <w:r w:rsidRPr="00837FA0">
        <w:tab/>
      </w:r>
      <w:r w:rsidRPr="00837FA0">
        <w:tab/>
      </w:r>
      <w:r w:rsidRPr="00837FA0">
        <w:tab/>
        <w:t>Olejkárska 1, 814 52 Bratislava</w:t>
      </w:r>
    </w:p>
    <w:p w14:paraId="4A177007" w14:textId="77777777" w:rsidR="00A23C61" w:rsidRPr="00837FA0" w:rsidRDefault="00A23C61" w:rsidP="00651862">
      <w:pPr>
        <w:ind w:firstLine="709"/>
      </w:pPr>
      <w:r w:rsidRPr="00837FA0">
        <w:t>Štát:</w:t>
      </w:r>
      <w:r w:rsidRPr="00837FA0">
        <w:tab/>
      </w:r>
      <w:r w:rsidRPr="00837FA0">
        <w:tab/>
      </w:r>
      <w:r w:rsidRPr="00837FA0">
        <w:tab/>
        <w:t>Slovenská republika</w:t>
      </w:r>
    </w:p>
    <w:p w14:paraId="00318CDF" w14:textId="77777777" w:rsidR="00A23C61" w:rsidRPr="00837FA0" w:rsidRDefault="00A23C61" w:rsidP="00651862">
      <w:pPr>
        <w:ind w:firstLine="709"/>
      </w:pPr>
      <w:r w:rsidRPr="00837FA0">
        <w:t>IČO:</w:t>
      </w:r>
      <w:r w:rsidRPr="00837FA0">
        <w:tab/>
      </w:r>
      <w:r w:rsidRPr="00837FA0">
        <w:tab/>
      </w:r>
      <w:r w:rsidRPr="00837FA0">
        <w:tab/>
        <w:t>00 492</w:t>
      </w:r>
      <w:r w:rsidR="00651862">
        <w:t> </w:t>
      </w:r>
      <w:r w:rsidRPr="00837FA0">
        <w:t>736</w:t>
      </w:r>
    </w:p>
    <w:p w14:paraId="07F5EFB4" w14:textId="77777777" w:rsidR="00A23C61" w:rsidRPr="00837FA0" w:rsidRDefault="00A23C61" w:rsidP="00651862">
      <w:pPr>
        <w:ind w:left="2836" w:hanging="2127"/>
      </w:pPr>
      <w:r w:rsidRPr="00837FA0">
        <w:t>Zapísan</w:t>
      </w:r>
      <w:r w:rsidR="00651862">
        <w:t>á</w:t>
      </w:r>
      <w:r w:rsidRPr="00837FA0">
        <w:t>:</w:t>
      </w:r>
      <w:r w:rsidRPr="00837FA0">
        <w:tab/>
      </w:r>
      <w:r w:rsidR="00651862">
        <w:t xml:space="preserve">v </w:t>
      </w:r>
      <w:r w:rsidRPr="00837FA0">
        <w:t>Obchod</w:t>
      </w:r>
      <w:r w:rsidR="00651862">
        <w:t>nom</w:t>
      </w:r>
      <w:r w:rsidRPr="00837FA0">
        <w:t xml:space="preserve"> registr</w:t>
      </w:r>
      <w:r w:rsidR="00651862">
        <w:t>i</w:t>
      </w:r>
      <w:r w:rsidRPr="00837FA0">
        <w:t xml:space="preserve"> Okresného súdu Bratislava I, </w:t>
      </w:r>
      <w:r w:rsidR="00651862">
        <w:t>o</w:t>
      </w:r>
      <w:r w:rsidRPr="00837FA0">
        <w:t>ddiel: Sa, vložka č</w:t>
      </w:r>
      <w:r w:rsidR="00651862">
        <w:t>íslo</w:t>
      </w:r>
      <w:r w:rsidRPr="00837FA0">
        <w:t>: 607/B</w:t>
      </w:r>
    </w:p>
    <w:p w14:paraId="00F971B6" w14:textId="77777777" w:rsidR="00A23C61" w:rsidRPr="00837FA0" w:rsidRDefault="00A23C61" w:rsidP="00651862">
      <w:pPr>
        <w:ind w:firstLine="709"/>
      </w:pPr>
      <w:r w:rsidRPr="00837FA0">
        <w:t>URL:</w:t>
      </w:r>
      <w:r w:rsidRPr="00837FA0">
        <w:tab/>
      </w:r>
      <w:r w:rsidRPr="00837FA0">
        <w:tab/>
      </w:r>
      <w:r w:rsidRPr="00837FA0">
        <w:tab/>
      </w:r>
      <w:hyperlink r:id="rId9" w:history="1">
        <w:r w:rsidRPr="00837FA0">
          <w:rPr>
            <w:rStyle w:val="Hypertextovprepojenie"/>
          </w:rPr>
          <w:t>www.dpb.sk</w:t>
        </w:r>
      </w:hyperlink>
    </w:p>
    <w:p w14:paraId="7C8C0023" w14:textId="7289C7B6" w:rsidR="00A23C61" w:rsidRPr="00837FA0" w:rsidRDefault="00A23C61" w:rsidP="00651862">
      <w:pPr>
        <w:ind w:firstLine="709"/>
      </w:pPr>
      <w:r w:rsidRPr="00837FA0">
        <w:t>Kontaktná osoba:</w:t>
      </w:r>
      <w:r w:rsidRPr="00837FA0">
        <w:tab/>
        <w:t>Mgr.</w:t>
      </w:r>
      <w:r w:rsidR="000138B8">
        <w:t xml:space="preserve"> Kristína </w:t>
      </w:r>
      <w:r w:rsidR="0072776C">
        <w:t>Latáková</w:t>
      </w:r>
    </w:p>
    <w:p w14:paraId="21EE3608" w14:textId="18FDF107" w:rsidR="00A23C61" w:rsidRPr="00837FA0" w:rsidRDefault="00A23C61" w:rsidP="00651862">
      <w:pPr>
        <w:ind w:firstLine="709"/>
      </w:pPr>
      <w:r w:rsidRPr="00837FA0">
        <w:t>Telefón:</w:t>
      </w:r>
      <w:r w:rsidRPr="00837FA0">
        <w:tab/>
      </w:r>
      <w:r w:rsidRPr="00837FA0">
        <w:tab/>
      </w:r>
      <w:r w:rsidR="0072776C" w:rsidRPr="0072776C">
        <w:t>+421 (0)2 5950 1260</w:t>
      </w:r>
    </w:p>
    <w:p w14:paraId="4A9B9E02" w14:textId="18877112" w:rsidR="00A23C61" w:rsidRPr="00837FA0" w:rsidRDefault="00A23C61" w:rsidP="00651862">
      <w:pPr>
        <w:ind w:firstLine="709"/>
      </w:pPr>
      <w:r w:rsidRPr="00837FA0">
        <w:t>E-mail:</w:t>
      </w:r>
      <w:r w:rsidRPr="00837FA0">
        <w:tab/>
      </w:r>
      <w:r w:rsidRPr="00837FA0">
        <w:tab/>
      </w:r>
      <w:r w:rsidRPr="00837FA0">
        <w:tab/>
      </w:r>
      <w:hyperlink r:id="rId10" w:history="1">
        <w:r w:rsidRPr="00837FA0">
          <w:rPr>
            <w:rStyle w:val="Hypertextovprepojenie"/>
          </w:rPr>
          <w:t>verejne.obstaravanie@dpb.sk</w:t>
        </w:r>
      </w:hyperlink>
      <w:r w:rsidR="000138B8">
        <w:rPr>
          <w:rStyle w:val="Hypertextovprepojenie"/>
        </w:rPr>
        <w:t xml:space="preserve">; </w:t>
      </w:r>
      <w:r w:rsidR="0072776C">
        <w:rPr>
          <w:rStyle w:val="Hypertextovprepojenie"/>
        </w:rPr>
        <w:t>latakova</w:t>
      </w:r>
      <w:r w:rsidR="000138B8">
        <w:rPr>
          <w:rStyle w:val="Hypertextovprepojenie"/>
        </w:rPr>
        <w:t>.kristina</w:t>
      </w:r>
      <w:r w:rsidR="000138B8" w:rsidRPr="000138B8">
        <w:rPr>
          <w:rStyle w:val="Hypertextovprepojenie"/>
        </w:rPr>
        <w:t>@dpb.sk</w:t>
      </w:r>
    </w:p>
    <w:p w14:paraId="4F09890B" w14:textId="77777777" w:rsidR="001577A9" w:rsidRPr="00837FA0" w:rsidRDefault="001577A9" w:rsidP="00296F22">
      <w:pPr>
        <w:rPr>
          <w:noProof w:val="0"/>
        </w:rPr>
      </w:pPr>
    </w:p>
    <w:p w14:paraId="3BDB4E6D" w14:textId="77777777" w:rsidR="001577A9" w:rsidRPr="00837FA0" w:rsidRDefault="001577A9" w:rsidP="0022052B">
      <w:pPr>
        <w:pStyle w:val="Nadpis3"/>
        <w:numPr>
          <w:ilvl w:val="0"/>
          <w:numId w:val="1"/>
        </w:numPr>
        <w:ind w:left="0" w:firstLine="0"/>
        <w:rPr>
          <w:noProof w:val="0"/>
        </w:rPr>
      </w:pPr>
      <w:bookmarkStart w:id="9" w:name="_Toc476636347"/>
      <w:bookmarkStart w:id="10" w:name="_Toc30423387"/>
      <w:r w:rsidRPr="00837FA0">
        <w:rPr>
          <w:noProof w:val="0"/>
        </w:rPr>
        <w:t xml:space="preserve">Predmet </w:t>
      </w:r>
      <w:r w:rsidR="00FC0F8A" w:rsidRPr="00837FA0">
        <w:rPr>
          <w:noProof w:val="0"/>
        </w:rPr>
        <w:t xml:space="preserve">verejného obstarávania a predmet </w:t>
      </w:r>
      <w:r w:rsidRPr="00837FA0">
        <w:rPr>
          <w:noProof w:val="0"/>
        </w:rPr>
        <w:t>zákazky</w:t>
      </w:r>
      <w:bookmarkEnd w:id="9"/>
      <w:bookmarkEnd w:id="10"/>
    </w:p>
    <w:p w14:paraId="675C86DC" w14:textId="77777777" w:rsidR="00077AC5" w:rsidRPr="00837FA0" w:rsidRDefault="00077AC5" w:rsidP="00077AC5">
      <w:pPr>
        <w:rPr>
          <w:noProof w:val="0"/>
        </w:rPr>
      </w:pPr>
    </w:p>
    <w:p w14:paraId="57259EBE" w14:textId="77777777" w:rsidR="00092D23" w:rsidRDefault="00092D23" w:rsidP="00092D23">
      <w:pPr>
        <w:keepNext/>
        <w:autoSpaceDE w:val="0"/>
        <w:autoSpaceDN w:val="0"/>
        <w:ind w:left="709"/>
        <w:jc w:val="both"/>
        <w:rPr>
          <w:noProof w:val="0"/>
          <w:color w:val="000000"/>
          <w:szCs w:val="22"/>
          <w:lang w:eastAsia="cs-CZ"/>
        </w:rPr>
      </w:pPr>
      <w:bookmarkStart w:id="11" w:name="_Hlk506291148"/>
      <w:bookmarkStart w:id="12" w:name="_Toc421174939"/>
      <w:r>
        <w:rPr>
          <w:color w:val="000000"/>
          <w:lang w:eastAsia="cs-CZ"/>
        </w:rPr>
        <w:t xml:space="preserve">Predmetom verejného obstarávania je v súlade s § 3 ods. 2 zákona č. 343/2015 Z. z. o verejnom obstarávaní a o zmene a doplnení niektorých zákonov (ďalej len „zákon o verejnom obstarávaní“ v príslušnom gramatickom tvare) civilná zákazka na dodanie tovaru – náhradných dielov pre autobusy. </w:t>
      </w:r>
    </w:p>
    <w:p w14:paraId="5947B231" w14:textId="77777777" w:rsidR="00092D23" w:rsidRDefault="00092D23" w:rsidP="00092D23">
      <w:pPr>
        <w:keepNext/>
        <w:autoSpaceDE w:val="0"/>
        <w:autoSpaceDN w:val="0"/>
        <w:jc w:val="both"/>
        <w:rPr>
          <w:color w:val="000000"/>
          <w:lang w:eastAsia="cs-CZ"/>
        </w:rPr>
      </w:pPr>
    </w:p>
    <w:p w14:paraId="5E73E1BC" w14:textId="2CE5F2F0" w:rsidR="0072589D" w:rsidRDefault="00092D23" w:rsidP="00092D23">
      <w:pPr>
        <w:keepNext/>
        <w:keepLines/>
        <w:ind w:left="709"/>
        <w:jc w:val="both"/>
      </w:pPr>
      <w:r>
        <w:rPr>
          <w:color w:val="000000"/>
          <w:lang w:eastAsia="cs-CZ"/>
        </w:rPr>
        <w:t>Predmetom zákazky je uzatvorenie Rámcovej dohody na dodanie tovaru a zmluvy o zriadení konsignačného skladu s úspešným uchádzačom v súlade s ustanovením § 56 a § 99 zákona o verejnom obstarávaní, predmetom ktorej bude záväzok úspešného uchádzača ako predávajúceho zriadiť u obstarávateľskej organizácii ako kupujúceho konsignačný sklad a s tým spojený záväzok dodávať do konsignačného skladu tovar – náhradné diely v súlade so zmluvou</w:t>
      </w:r>
      <w:bookmarkEnd w:id="11"/>
      <w:r>
        <w:rPr>
          <w:color w:val="000000"/>
          <w:lang w:eastAsia="cs-CZ"/>
        </w:rPr>
        <w:t>.</w:t>
      </w:r>
    </w:p>
    <w:p w14:paraId="250166DF" w14:textId="77777777" w:rsidR="0072589D" w:rsidRDefault="0072589D" w:rsidP="007A7DFD">
      <w:pPr>
        <w:ind w:firstLine="709"/>
      </w:pPr>
    </w:p>
    <w:p w14:paraId="01B8B4EB" w14:textId="1EA7C370" w:rsidR="008F6518" w:rsidRPr="00837FA0" w:rsidRDefault="008F6518" w:rsidP="007A7DFD">
      <w:pPr>
        <w:ind w:firstLine="709"/>
      </w:pPr>
      <w:r w:rsidRPr="00837FA0">
        <w:t>Podrobné vymedzenie predmetu zákazky je uvedené v časti:</w:t>
      </w:r>
      <w:bookmarkEnd w:id="12"/>
    </w:p>
    <w:p w14:paraId="2601531F" w14:textId="77777777" w:rsidR="008F6518" w:rsidRPr="00837FA0" w:rsidRDefault="008F6518" w:rsidP="008F6518">
      <w:pPr>
        <w:ind w:left="720"/>
        <w:jc w:val="both"/>
        <w:rPr>
          <w:b/>
          <w:noProof w:val="0"/>
        </w:rPr>
      </w:pPr>
      <w:r w:rsidRPr="00837FA0">
        <w:rPr>
          <w:b/>
          <w:noProof w:val="0"/>
        </w:rPr>
        <w:t>A.2 Kritéri</w:t>
      </w:r>
      <w:r w:rsidR="00BB46A4" w:rsidRPr="00837FA0">
        <w:rPr>
          <w:b/>
          <w:noProof w:val="0"/>
        </w:rPr>
        <w:t>um</w:t>
      </w:r>
      <w:r w:rsidRPr="00837FA0">
        <w:rPr>
          <w:b/>
          <w:noProof w:val="0"/>
        </w:rPr>
        <w:t xml:space="preserve"> na vyhodnotenie ponúk a prav</w:t>
      </w:r>
      <w:r w:rsidR="00BB46A4" w:rsidRPr="00837FA0">
        <w:rPr>
          <w:b/>
          <w:noProof w:val="0"/>
        </w:rPr>
        <w:t>idlá jeho</w:t>
      </w:r>
      <w:r w:rsidRPr="00837FA0">
        <w:rPr>
          <w:b/>
          <w:noProof w:val="0"/>
        </w:rPr>
        <w:t xml:space="preserve"> uplatnenia;</w:t>
      </w:r>
    </w:p>
    <w:p w14:paraId="1BDE8523" w14:textId="77777777" w:rsidR="008F6518" w:rsidRPr="00837FA0" w:rsidRDefault="008F6518" w:rsidP="008F6518">
      <w:pPr>
        <w:ind w:left="720"/>
        <w:jc w:val="both"/>
        <w:rPr>
          <w:b/>
          <w:noProof w:val="0"/>
        </w:rPr>
      </w:pPr>
      <w:r w:rsidRPr="00837FA0">
        <w:rPr>
          <w:b/>
          <w:noProof w:val="0"/>
        </w:rPr>
        <w:t>B.1 Obchodné podmienky dodania predmetu obstarávania;</w:t>
      </w:r>
    </w:p>
    <w:p w14:paraId="42A65506" w14:textId="77777777" w:rsidR="008F6518" w:rsidRPr="00837FA0" w:rsidRDefault="008F6518" w:rsidP="008F6518">
      <w:pPr>
        <w:ind w:left="720"/>
        <w:jc w:val="both"/>
        <w:rPr>
          <w:b/>
          <w:noProof w:val="0"/>
        </w:rPr>
      </w:pPr>
      <w:r w:rsidRPr="00837FA0">
        <w:rPr>
          <w:b/>
          <w:noProof w:val="0"/>
        </w:rPr>
        <w:t xml:space="preserve">B.2 Opis predmetu zákazky; </w:t>
      </w:r>
    </w:p>
    <w:p w14:paraId="05FFED54" w14:textId="24FB8D83" w:rsidR="00A23C61" w:rsidRPr="00837FA0" w:rsidRDefault="008F6518" w:rsidP="00FA705C">
      <w:pPr>
        <w:ind w:firstLine="709"/>
        <w:jc w:val="both"/>
        <w:rPr>
          <w:noProof w:val="0"/>
        </w:rPr>
      </w:pPr>
      <w:r w:rsidRPr="00837FA0">
        <w:rPr>
          <w:noProof w:val="0"/>
        </w:rPr>
        <w:t>týchto súťažných podkladov</w:t>
      </w:r>
      <w:r w:rsidR="00C84545" w:rsidRPr="00837FA0">
        <w:rPr>
          <w:noProof w:val="0"/>
        </w:rPr>
        <w:t xml:space="preserve">. </w:t>
      </w:r>
    </w:p>
    <w:p w14:paraId="4070C453" w14:textId="5EB85054" w:rsidR="00530465" w:rsidRDefault="003B19DB" w:rsidP="00204313">
      <w:pPr>
        <w:ind w:left="709"/>
        <w:jc w:val="both"/>
        <w:rPr>
          <w:noProof w:val="0"/>
        </w:rPr>
      </w:pPr>
      <w:r w:rsidRPr="003B19DB">
        <w:rPr>
          <w:noProof w:val="0"/>
        </w:rPr>
        <w:t xml:space="preserve">Zákazka bude zadaná postupom zadávania </w:t>
      </w:r>
      <w:r w:rsidR="00EC2C3C">
        <w:rPr>
          <w:noProof w:val="0"/>
        </w:rPr>
        <w:t>na</w:t>
      </w:r>
      <w:r w:rsidRPr="003B19DB">
        <w:rPr>
          <w:noProof w:val="0"/>
        </w:rPr>
        <w:t>dlimitných  zákaziek obstarávateľom podľa § 91 zákona o verejnom obstarávaní.</w:t>
      </w:r>
    </w:p>
    <w:p w14:paraId="5FEE82E7" w14:textId="77777777" w:rsidR="008F7482" w:rsidRPr="00204313" w:rsidRDefault="008F7482" w:rsidP="00204313">
      <w:pPr>
        <w:ind w:left="709"/>
        <w:jc w:val="both"/>
        <w:rPr>
          <w:noProof w:val="0"/>
        </w:rPr>
      </w:pPr>
    </w:p>
    <w:p w14:paraId="19727563" w14:textId="77777777" w:rsidR="00685DCB" w:rsidRPr="00837FA0" w:rsidRDefault="00685DCB" w:rsidP="00685DCB">
      <w:pPr>
        <w:pStyle w:val="Odsekzoznamu"/>
        <w:numPr>
          <w:ilvl w:val="0"/>
          <w:numId w:val="3"/>
        </w:numPr>
        <w:spacing w:after="0" w:line="240" w:lineRule="auto"/>
        <w:contextualSpacing w:val="0"/>
        <w:rPr>
          <w:rFonts w:ascii="Garamond" w:eastAsia="Times New Roman" w:hAnsi="Garamond"/>
          <w:vanish/>
          <w:sz w:val="24"/>
          <w:szCs w:val="24"/>
          <w:lang w:eastAsia="sk-SK"/>
        </w:rPr>
      </w:pPr>
    </w:p>
    <w:p w14:paraId="570E2809" w14:textId="77777777" w:rsidR="00685DCB" w:rsidRPr="00837FA0" w:rsidRDefault="00685DCB" w:rsidP="00685DCB">
      <w:pPr>
        <w:pStyle w:val="Odsekzoznamu"/>
        <w:numPr>
          <w:ilvl w:val="0"/>
          <w:numId w:val="3"/>
        </w:numPr>
        <w:spacing w:after="0" w:line="240" w:lineRule="auto"/>
        <w:contextualSpacing w:val="0"/>
        <w:rPr>
          <w:rFonts w:ascii="Garamond" w:eastAsia="Times New Roman" w:hAnsi="Garamond"/>
          <w:vanish/>
          <w:sz w:val="24"/>
          <w:szCs w:val="24"/>
          <w:lang w:eastAsia="sk-SK"/>
        </w:rPr>
      </w:pPr>
    </w:p>
    <w:p w14:paraId="33848F69" w14:textId="530E3220" w:rsidR="00D416D7" w:rsidRPr="00837FA0" w:rsidRDefault="001577A9" w:rsidP="002C426C">
      <w:pPr>
        <w:numPr>
          <w:ilvl w:val="1"/>
          <w:numId w:val="3"/>
        </w:numPr>
        <w:rPr>
          <w:noProof w:val="0"/>
        </w:rPr>
      </w:pPr>
      <w:r w:rsidRPr="00837FA0">
        <w:rPr>
          <w:noProof w:val="0"/>
        </w:rPr>
        <w:t>Názov predmetu zákazky</w:t>
      </w:r>
      <w:r w:rsidR="00D416D7" w:rsidRPr="00837FA0">
        <w:rPr>
          <w:noProof w:val="0"/>
        </w:rPr>
        <w:t>:</w:t>
      </w:r>
    </w:p>
    <w:p w14:paraId="65E9E1FA" w14:textId="049E5E9B" w:rsidR="00F10326" w:rsidRDefault="006A4E2F" w:rsidP="00D3725C">
      <w:pPr>
        <w:ind w:left="709"/>
        <w:jc w:val="both"/>
        <w:rPr>
          <w:b/>
          <w:noProof w:val="0"/>
        </w:rPr>
      </w:pPr>
      <w:bookmarkStart w:id="13" w:name="_Hlk30421505"/>
      <w:r w:rsidRPr="006A4E2F">
        <w:rPr>
          <w:b/>
          <w:noProof w:val="0"/>
        </w:rPr>
        <w:t>Konsignačný sklad – Náhradné diely autobusy SO</w:t>
      </w:r>
      <w:r w:rsidR="00150C5A">
        <w:rPr>
          <w:b/>
          <w:noProof w:val="0"/>
        </w:rPr>
        <w:t>LARIS</w:t>
      </w:r>
    </w:p>
    <w:bookmarkEnd w:id="13"/>
    <w:p w14:paraId="220046D9" w14:textId="77777777" w:rsidR="006A4E2F" w:rsidRPr="00837FA0" w:rsidRDefault="006A4E2F" w:rsidP="00D3725C">
      <w:pPr>
        <w:ind w:left="709"/>
        <w:jc w:val="both"/>
        <w:rPr>
          <w:b/>
          <w:noProof w:val="0"/>
        </w:rPr>
      </w:pPr>
    </w:p>
    <w:p w14:paraId="449DD7D0" w14:textId="77777777" w:rsidR="00A072E5" w:rsidRPr="00837FA0" w:rsidRDefault="00A072E5" w:rsidP="00A072E5">
      <w:pPr>
        <w:pStyle w:val="Odsekzoznamu"/>
        <w:numPr>
          <w:ilvl w:val="0"/>
          <w:numId w:val="2"/>
        </w:numPr>
        <w:spacing w:after="0" w:line="240" w:lineRule="auto"/>
        <w:contextualSpacing w:val="0"/>
        <w:jc w:val="both"/>
        <w:rPr>
          <w:rFonts w:ascii="Garamond" w:eastAsia="Times New Roman" w:hAnsi="Garamond"/>
          <w:vanish/>
          <w:sz w:val="24"/>
          <w:szCs w:val="24"/>
          <w:lang w:eastAsia="sk-SK"/>
        </w:rPr>
      </w:pPr>
    </w:p>
    <w:p w14:paraId="766D1A08" w14:textId="77777777" w:rsidR="00A072E5" w:rsidRPr="00837FA0" w:rsidRDefault="00A072E5" w:rsidP="00A072E5">
      <w:pPr>
        <w:pStyle w:val="Odsekzoznamu"/>
        <w:numPr>
          <w:ilvl w:val="0"/>
          <w:numId w:val="2"/>
        </w:numPr>
        <w:spacing w:after="0" w:line="240" w:lineRule="auto"/>
        <w:contextualSpacing w:val="0"/>
        <w:jc w:val="both"/>
        <w:rPr>
          <w:rFonts w:ascii="Garamond" w:eastAsia="Times New Roman" w:hAnsi="Garamond"/>
          <w:vanish/>
          <w:sz w:val="24"/>
          <w:szCs w:val="24"/>
          <w:lang w:eastAsia="sk-SK"/>
        </w:rPr>
      </w:pPr>
    </w:p>
    <w:p w14:paraId="528C8C15" w14:textId="77777777" w:rsidR="00D416D7" w:rsidRPr="00837FA0" w:rsidRDefault="00D416D7" w:rsidP="00A072E5">
      <w:pPr>
        <w:numPr>
          <w:ilvl w:val="1"/>
          <w:numId w:val="2"/>
        </w:numPr>
        <w:jc w:val="both"/>
        <w:rPr>
          <w:noProof w:val="0"/>
        </w:rPr>
      </w:pPr>
      <w:r w:rsidRPr="00837FA0">
        <w:rPr>
          <w:noProof w:val="0"/>
        </w:rPr>
        <w:t xml:space="preserve">Číselný kód </w:t>
      </w:r>
      <w:r w:rsidR="00A23C61" w:rsidRPr="00837FA0">
        <w:rPr>
          <w:noProof w:val="0"/>
        </w:rPr>
        <w:t>tovaru alebo služieb</w:t>
      </w:r>
      <w:r w:rsidRPr="00837FA0">
        <w:rPr>
          <w:noProof w:val="0"/>
        </w:rPr>
        <w:t xml:space="preserve"> pre hlavný predmet a doplňujúce predmety z Hlavného slovníka, prípadne alfanumerický kód z Doplnkového slovníka Spoločného slovníka obstarávania (CPV/SSO</w:t>
      </w:r>
      <w:r w:rsidR="003841E1" w:rsidRPr="00837FA0">
        <w:rPr>
          <w:noProof w:val="0"/>
        </w:rPr>
        <w:t>)</w:t>
      </w:r>
      <w:r w:rsidRPr="00837FA0">
        <w:rPr>
          <w:noProof w:val="0"/>
        </w:rPr>
        <w:t>:</w:t>
      </w:r>
    </w:p>
    <w:p w14:paraId="74E6E01C" w14:textId="77777777" w:rsidR="00D416D7" w:rsidRPr="00837FA0" w:rsidRDefault="00D416D7" w:rsidP="00D416D7">
      <w:pPr>
        <w:ind w:left="720"/>
        <w:jc w:val="both"/>
        <w:rPr>
          <w:noProof w:val="0"/>
        </w:rPr>
      </w:pPr>
    </w:p>
    <w:p w14:paraId="690D3C0F" w14:textId="54ABA3F7" w:rsidR="00671712" w:rsidRDefault="00530465" w:rsidP="00671712">
      <w:pPr>
        <w:ind w:left="720"/>
        <w:jc w:val="both"/>
        <w:rPr>
          <w:b/>
        </w:rPr>
      </w:pPr>
      <w:r w:rsidRPr="00FE1F1A">
        <w:rPr>
          <w:b/>
        </w:rPr>
        <w:t>Hlavný slovník:</w:t>
      </w:r>
    </w:p>
    <w:p w14:paraId="57BE2175" w14:textId="34166078" w:rsidR="0072589D" w:rsidRPr="0072589D" w:rsidRDefault="0072589D" w:rsidP="00671712">
      <w:pPr>
        <w:ind w:left="720"/>
        <w:jc w:val="both"/>
        <w:rPr>
          <w:b/>
          <w:sz w:val="32"/>
          <w:szCs w:val="32"/>
        </w:rPr>
      </w:pPr>
    </w:p>
    <w:p w14:paraId="28BC5937" w14:textId="2AEF48B6" w:rsidR="00FF45E1" w:rsidRDefault="00FF45E1" w:rsidP="00FF45E1">
      <w:pPr>
        <w:spacing w:after="200" w:line="276" w:lineRule="auto"/>
        <w:ind w:left="709"/>
        <w:rPr>
          <w:rFonts w:eastAsia="Calibri"/>
          <w:bCs/>
          <w:noProof w:val="0"/>
          <w:lang w:eastAsia="en-US"/>
        </w:rPr>
      </w:pPr>
      <w:r>
        <w:rPr>
          <w:rFonts w:eastAsia="Calibri"/>
          <w:bCs/>
          <w:noProof w:val="0"/>
          <w:lang w:eastAsia="en-US"/>
        </w:rPr>
        <w:t>34913000-0 Rôzne náhradné diely</w:t>
      </w:r>
    </w:p>
    <w:p w14:paraId="4C95774C" w14:textId="4AA00A58" w:rsidR="00FE31C7" w:rsidRPr="00837FA0" w:rsidRDefault="00DD5C9D" w:rsidP="00150C5A">
      <w:pPr>
        <w:spacing w:after="200" w:line="276" w:lineRule="auto"/>
        <w:ind w:left="709"/>
        <w:rPr>
          <w:noProof w:val="0"/>
        </w:rPr>
      </w:pPr>
      <w:r w:rsidRPr="00837FA0">
        <w:rPr>
          <w:noProof w:val="0"/>
        </w:rPr>
        <w:t>Podrobné vymedzenie predmetu zákazky, vrátane vypracovaných technických špecifikácií:</w:t>
      </w:r>
    </w:p>
    <w:p w14:paraId="1D0E808B" w14:textId="77777777" w:rsidR="00F61334" w:rsidRPr="00837FA0" w:rsidRDefault="00F61334" w:rsidP="00DD5C9D">
      <w:pPr>
        <w:ind w:left="720"/>
        <w:jc w:val="both"/>
        <w:rPr>
          <w:b/>
          <w:noProof w:val="0"/>
        </w:rPr>
      </w:pPr>
      <w:r w:rsidRPr="00837FA0">
        <w:rPr>
          <w:b/>
          <w:noProof w:val="0"/>
        </w:rPr>
        <w:t>Pozri A.2 Kritéri</w:t>
      </w:r>
      <w:r w:rsidR="00BB46A4" w:rsidRPr="00837FA0">
        <w:rPr>
          <w:b/>
          <w:noProof w:val="0"/>
        </w:rPr>
        <w:t>um</w:t>
      </w:r>
      <w:r w:rsidRPr="00837FA0">
        <w:rPr>
          <w:b/>
          <w:noProof w:val="0"/>
        </w:rPr>
        <w:t xml:space="preserve"> na vyhodnotenie ponúk a pravidlá </w:t>
      </w:r>
      <w:r w:rsidR="00BB46A4" w:rsidRPr="00837FA0">
        <w:rPr>
          <w:b/>
          <w:noProof w:val="0"/>
        </w:rPr>
        <w:t>jeho</w:t>
      </w:r>
      <w:r w:rsidRPr="00837FA0">
        <w:rPr>
          <w:b/>
          <w:noProof w:val="0"/>
        </w:rPr>
        <w:t xml:space="preserve"> uplatnenia</w:t>
      </w:r>
      <w:r w:rsidR="00875C71" w:rsidRPr="00837FA0">
        <w:rPr>
          <w:b/>
          <w:noProof w:val="0"/>
        </w:rPr>
        <w:t xml:space="preserve"> súťažných podkladov</w:t>
      </w:r>
      <w:r w:rsidR="00C84545" w:rsidRPr="00837FA0">
        <w:rPr>
          <w:b/>
          <w:noProof w:val="0"/>
        </w:rPr>
        <w:t>;</w:t>
      </w:r>
    </w:p>
    <w:p w14:paraId="5066177B" w14:textId="77777777" w:rsidR="00826AAB" w:rsidRPr="00837FA0" w:rsidRDefault="00826AAB" w:rsidP="00DD5C9D">
      <w:pPr>
        <w:ind w:left="720"/>
        <w:jc w:val="both"/>
        <w:rPr>
          <w:b/>
          <w:noProof w:val="0"/>
        </w:rPr>
      </w:pPr>
      <w:r w:rsidRPr="00837FA0">
        <w:rPr>
          <w:b/>
          <w:noProof w:val="0"/>
        </w:rPr>
        <w:t>Pozri B.1 Obchodné podmienky dodania predmetu obstarávania</w:t>
      </w:r>
      <w:r w:rsidR="00875C71" w:rsidRPr="00837FA0">
        <w:rPr>
          <w:b/>
          <w:noProof w:val="0"/>
        </w:rPr>
        <w:t xml:space="preserve"> súťažných podkladov</w:t>
      </w:r>
      <w:r w:rsidR="00C84545" w:rsidRPr="00837FA0">
        <w:rPr>
          <w:b/>
          <w:noProof w:val="0"/>
        </w:rPr>
        <w:t>;</w:t>
      </w:r>
    </w:p>
    <w:p w14:paraId="779FB25B" w14:textId="77777777" w:rsidR="00DD5C9D" w:rsidRPr="00837FA0" w:rsidRDefault="00DD5C9D" w:rsidP="00DD5C9D">
      <w:pPr>
        <w:ind w:left="720"/>
        <w:jc w:val="both"/>
        <w:rPr>
          <w:b/>
          <w:noProof w:val="0"/>
        </w:rPr>
      </w:pPr>
      <w:r w:rsidRPr="00837FA0">
        <w:rPr>
          <w:b/>
          <w:noProof w:val="0"/>
        </w:rPr>
        <w:t xml:space="preserve">Pozri </w:t>
      </w:r>
      <w:r w:rsidR="003377FF" w:rsidRPr="00837FA0">
        <w:rPr>
          <w:b/>
          <w:noProof w:val="0"/>
        </w:rPr>
        <w:t>B.2 Opis predmetu zákazky</w:t>
      </w:r>
      <w:r w:rsidR="00875C71" w:rsidRPr="00837FA0">
        <w:rPr>
          <w:b/>
          <w:noProof w:val="0"/>
        </w:rPr>
        <w:t xml:space="preserve"> súťažných podkladov</w:t>
      </w:r>
      <w:r w:rsidR="00C84545" w:rsidRPr="00837FA0">
        <w:rPr>
          <w:b/>
          <w:noProof w:val="0"/>
        </w:rPr>
        <w:t>.</w:t>
      </w:r>
    </w:p>
    <w:p w14:paraId="448A43BF" w14:textId="77777777" w:rsidR="008716FD" w:rsidRPr="00837FA0" w:rsidRDefault="008716FD" w:rsidP="00DD5C9D">
      <w:pPr>
        <w:ind w:left="720"/>
        <w:jc w:val="both"/>
        <w:rPr>
          <w:b/>
          <w:noProof w:val="0"/>
        </w:rPr>
      </w:pPr>
    </w:p>
    <w:p w14:paraId="0755C571" w14:textId="0E05B04A" w:rsidR="008716FD" w:rsidRDefault="008716FD" w:rsidP="0022052B">
      <w:pPr>
        <w:pStyle w:val="Nadpis3"/>
        <w:numPr>
          <w:ilvl w:val="0"/>
          <w:numId w:val="1"/>
        </w:numPr>
        <w:ind w:left="0" w:firstLine="0"/>
        <w:rPr>
          <w:noProof w:val="0"/>
        </w:rPr>
      </w:pPr>
      <w:bookmarkStart w:id="14" w:name="_Toc380494206"/>
      <w:bookmarkStart w:id="15" w:name="_Toc476636348"/>
      <w:bookmarkStart w:id="16" w:name="_Toc30423388"/>
      <w:r w:rsidRPr="00837FA0">
        <w:rPr>
          <w:noProof w:val="0"/>
        </w:rPr>
        <w:t>Rozdelenie predmetu zákazky</w:t>
      </w:r>
      <w:bookmarkEnd w:id="14"/>
      <w:bookmarkEnd w:id="15"/>
      <w:bookmarkEnd w:id="16"/>
    </w:p>
    <w:p w14:paraId="31FA4AD7" w14:textId="77777777" w:rsidR="00FF0AB1" w:rsidRPr="00FF0AB1" w:rsidRDefault="00FF0AB1" w:rsidP="00FF0AB1">
      <w:pPr>
        <w:autoSpaceDE w:val="0"/>
        <w:autoSpaceDN w:val="0"/>
        <w:adjustRightInd w:val="0"/>
        <w:rPr>
          <w:rFonts w:ascii="Calibri" w:hAnsi="Calibri" w:cs="Calibri"/>
          <w:noProof w:val="0"/>
          <w:color w:val="000000"/>
          <w:lang w:eastAsia="cs-CZ"/>
        </w:rPr>
      </w:pPr>
    </w:p>
    <w:p w14:paraId="33FFFBEF" w14:textId="560D131E" w:rsidR="009508F2" w:rsidRDefault="00FF0AB1" w:rsidP="006A4E2F">
      <w:pPr>
        <w:autoSpaceDE w:val="0"/>
        <w:autoSpaceDN w:val="0"/>
        <w:adjustRightInd w:val="0"/>
      </w:pPr>
      <w:r w:rsidRPr="00FF0AB1">
        <w:rPr>
          <w:rFonts w:cs="Calibri"/>
          <w:noProof w:val="0"/>
          <w:color w:val="000000"/>
          <w:sz w:val="22"/>
          <w:szCs w:val="22"/>
          <w:lang w:eastAsia="cs-CZ"/>
        </w:rPr>
        <w:t>4.1</w:t>
      </w:r>
      <w:r w:rsidRPr="00FF0AB1">
        <w:rPr>
          <w:rFonts w:ascii="Calibri" w:hAnsi="Calibri" w:cs="Calibri"/>
          <w:noProof w:val="0"/>
          <w:color w:val="000000"/>
          <w:sz w:val="22"/>
          <w:szCs w:val="22"/>
          <w:lang w:eastAsia="cs-CZ"/>
        </w:rPr>
        <w:t xml:space="preserve"> </w:t>
      </w:r>
      <w:r>
        <w:rPr>
          <w:rFonts w:ascii="Calibri" w:hAnsi="Calibri" w:cs="Calibri"/>
          <w:noProof w:val="0"/>
          <w:color w:val="000000"/>
          <w:sz w:val="22"/>
          <w:szCs w:val="22"/>
          <w:lang w:eastAsia="cs-CZ"/>
        </w:rPr>
        <w:tab/>
      </w:r>
      <w:r w:rsidR="006A4E2F" w:rsidRPr="003401D4">
        <w:t xml:space="preserve">Obstarávateľská organizácia </w:t>
      </w:r>
      <w:r w:rsidR="006A4E2F">
        <w:t>ne</w:t>
      </w:r>
      <w:r w:rsidR="006A4E2F" w:rsidRPr="003401D4">
        <w:t xml:space="preserve">umožňuje deliť </w:t>
      </w:r>
      <w:r w:rsidR="006A4E2F">
        <w:t>predmet zákazky na časti.</w:t>
      </w:r>
    </w:p>
    <w:p w14:paraId="4EA346DB" w14:textId="77777777" w:rsidR="006A4E2F" w:rsidRPr="00837FA0" w:rsidRDefault="006A4E2F" w:rsidP="006A4E2F">
      <w:pPr>
        <w:autoSpaceDE w:val="0"/>
        <w:autoSpaceDN w:val="0"/>
        <w:adjustRightInd w:val="0"/>
        <w:rPr>
          <w:noProof w:val="0"/>
        </w:rPr>
      </w:pPr>
    </w:p>
    <w:p w14:paraId="36567C64" w14:textId="38847703" w:rsidR="00ED08DC" w:rsidRDefault="008716FD" w:rsidP="00ED08DC">
      <w:pPr>
        <w:pStyle w:val="Nadpis3"/>
        <w:numPr>
          <w:ilvl w:val="0"/>
          <w:numId w:val="1"/>
        </w:numPr>
        <w:ind w:left="0" w:firstLine="0"/>
        <w:rPr>
          <w:noProof w:val="0"/>
        </w:rPr>
      </w:pPr>
      <w:bookmarkStart w:id="17" w:name="_Toc380494207"/>
      <w:bookmarkStart w:id="18" w:name="_Toc476636349"/>
      <w:bookmarkStart w:id="19" w:name="_Toc30423389"/>
      <w:r w:rsidRPr="00837FA0">
        <w:rPr>
          <w:noProof w:val="0"/>
        </w:rPr>
        <w:t>Variantné riešenie</w:t>
      </w:r>
      <w:bookmarkEnd w:id="17"/>
      <w:bookmarkEnd w:id="18"/>
      <w:bookmarkEnd w:id="19"/>
    </w:p>
    <w:p w14:paraId="4CD67E7D" w14:textId="77777777" w:rsidR="005D66F6" w:rsidRPr="005D66F6" w:rsidRDefault="005D66F6" w:rsidP="005D66F6"/>
    <w:p w14:paraId="19794A8F" w14:textId="4A5B52A1" w:rsidR="00ED08DC" w:rsidRPr="008A5995" w:rsidRDefault="008716FD" w:rsidP="0018678D">
      <w:pPr>
        <w:pStyle w:val="Odsekzoznamu"/>
        <w:numPr>
          <w:ilvl w:val="0"/>
          <w:numId w:val="30"/>
        </w:numPr>
        <w:spacing w:line="240" w:lineRule="auto"/>
        <w:ind w:left="709" w:hanging="709"/>
        <w:contextualSpacing w:val="0"/>
        <w:jc w:val="both"/>
        <w:rPr>
          <w:rFonts w:ascii="Garamond" w:hAnsi="Garamond"/>
          <w:sz w:val="24"/>
        </w:rPr>
      </w:pPr>
      <w:r w:rsidRPr="00ED08DC">
        <w:rPr>
          <w:rFonts w:ascii="Garamond" w:hAnsi="Garamond"/>
          <w:sz w:val="24"/>
        </w:rPr>
        <w:t xml:space="preserve">Uchádzačom sa neumožňuje predložiť variantné riešenie vo vzťahu k požadovanému predmetu zákazky obstarávateľskej organizácie. </w:t>
      </w:r>
    </w:p>
    <w:p w14:paraId="7BA578D3" w14:textId="39511B35" w:rsidR="006A4E2F" w:rsidRPr="006A4E2F" w:rsidRDefault="008716FD" w:rsidP="006A4E2F">
      <w:pPr>
        <w:pStyle w:val="Odsekzoznamu"/>
        <w:numPr>
          <w:ilvl w:val="0"/>
          <w:numId w:val="31"/>
        </w:numPr>
        <w:spacing w:line="240" w:lineRule="auto"/>
        <w:ind w:left="709" w:hanging="709"/>
        <w:contextualSpacing w:val="0"/>
        <w:jc w:val="both"/>
        <w:rPr>
          <w:rFonts w:ascii="Garamond" w:hAnsi="Garamond"/>
          <w:sz w:val="24"/>
        </w:rPr>
      </w:pPr>
      <w:r w:rsidRPr="00ED08DC">
        <w:rPr>
          <w:rFonts w:ascii="Garamond" w:hAnsi="Garamond"/>
          <w:sz w:val="24"/>
        </w:rPr>
        <w:t xml:space="preserve">Ak súčasťou ponuky bude aj variantné riešenie, nebude takéto variantné riešenie zaradené do vyhodnotenia a bude sa naň hľadieť akoby nebolo predložené. Vyhodnotené bude iba základné riešenie. </w:t>
      </w:r>
    </w:p>
    <w:p w14:paraId="4CA49779" w14:textId="77777777" w:rsidR="008716FD" w:rsidRPr="00837FA0" w:rsidRDefault="008716FD" w:rsidP="0022052B">
      <w:pPr>
        <w:pStyle w:val="Nadpis3"/>
        <w:numPr>
          <w:ilvl w:val="0"/>
          <w:numId w:val="1"/>
        </w:numPr>
        <w:ind w:left="0" w:firstLine="0"/>
        <w:rPr>
          <w:noProof w:val="0"/>
        </w:rPr>
      </w:pPr>
      <w:bookmarkStart w:id="20" w:name="_Toc380494208"/>
      <w:bookmarkStart w:id="21" w:name="_Toc476636350"/>
      <w:bookmarkStart w:id="22" w:name="_Toc30423390"/>
      <w:r w:rsidRPr="00837FA0">
        <w:rPr>
          <w:noProof w:val="0"/>
        </w:rPr>
        <w:t>Pôvod predmetu zákazky</w:t>
      </w:r>
      <w:bookmarkEnd w:id="20"/>
      <w:bookmarkEnd w:id="21"/>
      <w:bookmarkEnd w:id="22"/>
    </w:p>
    <w:p w14:paraId="6153CDA7" w14:textId="77777777" w:rsidR="008716FD" w:rsidRPr="00ED08DC" w:rsidRDefault="008716FD" w:rsidP="008716FD">
      <w:pPr>
        <w:rPr>
          <w:noProof w:val="0"/>
          <w:sz w:val="28"/>
        </w:rPr>
      </w:pPr>
    </w:p>
    <w:p w14:paraId="519004B2" w14:textId="190277A0" w:rsidR="006A4E2F" w:rsidRPr="00951232" w:rsidRDefault="008716FD" w:rsidP="006A4E2F">
      <w:pPr>
        <w:pStyle w:val="Odsekzoznamu"/>
        <w:numPr>
          <w:ilvl w:val="0"/>
          <w:numId w:val="32"/>
        </w:numPr>
        <w:ind w:left="709" w:hanging="709"/>
        <w:jc w:val="both"/>
        <w:rPr>
          <w:rFonts w:ascii="Garamond" w:hAnsi="Garamond"/>
          <w:sz w:val="24"/>
        </w:rPr>
      </w:pPr>
      <w:r w:rsidRPr="00ED08DC">
        <w:rPr>
          <w:rFonts w:ascii="Garamond" w:hAnsi="Garamond"/>
          <w:sz w:val="24"/>
        </w:rPr>
        <w:t>Podmienky na pôvod predmetu zákazky sa neuvádzajú.</w:t>
      </w:r>
    </w:p>
    <w:p w14:paraId="3696B508" w14:textId="7FCEB1E5" w:rsidR="00951232" w:rsidRPr="00951232" w:rsidRDefault="008716FD" w:rsidP="008716FD">
      <w:pPr>
        <w:pStyle w:val="Nadpis3"/>
        <w:numPr>
          <w:ilvl w:val="0"/>
          <w:numId w:val="1"/>
        </w:numPr>
        <w:ind w:left="0" w:firstLine="0"/>
        <w:rPr>
          <w:noProof w:val="0"/>
        </w:rPr>
      </w:pPr>
      <w:bookmarkStart w:id="23" w:name="_Toc380494209"/>
      <w:bookmarkStart w:id="24" w:name="_Toc476636351"/>
      <w:bookmarkStart w:id="25" w:name="_Toc30423391"/>
      <w:r w:rsidRPr="00837FA0">
        <w:rPr>
          <w:noProof w:val="0"/>
        </w:rPr>
        <w:t>Miesto a termín dodania predmetu zákazky</w:t>
      </w:r>
      <w:bookmarkEnd w:id="23"/>
      <w:bookmarkEnd w:id="24"/>
      <w:bookmarkEnd w:id="25"/>
    </w:p>
    <w:p w14:paraId="53A3BD47" w14:textId="77777777" w:rsidR="00A072E5" w:rsidRPr="00ED08DC" w:rsidRDefault="00A072E5" w:rsidP="0018678D">
      <w:pPr>
        <w:pStyle w:val="Odsekzoznamu"/>
        <w:numPr>
          <w:ilvl w:val="0"/>
          <w:numId w:val="22"/>
        </w:numPr>
        <w:jc w:val="both"/>
        <w:rPr>
          <w:rFonts w:ascii="Garamond" w:hAnsi="Garamond"/>
          <w:vanish/>
          <w:sz w:val="28"/>
          <w:szCs w:val="24"/>
        </w:rPr>
      </w:pPr>
    </w:p>
    <w:p w14:paraId="4BA12F53" w14:textId="77777777" w:rsidR="00A072E5" w:rsidRPr="00ED08DC" w:rsidRDefault="00A072E5" w:rsidP="0018678D">
      <w:pPr>
        <w:pStyle w:val="Odsekzoznamu"/>
        <w:numPr>
          <w:ilvl w:val="0"/>
          <w:numId w:val="22"/>
        </w:numPr>
        <w:jc w:val="both"/>
        <w:rPr>
          <w:rFonts w:ascii="Garamond" w:hAnsi="Garamond"/>
          <w:vanish/>
          <w:sz w:val="28"/>
          <w:szCs w:val="24"/>
        </w:rPr>
      </w:pPr>
    </w:p>
    <w:p w14:paraId="46725229" w14:textId="77777777" w:rsidR="006A4E2F" w:rsidRPr="00AA1B95" w:rsidRDefault="006A4E2F" w:rsidP="006A4E2F">
      <w:pPr>
        <w:pStyle w:val="Odsekzoznamu"/>
        <w:keepNext/>
        <w:keepLines/>
        <w:numPr>
          <w:ilvl w:val="1"/>
          <w:numId w:val="22"/>
        </w:numPr>
        <w:spacing w:line="240" w:lineRule="auto"/>
        <w:contextualSpacing w:val="0"/>
        <w:jc w:val="both"/>
        <w:rPr>
          <w:rFonts w:ascii="Garamond" w:hAnsi="Garamond"/>
        </w:rPr>
      </w:pPr>
      <w:bookmarkStart w:id="26" w:name="_Hlk30421166"/>
      <w:bookmarkStart w:id="27" w:name="_Hlk30421133"/>
      <w:bookmarkStart w:id="28" w:name="_Toc380494210"/>
      <w:bookmarkStart w:id="29" w:name="_Toc476636352"/>
      <w:r w:rsidRPr="00256B80">
        <w:rPr>
          <w:rFonts w:ascii="Garamond" w:hAnsi="Garamond"/>
          <w:sz w:val="24"/>
        </w:rPr>
        <w:t>Miestom dodania predmetu zákazky je:</w:t>
      </w:r>
    </w:p>
    <w:p w14:paraId="2AC6CD15" w14:textId="77777777" w:rsidR="006A4E2F" w:rsidRPr="00E11C72" w:rsidRDefault="006A4E2F" w:rsidP="006A4E2F">
      <w:pPr>
        <w:pStyle w:val="Odsekzoznamu"/>
        <w:keepNext/>
        <w:keepLines/>
        <w:tabs>
          <w:tab w:val="left" w:pos="567"/>
        </w:tabs>
        <w:ind w:left="360"/>
        <w:jc w:val="both"/>
        <w:rPr>
          <w:rFonts w:ascii="Garamond" w:hAnsi="Garamond"/>
          <w:sz w:val="24"/>
          <w:szCs w:val="24"/>
        </w:rPr>
      </w:pPr>
      <w:r>
        <w:tab/>
      </w:r>
      <w:r>
        <w:tab/>
      </w:r>
      <w:bookmarkStart w:id="30" w:name="_Hlk30421177"/>
      <w:r w:rsidRPr="00E11C72">
        <w:rPr>
          <w:rFonts w:ascii="Garamond" w:hAnsi="Garamond"/>
          <w:sz w:val="24"/>
          <w:szCs w:val="24"/>
        </w:rPr>
        <w:t xml:space="preserve">Dopravný podnik Bratislava, </w:t>
      </w:r>
      <w:proofErr w:type="spellStart"/>
      <w:r w:rsidRPr="00E11C72">
        <w:rPr>
          <w:rFonts w:ascii="Garamond" w:hAnsi="Garamond"/>
          <w:sz w:val="24"/>
          <w:szCs w:val="24"/>
        </w:rPr>
        <w:t>a.s</w:t>
      </w:r>
      <w:proofErr w:type="spellEnd"/>
      <w:r w:rsidRPr="00E11C72">
        <w:rPr>
          <w:rFonts w:ascii="Garamond" w:hAnsi="Garamond"/>
          <w:sz w:val="24"/>
          <w:szCs w:val="24"/>
        </w:rPr>
        <w:t>.</w:t>
      </w:r>
    </w:p>
    <w:p w14:paraId="27B65E78" w14:textId="77777777" w:rsidR="006A4E2F" w:rsidRPr="00E11C72" w:rsidRDefault="006A4E2F" w:rsidP="006A4E2F">
      <w:pPr>
        <w:pStyle w:val="Odsekzoznamu"/>
        <w:keepNext/>
        <w:keepLines/>
        <w:tabs>
          <w:tab w:val="left" w:pos="567"/>
        </w:tabs>
        <w:ind w:left="360"/>
        <w:jc w:val="both"/>
        <w:rPr>
          <w:rFonts w:ascii="Garamond" w:hAnsi="Garamond"/>
          <w:sz w:val="24"/>
          <w:szCs w:val="24"/>
        </w:rPr>
      </w:pPr>
      <w:r w:rsidRPr="00E11C72">
        <w:rPr>
          <w:rFonts w:ascii="Garamond" w:hAnsi="Garamond"/>
          <w:sz w:val="24"/>
          <w:szCs w:val="24"/>
        </w:rPr>
        <w:tab/>
      </w:r>
      <w:r w:rsidRPr="00E11C72">
        <w:rPr>
          <w:rFonts w:ascii="Garamond" w:hAnsi="Garamond"/>
          <w:sz w:val="24"/>
          <w:szCs w:val="24"/>
        </w:rPr>
        <w:tab/>
        <w:t>Hlavný sklad – Trnávka, Vajnorská 124, Bratislava od 6:00 do 13:00h.</w:t>
      </w:r>
    </w:p>
    <w:p w14:paraId="1A52F225" w14:textId="52BD6CF2" w:rsidR="006A4E2F" w:rsidRDefault="006A4E2F" w:rsidP="006A4E2F">
      <w:pPr>
        <w:pStyle w:val="Odsekzoznamu"/>
        <w:keepNext/>
        <w:keepLines/>
        <w:tabs>
          <w:tab w:val="left" w:pos="567"/>
        </w:tabs>
        <w:ind w:left="360"/>
        <w:jc w:val="both"/>
        <w:rPr>
          <w:rFonts w:ascii="Garamond" w:hAnsi="Garamond"/>
          <w:sz w:val="24"/>
          <w:szCs w:val="24"/>
        </w:rPr>
      </w:pPr>
      <w:r w:rsidRPr="00E11C72">
        <w:rPr>
          <w:rFonts w:ascii="Garamond" w:hAnsi="Garamond"/>
          <w:sz w:val="24"/>
          <w:szCs w:val="24"/>
        </w:rPr>
        <w:tab/>
      </w:r>
      <w:r w:rsidRPr="00E11C72">
        <w:rPr>
          <w:rFonts w:ascii="Garamond" w:hAnsi="Garamond"/>
          <w:sz w:val="24"/>
          <w:szCs w:val="24"/>
        </w:rPr>
        <w:tab/>
        <w:t xml:space="preserve">Uchádzač bude povinný zabezpečiť na vlastné náklady dopravu predmetu zákazky na </w:t>
      </w:r>
      <w:r w:rsidRPr="00E11C72">
        <w:rPr>
          <w:rFonts w:ascii="Garamond" w:hAnsi="Garamond"/>
          <w:sz w:val="24"/>
          <w:szCs w:val="24"/>
        </w:rPr>
        <w:tab/>
      </w:r>
      <w:r w:rsidRPr="00E11C72">
        <w:rPr>
          <w:rFonts w:ascii="Garamond" w:hAnsi="Garamond"/>
          <w:sz w:val="24"/>
          <w:szCs w:val="24"/>
        </w:rPr>
        <w:tab/>
        <w:t>miesto dodania</w:t>
      </w:r>
      <w:r w:rsidR="00E11C72" w:rsidRPr="00E11C72">
        <w:rPr>
          <w:rFonts w:ascii="Garamond" w:hAnsi="Garamond"/>
          <w:sz w:val="24"/>
          <w:szCs w:val="24"/>
        </w:rPr>
        <w:t>.</w:t>
      </w:r>
    </w:p>
    <w:bookmarkEnd w:id="30"/>
    <w:p w14:paraId="7B203307" w14:textId="77777777" w:rsidR="006A4E2F" w:rsidRDefault="006A4E2F" w:rsidP="006A4E2F">
      <w:pPr>
        <w:pStyle w:val="Odsekzoznamu"/>
        <w:keepNext/>
        <w:keepLines/>
        <w:tabs>
          <w:tab w:val="left" w:pos="567"/>
        </w:tabs>
        <w:ind w:left="360"/>
        <w:jc w:val="both"/>
        <w:rPr>
          <w:rFonts w:ascii="Garamond" w:hAnsi="Garamond"/>
          <w:sz w:val="24"/>
          <w:szCs w:val="24"/>
        </w:rPr>
      </w:pPr>
    </w:p>
    <w:p w14:paraId="1ED888C9" w14:textId="586328E9" w:rsidR="00914BE2" w:rsidRPr="00914BE2" w:rsidRDefault="006A4E2F" w:rsidP="00914BE2">
      <w:pPr>
        <w:pStyle w:val="Odsekzoznamu"/>
        <w:keepNext/>
        <w:keepLines/>
        <w:numPr>
          <w:ilvl w:val="1"/>
          <w:numId w:val="22"/>
        </w:numPr>
        <w:tabs>
          <w:tab w:val="left" w:pos="567"/>
        </w:tabs>
        <w:jc w:val="both"/>
        <w:rPr>
          <w:rFonts w:ascii="Garamond" w:hAnsi="Garamond"/>
          <w:sz w:val="24"/>
          <w:szCs w:val="24"/>
        </w:rPr>
      </w:pPr>
      <w:r>
        <w:rPr>
          <w:rFonts w:ascii="Garamond" w:hAnsi="Garamond"/>
          <w:sz w:val="24"/>
          <w:szCs w:val="24"/>
        </w:rPr>
        <w:t xml:space="preserve">  Dĺžka trvania zmlúv na dodanie predmetu zákazky je 36 mesiacov</w:t>
      </w:r>
      <w:bookmarkEnd w:id="26"/>
      <w:r>
        <w:rPr>
          <w:rFonts w:ascii="Garamond" w:hAnsi="Garamond"/>
          <w:sz w:val="24"/>
          <w:szCs w:val="24"/>
        </w:rPr>
        <w:t xml:space="preserve">. </w:t>
      </w:r>
    </w:p>
    <w:p w14:paraId="6E173E46" w14:textId="6855D613" w:rsidR="008716FD" w:rsidRPr="00D55E07" w:rsidRDefault="008716FD" w:rsidP="008716FD">
      <w:pPr>
        <w:pStyle w:val="Nadpis3"/>
        <w:numPr>
          <w:ilvl w:val="0"/>
          <w:numId w:val="1"/>
        </w:numPr>
        <w:ind w:left="0" w:firstLine="0"/>
        <w:rPr>
          <w:noProof w:val="0"/>
        </w:rPr>
      </w:pPr>
      <w:bookmarkStart w:id="31" w:name="_Toc30423392"/>
      <w:bookmarkEnd w:id="27"/>
      <w:r w:rsidRPr="00D55E07">
        <w:rPr>
          <w:noProof w:val="0"/>
        </w:rPr>
        <w:t>Zdroj finančných prostriedkov</w:t>
      </w:r>
      <w:bookmarkEnd w:id="28"/>
      <w:bookmarkEnd w:id="29"/>
      <w:bookmarkEnd w:id="31"/>
    </w:p>
    <w:p w14:paraId="0CBCFE34" w14:textId="77777777" w:rsidR="00F43AB6" w:rsidRPr="00D55E07" w:rsidRDefault="00F43AB6" w:rsidP="0058031A">
      <w:pPr>
        <w:ind w:left="705" w:hanging="705"/>
        <w:jc w:val="both"/>
      </w:pPr>
    </w:p>
    <w:p w14:paraId="5A8CAF83" w14:textId="1BD440CF" w:rsidR="00F10326" w:rsidRPr="00F10326" w:rsidRDefault="00F10326" w:rsidP="0018678D">
      <w:pPr>
        <w:numPr>
          <w:ilvl w:val="0"/>
          <w:numId w:val="26"/>
        </w:numPr>
        <w:ind w:left="709" w:hanging="709"/>
        <w:jc w:val="both"/>
      </w:pPr>
      <w:r w:rsidRPr="00F10326">
        <w:lastRenderedPageBreak/>
        <w:t>Predmet zákazky je financovaný z finančných prostriedkov pridelených obstarávateľskej organizácií z rozpočtu hlavného mesta SR Bratislavy.</w:t>
      </w:r>
    </w:p>
    <w:p w14:paraId="6208B427" w14:textId="77777777" w:rsidR="008A5995" w:rsidRDefault="008A5995" w:rsidP="00F10326">
      <w:pPr>
        <w:jc w:val="both"/>
      </w:pPr>
    </w:p>
    <w:p w14:paraId="4610049B" w14:textId="48294803" w:rsidR="008B6D1C" w:rsidRPr="00236474" w:rsidRDefault="00E638E5" w:rsidP="0018678D">
      <w:pPr>
        <w:pStyle w:val="Odsekzoznamu"/>
        <w:numPr>
          <w:ilvl w:val="0"/>
          <w:numId w:val="34"/>
        </w:numPr>
        <w:spacing w:line="240" w:lineRule="auto"/>
        <w:ind w:left="709" w:hanging="709"/>
        <w:contextualSpacing w:val="0"/>
        <w:jc w:val="both"/>
        <w:rPr>
          <w:rFonts w:ascii="Garamond" w:hAnsi="Garamond"/>
          <w:sz w:val="24"/>
        </w:rPr>
      </w:pPr>
      <w:r w:rsidRPr="00236474">
        <w:rPr>
          <w:rFonts w:ascii="Garamond" w:hAnsi="Garamond"/>
          <w:sz w:val="24"/>
        </w:rPr>
        <w:t xml:space="preserve">Vlastná platba bude realizovaná formou bezhotovostného platobného styku na základe daňového dokladu vystaveného zhotoviteľom, splatnosť ktorého je do </w:t>
      </w:r>
      <w:del w:id="32" w:author="Galovičová Kristína" w:date="2021-02-25T14:25:00Z">
        <w:r w:rsidRPr="00236474" w:rsidDel="007B53B5">
          <w:rPr>
            <w:rFonts w:ascii="Garamond" w:hAnsi="Garamond"/>
            <w:sz w:val="24"/>
          </w:rPr>
          <w:delText xml:space="preserve">60 </w:delText>
        </w:r>
      </w:del>
      <w:ins w:id="33" w:author="Galovičová Kristína" w:date="2021-02-25T14:25:00Z">
        <w:r w:rsidR="007B53B5">
          <w:rPr>
            <w:rFonts w:ascii="Garamond" w:hAnsi="Garamond"/>
            <w:sz w:val="24"/>
          </w:rPr>
          <w:tab/>
          <w:t>14</w:t>
        </w:r>
        <w:r w:rsidR="007B53B5" w:rsidRPr="00236474">
          <w:rPr>
            <w:rFonts w:ascii="Garamond" w:hAnsi="Garamond"/>
            <w:sz w:val="24"/>
          </w:rPr>
          <w:t xml:space="preserve"> </w:t>
        </w:r>
      </w:ins>
      <w:r w:rsidRPr="00236474">
        <w:rPr>
          <w:rFonts w:ascii="Garamond" w:hAnsi="Garamond"/>
          <w:sz w:val="24"/>
        </w:rPr>
        <w:t>dní odo dňa jeho doručenia.</w:t>
      </w:r>
    </w:p>
    <w:p w14:paraId="45119B35" w14:textId="1F18A55D" w:rsidR="008B6D1C" w:rsidRDefault="00854F1F" w:rsidP="00854F1F">
      <w:pPr>
        <w:jc w:val="both"/>
      </w:pPr>
      <w:bookmarkStart w:id="34" w:name="_Hlk7183400"/>
      <w:r>
        <w:t>8.3</w:t>
      </w:r>
      <w:r>
        <w:tab/>
      </w:r>
      <w:r w:rsidR="000B218F" w:rsidRPr="00854F1F">
        <w:t>Predpokladaná</w:t>
      </w:r>
      <w:r w:rsidR="008B6D1C" w:rsidRPr="00854F1F">
        <w:t xml:space="preserve"> hodnota </w:t>
      </w:r>
      <w:r w:rsidR="000B218F" w:rsidRPr="00854F1F">
        <w:t xml:space="preserve">zákazky: </w:t>
      </w:r>
      <w:r w:rsidR="00150C5A" w:rsidRPr="00854F1F">
        <w:rPr>
          <w:b/>
          <w:bCs/>
        </w:rPr>
        <w:t>655 674</w:t>
      </w:r>
      <w:r w:rsidR="006149AC" w:rsidRPr="00854F1F">
        <w:rPr>
          <w:b/>
          <w:bCs/>
        </w:rPr>
        <w:t xml:space="preserve"> </w:t>
      </w:r>
      <w:r w:rsidR="008B6D1C" w:rsidRPr="00854F1F">
        <w:rPr>
          <w:b/>
          <w:bCs/>
        </w:rPr>
        <w:t>EUR bez DPH</w:t>
      </w:r>
      <w:r w:rsidR="008B6D1C" w:rsidRPr="00854F1F">
        <w:t>.</w:t>
      </w:r>
    </w:p>
    <w:p w14:paraId="0F8CA07A" w14:textId="77777777" w:rsidR="00854F1F" w:rsidRPr="00854F1F" w:rsidRDefault="00854F1F" w:rsidP="00854F1F">
      <w:pPr>
        <w:jc w:val="both"/>
      </w:pPr>
    </w:p>
    <w:p w14:paraId="6CBFEE01" w14:textId="77777777" w:rsidR="008716FD" w:rsidRPr="00837FA0" w:rsidRDefault="008716FD" w:rsidP="0022052B">
      <w:pPr>
        <w:pStyle w:val="Nadpis3"/>
        <w:numPr>
          <w:ilvl w:val="0"/>
          <w:numId w:val="1"/>
        </w:numPr>
        <w:ind w:left="0" w:firstLine="0"/>
        <w:rPr>
          <w:noProof w:val="0"/>
        </w:rPr>
      </w:pPr>
      <w:bookmarkStart w:id="35" w:name="_Toc380494211"/>
      <w:bookmarkStart w:id="36" w:name="_Toc476636353"/>
      <w:bookmarkStart w:id="37" w:name="_Toc30423393"/>
      <w:bookmarkEnd w:id="34"/>
      <w:r w:rsidRPr="00837FA0">
        <w:rPr>
          <w:noProof w:val="0"/>
        </w:rPr>
        <w:t>Druh zákazky</w:t>
      </w:r>
      <w:bookmarkEnd w:id="35"/>
      <w:bookmarkEnd w:id="36"/>
      <w:bookmarkEnd w:id="37"/>
    </w:p>
    <w:p w14:paraId="1A1A9A52" w14:textId="77777777" w:rsidR="008716FD" w:rsidRPr="00837FA0" w:rsidRDefault="008716FD" w:rsidP="008716FD">
      <w:pPr>
        <w:pStyle w:val="Zarkazkladnhotextu2"/>
        <w:tabs>
          <w:tab w:val="right" w:leader="dot" w:pos="10080"/>
        </w:tabs>
        <w:ind w:left="0"/>
        <w:rPr>
          <w:rFonts w:cs="Arial"/>
          <w:noProof w:val="0"/>
          <w:szCs w:val="20"/>
        </w:rPr>
      </w:pPr>
    </w:p>
    <w:p w14:paraId="0A4E0CE7" w14:textId="77777777" w:rsidR="006A4E2F" w:rsidRPr="00A13B79" w:rsidRDefault="006A4E2F" w:rsidP="006A4E2F">
      <w:pPr>
        <w:pStyle w:val="Odsekzoznamu"/>
        <w:keepNext/>
        <w:keepLines/>
        <w:numPr>
          <w:ilvl w:val="0"/>
          <w:numId w:val="35"/>
        </w:numPr>
        <w:ind w:left="709" w:hanging="709"/>
        <w:jc w:val="both"/>
        <w:rPr>
          <w:rFonts w:ascii="Garamond" w:hAnsi="Garamond"/>
          <w:sz w:val="24"/>
          <w:szCs w:val="24"/>
        </w:rPr>
      </w:pPr>
      <w:bookmarkStart w:id="38" w:name="_Hlk525811425"/>
      <w:r w:rsidRPr="00A13B79">
        <w:rPr>
          <w:rFonts w:ascii="Garamond" w:hAnsi="Garamond"/>
          <w:sz w:val="24"/>
          <w:szCs w:val="24"/>
        </w:rPr>
        <w:t xml:space="preserve">Typ zmluvy na </w:t>
      </w:r>
      <w:r>
        <w:rPr>
          <w:rFonts w:ascii="Garamond" w:hAnsi="Garamond"/>
          <w:sz w:val="24"/>
          <w:szCs w:val="24"/>
        </w:rPr>
        <w:t>dodanie tovaru a poskytnutie služieb</w:t>
      </w:r>
      <w:r w:rsidRPr="00A13B79">
        <w:rPr>
          <w:rFonts w:ascii="Garamond" w:hAnsi="Garamond"/>
          <w:sz w:val="24"/>
          <w:szCs w:val="24"/>
        </w:rPr>
        <w:t xml:space="preserve"> :</w:t>
      </w:r>
    </w:p>
    <w:bookmarkEnd w:id="38"/>
    <w:p w14:paraId="6F519E08" w14:textId="77777777" w:rsidR="006A4E2F" w:rsidRPr="006A4E2F" w:rsidRDefault="006A4E2F" w:rsidP="006A4E2F">
      <w:pPr>
        <w:keepNext/>
        <w:keepLines/>
        <w:ind w:left="705" w:hanging="705"/>
        <w:jc w:val="both"/>
        <w:rPr>
          <w:b/>
          <w:bCs/>
        </w:rPr>
      </w:pPr>
      <w:r w:rsidRPr="004A3F25">
        <w:rPr>
          <w:b/>
          <w:bCs/>
          <w:sz w:val="23"/>
          <w:szCs w:val="23"/>
        </w:rPr>
        <w:tab/>
      </w:r>
      <w:r w:rsidRPr="006A4E2F">
        <w:rPr>
          <w:b/>
          <w:bCs/>
        </w:rPr>
        <w:t xml:space="preserve">Rámcová dohoda na dodanie tovaru a zmluva o zriadení konsignačného skladu uzatvorená podľa ust. § 99 zákona č. 343/2015 Z. z. o verejnom obstarávaní a o zmene a doplnení niektorých zákonov v znení neskorších predpisov v spojení s ust. </w:t>
      </w:r>
      <w:r w:rsidRPr="006A4E2F">
        <w:rPr>
          <w:rFonts w:cs="Garamond"/>
          <w:b/>
          <w:bCs/>
          <w:lang w:eastAsia="cs-CZ"/>
        </w:rPr>
        <w:t>uzatvorená podľa § 269 ods. 2 zákona č. 513/1991 Zb. Obchodného zákonníka v znení neskorších predpisov</w:t>
      </w:r>
    </w:p>
    <w:p w14:paraId="541F8B35" w14:textId="5517B46A" w:rsidR="00B41AA3" w:rsidRPr="005D66F6" w:rsidRDefault="00B41AA3" w:rsidP="005D66F6">
      <w:pPr>
        <w:jc w:val="both"/>
        <w:rPr>
          <w:noProof w:val="0"/>
        </w:rPr>
      </w:pPr>
    </w:p>
    <w:p w14:paraId="592C636B" w14:textId="77777777" w:rsidR="008716FD" w:rsidRPr="00837FA0" w:rsidRDefault="00800861" w:rsidP="008716FD">
      <w:pPr>
        <w:pStyle w:val="Zarkazkladnhotextu2"/>
        <w:tabs>
          <w:tab w:val="right" w:leader="dot" w:pos="0"/>
        </w:tabs>
        <w:ind w:left="705" w:hanging="705"/>
        <w:rPr>
          <w:rFonts w:cs="Arial"/>
          <w:noProof w:val="0"/>
          <w:szCs w:val="20"/>
        </w:rPr>
      </w:pPr>
      <w:r w:rsidRPr="00837FA0">
        <w:rPr>
          <w:rFonts w:cs="Arial"/>
          <w:noProof w:val="0"/>
          <w:szCs w:val="20"/>
        </w:rPr>
        <w:t>9</w:t>
      </w:r>
      <w:r w:rsidR="008716FD" w:rsidRPr="00837FA0">
        <w:rPr>
          <w:rFonts w:cs="Arial"/>
          <w:noProof w:val="0"/>
          <w:szCs w:val="20"/>
        </w:rPr>
        <w:t>.</w:t>
      </w:r>
      <w:r w:rsidR="00151277">
        <w:rPr>
          <w:rFonts w:cs="Arial"/>
          <w:noProof w:val="0"/>
          <w:szCs w:val="20"/>
        </w:rPr>
        <w:t>3</w:t>
      </w:r>
      <w:r w:rsidR="008716FD" w:rsidRPr="00837FA0">
        <w:rPr>
          <w:rFonts w:cs="Arial"/>
          <w:noProof w:val="0"/>
          <w:szCs w:val="20"/>
        </w:rPr>
        <w:tab/>
      </w:r>
      <w:r w:rsidR="008716FD" w:rsidRPr="00837FA0">
        <w:rPr>
          <w:rFonts w:cs="Arial"/>
          <w:noProof w:val="0"/>
          <w:szCs w:val="20"/>
        </w:rPr>
        <w:tab/>
        <w:t>Podrobné vymedzenie zmluvných podmienok na dodanie požadovaného predmetu zákazky tvorí časť B.1 Obchodné podmienky</w:t>
      </w:r>
      <w:r w:rsidR="00F43AB6" w:rsidRPr="00837FA0">
        <w:rPr>
          <w:rFonts w:cs="Arial"/>
          <w:noProof w:val="0"/>
          <w:szCs w:val="20"/>
        </w:rPr>
        <w:t xml:space="preserve"> dodania predmetu obstarávania a </w:t>
      </w:r>
      <w:r w:rsidR="00C84545" w:rsidRPr="00837FA0">
        <w:rPr>
          <w:rFonts w:cs="Arial"/>
          <w:noProof w:val="0"/>
          <w:szCs w:val="20"/>
        </w:rPr>
        <w:t>časť</w:t>
      </w:r>
      <w:r w:rsidR="008716FD" w:rsidRPr="00837FA0">
        <w:rPr>
          <w:rFonts w:cs="Arial"/>
          <w:noProof w:val="0"/>
          <w:szCs w:val="20"/>
        </w:rPr>
        <w:t xml:space="preserve"> B.2 Opis predmetu zákazky</w:t>
      </w:r>
      <w:r w:rsidR="00875C71" w:rsidRPr="00837FA0">
        <w:rPr>
          <w:rFonts w:cs="Arial"/>
          <w:noProof w:val="0"/>
          <w:szCs w:val="20"/>
        </w:rPr>
        <w:t xml:space="preserve"> </w:t>
      </w:r>
      <w:r w:rsidR="00C84545" w:rsidRPr="00837FA0">
        <w:rPr>
          <w:rFonts w:cs="Arial"/>
          <w:noProof w:val="0"/>
          <w:szCs w:val="20"/>
        </w:rPr>
        <w:t xml:space="preserve">týchto </w:t>
      </w:r>
      <w:r w:rsidR="00875C71" w:rsidRPr="00837FA0">
        <w:rPr>
          <w:rFonts w:cs="Arial"/>
          <w:noProof w:val="0"/>
          <w:szCs w:val="20"/>
        </w:rPr>
        <w:t>súťažných podkladov</w:t>
      </w:r>
      <w:r w:rsidR="008716FD" w:rsidRPr="00837FA0">
        <w:rPr>
          <w:rFonts w:cs="Arial"/>
          <w:noProof w:val="0"/>
          <w:szCs w:val="20"/>
        </w:rPr>
        <w:t>.</w:t>
      </w:r>
    </w:p>
    <w:p w14:paraId="16EEE0AE" w14:textId="77777777" w:rsidR="008716FD" w:rsidRPr="00837FA0" w:rsidRDefault="008716FD" w:rsidP="008716FD">
      <w:pPr>
        <w:jc w:val="both"/>
        <w:rPr>
          <w:noProof w:val="0"/>
        </w:rPr>
      </w:pPr>
    </w:p>
    <w:p w14:paraId="652E40C3" w14:textId="77777777" w:rsidR="008716FD" w:rsidRPr="00837FA0" w:rsidRDefault="008716FD" w:rsidP="0022052B">
      <w:pPr>
        <w:pStyle w:val="Nadpis3"/>
        <w:numPr>
          <w:ilvl w:val="0"/>
          <w:numId w:val="1"/>
        </w:numPr>
        <w:ind w:left="0" w:firstLine="0"/>
        <w:rPr>
          <w:noProof w:val="0"/>
        </w:rPr>
      </w:pPr>
      <w:bookmarkStart w:id="39" w:name="_Toc380494212"/>
      <w:bookmarkStart w:id="40" w:name="_Toc476636354"/>
      <w:bookmarkStart w:id="41" w:name="_Toc30423394"/>
      <w:r w:rsidRPr="00837FA0">
        <w:rPr>
          <w:noProof w:val="0"/>
        </w:rPr>
        <w:t>Lehota viazanosti ponuky</w:t>
      </w:r>
      <w:bookmarkEnd w:id="39"/>
      <w:bookmarkEnd w:id="40"/>
      <w:bookmarkEnd w:id="41"/>
    </w:p>
    <w:p w14:paraId="3A77529B" w14:textId="77777777" w:rsidR="008716FD" w:rsidRPr="00837FA0" w:rsidRDefault="008716FD" w:rsidP="008716FD">
      <w:pPr>
        <w:pStyle w:val="Zarkazkladnhotextu2"/>
        <w:tabs>
          <w:tab w:val="right" w:leader="dot" w:pos="10080"/>
        </w:tabs>
        <w:ind w:left="0"/>
        <w:rPr>
          <w:rFonts w:cs="Arial"/>
          <w:noProof w:val="0"/>
          <w:szCs w:val="20"/>
        </w:rPr>
      </w:pPr>
    </w:p>
    <w:p w14:paraId="3992077C" w14:textId="77777777" w:rsidR="00665E4E" w:rsidRPr="00EB3CBD" w:rsidRDefault="00665E4E" w:rsidP="00665E4E">
      <w:pPr>
        <w:pStyle w:val="Zarkazkladnhotextu2"/>
        <w:tabs>
          <w:tab w:val="right" w:leader="dot" w:pos="0"/>
        </w:tabs>
        <w:ind w:left="705" w:hanging="705"/>
        <w:rPr>
          <w:rFonts w:cs="Arial"/>
          <w:noProof w:val="0"/>
          <w:szCs w:val="20"/>
        </w:rPr>
      </w:pPr>
      <w:r w:rsidRPr="00837FA0">
        <w:rPr>
          <w:rFonts w:cs="Arial"/>
          <w:noProof w:val="0"/>
          <w:szCs w:val="20"/>
        </w:rPr>
        <w:t xml:space="preserve">10.1 </w:t>
      </w:r>
      <w:r w:rsidRPr="00837FA0">
        <w:rPr>
          <w:rFonts w:cs="Arial"/>
          <w:noProof w:val="0"/>
          <w:szCs w:val="20"/>
        </w:rPr>
        <w:tab/>
      </w:r>
      <w:r w:rsidRPr="00837FA0">
        <w:rPr>
          <w:rFonts w:cs="Arial"/>
          <w:noProof w:val="0"/>
          <w:szCs w:val="20"/>
        </w:rPr>
        <w:tab/>
      </w:r>
      <w:r w:rsidRPr="00792198">
        <w:rPr>
          <w:rFonts w:cs="Arial"/>
          <w:noProof w:val="0"/>
          <w:szCs w:val="20"/>
        </w:rPr>
        <w:t>Uchádzač je svojou ponukou viazaný od uplynutia lehoty na predkladanie ponúk až do uplynutia lehoty viazanosti ponúk stanovenej obstarávateľskou organizáciou. Lehota viazanosti ponúk je 12 mesiacov od uplynutia lehoty na predkladanie ponúk.</w:t>
      </w:r>
    </w:p>
    <w:p w14:paraId="3236044D" w14:textId="77777777" w:rsidR="00665E4E" w:rsidRDefault="00665E4E" w:rsidP="00665E4E">
      <w:pPr>
        <w:tabs>
          <w:tab w:val="right" w:leader="dot" w:pos="0"/>
        </w:tabs>
        <w:spacing w:before="200"/>
        <w:ind w:left="705" w:right="-29" w:hanging="705"/>
        <w:jc w:val="both"/>
        <w:rPr>
          <w:rFonts w:cs="Arial"/>
          <w:noProof w:val="0"/>
          <w:szCs w:val="20"/>
        </w:rPr>
      </w:pPr>
      <w:r w:rsidRPr="00EB3CBD">
        <w:rPr>
          <w:rFonts w:cs="Arial"/>
          <w:noProof w:val="0"/>
          <w:szCs w:val="20"/>
        </w:rPr>
        <w:t>10.2</w:t>
      </w:r>
      <w:r w:rsidRPr="00EB3CBD">
        <w:rPr>
          <w:rFonts w:cs="Arial"/>
          <w:noProof w:val="0"/>
          <w:szCs w:val="20"/>
        </w:rPr>
        <w:tab/>
      </w:r>
      <w:r w:rsidRPr="00EB3CBD">
        <w:rPr>
          <w:rFonts w:cs="Arial"/>
          <w:noProof w:val="0"/>
          <w:szCs w:val="20"/>
        </w:rPr>
        <w:tab/>
        <w:t>Uchádzači sú sv</w:t>
      </w:r>
      <w:r w:rsidRPr="00837FA0">
        <w:rPr>
          <w:rFonts w:cs="Arial"/>
          <w:noProof w:val="0"/>
          <w:szCs w:val="20"/>
        </w:rPr>
        <w:t>ojou ponukou viazaní do uplynutia oznámenej, primerane predĺženej lehoty viazanosti ponúk v prípade uplatnenia revíznych postupov.</w:t>
      </w:r>
      <w:r w:rsidRPr="00F10326">
        <w:rPr>
          <w:rFonts w:cs="Arial"/>
          <w:szCs w:val="20"/>
        </w:rPr>
        <w:t xml:space="preserve"> </w:t>
      </w:r>
      <w:r w:rsidRPr="00F10326">
        <w:rPr>
          <w:rFonts w:cs="Arial"/>
          <w:noProof w:val="0"/>
          <w:szCs w:val="20"/>
        </w:rPr>
        <w:t>Primerane predĺženou lehotou viazanosti ponúk sa rozumie predĺženie lehoty viazanosti ponúk maximálne o dobu (počet dní), počas ktorej trvalo konanie pred Úradom pre verejné obstarávanie.</w:t>
      </w:r>
    </w:p>
    <w:p w14:paraId="1A802F31" w14:textId="77777777" w:rsidR="00E076EC" w:rsidRPr="00837FA0" w:rsidRDefault="00E076EC" w:rsidP="008F7482">
      <w:pPr>
        <w:tabs>
          <w:tab w:val="right" w:leader="dot" w:pos="0"/>
        </w:tabs>
        <w:spacing w:before="200"/>
        <w:ind w:left="705" w:right="-29" w:hanging="705"/>
        <w:jc w:val="both"/>
        <w:rPr>
          <w:rFonts w:cs="Arial"/>
          <w:noProof w:val="0"/>
          <w:szCs w:val="20"/>
        </w:rPr>
      </w:pPr>
    </w:p>
    <w:p w14:paraId="366BE521" w14:textId="0DA6A50C" w:rsidR="008716FD" w:rsidRPr="00837FA0" w:rsidRDefault="008716FD" w:rsidP="008716FD">
      <w:pPr>
        <w:pStyle w:val="Nadpis2"/>
        <w:rPr>
          <w:noProof w:val="0"/>
        </w:rPr>
      </w:pPr>
      <w:bookmarkStart w:id="42" w:name="_Toc380494213"/>
      <w:bookmarkStart w:id="43" w:name="_Toc476636355"/>
      <w:bookmarkStart w:id="44" w:name="_Toc30423395"/>
      <w:r w:rsidRPr="00837FA0">
        <w:rPr>
          <w:noProof w:val="0"/>
        </w:rPr>
        <w:t xml:space="preserve">2. </w:t>
      </w:r>
      <w:bookmarkEnd w:id="42"/>
      <w:bookmarkEnd w:id="43"/>
      <w:r w:rsidR="00EC70C5">
        <w:rPr>
          <w:noProof w:val="0"/>
        </w:rPr>
        <w:t>K</w:t>
      </w:r>
      <w:r w:rsidR="00EC70C5" w:rsidRPr="00EC70C5">
        <w:rPr>
          <w:noProof w:val="0"/>
        </w:rPr>
        <w:t xml:space="preserve">omunikácia </w:t>
      </w:r>
      <w:r w:rsidR="00A13B79">
        <w:rPr>
          <w:noProof w:val="0"/>
        </w:rPr>
        <w:t>a vysvetľovanie</w:t>
      </w:r>
      <w:bookmarkEnd w:id="44"/>
    </w:p>
    <w:p w14:paraId="644204D8" w14:textId="3B6355AF" w:rsidR="008716FD" w:rsidRPr="00837FA0" w:rsidRDefault="00EC70C5" w:rsidP="00583C42">
      <w:pPr>
        <w:pStyle w:val="Nadpis3"/>
        <w:numPr>
          <w:ilvl w:val="0"/>
          <w:numId w:val="1"/>
        </w:numPr>
        <w:ind w:left="709" w:hanging="709"/>
        <w:rPr>
          <w:noProof w:val="0"/>
        </w:rPr>
      </w:pPr>
      <w:bookmarkStart w:id="45" w:name="_Toc30423396"/>
      <w:r>
        <w:rPr>
          <w:noProof w:val="0"/>
        </w:rPr>
        <w:t>Komunikácia</w:t>
      </w:r>
      <w:r w:rsidR="00427609">
        <w:rPr>
          <w:noProof w:val="0"/>
        </w:rPr>
        <w:t xml:space="preserve"> </w:t>
      </w:r>
      <w:r w:rsidR="00A13B79">
        <w:rPr>
          <w:noProof w:val="0"/>
        </w:rPr>
        <w:t>medzi</w:t>
      </w:r>
      <w:r w:rsidR="00427609">
        <w:rPr>
          <w:noProof w:val="0"/>
        </w:rPr>
        <w:t xml:space="preserve"> </w:t>
      </w:r>
      <w:r w:rsidR="00A13B79">
        <w:rPr>
          <w:noProof w:val="0"/>
        </w:rPr>
        <w:t>obstarávateľskou</w:t>
      </w:r>
      <w:r w:rsidR="00427609">
        <w:rPr>
          <w:noProof w:val="0"/>
        </w:rPr>
        <w:t xml:space="preserve"> </w:t>
      </w:r>
      <w:r w:rsidR="00A13B79">
        <w:rPr>
          <w:noProof w:val="0"/>
        </w:rPr>
        <w:t>organizáciou</w:t>
      </w:r>
      <w:r w:rsidR="00427609">
        <w:rPr>
          <w:noProof w:val="0"/>
        </w:rPr>
        <w:t xml:space="preserve"> </w:t>
      </w:r>
      <w:r w:rsidR="00A13B79">
        <w:rPr>
          <w:noProof w:val="0"/>
        </w:rPr>
        <w:t>a</w:t>
      </w:r>
      <w:r w:rsidR="00427609">
        <w:rPr>
          <w:noProof w:val="0"/>
        </w:rPr>
        <w:t xml:space="preserve"> </w:t>
      </w:r>
      <w:r w:rsidR="00A13B79">
        <w:rPr>
          <w:noProof w:val="0"/>
        </w:rPr>
        <w:t>záujemcami/</w:t>
      </w:r>
      <w:r w:rsidR="003E1F0E">
        <w:rPr>
          <w:noProof w:val="0"/>
        </w:rPr>
        <w:t xml:space="preserve"> </w:t>
      </w:r>
      <w:r w:rsidR="00A13B79">
        <w:rPr>
          <w:noProof w:val="0"/>
        </w:rPr>
        <w:t>uchádzačmi a</w:t>
      </w:r>
      <w:r w:rsidR="00427609">
        <w:rPr>
          <w:noProof w:val="0"/>
        </w:rPr>
        <w:t xml:space="preserve"> </w:t>
      </w:r>
      <w:r w:rsidR="00A13B79">
        <w:rPr>
          <w:noProof w:val="0"/>
        </w:rPr>
        <w:t>doručovanie písomnosti</w:t>
      </w:r>
      <w:bookmarkEnd w:id="45"/>
    </w:p>
    <w:p w14:paraId="53C0B4D9" w14:textId="77777777" w:rsidR="008716FD" w:rsidRPr="00837FA0" w:rsidRDefault="008716FD" w:rsidP="008716FD">
      <w:pPr>
        <w:rPr>
          <w:noProof w:val="0"/>
        </w:rPr>
      </w:pPr>
    </w:p>
    <w:p w14:paraId="5F938361" w14:textId="3D90CD8B" w:rsidR="00696B9A"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theme="minorHAnsi"/>
          <w:sz w:val="24"/>
        </w:rPr>
      </w:pPr>
      <w:r w:rsidRPr="00B570B5">
        <w:rPr>
          <w:rFonts w:ascii="Garamond" w:hAnsi="Garamond" w:cstheme="minorHAnsi"/>
          <w:sz w:val="24"/>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772A32A5" w14:textId="77777777" w:rsidR="000868C9" w:rsidRPr="000868C9" w:rsidRDefault="000868C9" w:rsidP="000868C9">
      <w:pPr>
        <w:pStyle w:val="Odsekzoznamu"/>
        <w:shd w:val="clear" w:color="auto" w:fill="FFFFFF"/>
        <w:spacing w:after="0" w:line="240" w:lineRule="auto"/>
        <w:ind w:left="709"/>
        <w:contextualSpacing w:val="0"/>
        <w:jc w:val="both"/>
        <w:rPr>
          <w:rFonts w:ascii="Garamond" w:hAnsi="Garamond" w:cstheme="minorHAnsi"/>
          <w:sz w:val="24"/>
        </w:rPr>
      </w:pPr>
    </w:p>
    <w:p w14:paraId="46F59328" w14:textId="7EA35EC4" w:rsidR="00724D37" w:rsidRDefault="00DD588E" w:rsidP="0018678D">
      <w:pPr>
        <w:pStyle w:val="Odsekzoznamu"/>
        <w:numPr>
          <w:ilvl w:val="0"/>
          <w:numId w:val="45"/>
        </w:numPr>
        <w:shd w:val="clear" w:color="auto" w:fill="FFFFFF"/>
        <w:spacing w:after="0" w:line="240" w:lineRule="auto"/>
        <w:ind w:left="709" w:hanging="709"/>
        <w:contextualSpacing w:val="0"/>
        <w:jc w:val="both"/>
        <w:rPr>
          <w:rFonts w:ascii="Garamond" w:hAnsi="Garamond"/>
          <w:sz w:val="24"/>
          <w:szCs w:val="24"/>
        </w:rPr>
      </w:pPr>
      <w:bookmarkStart w:id="46" w:name="_Hlk524359227"/>
      <w:r w:rsidRPr="00DD588E">
        <w:rPr>
          <w:rFonts w:ascii="Garamond" w:hAnsi="Garamond" w:cstheme="minorHAnsi"/>
          <w:sz w:val="24"/>
        </w:rPr>
        <w:t>Obstarávateľská organizácia</w:t>
      </w:r>
      <w:r w:rsidR="00724D37" w:rsidRPr="00DD588E">
        <w:rPr>
          <w:rFonts w:ascii="Garamond" w:hAnsi="Garamond"/>
          <w:sz w:val="28"/>
          <w:szCs w:val="24"/>
        </w:rPr>
        <w:t xml:space="preserve"> </w:t>
      </w:r>
      <w:bookmarkEnd w:id="46"/>
      <w:r w:rsidR="00724D37" w:rsidRPr="00724D37">
        <w:rPr>
          <w:rFonts w:ascii="Garamond" w:hAnsi="Garamond"/>
          <w:sz w:val="24"/>
          <w:szCs w:val="24"/>
        </w:rPr>
        <w:t>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5C777884" w14:textId="77777777" w:rsidR="000868C9" w:rsidRPr="000868C9" w:rsidRDefault="000868C9" w:rsidP="000868C9">
      <w:pPr>
        <w:pStyle w:val="Odsekzoznamu"/>
        <w:shd w:val="clear" w:color="auto" w:fill="FFFFFF"/>
        <w:spacing w:after="0" w:line="240" w:lineRule="auto"/>
        <w:ind w:left="709"/>
        <w:contextualSpacing w:val="0"/>
        <w:jc w:val="both"/>
        <w:rPr>
          <w:rFonts w:ascii="Garamond" w:hAnsi="Garamond"/>
          <w:sz w:val="24"/>
          <w:szCs w:val="24"/>
        </w:rPr>
      </w:pPr>
    </w:p>
    <w:p w14:paraId="53199D23" w14:textId="2FC6A738" w:rsidR="00724D37"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lastRenderedPageBreak/>
        <w:t xml:space="preserve">JOSEPHINE je na účely tohto verejného obstarávania softvér na elektronizáciu zadávania verejných zákaziek. JOSEPHINE je webová aplikácia na doméne </w:t>
      </w:r>
      <w:hyperlink r:id="rId11" w:history="1">
        <w:r w:rsidRPr="00724D37">
          <w:rPr>
            <w:rStyle w:val="Hypertextovprepojenie"/>
            <w:rFonts w:ascii="Garamond" w:hAnsi="Garamond" w:cs="Arial"/>
            <w:spacing w:val="-1"/>
            <w:sz w:val="24"/>
            <w:szCs w:val="24"/>
          </w:rPr>
          <w:t>https://josephine.proebiz.com</w:t>
        </w:r>
      </w:hyperlink>
      <w:r w:rsidRPr="00724D37">
        <w:rPr>
          <w:rFonts w:ascii="Garamond" w:hAnsi="Garamond" w:cs="Arial"/>
          <w:spacing w:val="-1"/>
          <w:sz w:val="24"/>
          <w:szCs w:val="24"/>
        </w:rPr>
        <w:t>.</w:t>
      </w:r>
    </w:p>
    <w:p w14:paraId="7309D8EC" w14:textId="77777777" w:rsidR="00DF3DFE" w:rsidRPr="00DF3DFE" w:rsidRDefault="00DF3DFE" w:rsidP="00696B9A">
      <w:pPr>
        <w:pStyle w:val="Odsekzoznamu"/>
        <w:shd w:val="clear" w:color="auto" w:fill="FFFFFF"/>
        <w:spacing w:after="0" w:line="240" w:lineRule="auto"/>
        <w:ind w:left="709" w:hanging="709"/>
        <w:contextualSpacing w:val="0"/>
        <w:jc w:val="both"/>
        <w:rPr>
          <w:rFonts w:ascii="Garamond" w:hAnsi="Garamond" w:cs="Arial"/>
          <w:spacing w:val="-1"/>
          <w:sz w:val="24"/>
          <w:szCs w:val="24"/>
        </w:rPr>
      </w:pPr>
    </w:p>
    <w:p w14:paraId="149D78BC" w14:textId="426C3B1E" w:rsidR="00724D37" w:rsidRPr="00724D37"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Na bezproblémové používanie systému JOSEPHINE je nutné používať jeden z podporovaných internetových prehliadačov:</w:t>
      </w:r>
    </w:p>
    <w:p w14:paraId="782D8748" w14:textId="1637D909" w:rsidR="00724D37" w:rsidRP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xml:space="preserve">- Microsoft Internet Explorer verzia 11.0 a vyššia, </w:t>
      </w:r>
    </w:p>
    <w:p w14:paraId="05ABBDD6" w14:textId="195C4B16" w:rsidR="00724D37" w:rsidRP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xml:space="preserve">- </w:t>
      </w:r>
      <w:proofErr w:type="spellStart"/>
      <w:r w:rsidRPr="00724D37">
        <w:rPr>
          <w:rFonts w:ascii="Garamond" w:hAnsi="Garamond" w:cs="Arial"/>
          <w:spacing w:val="-1"/>
          <w:sz w:val="24"/>
          <w:szCs w:val="24"/>
        </w:rPr>
        <w:t>Mozilla</w:t>
      </w:r>
      <w:proofErr w:type="spellEnd"/>
      <w:r w:rsidRPr="00724D37">
        <w:rPr>
          <w:rFonts w:ascii="Garamond" w:hAnsi="Garamond" w:cs="Arial"/>
          <w:spacing w:val="-1"/>
          <w:sz w:val="24"/>
          <w:szCs w:val="24"/>
        </w:rPr>
        <w:t xml:space="preserve"> Firefox verzia 13.0 a vyššia alebo </w:t>
      </w:r>
    </w:p>
    <w:p w14:paraId="5EC7C658" w14:textId="3E003F29" w:rsidR="00724D37" w:rsidRDefault="00724D37"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sidRPr="00724D37">
        <w:rPr>
          <w:rFonts w:ascii="Garamond" w:hAnsi="Garamond" w:cs="Arial"/>
          <w:spacing w:val="-1"/>
          <w:sz w:val="24"/>
          <w:szCs w:val="24"/>
        </w:rPr>
        <w:t>- Google Chrome</w:t>
      </w:r>
    </w:p>
    <w:p w14:paraId="2A83E0C3" w14:textId="0E3486C7" w:rsidR="007E66A4" w:rsidRDefault="007E66A4" w:rsidP="00F10326">
      <w:pPr>
        <w:pStyle w:val="Odsekzoznamu"/>
        <w:shd w:val="clear" w:color="auto" w:fill="FFFFFF"/>
        <w:spacing w:after="0" w:line="240" w:lineRule="auto"/>
        <w:ind w:left="709"/>
        <w:contextualSpacing w:val="0"/>
        <w:jc w:val="both"/>
        <w:rPr>
          <w:rFonts w:ascii="Garamond" w:hAnsi="Garamond" w:cs="Arial"/>
          <w:spacing w:val="-1"/>
          <w:sz w:val="24"/>
          <w:szCs w:val="24"/>
        </w:rPr>
      </w:pPr>
      <w:r>
        <w:rPr>
          <w:rFonts w:ascii="Garamond" w:hAnsi="Garamond" w:cs="Arial"/>
          <w:spacing w:val="-1"/>
          <w:sz w:val="24"/>
          <w:szCs w:val="24"/>
        </w:rPr>
        <w:t xml:space="preserve">- Microsoft </w:t>
      </w:r>
      <w:proofErr w:type="spellStart"/>
      <w:r>
        <w:rPr>
          <w:rFonts w:ascii="Garamond" w:hAnsi="Garamond" w:cs="Arial"/>
          <w:spacing w:val="-1"/>
          <w:sz w:val="24"/>
          <w:szCs w:val="24"/>
        </w:rPr>
        <w:t>Edge</w:t>
      </w:r>
      <w:proofErr w:type="spellEnd"/>
      <w:r>
        <w:rPr>
          <w:rFonts w:ascii="Garamond" w:hAnsi="Garamond" w:cs="Arial"/>
          <w:spacing w:val="-1"/>
          <w:sz w:val="24"/>
          <w:szCs w:val="24"/>
        </w:rPr>
        <w:t>.</w:t>
      </w:r>
    </w:p>
    <w:p w14:paraId="74424647" w14:textId="77777777" w:rsidR="00DF3DFE" w:rsidRPr="00DF3DFE" w:rsidRDefault="00DF3DFE" w:rsidP="00696B9A">
      <w:pPr>
        <w:shd w:val="clear" w:color="auto" w:fill="FFFFFF"/>
        <w:ind w:left="709" w:hanging="709"/>
        <w:jc w:val="both"/>
        <w:rPr>
          <w:rFonts w:cs="Arial"/>
          <w:spacing w:val="-1"/>
        </w:rPr>
      </w:pPr>
    </w:p>
    <w:p w14:paraId="775DBF8F" w14:textId="57CF0AA2" w:rsidR="00724D37"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D7DEB7" w14:textId="77777777" w:rsidR="00DF3DFE" w:rsidRPr="00DF3DFE" w:rsidRDefault="00DF3DFE" w:rsidP="00696B9A">
      <w:pPr>
        <w:pStyle w:val="Odsekzoznamu"/>
        <w:shd w:val="clear" w:color="auto" w:fill="FFFFFF"/>
        <w:spacing w:after="0" w:line="240" w:lineRule="auto"/>
        <w:ind w:left="709" w:hanging="709"/>
        <w:contextualSpacing w:val="0"/>
        <w:jc w:val="both"/>
        <w:rPr>
          <w:rFonts w:ascii="Garamond" w:hAnsi="Garamond" w:cs="Arial"/>
          <w:spacing w:val="-1"/>
          <w:sz w:val="24"/>
          <w:szCs w:val="24"/>
        </w:rPr>
      </w:pPr>
    </w:p>
    <w:p w14:paraId="03AEA9AC" w14:textId="66AC8FE9" w:rsidR="00724D37" w:rsidRPr="00530465"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724D37">
        <w:rPr>
          <w:rFonts w:ascii="Garamond" w:hAnsi="Garamond" w:cstheme="minorHAnsi"/>
          <w:smallCaps/>
          <w:sz w:val="24"/>
          <w:szCs w:val="24"/>
        </w:rPr>
        <w:t xml:space="preserve"> </w:t>
      </w:r>
      <w:r w:rsidRPr="00724D37">
        <w:rPr>
          <w:rFonts w:ascii="Garamond" w:hAnsi="Garamond" w:cstheme="minorHAnsi"/>
          <w:sz w:val="24"/>
          <w:szCs w:val="24"/>
        </w:rPr>
        <w:t xml:space="preserve">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w:t>
      </w:r>
      <w:r w:rsidR="00DD588E">
        <w:rPr>
          <w:rFonts w:ascii="Garamond" w:hAnsi="Garamond" w:cstheme="minorHAnsi"/>
          <w:sz w:val="24"/>
        </w:rPr>
        <w:t>o</w:t>
      </w:r>
      <w:r w:rsidR="00DD588E" w:rsidRPr="00DD588E">
        <w:rPr>
          <w:rFonts w:ascii="Garamond" w:hAnsi="Garamond" w:cstheme="minorHAnsi"/>
          <w:sz w:val="24"/>
        </w:rPr>
        <w:t>bstarávateľská organizácia</w:t>
      </w:r>
      <w:r w:rsidR="00DD588E" w:rsidRPr="00DD588E">
        <w:rPr>
          <w:rFonts w:ascii="Garamond" w:hAnsi="Garamond"/>
          <w:sz w:val="28"/>
          <w:szCs w:val="24"/>
        </w:rPr>
        <w:t xml:space="preserve"> </w:t>
      </w:r>
      <w:r w:rsidRPr="00724D37">
        <w:rPr>
          <w:rFonts w:ascii="Garamond" w:hAnsi="Garamond" w:cstheme="minorHAnsi"/>
          <w:sz w:val="24"/>
          <w:szCs w:val="24"/>
        </w:rPr>
        <w:t>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0519C7AC" w14:textId="77777777" w:rsidR="00530465" w:rsidRPr="00696B9A" w:rsidRDefault="00530465" w:rsidP="00530465">
      <w:pPr>
        <w:pStyle w:val="Odsekzoznamu"/>
        <w:shd w:val="clear" w:color="auto" w:fill="FFFFFF"/>
        <w:spacing w:after="0" w:line="240" w:lineRule="auto"/>
        <w:ind w:left="709"/>
        <w:contextualSpacing w:val="0"/>
        <w:jc w:val="both"/>
        <w:rPr>
          <w:rFonts w:ascii="Garamond" w:hAnsi="Garamond" w:cs="Arial"/>
          <w:spacing w:val="-1"/>
          <w:sz w:val="24"/>
          <w:szCs w:val="24"/>
        </w:rPr>
      </w:pPr>
    </w:p>
    <w:p w14:paraId="1CB6032E" w14:textId="68A9A7CA" w:rsidR="00724D37" w:rsidRPr="008A18F1"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 xml:space="preserve">Ak je odosielateľom zásielky </w:t>
      </w:r>
      <w:r w:rsidR="00DD588E">
        <w:rPr>
          <w:rFonts w:ascii="Garamond" w:hAnsi="Garamond" w:cstheme="minorHAnsi"/>
          <w:sz w:val="24"/>
        </w:rPr>
        <w:t>o</w:t>
      </w:r>
      <w:r w:rsidR="00DD588E" w:rsidRPr="00DD588E">
        <w:rPr>
          <w:rFonts w:ascii="Garamond" w:hAnsi="Garamond" w:cstheme="minorHAnsi"/>
          <w:sz w:val="24"/>
        </w:rPr>
        <w:t>bstarávateľská organizácia</w:t>
      </w:r>
      <w:r w:rsidRPr="00724D37">
        <w:rPr>
          <w:rFonts w:ascii="Garamond" w:hAnsi="Garamond" w:cstheme="minorHAnsi"/>
          <w:sz w:val="24"/>
          <w:szCs w:val="24"/>
        </w:rPr>
        <w:t xml:space="preserve">, tak záujemcovi resp. uchádzačovi bude na ním určený kontaktný e-mail/e-maily bezodkladne odoslaná informácia o tom, že k predmetnej zákazke existuje nová zásielka/správa. Záujemca resp. uchádzač sa prihlási do systému a v komunikačnom rozhraní zákazky bude mať </w:t>
      </w:r>
      <w:r w:rsidRPr="00724D37">
        <w:rPr>
          <w:rFonts w:ascii="Garamond" w:hAnsi="Garamond" w:cstheme="minorHAnsi"/>
          <w:sz w:val="24"/>
          <w:szCs w:val="24"/>
        </w:rPr>
        <w:lastRenderedPageBreak/>
        <w:t xml:space="preserve">zobrazený obsah komunikácie – zásielky, správy. Záujemca resp. uchádzač si môže v komunikačnom rozhraní zobraziť celú históriu o svojej komunikácii s verejným obstarávateľom. </w:t>
      </w:r>
    </w:p>
    <w:p w14:paraId="74F2FA55" w14:textId="77777777" w:rsidR="008A18F1" w:rsidRPr="00DF3DFE" w:rsidRDefault="008A18F1" w:rsidP="00696B9A">
      <w:pPr>
        <w:shd w:val="clear" w:color="auto" w:fill="FFFFFF"/>
        <w:ind w:left="709" w:hanging="709"/>
        <w:jc w:val="both"/>
        <w:rPr>
          <w:rFonts w:cs="Arial"/>
          <w:spacing w:val="-1"/>
        </w:rPr>
      </w:pPr>
    </w:p>
    <w:p w14:paraId="1B1FBF14" w14:textId="5EAFE9F9" w:rsidR="00724D37" w:rsidRPr="00724D37"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theme="minorHAnsi"/>
          <w:sz w:val="24"/>
          <w:szCs w:val="24"/>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DAFE208" w14:textId="77777777" w:rsidR="00724D37" w:rsidRPr="00DF3DFE" w:rsidRDefault="00724D37" w:rsidP="00696B9A">
      <w:pPr>
        <w:shd w:val="clear" w:color="auto" w:fill="FFFFFF"/>
        <w:ind w:left="709" w:hanging="709"/>
        <w:jc w:val="both"/>
        <w:rPr>
          <w:rFonts w:cs="Arial"/>
          <w:spacing w:val="-1"/>
        </w:rPr>
      </w:pPr>
    </w:p>
    <w:p w14:paraId="03C83AAE" w14:textId="38DA8BDF" w:rsidR="00696B9A" w:rsidRPr="00696B9A" w:rsidRDefault="00DD588E"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DD588E">
        <w:rPr>
          <w:rFonts w:ascii="Garamond" w:hAnsi="Garamond" w:cstheme="minorHAnsi"/>
          <w:sz w:val="24"/>
          <w:szCs w:val="24"/>
        </w:rPr>
        <w:t>Obstarávateľská organizácia</w:t>
      </w:r>
      <w:r>
        <w:rPr>
          <w:rFonts w:ascii="Garamond" w:hAnsi="Garamond" w:cstheme="minorHAnsi"/>
          <w:sz w:val="24"/>
          <w:szCs w:val="24"/>
        </w:rPr>
        <w:t xml:space="preserve"> </w:t>
      </w:r>
      <w:r w:rsidR="00724D37" w:rsidRPr="00724D37">
        <w:rPr>
          <w:rFonts w:ascii="Garamond" w:hAnsi="Garamond" w:cstheme="minorHAnsi"/>
          <w:sz w:val="24"/>
          <w:szCs w:val="24"/>
        </w:rPr>
        <w:t xml:space="preserve">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00724D37" w:rsidRPr="00724D37">
        <w:rPr>
          <w:rFonts w:ascii="Garamond" w:hAnsi="Garamond" w:cstheme="minorHAnsi"/>
          <w:b/>
          <w:bCs/>
          <w:sz w:val="24"/>
          <w:szCs w:val="24"/>
        </w:rPr>
        <w:t xml:space="preserve">„ZAUJÍMA MA TO“ </w:t>
      </w:r>
      <w:r w:rsidR="00724D37" w:rsidRPr="00724D37">
        <w:rPr>
          <w:rFonts w:ascii="Garamond" w:hAnsi="Garamond" w:cstheme="minorHAnsi"/>
          <w:sz w:val="24"/>
          <w:szCs w:val="24"/>
        </w:rPr>
        <w:t>(v pravej hornej časti obrazovky).</w:t>
      </w:r>
    </w:p>
    <w:p w14:paraId="3334CF3E" w14:textId="77777777" w:rsidR="00696B9A" w:rsidRPr="00696B9A" w:rsidRDefault="00696B9A" w:rsidP="00696B9A">
      <w:pPr>
        <w:pStyle w:val="Odsekzoznamu"/>
        <w:shd w:val="clear" w:color="auto" w:fill="FFFFFF"/>
        <w:spacing w:after="0" w:line="240" w:lineRule="auto"/>
        <w:ind w:left="709"/>
        <w:contextualSpacing w:val="0"/>
        <w:jc w:val="both"/>
        <w:rPr>
          <w:rFonts w:ascii="Garamond" w:hAnsi="Garamond" w:cs="Arial"/>
          <w:spacing w:val="-1"/>
          <w:sz w:val="24"/>
          <w:szCs w:val="24"/>
        </w:rPr>
      </w:pPr>
    </w:p>
    <w:p w14:paraId="41D951DD" w14:textId="72467212" w:rsidR="00724D37" w:rsidRPr="00DF3DFE" w:rsidRDefault="00DD588E"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DD588E">
        <w:rPr>
          <w:rFonts w:ascii="Garamond" w:hAnsi="Garamond" w:cstheme="minorHAnsi"/>
          <w:sz w:val="24"/>
          <w:szCs w:val="24"/>
        </w:rPr>
        <w:t xml:space="preserve">Obstarávateľská organizácia </w:t>
      </w:r>
      <w:r w:rsidR="00724D37" w:rsidRPr="00724D37">
        <w:rPr>
          <w:rFonts w:ascii="Garamond" w:hAnsi="Garamond" w:cstheme="minorHAnsi"/>
          <w:sz w:val="24"/>
          <w:szCs w:val="24"/>
        </w:rPr>
        <w:t xml:space="preserve">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hyperlink r:id="rId12" w:history="1">
        <w:r w:rsidR="00724D37" w:rsidRPr="00724D37">
          <w:rPr>
            <w:rStyle w:val="Hypertextovprepojenie"/>
            <w:rFonts w:ascii="Garamond" w:hAnsi="Garamond" w:cstheme="minorHAnsi"/>
            <w:sz w:val="24"/>
            <w:szCs w:val="24"/>
          </w:rPr>
          <w:t>https://www.uvo.gov.sk/</w:t>
        </w:r>
      </w:hyperlink>
      <w:r w:rsidR="00724D37" w:rsidRPr="00724D37">
        <w:rPr>
          <w:rFonts w:ascii="Garamond" w:hAnsi="Garamond" w:cstheme="minorHAnsi"/>
          <w:sz w:val="24"/>
          <w:szCs w:val="24"/>
        </w:rPr>
        <w:t>...   formou odkazu na systém JOSEPHINE.</w:t>
      </w:r>
    </w:p>
    <w:p w14:paraId="139311E2" w14:textId="77777777" w:rsidR="00DF3DFE" w:rsidRPr="00DF3DFE" w:rsidRDefault="00DF3DFE" w:rsidP="00696B9A">
      <w:pPr>
        <w:pStyle w:val="Odsekzoznamu"/>
        <w:shd w:val="clear" w:color="auto" w:fill="FFFFFF"/>
        <w:spacing w:after="0" w:line="240" w:lineRule="auto"/>
        <w:ind w:left="709" w:hanging="709"/>
        <w:contextualSpacing w:val="0"/>
        <w:jc w:val="both"/>
        <w:rPr>
          <w:rFonts w:ascii="Garamond" w:hAnsi="Garamond" w:cs="Arial"/>
          <w:spacing w:val="-1"/>
          <w:sz w:val="24"/>
          <w:szCs w:val="24"/>
        </w:rPr>
      </w:pPr>
    </w:p>
    <w:p w14:paraId="5C798640" w14:textId="21A2440E" w:rsidR="00383B68" w:rsidRDefault="00724D37" w:rsidP="0018678D">
      <w:pPr>
        <w:pStyle w:val="Odsekzoznamu"/>
        <w:numPr>
          <w:ilvl w:val="0"/>
          <w:numId w:val="45"/>
        </w:numPr>
        <w:shd w:val="clear" w:color="auto" w:fill="FFFFFF"/>
        <w:spacing w:after="0" w:line="240" w:lineRule="auto"/>
        <w:ind w:left="709" w:hanging="709"/>
        <w:contextualSpacing w:val="0"/>
        <w:jc w:val="both"/>
        <w:rPr>
          <w:rFonts w:ascii="Garamond" w:hAnsi="Garamond" w:cs="Arial"/>
          <w:spacing w:val="-1"/>
          <w:sz w:val="24"/>
          <w:szCs w:val="24"/>
        </w:rPr>
      </w:pPr>
      <w:r w:rsidRPr="00724D37">
        <w:rPr>
          <w:rFonts w:ascii="Garamond" w:hAnsi="Garamond" w:cs="Arial"/>
          <w:spacing w:val="-1"/>
          <w:sz w:val="24"/>
          <w:szCs w:val="24"/>
        </w:rPr>
        <w:t>V prípade skupiny dodávateľov sa odporúča za účelom uľahčenia komunikácie s obstarávateľskou organizáciou,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 súťaži.</w:t>
      </w:r>
    </w:p>
    <w:p w14:paraId="10C62CB6" w14:textId="77777777" w:rsidR="006A4E2F" w:rsidRPr="00530465" w:rsidRDefault="006A4E2F" w:rsidP="00530465">
      <w:pPr>
        <w:shd w:val="clear" w:color="auto" w:fill="FFFFFF"/>
        <w:jc w:val="both"/>
        <w:rPr>
          <w:rFonts w:cs="Arial"/>
          <w:spacing w:val="-1"/>
        </w:rPr>
      </w:pPr>
    </w:p>
    <w:p w14:paraId="69AD977A" w14:textId="77777777" w:rsidR="00100A56" w:rsidRPr="00837FA0" w:rsidRDefault="00100A56" w:rsidP="0022052B">
      <w:pPr>
        <w:pStyle w:val="Nadpis3"/>
        <w:numPr>
          <w:ilvl w:val="0"/>
          <w:numId w:val="1"/>
        </w:numPr>
        <w:ind w:left="0" w:firstLine="0"/>
        <w:rPr>
          <w:noProof w:val="0"/>
        </w:rPr>
      </w:pPr>
      <w:bookmarkStart w:id="47" w:name="_Toc476636357"/>
      <w:bookmarkStart w:id="48" w:name="_Toc30423397"/>
      <w:bookmarkStart w:id="49" w:name="_Toc380494215"/>
      <w:r w:rsidRPr="00837FA0">
        <w:rPr>
          <w:noProof w:val="0"/>
        </w:rPr>
        <w:t>Určenie lehôt</w:t>
      </w:r>
      <w:bookmarkEnd w:id="47"/>
      <w:bookmarkEnd w:id="48"/>
    </w:p>
    <w:p w14:paraId="439914B0" w14:textId="77777777" w:rsidR="00100A56" w:rsidRPr="00837FA0" w:rsidRDefault="00100A56" w:rsidP="00100A56"/>
    <w:p w14:paraId="62BB76F5" w14:textId="5BD3BDCF" w:rsidR="00100A56" w:rsidRDefault="00100A56" w:rsidP="00100A56">
      <w:pPr>
        <w:ind w:left="705" w:hanging="705"/>
        <w:jc w:val="both"/>
      </w:pPr>
      <w:r w:rsidRPr="00837FA0">
        <w:t>12.1</w:t>
      </w:r>
      <w:r w:rsidRPr="00837FA0">
        <w:tab/>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3B6191EA" w14:textId="77777777" w:rsidR="00724D37" w:rsidRPr="00837FA0" w:rsidRDefault="00724D37" w:rsidP="00724D37">
      <w:pPr>
        <w:jc w:val="both"/>
      </w:pPr>
    </w:p>
    <w:p w14:paraId="4E579512" w14:textId="77777777" w:rsidR="008716FD" w:rsidRPr="00837FA0" w:rsidRDefault="008716FD" w:rsidP="0022052B">
      <w:pPr>
        <w:pStyle w:val="Nadpis3"/>
        <w:numPr>
          <w:ilvl w:val="0"/>
          <w:numId w:val="1"/>
        </w:numPr>
        <w:ind w:left="0" w:firstLine="0"/>
        <w:rPr>
          <w:noProof w:val="0"/>
        </w:rPr>
      </w:pPr>
      <w:bookmarkStart w:id="50" w:name="_Toc476636358"/>
      <w:bookmarkStart w:id="51" w:name="_Toc30423398"/>
      <w:r w:rsidRPr="00837FA0">
        <w:rPr>
          <w:noProof w:val="0"/>
        </w:rPr>
        <w:t>Vysvetľovanie a doplnenie súťažných podkladov</w:t>
      </w:r>
      <w:bookmarkEnd w:id="49"/>
      <w:bookmarkEnd w:id="50"/>
      <w:bookmarkEnd w:id="51"/>
    </w:p>
    <w:p w14:paraId="10FEA60A" w14:textId="77777777" w:rsidR="008716FD" w:rsidRPr="00837FA0" w:rsidRDefault="008716FD" w:rsidP="008716FD">
      <w:pPr>
        <w:rPr>
          <w:noProof w:val="0"/>
        </w:rPr>
      </w:pPr>
    </w:p>
    <w:p w14:paraId="10248665" w14:textId="4234F93B" w:rsidR="00383B68" w:rsidRPr="00DF3DFE" w:rsidRDefault="00383B68" w:rsidP="0018678D">
      <w:pPr>
        <w:pStyle w:val="Odsekzoznamu"/>
        <w:numPr>
          <w:ilvl w:val="0"/>
          <w:numId w:val="46"/>
        </w:numPr>
        <w:spacing w:line="240" w:lineRule="auto"/>
        <w:ind w:left="709" w:hanging="709"/>
        <w:contextualSpacing w:val="0"/>
        <w:jc w:val="both"/>
        <w:rPr>
          <w:rFonts w:ascii="Garamond" w:hAnsi="Garamond"/>
          <w:b/>
          <w:sz w:val="24"/>
        </w:rPr>
      </w:pPr>
      <w:r w:rsidRPr="00B570B5">
        <w:rPr>
          <w:rFonts w:ascii="Garamond" w:hAnsi="Garamond"/>
          <w:sz w:val="24"/>
        </w:rPr>
        <w:t xml:space="preserve">V prípade nejasností alebo potreby objasnenia požiadaviek a podmienok účasti vo verejnom obstarávaní, uvedených v oznámení o vyhlásení verejného obstarávania a/alebo v súťažných podkladoch, inej sprievodnej dokumentácie a/alebo iných dokumentoch poskytnutých obstarávateľskou organizáciou v lehote na predkladanie ponúk, môže ktorýkoľvek zo záujemcov požiadať prostredníctvom komunikačného rozhrania systému JOSEPHINE v </w:t>
      </w:r>
      <w:r w:rsidRPr="00B570B5">
        <w:rPr>
          <w:rFonts w:ascii="Garamond" w:hAnsi="Garamond"/>
          <w:b/>
          <w:sz w:val="24"/>
        </w:rPr>
        <w:t>slovenskom jazyku.</w:t>
      </w:r>
    </w:p>
    <w:p w14:paraId="3FD331EF" w14:textId="19D47073" w:rsidR="00383B68" w:rsidRPr="002267CD" w:rsidRDefault="00383B68" w:rsidP="0018678D">
      <w:pPr>
        <w:pStyle w:val="Odsekzoznamu"/>
        <w:numPr>
          <w:ilvl w:val="0"/>
          <w:numId w:val="46"/>
        </w:numPr>
        <w:spacing w:line="240" w:lineRule="auto"/>
        <w:ind w:left="709" w:hanging="709"/>
        <w:contextualSpacing w:val="0"/>
        <w:jc w:val="both"/>
        <w:rPr>
          <w:rFonts w:ascii="Garamond" w:hAnsi="Garamond"/>
          <w:sz w:val="24"/>
        </w:rPr>
      </w:pPr>
      <w:r w:rsidRPr="002267CD">
        <w:rPr>
          <w:rFonts w:ascii="Garamond" w:hAnsi="Garamond"/>
          <w:sz w:val="24"/>
        </w:rPr>
        <w:lastRenderedPageBreak/>
        <w:t xml:space="preserve">Za včas doručenú požiadavku záujemcu o vysvetlenie sa bude považovať požiadavka  o vysvetlenie doručená </w:t>
      </w:r>
      <w:r w:rsidRPr="002267CD">
        <w:rPr>
          <w:rFonts w:ascii="Garamond" w:hAnsi="Garamond"/>
          <w:b/>
          <w:sz w:val="24"/>
        </w:rPr>
        <w:t>najneskôr šesť</w:t>
      </w:r>
      <w:r w:rsidR="00F52300">
        <w:rPr>
          <w:rFonts w:ascii="Garamond" w:hAnsi="Garamond"/>
          <w:b/>
          <w:sz w:val="24"/>
        </w:rPr>
        <w:t xml:space="preserve"> </w:t>
      </w:r>
      <w:r w:rsidRPr="002267CD">
        <w:rPr>
          <w:rFonts w:ascii="Garamond" w:hAnsi="Garamond"/>
          <w:b/>
          <w:sz w:val="24"/>
        </w:rPr>
        <w:t>dní</w:t>
      </w:r>
      <w:r w:rsidRPr="002267CD">
        <w:rPr>
          <w:rFonts w:ascii="Garamond" w:hAnsi="Garamond"/>
          <w:sz w:val="24"/>
        </w:rPr>
        <w:t xml:space="preserve"> pred uplynutím lehoty na predkladanie ponúk</w:t>
      </w:r>
      <w:r w:rsidRPr="002267CD">
        <w:rPr>
          <w:rFonts w:ascii="Garamond" w:hAnsi="Garamond"/>
          <w:b/>
          <w:sz w:val="24"/>
        </w:rPr>
        <w:t xml:space="preserve"> do 10:00:00 hod.</w:t>
      </w:r>
      <w:r w:rsidRPr="002267CD">
        <w:rPr>
          <w:rFonts w:ascii="Garamond" w:hAnsi="Garamond"/>
          <w:sz w:val="24"/>
        </w:rPr>
        <w:t xml:space="preserve"> miestneho času prostredníctvom komunikačného rozhrania systému JOSEPHINE.</w:t>
      </w:r>
    </w:p>
    <w:p w14:paraId="2DD119DB" w14:textId="4A515655" w:rsidR="00DF3DFE" w:rsidRPr="002267CD" w:rsidRDefault="00383B68" w:rsidP="0018678D">
      <w:pPr>
        <w:pStyle w:val="Odsekzoznamu"/>
        <w:numPr>
          <w:ilvl w:val="0"/>
          <w:numId w:val="46"/>
        </w:numPr>
        <w:spacing w:line="240" w:lineRule="auto"/>
        <w:ind w:left="709" w:hanging="709"/>
        <w:contextualSpacing w:val="0"/>
        <w:jc w:val="both"/>
        <w:rPr>
          <w:rFonts w:ascii="Garamond" w:hAnsi="Garamond"/>
          <w:sz w:val="24"/>
        </w:rPr>
      </w:pPr>
      <w:r w:rsidRPr="002267CD">
        <w:rPr>
          <w:rFonts w:ascii="Garamond" w:hAnsi="Garamond"/>
          <w:sz w:val="24"/>
        </w:rPr>
        <w:t xml:space="preserve">Obstarávateľská organizácia bezodkladne poskytne vysvetlenie informácií potrebných na vypracovanie ponuky, na preukázanie splnenia podmienok účasti všetkým záujemcom, ktorí sú mu známi, </w:t>
      </w:r>
      <w:r w:rsidRPr="002267CD">
        <w:rPr>
          <w:rFonts w:ascii="Garamond" w:hAnsi="Garamond"/>
          <w:b/>
          <w:sz w:val="24"/>
        </w:rPr>
        <w:t>najneskôr šesť dní</w:t>
      </w:r>
      <w:r w:rsidRPr="002267CD">
        <w:rPr>
          <w:rFonts w:ascii="Garamond" w:hAnsi="Garamond"/>
          <w:sz w:val="24"/>
        </w:rPr>
        <w:t xml:space="preserve"> pred uplynutím lehoty na predkladanie ponúk za predpokladu, že o vysvetlenie záujemca požiada dostatočne vopred podľa bodu 12.1 </w:t>
      </w:r>
      <w:r w:rsidR="00D72C28" w:rsidRPr="002267CD">
        <w:rPr>
          <w:rFonts w:ascii="Garamond" w:hAnsi="Garamond"/>
          <w:sz w:val="24"/>
        </w:rPr>
        <w:t xml:space="preserve">a </w:t>
      </w:r>
      <w:r w:rsidRPr="002267CD">
        <w:rPr>
          <w:rFonts w:ascii="Garamond" w:hAnsi="Garamond"/>
          <w:sz w:val="24"/>
        </w:rPr>
        <w:t>súčasne obstarávateľská organizácia zverejní vysvetlenie v profile obstarávateľskej organizácie zriadenom v elektronickom úložisku na webovej stránke Úradu pre verejné obstarávanie vo forme linku na verejný portál systému JOSEPHINE.</w:t>
      </w:r>
    </w:p>
    <w:p w14:paraId="556360B6" w14:textId="2AEADD9C" w:rsidR="00FF67AA" w:rsidRDefault="008716FD" w:rsidP="00315DEC">
      <w:pPr>
        <w:pStyle w:val="Nadpis3"/>
        <w:numPr>
          <w:ilvl w:val="0"/>
          <w:numId w:val="1"/>
        </w:numPr>
        <w:ind w:left="0" w:firstLine="0"/>
        <w:rPr>
          <w:noProof w:val="0"/>
        </w:rPr>
      </w:pPr>
      <w:bookmarkStart w:id="52" w:name="_Toc380494216"/>
      <w:bookmarkStart w:id="53" w:name="_Toc476636359"/>
      <w:bookmarkStart w:id="54" w:name="_Toc30423399"/>
      <w:r w:rsidRPr="00837FA0">
        <w:rPr>
          <w:noProof w:val="0"/>
        </w:rPr>
        <w:t>Obhliadka miesta dodania predmetu zákazky</w:t>
      </w:r>
      <w:bookmarkStart w:id="55" w:name="_Toc369511210"/>
      <w:bookmarkStart w:id="56" w:name="_Toc380494217"/>
      <w:bookmarkEnd w:id="52"/>
      <w:bookmarkEnd w:id="53"/>
      <w:bookmarkEnd w:id="54"/>
    </w:p>
    <w:p w14:paraId="0F447E32" w14:textId="77777777" w:rsidR="006A4E2F" w:rsidRPr="006A4E2F" w:rsidRDefault="006A4E2F" w:rsidP="006A4E2F"/>
    <w:p w14:paraId="5BD7BD9C" w14:textId="77777777" w:rsidR="006A4E2F" w:rsidRDefault="006A4E2F" w:rsidP="006A4E2F">
      <w:pPr>
        <w:keepNext/>
        <w:keepLines/>
        <w:autoSpaceDE w:val="0"/>
        <w:autoSpaceDN w:val="0"/>
        <w:adjustRightInd w:val="0"/>
        <w:ind w:firstLine="709"/>
        <w:jc w:val="both"/>
        <w:rPr>
          <w:rFonts w:cs="Garamond"/>
          <w:noProof w:val="0"/>
          <w:color w:val="000000"/>
          <w:lang w:eastAsia="cs-CZ"/>
        </w:rPr>
      </w:pPr>
      <w:r w:rsidRPr="00AA1B95">
        <w:rPr>
          <w:rFonts w:cs="Garamond"/>
          <w:noProof w:val="0"/>
          <w:color w:val="000000"/>
          <w:lang w:eastAsia="cs-CZ"/>
        </w:rPr>
        <w:t xml:space="preserve">Obhliadka miesta dodania predmetu zákazky nie je nevyhnutná, ale obstarávateľská </w:t>
      </w:r>
      <w:r w:rsidRPr="00AA1B95">
        <w:rPr>
          <w:rFonts w:cs="Garamond"/>
          <w:noProof w:val="0"/>
          <w:color w:val="000000"/>
          <w:lang w:eastAsia="cs-CZ"/>
        </w:rPr>
        <w:tab/>
        <w:t xml:space="preserve">organizácia ju odporúča. Je povinnosťou uchádzača, aby vykonal všetky potrebné úkony </w:t>
      </w:r>
      <w:r w:rsidRPr="00AA1B95">
        <w:rPr>
          <w:rFonts w:cs="Garamond"/>
          <w:noProof w:val="0"/>
          <w:color w:val="000000"/>
          <w:lang w:eastAsia="cs-CZ"/>
        </w:rPr>
        <w:tab/>
        <w:t xml:space="preserve">pre získanie všetkých informácií, ktoré sú potrebné pre vypracovanie ponuky a plnenia </w:t>
      </w:r>
      <w:r w:rsidRPr="00AA1B95">
        <w:rPr>
          <w:rFonts w:cs="Garamond"/>
          <w:noProof w:val="0"/>
          <w:color w:val="000000"/>
          <w:lang w:eastAsia="cs-CZ"/>
        </w:rPr>
        <w:tab/>
        <w:t xml:space="preserve">predmetu zákazky, v prípade, že bude uchádzač v tomto verejnom obstarávaní úspešný. </w:t>
      </w:r>
      <w:r w:rsidRPr="00AA1B95">
        <w:rPr>
          <w:rFonts w:cs="Garamond"/>
          <w:noProof w:val="0"/>
          <w:color w:val="000000"/>
          <w:lang w:eastAsia="cs-CZ"/>
        </w:rPr>
        <w:tab/>
        <w:t xml:space="preserve">Skutočnosť, že uchádzač sa dostatočne neoboznámi s podmienkami verejného </w:t>
      </w:r>
      <w:r w:rsidRPr="00AA1B95">
        <w:rPr>
          <w:rFonts w:cs="Garamond"/>
          <w:noProof w:val="0"/>
          <w:color w:val="000000"/>
          <w:lang w:eastAsia="cs-CZ"/>
        </w:rPr>
        <w:tab/>
        <w:t xml:space="preserve">obstarávania, ho nezbavuje záväzkov a povinností, za ktoré bude v priebehu platnosti </w:t>
      </w:r>
      <w:r w:rsidRPr="00AA1B95">
        <w:rPr>
          <w:rFonts w:cs="Garamond"/>
          <w:noProof w:val="0"/>
          <w:color w:val="000000"/>
          <w:lang w:eastAsia="cs-CZ"/>
        </w:rPr>
        <w:tab/>
        <w:t xml:space="preserve">zmlúv zodpovedný. </w:t>
      </w:r>
    </w:p>
    <w:p w14:paraId="7717023B" w14:textId="6A9AB779" w:rsidR="00F86508" w:rsidRDefault="00F86508" w:rsidP="00D45D98">
      <w:pPr>
        <w:jc w:val="both"/>
        <w:rPr>
          <w:rFonts w:cs="Arial"/>
          <w:szCs w:val="20"/>
        </w:rPr>
      </w:pPr>
    </w:p>
    <w:p w14:paraId="7D15BB99" w14:textId="77777777" w:rsidR="006A4E2F" w:rsidRPr="006A4E2F" w:rsidRDefault="006A4E2F" w:rsidP="006A4E2F">
      <w:pPr>
        <w:ind w:firstLine="709"/>
        <w:jc w:val="both"/>
        <w:rPr>
          <w:noProof w:val="0"/>
        </w:rPr>
      </w:pPr>
      <w:r w:rsidRPr="006A4E2F">
        <w:rPr>
          <w:noProof w:val="0"/>
        </w:rPr>
        <w:t xml:space="preserve">Obstarávateľská organizácia odporúča, aby sa záujemca zúčastnil obhliadky skladových </w:t>
      </w:r>
      <w:r w:rsidRPr="006A4E2F">
        <w:rPr>
          <w:noProof w:val="0"/>
        </w:rPr>
        <w:tab/>
        <w:t xml:space="preserve">priestorov, za účelom overenia a získania potrebných informácií nevyhnutných na </w:t>
      </w:r>
      <w:r w:rsidRPr="006A4E2F">
        <w:rPr>
          <w:noProof w:val="0"/>
        </w:rPr>
        <w:tab/>
        <w:t xml:space="preserve">prípravu a spracovanie ponuky, ako i plnenie predmetu zákazky, v prípade, že bude </w:t>
      </w:r>
      <w:r w:rsidRPr="006A4E2F">
        <w:rPr>
          <w:noProof w:val="0"/>
        </w:rPr>
        <w:tab/>
        <w:t xml:space="preserve">záujemca v tomto verejnom obstarávaní úspešným uchádzačom. Výdavky spojené s </w:t>
      </w:r>
      <w:r w:rsidRPr="006A4E2F">
        <w:rPr>
          <w:noProof w:val="0"/>
        </w:rPr>
        <w:tab/>
        <w:t xml:space="preserve">obhliadkou miesta plnenia predmetu zákazky idú na ťarchu záujemcu. Záujemca si môže </w:t>
      </w:r>
      <w:r w:rsidRPr="006A4E2F">
        <w:rPr>
          <w:noProof w:val="0"/>
        </w:rPr>
        <w:tab/>
        <w:t xml:space="preserve">dohodnúť do lehoty na predkladanie ponúk obhliadku na adrese: </w:t>
      </w:r>
    </w:p>
    <w:p w14:paraId="583D0C67" w14:textId="77777777" w:rsidR="00C04A99" w:rsidRPr="006A4E2F" w:rsidRDefault="00C04A99" w:rsidP="006A4E2F">
      <w:pPr>
        <w:jc w:val="both"/>
        <w:rPr>
          <w:noProof w:val="0"/>
        </w:rPr>
      </w:pPr>
    </w:p>
    <w:p w14:paraId="1325D587" w14:textId="77777777" w:rsidR="006A4E2F" w:rsidRPr="006A4E2F" w:rsidRDefault="006A4E2F" w:rsidP="006A4E2F">
      <w:pPr>
        <w:jc w:val="both"/>
        <w:rPr>
          <w:noProof w:val="0"/>
        </w:rPr>
      </w:pPr>
      <w:r w:rsidRPr="006A4E2F">
        <w:rPr>
          <w:noProof w:val="0"/>
        </w:rPr>
        <w:tab/>
        <w:t>Názov:</w:t>
      </w:r>
      <w:r w:rsidRPr="006A4E2F">
        <w:rPr>
          <w:noProof w:val="0"/>
        </w:rPr>
        <w:tab/>
      </w:r>
      <w:r w:rsidRPr="006A4E2F">
        <w:rPr>
          <w:noProof w:val="0"/>
        </w:rPr>
        <w:tab/>
      </w:r>
      <w:r w:rsidRPr="006A4E2F">
        <w:rPr>
          <w:noProof w:val="0"/>
        </w:rPr>
        <w:tab/>
        <w:t>Dopravný podnik, akciová spoločnosť</w:t>
      </w:r>
    </w:p>
    <w:p w14:paraId="2D7D5571" w14:textId="77777777" w:rsidR="006A4E2F" w:rsidRPr="006A4E2F" w:rsidRDefault="006A4E2F" w:rsidP="006A4E2F">
      <w:pPr>
        <w:jc w:val="both"/>
        <w:rPr>
          <w:noProof w:val="0"/>
        </w:rPr>
      </w:pPr>
      <w:r w:rsidRPr="006A4E2F">
        <w:rPr>
          <w:noProof w:val="0"/>
        </w:rPr>
        <w:tab/>
        <w:t>Sídlo:</w:t>
      </w:r>
      <w:r w:rsidRPr="006A4E2F">
        <w:rPr>
          <w:noProof w:val="0"/>
        </w:rPr>
        <w:tab/>
      </w:r>
      <w:r w:rsidRPr="006A4E2F">
        <w:rPr>
          <w:noProof w:val="0"/>
        </w:rPr>
        <w:tab/>
      </w:r>
      <w:r w:rsidRPr="006A4E2F">
        <w:rPr>
          <w:noProof w:val="0"/>
        </w:rPr>
        <w:tab/>
        <w:t>Vajnorská 124, Bratislava</w:t>
      </w:r>
    </w:p>
    <w:p w14:paraId="3C4388C6" w14:textId="77777777" w:rsidR="006A4E2F" w:rsidRPr="006A4E2F" w:rsidRDefault="006A4E2F" w:rsidP="006A4E2F">
      <w:pPr>
        <w:jc w:val="both"/>
        <w:rPr>
          <w:noProof w:val="0"/>
        </w:rPr>
      </w:pPr>
      <w:r w:rsidRPr="006A4E2F">
        <w:rPr>
          <w:noProof w:val="0"/>
        </w:rPr>
        <w:tab/>
        <w:t>Štát:</w:t>
      </w:r>
      <w:r w:rsidRPr="006A4E2F">
        <w:rPr>
          <w:noProof w:val="0"/>
        </w:rPr>
        <w:tab/>
      </w:r>
      <w:r w:rsidRPr="006A4E2F">
        <w:rPr>
          <w:noProof w:val="0"/>
        </w:rPr>
        <w:tab/>
      </w:r>
      <w:r w:rsidRPr="006A4E2F">
        <w:rPr>
          <w:noProof w:val="0"/>
        </w:rPr>
        <w:tab/>
        <w:t>Slovenská republika</w:t>
      </w:r>
      <w:r w:rsidRPr="006A4E2F">
        <w:rPr>
          <w:noProof w:val="0"/>
        </w:rPr>
        <w:tab/>
      </w:r>
    </w:p>
    <w:p w14:paraId="05E2DAAA" w14:textId="77777777" w:rsidR="006A4E2F" w:rsidRPr="006A4E2F" w:rsidRDefault="006A4E2F" w:rsidP="006A4E2F">
      <w:pPr>
        <w:jc w:val="both"/>
        <w:rPr>
          <w:noProof w:val="0"/>
        </w:rPr>
      </w:pPr>
      <w:r w:rsidRPr="006A4E2F">
        <w:rPr>
          <w:noProof w:val="0"/>
        </w:rPr>
        <w:tab/>
        <w:t>Kontaktná osoba:</w:t>
      </w:r>
      <w:r w:rsidRPr="006A4E2F">
        <w:rPr>
          <w:noProof w:val="0"/>
        </w:rPr>
        <w:tab/>
        <w:t>Mgr. Alexandra Hushegyi</w:t>
      </w:r>
    </w:p>
    <w:p w14:paraId="6AEB7137" w14:textId="77777777" w:rsidR="006A4E2F" w:rsidRPr="006A4E2F" w:rsidRDefault="006A4E2F" w:rsidP="006A4E2F">
      <w:pPr>
        <w:jc w:val="both"/>
        <w:rPr>
          <w:noProof w:val="0"/>
        </w:rPr>
      </w:pPr>
      <w:r w:rsidRPr="006A4E2F">
        <w:rPr>
          <w:noProof w:val="0"/>
        </w:rPr>
        <w:tab/>
        <w:t>Telefón:</w:t>
      </w:r>
      <w:r w:rsidRPr="006A4E2F">
        <w:rPr>
          <w:noProof w:val="0"/>
        </w:rPr>
        <w:tab/>
      </w:r>
      <w:r w:rsidRPr="006A4E2F">
        <w:rPr>
          <w:noProof w:val="0"/>
        </w:rPr>
        <w:tab/>
        <w:t>+421 (0)2 5950 2550</w:t>
      </w:r>
    </w:p>
    <w:p w14:paraId="6563336E" w14:textId="77777777" w:rsidR="006A4E2F" w:rsidRPr="006A4E2F" w:rsidRDefault="006A4E2F" w:rsidP="006A4E2F">
      <w:pPr>
        <w:jc w:val="both"/>
        <w:rPr>
          <w:noProof w:val="0"/>
        </w:rPr>
      </w:pPr>
      <w:r w:rsidRPr="006A4E2F">
        <w:rPr>
          <w:noProof w:val="0"/>
        </w:rPr>
        <w:tab/>
        <w:t>E-mail:</w:t>
      </w:r>
      <w:r w:rsidRPr="006A4E2F">
        <w:rPr>
          <w:noProof w:val="0"/>
        </w:rPr>
        <w:tab/>
      </w:r>
      <w:r w:rsidRPr="006A4E2F">
        <w:rPr>
          <w:noProof w:val="0"/>
        </w:rPr>
        <w:tab/>
      </w:r>
      <w:r w:rsidRPr="006A4E2F">
        <w:rPr>
          <w:noProof w:val="0"/>
        </w:rPr>
        <w:tab/>
        <w:t>hushegyi.alexandra@dpb.sk</w:t>
      </w:r>
    </w:p>
    <w:p w14:paraId="4C7D9345" w14:textId="77777777" w:rsidR="00D45D98" w:rsidRPr="00837FA0" w:rsidRDefault="00D45D98" w:rsidP="00D45D98">
      <w:pPr>
        <w:jc w:val="both"/>
        <w:rPr>
          <w:noProof w:val="0"/>
        </w:rPr>
      </w:pPr>
    </w:p>
    <w:p w14:paraId="48BD9741" w14:textId="77777777" w:rsidR="0059307C" w:rsidRPr="0059307C" w:rsidRDefault="008716FD" w:rsidP="0059307C">
      <w:pPr>
        <w:pStyle w:val="Nadpis2"/>
        <w:rPr>
          <w:noProof w:val="0"/>
          <w:szCs w:val="26"/>
        </w:rPr>
      </w:pPr>
      <w:bookmarkStart w:id="57" w:name="_Toc476636360"/>
      <w:bookmarkStart w:id="58" w:name="_Toc30423400"/>
      <w:r w:rsidRPr="00837FA0">
        <w:rPr>
          <w:noProof w:val="0"/>
          <w:szCs w:val="22"/>
        </w:rPr>
        <w:t xml:space="preserve">3. </w:t>
      </w:r>
      <w:r w:rsidRPr="00837FA0">
        <w:rPr>
          <w:noProof w:val="0"/>
          <w:szCs w:val="26"/>
        </w:rPr>
        <w:t>Príprava ponuky</w:t>
      </w:r>
      <w:bookmarkEnd w:id="55"/>
      <w:bookmarkEnd w:id="56"/>
      <w:bookmarkEnd w:id="57"/>
      <w:bookmarkEnd w:id="58"/>
    </w:p>
    <w:p w14:paraId="2C608257" w14:textId="6B421E27" w:rsidR="0059307C" w:rsidRDefault="00B570B5" w:rsidP="008A18F1">
      <w:pPr>
        <w:pStyle w:val="Nadpis3"/>
        <w:numPr>
          <w:ilvl w:val="0"/>
          <w:numId w:val="1"/>
        </w:numPr>
        <w:ind w:left="709" w:hanging="709"/>
        <w:rPr>
          <w:noProof w:val="0"/>
        </w:rPr>
      </w:pPr>
      <w:bookmarkStart w:id="59" w:name="_Toc30423401"/>
      <w:r>
        <w:rPr>
          <w:noProof w:val="0"/>
        </w:rPr>
        <w:t>Vyhotovenie ponuky</w:t>
      </w:r>
      <w:bookmarkEnd w:id="59"/>
    </w:p>
    <w:p w14:paraId="560FC0EB" w14:textId="77777777" w:rsidR="008A18F1" w:rsidRPr="008A18F1" w:rsidRDefault="008A18F1" w:rsidP="008A18F1"/>
    <w:p w14:paraId="5CE9BEC5" w14:textId="0B1135EF" w:rsidR="008716FD" w:rsidRPr="00B4171E" w:rsidRDefault="008A18F1" w:rsidP="0018678D">
      <w:pPr>
        <w:pStyle w:val="Odsekzoznamu"/>
        <w:numPr>
          <w:ilvl w:val="0"/>
          <w:numId w:val="36"/>
        </w:numPr>
        <w:spacing w:line="240" w:lineRule="auto"/>
        <w:ind w:left="709" w:hanging="709"/>
        <w:contextualSpacing w:val="0"/>
        <w:jc w:val="both"/>
        <w:rPr>
          <w:rFonts w:ascii="Garamond" w:hAnsi="Garamond"/>
          <w:sz w:val="24"/>
          <w:szCs w:val="24"/>
        </w:rPr>
      </w:pPr>
      <w:r w:rsidRPr="00B4171E">
        <w:rPr>
          <w:rFonts w:ascii="Garamond" w:hAnsi="Garamond"/>
          <w:sz w:val="24"/>
          <w:szCs w:val="24"/>
        </w:rPr>
        <w:t xml:space="preserve">Ponuka je vyhotovená elektronicky v zmysle § 49 ods. 1 písm. a) zákona o verejnom obstarávaní a vložená do systému JOSEPHINE umiestnenom na webovej adrese </w:t>
      </w:r>
      <w:hyperlink r:id="rId13" w:history="1">
        <w:r w:rsidRPr="00B4171E">
          <w:rPr>
            <w:rStyle w:val="Hypertextovprepojenie"/>
            <w:rFonts w:ascii="Garamond" w:hAnsi="Garamond"/>
            <w:sz w:val="24"/>
            <w:szCs w:val="24"/>
          </w:rPr>
          <w:t>https://josephine.proebiz.com/</w:t>
        </w:r>
      </w:hyperlink>
      <w:r w:rsidRPr="00B4171E">
        <w:rPr>
          <w:rFonts w:ascii="Garamond" w:hAnsi="Garamond"/>
          <w:sz w:val="24"/>
          <w:szCs w:val="24"/>
        </w:rPr>
        <w:t>.</w:t>
      </w:r>
    </w:p>
    <w:p w14:paraId="47AC7F82" w14:textId="58E3E723" w:rsidR="00292B0E" w:rsidRPr="00DF3DFE" w:rsidRDefault="00651862"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292B0E">
        <w:rPr>
          <w:rFonts w:ascii="Garamond" w:hAnsi="Garamond" w:cs="Arial"/>
          <w:sz w:val="24"/>
          <w:szCs w:val="24"/>
        </w:rPr>
        <w:t xml:space="preserve">Prvá strana ponuky by mala obsahovať obchodné meno, sídlo alebo miesto podnikania uchádzača. Každá stránka ponuky by mala byť podpísaná osobou oprávnenou konať v mene uchádzača a očíslovaná vzostupne od strany 1 po stranu x arabskými číslicami bez kombinácie s abecednými znakmi. Ponuka by mala obsahovať zoznam dokladov a </w:t>
      </w:r>
      <w:r w:rsidRPr="002B5611">
        <w:rPr>
          <w:rFonts w:ascii="Garamond" w:hAnsi="Garamond" w:cs="Arial"/>
          <w:sz w:val="24"/>
          <w:szCs w:val="24"/>
        </w:rPr>
        <w:t>dokumentov predkladaných uchádzačom.</w:t>
      </w:r>
      <w:r w:rsidR="00292B0E" w:rsidRPr="002B5611">
        <w:rPr>
          <w:rFonts w:ascii="Garamond" w:hAnsi="Garamond" w:cs="Arial"/>
          <w:sz w:val="24"/>
          <w:szCs w:val="24"/>
        </w:rPr>
        <w:t xml:space="preserve"> </w:t>
      </w:r>
    </w:p>
    <w:p w14:paraId="31AF9652" w14:textId="74488549" w:rsidR="00122A49" w:rsidRPr="00DF3DFE" w:rsidRDefault="008716FD"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2B5611">
        <w:rPr>
          <w:rFonts w:ascii="Garamond" w:hAnsi="Garamond" w:cs="Arial"/>
          <w:sz w:val="24"/>
          <w:szCs w:val="24"/>
        </w:rPr>
        <w:lastRenderedPageBreak/>
        <w:t>Potvrdenia, doklady a iné dokumenty tvoriace ponuku, požadované v oznámení, prostredníctvom ktorého bola vyhlásená verejná súťaž a v týchto súťažných podkladoch, musia byť v ponuke predložené ako prvopisy/originály alebo ich úradne osvedčené kópie, pokiaľ nie je určené inak.</w:t>
      </w:r>
    </w:p>
    <w:p w14:paraId="217AA37F" w14:textId="192B0542" w:rsidR="008A18F1" w:rsidRPr="00DF3DFE" w:rsidRDefault="008A18F1"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cs="Arial"/>
          <w:sz w:val="24"/>
          <w:szCs w:val="24"/>
        </w:rPr>
        <w:t xml:space="preserve">Elektronická ponuka sa vloží vyplnením ponukového formulára a vložením požadovaných dokladov a dokumentov v systéme JOSEPHINE umiestnenom na webovej adrese </w:t>
      </w:r>
      <w:hyperlink r:id="rId14" w:history="1">
        <w:r w:rsidRPr="00B4171E">
          <w:rPr>
            <w:rStyle w:val="Hypertextovprepojenie"/>
            <w:rFonts w:ascii="Garamond" w:hAnsi="Garamond" w:cs="Arial"/>
            <w:sz w:val="24"/>
            <w:szCs w:val="24"/>
            <w:u w:val="none"/>
          </w:rPr>
          <w:t>https://josephine.proebiz.com/</w:t>
        </w:r>
      </w:hyperlink>
      <w:r w:rsidRPr="00B4171E">
        <w:rPr>
          <w:rFonts w:ascii="Garamond" w:hAnsi="Garamond" w:cs="Arial"/>
          <w:sz w:val="24"/>
          <w:szCs w:val="24"/>
        </w:rPr>
        <w:t>.</w:t>
      </w:r>
    </w:p>
    <w:p w14:paraId="673867CD" w14:textId="48D972AD" w:rsidR="008A18F1" w:rsidRPr="00DF3DFE" w:rsidRDefault="003D6E45"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sz w:val="24"/>
          <w:szCs w:val="24"/>
        </w:rPr>
        <w:t>Ponuka</w:t>
      </w:r>
      <w:r w:rsidRPr="00B4171E">
        <w:rPr>
          <w:rFonts w:ascii="Garamond" w:hAnsi="Garamond" w:cs="Arial"/>
          <w:sz w:val="24"/>
          <w:szCs w:val="24"/>
        </w:rPr>
        <w:t xml:space="preserve"> predložená uchádzačom v lehote na predkladanie ponúk musí obsahovať všetky doklady a listiny podľa </w:t>
      </w:r>
      <w:r w:rsidRPr="001E6B03">
        <w:rPr>
          <w:rFonts w:ascii="Garamond" w:hAnsi="Garamond" w:cs="Arial"/>
          <w:sz w:val="24"/>
          <w:szCs w:val="24"/>
        </w:rPr>
        <w:t>článku 19 súťažných podkladov.</w:t>
      </w:r>
    </w:p>
    <w:p w14:paraId="4835A6D9" w14:textId="303983C5" w:rsidR="00B570B5" w:rsidRPr="00DF3DFE" w:rsidRDefault="008A18F1"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4171E">
        <w:rPr>
          <w:rFonts w:ascii="Garamond" w:hAnsi="Garamond" w:cstheme="minorHAnsi"/>
          <w:sz w:val="24"/>
          <w:szCs w:val="24"/>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B4171E">
        <w:rPr>
          <w:rFonts w:ascii="Garamond" w:hAnsi="Garamond" w:cstheme="minorHAnsi"/>
          <w:sz w:val="24"/>
          <w:szCs w:val="24"/>
        </w:rPr>
        <w:t>položkového</w:t>
      </w:r>
      <w:proofErr w:type="spellEnd"/>
      <w:r w:rsidRPr="00B4171E">
        <w:rPr>
          <w:rFonts w:ascii="Garamond" w:hAnsi="Garamond" w:cstheme="minorHAnsi"/>
          <w:sz w:val="24"/>
          <w:szCs w:val="24"/>
        </w:rPr>
        <w:t xml:space="preserve"> elektronického formulára, ktorý zodpovedá návrhu na plnenie kritérií uvedenom v súťažných podkladoch.</w:t>
      </w:r>
    </w:p>
    <w:p w14:paraId="629DB705" w14:textId="45B52372" w:rsidR="00B570B5" w:rsidRPr="00DF3DFE" w:rsidRDefault="00B570B5"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570B5">
        <w:rPr>
          <w:rFonts w:ascii="Garamond" w:hAnsi="Garamond" w:cstheme="minorHAnsi"/>
          <w:sz w:val="24"/>
        </w:rPr>
        <w:t xml:space="preserve">V zmysle § 22 zákona o verejnom obstarávaní je </w:t>
      </w:r>
      <w:r w:rsidR="00DD588E">
        <w:rPr>
          <w:rFonts w:ascii="Garamond" w:hAnsi="Garamond" w:cstheme="minorHAnsi"/>
          <w:sz w:val="24"/>
        </w:rPr>
        <w:t>o</w:t>
      </w:r>
      <w:r w:rsidR="00DD588E" w:rsidRPr="00DD588E">
        <w:rPr>
          <w:rFonts w:ascii="Garamond" w:hAnsi="Garamond" w:cstheme="minorHAnsi"/>
          <w:sz w:val="24"/>
        </w:rPr>
        <w:t xml:space="preserve">bstarávateľská organizácia </w:t>
      </w:r>
      <w:r w:rsidRPr="00B570B5">
        <w:rPr>
          <w:rFonts w:ascii="Garamond" w:hAnsi="Garamond" w:cstheme="minorHAnsi"/>
          <w:sz w:val="24"/>
        </w:rPr>
        <w:t>povinn</w:t>
      </w:r>
      <w:r w:rsidR="00DD588E">
        <w:rPr>
          <w:rFonts w:ascii="Garamond" w:hAnsi="Garamond" w:cstheme="minorHAnsi"/>
          <w:sz w:val="24"/>
        </w:rPr>
        <w:t>á</w:t>
      </w:r>
      <w:r w:rsidRPr="00B570B5">
        <w:rPr>
          <w:rFonts w:ascii="Garamond" w:hAnsi="Garamond" w:cstheme="minorHAnsi"/>
          <w:sz w:val="24"/>
        </w:rPr>
        <w:t xml:space="preserve"> zachovávať mlčanlivosť o obchodnom tajomstve a o informáciách označených ako dôverné a</w:t>
      </w:r>
      <w:r w:rsidR="00DD588E">
        <w:rPr>
          <w:rFonts w:ascii="Garamond" w:hAnsi="Garamond" w:cstheme="minorHAnsi"/>
          <w:sz w:val="24"/>
        </w:rPr>
        <w:t xml:space="preserve"> </w:t>
      </w:r>
      <w:r w:rsidRPr="00B570B5">
        <w:rPr>
          <w:rFonts w:ascii="Garamond" w:hAnsi="Garamond" w:cstheme="minorHAnsi"/>
          <w:sz w:val="24"/>
        </w:rPr>
        <w:t xml:space="preserve">o informáciách označených ako dôverné, ktoré mu uchádzač poskytol. Na tento účel uchádzač označí, ktoré skutočnosti považuje za dôverné. 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Ustanoveniami prvej a druhej vety nie sú dotknuté ustanovenia zákona o verejnom obstarávaní, ukladajúce povinnosť obstarávateľskej organizácií oznamovať či zasielať Úradu pre verejné obstarávanie dokumenty a iné oznámenia, ako ani ustanovenia ukladajúce obstarávateľskej organizácií a úradu zverejňovať dokumenty a iné oznámenia podľa zákona o verejnom obstarávaní a tiež povinnosti zverejňovania zmlúv podľa osobitného predpisu. </w:t>
      </w:r>
    </w:p>
    <w:p w14:paraId="17707B95" w14:textId="44D7B6A3" w:rsidR="001E6B03" w:rsidRPr="00DF3DFE" w:rsidRDefault="00B570B5"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570B5">
        <w:rPr>
          <w:rFonts w:ascii="Garamond" w:hAnsi="Garamond" w:cs="Arial"/>
          <w:sz w:val="24"/>
          <w:szCs w:val="24"/>
        </w:rPr>
        <w:t>Ak ponuka uchádzača obsahuje informácie, ktoré sú podľa uchádzača dôverné, uchádzač ich</w:t>
      </w:r>
      <w:r>
        <w:rPr>
          <w:rFonts w:ascii="Garamond" w:hAnsi="Garamond" w:cs="Arial"/>
          <w:sz w:val="24"/>
          <w:szCs w:val="24"/>
        </w:rPr>
        <w:t xml:space="preserve"> </w:t>
      </w:r>
      <w:r w:rsidRPr="00B570B5">
        <w:rPr>
          <w:rFonts w:ascii="Garamond" w:hAnsi="Garamond" w:cs="Arial"/>
          <w:sz w:val="24"/>
          <w:szCs w:val="24"/>
        </w:rPr>
        <w:t>v ponuke viditeľne označí. Obstarávateľ</w:t>
      </w:r>
      <w:r>
        <w:rPr>
          <w:rFonts w:ascii="Garamond" w:hAnsi="Garamond" w:cs="Arial"/>
          <w:sz w:val="24"/>
          <w:szCs w:val="24"/>
        </w:rPr>
        <w:t>ská organizácia</w:t>
      </w:r>
      <w:r w:rsidRPr="00B570B5">
        <w:rPr>
          <w:rFonts w:ascii="Garamond" w:hAnsi="Garamond" w:cs="Arial"/>
          <w:sz w:val="24"/>
          <w:szCs w:val="24"/>
        </w:rPr>
        <w:t xml:space="preserve"> odporúča, aby ponuka uchádzača obsahovala uchádzačom vypracovaný „Zoznam dôverných informácií“ s identifikáciou čísla strany, čísla odseku, bodu a textu obsahujúceho dôverné informácie.</w:t>
      </w:r>
    </w:p>
    <w:p w14:paraId="15995DD9" w14:textId="6BFFA21C" w:rsidR="001E6B03" w:rsidRPr="00DF3DFE" w:rsidRDefault="00B4171E"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B4171E">
        <w:rPr>
          <w:rFonts w:ascii="Garamond" w:eastAsia="Arial,Bold" w:hAnsi="Garamond" w:cstheme="minorHAnsi"/>
          <w:sz w:val="24"/>
          <w:szCs w:val="24"/>
        </w:rPr>
        <w:t xml:space="preserve">Uchádzači sú svojou ponukou viazaní do uplynutia lehoty oznámenej verejným obstarávateľom, resp. predĺženej lehoty viazanosti ponúk podľa rozhodnutia </w:t>
      </w:r>
      <w:r w:rsidR="00292B0E">
        <w:rPr>
          <w:rFonts w:ascii="Garamond" w:eastAsia="Arial,Bold" w:hAnsi="Garamond" w:cstheme="minorHAnsi"/>
          <w:sz w:val="24"/>
          <w:szCs w:val="24"/>
        </w:rPr>
        <w:t>obstarávateľskej organizácie</w:t>
      </w:r>
      <w:r w:rsidRPr="00B4171E">
        <w:rPr>
          <w:rFonts w:ascii="Garamond" w:eastAsia="Arial,Bold" w:hAnsi="Garamond" w:cstheme="minorHAnsi"/>
          <w:sz w:val="24"/>
          <w:szCs w:val="24"/>
        </w:rPr>
        <w:t>.</w:t>
      </w:r>
      <w:r w:rsidR="00B570B5">
        <w:rPr>
          <w:rFonts w:ascii="Garamond" w:eastAsia="Arial,Bold" w:hAnsi="Garamond" w:cstheme="minorHAnsi"/>
          <w:sz w:val="24"/>
          <w:szCs w:val="24"/>
        </w:rPr>
        <w:t xml:space="preserve"> </w:t>
      </w:r>
      <w:r w:rsidRPr="00B4171E">
        <w:rPr>
          <w:rFonts w:ascii="Garamond" w:eastAsia="Arial,Bold" w:hAnsi="Garamond" w:cstheme="minorHAnsi"/>
          <w:sz w:val="24"/>
          <w:szCs w:val="24"/>
        </w:rPr>
        <w:t>Prípadné predĺženie lehoty bude uchádzačom dostatočne vopred oznámené formou elektronickej komunikácie v systéme JOSEPHINE.</w:t>
      </w:r>
      <w:bookmarkStart w:id="60" w:name="_Toc369511212"/>
      <w:bookmarkStart w:id="61" w:name="_Toc380494219"/>
      <w:bookmarkStart w:id="62" w:name="_Toc476636362"/>
    </w:p>
    <w:p w14:paraId="72853560" w14:textId="2B780BD0" w:rsidR="00292B0E" w:rsidRPr="00BB7430" w:rsidRDefault="001E6B03"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4"/>
          <w:szCs w:val="24"/>
        </w:rPr>
      </w:pPr>
      <w:r w:rsidRPr="001E6B03">
        <w:rPr>
          <w:rFonts w:ascii="Garamond" w:hAnsi="Garamond" w:cs="Arial"/>
          <w:sz w:val="24"/>
          <w:szCs w:val="24"/>
        </w:rPr>
        <w:t xml:space="preserve">Úspešný uchádzač </w:t>
      </w:r>
      <w:r w:rsidRPr="001E6B03">
        <w:rPr>
          <w:rFonts w:ascii="Garamond" w:hAnsi="Garamond" w:cs="Arial"/>
          <w:sz w:val="24"/>
          <w:szCs w:val="24"/>
          <w:u w:val="single"/>
        </w:rPr>
        <w:t>v zmluve najneskôr v čase jej uzavretia uvedie údaje o všetkých známych subdodávateľoch, údaje o osobe oprávnenej konať za subdodávateľa</w:t>
      </w:r>
      <w:r w:rsidRPr="001E6B03">
        <w:rPr>
          <w:rFonts w:ascii="Garamond" w:hAnsi="Garamond" w:cs="Arial"/>
          <w:sz w:val="24"/>
          <w:szCs w:val="24"/>
        </w:rPr>
        <w:t xml:space="preserve"> v rozsahu meno </w:t>
      </w:r>
      <w:r w:rsidRPr="001E6B03">
        <w:rPr>
          <w:rFonts w:ascii="Garamond" w:hAnsi="Garamond" w:cs="Arial"/>
          <w:sz w:val="24"/>
          <w:szCs w:val="24"/>
        </w:rPr>
        <w:tab/>
        <w:t>a priezvisko, adresa pobytu a dátum narodenia.</w:t>
      </w:r>
      <w:r>
        <w:rPr>
          <w:rFonts w:ascii="Garamond" w:hAnsi="Garamond" w:cs="Arial"/>
          <w:sz w:val="24"/>
          <w:szCs w:val="24"/>
        </w:rPr>
        <w:t xml:space="preserve"> </w:t>
      </w:r>
      <w:r w:rsidRPr="001E6B03">
        <w:rPr>
          <w:rFonts w:ascii="Garamond" w:hAnsi="Garamond" w:cs="Arial"/>
          <w:sz w:val="24"/>
          <w:szCs w:val="24"/>
        </w:rPr>
        <w:t xml:space="preserve">Tým nie je dotknutá </w:t>
      </w:r>
      <w:r w:rsidRPr="00BB7430">
        <w:rPr>
          <w:rFonts w:ascii="Garamond" w:hAnsi="Garamond" w:cs="Arial"/>
          <w:sz w:val="24"/>
          <w:szCs w:val="24"/>
        </w:rPr>
        <w:t>zodpovednosť úspešného uchádzača za plnenie zmluvy.</w:t>
      </w:r>
    </w:p>
    <w:p w14:paraId="18618913" w14:textId="1F09909D" w:rsidR="00122A49" w:rsidRPr="0072776C" w:rsidRDefault="00746CE7" w:rsidP="0018678D">
      <w:pPr>
        <w:pStyle w:val="Odsekzoznamu"/>
        <w:numPr>
          <w:ilvl w:val="0"/>
          <w:numId w:val="36"/>
        </w:numPr>
        <w:shd w:val="clear" w:color="auto" w:fill="FFFFFF"/>
        <w:spacing w:line="240" w:lineRule="auto"/>
        <w:ind w:left="709" w:hanging="709"/>
        <w:contextualSpacing w:val="0"/>
        <w:jc w:val="both"/>
        <w:rPr>
          <w:rFonts w:ascii="Garamond" w:hAnsi="Garamond" w:cs="Arial"/>
          <w:sz w:val="28"/>
          <w:szCs w:val="20"/>
        </w:rPr>
      </w:pPr>
      <w:r w:rsidRPr="00BB7430">
        <w:rPr>
          <w:rFonts w:ascii="Garamond" w:hAnsi="Garamond"/>
          <w:sz w:val="24"/>
        </w:rPr>
        <w:t>Uchádzač</w:t>
      </w:r>
      <w:r w:rsidRPr="00BB7430">
        <w:rPr>
          <w:rFonts w:ascii="Garamond" w:hAnsi="Garamond" w:cs="Arial"/>
          <w:sz w:val="24"/>
        </w:rPr>
        <w:t xml:space="preserve"> berie na vedomie, že ak ide o dokumenty v ponuke, ktoré sú podpísané alebo obsahujú odtlačok pečiatky</w:t>
      </w:r>
      <w:r w:rsidR="002B5611" w:rsidRPr="00BB7430">
        <w:rPr>
          <w:rFonts w:ascii="Garamond" w:hAnsi="Garamond" w:cs="Arial"/>
          <w:sz w:val="24"/>
        </w:rPr>
        <w:t xml:space="preserve">, </w:t>
      </w:r>
      <w:r w:rsidRPr="00BB7430">
        <w:rPr>
          <w:rFonts w:ascii="Garamond" w:hAnsi="Garamond" w:cs="Arial"/>
          <w:sz w:val="24"/>
        </w:rPr>
        <w:t>predkladajú sa v elektronickej podobe s uvedením mena a priezviska osôb, ktoré dokumenty podpísali a dátumu podpisu, bez uvedenia podpisu týchto osôb a odtlačku pečiatky.</w:t>
      </w:r>
    </w:p>
    <w:p w14:paraId="4CFD9F0A" w14:textId="77777777" w:rsidR="0072776C" w:rsidRPr="000868C9" w:rsidRDefault="0072776C" w:rsidP="0072776C">
      <w:pPr>
        <w:pStyle w:val="Odsekzoznamu"/>
        <w:shd w:val="clear" w:color="auto" w:fill="FFFFFF"/>
        <w:spacing w:line="240" w:lineRule="auto"/>
        <w:ind w:left="709"/>
        <w:contextualSpacing w:val="0"/>
        <w:jc w:val="both"/>
        <w:rPr>
          <w:rFonts w:ascii="Garamond" w:hAnsi="Garamond" w:cs="Arial"/>
          <w:sz w:val="28"/>
          <w:szCs w:val="20"/>
        </w:rPr>
      </w:pPr>
    </w:p>
    <w:p w14:paraId="2C41BD26" w14:textId="61B08742" w:rsidR="00DF3DFE" w:rsidRPr="00BB7430" w:rsidRDefault="00177244" w:rsidP="00DF3DFE">
      <w:pPr>
        <w:pStyle w:val="Nadpis3"/>
        <w:numPr>
          <w:ilvl w:val="0"/>
          <w:numId w:val="1"/>
        </w:numPr>
        <w:ind w:left="709" w:hanging="709"/>
        <w:rPr>
          <w:noProof w:val="0"/>
        </w:rPr>
      </w:pPr>
      <w:bookmarkStart w:id="63" w:name="_Toc30423402"/>
      <w:bookmarkEnd w:id="60"/>
      <w:bookmarkEnd w:id="61"/>
      <w:bookmarkEnd w:id="62"/>
      <w:r w:rsidRPr="00BB7430">
        <w:rPr>
          <w:noProof w:val="0"/>
        </w:rPr>
        <w:lastRenderedPageBreak/>
        <w:t>Jazyk ponuky</w:t>
      </w:r>
      <w:bookmarkEnd w:id="63"/>
    </w:p>
    <w:p w14:paraId="4C41E36A" w14:textId="77777777" w:rsidR="00DF3DFE" w:rsidRPr="00DF3DFE" w:rsidRDefault="00DF3DFE" w:rsidP="00DF3DFE"/>
    <w:p w14:paraId="03C70489" w14:textId="795D1368" w:rsidR="00C7001F" w:rsidRDefault="00C7001F" w:rsidP="00DF3DFE">
      <w:pPr>
        <w:ind w:left="709"/>
        <w:jc w:val="both"/>
        <w:rPr>
          <w:rFonts w:cs="Arial"/>
          <w:noProof w:val="0"/>
          <w:szCs w:val="20"/>
        </w:rPr>
      </w:pPr>
      <w:r w:rsidRPr="00837FA0">
        <w:rPr>
          <w:rFonts w:cs="Arial"/>
          <w:noProof w:val="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2BE6D54" w14:textId="77777777" w:rsidR="00DF3DFE" w:rsidRPr="00DF3DFE" w:rsidRDefault="00DF3DFE" w:rsidP="00DF3DFE">
      <w:pPr>
        <w:ind w:left="709"/>
        <w:jc w:val="both"/>
        <w:rPr>
          <w:rFonts w:cs="Arial"/>
          <w:noProof w:val="0"/>
          <w:szCs w:val="20"/>
        </w:rPr>
      </w:pPr>
    </w:p>
    <w:p w14:paraId="0505AE20" w14:textId="77777777" w:rsidR="008716FD" w:rsidRPr="00746CE7" w:rsidRDefault="008716FD" w:rsidP="00B4171E">
      <w:pPr>
        <w:pStyle w:val="Nadpis3"/>
        <w:numPr>
          <w:ilvl w:val="0"/>
          <w:numId w:val="1"/>
        </w:numPr>
        <w:ind w:left="709" w:hanging="709"/>
        <w:rPr>
          <w:noProof w:val="0"/>
          <w:sz w:val="24"/>
          <w:szCs w:val="20"/>
        </w:rPr>
      </w:pPr>
      <w:bookmarkStart w:id="64" w:name="_Toc369511213"/>
      <w:bookmarkStart w:id="65" w:name="_Toc380494220"/>
      <w:bookmarkStart w:id="66" w:name="_Toc476636363"/>
      <w:bookmarkStart w:id="67" w:name="_Toc30423403"/>
      <w:r w:rsidRPr="00837FA0">
        <w:rPr>
          <w:noProof w:val="0"/>
        </w:rPr>
        <w:t>Mena a ceny uvádzané v ponuke</w:t>
      </w:r>
      <w:bookmarkEnd w:id="64"/>
      <w:bookmarkEnd w:id="65"/>
      <w:bookmarkEnd w:id="66"/>
      <w:bookmarkEnd w:id="67"/>
      <w:r w:rsidR="006A28DA" w:rsidRPr="00837FA0">
        <w:rPr>
          <w:rFonts w:cs="Arial"/>
          <w:noProof w:val="0"/>
          <w:szCs w:val="20"/>
        </w:rPr>
        <w:tab/>
      </w:r>
    </w:p>
    <w:p w14:paraId="45F5B780" w14:textId="77777777" w:rsidR="00C7001F" w:rsidRPr="00837FA0" w:rsidRDefault="00C7001F" w:rsidP="0018678D">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7E8D73FA" w14:textId="77777777" w:rsidR="00C7001F" w:rsidRPr="00837FA0" w:rsidRDefault="00C7001F" w:rsidP="0018678D">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13A72CCB" w14:textId="77777777" w:rsidR="00C7001F" w:rsidRPr="00837FA0" w:rsidRDefault="00C7001F" w:rsidP="0018678D">
      <w:pPr>
        <w:pStyle w:val="Odsekzoznamu"/>
        <w:numPr>
          <w:ilvl w:val="0"/>
          <w:numId w:val="5"/>
        </w:numPr>
        <w:spacing w:before="120" w:after="0" w:line="240" w:lineRule="auto"/>
        <w:contextualSpacing w:val="0"/>
        <w:jc w:val="both"/>
        <w:rPr>
          <w:rFonts w:ascii="Garamond" w:eastAsia="Times New Roman" w:hAnsi="Garamond" w:cs="Arial"/>
          <w:vanish/>
          <w:sz w:val="24"/>
          <w:szCs w:val="20"/>
          <w:lang w:eastAsia="sk-SK"/>
        </w:rPr>
      </w:pPr>
    </w:p>
    <w:p w14:paraId="0F6E1BAD" w14:textId="77777777" w:rsidR="008716FD" w:rsidRPr="00837FA0" w:rsidRDefault="008716FD" w:rsidP="0018678D">
      <w:pPr>
        <w:numPr>
          <w:ilvl w:val="1"/>
          <w:numId w:val="5"/>
        </w:numPr>
        <w:spacing w:before="120"/>
        <w:jc w:val="both"/>
        <w:rPr>
          <w:rFonts w:cs="Arial"/>
          <w:noProof w:val="0"/>
          <w:szCs w:val="20"/>
        </w:rPr>
      </w:pPr>
      <w:r w:rsidRPr="00837FA0">
        <w:rPr>
          <w:rFonts w:cs="Arial"/>
          <w:noProof w:val="0"/>
          <w:szCs w:val="20"/>
        </w:rPr>
        <w:t>Uchádzačom navrhovaná zmluvná cena za dodanie požadovaného predmetu zákazky, uvedená v ponuke uchád</w:t>
      </w:r>
      <w:r w:rsidR="004538E0" w:rsidRPr="00837FA0">
        <w:rPr>
          <w:rFonts w:cs="Arial"/>
          <w:noProof w:val="0"/>
          <w:szCs w:val="20"/>
        </w:rPr>
        <w:t>zača, bude vyjadrená v mene EUR</w:t>
      </w:r>
      <w:r w:rsidR="00A832F9" w:rsidRPr="00837FA0">
        <w:rPr>
          <w:rFonts w:cs="Arial"/>
          <w:noProof w:val="0"/>
          <w:szCs w:val="20"/>
        </w:rPr>
        <w:t xml:space="preserve"> (netto cena)</w:t>
      </w:r>
      <w:r w:rsidRPr="00837FA0">
        <w:rPr>
          <w:rFonts w:cs="Arial"/>
          <w:noProof w:val="0"/>
          <w:szCs w:val="20"/>
        </w:rPr>
        <w:t>.</w:t>
      </w:r>
      <w:r w:rsidR="006F3843" w:rsidRPr="00837FA0">
        <w:rPr>
          <w:rFonts w:cs="Arial"/>
          <w:noProof w:val="0"/>
          <w:szCs w:val="20"/>
        </w:rPr>
        <w:t xml:space="preserve"> </w:t>
      </w:r>
    </w:p>
    <w:p w14:paraId="0E286A9B" w14:textId="77777777" w:rsidR="008716FD" w:rsidRPr="00837FA0" w:rsidRDefault="008716FD" w:rsidP="0018678D">
      <w:pPr>
        <w:numPr>
          <w:ilvl w:val="1"/>
          <w:numId w:val="5"/>
        </w:numPr>
        <w:spacing w:before="120"/>
        <w:jc w:val="both"/>
        <w:rPr>
          <w:rFonts w:cs="Arial"/>
          <w:noProof w:val="0"/>
          <w:szCs w:val="20"/>
        </w:rPr>
      </w:pPr>
      <w:r w:rsidRPr="00837FA0">
        <w:rPr>
          <w:rFonts w:cs="Arial"/>
          <w:noProof w:val="0"/>
          <w:szCs w:val="20"/>
        </w:rPr>
        <w:t>Cena za obstarávaný predmet zákazky musí byť stanovená podľa zákona NR SR</w:t>
      </w:r>
      <w:r w:rsidR="004741F7" w:rsidRPr="00837FA0">
        <w:rPr>
          <w:rFonts w:cs="Arial"/>
          <w:noProof w:val="0"/>
          <w:szCs w:val="20"/>
        </w:rPr>
        <w:t xml:space="preserve"> </w:t>
      </w:r>
      <w:r w:rsidR="00E271EF" w:rsidRPr="00837FA0">
        <w:rPr>
          <w:rFonts w:cs="Arial"/>
          <w:noProof w:val="0"/>
          <w:szCs w:val="20"/>
        </w:rPr>
        <w:t xml:space="preserve"> </w:t>
      </w:r>
      <w:r w:rsidR="00C7001F" w:rsidRPr="00837FA0">
        <w:rPr>
          <w:rFonts w:cs="Arial"/>
          <w:noProof w:val="0"/>
          <w:szCs w:val="20"/>
        </w:rPr>
        <w:t xml:space="preserve">                   </w:t>
      </w:r>
      <w:r w:rsidRPr="00837FA0">
        <w:rPr>
          <w:rFonts w:cs="Arial"/>
          <w:noProof w:val="0"/>
          <w:szCs w:val="20"/>
        </w:rPr>
        <w:t>č.</w:t>
      </w:r>
      <w:r w:rsidR="004741F7" w:rsidRPr="00837FA0">
        <w:rPr>
          <w:rFonts w:cs="Arial"/>
          <w:noProof w:val="0"/>
          <w:szCs w:val="20"/>
        </w:rPr>
        <w:t xml:space="preserve"> </w:t>
      </w:r>
      <w:r w:rsidRPr="00837FA0">
        <w:rPr>
          <w:rFonts w:cs="Arial"/>
          <w:noProof w:val="0"/>
          <w:szCs w:val="20"/>
        </w:rPr>
        <w:t>18/1996 Z. z. o cenách v znení neskorších predpisov a vyhlášky MF SR č.</w:t>
      </w:r>
      <w:r w:rsidR="004741F7" w:rsidRPr="00837FA0">
        <w:rPr>
          <w:rFonts w:cs="Arial"/>
          <w:noProof w:val="0"/>
          <w:szCs w:val="20"/>
        </w:rPr>
        <w:t xml:space="preserve"> </w:t>
      </w:r>
      <w:r w:rsidRPr="00837FA0">
        <w:rPr>
          <w:rFonts w:cs="Arial"/>
          <w:noProof w:val="0"/>
          <w:szCs w:val="20"/>
        </w:rPr>
        <w:t>87/1996 Z. z., ktorou sa vykonáva zákon Národnej rady Slovenskej republiky č.18/1996 Z. z. o cenách.</w:t>
      </w:r>
    </w:p>
    <w:p w14:paraId="3F8E7CF9" w14:textId="77777777" w:rsidR="00C7001F" w:rsidRPr="00837FA0" w:rsidRDefault="00C7001F" w:rsidP="0018678D">
      <w:pPr>
        <w:numPr>
          <w:ilvl w:val="1"/>
          <w:numId w:val="5"/>
        </w:numPr>
        <w:spacing w:before="120"/>
        <w:jc w:val="both"/>
        <w:rPr>
          <w:rFonts w:cs="Arial"/>
          <w:noProof w:val="0"/>
          <w:szCs w:val="20"/>
        </w:rPr>
      </w:pPr>
      <w:r w:rsidRPr="00837FA0">
        <w:rPr>
          <w:rFonts w:cs="Arial"/>
          <w:noProof w:val="0"/>
          <w:szCs w:val="20"/>
        </w:rPr>
        <w:t>Ponuková cena musí pokryť náklady na celý predmet zákazky tak, ako je to uvedené v oznámení o vyhlásení verejného obstarávania a v týchto súťažných podkladoch.</w:t>
      </w:r>
    </w:p>
    <w:p w14:paraId="585D2CEE" w14:textId="77777777" w:rsidR="00C7001F" w:rsidRPr="00922DBC" w:rsidRDefault="00C7001F" w:rsidP="0018678D">
      <w:pPr>
        <w:numPr>
          <w:ilvl w:val="1"/>
          <w:numId w:val="5"/>
        </w:numPr>
        <w:spacing w:before="120"/>
        <w:jc w:val="both"/>
        <w:rPr>
          <w:rFonts w:cs="Arial"/>
          <w:noProof w:val="0"/>
          <w:szCs w:val="20"/>
        </w:rPr>
      </w:pPr>
      <w:r w:rsidRPr="00837FA0">
        <w:rPr>
          <w:rFonts w:cs="Arial"/>
          <w:noProof w:val="0"/>
          <w:szCs w:val="20"/>
        </w:rPr>
        <w:t>Je výhradnou povinnosťou uchádzača, aby si dôsledne preštudoval oznámenie o vyhlásení verejného obstarávania, súťažné podklady a všetky dokumenty poskytnuté obstarávateľskou organizáciou, ktoré môžu akýmkoľvek spôsobom ovplyvniť cenu a charakter ponuky alebo dodávku predmetu zákazky. Navrhovaná cena musí byť stanovená podľa platných právnych predpisov. V prípade, že uchádzač bude úspešný, nebude akceptovaný žiadny nárok uchádzača na zmenu ponukovej ceny z dôvodu chýb a opomenutí jeho povinností.</w:t>
      </w:r>
    </w:p>
    <w:p w14:paraId="09918373" w14:textId="77777777" w:rsidR="00C7001F" w:rsidRPr="00837FA0" w:rsidRDefault="00C7001F" w:rsidP="0018678D">
      <w:pPr>
        <w:numPr>
          <w:ilvl w:val="1"/>
          <w:numId w:val="5"/>
        </w:numPr>
        <w:spacing w:before="120"/>
        <w:jc w:val="both"/>
        <w:rPr>
          <w:rFonts w:cs="Arial"/>
          <w:noProof w:val="0"/>
          <w:szCs w:val="20"/>
        </w:rPr>
      </w:pPr>
      <w:r w:rsidRPr="00837FA0">
        <w:rPr>
          <w:rFonts w:cs="Arial"/>
          <w:noProof w:val="0"/>
          <w:szCs w:val="20"/>
        </w:rPr>
        <w:t>Ak je uchádzač platiteľom dane z pridanej hodnoty (ďalej len</w:t>
      </w:r>
      <w:r w:rsidR="00651862">
        <w:rPr>
          <w:rFonts w:cs="Arial"/>
          <w:noProof w:val="0"/>
          <w:szCs w:val="20"/>
        </w:rPr>
        <w:t xml:space="preserve"> „</w:t>
      </w:r>
      <w:r w:rsidRPr="00837FA0">
        <w:rPr>
          <w:rFonts w:cs="Arial"/>
          <w:noProof w:val="0"/>
          <w:szCs w:val="20"/>
        </w:rPr>
        <w:t>DPH</w:t>
      </w:r>
      <w:r w:rsidR="00651862">
        <w:rPr>
          <w:rFonts w:cs="Arial"/>
          <w:noProof w:val="0"/>
          <w:szCs w:val="20"/>
        </w:rPr>
        <w:t>“</w:t>
      </w:r>
      <w:r w:rsidRPr="00837FA0">
        <w:rPr>
          <w:rFonts w:cs="Arial"/>
          <w:noProof w:val="0"/>
          <w:szCs w:val="20"/>
        </w:rPr>
        <w:t>), navrhovanú zmluvnú cenu uvedie v zložení:</w:t>
      </w:r>
    </w:p>
    <w:p w14:paraId="2E6C9637" w14:textId="77777777" w:rsidR="00C7001F" w:rsidRPr="00837FA0" w:rsidRDefault="00D8000F" w:rsidP="00C7001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navrhovaná zmluvná cena bez DPH; (netto cena)</w:t>
      </w:r>
    </w:p>
    <w:p w14:paraId="16CB81BE" w14:textId="77777777" w:rsidR="00C7001F" w:rsidRPr="00837FA0" w:rsidRDefault="00D8000F" w:rsidP="00C7001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sadzba DPH a výška DPH;</w:t>
      </w:r>
    </w:p>
    <w:p w14:paraId="183D0D9F" w14:textId="77777777" w:rsidR="00922DBC" w:rsidRPr="00837FA0" w:rsidRDefault="00D8000F" w:rsidP="00D8000F">
      <w:pPr>
        <w:spacing w:before="120"/>
        <w:ind w:left="720"/>
        <w:jc w:val="both"/>
        <w:rPr>
          <w:rFonts w:cs="Arial"/>
          <w:noProof w:val="0"/>
          <w:szCs w:val="20"/>
        </w:rPr>
      </w:pPr>
      <w:r>
        <w:rPr>
          <w:rFonts w:cs="Arial"/>
          <w:noProof w:val="0"/>
          <w:szCs w:val="20"/>
        </w:rPr>
        <w:t>-</w:t>
      </w:r>
      <w:r>
        <w:rPr>
          <w:rFonts w:cs="Arial"/>
          <w:noProof w:val="0"/>
          <w:szCs w:val="20"/>
        </w:rPr>
        <w:tab/>
      </w:r>
      <w:r w:rsidR="00C7001F" w:rsidRPr="00837FA0">
        <w:rPr>
          <w:rFonts w:cs="Arial"/>
          <w:noProof w:val="0"/>
          <w:szCs w:val="20"/>
        </w:rPr>
        <w:t>navrhovaná zmluvná cena vrátane DPH.</w:t>
      </w:r>
    </w:p>
    <w:p w14:paraId="79405E0E" w14:textId="77777777" w:rsidR="00C7001F" w:rsidRPr="00837FA0" w:rsidRDefault="00C7001F" w:rsidP="0018678D">
      <w:pPr>
        <w:numPr>
          <w:ilvl w:val="1"/>
          <w:numId w:val="5"/>
        </w:numPr>
        <w:spacing w:before="120"/>
        <w:jc w:val="both"/>
        <w:rPr>
          <w:rFonts w:cs="Arial"/>
          <w:noProof w:val="0"/>
          <w:szCs w:val="20"/>
        </w:rPr>
      </w:pPr>
      <w:r w:rsidRPr="00837FA0">
        <w:rPr>
          <w:rFonts w:cs="Arial"/>
          <w:noProof w:val="0"/>
          <w:szCs w:val="20"/>
        </w:rPr>
        <w:t>Ak uchádzač nie je platiteľom DPH, uvedie navrhovanú zmluvnú cenu celkom (netto cena). Na skutočnosť, že nie je platiteľom  DPH, upozorní v ponuke.</w:t>
      </w:r>
    </w:p>
    <w:p w14:paraId="3565425C" w14:textId="77777777" w:rsidR="00C7001F" w:rsidRPr="00837FA0" w:rsidRDefault="00C7001F" w:rsidP="00C7001F">
      <w:pPr>
        <w:spacing w:before="120"/>
        <w:ind w:left="720"/>
        <w:jc w:val="both"/>
        <w:rPr>
          <w:rFonts w:cs="Arial"/>
          <w:noProof w:val="0"/>
          <w:szCs w:val="20"/>
        </w:rPr>
      </w:pPr>
    </w:p>
    <w:p w14:paraId="5589D57E" w14:textId="15CDC389" w:rsidR="008716FD" w:rsidRDefault="008716FD" w:rsidP="008716FD">
      <w:pPr>
        <w:pStyle w:val="Nadpis3"/>
        <w:numPr>
          <w:ilvl w:val="0"/>
          <w:numId w:val="1"/>
        </w:numPr>
        <w:ind w:left="709" w:hanging="709"/>
        <w:rPr>
          <w:noProof w:val="0"/>
        </w:rPr>
      </w:pPr>
      <w:bookmarkStart w:id="68" w:name="_Toc369511214"/>
      <w:bookmarkStart w:id="69" w:name="_Toc380494221"/>
      <w:bookmarkStart w:id="70" w:name="_Toc476636364"/>
      <w:bookmarkStart w:id="71" w:name="_Toc30423404"/>
      <w:bookmarkStart w:id="72" w:name="_Hlk10628315"/>
      <w:r w:rsidRPr="00837FA0">
        <w:rPr>
          <w:noProof w:val="0"/>
        </w:rPr>
        <w:t>Zábezpeka ponuky</w:t>
      </w:r>
      <w:bookmarkEnd w:id="68"/>
      <w:bookmarkEnd w:id="69"/>
      <w:bookmarkEnd w:id="70"/>
      <w:bookmarkEnd w:id="71"/>
    </w:p>
    <w:p w14:paraId="11D3177E" w14:textId="6A390381" w:rsidR="0072776C" w:rsidRDefault="0072776C" w:rsidP="0072776C"/>
    <w:p w14:paraId="284857B0" w14:textId="7853354E" w:rsidR="0072776C" w:rsidRDefault="0072776C" w:rsidP="0072776C">
      <w:pPr>
        <w:ind w:left="709"/>
      </w:pPr>
      <w:r>
        <w:t>Zábezpeka ponuky sa nevyžaduje.</w:t>
      </w:r>
    </w:p>
    <w:p w14:paraId="49CA7E11" w14:textId="77777777" w:rsidR="0072776C" w:rsidRPr="0072776C" w:rsidRDefault="0072776C" w:rsidP="0072776C">
      <w:pPr>
        <w:ind w:left="709"/>
      </w:pPr>
    </w:p>
    <w:p w14:paraId="23D0205C" w14:textId="77777777" w:rsidR="00086955" w:rsidRPr="00837FA0" w:rsidRDefault="00086955" w:rsidP="0018678D">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02763E3F" w14:textId="77777777" w:rsidR="00086955" w:rsidRPr="00837FA0" w:rsidRDefault="00086955" w:rsidP="0018678D">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0D3E9BAE" w14:textId="77777777" w:rsidR="00086955" w:rsidRPr="00837FA0" w:rsidRDefault="00086955" w:rsidP="0018678D">
      <w:pPr>
        <w:pStyle w:val="Odsekzoznamu"/>
        <w:numPr>
          <w:ilvl w:val="0"/>
          <w:numId w:val="6"/>
        </w:numPr>
        <w:spacing w:before="120" w:after="0" w:line="240" w:lineRule="auto"/>
        <w:contextualSpacing w:val="0"/>
        <w:jc w:val="both"/>
        <w:rPr>
          <w:rFonts w:ascii="Garamond" w:eastAsia="Times New Roman" w:hAnsi="Garamond" w:cs="Arial"/>
          <w:vanish/>
          <w:sz w:val="24"/>
          <w:szCs w:val="20"/>
          <w:lang w:eastAsia="sk-SK"/>
        </w:rPr>
      </w:pPr>
    </w:p>
    <w:p w14:paraId="7E0B136D" w14:textId="4BD4DED7" w:rsidR="008716FD" w:rsidRPr="003E32FC" w:rsidRDefault="008716FD" w:rsidP="0018678D">
      <w:pPr>
        <w:pStyle w:val="Nadpis3"/>
        <w:numPr>
          <w:ilvl w:val="0"/>
          <w:numId w:val="8"/>
        </w:numPr>
        <w:ind w:hanging="720"/>
        <w:rPr>
          <w:noProof w:val="0"/>
        </w:rPr>
      </w:pPr>
      <w:bookmarkStart w:id="73" w:name="_Toc369511215"/>
      <w:bookmarkStart w:id="74" w:name="_Toc380494222"/>
      <w:bookmarkStart w:id="75" w:name="_Toc476636365"/>
      <w:bookmarkStart w:id="76" w:name="_Toc30423405"/>
      <w:bookmarkEnd w:id="72"/>
      <w:r w:rsidRPr="003E32FC">
        <w:rPr>
          <w:noProof w:val="0"/>
        </w:rPr>
        <w:t>Obsah ponuky</w:t>
      </w:r>
      <w:bookmarkEnd w:id="73"/>
      <w:bookmarkEnd w:id="74"/>
      <w:bookmarkEnd w:id="75"/>
      <w:bookmarkEnd w:id="76"/>
    </w:p>
    <w:p w14:paraId="4075B1E0" w14:textId="77777777" w:rsidR="00292B0E" w:rsidRPr="00292B0E" w:rsidRDefault="00292B0E" w:rsidP="00292B0E">
      <w:pPr>
        <w:rPr>
          <w:highlight w:val="yellow"/>
        </w:rPr>
      </w:pPr>
    </w:p>
    <w:p w14:paraId="69D7A761" w14:textId="7E35BB0F" w:rsidR="00292B0E" w:rsidRPr="00292B0E" w:rsidRDefault="00292B0E" w:rsidP="00292B0E">
      <w:pPr>
        <w:ind w:left="709"/>
        <w:jc w:val="both"/>
        <w:rPr>
          <w:rFonts w:eastAsia="MS PGothic"/>
          <w:b/>
        </w:rPr>
      </w:pPr>
      <w:r w:rsidRPr="00292B0E">
        <w:t xml:space="preserve">Ponuka predložená uchádzačom musí obsahovať doklady, dokumenty a vyhlásenia podľa týchto </w:t>
      </w:r>
      <w:r w:rsidRPr="00292B0E">
        <w:tab/>
        <w:t xml:space="preserve">súťažných podkladov, vo forme uvedenej v týchto súťažných podkladoch a v oznámení </w:t>
      </w:r>
      <w:r w:rsidRPr="00292B0E">
        <w:tab/>
        <w:t xml:space="preserve">o vyhlásení verejného obstarávania, doplnené tak ako je to stanovené v týchto bodoch súťažných podkladov. </w:t>
      </w:r>
    </w:p>
    <w:p w14:paraId="0774B18A" w14:textId="77777777" w:rsidR="00292B0E" w:rsidRDefault="00292B0E" w:rsidP="00292B0E">
      <w:pPr>
        <w:ind w:left="709"/>
      </w:pPr>
    </w:p>
    <w:p w14:paraId="113D2A7A" w14:textId="63EEB5D7" w:rsidR="00292B0E" w:rsidRPr="00292B0E" w:rsidRDefault="00DD588E" w:rsidP="00292B0E">
      <w:pPr>
        <w:ind w:left="709"/>
      </w:pPr>
      <w:r w:rsidRPr="00DD588E">
        <w:t xml:space="preserve">Obstarávateľská organizácia </w:t>
      </w:r>
      <w:r w:rsidR="00292B0E" w:rsidRPr="00292B0E">
        <w:t>odporúča uchádzačom predložiť aj zoznam všetkých  predkladaných dokladov, dokumentov a vyhlásení.</w:t>
      </w:r>
    </w:p>
    <w:p w14:paraId="09F52E1E" w14:textId="77777777" w:rsidR="008716FD" w:rsidRPr="00FD3E81" w:rsidRDefault="008716FD" w:rsidP="00FD3E81">
      <w:pPr>
        <w:ind w:left="420"/>
        <w:jc w:val="both"/>
        <w:rPr>
          <w:noProof w:val="0"/>
          <w:sz w:val="28"/>
        </w:rPr>
      </w:pPr>
    </w:p>
    <w:p w14:paraId="1DF6EF92" w14:textId="77777777" w:rsidR="00151277" w:rsidRPr="00913F73" w:rsidRDefault="00151277" w:rsidP="0018678D">
      <w:pPr>
        <w:pStyle w:val="Odsekzoznamu"/>
        <w:numPr>
          <w:ilvl w:val="0"/>
          <w:numId w:val="37"/>
        </w:numPr>
        <w:shd w:val="clear" w:color="auto" w:fill="FFFFFF"/>
        <w:tabs>
          <w:tab w:val="left" w:pos="709"/>
        </w:tabs>
        <w:ind w:hanging="720"/>
        <w:jc w:val="both"/>
        <w:rPr>
          <w:rFonts w:ascii="Garamond" w:hAnsi="Garamond" w:cs="Arial"/>
          <w:sz w:val="24"/>
          <w:szCs w:val="20"/>
        </w:rPr>
      </w:pPr>
      <w:r w:rsidRPr="00FD3E81">
        <w:rPr>
          <w:rFonts w:ascii="Garamond" w:hAnsi="Garamond" w:cs="Arial"/>
          <w:sz w:val="24"/>
          <w:szCs w:val="20"/>
        </w:rPr>
        <w:lastRenderedPageBreak/>
        <w:t xml:space="preserve">Ponuka predložená uchádzačom v lehote na predkladanie ponúk musí </w:t>
      </w:r>
      <w:r w:rsidRPr="00913F73">
        <w:rPr>
          <w:rFonts w:ascii="Garamond" w:hAnsi="Garamond" w:cs="Arial"/>
          <w:sz w:val="24"/>
          <w:szCs w:val="20"/>
        </w:rPr>
        <w:t>obsahovať:</w:t>
      </w:r>
    </w:p>
    <w:p w14:paraId="4B63A34E" w14:textId="77777777" w:rsidR="00503B22" w:rsidRPr="009E7AEC" w:rsidRDefault="00503B22" w:rsidP="0018678D">
      <w:pPr>
        <w:widowControl w:val="0"/>
        <w:numPr>
          <w:ilvl w:val="0"/>
          <w:numId w:val="4"/>
        </w:numPr>
        <w:shd w:val="clear" w:color="auto" w:fill="FFFFFF"/>
        <w:tabs>
          <w:tab w:val="left" w:pos="0"/>
        </w:tabs>
        <w:autoSpaceDE w:val="0"/>
        <w:autoSpaceDN w:val="0"/>
        <w:adjustRightInd w:val="0"/>
        <w:spacing w:before="58"/>
        <w:jc w:val="both"/>
        <w:rPr>
          <w:rFonts w:eastAsia="Calibri" w:cs="Arial"/>
          <w:noProof w:val="0"/>
          <w:szCs w:val="20"/>
          <w:lang w:eastAsia="en-US"/>
        </w:rPr>
      </w:pPr>
      <w:bookmarkStart w:id="77" w:name="_Toc369511216"/>
      <w:bookmarkStart w:id="78" w:name="_Toc380494223"/>
      <w:bookmarkStart w:id="79" w:name="_Toc476636366"/>
      <w:r w:rsidRPr="009E7AEC">
        <w:rPr>
          <w:rFonts w:cs="Arial"/>
          <w:noProof w:val="0"/>
          <w:szCs w:val="20"/>
        </w:rPr>
        <w:t>zoznam</w:t>
      </w:r>
      <w:r w:rsidRPr="009E7AEC">
        <w:rPr>
          <w:rFonts w:eastAsia="Calibri" w:cs="Arial"/>
          <w:b/>
          <w:bCs/>
          <w:noProof w:val="0"/>
          <w:szCs w:val="20"/>
          <w:lang w:eastAsia="en-US"/>
        </w:rPr>
        <w:t xml:space="preserve"> predložených dokladov </w:t>
      </w:r>
      <w:r w:rsidRPr="009E7AEC">
        <w:rPr>
          <w:rFonts w:eastAsia="Calibri" w:cs="Arial"/>
          <w:noProof w:val="0"/>
          <w:szCs w:val="20"/>
          <w:lang w:eastAsia="en-US"/>
        </w:rPr>
        <w:t>a dokumentov s označením čísla strany a vyhlásenie uchádzača „</w:t>
      </w:r>
      <w:r w:rsidRPr="009E7AEC">
        <w:rPr>
          <w:rFonts w:eastAsia="Calibri" w:cs="Arial"/>
          <w:i/>
          <w:iCs/>
          <w:noProof w:val="0"/>
          <w:szCs w:val="20"/>
          <w:lang w:eastAsia="en-US"/>
        </w:rPr>
        <w:t xml:space="preserve">súhlasím so znením obchodných podmienok a všetkých ďalších podmienok obsiahnutých v súťažnej dokumentácii, vzťahujúcich sa na obstaranie predmetnej </w:t>
      </w:r>
      <w:r w:rsidRPr="009E7AEC">
        <w:rPr>
          <w:rFonts w:eastAsia="Calibri" w:cs="Arial"/>
          <w:i/>
          <w:iCs/>
          <w:szCs w:val="20"/>
        </w:rPr>
        <w:t xml:space="preserve">zákazky“. </w:t>
      </w:r>
    </w:p>
    <w:p w14:paraId="487CBE1A" w14:textId="77777777" w:rsidR="00503B22" w:rsidRDefault="00503B22" w:rsidP="0018678D">
      <w:pPr>
        <w:widowControl w:val="0"/>
        <w:numPr>
          <w:ilvl w:val="0"/>
          <w:numId w:val="4"/>
        </w:numPr>
        <w:shd w:val="clear" w:color="auto" w:fill="FFFFFF"/>
        <w:tabs>
          <w:tab w:val="left" w:pos="0"/>
        </w:tabs>
        <w:autoSpaceDE w:val="0"/>
        <w:autoSpaceDN w:val="0"/>
        <w:adjustRightInd w:val="0"/>
        <w:spacing w:before="58"/>
        <w:jc w:val="both"/>
        <w:rPr>
          <w:rFonts w:eastAsia="Calibri" w:cs="Arial"/>
          <w:noProof w:val="0"/>
          <w:szCs w:val="20"/>
          <w:lang w:eastAsia="en-US"/>
        </w:rPr>
      </w:pPr>
      <w:r w:rsidRPr="009E7AEC">
        <w:rPr>
          <w:rFonts w:eastAsia="Calibri" w:cs="Arial"/>
          <w:noProof w:val="0"/>
          <w:szCs w:val="20"/>
          <w:lang w:eastAsia="en-US"/>
        </w:rPr>
        <w:t xml:space="preserve">identifikačný list uchádzača: </w:t>
      </w:r>
    </w:p>
    <w:p w14:paraId="7495D252" w14:textId="77777777" w:rsidR="00503B22" w:rsidRPr="009E7AEC" w:rsidRDefault="00503B22" w:rsidP="00503B22">
      <w:pPr>
        <w:widowControl w:val="0"/>
        <w:shd w:val="clear" w:color="auto" w:fill="FFFFFF"/>
        <w:tabs>
          <w:tab w:val="left" w:pos="0"/>
        </w:tabs>
        <w:autoSpaceDE w:val="0"/>
        <w:autoSpaceDN w:val="0"/>
        <w:adjustRightInd w:val="0"/>
        <w:spacing w:before="58"/>
        <w:ind w:left="1353"/>
        <w:jc w:val="both"/>
        <w:rPr>
          <w:rFonts w:eastAsia="Calibri" w:cs="Arial"/>
          <w:noProof w:val="0"/>
          <w:szCs w:val="20"/>
          <w:lang w:eastAsia="en-US"/>
        </w:rPr>
      </w:pPr>
      <w:r w:rsidRPr="009E7AEC">
        <w:rPr>
          <w:rFonts w:eastAsia="Calibri" w:cs="Arial"/>
          <w:noProof w:val="0"/>
          <w:szCs w:val="20"/>
          <w:lang w:eastAsia="en-US"/>
        </w:rPr>
        <w:t xml:space="preserve">- obchodné meno, </w:t>
      </w:r>
    </w:p>
    <w:p w14:paraId="32B27CB1"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právna forma, </w:t>
      </w:r>
    </w:p>
    <w:p w14:paraId="0466512B"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sídlo, </w:t>
      </w:r>
    </w:p>
    <w:p w14:paraId="6444A14E"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štatutárny orgán, </w:t>
      </w:r>
    </w:p>
    <w:p w14:paraId="37ED2080"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prípadne osoba splnomocnená na podpisovanie ponuky, </w:t>
      </w:r>
    </w:p>
    <w:p w14:paraId="1F04AF4F"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kontaktná osoba na doručovanie, </w:t>
      </w:r>
    </w:p>
    <w:p w14:paraId="11C63741"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IČO, </w:t>
      </w:r>
    </w:p>
    <w:p w14:paraId="7C426C03"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t>-</w:t>
      </w:r>
      <w:r w:rsidRPr="009E7AEC">
        <w:rPr>
          <w:rFonts w:eastAsia="Calibri" w:cs="Arial"/>
          <w:szCs w:val="20"/>
        </w:rPr>
        <w:t xml:space="preserve"> DIČ, </w:t>
      </w:r>
    </w:p>
    <w:p w14:paraId="1B36A029"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IČ DPH, </w:t>
      </w:r>
    </w:p>
    <w:p w14:paraId="19AAFC1F"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bankové spojenie, </w:t>
      </w:r>
    </w:p>
    <w:p w14:paraId="4F96DFB7" w14:textId="77777777" w:rsidR="00503B22"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e-mailová adresa, </w:t>
      </w:r>
    </w:p>
    <w:p w14:paraId="115C7137" w14:textId="22700307" w:rsidR="00066DE7" w:rsidRPr="009E7AEC" w:rsidRDefault="00503B22" w:rsidP="00503B22">
      <w:pPr>
        <w:shd w:val="clear" w:color="auto" w:fill="FFFFFF"/>
        <w:tabs>
          <w:tab w:val="left" w:pos="709"/>
        </w:tabs>
        <w:jc w:val="both"/>
        <w:rPr>
          <w:rFonts w:eastAsia="Calibri" w:cs="Arial"/>
          <w:szCs w:val="20"/>
        </w:rPr>
      </w:pPr>
      <w:r>
        <w:rPr>
          <w:rFonts w:eastAsia="Calibri" w:cs="Arial"/>
          <w:szCs w:val="20"/>
        </w:rPr>
        <w:tab/>
      </w:r>
      <w:r>
        <w:rPr>
          <w:rFonts w:eastAsia="Calibri" w:cs="Arial"/>
          <w:szCs w:val="20"/>
        </w:rPr>
        <w:tab/>
      </w:r>
      <w:r w:rsidRPr="009E7AEC">
        <w:rPr>
          <w:rFonts w:eastAsia="Calibri" w:cs="Arial"/>
          <w:szCs w:val="20"/>
        </w:rPr>
        <w:t xml:space="preserve">- telefónne číslo, </w:t>
      </w:r>
    </w:p>
    <w:p w14:paraId="4DA15DB5" w14:textId="77777777" w:rsidR="00503B22" w:rsidRPr="0052576D" w:rsidRDefault="00503B22" w:rsidP="00503B22">
      <w:pPr>
        <w:pStyle w:val="Odsekzoznamu"/>
        <w:shd w:val="clear" w:color="auto" w:fill="FFFFFF"/>
        <w:tabs>
          <w:tab w:val="left" w:pos="709"/>
        </w:tabs>
        <w:ind w:left="1418"/>
        <w:jc w:val="both"/>
        <w:rPr>
          <w:rFonts w:ascii="Garamond" w:hAnsi="Garamond" w:cs="Arial"/>
          <w:sz w:val="24"/>
          <w:szCs w:val="20"/>
        </w:rPr>
      </w:pPr>
      <w:r w:rsidRPr="009E7AEC">
        <w:rPr>
          <w:rFonts w:ascii="Garamond" w:hAnsi="Garamond" w:cs="Arial"/>
          <w:sz w:val="24"/>
          <w:szCs w:val="20"/>
        </w:rPr>
        <w:t xml:space="preserve">v prípade skupiny dodávateľov jasné označenie splnomocnenca skupiny </w:t>
      </w:r>
      <w:r>
        <w:rPr>
          <w:rFonts w:ascii="Garamond" w:hAnsi="Garamond" w:cs="Arial"/>
          <w:sz w:val="24"/>
          <w:szCs w:val="20"/>
        </w:rPr>
        <w:t xml:space="preserve">  </w:t>
      </w:r>
      <w:r w:rsidRPr="009E7AEC">
        <w:rPr>
          <w:rFonts w:ascii="Garamond" w:hAnsi="Garamond" w:cs="Arial"/>
          <w:sz w:val="24"/>
          <w:szCs w:val="20"/>
        </w:rPr>
        <w:t>dodávateľov (ak je to relevantné),</w:t>
      </w:r>
    </w:p>
    <w:p w14:paraId="4294BA47" w14:textId="44307EFC" w:rsidR="00503B22" w:rsidRPr="0052576D"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 xml:space="preserve">dokumenty/doklady preukazujúce </w:t>
      </w:r>
      <w:r w:rsidRPr="0052576D">
        <w:rPr>
          <w:rFonts w:cs="Arial"/>
          <w:b/>
          <w:bCs/>
          <w:noProof w:val="0"/>
          <w:szCs w:val="20"/>
        </w:rPr>
        <w:t xml:space="preserve">splnenie podmienok účasti </w:t>
      </w:r>
      <w:r w:rsidRPr="0052576D">
        <w:rPr>
          <w:rFonts w:cs="Arial"/>
          <w:noProof w:val="0"/>
          <w:szCs w:val="20"/>
        </w:rPr>
        <w:t>týkajúce sa osobného postavenia a dokumenty/doklady preukazujúce splnenie podmienok účasti týkajúce</w:t>
      </w:r>
      <w:r w:rsidR="00092D23">
        <w:rPr>
          <w:rFonts w:cs="Arial"/>
          <w:noProof w:val="0"/>
          <w:szCs w:val="20"/>
        </w:rPr>
        <w:t xml:space="preserve"> sa </w:t>
      </w:r>
      <w:r w:rsidRPr="0052576D">
        <w:rPr>
          <w:rFonts w:cs="Arial"/>
          <w:noProof w:val="0"/>
          <w:szCs w:val="20"/>
        </w:rPr>
        <w:t>odbornej alebo technickej spôsobilosti uvedených</w:t>
      </w:r>
      <w:r>
        <w:rPr>
          <w:rFonts w:cs="Arial"/>
          <w:noProof w:val="0"/>
          <w:szCs w:val="20"/>
        </w:rPr>
        <w:t xml:space="preserve"> v časti </w:t>
      </w:r>
      <w:r w:rsidRPr="009E7AEC">
        <w:rPr>
          <w:rFonts w:cs="Arial"/>
          <w:i/>
          <w:noProof w:val="0"/>
          <w:szCs w:val="20"/>
        </w:rPr>
        <w:t>B.</w:t>
      </w:r>
      <w:r w:rsidR="00D50D9A">
        <w:rPr>
          <w:rFonts w:cs="Arial"/>
          <w:i/>
          <w:noProof w:val="0"/>
          <w:szCs w:val="20"/>
        </w:rPr>
        <w:t>3</w:t>
      </w:r>
      <w:r w:rsidRPr="009E7AEC">
        <w:rPr>
          <w:rFonts w:cs="Arial"/>
          <w:i/>
          <w:noProof w:val="0"/>
          <w:szCs w:val="20"/>
        </w:rPr>
        <w:t xml:space="preserve"> Podmienky účasti</w:t>
      </w:r>
      <w:r w:rsidRPr="009E7AEC">
        <w:rPr>
          <w:rFonts w:cs="Arial"/>
          <w:noProof w:val="0"/>
          <w:szCs w:val="20"/>
        </w:rPr>
        <w:t xml:space="preserve"> týchto súťažných podkladov</w:t>
      </w:r>
      <w:r w:rsidRPr="0052576D">
        <w:rPr>
          <w:rFonts w:cs="Arial"/>
          <w:noProof w:val="0"/>
          <w:szCs w:val="20"/>
        </w:rPr>
        <w:t>; dokumenty/doklady musia byť v originálnej forme alebo úradne overené</w:t>
      </w:r>
      <w:r>
        <w:rPr>
          <w:rFonts w:cs="Arial"/>
          <w:noProof w:val="0"/>
          <w:szCs w:val="20"/>
        </w:rPr>
        <w:t xml:space="preserve">, </w:t>
      </w:r>
      <w:r w:rsidRPr="0052576D">
        <w:rPr>
          <w:rFonts w:cs="Arial"/>
          <w:noProof w:val="0"/>
          <w:szCs w:val="20"/>
        </w:rPr>
        <w:t>alebo Jednotný európsky dokument (</w:t>
      </w:r>
      <w:r w:rsidRPr="00F24339">
        <w:rPr>
          <w:rFonts w:cs="Arial"/>
          <w:b/>
          <w:bCs/>
          <w:noProof w:val="0"/>
          <w:szCs w:val="20"/>
        </w:rPr>
        <w:t>JED</w:t>
      </w:r>
      <w:r w:rsidRPr="0052576D">
        <w:rPr>
          <w:rFonts w:cs="Arial"/>
          <w:noProof w:val="0"/>
          <w:szCs w:val="20"/>
        </w:rPr>
        <w:t>)</w:t>
      </w:r>
      <w:r w:rsidRPr="0052576D">
        <w:rPr>
          <w:rFonts w:cs="Arial"/>
          <w:b/>
          <w:bCs/>
          <w:noProof w:val="0"/>
          <w:szCs w:val="20"/>
        </w:rPr>
        <w:t xml:space="preserve">, </w:t>
      </w:r>
    </w:p>
    <w:p w14:paraId="5EBB013F" w14:textId="77777777" w:rsidR="00503B22"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uchádzač môže doklady na preukázanie splnenia podmienok účasti predbežne nahradiť JED-</w:t>
      </w:r>
      <w:proofErr w:type="spellStart"/>
      <w:r w:rsidRPr="0052576D">
        <w:rPr>
          <w:rFonts w:cs="Arial"/>
          <w:noProof w:val="0"/>
          <w:szCs w:val="20"/>
        </w:rPr>
        <w:t>om</w:t>
      </w:r>
      <w:proofErr w:type="spellEnd"/>
      <w:r w:rsidRPr="0052576D">
        <w:rPr>
          <w:rFonts w:cs="Arial"/>
          <w:noProof w:val="0"/>
          <w:szCs w:val="20"/>
        </w:rPr>
        <w:t xml:space="preserve">,; uchádzač vyplní časti I. až III. JED-u a </w:t>
      </w:r>
      <w:r w:rsidRPr="0052576D">
        <w:rPr>
          <w:rFonts w:cs="Arial"/>
          <w:b/>
          <w:bCs/>
          <w:noProof w:val="0"/>
          <w:szCs w:val="20"/>
        </w:rPr>
        <w:t xml:space="preserve">môže vyplniť len oddiel α: GLOBÁLNY ÚDAJ PRE VŠETKY PODMIENKY ÚČASTI časti IV JED-u </w:t>
      </w:r>
      <w:r w:rsidRPr="0052576D">
        <w:rPr>
          <w:rFonts w:cs="Arial"/>
          <w:noProof w:val="0"/>
          <w:szCs w:val="20"/>
        </w:rPr>
        <w:t>bez toho, aby musel vyplniť iné oddiely časti IV JED-u.</w:t>
      </w:r>
    </w:p>
    <w:p w14:paraId="472BA45B" w14:textId="77777777" w:rsidR="00503B22" w:rsidRPr="0052576D"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52576D">
        <w:rPr>
          <w:rFonts w:cs="Arial"/>
          <w:noProof w:val="0"/>
          <w:szCs w:val="20"/>
        </w:rPr>
        <w:t xml:space="preserve">v aktuálnom prípade predloží formulár JED aj za každého člena skupiny dodávateľov a subdodávateľov; </w:t>
      </w:r>
    </w:p>
    <w:p w14:paraId="704D020F" w14:textId="689BE99B" w:rsidR="00503B22"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 xml:space="preserve">Návrh na plnenie kritérií na hodnotenie ponúk v zmysle časti </w:t>
      </w:r>
      <w:r w:rsidRPr="00151277">
        <w:rPr>
          <w:rFonts w:cs="Arial"/>
          <w:i/>
          <w:noProof w:val="0"/>
          <w:szCs w:val="20"/>
        </w:rPr>
        <w:t>A.2 Kritériá na vyhodnotenie ponúk a pravidlá jeho uplatnenia</w:t>
      </w:r>
      <w:r w:rsidRPr="00151277">
        <w:rPr>
          <w:rFonts w:cs="Arial"/>
          <w:noProof w:val="0"/>
          <w:szCs w:val="20"/>
        </w:rPr>
        <w:t xml:space="preserve"> týchto súťažných podkladov vypracovaný </w:t>
      </w:r>
      <w:r w:rsidRPr="00177244">
        <w:rPr>
          <w:rFonts w:cs="Arial"/>
          <w:noProof w:val="0"/>
          <w:szCs w:val="20"/>
        </w:rPr>
        <w:t xml:space="preserve">podľa </w:t>
      </w:r>
      <w:r w:rsidR="0017676E">
        <w:rPr>
          <w:rFonts w:cs="Arial"/>
          <w:noProof w:val="0"/>
          <w:szCs w:val="20"/>
        </w:rPr>
        <w:t xml:space="preserve">Prílohy č.3 </w:t>
      </w:r>
      <w:r w:rsidR="0017676E" w:rsidRPr="007F5EDE">
        <w:rPr>
          <w:rFonts w:cs="Arial"/>
          <w:noProof w:val="0"/>
          <w:szCs w:val="20"/>
        </w:rPr>
        <w:t>- Technická špecifikácia predmetu zákazky</w:t>
      </w:r>
      <w:r w:rsidR="0017676E" w:rsidRPr="00177244">
        <w:rPr>
          <w:rFonts w:cs="Arial"/>
          <w:noProof w:val="0"/>
          <w:szCs w:val="20"/>
        </w:rPr>
        <w:t xml:space="preserve"> </w:t>
      </w:r>
      <w:r w:rsidR="0017676E">
        <w:rPr>
          <w:rFonts w:cs="Arial"/>
          <w:noProof w:val="0"/>
          <w:szCs w:val="20"/>
        </w:rPr>
        <w:t xml:space="preserve">a </w:t>
      </w:r>
      <w:r w:rsidRPr="00177244">
        <w:rPr>
          <w:rFonts w:cs="Arial"/>
          <w:noProof w:val="0"/>
          <w:szCs w:val="20"/>
        </w:rPr>
        <w:t>Prílohy č. 1 – Návrh na plnenie kritérií</w:t>
      </w:r>
      <w:r w:rsidR="00C04A99">
        <w:rPr>
          <w:rFonts w:cs="Arial"/>
          <w:noProof w:val="0"/>
          <w:szCs w:val="20"/>
        </w:rPr>
        <w:t>;</w:t>
      </w:r>
    </w:p>
    <w:p w14:paraId="405DBD58" w14:textId="33135A22" w:rsidR="00066DE7" w:rsidRPr="00066DE7" w:rsidRDefault="00066DE7" w:rsidP="00066DE7">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066DE7">
        <w:rPr>
          <w:rFonts w:cs="Arial"/>
          <w:noProof w:val="0"/>
          <w:szCs w:val="20"/>
        </w:rPr>
        <w:t>Čestné vyhlásenie záujemcu k participácii na vypracovaní ponuky inou osobou podľa prílohy č.</w:t>
      </w:r>
      <w:r>
        <w:rPr>
          <w:rFonts w:cs="Arial"/>
          <w:noProof w:val="0"/>
          <w:szCs w:val="20"/>
        </w:rPr>
        <w:t>4</w:t>
      </w:r>
      <w:r w:rsidRPr="00066DE7">
        <w:rPr>
          <w:rFonts w:cs="Arial"/>
          <w:noProof w:val="0"/>
          <w:szCs w:val="20"/>
        </w:rPr>
        <w:t xml:space="preserve"> týchto súťažných podkladov (ak je to relevantné).</w:t>
      </w:r>
    </w:p>
    <w:p w14:paraId="3C938ACE" w14:textId="77777777" w:rsidR="00C04A99" w:rsidRPr="00D6700E" w:rsidRDefault="00C04A99" w:rsidP="00C04A99">
      <w:pPr>
        <w:keepNext/>
        <w:keepLines/>
        <w:numPr>
          <w:ilvl w:val="0"/>
          <w:numId w:val="4"/>
        </w:numPr>
        <w:shd w:val="clear" w:color="auto" w:fill="FFFFFF"/>
        <w:tabs>
          <w:tab w:val="left" w:pos="0"/>
        </w:tabs>
        <w:autoSpaceDE w:val="0"/>
        <w:autoSpaceDN w:val="0"/>
        <w:adjustRightInd w:val="0"/>
        <w:spacing w:before="58"/>
        <w:jc w:val="both"/>
        <w:rPr>
          <w:noProof w:val="0"/>
        </w:rPr>
      </w:pPr>
      <w:r w:rsidRPr="00151277">
        <w:rPr>
          <w:rFonts w:cs="Arial"/>
          <w:noProof w:val="0"/>
          <w:szCs w:val="20"/>
        </w:rPr>
        <w:t xml:space="preserve">Návrh zmluvy vypracovaný v súlade s časťou </w:t>
      </w:r>
      <w:r w:rsidRPr="00151277">
        <w:rPr>
          <w:rFonts w:cs="Arial"/>
          <w:i/>
          <w:noProof w:val="0"/>
          <w:szCs w:val="20"/>
        </w:rPr>
        <w:t>B.1 Obchodné podmienky dodania predmetu obstarávani</w:t>
      </w:r>
      <w:r>
        <w:rPr>
          <w:rFonts w:cs="Arial"/>
          <w:i/>
          <w:noProof w:val="0"/>
          <w:szCs w:val="20"/>
        </w:rPr>
        <w:t>a</w:t>
      </w:r>
      <w:r w:rsidRPr="00151277">
        <w:rPr>
          <w:rFonts w:cs="Arial"/>
          <w:noProof w:val="0"/>
          <w:szCs w:val="20"/>
        </w:rPr>
        <w:t>.</w:t>
      </w:r>
      <w:r>
        <w:rPr>
          <w:rFonts w:cs="Arial"/>
          <w:noProof w:val="0"/>
          <w:szCs w:val="20"/>
        </w:rPr>
        <w:t xml:space="preserve"> Zmluvy tvoria samostatnú časť týchto súťažných podkladov.</w:t>
      </w:r>
      <w:r w:rsidRPr="00151277">
        <w:rPr>
          <w:rFonts w:cs="Arial"/>
          <w:noProof w:val="0"/>
          <w:szCs w:val="20"/>
        </w:rPr>
        <w:t xml:space="preserve"> Návrh zmluvy nesmie obsahovať žiadne ustanovenie, ktoré by bolo v rozpore s požiadavkami obstarávateľskej organizácie stanovenými v oznámení o vyhlásení verejného obstarávania a v týchto súťažných podkladoch. Návrh zmluvy musí byť podpísaný oprávnenou osobou, ktorá môže konať v mene uchádzača; </w:t>
      </w:r>
    </w:p>
    <w:p w14:paraId="5059C275" w14:textId="77777777" w:rsidR="00503B22" w:rsidRPr="00151277"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Podiel plnenia zo Zmluvy vypracovaný podľa prílohy č. 2  - Podiel plnenia zo zmluvy týchto súťažných podkladov. Ak uchádzač nemá v úmysle zadať podiel zákazky tretím osobám, je túto skutočnosť povinný vyslovene uviesť vo svojej ponuke;</w:t>
      </w:r>
    </w:p>
    <w:p w14:paraId="1E85F020" w14:textId="77777777" w:rsidR="00503B22" w:rsidRPr="00151277"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lastRenderedPageBreak/>
        <w:t>V prípade skupiny dodávateľov čestné vyhlásenie skupiny dodávateľov, podpísané všetkými členmi skupiny alebo osobou/osobami oprávnenými konať v danej veci za každého člena skupiny, v ktorom vyhlásia, že v prípade prijatia ich ponuky obstarávateľskou organizáciou vytvoria všetci členovia skupiny dodávateľov požadované právne vzťahy;</w:t>
      </w:r>
    </w:p>
    <w:p w14:paraId="1359CB80" w14:textId="77777777" w:rsidR="00503B22" w:rsidRDefault="00503B22" w:rsidP="0018678D">
      <w:pPr>
        <w:widowControl w:val="0"/>
        <w:numPr>
          <w:ilvl w:val="0"/>
          <w:numId w:val="4"/>
        </w:numPr>
        <w:shd w:val="clear" w:color="auto" w:fill="FFFFFF"/>
        <w:tabs>
          <w:tab w:val="left" w:pos="0"/>
        </w:tabs>
        <w:autoSpaceDE w:val="0"/>
        <w:autoSpaceDN w:val="0"/>
        <w:adjustRightInd w:val="0"/>
        <w:spacing w:before="58"/>
        <w:jc w:val="both"/>
        <w:rPr>
          <w:rFonts w:cs="Arial"/>
          <w:noProof w:val="0"/>
          <w:szCs w:val="20"/>
        </w:rPr>
      </w:pPr>
      <w:r w:rsidRPr="00151277">
        <w:rPr>
          <w:rFonts w:cs="Arial"/>
          <w:noProof w:val="0"/>
          <w:szCs w:val="20"/>
        </w:rPr>
        <w:t xml:space="preserve">V prípade skupiny dodávateľov vystavené splnomocnenie 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Písomné splnomocnenie musí byť podpísané všetkými členmi skupiny dodávateľov, podpisy musia byť úradne </w:t>
      </w:r>
      <w:r w:rsidRPr="00177244">
        <w:rPr>
          <w:rFonts w:cs="Arial"/>
          <w:noProof w:val="0"/>
          <w:szCs w:val="20"/>
        </w:rPr>
        <w:t>osvedčené;</w:t>
      </w:r>
    </w:p>
    <w:p w14:paraId="76E0B91A" w14:textId="77777777" w:rsidR="00503B22" w:rsidRDefault="00503B22" w:rsidP="00503B22">
      <w:pPr>
        <w:widowControl w:val="0"/>
        <w:shd w:val="clear" w:color="auto" w:fill="FFFFFF"/>
        <w:tabs>
          <w:tab w:val="left" w:pos="0"/>
        </w:tabs>
        <w:autoSpaceDE w:val="0"/>
        <w:autoSpaceDN w:val="0"/>
        <w:adjustRightInd w:val="0"/>
        <w:spacing w:before="58"/>
        <w:ind w:left="1353"/>
        <w:jc w:val="both"/>
        <w:rPr>
          <w:rFonts w:cs="Arial"/>
          <w:noProof w:val="0"/>
          <w:szCs w:val="20"/>
        </w:rPr>
      </w:pPr>
    </w:p>
    <w:p w14:paraId="2D91F10C" w14:textId="7BAF6FB5" w:rsidR="009D597D" w:rsidRDefault="00503B22" w:rsidP="0072589D">
      <w:pPr>
        <w:ind w:left="709"/>
        <w:jc w:val="both"/>
        <w:rPr>
          <w:rFonts w:cs="Arial"/>
          <w:szCs w:val="20"/>
        </w:rPr>
      </w:pPr>
      <w:r w:rsidRPr="007445ED">
        <w:rPr>
          <w:rFonts w:cs="Arial"/>
          <w:szCs w:val="20"/>
        </w:rPr>
        <w:t>Všetky časti ponuky ako aj predložená dokumentácia, čestné vyhlásenia, návrh zmluvy a jej prílohy, pokiaľ v týchto súťažných podkladoch nie je určené inak, musia byť podpísané uchádzačom, jeho štatutárnym orgánom alebo členom štatutárneho orgánu alebo iným zástupcom uchádzača, ktorý je oprávnený konať v mene uchádzača v záväzkových vzťahoch. Ak uchádzač splnomocní/poverí tretiu osobu konať za neho pri podpise dokumentov predkladaných v súťaži vrátane zmluvy, musí byť súčasťou ponuky aj plnomocenstvo (poverenie) splnomocňujúce takúto osobu na podpis dokumentov predkladaných v súťaži vrátane zmluvy, ktorá má byť výsledkom tejto súťaže. V prípade, že ponuku predkladá skupina dodávateľov, všetky časti ponuky vrátane dokumentov uvedených vyššie, musia byť podpísané všetkými členmi skupiny alebo osobou/osobami oprávnenými konať v danej veci za ostatných členov skupiny.</w:t>
      </w:r>
    </w:p>
    <w:p w14:paraId="145D7069" w14:textId="77777777" w:rsidR="0072589D" w:rsidRPr="0072589D" w:rsidRDefault="0072589D" w:rsidP="0072589D">
      <w:pPr>
        <w:ind w:left="709"/>
        <w:jc w:val="both"/>
        <w:rPr>
          <w:rFonts w:cs="Arial"/>
          <w:szCs w:val="20"/>
        </w:rPr>
      </w:pPr>
    </w:p>
    <w:p w14:paraId="5EBA07AF" w14:textId="77777777" w:rsidR="008716FD" w:rsidRPr="00837FA0" w:rsidRDefault="008716FD" w:rsidP="0018678D">
      <w:pPr>
        <w:pStyle w:val="Nadpis3"/>
        <w:numPr>
          <w:ilvl w:val="0"/>
          <w:numId w:val="7"/>
        </w:numPr>
        <w:ind w:hanging="720"/>
        <w:rPr>
          <w:noProof w:val="0"/>
        </w:rPr>
      </w:pPr>
      <w:bookmarkStart w:id="80" w:name="_Toc30423406"/>
      <w:r w:rsidRPr="00837FA0">
        <w:rPr>
          <w:noProof w:val="0"/>
        </w:rPr>
        <w:t>Náklady na ponuku</w:t>
      </w:r>
      <w:bookmarkEnd w:id="77"/>
      <w:bookmarkEnd w:id="78"/>
      <w:bookmarkEnd w:id="79"/>
      <w:bookmarkEnd w:id="80"/>
    </w:p>
    <w:p w14:paraId="21C5AB4E" w14:textId="77777777" w:rsidR="008716FD" w:rsidRPr="00837FA0" w:rsidRDefault="008716FD" w:rsidP="008716FD">
      <w:pPr>
        <w:ind w:left="375"/>
        <w:rPr>
          <w:noProof w:val="0"/>
        </w:rPr>
      </w:pPr>
    </w:p>
    <w:p w14:paraId="5ED8B017" w14:textId="68A9FB92" w:rsidR="00DF3DFE" w:rsidRDefault="008716FD" w:rsidP="0018678D">
      <w:pPr>
        <w:numPr>
          <w:ilvl w:val="1"/>
          <w:numId w:val="7"/>
        </w:numPr>
        <w:ind w:left="709" w:hanging="709"/>
        <w:jc w:val="both"/>
        <w:rPr>
          <w:noProof w:val="0"/>
        </w:rPr>
      </w:pPr>
      <w:r w:rsidRPr="00837FA0">
        <w:rPr>
          <w:noProof w:val="0"/>
        </w:rPr>
        <w:t>Všetky náklady a výdavky spojené s prípravou a predložením ponuky znáša uchádzač bez finančného nároku voči obstarávateľskej organizácii, bez ohľadu na výsledok verejného obstarávania.</w:t>
      </w:r>
    </w:p>
    <w:p w14:paraId="5C250513" w14:textId="77777777" w:rsidR="00DF3DFE" w:rsidRPr="00837FA0" w:rsidRDefault="00DF3DFE" w:rsidP="00DF3DFE">
      <w:pPr>
        <w:ind w:left="709" w:hanging="709"/>
        <w:jc w:val="both"/>
        <w:rPr>
          <w:noProof w:val="0"/>
        </w:rPr>
      </w:pPr>
    </w:p>
    <w:p w14:paraId="2370068C" w14:textId="7CC253A6" w:rsidR="009706AB" w:rsidRDefault="008716FD" w:rsidP="0018678D">
      <w:pPr>
        <w:numPr>
          <w:ilvl w:val="1"/>
          <w:numId w:val="7"/>
        </w:numPr>
        <w:ind w:left="709" w:hanging="709"/>
        <w:jc w:val="both"/>
        <w:rPr>
          <w:noProof w:val="0"/>
        </w:rPr>
      </w:pPr>
      <w:r w:rsidRPr="00837FA0">
        <w:rPr>
          <w:noProof w:val="0"/>
        </w:rPr>
        <w:t>Ponuky predložené v lehote na predkladanie ponúk sa počas plynutia lehoty viazanosti a po uplynutí lehoty viazanosti ponúk uchádzačom nevracajú. Zostávajú ako súčasť dokumentácie vyhlásenej verejnej súťaže.</w:t>
      </w:r>
    </w:p>
    <w:p w14:paraId="1BB7FCB5" w14:textId="77777777" w:rsidR="009706AB" w:rsidRPr="00837FA0" w:rsidRDefault="009706AB" w:rsidP="0027254E">
      <w:pPr>
        <w:ind w:left="709"/>
        <w:jc w:val="both"/>
        <w:rPr>
          <w:noProof w:val="0"/>
        </w:rPr>
      </w:pPr>
    </w:p>
    <w:p w14:paraId="7C66690B" w14:textId="77777777" w:rsidR="008716FD" w:rsidRPr="00837FA0" w:rsidRDefault="008716FD" w:rsidP="008716FD">
      <w:pPr>
        <w:pStyle w:val="Nadpis2"/>
        <w:tabs>
          <w:tab w:val="clear" w:pos="540"/>
          <w:tab w:val="num" w:pos="0"/>
        </w:tabs>
        <w:rPr>
          <w:noProof w:val="0"/>
        </w:rPr>
      </w:pPr>
      <w:bookmarkStart w:id="81" w:name="_Toc369511217"/>
      <w:bookmarkStart w:id="82" w:name="_Toc380494224"/>
      <w:bookmarkStart w:id="83" w:name="_Toc476636367"/>
      <w:bookmarkStart w:id="84" w:name="_Toc30423407"/>
      <w:r w:rsidRPr="00837FA0">
        <w:rPr>
          <w:noProof w:val="0"/>
        </w:rPr>
        <w:t>4. Predkladanie ponuky</w:t>
      </w:r>
      <w:bookmarkEnd w:id="81"/>
      <w:bookmarkEnd w:id="82"/>
      <w:bookmarkEnd w:id="83"/>
      <w:bookmarkEnd w:id="84"/>
    </w:p>
    <w:p w14:paraId="7FD8BB29" w14:textId="1E6E8043" w:rsidR="008716FD" w:rsidRPr="00837FA0" w:rsidRDefault="00E97D34" w:rsidP="0018678D">
      <w:pPr>
        <w:pStyle w:val="Nadpis3"/>
        <w:numPr>
          <w:ilvl w:val="0"/>
          <w:numId w:val="7"/>
        </w:numPr>
        <w:ind w:hanging="720"/>
        <w:rPr>
          <w:noProof w:val="0"/>
        </w:rPr>
      </w:pPr>
      <w:bookmarkStart w:id="85" w:name="_Toc30423408"/>
      <w:bookmarkStart w:id="86" w:name="_Hlk524601158"/>
      <w:r>
        <w:rPr>
          <w:noProof w:val="0"/>
        </w:rPr>
        <w:t>Záujemca/uchádzač oprávnen</w:t>
      </w:r>
      <w:r w:rsidR="00D75D50">
        <w:rPr>
          <w:noProof w:val="0"/>
        </w:rPr>
        <w:t>ý</w:t>
      </w:r>
      <w:r>
        <w:rPr>
          <w:noProof w:val="0"/>
        </w:rPr>
        <w:t xml:space="preserve"> predložiť ponuku</w:t>
      </w:r>
      <w:bookmarkEnd w:id="85"/>
    </w:p>
    <w:bookmarkEnd w:id="86"/>
    <w:p w14:paraId="389110F3" w14:textId="77777777" w:rsidR="008716FD" w:rsidRPr="00837FA0" w:rsidRDefault="008716FD" w:rsidP="008716FD">
      <w:pPr>
        <w:rPr>
          <w:noProof w:val="0"/>
        </w:rPr>
      </w:pPr>
    </w:p>
    <w:p w14:paraId="675B27EC" w14:textId="4EEB5B7C" w:rsidR="00DF3DFE" w:rsidRDefault="00E97D34" w:rsidP="0018678D">
      <w:pPr>
        <w:numPr>
          <w:ilvl w:val="1"/>
          <w:numId w:val="7"/>
        </w:numPr>
        <w:ind w:left="709" w:hanging="709"/>
        <w:jc w:val="both"/>
      </w:pPr>
      <w:r w:rsidRPr="00E97D34">
        <w:t>Záujemcom je hospodársky subjekt, ktorý má záujem o účasť vo verejnom obstarávaní a uchádzačom hospodársky subjekt, ktorý predložil ponuku</w:t>
      </w:r>
      <w:r w:rsidR="004E6FF6">
        <w:t>.</w:t>
      </w:r>
    </w:p>
    <w:p w14:paraId="36219531" w14:textId="77777777" w:rsidR="004E6FF6" w:rsidRDefault="004E6FF6" w:rsidP="004E6FF6">
      <w:pPr>
        <w:ind w:left="709"/>
        <w:jc w:val="both"/>
      </w:pPr>
    </w:p>
    <w:p w14:paraId="4FA36C9C" w14:textId="7EE52E49" w:rsidR="00E97D34" w:rsidRPr="00E97D34" w:rsidRDefault="00E97D34" w:rsidP="0018678D">
      <w:pPr>
        <w:numPr>
          <w:ilvl w:val="1"/>
          <w:numId w:val="7"/>
        </w:numPr>
        <w:ind w:left="709" w:hanging="709"/>
        <w:jc w:val="both"/>
      </w:pPr>
      <w:r w:rsidRPr="00E97D34">
        <w:rPr>
          <w:rFonts w:cs="Arial"/>
          <w:szCs w:val="20"/>
        </w:rPr>
        <w:t>Záujemcom / uchádzačom môže byť fyzická osoba alebo právnická osoba vystupujúca voči verejnému</w:t>
      </w:r>
      <w:r>
        <w:rPr>
          <w:rFonts w:cs="Arial"/>
          <w:szCs w:val="20"/>
        </w:rPr>
        <w:t xml:space="preserve"> </w:t>
      </w:r>
      <w:r w:rsidRPr="00E97D34">
        <w:rPr>
          <w:rFonts w:cs="Arial"/>
          <w:szCs w:val="20"/>
        </w:rPr>
        <w:t>obstarávateľovi samostatne alebo skupina fyzických osôb/právnických osôb vystupujúcich voči verejnému obstarávateľovi spoločne</w:t>
      </w:r>
      <w:r>
        <w:rPr>
          <w:rFonts w:cs="Arial"/>
          <w:szCs w:val="20"/>
        </w:rPr>
        <w:t>.</w:t>
      </w:r>
    </w:p>
    <w:p w14:paraId="392D9BB5" w14:textId="77777777" w:rsidR="00E97D34" w:rsidRDefault="00E97D34" w:rsidP="00BC53F2">
      <w:pPr>
        <w:ind w:left="709" w:hanging="709"/>
        <w:jc w:val="both"/>
      </w:pPr>
    </w:p>
    <w:p w14:paraId="0560279D" w14:textId="629DDAB6" w:rsidR="00E97D34" w:rsidRDefault="00E97D34" w:rsidP="0018678D">
      <w:pPr>
        <w:numPr>
          <w:ilvl w:val="1"/>
          <w:numId w:val="7"/>
        </w:numPr>
        <w:ind w:left="709" w:hanging="709"/>
        <w:jc w:val="both"/>
      </w:pPr>
      <w:r w:rsidRPr="00E97D34">
        <w:t xml:space="preserve">Skupina dodávateľov nemusí vytvoriť určitú právnu formu do predloženia ponuky. V prípade, ak bude ponuka skupiny dodávateľov prijatá, tak všetci členovia skupiny dodávateľov, z dôvodu riadneho plnenia zmluvy, budú povinní vytvoriť medzi sebou </w:t>
      </w:r>
      <w:r w:rsidRPr="00E97D34">
        <w:lastRenderedPageBreak/>
        <w:t>určitú právnu formu</w:t>
      </w:r>
      <w:r>
        <w:t xml:space="preserve"> </w:t>
      </w:r>
      <w:r w:rsidRPr="00E97D34">
        <w:t>(napr. podľa Občianskeho zákonníka, alebo Obchodného zákonníka).</w:t>
      </w:r>
    </w:p>
    <w:p w14:paraId="5CDC5BD8" w14:textId="77777777" w:rsidR="00BC53F2" w:rsidRPr="00E97D34" w:rsidRDefault="00BC53F2" w:rsidP="00BC53F2">
      <w:pPr>
        <w:ind w:left="709"/>
        <w:jc w:val="both"/>
      </w:pPr>
    </w:p>
    <w:p w14:paraId="2AD4B780" w14:textId="7ED0BA54" w:rsidR="00E97D34" w:rsidRPr="00E97D34" w:rsidRDefault="00E97D34" w:rsidP="0018678D">
      <w:pPr>
        <w:numPr>
          <w:ilvl w:val="1"/>
          <w:numId w:val="7"/>
        </w:numPr>
        <w:ind w:left="709" w:hanging="709"/>
        <w:jc w:val="both"/>
      </w:pPr>
      <w:r w:rsidRPr="00E97D34">
        <w:t>V prípade vytvorenia právnych vzťahov, na ktorých základe nevzniká nový subjekt 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rámcovej dohody, ktorá má byť výsledkom tohto verejného obstarávania.</w:t>
      </w:r>
    </w:p>
    <w:p w14:paraId="67850665" w14:textId="77777777" w:rsidR="00E97D34" w:rsidRPr="00E97D34" w:rsidRDefault="00E97D34" w:rsidP="00BC53F2">
      <w:pPr>
        <w:ind w:left="709" w:hanging="709"/>
        <w:jc w:val="both"/>
      </w:pPr>
    </w:p>
    <w:p w14:paraId="346025DE" w14:textId="35556B32" w:rsidR="00E97D34" w:rsidRPr="00E97D34" w:rsidRDefault="00E97D34" w:rsidP="0018678D">
      <w:pPr>
        <w:numPr>
          <w:ilvl w:val="1"/>
          <w:numId w:val="7"/>
        </w:numPr>
        <w:ind w:left="709" w:hanging="709"/>
        <w:jc w:val="both"/>
      </w:pPr>
      <w:r w:rsidRPr="00E97D34">
        <w:t xml:space="preserve">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w:t>
      </w:r>
      <w:r w:rsidRPr="00E97D34">
        <w:tab/>
        <w:t>tovar, uskutočňovať stavebné práce alebo poskytovať službu preukazuje člen skupiny len vo vzťahu k tej časti predmetu zákazky alebo koncesie, ktorú má zabezpečiť.</w:t>
      </w:r>
    </w:p>
    <w:p w14:paraId="28FE28FE" w14:textId="77777777" w:rsidR="00E97D34" w:rsidRPr="00E97D34" w:rsidRDefault="00E97D34" w:rsidP="00BC53F2">
      <w:pPr>
        <w:ind w:left="709" w:hanging="709"/>
        <w:jc w:val="both"/>
      </w:pPr>
    </w:p>
    <w:p w14:paraId="1B2CD32F" w14:textId="33B83AA0" w:rsidR="001C4D24" w:rsidRDefault="00E97D34" w:rsidP="003C28C0">
      <w:pPr>
        <w:numPr>
          <w:ilvl w:val="1"/>
          <w:numId w:val="7"/>
        </w:numPr>
        <w:ind w:left="709" w:hanging="709"/>
        <w:jc w:val="both"/>
      </w:pPr>
      <w:r w:rsidRPr="00E97D34">
        <w:t>Skupina dodávateľov môže využiť zdroje účastníkov skupiny dodávateľov alebo iných osôb podľa § 33 ods. 2, kapacity účastníkov skupiny dodávateľov alebo iných osôb podľa § 34 ods. 3 zákona o verejnom obstarávaní.</w:t>
      </w:r>
    </w:p>
    <w:p w14:paraId="3EB540FA" w14:textId="77777777" w:rsidR="009D597D" w:rsidRPr="00E97D34" w:rsidRDefault="009D597D" w:rsidP="003C28C0">
      <w:pPr>
        <w:jc w:val="both"/>
      </w:pPr>
    </w:p>
    <w:p w14:paraId="54BBBD30" w14:textId="77777777" w:rsidR="00E750FC" w:rsidRPr="006256CD" w:rsidRDefault="00E750FC" w:rsidP="0018678D">
      <w:pPr>
        <w:pStyle w:val="Nadpis3"/>
        <w:numPr>
          <w:ilvl w:val="0"/>
          <w:numId w:val="7"/>
        </w:numPr>
        <w:ind w:left="0" w:firstLine="0"/>
      </w:pPr>
      <w:bookmarkStart w:id="87" w:name="_Toc369511219"/>
      <w:bookmarkStart w:id="88" w:name="_Toc380494226"/>
      <w:bookmarkStart w:id="89" w:name="_Toc30423409"/>
      <w:r w:rsidRPr="006256CD">
        <w:t>Predloženie ponuky</w:t>
      </w:r>
      <w:bookmarkEnd w:id="87"/>
      <w:bookmarkEnd w:id="88"/>
      <w:bookmarkEnd w:id="89"/>
    </w:p>
    <w:p w14:paraId="4155B480" w14:textId="77777777" w:rsidR="00E750FC" w:rsidRPr="006256CD" w:rsidRDefault="00E750FC" w:rsidP="00E750FC"/>
    <w:p w14:paraId="13B72940" w14:textId="1D0E345C" w:rsidR="00E97D34" w:rsidRPr="00746A65" w:rsidRDefault="00746A65" w:rsidP="0018678D">
      <w:pPr>
        <w:numPr>
          <w:ilvl w:val="1"/>
          <w:numId w:val="7"/>
        </w:numPr>
        <w:ind w:left="709"/>
        <w:jc w:val="both"/>
        <w:rPr>
          <w:rFonts w:cs="Arial"/>
          <w:szCs w:val="20"/>
        </w:rPr>
      </w:pPr>
      <w:r w:rsidRPr="00746A65">
        <w:rPr>
          <w:rFonts w:cs="Arial"/>
          <w:szCs w:val="20"/>
        </w:rPr>
        <w:t>Každý uchádzač môže vo verejnom obstarávaní predložiť iba jednu ponuku na ktorúkoľvek</w:t>
      </w:r>
      <w:r>
        <w:rPr>
          <w:rFonts w:cs="Arial"/>
          <w:szCs w:val="20"/>
        </w:rPr>
        <w:t xml:space="preserve"> </w:t>
      </w:r>
      <w:r w:rsidRPr="00746A65">
        <w:rPr>
          <w:rFonts w:cs="Arial"/>
          <w:szCs w:val="20"/>
        </w:rPr>
        <w:t xml:space="preserve">z častí resp. na všetky časti, buď samostatne sám za seba alebo ako člen skupiny dodávateľov v elektronickej forme, a to výlučne prostredníctvom elektronického systému </w:t>
      </w:r>
      <w:r>
        <w:rPr>
          <w:rFonts w:cs="Arial"/>
          <w:szCs w:val="20"/>
        </w:rPr>
        <w:t>JOSEPHINE.</w:t>
      </w:r>
    </w:p>
    <w:p w14:paraId="0BE76908" w14:textId="77777777" w:rsidR="00E97D34" w:rsidRPr="00E97D34" w:rsidRDefault="00E97D34" w:rsidP="00BC53F2">
      <w:pPr>
        <w:ind w:left="709" w:hanging="709"/>
        <w:jc w:val="both"/>
        <w:rPr>
          <w:rFonts w:cs="Arial"/>
          <w:szCs w:val="20"/>
        </w:rPr>
      </w:pPr>
    </w:p>
    <w:p w14:paraId="68293169" w14:textId="4B57FEC9" w:rsidR="00E97D34" w:rsidRPr="00752146" w:rsidRDefault="00E97D34" w:rsidP="00752146">
      <w:pPr>
        <w:numPr>
          <w:ilvl w:val="1"/>
          <w:numId w:val="7"/>
        </w:numPr>
        <w:ind w:left="709" w:hanging="709"/>
        <w:jc w:val="both"/>
        <w:rPr>
          <w:rFonts w:cs="Arial"/>
          <w:szCs w:val="20"/>
        </w:rPr>
      </w:pPr>
      <w:r w:rsidRPr="00E97D34">
        <w:rPr>
          <w:rFonts w:cs="Arial"/>
          <w:szCs w:val="20"/>
        </w:rPr>
        <w:t>Ponuky sa budú predkladať elektronicky v zmysle § 49 ods. 1 písm. a) zákona o verejnom obstarávaní</w:t>
      </w:r>
      <w:r>
        <w:rPr>
          <w:rFonts w:cs="Arial"/>
          <w:szCs w:val="20"/>
        </w:rPr>
        <w:t xml:space="preserve"> </w:t>
      </w:r>
      <w:r w:rsidRPr="00E97D34">
        <w:rPr>
          <w:rFonts w:cs="Arial"/>
          <w:szCs w:val="20"/>
        </w:rPr>
        <w:t>do</w:t>
      </w:r>
      <w:r>
        <w:rPr>
          <w:rFonts w:cs="Arial"/>
          <w:szCs w:val="20"/>
        </w:rPr>
        <w:t xml:space="preserve"> </w:t>
      </w:r>
      <w:r w:rsidRPr="00E97D34">
        <w:rPr>
          <w:rFonts w:cs="Arial"/>
          <w:szCs w:val="20"/>
        </w:rPr>
        <w:t>systému</w:t>
      </w:r>
      <w:r>
        <w:rPr>
          <w:rFonts w:cs="Arial"/>
          <w:szCs w:val="20"/>
        </w:rPr>
        <w:t xml:space="preserve"> </w:t>
      </w:r>
      <w:r w:rsidRPr="00E97D34">
        <w:rPr>
          <w:rFonts w:cs="Arial"/>
          <w:szCs w:val="20"/>
        </w:rPr>
        <w:t>JOSEPHINE,</w:t>
      </w:r>
      <w:r>
        <w:rPr>
          <w:rFonts w:cs="Arial"/>
          <w:szCs w:val="20"/>
        </w:rPr>
        <w:t xml:space="preserve"> </w:t>
      </w:r>
      <w:r w:rsidRPr="00E97D34">
        <w:rPr>
          <w:rFonts w:cs="Arial"/>
          <w:szCs w:val="20"/>
        </w:rPr>
        <w:t>umiestnenom</w:t>
      </w:r>
      <w:r>
        <w:rPr>
          <w:rFonts w:cs="Arial"/>
          <w:szCs w:val="20"/>
        </w:rPr>
        <w:t xml:space="preserve"> </w:t>
      </w:r>
      <w:r w:rsidRPr="00E97D34">
        <w:rPr>
          <w:rFonts w:cs="Arial"/>
          <w:szCs w:val="20"/>
        </w:rPr>
        <w:t>na</w:t>
      </w:r>
      <w:r>
        <w:rPr>
          <w:rFonts w:cs="Arial"/>
          <w:szCs w:val="20"/>
        </w:rPr>
        <w:t xml:space="preserve"> </w:t>
      </w:r>
      <w:r w:rsidRPr="00E97D34">
        <w:rPr>
          <w:rFonts w:cs="Arial"/>
          <w:szCs w:val="20"/>
        </w:rPr>
        <w:t>webovej</w:t>
      </w:r>
      <w:r>
        <w:rPr>
          <w:rFonts w:cs="Arial"/>
          <w:szCs w:val="20"/>
        </w:rPr>
        <w:t xml:space="preserve"> </w:t>
      </w:r>
      <w:r w:rsidRPr="00E97D34">
        <w:rPr>
          <w:rFonts w:cs="Arial"/>
          <w:szCs w:val="20"/>
        </w:rPr>
        <w:t xml:space="preserve">adrese </w:t>
      </w:r>
      <w:hyperlink r:id="rId15" w:history="1">
        <w:r w:rsidR="008F291B" w:rsidRPr="006664EA">
          <w:rPr>
            <w:rStyle w:val="Hypertextovprepojenie"/>
          </w:rPr>
          <w:t>https://josephine.proebiz.com/sk/tender/9955/summary</w:t>
        </w:r>
      </w:hyperlink>
      <w:r w:rsidRPr="008F291B">
        <w:rPr>
          <w:rFonts w:cs="Arial"/>
          <w:szCs w:val="20"/>
        </w:rPr>
        <w:t>,</w:t>
      </w:r>
      <w:r w:rsidR="008F291B">
        <w:rPr>
          <w:rFonts w:cs="Arial"/>
          <w:szCs w:val="20"/>
        </w:rPr>
        <w:t xml:space="preserve"> </w:t>
      </w:r>
      <w:r w:rsidRPr="00752146">
        <w:rPr>
          <w:rFonts w:cs="Arial"/>
          <w:szCs w:val="20"/>
        </w:rPr>
        <w:t>v lehote na predkladanie ponúk podľa bodu 23.2.</w:t>
      </w:r>
    </w:p>
    <w:p w14:paraId="6808B35E" w14:textId="77777777" w:rsidR="00E97D34" w:rsidRPr="00E97D34" w:rsidRDefault="00E97D34" w:rsidP="00BC53F2">
      <w:pPr>
        <w:ind w:left="709" w:hanging="709"/>
        <w:jc w:val="both"/>
        <w:rPr>
          <w:rFonts w:cs="Arial"/>
          <w:szCs w:val="20"/>
        </w:rPr>
      </w:pPr>
    </w:p>
    <w:p w14:paraId="3BC4823B" w14:textId="302EECB4" w:rsidR="00E97D34" w:rsidRPr="00E97D34" w:rsidRDefault="00E97D34" w:rsidP="0018678D">
      <w:pPr>
        <w:numPr>
          <w:ilvl w:val="1"/>
          <w:numId w:val="7"/>
        </w:numPr>
        <w:ind w:left="709" w:hanging="709"/>
        <w:jc w:val="both"/>
        <w:rPr>
          <w:rFonts w:cs="Arial"/>
          <w:szCs w:val="20"/>
        </w:rPr>
      </w:pPr>
      <w:r w:rsidRPr="00E97D34">
        <w:t xml:space="preserve">Predkladanie ponúk je umožnené iba autentifikovaným uchádzačom. Autentifikáciu je možné previesť dvoma spôsobmi </w:t>
      </w:r>
    </w:p>
    <w:p w14:paraId="133B8F15" w14:textId="77777777" w:rsidR="00E97D34" w:rsidRPr="00E97D34" w:rsidRDefault="00E97D34" w:rsidP="00BC53F2">
      <w:pPr>
        <w:ind w:left="709" w:hanging="709"/>
        <w:jc w:val="both"/>
        <w:rPr>
          <w:rFonts w:cs="Arial"/>
          <w:szCs w:val="20"/>
        </w:rPr>
      </w:pPr>
    </w:p>
    <w:p w14:paraId="7CC4F5AF" w14:textId="6BFD6FD6" w:rsidR="00E97D34" w:rsidRPr="00E97D34" w:rsidRDefault="00E97D34" w:rsidP="0018678D">
      <w:pPr>
        <w:numPr>
          <w:ilvl w:val="0"/>
          <w:numId w:val="47"/>
        </w:numPr>
        <w:spacing w:after="120"/>
        <w:ind w:left="709" w:hanging="709"/>
        <w:jc w:val="both"/>
        <w:rPr>
          <w:color w:val="FF0000"/>
          <w:lang w:eastAsia="en-US"/>
        </w:rPr>
      </w:pPr>
      <w:r w:rsidRPr="00E97D34">
        <w:rPr>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w:t>
      </w:r>
      <w:r w:rsidRPr="00E97D34">
        <w:rPr>
          <w:b/>
          <w:lang w:eastAsia="en-US"/>
        </w:rPr>
        <w:t>8.00 – 16.00 hod.</w:t>
      </w:r>
      <w:r w:rsidRPr="00E97D34">
        <w:rPr>
          <w:lang w:eastAsia="en-US"/>
        </w:rPr>
        <w:t xml:space="preserve"> , alebo </w:t>
      </w:r>
    </w:p>
    <w:p w14:paraId="5A523E3F" w14:textId="0185434B" w:rsidR="00E97D34" w:rsidRPr="00E97D34" w:rsidRDefault="00E97D34" w:rsidP="0018678D">
      <w:pPr>
        <w:numPr>
          <w:ilvl w:val="0"/>
          <w:numId w:val="47"/>
        </w:numPr>
        <w:spacing w:after="120"/>
        <w:ind w:left="709" w:hanging="709"/>
        <w:jc w:val="both"/>
        <w:rPr>
          <w:lang w:eastAsia="en-US"/>
        </w:rPr>
      </w:pPr>
      <w:r w:rsidRPr="00E97D34">
        <w:t>počkaním na autorizačný kód, ktorý bude poslaný na adresu sídla firmy uchádzača v listovej podobe formou doporučenej pošty v prípade, kedy spoločnosť pomocou eID registruje osoba, ktorá nie je štatutárom tejto spoločnosti alebo je registrácia do systému realizovaná pomocou hesla. Lehota na tento úkon sú 3 pracovné dni a je potreba s touto dobou počítať pri vkladaní ponuky</w:t>
      </w:r>
      <w:r>
        <w:t>.</w:t>
      </w:r>
    </w:p>
    <w:p w14:paraId="19B42882" w14:textId="2F82BDF9" w:rsidR="00E97D34" w:rsidRDefault="00E97D34" w:rsidP="0018678D">
      <w:pPr>
        <w:numPr>
          <w:ilvl w:val="1"/>
          <w:numId w:val="7"/>
        </w:numPr>
        <w:ind w:left="709" w:hanging="709"/>
        <w:jc w:val="both"/>
        <w:rPr>
          <w:rFonts w:cs="Arial"/>
          <w:szCs w:val="20"/>
        </w:rPr>
      </w:pPr>
      <w:r w:rsidRPr="00E97D34">
        <w:lastRenderedPageBreak/>
        <w:t xml:space="preserve">Autentifikovaný uchádzač si po prihlásení do systému JOSEPHINE v Prehľade zákaziek vyberie predmetnú zákazku a vloží svoju ponuku do určeného formulára na príjem ponúk, ktorý </w:t>
      </w:r>
      <w:r w:rsidRPr="00E97D34">
        <w:tab/>
        <w:t>nájde v záložke „Ponuky“.</w:t>
      </w:r>
      <w:r w:rsidR="00E750FC" w:rsidRPr="006256CD">
        <w:rPr>
          <w:rFonts w:cs="Arial"/>
          <w:szCs w:val="20"/>
        </w:rPr>
        <w:t>Uchádzač predloží ponuku na celý predmet zákazky tak, ako je to požadované v súťažných podkladoch. Ponuky predložené na časť predmetu zákazky nebudú akceptované, bude sa na ne prihliadať ako na ponuku, ktorá nespĺňa predmet zákazky.</w:t>
      </w:r>
    </w:p>
    <w:p w14:paraId="45BEBC85" w14:textId="77777777" w:rsidR="00E97D34" w:rsidRDefault="00E97D34" w:rsidP="00BC53F2">
      <w:pPr>
        <w:ind w:left="709" w:hanging="709"/>
        <w:jc w:val="both"/>
        <w:rPr>
          <w:rFonts w:cs="Arial"/>
          <w:szCs w:val="20"/>
        </w:rPr>
      </w:pPr>
    </w:p>
    <w:p w14:paraId="66F7CC56" w14:textId="18BC297F" w:rsidR="00E97D34" w:rsidRDefault="00E97D34" w:rsidP="0018678D">
      <w:pPr>
        <w:numPr>
          <w:ilvl w:val="1"/>
          <w:numId w:val="7"/>
        </w:numPr>
        <w:ind w:left="709" w:hanging="709"/>
        <w:jc w:val="both"/>
        <w:rPr>
          <w:rFonts w:cs="Arial"/>
          <w:szCs w:val="20"/>
        </w:rPr>
      </w:pPr>
      <w:r>
        <w:rPr>
          <w:rFonts w:cs="Arial"/>
          <w:szCs w:val="20"/>
        </w:rPr>
        <w:t xml:space="preserve">Po </w:t>
      </w:r>
      <w:r w:rsidRPr="00E97D34">
        <w:rPr>
          <w:rFonts w:cs="Arial"/>
          <w:szCs w:val="20"/>
        </w:rPr>
        <w:t>úspešnom nahraní ponuky do systému JOSEPHINE je uchádzačovi odoslaný notifikačný informatívny e-mail (a to  na emailovú adresu užívateľa uchádzača, ktorý ponuku nahral).</w:t>
      </w:r>
    </w:p>
    <w:p w14:paraId="0590B778" w14:textId="77777777" w:rsidR="00E97D34" w:rsidRDefault="00E97D34" w:rsidP="00BC53F2">
      <w:pPr>
        <w:ind w:left="709" w:hanging="709"/>
        <w:jc w:val="both"/>
        <w:rPr>
          <w:rFonts w:cs="Arial"/>
          <w:szCs w:val="20"/>
        </w:rPr>
      </w:pPr>
    </w:p>
    <w:p w14:paraId="57409C69" w14:textId="37C35470" w:rsidR="00E97D34" w:rsidRDefault="00E97D34" w:rsidP="0018678D">
      <w:pPr>
        <w:numPr>
          <w:ilvl w:val="1"/>
          <w:numId w:val="7"/>
        </w:numPr>
        <w:ind w:left="709" w:hanging="709"/>
        <w:jc w:val="both"/>
        <w:rPr>
          <w:rFonts w:cs="Arial"/>
          <w:szCs w:val="20"/>
        </w:rPr>
      </w:pPr>
      <w:r w:rsidRPr="00E97D34">
        <w:rPr>
          <w:rFonts w:cs="Arial"/>
          <w:szCs w:val="20"/>
        </w:rPr>
        <w:t>Ponuka uchádzača predložená po uplynutí lehoty na predkladanie ponúk sa elektronicky neotvorí.</w:t>
      </w:r>
    </w:p>
    <w:p w14:paraId="5B8B215B" w14:textId="77777777" w:rsidR="00E97D34" w:rsidRDefault="00E97D34" w:rsidP="00BC53F2">
      <w:pPr>
        <w:ind w:left="709" w:hanging="709"/>
        <w:jc w:val="both"/>
        <w:rPr>
          <w:rFonts w:cs="Arial"/>
          <w:szCs w:val="20"/>
        </w:rPr>
      </w:pPr>
    </w:p>
    <w:p w14:paraId="0EFD9B25" w14:textId="71C72A72" w:rsidR="001E6B03" w:rsidRPr="00913F73" w:rsidRDefault="00E97D34" w:rsidP="0018678D">
      <w:pPr>
        <w:numPr>
          <w:ilvl w:val="1"/>
          <w:numId w:val="7"/>
        </w:numPr>
        <w:ind w:left="709" w:hanging="709"/>
        <w:jc w:val="both"/>
        <w:rPr>
          <w:rFonts w:cs="Arial"/>
          <w:szCs w:val="20"/>
        </w:rPr>
      </w:pPr>
      <w:r w:rsidRPr="00E97D34">
        <w:rPr>
          <w:rFonts w:cs="Arial"/>
          <w:szCs w:val="20"/>
        </w:rPr>
        <w:t>Uchádzač môže predloženú ponuku vziať späť do uplynutia lehoty na predkladanie ponúk.</w:t>
      </w:r>
      <w:r>
        <w:rPr>
          <w:rFonts w:cs="Arial"/>
          <w:szCs w:val="20"/>
        </w:rPr>
        <w:t xml:space="preserve"> </w:t>
      </w:r>
      <w:r w:rsidRPr="00E97D34">
        <w:rPr>
          <w:rFonts w:cs="Arial"/>
          <w:szCs w:val="20"/>
        </w:rPr>
        <w:t>Uchádzač pri odvolaní ponuky postupuje obdobne ako pri vložení prvotnej ponuky (kliknutím na tlačidlo „Stiahnuť ponuku“ a predložením novej ponuky).</w:t>
      </w:r>
    </w:p>
    <w:p w14:paraId="2FBD75C8" w14:textId="0B5F0DC6" w:rsidR="001E6B03" w:rsidRDefault="001E6B03" w:rsidP="0018678D">
      <w:pPr>
        <w:numPr>
          <w:ilvl w:val="1"/>
          <w:numId w:val="7"/>
        </w:numPr>
        <w:ind w:left="709" w:hanging="709"/>
        <w:jc w:val="both"/>
        <w:rPr>
          <w:rFonts w:cs="Arial"/>
          <w:szCs w:val="20"/>
        </w:rPr>
      </w:pPr>
      <w:r w:rsidRPr="001E6B03">
        <w:rPr>
          <w:rFonts w:cs="Arial"/>
          <w:szCs w:val="20"/>
        </w:rPr>
        <w:t>Požiadavka verejného obstarávateľa, ktoré doklady, dokumenty a ďalšie písomnosti musia byť</w:t>
      </w:r>
      <w:r>
        <w:rPr>
          <w:rFonts w:cs="Arial"/>
          <w:szCs w:val="20"/>
        </w:rPr>
        <w:t xml:space="preserve"> </w:t>
      </w:r>
      <w:r w:rsidRPr="001E6B03">
        <w:rPr>
          <w:rFonts w:cs="Arial"/>
          <w:szCs w:val="20"/>
        </w:rPr>
        <w:t>predložené v ponuke je uvedená v bode 15. tohto oddielu súťažných podkladov</w:t>
      </w:r>
      <w:r>
        <w:rPr>
          <w:rFonts w:cs="Arial"/>
          <w:szCs w:val="20"/>
        </w:rPr>
        <w:t>.</w:t>
      </w:r>
    </w:p>
    <w:p w14:paraId="58A011A9" w14:textId="77777777" w:rsidR="001E6B03" w:rsidRDefault="001E6B03" w:rsidP="00BC53F2">
      <w:pPr>
        <w:ind w:left="709" w:hanging="709"/>
        <w:jc w:val="both"/>
        <w:rPr>
          <w:rFonts w:cs="Arial"/>
          <w:szCs w:val="20"/>
        </w:rPr>
      </w:pPr>
    </w:p>
    <w:p w14:paraId="4DDDBFBB" w14:textId="597A12DB" w:rsidR="001C4D24" w:rsidRPr="0072589D" w:rsidRDefault="001E6B03" w:rsidP="0072589D">
      <w:pPr>
        <w:numPr>
          <w:ilvl w:val="1"/>
          <w:numId w:val="7"/>
        </w:numPr>
        <w:ind w:left="709" w:hanging="709"/>
        <w:jc w:val="both"/>
        <w:rPr>
          <w:rFonts w:cs="Arial"/>
          <w:szCs w:val="20"/>
        </w:rPr>
      </w:pPr>
      <w:r w:rsidRPr="001E6B03">
        <w:rPr>
          <w:rFonts w:cs="Arial"/>
          <w:szCs w:val="20"/>
        </w:rPr>
        <w:t>V kontextu zákona o verejnom obstarávaní, § 49 bod 1a upozorňujeme uchádzačov                            na náležitosti predkladania ponúk elektronicky. Heslo súťaže: „</w:t>
      </w:r>
      <w:r w:rsidR="00CF449B">
        <w:rPr>
          <w:rFonts w:cs="Arial"/>
          <w:b/>
          <w:bCs/>
          <w:szCs w:val="20"/>
        </w:rPr>
        <w:t>Konsigančný sklad ND – autobusy S</w:t>
      </w:r>
      <w:r w:rsidR="0072776C">
        <w:rPr>
          <w:rFonts w:cs="Arial"/>
          <w:b/>
          <w:bCs/>
          <w:szCs w:val="20"/>
        </w:rPr>
        <w:t>OLARIS</w:t>
      </w:r>
      <w:r>
        <w:rPr>
          <w:rFonts w:cs="Arial"/>
          <w:b/>
          <w:bCs/>
          <w:szCs w:val="20"/>
        </w:rPr>
        <w:t>“.</w:t>
      </w:r>
    </w:p>
    <w:p w14:paraId="03BFA8D2" w14:textId="77777777" w:rsidR="00E97D34" w:rsidRPr="00E97D34" w:rsidRDefault="00E97D34" w:rsidP="00BC53F2">
      <w:pPr>
        <w:ind w:left="709" w:hanging="709"/>
        <w:jc w:val="both"/>
        <w:rPr>
          <w:rFonts w:cs="Arial"/>
          <w:szCs w:val="20"/>
        </w:rPr>
      </w:pPr>
    </w:p>
    <w:p w14:paraId="26E1E8C6" w14:textId="77777777" w:rsidR="00E750FC" w:rsidRPr="006256CD" w:rsidRDefault="00E750FC" w:rsidP="0018678D">
      <w:pPr>
        <w:pStyle w:val="Nadpis3"/>
        <w:numPr>
          <w:ilvl w:val="0"/>
          <w:numId w:val="7"/>
        </w:numPr>
        <w:ind w:left="0" w:firstLine="0"/>
      </w:pPr>
      <w:bookmarkStart w:id="90" w:name="_Toc369511220"/>
      <w:bookmarkStart w:id="91" w:name="_Toc380494227"/>
      <w:bookmarkStart w:id="92" w:name="_Toc30423410"/>
      <w:r w:rsidRPr="006256CD">
        <w:t>Miesto a lehota na predkladanie ponúk</w:t>
      </w:r>
      <w:bookmarkEnd w:id="90"/>
      <w:bookmarkEnd w:id="91"/>
      <w:bookmarkEnd w:id="92"/>
    </w:p>
    <w:p w14:paraId="43ABABFA" w14:textId="77777777" w:rsidR="00E750FC" w:rsidRPr="006256CD" w:rsidRDefault="00E750FC" w:rsidP="00E750FC"/>
    <w:p w14:paraId="6C94AAD2" w14:textId="1A43686F" w:rsidR="00E750FC" w:rsidRPr="004756B6" w:rsidRDefault="001E6B03" w:rsidP="0018678D">
      <w:pPr>
        <w:numPr>
          <w:ilvl w:val="1"/>
          <w:numId w:val="7"/>
        </w:numPr>
        <w:ind w:left="709" w:hanging="709"/>
        <w:jc w:val="both"/>
        <w:rPr>
          <w:rFonts w:cs="Arial"/>
          <w:szCs w:val="20"/>
        </w:rPr>
      </w:pPr>
      <w:r w:rsidRPr="004756B6">
        <w:rPr>
          <w:rFonts w:cs="Arial"/>
          <w:szCs w:val="20"/>
        </w:rPr>
        <w:t xml:space="preserve">Ponuky sa predkladajú elektronicky prostredníctvom systému JOSEPHINE (webová adresa </w:t>
      </w:r>
      <w:r w:rsidRPr="004756B6">
        <w:rPr>
          <w:rFonts w:cs="Arial"/>
          <w:szCs w:val="20"/>
        </w:rPr>
        <w:tab/>
        <w:t>systému je</w:t>
      </w:r>
      <w:r w:rsidR="004756B6" w:rsidRPr="004756B6">
        <w:rPr>
          <w:rFonts w:cs="Arial"/>
          <w:szCs w:val="20"/>
        </w:rPr>
        <w:t xml:space="preserve"> </w:t>
      </w:r>
      <w:r w:rsidR="008F291B" w:rsidRPr="008F291B">
        <w:rPr>
          <w:rFonts w:cs="Arial"/>
          <w:b/>
          <w:szCs w:val="20"/>
        </w:rPr>
        <w:t>https://josephine.proebiz.com/sk/tender/9955/summary</w:t>
      </w:r>
      <w:r w:rsidR="004756B6">
        <w:rPr>
          <w:rFonts w:cs="Arial"/>
          <w:szCs w:val="20"/>
        </w:rPr>
        <w:t>,</w:t>
      </w:r>
      <w:r w:rsidRPr="004756B6">
        <w:rPr>
          <w:rFonts w:cs="Arial"/>
          <w:szCs w:val="20"/>
        </w:rPr>
        <w:t xml:space="preserve"> kde autentifikovaný uchádzač vkladá ponuku danej zákazke.</w:t>
      </w:r>
    </w:p>
    <w:p w14:paraId="061558D8" w14:textId="77777777" w:rsidR="00BC53F2" w:rsidRPr="00BC53F2" w:rsidRDefault="00BC53F2" w:rsidP="00BC53F2">
      <w:pPr>
        <w:ind w:left="709"/>
        <w:jc w:val="both"/>
        <w:rPr>
          <w:rFonts w:cs="Arial"/>
          <w:szCs w:val="20"/>
        </w:rPr>
      </w:pPr>
    </w:p>
    <w:p w14:paraId="1E6A3540" w14:textId="569748A0" w:rsidR="00E750FC" w:rsidRPr="00FA7701" w:rsidRDefault="00E750FC" w:rsidP="0018678D">
      <w:pPr>
        <w:numPr>
          <w:ilvl w:val="1"/>
          <w:numId w:val="7"/>
        </w:numPr>
        <w:ind w:left="709" w:hanging="709"/>
        <w:jc w:val="both"/>
        <w:rPr>
          <w:rFonts w:cs="Arial"/>
          <w:szCs w:val="20"/>
        </w:rPr>
      </w:pPr>
      <w:r w:rsidRPr="00D62413">
        <w:rPr>
          <w:rFonts w:cs="Arial"/>
          <w:szCs w:val="20"/>
        </w:rPr>
        <w:t>Lehota na predkladanie ponúk uplynie dňom</w:t>
      </w:r>
      <w:r w:rsidRPr="005B1834">
        <w:rPr>
          <w:rFonts w:cs="Arial"/>
          <w:szCs w:val="20"/>
        </w:rPr>
        <w:t xml:space="preserve">: </w:t>
      </w:r>
      <w:r w:rsidR="00FA7701" w:rsidRPr="00FA7701">
        <w:rPr>
          <w:rFonts w:cs="Arial"/>
          <w:b/>
          <w:bCs/>
          <w:szCs w:val="20"/>
        </w:rPr>
        <w:t>02</w:t>
      </w:r>
      <w:r w:rsidR="00DC0C36" w:rsidRPr="00FA7701">
        <w:rPr>
          <w:rFonts w:cs="Arial"/>
          <w:b/>
          <w:bCs/>
          <w:szCs w:val="20"/>
        </w:rPr>
        <w:t>/</w:t>
      </w:r>
      <w:r w:rsidR="0072776C" w:rsidRPr="00FA7701">
        <w:rPr>
          <w:rFonts w:cs="Arial"/>
          <w:b/>
          <w:bCs/>
          <w:szCs w:val="20"/>
        </w:rPr>
        <w:t>0</w:t>
      </w:r>
      <w:r w:rsidR="00FA7701" w:rsidRPr="00FA7701">
        <w:rPr>
          <w:rFonts w:cs="Arial"/>
          <w:b/>
          <w:bCs/>
          <w:szCs w:val="20"/>
        </w:rPr>
        <w:t>3</w:t>
      </w:r>
      <w:r w:rsidR="00DC0C36" w:rsidRPr="00FA7701">
        <w:rPr>
          <w:rFonts w:cs="Arial"/>
          <w:b/>
          <w:bCs/>
          <w:szCs w:val="20"/>
        </w:rPr>
        <w:t>/20</w:t>
      </w:r>
      <w:r w:rsidR="00D62413" w:rsidRPr="00FA7701">
        <w:rPr>
          <w:rFonts w:cs="Arial"/>
          <w:b/>
          <w:bCs/>
          <w:szCs w:val="20"/>
        </w:rPr>
        <w:t>2</w:t>
      </w:r>
      <w:r w:rsidR="00A44606" w:rsidRPr="00FA7701">
        <w:rPr>
          <w:rFonts w:cs="Arial"/>
          <w:b/>
          <w:bCs/>
          <w:szCs w:val="20"/>
        </w:rPr>
        <w:t>1</w:t>
      </w:r>
      <w:r w:rsidR="00DC0C36" w:rsidRPr="00FA7701">
        <w:rPr>
          <w:rFonts w:cs="Arial"/>
          <w:b/>
          <w:szCs w:val="20"/>
        </w:rPr>
        <w:t xml:space="preserve"> </w:t>
      </w:r>
      <w:r w:rsidRPr="00FA7701">
        <w:rPr>
          <w:rFonts w:cs="Arial"/>
          <w:b/>
          <w:bCs/>
          <w:szCs w:val="20"/>
        </w:rPr>
        <w:t>o 09:</w:t>
      </w:r>
      <w:r w:rsidR="0072776C" w:rsidRPr="00FA7701">
        <w:rPr>
          <w:rFonts w:cs="Arial"/>
          <w:b/>
          <w:bCs/>
          <w:szCs w:val="20"/>
        </w:rPr>
        <w:t>0</w:t>
      </w:r>
      <w:r w:rsidRPr="00FA7701">
        <w:rPr>
          <w:rFonts w:cs="Arial"/>
          <w:b/>
          <w:bCs/>
          <w:szCs w:val="20"/>
        </w:rPr>
        <w:t xml:space="preserve">0 hod. </w:t>
      </w:r>
      <w:r w:rsidRPr="00FA7701">
        <w:rPr>
          <w:rFonts w:cs="Arial"/>
          <w:szCs w:val="20"/>
        </w:rPr>
        <w:t>stredoeurópskeho času.</w:t>
      </w:r>
    </w:p>
    <w:p w14:paraId="6B89A580" w14:textId="77777777" w:rsidR="00E750FC" w:rsidRDefault="00E750FC" w:rsidP="00E750FC">
      <w:pPr>
        <w:ind w:left="709" w:hanging="709"/>
        <w:jc w:val="both"/>
        <w:rPr>
          <w:rFonts w:cs="Arial"/>
          <w:szCs w:val="20"/>
        </w:rPr>
      </w:pPr>
    </w:p>
    <w:p w14:paraId="615FDE73" w14:textId="610139D7" w:rsidR="00387E5A" w:rsidRDefault="001E6B03" w:rsidP="0018678D">
      <w:pPr>
        <w:numPr>
          <w:ilvl w:val="1"/>
          <w:numId w:val="7"/>
        </w:numPr>
        <w:ind w:left="709" w:hanging="709"/>
        <w:jc w:val="both"/>
        <w:rPr>
          <w:rFonts w:cs="Arial"/>
          <w:noProof w:val="0"/>
          <w:szCs w:val="20"/>
        </w:rPr>
      </w:pPr>
      <w:r w:rsidRPr="001E6B03">
        <w:rPr>
          <w:rFonts w:cs="Arial"/>
          <w:szCs w:val="20"/>
        </w:rPr>
        <w:t>Ponuka uchádzača predložená po uplynutí lehoty na predkladanie ponúk stanovenej v</w:t>
      </w:r>
      <w:r>
        <w:rPr>
          <w:rFonts w:cs="Arial"/>
          <w:szCs w:val="20"/>
        </w:rPr>
        <w:t> </w:t>
      </w:r>
      <w:r w:rsidRPr="001E6B03">
        <w:rPr>
          <w:rFonts w:cs="Arial"/>
          <w:szCs w:val="20"/>
        </w:rPr>
        <w:t>bode</w:t>
      </w:r>
      <w:r>
        <w:rPr>
          <w:rFonts w:cs="Arial"/>
          <w:szCs w:val="20"/>
        </w:rPr>
        <w:t xml:space="preserve"> </w:t>
      </w:r>
      <w:r w:rsidRPr="001E6B03">
        <w:rPr>
          <w:rFonts w:cs="Arial"/>
          <w:szCs w:val="20"/>
        </w:rPr>
        <w:t>23.2. tejto časti súťažných podkladov sa elektronicky neotvoria</w:t>
      </w:r>
      <w:r>
        <w:rPr>
          <w:rFonts w:cs="Arial"/>
          <w:szCs w:val="20"/>
        </w:rPr>
        <w:t>.</w:t>
      </w:r>
    </w:p>
    <w:p w14:paraId="27152D0B" w14:textId="77777777" w:rsidR="001E6B03" w:rsidRPr="00837FA0" w:rsidRDefault="001E6B03" w:rsidP="001C4D24">
      <w:pPr>
        <w:jc w:val="both"/>
        <w:rPr>
          <w:rFonts w:cs="Arial"/>
          <w:noProof w:val="0"/>
          <w:szCs w:val="20"/>
        </w:rPr>
      </w:pPr>
    </w:p>
    <w:p w14:paraId="35E5CBBA" w14:textId="77777777" w:rsidR="00E750FC" w:rsidRPr="006256CD" w:rsidRDefault="00E750FC" w:rsidP="0018678D">
      <w:pPr>
        <w:pStyle w:val="Nadpis3"/>
        <w:numPr>
          <w:ilvl w:val="0"/>
          <w:numId w:val="7"/>
        </w:numPr>
        <w:ind w:left="0" w:firstLine="0"/>
      </w:pPr>
      <w:bookmarkStart w:id="93" w:name="_Toc369511221"/>
      <w:bookmarkStart w:id="94" w:name="_Toc380494228"/>
      <w:bookmarkStart w:id="95" w:name="_Toc30423411"/>
      <w:r w:rsidRPr="006256CD">
        <w:t>Doplnenie, zmena a odvolanie ponuky</w:t>
      </w:r>
      <w:bookmarkEnd w:id="93"/>
      <w:bookmarkEnd w:id="94"/>
      <w:bookmarkEnd w:id="95"/>
    </w:p>
    <w:p w14:paraId="4BC57244" w14:textId="77777777" w:rsidR="00E750FC" w:rsidRPr="006256CD" w:rsidRDefault="00E750FC" w:rsidP="00E750FC"/>
    <w:p w14:paraId="75B04524" w14:textId="272C4E50" w:rsidR="001E6B03" w:rsidRPr="001E6B03" w:rsidRDefault="001E6B03" w:rsidP="0018678D">
      <w:pPr>
        <w:numPr>
          <w:ilvl w:val="1"/>
          <w:numId w:val="7"/>
        </w:numPr>
        <w:ind w:left="709" w:hanging="709"/>
        <w:jc w:val="both"/>
      </w:pPr>
      <w:r w:rsidRPr="001E6B03">
        <w:t>Uchádzač môže predloženú ponuku doplniť, zmeniť alebo odvolať do uplynutia lehoty na</w:t>
      </w:r>
      <w:r>
        <w:t xml:space="preserve"> </w:t>
      </w:r>
      <w:r w:rsidRPr="001E6B03">
        <w:t>predkladanie ponúk.</w:t>
      </w:r>
      <w:r>
        <w:t xml:space="preserve"> </w:t>
      </w:r>
      <w:r w:rsidRPr="001E6B03">
        <w:t>Doplnenie alebo zmenu ponuky je možné vykonať prostredníctvom funkcionality webovej aplikácie JOSEPHINE v primeranej lehote pred uplynutím lehoty na predkladanie ponúk. Uchádzač pri zmene a odvolaní ponuky postupuje obdobne ako pri vložení</w:t>
      </w:r>
      <w:r w:rsidR="009943B8">
        <w:t xml:space="preserve"> </w:t>
      </w:r>
      <w:r w:rsidRPr="001E6B03">
        <w:t xml:space="preserve">prvotnej ponuky (kliknutím na tlačidlo Stiahnuť ponuku a predložením novej ponuky). </w:t>
      </w:r>
    </w:p>
    <w:p w14:paraId="6A1BBF08" w14:textId="77777777" w:rsidR="008716FD" w:rsidRPr="00837FA0" w:rsidRDefault="008716FD" w:rsidP="006003CF">
      <w:pPr>
        <w:spacing w:before="120"/>
        <w:jc w:val="both"/>
        <w:rPr>
          <w:rFonts w:cs="Arial"/>
          <w:noProof w:val="0"/>
          <w:szCs w:val="20"/>
        </w:rPr>
      </w:pPr>
    </w:p>
    <w:p w14:paraId="457C85C6" w14:textId="77777777" w:rsidR="008716FD" w:rsidRPr="00837FA0" w:rsidRDefault="008716FD" w:rsidP="008716FD">
      <w:pPr>
        <w:pStyle w:val="Nadpis2"/>
        <w:rPr>
          <w:noProof w:val="0"/>
        </w:rPr>
      </w:pPr>
      <w:bookmarkStart w:id="96" w:name="_Toc369511222"/>
      <w:bookmarkStart w:id="97" w:name="_Toc380494229"/>
      <w:bookmarkStart w:id="98" w:name="_Toc476636372"/>
      <w:bookmarkStart w:id="99" w:name="_Toc30423412"/>
      <w:r w:rsidRPr="00837FA0">
        <w:rPr>
          <w:noProof w:val="0"/>
        </w:rPr>
        <w:lastRenderedPageBreak/>
        <w:t>5. Otváranie a vyhodnotenie ponúk</w:t>
      </w:r>
      <w:bookmarkEnd w:id="96"/>
      <w:bookmarkEnd w:id="97"/>
      <w:bookmarkEnd w:id="98"/>
      <w:bookmarkEnd w:id="99"/>
    </w:p>
    <w:p w14:paraId="5524DE09" w14:textId="77777777" w:rsidR="00284852" w:rsidRDefault="008716FD" w:rsidP="0018678D">
      <w:pPr>
        <w:pStyle w:val="Nadpis3"/>
        <w:numPr>
          <w:ilvl w:val="0"/>
          <w:numId w:val="7"/>
        </w:numPr>
        <w:ind w:left="0" w:firstLine="0"/>
        <w:rPr>
          <w:noProof w:val="0"/>
        </w:rPr>
      </w:pPr>
      <w:bookmarkStart w:id="100" w:name="_Toc369511223"/>
      <w:bookmarkStart w:id="101" w:name="_Toc380494230"/>
      <w:bookmarkStart w:id="102" w:name="_Toc476636373"/>
      <w:bookmarkStart w:id="103" w:name="_Toc30423413"/>
      <w:r w:rsidRPr="00837FA0">
        <w:rPr>
          <w:noProof w:val="0"/>
        </w:rPr>
        <w:t>Otváranie ponúk</w:t>
      </w:r>
      <w:bookmarkEnd w:id="100"/>
      <w:bookmarkEnd w:id="101"/>
      <w:bookmarkEnd w:id="102"/>
      <w:bookmarkEnd w:id="103"/>
    </w:p>
    <w:p w14:paraId="2DCD8C87" w14:textId="77777777" w:rsidR="00EF6E5D" w:rsidRDefault="00EF6E5D" w:rsidP="001E6B03">
      <w:pPr>
        <w:keepNext/>
        <w:widowControl w:val="0"/>
        <w:jc w:val="both"/>
        <w:rPr>
          <w:noProof w:val="0"/>
        </w:rPr>
      </w:pPr>
      <w:bookmarkStart w:id="104" w:name="_Toc369511224"/>
      <w:bookmarkStart w:id="105" w:name="_Toc380494231"/>
      <w:bookmarkStart w:id="106" w:name="_Toc476636374"/>
    </w:p>
    <w:p w14:paraId="6C879B2A" w14:textId="13EF2219" w:rsidR="001E55F4" w:rsidRPr="00FA7701" w:rsidRDefault="00B157BD" w:rsidP="002C45AC">
      <w:pPr>
        <w:keepNext/>
        <w:widowControl w:val="0"/>
        <w:numPr>
          <w:ilvl w:val="1"/>
          <w:numId w:val="27"/>
        </w:numPr>
        <w:ind w:left="709" w:hanging="709"/>
        <w:jc w:val="both"/>
      </w:pPr>
      <w:r w:rsidRPr="00F345CF">
        <w:rPr>
          <w:rFonts w:eastAsia="ArialMT" w:cs="ArialMT"/>
          <w:noProof w:val="0"/>
          <w:lang w:eastAsia="cs-CZ"/>
        </w:rPr>
        <w:t xml:space="preserve">Otváranie ponúk, </w:t>
      </w:r>
      <w:proofErr w:type="spellStart"/>
      <w:r w:rsidRPr="00F345CF">
        <w:rPr>
          <w:rFonts w:eastAsia="ArialMT" w:cs="ArialMT"/>
          <w:noProof w:val="0"/>
          <w:lang w:eastAsia="cs-CZ"/>
        </w:rPr>
        <w:t>t.j</w:t>
      </w:r>
      <w:proofErr w:type="spellEnd"/>
      <w:r w:rsidRPr="00F345CF">
        <w:rPr>
          <w:rFonts w:eastAsia="ArialMT" w:cs="ArialMT"/>
          <w:noProof w:val="0"/>
          <w:lang w:eastAsia="cs-CZ"/>
        </w:rPr>
        <w:t xml:space="preserve">. sprístupnenie </w:t>
      </w:r>
      <w:r w:rsidRPr="00FA7701">
        <w:rPr>
          <w:rFonts w:eastAsia="ArialMT" w:cs="ArialMT"/>
          <w:noProof w:val="0"/>
          <w:lang w:eastAsia="cs-CZ"/>
        </w:rPr>
        <w:t xml:space="preserve">elektronických ponúk v systéme JOSEPHINE sa uskutoční </w:t>
      </w:r>
      <w:r w:rsidR="00284852" w:rsidRPr="00FA7701">
        <w:t xml:space="preserve">dňa </w:t>
      </w:r>
      <w:r w:rsidR="00FA7701" w:rsidRPr="00FA7701">
        <w:rPr>
          <w:rFonts w:cs="Arial"/>
          <w:b/>
          <w:bCs/>
        </w:rPr>
        <w:t>02</w:t>
      </w:r>
      <w:r w:rsidR="00DC0C36" w:rsidRPr="00FA7701">
        <w:rPr>
          <w:rFonts w:cs="Arial"/>
          <w:b/>
          <w:bCs/>
        </w:rPr>
        <w:t>/</w:t>
      </w:r>
      <w:r w:rsidR="00D62413" w:rsidRPr="00FA7701">
        <w:rPr>
          <w:rFonts w:cs="Arial"/>
          <w:b/>
          <w:bCs/>
        </w:rPr>
        <w:t>0</w:t>
      </w:r>
      <w:r w:rsidR="00FA7701" w:rsidRPr="00FA7701">
        <w:rPr>
          <w:rFonts w:cs="Arial"/>
          <w:b/>
          <w:bCs/>
        </w:rPr>
        <w:t>3</w:t>
      </w:r>
      <w:r w:rsidR="00DC0C36" w:rsidRPr="00FA7701">
        <w:rPr>
          <w:rFonts w:cs="Arial"/>
          <w:b/>
          <w:bCs/>
        </w:rPr>
        <w:t>/20</w:t>
      </w:r>
      <w:r w:rsidR="00D62413" w:rsidRPr="00FA7701">
        <w:rPr>
          <w:rFonts w:cs="Arial"/>
          <w:b/>
          <w:bCs/>
        </w:rPr>
        <w:t>2</w:t>
      </w:r>
      <w:r w:rsidR="00A44606" w:rsidRPr="00FA7701">
        <w:rPr>
          <w:rFonts w:cs="Arial"/>
          <w:b/>
          <w:bCs/>
        </w:rPr>
        <w:t>1</w:t>
      </w:r>
      <w:r w:rsidR="00DC0C36" w:rsidRPr="00FA7701">
        <w:rPr>
          <w:rFonts w:cs="Arial"/>
        </w:rPr>
        <w:t xml:space="preserve"> </w:t>
      </w:r>
      <w:r w:rsidR="0090444F" w:rsidRPr="00FA7701">
        <w:rPr>
          <w:rFonts w:cs="Arial"/>
          <w:b/>
          <w:bCs/>
        </w:rPr>
        <w:t xml:space="preserve">o </w:t>
      </w:r>
      <w:r w:rsidR="005B1834" w:rsidRPr="00FA7701">
        <w:rPr>
          <w:rFonts w:cs="Arial"/>
          <w:b/>
          <w:bCs/>
        </w:rPr>
        <w:t>10</w:t>
      </w:r>
      <w:r w:rsidR="0090444F" w:rsidRPr="00FA7701">
        <w:rPr>
          <w:rFonts w:cs="Arial"/>
          <w:b/>
          <w:bCs/>
        </w:rPr>
        <w:t>:</w:t>
      </w:r>
      <w:r w:rsidR="0072776C" w:rsidRPr="00FA7701">
        <w:rPr>
          <w:rFonts w:cs="Arial"/>
          <w:b/>
          <w:bCs/>
        </w:rPr>
        <w:t>0</w:t>
      </w:r>
      <w:r w:rsidR="005B1834" w:rsidRPr="00FA7701">
        <w:rPr>
          <w:rFonts w:cs="Arial"/>
          <w:b/>
          <w:bCs/>
        </w:rPr>
        <w:t>0</w:t>
      </w:r>
      <w:r w:rsidR="0090444F" w:rsidRPr="00FA7701">
        <w:rPr>
          <w:rFonts w:cs="Arial"/>
          <w:b/>
          <w:bCs/>
        </w:rPr>
        <w:t xml:space="preserve"> hod.</w:t>
      </w:r>
      <w:r w:rsidR="001E55F4" w:rsidRPr="00FA7701">
        <w:t xml:space="preserve"> </w:t>
      </w:r>
      <w:r w:rsidR="001E6B03" w:rsidRPr="00FA7701">
        <w:t xml:space="preserve">v mieste sídla obstarávateľskej organizácia. </w:t>
      </w:r>
    </w:p>
    <w:p w14:paraId="52C96BCB" w14:textId="77777777" w:rsidR="00F345CF" w:rsidRDefault="00F345CF" w:rsidP="00F345CF">
      <w:pPr>
        <w:keepNext/>
        <w:widowControl w:val="0"/>
        <w:ind w:left="709"/>
        <w:jc w:val="both"/>
      </w:pPr>
    </w:p>
    <w:p w14:paraId="71EC6141" w14:textId="3E9C9859" w:rsidR="00F345CF" w:rsidRDefault="00F345CF" w:rsidP="00F345CF">
      <w:pPr>
        <w:keepNext/>
        <w:widowControl w:val="0"/>
        <w:numPr>
          <w:ilvl w:val="1"/>
          <w:numId w:val="27"/>
        </w:numPr>
        <w:ind w:left="709" w:hanging="709"/>
        <w:jc w:val="both"/>
      </w:pPr>
      <w:r>
        <w:t>Verejný obstarávateľ a obstarávateľ najneskôr do piatich pracovných dní odo dňa otvárania ponúk podľa § 52 ods. 3 pošlú všetkým uchádzačom, ktorí predložili ponuky v lehote na predkladanie ponúk zápisnicu z ich otvárania, ktorá obsahuje údaje zverejnené podľa  § 52 ods. 2.</w:t>
      </w:r>
    </w:p>
    <w:p w14:paraId="188D7284" w14:textId="77777777" w:rsidR="00F345CF" w:rsidRDefault="00F345CF" w:rsidP="00F345CF">
      <w:pPr>
        <w:keepNext/>
        <w:widowControl w:val="0"/>
        <w:ind w:left="709"/>
        <w:jc w:val="both"/>
      </w:pPr>
    </w:p>
    <w:p w14:paraId="5CF4EC5C" w14:textId="3B1C7631" w:rsidR="00606147" w:rsidRDefault="00606147" w:rsidP="0018678D">
      <w:pPr>
        <w:keepNext/>
        <w:widowControl w:val="0"/>
        <w:numPr>
          <w:ilvl w:val="1"/>
          <w:numId w:val="27"/>
        </w:numPr>
        <w:ind w:left="709" w:hanging="709"/>
        <w:jc w:val="both"/>
      </w:pPr>
      <w:r w:rsidRPr="00606147">
        <w:t xml:space="preserve">Komunikácia medzi uchádzačom/uchádzačmi a verejným obstarávateľom / komisiou na vyhodnotenie ponúk počas vyhodnotenia ponúk a vyhodnotenia splnenia podmienok účasti </w:t>
      </w:r>
      <w:r w:rsidRPr="00606147">
        <w:tab/>
        <w:t>bude prebiehať elektronicky, prostredníctvom komunikačného rozhrania systému JOSEPHINE.</w:t>
      </w:r>
      <w:r>
        <w:t xml:space="preserve"> </w:t>
      </w:r>
      <w:r w:rsidRPr="00606147">
        <w:t>Uchádzač musí písomné vysvetlenie/doplnenie ponuky na základe</w:t>
      </w:r>
      <w:r>
        <w:t xml:space="preserve"> </w:t>
      </w:r>
      <w:r w:rsidRPr="00606147">
        <w:t>požiadavky</w:t>
      </w:r>
      <w:r>
        <w:t xml:space="preserve"> </w:t>
      </w:r>
      <w:r w:rsidRPr="00606147">
        <w:t>doručiť</w:t>
      </w:r>
      <w:r>
        <w:t xml:space="preserve"> </w:t>
      </w:r>
      <w:r w:rsidRPr="00606147">
        <w:t xml:space="preserve">verejnému obstarávateľovi prostredníctvom určenej komunikácie v systému </w:t>
      </w:r>
      <w:r>
        <w:t>J</w:t>
      </w:r>
      <w:r w:rsidRPr="00606147">
        <w:t>OSEPHINE.</w:t>
      </w:r>
    </w:p>
    <w:p w14:paraId="4DEEF770" w14:textId="77777777" w:rsidR="00606147" w:rsidRDefault="00606147" w:rsidP="00606147">
      <w:pPr>
        <w:keepNext/>
        <w:widowControl w:val="0"/>
        <w:ind w:left="709"/>
        <w:jc w:val="both"/>
      </w:pPr>
    </w:p>
    <w:p w14:paraId="0E710322" w14:textId="301E015E" w:rsidR="00606147" w:rsidRPr="000868C9" w:rsidRDefault="00606147" w:rsidP="0018678D">
      <w:pPr>
        <w:keepNext/>
        <w:widowControl w:val="0"/>
        <w:numPr>
          <w:ilvl w:val="1"/>
          <w:numId w:val="27"/>
        </w:numPr>
        <w:ind w:left="709" w:hanging="709"/>
        <w:jc w:val="both"/>
      </w:pPr>
      <w:r w:rsidRPr="000868C9">
        <w:rPr>
          <w:color w:val="000000"/>
        </w:rPr>
        <w:t xml:space="preserve">Obstarávateľská organizácia bezodkladne prostredníctvom komunikačného rozhrania systému JOSEPHINE upovedomí uchádzača, že bol vylúčený alebo že jeho ponuka bola vylúčení  s uvedením dôvodu a lehoty, v ktorej môže byť doručená námietka. </w:t>
      </w:r>
    </w:p>
    <w:p w14:paraId="2009AAA3" w14:textId="77777777" w:rsidR="00606147" w:rsidRPr="00606147" w:rsidRDefault="00606147" w:rsidP="00606147">
      <w:pPr>
        <w:keepNext/>
        <w:widowControl w:val="0"/>
        <w:ind w:left="709"/>
        <w:jc w:val="both"/>
      </w:pPr>
    </w:p>
    <w:p w14:paraId="271FEA6C" w14:textId="1BDDD3F7" w:rsidR="00606147" w:rsidRDefault="00606147" w:rsidP="0018678D">
      <w:pPr>
        <w:keepNext/>
        <w:widowControl w:val="0"/>
        <w:numPr>
          <w:ilvl w:val="1"/>
          <w:numId w:val="27"/>
        </w:numPr>
        <w:ind w:left="709" w:hanging="709"/>
        <w:jc w:val="both"/>
      </w:pPr>
      <w:r w:rsidRPr="00606147">
        <w:t xml:space="preserve">Úspešnému uchádzačovi bude prostredníctvom komunikačného rozhrania systému JOSEPHINE </w:t>
      </w:r>
      <w:r w:rsidRPr="00606147">
        <w:tab/>
        <w:t>bezodkladne zaslané oznámenie, že jeho ponuku prijíma a neúspešným uchádzačom zaslané oznámenie, že ich ponuka neuspela s uvedením dôvodov, pre ktoré ich ponuka nebola prijatá.</w:t>
      </w:r>
    </w:p>
    <w:p w14:paraId="098CE856" w14:textId="77777777" w:rsidR="00F345CF" w:rsidRDefault="00F345CF" w:rsidP="00606147">
      <w:pPr>
        <w:keepNext/>
        <w:widowControl w:val="0"/>
        <w:ind w:left="709"/>
        <w:jc w:val="both"/>
      </w:pPr>
    </w:p>
    <w:p w14:paraId="51C437AD" w14:textId="38EF14C5" w:rsidR="00606147" w:rsidRPr="00606147" w:rsidRDefault="00606147" w:rsidP="0018678D">
      <w:pPr>
        <w:keepNext/>
        <w:widowControl w:val="0"/>
        <w:numPr>
          <w:ilvl w:val="1"/>
          <w:numId w:val="27"/>
        </w:numPr>
        <w:ind w:left="709" w:hanging="709"/>
        <w:jc w:val="both"/>
      </w:pPr>
      <w:r w:rsidRPr="00606147">
        <w:t>Pravidlá pre doručovanie – zásielka sa považuje za doručenú uchádzačovi ak jej adresát bude mať objektívnu možnosť oboznámiť sa s jej obsahom, t.j. ako náhle sa dostane zásielka</w:t>
      </w:r>
      <w:r>
        <w:t xml:space="preserve"> </w:t>
      </w:r>
      <w:r w:rsidRPr="00606147">
        <w:t>do sféry jeho dispozície. Za okamih doručenia sa v systéme JOSEPHINE považuje okamih jej odoslania v systéme JOSEPHINE a to v súlade s funkcionalitou systému.</w:t>
      </w:r>
    </w:p>
    <w:p w14:paraId="34C1E143" w14:textId="77777777" w:rsidR="00284852" w:rsidRDefault="00284852" w:rsidP="0018678D">
      <w:pPr>
        <w:pStyle w:val="Nadpis3"/>
        <w:numPr>
          <w:ilvl w:val="0"/>
          <w:numId w:val="7"/>
        </w:numPr>
        <w:spacing w:before="120"/>
        <w:ind w:left="0" w:firstLine="0"/>
        <w:rPr>
          <w:noProof w:val="0"/>
        </w:rPr>
      </w:pPr>
      <w:r w:rsidRPr="00837FA0">
        <w:rPr>
          <w:noProof w:val="0"/>
        </w:rPr>
        <w:t xml:space="preserve"> </w:t>
      </w:r>
      <w:bookmarkStart w:id="107" w:name="_Toc30423414"/>
      <w:r w:rsidR="008716FD" w:rsidRPr="00837FA0">
        <w:rPr>
          <w:noProof w:val="0"/>
        </w:rPr>
        <w:t>Preskúmanie ponúk</w:t>
      </w:r>
      <w:bookmarkEnd w:id="104"/>
      <w:bookmarkEnd w:id="105"/>
      <w:bookmarkEnd w:id="106"/>
      <w:bookmarkEnd w:id="107"/>
    </w:p>
    <w:p w14:paraId="0CEB89A8" w14:textId="77777777" w:rsidR="00284852" w:rsidRPr="00284852" w:rsidRDefault="00284852" w:rsidP="00284852"/>
    <w:p w14:paraId="430C9BFE" w14:textId="77777777" w:rsidR="00284852" w:rsidRDefault="00284852" w:rsidP="0018678D">
      <w:pPr>
        <w:numPr>
          <w:ilvl w:val="1"/>
          <w:numId w:val="27"/>
        </w:numPr>
        <w:ind w:left="709" w:hanging="709"/>
        <w:jc w:val="both"/>
        <w:rPr>
          <w:rFonts w:cs="Arial"/>
          <w:noProof w:val="0"/>
          <w:szCs w:val="20"/>
        </w:rPr>
      </w:pPr>
      <w:bookmarkStart w:id="108" w:name="_Toc369511226"/>
      <w:bookmarkStart w:id="109" w:name="_Toc380494233"/>
      <w:bookmarkStart w:id="110" w:name="_Toc476636375"/>
      <w:r>
        <w:t>Do procesu vyhodnocovania ponúk budú zaradené tie ponuky, ktoré:</w:t>
      </w:r>
    </w:p>
    <w:p w14:paraId="55C92E52" w14:textId="77777777" w:rsidR="00284852" w:rsidRDefault="00284852" w:rsidP="0018678D">
      <w:pPr>
        <w:numPr>
          <w:ilvl w:val="0"/>
          <w:numId w:val="28"/>
        </w:numPr>
        <w:ind w:left="1418" w:hanging="709"/>
        <w:jc w:val="both"/>
        <w:rPr>
          <w:rFonts w:cs="Arial"/>
          <w:szCs w:val="20"/>
        </w:rPr>
      </w:pPr>
      <w:r>
        <w:t>obsahujú náležitosti určené v bode 15 a 19 týchto súťažných podkladov;</w:t>
      </w:r>
    </w:p>
    <w:p w14:paraId="2202F1D5" w14:textId="77777777" w:rsidR="00284852" w:rsidRDefault="00284852" w:rsidP="0018678D">
      <w:pPr>
        <w:numPr>
          <w:ilvl w:val="0"/>
          <w:numId w:val="28"/>
        </w:numPr>
        <w:ind w:left="1418" w:hanging="709"/>
        <w:jc w:val="both"/>
        <w:rPr>
          <w:rFonts w:cs="Arial"/>
          <w:szCs w:val="20"/>
        </w:rPr>
      </w:pPr>
      <w:r>
        <w:t>zodpovedajú požiadavkám a podmienkam uvedeným v oznámení o vyhlásení verejného obstarávania a v týchto súťažných podkladoch;</w:t>
      </w:r>
    </w:p>
    <w:p w14:paraId="66043D63" w14:textId="77777777" w:rsidR="00284852" w:rsidRPr="00E750FC" w:rsidRDefault="00284852" w:rsidP="0018678D">
      <w:pPr>
        <w:numPr>
          <w:ilvl w:val="0"/>
          <w:numId w:val="28"/>
        </w:numPr>
        <w:ind w:left="1418" w:hanging="709"/>
        <w:jc w:val="both"/>
        <w:rPr>
          <w:rFonts w:cs="Arial"/>
          <w:szCs w:val="20"/>
        </w:rPr>
      </w:pPr>
      <w:r>
        <w:t>obsahujú všetky doklady a dokumenty, ktorými uchádzač preukazuje splnenie podmienok účasti vo verejnej súťaži.</w:t>
      </w:r>
    </w:p>
    <w:p w14:paraId="4BB3E3F8" w14:textId="77777777" w:rsidR="00E750FC" w:rsidRDefault="00E750FC" w:rsidP="00E750FC">
      <w:pPr>
        <w:jc w:val="both"/>
        <w:rPr>
          <w:rFonts w:cs="Arial"/>
          <w:szCs w:val="20"/>
        </w:rPr>
      </w:pPr>
    </w:p>
    <w:p w14:paraId="4F3D753D" w14:textId="77777777" w:rsidR="00284852" w:rsidRDefault="00284852" w:rsidP="0018678D">
      <w:pPr>
        <w:numPr>
          <w:ilvl w:val="1"/>
          <w:numId w:val="27"/>
        </w:numPr>
        <w:ind w:left="709" w:hanging="709"/>
        <w:contextualSpacing/>
        <w:jc w:val="both"/>
        <w:rPr>
          <w:rFonts w:cs="Arial"/>
          <w:szCs w:val="20"/>
        </w:rPr>
      </w:pPr>
      <w:r>
        <w:rPr>
          <w:spacing w:val="-1"/>
        </w:rPr>
        <w:t xml:space="preserve">Platnou ponukou je ponuka, ktorá zároveň neobsahuje žiadne obmedzenia alebo výhrady, ktoré </w:t>
      </w:r>
      <w:r>
        <w:t xml:space="preserve">sú v rozpore s požiadavkami a podmienkami uvedenými obstarávateľskou organizáciou v oznámení o vyhlásení verejného obstarávania a v týchto súťažných podkladoch. </w:t>
      </w:r>
    </w:p>
    <w:p w14:paraId="03C77E54" w14:textId="77777777" w:rsidR="00284852" w:rsidRDefault="00284852" w:rsidP="00284852">
      <w:pPr>
        <w:ind w:left="709" w:hanging="709"/>
        <w:jc w:val="both"/>
      </w:pPr>
    </w:p>
    <w:p w14:paraId="174615D7" w14:textId="77777777" w:rsidR="00284852" w:rsidRDefault="00284852" w:rsidP="00284852">
      <w:pPr>
        <w:ind w:left="709"/>
        <w:jc w:val="both"/>
      </w:pPr>
      <w:r>
        <w:t>Uchádzači, ktorých ponuky nespĺňajú tieto podmienky a požiadavky alebo ponuky, ktoré nespĺňajú tieto podmienky a požiadavky, budú z verejného obstarávania vylúčení/vylúčené.</w:t>
      </w:r>
    </w:p>
    <w:p w14:paraId="76C08ADB" w14:textId="77777777" w:rsidR="00E750FC" w:rsidRDefault="00E750FC" w:rsidP="00284852">
      <w:pPr>
        <w:ind w:left="709"/>
        <w:jc w:val="both"/>
      </w:pPr>
    </w:p>
    <w:p w14:paraId="1EA46B74" w14:textId="69669151" w:rsidR="00284852" w:rsidRPr="007E37D0" w:rsidRDefault="00284852" w:rsidP="0018678D">
      <w:pPr>
        <w:numPr>
          <w:ilvl w:val="1"/>
          <w:numId w:val="27"/>
        </w:numPr>
        <w:ind w:left="709" w:hanging="709"/>
        <w:jc w:val="both"/>
        <w:rPr>
          <w:rFonts w:cs="Arial"/>
          <w:noProof w:val="0"/>
          <w:szCs w:val="20"/>
        </w:rPr>
      </w:pPr>
      <w:r>
        <w:lastRenderedPageBreak/>
        <w:t>Uchádzač bude upovedomený o vylúčení uchádzača alebo ponuky s uvedením dôvodu vylúčenia.</w:t>
      </w:r>
      <w:bookmarkEnd w:id="108"/>
      <w:bookmarkEnd w:id="109"/>
      <w:bookmarkEnd w:id="110"/>
    </w:p>
    <w:p w14:paraId="1EE1B5E2" w14:textId="77777777" w:rsidR="007E37D0" w:rsidRPr="007E37D0" w:rsidRDefault="007E37D0" w:rsidP="007E37D0">
      <w:pPr>
        <w:ind w:left="709"/>
        <w:jc w:val="both"/>
        <w:rPr>
          <w:rFonts w:cs="Arial"/>
          <w:noProof w:val="0"/>
          <w:szCs w:val="20"/>
        </w:rPr>
      </w:pPr>
    </w:p>
    <w:p w14:paraId="24BB0DB8" w14:textId="77777777" w:rsidR="00284852" w:rsidRDefault="00284852" w:rsidP="0018678D">
      <w:pPr>
        <w:pStyle w:val="Nadpis3"/>
        <w:numPr>
          <w:ilvl w:val="0"/>
          <w:numId w:val="27"/>
        </w:numPr>
        <w:tabs>
          <w:tab w:val="left" w:pos="708"/>
        </w:tabs>
        <w:ind w:left="0" w:firstLine="0"/>
      </w:pPr>
      <w:bookmarkStart w:id="111" w:name="_Toc30423415"/>
      <w:r>
        <w:t>Mena na vyhodnotenie ponúk</w:t>
      </w:r>
      <w:bookmarkEnd w:id="111"/>
    </w:p>
    <w:p w14:paraId="370A17BF" w14:textId="77777777" w:rsidR="00284852" w:rsidRDefault="00284852" w:rsidP="00284852"/>
    <w:p w14:paraId="193DD44E" w14:textId="3203545A" w:rsidR="00284852" w:rsidRPr="00EB62DA" w:rsidRDefault="00284852" w:rsidP="0018678D">
      <w:pPr>
        <w:numPr>
          <w:ilvl w:val="1"/>
          <w:numId w:val="7"/>
        </w:numPr>
        <w:shd w:val="clear" w:color="auto" w:fill="FFFFFF"/>
        <w:ind w:left="178" w:hanging="178"/>
        <w:jc w:val="both"/>
        <w:rPr>
          <w:rFonts w:cs="Arial"/>
          <w:noProof w:val="0"/>
          <w:szCs w:val="20"/>
        </w:rPr>
      </w:pPr>
      <w:r w:rsidRPr="00837FA0">
        <w:rPr>
          <w:rFonts w:cs="Arial"/>
          <w:noProof w:val="0"/>
          <w:spacing w:val="-1"/>
          <w:szCs w:val="20"/>
        </w:rPr>
        <w:t>Ceny uvedené v ponukách uchádzačov sa budú vyhodnocovať v mene euro.</w:t>
      </w:r>
    </w:p>
    <w:p w14:paraId="7406669C" w14:textId="77777777" w:rsidR="00284852" w:rsidRDefault="00284852" w:rsidP="00284852"/>
    <w:p w14:paraId="60BDD453" w14:textId="401CECF9" w:rsidR="00EB62DA" w:rsidRDefault="00284852" w:rsidP="0018678D">
      <w:pPr>
        <w:pStyle w:val="Nadpis3"/>
        <w:numPr>
          <w:ilvl w:val="0"/>
          <w:numId w:val="27"/>
        </w:numPr>
        <w:tabs>
          <w:tab w:val="left" w:pos="708"/>
        </w:tabs>
        <w:ind w:left="0" w:firstLine="0"/>
      </w:pPr>
      <w:bookmarkStart w:id="112" w:name="_Toc30423416"/>
      <w:r>
        <w:t>Vyhodnotenie ponúk</w:t>
      </w:r>
      <w:bookmarkEnd w:id="112"/>
      <w:r>
        <w:t xml:space="preserve"> </w:t>
      </w:r>
    </w:p>
    <w:p w14:paraId="30BBDC68" w14:textId="77777777" w:rsidR="00EB62DA" w:rsidRPr="00EB62DA" w:rsidRDefault="00EB62DA" w:rsidP="00EB62DA"/>
    <w:p w14:paraId="0F4D4419" w14:textId="5F635DD2" w:rsidR="00EB62DA" w:rsidRPr="00EB62DA" w:rsidRDefault="00EB62DA" w:rsidP="0018678D">
      <w:pPr>
        <w:numPr>
          <w:ilvl w:val="1"/>
          <w:numId w:val="27"/>
        </w:numPr>
        <w:shd w:val="clear" w:color="auto" w:fill="FFFFFF"/>
        <w:ind w:left="709" w:right="-29" w:hanging="709"/>
        <w:jc w:val="both"/>
        <w:rPr>
          <w:rFonts w:cs="Arial"/>
          <w:sz w:val="28"/>
          <w:szCs w:val="20"/>
        </w:rPr>
      </w:pPr>
      <w:r w:rsidRPr="00EB62DA">
        <w:rPr>
          <w:rFonts w:cs="Calibri"/>
          <w:noProof w:val="0"/>
          <w:color w:val="000000"/>
          <w:szCs w:val="22"/>
          <w:lang w:eastAsia="cs-CZ"/>
        </w:rPr>
        <w:t>Komisia vyhodnotí jednotlivé časti ponuky z hľadiska splnenia požiadaviek obstarávateľa na predmet zákazky a vylúči ponuky, ktoré nespĺňajú požiadavky na predmet zákazky uvedené v oznámení o vyhlásení verejného obstarávania, v súťažných podkladoch a v iných dokumentoch poskytnutých obstarávateľom.</w:t>
      </w:r>
      <w:r>
        <w:rPr>
          <w:rFonts w:cs="Calibri"/>
          <w:noProof w:val="0"/>
          <w:color w:val="000000"/>
          <w:szCs w:val="22"/>
          <w:lang w:eastAsia="cs-CZ"/>
        </w:rPr>
        <w:t xml:space="preserve"> </w:t>
      </w:r>
      <w:r w:rsidRPr="00EB62DA">
        <w:rPr>
          <w:rFonts w:cs="Calibri"/>
          <w:noProof w:val="0"/>
          <w:color w:val="000000"/>
          <w:szCs w:val="22"/>
          <w:lang w:eastAsia="cs-CZ"/>
        </w:rPr>
        <w:t>Ak obstarávateľská organizácia vyžadovala od uchádzačov zábezpeku, komisia posúdi zloženie zábezpeky.</w:t>
      </w:r>
    </w:p>
    <w:p w14:paraId="41D31D63" w14:textId="77777777" w:rsidR="00284852" w:rsidRDefault="00284852" w:rsidP="00EB62DA">
      <w:pPr>
        <w:shd w:val="clear" w:color="auto" w:fill="FFFFFF"/>
        <w:ind w:right="-29"/>
        <w:jc w:val="both"/>
        <w:rPr>
          <w:rFonts w:cs="Arial"/>
          <w:szCs w:val="20"/>
        </w:rPr>
      </w:pPr>
    </w:p>
    <w:p w14:paraId="5B1B4278" w14:textId="77777777" w:rsidR="00284852" w:rsidRDefault="00284852" w:rsidP="0018678D">
      <w:pPr>
        <w:numPr>
          <w:ilvl w:val="1"/>
          <w:numId w:val="27"/>
        </w:numPr>
        <w:shd w:val="clear" w:color="auto" w:fill="FFFFFF"/>
        <w:ind w:left="709" w:right="-29" w:hanging="709"/>
        <w:jc w:val="both"/>
        <w:rPr>
          <w:rFonts w:cs="Arial"/>
          <w:szCs w:val="20"/>
        </w:rPr>
      </w:pPr>
      <w:r>
        <w:rPr>
          <w:rFonts w:cs="Arial"/>
          <w:szCs w:val="20"/>
        </w:rPr>
        <w:t>Komisia vyhodnocuje ponuky, ktoré neboli vylúčené, podľa kritérií určených vo výzve na predkladanie ponúk alebo v súťažných podkladoch, ktoré sú nediskriminačné a podporujú hospodársku súťaž.</w:t>
      </w:r>
    </w:p>
    <w:p w14:paraId="0554B1C9" w14:textId="77777777" w:rsidR="00284852" w:rsidRDefault="00284852" w:rsidP="00284852">
      <w:pPr>
        <w:shd w:val="clear" w:color="auto" w:fill="FFFFFF"/>
        <w:ind w:right="-29"/>
        <w:jc w:val="both"/>
        <w:rPr>
          <w:rFonts w:cs="Arial"/>
          <w:szCs w:val="20"/>
        </w:rPr>
      </w:pPr>
    </w:p>
    <w:p w14:paraId="1D35178E" w14:textId="77777777" w:rsidR="00284852" w:rsidRDefault="00284852" w:rsidP="0018678D">
      <w:pPr>
        <w:numPr>
          <w:ilvl w:val="1"/>
          <w:numId w:val="27"/>
        </w:numPr>
        <w:shd w:val="clear" w:color="auto" w:fill="FFFFFF"/>
        <w:ind w:left="709" w:right="-29" w:hanging="709"/>
        <w:jc w:val="both"/>
        <w:rPr>
          <w:rFonts w:cs="Arial"/>
          <w:szCs w:val="20"/>
        </w:rPr>
      </w:pPr>
      <w:r>
        <w:rPr>
          <w:rFonts w:cs="Arial"/>
          <w:szCs w:val="20"/>
        </w:rPr>
        <w:t>Ak sa pri určitej zákazke javí ponuka ako mimoriadne nízka vo vzťahu k tovaru, stavebným prácam alebo službe, komisia písomne požiada uchádzača o vysvetlenie týkajúce sa tej časti ponuky, ktoré sú pre jej cenu podstatné.</w:t>
      </w:r>
    </w:p>
    <w:p w14:paraId="18D56A85" w14:textId="77777777" w:rsidR="00284852" w:rsidRDefault="00284852" w:rsidP="00284852">
      <w:pPr>
        <w:shd w:val="clear" w:color="auto" w:fill="FFFFFF"/>
        <w:ind w:right="-29"/>
        <w:jc w:val="both"/>
        <w:rPr>
          <w:rFonts w:cs="Arial"/>
          <w:szCs w:val="20"/>
        </w:rPr>
      </w:pPr>
    </w:p>
    <w:p w14:paraId="4E64322E" w14:textId="77777777" w:rsidR="00284852" w:rsidRDefault="00284852" w:rsidP="0018678D">
      <w:pPr>
        <w:numPr>
          <w:ilvl w:val="1"/>
          <w:numId w:val="27"/>
        </w:numPr>
        <w:shd w:val="clear" w:color="auto" w:fill="FFFFFF"/>
        <w:ind w:left="709" w:right="-29" w:hanging="709"/>
        <w:jc w:val="both"/>
        <w:rPr>
          <w:rFonts w:cs="Arial"/>
          <w:szCs w:val="20"/>
        </w:rPr>
      </w:pPr>
      <w:r>
        <w:rPr>
          <w:rFonts w:cs="Arial"/>
          <w:szCs w:val="20"/>
        </w:rPr>
        <w:t>Obstarávateľská organizácia vylúči z verejného obstarávania ponuku uchádzača, ak budú naplnené skutočnosti podľa § 53 ods. 5 zákona o verejnom obstarávaní.</w:t>
      </w:r>
    </w:p>
    <w:p w14:paraId="52C05C4A" w14:textId="77777777" w:rsidR="00EB62DA" w:rsidRPr="00EB62DA" w:rsidRDefault="00EB62DA" w:rsidP="00EB62DA">
      <w:pPr>
        <w:shd w:val="clear" w:color="auto" w:fill="FFFFFF"/>
        <w:ind w:right="-29"/>
        <w:jc w:val="both"/>
        <w:rPr>
          <w:rFonts w:cs="Arial"/>
          <w:szCs w:val="20"/>
        </w:rPr>
      </w:pPr>
    </w:p>
    <w:p w14:paraId="775D79B6" w14:textId="242F1558" w:rsidR="00EB62DA" w:rsidRPr="00EB62DA" w:rsidRDefault="00EB62DA" w:rsidP="0018678D">
      <w:pPr>
        <w:numPr>
          <w:ilvl w:val="1"/>
          <w:numId w:val="27"/>
        </w:numPr>
        <w:shd w:val="clear" w:color="auto" w:fill="FFFFFF"/>
        <w:ind w:left="709" w:right="-29" w:hanging="709"/>
        <w:jc w:val="both"/>
        <w:rPr>
          <w:rFonts w:cs="Arial"/>
          <w:szCs w:val="20"/>
        </w:rPr>
      </w:pPr>
      <w:r w:rsidRPr="00EB62DA">
        <w:rPr>
          <w:rFonts w:cs="Arial"/>
          <w:szCs w:val="20"/>
        </w:rPr>
        <w:t>Úspešným uchádzačom pri hodnotení jednotlivých časti ponúk sa stane ten, ktorý sa po vyhodnotení kritérií na vyhodnotenie ponúk hodnotenej časti ponuky, v zmysle hodnotiacich kritérií a postupov uvedených v časti A.</w:t>
      </w:r>
      <w:r>
        <w:rPr>
          <w:rFonts w:cs="Arial"/>
          <w:szCs w:val="20"/>
        </w:rPr>
        <w:t>2</w:t>
      </w:r>
      <w:r w:rsidRPr="00EB62DA">
        <w:rPr>
          <w:rFonts w:cs="Arial"/>
          <w:szCs w:val="20"/>
        </w:rPr>
        <w:t xml:space="preserve"> Kritériá na vyhodnotenie ponúk a pravidlá ich uplatnenia, umiestni na prvom mieste a zároveň preukáže splnenie podmienok účasti. </w:t>
      </w:r>
    </w:p>
    <w:p w14:paraId="17A5AD93" w14:textId="77777777" w:rsidR="009908F8" w:rsidRPr="00284852" w:rsidRDefault="009908F8" w:rsidP="00D73059">
      <w:pPr>
        <w:shd w:val="clear" w:color="auto" w:fill="FFFFFF"/>
        <w:ind w:right="-29"/>
        <w:jc w:val="both"/>
      </w:pPr>
    </w:p>
    <w:p w14:paraId="4A009B25" w14:textId="77777777" w:rsidR="004B1137" w:rsidRPr="00913F73" w:rsidRDefault="004B1137" w:rsidP="0018678D">
      <w:pPr>
        <w:keepNext/>
        <w:numPr>
          <w:ilvl w:val="0"/>
          <w:numId w:val="27"/>
        </w:numPr>
        <w:tabs>
          <w:tab w:val="left" w:pos="708"/>
        </w:tabs>
        <w:ind w:left="0" w:firstLine="0"/>
        <w:jc w:val="both"/>
        <w:outlineLvl w:val="2"/>
        <w:rPr>
          <w:b/>
          <w:noProof w:val="0"/>
          <w:sz w:val="28"/>
          <w:szCs w:val="40"/>
        </w:rPr>
      </w:pPr>
      <w:bookmarkStart w:id="113" w:name="_Toc30423417"/>
      <w:r w:rsidRPr="00913F73">
        <w:rPr>
          <w:b/>
          <w:noProof w:val="0"/>
          <w:sz w:val="28"/>
          <w:szCs w:val="40"/>
        </w:rPr>
        <w:t>Vyhodnotenie splnenia podmienok účasti uchádzačov</w:t>
      </w:r>
      <w:bookmarkEnd w:id="113"/>
    </w:p>
    <w:p w14:paraId="144CC3DE" w14:textId="77777777" w:rsidR="004B1137" w:rsidRPr="004B1137" w:rsidRDefault="004B1137" w:rsidP="004B1137">
      <w:pPr>
        <w:rPr>
          <w:noProof w:val="0"/>
        </w:rPr>
      </w:pPr>
    </w:p>
    <w:p w14:paraId="6002E4ED" w14:textId="77777777" w:rsidR="004B1137" w:rsidRPr="004B1137" w:rsidRDefault="004B1137" w:rsidP="0018678D">
      <w:pPr>
        <w:numPr>
          <w:ilvl w:val="1"/>
          <w:numId w:val="27"/>
        </w:numPr>
        <w:ind w:left="709" w:hanging="709"/>
        <w:jc w:val="both"/>
        <w:rPr>
          <w:rFonts w:cs="Arial"/>
          <w:noProof w:val="0"/>
          <w:szCs w:val="20"/>
          <w:u w:val="single"/>
        </w:rPr>
      </w:pPr>
      <w:r w:rsidRPr="004B1137">
        <w:rPr>
          <w:rFonts w:cs="Arial"/>
          <w:noProof w:val="0"/>
          <w:szCs w:val="20"/>
        </w:rPr>
        <w:t xml:space="preserve">Vyhodnotenie splnenia podmienok účasti uchádzačov bude založené na posúdení splnenia podmienok účasti: </w:t>
      </w:r>
    </w:p>
    <w:p w14:paraId="6A154AA9" w14:textId="5C5EE041" w:rsidR="004B1137" w:rsidRPr="004B1137" w:rsidRDefault="004B1137" w:rsidP="0018678D">
      <w:pPr>
        <w:numPr>
          <w:ilvl w:val="0"/>
          <w:numId w:val="28"/>
        </w:numPr>
        <w:tabs>
          <w:tab w:val="left" w:pos="0"/>
        </w:tabs>
        <w:ind w:left="709" w:hanging="709"/>
        <w:jc w:val="both"/>
        <w:rPr>
          <w:rFonts w:cs="Arial"/>
          <w:noProof w:val="0"/>
          <w:szCs w:val="20"/>
        </w:rPr>
      </w:pPr>
      <w:r w:rsidRPr="004B1137">
        <w:rPr>
          <w:rFonts w:cs="Arial"/>
          <w:noProof w:val="0"/>
          <w:szCs w:val="20"/>
        </w:rPr>
        <w:t>osobného postavenia podľa § 32 zákona o verejnom obstarávaní</w:t>
      </w:r>
      <w:r w:rsidR="005B1834">
        <w:rPr>
          <w:rFonts w:cs="Arial"/>
          <w:noProof w:val="0"/>
          <w:szCs w:val="20"/>
        </w:rPr>
        <w:t xml:space="preserve"> a</w:t>
      </w:r>
      <w:r w:rsidRPr="004B1137">
        <w:rPr>
          <w:rFonts w:cs="Arial"/>
          <w:noProof w:val="0"/>
          <w:szCs w:val="20"/>
        </w:rPr>
        <w:t xml:space="preserve"> </w:t>
      </w:r>
    </w:p>
    <w:p w14:paraId="040F4368" w14:textId="2A608249" w:rsidR="004B1137" w:rsidRDefault="004B1137" w:rsidP="00150C5A">
      <w:pPr>
        <w:numPr>
          <w:ilvl w:val="0"/>
          <w:numId w:val="28"/>
        </w:numPr>
        <w:tabs>
          <w:tab w:val="left" w:pos="0"/>
        </w:tabs>
        <w:ind w:left="709" w:hanging="709"/>
        <w:jc w:val="both"/>
        <w:rPr>
          <w:rFonts w:cs="Arial"/>
          <w:noProof w:val="0"/>
          <w:szCs w:val="20"/>
        </w:rPr>
      </w:pPr>
      <w:r w:rsidRPr="005B1834">
        <w:rPr>
          <w:rFonts w:cs="Arial"/>
          <w:noProof w:val="0"/>
          <w:szCs w:val="20"/>
        </w:rPr>
        <w:t>technickej alebo odbornej spôsobilosti uchádzača podľa § 34 v súlade s oznámením o vyhlásení verejného obstarávania a týmito súťažnými podkladmi</w:t>
      </w:r>
      <w:r w:rsidR="005B1834">
        <w:rPr>
          <w:rFonts w:cs="Arial"/>
          <w:noProof w:val="0"/>
          <w:szCs w:val="20"/>
        </w:rPr>
        <w:t>.</w:t>
      </w:r>
    </w:p>
    <w:p w14:paraId="5372F346" w14:textId="77777777" w:rsidR="005B1834" w:rsidRPr="005B1834" w:rsidRDefault="005B1834" w:rsidP="005B1834">
      <w:pPr>
        <w:tabs>
          <w:tab w:val="left" w:pos="0"/>
        </w:tabs>
        <w:ind w:left="709"/>
        <w:jc w:val="both"/>
        <w:rPr>
          <w:rFonts w:cs="Arial"/>
          <w:noProof w:val="0"/>
          <w:szCs w:val="20"/>
        </w:rPr>
      </w:pPr>
    </w:p>
    <w:p w14:paraId="5899AF51" w14:textId="77777777" w:rsidR="004B1137" w:rsidRPr="004B1137" w:rsidRDefault="004B1137" w:rsidP="0018678D">
      <w:pPr>
        <w:numPr>
          <w:ilvl w:val="1"/>
          <w:numId w:val="27"/>
        </w:numPr>
        <w:ind w:left="709" w:hanging="709"/>
        <w:jc w:val="both"/>
        <w:rPr>
          <w:rFonts w:cs="Arial"/>
          <w:noProof w:val="0"/>
          <w:szCs w:val="20"/>
        </w:rPr>
      </w:pPr>
      <w:r w:rsidRPr="004B1137">
        <w:rPr>
          <w:rFonts w:cs="Arial"/>
          <w:noProof w:val="0"/>
          <w:szCs w:val="20"/>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 Splnenie podmienok účasti uchádzačov vo verejnej súťaži sa bude posudzovať z dokladov predložených podľa požiadaviek, uvedených v oznámení o vyhlásení verejného obstarávania. Doklady musia byť predložené ako originály alebo ich úradne osvedčené kópie.</w:t>
      </w:r>
    </w:p>
    <w:p w14:paraId="1AE79BA8" w14:textId="77777777" w:rsidR="004B1137" w:rsidRPr="004B1137" w:rsidRDefault="004B1137" w:rsidP="00BC53F2">
      <w:pPr>
        <w:tabs>
          <w:tab w:val="left" w:pos="0"/>
        </w:tabs>
        <w:ind w:left="709" w:hanging="709"/>
        <w:jc w:val="both"/>
        <w:rPr>
          <w:rFonts w:cs="Arial"/>
          <w:noProof w:val="0"/>
          <w:szCs w:val="20"/>
        </w:rPr>
      </w:pPr>
    </w:p>
    <w:p w14:paraId="424B3EB8" w14:textId="29C9855C" w:rsidR="004B1137" w:rsidRPr="004B1137" w:rsidRDefault="004B1137" w:rsidP="0018678D">
      <w:pPr>
        <w:numPr>
          <w:ilvl w:val="1"/>
          <w:numId w:val="27"/>
        </w:numPr>
        <w:tabs>
          <w:tab w:val="left" w:pos="0"/>
        </w:tabs>
        <w:ind w:left="709" w:hanging="709"/>
        <w:jc w:val="both"/>
        <w:rPr>
          <w:rFonts w:cs="Arial"/>
          <w:noProof w:val="0"/>
          <w:szCs w:val="20"/>
        </w:rPr>
      </w:pPr>
      <w:r w:rsidRPr="004B1137">
        <w:rPr>
          <w:rFonts w:cs="Arial"/>
          <w:noProof w:val="0"/>
          <w:szCs w:val="20"/>
        </w:rPr>
        <w:lastRenderedPageBreak/>
        <w:t>Obstarávateľská organizácia</w:t>
      </w:r>
      <w:r w:rsidR="00C03083">
        <w:rPr>
          <w:rFonts w:cs="Arial"/>
          <w:noProof w:val="0"/>
          <w:szCs w:val="20"/>
        </w:rPr>
        <w:t xml:space="preserve"> </w:t>
      </w:r>
      <w:r w:rsidRPr="004B1137">
        <w:rPr>
          <w:rFonts w:cs="Arial"/>
          <w:noProof w:val="0"/>
          <w:szCs w:val="20"/>
        </w:rPr>
        <w:t>požiada uchádzača o vysvetlenie alebo doplnenie predložených dokladov vždy, keď z predložených dokladov nemožno posúdiť ich platnosť alebo splnenie podmienky účasti. Uchádzač musí odoslať vysvetlenie alebo požadované doplnenie predložených dokladov v lehote podľa § 40 ods. 4</w:t>
      </w:r>
      <w:r w:rsidR="00C03083">
        <w:rPr>
          <w:rFonts w:cs="Arial"/>
          <w:noProof w:val="0"/>
          <w:szCs w:val="20"/>
        </w:rPr>
        <w:t xml:space="preserve"> písm. a)</w:t>
      </w:r>
      <w:r w:rsidRPr="004B1137">
        <w:rPr>
          <w:rFonts w:cs="Arial"/>
          <w:noProof w:val="0"/>
          <w:szCs w:val="20"/>
        </w:rPr>
        <w:t xml:space="preserve"> zákona o verejnom obstarávaní.</w:t>
      </w:r>
    </w:p>
    <w:p w14:paraId="5BB1E5A5" w14:textId="77777777" w:rsidR="004B1137" w:rsidRPr="004B1137" w:rsidRDefault="004B1137" w:rsidP="00BC53F2">
      <w:pPr>
        <w:tabs>
          <w:tab w:val="left" w:pos="0"/>
        </w:tabs>
        <w:ind w:left="709" w:hanging="709"/>
        <w:jc w:val="both"/>
        <w:rPr>
          <w:rFonts w:cs="Arial"/>
          <w:noProof w:val="0"/>
          <w:szCs w:val="20"/>
        </w:rPr>
      </w:pPr>
    </w:p>
    <w:p w14:paraId="52C3CBBF" w14:textId="77777777" w:rsidR="004B1137" w:rsidRPr="004B1137" w:rsidRDefault="004B1137" w:rsidP="0018678D">
      <w:pPr>
        <w:numPr>
          <w:ilvl w:val="1"/>
          <w:numId w:val="27"/>
        </w:numPr>
        <w:tabs>
          <w:tab w:val="left" w:pos="0"/>
        </w:tabs>
        <w:ind w:left="709" w:hanging="709"/>
        <w:jc w:val="both"/>
        <w:rPr>
          <w:rFonts w:cs="Arial"/>
          <w:noProof w:val="0"/>
          <w:szCs w:val="20"/>
        </w:rPr>
      </w:pPr>
      <w:r w:rsidRPr="004B1137">
        <w:rPr>
          <w:rFonts w:cs="Arial"/>
          <w:noProof w:val="0"/>
          <w:szCs w:val="20"/>
        </w:rPr>
        <w:t>Obstarávateľská organizácia vylúči z verejného obstarávania uchádzača, ak budú naplnené skutočnosti podľa § 40 ods. 6 alebo 7 zákona o verejnom obstarávaní.</w:t>
      </w:r>
    </w:p>
    <w:p w14:paraId="3C6C524D" w14:textId="77777777" w:rsidR="004B1137" w:rsidRPr="004B1137" w:rsidRDefault="004B1137" w:rsidP="00BC53F2">
      <w:pPr>
        <w:tabs>
          <w:tab w:val="left" w:pos="0"/>
        </w:tabs>
        <w:ind w:left="709" w:hanging="709"/>
        <w:jc w:val="both"/>
        <w:rPr>
          <w:rFonts w:cs="Arial"/>
          <w:noProof w:val="0"/>
          <w:szCs w:val="20"/>
        </w:rPr>
      </w:pPr>
    </w:p>
    <w:p w14:paraId="294D765E" w14:textId="05B6408D" w:rsidR="004B1137" w:rsidRPr="00BF2ADE" w:rsidRDefault="004B1137" w:rsidP="0018678D">
      <w:pPr>
        <w:numPr>
          <w:ilvl w:val="1"/>
          <w:numId w:val="27"/>
        </w:numPr>
        <w:tabs>
          <w:tab w:val="left" w:pos="0"/>
        </w:tabs>
        <w:ind w:left="709" w:hanging="709"/>
        <w:jc w:val="both"/>
        <w:rPr>
          <w:rFonts w:cs="Arial"/>
          <w:noProof w:val="0"/>
          <w:szCs w:val="20"/>
        </w:rPr>
      </w:pPr>
      <w:bookmarkStart w:id="114" w:name="_Hlk10634985"/>
      <w:r w:rsidRPr="00BF2ADE">
        <w:rPr>
          <w:rFonts w:cs="Arial"/>
          <w:noProof w:val="0"/>
          <w:szCs w:val="20"/>
        </w:rPr>
        <w:t xml:space="preserve">Obstarávateľská organizácia </w:t>
      </w:r>
      <w:r w:rsidR="008C26EC" w:rsidRPr="008C26EC">
        <w:rPr>
          <w:rFonts w:cs="Arial"/>
          <w:noProof w:val="0"/>
          <w:szCs w:val="20"/>
        </w:rPr>
        <w:t>písomne požiada uchádzača alebo záujemcu, aby v lehote, ktorá nesmie byť kratšia ako päť pracovných dní</w:t>
      </w:r>
      <w:r w:rsidR="00493193">
        <w:rPr>
          <w:rFonts w:cs="Arial"/>
          <w:noProof w:val="0"/>
          <w:szCs w:val="20"/>
        </w:rPr>
        <w:t xml:space="preserve"> ( ak obstarávateľská organizácia neurčí dlhšiu lehotu)</w:t>
      </w:r>
      <w:r w:rsidR="008C26EC" w:rsidRPr="008C26EC">
        <w:rPr>
          <w:rFonts w:cs="Arial"/>
          <w:noProof w:val="0"/>
          <w:szCs w:val="20"/>
        </w:rPr>
        <w:t xml:space="preserve"> odo dňa doručenia žiadosti, nahradil inú osobu, prostredníctvom ktorej preukazuje finančné a ekonomické postavenie alebo technickú spôsobilosť alebo odbornú spôsobilosť, ak existujú dôvody na jej vylúčenie.</w:t>
      </w:r>
    </w:p>
    <w:bookmarkEnd w:id="114"/>
    <w:p w14:paraId="772ECD50" w14:textId="77777777" w:rsidR="00BF2ADE" w:rsidRPr="00BF2ADE" w:rsidRDefault="00BF2ADE" w:rsidP="00BF2ADE">
      <w:pPr>
        <w:tabs>
          <w:tab w:val="left" w:pos="0"/>
        </w:tabs>
        <w:ind w:left="709"/>
        <w:jc w:val="both"/>
        <w:rPr>
          <w:rFonts w:cs="Arial"/>
          <w:noProof w:val="0"/>
          <w:szCs w:val="20"/>
          <w:highlight w:val="yellow"/>
        </w:rPr>
      </w:pPr>
    </w:p>
    <w:p w14:paraId="53E5C5CA" w14:textId="4B45835E" w:rsidR="00DD711E" w:rsidRDefault="004B1137" w:rsidP="0018678D">
      <w:pPr>
        <w:numPr>
          <w:ilvl w:val="1"/>
          <w:numId w:val="27"/>
        </w:numPr>
        <w:tabs>
          <w:tab w:val="left" w:pos="0"/>
        </w:tabs>
        <w:ind w:left="709" w:hanging="709"/>
        <w:jc w:val="both"/>
        <w:rPr>
          <w:rFonts w:cs="Arial"/>
          <w:noProof w:val="0"/>
          <w:szCs w:val="20"/>
        </w:rPr>
      </w:pPr>
      <w:r w:rsidRPr="004B1137">
        <w:rPr>
          <w:rFonts w:cs="Arial"/>
          <w:noProof w:val="0"/>
          <w:szCs w:val="20"/>
        </w:rPr>
        <w:t xml:space="preserve">Doklady na preukázanie splnenia podmienky účasti možno predbežne nahradiť jednotným európskym dokumentom podľa § 39 zákona o verejnom obstarávaní. </w:t>
      </w:r>
    </w:p>
    <w:p w14:paraId="44CD7A2D" w14:textId="77777777" w:rsidR="001C4D24" w:rsidRPr="00D00D17" w:rsidRDefault="001C4D24" w:rsidP="001C4D24">
      <w:pPr>
        <w:tabs>
          <w:tab w:val="left" w:pos="0"/>
        </w:tabs>
        <w:ind w:left="709"/>
        <w:jc w:val="both"/>
        <w:rPr>
          <w:rFonts w:cs="Arial"/>
          <w:noProof w:val="0"/>
          <w:szCs w:val="20"/>
        </w:rPr>
      </w:pPr>
    </w:p>
    <w:p w14:paraId="3E6ADBA9" w14:textId="77777777" w:rsidR="008716FD" w:rsidRPr="00837FA0" w:rsidRDefault="008716FD" w:rsidP="008716FD">
      <w:pPr>
        <w:pStyle w:val="Nadpis2"/>
        <w:tabs>
          <w:tab w:val="clear" w:pos="540"/>
          <w:tab w:val="num" w:pos="0"/>
        </w:tabs>
        <w:rPr>
          <w:noProof w:val="0"/>
        </w:rPr>
      </w:pPr>
      <w:bookmarkStart w:id="115" w:name="_Toc369511229"/>
      <w:bookmarkStart w:id="116" w:name="_Toc380494236"/>
      <w:bookmarkStart w:id="117" w:name="_Toc476636378"/>
      <w:bookmarkStart w:id="118" w:name="_Toc30423418"/>
      <w:r w:rsidRPr="00837FA0">
        <w:rPr>
          <w:noProof w:val="0"/>
        </w:rPr>
        <w:t>6. Dôvernosť a etika vo verejnom obstarávaní</w:t>
      </w:r>
      <w:bookmarkEnd w:id="115"/>
      <w:bookmarkEnd w:id="116"/>
      <w:bookmarkEnd w:id="117"/>
      <w:bookmarkEnd w:id="118"/>
    </w:p>
    <w:p w14:paraId="6DFD728B" w14:textId="718091B8" w:rsidR="008716FD" w:rsidRPr="00837FA0" w:rsidRDefault="008716FD" w:rsidP="0018678D">
      <w:pPr>
        <w:pStyle w:val="Nadpis3"/>
        <w:numPr>
          <w:ilvl w:val="0"/>
          <w:numId w:val="7"/>
        </w:numPr>
        <w:shd w:val="clear" w:color="auto" w:fill="FFFFFF"/>
        <w:ind w:left="709" w:hanging="709"/>
        <w:rPr>
          <w:noProof w:val="0"/>
        </w:rPr>
      </w:pPr>
      <w:bookmarkStart w:id="119" w:name="_Toc369511230"/>
      <w:bookmarkStart w:id="120" w:name="_Toc380494237"/>
      <w:bookmarkStart w:id="121" w:name="_Toc476636379"/>
      <w:bookmarkStart w:id="122" w:name="_Toc30423419"/>
      <w:r w:rsidRPr="00837FA0">
        <w:rPr>
          <w:noProof w:val="0"/>
        </w:rPr>
        <w:t>Dôvernosť procesu verejného obstarávania</w:t>
      </w:r>
      <w:bookmarkEnd w:id="119"/>
      <w:bookmarkEnd w:id="120"/>
      <w:bookmarkEnd w:id="121"/>
      <w:bookmarkEnd w:id="122"/>
    </w:p>
    <w:p w14:paraId="2F202E71" w14:textId="77777777" w:rsidR="008716FD" w:rsidRPr="00837FA0" w:rsidRDefault="008716FD" w:rsidP="0018678D">
      <w:pPr>
        <w:numPr>
          <w:ilvl w:val="1"/>
          <w:numId w:val="7"/>
        </w:numPr>
        <w:spacing w:before="120"/>
        <w:ind w:left="709" w:hanging="709"/>
        <w:jc w:val="both"/>
        <w:rPr>
          <w:rFonts w:cs="Arial"/>
          <w:noProof w:val="0"/>
          <w:szCs w:val="20"/>
        </w:rPr>
      </w:pPr>
      <w:r w:rsidRPr="00837FA0">
        <w:rPr>
          <w:rFonts w:cs="Arial"/>
          <w:noProof w:val="0"/>
          <w:szCs w:val="20"/>
        </w:rPr>
        <w:t>Informácie týkajúce sa preskúmania, vysvetlenia, vyhodnotenia, vzájomného porovnania ponúk a odporúčaní prijatia ponuky sú dôverné. Členovia komisie na vyhodnotenie ponúk a zodpovedné osoby obstarávateľskej organizácie nesmú počas prebiehajúceho procesu vyhlásenej verejnej súťaže poskytnúť alebo zverejniť uvedené informácie ani uchádzačom, ani žiadnym iným osobám.</w:t>
      </w:r>
    </w:p>
    <w:p w14:paraId="7152EBE2" w14:textId="199B07DC" w:rsidR="008716FD" w:rsidRPr="00EF1E41" w:rsidRDefault="008716FD" w:rsidP="0018678D">
      <w:pPr>
        <w:numPr>
          <w:ilvl w:val="1"/>
          <w:numId w:val="7"/>
        </w:numPr>
        <w:spacing w:before="200"/>
        <w:ind w:left="709"/>
        <w:jc w:val="both"/>
        <w:rPr>
          <w:rFonts w:cs="Arial"/>
          <w:noProof w:val="0"/>
          <w:szCs w:val="20"/>
        </w:rPr>
      </w:pPr>
      <w:r w:rsidRPr="00837FA0">
        <w:rPr>
          <w:rFonts w:cs="Arial"/>
          <w:noProof w:val="0"/>
          <w:szCs w:val="20"/>
        </w:rPr>
        <w:t>Informácie, ktoré uchádzač v ponuke označí za dôverné, nebudú zverejnené alebo inak použité bez predošlého súhlasu uchádzača, pokiaľ uvedené nebude v rozpore so zákonom</w:t>
      </w:r>
      <w:r w:rsidR="00F52300">
        <w:rPr>
          <w:rFonts w:cs="Arial"/>
          <w:noProof w:val="0"/>
          <w:szCs w:val="20"/>
        </w:rPr>
        <w:t xml:space="preserve"> </w:t>
      </w:r>
      <w:r w:rsidRPr="00837FA0">
        <w:rPr>
          <w:rFonts w:cs="Arial"/>
          <w:noProof w:val="0"/>
          <w:szCs w:val="20"/>
        </w:rPr>
        <w:t>o verejnom obstarávaní a inými všeobecne záväznými právnymi predpismi/osobitnými predpismi.</w:t>
      </w:r>
    </w:p>
    <w:p w14:paraId="0E10E996" w14:textId="77777777" w:rsidR="0075413B" w:rsidRPr="00837FA0" w:rsidRDefault="0075413B" w:rsidP="008716FD">
      <w:pPr>
        <w:shd w:val="clear" w:color="auto" w:fill="FFFFFF"/>
        <w:spacing w:before="67" w:line="274" w:lineRule="exact"/>
        <w:ind w:right="187"/>
        <w:jc w:val="both"/>
        <w:rPr>
          <w:rFonts w:cs="Arial"/>
          <w:noProof w:val="0"/>
          <w:szCs w:val="20"/>
        </w:rPr>
      </w:pPr>
    </w:p>
    <w:p w14:paraId="153024E2" w14:textId="77777777" w:rsidR="008716FD" w:rsidRPr="00837FA0" w:rsidRDefault="008716FD" w:rsidP="008716FD">
      <w:pPr>
        <w:pStyle w:val="Nadpis2"/>
        <w:rPr>
          <w:noProof w:val="0"/>
        </w:rPr>
      </w:pPr>
      <w:bookmarkStart w:id="123" w:name="_Toc369511231"/>
      <w:bookmarkStart w:id="124" w:name="_Toc380494238"/>
      <w:bookmarkStart w:id="125" w:name="_Toc476636380"/>
      <w:bookmarkStart w:id="126" w:name="_Toc30423420"/>
      <w:r w:rsidRPr="00837FA0">
        <w:rPr>
          <w:noProof w:val="0"/>
        </w:rPr>
        <w:t>7. Prijatie ponuky</w:t>
      </w:r>
      <w:bookmarkEnd w:id="123"/>
      <w:bookmarkEnd w:id="124"/>
      <w:bookmarkEnd w:id="125"/>
      <w:bookmarkEnd w:id="126"/>
    </w:p>
    <w:p w14:paraId="7303A0C7" w14:textId="77777777" w:rsidR="00AE60B5" w:rsidRPr="00837FA0" w:rsidRDefault="000F5D53" w:rsidP="0018678D">
      <w:pPr>
        <w:pStyle w:val="Nadpis3"/>
        <w:numPr>
          <w:ilvl w:val="0"/>
          <w:numId w:val="7"/>
        </w:numPr>
        <w:ind w:left="0" w:firstLine="0"/>
        <w:rPr>
          <w:noProof w:val="0"/>
        </w:rPr>
      </w:pPr>
      <w:bookmarkStart w:id="127" w:name="_Toc369511232"/>
      <w:bookmarkStart w:id="128" w:name="_Toc380494239"/>
      <w:bookmarkStart w:id="129" w:name="_Toc476636381"/>
      <w:bookmarkStart w:id="130" w:name="_Toc30423421"/>
      <w:r w:rsidRPr="00837FA0">
        <w:rPr>
          <w:noProof w:val="0"/>
        </w:rPr>
        <w:t>Informácia</w:t>
      </w:r>
      <w:r w:rsidR="008716FD" w:rsidRPr="00837FA0">
        <w:rPr>
          <w:noProof w:val="0"/>
        </w:rPr>
        <w:t xml:space="preserve"> o výsledku vyhodnotenia ponúk</w:t>
      </w:r>
      <w:bookmarkEnd w:id="127"/>
      <w:bookmarkEnd w:id="128"/>
      <w:bookmarkEnd w:id="129"/>
      <w:bookmarkEnd w:id="130"/>
    </w:p>
    <w:p w14:paraId="6D3BF8B6" w14:textId="77777777" w:rsidR="00AE60B5" w:rsidRPr="00837FA0" w:rsidRDefault="00AE60B5" w:rsidP="00AE60B5"/>
    <w:p w14:paraId="2016F0F1" w14:textId="387B315F" w:rsidR="00B21019" w:rsidRPr="00C03083" w:rsidRDefault="00C03083" w:rsidP="0018678D">
      <w:pPr>
        <w:numPr>
          <w:ilvl w:val="1"/>
          <w:numId w:val="7"/>
        </w:numPr>
        <w:shd w:val="clear" w:color="auto" w:fill="FFFFFF"/>
        <w:spacing w:line="274" w:lineRule="exact"/>
        <w:ind w:left="709" w:right="-29" w:hanging="709"/>
        <w:jc w:val="both"/>
        <w:rPr>
          <w:noProof w:val="0"/>
        </w:rPr>
      </w:pPr>
      <w:r>
        <w:rPr>
          <w:noProof w:val="0"/>
        </w:rPr>
        <w:t xml:space="preserve">Obstarávateľská organizácia </w:t>
      </w:r>
      <w:r w:rsidRPr="00C03083">
        <w:rPr>
          <w:noProof w:val="0"/>
        </w:rPr>
        <w:t xml:space="preserve">zašle v súlade s § 55 zákona o verejnom obstarávaní informáciu o výsledku vyhodnotenia ponúk. </w:t>
      </w:r>
      <w:r w:rsidR="00DD588E" w:rsidRPr="00DD588E">
        <w:rPr>
          <w:noProof w:val="0"/>
        </w:rPr>
        <w:t xml:space="preserve">Obstarávateľská organizácia </w:t>
      </w:r>
      <w:r w:rsidRPr="00C03083">
        <w:rPr>
          <w:noProof w:val="0"/>
        </w:rPr>
        <w:t xml:space="preserve">pristúpi k uzavretiu zmluvy po uplynutí zákonom stanovených lehôt. </w:t>
      </w:r>
      <w:r w:rsidR="00DD588E" w:rsidRPr="00DD588E">
        <w:rPr>
          <w:noProof w:val="0"/>
        </w:rPr>
        <w:t xml:space="preserve">Obstarávateľská organizácia </w:t>
      </w:r>
      <w:r w:rsidRPr="00C03083">
        <w:rPr>
          <w:noProof w:val="0"/>
        </w:rPr>
        <w:t>vyzve uchádzača na poskytnutie súčinnosti</w:t>
      </w:r>
      <w:r>
        <w:rPr>
          <w:noProof w:val="0"/>
        </w:rPr>
        <w:t xml:space="preserve"> </w:t>
      </w:r>
      <w:r w:rsidRPr="00C03083">
        <w:rPr>
          <w:noProof w:val="0"/>
        </w:rPr>
        <w:t xml:space="preserve">k podpisu zmluvy. </w:t>
      </w:r>
    </w:p>
    <w:p w14:paraId="2C69ED85" w14:textId="3893745A" w:rsidR="00FE081B" w:rsidRPr="000868C9" w:rsidRDefault="00C03083" w:rsidP="0018678D">
      <w:pPr>
        <w:numPr>
          <w:ilvl w:val="1"/>
          <w:numId w:val="7"/>
        </w:numPr>
        <w:shd w:val="clear" w:color="auto" w:fill="FFFFFF"/>
        <w:spacing w:before="67" w:line="274" w:lineRule="exact"/>
        <w:ind w:left="709" w:right="-29" w:hanging="709"/>
        <w:jc w:val="both"/>
        <w:rPr>
          <w:rFonts w:cs="Arial"/>
          <w:bCs/>
          <w:smallCaps/>
          <w:noProof w:val="0"/>
          <w:szCs w:val="20"/>
        </w:rPr>
      </w:pPr>
      <w:r w:rsidRPr="00C03083">
        <w:rPr>
          <w:noProof w:val="0"/>
        </w:rPr>
        <w:t xml:space="preserve">Obstarávateľská organizácia apeluje na uchádzačov, aby pristúpili zodpovedne k poskytnutiu súčinnosti k podpisu zmluvy a najmä, aby včas zabezpečili registráciu do Registra partnerov verejného sektora (podľa zákon č. 315/2016 </w:t>
      </w:r>
      <w:proofErr w:type="spellStart"/>
      <w:r w:rsidRPr="00C03083">
        <w:rPr>
          <w:noProof w:val="0"/>
        </w:rPr>
        <w:t>Z.z</w:t>
      </w:r>
      <w:proofErr w:type="spellEnd"/>
      <w:r w:rsidRPr="00C03083">
        <w:rPr>
          <w:noProof w:val="0"/>
        </w:rPr>
        <w:t xml:space="preserve">.), a to vo vzťahu k sebe ako zmluvnej strane a zároveň vo vzťahu k subdodávateľom, na ktorých sa táto povinnosť vzťahuje podľa zákona č. 315/2016 </w:t>
      </w:r>
      <w:proofErr w:type="spellStart"/>
      <w:r w:rsidRPr="00C03083">
        <w:rPr>
          <w:noProof w:val="0"/>
        </w:rPr>
        <w:t>Z.z</w:t>
      </w:r>
      <w:proofErr w:type="spellEnd"/>
      <w:r w:rsidRPr="00C03083">
        <w:rPr>
          <w:noProof w:val="0"/>
        </w:rPr>
        <w:t xml:space="preserve">.. Uchádzač bude postupovať pri registrácií podľa toho zákona  č. 315/2016 </w:t>
      </w:r>
      <w:proofErr w:type="spellStart"/>
      <w:r w:rsidRPr="00C03083">
        <w:rPr>
          <w:noProof w:val="0"/>
        </w:rPr>
        <w:t>Z.z</w:t>
      </w:r>
      <w:proofErr w:type="spellEnd"/>
      <w:r w:rsidRPr="00C03083">
        <w:rPr>
          <w:noProof w:val="0"/>
        </w:rPr>
        <w:t>.</w:t>
      </w:r>
    </w:p>
    <w:p w14:paraId="6B7597F8" w14:textId="77777777" w:rsidR="00B276B8" w:rsidRPr="00BC53F2" w:rsidRDefault="00B276B8" w:rsidP="0075413B">
      <w:pPr>
        <w:shd w:val="clear" w:color="auto" w:fill="FFFFFF"/>
        <w:spacing w:before="67" w:line="274" w:lineRule="exact"/>
        <w:ind w:right="-29"/>
        <w:jc w:val="both"/>
        <w:rPr>
          <w:rFonts w:cs="Arial"/>
          <w:bCs/>
          <w:smallCaps/>
          <w:noProof w:val="0"/>
          <w:szCs w:val="20"/>
        </w:rPr>
      </w:pPr>
    </w:p>
    <w:p w14:paraId="7AD516A7" w14:textId="77777777" w:rsidR="008716FD" w:rsidRPr="00837FA0" w:rsidRDefault="008716FD" w:rsidP="0018678D">
      <w:pPr>
        <w:pStyle w:val="Nadpis3"/>
        <w:numPr>
          <w:ilvl w:val="0"/>
          <w:numId w:val="7"/>
        </w:numPr>
        <w:ind w:left="0" w:firstLine="0"/>
        <w:rPr>
          <w:noProof w:val="0"/>
        </w:rPr>
      </w:pPr>
      <w:bookmarkStart w:id="131" w:name="_Toc369511233"/>
      <w:bookmarkStart w:id="132" w:name="_Toc380494240"/>
      <w:bookmarkStart w:id="133" w:name="_Toc476636382"/>
      <w:bookmarkStart w:id="134" w:name="_Toc30423422"/>
      <w:r w:rsidRPr="00837FA0">
        <w:rPr>
          <w:noProof w:val="0"/>
        </w:rPr>
        <w:t>Uzavretie zmluvy</w:t>
      </w:r>
      <w:bookmarkEnd w:id="131"/>
      <w:bookmarkEnd w:id="132"/>
      <w:bookmarkEnd w:id="133"/>
      <w:bookmarkEnd w:id="134"/>
    </w:p>
    <w:p w14:paraId="5BD30984" w14:textId="77777777" w:rsidR="0023693F" w:rsidRPr="00837FA0" w:rsidRDefault="0023693F" w:rsidP="0023693F"/>
    <w:p w14:paraId="5FC631B1" w14:textId="4776A549" w:rsidR="00AA3426" w:rsidRDefault="00AA3426" w:rsidP="0018678D">
      <w:pPr>
        <w:numPr>
          <w:ilvl w:val="1"/>
          <w:numId w:val="7"/>
        </w:numPr>
        <w:shd w:val="clear" w:color="auto" w:fill="FFFFFF"/>
        <w:ind w:left="709" w:hanging="709"/>
        <w:jc w:val="both"/>
      </w:pPr>
      <w:bookmarkStart w:id="135" w:name="_Toc369511234"/>
      <w:r w:rsidRPr="00AA3426">
        <w:t>Obstarávateľ bude pri uzatváraní zmluvy postupovať v súlade s § 56 ZVO.</w:t>
      </w:r>
    </w:p>
    <w:p w14:paraId="2DAFCB3F" w14:textId="77777777" w:rsidR="00AA3426" w:rsidRDefault="00AA3426" w:rsidP="00AA3426">
      <w:pPr>
        <w:shd w:val="clear" w:color="auto" w:fill="FFFFFF"/>
        <w:ind w:left="709"/>
        <w:jc w:val="both"/>
      </w:pPr>
    </w:p>
    <w:p w14:paraId="12E57A8B" w14:textId="44AA8B71" w:rsidR="00BC53F2" w:rsidRPr="00AA3426" w:rsidRDefault="00AA3426" w:rsidP="0018678D">
      <w:pPr>
        <w:numPr>
          <w:ilvl w:val="1"/>
          <w:numId w:val="7"/>
        </w:numPr>
        <w:shd w:val="clear" w:color="auto" w:fill="FFFFFF"/>
        <w:ind w:left="709" w:hanging="709"/>
        <w:jc w:val="both"/>
        <w:rPr>
          <w:sz w:val="28"/>
        </w:rPr>
      </w:pPr>
      <w:r w:rsidRPr="00AA3426">
        <w:rPr>
          <w:rFonts w:cs="Calibri"/>
          <w:noProof w:val="0"/>
          <w:color w:val="000000"/>
          <w:szCs w:val="22"/>
          <w:lang w:eastAsia="cs-CZ"/>
        </w:rPr>
        <w:t>Obstarávateľ uzavrie s úspešným uchádzačom zmluvu v lehote viazanosti ponúk</w:t>
      </w:r>
      <w:del w:id="136" w:author="Galovičová Kristína" w:date="2021-02-25T14:27:00Z">
        <w:r w:rsidRPr="00AA3426" w:rsidDel="007B53B5">
          <w:rPr>
            <w:rFonts w:cs="Calibri"/>
            <w:noProof w:val="0"/>
            <w:color w:val="000000"/>
            <w:szCs w:val="22"/>
            <w:lang w:eastAsia="cs-CZ"/>
          </w:rPr>
          <w:delText>, a to na každú časť predmetu zákazky zvlášť.</w:delText>
        </w:r>
      </w:del>
      <w:ins w:id="137" w:author="Galovičová Kristína" w:date="2021-02-25T14:27:00Z">
        <w:r w:rsidR="007B53B5">
          <w:rPr>
            <w:rFonts w:cs="Calibri"/>
            <w:noProof w:val="0"/>
            <w:color w:val="000000"/>
            <w:szCs w:val="22"/>
            <w:lang w:eastAsia="cs-CZ"/>
          </w:rPr>
          <w:t>.</w:t>
        </w:r>
      </w:ins>
    </w:p>
    <w:p w14:paraId="3C9F3086" w14:textId="77777777" w:rsidR="00AA3426" w:rsidRPr="00837FA0" w:rsidRDefault="00AA3426" w:rsidP="00AA3426">
      <w:pPr>
        <w:shd w:val="clear" w:color="auto" w:fill="FFFFFF"/>
        <w:ind w:left="709"/>
        <w:jc w:val="both"/>
      </w:pPr>
    </w:p>
    <w:p w14:paraId="6B8D880E" w14:textId="77777777" w:rsidR="0023693F" w:rsidRPr="00837FA0" w:rsidRDefault="0023693F" w:rsidP="0018678D">
      <w:pPr>
        <w:numPr>
          <w:ilvl w:val="1"/>
          <w:numId w:val="7"/>
        </w:numPr>
        <w:shd w:val="clear" w:color="auto" w:fill="FFFFFF"/>
        <w:spacing w:after="200"/>
        <w:ind w:left="709" w:hanging="709"/>
        <w:jc w:val="both"/>
      </w:pPr>
      <w:r w:rsidRPr="00837FA0">
        <w:t>Obstarávateľská organizácia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10317AEA" w14:textId="77777777" w:rsidR="0023693F" w:rsidRPr="00837FA0" w:rsidRDefault="0023693F" w:rsidP="0018678D">
      <w:pPr>
        <w:numPr>
          <w:ilvl w:val="1"/>
          <w:numId w:val="7"/>
        </w:numPr>
        <w:shd w:val="clear" w:color="auto" w:fill="FFFFFF"/>
        <w:spacing w:after="200"/>
        <w:ind w:left="709" w:hanging="709"/>
        <w:jc w:val="both"/>
      </w:pPr>
      <w:r w:rsidRPr="00837FA0">
        <w:t>Obstarávateľská organizácia uzavrie zmluvu s úspešným uchádzačom najskôr šestnásty deň odo dňa odoslania informácie o výsledku vyhodnotenia ponúk podľa § 55 zákona o verejnom obstarávaní, ak nebola doručená žiadosť o nápravu, ak žiadosť o nápravu bola doručená po uplynutí lehoty podľa § 164 ods. 3 zákona o verejnom obstarávaní alebo ak neboli doručené námietky podľa § 170 zákona o verejnom obstarávaní.</w:t>
      </w:r>
    </w:p>
    <w:p w14:paraId="554526E4" w14:textId="77777777" w:rsidR="0023693F" w:rsidRPr="00837FA0" w:rsidRDefault="0023693F" w:rsidP="0018678D">
      <w:pPr>
        <w:numPr>
          <w:ilvl w:val="1"/>
          <w:numId w:val="7"/>
        </w:numPr>
        <w:shd w:val="clear" w:color="auto" w:fill="FFFFFF"/>
        <w:spacing w:after="200"/>
        <w:ind w:left="709" w:hanging="709"/>
        <w:jc w:val="both"/>
      </w:pPr>
      <w:r w:rsidRPr="00837FA0">
        <w:t>V prípade, ak bola doručená žiadosť o nápravu alebo námietka, obstarávateľská organizácia pri uzatváraní zmluvy postupuje podľa § 56 ods. 3 až 6 zákona o verejnom obstarávaní.</w:t>
      </w:r>
    </w:p>
    <w:p w14:paraId="58F1E865" w14:textId="2EABB15B" w:rsidR="0023693F" w:rsidRPr="00837FA0" w:rsidRDefault="0023693F" w:rsidP="0018678D">
      <w:pPr>
        <w:numPr>
          <w:ilvl w:val="1"/>
          <w:numId w:val="7"/>
        </w:numPr>
        <w:shd w:val="clear" w:color="auto" w:fill="FFFFFF"/>
        <w:spacing w:after="200"/>
        <w:ind w:left="709" w:hanging="709"/>
        <w:jc w:val="both"/>
      </w:pPr>
      <w:r w:rsidRPr="00837FA0">
        <w:t xml:space="preserve">Úspešný uchádzač </w:t>
      </w:r>
      <w:r w:rsidR="00AA3426">
        <w:t>alebo uchádzači sú</w:t>
      </w:r>
      <w:r w:rsidRPr="00837FA0">
        <w:t xml:space="preserve"> povinn</w:t>
      </w:r>
      <w:r w:rsidR="00AA3426">
        <w:t>í</w:t>
      </w:r>
      <w:r w:rsidRPr="00837FA0">
        <w:t xml:space="preserve"> poskytnúť obstarávateľskej organizácii riadnu súčinnosť potrebnú na uzavretie zmluvy tak, aby mohla byť uzavretá do 10 pracovných dní odo dňa uplynutia lehoty podľa § 56 ods. 2 až 7 zákona o verejnom obstarávaní, ak bol na jej uzavretie</w:t>
      </w:r>
      <w:r w:rsidR="00C32826">
        <w:t xml:space="preserve"> písomne</w:t>
      </w:r>
      <w:r w:rsidRPr="00837FA0">
        <w:t xml:space="preserve"> vyzvaný.</w:t>
      </w:r>
    </w:p>
    <w:p w14:paraId="536D564A" w14:textId="77777777" w:rsidR="0023693F" w:rsidRPr="00837FA0" w:rsidRDefault="0023693F" w:rsidP="0018678D">
      <w:pPr>
        <w:numPr>
          <w:ilvl w:val="1"/>
          <w:numId w:val="7"/>
        </w:numPr>
        <w:shd w:val="clear" w:color="auto" w:fill="FFFFFF"/>
        <w:spacing w:after="200"/>
        <w:ind w:left="709" w:hanging="709"/>
        <w:jc w:val="both"/>
      </w:pPr>
      <w:r w:rsidRPr="00837FA0">
        <w:t>Ak úspešný uchádzač odmietne uzavrieť zmluvu alebo nie sú splnené povinnosti podľa § 56 ods. 8 zákona o verejnom obstarávaní, obstarávateľská organizácia môže uzavrieť zmluvu s uchádzačom, ktorí sa umiestnil ako druhý v poradí.</w:t>
      </w:r>
    </w:p>
    <w:p w14:paraId="2494286E" w14:textId="77777777" w:rsidR="0023693F" w:rsidRPr="00837FA0" w:rsidRDefault="0023693F" w:rsidP="0018678D">
      <w:pPr>
        <w:numPr>
          <w:ilvl w:val="1"/>
          <w:numId w:val="7"/>
        </w:numPr>
        <w:shd w:val="clear" w:color="auto" w:fill="FFFFFF"/>
        <w:spacing w:after="200"/>
        <w:ind w:left="709" w:hanging="709"/>
        <w:jc w:val="both"/>
      </w:pPr>
      <w:r w:rsidRPr="00837FA0">
        <w:t>Ak uchádzač alebo uchádzači, ktorí sa umiestnili ako druhí v poradí odmietnu uzavrieť zmluvu, koncesnú zmluvu alebo rámcovú dohodu, neposkytnú obstarávateľskej organizácii riadnu súčinnosť potrebnú na ich uzavretie tak, aby mohli byť uzavreté do 10 pracovných dní odo dňa, keď boli na ich uzavretie písomne vyzvaní, obstarávateľská organizácia môže uzavrieť zmluvu, koncesnú zmluvu alebo rámcovú dohodu s uchádzačom alebo uchádzačmi, ktorí sa umiestnili ako tretí v poradí.</w:t>
      </w:r>
    </w:p>
    <w:p w14:paraId="62DFCBBE" w14:textId="77777777" w:rsidR="0023693F" w:rsidRPr="00837FA0" w:rsidRDefault="0023693F" w:rsidP="0018678D">
      <w:pPr>
        <w:numPr>
          <w:ilvl w:val="1"/>
          <w:numId w:val="7"/>
        </w:numPr>
        <w:shd w:val="clear" w:color="auto" w:fill="FFFFFF"/>
        <w:spacing w:after="200"/>
        <w:ind w:left="709" w:hanging="709"/>
        <w:jc w:val="both"/>
      </w:pPr>
      <w:r w:rsidRPr="00837FA0">
        <w:t>Uchádzač alebo uchádzači, ktorí sa umiestnili ako tretí v poradí, sú povinní poskytnúť obstarávateľskej organizácii riadnu súčinnosť, potrebnú na uzavretie zmluvy, koncesnej zmluvy alebo rámcovej dohody tak, aby mohli byť uzavreté do 10 pracovných dní odo dňa, keď boli na ich uzavretie písomne vyzvaní.</w:t>
      </w:r>
    </w:p>
    <w:p w14:paraId="45034176" w14:textId="65E3B85C" w:rsidR="00B276B8" w:rsidRPr="00837FA0" w:rsidRDefault="0023693F" w:rsidP="0018678D">
      <w:pPr>
        <w:numPr>
          <w:ilvl w:val="1"/>
          <w:numId w:val="7"/>
        </w:numPr>
        <w:shd w:val="clear" w:color="auto" w:fill="FFFFFF"/>
        <w:spacing w:after="200"/>
        <w:ind w:left="709" w:hanging="709"/>
        <w:jc w:val="both"/>
      </w:pPr>
      <w:r w:rsidRPr="00837FA0">
        <w:t>Obstarávateľská organizácia môže vo výzve na predkladanie ponúk určiť, že lehota podľa § 56 ods. 8, 10 a 11 zákona o verejnom obstarávaní je dlhšia ako 10 pracovných dní.</w:t>
      </w:r>
    </w:p>
    <w:p w14:paraId="6B035C2E" w14:textId="77777777" w:rsidR="008716FD" w:rsidRPr="00837FA0" w:rsidRDefault="000F5D53" w:rsidP="00B21019">
      <w:pPr>
        <w:pStyle w:val="Nadpis2"/>
        <w:rPr>
          <w:noProof w:val="0"/>
        </w:rPr>
      </w:pPr>
      <w:bookmarkStart w:id="138" w:name="_Toc369511236"/>
      <w:bookmarkStart w:id="139" w:name="_Toc380494243"/>
      <w:bookmarkStart w:id="140" w:name="_Toc476636383"/>
      <w:bookmarkStart w:id="141" w:name="_Toc30423423"/>
      <w:bookmarkEnd w:id="135"/>
      <w:r w:rsidRPr="00837FA0">
        <w:rPr>
          <w:noProof w:val="0"/>
        </w:rPr>
        <w:t>8</w:t>
      </w:r>
      <w:r w:rsidR="008716FD" w:rsidRPr="00837FA0">
        <w:rPr>
          <w:noProof w:val="0"/>
        </w:rPr>
        <w:t>. Zrušenie použitého postupu z</w:t>
      </w:r>
      <w:r w:rsidR="00535868" w:rsidRPr="00837FA0">
        <w:rPr>
          <w:noProof w:val="0"/>
        </w:rPr>
        <w:t>a</w:t>
      </w:r>
      <w:r w:rsidR="008716FD" w:rsidRPr="00837FA0">
        <w:rPr>
          <w:noProof w:val="0"/>
        </w:rPr>
        <w:t>dávania zákazky</w:t>
      </w:r>
      <w:bookmarkEnd w:id="138"/>
      <w:bookmarkEnd w:id="139"/>
      <w:bookmarkEnd w:id="140"/>
      <w:bookmarkEnd w:id="141"/>
    </w:p>
    <w:p w14:paraId="7AF437BC" w14:textId="77777777" w:rsidR="008716FD" w:rsidRPr="00837FA0" w:rsidRDefault="008716FD" w:rsidP="0018678D">
      <w:pPr>
        <w:pStyle w:val="Nadpis3"/>
        <w:numPr>
          <w:ilvl w:val="0"/>
          <w:numId w:val="7"/>
        </w:numPr>
        <w:ind w:left="0" w:firstLine="0"/>
        <w:rPr>
          <w:noProof w:val="0"/>
        </w:rPr>
      </w:pPr>
      <w:bookmarkStart w:id="142" w:name="_Toc369511237"/>
      <w:bookmarkStart w:id="143" w:name="_Toc380494244"/>
      <w:bookmarkStart w:id="144" w:name="_Toc476636384"/>
      <w:bookmarkStart w:id="145" w:name="_Toc30423424"/>
      <w:r w:rsidRPr="00837FA0">
        <w:rPr>
          <w:noProof w:val="0"/>
        </w:rPr>
        <w:t>Zrušenie použitého postupu zadávania zákazky</w:t>
      </w:r>
      <w:bookmarkEnd w:id="142"/>
      <w:bookmarkEnd w:id="143"/>
      <w:bookmarkEnd w:id="144"/>
      <w:bookmarkEnd w:id="145"/>
    </w:p>
    <w:p w14:paraId="060B1E36" w14:textId="77777777" w:rsidR="008716FD" w:rsidRPr="00837FA0" w:rsidRDefault="008716FD" w:rsidP="008716FD">
      <w:pPr>
        <w:rPr>
          <w:noProof w:val="0"/>
        </w:rPr>
      </w:pPr>
    </w:p>
    <w:p w14:paraId="7392BB48" w14:textId="77777777" w:rsidR="000F5D53" w:rsidRPr="00837FA0" w:rsidRDefault="008716FD" w:rsidP="0018678D">
      <w:pPr>
        <w:numPr>
          <w:ilvl w:val="1"/>
          <w:numId w:val="7"/>
        </w:numPr>
        <w:shd w:val="clear" w:color="auto" w:fill="FFFFFF"/>
        <w:spacing w:before="67" w:line="274" w:lineRule="exact"/>
        <w:ind w:left="709" w:right="-29" w:hanging="709"/>
        <w:jc w:val="both"/>
        <w:rPr>
          <w:noProof w:val="0"/>
        </w:rPr>
      </w:pPr>
      <w:r w:rsidRPr="00837FA0">
        <w:rPr>
          <w:noProof w:val="0"/>
        </w:rPr>
        <w:t xml:space="preserve">Obstarávateľská organizácia </w:t>
      </w:r>
      <w:bookmarkStart w:id="146" w:name="_Toc380494245"/>
      <w:r w:rsidR="000F5D53" w:rsidRPr="00837FA0">
        <w:rPr>
          <w:noProof w:val="0"/>
        </w:rPr>
        <w:t>zruší použitý postup zadávania zákazky, ak</w:t>
      </w:r>
    </w:p>
    <w:p w14:paraId="5F27A5CD"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ani jeden uchádzač nesplnil podmienky účasti vo verejnom obstarávaní a uchádzač neuplatnil námietky v lehote podľa tohto zákona,</w:t>
      </w:r>
    </w:p>
    <w:p w14:paraId="0F109200"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lastRenderedPageBreak/>
        <w:t>- nedostal ani jednu ponuku,</w:t>
      </w:r>
    </w:p>
    <w:p w14:paraId="09BDCC64"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ani jedna z predložených ponúk nezodpovedá požiadavkám určeným podľa § 42 alebo     § 45 a uchádzač nepodal námietky v lehote podľa tohto zákona,</w:t>
      </w:r>
    </w:p>
    <w:p w14:paraId="5156C941" w14:textId="77777777" w:rsidR="000F5D53" w:rsidRPr="00837FA0" w:rsidRDefault="000F5D53" w:rsidP="000F5D53">
      <w:pPr>
        <w:shd w:val="clear" w:color="auto" w:fill="FFFFFF"/>
        <w:spacing w:before="67" w:line="274" w:lineRule="exact"/>
        <w:ind w:left="709" w:right="-29"/>
        <w:jc w:val="both"/>
        <w:rPr>
          <w:noProof w:val="0"/>
        </w:rPr>
      </w:pPr>
      <w:r w:rsidRPr="00837FA0">
        <w:rPr>
          <w:noProof w:val="0"/>
        </w:rPr>
        <w:t>- jeho zrušenie nariadil úrad.</w:t>
      </w:r>
    </w:p>
    <w:p w14:paraId="0973B3E9" w14:textId="055E07F9" w:rsidR="000F5D53" w:rsidRPr="00837FA0" w:rsidRDefault="000F5D53" w:rsidP="0018678D">
      <w:pPr>
        <w:numPr>
          <w:ilvl w:val="1"/>
          <w:numId w:val="7"/>
        </w:numPr>
        <w:shd w:val="clear" w:color="auto" w:fill="FFFFFF"/>
        <w:spacing w:before="67" w:line="274" w:lineRule="exact"/>
        <w:ind w:left="709" w:right="-29" w:hanging="709"/>
        <w:jc w:val="both"/>
        <w:rPr>
          <w:noProof w:val="0"/>
        </w:rPr>
      </w:pPr>
      <w:r w:rsidRPr="00837FA0">
        <w:rPr>
          <w:noProof w:val="0"/>
        </w:rPr>
        <w:t>Obstarávateľská organizácia môže zrušiť verejné obstarávanie alebo jeho časť aj vtedy, ak sa zmenili okolnosti, za ktorých sa vyhlásilo verejné obstarávanie, ak sa v priebehu postupu verejného obstarávania vyskytli dôvody hodné osobitného zreteľa, pre ktoré nemožno od obstarávateľskej organizácie požadovať, aby vo verejnom obstarávaní pokračovala, najmä ak sa zistilo porušenie zákona o verejnom obstarávaní, ktoré má alebo by mohlo mať zásadný vplyv na výsledok verejného obstarávania, ak nebolo predložených viac ako dve ponuky alebo ak navrhované ceny v predložených ponukách sú vyššie ako predpokladaná hodnota</w:t>
      </w:r>
      <w:r w:rsidR="00EC32D1">
        <w:rPr>
          <w:noProof w:val="0"/>
        </w:rPr>
        <w:t xml:space="preserve">, alebo ak Hlavné mesto Slovenskej republiky Bratislava z akéhokoľvek dôvodu neposkytlo obstarávateľskej organizácií finančné prostriedky určené na vykonanie predmetu zákazky. </w:t>
      </w:r>
      <w:r w:rsidRPr="00837FA0">
        <w:rPr>
          <w:noProof w:val="0"/>
        </w:rPr>
        <w:t>Ak bola predložená len jedna ponuka a obstarávateľská organizácia nezruší verejné obstarávanie alebo jeho časť, je povinná zverejniť v profile odôvodnenie, prečo verejné obstarávanie nezrušila.</w:t>
      </w:r>
    </w:p>
    <w:p w14:paraId="4142596F" w14:textId="14F6D43B" w:rsidR="00C93DED" w:rsidRDefault="000F5D53" w:rsidP="0018678D">
      <w:pPr>
        <w:numPr>
          <w:ilvl w:val="1"/>
          <w:numId w:val="7"/>
        </w:numPr>
        <w:shd w:val="clear" w:color="auto" w:fill="FFFFFF"/>
        <w:spacing w:before="67" w:line="274" w:lineRule="exact"/>
        <w:ind w:left="709" w:right="-29" w:hanging="709"/>
        <w:jc w:val="both"/>
        <w:rPr>
          <w:noProof w:val="0"/>
        </w:rPr>
      </w:pPr>
      <w:r w:rsidRPr="00837FA0">
        <w:rPr>
          <w:noProof w:val="0"/>
        </w:rPr>
        <w:t>Obstarávateľská organizácia bezodkladne upovedomí všetkých uchádzačov alebo záujemcov o zrušení použitého postupu zadávania zákazky s uvedením dôvodu a oznámi postup, ktorý použije pri zadávaní zákazky na pôvodný predmet zákazky.</w:t>
      </w:r>
    </w:p>
    <w:p w14:paraId="71E4AD9F" w14:textId="77777777" w:rsidR="00C93DED" w:rsidRPr="00837FA0" w:rsidRDefault="00C93DED" w:rsidP="00AD6EE7">
      <w:pPr>
        <w:shd w:val="clear" w:color="auto" w:fill="FFFFFF"/>
        <w:spacing w:line="274" w:lineRule="exact"/>
        <w:ind w:right="-29"/>
        <w:jc w:val="both"/>
        <w:rPr>
          <w:noProof w:val="0"/>
        </w:rPr>
      </w:pPr>
    </w:p>
    <w:p w14:paraId="4393F955" w14:textId="77777777" w:rsidR="000F5D53" w:rsidRPr="00837FA0" w:rsidRDefault="000F5D53" w:rsidP="00BC53F2">
      <w:pPr>
        <w:pStyle w:val="Nadpis2"/>
        <w:rPr>
          <w:noProof w:val="0"/>
        </w:rPr>
      </w:pPr>
      <w:bookmarkStart w:id="147" w:name="_Toc476636385"/>
      <w:bookmarkStart w:id="148" w:name="_Toc30423425"/>
      <w:r w:rsidRPr="00837FA0">
        <w:rPr>
          <w:noProof w:val="0"/>
        </w:rPr>
        <w:t>9. Subdodávatelia</w:t>
      </w:r>
      <w:bookmarkEnd w:id="147"/>
      <w:bookmarkEnd w:id="148"/>
    </w:p>
    <w:p w14:paraId="542BA9FB" w14:textId="7C6E4670" w:rsidR="00D8444C" w:rsidRPr="00BC53F2" w:rsidRDefault="00652E9F" w:rsidP="0018678D">
      <w:pPr>
        <w:pStyle w:val="Odsekzoznamu"/>
        <w:numPr>
          <w:ilvl w:val="0"/>
          <w:numId w:val="38"/>
        </w:numPr>
        <w:shd w:val="clear" w:color="auto" w:fill="FFFFFF"/>
        <w:spacing w:line="240" w:lineRule="auto"/>
        <w:ind w:left="709" w:hanging="709"/>
        <w:contextualSpacing w:val="0"/>
        <w:jc w:val="both"/>
        <w:rPr>
          <w:rFonts w:ascii="Garamond" w:hAnsi="Garamond"/>
          <w:sz w:val="24"/>
          <w:szCs w:val="24"/>
        </w:rPr>
      </w:pPr>
      <w:r w:rsidRPr="00A22AC4">
        <w:rPr>
          <w:rFonts w:ascii="Garamond" w:hAnsi="Garamond"/>
          <w:sz w:val="24"/>
          <w:szCs w:val="24"/>
        </w:rPr>
        <w:t>Obstarávateľská organizácia vyžaduje, aby:</w:t>
      </w:r>
    </w:p>
    <w:p w14:paraId="2A24E9D0" w14:textId="77777777" w:rsidR="00D8444C" w:rsidRPr="00A22AC4" w:rsidRDefault="00652E9F" w:rsidP="0018678D">
      <w:pPr>
        <w:pStyle w:val="Odsekzoznamu"/>
        <w:numPr>
          <w:ilvl w:val="0"/>
          <w:numId w:val="39"/>
        </w:numPr>
        <w:spacing w:line="240" w:lineRule="auto"/>
        <w:ind w:left="709" w:hanging="709"/>
        <w:contextualSpacing w:val="0"/>
        <w:jc w:val="both"/>
        <w:rPr>
          <w:rFonts w:ascii="Garamond" w:hAnsi="Garamond"/>
          <w:sz w:val="24"/>
          <w:szCs w:val="24"/>
        </w:rPr>
      </w:pPr>
      <w:r w:rsidRPr="00A22AC4">
        <w:rPr>
          <w:rFonts w:ascii="Garamond" w:hAnsi="Garamond"/>
          <w:sz w:val="24"/>
          <w:szCs w:val="24"/>
        </w:rPr>
        <w:t>uchádzač v ponuke uviedol podiel zákazky, ktorý má v úmysle zadať subdodávateľom, navrhovaných subdodávateľov a predmety subdodávok,</w:t>
      </w:r>
    </w:p>
    <w:p w14:paraId="2C4BD778" w14:textId="5596FA34" w:rsidR="00A22AC4" w:rsidRPr="00BC53F2" w:rsidRDefault="00652E9F" w:rsidP="0018678D">
      <w:pPr>
        <w:pStyle w:val="Odsekzoznamu"/>
        <w:numPr>
          <w:ilvl w:val="0"/>
          <w:numId w:val="40"/>
        </w:numPr>
        <w:spacing w:line="240" w:lineRule="auto"/>
        <w:ind w:left="709" w:hanging="709"/>
        <w:contextualSpacing w:val="0"/>
        <w:jc w:val="both"/>
        <w:rPr>
          <w:rFonts w:ascii="Garamond" w:hAnsi="Garamond"/>
          <w:sz w:val="24"/>
          <w:szCs w:val="24"/>
        </w:rPr>
      </w:pPr>
      <w:r w:rsidRPr="00A22AC4">
        <w:rPr>
          <w:rFonts w:ascii="Garamond" w:hAnsi="Garamond"/>
          <w:sz w:val="24"/>
          <w:szCs w:val="24"/>
        </w:rPr>
        <w:t>navrhovaný subdodávateľ spĺňal podmienky účasti týkajúce sa osobného postavenia a neexistovali u neho dôvody na vylúčenie podľa § 40 ods. 6 písm. a) až h) a ods. 7 zákona o verejnom obstarávaní; oprávnenie dodávať tovar sa preukazuje vo vzťahu k tej časti predmetu zákazky, ktorý má subdodávateľ plniť.</w:t>
      </w:r>
    </w:p>
    <w:p w14:paraId="7495DD06" w14:textId="255AB356" w:rsidR="00652E9F" w:rsidRPr="00A22AC4" w:rsidRDefault="00652E9F" w:rsidP="0018678D">
      <w:pPr>
        <w:pStyle w:val="Odsekzoznamu"/>
        <w:numPr>
          <w:ilvl w:val="0"/>
          <w:numId w:val="41"/>
        </w:numPr>
        <w:spacing w:after="0" w:line="240" w:lineRule="auto"/>
        <w:ind w:left="709" w:hanging="709"/>
        <w:contextualSpacing w:val="0"/>
        <w:jc w:val="both"/>
        <w:rPr>
          <w:rFonts w:ascii="Garamond" w:hAnsi="Garamond"/>
          <w:sz w:val="24"/>
          <w:szCs w:val="24"/>
        </w:rPr>
      </w:pPr>
      <w:r w:rsidRPr="00A22AC4">
        <w:rPr>
          <w:rFonts w:ascii="Garamond" w:hAnsi="Garamond"/>
          <w:sz w:val="24"/>
          <w:szCs w:val="24"/>
        </w:rPr>
        <w:t xml:space="preserve">Ak navrhovaný subdodávateľ nespĺňa podmienky účasti podľa bodu </w:t>
      </w:r>
      <w:r w:rsidRPr="00E2269F">
        <w:rPr>
          <w:rFonts w:ascii="Garamond" w:hAnsi="Garamond"/>
          <w:sz w:val="24"/>
          <w:szCs w:val="24"/>
        </w:rPr>
        <w:t>3</w:t>
      </w:r>
      <w:r w:rsidR="00E2269F">
        <w:rPr>
          <w:rFonts w:ascii="Garamond" w:hAnsi="Garamond"/>
          <w:sz w:val="24"/>
          <w:szCs w:val="24"/>
        </w:rPr>
        <w:t>4</w:t>
      </w:r>
      <w:r w:rsidRPr="00E2269F">
        <w:rPr>
          <w:rFonts w:ascii="Garamond" w:hAnsi="Garamond"/>
          <w:sz w:val="24"/>
          <w:szCs w:val="24"/>
        </w:rPr>
        <w:t>.1.2</w:t>
      </w:r>
      <w:r w:rsidRPr="00A22AC4">
        <w:rPr>
          <w:rFonts w:ascii="Garamond" w:hAnsi="Garamond"/>
          <w:sz w:val="24"/>
          <w:szCs w:val="24"/>
        </w:rPr>
        <w:t xml:space="preserve"> týchto súťažných podkladov, obstarávateľská organizácia písomne požiada uchádzača o jeho nahradenie. Uchádzač doručí návrh nového subdodávateľa do piatich pracovných dní odo dňa doručenia žiadosti podľa prvej vety, ak obstarávateľská organizácia neurčila dlhšiu lehotu.</w:t>
      </w:r>
    </w:p>
    <w:p w14:paraId="344D257E" w14:textId="77777777" w:rsidR="00A22AC4" w:rsidRPr="00A22AC4" w:rsidRDefault="00A22AC4" w:rsidP="00BC53F2">
      <w:pPr>
        <w:pStyle w:val="Odsekzoznamu"/>
        <w:spacing w:after="0" w:line="240" w:lineRule="auto"/>
        <w:ind w:left="709" w:hanging="709"/>
        <w:contextualSpacing w:val="0"/>
        <w:jc w:val="both"/>
        <w:rPr>
          <w:rFonts w:ascii="Garamond" w:hAnsi="Garamond"/>
          <w:sz w:val="24"/>
          <w:szCs w:val="24"/>
        </w:rPr>
      </w:pPr>
    </w:p>
    <w:p w14:paraId="4A3C611F" w14:textId="7C6BAB94" w:rsidR="00A22AC4" w:rsidRDefault="00652E9F" w:rsidP="0018678D">
      <w:pPr>
        <w:pStyle w:val="Odsekzoznamu"/>
        <w:numPr>
          <w:ilvl w:val="0"/>
          <w:numId w:val="42"/>
        </w:numPr>
        <w:spacing w:after="0" w:line="240" w:lineRule="auto"/>
        <w:ind w:left="709" w:hanging="709"/>
        <w:contextualSpacing w:val="0"/>
        <w:jc w:val="both"/>
        <w:rPr>
          <w:rFonts w:ascii="Garamond" w:hAnsi="Garamond"/>
          <w:sz w:val="24"/>
          <w:szCs w:val="24"/>
        </w:rPr>
      </w:pPr>
      <w:r w:rsidRPr="00A22AC4">
        <w:rPr>
          <w:rFonts w:ascii="Garamond" w:hAnsi="Garamond"/>
          <w:sz w:val="24"/>
          <w:szCs w:val="24"/>
        </w:rPr>
        <w:t>Obstarávateľská organizácia vyžaduje, aby úspešný uchádzač v zmluve, najneskôr v čase jej uzavretia uviedol údaje o všetkých známych subdodávateľoch, údaje o osobe oprávnenej konať za subdodávateľa v rozsahu meno a priezvisko, adresa pobytu, dátum narodenia.</w:t>
      </w:r>
    </w:p>
    <w:p w14:paraId="49A246C0" w14:textId="77777777" w:rsidR="00BC53F2" w:rsidRPr="00BC53F2" w:rsidRDefault="00BC53F2" w:rsidP="00BC53F2">
      <w:pPr>
        <w:pStyle w:val="Odsekzoznamu"/>
        <w:spacing w:after="0" w:line="240" w:lineRule="auto"/>
        <w:ind w:left="709" w:hanging="709"/>
        <w:contextualSpacing w:val="0"/>
        <w:jc w:val="both"/>
        <w:rPr>
          <w:rFonts w:ascii="Garamond" w:hAnsi="Garamond"/>
          <w:sz w:val="24"/>
          <w:szCs w:val="24"/>
        </w:rPr>
      </w:pPr>
    </w:p>
    <w:p w14:paraId="4705AF33" w14:textId="36996ED3" w:rsidR="00652E9F" w:rsidRPr="00BC53F2" w:rsidRDefault="00652E9F" w:rsidP="0018678D">
      <w:pPr>
        <w:pStyle w:val="Odsekzoznamu"/>
        <w:numPr>
          <w:ilvl w:val="0"/>
          <w:numId w:val="43"/>
        </w:numPr>
        <w:spacing w:line="240" w:lineRule="auto"/>
        <w:ind w:left="709" w:hanging="709"/>
        <w:contextualSpacing w:val="0"/>
        <w:jc w:val="both"/>
        <w:rPr>
          <w:rFonts w:ascii="Garamond" w:hAnsi="Garamond"/>
          <w:sz w:val="24"/>
          <w:szCs w:val="24"/>
        </w:rPr>
      </w:pPr>
      <w:r w:rsidRPr="00A22AC4">
        <w:rPr>
          <w:rFonts w:ascii="Garamond" w:hAnsi="Garamond"/>
          <w:sz w:val="24"/>
          <w:szCs w:val="24"/>
        </w:rPr>
        <w:t xml:space="preserve">V prípade zmeny subdodávateľa počas trvania zmluvy, ktorá je výsledkom tohto verejného obstarávania, musí subdodávateľ, ktorého sa návrh na zmenu týka, spĺňať podmienky účasti týkajúce sa osobného postavenia. Úspešný uchádzač je povinný obstarávateľskej organizácii najneskôr </w:t>
      </w:r>
      <w:r w:rsidR="00083B5E" w:rsidRPr="00A22AC4">
        <w:rPr>
          <w:rFonts w:ascii="Garamond" w:hAnsi="Garamond"/>
          <w:sz w:val="24"/>
          <w:szCs w:val="24"/>
        </w:rPr>
        <w:t>3</w:t>
      </w:r>
      <w:r w:rsidRPr="00A22AC4">
        <w:rPr>
          <w:rFonts w:ascii="Garamond" w:hAnsi="Garamond"/>
          <w:sz w:val="24"/>
          <w:szCs w:val="24"/>
        </w:rPr>
        <w:t xml:space="preserve"> (</w:t>
      </w:r>
      <w:r w:rsidR="00083B5E" w:rsidRPr="00A22AC4">
        <w:rPr>
          <w:rFonts w:ascii="Garamond" w:hAnsi="Garamond"/>
          <w:sz w:val="24"/>
          <w:szCs w:val="24"/>
        </w:rPr>
        <w:t>tri</w:t>
      </w:r>
      <w:r w:rsidRPr="00A22AC4">
        <w:rPr>
          <w:rFonts w:ascii="Garamond" w:hAnsi="Garamond"/>
          <w:sz w:val="24"/>
          <w:szCs w:val="24"/>
        </w:rPr>
        <w:t xml:space="preserve">) pracovné dni pred zmenou subdodávateľa, predložiť 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w:t>
      </w:r>
      <w:r w:rsidRPr="00A22AC4">
        <w:rPr>
          <w:rFonts w:ascii="Garamond" w:hAnsi="Garamond"/>
          <w:sz w:val="24"/>
          <w:szCs w:val="24"/>
        </w:rPr>
        <w:lastRenderedPageBreak/>
        <w:t>subdodávateľa v rozsahu meno a priezvisko, adresa pobytu, dátum narodenia</w:t>
      </w:r>
      <w:r w:rsidR="00BC53F2">
        <w:rPr>
          <w:rFonts w:ascii="Garamond" w:hAnsi="Garamond"/>
          <w:sz w:val="24"/>
          <w:szCs w:val="24"/>
        </w:rPr>
        <w:t xml:space="preserve"> </w:t>
      </w:r>
      <w:r w:rsidRPr="00A22AC4">
        <w:rPr>
          <w:rFonts w:ascii="Garamond" w:hAnsi="Garamond"/>
          <w:sz w:val="24"/>
          <w:szCs w:val="24"/>
        </w:rPr>
        <w:t>a preukázanie, že navrhovaný subdodávateľ spĺňa podmienky účasti týkajúce sa osobného postavenia podľa § 32 ods. 1 zákona o verejnom obstarávaní.</w:t>
      </w:r>
      <w:r w:rsidRPr="00837FA0">
        <w:br w:type="page"/>
      </w:r>
    </w:p>
    <w:p w14:paraId="401F2273" w14:textId="77777777" w:rsidR="008716FD" w:rsidRPr="00837FA0" w:rsidRDefault="008716FD" w:rsidP="008716FD">
      <w:pPr>
        <w:pStyle w:val="Nadpis1"/>
        <w:rPr>
          <w:noProof w:val="0"/>
        </w:rPr>
      </w:pPr>
      <w:bookmarkStart w:id="149" w:name="_Toc476636386"/>
      <w:bookmarkStart w:id="150" w:name="_Toc30423426"/>
      <w:r w:rsidRPr="00837FA0">
        <w:rPr>
          <w:noProof w:val="0"/>
        </w:rPr>
        <w:lastRenderedPageBreak/>
        <w:t>A.2  K</w:t>
      </w:r>
      <w:r w:rsidR="000D28E7" w:rsidRPr="00837FA0">
        <w:rPr>
          <w:noProof w:val="0"/>
        </w:rPr>
        <w:t>ritérium</w:t>
      </w:r>
      <w:r w:rsidR="00486B99" w:rsidRPr="00837FA0">
        <w:rPr>
          <w:noProof w:val="0"/>
        </w:rPr>
        <w:t xml:space="preserve"> na vyhodnotenie ponúk a pravidlá </w:t>
      </w:r>
      <w:r w:rsidR="000D28E7" w:rsidRPr="00837FA0">
        <w:rPr>
          <w:noProof w:val="0"/>
        </w:rPr>
        <w:t>jeho</w:t>
      </w:r>
      <w:r w:rsidR="00486B99" w:rsidRPr="00837FA0">
        <w:rPr>
          <w:noProof w:val="0"/>
        </w:rPr>
        <w:t xml:space="preserve"> uplatnenia</w:t>
      </w:r>
      <w:bookmarkEnd w:id="146"/>
      <w:bookmarkEnd w:id="149"/>
      <w:bookmarkEnd w:id="150"/>
    </w:p>
    <w:p w14:paraId="05797756" w14:textId="77777777" w:rsidR="008716FD" w:rsidRPr="009F7F0B" w:rsidRDefault="008716FD" w:rsidP="008716FD">
      <w:pPr>
        <w:rPr>
          <w:noProof w:val="0"/>
        </w:rPr>
      </w:pPr>
    </w:p>
    <w:p w14:paraId="3B22300D" w14:textId="71082A30" w:rsidR="007F0A7F" w:rsidRPr="007F0A7F" w:rsidRDefault="00F35124" w:rsidP="0018678D">
      <w:pPr>
        <w:pStyle w:val="Odsekzoznamu"/>
        <w:numPr>
          <w:ilvl w:val="0"/>
          <w:numId w:val="49"/>
        </w:numPr>
        <w:jc w:val="both"/>
        <w:rPr>
          <w:rFonts w:ascii="Garamond" w:hAnsi="Garamond" w:cs="Calibri Light"/>
          <w:sz w:val="24"/>
          <w:szCs w:val="24"/>
        </w:rPr>
      </w:pPr>
      <w:bookmarkStart w:id="151" w:name="kriteria_pravidlo"/>
      <w:bookmarkEnd w:id="151"/>
      <w:r w:rsidRPr="007F0A7F">
        <w:rPr>
          <w:rFonts w:ascii="Garamond" w:hAnsi="Garamond" w:cs="Calibri Light"/>
          <w:sz w:val="24"/>
          <w:szCs w:val="24"/>
        </w:rPr>
        <w:t xml:space="preserve">Predložené ponuky sa budú vyhodnocovať na základe </w:t>
      </w:r>
      <w:r w:rsidRPr="007F0A7F">
        <w:rPr>
          <w:rFonts w:ascii="Garamond" w:hAnsi="Garamond" w:cs="Calibri Light"/>
          <w:b/>
          <w:sz w:val="24"/>
          <w:szCs w:val="24"/>
        </w:rPr>
        <w:t xml:space="preserve">najnižšej ceny (netto cena) </w:t>
      </w:r>
      <w:r w:rsidRPr="007F0A7F">
        <w:rPr>
          <w:rFonts w:ascii="Garamond" w:hAnsi="Garamond" w:cs="Calibri Light"/>
          <w:sz w:val="24"/>
          <w:szCs w:val="24"/>
        </w:rPr>
        <w:t xml:space="preserve"> podľa § 44 ods. 3 písm. </w:t>
      </w:r>
      <w:r w:rsidR="00430A98">
        <w:rPr>
          <w:rFonts w:ascii="Garamond" w:hAnsi="Garamond" w:cs="Calibri Light"/>
          <w:sz w:val="24"/>
          <w:szCs w:val="24"/>
        </w:rPr>
        <w:t>c</w:t>
      </w:r>
      <w:r w:rsidRPr="007F0A7F">
        <w:rPr>
          <w:rFonts w:ascii="Garamond" w:hAnsi="Garamond" w:cs="Calibri Light"/>
          <w:sz w:val="24"/>
          <w:szCs w:val="24"/>
        </w:rPr>
        <w:t>) zákona o verejnom obstarávaní.</w:t>
      </w:r>
      <w:r w:rsidR="00913F73" w:rsidRPr="007F0A7F">
        <w:rPr>
          <w:rFonts w:ascii="Garamond" w:hAnsi="Garamond" w:cs="Calibri Light"/>
          <w:sz w:val="24"/>
          <w:szCs w:val="24"/>
        </w:rPr>
        <w:t xml:space="preserve"> </w:t>
      </w:r>
      <w:bookmarkStart w:id="152" w:name="_Toc380494279"/>
      <w:bookmarkStart w:id="153" w:name="_Toc476636392"/>
      <w:bookmarkEnd w:id="0"/>
    </w:p>
    <w:p w14:paraId="02620E83" w14:textId="77777777" w:rsidR="007F0A7F" w:rsidRPr="007F0A7F" w:rsidRDefault="007F0A7F" w:rsidP="0018678D">
      <w:pPr>
        <w:pStyle w:val="Odsekzoznamu"/>
        <w:numPr>
          <w:ilvl w:val="0"/>
          <w:numId w:val="49"/>
        </w:numPr>
        <w:jc w:val="both"/>
        <w:rPr>
          <w:rFonts w:ascii="Garamond" w:hAnsi="Garamond" w:cs="Calibri Light"/>
          <w:sz w:val="24"/>
          <w:szCs w:val="24"/>
        </w:rPr>
      </w:pPr>
      <w:r w:rsidRPr="007F0A7F">
        <w:rPr>
          <w:rFonts w:ascii="Garamond" w:hAnsi="Garamond" w:cs="Calibri Light"/>
          <w:bCs/>
          <w:sz w:val="24"/>
          <w:szCs w:val="24"/>
        </w:rPr>
        <w:t>Na vyhodnotenie ponúk je stanovené nasledovné kritérium:</w:t>
      </w:r>
      <w:r w:rsidRPr="007F0A7F">
        <w:rPr>
          <w:rFonts w:ascii="Garamond" w:hAnsi="Garamond" w:cs="Calibri Light"/>
          <w:bCs/>
          <w:sz w:val="24"/>
          <w:szCs w:val="24"/>
          <w:u w:val="single"/>
        </w:rPr>
        <w:t xml:space="preserve">                           </w:t>
      </w:r>
    </w:p>
    <w:p w14:paraId="1C67B88B" w14:textId="4077CC47" w:rsidR="007F0A7F" w:rsidRPr="00430A98" w:rsidRDefault="00430A98" w:rsidP="00430A98">
      <w:pPr>
        <w:pStyle w:val="Odsekzoznamu"/>
        <w:ind w:left="360"/>
        <w:jc w:val="both"/>
        <w:rPr>
          <w:rFonts w:ascii="Garamond" w:eastAsia="Arial Narrow" w:hAnsi="Garamond" w:cs="Arial Narrow"/>
          <w:sz w:val="24"/>
          <w:szCs w:val="24"/>
        </w:rPr>
      </w:pPr>
      <w:r>
        <w:rPr>
          <w:rFonts w:ascii="Garamond" w:eastAsia="Arial Narrow" w:hAnsi="Garamond" w:cs="Arial Narrow"/>
          <w:sz w:val="24"/>
          <w:szCs w:val="24"/>
        </w:rPr>
        <w:t xml:space="preserve">- </w:t>
      </w:r>
      <w:r w:rsidRPr="00430A98">
        <w:rPr>
          <w:rFonts w:ascii="Garamond" w:eastAsia="Arial Narrow" w:hAnsi="Garamond" w:cs="Arial Narrow"/>
          <w:sz w:val="24"/>
          <w:szCs w:val="24"/>
        </w:rPr>
        <w:t xml:space="preserve">Najnižšia cena za dodanie požadovaného </w:t>
      </w:r>
      <w:r>
        <w:rPr>
          <w:rFonts w:ascii="Garamond" w:eastAsia="Arial Narrow" w:hAnsi="Garamond" w:cs="Arial Narrow"/>
          <w:sz w:val="24"/>
          <w:szCs w:val="24"/>
        </w:rPr>
        <w:t>tovaru</w:t>
      </w:r>
      <w:r w:rsidRPr="00430A98">
        <w:rPr>
          <w:rFonts w:ascii="Garamond" w:eastAsia="Arial Narrow" w:hAnsi="Garamond" w:cs="Arial Narrow"/>
          <w:sz w:val="24"/>
          <w:szCs w:val="24"/>
        </w:rPr>
        <w:t xml:space="preserve"> predmetu zákazky v EUR bez DPH</w:t>
      </w:r>
      <w:r>
        <w:rPr>
          <w:rFonts w:ascii="Garamond" w:eastAsia="Arial Narrow" w:hAnsi="Garamond" w:cs="Arial Narrow"/>
          <w:sz w:val="24"/>
          <w:szCs w:val="24"/>
        </w:rPr>
        <w:t xml:space="preserve"> </w:t>
      </w:r>
      <w:r w:rsidR="007F0A7F" w:rsidRPr="00430A98">
        <w:rPr>
          <w:rFonts w:ascii="Garamond" w:hAnsi="Garamond" w:cs="Calibri Light"/>
          <w:bCs/>
          <w:sz w:val="24"/>
          <w:szCs w:val="24"/>
        </w:rPr>
        <w:t xml:space="preserve">v požadovanom rozsahu určenom v časti B.1 a B.2 súťažných podkladov, vyjadrená v € bez DPH. </w:t>
      </w:r>
    </w:p>
    <w:p w14:paraId="38680646" w14:textId="5E8CF0C3" w:rsidR="007F0A7F" w:rsidRPr="00AD6EE7" w:rsidRDefault="007F0A7F" w:rsidP="00AD6EE7">
      <w:pPr>
        <w:pStyle w:val="Odsekzoznamu"/>
        <w:numPr>
          <w:ilvl w:val="0"/>
          <w:numId w:val="49"/>
        </w:numPr>
        <w:jc w:val="both"/>
        <w:rPr>
          <w:rFonts w:cs="Calibri Light"/>
          <w:bCs/>
        </w:rPr>
      </w:pPr>
      <w:r w:rsidRPr="007F0A7F">
        <w:rPr>
          <w:rFonts w:ascii="Garamond" w:hAnsi="Garamond" w:cs="Calibri Light"/>
          <w:bCs/>
          <w:sz w:val="24"/>
          <w:szCs w:val="24"/>
        </w:rPr>
        <w:t xml:space="preserve">Definícia kritériá: </w:t>
      </w:r>
      <w:r w:rsidRPr="007F0A7F">
        <w:rPr>
          <w:rFonts w:ascii="Garamond" w:hAnsi="Garamond" w:cs="Calibri Light"/>
          <w:b/>
          <w:bCs/>
          <w:sz w:val="24"/>
          <w:szCs w:val="24"/>
        </w:rPr>
        <w:t xml:space="preserve">- </w:t>
      </w:r>
      <w:r w:rsidR="00AD6EE7" w:rsidRPr="00AD6EE7">
        <w:rPr>
          <w:rFonts w:ascii="Garamond" w:hAnsi="Garamond" w:cs="Calibri Light"/>
          <w:b/>
          <w:bCs/>
        </w:rPr>
        <w:t>Celková cena za predmet zákazky</w:t>
      </w:r>
      <w:r w:rsidR="00AD6EE7" w:rsidRPr="00AD6EE7">
        <w:rPr>
          <w:rFonts w:ascii="Garamond" w:hAnsi="Garamond" w:cs="Calibri Light"/>
          <w:bCs/>
        </w:rPr>
        <w:t xml:space="preserve"> (Celková cena za predmet zákazky, vyjadrená </w:t>
      </w:r>
      <w:r w:rsidR="00AD6EE7" w:rsidRPr="00AD6EE7">
        <w:rPr>
          <w:rFonts w:ascii="Garamond" w:hAnsi="Garamond" w:cs="Calibri Light"/>
          <w:b/>
          <w:bCs/>
        </w:rPr>
        <w:t>v EUR bez DPH</w:t>
      </w:r>
      <w:r w:rsidR="00AD6EE7" w:rsidRPr="00AD6EE7">
        <w:rPr>
          <w:rFonts w:ascii="Garamond" w:hAnsi="Garamond" w:cs="Calibri Light"/>
          <w:bCs/>
        </w:rPr>
        <w:t>).</w:t>
      </w:r>
      <w:r w:rsidR="00AD6EE7" w:rsidRPr="00AD6EE7">
        <w:rPr>
          <w:rFonts w:cs="Calibri Light"/>
          <w:bCs/>
        </w:rPr>
        <w:t xml:space="preserve"> </w:t>
      </w:r>
    </w:p>
    <w:p w14:paraId="3848C99E" w14:textId="69B3EDAC" w:rsidR="007F0A7F" w:rsidRPr="007F0A7F" w:rsidRDefault="007F0A7F" w:rsidP="007F0A7F">
      <w:pPr>
        <w:tabs>
          <w:tab w:val="left" w:pos="567"/>
        </w:tabs>
        <w:ind w:left="567"/>
        <w:jc w:val="both"/>
        <w:rPr>
          <w:rFonts w:cs="Calibri Light"/>
          <w:bCs/>
          <w:noProof w:val="0"/>
        </w:rPr>
      </w:pPr>
      <w:r w:rsidRPr="007F0A7F">
        <w:rPr>
          <w:rFonts w:cs="Calibri Light"/>
          <w:bCs/>
          <w:noProof w:val="0"/>
        </w:rPr>
        <w:t>-</w:t>
      </w:r>
      <w:r w:rsidRPr="007F0A7F">
        <w:rPr>
          <w:rFonts w:cs="Calibri Light"/>
          <w:bCs/>
          <w:noProof w:val="0"/>
        </w:rPr>
        <w:tab/>
      </w:r>
      <w:r w:rsidR="00AD6EE7">
        <w:rPr>
          <w:rFonts w:cs="Calibri Light"/>
          <w:bCs/>
          <w:noProof w:val="0"/>
        </w:rPr>
        <w:t>Celková cena za predmet zákazky</w:t>
      </w:r>
      <w:r w:rsidRPr="007F0A7F">
        <w:rPr>
          <w:rFonts w:cs="Calibri Light"/>
          <w:bCs/>
          <w:noProof w:val="0"/>
        </w:rPr>
        <w:t xml:space="preserve"> bude vypočítan</w:t>
      </w:r>
      <w:r w:rsidR="00430A98">
        <w:rPr>
          <w:rFonts w:cs="Calibri Light"/>
          <w:bCs/>
          <w:noProof w:val="0"/>
        </w:rPr>
        <w:t>á</w:t>
      </w:r>
      <w:r w:rsidRPr="007F0A7F">
        <w:rPr>
          <w:rFonts w:cs="Calibri Light"/>
          <w:bCs/>
          <w:noProof w:val="0"/>
        </w:rPr>
        <w:t xml:space="preserve"> a vyjadren</w:t>
      </w:r>
      <w:r w:rsidR="00430A98">
        <w:rPr>
          <w:rFonts w:cs="Calibri Light"/>
          <w:bCs/>
          <w:noProof w:val="0"/>
        </w:rPr>
        <w:t>á</w:t>
      </w:r>
      <w:r w:rsidRPr="007F0A7F">
        <w:rPr>
          <w:rFonts w:cs="Calibri Light"/>
          <w:bCs/>
          <w:noProof w:val="0"/>
        </w:rPr>
        <w:t xml:space="preserve"> podľa bodu 1</w:t>
      </w:r>
      <w:r w:rsidR="007D6C06">
        <w:rPr>
          <w:rFonts w:cs="Calibri Light"/>
          <w:bCs/>
          <w:noProof w:val="0"/>
        </w:rPr>
        <w:t>7</w:t>
      </w:r>
      <w:r w:rsidRPr="007F0A7F">
        <w:rPr>
          <w:rFonts w:cs="Calibri Light"/>
          <w:bCs/>
          <w:noProof w:val="0"/>
        </w:rPr>
        <w:t xml:space="preserve"> časti súťažných podkladov  A.1 Pokyny pre uchádzačov.</w:t>
      </w:r>
    </w:p>
    <w:p w14:paraId="153F22A2" w14:textId="77777777" w:rsidR="007F0A7F" w:rsidRPr="007F0A7F" w:rsidRDefault="007F0A7F" w:rsidP="007F0A7F">
      <w:pPr>
        <w:tabs>
          <w:tab w:val="left" w:pos="567"/>
        </w:tabs>
        <w:ind w:left="567"/>
        <w:jc w:val="both"/>
        <w:rPr>
          <w:rFonts w:cs="Calibri Light"/>
          <w:bCs/>
          <w:noProof w:val="0"/>
        </w:rPr>
      </w:pPr>
    </w:p>
    <w:p w14:paraId="1E35E1D8" w14:textId="05CDF49C" w:rsidR="007F0A7F" w:rsidRPr="007F0A7F" w:rsidRDefault="007F0A7F" w:rsidP="0018678D">
      <w:pPr>
        <w:pStyle w:val="Odsekzoznamu"/>
        <w:numPr>
          <w:ilvl w:val="0"/>
          <w:numId w:val="49"/>
        </w:numPr>
        <w:jc w:val="both"/>
        <w:rPr>
          <w:rFonts w:ascii="Garamond" w:hAnsi="Garamond" w:cs="Calibri Light"/>
          <w:bCs/>
          <w:sz w:val="24"/>
          <w:szCs w:val="24"/>
        </w:rPr>
      </w:pPr>
      <w:r w:rsidRPr="007F0A7F">
        <w:rPr>
          <w:rFonts w:ascii="Garamond" w:hAnsi="Garamond" w:cs="Calibri Light"/>
          <w:bCs/>
          <w:sz w:val="24"/>
          <w:szCs w:val="24"/>
        </w:rPr>
        <w:t xml:space="preserve">Uchádzač uvedie svoj návrh na plnenie kritéria </w:t>
      </w:r>
      <w:r w:rsidRPr="007F0A7F">
        <w:rPr>
          <w:rFonts w:ascii="Garamond" w:hAnsi="Garamond" w:cs="Calibri Light"/>
          <w:b/>
          <w:bCs/>
          <w:sz w:val="24"/>
          <w:szCs w:val="24"/>
        </w:rPr>
        <w:t>v prílohe č. 1</w:t>
      </w:r>
      <w:r w:rsidRPr="007F0A7F">
        <w:rPr>
          <w:rFonts w:ascii="Garamond" w:hAnsi="Garamond" w:cs="Calibri Light"/>
          <w:bCs/>
          <w:sz w:val="24"/>
          <w:szCs w:val="24"/>
        </w:rPr>
        <w:t xml:space="preserve"> Návrh na plnenie kritériá týchto súťažných podkladov</w:t>
      </w:r>
      <w:r w:rsidR="00B43810">
        <w:rPr>
          <w:rFonts w:ascii="Garamond" w:hAnsi="Garamond" w:cs="Calibri Light"/>
          <w:bCs/>
          <w:sz w:val="24"/>
          <w:szCs w:val="24"/>
        </w:rPr>
        <w:t xml:space="preserve"> a v </w:t>
      </w:r>
      <w:r w:rsidR="00B43810" w:rsidRPr="00B43810">
        <w:rPr>
          <w:rFonts w:ascii="Garamond" w:hAnsi="Garamond" w:cs="Calibri Light"/>
          <w:bCs/>
          <w:sz w:val="24"/>
          <w:szCs w:val="24"/>
        </w:rPr>
        <w:t>Príloh</w:t>
      </w:r>
      <w:r w:rsidR="00B43810">
        <w:rPr>
          <w:rFonts w:ascii="Garamond" w:hAnsi="Garamond" w:cs="Calibri Light"/>
          <w:bCs/>
          <w:sz w:val="24"/>
          <w:szCs w:val="24"/>
        </w:rPr>
        <w:t>e</w:t>
      </w:r>
      <w:r w:rsidR="00B43810" w:rsidRPr="00B43810">
        <w:rPr>
          <w:rFonts w:ascii="Garamond" w:hAnsi="Garamond" w:cs="Calibri Light"/>
          <w:bCs/>
          <w:sz w:val="24"/>
          <w:szCs w:val="24"/>
        </w:rPr>
        <w:t xml:space="preserve"> č. 3 - Technická špecifikácia predmetu zákazky</w:t>
      </w:r>
      <w:r w:rsidRPr="007F0A7F">
        <w:rPr>
          <w:rFonts w:ascii="Garamond" w:hAnsi="Garamond" w:cs="Calibri Light"/>
          <w:bCs/>
          <w:sz w:val="24"/>
          <w:szCs w:val="24"/>
        </w:rPr>
        <w:t xml:space="preserve">.   </w:t>
      </w:r>
    </w:p>
    <w:p w14:paraId="1425DE15" w14:textId="77777777" w:rsidR="007F0A7F" w:rsidRPr="007F0A7F" w:rsidRDefault="007F0A7F" w:rsidP="0018678D">
      <w:pPr>
        <w:pStyle w:val="Odsekzoznamu"/>
        <w:numPr>
          <w:ilvl w:val="0"/>
          <w:numId w:val="49"/>
        </w:numPr>
        <w:jc w:val="both"/>
        <w:rPr>
          <w:rFonts w:ascii="Garamond" w:hAnsi="Garamond" w:cs="Calibri Light"/>
          <w:bCs/>
          <w:sz w:val="24"/>
          <w:szCs w:val="24"/>
        </w:rPr>
      </w:pPr>
      <w:r w:rsidRPr="007F0A7F">
        <w:rPr>
          <w:rFonts w:ascii="Garamond" w:hAnsi="Garamond" w:cs="Calibri Light"/>
          <w:bCs/>
          <w:sz w:val="24"/>
          <w:szCs w:val="24"/>
        </w:rPr>
        <w:t>Pravidlá uplatnenia kritéria na vyhodnotenie ponuky</w:t>
      </w:r>
    </w:p>
    <w:p w14:paraId="7BEF201C" w14:textId="77777777" w:rsidR="00430A98" w:rsidRDefault="007F0A7F" w:rsidP="00430A98">
      <w:pPr>
        <w:tabs>
          <w:tab w:val="left" w:pos="567"/>
        </w:tabs>
        <w:ind w:left="567"/>
        <w:jc w:val="both"/>
        <w:rPr>
          <w:rFonts w:cs="Calibri Light"/>
          <w:bCs/>
          <w:noProof w:val="0"/>
        </w:rPr>
      </w:pPr>
      <w:r w:rsidRPr="007F0A7F">
        <w:rPr>
          <w:rFonts w:cs="Calibri Light"/>
          <w:bCs/>
          <w:noProof w:val="0"/>
        </w:rPr>
        <w:t>-</w:t>
      </w:r>
      <w:r w:rsidRPr="007F0A7F">
        <w:rPr>
          <w:rFonts w:cs="Calibri Light"/>
          <w:bCs/>
          <w:noProof w:val="0"/>
        </w:rPr>
        <w:tab/>
      </w:r>
      <w:r w:rsidR="00AD6EE7" w:rsidRPr="00AD6EE7">
        <w:rPr>
          <w:rFonts w:cs="Calibri Light"/>
          <w:bCs/>
          <w:noProof w:val="0"/>
        </w:rPr>
        <w:t xml:space="preserve">Úspešným uchádzačom bude ten, ktorý ponúkne najnižšiu Celkovú cenu za predmet zákazky v EUR bez DPH a vytvoria sa predpoklady na uzavretie zmluvy. </w:t>
      </w:r>
    </w:p>
    <w:p w14:paraId="33D964A5" w14:textId="77777777" w:rsidR="00430A98" w:rsidRDefault="00430A98" w:rsidP="00430A98">
      <w:pPr>
        <w:tabs>
          <w:tab w:val="left" w:pos="567"/>
        </w:tabs>
        <w:ind w:left="567"/>
        <w:jc w:val="both"/>
        <w:rPr>
          <w:rFonts w:cs="Calibri Light"/>
          <w:bCs/>
          <w:noProof w:val="0"/>
        </w:rPr>
      </w:pPr>
    </w:p>
    <w:p w14:paraId="59781001" w14:textId="780693F6" w:rsidR="00430A98" w:rsidRPr="00430A98" w:rsidRDefault="00430A98" w:rsidP="00430A98">
      <w:pPr>
        <w:tabs>
          <w:tab w:val="left" w:pos="567"/>
        </w:tabs>
        <w:ind w:left="567"/>
        <w:jc w:val="both"/>
        <w:rPr>
          <w:rFonts w:cs="Calibri Light"/>
          <w:bCs/>
          <w:noProof w:val="0"/>
        </w:rPr>
      </w:pPr>
      <w:r>
        <w:rPr>
          <w:rFonts w:cs="Calibri Light"/>
          <w:bCs/>
          <w:noProof w:val="0"/>
        </w:rPr>
        <w:t xml:space="preserve">- </w:t>
      </w:r>
      <w:r w:rsidRPr="007D3F57">
        <w:t xml:space="preserve">V prípade, že úspešný uchádzač odmietne s verejným obstarávateľom uzavrieť </w:t>
      </w:r>
      <w:r>
        <w:rPr>
          <w:rFonts w:cs="Arial"/>
        </w:rPr>
        <w:t>Kúpnu zmluvu</w:t>
      </w:r>
      <w:r w:rsidRPr="007D3F57">
        <w:t>, verejný obstarávateľ bude pri uzatváraní zmluvy postupovať podľa ustanovení § 56 ods. 1</w:t>
      </w:r>
      <w:r>
        <w:t>3</w:t>
      </w:r>
      <w:r w:rsidRPr="007D3F57">
        <w:t xml:space="preserve"> a násl. ZVO.</w:t>
      </w:r>
    </w:p>
    <w:p w14:paraId="185654A9" w14:textId="6E0AC902" w:rsidR="007F0A7F" w:rsidRPr="007F0A7F" w:rsidRDefault="007F0A7F" w:rsidP="007F0A7F">
      <w:pPr>
        <w:tabs>
          <w:tab w:val="left" w:pos="567"/>
        </w:tabs>
        <w:ind w:left="567"/>
        <w:jc w:val="both"/>
        <w:rPr>
          <w:rFonts w:cs="Calibri Light"/>
          <w:bCs/>
          <w:noProof w:val="0"/>
        </w:rPr>
      </w:pPr>
    </w:p>
    <w:p w14:paraId="23717EDF" w14:textId="77777777" w:rsidR="007F0A7F" w:rsidRPr="007F0A7F" w:rsidRDefault="007F0A7F" w:rsidP="007F0A7F">
      <w:pPr>
        <w:tabs>
          <w:tab w:val="left" w:pos="567"/>
        </w:tabs>
        <w:ind w:left="567"/>
        <w:jc w:val="both"/>
        <w:rPr>
          <w:rFonts w:cs="Calibri Light"/>
          <w:bCs/>
          <w:noProof w:val="0"/>
        </w:rPr>
      </w:pPr>
    </w:p>
    <w:p w14:paraId="76B23BD5" w14:textId="77777777" w:rsidR="007F0A7F" w:rsidRPr="007F0A7F" w:rsidRDefault="007F0A7F" w:rsidP="007F0A7F">
      <w:pPr>
        <w:tabs>
          <w:tab w:val="left" w:pos="567"/>
        </w:tabs>
        <w:ind w:left="567"/>
        <w:jc w:val="both"/>
        <w:rPr>
          <w:rFonts w:cs="Calibri Light"/>
          <w:bCs/>
          <w:noProof w:val="0"/>
        </w:rPr>
      </w:pPr>
    </w:p>
    <w:p w14:paraId="72209483" w14:textId="77777777" w:rsidR="007F0A7F" w:rsidRDefault="007F0A7F" w:rsidP="007F0A7F">
      <w:pPr>
        <w:tabs>
          <w:tab w:val="left" w:pos="567"/>
        </w:tabs>
        <w:ind w:left="567"/>
        <w:jc w:val="both"/>
        <w:rPr>
          <w:rFonts w:cs="Tahoma"/>
          <w:bCs/>
          <w:noProof w:val="0"/>
        </w:rPr>
      </w:pPr>
    </w:p>
    <w:p w14:paraId="5F2EF7AC" w14:textId="77777777" w:rsidR="007F0A7F" w:rsidRDefault="007F0A7F" w:rsidP="007F0A7F">
      <w:pPr>
        <w:tabs>
          <w:tab w:val="left" w:pos="567"/>
        </w:tabs>
        <w:ind w:left="567"/>
        <w:jc w:val="both"/>
        <w:rPr>
          <w:rFonts w:cs="Tahoma"/>
          <w:bCs/>
          <w:noProof w:val="0"/>
        </w:rPr>
      </w:pPr>
    </w:p>
    <w:p w14:paraId="6694DFE1" w14:textId="77777777" w:rsidR="007F0A7F" w:rsidRDefault="007F0A7F" w:rsidP="007F0A7F">
      <w:pPr>
        <w:tabs>
          <w:tab w:val="left" w:pos="567"/>
        </w:tabs>
        <w:ind w:left="567"/>
        <w:jc w:val="both"/>
        <w:rPr>
          <w:rFonts w:cs="Tahoma"/>
          <w:bCs/>
          <w:noProof w:val="0"/>
        </w:rPr>
      </w:pPr>
    </w:p>
    <w:p w14:paraId="3E5DE6C9" w14:textId="77777777" w:rsidR="007F0A7F" w:rsidRDefault="007F0A7F" w:rsidP="007F0A7F">
      <w:pPr>
        <w:tabs>
          <w:tab w:val="left" w:pos="567"/>
        </w:tabs>
        <w:ind w:left="567"/>
        <w:jc w:val="both"/>
        <w:rPr>
          <w:rFonts w:cs="Tahoma"/>
          <w:bCs/>
          <w:noProof w:val="0"/>
        </w:rPr>
      </w:pPr>
    </w:p>
    <w:p w14:paraId="3CE29176" w14:textId="77777777" w:rsidR="007F0A7F" w:rsidRDefault="007F0A7F" w:rsidP="007F0A7F">
      <w:pPr>
        <w:tabs>
          <w:tab w:val="left" w:pos="567"/>
        </w:tabs>
        <w:ind w:left="567"/>
        <w:jc w:val="both"/>
        <w:rPr>
          <w:rFonts w:cs="Tahoma"/>
          <w:bCs/>
          <w:noProof w:val="0"/>
        </w:rPr>
      </w:pPr>
    </w:p>
    <w:p w14:paraId="3C581558" w14:textId="77777777" w:rsidR="007F0A7F" w:rsidRDefault="007F0A7F" w:rsidP="007F0A7F">
      <w:pPr>
        <w:tabs>
          <w:tab w:val="left" w:pos="567"/>
        </w:tabs>
        <w:ind w:left="567"/>
        <w:jc w:val="both"/>
        <w:rPr>
          <w:rFonts w:cs="Tahoma"/>
          <w:bCs/>
          <w:noProof w:val="0"/>
        </w:rPr>
      </w:pPr>
    </w:p>
    <w:p w14:paraId="64951963" w14:textId="77777777" w:rsidR="007F0A7F" w:rsidRDefault="007F0A7F" w:rsidP="007F0A7F">
      <w:pPr>
        <w:tabs>
          <w:tab w:val="left" w:pos="567"/>
        </w:tabs>
        <w:ind w:left="567"/>
        <w:jc w:val="both"/>
        <w:rPr>
          <w:rFonts w:cs="Tahoma"/>
          <w:bCs/>
          <w:noProof w:val="0"/>
        </w:rPr>
      </w:pPr>
    </w:p>
    <w:p w14:paraId="462108D5" w14:textId="77777777" w:rsidR="007F0A7F" w:rsidRDefault="007F0A7F" w:rsidP="007F0A7F">
      <w:pPr>
        <w:tabs>
          <w:tab w:val="left" w:pos="567"/>
        </w:tabs>
        <w:ind w:left="567"/>
        <w:jc w:val="both"/>
        <w:rPr>
          <w:rFonts w:cs="Tahoma"/>
          <w:bCs/>
          <w:noProof w:val="0"/>
        </w:rPr>
      </w:pPr>
    </w:p>
    <w:p w14:paraId="0A6E0F05" w14:textId="77777777" w:rsidR="007F0A7F" w:rsidRDefault="007F0A7F" w:rsidP="007F0A7F">
      <w:pPr>
        <w:tabs>
          <w:tab w:val="left" w:pos="567"/>
        </w:tabs>
        <w:ind w:left="567"/>
        <w:jc w:val="both"/>
        <w:rPr>
          <w:rFonts w:cs="Tahoma"/>
          <w:bCs/>
          <w:noProof w:val="0"/>
        </w:rPr>
      </w:pPr>
    </w:p>
    <w:p w14:paraId="107E1D70" w14:textId="77777777" w:rsidR="007F0A7F" w:rsidRDefault="007F0A7F" w:rsidP="007F0A7F">
      <w:pPr>
        <w:tabs>
          <w:tab w:val="left" w:pos="567"/>
        </w:tabs>
        <w:ind w:left="567"/>
        <w:jc w:val="both"/>
        <w:rPr>
          <w:rFonts w:cs="Tahoma"/>
          <w:bCs/>
          <w:noProof w:val="0"/>
        </w:rPr>
      </w:pPr>
    </w:p>
    <w:p w14:paraId="09061242" w14:textId="77777777" w:rsidR="007F0A7F" w:rsidRDefault="007F0A7F" w:rsidP="007F0A7F">
      <w:pPr>
        <w:tabs>
          <w:tab w:val="left" w:pos="567"/>
        </w:tabs>
        <w:ind w:left="567"/>
        <w:jc w:val="both"/>
        <w:rPr>
          <w:rFonts w:cs="Tahoma"/>
          <w:bCs/>
          <w:noProof w:val="0"/>
        </w:rPr>
      </w:pPr>
    </w:p>
    <w:p w14:paraId="4BCB30D0" w14:textId="77777777" w:rsidR="007F0A7F" w:rsidRDefault="007F0A7F" w:rsidP="007F0A7F">
      <w:pPr>
        <w:tabs>
          <w:tab w:val="left" w:pos="567"/>
        </w:tabs>
        <w:ind w:left="567"/>
        <w:jc w:val="both"/>
        <w:rPr>
          <w:rFonts w:cs="Tahoma"/>
          <w:bCs/>
          <w:noProof w:val="0"/>
        </w:rPr>
      </w:pPr>
    </w:p>
    <w:p w14:paraId="57BF82DD" w14:textId="77777777" w:rsidR="007F0A7F" w:rsidRDefault="007F0A7F" w:rsidP="007F0A7F">
      <w:pPr>
        <w:tabs>
          <w:tab w:val="left" w:pos="567"/>
        </w:tabs>
        <w:ind w:left="567"/>
        <w:jc w:val="both"/>
        <w:rPr>
          <w:rFonts w:cs="Tahoma"/>
          <w:bCs/>
          <w:noProof w:val="0"/>
        </w:rPr>
      </w:pPr>
    </w:p>
    <w:p w14:paraId="178F1D66" w14:textId="77777777" w:rsidR="007F0A7F" w:rsidRDefault="007F0A7F" w:rsidP="007F0A7F">
      <w:pPr>
        <w:tabs>
          <w:tab w:val="left" w:pos="567"/>
        </w:tabs>
        <w:ind w:left="567"/>
        <w:jc w:val="both"/>
        <w:rPr>
          <w:rFonts w:cs="Tahoma"/>
          <w:bCs/>
          <w:noProof w:val="0"/>
        </w:rPr>
      </w:pPr>
    </w:p>
    <w:p w14:paraId="6788B7EB" w14:textId="77777777" w:rsidR="007F0A7F" w:rsidRDefault="007F0A7F" w:rsidP="007F0A7F">
      <w:pPr>
        <w:tabs>
          <w:tab w:val="left" w:pos="567"/>
        </w:tabs>
        <w:ind w:left="567"/>
        <w:jc w:val="both"/>
        <w:rPr>
          <w:rFonts w:cs="Tahoma"/>
          <w:bCs/>
          <w:noProof w:val="0"/>
        </w:rPr>
      </w:pPr>
    </w:p>
    <w:p w14:paraId="356A40CC" w14:textId="16000306" w:rsidR="007F0A7F" w:rsidRDefault="007F0A7F" w:rsidP="007F0A7F">
      <w:pPr>
        <w:tabs>
          <w:tab w:val="left" w:pos="567"/>
        </w:tabs>
        <w:ind w:left="567"/>
        <w:jc w:val="both"/>
        <w:rPr>
          <w:rFonts w:cs="Tahoma"/>
          <w:bCs/>
          <w:noProof w:val="0"/>
        </w:rPr>
      </w:pPr>
      <w:r w:rsidRPr="007F0A7F">
        <w:rPr>
          <w:rFonts w:cs="Tahoma"/>
          <w:bCs/>
          <w:noProof w:val="0"/>
        </w:rPr>
        <w:t xml:space="preserve"> </w:t>
      </w:r>
    </w:p>
    <w:p w14:paraId="1980BE4C" w14:textId="7B11172A" w:rsidR="009E3335" w:rsidRDefault="009E3335" w:rsidP="007F0A7F">
      <w:pPr>
        <w:tabs>
          <w:tab w:val="left" w:pos="567"/>
        </w:tabs>
        <w:ind w:left="567"/>
        <w:jc w:val="both"/>
        <w:rPr>
          <w:rFonts w:cs="Tahoma"/>
          <w:bCs/>
          <w:noProof w:val="0"/>
        </w:rPr>
      </w:pPr>
    </w:p>
    <w:p w14:paraId="59B290E1" w14:textId="326CF3DC" w:rsidR="009E3335" w:rsidRDefault="009E3335" w:rsidP="007F0A7F">
      <w:pPr>
        <w:tabs>
          <w:tab w:val="left" w:pos="567"/>
        </w:tabs>
        <w:ind w:left="567"/>
        <w:jc w:val="both"/>
        <w:rPr>
          <w:rFonts w:cs="Tahoma"/>
          <w:bCs/>
          <w:noProof w:val="0"/>
        </w:rPr>
      </w:pPr>
    </w:p>
    <w:p w14:paraId="1C64DB67" w14:textId="77777777" w:rsidR="009E3335" w:rsidRDefault="009E3335" w:rsidP="009E3335">
      <w:pPr>
        <w:pStyle w:val="Nadpis1"/>
        <w:rPr>
          <w:noProof w:val="0"/>
        </w:rPr>
      </w:pPr>
      <w:bookmarkStart w:id="154" w:name="_Toc13736972"/>
      <w:bookmarkStart w:id="155" w:name="_Toc26867273"/>
      <w:bookmarkStart w:id="156" w:name="_Toc30423427"/>
      <w:r>
        <w:rPr>
          <w:noProof w:val="0"/>
        </w:rPr>
        <w:lastRenderedPageBreak/>
        <w:t xml:space="preserve">B.1  </w:t>
      </w:r>
      <w:bookmarkStart w:id="157" w:name="_Hlk506552517"/>
      <w:r>
        <w:rPr>
          <w:noProof w:val="0"/>
        </w:rPr>
        <w:t>OBCHODNÉ PODMIENKY POSKYTOVANIA PREDMETU OBSTARÁVANIA</w:t>
      </w:r>
      <w:bookmarkEnd w:id="154"/>
      <w:bookmarkEnd w:id="155"/>
      <w:bookmarkEnd w:id="156"/>
      <w:bookmarkEnd w:id="157"/>
    </w:p>
    <w:p w14:paraId="6441B4F7" w14:textId="77777777" w:rsidR="009E3335" w:rsidRDefault="009E3335" w:rsidP="009E3335">
      <w:pPr>
        <w:pStyle w:val="Nadpis1"/>
        <w:rPr>
          <w:noProof w:val="0"/>
        </w:rPr>
      </w:pPr>
    </w:p>
    <w:p w14:paraId="1E22FC12" w14:textId="77777777" w:rsidR="00752146" w:rsidRPr="00887A3B" w:rsidRDefault="00752146" w:rsidP="00752146">
      <w:pPr>
        <w:pStyle w:val="Zkladntext"/>
        <w:keepNext/>
        <w:keepLines/>
        <w:rPr>
          <w:rFonts w:ascii="Garamond" w:hAnsi="Garamond"/>
          <w:bCs/>
          <w:sz w:val="24"/>
        </w:rPr>
      </w:pPr>
      <w:r>
        <w:rPr>
          <w:rFonts w:ascii="Garamond" w:hAnsi="Garamond"/>
          <w:bCs/>
          <w:sz w:val="24"/>
        </w:rPr>
        <w:t xml:space="preserve">Rámcová dohoda na dodanie tovaru a Zmluva o zriadení konsignačného skladu </w:t>
      </w:r>
      <w:bookmarkStart w:id="158" w:name="_Hlk30423062"/>
      <w:r>
        <w:rPr>
          <w:rFonts w:ascii="Garamond" w:hAnsi="Garamond"/>
          <w:bCs/>
          <w:sz w:val="24"/>
        </w:rPr>
        <w:t>tvorí samostatnú časť týchto súťažných podkladov.</w:t>
      </w:r>
    </w:p>
    <w:bookmarkEnd w:id="158"/>
    <w:p w14:paraId="18D41CE2" w14:textId="75134971" w:rsidR="009E3335" w:rsidRDefault="009E3335" w:rsidP="007F0A7F">
      <w:pPr>
        <w:tabs>
          <w:tab w:val="left" w:pos="567"/>
        </w:tabs>
        <w:ind w:left="567"/>
        <w:jc w:val="both"/>
        <w:rPr>
          <w:rFonts w:cs="Tahoma"/>
          <w:bCs/>
          <w:noProof w:val="0"/>
        </w:rPr>
      </w:pPr>
    </w:p>
    <w:p w14:paraId="7FF55E2F" w14:textId="032B297D" w:rsidR="009E3335" w:rsidRDefault="009E3335" w:rsidP="007F0A7F">
      <w:pPr>
        <w:tabs>
          <w:tab w:val="left" w:pos="567"/>
        </w:tabs>
        <w:ind w:left="567"/>
        <w:jc w:val="both"/>
        <w:rPr>
          <w:rFonts w:cs="Tahoma"/>
          <w:bCs/>
          <w:noProof w:val="0"/>
        </w:rPr>
      </w:pPr>
    </w:p>
    <w:p w14:paraId="29E34FFE" w14:textId="108083DE" w:rsidR="009E3335" w:rsidRDefault="009E3335" w:rsidP="007F0A7F">
      <w:pPr>
        <w:tabs>
          <w:tab w:val="left" w:pos="567"/>
        </w:tabs>
        <w:ind w:left="567"/>
        <w:jc w:val="both"/>
        <w:rPr>
          <w:rFonts w:cs="Tahoma"/>
          <w:bCs/>
          <w:noProof w:val="0"/>
        </w:rPr>
      </w:pPr>
    </w:p>
    <w:p w14:paraId="2D4F95CB" w14:textId="613264C9" w:rsidR="009E3335" w:rsidRDefault="009E3335" w:rsidP="007F0A7F">
      <w:pPr>
        <w:tabs>
          <w:tab w:val="left" w:pos="567"/>
        </w:tabs>
        <w:ind w:left="567"/>
        <w:jc w:val="both"/>
        <w:rPr>
          <w:rFonts w:cs="Tahoma"/>
          <w:bCs/>
          <w:noProof w:val="0"/>
        </w:rPr>
      </w:pPr>
    </w:p>
    <w:p w14:paraId="65515D44" w14:textId="7D73E945" w:rsidR="009E3335" w:rsidRDefault="009E3335" w:rsidP="007F0A7F">
      <w:pPr>
        <w:tabs>
          <w:tab w:val="left" w:pos="567"/>
        </w:tabs>
        <w:ind w:left="567"/>
        <w:jc w:val="both"/>
        <w:rPr>
          <w:rFonts w:cs="Tahoma"/>
          <w:bCs/>
          <w:noProof w:val="0"/>
        </w:rPr>
      </w:pPr>
    </w:p>
    <w:p w14:paraId="62C8E7A9" w14:textId="506C384D" w:rsidR="009E3335" w:rsidRDefault="009E3335" w:rsidP="007F0A7F">
      <w:pPr>
        <w:tabs>
          <w:tab w:val="left" w:pos="567"/>
        </w:tabs>
        <w:ind w:left="567"/>
        <w:jc w:val="both"/>
        <w:rPr>
          <w:rFonts w:cs="Tahoma"/>
          <w:bCs/>
          <w:noProof w:val="0"/>
        </w:rPr>
      </w:pPr>
    </w:p>
    <w:p w14:paraId="62B8D01E" w14:textId="6714E92F" w:rsidR="009E3335" w:rsidRDefault="009E3335" w:rsidP="007F0A7F">
      <w:pPr>
        <w:tabs>
          <w:tab w:val="left" w:pos="567"/>
        </w:tabs>
        <w:ind w:left="567"/>
        <w:jc w:val="both"/>
        <w:rPr>
          <w:rFonts w:cs="Tahoma"/>
          <w:bCs/>
          <w:noProof w:val="0"/>
        </w:rPr>
      </w:pPr>
    </w:p>
    <w:p w14:paraId="2842AB8F" w14:textId="20BC4D9D" w:rsidR="009E3335" w:rsidRDefault="009E3335" w:rsidP="007F0A7F">
      <w:pPr>
        <w:tabs>
          <w:tab w:val="left" w:pos="567"/>
        </w:tabs>
        <w:ind w:left="567"/>
        <w:jc w:val="both"/>
        <w:rPr>
          <w:rFonts w:cs="Tahoma"/>
          <w:bCs/>
          <w:noProof w:val="0"/>
        </w:rPr>
      </w:pPr>
    </w:p>
    <w:p w14:paraId="72FA5081" w14:textId="07EF6837" w:rsidR="009E3335" w:rsidRDefault="009E3335" w:rsidP="007F0A7F">
      <w:pPr>
        <w:tabs>
          <w:tab w:val="left" w:pos="567"/>
        </w:tabs>
        <w:ind w:left="567"/>
        <w:jc w:val="both"/>
        <w:rPr>
          <w:rFonts w:cs="Tahoma"/>
          <w:bCs/>
          <w:noProof w:val="0"/>
        </w:rPr>
      </w:pPr>
    </w:p>
    <w:p w14:paraId="067DC97F" w14:textId="22A7B381" w:rsidR="009E3335" w:rsidRDefault="009E3335" w:rsidP="007F0A7F">
      <w:pPr>
        <w:tabs>
          <w:tab w:val="left" w:pos="567"/>
        </w:tabs>
        <w:ind w:left="567"/>
        <w:jc w:val="both"/>
        <w:rPr>
          <w:rFonts w:cs="Tahoma"/>
          <w:bCs/>
          <w:noProof w:val="0"/>
        </w:rPr>
      </w:pPr>
    </w:p>
    <w:p w14:paraId="169E0F58" w14:textId="48BF4E47" w:rsidR="009E3335" w:rsidRDefault="009E3335" w:rsidP="007F0A7F">
      <w:pPr>
        <w:tabs>
          <w:tab w:val="left" w:pos="567"/>
        </w:tabs>
        <w:ind w:left="567"/>
        <w:jc w:val="both"/>
        <w:rPr>
          <w:rFonts w:cs="Tahoma"/>
          <w:bCs/>
          <w:noProof w:val="0"/>
        </w:rPr>
      </w:pPr>
    </w:p>
    <w:p w14:paraId="6E2AD32E" w14:textId="7BF4804C" w:rsidR="009E3335" w:rsidRDefault="009E3335" w:rsidP="007F0A7F">
      <w:pPr>
        <w:tabs>
          <w:tab w:val="left" w:pos="567"/>
        </w:tabs>
        <w:ind w:left="567"/>
        <w:jc w:val="both"/>
        <w:rPr>
          <w:rFonts w:cs="Tahoma"/>
          <w:bCs/>
          <w:noProof w:val="0"/>
        </w:rPr>
      </w:pPr>
    </w:p>
    <w:p w14:paraId="6DEAD5B9" w14:textId="65160C9F" w:rsidR="009E3335" w:rsidRDefault="009E3335" w:rsidP="007F0A7F">
      <w:pPr>
        <w:tabs>
          <w:tab w:val="left" w:pos="567"/>
        </w:tabs>
        <w:ind w:left="567"/>
        <w:jc w:val="both"/>
        <w:rPr>
          <w:rFonts w:cs="Tahoma"/>
          <w:bCs/>
          <w:noProof w:val="0"/>
        </w:rPr>
      </w:pPr>
    </w:p>
    <w:p w14:paraId="19EF17B1" w14:textId="046C924F" w:rsidR="009E3335" w:rsidRDefault="009E3335" w:rsidP="007F0A7F">
      <w:pPr>
        <w:tabs>
          <w:tab w:val="left" w:pos="567"/>
        </w:tabs>
        <w:ind w:left="567"/>
        <w:jc w:val="both"/>
        <w:rPr>
          <w:rFonts w:cs="Tahoma"/>
          <w:bCs/>
          <w:noProof w:val="0"/>
        </w:rPr>
      </w:pPr>
    </w:p>
    <w:p w14:paraId="54358C3B" w14:textId="2551A1BB" w:rsidR="009E3335" w:rsidRDefault="009E3335" w:rsidP="007F0A7F">
      <w:pPr>
        <w:tabs>
          <w:tab w:val="left" w:pos="567"/>
        </w:tabs>
        <w:ind w:left="567"/>
        <w:jc w:val="both"/>
        <w:rPr>
          <w:rFonts w:cs="Tahoma"/>
          <w:bCs/>
          <w:noProof w:val="0"/>
        </w:rPr>
      </w:pPr>
    </w:p>
    <w:p w14:paraId="47B644CC" w14:textId="367A12FD" w:rsidR="009E3335" w:rsidRDefault="009E3335" w:rsidP="007F0A7F">
      <w:pPr>
        <w:tabs>
          <w:tab w:val="left" w:pos="567"/>
        </w:tabs>
        <w:ind w:left="567"/>
        <w:jc w:val="both"/>
        <w:rPr>
          <w:rFonts w:cs="Tahoma"/>
          <w:bCs/>
          <w:noProof w:val="0"/>
        </w:rPr>
      </w:pPr>
    </w:p>
    <w:p w14:paraId="04373554" w14:textId="55057A95" w:rsidR="009E3335" w:rsidRDefault="009E3335" w:rsidP="007F0A7F">
      <w:pPr>
        <w:tabs>
          <w:tab w:val="left" w:pos="567"/>
        </w:tabs>
        <w:ind w:left="567"/>
        <w:jc w:val="both"/>
        <w:rPr>
          <w:rFonts w:cs="Tahoma"/>
          <w:bCs/>
          <w:noProof w:val="0"/>
        </w:rPr>
      </w:pPr>
    </w:p>
    <w:p w14:paraId="4E3C8044" w14:textId="02119E41" w:rsidR="009E3335" w:rsidRDefault="009E3335" w:rsidP="007F0A7F">
      <w:pPr>
        <w:tabs>
          <w:tab w:val="left" w:pos="567"/>
        </w:tabs>
        <w:ind w:left="567"/>
        <w:jc w:val="both"/>
        <w:rPr>
          <w:rFonts w:cs="Tahoma"/>
          <w:bCs/>
          <w:noProof w:val="0"/>
        </w:rPr>
      </w:pPr>
    </w:p>
    <w:p w14:paraId="78F0C627" w14:textId="47EEBC42" w:rsidR="009E3335" w:rsidRDefault="009E3335" w:rsidP="007F0A7F">
      <w:pPr>
        <w:tabs>
          <w:tab w:val="left" w:pos="567"/>
        </w:tabs>
        <w:ind w:left="567"/>
        <w:jc w:val="both"/>
        <w:rPr>
          <w:rFonts w:cs="Tahoma"/>
          <w:bCs/>
          <w:noProof w:val="0"/>
        </w:rPr>
      </w:pPr>
    </w:p>
    <w:p w14:paraId="2CB904B9" w14:textId="50F6F164" w:rsidR="009E3335" w:rsidRDefault="009E3335" w:rsidP="007F0A7F">
      <w:pPr>
        <w:tabs>
          <w:tab w:val="left" w:pos="567"/>
        </w:tabs>
        <w:ind w:left="567"/>
        <w:jc w:val="both"/>
        <w:rPr>
          <w:rFonts w:cs="Tahoma"/>
          <w:bCs/>
          <w:noProof w:val="0"/>
        </w:rPr>
      </w:pPr>
    </w:p>
    <w:p w14:paraId="2C976E68" w14:textId="487366E5" w:rsidR="009E3335" w:rsidRDefault="009E3335" w:rsidP="007F0A7F">
      <w:pPr>
        <w:tabs>
          <w:tab w:val="left" w:pos="567"/>
        </w:tabs>
        <w:ind w:left="567"/>
        <w:jc w:val="both"/>
        <w:rPr>
          <w:rFonts w:cs="Tahoma"/>
          <w:bCs/>
          <w:noProof w:val="0"/>
        </w:rPr>
      </w:pPr>
    </w:p>
    <w:p w14:paraId="0E3F343D" w14:textId="29C3C1DB" w:rsidR="009E3335" w:rsidRDefault="009E3335" w:rsidP="007F0A7F">
      <w:pPr>
        <w:tabs>
          <w:tab w:val="left" w:pos="567"/>
        </w:tabs>
        <w:ind w:left="567"/>
        <w:jc w:val="both"/>
        <w:rPr>
          <w:rFonts w:cs="Tahoma"/>
          <w:bCs/>
          <w:noProof w:val="0"/>
        </w:rPr>
      </w:pPr>
    </w:p>
    <w:p w14:paraId="55F0C327" w14:textId="107B8BC8" w:rsidR="009E3335" w:rsidRDefault="009E3335" w:rsidP="007F0A7F">
      <w:pPr>
        <w:tabs>
          <w:tab w:val="left" w:pos="567"/>
        </w:tabs>
        <w:ind w:left="567"/>
        <w:jc w:val="both"/>
        <w:rPr>
          <w:rFonts w:cs="Tahoma"/>
          <w:bCs/>
          <w:noProof w:val="0"/>
        </w:rPr>
      </w:pPr>
    </w:p>
    <w:p w14:paraId="6EAE3E9C" w14:textId="2DA4E766" w:rsidR="009E3335" w:rsidRDefault="009E3335" w:rsidP="007F0A7F">
      <w:pPr>
        <w:tabs>
          <w:tab w:val="left" w:pos="567"/>
        </w:tabs>
        <w:ind w:left="567"/>
        <w:jc w:val="both"/>
        <w:rPr>
          <w:rFonts w:cs="Tahoma"/>
          <w:bCs/>
          <w:noProof w:val="0"/>
        </w:rPr>
      </w:pPr>
    </w:p>
    <w:p w14:paraId="2A4E104B" w14:textId="0FD3D7BA" w:rsidR="009E3335" w:rsidRDefault="009E3335" w:rsidP="007F0A7F">
      <w:pPr>
        <w:tabs>
          <w:tab w:val="left" w:pos="567"/>
        </w:tabs>
        <w:ind w:left="567"/>
        <w:jc w:val="both"/>
        <w:rPr>
          <w:rFonts w:cs="Tahoma"/>
          <w:bCs/>
          <w:noProof w:val="0"/>
        </w:rPr>
      </w:pPr>
    </w:p>
    <w:p w14:paraId="4D07C32D" w14:textId="3DD76F90" w:rsidR="009E3335" w:rsidRDefault="009E3335" w:rsidP="007F0A7F">
      <w:pPr>
        <w:tabs>
          <w:tab w:val="left" w:pos="567"/>
        </w:tabs>
        <w:ind w:left="567"/>
        <w:jc w:val="both"/>
        <w:rPr>
          <w:rFonts w:cs="Tahoma"/>
          <w:bCs/>
          <w:noProof w:val="0"/>
        </w:rPr>
      </w:pPr>
    </w:p>
    <w:p w14:paraId="0CDFB577" w14:textId="7D415B03" w:rsidR="009E3335" w:rsidRDefault="009E3335" w:rsidP="007F0A7F">
      <w:pPr>
        <w:tabs>
          <w:tab w:val="left" w:pos="567"/>
        </w:tabs>
        <w:ind w:left="567"/>
        <w:jc w:val="both"/>
        <w:rPr>
          <w:rFonts w:cs="Tahoma"/>
          <w:bCs/>
          <w:noProof w:val="0"/>
        </w:rPr>
      </w:pPr>
    </w:p>
    <w:p w14:paraId="4F4D788D" w14:textId="6A1699CE" w:rsidR="009E3335" w:rsidRDefault="009E3335" w:rsidP="007F0A7F">
      <w:pPr>
        <w:tabs>
          <w:tab w:val="left" w:pos="567"/>
        </w:tabs>
        <w:ind w:left="567"/>
        <w:jc w:val="both"/>
        <w:rPr>
          <w:rFonts w:cs="Tahoma"/>
          <w:bCs/>
          <w:noProof w:val="0"/>
        </w:rPr>
      </w:pPr>
    </w:p>
    <w:p w14:paraId="001752D9" w14:textId="19D20E99" w:rsidR="009E3335" w:rsidRDefault="009E3335" w:rsidP="007F0A7F">
      <w:pPr>
        <w:tabs>
          <w:tab w:val="left" w:pos="567"/>
        </w:tabs>
        <w:ind w:left="567"/>
        <w:jc w:val="both"/>
        <w:rPr>
          <w:rFonts w:cs="Tahoma"/>
          <w:bCs/>
          <w:noProof w:val="0"/>
        </w:rPr>
      </w:pPr>
    </w:p>
    <w:p w14:paraId="2A86CD2A" w14:textId="107993A1" w:rsidR="009E3335" w:rsidRDefault="009E3335" w:rsidP="007F0A7F">
      <w:pPr>
        <w:tabs>
          <w:tab w:val="left" w:pos="567"/>
        </w:tabs>
        <w:ind w:left="567"/>
        <w:jc w:val="both"/>
        <w:rPr>
          <w:rFonts w:cs="Tahoma"/>
          <w:bCs/>
          <w:noProof w:val="0"/>
        </w:rPr>
      </w:pPr>
    </w:p>
    <w:p w14:paraId="232140CF" w14:textId="4DC01D50" w:rsidR="009E3335" w:rsidRDefault="009E3335" w:rsidP="007F0A7F">
      <w:pPr>
        <w:tabs>
          <w:tab w:val="left" w:pos="567"/>
        </w:tabs>
        <w:ind w:left="567"/>
        <w:jc w:val="both"/>
        <w:rPr>
          <w:rFonts w:cs="Tahoma"/>
          <w:bCs/>
          <w:noProof w:val="0"/>
        </w:rPr>
      </w:pPr>
    </w:p>
    <w:p w14:paraId="5E317747" w14:textId="2AB9CA3E" w:rsidR="009E3335" w:rsidRDefault="009E3335" w:rsidP="007F0A7F">
      <w:pPr>
        <w:tabs>
          <w:tab w:val="left" w:pos="567"/>
        </w:tabs>
        <w:ind w:left="567"/>
        <w:jc w:val="both"/>
        <w:rPr>
          <w:rFonts w:cs="Tahoma"/>
          <w:bCs/>
          <w:noProof w:val="0"/>
        </w:rPr>
      </w:pPr>
    </w:p>
    <w:p w14:paraId="34907222" w14:textId="24775261" w:rsidR="009E3335" w:rsidRDefault="009E3335" w:rsidP="007F0A7F">
      <w:pPr>
        <w:tabs>
          <w:tab w:val="left" w:pos="567"/>
        </w:tabs>
        <w:ind w:left="567"/>
        <w:jc w:val="both"/>
        <w:rPr>
          <w:rFonts w:cs="Tahoma"/>
          <w:bCs/>
          <w:noProof w:val="0"/>
        </w:rPr>
      </w:pPr>
    </w:p>
    <w:p w14:paraId="10A0066B" w14:textId="6622ECAB" w:rsidR="009E3335" w:rsidRDefault="009E3335" w:rsidP="007F0A7F">
      <w:pPr>
        <w:tabs>
          <w:tab w:val="left" w:pos="567"/>
        </w:tabs>
        <w:ind w:left="567"/>
        <w:jc w:val="both"/>
        <w:rPr>
          <w:rFonts w:cs="Tahoma"/>
          <w:bCs/>
          <w:noProof w:val="0"/>
        </w:rPr>
      </w:pPr>
    </w:p>
    <w:p w14:paraId="64DE45FE" w14:textId="3E30145D" w:rsidR="009E3335" w:rsidRDefault="009E3335" w:rsidP="007F0A7F">
      <w:pPr>
        <w:tabs>
          <w:tab w:val="left" w:pos="567"/>
        </w:tabs>
        <w:ind w:left="567"/>
        <w:jc w:val="both"/>
        <w:rPr>
          <w:rFonts w:cs="Tahoma"/>
          <w:bCs/>
          <w:noProof w:val="0"/>
        </w:rPr>
      </w:pPr>
    </w:p>
    <w:p w14:paraId="558A0DA0" w14:textId="5A5B53B3" w:rsidR="009E3335" w:rsidRDefault="009E3335" w:rsidP="007F0A7F">
      <w:pPr>
        <w:tabs>
          <w:tab w:val="left" w:pos="567"/>
        </w:tabs>
        <w:ind w:left="567"/>
        <w:jc w:val="both"/>
        <w:rPr>
          <w:rFonts w:cs="Tahoma"/>
          <w:bCs/>
          <w:noProof w:val="0"/>
        </w:rPr>
      </w:pPr>
    </w:p>
    <w:p w14:paraId="7CA6F07A" w14:textId="2B646FE8" w:rsidR="00DD09CE" w:rsidRDefault="00DD09CE" w:rsidP="007F0A7F">
      <w:pPr>
        <w:tabs>
          <w:tab w:val="left" w:pos="567"/>
        </w:tabs>
        <w:ind w:left="567"/>
        <w:jc w:val="both"/>
        <w:rPr>
          <w:rFonts w:cs="Tahoma"/>
          <w:bCs/>
          <w:noProof w:val="0"/>
        </w:rPr>
      </w:pPr>
    </w:p>
    <w:p w14:paraId="4725ED39" w14:textId="150A8AA9" w:rsidR="00DD09CE" w:rsidRDefault="00DD09CE" w:rsidP="007F0A7F">
      <w:pPr>
        <w:tabs>
          <w:tab w:val="left" w:pos="567"/>
        </w:tabs>
        <w:ind w:left="567"/>
        <w:jc w:val="both"/>
        <w:rPr>
          <w:rFonts w:cs="Tahoma"/>
          <w:bCs/>
          <w:noProof w:val="0"/>
        </w:rPr>
      </w:pPr>
    </w:p>
    <w:p w14:paraId="50763EE6" w14:textId="6357DEA9" w:rsidR="00DD09CE" w:rsidRDefault="00DD09CE" w:rsidP="007F0A7F">
      <w:pPr>
        <w:tabs>
          <w:tab w:val="left" w:pos="567"/>
        </w:tabs>
        <w:ind w:left="567"/>
        <w:jc w:val="both"/>
        <w:rPr>
          <w:rFonts w:cs="Tahoma"/>
          <w:bCs/>
          <w:noProof w:val="0"/>
        </w:rPr>
      </w:pPr>
    </w:p>
    <w:p w14:paraId="3D05E2D2" w14:textId="25DB5B92" w:rsidR="00DD09CE" w:rsidRDefault="00DD09CE" w:rsidP="007F0A7F">
      <w:pPr>
        <w:tabs>
          <w:tab w:val="left" w:pos="567"/>
        </w:tabs>
        <w:ind w:left="567"/>
        <w:jc w:val="both"/>
        <w:rPr>
          <w:rFonts w:cs="Tahoma"/>
          <w:bCs/>
          <w:noProof w:val="0"/>
        </w:rPr>
      </w:pPr>
    </w:p>
    <w:p w14:paraId="6B54BC3D" w14:textId="2CC665F3" w:rsidR="00DD09CE" w:rsidRDefault="00DD09CE" w:rsidP="007F0A7F">
      <w:pPr>
        <w:tabs>
          <w:tab w:val="left" w:pos="567"/>
        </w:tabs>
        <w:ind w:left="567"/>
        <w:jc w:val="both"/>
        <w:rPr>
          <w:rFonts w:cs="Tahoma"/>
          <w:bCs/>
          <w:noProof w:val="0"/>
        </w:rPr>
      </w:pPr>
    </w:p>
    <w:p w14:paraId="5241E36F" w14:textId="77777777" w:rsidR="00DD09CE" w:rsidRDefault="00DD09CE" w:rsidP="007F0A7F">
      <w:pPr>
        <w:tabs>
          <w:tab w:val="left" w:pos="567"/>
        </w:tabs>
        <w:ind w:left="567"/>
        <w:jc w:val="both"/>
        <w:rPr>
          <w:rFonts w:cs="Tahoma"/>
          <w:bCs/>
          <w:noProof w:val="0"/>
        </w:rPr>
      </w:pPr>
    </w:p>
    <w:p w14:paraId="35A85F80" w14:textId="77777777" w:rsidR="009E3335" w:rsidRPr="007F0A7F" w:rsidRDefault="009E3335" w:rsidP="007F0A7F">
      <w:pPr>
        <w:tabs>
          <w:tab w:val="left" w:pos="567"/>
        </w:tabs>
        <w:ind w:left="567"/>
        <w:jc w:val="both"/>
        <w:rPr>
          <w:rFonts w:cs="Tahoma"/>
          <w:bCs/>
          <w:noProof w:val="0"/>
        </w:rPr>
      </w:pPr>
    </w:p>
    <w:p w14:paraId="6DD6562D" w14:textId="334E0217" w:rsidR="008716FD" w:rsidRPr="00837FA0" w:rsidRDefault="008716FD" w:rsidP="008716FD">
      <w:pPr>
        <w:pStyle w:val="Nadpis1"/>
        <w:rPr>
          <w:noProof w:val="0"/>
        </w:rPr>
      </w:pPr>
      <w:bookmarkStart w:id="159" w:name="_Toc30423428"/>
      <w:r w:rsidRPr="00837FA0">
        <w:rPr>
          <w:noProof w:val="0"/>
        </w:rPr>
        <w:lastRenderedPageBreak/>
        <w:t>B.2  O</w:t>
      </w:r>
      <w:bookmarkEnd w:id="152"/>
      <w:r w:rsidR="00036013" w:rsidRPr="00837FA0">
        <w:rPr>
          <w:noProof w:val="0"/>
        </w:rPr>
        <w:t>PIS PREDMETU ZÁKAZKY</w:t>
      </w:r>
      <w:bookmarkEnd w:id="153"/>
      <w:bookmarkEnd w:id="159"/>
    </w:p>
    <w:p w14:paraId="52B4E82B" w14:textId="77777777" w:rsidR="008716FD" w:rsidRPr="00837FA0" w:rsidRDefault="008716FD" w:rsidP="008716FD">
      <w:pPr>
        <w:rPr>
          <w:noProof w:val="0"/>
        </w:rPr>
      </w:pPr>
    </w:p>
    <w:p w14:paraId="5BC56166" w14:textId="77777777" w:rsidR="005B1834" w:rsidRDefault="005B1834" w:rsidP="005B1834">
      <w:pPr>
        <w:keepNext/>
        <w:autoSpaceDE w:val="0"/>
        <w:autoSpaceDN w:val="0"/>
        <w:jc w:val="both"/>
        <w:rPr>
          <w:color w:val="000000"/>
          <w:lang w:eastAsia="cs-CZ"/>
        </w:rPr>
      </w:pPr>
      <w:bookmarkStart w:id="160" w:name="_Hlk526169255"/>
      <w:bookmarkStart w:id="161" w:name="_Hlk530993822"/>
      <w:bookmarkStart w:id="162" w:name="_Toc506982042"/>
      <w:bookmarkStart w:id="163" w:name="_Toc476636398"/>
    </w:p>
    <w:p w14:paraId="3E36624B" w14:textId="77777777" w:rsidR="005B1834" w:rsidRDefault="005B1834" w:rsidP="005B1834">
      <w:pPr>
        <w:keepNext/>
        <w:autoSpaceDE w:val="0"/>
        <w:autoSpaceDN w:val="0"/>
        <w:jc w:val="both"/>
        <w:rPr>
          <w:color w:val="000000"/>
          <w:lang w:eastAsia="cs-CZ"/>
        </w:rPr>
      </w:pPr>
      <w:r>
        <w:rPr>
          <w:color w:val="000000"/>
          <w:lang w:eastAsia="cs-CZ"/>
        </w:rPr>
        <w:t>Predmetom zákazky je uzatvorenie Rámcovej dohody na dodanie tovaru a zmluvy o zriadení konsignačného skladu s úspešným uchádzačom v súlade s ustanovením § 56 a § 99 zákona o verejnom obstarávaní, predmetom ktorej bude záväzok úspešného uchádzača ako predávajúceho zriadiť u obstarávateľskej organizácii ako kupujúceho konsignačný sklad a s tým spojený záväzok dodávať do konsignačného skladu tovar – náhradné diely v súlade so zmluvou.</w:t>
      </w:r>
    </w:p>
    <w:p w14:paraId="0956B21D" w14:textId="5DFBBD34" w:rsidR="00C719FB" w:rsidRDefault="00C719FB" w:rsidP="00C719FB">
      <w:pPr>
        <w:jc w:val="both"/>
      </w:pPr>
    </w:p>
    <w:p w14:paraId="5EC95906" w14:textId="77777777" w:rsidR="003024B6" w:rsidRPr="003024B6" w:rsidRDefault="003024B6" w:rsidP="003024B6">
      <w:pPr>
        <w:keepNext/>
        <w:jc w:val="both"/>
        <w:rPr>
          <w:b/>
          <w:bCs/>
          <w:color w:val="000000"/>
          <w:u w:val="single"/>
          <w:lang w:eastAsia="cs-CZ"/>
        </w:rPr>
      </w:pPr>
      <w:r w:rsidRPr="003024B6">
        <w:rPr>
          <w:b/>
          <w:bCs/>
          <w:color w:val="000000"/>
          <w:u w:val="single"/>
          <w:lang w:eastAsia="cs-CZ"/>
        </w:rPr>
        <w:t>Žiadame nové originálne náhradné diely vyrobené výrobcom vozidiel z dôvodu neporušenia záruky.</w:t>
      </w:r>
    </w:p>
    <w:p w14:paraId="68584761" w14:textId="6804A15A" w:rsidR="00B81C98" w:rsidRPr="00B81C98" w:rsidRDefault="00B81C98" w:rsidP="00B81C98">
      <w:pPr>
        <w:keepNext/>
        <w:jc w:val="both"/>
        <w:rPr>
          <w:color w:val="000000"/>
          <w:lang w:eastAsia="cs-CZ"/>
        </w:rPr>
      </w:pPr>
      <w:r w:rsidRPr="00B81C98">
        <w:rPr>
          <w:color w:val="000000"/>
          <w:lang w:eastAsia="cs-CZ"/>
        </w:rPr>
        <w:t>Dodávaný tovar musia byť nové, nepoužívané, nepoškodené a v neporušených obaloch zabalené náhradné diely, ktoré: (i) vyrába výrobca vozidiel, (ii) vyrába subdodávateľ – výrobca náhradných dielov a dodáva ich výrobcovi vozidiel, alebo (iii) vyrába výrobca náhradných dielov podľa špecifikácií a výrobných noriem dodaných výrobcom vozidla. Na požiadanie obstarávateľskej organizácie je predávajúci povinný preukázať, že dodávaný tovar spĺňa požiadavky na technické vlastnosti tovaru podľa predchádzajúcej vety vyššie.</w:t>
      </w:r>
    </w:p>
    <w:p w14:paraId="14AEE8F7" w14:textId="77777777" w:rsidR="00B81C98" w:rsidRDefault="00B81C98" w:rsidP="003024B6">
      <w:pPr>
        <w:keepNext/>
        <w:rPr>
          <w:color w:val="000000"/>
          <w:u w:val="single"/>
          <w:lang w:eastAsia="cs-CZ"/>
        </w:rPr>
      </w:pPr>
    </w:p>
    <w:p w14:paraId="37613520" w14:textId="45124119" w:rsidR="00C719FB" w:rsidRPr="003024B6" w:rsidRDefault="00C719FB" w:rsidP="00064F7B">
      <w:pPr>
        <w:keepNext/>
        <w:jc w:val="both"/>
        <w:rPr>
          <w:color w:val="000000"/>
          <w:lang w:eastAsia="cs-CZ"/>
        </w:rPr>
      </w:pPr>
      <w:r w:rsidRPr="00C719FB">
        <w:rPr>
          <w:color w:val="000000"/>
          <w:u w:val="single"/>
          <w:lang w:eastAsia="cs-CZ"/>
        </w:rPr>
        <w:t xml:space="preserve">Konkrétne špecifikácie jednotlivých náhradných dielov sú uvedené v prílohe č. 3_Technická špecifikácia predmetu zákazky. </w:t>
      </w:r>
      <w:r w:rsidRPr="00C719FB">
        <w:rPr>
          <w:b/>
          <w:bCs/>
          <w:color w:val="000000"/>
          <w:u w:val="single"/>
          <w:lang w:eastAsia="cs-CZ"/>
        </w:rPr>
        <w:t>Obstarávateľská organizácia požaduje naceniť všetky položky, ktoré sú uvedené v prílohe č. 3 – Technická špecifikácia predmetu zákazky.</w:t>
      </w:r>
    </w:p>
    <w:p w14:paraId="1D965659" w14:textId="77777777" w:rsidR="00C719FB" w:rsidRPr="00C719FB" w:rsidRDefault="00C719FB" w:rsidP="00064F7B">
      <w:pPr>
        <w:jc w:val="both"/>
      </w:pPr>
    </w:p>
    <w:p w14:paraId="3A0871DC" w14:textId="4002DD67" w:rsidR="00BB7E55" w:rsidRPr="00BB7E55" w:rsidRDefault="007D6C06" w:rsidP="00064F7B">
      <w:pPr>
        <w:pStyle w:val="Nadpis1"/>
        <w:jc w:val="both"/>
      </w:pPr>
      <w:r w:rsidRPr="00E82BA2">
        <w:rPr>
          <w:rFonts w:eastAsia="Calibri"/>
          <w:sz w:val="20"/>
          <w:szCs w:val="20"/>
          <w:lang w:eastAsia="en-US"/>
        </w:rPr>
        <w:br w:type="page"/>
      </w:r>
      <w:bookmarkStart w:id="164" w:name="_Toc460836365"/>
      <w:bookmarkStart w:id="165" w:name="_Toc476636402"/>
      <w:bookmarkStart w:id="166" w:name="_Toc30423432"/>
      <w:bookmarkEnd w:id="160"/>
      <w:bookmarkEnd w:id="161"/>
      <w:bookmarkEnd w:id="162"/>
      <w:bookmarkEnd w:id="163"/>
      <w:r w:rsidR="007A7DFD" w:rsidRPr="00837FA0">
        <w:lastRenderedPageBreak/>
        <w:t>B.</w:t>
      </w:r>
      <w:r>
        <w:t>3</w:t>
      </w:r>
      <w:r w:rsidR="007A7DFD" w:rsidRPr="00837FA0">
        <w:t xml:space="preserve"> Podmienky účasti</w:t>
      </w:r>
      <w:bookmarkEnd w:id="164"/>
      <w:bookmarkEnd w:id="165"/>
      <w:bookmarkEnd w:id="166"/>
    </w:p>
    <w:p w14:paraId="6E8B6849" w14:textId="77777777" w:rsidR="007A7DFD" w:rsidRPr="00837FA0" w:rsidRDefault="007A7DFD" w:rsidP="007A7DFD">
      <w:pPr>
        <w:pStyle w:val="Nadpis1"/>
        <w:rPr>
          <w:noProof w:val="0"/>
        </w:rPr>
      </w:pPr>
    </w:p>
    <w:p w14:paraId="1A388011" w14:textId="77777777" w:rsidR="007D6C06" w:rsidRPr="00837FA0" w:rsidRDefault="007D6C06" w:rsidP="007D6C06">
      <w:pPr>
        <w:spacing w:line="276" w:lineRule="auto"/>
        <w:jc w:val="both"/>
        <w:rPr>
          <w:rFonts w:cs="Arial"/>
        </w:rPr>
      </w:pPr>
      <w:r w:rsidRPr="00837FA0">
        <w:rPr>
          <w:rFonts w:cs="Arial"/>
        </w:rPr>
        <w:t>Uchádzačom je hospodársky subjekt, ktorý predložil ponuku. Hospodárskym subjektom môže byť fyzická osoba, právnická osoba alebo skupina takýchto osôb, ktorá predkladá ponuku. Obstarávateľská organizácia vylúči uchádzača, ktorý je súčasne členom skupiny dodávateľov. Obstarávateľská organizácia do predloženia ponuky nevyžaduje od skupiny dodávateľov utvorenej na poskytnutie predmetu zákazky vytvorenie právnych vzťahov.</w:t>
      </w:r>
    </w:p>
    <w:p w14:paraId="0495D024" w14:textId="77777777" w:rsidR="007D6C06" w:rsidRPr="00837FA0" w:rsidRDefault="007D6C06" w:rsidP="007D6C06">
      <w:pPr>
        <w:spacing w:line="276" w:lineRule="auto"/>
        <w:jc w:val="both"/>
        <w:rPr>
          <w:rFonts w:cs="Arial"/>
        </w:rPr>
      </w:pPr>
    </w:p>
    <w:p w14:paraId="025E9EE4" w14:textId="77777777" w:rsidR="007D6C06" w:rsidRPr="00837FA0" w:rsidRDefault="007D6C06" w:rsidP="007D6C06">
      <w:pPr>
        <w:spacing w:line="276" w:lineRule="auto"/>
        <w:jc w:val="both"/>
        <w:rPr>
          <w:rFonts w:cs="Arial"/>
        </w:rPr>
      </w:pPr>
      <w:r w:rsidRPr="00837FA0">
        <w:rPr>
          <w:rFonts w:cs="Arial"/>
        </w:rPr>
        <w:t>Skupina dodávateľov preukazuje splnenie podmienok účasti vo verejnom obstarávaní týkajúcich sa osobného postavenia za každého člena skupiny osobitne a splnenie podmienok účasti vo verejnom obstarávaní týkajúce sa finančného a ekonomického postavenia a technickej alebo odbornej spôsobilosti preukazuje spoločne za všetkých členov skupiny. Splnenie podmienky účasti podľa § 32 ods. 1 písm. e) zákona o verejnom obstarávaní preukazuje člen skupiny len vo vzťahu k tej časti predmetu zákazky, ktorú má zabezpečiť.</w:t>
      </w:r>
    </w:p>
    <w:p w14:paraId="030251F2" w14:textId="77777777" w:rsidR="007D6C06" w:rsidRPr="00837FA0" w:rsidRDefault="007D6C06" w:rsidP="007D6C06">
      <w:pPr>
        <w:spacing w:line="276" w:lineRule="auto"/>
        <w:jc w:val="both"/>
        <w:rPr>
          <w:rFonts w:cs="Arial"/>
        </w:rPr>
      </w:pPr>
    </w:p>
    <w:p w14:paraId="0B0E5E7A" w14:textId="77777777" w:rsidR="007D6C06" w:rsidRDefault="007D6C06" w:rsidP="007D6C06">
      <w:pPr>
        <w:spacing w:line="276" w:lineRule="auto"/>
        <w:jc w:val="both"/>
      </w:pPr>
      <w:r w:rsidRPr="00C96EAB">
        <w:t>Hospod</w:t>
      </w:r>
      <w:r w:rsidRPr="00C96EAB">
        <w:rPr>
          <w:rFonts w:hint="eastAsia"/>
        </w:rPr>
        <w:t>á</w:t>
      </w:r>
      <w:r w:rsidRPr="00C96EAB">
        <w:t>rsky subjekt m</w:t>
      </w:r>
      <w:r w:rsidRPr="00C96EAB">
        <w:rPr>
          <w:rFonts w:hint="eastAsia"/>
        </w:rPr>
        <w:t>ôž</w:t>
      </w:r>
      <w:r w:rsidRPr="00C96EAB">
        <w:t>e predbe</w:t>
      </w:r>
      <w:r w:rsidRPr="00C96EAB">
        <w:rPr>
          <w:rFonts w:hint="eastAsia"/>
        </w:rPr>
        <w:t>ž</w:t>
      </w:r>
      <w:r w:rsidRPr="00C96EAB">
        <w:t>ne nahradi</w:t>
      </w:r>
      <w:r w:rsidRPr="00C96EAB">
        <w:rPr>
          <w:rFonts w:hint="eastAsia"/>
        </w:rPr>
        <w:t>ť</w:t>
      </w:r>
      <w:r w:rsidRPr="00C96EAB">
        <w:t xml:space="preserve"> doklady na preuk</w:t>
      </w:r>
      <w:r w:rsidRPr="00C96EAB">
        <w:rPr>
          <w:rFonts w:hint="eastAsia"/>
        </w:rPr>
        <w:t>á</w:t>
      </w:r>
      <w:r w:rsidRPr="00C96EAB">
        <w:t>zanie splnenia podmienok</w:t>
      </w:r>
      <w:r>
        <w:t xml:space="preserve"> </w:t>
      </w:r>
      <w:r w:rsidRPr="00C96EAB">
        <w:rPr>
          <w:rFonts w:hint="eastAsia"/>
        </w:rPr>
        <w:t>úč</w:t>
      </w:r>
      <w:r w:rsidRPr="00C96EAB">
        <w:t>asti ur</w:t>
      </w:r>
      <w:r w:rsidRPr="00C96EAB">
        <w:rPr>
          <w:rFonts w:hint="eastAsia"/>
        </w:rPr>
        <w:t>č</w:t>
      </w:r>
      <w:r w:rsidRPr="00C96EAB">
        <w:t>en</w:t>
      </w:r>
      <w:r w:rsidRPr="00C96EAB">
        <w:rPr>
          <w:rFonts w:hint="eastAsia"/>
        </w:rPr>
        <w:t>é</w:t>
      </w:r>
      <w:r w:rsidRPr="00C96EAB">
        <w:t xml:space="preserve"> verejn</w:t>
      </w:r>
      <w:r w:rsidRPr="00C96EAB">
        <w:rPr>
          <w:rFonts w:hint="eastAsia"/>
        </w:rPr>
        <w:t>ý</w:t>
      </w:r>
      <w:r w:rsidRPr="00C96EAB">
        <w:t>m obstar</w:t>
      </w:r>
      <w:r w:rsidRPr="00C96EAB">
        <w:rPr>
          <w:rFonts w:hint="eastAsia"/>
        </w:rPr>
        <w:t>á</w:t>
      </w:r>
      <w:r w:rsidRPr="00C96EAB">
        <w:t>vate</w:t>
      </w:r>
      <w:r w:rsidRPr="00C96EAB">
        <w:rPr>
          <w:rFonts w:hint="eastAsia"/>
        </w:rPr>
        <w:t>ľ</w:t>
      </w:r>
      <w:r w:rsidRPr="00C96EAB">
        <w:t>om predlo</w:t>
      </w:r>
      <w:r w:rsidRPr="00C96EAB">
        <w:rPr>
          <w:rFonts w:hint="eastAsia"/>
        </w:rPr>
        <w:t>ž</w:t>
      </w:r>
      <w:r w:rsidRPr="00C96EAB">
        <w:t>en</w:t>
      </w:r>
      <w:r w:rsidRPr="00C96EAB">
        <w:rPr>
          <w:rFonts w:hint="eastAsia"/>
        </w:rPr>
        <w:t>í</w:t>
      </w:r>
      <w:r w:rsidRPr="00C96EAB">
        <w:t xml:space="preserve">m dokumentu </w:t>
      </w:r>
      <w:r w:rsidRPr="00C96EAB">
        <w:rPr>
          <w:rFonts w:hint="eastAsia"/>
        </w:rPr>
        <w:t>„</w:t>
      </w:r>
      <w:r w:rsidRPr="00C96EAB">
        <w:t>Jednotn</w:t>
      </w:r>
      <w:r w:rsidRPr="00C96EAB">
        <w:rPr>
          <w:rFonts w:hint="eastAsia"/>
        </w:rPr>
        <w:t>ý</w:t>
      </w:r>
      <w:r w:rsidRPr="00C96EAB">
        <w:t xml:space="preserve"> eur</w:t>
      </w:r>
      <w:r w:rsidRPr="00C96EAB">
        <w:rPr>
          <w:rFonts w:hint="eastAsia"/>
        </w:rPr>
        <w:t>ó</w:t>
      </w:r>
      <w:r w:rsidRPr="00C96EAB">
        <w:t>psky</w:t>
      </w:r>
      <w:r>
        <w:t xml:space="preserve"> </w:t>
      </w:r>
      <w:r w:rsidRPr="00C96EAB">
        <w:t>dokument</w:t>
      </w:r>
      <w:r w:rsidRPr="00C96EAB">
        <w:rPr>
          <w:rFonts w:hint="eastAsia"/>
        </w:rPr>
        <w:t>“</w:t>
      </w:r>
      <w:r w:rsidRPr="00C96EAB">
        <w:t xml:space="preserve"> (</w:t>
      </w:r>
      <w:r w:rsidRPr="00C96EAB">
        <w:rPr>
          <w:rFonts w:hint="eastAsia"/>
        </w:rPr>
        <w:t>ď</w:t>
      </w:r>
      <w:r w:rsidRPr="00C96EAB">
        <w:t xml:space="preserve">alej len </w:t>
      </w:r>
      <w:r w:rsidRPr="00C96EAB">
        <w:rPr>
          <w:rFonts w:hint="eastAsia"/>
        </w:rPr>
        <w:t>„</w:t>
      </w:r>
      <w:r w:rsidRPr="00F24339">
        <w:rPr>
          <w:b/>
          <w:bCs/>
        </w:rPr>
        <w:t>JED</w:t>
      </w:r>
      <w:r w:rsidRPr="00C96EAB">
        <w:rPr>
          <w:rFonts w:hint="eastAsia"/>
        </w:rPr>
        <w:t>“</w:t>
      </w:r>
      <w:r w:rsidRPr="00C96EAB">
        <w:t>).</w:t>
      </w:r>
      <w:r w:rsidRPr="00E00CD6">
        <w:t xml:space="preserve"> </w:t>
      </w:r>
      <w:r w:rsidRPr="00E00CD6">
        <w:rPr>
          <w:rFonts w:eastAsia="Calibri" w:cs="Georgia"/>
          <w:noProof w:val="0"/>
          <w:color w:val="000000"/>
        </w:rPr>
        <w:t>Obstarávateľská organizácia</w:t>
      </w:r>
      <w:r w:rsidRPr="00E00CD6">
        <w:t xml:space="preserve"> umo</w:t>
      </w:r>
      <w:r w:rsidRPr="00E00CD6">
        <w:rPr>
          <w:rFonts w:hint="eastAsia"/>
        </w:rPr>
        <w:t>žň</w:t>
      </w:r>
      <w:r w:rsidRPr="00E00CD6">
        <w:t>uje, aby hospod</w:t>
      </w:r>
      <w:r w:rsidRPr="00E00CD6">
        <w:rPr>
          <w:rFonts w:hint="eastAsia"/>
        </w:rPr>
        <w:t>á</w:t>
      </w:r>
      <w:r w:rsidRPr="00E00CD6">
        <w:t xml:space="preserve">rsky subjekt vyplnil v </w:t>
      </w:r>
      <w:r w:rsidRPr="00E00CD6">
        <w:rPr>
          <w:rFonts w:hint="eastAsia"/>
        </w:rPr>
        <w:t>č</w:t>
      </w:r>
      <w:r w:rsidRPr="00E00CD6">
        <w:t xml:space="preserve">asti IV </w:t>
      </w:r>
      <w:r w:rsidRPr="00E00CD6">
        <w:rPr>
          <w:rFonts w:hint="eastAsia"/>
        </w:rPr>
        <w:t>–</w:t>
      </w:r>
      <w:r w:rsidRPr="00E00CD6">
        <w:t xml:space="preserve"> Podmienky</w:t>
      </w:r>
      <w:r>
        <w:t xml:space="preserve"> </w:t>
      </w:r>
      <w:r w:rsidRPr="00E00CD6">
        <w:rPr>
          <w:rFonts w:hint="eastAsia"/>
        </w:rPr>
        <w:t>úč</w:t>
      </w:r>
      <w:r w:rsidRPr="00E00CD6">
        <w:t xml:space="preserve">asti len oddiel </w:t>
      </w:r>
      <w:r w:rsidRPr="00E00CD6">
        <w:rPr>
          <w:rFonts w:hint="eastAsia"/>
        </w:rPr>
        <w:t>α</w:t>
      </w:r>
      <w:r w:rsidRPr="00E00CD6">
        <w:t>: GLOB</w:t>
      </w:r>
      <w:r w:rsidRPr="00E00CD6">
        <w:rPr>
          <w:rFonts w:hint="eastAsia"/>
        </w:rPr>
        <w:t>Á</w:t>
      </w:r>
      <w:r w:rsidRPr="00E00CD6">
        <w:t xml:space="preserve">LNY </w:t>
      </w:r>
      <w:r w:rsidRPr="00E00CD6">
        <w:rPr>
          <w:rFonts w:hint="eastAsia"/>
        </w:rPr>
        <w:t>Ú</w:t>
      </w:r>
      <w:r w:rsidRPr="00E00CD6">
        <w:t>DAJ PRE V</w:t>
      </w:r>
      <w:r w:rsidRPr="00E00CD6">
        <w:rPr>
          <w:rFonts w:hint="eastAsia"/>
        </w:rPr>
        <w:t>Š</w:t>
      </w:r>
      <w:r w:rsidRPr="00E00CD6">
        <w:t xml:space="preserve">ETKY PODMIENKY </w:t>
      </w:r>
      <w:r w:rsidRPr="00E00CD6">
        <w:rPr>
          <w:rFonts w:hint="eastAsia"/>
        </w:rPr>
        <w:t>ÚČ</w:t>
      </w:r>
      <w:r w:rsidRPr="00E00CD6">
        <w:t>ASTI.</w:t>
      </w:r>
    </w:p>
    <w:p w14:paraId="414B2337" w14:textId="77777777" w:rsidR="007D6C06" w:rsidRPr="00E00CD6" w:rsidRDefault="007D6C06" w:rsidP="007D6C06">
      <w:pPr>
        <w:spacing w:line="276" w:lineRule="auto"/>
        <w:jc w:val="both"/>
      </w:pPr>
    </w:p>
    <w:p w14:paraId="7A92D055" w14:textId="77777777" w:rsidR="007D6C06" w:rsidRPr="00E00CD6" w:rsidRDefault="007D6C06" w:rsidP="007D6C06">
      <w:pPr>
        <w:autoSpaceDE w:val="0"/>
        <w:autoSpaceDN w:val="0"/>
        <w:adjustRightInd w:val="0"/>
        <w:spacing w:line="276" w:lineRule="auto"/>
        <w:jc w:val="both"/>
        <w:rPr>
          <w:rFonts w:eastAsia="Calibri" w:cs="Georgia"/>
          <w:noProof w:val="0"/>
          <w:color w:val="000000"/>
        </w:rPr>
      </w:pPr>
      <w:r w:rsidRPr="00E00CD6">
        <w:rPr>
          <w:rFonts w:eastAsia="Calibri" w:cs="Georgia"/>
          <w:noProof w:val="0"/>
          <w:color w:val="000000"/>
        </w:rPr>
        <w:t>Obstarávateľská organizácia neposkytuje vzor jednotného európskeho dokumentu.</w:t>
      </w:r>
      <w:r>
        <w:rPr>
          <w:rFonts w:eastAsia="Calibri" w:cs="Georgia"/>
          <w:noProof w:val="0"/>
          <w:color w:val="000000"/>
        </w:rPr>
        <w:t xml:space="preserve"> </w:t>
      </w:r>
      <w:r w:rsidRPr="00E00CD6">
        <w:rPr>
          <w:rFonts w:eastAsia="Calibri" w:cs="Georgia"/>
          <w:noProof w:val="0"/>
          <w:color w:val="000000"/>
        </w:rPr>
        <w:t>Jednotný európsky dokument na vyplnenie uchádzačom spolu s manuálom vydaným Úradom pre verejné obstarávanie k jeho korektnému vyplneniu si môže uchádzač stiahnuť z webového portálu Úradu pre verejné obstarávanie</w:t>
      </w:r>
      <w:r>
        <w:rPr>
          <w:rFonts w:eastAsia="Calibri" w:cs="Georgia"/>
          <w:noProof w:val="0"/>
          <w:color w:val="000000"/>
        </w:rPr>
        <w:t>:</w:t>
      </w:r>
    </w:p>
    <w:p w14:paraId="6D4F5552" w14:textId="77777777" w:rsidR="007D6C06" w:rsidRPr="00E00CD6" w:rsidRDefault="00854F1F" w:rsidP="007D6C06">
      <w:pPr>
        <w:spacing w:line="276" w:lineRule="auto"/>
        <w:jc w:val="both"/>
        <w:rPr>
          <w:rFonts w:eastAsia="Calibri" w:cs="Georgia"/>
          <w:noProof w:val="0"/>
          <w:color w:val="0000FF"/>
        </w:rPr>
      </w:pPr>
      <w:hyperlink r:id="rId16" w:history="1">
        <w:r w:rsidR="007D6C06" w:rsidRPr="00E00CD6">
          <w:rPr>
            <w:rFonts w:eastAsia="Calibri" w:cs="Georgia"/>
            <w:noProof w:val="0"/>
            <w:color w:val="0000FF"/>
            <w:u w:val="single"/>
          </w:rPr>
          <w:t>https://www.uvo.gov.sk/jednotny-europsky-dokument-pre-verejne-obstaravanie-602.html</w:t>
        </w:r>
      </w:hyperlink>
      <w:r w:rsidR="007D6C06" w:rsidRPr="00E00CD6">
        <w:rPr>
          <w:rFonts w:eastAsia="Calibri" w:cs="Georgia"/>
          <w:noProof w:val="0"/>
          <w:color w:val="0000FF"/>
        </w:rPr>
        <w:t xml:space="preserve"> </w:t>
      </w:r>
    </w:p>
    <w:p w14:paraId="4193A39D" w14:textId="77777777" w:rsidR="007A7DFD" w:rsidRPr="00837FA0" w:rsidRDefault="007A7DFD" w:rsidP="007A7DFD">
      <w:pPr>
        <w:rPr>
          <w:b/>
          <w:bCs/>
          <w:sz w:val="32"/>
          <w:szCs w:val="30"/>
        </w:rPr>
      </w:pPr>
      <w:r w:rsidRPr="00837FA0">
        <w:br w:type="page"/>
      </w:r>
    </w:p>
    <w:p w14:paraId="73AE4329" w14:textId="7342C78E" w:rsidR="007A7DFD" w:rsidRDefault="007A7DFD" w:rsidP="0075413B">
      <w:pPr>
        <w:pStyle w:val="Nadpis2"/>
      </w:pPr>
      <w:bookmarkStart w:id="167" w:name="_Toc460836366"/>
      <w:bookmarkStart w:id="168" w:name="_Toc476636403"/>
      <w:bookmarkStart w:id="169" w:name="_Toc527363012"/>
      <w:bookmarkStart w:id="170" w:name="_Toc527363095"/>
      <w:bookmarkStart w:id="171" w:name="_Toc26867281"/>
      <w:bookmarkStart w:id="172" w:name="_Toc26868259"/>
      <w:bookmarkStart w:id="173" w:name="_Toc30423433"/>
      <w:r w:rsidRPr="00837FA0">
        <w:lastRenderedPageBreak/>
        <w:t>PODMIENKY ÚČASTI VO VEREJNOM OBSTARÁVANÍ PODĽA § 32 ZÁKONA O VEREJNOM OBSTARÁVANÍ</w:t>
      </w:r>
      <w:bookmarkEnd w:id="167"/>
      <w:bookmarkEnd w:id="168"/>
      <w:bookmarkEnd w:id="169"/>
      <w:bookmarkEnd w:id="170"/>
      <w:bookmarkEnd w:id="171"/>
      <w:bookmarkEnd w:id="172"/>
      <w:bookmarkEnd w:id="173"/>
    </w:p>
    <w:p w14:paraId="63EE90FD" w14:textId="77777777" w:rsidR="0075413B" w:rsidRPr="0075413B" w:rsidRDefault="0075413B" w:rsidP="0075413B"/>
    <w:p w14:paraId="7F537520" w14:textId="77777777" w:rsidR="007A7DFD" w:rsidRPr="00837FA0" w:rsidRDefault="007A7DFD" w:rsidP="007A7DFD">
      <w:pPr>
        <w:spacing w:line="276" w:lineRule="auto"/>
        <w:jc w:val="both"/>
      </w:pPr>
      <w:r w:rsidRPr="00837FA0">
        <w:t>1.1 Verejného obstarávania sa môže zúčastniť len ten, kto spĺňa podmienky účasti týkajúce sa osobného postavenia uvedené v § 32 ods. 1 zákona o verejnom obstarávaní:</w:t>
      </w:r>
    </w:p>
    <w:p w14:paraId="3FC148EE" w14:textId="77777777" w:rsidR="007A7DFD" w:rsidRPr="00837FA0" w:rsidRDefault="007A7DFD" w:rsidP="007A7DFD">
      <w:pPr>
        <w:spacing w:line="276" w:lineRule="auto"/>
        <w:jc w:val="both"/>
      </w:pPr>
      <w:r w:rsidRPr="00837FA0">
        <w:t>a) nebol on ani jeho štatutárny orgán, ani člen štatutárneho orgánu, ani člen dozorného orgánu, ani prokurista právoplatne odsúdený za trestný čin korupcie, trestný čin poškodzovania finančných záujmov ES,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7517B97C" w14:textId="77777777" w:rsidR="007A7DFD" w:rsidRPr="00837FA0" w:rsidRDefault="007A7DFD" w:rsidP="007A7DFD">
      <w:pPr>
        <w:spacing w:line="276" w:lineRule="auto"/>
        <w:jc w:val="both"/>
      </w:pPr>
      <w:r w:rsidRPr="00837FA0">
        <w:t>b) nemá nedoplatky poistného na zdravotné poistenie, sociálne poistenie a príspevkov na starobné dôchodkové sporenie, v Slovenskej republike alebo v štáte sídla, miesta podnikania alebo obvyklého pobytu ,</w:t>
      </w:r>
    </w:p>
    <w:p w14:paraId="2A33C0E3" w14:textId="4D8024F8" w:rsidR="007A7DFD" w:rsidRPr="00837FA0" w:rsidRDefault="007A7DFD" w:rsidP="007A7DFD">
      <w:pPr>
        <w:spacing w:line="276" w:lineRule="auto"/>
        <w:jc w:val="both"/>
      </w:pPr>
      <w:r w:rsidRPr="00837FA0">
        <w:t xml:space="preserve">c) </w:t>
      </w:r>
      <w:r w:rsidR="00283498" w:rsidRPr="00283498">
        <w:t>nemá evidované daňové nedoplatky voči daňovému úradu a colnému úradu podľa osobitných predpisov v Slovenskej republike alebo v štáte sídla, miesta podnikania alebo obvyklého pobytu,</w:t>
      </w:r>
    </w:p>
    <w:p w14:paraId="1E7B7B3D" w14:textId="77777777" w:rsidR="007A7DFD" w:rsidRPr="00837FA0" w:rsidRDefault="007A7DFD" w:rsidP="007A7DFD">
      <w:pPr>
        <w:spacing w:line="276" w:lineRule="auto"/>
        <w:jc w:val="both"/>
      </w:pPr>
      <w:r w:rsidRPr="00837FA0">
        <w:t>d) nebol na majetok uchádzača vyhlásený konkurz, nie je v reštrukturalizácii, nie je v likvidácii, ani nebolo proti nemu zastavené konkurzné konanie pre nedostatok majetku alebo zrušený konkurz pre nedostatok majetku,</w:t>
      </w:r>
    </w:p>
    <w:p w14:paraId="0233A489" w14:textId="77777777" w:rsidR="007A7DFD" w:rsidRPr="00837FA0" w:rsidRDefault="007A7DFD" w:rsidP="007A7DFD">
      <w:pPr>
        <w:spacing w:line="276" w:lineRule="auto"/>
        <w:jc w:val="both"/>
      </w:pPr>
      <w:r w:rsidRPr="00837FA0">
        <w:t>e) je oprávnený dodávať tovar, uskutočňovať stavebné práce alebo poskytovať službu,</w:t>
      </w:r>
    </w:p>
    <w:p w14:paraId="123BD94A" w14:textId="77777777" w:rsidR="007A7DFD" w:rsidRPr="00837FA0" w:rsidRDefault="007A7DFD" w:rsidP="007A7DFD">
      <w:pPr>
        <w:spacing w:line="276" w:lineRule="auto"/>
        <w:jc w:val="both"/>
      </w:pPr>
      <w:r w:rsidRPr="00837FA0">
        <w:t>f) nemá uložený zákaz účasti vo verejnom obstarávaní potvrdený konečným rozhodnutím v Slovenskej republike alebo v štáte sídla, miesta podnikania alebo obvyklého pobytu,</w:t>
      </w:r>
    </w:p>
    <w:p w14:paraId="1D0BA43C" w14:textId="77777777" w:rsidR="007A7DFD" w:rsidRPr="00837FA0" w:rsidRDefault="007A7DFD" w:rsidP="007A7DFD">
      <w:pPr>
        <w:spacing w:line="276" w:lineRule="auto"/>
        <w:jc w:val="both"/>
      </w:pPr>
      <w:r w:rsidRPr="00837FA0">
        <w:t>g) 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a obstarávateľ preukázať</w:t>
      </w:r>
    </w:p>
    <w:p w14:paraId="62A84CB0" w14:textId="77777777" w:rsidR="007A7DFD" w:rsidRPr="00837FA0" w:rsidRDefault="007A7DFD" w:rsidP="007A7DFD">
      <w:pPr>
        <w:spacing w:line="276" w:lineRule="auto"/>
        <w:jc w:val="both"/>
      </w:pPr>
      <w:r w:rsidRPr="00837FA0">
        <w:t>h) nedopustil sa v predchádzajúcich troch rokoch od vyhlásenia alebo preukázateľného začatia verejného obstarávania závažného porušenia profesijných povinností, ktoré dokáže verejný obstarávateľ a obstarávateľ preukázať.</w:t>
      </w:r>
    </w:p>
    <w:p w14:paraId="6D92F34C" w14:textId="77777777" w:rsidR="007A7DFD" w:rsidRPr="00837FA0" w:rsidRDefault="007A7DFD" w:rsidP="007A7DFD">
      <w:pPr>
        <w:spacing w:line="276" w:lineRule="auto"/>
      </w:pPr>
    </w:p>
    <w:p w14:paraId="398C9203" w14:textId="77777777" w:rsidR="007A7DFD" w:rsidRPr="00837FA0" w:rsidRDefault="007A7DFD" w:rsidP="007A7DFD">
      <w:pPr>
        <w:spacing w:line="276" w:lineRule="auto"/>
        <w:jc w:val="both"/>
      </w:pPr>
      <w:r w:rsidRPr="00837FA0">
        <w:t>1.2 Uchádzač, preukazuje splnenie podmienok účasti týkajúce sa osobného postavenia:</w:t>
      </w:r>
    </w:p>
    <w:p w14:paraId="60CA4A0A" w14:textId="77777777" w:rsidR="007A7DFD" w:rsidRPr="00837FA0" w:rsidRDefault="007A7DFD" w:rsidP="007A7DFD">
      <w:pPr>
        <w:spacing w:line="276" w:lineRule="auto"/>
        <w:jc w:val="both"/>
      </w:pPr>
      <w:r w:rsidRPr="00837FA0">
        <w:t>a) písm. a) doloženým výpisom z registra trestov nie starším ako tri mesiace (uchádzač - právnická osoba predloží aj výpis z registra trestov tejto právnickej osoby),</w:t>
      </w:r>
    </w:p>
    <w:p w14:paraId="4B875060" w14:textId="77777777" w:rsidR="007A7DFD" w:rsidRPr="00837FA0" w:rsidRDefault="007A7DFD" w:rsidP="007A7DFD">
      <w:pPr>
        <w:spacing w:line="276" w:lineRule="auto"/>
        <w:jc w:val="both"/>
      </w:pPr>
      <w:r w:rsidRPr="00837FA0">
        <w:t>b) písm. b) doloženým potvrdením zdravotnej poisťovne a Sociálnej poisťovne nie starším ako tri mesiace,</w:t>
      </w:r>
    </w:p>
    <w:p w14:paraId="342B0A0C" w14:textId="77777777" w:rsidR="00283498" w:rsidRDefault="007A7DFD" w:rsidP="007A7DFD">
      <w:pPr>
        <w:spacing w:line="276" w:lineRule="auto"/>
        <w:jc w:val="both"/>
      </w:pPr>
      <w:r w:rsidRPr="00837FA0">
        <w:t xml:space="preserve">c) </w:t>
      </w:r>
      <w:r w:rsidR="00283498">
        <w:t xml:space="preserve">písm. c) doloženým potvrdením miestne príslušného daňového úradu a miestne príslušného colného úradu nie starším ako tri mesiace, </w:t>
      </w:r>
    </w:p>
    <w:p w14:paraId="64EEFB5F" w14:textId="558D98C8" w:rsidR="007A7DFD" w:rsidRPr="00837FA0" w:rsidRDefault="007A7DFD" w:rsidP="007A7DFD">
      <w:pPr>
        <w:spacing w:line="276" w:lineRule="auto"/>
        <w:jc w:val="both"/>
      </w:pPr>
      <w:r w:rsidRPr="00837FA0">
        <w:t>d) písm. d) doloženým potvrdením príslušného súdu nie starším ako tri mesiace,</w:t>
      </w:r>
    </w:p>
    <w:p w14:paraId="3F2E5589" w14:textId="77777777" w:rsidR="007A7DFD" w:rsidRPr="00837FA0" w:rsidRDefault="007A7DFD" w:rsidP="007A7DFD">
      <w:pPr>
        <w:spacing w:line="276" w:lineRule="auto"/>
        <w:jc w:val="both"/>
      </w:pPr>
      <w:r w:rsidRPr="00837FA0">
        <w:t>e) písm. e) doloženým dokladom o oprávnení dodávať tovar, uskutočňovať stavebné práce, alebo poskytovať službu, ktorý zodpovedá predmetu zákazky</w:t>
      </w:r>
    </w:p>
    <w:p w14:paraId="6F94436E" w14:textId="77777777" w:rsidR="007A7DFD" w:rsidRPr="00837FA0" w:rsidRDefault="007A7DFD" w:rsidP="007A7DFD">
      <w:pPr>
        <w:spacing w:line="276" w:lineRule="auto"/>
        <w:jc w:val="both"/>
      </w:pPr>
      <w:r w:rsidRPr="00837FA0">
        <w:t>f) písm. f) doloženým čestným vyhlásením.</w:t>
      </w:r>
    </w:p>
    <w:p w14:paraId="25EBCAEC" w14:textId="77777777" w:rsidR="007A7DFD" w:rsidRPr="00837FA0" w:rsidRDefault="007A7DFD" w:rsidP="007A7DFD">
      <w:pPr>
        <w:spacing w:line="276" w:lineRule="auto"/>
      </w:pPr>
    </w:p>
    <w:p w14:paraId="61D4923B" w14:textId="77777777" w:rsidR="007A7DFD" w:rsidRPr="00837FA0" w:rsidRDefault="007A7DFD" w:rsidP="007A7DFD">
      <w:pPr>
        <w:spacing w:line="276" w:lineRule="auto"/>
        <w:jc w:val="both"/>
      </w:pPr>
      <w:r w:rsidRPr="00837FA0">
        <w:lastRenderedPageBreak/>
        <w:t>1.3 Ak uchádzač alebo záujemca má sídlo, miesto podnikania alebo obvyklý pobyt mimo územia Slovenskej republiky a štát jeho sídla, miesta podnikania alebo obvyklého pobytu nevydáva niektoré z dokladov uvedených v § 32 ods. 2 zákona o verejnom obstarávaní alebo nevydáva ani rovnocenné doklady, možno ich nahradiť čestným vyhlásením podľa predpisov platných v štáte jeho sídla, miesta podnikania alebo obvyklého pobytu.</w:t>
      </w:r>
    </w:p>
    <w:p w14:paraId="32FABAC0" w14:textId="77777777" w:rsidR="007A7DFD" w:rsidRPr="00837FA0" w:rsidRDefault="007A7DFD" w:rsidP="007A7DFD">
      <w:pPr>
        <w:spacing w:line="276" w:lineRule="auto"/>
        <w:jc w:val="both"/>
      </w:pPr>
    </w:p>
    <w:p w14:paraId="57DB1F01" w14:textId="77777777" w:rsidR="007A7DFD" w:rsidRPr="00837FA0" w:rsidRDefault="007A7DFD" w:rsidP="007A7DFD">
      <w:pPr>
        <w:spacing w:line="276" w:lineRule="auto"/>
        <w:jc w:val="both"/>
      </w:pPr>
      <w:r w:rsidRPr="00837FA0">
        <w:t>1.4 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C415F9B" w14:textId="77777777" w:rsidR="007A7DFD" w:rsidRPr="00837FA0" w:rsidRDefault="007A7DFD" w:rsidP="007A7DFD">
      <w:pPr>
        <w:spacing w:line="276" w:lineRule="auto"/>
        <w:jc w:val="both"/>
      </w:pPr>
    </w:p>
    <w:p w14:paraId="42FD628C" w14:textId="77777777" w:rsidR="007A7DFD" w:rsidRPr="00837FA0" w:rsidRDefault="007A7DFD" w:rsidP="007A7DFD">
      <w:pPr>
        <w:spacing w:line="276" w:lineRule="auto"/>
        <w:jc w:val="both"/>
      </w:pPr>
      <w:r w:rsidRPr="00837FA0">
        <w:t>1.5 Hospodársky subjekt vo verejnom obstarávaní môže preukázať splnenie podmienok účasti osobného postavenia podľa § 152 ods. 1 zákona o verejnom obstarávaní zápisom do zoznamu hospodárskych subjektov. Uchádzač zapísaný v zozname hospodárskych subjektov podľa zákona o verejnom obstarávaní nie je povinný v procese verejného obstarávania predkladať doklady podľa § 32 ods. 2 zákona o verejnom obstarávaní.</w:t>
      </w:r>
    </w:p>
    <w:p w14:paraId="0DBA7944" w14:textId="77777777" w:rsidR="007A7DFD" w:rsidRPr="00837FA0" w:rsidRDefault="007A7DFD" w:rsidP="007A7DFD">
      <w:pPr>
        <w:spacing w:line="276" w:lineRule="auto"/>
        <w:jc w:val="both"/>
      </w:pPr>
    </w:p>
    <w:p w14:paraId="45CAE877" w14:textId="77777777" w:rsidR="007A7DFD" w:rsidRPr="00837FA0" w:rsidRDefault="007A7DFD" w:rsidP="007A7DFD">
      <w:pPr>
        <w:spacing w:line="276" w:lineRule="auto"/>
        <w:jc w:val="both"/>
      </w:pPr>
      <w:r w:rsidRPr="00837FA0">
        <w:t>1.6 Obstarávateľská organizácia uzná rovnocenný zápis alebo potvrdenie o zápise vydané príslušným orgánom iného členského štátu, ktorým uchádzač preukazuje splnenie podmienok účasti vo verejnom obstarávaní. Obstarávateľská organizácia musí prijať aj iný rovnocenný doklad predložený uchádzačom.</w:t>
      </w:r>
    </w:p>
    <w:p w14:paraId="1444F101" w14:textId="77777777" w:rsidR="007A7DFD" w:rsidRPr="00837FA0" w:rsidRDefault="007A7DFD" w:rsidP="007A7DFD">
      <w:pPr>
        <w:spacing w:line="276" w:lineRule="auto"/>
      </w:pPr>
    </w:p>
    <w:p w14:paraId="33DE69B0" w14:textId="77777777" w:rsidR="007A7DFD" w:rsidRPr="00837FA0" w:rsidRDefault="007A7DFD" w:rsidP="007A7DFD">
      <w:pPr>
        <w:spacing w:line="276" w:lineRule="auto"/>
        <w:jc w:val="both"/>
      </w:pPr>
      <w:r w:rsidRPr="00837FA0">
        <w:t>1.7 Obstarávateľská organizácia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 (bod. 1.6.)</w:t>
      </w:r>
    </w:p>
    <w:p w14:paraId="768952DC" w14:textId="77777777" w:rsidR="007A7DFD" w:rsidRPr="00837FA0" w:rsidRDefault="007A7DFD" w:rsidP="007A7DFD"/>
    <w:p w14:paraId="52FFDE46" w14:textId="3CFF16AB" w:rsidR="00DD09CE" w:rsidRDefault="00DD09CE" w:rsidP="00A50CCE">
      <w:pPr>
        <w:pStyle w:val="Nadpis2"/>
      </w:pPr>
      <w:bookmarkStart w:id="174" w:name="__RefHeading__3308_828255503"/>
      <w:bookmarkStart w:id="175" w:name="_Toc460836367"/>
      <w:bookmarkStart w:id="176" w:name="_Toc476636404"/>
      <w:bookmarkStart w:id="177" w:name="_Toc527363013"/>
      <w:bookmarkStart w:id="178" w:name="_Toc527363096"/>
      <w:bookmarkStart w:id="179" w:name="_Toc26867282"/>
      <w:bookmarkStart w:id="180" w:name="_Toc26868260"/>
      <w:bookmarkEnd w:id="174"/>
    </w:p>
    <w:p w14:paraId="211585E6" w14:textId="622A1BD9" w:rsidR="00DD09CE" w:rsidRDefault="00DD09CE" w:rsidP="00DD09CE"/>
    <w:p w14:paraId="047B4E45" w14:textId="097658E7" w:rsidR="00F733DD" w:rsidRDefault="00F733DD" w:rsidP="00DD09CE"/>
    <w:p w14:paraId="1C3D535D" w14:textId="77B3C829" w:rsidR="00F733DD" w:rsidRDefault="00F733DD" w:rsidP="00DD09CE"/>
    <w:p w14:paraId="4712C1A2" w14:textId="359B3DB1" w:rsidR="00F733DD" w:rsidRDefault="00F733DD" w:rsidP="00DD09CE"/>
    <w:p w14:paraId="1F9A80FA" w14:textId="0552A9DA" w:rsidR="00F733DD" w:rsidRDefault="00F733DD" w:rsidP="00DD09CE"/>
    <w:p w14:paraId="4F4AB80E" w14:textId="0083E335" w:rsidR="00F733DD" w:rsidRDefault="00F733DD" w:rsidP="00DD09CE"/>
    <w:p w14:paraId="5EB00DDE" w14:textId="2310DE89" w:rsidR="00F733DD" w:rsidRDefault="00F733DD" w:rsidP="00DD09CE"/>
    <w:p w14:paraId="5935E763" w14:textId="03FAB4F5" w:rsidR="00F733DD" w:rsidRDefault="00F733DD" w:rsidP="00DD09CE"/>
    <w:p w14:paraId="4EAE67BC" w14:textId="3B097521" w:rsidR="00C719FB" w:rsidRDefault="00C719FB" w:rsidP="00D23129">
      <w:pPr>
        <w:pStyle w:val="Nadpis2"/>
        <w:jc w:val="left"/>
      </w:pPr>
      <w:bookmarkStart w:id="181" w:name="_Toc460836369"/>
      <w:bookmarkStart w:id="182" w:name="_Toc476636406"/>
      <w:bookmarkStart w:id="183" w:name="_Toc527363015"/>
      <w:bookmarkStart w:id="184" w:name="_Toc527363098"/>
      <w:bookmarkStart w:id="185" w:name="_Toc26867284"/>
      <w:bookmarkStart w:id="186" w:name="_Toc26868262"/>
      <w:bookmarkStart w:id="187" w:name="_Toc30423436"/>
      <w:bookmarkStart w:id="188" w:name="_Hlk503363010"/>
      <w:bookmarkEnd w:id="175"/>
      <w:bookmarkEnd w:id="176"/>
      <w:bookmarkEnd w:id="177"/>
      <w:bookmarkEnd w:id="178"/>
      <w:bookmarkEnd w:id="179"/>
      <w:bookmarkEnd w:id="180"/>
    </w:p>
    <w:p w14:paraId="74DF4DF3" w14:textId="77777777" w:rsidR="00D23129" w:rsidRPr="00D23129" w:rsidRDefault="00D23129" w:rsidP="00D23129"/>
    <w:bookmarkEnd w:id="181"/>
    <w:bookmarkEnd w:id="182"/>
    <w:bookmarkEnd w:id="183"/>
    <w:bookmarkEnd w:id="184"/>
    <w:bookmarkEnd w:id="185"/>
    <w:bookmarkEnd w:id="186"/>
    <w:bookmarkEnd w:id="187"/>
    <w:bookmarkEnd w:id="188"/>
    <w:p w14:paraId="41CE2BFB" w14:textId="1D7A1ECB" w:rsidR="00E24EE0" w:rsidRDefault="00E24EE0" w:rsidP="00E24EE0">
      <w:pPr>
        <w:rPr>
          <w:b/>
          <w:bCs/>
        </w:rPr>
      </w:pPr>
    </w:p>
    <w:p w14:paraId="4FFC1E36" w14:textId="63B36751" w:rsidR="00EF678B" w:rsidRDefault="00EF678B" w:rsidP="00DC1EF1">
      <w:pPr>
        <w:spacing w:line="276" w:lineRule="auto"/>
        <w:jc w:val="both"/>
        <w:rPr>
          <w:rFonts w:cs="Arial"/>
        </w:rPr>
      </w:pPr>
    </w:p>
    <w:p w14:paraId="748F8017" w14:textId="5F470568" w:rsidR="00EF678B" w:rsidRDefault="00EF678B" w:rsidP="00DC1EF1">
      <w:pPr>
        <w:spacing w:line="276" w:lineRule="auto"/>
        <w:jc w:val="both"/>
        <w:rPr>
          <w:rFonts w:cs="Arial"/>
        </w:rPr>
      </w:pPr>
    </w:p>
    <w:p w14:paraId="42A7518E" w14:textId="6E598487" w:rsidR="00EF678B" w:rsidRDefault="00EF678B" w:rsidP="00DC1EF1">
      <w:pPr>
        <w:spacing w:line="276" w:lineRule="auto"/>
        <w:jc w:val="both"/>
        <w:rPr>
          <w:rFonts w:cs="Arial"/>
        </w:rPr>
      </w:pPr>
    </w:p>
    <w:p w14:paraId="7B3E2AE5" w14:textId="67397DD4" w:rsidR="00EF678B" w:rsidRDefault="00EF678B" w:rsidP="00DC1EF1">
      <w:pPr>
        <w:spacing w:line="276" w:lineRule="auto"/>
        <w:jc w:val="both"/>
        <w:rPr>
          <w:rFonts w:cs="Arial"/>
        </w:rPr>
      </w:pPr>
    </w:p>
    <w:p w14:paraId="70FAD553" w14:textId="77777777" w:rsidR="003024B6" w:rsidRDefault="003024B6" w:rsidP="003024B6">
      <w:pPr>
        <w:pStyle w:val="Nadpis2"/>
      </w:pPr>
      <w:bookmarkStart w:id="189" w:name="_Toc13816894"/>
      <w:bookmarkStart w:id="190" w:name="_Toc32926136"/>
      <w:bookmarkStart w:id="191" w:name="_Toc48307931"/>
      <w:r w:rsidRPr="00837FA0">
        <w:lastRenderedPageBreak/>
        <w:t>PODMIENKY ÚČASTI VO VEREJNOM OBSTARÁVANÍ, TÝKAJÚCE SA FINANČNÉHO A EKONOMICKÉHO POSTAVENIA</w:t>
      </w:r>
      <w:bookmarkEnd w:id="189"/>
      <w:bookmarkEnd w:id="190"/>
      <w:bookmarkEnd w:id="191"/>
      <w:r w:rsidRPr="00837FA0">
        <w:t xml:space="preserve"> </w:t>
      </w:r>
      <w:bookmarkStart w:id="192" w:name="__RefHeading__3310_828255503"/>
      <w:bookmarkStart w:id="193" w:name="_Toc460836368"/>
      <w:bookmarkStart w:id="194" w:name="_Toc472021298"/>
      <w:bookmarkStart w:id="195" w:name="_Toc476636405"/>
      <w:bookmarkStart w:id="196" w:name="_Toc527363014"/>
      <w:bookmarkStart w:id="197" w:name="_Toc527363097"/>
      <w:bookmarkEnd w:id="192"/>
    </w:p>
    <w:p w14:paraId="61D6BB2D" w14:textId="77777777" w:rsidR="003024B6" w:rsidRDefault="003024B6" w:rsidP="003024B6">
      <w:pPr>
        <w:pStyle w:val="Nadpis2"/>
      </w:pPr>
      <w:bookmarkStart w:id="198" w:name="_Toc11414945"/>
      <w:bookmarkStart w:id="199" w:name="_Toc13483476"/>
      <w:bookmarkStart w:id="200" w:name="_Toc13816895"/>
      <w:bookmarkStart w:id="201" w:name="_Toc32926137"/>
      <w:bookmarkStart w:id="202" w:name="_Toc48307932"/>
      <w:r w:rsidRPr="00837FA0">
        <w:t>(§ 33 ZÁKONA O VEREJNOM OBSTARÁVANÍ)</w:t>
      </w:r>
      <w:bookmarkEnd w:id="193"/>
      <w:bookmarkEnd w:id="194"/>
      <w:bookmarkEnd w:id="195"/>
      <w:bookmarkEnd w:id="196"/>
      <w:bookmarkEnd w:id="197"/>
      <w:bookmarkEnd w:id="198"/>
      <w:bookmarkEnd w:id="199"/>
      <w:bookmarkEnd w:id="200"/>
      <w:bookmarkEnd w:id="201"/>
      <w:bookmarkEnd w:id="202"/>
    </w:p>
    <w:p w14:paraId="05D78817" w14:textId="77777777" w:rsidR="003024B6" w:rsidRDefault="003024B6" w:rsidP="003024B6">
      <w:pPr>
        <w:spacing w:line="276" w:lineRule="auto"/>
        <w:jc w:val="both"/>
      </w:pPr>
    </w:p>
    <w:p w14:paraId="388C8C8F" w14:textId="77777777" w:rsidR="003024B6" w:rsidRDefault="003024B6" w:rsidP="003024B6">
      <w:pPr>
        <w:spacing w:line="276" w:lineRule="auto"/>
        <w:jc w:val="both"/>
      </w:pPr>
      <w:bookmarkStart w:id="203" w:name="__RefHeading__3312_828255503"/>
      <w:bookmarkStart w:id="204" w:name="_Toc11414946"/>
      <w:bookmarkStart w:id="205" w:name="_Toc13483477"/>
      <w:bookmarkEnd w:id="203"/>
      <w:r>
        <w:t>P</w:t>
      </w:r>
      <w:r w:rsidRPr="000C3F85">
        <w:t>odmienky účasti vo verejnom obstarávaní, týkajúce sa finančného a ekonomického postavenia</w:t>
      </w:r>
      <w:r>
        <w:t xml:space="preserve"> sa nevyžadujú.</w:t>
      </w:r>
    </w:p>
    <w:p w14:paraId="02F91841" w14:textId="77777777" w:rsidR="003024B6" w:rsidRDefault="003024B6" w:rsidP="003024B6">
      <w:pPr>
        <w:spacing w:line="276" w:lineRule="auto"/>
        <w:jc w:val="both"/>
      </w:pPr>
    </w:p>
    <w:p w14:paraId="292421F9" w14:textId="77777777" w:rsidR="003024B6" w:rsidRDefault="003024B6" w:rsidP="003024B6">
      <w:pPr>
        <w:spacing w:line="276" w:lineRule="auto"/>
        <w:jc w:val="both"/>
      </w:pPr>
    </w:p>
    <w:p w14:paraId="6A381550" w14:textId="77777777" w:rsidR="003024B6" w:rsidRDefault="003024B6" w:rsidP="003024B6">
      <w:pPr>
        <w:spacing w:line="276" w:lineRule="auto"/>
        <w:jc w:val="both"/>
      </w:pPr>
    </w:p>
    <w:p w14:paraId="04969654" w14:textId="77777777" w:rsidR="003024B6" w:rsidRDefault="003024B6" w:rsidP="003024B6">
      <w:pPr>
        <w:spacing w:line="276" w:lineRule="auto"/>
        <w:jc w:val="both"/>
      </w:pPr>
    </w:p>
    <w:p w14:paraId="2011B616" w14:textId="77777777" w:rsidR="003024B6" w:rsidRDefault="003024B6" w:rsidP="003024B6">
      <w:pPr>
        <w:spacing w:line="276" w:lineRule="auto"/>
        <w:jc w:val="both"/>
      </w:pPr>
    </w:p>
    <w:p w14:paraId="62832BDA" w14:textId="77777777" w:rsidR="003024B6" w:rsidRDefault="003024B6" w:rsidP="003024B6">
      <w:pPr>
        <w:spacing w:line="276" w:lineRule="auto"/>
        <w:jc w:val="both"/>
      </w:pPr>
    </w:p>
    <w:p w14:paraId="5D363D6F" w14:textId="77777777" w:rsidR="003024B6" w:rsidRDefault="003024B6" w:rsidP="003024B6">
      <w:pPr>
        <w:spacing w:line="276" w:lineRule="auto"/>
        <w:jc w:val="both"/>
      </w:pPr>
    </w:p>
    <w:p w14:paraId="04DFB31B" w14:textId="77777777" w:rsidR="003024B6" w:rsidRDefault="003024B6" w:rsidP="003024B6">
      <w:pPr>
        <w:spacing w:line="276" w:lineRule="auto"/>
        <w:jc w:val="both"/>
      </w:pPr>
    </w:p>
    <w:p w14:paraId="14E6B5E1" w14:textId="77777777" w:rsidR="003024B6" w:rsidRDefault="003024B6" w:rsidP="003024B6">
      <w:pPr>
        <w:spacing w:line="276" w:lineRule="auto"/>
        <w:jc w:val="both"/>
      </w:pPr>
    </w:p>
    <w:p w14:paraId="71DC2C83" w14:textId="77777777" w:rsidR="003024B6" w:rsidRDefault="003024B6" w:rsidP="003024B6">
      <w:pPr>
        <w:spacing w:line="276" w:lineRule="auto"/>
        <w:jc w:val="both"/>
      </w:pPr>
    </w:p>
    <w:p w14:paraId="26A48B23" w14:textId="77777777" w:rsidR="003024B6" w:rsidRDefault="003024B6" w:rsidP="003024B6">
      <w:pPr>
        <w:spacing w:line="276" w:lineRule="auto"/>
        <w:jc w:val="both"/>
      </w:pPr>
    </w:p>
    <w:p w14:paraId="117A86C6" w14:textId="77777777" w:rsidR="003024B6" w:rsidRDefault="003024B6" w:rsidP="003024B6">
      <w:pPr>
        <w:spacing w:line="276" w:lineRule="auto"/>
        <w:jc w:val="both"/>
      </w:pPr>
    </w:p>
    <w:p w14:paraId="2491113B" w14:textId="77777777" w:rsidR="003024B6" w:rsidRDefault="003024B6" w:rsidP="003024B6">
      <w:pPr>
        <w:spacing w:line="276" w:lineRule="auto"/>
        <w:jc w:val="both"/>
      </w:pPr>
    </w:p>
    <w:p w14:paraId="6C4EB9DB" w14:textId="77777777" w:rsidR="003024B6" w:rsidRDefault="003024B6" w:rsidP="003024B6">
      <w:pPr>
        <w:spacing w:line="276" w:lineRule="auto"/>
        <w:jc w:val="both"/>
      </w:pPr>
    </w:p>
    <w:p w14:paraId="233CF3F5" w14:textId="77777777" w:rsidR="003024B6" w:rsidRDefault="003024B6" w:rsidP="003024B6">
      <w:pPr>
        <w:spacing w:line="276" w:lineRule="auto"/>
        <w:jc w:val="both"/>
      </w:pPr>
    </w:p>
    <w:p w14:paraId="7467B8F8" w14:textId="77777777" w:rsidR="003024B6" w:rsidRDefault="003024B6" w:rsidP="003024B6">
      <w:pPr>
        <w:spacing w:line="276" w:lineRule="auto"/>
        <w:jc w:val="both"/>
      </w:pPr>
    </w:p>
    <w:p w14:paraId="4A30006C" w14:textId="77777777" w:rsidR="003024B6" w:rsidRDefault="003024B6" w:rsidP="003024B6">
      <w:pPr>
        <w:spacing w:line="276" w:lineRule="auto"/>
        <w:jc w:val="both"/>
      </w:pPr>
    </w:p>
    <w:p w14:paraId="2E8D12AA" w14:textId="77777777" w:rsidR="003024B6" w:rsidRDefault="003024B6" w:rsidP="003024B6">
      <w:pPr>
        <w:spacing w:line="276" w:lineRule="auto"/>
        <w:jc w:val="both"/>
      </w:pPr>
    </w:p>
    <w:p w14:paraId="7511DF04" w14:textId="77777777" w:rsidR="003024B6" w:rsidRDefault="003024B6" w:rsidP="003024B6">
      <w:pPr>
        <w:spacing w:line="276" w:lineRule="auto"/>
        <w:jc w:val="both"/>
      </w:pPr>
    </w:p>
    <w:p w14:paraId="49A5A5CC" w14:textId="77777777" w:rsidR="003024B6" w:rsidRDefault="003024B6" w:rsidP="003024B6">
      <w:pPr>
        <w:spacing w:line="276" w:lineRule="auto"/>
        <w:jc w:val="both"/>
      </w:pPr>
    </w:p>
    <w:p w14:paraId="72D65AFF" w14:textId="77777777" w:rsidR="003024B6" w:rsidRDefault="003024B6" w:rsidP="003024B6">
      <w:pPr>
        <w:spacing w:line="276" w:lineRule="auto"/>
        <w:jc w:val="both"/>
      </w:pPr>
    </w:p>
    <w:p w14:paraId="246DEB50" w14:textId="77777777" w:rsidR="003024B6" w:rsidRDefault="003024B6" w:rsidP="003024B6">
      <w:pPr>
        <w:spacing w:line="276" w:lineRule="auto"/>
        <w:jc w:val="both"/>
      </w:pPr>
    </w:p>
    <w:p w14:paraId="27E92D83" w14:textId="77777777" w:rsidR="003024B6" w:rsidRDefault="003024B6" w:rsidP="003024B6">
      <w:pPr>
        <w:spacing w:line="276" w:lineRule="auto"/>
        <w:jc w:val="both"/>
      </w:pPr>
    </w:p>
    <w:p w14:paraId="3783BF13" w14:textId="77777777" w:rsidR="003024B6" w:rsidRDefault="003024B6" w:rsidP="003024B6">
      <w:pPr>
        <w:spacing w:line="276" w:lineRule="auto"/>
        <w:jc w:val="both"/>
      </w:pPr>
    </w:p>
    <w:p w14:paraId="5446167D" w14:textId="77777777" w:rsidR="003024B6" w:rsidRDefault="003024B6" w:rsidP="003024B6">
      <w:pPr>
        <w:spacing w:line="276" w:lineRule="auto"/>
        <w:jc w:val="both"/>
      </w:pPr>
    </w:p>
    <w:p w14:paraId="1FD9AA68" w14:textId="77777777" w:rsidR="003024B6" w:rsidRDefault="003024B6" w:rsidP="003024B6">
      <w:pPr>
        <w:spacing w:line="276" w:lineRule="auto"/>
        <w:jc w:val="both"/>
      </w:pPr>
    </w:p>
    <w:p w14:paraId="7C6B07F5" w14:textId="77777777" w:rsidR="003024B6" w:rsidRDefault="003024B6" w:rsidP="003024B6">
      <w:pPr>
        <w:spacing w:line="276" w:lineRule="auto"/>
        <w:jc w:val="both"/>
      </w:pPr>
    </w:p>
    <w:p w14:paraId="311D3A57" w14:textId="77777777" w:rsidR="003024B6" w:rsidRDefault="003024B6" w:rsidP="003024B6">
      <w:pPr>
        <w:spacing w:line="276" w:lineRule="auto"/>
        <w:jc w:val="both"/>
      </w:pPr>
    </w:p>
    <w:p w14:paraId="4953EAA8" w14:textId="77777777" w:rsidR="003024B6" w:rsidRDefault="003024B6" w:rsidP="003024B6">
      <w:pPr>
        <w:spacing w:line="276" w:lineRule="auto"/>
        <w:jc w:val="both"/>
      </w:pPr>
    </w:p>
    <w:p w14:paraId="335DFAB6" w14:textId="77777777" w:rsidR="003024B6" w:rsidRDefault="003024B6" w:rsidP="003024B6">
      <w:pPr>
        <w:spacing w:line="276" w:lineRule="auto"/>
        <w:jc w:val="both"/>
      </w:pPr>
    </w:p>
    <w:p w14:paraId="3767DD21" w14:textId="77777777" w:rsidR="003024B6" w:rsidRPr="00837FA0" w:rsidRDefault="003024B6" w:rsidP="003024B6">
      <w:pPr>
        <w:pStyle w:val="Nadpis2"/>
      </w:pPr>
      <w:bookmarkStart w:id="206" w:name="_Toc13816896"/>
      <w:bookmarkStart w:id="207" w:name="_Toc32926138"/>
      <w:bookmarkStart w:id="208" w:name="_Toc48307933"/>
      <w:r w:rsidRPr="00837FA0">
        <w:lastRenderedPageBreak/>
        <w:t>PO</w:t>
      </w:r>
      <w:r>
        <w:t>D</w:t>
      </w:r>
      <w:r w:rsidRPr="00837FA0">
        <w:t>MIENKY ÚČASTI VO VEREJNOM OBSTARÁVANÍ, TÝKAJÚCE SA TECHNICKEJ SPÔSOBILOSTI</w:t>
      </w:r>
      <w:bookmarkEnd w:id="204"/>
      <w:bookmarkEnd w:id="205"/>
      <w:bookmarkEnd w:id="206"/>
      <w:bookmarkEnd w:id="207"/>
      <w:bookmarkEnd w:id="208"/>
      <w:r w:rsidRPr="00837FA0">
        <w:t xml:space="preserve"> </w:t>
      </w:r>
    </w:p>
    <w:p w14:paraId="269AF9A1" w14:textId="77777777" w:rsidR="003024B6" w:rsidRDefault="003024B6" w:rsidP="003024B6">
      <w:pPr>
        <w:pStyle w:val="Nadpis2"/>
      </w:pPr>
      <w:bookmarkStart w:id="209" w:name="__RefHeading__3314_828255503"/>
      <w:bookmarkStart w:id="210" w:name="_Toc460836370"/>
      <w:bookmarkStart w:id="211" w:name="_Toc472021300"/>
      <w:bookmarkStart w:id="212" w:name="_Toc476636407"/>
      <w:bookmarkStart w:id="213" w:name="_Toc527363016"/>
      <w:bookmarkStart w:id="214" w:name="_Toc527363099"/>
      <w:bookmarkStart w:id="215" w:name="_Toc11414947"/>
      <w:bookmarkStart w:id="216" w:name="_Toc13483478"/>
      <w:bookmarkStart w:id="217" w:name="_Toc13816897"/>
      <w:bookmarkStart w:id="218" w:name="_Toc32926139"/>
      <w:bookmarkStart w:id="219" w:name="_Toc48307934"/>
      <w:bookmarkEnd w:id="209"/>
      <w:r w:rsidRPr="00837FA0">
        <w:t>(§ 34 zákona o verejnom obstarávaní)</w:t>
      </w:r>
      <w:bookmarkEnd w:id="210"/>
      <w:bookmarkEnd w:id="211"/>
      <w:bookmarkEnd w:id="212"/>
      <w:bookmarkEnd w:id="213"/>
      <w:bookmarkEnd w:id="214"/>
      <w:bookmarkEnd w:id="215"/>
      <w:bookmarkEnd w:id="216"/>
      <w:bookmarkEnd w:id="217"/>
      <w:bookmarkEnd w:id="218"/>
      <w:bookmarkEnd w:id="219"/>
    </w:p>
    <w:p w14:paraId="226769A3" w14:textId="77777777" w:rsidR="003024B6" w:rsidRPr="0077254D" w:rsidRDefault="003024B6" w:rsidP="003024B6"/>
    <w:p w14:paraId="744C4503" w14:textId="77777777" w:rsidR="003024B6" w:rsidRPr="00BA597D" w:rsidRDefault="003024B6" w:rsidP="003024B6">
      <w:pPr>
        <w:spacing w:line="276" w:lineRule="auto"/>
        <w:jc w:val="both"/>
      </w:pPr>
      <w:r w:rsidRPr="00BA597D">
        <w:t>Uchádzač musí spĺňať podmienky účasti týkajúce sa technickej spôsobilosti podľa § 34 zákona o verejnom obstarávaní, ktoré preukazuje:</w:t>
      </w:r>
    </w:p>
    <w:p w14:paraId="2D008A23" w14:textId="77777777" w:rsidR="003024B6" w:rsidRPr="00BA597D" w:rsidRDefault="003024B6" w:rsidP="003024B6">
      <w:pPr>
        <w:spacing w:line="276" w:lineRule="auto"/>
        <w:jc w:val="both"/>
      </w:pPr>
      <w:bookmarkStart w:id="220" w:name="_Hlk5107806"/>
      <w:r w:rsidRPr="00BA597D">
        <w:t xml:space="preserve">- podľa § 34 ods. 1 písm. a) zákona o verejnom obstarávaní </w:t>
      </w:r>
      <w:bookmarkEnd w:id="220"/>
      <w:r w:rsidRPr="00BA597D">
        <w:t>predložením:</w:t>
      </w:r>
    </w:p>
    <w:p w14:paraId="08C038E9" w14:textId="77777777" w:rsidR="003024B6" w:rsidRPr="00BA597D" w:rsidRDefault="003024B6" w:rsidP="003024B6">
      <w:pPr>
        <w:spacing w:line="276" w:lineRule="auto"/>
        <w:ind w:left="709"/>
        <w:jc w:val="both"/>
      </w:pPr>
      <w:r w:rsidRPr="00BA597D">
        <w:t xml:space="preserve">zoznamom </w:t>
      </w:r>
      <w:r>
        <w:t>dodávok tovaru</w:t>
      </w:r>
      <w:r w:rsidRPr="00BA597D">
        <w:t xml:space="preserve"> za predchádzajúce </w:t>
      </w:r>
      <w:r>
        <w:t>tri</w:t>
      </w:r>
      <w:r w:rsidRPr="00BA597D">
        <w:t xml:space="preserve"> roky od vyhlásenia verejného obstarávania s uvedením cien a lehôt dodania; dokladom je referencia, ak odberateľom </w:t>
      </w:r>
    </w:p>
    <w:p w14:paraId="5153EE1A" w14:textId="77777777" w:rsidR="003024B6" w:rsidRPr="00BA597D" w:rsidRDefault="003024B6" w:rsidP="003024B6">
      <w:pPr>
        <w:spacing w:line="276" w:lineRule="auto"/>
        <w:ind w:left="709"/>
        <w:jc w:val="both"/>
      </w:pPr>
      <w:r w:rsidRPr="00BA597D">
        <w:t>1.bol verejný obstarávateľ alebo obstarávateľ podľa ZVO, dokladom je referencia,</w:t>
      </w:r>
    </w:p>
    <w:p w14:paraId="1BE242C6" w14:textId="77777777" w:rsidR="003024B6" w:rsidRPr="00BA597D" w:rsidRDefault="003024B6" w:rsidP="003024B6">
      <w:pPr>
        <w:spacing w:line="276" w:lineRule="auto"/>
        <w:ind w:left="709"/>
        <w:jc w:val="both"/>
      </w:pPr>
      <w:r w:rsidRPr="00BA597D">
        <w:t>2.bola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2286BE9" w14:textId="77777777" w:rsidR="003024B6" w:rsidRPr="00E4556C" w:rsidRDefault="003024B6" w:rsidP="003024B6">
      <w:pPr>
        <w:spacing w:line="276" w:lineRule="auto"/>
        <w:ind w:left="709"/>
        <w:jc w:val="both"/>
        <w:rPr>
          <w:rFonts w:cs="Arial"/>
        </w:rPr>
      </w:pPr>
      <w:r w:rsidRPr="00BA597D">
        <w:t xml:space="preserve">Uchádzač predloží zoznam </w:t>
      </w:r>
      <w:r>
        <w:t>dodávok tovarov</w:t>
      </w:r>
      <w:r w:rsidRPr="00BA597D">
        <w:t xml:space="preserve"> s uvedením cien, lehôt dodania</w:t>
      </w:r>
      <w:r w:rsidRPr="00BF2761">
        <w:t xml:space="preserve"> a odberateľov. Každá dodávka bude na samostatnom liste, ktorým záujemca preukáže </w:t>
      </w:r>
      <w:r>
        <w:t>dodanie tovaru rovnakého</w:t>
      </w:r>
      <w:r w:rsidRPr="00BF2761">
        <w:t xml:space="preserve">, alebo podobného charakteru ako je predmet zákazky. Požaduje sa, aby záujemca v rámci tohto zoznamu preukázal, že a) </w:t>
      </w:r>
      <w:r w:rsidRPr="003225B0">
        <w:t xml:space="preserve">zmluvná cena </w:t>
      </w:r>
      <w:r>
        <w:t>dodávok tovaru</w:t>
      </w:r>
      <w:r w:rsidRPr="003225B0">
        <w:t xml:space="preserve"> rovnakého alebo </w:t>
      </w:r>
      <w:r w:rsidRPr="00A44606">
        <w:t>podobného charakteru spolu za tri predchádzajúce roky ku dňu predkladania žiadosti o účasť je minimálne vo výške 100 000 € bez DPH</w:t>
      </w:r>
      <w:r>
        <w:t xml:space="preserve"> </w:t>
      </w:r>
    </w:p>
    <w:p w14:paraId="73C0BC82" w14:textId="77777777" w:rsidR="003024B6" w:rsidRPr="004C56C4" w:rsidRDefault="003024B6" w:rsidP="003024B6">
      <w:pPr>
        <w:spacing w:line="276" w:lineRule="auto"/>
        <w:jc w:val="both"/>
        <w:rPr>
          <w:rFonts w:cs="Arial"/>
        </w:rPr>
      </w:pPr>
    </w:p>
    <w:p w14:paraId="440CB286" w14:textId="77777777" w:rsidR="003024B6" w:rsidRDefault="003024B6" w:rsidP="003024B6">
      <w:pPr>
        <w:spacing w:line="276" w:lineRule="auto"/>
        <w:jc w:val="both"/>
        <w:rPr>
          <w:rFonts w:cs="Arial"/>
        </w:rPr>
      </w:pPr>
      <w:r w:rsidRPr="00780A66">
        <w:rPr>
          <w:rFonts w:cs="Arial"/>
        </w:rPr>
        <w:t xml:space="preserve">- Uchádzač môže na preukázanie technickej spôsobilosti alebo odbornej spôsobilosti využiť technické a odborné kapacity inej osoby, bez ohľadu na ich právny vzťah. V takomto prípade musí uchádzač </w:t>
      </w:r>
      <w:r w:rsidRPr="00780A66">
        <w:t>obstarávateľskej organizácii</w:t>
      </w:r>
      <w:r w:rsidRPr="00780A66">
        <w:rPr>
          <w:rFonts w:cs="Arial"/>
        </w:rPr>
        <w:t xml:space="preserve"> preukázať, že pri plnení zmluvy bude skutočne používať kapacity osoby, ktorej spôsobilosť využíva na preukázanie technickej spôsobilosti alebo odbornej spôsobilosti. Túto skutočnosť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 verejnom obstarávaní. Oprávnenie dodávať tovar, uskutočňovať stavebné práce, alebo poskytovať službu preukazuje vo vzťahu k tej časti predmetu zákazky, na ktorú boli kapacity záujemcovi alebo uchádzačovi poskytnuté.</w:t>
      </w:r>
    </w:p>
    <w:p w14:paraId="36299CB7" w14:textId="77777777" w:rsidR="003024B6" w:rsidRDefault="003024B6" w:rsidP="003024B6">
      <w:pPr>
        <w:spacing w:line="276" w:lineRule="auto"/>
        <w:jc w:val="both"/>
        <w:rPr>
          <w:rFonts w:cs="Arial"/>
        </w:rPr>
      </w:pPr>
    </w:p>
    <w:p w14:paraId="756DF0BE" w14:textId="77777777" w:rsidR="003024B6" w:rsidRDefault="003024B6" w:rsidP="003024B6">
      <w:pPr>
        <w:spacing w:line="276" w:lineRule="auto"/>
        <w:jc w:val="both"/>
        <w:rPr>
          <w:rFonts w:cs="Arial"/>
        </w:rPr>
      </w:pPr>
    </w:p>
    <w:p w14:paraId="6DDF2AA4" w14:textId="2D41BE4F" w:rsidR="00EF678B" w:rsidRDefault="00EF678B" w:rsidP="00DC1EF1">
      <w:pPr>
        <w:spacing w:line="276" w:lineRule="auto"/>
        <w:jc w:val="both"/>
        <w:rPr>
          <w:rFonts w:cs="Arial"/>
        </w:rPr>
      </w:pPr>
    </w:p>
    <w:p w14:paraId="4E2EA4DB" w14:textId="6E773C53" w:rsidR="003024B6" w:rsidRDefault="003024B6" w:rsidP="00DC1EF1">
      <w:pPr>
        <w:spacing w:line="276" w:lineRule="auto"/>
        <w:jc w:val="both"/>
        <w:rPr>
          <w:rFonts w:cs="Arial"/>
        </w:rPr>
      </w:pPr>
    </w:p>
    <w:p w14:paraId="6F522307" w14:textId="5877E69A" w:rsidR="003024B6" w:rsidRDefault="003024B6" w:rsidP="00DC1EF1">
      <w:pPr>
        <w:spacing w:line="276" w:lineRule="auto"/>
        <w:jc w:val="both"/>
        <w:rPr>
          <w:rFonts w:cs="Arial"/>
        </w:rPr>
      </w:pPr>
    </w:p>
    <w:p w14:paraId="0AD6915E" w14:textId="77777777" w:rsidR="003024B6" w:rsidRPr="00DC1EF1" w:rsidRDefault="003024B6" w:rsidP="00DC1EF1">
      <w:pPr>
        <w:spacing w:line="276" w:lineRule="auto"/>
        <w:jc w:val="both"/>
        <w:rPr>
          <w:rFonts w:cs="Arial"/>
        </w:rPr>
      </w:pPr>
    </w:p>
    <w:p w14:paraId="253FC575" w14:textId="06AB68D7" w:rsidR="003D5107" w:rsidRPr="003D5107" w:rsidRDefault="003D5107" w:rsidP="003D5107">
      <w:pPr>
        <w:keepNext/>
        <w:tabs>
          <w:tab w:val="num" w:pos="540"/>
        </w:tabs>
        <w:jc w:val="center"/>
        <w:outlineLvl w:val="0"/>
        <w:rPr>
          <w:noProof w:val="0"/>
          <w:sz w:val="40"/>
          <w:szCs w:val="40"/>
        </w:rPr>
      </w:pPr>
      <w:bookmarkStart w:id="221" w:name="_Toc30423438"/>
      <w:r w:rsidRPr="003D5107">
        <w:rPr>
          <w:noProof w:val="0"/>
          <w:sz w:val="40"/>
          <w:szCs w:val="40"/>
        </w:rPr>
        <w:lastRenderedPageBreak/>
        <w:t>B.</w:t>
      </w:r>
      <w:r w:rsidR="002C45AC">
        <w:rPr>
          <w:noProof w:val="0"/>
          <w:sz w:val="40"/>
          <w:szCs w:val="40"/>
        </w:rPr>
        <w:t>4</w:t>
      </w:r>
      <w:r w:rsidRPr="003D5107">
        <w:rPr>
          <w:noProof w:val="0"/>
          <w:sz w:val="40"/>
          <w:szCs w:val="40"/>
        </w:rPr>
        <w:t xml:space="preserve"> Prílohy súťažných podkladov</w:t>
      </w:r>
      <w:bookmarkEnd w:id="221"/>
    </w:p>
    <w:p w14:paraId="1A86E077" w14:textId="77777777" w:rsidR="003D5107" w:rsidRPr="003D5107" w:rsidRDefault="003D5107" w:rsidP="003D5107">
      <w:pPr>
        <w:tabs>
          <w:tab w:val="right" w:leader="dot" w:pos="10034"/>
        </w:tabs>
        <w:spacing w:before="200"/>
        <w:jc w:val="both"/>
        <w:rPr>
          <w:rFonts w:cs="Arial"/>
          <w:noProof w:val="0"/>
          <w:szCs w:val="20"/>
        </w:rPr>
      </w:pPr>
    </w:p>
    <w:p w14:paraId="435DE93B" w14:textId="6CFA3DF7" w:rsidR="003D5107" w:rsidRDefault="003D5107" w:rsidP="003D5107">
      <w:pPr>
        <w:tabs>
          <w:tab w:val="right" w:leader="dot" w:pos="0"/>
        </w:tabs>
        <w:spacing w:before="200"/>
        <w:rPr>
          <w:rFonts w:cs="Arial"/>
          <w:noProof w:val="0"/>
          <w:szCs w:val="20"/>
        </w:rPr>
      </w:pPr>
      <w:bookmarkStart w:id="222" w:name="_Hlk503360534"/>
      <w:r w:rsidRPr="003D5107">
        <w:rPr>
          <w:rFonts w:cs="Arial"/>
          <w:b/>
          <w:noProof w:val="0"/>
          <w:szCs w:val="20"/>
        </w:rPr>
        <w:t>Príloha č. 1</w:t>
      </w:r>
      <w:r w:rsidRPr="003D5107">
        <w:rPr>
          <w:rFonts w:cs="Arial"/>
          <w:noProof w:val="0"/>
          <w:szCs w:val="20"/>
        </w:rPr>
        <w:t xml:space="preserve"> – </w:t>
      </w:r>
      <w:bookmarkStart w:id="223" w:name="_Hlk503428122"/>
      <w:r w:rsidRPr="003D5107">
        <w:rPr>
          <w:rFonts w:cs="Arial"/>
          <w:noProof w:val="0"/>
          <w:szCs w:val="20"/>
        </w:rPr>
        <w:t>Návrh na plnenie kritérií</w:t>
      </w:r>
    </w:p>
    <w:bookmarkEnd w:id="223"/>
    <w:p w14:paraId="2953E911" w14:textId="32847844" w:rsidR="00F733DD" w:rsidRDefault="003D5107" w:rsidP="002C45AC">
      <w:pPr>
        <w:tabs>
          <w:tab w:val="right" w:leader="dot" w:pos="0"/>
        </w:tabs>
        <w:spacing w:before="200"/>
        <w:rPr>
          <w:rFonts w:cs="Arial"/>
          <w:noProof w:val="0"/>
          <w:szCs w:val="20"/>
        </w:rPr>
      </w:pPr>
      <w:r w:rsidRPr="003D5107">
        <w:rPr>
          <w:rFonts w:cs="Arial"/>
          <w:b/>
          <w:noProof w:val="0"/>
          <w:szCs w:val="20"/>
        </w:rPr>
        <w:t xml:space="preserve">Príloha č. </w:t>
      </w:r>
      <w:r w:rsidR="00F733DD">
        <w:rPr>
          <w:rFonts w:cs="Arial"/>
          <w:b/>
          <w:noProof w:val="0"/>
          <w:szCs w:val="20"/>
        </w:rPr>
        <w:t>2</w:t>
      </w:r>
      <w:r w:rsidR="00C6498E">
        <w:rPr>
          <w:rFonts w:cs="Arial"/>
          <w:b/>
          <w:noProof w:val="0"/>
          <w:szCs w:val="20"/>
        </w:rPr>
        <w:t xml:space="preserve"> </w:t>
      </w:r>
      <w:r w:rsidRPr="003D5107">
        <w:rPr>
          <w:rFonts w:cs="Arial"/>
          <w:noProof w:val="0"/>
          <w:szCs w:val="20"/>
        </w:rPr>
        <w:t>– Podiel plnenia zo Zmlu</w:t>
      </w:r>
      <w:bookmarkEnd w:id="222"/>
      <w:r w:rsidR="00757D69">
        <w:rPr>
          <w:rFonts w:cs="Arial"/>
          <w:noProof w:val="0"/>
          <w:szCs w:val="20"/>
        </w:rPr>
        <w:t>v</w:t>
      </w:r>
      <w:r w:rsidR="00C323EF">
        <w:rPr>
          <w:rFonts w:cs="Arial"/>
          <w:noProof w:val="0"/>
          <w:szCs w:val="20"/>
        </w:rPr>
        <w:t>y</w:t>
      </w:r>
    </w:p>
    <w:p w14:paraId="54F77946" w14:textId="77777777" w:rsidR="00F733DD" w:rsidRDefault="00F733DD" w:rsidP="00F733DD">
      <w:pPr>
        <w:pStyle w:val="Bezriadkovania"/>
        <w:keepNext/>
        <w:keepLines/>
        <w:jc w:val="both"/>
        <w:rPr>
          <w:rFonts w:ascii="Garamond" w:hAnsi="Garamond" w:cs="Garamond"/>
          <w:b/>
          <w:bCs/>
          <w:color w:val="000000"/>
          <w:sz w:val="24"/>
          <w:szCs w:val="24"/>
          <w:lang w:eastAsia="cs-CZ"/>
        </w:rPr>
      </w:pPr>
    </w:p>
    <w:p w14:paraId="4DBB2021" w14:textId="1700C07F" w:rsidR="00F733DD" w:rsidRPr="0072776C" w:rsidRDefault="00F733DD" w:rsidP="0072776C">
      <w:pPr>
        <w:pStyle w:val="Bezriadkovania"/>
        <w:keepNext/>
        <w:keepLines/>
        <w:jc w:val="both"/>
        <w:rPr>
          <w:rFonts w:ascii="Garamond" w:hAnsi="Garamond" w:cs="Garamond"/>
          <w:b/>
          <w:bCs/>
          <w:color w:val="000000"/>
          <w:sz w:val="24"/>
          <w:szCs w:val="24"/>
          <w:lang w:eastAsia="cs-CZ"/>
        </w:rPr>
      </w:pPr>
      <w:r w:rsidRPr="00711DB5">
        <w:rPr>
          <w:rFonts w:ascii="Garamond" w:hAnsi="Garamond" w:cs="Garamond"/>
          <w:b/>
          <w:bCs/>
          <w:color w:val="000000"/>
          <w:sz w:val="24"/>
          <w:szCs w:val="24"/>
          <w:lang w:eastAsia="cs-CZ"/>
        </w:rPr>
        <w:t xml:space="preserve">Príloha č. </w:t>
      </w:r>
      <w:r>
        <w:rPr>
          <w:rFonts w:ascii="Garamond" w:hAnsi="Garamond" w:cs="Garamond"/>
          <w:b/>
          <w:bCs/>
          <w:color w:val="000000"/>
          <w:sz w:val="24"/>
          <w:szCs w:val="24"/>
          <w:lang w:eastAsia="cs-CZ"/>
        </w:rPr>
        <w:t xml:space="preserve">3 </w:t>
      </w:r>
      <w:r w:rsidRPr="007640C0">
        <w:rPr>
          <w:rFonts w:ascii="Garamond" w:hAnsi="Garamond" w:cs="Garamond"/>
          <w:color w:val="000000"/>
          <w:sz w:val="24"/>
          <w:szCs w:val="24"/>
          <w:lang w:eastAsia="cs-CZ"/>
        </w:rPr>
        <w:t>-</w:t>
      </w:r>
      <w:r>
        <w:rPr>
          <w:rFonts w:ascii="Garamond" w:hAnsi="Garamond" w:cs="Garamond"/>
          <w:b/>
          <w:bCs/>
          <w:color w:val="000000"/>
          <w:sz w:val="24"/>
          <w:szCs w:val="24"/>
          <w:lang w:eastAsia="cs-CZ"/>
        </w:rPr>
        <w:t xml:space="preserve"> </w:t>
      </w:r>
      <w:r w:rsidRPr="00711DB5">
        <w:rPr>
          <w:rFonts w:ascii="Garamond" w:hAnsi="Garamond" w:cs="Garamond"/>
          <w:color w:val="000000"/>
          <w:sz w:val="24"/>
          <w:szCs w:val="24"/>
          <w:lang w:eastAsia="cs-CZ"/>
        </w:rPr>
        <w:t xml:space="preserve">Technická špecifikácia predmetu zákazky </w:t>
      </w:r>
    </w:p>
    <w:p w14:paraId="1ECC7558" w14:textId="089EA964" w:rsidR="0072776C" w:rsidRDefault="0072776C" w:rsidP="0072776C">
      <w:pPr>
        <w:tabs>
          <w:tab w:val="right" w:leader="dot" w:pos="0"/>
        </w:tabs>
        <w:spacing w:before="200"/>
        <w:rPr>
          <w:rFonts w:cs="Arial"/>
          <w:noProof w:val="0"/>
          <w:szCs w:val="20"/>
        </w:rPr>
      </w:pPr>
      <w:r w:rsidRPr="003D3983">
        <w:rPr>
          <w:rFonts w:cs="Arial"/>
          <w:b/>
          <w:noProof w:val="0"/>
          <w:szCs w:val="20"/>
        </w:rPr>
        <w:t xml:space="preserve">Príloha č. </w:t>
      </w:r>
      <w:r>
        <w:rPr>
          <w:rFonts w:cs="Arial"/>
          <w:b/>
          <w:noProof w:val="0"/>
          <w:szCs w:val="20"/>
        </w:rPr>
        <w:t>4</w:t>
      </w:r>
      <w:r w:rsidRPr="003D3983">
        <w:rPr>
          <w:rFonts w:cs="Arial"/>
          <w:b/>
          <w:noProof w:val="0"/>
          <w:szCs w:val="20"/>
        </w:rPr>
        <w:t xml:space="preserve"> </w:t>
      </w:r>
      <w:r w:rsidRPr="003D3983">
        <w:rPr>
          <w:rFonts w:cs="Arial"/>
          <w:noProof w:val="0"/>
          <w:szCs w:val="20"/>
        </w:rPr>
        <w:t xml:space="preserve">– </w:t>
      </w:r>
      <w:r>
        <w:rPr>
          <w:rFonts w:cs="Arial"/>
          <w:noProof w:val="0"/>
          <w:szCs w:val="20"/>
        </w:rPr>
        <w:t xml:space="preserve">Čestné vyhlásenie záujemcu </w:t>
      </w:r>
      <w:r w:rsidRPr="002979E2">
        <w:rPr>
          <w:rFonts w:cs="Arial"/>
          <w:noProof w:val="0"/>
          <w:szCs w:val="20"/>
        </w:rPr>
        <w:t>k participácii na vypracovaní ponuky inou osobou</w:t>
      </w:r>
    </w:p>
    <w:p w14:paraId="6515608D" w14:textId="232B4321" w:rsidR="0072776C" w:rsidRPr="002C45AC" w:rsidRDefault="0072776C" w:rsidP="002C45AC">
      <w:pPr>
        <w:tabs>
          <w:tab w:val="right" w:leader="dot" w:pos="0"/>
        </w:tabs>
        <w:spacing w:before="200"/>
        <w:rPr>
          <w:rFonts w:cs="Arial"/>
          <w:noProof w:val="0"/>
          <w:szCs w:val="20"/>
        </w:rPr>
        <w:sectPr w:rsidR="0072776C" w:rsidRPr="002C45AC" w:rsidSect="006634F6">
          <w:headerReference w:type="default" r:id="rId17"/>
          <w:footerReference w:type="default" r:id="rId18"/>
          <w:headerReference w:type="first" r:id="rId19"/>
          <w:footerReference w:type="first" r:id="rId20"/>
          <w:pgSz w:w="11906" w:h="16838" w:code="9"/>
          <w:pgMar w:top="1418" w:right="1418" w:bottom="1418" w:left="1418"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pPr>
    </w:p>
    <w:tbl>
      <w:tblPr>
        <w:tblpPr w:leftFromText="141" w:rightFromText="141" w:vertAnchor="text" w:horzAnchor="margin" w:tblpXSpec="center" w:tblpY="-2113"/>
        <w:tblW w:w="17340" w:type="dxa"/>
        <w:tblCellMar>
          <w:left w:w="70" w:type="dxa"/>
          <w:right w:w="70" w:type="dxa"/>
        </w:tblCellMar>
        <w:tblLook w:val="04A0" w:firstRow="1" w:lastRow="0" w:firstColumn="1" w:lastColumn="0" w:noHBand="0" w:noVBand="1"/>
      </w:tblPr>
      <w:tblGrid>
        <w:gridCol w:w="17340"/>
      </w:tblGrid>
      <w:tr w:rsidR="008716FD" w:rsidRPr="00837FA0" w14:paraId="4D0324EA" w14:textId="77777777" w:rsidTr="008716FD">
        <w:trPr>
          <w:trHeight w:val="360"/>
        </w:trPr>
        <w:tc>
          <w:tcPr>
            <w:tcW w:w="17340" w:type="dxa"/>
            <w:tcBorders>
              <w:top w:val="nil"/>
              <w:left w:val="nil"/>
              <w:bottom w:val="nil"/>
              <w:right w:val="nil"/>
            </w:tcBorders>
            <w:shd w:val="clear" w:color="000000" w:fill="FFFFFF"/>
            <w:vAlign w:val="center"/>
            <w:hideMark/>
          </w:tcPr>
          <w:p w14:paraId="0026010E" w14:textId="77777777" w:rsidR="008716FD" w:rsidRPr="00837FA0" w:rsidRDefault="008716FD" w:rsidP="00C323EF">
            <w:pPr>
              <w:rPr>
                <w:b/>
                <w:bCs/>
                <w:noProof w:val="0"/>
                <w:color w:val="000000"/>
              </w:rPr>
            </w:pPr>
          </w:p>
        </w:tc>
      </w:tr>
    </w:tbl>
    <w:p w14:paraId="0CAC1302" w14:textId="77777777" w:rsidR="005F23BB" w:rsidRPr="00837FA0" w:rsidRDefault="005F23BB" w:rsidP="005F23BB">
      <w:pPr>
        <w:jc w:val="right"/>
        <w:rPr>
          <w:i/>
          <w:noProof w:val="0"/>
        </w:rPr>
      </w:pPr>
      <w:bookmarkStart w:id="224" w:name="_Toc352742790"/>
      <w:bookmarkStart w:id="225" w:name="_Toc380494306"/>
      <w:r w:rsidRPr="00837FA0">
        <w:rPr>
          <w:i/>
          <w:noProof w:val="0"/>
        </w:rPr>
        <w:t>Príloha č. 1</w:t>
      </w:r>
    </w:p>
    <w:p w14:paraId="4061E81A" w14:textId="7B50777E" w:rsidR="005F23BB" w:rsidRPr="00922DBC" w:rsidRDefault="005F23BB" w:rsidP="005F23BB">
      <w:pPr>
        <w:pStyle w:val="Nadpis2"/>
        <w:rPr>
          <w:noProof w:val="0"/>
          <w:sz w:val="28"/>
          <w:szCs w:val="28"/>
        </w:rPr>
      </w:pPr>
      <w:bookmarkStart w:id="226" w:name="_Toc380494307"/>
      <w:bookmarkStart w:id="227" w:name="_Toc476636409"/>
      <w:bookmarkStart w:id="228" w:name="_Toc10633673"/>
      <w:bookmarkStart w:id="229" w:name="_Toc26867287"/>
      <w:bookmarkStart w:id="230" w:name="_Toc26868265"/>
      <w:bookmarkStart w:id="231" w:name="_Toc30423439"/>
      <w:r w:rsidRPr="00922DBC">
        <w:rPr>
          <w:noProof w:val="0"/>
          <w:sz w:val="28"/>
          <w:szCs w:val="28"/>
        </w:rPr>
        <w:t>Návrh na plnenie kritéri</w:t>
      </w:r>
      <w:bookmarkEnd w:id="226"/>
      <w:r w:rsidR="000341E9" w:rsidRPr="00922DBC">
        <w:rPr>
          <w:noProof w:val="0"/>
          <w:sz w:val="28"/>
          <w:szCs w:val="28"/>
        </w:rPr>
        <w:t>a</w:t>
      </w:r>
      <w:bookmarkEnd w:id="227"/>
      <w:bookmarkEnd w:id="228"/>
      <w:r w:rsidR="00F00D1B">
        <w:rPr>
          <w:noProof w:val="0"/>
          <w:sz w:val="28"/>
          <w:szCs w:val="28"/>
        </w:rPr>
        <w:t xml:space="preserve"> -sumár</w:t>
      </w:r>
      <w:bookmarkEnd w:id="229"/>
      <w:bookmarkEnd w:id="230"/>
      <w:bookmarkEnd w:id="23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6"/>
        <w:gridCol w:w="4386"/>
      </w:tblGrid>
      <w:tr w:rsidR="005F23BB" w:rsidRPr="00837FA0" w14:paraId="3C27220D"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07120604" w14:textId="77777777" w:rsidR="005F23BB" w:rsidRPr="00837FA0" w:rsidRDefault="005F23BB" w:rsidP="0085542B">
            <w:pPr>
              <w:rPr>
                <w:noProof w:val="0"/>
                <w:sz w:val="22"/>
                <w:lang w:val="cs-CZ" w:eastAsia="cs-CZ"/>
              </w:rPr>
            </w:pPr>
            <w:r w:rsidRPr="00837FA0">
              <w:rPr>
                <w:noProof w:val="0"/>
                <w:sz w:val="22"/>
                <w:lang w:val="cs-CZ" w:eastAsia="cs-CZ"/>
              </w:rPr>
              <w:t xml:space="preserve">Obchodné </w:t>
            </w: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uchádzača</w:t>
            </w:r>
            <w:proofErr w:type="spellEnd"/>
            <w:r w:rsidRPr="00837FA0">
              <w:rPr>
                <w:noProof w:val="0"/>
                <w:sz w:val="22"/>
                <w:lang w:val="cs-CZ" w:eastAsia="cs-CZ"/>
              </w:rPr>
              <w:t>:</w:t>
            </w:r>
            <w:r w:rsidRPr="00837FA0">
              <w:rPr>
                <w:rStyle w:val="Odkaznapoznmkupodiarou"/>
                <w:noProof w:val="0"/>
                <w:sz w:val="22"/>
                <w:lang w:val="cs-CZ" w:eastAsia="cs-CZ"/>
              </w:rPr>
              <w:footnoteReference w:id="2"/>
            </w:r>
          </w:p>
        </w:tc>
        <w:tc>
          <w:tcPr>
            <w:tcW w:w="4457" w:type="dxa"/>
            <w:tcBorders>
              <w:top w:val="single" w:sz="4" w:space="0" w:color="000000"/>
              <w:left w:val="single" w:sz="4" w:space="0" w:color="000000"/>
              <w:bottom w:val="single" w:sz="4" w:space="0" w:color="000000"/>
              <w:right w:val="single" w:sz="4" w:space="0" w:color="000000"/>
            </w:tcBorders>
          </w:tcPr>
          <w:p w14:paraId="597D6F64" w14:textId="77777777" w:rsidR="005F23BB" w:rsidRPr="00837FA0" w:rsidRDefault="005F23BB" w:rsidP="0085542B">
            <w:pPr>
              <w:rPr>
                <w:noProof w:val="0"/>
                <w:sz w:val="22"/>
                <w:lang w:val="cs-CZ" w:eastAsia="cs-CZ"/>
              </w:rPr>
            </w:pPr>
          </w:p>
        </w:tc>
      </w:tr>
      <w:tr w:rsidR="005F23BB" w:rsidRPr="00837FA0" w14:paraId="5439DE2D"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44521494" w14:textId="77777777" w:rsidR="005F23BB" w:rsidRPr="00837FA0" w:rsidRDefault="005F23BB" w:rsidP="0085542B">
            <w:pPr>
              <w:rPr>
                <w:noProof w:val="0"/>
                <w:sz w:val="22"/>
                <w:lang w:val="cs-CZ" w:eastAsia="cs-CZ"/>
              </w:rPr>
            </w:pPr>
            <w:r w:rsidRPr="00837FA0">
              <w:rPr>
                <w:noProof w:val="0"/>
                <w:sz w:val="22"/>
                <w:lang w:val="cs-CZ" w:eastAsia="cs-CZ"/>
              </w:rPr>
              <w:t xml:space="preserve">Adresa </w:t>
            </w:r>
            <w:proofErr w:type="spellStart"/>
            <w:r w:rsidRPr="00837FA0">
              <w:rPr>
                <w:noProof w:val="0"/>
                <w:sz w:val="22"/>
                <w:lang w:val="cs-CZ" w:eastAsia="cs-CZ"/>
              </w:rPr>
              <w:t>uchádzača</w:t>
            </w:r>
            <w:proofErr w:type="spellEnd"/>
            <w:r w:rsidRPr="00837FA0">
              <w:rPr>
                <w:noProof w:val="0"/>
                <w:sz w:val="22"/>
                <w:lang w:val="cs-CZ" w:eastAsia="cs-CZ"/>
              </w:rPr>
              <w:t>:</w:t>
            </w:r>
          </w:p>
        </w:tc>
        <w:tc>
          <w:tcPr>
            <w:tcW w:w="4457" w:type="dxa"/>
            <w:tcBorders>
              <w:top w:val="single" w:sz="4" w:space="0" w:color="000000"/>
              <w:left w:val="single" w:sz="4" w:space="0" w:color="000000"/>
              <w:bottom w:val="single" w:sz="4" w:space="0" w:color="000000"/>
              <w:right w:val="single" w:sz="4" w:space="0" w:color="000000"/>
            </w:tcBorders>
          </w:tcPr>
          <w:p w14:paraId="1BEC5306" w14:textId="77777777" w:rsidR="005F23BB" w:rsidRPr="00837FA0" w:rsidRDefault="005F23BB" w:rsidP="0085542B">
            <w:pPr>
              <w:rPr>
                <w:noProof w:val="0"/>
                <w:sz w:val="22"/>
                <w:lang w:val="cs-CZ" w:eastAsia="cs-CZ"/>
              </w:rPr>
            </w:pPr>
          </w:p>
        </w:tc>
      </w:tr>
      <w:tr w:rsidR="005F23BB" w:rsidRPr="00837FA0" w14:paraId="57BCAEC5"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4B0D4BC0" w14:textId="77777777" w:rsidR="005F23BB" w:rsidRPr="00837FA0" w:rsidRDefault="005F23BB" w:rsidP="0085542B">
            <w:pPr>
              <w:rPr>
                <w:noProof w:val="0"/>
                <w:sz w:val="22"/>
                <w:lang w:val="cs-CZ" w:eastAsia="cs-CZ"/>
              </w:rPr>
            </w:pP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oprávnenej</w:t>
            </w:r>
            <w:proofErr w:type="spellEnd"/>
            <w:r w:rsidRPr="00837FA0">
              <w:rPr>
                <w:noProof w:val="0"/>
                <w:sz w:val="22"/>
                <w:lang w:val="cs-CZ" w:eastAsia="cs-CZ"/>
              </w:rPr>
              <w:t xml:space="preserve"> osoby </w:t>
            </w:r>
            <w:proofErr w:type="spellStart"/>
            <w:r w:rsidRPr="00837FA0">
              <w:rPr>
                <w:noProof w:val="0"/>
                <w:sz w:val="22"/>
                <w:lang w:val="cs-CZ" w:eastAsia="cs-CZ"/>
              </w:rPr>
              <w:t>podpisovať</w:t>
            </w:r>
            <w:proofErr w:type="spellEnd"/>
            <w:r w:rsidRPr="00837FA0">
              <w:rPr>
                <w:noProof w:val="0"/>
                <w:sz w:val="22"/>
                <w:lang w:val="cs-CZ" w:eastAsia="cs-CZ"/>
              </w:rPr>
              <w:t xml:space="preserve"> za firmu:</w:t>
            </w:r>
          </w:p>
        </w:tc>
        <w:tc>
          <w:tcPr>
            <w:tcW w:w="4457" w:type="dxa"/>
            <w:tcBorders>
              <w:top w:val="single" w:sz="4" w:space="0" w:color="000000"/>
              <w:left w:val="single" w:sz="4" w:space="0" w:color="000000"/>
              <w:bottom w:val="single" w:sz="4" w:space="0" w:color="000000"/>
              <w:right w:val="single" w:sz="4" w:space="0" w:color="000000"/>
            </w:tcBorders>
          </w:tcPr>
          <w:p w14:paraId="581FD1B3" w14:textId="77777777" w:rsidR="005F23BB" w:rsidRPr="00837FA0" w:rsidRDefault="005F23BB" w:rsidP="0085542B">
            <w:pPr>
              <w:rPr>
                <w:noProof w:val="0"/>
                <w:sz w:val="22"/>
                <w:lang w:val="cs-CZ" w:eastAsia="cs-CZ"/>
              </w:rPr>
            </w:pPr>
          </w:p>
        </w:tc>
      </w:tr>
      <w:tr w:rsidR="005F23BB" w:rsidRPr="00837FA0" w14:paraId="37371582"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7C89A73C" w14:textId="77777777" w:rsidR="005F23BB" w:rsidRPr="00837FA0" w:rsidRDefault="005F23BB" w:rsidP="0085542B">
            <w:pPr>
              <w:rPr>
                <w:noProof w:val="0"/>
                <w:sz w:val="22"/>
                <w:lang w:val="cs-CZ" w:eastAsia="cs-CZ"/>
              </w:rPr>
            </w:pPr>
            <w:proofErr w:type="spellStart"/>
            <w:r w:rsidRPr="00837FA0">
              <w:rPr>
                <w:noProof w:val="0"/>
                <w:sz w:val="22"/>
                <w:lang w:val="cs-CZ" w:eastAsia="cs-CZ"/>
              </w:rPr>
              <w:t>Meno</w:t>
            </w:r>
            <w:proofErr w:type="spellEnd"/>
            <w:r w:rsidR="00920D7B" w:rsidRPr="00837FA0">
              <w:rPr>
                <w:noProof w:val="0"/>
                <w:sz w:val="22"/>
                <w:lang w:val="cs-CZ" w:eastAsia="cs-CZ"/>
              </w:rPr>
              <w:t xml:space="preserve"> </w:t>
            </w:r>
            <w:proofErr w:type="spellStart"/>
            <w:r w:rsidRPr="00837FA0">
              <w:rPr>
                <w:noProof w:val="0"/>
                <w:sz w:val="22"/>
                <w:lang w:val="cs-CZ" w:eastAsia="cs-CZ"/>
              </w:rPr>
              <w:t>kontaktnej</w:t>
            </w:r>
            <w:proofErr w:type="spellEnd"/>
            <w:r w:rsidRPr="00837FA0">
              <w:rPr>
                <w:noProof w:val="0"/>
                <w:sz w:val="22"/>
                <w:lang w:val="cs-CZ" w:eastAsia="cs-CZ"/>
              </w:rPr>
              <w:t xml:space="preserve"> osoby a jej </w:t>
            </w:r>
            <w:proofErr w:type="spellStart"/>
            <w:r w:rsidRPr="00837FA0">
              <w:rPr>
                <w:noProof w:val="0"/>
                <w:sz w:val="22"/>
                <w:lang w:val="cs-CZ" w:eastAsia="cs-CZ"/>
              </w:rPr>
              <w:t>funkcia</w:t>
            </w:r>
            <w:proofErr w:type="spellEnd"/>
            <w:r w:rsidRPr="00837FA0">
              <w:rPr>
                <w:noProof w:val="0"/>
                <w:sz w:val="22"/>
                <w:lang w:val="cs-CZ" w:eastAsia="cs-CZ"/>
              </w:rPr>
              <w:t>:</w:t>
            </w:r>
          </w:p>
        </w:tc>
        <w:tc>
          <w:tcPr>
            <w:tcW w:w="4457" w:type="dxa"/>
            <w:tcBorders>
              <w:top w:val="single" w:sz="4" w:space="0" w:color="000000"/>
              <w:left w:val="single" w:sz="4" w:space="0" w:color="000000"/>
              <w:bottom w:val="single" w:sz="4" w:space="0" w:color="000000"/>
              <w:right w:val="single" w:sz="4" w:space="0" w:color="000000"/>
            </w:tcBorders>
          </w:tcPr>
          <w:p w14:paraId="47E1A9AC" w14:textId="77777777" w:rsidR="005F23BB" w:rsidRPr="00837FA0" w:rsidRDefault="005F23BB" w:rsidP="0085542B">
            <w:pPr>
              <w:rPr>
                <w:noProof w:val="0"/>
                <w:sz w:val="22"/>
                <w:lang w:val="cs-CZ" w:eastAsia="cs-CZ"/>
              </w:rPr>
            </w:pPr>
          </w:p>
        </w:tc>
      </w:tr>
      <w:tr w:rsidR="005F23BB" w:rsidRPr="00837FA0" w14:paraId="7635DA04"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5740F6E4" w14:textId="77777777" w:rsidR="005F23BB" w:rsidRPr="00837FA0" w:rsidRDefault="005F23BB" w:rsidP="0085542B">
            <w:pPr>
              <w:rPr>
                <w:noProof w:val="0"/>
                <w:sz w:val="22"/>
                <w:lang w:val="cs-CZ" w:eastAsia="cs-CZ"/>
              </w:rPr>
            </w:pPr>
            <w:r w:rsidRPr="00837FA0">
              <w:rPr>
                <w:noProof w:val="0"/>
                <w:sz w:val="22"/>
                <w:lang w:val="cs-CZ" w:eastAsia="cs-CZ"/>
              </w:rPr>
              <w:t>Číslo TEL. a </w:t>
            </w:r>
            <w:proofErr w:type="spellStart"/>
            <w:r w:rsidRPr="00837FA0">
              <w:rPr>
                <w:noProof w:val="0"/>
                <w:sz w:val="22"/>
                <w:lang w:val="cs-CZ" w:eastAsia="cs-CZ"/>
              </w:rPr>
              <w:t>FAXukontaktnej</w:t>
            </w:r>
            <w:proofErr w:type="spellEnd"/>
            <w:r w:rsidRPr="00837FA0">
              <w:rPr>
                <w:noProof w:val="0"/>
                <w:sz w:val="22"/>
                <w:lang w:val="cs-CZ" w:eastAsia="cs-CZ"/>
              </w:rPr>
              <w:t xml:space="preserve"> osoby:</w:t>
            </w:r>
          </w:p>
        </w:tc>
        <w:tc>
          <w:tcPr>
            <w:tcW w:w="4457" w:type="dxa"/>
            <w:tcBorders>
              <w:top w:val="single" w:sz="4" w:space="0" w:color="000000"/>
              <w:left w:val="single" w:sz="4" w:space="0" w:color="000000"/>
              <w:bottom w:val="single" w:sz="4" w:space="0" w:color="000000"/>
              <w:right w:val="single" w:sz="4" w:space="0" w:color="000000"/>
            </w:tcBorders>
          </w:tcPr>
          <w:p w14:paraId="724C5A6C" w14:textId="77777777" w:rsidR="005F23BB" w:rsidRPr="00837FA0" w:rsidRDefault="005F23BB" w:rsidP="0085542B">
            <w:pPr>
              <w:rPr>
                <w:noProof w:val="0"/>
                <w:sz w:val="22"/>
                <w:lang w:val="cs-CZ" w:eastAsia="cs-CZ"/>
              </w:rPr>
            </w:pPr>
          </w:p>
        </w:tc>
      </w:tr>
      <w:tr w:rsidR="005F23BB" w:rsidRPr="00837FA0" w14:paraId="0629FE97" w14:textId="77777777" w:rsidTr="003233B8">
        <w:trPr>
          <w:jc w:val="center"/>
        </w:trPr>
        <w:tc>
          <w:tcPr>
            <w:tcW w:w="4553" w:type="dxa"/>
            <w:tcBorders>
              <w:top w:val="single" w:sz="4" w:space="0" w:color="000000"/>
              <w:left w:val="single" w:sz="4" w:space="0" w:color="000000"/>
              <w:bottom w:val="single" w:sz="4" w:space="0" w:color="000000"/>
              <w:right w:val="single" w:sz="4" w:space="0" w:color="000000"/>
            </w:tcBorders>
            <w:hideMark/>
          </w:tcPr>
          <w:p w14:paraId="0AF9C42B" w14:textId="77777777" w:rsidR="005F23BB" w:rsidRPr="00837FA0" w:rsidRDefault="005F23BB" w:rsidP="0085542B">
            <w:pPr>
              <w:rPr>
                <w:noProof w:val="0"/>
                <w:sz w:val="22"/>
                <w:lang w:val="cs-CZ" w:eastAsia="cs-CZ"/>
              </w:rPr>
            </w:pPr>
            <w:r w:rsidRPr="00837FA0">
              <w:rPr>
                <w:noProof w:val="0"/>
                <w:sz w:val="22"/>
                <w:lang w:val="cs-CZ" w:eastAsia="cs-CZ"/>
              </w:rPr>
              <w:t xml:space="preserve">E-mail </w:t>
            </w:r>
            <w:proofErr w:type="spellStart"/>
            <w:r w:rsidRPr="00837FA0">
              <w:rPr>
                <w:noProof w:val="0"/>
                <w:sz w:val="22"/>
                <w:lang w:val="cs-CZ" w:eastAsia="cs-CZ"/>
              </w:rPr>
              <w:t>kontaktnej</w:t>
            </w:r>
            <w:proofErr w:type="spellEnd"/>
            <w:r w:rsidRPr="00837FA0">
              <w:rPr>
                <w:noProof w:val="0"/>
                <w:sz w:val="22"/>
                <w:lang w:val="cs-CZ" w:eastAsia="cs-CZ"/>
              </w:rPr>
              <w:t xml:space="preserve"> osoby:</w:t>
            </w:r>
          </w:p>
        </w:tc>
        <w:tc>
          <w:tcPr>
            <w:tcW w:w="4457" w:type="dxa"/>
            <w:tcBorders>
              <w:top w:val="single" w:sz="4" w:space="0" w:color="000000"/>
              <w:left w:val="single" w:sz="4" w:space="0" w:color="000000"/>
              <w:bottom w:val="single" w:sz="4" w:space="0" w:color="000000"/>
              <w:right w:val="single" w:sz="4" w:space="0" w:color="000000"/>
            </w:tcBorders>
          </w:tcPr>
          <w:p w14:paraId="2AE74AB6" w14:textId="77777777" w:rsidR="005F23BB" w:rsidRPr="00837FA0" w:rsidRDefault="005F23BB" w:rsidP="0085542B">
            <w:pPr>
              <w:rPr>
                <w:noProof w:val="0"/>
                <w:sz w:val="22"/>
                <w:lang w:val="cs-CZ" w:eastAsia="cs-CZ"/>
              </w:rPr>
            </w:pPr>
          </w:p>
        </w:tc>
      </w:tr>
    </w:tbl>
    <w:p w14:paraId="531E312C" w14:textId="32C22776" w:rsidR="00581820" w:rsidRDefault="00581820" w:rsidP="00742FDE">
      <w:pPr>
        <w:jc w:val="both"/>
        <w:rPr>
          <w:noProof w:val="0"/>
          <w:sz w:val="22"/>
          <w:szCs w:val="28"/>
        </w:rPr>
      </w:pPr>
    </w:p>
    <w:p w14:paraId="5D70A0F9" w14:textId="77777777" w:rsidR="00E73841" w:rsidRDefault="00E73841" w:rsidP="00742FDE">
      <w:pPr>
        <w:jc w:val="both"/>
        <w:rPr>
          <w:noProof w:val="0"/>
          <w:sz w:val="22"/>
          <w:szCs w:val="28"/>
        </w:rPr>
      </w:pP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
        <w:gridCol w:w="5509"/>
        <w:gridCol w:w="2927"/>
      </w:tblGrid>
      <w:tr w:rsidR="00956A5F" w:rsidRPr="005225F2" w14:paraId="37C8349C" w14:textId="77777777" w:rsidTr="00956A5F">
        <w:trPr>
          <w:jc w:val="center"/>
        </w:trPr>
        <w:tc>
          <w:tcPr>
            <w:tcW w:w="5857" w:type="dxa"/>
            <w:gridSpan w:val="2"/>
            <w:shd w:val="clear" w:color="auto" w:fill="A6A6A6" w:themeFill="background1" w:themeFillShade="A6"/>
            <w:vAlign w:val="center"/>
          </w:tcPr>
          <w:p w14:paraId="294AA9B9" w14:textId="77777777" w:rsidR="00956A5F" w:rsidRPr="005225F2" w:rsidRDefault="00956A5F" w:rsidP="00264F75">
            <w:pPr>
              <w:keepNext/>
              <w:keepLines/>
              <w:jc w:val="both"/>
              <w:rPr>
                <w:b/>
                <w:noProof w:val="0"/>
                <w:sz w:val="20"/>
              </w:rPr>
            </w:pPr>
            <w:bookmarkStart w:id="232" w:name="_Hlk520459435"/>
            <w:bookmarkStart w:id="233" w:name="_Hlk520459469"/>
          </w:p>
          <w:p w14:paraId="305DEC82" w14:textId="77777777" w:rsidR="00956A5F" w:rsidRPr="005225F2" w:rsidRDefault="00956A5F" w:rsidP="00264F75">
            <w:pPr>
              <w:keepNext/>
              <w:keepLines/>
              <w:jc w:val="both"/>
              <w:rPr>
                <w:b/>
                <w:noProof w:val="0"/>
                <w:sz w:val="20"/>
              </w:rPr>
            </w:pPr>
            <w:r w:rsidRPr="005225F2">
              <w:rPr>
                <w:b/>
                <w:noProof w:val="0"/>
                <w:sz w:val="20"/>
              </w:rPr>
              <w:t>Kritérium</w:t>
            </w:r>
          </w:p>
          <w:p w14:paraId="1E4709F3" w14:textId="77777777" w:rsidR="00956A5F" w:rsidRPr="005225F2" w:rsidRDefault="00956A5F" w:rsidP="00264F75">
            <w:pPr>
              <w:keepNext/>
              <w:keepLines/>
              <w:jc w:val="both"/>
              <w:rPr>
                <w:b/>
                <w:noProof w:val="0"/>
                <w:sz w:val="20"/>
              </w:rPr>
            </w:pPr>
          </w:p>
        </w:tc>
        <w:tc>
          <w:tcPr>
            <w:tcW w:w="2927" w:type="dxa"/>
            <w:shd w:val="clear" w:color="auto" w:fill="A6A6A6" w:themeFill="background1" w:themeFillShade="A6"/>
          </w:tcPr>
          <w:p w14:paraId="26557723" w14:textId="77777777" w:rsidR="00956A5F" w:rsidRPr="005225F2" w:rsidRDefault="00956A5F" w:rsidP="00264F75">
            <w:pPr>
              <w:keepNext/>
              <w:keepLines/>
              <w:jc w:val="both"/>
              <w:rPr>
                <w:b/>
                <w:noProof w:val="0"/>
                <w:sz w:val="20"/>
              </w:rPr>
            </w:pPr>
          </w:p>
        </w:tc>
      </w:tr>
      <w:bookmarkEnd w:id="232"/>
      <w:tr w:rsidR="00956A5F" w:rsidRPr="005225F2" w14:paraId="2BDDE0D0" w14:textId="77777777" w:rsidTr="001D2B23">
        <w:trPr>
          <w:trHeight w:val="1040"/>
          <w:jc w:val="center"/>
        </w:trPr>
        <w:tc>
          <w:tcPr>
            <w:tcW w:w="348" w:type="dxa"/>
            <w:vAlign w:val="center"/>
          </w:tcPr>
          <w:p w14:paraId="169715AC" w14:textId="77777777" w:rsidR="00956A5F" w:rsidRPr="005225F2" w:rsidRDefault="00956A5F" w:rsidP="00264F75">
            <w:pPr>
              <w:keepNext/>
              <w:keepLines/>
              <w:jc w:val="both"/>
              <w:rPr>
                <w:b/>
                <w:noProof w:val="0"/>
                <w:sz w:val="20"/>
              </w:rPr>
            </w:pPr>
            <w:r w:rsidRPr="005225F2">
              <w:rPr>
                <w:b/>
                <w:noProof w:val="0"/>
                <w:sz w:val="20"/>
              </w:rPr>
              <w:t>1.</w:t>
            </w:r>
          </w:p>
        </w:tc>
        <w:tc>
          <w:tcPr>
            <w:tcW w:w="5509" w:type="dxa"/>
          </w:tcPr>
          <w:p w14:paraId="4B989022" w14:textId="77777777" w:rsidR="00956A5F" w:rsidRDefault="00956A5F" w:rsidP="00956A5F">
            <w:pPr>
              <w:keepNext/>
              <w:keepLines/>
              <w:jc w:val="both"/>
              <w:rPr>
                <w:b/>
                <w:noProof w:val="0"/>
                <w:sz w:val="20"/>
              </w:rPr>
            </w:pPr>
          </w:p>
          <w:p w14:paraId="224A69A2" w14:textId="58982ED8" w:rsidR="00956A5F" w:rsidRPr="005225F2" w:rsidRDefault="00956A5F" w:rsidP="00956A5F">
            <w:pPr>
              <w:keepNext/>
              <w:keepLines/>
              <w:jc w:val="both"/>
              <w:rPr>
                <w:noProof w:val="0"/>
                <w:sz w:val="20"/>
              </w:rPr>
            </w:pPr>
            <w:r w:rsidRPr="005225F2">
              <w:rPr>
                <w:b/>
                <w:noProof w:val="0"/>
                <w:sz w:val="20"/>
              </w:rPr>
              <w:t xml:space="preserve">Celková cena za predmet zákazky v </w:t>
            </w:r>
            <w:r>
              <w:rPr>
                <w:b/>
                <w:noProof w:val="0"/>
                <w:sz w:val="20"/>
              </w:rPr>
              <w:t>EUR</w:t>
            </w:r>
            <w:r w:rsidRPr="005225F2">
              <w:rPr>
                <w:b/>
                <w:noProof w:val="0"/>
                <w:sz w:val="20"/>
              </w:rPr>
              <w:t xml:space="preserve"> bez DPH </w:t>
            </w:r>
            <w:r w:rsidR="001D2B23">
              <w:rPr>
                <w:b/>
                <w:noProof w:val="0"/>
                <w:sz w:val="20"/>
              </w:rPr>
              <w:t>(v zmysle p</w:t>
            </w:r>
            <w:r w:rsidR="001D2B23" w:rsidRPr="001D2B23">
              <w:rPr>
                <w:b/>
                <w:noProof w:val="0"/>
                <w:sz w:val="20"/>
              </w:rPr>
              <w:t>ríloh</w:t>
            </w:r>
            <w:r w:rsidR="001D2B23">
              <w:rPr>
                <w:b/>
                <w:noProof w:val="0"/>
                <w:sz w:val="20"/>
              </w:rPr>
              <w:t>y</w:t>
            </w:r>
            <w:r w:rsidR="001D2B23" w:rsidRPr="001D2B23">
              <w:rPr>
                <w:b/>
                <w:noProof w:val="0"/>
                <w:sz w:val="20"/>
              </w:rPr>
              <w:t xml:space="preserve"> č. 3 - Technická špecifikácia predmetu zákazky</w:t>
            </w:r>
            <w:r w:rsidR="001D2B23">
              <w:rPr>
                <w:b/>
                <w:noProof w:val="0"/>
                <w:sz w:val="20"/>
              </w:rPr>
              <w:t>)</w:t>
            </w:r>
          </w:p>
        </w:tc>
        <w:tc>
          <w:tcPr>
            <w:tcW w:w="2927" w:type="dxa"/>
            <w:vAlign w:val="center"/>
          </w:tcPr>
          <w:p w14:paraId="193D5FF3" w14:textId="77777777" w:rsidR="00956A5F" w:rsidRDefault="00956A5F" w:rsidP="00264F75">
            <w:pPr>
              <w:keepNext/>
              <w:keepLines/>
              <w:jc w:val="both"/>
              <w:rPr>
                <w:noProof w:val="0"/>
                <w:sz w:val="20"/>
              </w:rPr>
            </w:pPr>
          </w:p>
          <w:p w14:paraId="2AB7A71B" w14:textId="3CA1761F" w:rsidR="00956A5F" w:rsidRPr="005225F2" w:rsidRDefault="00956A5F" w:rsidP="00264F75">
            <w:pPr>
              <w:keepNext/>
              <w:keepLines/>
              <w:jc w:val="both"/>
              <w:rPr>
                <w:noProof w:val="0"/>
                <w:sz w:val="20"/>
              </w:rPr>
            </w:pPr>
            <w:r w:rsidRPr="005225F2">
              <w:rPr>
                <w:noProof w:val="0"/>
                <w:sz w:val="20"/>
              </w:rPr>
              <w:t>......................................</w:t>
            </w:r>
          </w:p>
          <w:p w14:paraId="62929152" w14:textId="77777777" w:rsidR="00956A5F" w:rsidRPr="005225F2" w:rsidRDefault="00956A5F" w:rsidP="00264F75">
            <w:pPr>
              <w:keepNext/>
              <w:keepLines/>
              <w:jc w:val="both"/>
              <w:rPr>
                <w:b/>
                <w:noProof w:val="0"/>
                <w:sz w:val="20"/>
              </w:rPr>
            </w:pPr>
            <w:r w:rsidRPr="005225F2">
              <w:rPr>
                <w:noProof w:val="0"/>
                <w:sz w:val="20"/>
              </w:rPr>
              <w:t>EUR</w:t>
            </w:r>
          </w:p>
        </w:tc>
      </w:tr>
      <w:bookmarkEnd w:id="233"/>
    </w:tbl>
    <w:p w14:paraId="5CEA55F0" w14:textId="77777777" w:rsidR="008F5D33" w:rsidRPr="008F5D33" w:rsidRDefault="008F5D33" w:rsidP="008F5D33">
      <w:pPr>
        <w:spacing w:line="256" w:lineRule="auto"/>
        <w:jc w:val="both"/>
        <w:rPr>
          <w:rFonts w:ascii="Times New Roman" w:eastAsia="Calibri" w:hAnsi="Times New Roman"/>
          <w:noProof w:val="0"/>
          <w:color w:val="222424"/>
          <w:lang w:eastAsia="en-US"/>
        </w:rPr>
      </w:pPr>
    </w:p>
    <w:p w14:paraId="24EFC330" w14:textId="77777777" w:rsidR="008F5D33" w:rsidRPr="008F5D33" w:rsidRDefault="008F5D33" w:rsidP="008F5D33">
      <w:pPr>
        <w:spacing w:after="160" w:line="256" w:lineRule="auto"/>
        <w:rPr>
          <w:rFonts w:ascii="Times New Roman" w:eastAsia="Calibri" w:hAnsi="Times New Roman"/>
          <w:noProof w:val="0"/>
          <w:lang w:eastAsia="en-US"/>
        </w:rPr>
      </w:pPr>
    </w:p>
    <w:p w14:paraId="7D92335A" w14:textId="77777777" w:rsidR="008F5D33" w:rsidRPr="008D2671" w:rsidRDefault="008F5D33" w:rsidP="008F5D33">
      <w:pPr>
        <w:rPr>
          <w:noProof w:val="0"/>
        </w:rPr>
      </w:pPr>
    </w:p>
    <w:p w14:paraId="6CC8F18A" w14:textId="371A85E1" w:rsidR="008F5D33" w:rsidRPr="008D2671" w:rsidRDefault="008F5D33" w:rsidP="008F5D33">
      <w:pPr>
        <w:jc w:val="both"/>
        <w:rPr>
          <w:sz w:val="22"/>
          <w:szCs w:val="22"/>
        </w:rPr>
      </w:pPr>
      <w:r w:rsidRPr="008D2671">
        <w:rPr>
          <w:noProof w:val="0"/>
          <w:sz w:val="22"/>
          <w:szCs w:val="22"/>
        </w:rPr>
        <w:t xml:space="preserve">Vyššie uvedenú ponuku sme vypracovali v súvislosti s verejným obstarávaním vyhláseným Dopravným podnikom Bratislava, akciová spoločnosť na predmet zákazky: </w:t>
      </w:r>
      <w:r w:rsidR="00CF449B">
        <w:rPr>
          <w:sz w:val="22"/>
          <w:szCs w:val="22"/>
        </w:rPr>
        <w:t>Konsigančný sklad ND – autobusy SO</w:t>
      </w:r>
      <w:r w:rsidR="0072776C">
        <w:rPr>
          <w:sz w:val="22"/>
          <w:szCs w:val="22"/>
        </w:rPr>
        <w:t>LARIS</w:t>
      </w:r>
      <w:r w:rsidRPr="008D2671">
        <w:rPr>
          <w:sz w:val="22"/>
          <w:szCs w:val="22"/>
        </w:rPr>
        <w:t>.</w:t>
      </w:r>
      <w:r w:rsidRPr="008D2671">
        <w:rPr>
          <w:sz w:val="22"/>
          <w:szCs w:val="22"/>
        </w:rPr>
        <w:tab/>
      </w:r>
    </w:p>
    <w:p w14:paraId="73E7200F" w14:textId="77777777" w:rsidR="008F5D33" w:rsidRPr="008D2671" w:rsidRDefault="008F5D33" w:rsidP="008F5D33">
      <w:pPr>
        <w:jc w:val="both"/>
        <w:rPr>
          <w:noProof w:val="0"/>
          <w:sz w:val="22"/>
          <w:szCs w:val="22"/>
        </w:rPr>
      </w:pPr>
    </w:p>
    <w:p w14:paraId="04C5D311" w14:textId="77777777" w:rsidR="008F5D33" w:rsidRPr="008D2671" w:rsidRDefault="008F5D33" w:rsidP="008F5D33">
      <w:pPr>
        <w:jc w:val="both"/>
        <w:rPr>
          <w:noProof w:val="0"/>
          <w:sz w:val="22"/>
          <w:szCs w:val="22"/>
        </w:rPr>
      </w:pPr>
      <w:r w:rsidRPr="008D2671">
        <w:rPr>
          <w:noProof w:val="0"/>
          <w:sz w:val="22"/>
          <w:szCs w:val="22"/>
        </w:rPr>
        <w:t xml:space="preserve">Táto ponuka je záväzná do uplynutia lehoty viazanosti ponúk uvedenej v súťažných podkladoch verejného obstarávania. </w:t>
      </w:r>
    </w:p>
    <w:p w14:paraId="343EF124" w14:textId="77777777" w:rsidR="008F5D33" w:rsidRPr="008D2671" w:rsidRDefault="008F5D33" w:rsidP="008F5D33">
      <w:pPr>
        <w:jc w:val="both"/>
        <w:rPr>
          <w:i/>
          <w:noProof w:val="0"/>
          <w:sz w:val="22"/>
          <w:szCs w:val="22"/>
        </w:rPr>
      </w:pPr>
    </w:p>
    <w:p w14:paraId="6DB5D43B" w14:textId="77777777" w:rsidR="008F5D33" w:rsidRPr="008D2671" w:rsidRDefault="008F5D33" w:rsidP="008F5D33">
      <w:pPr>
        <w:jc w:val="both"/>
        <w:rPr>
          <w:i/>
          <w:noProof w:val="0"/>
          <w:sz w:val="22"/>
          <w:szCs w:val="22"/>
        </w:rPr>
      </w:pPr>
    </w:p>
    <w:p w14:paraId="739BD9AF" w14:textId="77777777" w:rsidR="008F5D33" w:rsidRPr="008D2671" w:rsidRDefault="008F5D33" w:rsidP="008F5D33">
      <w:pPr>
        <w:jc w:val="both"/>
        <w:rPr>
          <w:i/>
          <w:noProof w:val="0"/>
          <w:sz w:val="22"/>
          <w:szCs w:val="22"/>
        </w:rPr>
      </w:pPr>
    </w:p>
    <w:p w14:paraId="3CFB1153" w14:textId="77777777" w:rsidR="008F5D33" w:rsidRPr="008D2671" w:rsidRDefault="008F5D33" w:rsidP="008F5D33">
      <w:pPr>
        <w:jc w:val="both"/>
        <w:rPr>
          <w:i/>
          <w:noProof w:val="0"/>
          <w:sz w:val="22"/>
          <w:szCs w:val="22"/>
        </w:rPr>
      </w:pPr>
    </w:p>
    <w:p w14:paraId="06D475A5" w14:textId="77777777" w:rsidR="008F5D33" w:rsidRPr="008D2671" w:rsidRDefault="008F5D33" w:rsidP="008F5D33">
      <w:pPr>
        <w:autoSpaceDE w:val="0"/>
        <w:autoSpaceDN w:val="0"/>
        <w:adjustRightInd w:val="0"/>
        <w:rPr>
          <w:rFonts w:cs="Garamond"/>
          <w:noProof w:val="0"/>
          <w:color w:val="000000"/>
          <w:sz w:val="22"/>
          <w:szCs w:val="22"/>
          <w:lang w:eastAsia="cs-CZ"/>
        </w:rPr>
      </w:pPr>
    </w:p>
    <w:p w14:paraId="1FB20247" w14:textId="77777777" w:rsidR="008F5D33" w:rsidRPr="008D2671" w:rsidRDefault="008F5D33" w:rsidP="008F5D33">
      <w:pPr>
        <w:autoSpaceDE w:val="0"/>
        <w:autoSpaceDN w:val="0"/>
        <w:adjustRightInd w:val="0"/>
        <w:rPr>
          <w:rFonts w:cs="Garamond"/>
          <w:noProof w:val="0"/>
          <w:color w:val="000000"/>
          <w:sz w:val="22"/>
          <w:szCs w:val="22"/>
          <w:lang w:eastAsia="cs-CZ"/>
        </w:rPr>
      </w:pPr>
      <w:r w:rsidRPr="008D2671">
        <w:rPr>
          <w:rFonts w:cs="Garamond"/>
          <w:noProof w:val="0"/>
          <w:color w:val="000000"/>
          <w:sz w:val="22"/>
          <w:szCs w:val="22"/>
          <w:lang w:eastAsia="cs-CZ"/>
        </w:rPr>
        <w:t xml:space="preserve">V .................................. dňa ................. </w:t>
      </w:r>
    </w:p>
    <w:p w14:paraId="0B0E0E46" w14:textId="77777777" w:rsidR="008F5D33" w:rsidRPr="008D2671" w:rsidRDefault="008F5D33" w:rsidP="008F5D33">
      <w:pPr>
        <w:ind w:left="4254" w:firstLine="709"/>
        <w:rPr>
          <w:noProof w:val="0"/>
          <w:sz w:val="22"/>
          <w:szCs w:val="22"/>
        </w:rPr>
      </w:pPr>
    </w:p>
    <w:p w14:paraId="35465AEA" w14:textId="77777777" w:rsidR="008F5D33" w:rsidRPr="008D2671" w:rsidRDefault="008F5D33" w:rsidP="008F5D33">
      <w:pPr>
        <w:ind w:left="4254" w:firstLine="709"/>
        <w:rPr>
          <w:noProof w:val="0"/>
          <w:sz w:val="22"/>
          <w:szCs w:val="22"/>
        </w:rPr>
      </w:pPr>
    </w:p>
    <w:p w14:paraId="671A816C" w14:textId="77777777" w:rsidR="008F5D33" w:rsidRPr="008D2671" w:rsidRDefault="008F5D33" w:rsidP="008F5D33">
      <w:pPr>
        <w:ind w:left="4254" w:firstLine="709"/>
        <w:rPr>
          <w:noProof w:val="0"/>
          <w:sz w:val="22"/>
          <w:szCs w:val="22"/>
        </w:rPr>
      </w:pPr>
    </w:p>
    <w:p w14:paraId="7EE3F1D5" w14:textId="77777777" w:rsidR="008F5D33" w:rsidRPr="008D2671" w:rsidRDefault="008F5D33" w:rsidP="008F5D33">
      <w:pPr>
        <w:ind w:left="4254" w:firstLine="709"/>
        <w:rPr>
          <w:noProof w:val="0"/>
          <w:sz w:val="22"/>
          <w:szCs w:val="22"/>
        </w:rPr>
      </w:pPr>
    </w:p>
    <w:p w14:paraId="09C18446" w14:textId="77777777" w:rsidR="008F5D33" w:rsidRPr="008D2671" w:rsidRDefault="008F5D33" w:rsidP="008F5D33">
      <w:pPr>
        <w:ind w:left="4254" w:firstLine="709"/>
        <w:rPr>
          <w:noProof w:val="0"/>
          <w:sz w:val="22"/>
          <w:szCs w:val="22"/>
        </w:rPr>
      </w:pPr>
      <w:r w:rsidRPr="008D2671">
        <w:rPr>
          <w:noProof w:val="0"/>
          <w:sz w:val="22"/>
          <w:szCs w:val="22"/>
        </w:rPr>
        <w:t>..........................................................</w:t>
      </w:r>
    </w:p>
    <w:p w14:paraId="5FFC29B3" w14:textId="77777777" w:rsidR="008F5D33" w:rsidRPr="008D2671" w:rsidRDefault="008F5D33" w:rsidP="008F5D33">
      <w:pPr>
        <w:rPr>
          <w:noProof w:val="0"/>
          <w:sz w:val="22"/>
          <w:szCs w:val="22"/>
        </w:rPr>
      </w:pPr>
      <w:r w:rsidRPr="008D2671">
        <w:rPr>
          <w:noProof w:val="0"/>
          <w:sz w:val="22"/>
          <w:szCs w:val="22"/>
        </w:rPr>
        <w:t xml:space="preserve">          </w:t>
      </w:r>
      <w:r w:rsidRPr="008D2671">
        <w:rPr>
          <w:noProof w:val="0"/>
          <w:sz w:val="22"/>
          <w:szCs w:val="22"/>
        </w:rPr>
        <w:tab/>
      </w:r>
      <w:r w:rsidRPr="008D2671">
        <w:rPr>
          <w:noProof w:val="0"/>
          <w:sz w:val="22"/>
          <w:szCs w:val="22"/>
        </w:rPr>
        <w:tab/>
      </w:r>
      <w:r w:rsidRPr="008D2671">
        <w:rPr>
          <w:noProof w:val="0"/>
          <w:sz w:val="22"/>
          <w:szCs w:val="22"/>
        </w:rPr>
        <w:tab/>
      </w:r>
      <w:r w:rsidRPr="008D2671">
        <w:rPr>
          <w:noProof w:val="0"/>
          <w:sz w:val="22"/>
          <w:szCs w:val="22"/>
        </w:rPr>
        <w:tab/>
      </w:r>
      <w:r w:rsidRPr="008D2671">
        <w:rPr>
          <w:noProof w:val="0"/>
          <w:sz w:val="22"/>
          <w:szCs w:val="22"/>
        </w:rPr>
        <w:tab/>
      </w:r>
      <w:r w:rsidRPr="008D2671">
        <w:rPr>
          <w:noProof w:val="0"/>
          <w:sz w:val="22"/>
          <w:szCs w:val="22"/>
        </w:rPr>
        <w:tab/>
        <w:t xml:space="preserve">                   podpis oprávnenej osoby</w:t>
      </w:r>
    </w:p>
    <w:p w14:paraId="0909CD73" w14:textId="77777777" w:rsidR="00F00D1B" w:rsidRDefault="00F00D1B" w:rsidP="008F5D33">
      <w:pPr>
        <w:tabs>
          <w:tab w:val="right" w:leader="dot" w:pos="0"/>
        </w:tabs>
        <w:rPr>
          <w:rFonts w:ascii="Times New Roman" w:eastAsia="Calibri" w:hAnsi="Times New Roman"/>
          <w:noProof w:val="0"/>
          <w:lang w:eastAsia="en-US"/>
        </w:rPr>
      </w:pPr>
    </w:p>
    <w:p w14:paraId="2D140774" w14:textId="77777777" w:rsidR="00F00D1B" w:rsidRDefault="00F00D1B" w:rsidP="008F5D33">
      <w:pPr>
        <w:tabs>
          <w:tab w:val="right" w:leader="dot" w:pos="0"/>
        </w:tabs>
        <w:rPr>
          <w:rFonts w:ascii="Times New Roman" w:eastAsia="Calibri" w:hAnsi="Times New Roman"/>
          <w:noProof w:val="0"/>
          <w:lang w:eastAsia="en-US"/>
        </w:rPr>
      </w:pPr>
    </w:p>
    <w:p w14:paraId="5578E386" w14:textId="77777777" w:rsidR="00F00D1B" w:rsidRDefault="00F00D1B" w:rsidP="008F5D33">
      <w:pPr>
        <w:tabs>
          <w:tab w:val="right" w:leader="dot" w:pos="0"/>
        </w:tabs>
        <w:rPr>
          <w:rFonts w:ascii="Times New Roman" w:eastAsia="Calibri" w:hAnsi="Times New Roman"/>
          <w:noProof w:val="0"/>
          <w:lang w:eastAsia="en-US"/>
        </w:rPr>
      </w:pPr>
    </w:p>
    <w:p w14:paraId="128D69C0" w14:textId="77777777" w:rsidR="00F00D1B" w:rsidRDefault="00F00D1B" w:rsidP="008F5D33">
      <w:pPr>
        <w:tabs>
          <w:tab w:val="right" w:leader="dot" w:pos="0"/>
        </w:tabs>
        <w:rPr>
          <w:rFonts w:ascii="Times New Roman" w:eastAsia="Calibri" w:hAnsi="Times New Roman"/>
          <w:noProof w:val="0"/>
          <w:lang w:eastAsia="en-US"/>
        </w:rPr>
      </w:pPr>
    </w:p>
    <w:p w14:paraId="6F80AA8D" w14:textId="77777777" w:rsidR="00F00D1B" w:rsidRDefault="00F00D1B" w:rsidP="008F5D33">
      <w:pPr>
        <w:tabs>
          <w:tab w:val="right" w:leader="dot" w:pos="0"/>
        </w:tabs>
        <w:rPr>
          <w:rFonts w:ascii="Times New Roman" w:eastAsia="Calibri" w:hAnsi="Times New Roman"/>
          <w:noProof w:val="0"/>
          <w:lang w:eastAsia="en-US"/>
        </w:rPr>
      </w:pPr>
    </w:p>
    <w:p w14:paraId="11CD8277" w14:textId="77777777" w:rsidR="00956A5F" w:rsidRDefault="00956A5F" w:rsidP="00F00D1B">
      <w:pPr>
        <w:jc w:val="right"/>
        <w:rPr>
          <w:i/>
          <w:noProof w:val="0"/>
        </w:rPr>
      </w:pPr>
    </w:p>
    <w:p w14:paraId="2DB08ED8" w14:textId="77777777" w:rsidR="00956A5F" w:rsidRDefault="00956A5F" w:rsidP="00F00D1B">
      <w:pPr>
        <w:jc w:val="right"/>
        <w:rPr>
          <w:i/>
          <w:noProof w:val="0"/>
        </w:rPr>
      </w:pPr>
    </w:p>
    <w:p w14:paraId="5BAA5A1A" w14:textId="77777777" w:rsidR="00956A5F" w:rsidRDefault="00956A5F" w:rsidP="00F00D1B">
      <w:pPr>
        <w:jc w:val="right"/>
        <w:rPr>
          <w:i/>
          <w:noProof w:val="0"/>
        </w:rPr>
      </w:pPr>
    </w:p>
    <w:p w14:paraId="524651D5" w14:textId="77777777" w:rsidR="00956A5F" w:rsidRDefault="00956A5F" w:rsidP="00F00D1B">
      <w:pPr>
        <w:jc w:val="right"/>
        <w:rPr>
          <w:i/>
          <w:noProof w:val="0"/>
        </w:rPr>
      </w:pPr>
    </w:p>
    <w:p w14:paraId="1511980F" w14:textId="77777777" w:rsidR="00956A5F" w:rsidRDefault="00956A5F" w:rsidP="00F00D1B">
      <w:pPr>
        <w:jc w:val="right"/>
        <w:rPr>
          <w:i/>
          <w:noProof w:val="0"/>
        </w:rPr>
      </w:pPr>
    </w:p>
    <w:p w14:paraId="1667A539" w14:textId="77777777" w:rsidR="00956A5F" w:rsidRDefault="00956A5F" w:rsidP="00F00D1B">
      <w:pPr>
        <w:jc w:val="right"/>
        <w:rPr>
          <w:i/>
          <w:noProof w:val="0"/>
        </w:rPr>
      </w:pPr>
    </w:p>
    <w:p w14:paraId="511CA524" w14:textId="77777777" w:rsidR="00956A5F" w:rsidRDefault="00956A5F" w:rsidP="00F00D1B">
      <w:pPr>
        <w:jc w:val="right"/>
        <w:rPr>
          <w:i/>
          <w:noProof w:val="0"/>
        </w:rPr>
      </w:pPr>
    </w:p>
    <w:p w14:paraId="175B9026" w14:textId="77777777" w:rsidR="00956A5F" w:rsidRDefault="00956A5F" w:rsidP="00F00D1B">
      <w:pPr>
        <w:jc w:val="right"/>
        <w:rPr>
          <w:i/>
          <w:noProof w:val="0"/>
        </w:rPr>
      </w:pPr>
    </w:p>
    <w:p w14:paraId="79197BD3" w14:textId="52F836CF" w:rsidR="00F00D1B" w:rsidRPr="00837FA0" w:rsidRDefault="00F00D1B" w:rsidP="00F00D1B">
      <w:pPr>
        <w:jc w:val="right"/>
        <w:rPr>
          <w:i/>
          <w:noProof w:val="0"/>
        </w:rPr>
      </w:pPr>
      <w:r w:rsidRPr="00837FA0">
        <w:rPr>
          <w:i/>
          <w:noProof w:val="0"/>
        </w:rPr>
        <w:t xml:space="preserve">Príloha č. </w:t>
      </w:r>
      <w:r w:rsidR="00396DF2">
        <w:rPr>
          <w:i/>
          <w:noProof w:val="0"/>
        </w:rPr>
        <w:t>2</w:t>
      </w:r>
    </w:p>
    <w:p w14:paraId="59F284A8" w14:textId="01609585" w:rsidR="0085542B" w:rsidRPr="00837FA0" w:rsidRDefault="00713955" w:rsidP="001A02D5">
      <w:pPr>
        <w:pStyle w:val="Nadpis2"/>
        <w:rPr>
          <w:lang w:eastAsia="cs-CZ"/>
        </w:rPr>
      </w:pPr>
      <w:bookmarkStart w:id="234" w:name="_Toc476636410"/>
      <w:bookmarkStart w:id="235" w:name="_Toc10633677"/>
      <w:bookmarkStart w:id="236" w:name="_Toc26867291"/>
      <w:bookmarkStart w:id="237" w:name="_Toc26868269"/>
      <w:bookmarkStart w:id="238" w:name="_Toc30423440"/>
      <w:bookmarkEnd w:id="224"/>
      <w:bookmarkEnd w:id="225"/>
      <w:r w:rsidRPr="00837FA0">
        <w:rPr>
          <w:lang w:eastAsia="cs-CZ"/>
        </w:rPr>
        <w:t>Podiel plnenia zo zmluvy</w:t>
      </w:r>
      <w:bookmarkEnd w:id="234"/>
      <w:bookmarkEnd w:id="235"/>
      <w:bookmarkEnd w:id="236"/>
      <w:bookmarkEnd w:id="237"/>
      <w:bookmarkEnd w:id="238"/>
    </w:p>
    <w:p w14:paraId="47D80788" w14:textId="77777777" w:rsidR="0085542B" w:rsidRPr="00837FA0" w:rsidRDefault="0085542B" w:rsidP="009E4D9C">
      <w:pPr>
        <w:autoSpaceDE w:val="0"/>
        <w:autoSpaceDN w:val="0"/>
        <w:adjustRightInd w:val="0"/>
        <w:jc w:val="center"/>
        <w:rPr>
          <w:rFonts w:cs="Garamond"/>
          <w:noProof w:val="0"/>
          <w:color w:val="000000"/>
          <w:sz w:val="32"/>
          <w:szCs w:val="32"/>
          <w:lang w:eastAsia="cs-CZ"/>
        </w:rPr>
      </w:pPr>
    </w:p>
    <w:p w14:paraId="45A5D8D4"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V súlade s ustanovením § 4</w:t>
      </w:r>
      <w:r w:rsidR="009034D4" w:rsidRPr="00837FA0">
        <w:rPr>
          <w:rFonts w:cs="Garamond"/>
          <w:noProof w:val="0"/>
          <w:color w:val="000000"/>
          <w:sz w:val="23"/>
          <w:szCs w:val="23"/>
          <w:lang w:eastAsia="cs-CZ"/>
        </w:rPr>
        <w:t>1</w:t>
      </w:r>
      <w:r w:rsidRPr="00837FA0">
        <w:rPr>
          <w:rFonts w:cs="Garamond"/>
          <w:noProof w:val="0"/>
          <w:color w:val="000000"/>
          <w:sz w:val="23"/>
          <w:szCs w:val="23"/>
          <w:lang w:eastAsia="cs-CZ"/>
        </w:rPr>
        <w:t xml:space="preserve"> ods. 1 zákona č. </w:t>
      </w:r>
      <w:r w:rsidR="009034D4" w:rsidRPr="00837FA0">
        <w:rPr>
          <w:rFonts w:cs="Garamond"/>
          <w:noProof w:val="0"/>
          <w:color w:val="000000"/>
          <w:sz w:val="23"/>
          <w:szCs w:val="23"/>
          <w:lang w:eastAsia="cs-CZ"/>
        </w:rPr>
        <w:t>343</w:t>
      </w:r>
      <w:r w:rsidRPr="00837FA0">
        <w:rPr>
          <w:rFonts w:cs="Garamond"/>
          <w:noProof w:val="0"/>
          <w:color w:val="000000"/>
          <w:sz w:val="23"/>
          <w:szCs w:val="23"/>
          <w:lang w:eastAsia="cs-CZ"/>
        </w:rPr>
        <w:t>/20</w:t>
      </w:r>
      <w:r w:rsidR="009034D4" w:rsidRPr="00837FA0">
        <w:rPr>
          <w:rFonts w:cs="Garamond"/>
          <w:noProof w:val="0"/>
          <w:color w:val="000000"/>
          <w:sz w:val="23"/>
          <w:szCs w:val="23"/>
          <w:lang w:eastAsia="cs-CZ"/>
        </w:rPr>
        <w:t>15</w:t>
      </w:r>
      <w:r w:rsidRPr="00837FA0">
        <w:rPr>
          <w:rFonts w:cs="Garamond"/>
          <w:noProof w:val="0"/>
          <w:color w:val="000000"/>
          <w:sz w:val="23"/>
          <w:szCs w:val="23"/>
          <w:lang w:eastAsia="cs-CZ"/>
        </w:rPr>
        <w:t xml:space="preserve"> Z. z. o verejnom obstarávaní a o zmene a doplnení niektorých zákonov, obstarávateľská organizácia požaduje od uchádzačov, aby vo svojej ponuke uviedli: </w:t>
      </w:r>
    </w:p>
    <w:p w14:paraId="067C107D"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1. percentuálny podiel zákazky, ktorý majú v úmysle zadať tretím osobám, </w:t>
      </w:r>
    </w:p>
    <w:p w14:paraId="60914C39" w14:textId="77777777" w:rsidR="0085542B" w:rsidRPr="00837FA0" w:rsidRDefault="0085542B" w:rsidP="0085542B">
      <w:pPr>
        <w:autoSpaceDE w:val="0"/>
        <w:autoSpaceDN w:val="0"/>
        <w:adjustRightInd w:val="0"/>
        <w:rPr>
          <w:rFonts w:cs="Garamond"/>
          <w:noProof w:val="0"/>
          <w:color w:val="000000"/>
          <w:sz w:val="14"/>
          <w:szCs w:val="14"/>
          <w:lang w:eastAsia="cs-CZ"/>
        </w:rPr>
      </w:pPr>
      <w:r w:rsidRPr="00837FA0">
        <w:rPr>
          <w:rFonts w:cs="Garamond"/>
          <w:noProof w:val="0"/>
          <w:color w:val="000000"/>
          <w:sz w:val="23"/>
          <w:szCs w:val="23"/>
          <w:lang w:eastAsia="cs-CZ"/>
        </w:rPr>
        <w:t>2. zoznam všetkých navrhovaných subdodávateľov,</w:t>
      </w:r>
      <w:r w:rsidRPr="00837FA0">
        <w:rPr>
          <w:rFonts w:cs="Garamond"/>
          <w:noProof w:val="0"/>
          <w:color w:val="000000"/>
          <w:sz w:val="14"/>
          <w:szCs w:val="14"/>
          <w:lang w:eastAsia="cs-CZ"/>
        </w:rPr>
        <w:t xml:space="preserve"> </w:t>
      </w:r>
    </w:p>
    <w:p w14:paraId="4126051E" w14:textId="77777777" w:rsidR="0085542B" w:rsidRPr="00837FA0"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3. uvedenie predmetu subdodávky. </w:t>
      </w:r>
    </w:p>
    <w:p w14:paraId="6A9F24A4" w14:textId="77777777" w:rsidR="0085542B" w:rsidRPr="00837FA0" w:rsidRDefault="0085542B" w:rsidP="0085542B">
      <w:pPr>
        <w:autoSpaceDE w:val="0"/>
        <w:autoSpaceDN w:val="0"/>
        <w:adjustRightInd w:val="0"/>
        <w:rPr>
          <w:rFonts w:cs="Garamond"/>
          <w:noProof w:val="0"/>
          <w:color w:val="000000"/>
          <w:sz w:val="23"/>
          <w:szCs w:val="23"/>
          <w:lang w:eastAsia="cs-CZ"/>
        </w:rPr>
      </w:pPr>
    </w:p>
    <w:p w14:paraId="764D9220" w14:textId="77777777" w:rsidR="0085542B" w:rsidRPr="00837FA0" w:rsidRDefault="0085542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Uchádzač uvedie v ponuke – tabuľka č. 1 podiel zákazky, ktoré má v úmysle zadať tretím osobám, ako aj navrhovaných subdo</w:t>
      </w:r>
      <w:r w:rsidR="009034D4" w:rsidRPr="00837FA0">
        <w:rPr>
          <w:rFonts w:cs="Garamond"/>
          <w:noProof w:val="0"/>
          <w:color w:val="000000"/>
          <w:sz w:val="23"/>
          <w:szCs w:val="23"/>
          <w:lang w:eastAsia="cs-CZ"/>
        </w:rPr>
        <w:t xml:space="preserve">dávateľov a predmety subdodávok. </w:t>
      </w:r>
      <w:r w:rsidRPr="00837FA0">
        <w:rPr>
          <w:rFonts w:cs="Garamond"/>
          <w:noProof w:val="0"/>
          <w:color w:val="000000"/>
          <w:sz w:val="23"/>
          <w:szCs w:val="23"/>
          <w:lang w:eastAsia="cs-CZ"/>
        </w:rPr>
        <w:t>Ak uchádzač nemá v úmysle zadať podiel zákazky tretím osobám, je túto skutočnosť povinný vyslovene uviesť vo svojej ponuke.</w:t>
      </w:r>
      <w:r w:rsidR="004750BA" w:rsidRPr="00837FA0">
        <w:rPr>
          <w:rFonts w:cs="Garamond"/>
          <w:noProof w:val="0"/>
          <w:color w:val="000000"/>
          <w:sz w:val="23"/>
          <w:szCs w:val="23"/>
          <w:lang w:eastAsia="cs-CZ"/>
        </w:rPr>
        <w:t xml:space="preserve"> </w:t>
      </w:r>
    </w:p>
    <w:p w14:paraId="18EBBAB5" w14:textId="77777777" w:rsidR="0085542B" w:rsidRPr="00837FA0" w:rsidRDefault="0085542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 xml:space="preserve"> </w:t>
      </w:r>
    </w:p>
    <w:p w14:paraId="26666695" w14:textId="77777777" w:rsidR="006D657B" w:rsidRPr="00837FA0" w:rsidRDefault="006D657B" w:rsidP="009E4D9C">
      <w:pPr>
        <w:autoSpaceDE w:val="0"/>
        <w:autoSpaceDN w:val="0"/>
        <w:adjustRightInd w:val="0"/>
        <w:jc w:val="both"/>
        <w:rPr>
          <w:rFonts w:cs="Garamond"/>
          <w:noProof w:val="0"/>
          <w:color w:val="000000"/>
          <w:sz w:val="23"/>
          <w:szCs w:val="23"/>
          <w:lang w:eastAsia="cs-CZ"/>
        </w:rPr>
      </w:pPr>
      <w:r w:rsidRPr="00837FA0">
        <w:rPr>
          <w:rFonts w:cs="Garamond"/>
          <w:noProof w:val="0"/>
          <w:color w:val="000000"/>
          <w:sz w:val="23"/>
          <w:szCs w:val="23"/>
          <w:lang w:eastAsia="cs-CZ"/>
        </w:rPr>
        <w:t>Tabuľka č. 1</w:t>
      </w:r>
    </w:p>
    <w:tbl>
      <w:tblPr>
        <w:tblStyle w:val="Mriekatabuky"/>
        <w:tblW w:w="0" w:type="auto"/>
        <w:tblLook w:val="04A0" w:firstRow="1" w:lastRow="0" w:firstColumn="1" w:lastColumn="0" w:noHBand="0" w:noVBand="1"/>
      </w:tblPr>
      <w:tblGrid>
        <w:gridCol w:w="2193"/>
        <w:gridCol w:w="2230"/>
        <w:gridCol w:w="2238"/>
        <w:gridCol w:w="2231"/>
      </w:tblGrid>
      <w:tr w:rsidR="0085542B" w:rsidRPr="00837FA0" w14:paraId="7CC9B4F0" w14:textId="77777777" w:rsidTr="0085542B">
        <w:tc>
          <w:tcPr>
            <w:tcW w:w="2260" w:type="dxa"/>
          </w:tcPr>
          <w:p w14:paraId="417A17C7" w14:textId="77777777" w:rsidR="0085542B" w:rsidRPr="00837FA0" w:rsidRDefault="0085542B" w:rsidP="009E4D9C">
            <w:pPr>
              <w:jc w:val="center"/>
              <w:rPr>
                <w:b/>
                <w:noProof w:val="0"/>
              </w:rPr>
            </w:pPr>
            <w:r w:rsidRPr="00837FA0">
              <w:rPr>
                <w:b/>
                <w:noProof w:val="0"/>
              </w:rPr>
              <w:t>P. č.</w:t>
            </w:r>
          </w:p>
        </w:tc>
        <w:tc>
          <w:tcPr>
            <w:tcW w:w="2260" w:type="dxa"/>
          </w:tcPr>
          <w:p w14:paraId="03EF093C" w14:textId="77777777" w:rsidR="0085542B" w:rsidRPr="00837FA0" w:rsidRDefault="0085542B" w:rsidP="009E4D9C">
            <w:pPr>
              <w:jc w:val="center"/>
              <w:rPr>
                <w:b/>
                <w:noProof w:val="0"/>
              </w:rPr>
            </w:pPr>
            <w:r w:rsidRPr="00837FA0">
              <w:rPr>
                <w:b/>
                <w:noProof w:val="0"/>
              </w:rPr>
              <w:t>% podiel subdodávky</w:t>
            </w:r>
          </w:p>
        </w:tc>
        <w:tc>
          <w:tcPr>
            <w:tcW w:w="2261" w:type="dxa"/>
          </w:tcPr>
          <w:p w14:paraId="0441F168" w14:textId="77777777" w:rsidR="0085542B" w:rsidRPr="00837FA0" w:rsidRDefault="0085542B" w:rsidP="009E4D9C">
            <w:pPr>
              <w:jc w:val="center"/>
              <w:rPr>
                <w:b/>
                <w:noProof w:val="0"/>
              </w:rPr>
            </w:pPr>
            <w:r w:rsidRPr="00837FA0">
              <w:rPr>
                <w:b/>
                <w:noProof w:val="0"/>
              </w:rPr>
              <w:t>Subdodávateľ</w:t>
            </w:r>
          </w:p>
        </w:tc>
        <w:tc>
          <w:tcPr>
            <w:tcW w:w="2261" w:type="dxa"/>
          </w:tcPr>
          <w:p w14:paraId="70D6D581" w14:textId="77777777" w:rsidR="0085542B" w:rsidRPr="00837FA0" w:rsidRDefault="0085542B" w:rsidP="009E4D9C">
            <w:pPr>
              <w:jc w:val="center"/>
              <w:rPr>
                <w:b/>
                <w:noProof w:val="0"/>
              </w:rPr>
            </w:pPr>
            <w:r w:rsidRPr="00837FA0">
              <w:rPr>
                <w:b/>
                <w:noProof w:val="0"/>
              </w:rPr>
              <w:t>Predmet subdodávky</w:t>
            </w:r>
          </w:p>
        </w:tc>
      </w:tr>
      <w:tr w:rsidR="0085542B" w:rsidRPr="00837FA0" w14:paraId="5BB02317" w14:textId="77777777" w:rsidTr="0085542B">
        <w:tc>
          <w:tcPr>
            <w:tcW w:w="2260" w:type="dxa"/>
          </w:tcPr>
          <w:p w14:paraId="612F5DC9" w14:textId="77777777" w:rsidR="0085542B" w:rsidRPr="00837FA0" w:rsidRDefault="0085542B" w:rsidP="005F23BB">
            <w:pPr>
              <w:rPr>
                <w:i/>
                <w:noProof w:val="0"/>
              </w:rPr>
            </w:pPr>
            <w:r w:rsidRPr="00837FA0">
              <w:rPr>
                <w:i/>
                <w:noProof w:val="0"/>
              </w:rPr>
              <w:t>1.</w:t>
            </w:r>
          </w:p>
        </w:tc>
        <w:tc>
          <w:tcPr>
            <w:tcW w:w="2260" w:type="dxa"/>
          </w:tcPr>
          <w:p w14:paraId="712DD8EF" w14:textId="77777777" w:rsidR="0085542B" w:rsidRPr="00837FA0" w:rsidRDefault="0085542B" w:rsidP="005F23BB">
            <w:pPr>
              <w:rPr>
                <w:i/>
                <w:noProof w:val="0"/>
              </w:rPr>
            </w:pPr>
          </w:p>
        </w:tc>
        <w:tc>
          <w:tcPr>
            <w:tcW w:w="2261" w:type="dxa"/>
          </w:tcPr>
          <w:p w14:paraId="06E83EC4" w14:textId="77777777" w:rsidR="0085542B" w:rsidRPr="00837FA0" w:rsidRDefault="0085542B" w:rsidP="005F23BB">
            <w:pPr>
              <w:rPr>
                <w:i/>
                <w:noProof w:val="0"/>
              </w:rPr>
            </w:pPr>
          </w:p>
        </w:tc>
        <w:tc>
          <w:tcPr>
            <w:tcW w:w="2261" w:type="dxa"/>
          </w:tcPr>
          <w:p w14:paraId="16BC9516" w14:textId="77777777" w:rsidR="0085542B" w:rsidRPr="00837FA0" w:rsidRDefault="0085542B" w:rsidP="005F23BB">
            <w:pPr>
              <w:rPr>
                <w:i/>
                <w:noProof w:val="0"/>
              </w:rPr>
            </w:pPr>
          </w:p>
        </w:tc>
      </w:tr>
      <w:tr w:rsidR="0085542B" w:rsidRPr="00837FA0" w14:paraId="06CD5832" w14:textId="77777777" w:rsidTr="0085542B">
        <w:tc>
          <w:tcPr>
            <w:tcW w:w="2260" w:type="dxa"/>
          </w:tcPr>
          <w:p w14:paraId="0F3F08BE" w14:textId="77777777" w:rsidR="0085542B" w:rsidRPr="00837FA0" w:rsidRDefault="0085542B" w:rsidP="005F23BB">
            <w:pPr>
              <w:rPr>
                <w:i/>
                <w:noProof w:val="0"/>
              </w:rPr>
            </w:pPr>
            <w:r w:rsidRPr="00837FA0">
              <w:rPr>
                <w:i/>
                <w:noProof w:val="0"/>
              </w:rPr>
              <w:t>2.</w:t>
            </w:r>
          </w:p>
        </w:tc>
        <w:tc>
          <w:tcPr>
            <w:tcW w:w="2260" w:type="dxa"/>
          </w:tcPr>
          <w:p w14:paraId="003F1D45" w14:textId="77777777" w:rsidR="0085542B" w:rsidRPr="00837FA0" w:rsidRDefault="0085542B" w:rsidP="005F23BB">
            <w:pPr>
              <w:rPr>
                <w:i/>
                <w:noProof w:val="0"/>
              </w:rPr>
            </w:pPr>
          </w:p>
        </w:tc>
        <w:tc>
          <w:tcPr>
            <w:tcW w:w="2261" w:type="dxa"/>
          </w:tcPr>
          <w:p w14:paraId="1052950B" w14:textId="77777777" w:rsidR="0085542B" w:rsidRPr="00837FA0" w:rsidRDefault="0085542B" w:rsidP="005F23BB">
            <w:pPr>
              <w:rPr>
                <w:i/>
                <w:noProof w:val="0"/>
              </w:rPr>
            </w:pPr>
          </w:p>
        </w:tc>
        <w:tc>
          <w:tcPr>
            <w:tcW w:w="2261" w:type="dxa"/>
          </w:tcPr>
          <w:p w14:paraId="4B2C8A95" w14:textId="77777777" w:rsidR="0085542B" w:rsidRPr="00837FA0" w:rsidRDefault="0085542B" w:rsidP="005F23BB">
            <w:pPr>
              <w:rPr>
                <w:i/>
                <w:noProof w:val="0"/>
              </w:rPr>
            </w:pPr>
          </w:p>
        </w:tc>
      </w:tr>
      <w:tr w:rsidR="0085542B" w:rsidRPr="00837FA0" w14:paraId="4E38826C" w14:textId="77777777" w:rsidTr="0085542B">
        <w:tc>
          <w:tcPr>
            <w:tcW w:w="2260" w:type="dxa"/>
          </w:tcPr>
          <w:p w14:paraId="0EBD2898" w14:textId="77777777" w:rsidR="0085542B" w:rsidRPr="00837FA0" w:rsidRDefault="0085542B" w:rsidP="005F23BB">
            <w:pPr>
              <w:rPr>
                <w:i/>
                <w:noProof w:val="0"/>
              </w:rPr>
            </w:pPr>
            <w:r w:rsidRPr="00837FA0">
              <w:rPr>
                <w:i/>
                <w:noProof w:val="0"/>
              </w:rPr>
              <w:t>3.</w:t>
            </w:r>
          </w:p>
        </w:tc>
        <w:tc>
          <w:tcPr>
            <w:tcW w:w="2260" w:type="dxa"/>
          </w:tcPr>
          <w:p w14:paraId="09CB0C10" w14:textId="77777777" w:rsidR="0085542B" w:rsidRPr="00837FA0" w:rsidRDefault="0085542B" w:rsidP="005F23BB">
            <w:pPr>
              <w:rPr>
                <w:i/>
                <w:noProof w:val="0"/>
              </w:rPr>
            </w:pPr>
          </w:p>
        </w:tc>
        <w:tc>
          <w:tcPr>
            <w:tcW w:w="2261" w:type="dxa"/>
          </w:tcPr>
          <w:p w14:paraId="4D9A882B" w14:textId="77777777" w:rsidR="0085542B" w:rsidRPr="00837FA0" w:rsidRDefault="0085542B" w:rsidP="005F23BB">
            <w:pPr>
              <w:rPr>
                <w:i/>
                <w:noProof w:val="0"/>
              </w:rPr>
            </w:pPr>
          </w:p>
        </w:tc>
        <w:tc>
          <w:tcPr>
            <w:tcW w:w="2261" w:type="dxa"/>
          </w:tcPr>
          <w:p w14:paraId="3C66C8F7" w14:textId="77777777" w:rsidR="0085542B" w:rsidRPr="00837FA0" w:rsidRDefault="0085542B" w:rsidP="005F23BB">
            <w:pPr>
              <w:rPr>
                <w:i/>
                <w:noProof w:val="0"/>
              </w:rPr>
            </w:pPr>
          </w:p>
        </w:tc>
      </w:tr>
    </w:tbl>
    <w:p w14:paraId="68F04924" w14:textId="77777777" w:rsidR="0085542B" w:rsidRDefault="0085542B" w:rsidP="0085542B">
      <w:pPr>
        <w:autoSpaceDE w:val="0"/>
        <w:autoSpaceDN w:val="0"/>
        <w:adjustRightInd w:val="0"/>
        <w:rPr>
          <w:rFonts w:cs="Garamond"/>
          <w:noProof w:val="0"/>
          <w:color w:val="000000"/>
          <w:sz w:val="23"/>
          <w:szCs w:val="23"/>
          <w:lang w:eastAsia="cs-CZ"/>
        </w:rPr>
      </w:pPr>
    </w:p>
    <w:p w14:paraId="6532D719" w14:textId="77777777" w:rsidR="006F1B51" w:rsidRDefault="006F1B51" w:rsidP="0085542B">
      <w:pPr>
        <w:autoSpaceDE w:val="0"/>
        <w:autoSpaceDN w:val="0"/>
        <w:adjustRightInd w:val="0"/>
        <w:rPr>
          <w:rFonts w:cs="Garamond"/>
          <w:noProof w:val="0"/>
          <w:color w:val="000000"/>
          <w:sz w:val="23"/>
          <w:szCs w:val="23"/>
          <w:lang w:eastAsia="cs-CZ"/>
        </w:rPr>
      </w:pPr>
    </w:p>
    <w:p w14:paraId="6A72BEEF" w14:textId="77777777" w:rsidR="006F1B51" w:rsidRPr="00837FA0" w:rsidRDefault="006F1B51" w:rsidP="0085542B">
      <w:pPr>
        <w:autoSpaceDE w:val="0"/>
        <w:autoSpaceDN w:val="0"/>
        <w:adjustRightInd w:val="0"/>
        <w:rPr>
          <w:rFonts w:cs="Garamond"/>
          <w:noProof w:val="0"/>
          <w:color w:val="000000"/>
          <w:sz w:val="23"/>
          <w:szCs w:val="23"/>
          <w:lang w:eastAsia="cs-CZ"/>
        </w:rPr>
      </w:pPr>
    </w:p>
    <w:p w14:paraId="4F13C365" w14:textId="77777777" w:rsidR="0085542B" w:rsidRPr="00837FA0" w:rsidRDefault="0085542B" w:rsidP="0085542B">
      <w:pPr>
        <w:autoSpaceDE w:val="0"/>
        <w:autoSpaceDN w:val="0"/>
        <w:adjustRightInd w:val="0"/>
        <w:rPr>
          <w:rFonts w:cs="Garamond"/>
          <w:noProof w:val="0"/>
          <w:color w:val="000000"/>
          <w:sz w:val="23"/>
          <w:szCs w:val="23"/>
          <w:lang w:eastAsia="cs-CZ"/>
        </w:rPr>
      </w:pPr>
    </w:p>
    <w:p w14:paraId="443BDB19" w14:textId="77777777" w:rsidR="0085542B" w:rsidRDefault="0085542B" w:rsidP="0085542B">
      <w:pPr>
        <w:autoSpaceDE w:val="0"/>
        <w:autoSpaceDN w:val="0"/>
        <w:adjustRightInd w:val="0"/>
        <w:rPr>
          <w:rFonts w:cs="Garamond"/>
          <w:noProof w:val="0"/>
          <w:color w:val="000000"/>
          <w:sz w:val="23"/>
          <w:szCs w:val="23"/>
          <w:lang w:eastAsia="cs-CZ"/>
        </w:rPr>
      </w:pPr>
      <w:r w:rsidRPr="00837FA0">
        <w:rPr>
          <w:rFonts w:cs="Garamond"/>
          <w:noProof w:val="0"/>
          <w:color w:val="000000"/>
          <w:sz w:val="23"/>
          <w:szCs w:val="23"/>
          <w:lang w:eastAsia="cs-CZ"/>
        </w:rPr>
        <w:t xml:space="preserve">V .................................. dňa ................. </w:t>
      </w:r>
    </w:p>
    <w:p w14:paraId="47512D04" w14:textId="77777777" w:rsidR="006F1B51" w:rsidRDefault="006F1B51" w:rsidP="0085542B">
      <w:pPr>
        <w:autoSpaceDE w:val="0"/>
        <w:autoSpaceDN w:val="0"/>
        <w:adjustRightInd w:val="0"/>
        <w:rPr>
          <w:rFonts w:cs="Garamond"/>
          <w:noProof w:val="0"/>
          <w:color w:val="000000"/>
          <w:sz w:val="23"/>
          <w:szCs w:val="23"/>
          <w:lang w:eastAsia="cs-CZ"/>
        </w:rPr>
      </w:pPr>
    </w:p>
    <w:p w14:paraId="1038D19E" w14:textId="77777777" w:rsidR="006F1B51" w:rsidRDefault="006F1B51" w:rsidP="0085542B">
      <w:pPr>
        <w:autoSpaceDE w:val="0"/>
        <w:autoSpaceDN w:val="0"/>
        <w:adjustRightInd w:val="0"/>
        <w:rPr>
          <w:rFonts w:cs="Garamond"/>
          <w:noProof w:val="0"/>
          <w:color w:val="000000"/>
          <w:sz w:val="23"/>
          <w:szCs w:val="23"/>
          <w:lang w:eastAsia="cs-CZ"/>
        </w:rPr>
      </w:pPr>
    </w:p>
    <w:p w14:paraId="6ECE41BC" w14:textId="77777777" w:rsidR="006F1B51" w:rsidRDefault="006F1B51" w:rsidP="0085542B">
      <w:pPr>
        <w:autoSpaceDE w:val="0"/>
        <w:autoSpaceDN w:val="0"/>
        <w:adjustRightInd w:val="0"/>
        <w:rPr>
          <w:rFonts w:cs="Garamond"/>
          <w:noProof w:val="0"/>
          <w:color w:val="000000"/>
          <w:sz w:val="23"/>
          <w:szCs w:val="23"/>
          <w:lang w:eastAsia="cs-CZ"/>
        </w:rPr>
      </w:pPr>
    </w:p>
    <w:p w14:paraId="79BCB0FF" w14:textId="77777777" w:rsidR="006F1B51" w:rsidRPr="00837FA0" w:rsidRDefault="006F1B51" w:rsidP="0085542B">
      <w:pPr>
        <w:autoSpaceDE w:val="0"/>
        <w:autoSpaceDN w:val="0"/>
        <w:adjustRightInd w:val="0"/>
        <w:rPr>
          <w:rFonts w:cs="Garamond"/>
          <w:noProof w:val="0"/>
          <w:color w:val="000000"/>
          <w:sz w:val="23"/>
          <w:szCs w:val="23"/>
          <w:lang w:eastAsia="cs-CZ"/>
        </w:rPr>
      </w:pPr>
    </w:p>
    <w:p w14:paraId="56DF0F76" w14:textId="77777777" w:rsidR="0085542B" w:rsidRPr="006F1B51" w:rsidRDefault="0085542B" w:rsidP="006F1B51">
      <w:pPr>
        <w:autoSpaceDE w:val="0"/>
        <w:autoSpaceDN w:val="0"/>
        <w:adjustRightInd w:val="0"/>
        <w:rPr>
          <w:rFonts w:cs="Garamond"/>
          <w:noProof w:val="0"/>
          <w:color w:val="000000"/>
          <w:sz w:val="20"/>
          <w:szCs w:val="20"/>
          <w:lang w:eastAsia="cs-CZ"/>
        </w:rPr>
      </w:pPr>
      <w:r w:rsidRPr="006F1B51">
        <w:rPr>
          <w:rFonts w:cs="Garamond"/>
          <w:noProof w:val="0"/>
          <w:color w:val="000000"/>
          <w:sz w:val="20"/>
          <w:szCs w:val="20"/>
          <w:lang w:eastAsia="cs-CZ"/>
        </w:rPr>
        <w:t>..........................................................................................</w:t>
      </w:r>
    </w:p>
    <w:p w14:paraId="46610034" w14:textId="77777777" w:rsidR="0085542B" w:rsidRPr="006F1B51" w:rsidRDefault="006F1B51" w:rsidP="006F1B51">
      <w:pPr>
        <w:autoSpaceDE w:val="0"/>
        <w:autoSpaceDN w:val="0"/>
        <w:adjustRightInd w:val="0"/>
        <w:rPr>
          <w:rFonts w:cs="Garamond"/>
          <w:noProof w:val="0"/>
          <w:color w:val="000000"/>
          <w:sz w:val="20"/>
          <w:szCs w:val="20"/>
          <w:lang w:eastAsia="cs-CZ"/>
        </w:rPr>
      </w:pPr>
      <w:r>
        <w:rPr>
          <w:rFonts w:cs="Garamond"/>
          <w:noProof w:val="0"/>
          <w:color w:val="000000"/>
          <w:sz w:val="20"/>
          <w:szCs w:val="20"/>
          <w:lang w:eastAsia="cs-CZ"/>
        </w:rPr>
        <w:t xml:space="preserve">  </w:t>
      </w:r>
      <w:r w:rsidR="0085542B" w:rsidRPr="006F1B51">
        <w:rPr>
          <w:rFonts w:cs="Garamond"/>
          <w:noProof w:val="0"/>
          <w:color w:val="000000"/>
          <w:sz w:val="20"/>
          <w:szCs w:val="20"/>
          <w:lang w:eastAsia="cs-CZ"/>
        </w:rPr>
        <w:t>meno, priezvisko a podpis štatutárneho orgánu</w:t>
      </w:r>
    </w:p>
    <w:p w14:paraId="0FC23993" w14:textId="183183EE" w:rsidR="00CB0952" w:rsidRDefault="006F1B51" w:rsidP="008F5D33">
      <w:pPr>
        <w:rPr>
          <w:rFonts w:cs="Garamond"/>
          <w:noProof w:val="0"/>
          <w:color w:val="000000"/>
          <w:sz w:val="20"/>
          <w:szCs w:val="20"/>
          <w:lang w:eastAsia="cs-CZ"/>
        </w:rPr>
      </w:pPr>
      <w:r>
        <w:rPr>
          <w:rFonts w:cs="Garamond"/>
          <w:noProof w:val="0"/>
          <w:color w:val="000000"/>
          <w:sz w:val="20"/>
          <w:szCs w:val="20"/>
          <w:lang w:eastAsia="cs-CZ"/>
        </w:rPr>
        <w:t xml:space="preserve">    </w:t>
      </w:r>
      <w:r w:rsidR="0085542B" w:rsidRPr="006F1B51">
        <w:rPr>
          <w:rFonts w:cs="Garamond"/>
          <w:noProof w:val="0"/>
          <w:color w:val="000000"/>
          <w:sz w:val="20"/>
          <w:szCs w:val="20"/>
          <w:lang w:eastAsia="cs-CZ"/>
        </w:rPr>
        <w:t>alebo člena štatutárneho orgánu uchádzača</w:t>
      </w:r>
    </w:p>
    <w:p w14:paraId="3E9EEF8B" w14:textId="7258762B" w:rsidR="00264F75" w:rsidRDefault="00264F75" w:rsidP="008F5D33">
      <w:pPr>
        <w:rPr>
          <w:rFonts w:cs="Garamond"/>
          <w:noProof w:val="0"/>
          <w:color w:val="000000"/>
          <w:sz w:val="20"/>
          <w:szCs w:val="20"/>
          <w:lang w:eastAsia="cs-CZ"/>
        </w:rPr>
      </w:pPr>
    </w:p>
    <w:p w14:paraId="46BA452F" w14:textId="72FCF5C3" w:rsidR="00264F75" w:rsidRDefault="00264F75" w:rsidP="008F5D33">
      <w:pPr>
        <w:rPr>
          <w:rFonts w:cs="Garamond"/>
          <w:noProof w:val="0"/>
          <w:color w:val="000000"/>
          <w:sz w:val="20"/>
          <w:szCs w:val="20"/>
          <w:lang w:eastAsia="cs-CZ"/>
        </w:rPr>
      </w:pPr>
    </w:p>
    <w:p w14:paraId="6D6D23F0" w14:textId="0F088FD3" w:rsidR="00264F75" w:rsidRDefault="00264F75" w:rsidP="008F5D33">
      <w:pPr>
        <w:rPr>
          <w:rFonts w:cs="Garamond"/>
          <w:noProof w:val="0"/>
          <w:color w:val="000000"/>
          <w:sz w:val="20"/>
          <w:szCs w:val="20"/>
          <w:lang w:eastAsia="cs-CZ"/>
        </w:rPr>
      </w:pPr>
    </w:p>
    <w:p w14:paraId="568238D7" w14:textId="5CCB69DE" w:rsidR="00264F75" w:rsidRDefault="00264F75" w:rsidP="008F5D33">
      <w:pPr>
        <w:rPr>
          <w:rFonts w:cs="Garamond"/>
          <w:noProof w:val="0"/>
          <w:color w:val="000000"/>
          <w:sz w:val="20"/>
          <w:szCs w:val="20"/>
          <w:lang w:eastAsia="cs-CZ"/>
        </w:rPr>
      </w:pPr>
    </w:p>
    <w:p w14:paraId="02A95AB8" w14:textId="3609FBFE" w:rsidR="00264F75" w:rsidRDefault="00264F75" w:rsidP="008F5D33">
      <w:pPr>
        <w:rPr>
          <w:rFonts w:cs="Garamond"/>
          <w:noProof w:val="0"/>
          <w:color w:val="000000"/>
          <w:sz w:val="20"/>
          <w:szCs w:val="20"/>
          <w:lang w:eastAsia="cs-CZ"/>
        </w:rPr>
      </w:pPr>
    </w:p>
    <w:p w14:paraId="38150D21" w14:textId="1AA56AE8" w:rsidR="00264F75" w:rsidRDefault="00264F75" w:rsidP="008F5D33">
      <w:pPr>
        <w:rPr>
          <w:rFonts w:cs="Garamond"/>
          <w:noProof w:val="0"/>
          <w:color w:val="000000"/>
          <w:sz w:val="20"/>
          <w:szCs w:val="20"/>
          <w:lang w:eastAsia="cs-CZ"/>
        </w:rPr>
      </w:pPr>
    </w:p>
    <w:p w14:paraId="5702F76F" w14:textId="27DB3D29" w:rsidR="00264F75" w:rsidRDefault="00264F75" w:rsidP="008F5D33">
      <w:pPr>
        <w:rPr>
          <w:rFonts w:cs="Garamond"/>
          <w:noProof w:val="0"/>
          <w:color w:val="000000"/>
          <w:sz w:val="20"/>
          <w:szCs w:val="20"/>
          <w:lang w:eastAsia="cs-CZ"/>
        </w:rPr>
      </w:pPr>
    </w:p>
    <w:p w14:paraId="20C60D96" w14:textId="6903F61A" w:rsidR="00264F75" w:rsidRDefault="00264F75" w:rsidP="008F5D33">
      <w:pPr>
        <w:rPr>
          <w:rFonts w:cs="Garamond"/>
          <w:noProof w:val="0"/>
          <w:color w:val="000000"/>
          <w:sz w:val="20"/>
          <w:szCs w:val="20"/>
          <w:lang w:eastAsia="cs-CZ"/>
        </w:rPr>
      </w:pPr>
    </w:p>
    <w:p w14:paraId="58052FA4" w14:textId="5A018B81" w:rsidR="00264F75" w:rsidRDefault="00264F75" w:rsidP="008F5D33">
      <w:pPr>
        <w:rPr>
          <w:rFonts w:cs="Garamond"/>
          <w:noProof w:val="0"/>
          <w:color w:val="000000"/>
          <w:sz w:val="20"/>
          <w:szCs w:val="20"/>
          <w:lang w:eastAsia="cs-CZ"/>
        </w:rPr>
      </w:pPr>
    </w:p>
    <w:p w14:paraId="0851C768" w14:textId="445B97B4" w:rsidR="00264F75" w:rsidRDefault="00264F75" w:rsidP="008F5D33">
      <w:pPr>
        <w:rPr>
          <w:rFonts w:cs="Garamond"/>
          <w:noProof w:val="0"/>
          <w:color w:val="000000"/>
          <w:sz w:val="20"/>
          <w:szCs w:val="20"/>
          <w:lang w:eastAsia="cs-CZ"/>
        </w:rPr>
      </w:pPr>
    </w:p>
    <w:p w14:paraId="08D7B3B4" w14:textId="5615B5AA" w:rsidR="00264F75" w:rsidRDefault="00264F75" w:rsidP="008F5D33">
      <w:pPr>
        <w:rPr>
          <w:rFonts w:cs="Garamond"/>
          <w:noProof w:val="0"/>
          <w:color w:val="000000"/>
          <w:sz w:val="20"/>
          <w:szCs w:val="20"/>
          <w:lang w:eastAsia="cs-CZ"/>
        </w:rPr>
      </w:pPr>
    </w:p>
    <w:p w14:paraId="19E71A38" w14:textId="51E5998E" w:rsidR="00264F75" w:rsidRDefault="00264F75" w:rsidP="008F5D33">
      <w:pPr>
        <w:rPr>
          <w:rFonts w:cs="Garamond"/>
          <w:noProof w:val="0"/>
          <w:color w:val="000000"/>
          <w:sz w:val="20"/>
          <w:szCs w:val="20"/>
          <w:lang w:eastAsia="cs-CZ"/>
        </w:rPr>
      </w:pPr>
    </w:p>
    <w:p w14:paraId="7040B3CD" w14:textId="7D3EA9CB" w:rsidR="00264F75" w:rsidRDefault="00264F75" w:rsidP="008F5D33">
      <w:pPr>
        <w:rPr>
          <w:rFonts w:cs="Garamond"/>
          <w:noProof w:val="0"/>
          <w:color w:val="000000"/>
          <w:sz w:val="20"/>
          <w:szCs w:val="20"/>
          <w:lang w:eastAsia="cs-CZ"/>
        </w:rPr>
      </w:pPr>
    </w:p>
    <w:p w14:paraId="6804C75B" w14:textId="1A60DC95" w:rsidR="00264F75" w:rsidRDefault="00264F75" w:rsidP="008F5D33">
      <w:pPr>
        <w:rPr>
          <w:rFonts w:cs="Garamond"/>
          <w:noProof w:val="0"/>
          <w:color w:val="000000"/>
          <w:sz w:val="20"/>
          <w:szCs w:val="20"/>
          <w:lang w:eastAsia="cs-CZ"/>
        </w:rPr>
      </w:pPr>
    </w:p>
    <w:p w14:paraId="10FAF089" w14:textId="05EA7849" w:rsidR="00264F75" w:rsidRDefault="00264F75" w:rsidP="008F5D33">
      <w:pPr>
        <w:rPr>
          <w:rFonts w:cs="Garamond"/>
          <w:noProof w:val="0"/>
          <w:color w:val="000000"/>
          <w:sz w:val="20"/>
          <w:szCs w:val="20"/>
          <w:lang w:eastAsia="cs-CZ"/>
        </w:rPr>
      </w:pPr>
    </w:p>
    <w:p w14:paraId="0F154B0F" w14:textId="3EED3D50" w:rsidR="00264F75" w:rsidRDefault="00264F75" w:rsidP="008F5D33">
      <w:pPr>
        <w:rPr>
          <w:rFonts w:cs="Garamond"/>
          <w:noProof w:val="0"/>
          <w:color w:val="000000"/>
          <w:sz w:val="20"/>
          <w:szCs w:val="20"/>
          <w:lang w:eastAsia="cs-CZ"/>
        </w:rPr>
      </w:pPr>
    </w:p>
    <w:p w14:paraId="2E560F1D" w14:textId="368E9856" w:rsidR="00264F75" w:rsidRDefault="00264F75" w:rsidP="008F5D33">
      <w:pPr>
        <w:rPr>
          <w:rFonts w:cs="Garamond"/>
          <w:noProof w:val="0"/>
          <w:color w:val="000000"/>
          <w:sz w:val="20"/>
          <w:szCs w:val="20"/>
          <w:lang w:eastAsia="cs-CZ"/>
        </w:rPr>
      </w:pPr>
    </w:p>
    <w:p w14:paraId="1776FC0D" w14:textId="4AB04C46" w:rsidR="00264F75" w:rsidRDefault="00264F75" w:rsidP="008F5D33">
      <w:pPr>
        <w:rPr>
          <w:rFonts w:cs="Garamond"/>
          <w:noProof w:val="0"/>
          <w:color w:val="000000"/>
          <w:sz w:val="20"/>
          <w:szCs w:val="20"/>
          <w:lang w:eastAsia="cs-CZ"/>
        </w:rPr>
      </w:pPr>
    </w:p>
    <w:p w14:paraId="686AF331" w14:textId="6A008FDE" w:rsidR="00264F75" w:rsidRDefault="00264F75" w:rsidP="008F5D33">
      <w:pPr>
        <w:rPr>
          <w:rFonts w:cs="Garamond"/>
          <w:noProof w:val="0"/>
          <w:color w:val="000000"/>
          <w:sz w:val="20"/>
          <w:szCs w:val="20"/>
          <w:lang w:eastAsia="cs-CZ"/>
        </w:rPr>
      </w:pPr>
    </w:p>
    <w:p w14:paraId="329C1529" w14:textId="28E493BF" w:rsidR="00264F75" w:rsidRDefault="00264F75" w:rsidP="008F5D33">
      <w:pPr>
        <w:rPr>
          <w:rFonts w:cs="Garamond"/>
          <w:noProof w:val="0"/>
          <w:color w:val="000000"/>
          <w:sz w:val="20"/>
          <w:szCs w:val="20"/>
          <w:lang w:eastAsia="cs-CZ"/>
        </w:rPr>
      </w:pPr>
    </w:p>
    <w:p w14:paraId="6404D5A9" w14:textId="288594FB" w:rsidR="00264F75" w:rsidRDefault="00264F75" w:rsidP="008F5D33">
      <w:pPr>
        <w:rPr>
          <w:rFonts w:cs="Garamond"/>
          <w:noProof w:val="0"/>
          <w:color w:val="000000"/>
          <w:sz w:val="20"/>
          <w:szCs w:val="20"/>
          <w:lang w:eastAsia="cs-CZ"/>
        </w:rPr>
      </w:pPr>
    </w:p>
    <w:p w14:paraId="089B6A10" w14:textId="4D409871" w:rsidR="00264F75" w:rsidRDefault="00264F75" w:rsidP="008F5D33">
      <w:pPr>
        <w:rPr>
          <w:rFonts w:cs="Garamond"/>
          <w:noProof w:val="0"/>
          <w:color w:val="000000"/>
          <w:sz w:val="20"/>
          <w:szCs w:val="20"/>
          <w:lang w:eastAsia="cs-CZ"/>
        </w:rPr>
      </w:pPr>
    </w:p>
    <w:p w14:paraId="32EDE417" w14:textId="77777777" w:rsidR="00264F75" w:rsidRPr="003256AB" w:rsidRDefault="00264F75" w:rsidP="00264F75">
      <w:pPr>
        <w:keepNext/>
        <w:keepLines/>
        <w:autoSpaceDE w:val="0"/>
        <w:autoSpaceDN w:val="0"/>
        <w:adjustRightInd w:val="0"/>
        <w:jc w:val="right"/>
        <w:rPr>
          <w:rFonts w:cs="Garamond"/>
          <w:noProof w:val="0"/>
          <w:color w:val="000000"/>
          <w:sz w:val="23"/>
          <w:szCs w:val="23"/>
          <w:lang w:eastAsia="cs-CZ"/>
        </w:rPr>
      </w:pPr>
      <w:r w:rsidRPr="00837FA0">
        <w:rPr>
          <w:rFonts w:cs="Garamond"/>
          <w:i/>
          <w:iCs/>
          <w:noProof w:val="0"/>
          <w:color w:val="000000"/>
          <w:sz w:val="23"/>
          <w:szCs w:val="23"/>
          <w:lang w:eastAsia="cs-CZ"/>
        </w:rPr>
        <w:t xml:space="preserve">Príloha č. </w:t>
      </w:r>
      <w:r>
        <w:rPr>
          <w:rFonts w:cs="Garamond"/>
          <w:i/>
          <w:iCs/>
          <w:noProof w:val="0"/>
          <w:color w:val="000000"/>
          <w:sz w:val="23"/>
          <w:szCs w:val="23"/>
          <w:lang w:eastAsia="cs-CZ"/>
        </w:rPr>
        <w:t>3</w:t>
      </w:r>
    </w:p>
    <w:p w14:paraId="6B542211" w14:textId="77777777" w:rsidR="00264F75" w:rsidRPr="00711DB5" w:rsidRDefault="00264F75" w:rsidP="00264F75">
      <w:pPr>
        <w:keepNext/>
        <w:keepLines/>
      </w:pPr>
    </w:p>
    <w:p w14:paraId="15ABCC9B" w14:textId="77777777" w:rsidR="00264F75" w:rsidRPr="00264F75" w:rsidRDefault="00264F75" w:rsidP="00264F75">
      <w:pPr>
        <w:keepNext/>
        <w:keepLines/>
        <w:rPr>
          <w:i/>
          <w:noProof w:val="0"/>
        </w:rPr>
      </w:pPr>
    </w:p>
    <w:p w14:paraId="432DCC9F" w14:textId="2CDB1D6D" w:rsidR="00264F75" w:rsidRPr="00264F75" w:rsidRDefault="00264F75" w:rsidP="00264F75">
      <w:pPr>
        <w:autoSpaceDE w:val="0"/>
        <w:autoSpaceDN w:val="0"/>
        <w:adjustRightInd w:val="0"/>
        <w:jc w:val="both"/>
        <w:rPr>
          <w:rFonts w:cs="Garamond"/>
          <w:noProof w:val="0"/>
          <w:color w:val="000000"/>
          <w:lang w:eastAsia="cs-CZ"/>
        </w:rPr>
      </w:pPr>
      <w:r w:rsidRPr="00264F75">
        <w:rPr>
          <w:rFonts w:cs="Garamond"/>
          <w:noProof w:val="0"/>
          <w:color w:val="000000"/>
          <w:lang w:eastAsia="cs-CZ"/>
        </w:rPr>
        <w:t>Technická špecifikácia predmetu zákazky</w:t>
      </w:r>
      <w:r w:rsidRPr="00264F75">
        <w:t xml:space="preserve"> </w:t>
      </w:r>
      <w:r w:rsidRPr="00264F75">
        <w:rPr>
          <w:rFonts w:cs="Garamond"/>
          <w:noProof w:val="0"/>
          <w:color w:val="000000"/>
          <w:lang w:eastAsia="cs-CZ"/>
        </w:rPr>
        <w:t>tvorí samostatnú časť týchto súťažných podkladov.</w:t>
      </w:r>
    </w:p>
    <w:p w14:paraId="7AD51578" w14:textId="4F0FD13E" w:rsidR="00264F75" w:rsidRPr="00264F75" w:rsidRDefault="00264F75" w:rsidP="00264F75">
      <w:pPr>
        <w:keepNext/>
        <w:keepLines/>
        <w:autoSpaceDE w:val="0"/>
        <w:autoSpaceDN w:val="0"/>
        <w:adjustRightInd w:val="0"/>
        <w:jc w:val="both"/>
        <w:rPr>
          <w:rFonts w:cs="Garamond"/>
          <w:b/>
          <w:bCs/>
          <w:noProof w:val="0"/>
          <w:color w:val="000000"/>
          <w:lang w:eastAsia="cs-CZ"/>
        </w:rPr>
      </w:pPr>
    </w:p>
    <w:p w14:paraId="4224FC78" w14:textId="0F8ECA9B" w:rsidR="00264F75" w:rsidRDefault="00264F75" w:rsidP="008F5D33">
      <w:pPr>
        <w:rPr>
          <w:i/>
          <w:noProof w:val="0"/>
        </w:rPr>
      </w:pPr>
    </w:p>
    <w:p w14:paraId="73FF42D2" w14:textId="22B35A11" w:rsidR="0072776C" w:rsidRDefault="0072776C" w:rsidP="008F5D33">
      <w:pPr>
        <w:rPr>
          <w:i/>
          <w:noProof w:val="0"/>
        </w:rPr>
      </w:pPr>
    </w:p>
    <w:p w14:paraId="559307AE" w14:textId="049A7F52" w:rsidR="0072776C" w:rsidRDefault="0072776C" w:rsidP="008F5D33">
      <w:pPr>
        <w:rPr>
          <w:i/>
          <w:noProof w:val="0"/>
        </w:rPr>
      </w:pPr>
    </w:p>
    <w:p w14:paraId="36132FDA" w14:textId="191F877A" w:rsidR="0072776C" w:rsidRDefault="0072776C" w:rsidP="008F5D33">
      <w:pPr>
        <w:rPr>
          <w:i/>
          <w:noProof w:val="0"/>
        </w:rPr>
      </w:pPr>
    </w:p>
    <w:p w14:paraId="699D1F85" w14:textId="4BCF271A" w:rsidR="0072776C" w:rsidRDefault="0072776C" w:rsidP="008F5D33">
      <w:pPr>
        <w:rPr>
          <w:i/>
          <w:noProof w:val="0"/>
        </w:rPr>
      </w:pPr>
    </w:p>
    <w:p w14:paraId="651BFEF6" w14:textId="7E11207E" w:rsidR="0072776C" w:rsidRDefault="0072776C" w:rsidP="008F5D33">
      <w:pPr>
        <w:rPr>
          <w:i/>
          <w:noProof w:val="0"/>
        </w:rPr>
      </w:pPr>
    </w:p>
    <w:p w14:paraId="72188F03" w14:textId="33334F11" w:rsidR="0072776C" w:rsidRDefault="0072776C" w:rsidP="008F5D33">
      <w:pPr>
        <w:rPr>
          <w:i/>
          <w:noProof w:val="0"/>
        </w:rPr>
      </w:pPr>
    </w:p>
    <w:p w14:paraId="526D0515" w14:textId="3B68E287" w:rsidR="0072776C" w:rsidRDefault="0072776C" w:rsidP="008F5D33">
      <w:pPr>
        <w:rPr>
          <w:i/>
          <w:noProof w:val="0"/>
        </w:rPr>
      </w:pPr>
    </w:p>
    <w:p w14:paraId="41C71E19" w14:textId="0EDA82BF" w:rsidR="0072776C" w:rsidRDefault="0072776C" w:rsidP="008F5D33">
      <w:pPr>
        <w:rPr>
          <w:i/>
          <w:noProof w:val="0"/>
        </w:rPr>
      </w:pPr>
    </w:p>
    <w:p w14:paraId="6FD68ECF" w14:textId="15318899" w:rsidR="0072776C" w:rsidRDefault="0072776C" w:rsidP="008F5D33">
      <w:pPr>
        <w:rPr>
          <w:i/>
          <w:noProof w:val="0"/>
        </w:rPr>
      </w:pPr>
    </w:p>
    <w:p w14:paraId="2852108D" w14:textId="6F51C930" w:rsidR="0072776C" w:rsidRDefault="0072776C" w:rsidP="008F5D33">
      <w:pPr>
        <w:rPr>
          <w:i/>
          <w:noProof w:val="0"/>
        </w:rPr>
      </w:pPr>
    </w:p>
    <w:p w14:paraId="2FA019B8" w14:textId="2C07753F" w:rsidR="0072776C" w:rsidRDefault="0072776C" w:rsidP="008F5D33">
      <w:pPr>
        <w:rPr>
          <w:i/>
          <w:noProof w:val="0"/>
        </w:rPr>
      </w:pPr>
    </w:p>
    <w:p w14:paraId="3529BDB7" w14:textId="1D5FE86E" w:rsidR="0072776C" w:rsidRDefault="0072776C" w:rsidP="008F5D33">
      <w:pPr>
        <w:rPr>
          <w:i/>
          <w:noProof w:val="0"/>
        </w:rPr>
      </w:pPr>
    </w:p>
    <w:p w14:paraId="03647A5D" w14:textId="40B6F051" w:rsidR="0072776C" w:rsidRDefault="0072776C" w:rsidP="008F5D33">
      <w:pPr>
        <w:rPr>
          <w:i/>
          <w:noProof w:val="0"/>
        </w:rPr>
      </w:pPr>
    </w:p>
    <w:p w14:paraId="452E258C" w14:textId="166348B3" w:rsidR="0072776C" w:rsidRDefault="0072776C" w:rsidP="008F5D33">
      <w:pPr>
        <w:rPr>
          <w:i/>
          <w:noProof w:val="0"/>
        </w:rPr>
      </w:pPr>
    </w:p>
    <w:p w14:paraId="79E8B086" w14:textId="6EC8F90A" w:rsidR="0072776C" w:rsidRDefault="0072776C" w:rsidP="008F5D33">
      <w:pPr>
        <w:rPr>
          <w:i/>
          <w:noProof w:val="0"/>
        </w:rPr>
      </w:pPr>
    </w:p>
    <w:p w14:paraId="2F06F848" w14:textId="396FC18A" w:rsidR="0072776C" w:rsidRDefault="0072776C" w:rsidP="008F5D33">
      <w:pPr>
        <w:rPr>
          <w:i/>
          <w:noProof w:val="0"/>
        </w:rPr>
      </w:pPr>
    </w:p>
    <w:p w14:paraId="0F60ADBE" w14:textId="0AF60700" w:rsidR="0072776C" w:rsidRDefault="0072776C" w:rsidP="008F5D33">
      <w:pPr>
        <w:rPr>
          <w:i/>
          <w:noProof w:val="0"/>
        </w:rPr>
      </w:pPr>
    </w:p>
    <w:p w14:paraId="1B774E96" w14:textId="4B0EA430" w:rsidR="0072776C" w:rsidRDefault="0072776C" w:rsidP="008F5D33">
      <w:pPr>
        <w:rPr>
          <w:i/>
          <w:noProof w:val="0"/>
        </w:rPr>
      </w:pPr>
    </w:p>
    <w:p w14:paraId="0BBD9B29" w14:textId="03F61F95" w:rsidR="0072776C" w:rsidRDefault="0072776C" w:rsidP="008F5D33">
      <w:pPr>
        <w:rPr>
          <w:i/>
          <w:noProof w:val="0"/>
        </w:rPr>
      </w:pPr>
    </w:p>
    <w:p w14:paraId="142646A3" w14:textId="1B7094D6" w:rsidR="0072776C" w:rsidRDefault="0072776C" w:rsidP="008F5D33">
      <w:pPr>
        <w:rPr>
          <w:i/>
          <w:noProof w:val="0"/>
        </w:rPr>
      </w:pPr>
    </w:p>
    <w:p w14:paraId="490AA35E" w14:textId="382A2DE2" w:rsidR="0072776C" w:rsidRDefault="0072776C" w:rsidP="008F5D33">
      <w:pPr>
        <w:rPr>
          <w:i/>
          <w:noProof w:val="0"/>
        </w:rPr>
      </w:pPr>
    </w:p>
    <w:p w14:paraId="452EFDAF" w14:textId="36C70076" w:rsidR="0072776C" w:rsidRDefault="0072776C" w:rsidP="008F5D33">
      <w:pPr>
        <w:rPr>
          <w:i/>
          <w:noProof w:val="0"/>
        </w:rPr>
      </w:pPr>
    </w:p>
    <w:p w14:paraId="0B697933" w14:textId="685B5432" w:rsidR="0072776C" w:rsidRDefault="0072776C" w:rsidP="008F5D33">
      <w:pPr>
        <w:rPr>
          <w:i/>
          <w:noProof w:val="0"/>
        </w:rPr>
      </w:pPr>
    </w:p>
    <w:p w14:paraId="12B9E49F" w14:textId="0084752B" w:rsidR="0072776C" w:rsidRDefault="0072776C" w:rsidP="008F5D33">
      <w:pPr>
        <w:rPr>
          <w:i/>
          <w:noProof w:val="0"/>
        </w:rPr>
      </w:pPr>
    </w:p>
    <w:p w14:paraId="748F9815" w14:textId="43CA56F0" w:rsidR="0072776C" w:rsidRDefault="0072776C" w:rsidP="008F5D33">
      <w:pPr>
        <w:rPr>
          <w:i/>
          <w:noProof w:val="0"/>
        </w:rPr>
      </w:pPr>
    </w:p>
    <w:p w14:paraId="44761D90" w14:textId="0258F821" w:rsidR="0072776C" w:rsidRDefault="0072776C" w:rsidP="008F5D33">
      <w:pPr>
        <w:rPr>
          <w:i/>
          <w:noProof w:val="0"/>
        </w:rPr>
      </w:pPr>
    </w:p>
    <w:p w14:paraId="2A33C329" w14:textId="1ED2C614" w:rsidR="0072776C" w:rsidRDefault="0072776C" w:rsidP="008F5D33">
      <w:pPr>
        <w:rPr>
          <w:i/>
          <w:noProof w:val="0"/>
        </w:rPr>
      </w:pPr>
    </w:p>
    <w:p w14:paraId="1705B101" w14:textId="50642EA2" w:rsidR="0072776C" w:rsidRDefault="0072776C" w:rsidP="008F5D33">
      <w:pPr>
        <w:rPr>
          <w:i/>
          <w:noProof w:val="0"/>
        </w:rPr>
      </w:pPr>
    </w:p>
    <w:p w14:paraId="2E5DCA54" w14:textId="5F27CB4F" w:rsidR="0072776C" w:rsidRDefault="0072776C" w:rsidP="008F5D33">
      <w:pPr>
        <w:rPr>
          <w:i/>
          <w:noProof w:val="0"/>
        </w:rPr>
      </w:pPr>
    </w:p>
    <w:p w14:paraId="14AF8AE4" w14:textId="2D70039A" w:rsidR="0072776C" w:rsidRDefault="0072776C" w:rsidP="008F5D33">
      <w:pPr>
        <w:rPr>
          <w:i/>
          <w:noProof w:val="0"/>
        </w:rPr>
      </w:pPr>
    </w:p>
    <w:p w14:paraId="3D46FC51" w14:textId="674A934E" w:rsidR="0072776C" w:rsidRDefault="0072776C" w:rsidP="008F5D33">
      <w:pPr>
        <w:rPr>
          <w:i/>
          <w:noProof w:val="0"/>
        </w:rPr>
      </w:pPr>
    </w:p>
    <w:p w14:paraId="3301F60C" w14:textId="6D48F49C" w:rsidR="0072776C" w:rsidRDefault="0072776C" w:rsidP="008F5D33">
      <w:pPr>
        <w:rPr>
          <w:i/>
          <w:noProof w:val="0"/>
        </w:rPr>
      </w:pPr>
    </w:p>
    <w:p w14:paraId="22DD051A" w14:textId="141976D0" w:rsidR="0072776C" w:rsidRDefault="0072776C" w:rsidP="008F5D33">
      <w:pPr>
        <w:rPr>
          <w:i/>
          <w:noProof w:val="0"/>
        </w:rPr>
      </w:pPr>
    </w:p>
    <w:p w14:paraId="2FEFBE2A" w14:textId="1B5F185E" w:rsidR="0072776C" w:rsidRDefault="0072776C" w:rsidP="008F5D33">
      <w:pPr>
        <w:rPr>
          <w:i/>
          <w:noProof w:val="0"/>
        </w:rPr>
      </w:pPr>
    </w:p>
    <w:p w14:paraId="2A369016" w14:textId="0A426FD7" w:rsidR="0072776C" w:rsidRDefault="0072776C" w:rsidP="008F5D33">
      <w:pPr>
        <w:rPr>
          <w:i/>
          <w:noProof w:val="0"/>
        </w:rPr>
      </w:pPr>
    </w:p>
    <w:p w14:paraId="31C94866" w14:textId="11EB3ADD" w:rsidR="0072776C" w:rsidRDefault="0072776C" w:rsidP="008F5D33">
      <w:pPr>
        <w:rPr>
          <w:i/>
          <w:noProof w:val="0"/>
        </w:rPr>
      </w:pPr>
    </w:p>
    <w:p w14:paraId="083DE08B" w14:textId="48DBE713" w:rsidR="0072776C" w:rsidRDefault="0072776C" w:rsidP="008F5D33">
      <w:pPr>
        <w:rPr>
          <w:i/>
          <w:noProof w:val="0"/>
        </w:rPr>
      </w:pPr>
    </w:p>
    <w:p w14:paraId="373C8EAF" w14:textId="293A8DB1" w:rsidR="0072776C" w:rsidRDefault="0072776C" w:rsidP="008F5D33">
      <w:pPr>
        <w:rPr>
          <w:i/>
          <w:noProof w:val="0"/>
        </w:rPr>
      </w:pPr>
    </w:p>
    <w:p w14:paraId="465A8908" w14:textId="1A47C78F" w:rsidR="0072776C" w:rsidRDefault="0072776C" w:rsidP="008F5D33">
      <w:pPr>
        <w:rPr>
          <w:i/>
          <w:noProof w:val="0"/>
        </w:rPr>
      </w:pPr>
    </w:p>
    <w:p w14:paraId="4EBF6FA5" w14:textId="212AFDB6" w:rsidR="0072776C" w:rsidRDefault="0072776C" w:rsidP="008F5D33">
      <w:pPr>
        <w:rPr>
          <w:i/>
          <w:noProof w:val="0"/>
        </w:rPr>
      </w:pPr>
    </w:p>
    <w:p w14:paraId="0953F0C2" w14:textId="7447FA72" w:rsidR="0072776C" w:rsidRDefault="0072776C" w:rsidP="008F5D33">
      <w:pPr>
        <w:rPr>
          <w:i/>
          <w:noProof w:val="0"/>
        </w:rPr>
      </w:pPr>
    </w:p>
    <w:p w14:paraId="085FDB8F" w14:textId="60769F0A" w:rsidR="0072776C" w:rsidRDefault="0072776C" w:rsidP="008F5D33">
      <w:pPr>
        <w:rPr>
          <w:i/>
          <w:noProof w:val="0"/>
        </w:rPr>
      </w:pPr>
    </w:p>
    <w:p w14:paraId="41C03546" w14:textId="05C894D3" w:rsidR="0072776C" w:rsidRDefault="0072776C" w:rsidP="008F5D33">
      <w:pPr>
        <w:rPr>
          <w:i/>
          <w:noProof w:val="0"/>
        </w:rPr>
      </w:pPr>
    </w:p>
    <w:p w14:paraId="7B0226AF" w14:textId="1C930515" w:rsidR="0072776C" w:rsidRDefault="0072776C" w:rsidP="008F5D33">
      <w:pPr>
        <w:rPr>
          <w:i/>
          <w:noProof w:val="0"/>
        </w:rPr>
      </w:pPr>
    </w:p>
    <w:p w14:paraId="38833073" w14:textId="77777777" w:rsidR="00C66296" w:rsidRDefault="00C66296" w:rsidP="0072776C">
      <w:pPr>
        <w:autoSpaceDE w:val="0"/>
        <w:autoSpaceDN w:val="0"/>
        <w:adjustRightInd w:val="0"/>
        <w:jc w:val="right"/>
        <w:rPr>
          <w:rFonts w:cs="Garamond"/>
          <w:i/>
          <w:iCs/>
          <w:noProof w:val="0"/>
          <w:color w:val="000000"/>
          <w:sz w:val="23"/>
          <w:szCs w:val="23"/>
          <w:lang w:eastAsia="cs-CZ"/>
        </w:rPr>
      </w:pPr>
    </w:p>
    <w:p w14:paraId="624D5208" w14:textId="34DB2643" w:rsidR="0072776C" w:rsidRDefault="0072776C" w:rsidP="0072776C">
      <w:pPr>
        <w:autoSpaceDE w:val="0"/>
        <w:autoSpaceDN w:val="0"/>
        <w:adjustRightInd w:val="0"/>
        <w:jc w:val="right"/>
        <w:rPr>
          <w:rFonts w:cs="Garamond"/>
          <w:i/>
          <w:iCs/>
          <w:noProof w:val="0"/>
          <w:color w:val="000000"/>
          <w:sz w:val="23"/>
          <w:szCs w:val="23"/>
          <w:lang w:eastAsia="cs-CZ"/>
        </w:rPr>
      </w:pPr>
      <w:r w:rsidRPr="00837FA0">
        <w:rPr>
          <w:rFonts w:cs="Garamond"/>
          <w:i/>
          <w:iCs/>
          <w:noProof w:val="0"/>
          <w:color w:val="000000"/>
          <w:sz w:val="23"/>
          <w:szCs w:val="23"/>
          <w:lang w:eastAsia="cs-CZ"/>
        </w:rPr>
        <w:lastRenderedPageBreak/>
        <w:t xml:space="preserve">Príloha </w:t>
      </w:r>
      <w:r w:rsidR="00C66296">
        <w:rPr>
          <w:rFonts w:cs="Garamond"/>
          <w:i/>
          <w:iCs/>
          <w:noProof w:val="0"/>
          <w:color w:val="000000"/>
          <w:sz w:val="23"/>
          <w:szCs w:val="23"/>
          <w:lang w:eastAsia="cs-CZ"/>
        </w:rPr>
        <w:t xml:space="preserve">č. </w:t>
      </w:r>
      <w:r>
        <w:rPr>
          <w:rFonts w:cs="Garamond"/>
          <w:i/>
          <w:iCs/>
          <w:noProof w:val="0"/>
          <w:color w:val="000000"/>
          <w:sz w:val="23"/>
          <w:szCs w:val="23"/>
          <w:lang w:eastAsia="cs-CZ"/>
        </w:rPr>
        <w:t xml:space="preserve">4 </w:t>
      </w:r>
      <w:r w:rsidRPr="00437D45">
        <w:rPr>
          <w:rFonts w:cs="Garamond"/>
          <w:i/>
          <w:iCs/>
          <w:noProof w:val="0"/>
          <w:color w:val="000000"/>
          <w:sz w:val="23"/>
          <w:szCs w:val="23"/>
          <w:lang w:eastAsia="cs-CZ"/>
        </w:rPr>
        <w:t>Vyhlásenie k participácii na vypracovaní ponuky inou osobou</w:t>
      </w:r>
    </w:p>
    <w:p w14:paraId="4B50FAA3" w14:textId="77777777" w:rsidR="0072776C" w:rsidRPr="002F06FE" w:rsidRDefault="0072776C" w:rsidP="0072776C">
      <w:pPr>
        <w:autoSpaceDE w:val="0"/>
        <w:autoSpaceDN w:val="0"/>
        <w:adjustRightInd w:val="0"/>
        <w:jc w:val="right"/>
        <w:rPr>
          <w:rFonts w:cs="Garamond"/>
          <w:i/>
          <w:iCs/>
          <w:noProof w:val="0"/>
          <w:color w:val="000000"/>
          <w:sz w:val="23"/>
          <w:szCs w:val="23"/>
          <w:lang w:eastAsia="cs-CZ"/>
        </w:rPr>
      </w:pPr>
    </w:p>
    <w:p w14:paraId="7CAC111C" w14:textId="77777777" w:rsidR="0072776C" w:rsidRDefault="0072776C" w:rsidP="0072776C">
      <w:pPr>
        <w:pStyle w:val="Nadpis1"/>
        <w:rPr>
          <w:b/>
          <w:bCs/>
          <w:sz w:val="32"/>
          <w:szCs w:val="32"/>
          <w:lang w:eastAsia="en-US"/>
        </w:rPr>
      </w:pPr>
      <w:bookmarkStart w:id="239" w:name="_Toc48307938"/>
      <w:bookmarkStart w:id="240" w:name="_Hlk42177192"/>
      <w:r w:rsidRPr="00555332">
        <w:rPr>
          <w:b/>
          <w:bCs/>
          <w:sz w:val="32"/>
          <w:szCs w:val="32"/>
          <w:lang w:eastAsia="en-US"/>
        </w:rPr>
        <w:t>Vyhlásenie k participácii na vypracovaní ponuky inou osobou</w:t>
      </w:r>
      <w:bookmarkEnd w:id="239"/>
    </w:p>
    <w:p w14:paraId="70194D77" w14:textId="77777777" w:rsidR="0072776C" w:rsidRPr="00555332" w:rsidRDefault="0072776C" w:rsidP="0072776C">
      <w:pPr>
        <w:pStyle w:val="Nadpis1"/>
        <w:rPr>
          <w:b/>
          <w:bCs/>
          <w:color w:val="002060"/>
          <w:sz w:val="28"/>
          <w:szCs w:val="28"/>
          <w:shd w:val="clear" w:color="auto" w:fill="FFFFFF"/>
        </w:rPr>
      </w:pPr>
      <w:bookmarkStart w:id="241" w:name="_Toc48307939"/>
      <w:bookmarkEnd w:id="240"/>
      <w:r w:rsidRPr="00555332">
        <w:rPr>
          <w:bCs/>
          <w:color w:val="000000"/>
          <w:sz w:val="20"/>
          <w:szCs w:val="20"/>
          <w:shd w:val="clear" w:color="auto" w:fill="FFFFFF"/>
        </w:rPr>
        <w:t>podľa § 49 ods. 5 zákona č. 343/2015 Z. z. o verejnom obstarávaní a o zmene a doplnení niektorých zákonov v znení neskorších predpisov (ďalej len „ZVO“)</w:t>
      </w:r>
      <w:bookmarkEnd w:id="241"/>
    </w:p>
    <w:p w14:paraId="15BDB675" w14:textId="77777777" w:rsidR="0072776C" w:rsidRPr="00555332" w:rsidRDefault="0072776C" w:rsidP="0072776C">
      <w:pPr>
        <w:widowControl w:val="0"/>
        <w:spacing w:after="160" w:line="254" w:lineRule="exact"/>
        <w:ind w:left="200"/>
        <w:jc w:val="center"/>
        <w:rPr>
          <w:bCs/>
          <w:color w:val="000000"/>
          <w:sz w:val="20"/>
          <w:szCs w:val="20"/>
          <w:shd w:val="clear" w:color="auto" w:fill="FFFFFF"/>
        </w:rPr>
      </w:pPr>
    </w:p>
    <w:p w14:paraId="7F4548C7" w14:textId="2005F481" w:rsidR="0072776C" w:rsidRDefault="0072776C" w:rsidP="0072776C">
      <w:pPr>
        <w:widowControl w:val="0"/>
        <w:spacing w:after="212" w:line="210" w:lineRule="exact"/>
        <w:ind w:left="20"/>
        <w:jc w:val="center"/>
        <w:rPr>
          <w:b/>
          <w:bCs/>
        </w:rPr>
      </w:pPr>
      <w:r w:rsidRPr="0072776C">
        <w:rPr>
          <w:b/>
          <w:bCs/>
        </w:rPr>
        <w:t>Konsigančný sklad ND – autobusy SOLARIS.</w:t>
      </w:r>
    </w:p>
    <w:p w14:paraId="611317E2" w14:textId="7C05A2D9" w:rsidR="0072776C" w:rsidRPr="00555332" w:rsidRDefault="0072776C" w:rsidP="0072776C">
      <w:pPr>
        <w:widowControl w:val="0"/>
        <w:spacing w:after="212" w:line="210" w:lineRule="exact"/>
        <w:ind w:left="20"/>
        <w:jc w:val="both"/>
        <w:rPr>
          <w:b/>
          <w:bCs/>
        </w:rPr>
      </w:pPr>
      <w:r w:rsidRPr="00555332">
        <w:rPr>
          <w:b/>
          <w:bCs/>
          <w:color w:val="000000"/>
          <w:shd w:val="clear" w:color="auto" w:fill="FFFFFF"/>
        </w:rPr>
        <w:t>Identifikácia uchádzača:</w:t>
      </w:r>
    </w:p>
    <w:p w14:paraId="348824C6" w14:textId="77777777" w:rsidR="0072776C" w:rsidRPr="00555332" w:rsidRDefault="0072776C" w:rsidP="0072776C">
      <w:r w:rsidRPr="00555332">
        <w:t>Obchodné meno:</w:t>
      </w:r>
    </w:p>
    <w:p w14:paraId="65F79A71" w14:textId="77777777" w:rsidR="0072776C" w:rsidRPr="00555332" w:rsidRDefault="0072776C" w:rsidP="0072776C">
      <w:r w:rsidRPr="00555332">
        <w:t xml:space="preserve">Sídlo:                           </w:t>
      </w:r>
    </w:p>
    <w:p w14:paraId="66ECCB12" w14:textId="77777777" w:rsidR="0072776C" w:rsidRPr="00555332" w:rsidRDefault="0072776C" w:rsidP="0072776C">
      <w:r w:rsidRPr="00555332">
        <w:t>IČO:</w:t>
      </w:r>
      <w:r w:rsidRPr="00555332">
        <w:tab/>
      </w:r>
      <w:r w:rsidRPr="00555332">
        <w:tab/>
      </w:r>
      <w:r w:rsidRPr="00555332">
        <w:tab/>
      </w:r>
      <w:r w:rsidRPr="00555332">
        <w:tab/>
      </w:r>
      <w:r w:rsidRPr="00555332">
        <w:tab/>
      </w:r>
    </w:p>
    <w:p w14:paraId="25377291" w14:textId="77777777" w:rsidR="0072776C" w:rsidRPr="00555332" w:rsidRDefault="0072776C" w:rsidP="0072776C">
      <w:r w:rsidRPr="00555332">
        <w:t xml:space="preserve">DIČ: </w:t>
      </w:r>
      <w:r w:rsidRPr="00555332">
        <w:tab/>
      </w:r>
      <w:r w:rsidRPr="00555332">
        <w:tab/>
      </w:r>
      <w:r w:rsidRPr="00555332">
        <w:tab/>
      </w:r>
      <w:r w:rsidRPr="00555332">
        <w:tab/>
      </w:r>
      <w:r w:rsidRPr="00555332">
        <w:tab/>
      </w:r>
    </w:p>
    <w:p w14:paraId="5B32F645" w14:textId="77777777" w:rsidR="0072776C" w:rsidRPr="00555332" w:rsidRDefault="0072776C" w:rsidP="0072776C">
      <w:pPr>
        <w:widowControl w:val="0"/>
        <w:spacing w:line="250" w:lineRule="exact"/>
        <w:ind w:right="2693" w:firstLine="20"/>
        <w:rPr>
          <w:color w:val="000000"/>
          <w:shd w:val="clear" w:color="auto" w:fill="FFFFFF"/>
        </w:rPr>
      </w:pPr>
      <w:r w:rsidRPr="00555332">
        <w:rPr>
          <w:color w:val="000000"/>
          <w:shd w:val="clear" w:color="auto" w:fill="FFFFFF"/>
        </w:rPr>
        <w:t>Meno a priezvisko osoby oprávnenej konať v mene uchádzača:</w:t>
      </w:r>
    </w:p>
    <w:p w14:paraId="4D1EADDA" w14:textId="77777777" w:rsidR="0072776C" w:rsidRPr="00555332" w:rsidRDefault="0072776C" w:rsidP="0072776C">
      <w:pPr>
        <w:widowControl w:val="0"/>
        <w:spacing w:line="250" w:lineRule="exact"/>
        <w:ind w:left="20"/>
        <w:jc w:val="both"/>
        <w:rPr>
          <w:color w:val="000000"/>
          <w:shd w:val="clear" w:color="auto" w:fill="FFFFFF"/>
        </w:rPr>
      </w:pPr>
    </w:p>
    <w:p w14:paraId="2D00568B" w14:textId="77777777" w:rsidR="0072776C" w:rsidRPr="00555332" w:rsidRDefault="0072776C" w:rsidP="0072776C">
      <w:pPr>
        <w:widowControl w:val="0"/>
        <w:spacing w:line="250" w:lineRule="exact"/>
        <w:ind w:left="20"/>
        <w:jc w:val="both"/>
        <w:rPr>
          <w:color w:val="000000"/>
          <w:shd w:val="clear" w:color="auto" w:fill="FFFFFF"/>
        </w:rPr>
      </w:pPr>
    </w:p>
    <w:p w14:paraId="0104DDE1" w14:textId="77777777" w:rsidR="0072776C" w:rsidRPr="00555332" w:rsidRDefault="0072776C" w:rsidP="0072776C">
      <w:pPr>
        <w:widowControl w:val="0"/>
        <w:spacing w:line="240" w:lineRule="atLeast"/>
        <w:jc w:val="center"/>
        <w:rPr>
          <w:b/>
          <w:bCs/>
        </w:rPr>
      </w:pPr>
      <w:r w:rsidRPr="00555332">
        <w:rPr>
          <w:b/>
          <w:color w:val="000000"/>
          <w:shd w:val="clear" w:color="auto" w:fill="FFFFFF"/>
        </w:rPr>
        <w:t xml:space="preserve">týmto vyhlasujem, že pri vypracovaní ponuky som </w:t>
      </w:r>
      <w:r w:rsidRPr="00555332">
        <w:rPr>
          <w:b/>
          <w:bCs/>
          <w:color w:val="000000"/>
          <w:shd w:val="clear" w:color="auto" w:fill="FFFFFF"/>
        </w:rPr>
        <w:t>využil služby osoby podľa ust. § 49 ods. 5 ZVO</w:t>
      </w:r>
      <w:r w:rsidRPr="00555332">
        <w:rPr>
          <w:b/>
          <w:bCs/>
          <w:color w:val="000000"/>
          <w:vertAlign w:val="superscript"/>
        </w:rPr>
        <w:footnoteReference w:id="3"/>
      </w:r>
      <w:r w:rsidRPr="00555332">
        <w:rPr>
          <w:b/>
          <w:bCs/>
          <w:color w:val="000000"/>
          <w:shd w:val="clear" w:color="auto" w:fill="FFFFFF"/>
        </w:rPr>
        <w:t xml:space="preserve">.                            </w:t>
      </w:r>
    </w:p>
    <w:p w14:paraId="32C0A9E0" w14:textId="77777777" w:rsidR="0072776C" w:rsidRPr="00555332" w:rsidRDefault="0072776C" w:rsidP="0072776C">
      <w:pPr>
        <w:widowControl w:val="0"/>
        <w:spacing w:line="494" w:lineRule="exact"/>
        <w:ind w:left="20"/>
        <w:jc w:val="both"/>
      </w:pPr>
      <w:r w:rsidRPr="00555332">
        <w:rPr>
          <w:color w:val="000000"/>
          <w:shd w:val="clear" w:color="auto" w:fill="FFFFFF"/>
        </w:rPr>
        <w:t>Meno a priezvisko:</w:t>
      </w:r>
    </w:p>
    <w:p w14:paraId="2441C581" w14:textId="77777777" w:rsidR="0072776C" w:rsidRPr="00555332" w:rsidRDefault="0072776C" w:rsidP="0072776C">
      <w:pPr>
        <w:widowControl w:val="0"/>
        <w:spacing w:line="379" w:lineRule="exact"/>
        <w:ind w:left="20"/>
        <w:jc w:val="both"/>
      </w:pPr>
      <w:r w:rsidRPr="00555332">
        <w:rPr>
          <w:color w:val="000000"/>
          <w:shd w:val="clear" w:color="auto" w:fill="FFFFFF"/>
        </w:rPr>
        <w:t>Obchodné meno alebo názov:</w:t>
      </w:r>
    </w:p>
    <w:p w14:paraId="0A429DA7" w14:textId="77777777" w:rsidR="0072776C" w:rsidRPr="00555332" w:rsidRDefault="0072776C" w:rsidP="0072776C">
      <w:pPr>
        <w:widowControl w:val="0"/>
        <w:spacing w:line="379" w:lineRule="exact"/>
        <w:ind w:left="20"/>
        <w:jc w:val="both"/>
      </w:pPr>
      <w:r w:rsidRPr="00555332">
        <w:rPr>
          <w:color w:val="000000"/>
          <w:shd w:val="clear" w:color="auto" w:fill="FFFFFF"/>
        </w:rPr>
        <w:t>Adresa pobytu, sídlo alebo miesto podnikania:</w:t>
      </w:r>
    </w:p>
    <w:p w14:paraId="38A6B8D8" w14:textId="77777777" w:rsidR="0072776C" w:rsidRPr="00555332" w:rsidRDefault="0072776C" w:rsidP="0072776C">
      <w:pPr>
        <w:widowControl w:val="0"/>
        <w:spacing w:after="555" w:line="379" w:lineRule="exact"/>
        <w:ind w:left="20"/>
        <w:jc w:val="both"/>
      </w:pPr>
      <w:r w:rsidRPr="00555332">
        <w:rPr>
          <w:color w:val="000000"/>
          <w:shd w:val="clear" w:color="auto" w:fill="FFFFFF"/>
        </w:rPr>
        <w:t>Identifikačné číslo, ak bolo pridelené:</w:t>
      </w:r>
    </w:p>
    <w:p w14:paraId="6F0DF5E5" w14:textId="77777777" w:rsidR="0072776C" w:rsidRPr="00555332" w:rsidRDefault="0072776C" w:rsidP="0072776C">
      <w:pPr>
        <w:widowControl w:val="0"/>
        <w:spacing w:after="209" w:line="210" w:lineRule="exact"/>
        <w:ind w:left="20"/>
        <w:jc w:val="both"/>
        <w:rPr>
          <w:b/>
          <w:bCs/>
          <w:i/>
          <w:iCs/>
        </w:rPr>
      </w:pPr>
      <w:r w:rsidRPr="00555332">
        <w:rPr>
          <w:b/>
          <w:bCs/>
          <w:i/>
          <w:iCs/>
          <w:color w:val="000000"/>
          <w:shd w:val="clear" w:color="auto" w:fill="FFFFFF"/>
        </w:rPr>
        <w:t>UPOZORNENIE</w:t>
      </w:r>
    </w:p>
    <w:p w14:paraId="059F3600" w14:textId="77777777" w:rsidR="0072776C" w:rsidRPr="00555332" w:rsidRDefault="0072776C" w:rsidP="0072776C">
      <w:pPr>
        <w:widowControl w:val="0"/>
        <w:spacing w:after="184" w:line="254" w:lineRule="exact"/>
        <w:ind w:left="20" w:right="220"/>
        <w:jc w:val="both"/>
        <w:rPr>
          <w:b/>
          <w:bCs/>
          <w:i/>
          <w:iCs/>
        </w:rPr>
      </w:pPr>
      <w:r w:rsidRPr="00555332">
        <w:rPr>
          <w:b/>
          <w:bCs/>
          <w:i/>
          <w:iCs/>
          <w:color w:val="000000"/>
          <w:shd w:val="clear" w:color="auto" w:fill="FFFFFF"/>
        </w:rPr>
        <w:t>V prípade, ak uchádzač nevyužil služby osoby podľa ust. § 49 ods. 5 ZVO, uchádzač nepredkladá tieto údaje / informácie.</w:t>
      </w:r>
    </w:p>
    <w:p w14:paraId="47E74F61" w14:textId="77777777" w:rsidR="0072776C" w:rsidRPr="00555332" w:rsidRDefault="0072776C" w:rsidP="0072776C">
      <w:pPr>
        <w:widowControl w:val="0"/>
        <w:spacing w:line="250" w:lineRule="exact"/>
        <w:ind w:left="20" w:right="220"/>
        <w:jc w:val="both"/>
        <w:rPr>
          <w:b/>
          <w:bCs/>
          <w:color w:val="000000"/>
          <w:shd w:val="clear" w:color="auto" w:fill="FFFFFF"/>
        </w:rPr>
      </w:pPr>
      <w:r w:rsidRPr="00555332">
        <w:rPr>
          <w:color w:val="000000"/>
          <w:shd w:val="clear" w:color="auto" w:fill="FFFFFF"/>
        </w:rPr>
        <w:t xml:space="preserve">Uchádzač ďalej vyhlasuje, že si je vedomý právnych následkov uvedenia nepravdivých informácií v tomto vyhlásení </w:t>
      </w:r>
      <w:r w:rsidRPr="00555332">
        <w:rPr>
          <w:b/>
          <w:bCs/>
          <w:color w:val="000000"/>
          <w:shd w:val="clear" w:color="auto" w:fill="FFFFFF"/>
        </w:rPr>
        <w:t>alebo zamlčania takejto osoby.</w:t>
      </w:r>
    </w:p>
    <w:p w14:paraId="0FDD0A9E" w14:textId="77777777" w:rsidR="0072776C" w:rsidRPr="00555332" w:rsidRDefault="0072776C" w:rsidP="0072776C">
      <w:pPr>
        <w:widowControl w:val="0"/>
        <w:spacing w:line="250" w:lineRule="exact"/>
        <w:ind w:left="20" w:right="220"/>
      </w:pPr>
    </w:p>
    <w:p w14:paraId="2DED02BA" w14:textId="77777777" w:rsidR="0072776C" w:rsidRPr="00555332" w:rsidRDefault="0072776C" w:rsidP="0072776C">
      <w:pPr>
        <w:widowControl w:val="0"/>
        <w:spacing w:line="250" w:lineRule="exact"/>
        <w:ind w:left="20" w:right="220"/>
      </w:pPr>
    </w:p>
    <w:p w14:paraId="788E5D4D" w14:textId="77777777" w:rsidR="0072776C" w:rsidRPr="00555332" w:rsidRDefault="0072776C" w:rsidP="0072776C">
      <w:pPr>
        <w:widowControl w:val="0"/>
        <w:spacing w:line="250" w:lineRule="exact"/>
        <w:ind w:left="20" w:right="220"/>
      </w:pPr>
    </w:p>
    <w:p w14:paraId="089E5AF9" w14:textId="77777777" w:rsidR="0072776C" w:rsidRPr="00555332" w:rsidRDefault="0072776C" w:rsidP="0072776C">
      <w:pPr>
        <w:widowControl w:val="0"/>
        <w:tabs>
          <w:tab w:val="right" w:leader="dot" w:pos="2314"/>
          <w:tab w:val="left" w:leader="dot" w:pos="3289"/>
        </w:tabs>
        <w:spacing w:after="160" w:line="210" w:lineRule="exact"/>
        <w:ind w:left="20"/>
        <w:jc w:val="both"/>
        <w:rPr>
          <w:color w:val="000000"/>
          <w:shd w:val="clear" w:color="auto" w:fill="FFFFFF"/>
        </w:rPr>
      </w:pPr>
      <w:r w:rsidRPr="00555332">
        <w:rPr>
          <w:color w:val="000000"/>
          <w:shd w:val="clear" w:color="auto" w:fill="FFFFFF"/>
        </w:rPr>
        <w:t>V</w:t>
      </w:r>
      <w:r w:rsidRPr="00555332">
        <w:rPr>
          <w:color w:val="000000"/>
          <w:shd w:val="clear" w:color="auto" w:fill="FFFFFF"/>
        </w:rPr>
        <w:tab/>
        <w:t>dňa</w:t>
      </w:r>
      <w:r w:rsidRPr="00555332">
        <w:rPr>
          <w:color w:val="000000"/>
          <w:shd w:val="clear" w:color="auto" w:fill="FFFFFF"/>
        </w:rPr>
        <w:tab/>
      </w:r>
    </w:p>
    <w:p w14:paraId="3E14A9A5" w14:textId="77777777" w:rsidR="0072776C" w:rsidRPr="00555332" w:rsidRDefault="0072776C" w:rsidP="0072776C">
      <w:pPr>
        <w:widowControl w:val="0"/>
        <w:tabs>
          <w:tab w:val="right" w:leader="dot" w:pos="2314"/>
          <w:tab w:val="left" w:leader="dot" w:pos="3289"/>
        </w:tabs>
        <w:spacing w:after="160" w:line="210" w:lineRule="exact"/>
        <w:ind w:left="20"/>
        <w:jc w:val="both"/>
        <w:rPr>
          <w:color w:val="000000"/>
          <w:shd w:val="clear" w:color="auto" w:fill="FFFFFF"/>
        </w:rPr>
      </w:pPr>
    </w:p>
    <w:p w14:paraId="39BCF8B5" w14:textId="77777777" w:rsidR="0072776C" w:rsidRPr="00555332" w:rsidRDefault="0072776C" w:rsidP="0072776C">
      <w:pPr>
        <w:widowControl w:val="0"/>
        <w:tabs>
          <w:tab w:val="center" w:pos="6237"/>
        </w:tabs>
        <w:spacing w:line="210" w:lineRule="exact"/>
        <w:ind w:left="20"/>
        <w:jc w:val="both"/>
        <w:rPr>
          <w:color w:val="000000"/>
          <w:shd w:val="clear" w:color="auto" w:fill="FFFFFF"/>
        </w:rPr>
      </w:pPr>
      <w:r w:rsidRPr="00555332">
        <w:rPr>
          <w:color w:val="000000"/>
          <w:shd w:val="clear" w:color="auto" w:fill="FFFFFF"/>
        </w:rPr>
        <w:tab/>
        <w:t>..................................................</w:t>
      </w:r>
    </w:p>
    <w:p w14:paraId="219E0276" w14:textId="77777777" w:rsidR="0072776C" w:rsidRPr="00555332" w:rsidRDefault="0072776C" w:rsidP="0072776C">
      <w:pPr>
        <w:widowControl w:val="0"/>
        <w:tabs>
          <w:tab w:val="center" w:pos="6237"/>
        </w:tabs>
        <w:spacing w:line="210" w:lineRule="exact"/>
        <w:ind w:left="20"/>
        <w:jc w:val="both"/>
        <w:rPr>
          <w:color w:val="000000"/>
          <w:shd w:val="clear" w:color="auto" w:fill="FFFFFF"/>
        </w:rPr>
      </w:pPr>
      <w:r w:rsidRPr="00555332">
        <w:rPr>
          <w:color w:val="000000"/>
          <w:shd w:val="clear" w:color="auto" w:fill="FFFFFF"/>
        </w:rPr>
        <w:tab/>
        <w:t xml:space="preserve">podpis osoby oprávnenej </w:t>
      </w:r>
    </w:p>
    <w:p w14:paraId="45D12004" w14:textId="77777777" w:rsidR="0072776C" w:rsidRPr="00555332" w:rsidRDefault="0072776C" w:rsidP="0072776C">
      <w:pPr>
        <w:widowControl w:val="0"/>
        <w:tabs>
          <w:tab w:val="center" w:pos="6237"/>
        </w:tabs>
        <w:spacing w:after="160" w:line="210" w:lineRule="exact"/>
        <w:ind w:left="20"/>
        <w:jc w:val="both"/>
        <w:rPr>
          <w:color w:val="000000"/>
          <w:shd w:val="clear" w:color="auto" w:fill="FFFFFF"/>
        </w:rPr>
      </w:pPr>
      <w:r w:rsidRPr="00555332">
        <w:rPr>
          <w:color w:val="000000"/>
          <w:shd w:val="clear" w:color="auto" w:fill="FFFFFF"/>
        </w:rPr>
        <w:tab/>
        <w:t>konať v mene uchádzača</w:t>
      </w:r>
    </w:p>
    <w:p w14:paraId="02C6074F" w14:textId="77777777" w:rsidR="0072776C" w:rsidRDefault="0072776C" w:rsidP="0072776C">
      <w:pPr>
        <w:tabs>
          <w:tab w:val="num" w:pos="1080"/>
          <w:tab w:val="left" w:pos="2160"/>
          <w:tab w:val="left" w:pos="2880"/>
          <w:tab w:val="left" w:pos="4500"/>
          <w:tab w:val="left" w:leader="dot" w:pos="10034"/>
        </w:tabs>
        <w:spacing w:before="120"/>
        <w:rPr>
          <w:rFonts w:cs="Garamond"/>
          <w:noProof w:val="0"/>
          <w:color w:val="000000"/>
          <w:sz w:val="20"/>
          <w:szCs w:val="20"/>
          <w:lang w:eastAsia="cs-CZ"/>
        </w:rPr>
      </w:pPr>
    </w:p>
    <w:p w14:paraId="02130A9D" w14:textId="77777777" w:rsidR="0072776C" w:rsidRDefault="0072776C" w:rsidP="0072776C">
      <w:pPr>
        <w:tabs>
          <w:tab w:val="num" w:pos="1080"/>
          <w:tab w:val="left" w:pos="2160"/>
          <w:tab w:val="left" w:pos="2880"/>
          <w:tab w:val="left" w:pos="4500"/>
          <w:tab w:val="left" w:leader="dot" w:pos="10034"/>
        </w:tabs>
        <w:spacing w:before="120"/>
        <w:rPr>
          <w:rFonts w:cs="Garamond"/>
          <w:noProof w:val="0"/>
          <w:color w:val="000000"/>
          <w:sz w:val="20"/>
          <w:szCs w:val="20"/>
          <w:lang w:eastAsia="cs-CZ"/>
        </w:rPr>
      </w:pPr>
    </w:p>
    <w:p w14:paraId="2F8AE342" w14:textId="77777777" w:rsidR="0072776C" w:rsidRDefault="0072776C" w:rsidP="0072776C">
      <w:pPr>
        <w:rPr>
          <w:i/>
          <w:noProof w:val="0"/>
        </w:rPr>
      </w:pPr>
    </w:p>
    <w:p w14:paraId="7E3D2A9E" w14:textId="77777777" w:rsidR="0072776C" w:rsidRDefault="0072776C" w:rsidP="0072776C">
      <w:pPr>
        <w:rPr>
          <w:i/>
          <w:noProof w:val="0"/>
        </w:rPr>
      </w:pPr>
    </w:p>
    <w:p w14:paraId="0B98EB2F" w14:textId="77777777" w:rsidR="0072776C" w:rsidRDefault="0072776C" w:rsidP="0072776C">
      <w:pPr>
        <w:rPr>
          <w:i/>
          <w:noProof w:val="0"/>
        </w:rPr>
      </w:pPr>
    </w:p>
    <w:p w14:paraId="04832040" w14:textId="77777777" w:rsidR="0072776C" w:rsidRDefault="0072776C" w:rsidP="0072776C">
      <w:pPr>
        <w:rPr>
          <w:i/>
          <w:noProof w:val="0"/>
        </w:rPr>
      </w:pPr>
    </w:p>
    <w:p w14:paraId="4F36B3B2" w14:textId="77777777" w:rsidR="0072776C" w:rsidRDefault="0072776C" w:rsidP="008F5D33">
      <w:pPr>
        <w:rPr>
          <w:i/>
          <w:noProof w:val="0"/>
        </w:rPr>
      </w:pPr>
    </w:p>
    <w:sectPr w:rsidR="0072776C" w:rsidSect="001D464B">
      <w:footerReference w:type="default" r:id="rId2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E0B01" w14:textId="77777777" w:rsidR="007B53B5" w:rsidRDefault="007B53B5">
      <w:r>
        <w:separator/>
      </w:r>
    </w:p>
  </w:endnote>
  <w:endnote w:type="continuationSeparator" w:id="0">
    <w:p w14:paraId="10291A43" w14:textId="77777777" w:rsidR="007B53B5" w:rsidRDefault="007B53B5">
      <w:r>
        <w:continuationSeparator/>
      </w:r>
    </w:p>
  </w:endnote>
  <w:endnote w:type="continuationNotice" w:id="1">
    <w:p w14:paraId="444FAFEE" w14:textId="77777777" w:rsidR="007B53B5" w:rsidRDefault="007B5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 w:name="MS PGothic">
    <w:panose1 w:val="020B0600070205080204"/>
    <w:charset w:val="80"/>
    <w:family w:val="swiss"/>
    <w:pitch w:val="variable"/>
    <w:sig w:usb0="E00002FF" w:usb1="6AC7FDFB" w:usb2="08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5767065"/>
      <w:docPartObj>
        <w:docPartGallery w:val="Page Numbers (Bottom of Page)"/>
        <w:docPartUnique/>
      </w:docPartObj>
    </w:sdtPr>
    <w:sdtEndPr>
      <w:rPr>
        <w:sz w:val="20"/>
        <w:szCs w:val="20"/>
      </w:rPr>
    </w:sdtEndPr>
    <w:sdtContent>
      <w:p w14:paraId="0437D23C" w14:textId="5FF6C8C3" w:rsidR="007B53B5" w:rsidRPr="002C45AC" w:rsidRDefault="007B53B5">
        <w:pPr>
          <w:pStyle w:val="Pta"/>
          <w:jc w:val="right"/>
          <w:rPr>
            <w:sz w:val="20"/>
            <w:szCs w:val="20"/>
          </w:rPr>
        </w:pPr>
        <w:r w:rsidRPr="002C45AC">
          <w:rPr>
            <w:sz w:val="20"/>
            <w:szCs w:val="20"/>
          </w:rPr>
          <w:fldChar w:fldCharType="begin"/>
        </w:r>
        <w:r w:rsidRPr="002C45AC">
          <w:rPr>
            <w:sz w:val="20"/>
            <w:szCs w:val="20"/>
          </w:rPr>
          <w:instrText>PAGE   \* MERGEFORMAT</w:instrText>
        </w:r>
        <w:r w:rsidRPr="002C45AC">
          <w:rPr>
            <w:sz w:val="20"/>
            <w:szCs w:val="20"/>
          </w:rPr>
          <w:fldChar w:fldCharType="separate"/>
        </w:r>
        <w:r>
          <w:rPr>
            <w:sz w:val="20"/>
            <w:szCs w:val="20"/>
          </w:rPr>
          <w:t>26</w:t>
        </w:r>
        <w:r w:rsidRPr="002C45AC">
          <w:rPr>
            <w:sz w:val="20"/>
            <w:szCs w:val="20"/>
          </w:rPr>
          <w:fldChar w:fldCharType="end"/>
        </w:r>
      </w:p>
    </w:sdtContent>
  </w:sdt>
  <w:p w14:paraId="04AEEF97" w14:textId="77777777" w:rsidR="007B53B5" w:rsidRDefault="007B53B5">
    <w:pPr>
      <w:pStyle w:val="Pta"/>
      <w:tabs>
        <w:tab w:val="clear" w:pos="4536"/>
        <w:tab w:val="clear" w:pos="9072"/>
        <w:tab w:val="center" w:pos="5580"/>
        <w:tab w:val="right" w:pos="1008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8924057"/>
      <w:docPartObj>
        <w:docPartGallery w:val="Page Numbers (Bottom of Page)"/>
        <w:docPartUnique/>
      </w:docPartObj>
    </w:sdtPr>
    <w:sdtEndPr>
      <w:rPr>
        <w:sz w:val="20"/>
        <w:szCs w:val="20"/>
      </w:rPr>
    </w:sdtEndPr>
    <w:sdtContent>
      <w:p w14:paraId="5F8238E9" w14:textId="7E243051" w:rsidR="007B53B5" w:rsidRPr="006634F6" w:rsidRDefault="007B53B5">
        <w:pPr>
          <w:pStyle w:val="Pta"/>
          <w:jc w:val="right"/>
          <w:rPr>
            <w:sz w:val="20"/>
            <w:szCs w:val="20"/>
          </w:rPr>
        </w:pPr>
        <w:r w:rsidRPr="006634F6">
          <w:rPr>
            <w:sz w:val="20"/>
            <w:szCs w:val="20"/>
          </w:rPr>
          <w:fldChar w:fldCharType="begin"/>
        </w:r>
        <w:r w:rsidRPr="006634F6">
          <w:rPr>
            <w:sz w:val="20"/>
            <w:szCs w:val="20"/>
          </w:rPr>
          <w:instrText>PAGE   \* MERGEFORMAT</w:instrText>
        </w:r>
        <w:r w:rsidRPr="006634F6">
          <w:rPr>
            <w:sz w:val="20"/>
            <w:szCs w:val="20"/>
          </w:rPr>
          <w:fldChar w:fldCharType="separate"/>
        </w:r>
        <w:r>
          <w:rPr>
            <w:sz w:val="20"/>
            <w:szCs w:val="20"/>
          </w:rPr>
          <w:t>32</w:t>
        </w:r>
        <w:r w:rsidRPr="006634F6">
          <w:rPr>
            <w:sz w:val="20"/>
            <w:szCs w:val="20"/>
          </w:rPr>
          <w:fldChar w:fldCharType="end"/>
        </w:r>
      </w:p>
    </w:sdtContent>
  </w:sdt>
  <w:p w14:paraId="18E659B3" w14:textId="77777777" w:rsidR="007B53B5" w:rsidRDefault="007B53B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0789742"/>
      <w:docPartObj>
        <w:docPartGallery w:val="Page Numbers (Bottom of Page)"/>
        <w:docPartUnique/>
      </w:docPartObj>
    </w:sdtPr>
    <w:sdtEndPr>
      <w:rPr>
        <w:sz w:val="20"/>
        <w:szCs w:val="20"/>
      </w:rPr>
    </w:sdtEndPr>
    <w:sdtContent>
      <w:p w14:paraId="58C96B9B" w14:textId="10F66E3B" w:rsidR="007B53B5" w:rsidRPr="006634F6" w:rsidRDefault="007B53B5">
        <w:pPr>
          <w:pStyle w:val="Pta"/>
          <w:jc w:val="right"/>
          <w:rPr>
            <w:sz w:val="20"/>
            <w:szCs w:val="20"/>
          </w:rPr>
        </w:pPr>
        <w:r w:rsidRPr="006634F6">
          <w:rPr>
            <w:sz w:val="20"/>
            <w:szCs w:val="20"/>
          </w:rPr>
          <w:fldChar w:fldCharType="begin"/>
        </w:r>
        <w:r w:rsidRPr="006634F6">
          <w:rPr>
            <w:sz w:val="20"/>
            <w:szCs w:val="20"/>
          </w:rPr>
          <w:instrText>PAGE   \* MERGEFORMAT</w:instrText>
        </w:r>
        <w:r w:rsidRPr="006634F6">
          <w:rPr>
            <w:sz w:val="20"/>
            <w:szCs w:val="20"/>
          </w:rPr>
          <w:fldChar w:fldCharType="separate"/>
        </w:r>
        <w:r>
          <w:rPr>
            <w:sz w:val="20"/>
            <w:szCs w:val="20"/>
          </w:rPr>
          <w:t>33</w:t>
        </w:r>
        <w:r w:rsidRPr="006634F6">
          <w:rPr>
            <w:sz w:val="20"/>
            <w:szCs w:val="20"/>
          </w:rPr>
          <w:fldChar w:fldCharType="end"/>
        </w:r>
      </w:p>
    </w:sdtContent>
  </w:sdt>
  <w:p w14:paraId="7B1369D7" w14:textId="77777777" w:rsidR="007B53B5" w:rsidRDefault="007B53B5">
    <w:pPr>
      <w:pStyle w:val="Pta"/>
      <w:tabs>
        <w:tab w:val="clear" w:pos="4536"/>
        <w:tab w:val="clear" w:pos="9072"/>
        <w:tab w:val="center" w:pos="5580"/>
        <w:tab w:val="right" w:pos="100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F9925" w14:textId="77777777" w:rsidR="007B53B5" w:rsidRDefault="007B53B5">
      <w:r>
        <w:separator/>
      </w:r>
    </w:p>
  </w:footnote>
  <w:footnote w:type="continuationSeparator" w:id="0">
    <w:p w14:paraId="363E2FC5" w14:textId="77777777" w:rsidR="007B53B5" w:rsidRDefault="007B53B5">
      <w:r>
        <w:continuationSeparator/>
      </w:r>
    </w:p>
  </w:footnote>
  <w:footnote w:type="continuationNotice" w:id="1">
    <w:p w14:paraId="50C5581F" w14:textId="77777777" w:rsidR="007B53B5" w:rsidRDefault="007B53B5"/>
  </w:footnote>
  <w:footnote w:id="2">
    <w:p w14:paraId="64EC70E8" w14:textId="77777777" w:rsidR="007B53B5" w:rsidRDefault="007B53B5" w:rsidP="005F23BB">
      <w:pPr>
        <w:pStyle w:val="Textpoznmkypodiarou"/>
        <w:jc w:val="both"/>
      </w:pPr>
      <w:r w:rsidRPr="006F1B51">
        <w:rPr>
          <w:rStyle w:val="Odkaznapoznmkupodiarou"/>
          <w:sz w:val="18"/>
        </w:rPr>
        <w:footnoteRef/>
      </w:r>
      <w:r w:rsidRPr="006F1B51">
        <w:rPr>
          <w:sz w:val="18"/>
        </w:rPr>
        <w:t xml:space="preserve"> V prípade podania spoločnej ponuky je potrebné v tomto riadku tabuľky uviesť obchodné meno kontaktného uchádzača, ktorého si spoločne určila skupina uchádzačov. Ďalej je k návrhu na plnenie kritérií potrebné priložiť na samostatnom liste Obchodné meno, sídlo alebo miesto podnikania, telefónne číslo a FAX každého uchádzača skupiny.  </w:t>
      </w:r>
    </w:p>
  </w:footnote>
  <w:footnote w:id="3">
    <w:p w14:paraId="3578F73D" w14:textId="77777777" w:rsidR="007B53B5" w:rsidRDefault="007B53B5" w:rsidP="0072776C">
      <w:pPr>
        <w:pStyle w:val="Style28"/>
        <w:shd w:val="clear" w:color="auto" w:fill="auto"/>
        <w:spacing w:before="0"/>
        <w:ind w:left="20" w:right="-2"/>
        <w:rPr>
          <w:rStyle w:val="CharStyle29"/>
          <w:rFonts w:ascii="Times New Roman" w:hAnsi="Times New Roman"/>
          <w:color w:val="000000"/>
          <w:sz w:val="16"/>
          <w:szCs w:val="16"/>
        </w:rPr>
      </w:pPr>
      <w:r w:rsidRPr="004B4218">
        <w:rPr>
          <w:rStyle w:val="Odkaznapoznmkupodiarou"/>
          <w:rFonts w:ascii="Times New Roman" w:hAnsi="Times New Roman"/>
          <w:sz w:val="16"/>
          <w:szCs w:val="16"/>
        </w:rPr>
        <w:footnoteRef/>
      </w:r>
      <w:r w:rsidRPr="004B4218">
        <w:rPr>
          <w:rFonts w:ascii="Times New Roman" w:hAnsi="Times New Roman"/>
          <w:sz w:val="16"/>
          <w:szCs w:val="16"/>
        </w:rPr>
        <w:t xml:space="preserve"> </w:t>
      </w:r>
      <w:r w:rsidRPr="004B4218">
        <w:rPr>
          <w:rStyle w:val="CharStyle29"/>
          <w:rFonts w:ascii="Times New Roman" w:hAnsi="Times New Roman"/>
          <w:color w:val="000000"/>
          <w:sz w:val="16"/>
          <w:szCs w:val="16"/>
        </w:rPr>
        <w:t>Ak uchádzač využije služby viacerých osôb, tak doplní údaje týchto osôb v predmetnom formulári, resp. vyplní predmetný formulár podľa počtu osôb.</w:t>
      </w:r>
    </w:p>
    <w:p w14:paraId="7CB1BDA4" w14:textId="77777777" w:rsidR="007B53B5" w:rsidRPr="004B4218" w:rsidRDefault="007B53B5" w:rsidP="0072776C">
      <w:pPr>
        <w:pStyle w:val="Style28"/>
        <w:shd w:val="clear" w:color="auto" w:fill="auto"/>
        <w:spacing w:before="0"/>
        <w:ind w:left="20" w:right="-2"/>
        <w:rPr>
          <w:rFonts w:ascii="Times New Roman" w:hAnsi="Times New Roman"/>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C3FFC" w14:textId="77777777" w:rsidR="007B53B5" w:rsidRPr="009E4D9C" w:rsidRDefault="007B53B5">
    <w:pPr>
      <w:pStyle w:val="Pta"/>
      <w:tabs>
        <w:tab w:val="clear" w:pos="9072"/>
        <w:tab w:val="right" w:pos="10080"/>
      </w:tabs>
      <w:ind w:right="-82"/>
      <w:jc w:val="both"/>
      <w:rPr>
        <w:rFonts w:cs="Arial"/>
        <w:sz w:val="2"/>
        <w:szCs w:val="2"/>
        <w:highlight w:val="lightGray"/>
      </w:rPr>
    </w:pPr>
  </w:p>
  <w:p w14:paraId="3E120820" w14:textId="77777777" w:rsidR="007B53B5" w:rsidRDefault="007B53B5" w:rsidP="004C7A5B">
    <w:pPr>
      <w:pStyle w:val="Zkladntext3"/>
      <w:rPr>
        <w:rFonts w:cs="Arial"/>
        <w:b/>
        <w:bCs/>
        <w:color w:val="auto"/>
        <w:sz w:val="16"/>
        <w:szCs w:val="10"/>
      </w:rPr>
    </w:pPr>
    <w:r w:rsidRPr="004C7A5B">
      <w:rPr>
        <w:rFonts w:cs="Arial"/>
        <w:b/>
        <w:bCs/>
        <w:color w:val="auto"/>
        <w:sz w:val="16"/>
        <w:szCs w:val="10"/>
      </w:rPr>
      <w:t xml:space="preserve">Obstarávateľská organizácia: Dopravný podnik Bratislava, akciová spoločnosť </w:t>
    </w:r>
  </w:p>
  <w:p w14:paraId="5FCA3467" w14:textId="14227F0B" w:rsidR="007B53B5" w:rsidRDefault="007B53B5" w:rsidP="00CF449B">
    <w:pPr>
      <w:pStyle w:val="Zkladntext3"/>
      <w:rPr>
        <w:rFonts w:cs="Arial"/>
        <w:b/>
        <w:bCs/>
        <w:color w:val="auto"/>
        <w:sz w:val="16"/>
        <w:szCs w:val="10"/>
      </w:rPr>
    </w:pPr>
    <w:r w:rsidRPr="004C7A5B">
      <w:rPr>
        <w:rFonts w:cs="Arial"/>
        <w:b/>
        <w:bCs/>
        <w:color w:val="auto"/>
        <w:sz w:val="16"/>
        <w:szCs w:val="10"/>
      </w:rPr>
      <w:t xml:space="preserve">Predmet zákazky: </w:t>
    </w:r>
    <w:r w:rsidRPr="00CF449B">
      <w:rPr>
        <w:rFonts w:cs="Arial"/>
        <w:b/>
        <w:bCs/>
        <w:color w:val="auto"/>
        <w:sz w:val="16"/>
        <w:szCs w:val="10"/>
      </w:rPr>
      <w:t>Konsigančný sklad ND – autobusy SO</w:t>
    </w:r>
    <w:r>
      <w:rPr>
        <w:rFonts w:cs="Arial"/>
        <w:b/>
        <w:bCs/>
        <w:color w:val="auto"/>
        <w:sz w:val="16"/>
        <w:szCs w:val="10"/>
      </w:rPr>
      <w:t>LARIS</w:t>
    </w:r>
  </w:p>
  <w:p w14:paraId="2ABD9DDE" w14:textId="44FAACF6" w:rsidR="007B53B5" w:rsidRDefault="007B53B5" w:rsidP="00CF449B">
    <w:pPr>
      <w:pStyle w:val="Zkladntext3"/>
      <w:rPr>
        <w:rFonts w:cs="Arial"/>
        <w:sz w:val="16"/>
        <w:szCs w:val="10"/>
      </w:rPr>
    </w:pPr>
    <w:r>
      <w:rPr>
        <w:rFonts w:cs="Arial"/>
        <w:sz w:val="16"/>
        <w:szCs w:val="10"/>
      </w:rPr>
      <mc:AlternateContent>
        <mc:Choice Requires="wps">
          <w:drawing>
            <wp:anchor distT="0" distB="0" distL="114300" distR="114300" simplePos="0" relativeHeight="251659264" behindDoc="0" locked="0" layoutInCell="1" allowOverlap="1" wp14:anchorId="3094F82F" wp14:editId="1B06F323">
              <wp:simplePos x="0" y="0"/>
              <wp:positionH relativeFrom="margin">
                <wp:align>right</wp:align>
              </wp:positionH>
              <wp:positionV relativeFrom="paragraph">
                <wp:posOffset>50165</wp:posOffset>
              </wp:positionV>
              <wp:extent cx="5619750" cy="9525"/>
              <wp:effectExtent l="0" t="0" r="19050" b="28575"/>
              <wp:wrapNone/>
              <wp:docPr id="2" name="Rovná spojnica 2"/>
              <wp:cNvGraphicFramePr/>
              <a:graphic xmlns:a="http://schemas.openxmlformats.org/drawingml/2006/main">
                <a:graphicData uri="http://schemas.microsoft.com/office/word/2010/wordprocessingShape">
                  <wps:wsp>
                    <wps:cNvCnPr/>
                    <wps:spPr>
                      <a:xfrm>
                        <a:off x="0" y="0"/>
                        <a:ext cx="5619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876D0F" id="Rovná spojnica 2"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1.3pt,3.95pt" to="833.8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" strokecolor="#4579b8 [3044]">
              <w10:wrap anchorx="margin"/>
            </v:line>
          </w:pict>
        </mc:Fallback>
      </mc:AlternateContent>
    </w:r>
  </w:p>
  <w:p w14:paraId="475E0C4A" w14:textId="77777777" w:rsidR="007B53B5" w:rsidRDefault="007B53B5">
    <w:pPr>
      <w:pStyle w:val="Hlavika"/>
      <w:rPr>
        <w:rFonts w:cs="Arial"/>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B2457" w14:textId="77777777" w:rsidR="007B53B5" w:rsidRDefault="007B53B5">
    <w:pPr>
      <w:pStyle w:val="Hlavika"/>
      <w:rPr>
        <w:rFonts w:cs="Arial"/>
        <w:sz w:val="10"/>
        <w:szCs w:val="10"/>
      </w:rPr>
    </w:pPr>
  </w:p>
  <w:p w14:paraId="327E05AF" w14:textId="77777777" w:rsidR="007B53B5" w:rsidRDefault="007B53B5">
    <w:pPr>
      <w:pStyle w:val="Hlavika"/>
      <w:rPr>
        <w:rFonts w:cs="Arial"/>
        <w:sz w:val="10"/>
        <w:szCs w:val="10"/>
      </w:rPr>
    </w:pPr>
  </w:p>
  <w:p w14:paraId="27ACC984" w14:textId="77777777" w:rsidR="007B53B5" w:rsidRDefault="007B53B5">
    <w:pPr>
      <w:pStyle w:val="Hlavika"/>
      <w:rPr>
        <w:rFonts w:cs="Arial"/>
        <w:sz w:val="10"/>
        <w:szCs w:val="10"/>
      </w:rPr>
    </w:pPr>
  </w:p>
  <w:p w14:paraId="2ABB969C" w14:textId="77777777" w:rsidR="007B53B5" w:rsidRDefault="007B53B5">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27DA374A"/>
    <w:lvl w:ilvl="0">
      <w:start w:val="1"/>
      <w:numFmt w:val="decimal"/>
      <w:pStyle w:val="slovanzoznam2"/>
      <w:lvlText w:val="%1."/>
      <w:lvlJc w:val="left"/>
      <w:pPr>
        <w:tabs>
          <w:tab w:val="num" w:pos="9432"/>
        </w:tabs>
        <w:ind w:left="9432"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4F1424C"/>
    <w:multiLevelType w:val="multilevel"/>
    <w:tmpl w:val="4D344D90"/>
    <w:lvl w:ilvl="0">
      <w:start w:val="19"/>
      <w:numFmt w:val="decimal"/>
      <w:lvlText w:val="%1."/>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6" w15:restartNumberingAfterBreak="0">
    <w:nsid w:val="0675592E"/>
    <w:multiLevelType w:val="hybridMultilevel"/>
    <w:tmpl w:val="AAB8D808"/>
    <w:lvl w:ilvl="0" w:tplc="41024A98">
      <w:start w:val="1"/>
      <w:numFmt w:val="decimal"/>
      <w:lvlText w:val="(%1)"/>
      <w:lvlJc w:val="left"/>
      <w:pPr>
        <w:ind w:left="720" w:hanging="360"/>
      </w:pPr>
      <w:rPr>
        <w:rFonts w:ascii="Garamond" w:eastAsia="Calibri" w:hAnsi="Garamond"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788145A"/>
    <w:multiLevelType w:val="multilevel"/>
    <w:tmpl w:val="F0CA19D4"/>
    <w:lvl w:ilvl="0">
      <w:start w:val="1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AB329C3"/>
    <w:multiLevelType w:val="multilevel"/>
    <w:tmpl w:val="CECAA5F4"/>
    <w:lvl w:ilvl="0">
      <w:start w:val="1"/>
      <w:numFmt w:val="none"/>
      <w:lvlText w:val="8.2"/>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0B2E147D"/>
    <w:multiLevelType w:val="hybridMultilevel"/>
    <w:tmpl w:val="A3381D76"/>
    <w:lvl w:ilvl="0" w:tplc="8832795A">
      <w:start w:val="1"/>
      <w:numFmt w:val="decimal"/>
      <w:lvlText w:val="15.%1"/>
      <w:lvlJc w:val="left"/>
      <w:pPr>
        <w:ind w:left="720" w:hanging="360"/>
      </w:pPr>
      <w:rPr>
        <w:rFonts w:hint="default"/>
        <w:b w:val="0"/>
        <w:sz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530E3E"/>
    <w:multiLevelType w:val="multilevel"/>
    <w:tmpl w:val="2292BA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F270091"/>
    <w:multiLevelType w:val="multilevel"/>
    <w:tmpl w:val="22AC9B7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2AD2878"/>
    <w:multiLevelType w:val="hybridMultilevel"/>
    <w:tmpl w:val="DE4E11B0"/>
    <w:lvl w:ilvl="0" w:tplc="DC9AB4B6">
      <w:start w:val="6"/>
      <w:numFmt w:val="bullet"/>
      <w:lvlText w:val="-"/>
      <w:lvlJc w:val="left"/>
      <w:pPr>
        <w:ind w:left="720" w:hanging="360"/>
      </w:pPr>
      <w:rPr>
        <w:rFonts w:ascii="Garamond" w:eastAsia="Times New Roman" w:hAnsi="Garamond" w:cs="Times New Roman" w:hint="default"/>
      </w:rPr>
    </w:lvl>
    <w:lvl w:ilvl="1" w:tplc="DC9AB4B6">
      <w:start w:val="6"/>
      <w:numFmt w:val="bullet"/>
      <w:lvlText w:val="-"/>
      <w:lvlJc w:val="left"/>
      <w:pPr>
        <w:ind w:left="1440" w:hanging="360"/>
      </w:pPr>
      <w:rPr>
        <w:rFonts w:ascii="Garamond" w:eastAsia="Times New Roman" w:hAnsi="Garamond"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4" w15:restartNumberingAfterBreak="0">
    <w:nsid w:val="167C4DAE"/>
    <w:multiLevelType w:val="hybridMultilevel"/>
    <w:tmpl w:val="6952FF4C"/>
    <w:lvl w:ilvl="0" w:tplc="CA7699EA">
      <w:start w:val="1"/>
      <w:numFmt w:val="lowerLetter"/>
      <w:lvlText w:val="%1)"/>
      <w:lvlJc w:val="left"/>
      <w:pPr>
        <w:ind w:left="1494" w:hanging="360"/>
      </w:pPr>
      <w:rPr>
        <w:rFonts w:hint="default"/>
        <w:color w:val="auto"/>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5"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77EE2"/>
    <w:multiLevelType w:val="multilevel"/>
    <w:tmpl w:val="DED63416"/>
    <w:lvl w:ilvl="0">
      <w:start w:val="16"/>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9841E30"/>
    <w:multiLevelType w:val="multilevel"/>
    <w:tmpl w:val="CECAA5F4"/>
    <w:lvl w:ilvl="0">
      <w:start w:val="1"/>
      <w:numFmt w:val="none"/>
      <w:lvlText w:val="8.2"/>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1E9869B1"/>
    <w:multiLevelType w:val="hybridMultilevel"/>
    <w:tmpl w:val="E69A2D12"/>
    <w:lvl w:ilvl="0" w:tplc="6A70E2D2">
      <w:start w:val="1"/>
      <w:numFmt w:val="decimal"/>
      <w:lvlText w:val="13.%1"/>
      <w:lvlJc w:val="left"/>
      <w:pPr>
        <w:ind w:left="720" w:hanging="360"/>
      </w:pPr>
      <w:rPr>
        <w:rFonts w:ascii="Garamond" w:hAnsi="Garamond" w:hint="default"/>
        <w:b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0BB60F0"/>
    <w:multiLevelType w:val="multilevel"/>
    <w:tmpl w:val="78C6BBC6"/>
    <w:lvl w:ilvl="0">
      <w:start w:val="19"/>
      <w:numFmt w:val="none"/>
      <w:lvlText w:val="34.1"/>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20" w15:restartNumberingAfterBreak="0">
    <w:nsid w:val="224C6DF9"/>
    <w:multiLevelType w:val="multilevel"/>
    <w:tmpl w:val="F7981A82"/>
    <w:lvl w:ilvl="0">
      <w:start w:val="19"/>
      <w:numFmt w:val="none"/>
      <w:lvlText w:val="34.1.1"/>
      <w:lvlJc w:val="left"/>
      <w:pPr>
        <w:ind w:left="4549" w:hanging="360"/>
      </w:pPr>
      <w:rPr>
        <w:rFonts w:hint="default"/>
      </w:rPr>
    </w:lvl>
    <w:lvl w:ilvl="1">
      <w:start w:val="1"/>
      <w:numFmt w:val="decimal"/>
      <w:isLgl/>
      <w:lvlText w:val="%1.%2"/>
      <w:lvlJc w:val="left"/>
      <w:pPr>
        <w:ind w:left="4789" w:hanging="600"/>
      </w:pPr>
      <w:rPr>
        <w:rFonts w:ascii="Garamond" w:hAnsi="Garamond" w:cs="Arial" w:hint="default"/>
        <w:u w:val="none"/>
      </w:rPr>
    </w:lvl>
    <w:lvl w:ilvl="2">
      <w:start w:val="1"/>
      <w:numFmt w:val="decimal"/>
      <w:isLgl/>
      <w:lvlText w:val="%1.%2.%3"/>
      <w:lvlJc w:val="left"/>
      <w:pPr>
        <w:ind w:left="4909" w:hanging="720"/>
      </w:pPr>
      <w:rPr>
        <w:rFonts w:ascii="Garamond" w:hAnsi="Garamond" w:cs="Arial" w:hint="default"/>
        <w:u w:val="single"/>
      </w:rPr>
    </w:lvl>
    <w:lvl w:ilvl="3">
      <w:start w:val="1"/>
      <w:numFmt w:val="decimal"/>
      <w:isLgl/>
      <w:lvlText w:val="%1.%2.%3.%4"/>
      <w:lvlJc w:val="left"/>
      <w:pPr>
        <w:ind w:left="4909" w:hanging="720"/>
      </w:pPr>
      <w:rPr>
        <w:rFonts w:ascii="Garamond" w:hAnsi="Garamond" w:cs="Arial" w:hint="default"/>
        <w:u w:val="single"/>
      </w:rPr>
    </w:lvl>
    <w:lvl w:ilvl="4">
      <w:start w:val="1"/>
      <w:numFmt w:val="decimal"/>
      <w:isLgl/>
      <w:lvlText w:val="%1.%2.%3.%4.%5"/>
      <w:lvlJc w:val="left"/>
      <w:pPr>
        <w:ind w:left="5269" w:hanging="1080"/>
      </w:pPr>
      <w:rPr>
        <w:rFonts w:ascii="Garamond" w:hAnsi="Garamond" w:cs="Arial" w:hint="default"/>
        <w:u w:val="single"/>
      </w:rPr>
    </w:lvl>
    <w:lvl w:ilvl="5">
      <w:start w:val="1"/>
      <w:numFmt w:val="decimal"/>
      <w:isLgl/>
      <w:lvlText w:val="%1.%2.%3.%4.%5.%6"/>
      <w:lvlJc w:val="left"/>
      <w:pPr>
        <w:ind w:left="5269" w:hanging="1080"/>
      </w:pPr>
      <w:rPr>
        <w:rFonts w:ascii="Garamond" w:hAnsi="Garamond" w:cs="Arial" w:hint="default"/>
        <w:u w:val="single"/>
      </w:rPr>
    </w:lvl>
    <w:lvl w:ilvl="6">
      <w:start w:val="1"/>
      <w:numFmt w:val="decimal"/>
      <w:isLgl/>
      <w:lvlText w:val="%1.%2.%3.%4.%5.%6.%7"/>
      <w:lvlJc w:val="left"/>
      <w:pPr>
        <w:ind w:left="5629" w:hanging="1440"/>
      </w:pPr>
      <w:rPr>
        <w:rFonts w:ascii="Garamond" w:hAnsi="Garamond" w:cs="Arial" w:hint="default"/>
        <w:u w:val="single"/>
      </w:rPr>
    </w:lvl>
    <w:lvl w:ilvl="7">
      <w:start w:val="1"/>
      <w:numFmt w:val="decimal"/>
      <w:isLgl/>
      <w:lvlText w:val="%1.%2.%3.%4.%5.%6.%7.%8"/>
      <w:lvlJc w:val="left"/>
      <w:pPr>
        <w:ind w:left="5629" w:hanging="1440"/>
      </w:pPr>
      <w:rPr>
        <w:rFonts w:ascii="Garamond" w:hAnsi="Garamond" w:cs="Arial" w:hint="default"/>
        <w:u w:val="single"/>
      </w:rPr>
    </w:lvl>
    <w:lvl w:ilvl="8">
      <w:start w:val="1"/>
      <w:numFmt w:val="decimal"/>
      <w:isLgl/>
      <w:lvlText w:val="%1.%2.%3.%4.%5.%6.%7.%8.%9"/>
      <w:lvlJc w:val="left"/>
      <w:pPr>
        <w:ind w:left="5989" w:hanging="1800"/>
      </w:pPr>
      <w:rPr>
        <w:rFonts w:ascii="Garamond" w:hAnsi="Garamond" w:cs="Arial" w:hint="default"/>
        <w:u w:val="single"/>
      </w:rPr>
    </w:lvl>
  </w:abstractNum>
  <w:abstractNum w:abstractNumId="21"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22" w15:restartNumberingAfterBreak="0">
    <w:nsid w:val="2B3712D4"/>
    <w:multiLevelType w:val="multilevel"/>
    <w:tmpl w:val="46685E98"/>
    <w:lvl w:ilvl="0">
      <w:start w:val="19"/>
      <w:numFmt w:val="none"/>
      <w:lvlText w:val="34.3"/>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23"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2EC14E3A"/>
    <w:multiLevelType w:val="multilevel"/>
    <w:tmpl w:val="A9BAB89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1302C66"/>
    <w:multiLevelType w:val="multilevel"/>
    <w:tmpl w:val="A1AA75B8"/>
    <w:lvl w:ilvl="0">
      <w:start w:val="1"/>
      <w:numFmt w:val="none"/>
      <w:lvlText w:val="8.1"/>
      <w:lvlJc w:val="left"/>
      <w:pPr>
        <w:ind w:left="1069" w:hanging="360"/>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6" w15:restartNumberingAfterBreak="0">
    <w:nsid w:val="337C50C0"/>
    <w:multiLevelType w:val="multilevel"/>
    <w:tmpl w:val="2F149C26"/>
    <w:lvl w:ilvl="0">
      <w:start w:val="1"/>
      <w:numFmt w:val="decimal"/>
      <w:lvlText w:val="%1."/>
      <w:lvlJc w:val="left"/>
      <w:pPr>
        <w:ind w:left="360" w:hanging="360"/>
      </w:pPr>
      <w:rPr>
        <w:rFonts w:hint="default"/>
        <w:b/>
        <w:sz w:val="28"/>
        <w:szCs w:val="28"/>
      </w:rPr>
    </w:lvl>
    <w:lvl w:ilvl="1">
      <w:start w:val="1"/>
      <w:numFmt w:val="decimal"/>
      <w:lvlText w:val="11.%2"/>
      <w:lvlJc w:val="left"/>
      <w:pPr>
        <w:ind w:left="720" w:hanging="72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354D194F"/>
    <w:multiLevelType w:val="multilevel"/>
    <w:tmpl w:val="28C0DA1E"/>
    <w:lvl w:ilvl="0">
      <w:start w:val="19"/>
      <w:numFmt w:val="none"/>
      <w:lvlText w:val="34.4"/>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28"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9"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11C0200"/>
    <w:multiLevelType w:val="multilevel"/>
    <w:tmpl w:val="F7425AD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1F170D0"/>
    <w:multiLevelType w:val="hybridMultilevel"/>
    <w:tmpl w:val="BD4A31D2"/>
    <w:lvl w:ilvl="0" w:tplc="30E4EE0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20A3818"/>
    <w:multiLevelType w:val="multilevel"/>
    <w:tmpl w:val="5A9ED17E"/>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3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B0D0420"/>
    <w:multiLevelType w:val="multilevel"/>
    <w:tmpl w:val="8B40A732"/>
    <w:lvl w:ilvl="0">
      <w:start w:val="19"/>
      <w:numFmt w:val="none"/>
      <w:lvlText w:val="34.2"/>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36" w15:restartNumberingAfterBreak="0">
    <w:nsid w:val="4CB506B5"/>
    <w:multiLevelType w:val="hybridMultilevel"/>
    <w:tmpl w:val="AAB8D808"/>
    <w:lvl w:ilvl="0" w:tplc="41024A98">
      <w:start w:val="1"/>
      <w:numFmt w:val="decimal"/>
      <w:lvlText w:val="(%1)"/>
      <w:lvlJc w:val="left"/>
      <w:pPr>
        <w:ind w:left="720" w:hanging="360"/>
      </w:pPr>
      <w:rPr>
        <w:rFonts w:ascii="Garamond" w:eastAsia="Calibri" w:hAnsi="Garamond"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F4B3ADF"/>
    <w:multiLevelType w:val="multilevel"/>
    <w:tmpl w:val="1F5EC060"/>
    <w:name w:val="SH1toSH6Ashurst2"/>
    <w:lvl w:ilvl="0">
      <w:start w:val="1"/>
      <w:numFmt w:val="decimal"/>
      <w:pStyle w:val="H1Ashurst"/>
      <w:lvlText w:val="%1."/>
      <w:lvlJc w:val="left"/>
      <w:pPr>
        <w:tabs>
          <w:tab w:val="num" w:pos="924"/>
        </w:tabs>
        <w:ind w:left="924" w:hanging="782"/>
      </w:pPr>
      <w:rPr>
        <w:b/>
        <w:i w:val="0"/>
        <w:sz w:val="22"/>
        <w:szCs w:val="22"/>
      </w:rPr>
    </w:lvl>
    <w:lvl w:ilvl="1">
      <w:start w:val="1"/>
      <w:numFmt w:val="decimal"/>
      <w:pStyle w:val="H2Ashurst"/>
      <w:lvlText w:val="%1.%2"/>
      <w:lvlJc w:val="left"/>
      <w:pPr>
        <w:tabs>
          <w:tab w:val="num" w:pos="1208"/>
        </w:tabs>
        <w:ind w:left="1208" w:hanging="782"/>
      </w:pPr>
      <w:rPr>
        <w:rFonts w:ascii="Times New Roman" w:hAnsi="Times New Roman" w:cs="Times New Roman" w:hint="default"/>
        <w:b w:val="0"/>
        <w:i w:val="0"/>
        <w:sz w:val="22"/>
        <w:szCs w:val="22"/>
      </w:rPr>
    </w:lvl>
    <w:lvl w:ilvl="2">
      <w:start w:val="1"/>
      <w:numFmt w:val="lowerLetter"/>
      <w:pStyle w:val="H3Ashurst"/>
      <w:lvlText w:val="(%3)"/>
      <w:lvlJc w:val="left"/>
      <w:pPr>
        <w:tabs>
          <w:tab w:val="num" w:pos="1524"/>
        </w:tabs>
        <w:ind w:left="1524" w:hanging="624"/>
      </w:pPr>
      <w:rPr>
        <w:rFonts w:ascii="Garamond" w:hAnsi="Garamond" w:cs="Times New Roman" w:hint="default"/>
        <w:b w:val="0"/>
        <w:i w:val="0"/>
        <w:sz w:val="24"/>
        <w:szCs w:val="22"/>
      </w:rPr>
    </w:lvl>
    <w:lvl w:ilvl="3">
      <w:start w:val="1"/>
      <w:numFmt w:val="lowerRoman"/>
      <w:pStyle w:val="H4Ashurst"/>
      <w:lvlText w:val="(%4)"/>
      <w:lvlJc w:val="left"/>
      <w:pPr>
        <w:tabs>
          <w:tab w:val="num" w:pos="2244"/>
        </w:tabs>
        <w:ind w:left="2244" w:hanging="624"/>
      </w:pPr>
      <w:rPr>
        <w:rFonts w:ascii="Times New Roman" w:eastAsia="Times New Roman" w:hAnsi="Times New Roman" w:cs="Times New Roman" w:hint="default"/>
        <w:b w:val="0"/>
        <w:i w:val="0"/>
        <w:sz w:val="24"/>
        <w:szCs w:val="24"/>
      </w:rPr>
    </w:lvl>
    <w:lvl w:ilvl="4">
      <w:start w:val="1"/>
      <w:numFmt w:val="upperLetter"/>
      <w:pStyle w:val="H5Ashurst"/>
      <w:lvlText w:val="(%5)"/>
      <w:lvlJc w:val="left"/>
      <w:pPr>
        <w:tabs>
          <w:tab w:val="num" w:pos="2653"/>
        </w:tabs>
        <w:ind w:left="2653" w:hanging="623"/>
      </w:pPr>
      <w:rPr>
        <w:b w:val="0"/>
        <w:i w:val="0"/>
        <w:sz w:val="18"/>
        <w:szCs w:val="18"/>
      </w:rPr>
    </w:lvl>
    <w:lvl w:ilvl="5">
      <w:start w:val="27"/>
      <w:numFmt w:val="lowerLetter"/>
      <w:pStyle w:val="H6Ashurst"/>
      <w:lvlText w:val="(%6)"/>
      <w:lvlJc w:val="left"/>
      <w:pPr>
        <w:tabs>
          <w:tab w:val="num" w:pos="3277"/>
        </w:tabs>
        <w:ind w:left="3277" w:hanging="624"/>
      </w:pPr>
      <w:rPr>
        <w:b w:val="0"/>
        <w:i w:val="0"/>
        <w:sz w:val="18"/>
        <w:szCs w:val="18"/>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8" w15:restartNumberingAfterBreak="0">
    <w:nsid w:val="521B2B63"/>
    <w:multiLevelType w:val="multilevel"/>
    <w:tmpl w:val="F71A2892"/>
    <w:lvl w:ilvl="0">
      <w:start w:val="1"/>
      <w:numFmt w:val="decimal"/>
      <w:lvlText w:val="%1."/>
      <w:lvlJc w:val="left"/>
      <w:pPr>
        <w:ind w:left="360" w:hanging="360"/>
      </w:pPr>
      <w:rPr>
        <w:rFonts w:hint="default"/>
      </w:rPr>
    </w:lvl>
    <w:lvl w:ilvl="1">
      <w:start w:val="1"/>
      <w:numFmt w:val="decimal"/>
      <w:pStyle w:val="Style1"/>
      <w:lvlText w:val="%1.%2."/>
      <w:lvlJc w:val="left"/>
      <w:pPr>
        <w:ind w:left="720" w:hanging="720"/>
      </w:pPr>
      <w:rPr>
        <w:rFonts w:ascii="Garamond" w:hAnsi="Garamond" w:hint="default"/>
        <w:b w:val="0"/>
      </w:rPr>
    </w:lvl>
    <w:lvl w:ilvl="2">
      <w:start w:val="1"/>
      <w:numFmt w:val="decimal"/>
      <w:pStyle w:val="Level3"/>
      <w:lvlText w:val="%1.%2.%3."/>
      <w:lvlJc w:val="left"/>
      <w:pPr>
        <w:ind w:left="1004" w:hanging="720"/>
      </w:pPr>
      <w:rPr>
        <w:rFonts w:hint="default"/>
        <w:b w:val="0"/>
        <w:i w:val="0"/>
      </w:rPr>
    </w:lvl>
    <w:lvl w:ilvl="3">
      <w:start w:val="1"/>
      <w:numFmt w:val="decimal"/>
      <w:pStyle w:val="Style2"/>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49D5D7D"/>
    <w:multiLevelType w:val="hybridMultilevel"/>
    <w:tmpl w:val="B546C164"/>
    <w:lvl w:ilvl="0" w:tplc="A78888A0">
      <w:start w:val="1"/>
      <w:numFmt w:val="decimal"/>
      <w:lvlText w:val="11.%1"/>
      <w:lvlJc w:val="left"/>
      <w:pPr>
        <w:ind w:left="1425" w:hanging="360"/>
      </w:pPr>
      <w:rPr>
        <w:rFonts w:ascii="Garamond" w:hAnsi="Garamond" w:hint="default"/>
        <w:b w:val="0"/>
        <w:sz w:val="24"/>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40" w15:restartNumberingAfterBreak="0">
    <w:nsid w:val="55C77C40"/>
    <w:multiLevelType w:val="multilevel"/>
    <w:tmpl w:val="A134DFD6"/>
    <w:lvl w:ilvl="0">
      <w:start w:val="1"/>
      <w:numFmt w:val="none"/>
      <w:lvlText w:val="5.2"/>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9C77215"/>
    <w:multiLevelType w:val="multilevel"/>
    <w:tmpl w:val="410E27A8"/>
    <w:lvl w:ilvl="0">
      <w:start w:val="1"/>
      <w:numFmt w:val="none"/>
      <w:lvlText w:val="7.2"/>
      <w:lvlJc w:val="left"/>
      <w:pPr>
        <w:ind w:left="360" w:hanging="360"/>
      </w:pPr>
      <w:rPr>
        <w:rFonts w:ascii="Garamond" w:hAnsi="Garamond"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AD7436F"/>
    <w:multiLevelType w:val="hybridMultilevel"/>
    <w:tmpl w:val="7CA64D84"/>
    <w:lvl w:ilvl="0" w:tplc="46F249B6">
      <w:start w:val="1"/>
      <w:numFmt w:val="lowerLetter"/>
      <w:lvlText w:val="%1)"/>
      <w:lvlJc w:val="left"/>
      <w:pPr>
        <w:ind w:left="1353" w:hanging="360"/>
      </w:pPr>
      <w:rPr>
        <w:rFonts w:ascii="Garamond" w:hAnsi="Garamond" w:cs="Times New Roman"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65CC1D35"/>
    <w:multiLevelType w:val="multilevel"/>
    <w:tmpl w:val="25929F86"/>
    <w:styleLink w:val="tl21"/>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4" w15:restartNumberingAfterBreak="0">
    <w:nsid w:val="6C8905D3"/>
    <w:multiLevelType w:val="hybridMultilevel"/>
    <w:tmpl w:val="AAB8D808"/>
    <w:lvl w:ilvl="0" w:tplc="41024A98">
      <w:start w:val="1"/>
      <w:numFmt w:val="decimal"/>
      <w:lvlText w:val="(%1)"/>
      <w:lvlJc w:val="left"/>
      <w:pPr>
        <w:ind w:left="720" w:hanging="360"/>
      </w:pPr>
      <w:rPr>
        <w:rFonts w:ascii="Garamond" w:eastAsia="Calibri" w:hAnsi="Garamond"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6" w15:restartNumberingAfterBreak="0">
    <w:nsid w:val="6F2536D5"/>
    <w:multiLevelType w:val="hybridMultilevel"/>
    <w:tmpl w:val="E870C34A"/>
    <w:lvl w:ilvl="0" w:tplc="85186068">
      <w:start w:val="1"/>
      <w:numFmt w:val="decimal"/>
      <w:lvlText w:val="%1."/>
      <w:lvlJc w:val="left"/>
      <w:pPr>
        <w:ind w:left="360" w:hanging="360"/>
      </w:pPr>
      <w:rPr>
        <w:rFonts w:ascii="Garamond" w:hAnsi="Garamond" w:hint="default"/>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7" w15:restartNumberingAfterBreak="0">
    <w:nsid w:val="6F7C48D0"/>
    <w:multiLevelType w:val="multilevel"/>
    <w:tmpl w:val="70EC68B2"/>
    <w:lvl w:ilvl="0">
      <w:start w:val="19"/>
      <w:numFmt w:val="none"/>
      <w:lvlText w:val="34.1.2"/>
      <w:lvlJc w:val="left"/>
      <w:pPr>
        <w:ind w:left="720" w:hanging="360"/>
      </w:pPr>
      <w:rPr>
        <w:rFonts w:hint="default"/>
      </w:rPr>
    </w:lvl>
    <w:lvl w:ilvl="1">
      <w:start w:val="1"/>
      <w:numFmt w:val="decimal"/>
      <w:isLgl/>
      <w:lvlText w:val="%1.%2"/>
      <w:lvlJc w:val="left"/>
      <w:pPr>
        <w:ind w:left="960" w:hanging="600"/>
      </w:pPr>
      <w:rPr>
        <w:rFonts w:ascii="Garamond" w:hAnsi="Garamond" w:cs="Arial" w:hint="default"/>
        <w:u w:val="none"/>
      </w:rPr>
    </w:lvl>
    <w:lvl w:ilvl="2">
      <w:start w:val="1"/>
      <w:numFmt w:val="decimal"/>
      <w:isLgl/>
      <w:lvlText w:val="%1.%2.%3"/>
      <w:lvlJc w:val="left"/>
      <w:pPr>
        <w:ind w:left="1080" w:hanging="720"/>
      </w:pPr>
      <w:rPr>
        <w:rFonts w:ascii="Garamond" w:hAnsi="Garamond" w:cs="Arial" w:hint="default"/>
        <w:u w:val="single"/>
      </w:rPr>
    </w:lvl>
    <w:lvl w:ilvl="3">
      <w:start w:val="1"/>
      <w:numFmt w:val="decimal"/>
      <w:isLgl/>
      <w:lvlText w:val="%1.%2.%3.%4"/>
      <w:lvlJc w:val="left"/>
      <w:pPr>
        <w:ind w:left="1080" w:hanging="720"/>
      </w:pPr>
      <w:rPr>
        <w:rFonts w:ascii="Garamond" w:hAnsi="Garamond" w:cs="Arial" w:hint="default"/>
        <w:u w:val="single"/>
      </w:rPr>
    </w:lvl>
    <w:lvl w:ilvl="4">
      <w:start w:val="1"/>
      <w:numFmt w:val="decimal"/>
      <w:isLgl/>
      <w:lvlText w:val="%1.%2.%3.%4.%5"/>
      <w:lvlJc w:val="left"/>
      <w:pPr>
        <w:ind w:left="1440" w:hanging="1080"/>
      </w:pPr>
      <w:rPr>
        <w:rFonts w:ascii="Garamond" w:hAnsi="Garamond" w:cs="Arial" w:hint="default"/>
        <w:u w:val="single"/>
      </w:rPr>
    </w:lvl>
    <w:lvl w:ilvl="5">
      <w:start w:val="1"/>
      <w:numFmt w:val="decimal"/>
      <w:isLgl/>
      <w:lvlText w:val="%1.%2.%3.%4.%5.%6"/>
      <w:lvlJc w:val="left"/>
      <w:pPr>
        <w:ind w:left="1440" w:hanging="1080"/>
      </w:pPr>
      <w:rPr>
        <w:rFonts w:ascii="Garamond" w:hAnsi="Garamond" w:cs="Arial" w:hint="default"/>
        <w:u w:val="single"/>
      </w:rPr>
    </w:lvl>
    <w:lvl w:ilvl="6">
      <w:start w:val="1"/>
      <w:numFmt w:val="decimal"/>
      <w:isLgl/>
      <w:lvlText w:val="%1.%2.%3.%4.%5.%6.%7"/>
      <w:lvlJc w:val="left"/>
      <w:pPr>
        <w:ind w:left="1800" w:hanging="1440"/>
      </w:pPr>
      <w:rPr>
        <w:rFonts w:ascii="Garamond" w:hAnsi="Garamond" w:cs="Arial" w:hint="default"/>
        <w:u w:val="single"/>
      </w:rPr>
    </w:lvl>
    <w:lvl w:ilvl="7">
      <w:start w:val="1"/>
      <w:numFmt w:val="decimal"/>
      <w:isLgl/>
      <w:lvlText w:val="%1.%2.%3.%4.%5.%6.%7.%8"/>
      <w:lvlJc w:val="left"/>
      <w:pPr>
        <w:ind w:left="1800" w:hanging="1440"/>
      </w:pPr>
      <w:rPr>
        <w:rFonts w:ascii="Garamond" w:hAnsi="Garamond" w:cs="Arial" w:hint="default"/>
        <w:u w:val="single"/>
      </w:rPr>
    </w:lvl>
    <w:lvl w:ilvl="8">
      <w:start w:val="1"/>
      <w:numFmt w:val="decimal"/>
      <w:isLgl/>
      <w:lvlText w:val="%1.%2.%3.%4.%5.%6.%7.%8.%9"/>
      <w:lvlJc w:val="left"/>
      <w:pPr>
        <w:ind w:left="2160" w:hanging="1800"/>
      </w:pPr>
      <w:rPr>
        <w:rFonts w:ascii="Garamond" w:hAnsi="Garamond" w:cs="Arial" w:hint="default"/>
        <w:u w:val="single"/>
      </w:rPr>
    </w:lvl>
  </w:abstractNum>
  <w:abstractNum w:abstractNumId="48" w15:restartNumberingAfterBreak="0">
    <w:nsid w:val="71D41EEE"/>
    <w:multiLevelType w:val="hybridMultilevel"/>
    <w:tmpl w:val="210AEDB8"/>
    <w:lvl w:ilvl="0" w:tplc="041B000F">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9" w15:restartNumberingAfterBreak="0">
    <w:nsid w:val="73F313DF"/>
    <w:multiLevelType w:val="hybridMultilevel"/>
    <w:tmpl w:val="D750C4E4"/>
    <w:lvl w:ilvl="0" w:tplc="F698F16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7551712C"/>
    <w:multiLevelType w:val="hybridMultilevel"/>
    <w:tmpl w:val="DDDE0814"/>
    <w:lvl w:ilvl="0" w:tplc="97FC1D54">
      <w:start w:val="1"/>
      <w:numFmt w:val="decimal"/>
      <w:lvlText w:val="%1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55210F1"/>
    <w:multiLevelType w:val="hybridMultilevel"/>
    <w:tmpl w:val="59126CC0"/>
    <w:name w:val="WW8Num22"/>
    <w:lvl w:ilvl="0" w:tplc="66961A4A">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5DB135C"/>
    <w:multiLevelType w:val="multilevel"/>
    <w:tmpl w:val="B12C7FF8"/>
    <w:lvl w:ilvl="0">
      <w:start w:val="1"/>
      <w:numFmt w:val="none"/>
      <w:lvlText w:val="6.1"/>
      <w:lvlJc w:val="left"/>
      <w:pPr>
        <w:ind w:left="360" w:hanging="360"/>
      </w:pPr>
      <w:rPr>
        <w:rFonts w:ascii="Garamond" w:hAnsi="Garamond"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697562B"/>
    <w:multiLevelType w:val="multilevel"/>
    <w:tmpl w:val="152A69E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774D07A7"/>
    <w:multiLevelType w:val="multilevel"/>
    <w:tmpl w:val="BE8233FE"/>
    <w:lvl w:ilvl="0">
      <w:start w:val="1"/>
      <w:numFmt w:val="none"/>
      <w:lvlText w:val="9.1"/>
      <w:lvlJc w:val="left"/>
      <w:pPr>
        <w:ind w:left="360" w:hanging="360"/>
      </w:pPr>
      <w:rPr>
        <w:rFonts w:hint="default"/>
        <w:b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5"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26"/>
  </w:num>
  <w:num w:numId="2">
    <w:abstractNumId w:val="30"/>
  </w:num>
  <w:num w:numId="3">
    <w:abstractNumId w:val="24"/>
  </w:num>
  <w:num w:numId="4">
    <w:abstractNumId w:val="42"/>
  </w:num>
  <w:num w:numId="5">
    <w:abstractNumId w:val="7"/>
  </w:num>
  <w:num w:numId="6">
    <w:abstractNumId w:val="16"/>
  </w:num>
  <w:num w:numId="7">
    <w:abstractNumId w:val="23"/>
  </w:num>
  <w:num w:numId="8">
    <w:abstractNumId w:val="5"/>
  </w:num>
  <w:num w:numId="9">
    <w:abstractNumId w:val="43"/>
  </w:num>
  <w:num w:numId="10">
    <w:abstractNumId w:val="21"/>
  </w:num>
  <w:num w:numId="11">
    <w:abstractNumId w:val="55"/>
  </w:num>
  <w:num w:numId="12">
    <w:abstractNumId w:val="4"/>
  </w:num>
  <w:num w:numId="13">
    <w:abstractNumId w:val="3"/>
  </w:num>
  <w:num w:numId="14">
    <w:abstractNumId w:val="1"/>
  </w:num>
  <w:num w:numId="15">
    <w:abstractNumId w:val="0"/>
    <w:lvlOverride w:ilvl="0">
      <w:startOverride w:val="1"/>
    </w:lvlOverride>
  </w:num>
  <w:num w:numId="16">
    <w:abstractNumId w:val="28"/>
  </w:num>
  <w:num w:numId="17">
    <w:abstractNumId w:val="13"/>
  </w:num>
  <w:num w:numId="18">
    <w:abstractNumId w:val="15"/>
  </w:num>
  <w:num w:numId="19">
    <w:abstractNumId w:val="29"/>
  </w:num>
  <w:num w:numId="20">
    <w:abstractNumId w:val="34"/>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22">
    <w:abstractNumId w:val="5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10"/>
  </w:num>
  <w:num w:numId="25">
    <w:abstractNumId w:val="45"/>
  </w:num>
  <w:num w:numId="26">
    <w:abstractNumId w:val="25"/>
  </w:num>
  <w:num w:numId="27">
    <w:abstractNumId w:val="2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33"/>
  </w:num>
  <w:num w:numId="30">
    <w:abstractNumId w:val="32"/>
  </w:num>
  <w:num w:numId="31">
    <w:abstractNumId w:val="40"/>
  </w:num>
  <w:num w:numId="32">
    <w:abstractNumId w:val="52"/>
  </w:num>
  <w:num w:numId="33">
    <w:abstractNumId w:val="41"/>
  </w:num>
  <w:num w:numId="34">
    <w:abstractNumId w:val="8"/>
  </w:num>
  <w:num w:numId="35">
    <w:abstractNumId w:val="54"/>
  </w:num>
  <w:num w:numId="36">
    <w:abstractNumId w:val="9"/>
  </w:num>
  <w:num w:numId="37">
    <w:abstractNumId w:val="50"/>
  </w:num>
  <w:num w:numId="38">
    <w:abstractNumId w:val="19"/>
  </w:num>
  <w:num w:numId="39">
    <w:abstractNumId w:val="20"/>
  </w:num>
  <w:num w:numId="40">
    <w:abstractNumId w:val="47"/>
  </w:num>
  <w:num w:numId="41">
    <w:abstractNumId w:val="35"/>
  </w:num>
  <w:num w:numId="42">
    <w:abstractNumId w:val="22"/>
  </w:num>
  <w:num w:numId="43">
    <w:abstractNumId w:val="27"/>
  </w:num>
  <w:num w:numId="44">
    <w:abstractNumId w:val="53"/>
  </w:num>
  <w:num w:numId="45">
    <w:abstractNumId w:val="39"/>
  </w:num>
  <w:num w:numId="46">
    <w:abstractNumId w:val="18"/>
  </w:num>
  <w:num w:numId="47">
    <w:abstractNumId w:val="14"/>
  </w:num>
  <w:num w:numId="48">
    <w:abstractNumId w:val="48"/>
  </w:num>
  <w:num w:numId="49">
    <w:abstractNumId w:val="46"/>
  </w:num>
  <w:num w:numId="50">
    <w:abstractNumId w:val="31"/>
  </w:num>
  <w:num w:numId="51">
    <w:abstractNumId w:val="44"/>
  </w:num>
  <w:num w:numId="52">
    <w:abstractNumId w:val="6"/>
  </w:num>
  <w:num w:numId="53">
    <w:abstractNumId w:val="36"/>
  </w:num>
  <w:num w:numId="54">
    <w:abstractNumId w:val="49"/>
  </w:num>
  <w:num w:numId="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lovičová Kristína">
    <w15:presenceInfo w15:providerId="AD" w15:userId="S-1-5-21-889476968-2643516461-3881543952-13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14337">
      <o:colormru v:ext="edit" colors="#eaeae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2D2B"/>
    <w:rsid w:val="00004B00"/>
    <w:rsid w:val="00004BD5"/>
    <w:rsid w:val="00005546"/>
    <w:rsid w:val="0000566B"/>
    <w:rsid w:val="00005757"/>
    <w:rsid w:val="00005D7C"/>
    <w:rsid w:val="00010602"/>
    <w:rsid w:val="00011838"/>
    <w:rsid w:val="00011D3F"/>
    <w:rsid w:val="00011D48"/>
    <w:rsid w:val="0001281F"/>
    <w:rsid w:val="00013721"/>
    <w:rsid w:val="000138B8"/>
    <w:rsid w:val="00014A97"/>
    <w:rsid w:val="00015342"/>
    <w:rsid w:val="00015722"/>
    <w:rsid w:val="0001699C"/>
    <w:rsid w:val="000174D6"/>
    <w:rsid w:val="000208BC"/>
    <w:rsid w:val="00021AAE"/>
    <w:rsid w:val="00021AD3"/>
    <w:rsid w:val="00022564"/>
    <w:rsid w:val="000234B9"/>
    <w:rsid w:val="000236B6"/>
    <w:rsid w:val="00023881"/>
    <w:rsid w:val="00024BD2"/>
    <w:rsid w:val="00025085"/>
    <w:rsid w:val="000263BA"/>
    <w:rsid w:val="00026674"/>
    <w:rsid w:val="00027EDD"/>
    <w:rsid w:val="00033706"/>
    <w:rsid w:val="00033F64"/>
    <w:rsid w:val="000341E9"/>
    <w:rsid w:val="0003452C"/>
    <w:rsid w:val="0003468F"/>
    <w:rsid w:val="00036013"/>
    <w:rsid w:val="000361BE"/>
    <w:rsid w:val="00037947"/>
    <w:rsid w:val="000404DB"/>
    <w:rsid w:val="0004057C"/>
    <w:rsid w:val="000409BC"/>
    <w:rsid w:val="00040F60"/>
    <w:rsid w:val="000416D1"/>
    <w:rsid w:val="00041E98"/>
    <w:rsid w:val="0004251F"/>
    <w:rsid w:val="000428DB"/>
    <w:rsid w:val="000429BD"/>
    <w:rsid w:val="000445EB"/>
    <w:rsid w:val="00044784"/>
    <w:rsid w:val="0004520C"/>
    <w:rsid w:val="000459A1"/>
    <w:rsid w:val="00045DEA"/>
    <w:rsid w:val="00045E8E"/>
    <w:rsid w:val="000465FC"/>
    <w:rsid w:val="00047053"/>
    <w:rsid w:val="000471BA"/>
    <w:rsid w:val="00047CF3"/>
    <w:rsid w:val="00050495"/>
    <w:rsid w:val="0005090C"/>
    <w:rsid w:val="00051527"/>
    <w:rsid w:val="00051C6A"/>
    <w:rsid w:val="00052EA9"/>
    <w:rsid w:val="00053341"/>
    <w:rsid w:val="00053446"/>
    <w:rsid w:val="000537F2"/>
    <w:rsid w:val="00054404"/>
    <w:rsid w:val="0005444A"/>
    <w:rsid w:val="000549A3"/>
    <w:rsid w:val="0005506F"/>
    <w:rsid w:val="00055B95"/>
    <w:rsid w:val="00056A25"/>
    <w:rsid w:val="00056EEA"/>
    <w:rsid w:val="000606CE"/>
    <w:rsid w:val="00061271"/>
    <w:rsid w:val="000615EE"/>
    <w:rsid w:val="00061882"/>
    <w:rsid w:val="00062401"/>
    <w:rsid w:val="00062E92"/>
    <w:rsid w:val="000631C6"/>
    <w:rsid w:val="00063301"/>
    <w:rsid w:val="00063352"/>
    <w:rsid w:val="00063618"/>
    <w:rsid w:val="00063B58"/>
    <w:rsid w:val="00064F7B"/>
    <w:rsid w:val="00065040"/>
    <w:rsid w:val="00066271"/>
    <w:rsid w:val="00066528"/>
    <w:rsid w:val="00066DE7"/>
    <w:rsid w:val="000708C2"/>
    <w:rsid w:val="000718A9"/>
    <w:rsid w:val="00071DE8"/>
    <w:rsid w:val="00073E52"/>
    <w:rsid w:val="00073E5C"/>
    <w:rsid w:val="00074709"/>
    <w:rsid w:val="00074A96"/>
    <w:rsid w:val="00074EA1"/>
    <w:rsid w:val="00075D76"/>
    <w:rsid w:val="00077AC5"/>
    <w:rsid w:val="00080D9A"/>
    <w:rsid w:val="00081D50"/>
    <w:rsid w:val="000834CE"/>
    <w:rsid w:val="00083B5E"/>
    <w:rsid w:val="00083FC9"/>
    <w:rsid w:val="00084C5D"/>
    <w:rsid w:val="00085470"/>
    <w:rsid w:val="00085888"/>
    <w:rsid w:val="00085B15"/>
    <w:rsid w:val="00086804"/>
    <w:rsid w:val="000868C9"/>
    <w:rsid w:val="00086955"/>
    <w:rsid w:val="00090EEA"/>
    <w:rsid w:val="00091521"/>
    <w:rsid w:val="000918D9"/>
    <w:rsid w:val="000925DE"/>
    <w:rsid w:val="00092C90"/>
    <w:rsid w:val="00092D23"/>
    <w:rsid w:val="0009444A"/>
    <w:rsid w:val="00094FEF"/>
    <w:rsid w:val="00095647"/>
    <w:rsid w:val="00095D5A"/>
    <w:rsid w:val="0009776F"/>
    <w:rsid w:val="00097CDE"/>
    <w:rsid w:val="000A00B1"/>
    <w:rsid w:val="000A0887"/>
    <w:rsid w:val="000A2DDB"/>
    <w:rsid w:val="000A30E7"/>
    <w:rsid w:val="000A3371"/>
    <w:rsid w:val="000A40C8"/>
    <w:rsid w:val="000A50A4"/>
    <w:rsid w:val="000A64F5"/>
    <w:rsid w:val="000A6E18"/>
    <w:rsid w:val="000B0AF6"/>
    <w:rsid w:val="000B0CA6"/>
    <w:rsid w:val="000B0FE4"/>
    <w:rsid w:val="000B1A56"/>
    <w:rsid w:val="000B1E15"/>
    <w:rsid w:val="000B218F"/>
    <w:rsid w:val="000B22E5"/>
    <w:rsid w:val="000B3442"/>
    <w:rsid w:val="000B4094"/>
    <w:rsid w:val="000B40BA"/>
    <w:rsid w:val="000B49E6"/>
    <w:rsid w:val="000B53AE"/>
    <w:rsid w:val="000B55F6"/>
    <w:rsid w:val="000B59F5"/>
    <w:rsid w:val="000B5A6A"/>
    <w:rsid w:val="000B6505"/>
    <w:rsid w:val="000B6528"/>
    <w:rsid w:val="000B67A2"/>
    <w:rsid w:val="000B6D02"/>
    <w:rsid w:val="000B77E8"/>
    <w:rsid w:val="000B7959"/>
    <w:rsid w:val="000C002C"/>
    <w:rsid w:val="000C0E24"/>
    <w:rsid w:val="000C13BA"/>
    <w:rsid w:val="000C1B9D"/>
    <w:rsid w:val="000C1F88"/>
    <w:rsid w:val="000C2BA0"/>
    <w:rsid w:val="000C3D6F"/>
    <w:rsid w:val="000C3EC2"/>
    <w:rsid w:val="000C4770"/>
    <w:rsid w:val="000D0139"/>
    <w:rsid w:val="000D0158"/>
    <w:rsid w:val="000D08EC"/>
    <w:rsid w:val="000D28E7"/>
    <w:rsid w:val="000D3222"/>
    <w:rsid w:val="000D4C38"/>
    <w:rsid w:val="000D55A5"/>
    <w:rsid w:val="000D671A"/>
    <w:rsid w:val="000D71A9"/>
    <w:rsid w:val="000E0017"/>
    <w:rsid w:val="000E019B"/>
    <w:rsid w:val="000E0697"/>
    <w:rsid w:val="000E253D"/>
    <w:rsid w:val="000E2D44"/>
    <w:rsid w:val="000E2F52"/>
    <w:rsid w:val="000E336E"/>
    <w:rsid w:val="000E34CF"/>
    <w:rsid w:val="000E402E"/>
    <w:rsid w:val="000E4EB0"/>
    <w:rsid w:val="000E6568"/>
    <w:rsid w:val="000E6B6E"/>
    <w:rsid w:val="000E6D4B"/>
    <w:rsid w:val="000F0709"/>
    <w:rsid w:val="000F12DB"/>
    <w:rsid w:val="000F1628"/>
    <w:rsid w:val="000F192A"/>
    <w:rsid w:val="000F3014"/>
    <w:rsid w:val="000F4BB8"/>
    <w:rsid w:val="000F559A"/>
    <w:rsid w:val="000F5727"/>
    <w:rsid w:val="000F5D53"/>
    <w:rsid w:val="000F6E74"/>
    <w:rsid w:val="000F6F62"/>
    <w:rsid w:val="000F71F8"/>
    <w:rsid w:val="000F77C5"/>
    <w:rsid w:val="000F7857"/>
    <w:rsid w:val="000F7F5E"/>
    <w:rsid w:val="00100A56"/>
    <w:rsid w:val="00101E76"/>
    <w:rsid w:val="00102CAD"/>
    <w:rsid w:val="00105A21"/>
    <w:rsid w:val="0010620B"/>
    <w:rsid w:val="001063B1"/>
    <w:rsid w:val="00106A34"/>
    <w:rsid w:val="00111A03"/>
    <w:rsid w:val="0011353A"/>
    <w:rsid w:val="001147A5"/>
    <w:rsid w:val="00114809"/>
    <w:rsid w:val="00114A58"/>
    <w:rsid w:val="00114BE0"/>
    <w:rsid w:val="00115178"/>
    <w:rsid w:val="00116983"/>
    <w:rsid w:val="00116E0E"/>
    <w:rsid w:val="001202E9"/>
    <w:rsid w:val="0012081F"/>
    <w:rsid w:val="00121AD6"/>
    <w:rsid w:val="00122758"/>
    <w:rsid w:val="00122A49"/>
    <w:rsid w:val="0012300F"/>
    <w:rsid w:val="0012358F"/>
    <w:rsid w:val="0012658D"/>
    <w:rsid w:val="00127D8D"/>
    <w:rsid w:val="00127F04"/>
    <w:rsid w:val="00130E11"/>
    <w:rsid w:val="00132952"/>
    <w:rsid w:val="00133015"/>
    <w:rsid w:val="001334E4"/>
    <w:rsid w:val="001336E9"/>
    <w:rsid w:val="0013656B"/>
    <w:rsid w:val="0013774D"/>
    <w:rsid w:val="001379EB"/>
    <w:rsid w:val="0014179A"/>
    <w:rsid w:val="00141AE1"/>
    <w:rsid w:val="0014221F"/>
    <w:rsid w:val="00142D21"/>
    <w:rsid w:val="00143E42"/>
    <w:rsid w:val="00144804"/>
    <w:rsid w:val="00145D42"/>
    <w:rsid w:val="00146031"/>
    <w:rsid w:val="00146FAD"/>
    <w:rsid w:val="00150C5A"/>
    <w:rsid w:val="00150C5F"/>
    <w:rsid w:val="00151277"/>
    <w:rsid w:val="001514B0"/>
    <w:rsid w:val="00152F20"/>
    <w:rsid w:val="00153302"/>
    <w:rsid w:val="001542A0"/>
    <w:rsid w:val="001566B0"/>
    <w:rsid w:val="00156766"/>
    <w:rsid w:val="00156C20"/>
    <w:rsid w:val="00156F10"/>
    <w:rsid w:val="001577A9"/>
    <w:rsid w:val="001609C1"/>
    <w:rsid w:val="00161F44"/>
    <w:rsid w:val="001638A6"/>
    <w:rsid w:val="00166936"/>
    <w:rsid w:val="001704AA"/>
    <w:rsid w:val="00170F93"/>
    <w:rsid w:val="001727A6"/>
    <w:rsid w:val="001750CA"/>
    <w:rsid w:val="00175280"/>
    <w:rsid w:val="0017676E"/>
    <w:rsid w:val="00176A2B"/>
    <w:rsid w:val="00177244"/>
    <w:rsid w:val="001777A1"/>
    <w:rsid w:val="001778E7"/>
    <w:rsid w:val="00180C1C"/>
    <w:rsid w:val="00180DCF"/>
    <w:rsid w:val="00180E6B"/>
    <w:rsid w:val="00181AB9"/>
    <w:rsid w:val="00182BCF"/>
    <w:rsid w:val="00183863"/>
    <w:rsid w:val="00184031"/>
    <w:rsid w:val="0018448D"/>
    <w:rsid w:val="001844D3"/>
    <w:rsid w:val="001862B7"/>
    <w:rsid w:val="0018678D"/>
    <w:rsid w:val="00191614"/>
    <w:rsid w:val="0019204B"/>
    <w:rsid w:val="001922E5"/>
    <w:rsid w:val="00194AB8"/>
    <w:rsid w:val="00194DA5"/>
    <w:rsid w:val="00195521"/>
    <w:rsid w:val="00195932"/>
    <w:rsid w:val="00195A66"/>
    <w:rsid w:val="00195BC0"/>
    <w:rsid w:val="00196D18"/>
    <w:rsid w:val="001A0238"/>
    <w:rsid w:val="001A02D5"/>
    <w:rsid w:val="001A0B40"/>
    <w:rsid w:val="001A169C"/>
    <w:rsid w:val="001A1AF3"/>
    <w:rsid w:val="001A296E"/>
    <w:rsid w:val="001A3451"/>
    <w:rsid w:val="001A4FD8"/>
    <w:rsid w:val="001A53CC"/>
    <w:rsid w:val="001A584E"/>
    <w:rsid w:val="001A6DA7"/>
    <w:rsid w:val="001A7005"/>
    <w:rsid w:val="001A7C8B"/>
    <w:rsid w:val="001B0264"/>
    <w:rsid w:val="001B073E"/>
    <w:rsid w:val="001B1226"/>
    <w:rsid w:val="001B1FC6"/>
    <w:rsid w:val="001B2BC3"/>
    <w:rsid w:val="001B306B"/>
    <w:rsid w:val="001B30EA"/>
    <w:rsid w:val="001B3781"/>
    <w:rsid w:val="001B3818"/>
    <w:rsid w:val="001B4ADB"/>
    <w:rsid w:val="001B4F2E"/>
    <w:rsid w:val="001B58B8"/>
    <w:rsid w:val="001B5FA8"/>
    <w:rsid w:val="001B7C39"/>
    <w:rsid w:val="001B7F6F"/>
    <w:rsid w:val="001C2372"/>
    <w:rsid w:val="001C2606"/>
    <w:rsid w:val="001C4D24"/>
    <w:rsid w:val="001C585D"/>
    <w:rsid w:val="001C6D9F"/>
    <w:rsid w:val="001C7558"/>
    <w:rsid w:val="001C7A5E"/>
    <w:rsid w:val="001C7D0B"/>
    <w:rsid w:val="001C7D10"/>
    <w:rsid w:val="001D004D"/>
    <w:rsid w:val="001D0231"/>
    <w:rsid w:val="001D0647"/>
    <w:rsid w:val="001D08E7"/>
    <w:rsid w:val="001D0A1C"/>
    <w:rsid w:val="001D2B23"/>
    <w:rsid w:val="001D3A2F"/>
    <w:rsid w:val="001D464B"/>
    <w:rsid w:val="001D62A0"/>
    <w:rsid w:val="001D6349"/>
    <w:rsid w:val="001D642D"/>
    <w:rsid w:val="001D6C14"/>
    <w:rsid w:val="001D6ED9"/>
    <w:rsid w:val="001E04A9"/>
    <w:rsid w:val="001E06AB"/>
    <w:rsid w:val="001E0FB6"/>
    <w:rsid w:val="001E253E"/>
    <w:rsid w:val="001E2D2F"/>
    <w:rsid w:val="001E36ED"/>
    <w:rsid w:val="001E390F"/>
    <w:rsid w:val="001E47EA"/>
    <w:rsid w:val="001E4D10"/>
    <w:rsid w:val="001E55F4"/>
    <w:rsid w:val="001E66EF"/>
    <w:rsid w:val="001E6B03"/>
    <w:rsid w:val="001E75BD"/>
    <w:rsid w:val="001F00B8"/>
    <w:rsid w:val="001F0CBD"/>
    <w:rsid w:val="001F0E7B"/>
    <w:rsid w:val="001F180B"/>
    <w:rsid w:val="001F1AB0"/>
    <w:rsid w:val="001F1F1D"/>
    <w:rsid w:val="001F218F"/>
    <w:rsid w:val="001F2E9B"/>
    <w:rsid w:val="001F3815"/>
    <w:rsid w:val="001F4206"/>
    <w:rsid w:val="001F49DF"/>
    <w:rsid w:val="001F4E00"/>
    <w:rsid w:val="001F4EEE"/>
    <w:rsid w:val="001F554A"/>
    <w:rsid w:val="001F696C"/>
    <w:rsid w:val="001F6EF0"/>
    <w:rsid w:val="002007BF"/>
    <w:rsid w:val="00200C33"/>
    <w:rsid w:val="00200D74"/>
    <w:rsid w:val="00201FD9"/>
    <w:rsid w:val="00202ECE"/>
    <w:rsid w:val="002037BA"/>
    <w:rsid w:val="00204313"/>
    <w:rsid w:val="00204FD2"/>
    <w:rsid w:val="00204FFE"/>
    <w:rsid w:val="002073F4"/>
    <w:rsid w:val="00211404"/>
    <w:rsid w:val="00211ABB"/>
    <w:rsid w:val="002142DE"/>
    <w:rsid w:val="0021440B"/>
    <w:rsid w:val="002159AE"/>
    <w:rsid w:val="002162FE"/>
    <w:rsid w:val="0022052B"/>
    <w:rsid w:val="00221F73"/>
    <w:rsid w:val="0022272C"/>
    <w:rsid w:val="00222AA1"/>
    <w:rsid w:val="00222CCE"/>
    <w:rsid w:val="00223EC6"/>
    <w:rsid w:val="00224D8B"/>
    <w:rsid w:val="002258D3"/>
    <w:rsid w:val="002267CD"/>
    <w:rsid w:val="0023099A"/>
    <w:rsid w:val="00230E6F"/>
    <w:rsid w:val="00231485"/>
    <w:rsid w:val="00231E42"/>
    <w:rsid w:val="00232944"/>
    <w:rsid w:val="002338F1"/>
    <w:rsid w:val="00233D9A"/>
    <w:rsid w:val="00234BC1"/>
    <w:rsid w:val="00236474"/>
    <w:rsid w:val="0023693F"/>
    <w:rsid w:val="00237723"/>
    <w:rsid w:val="00237CF3"/>
    <w:rsid w:val="002401D2"/>
    <w:rsid w:val="00240D82"/>
    <w:rsid w:val="00241FFB"/>
    <w:rsid w:val="002424AC"/>
    <w:rsid w:val="00242664"/>
    <w:rsid w:val="00242918"/>
    <w:rsid w:val="00242AAE"/>
    <w:rsid w:val="0024300F"/>
    <w:rsid w:val="002430A0"/>
    <w:rsid w:val="002470AE"/>
    <w:rsid w:val="002470BA"/>
    <w:rsid w:val="002470BB"/>
    <w:rsid w:val="002507DB"/>
    <w:rsid w:val="002518F2"/>
    <w:rsid w:val="00251C3C"/>
    <w:rsid w:val="00251E16"/>
    <w:rsid w:val="00252AE7"/>
    <w:rsid w:val="00252D07"/>
    <w:rsid w:val="002534FA"/>
    <w:rsid w:val="00253C0D"/>
    <w:rsid w:val="00254609"/>
    <w:rsid w:val="002547AE"/>
    <w:rsid w:val="00255219"/>
    <w:rsid w:val="002565C4"/>
    <w:rsid w:val="0025664B"/>
    <w:rsid w:val="00256803"/>
    <w:rsid w:val="00256B80"/>
    <w:rsid w:val="002610A4"/>
    <w:rsid w:val="00261B08"/>
    <w:rsid w:val="00262930"/>
    <w:rsid w:val="00262E5B"/>
    <w:rsid w:val="00263335"/>
    <w:rsid w:val="002639F5"/>
    <w:rsid w:val="0026423E"/>
    <w:rsid w:val="0026492B"/>
    <w:rsid w:val="00264F75"/>
    <w:rsid w:val="00265427"/>
    <w:rsid w:val="00265BA4"/>
    <w:rsid w:val="0026700D"/>
    <w:rsid w:val="00267222"/>
    <w:rsid w:val="00271327"/>
    <w:rsid w:val="0027254E"/>
    <w:rsid w:val="0027363F"/>
    <w:rsid w:val="00273E04"/>
    <w:rsid w:val="00275246"/>
    <w:rsid w:val="002753EE"/>
    <w:rsid w:val="00280420"/>
    <w:rsid w:val="00283498"/>
    <w:rsid w:val="00284753"/>
    <w:rsid w:val="00284852"/>
    <w:rsid w:val="00284D9E"/>
    <w:rsid w:val="0028603A"/>
    <w:rsid w:val="00287E6B"/>
    <w:rsid w:val="00291A28"/>
    <w:rsid w:val="00291B7E"/>
    <w:rsid w:val="00292B0E"/>
    <w:rsid w:val="00294ABA"/>
    <w:rsid w:val="00296F22"/>
    <w:rsid w:val="002A0C5C"/>
    <w:rsid w:val="002A2780"/>
    <w:rsid w:val="002A3A00"/>
    <w:rsid w:val="002A4228"/>
    <w:rsid w:val="002A45E1"/>
    <w:rsid w:val="002A7D4A"/>
    <w:rsid w:val="002A7FCE"/>
    <w:rsid w:val="002B16E6"/>
    <w:rsid w:val="002B1EFB"/>
    <w:rsid w:val="002B33D4"/>
    <w:rsid w:val="002B3ACF"/>
    <w:rsid w:val="002B481D"/>
    <w:rsid w:val="002B4842"/>
    <w:rsid w:val="002B4B51"/>
    <w:rsid w:val="002B5611"/>
    <w:rsid w:val="002B5C7B"/>
    <w:rsid w:val="002B6313"/>
    <w:rsid w:val="002B72EE"/>
    <w:rsid w:val="002B78C1"/>
    <w:rsid w:val="002C0D75"/>
    <w:rsid w:val="002C2AE7"/>
    <w:rsid w:val="002C2AF1"/>
    <w:rsid w:val="002C373C"/>
    <w:rsid w:val="002C39F7"/>
    <w:rsid w:val="002C412A"/>
    <w:rsid w:val="002C426C"/>
    <w:rsid w:val="002C45AC"/>
    <w:rsid w:val="002C601C"/>
    <w:rsid w:val="002C6A4A"/>
    <w:rsid w:val="002C783A"/>
    <w:rsid w:val="002C7886"/>
    <w:rsid w:val="002C7A9C"/>
    <w:rsid w:val="002D0B8D"/>
    <w:rsid w:val="002D0E88"/>
    <w:rsid w:val="002D0E95"/>
    <w:rsid w:val="002D21AF"/>
    <w:rsid w:val="002D2599"/>
    <w:rsid w:val="002D2653"/>
    <w:rsid w:val="002D3388"/>
    <w:rsid w:val="002D423B"/>
    <w:rsid w:val="002D45A2"/>
    <w:rsid w:val="002D48AE"/>
    <w:rsid w:val="002D5B1B"/>
    <w:rsid w:val="002D6166"/>
    <w:rsid w:val="002E0627"/>
    <w:rsid w:val="002E0B8F"/>
    <w:rsid w:val="002E2A79"/>
    <w:rsid w:val="002E4255"/>
    <w:rsid w:val="002E6E35"/>
    <w:rsid w:val="002E7301"/>
    <w:rsid w:val="002F1066"/>
    <w:rsid w:val="002F1448"/>
    <w:rsid w:val="002F14EE"/>
    <w:rsid w:val="002F1E1F"/>
    <w:rsid w:val="002F2AE7"/>
    <w:rsid w:val="002F2F1F"/>
    <w:rsid w:val="002F5D13"/>
    <w:rsid w:val="002F7398"/>
    <w:rsid w:val="002F7766"/>
    <w:rsid w:val="00300075"/>
    <w:rsid w:val="003003A2"/>
    <w:rsid w:val="00300EE0"/>
    <w:rsid w:val="003024B6"/>
    <w:rsid w:val="00303F38"/>
    <w:rsid w:val="00304638"/>
    <w:rsid w:val="00304CC7"/>
    <w:rsid w:val="00305DE6"/>
    <w:rsid w:val="00306214"/>
    <w:rsid w:val="00306E72"/>
    <w:rsid w:val="00306EE0"/>
    <w:rsid w:val="00307AE1"/>
    <w:rsid w:val="003102F8"/>
    <w:rsid w:val="003105B3"/>
    <w:rsid w:val="00311E7A"/>
    <w:rsid w:val="00313072"/>
    <w:rsid w:val="00313AEE"/>
    <w:rsid w:val="00313F4C"/>
    <w:rsid w:val="00315DEC"/>
    <w:rsid w:val="00317D8C"/>
    <w:rsid w:val="0032058E"/>
    <w:rsid w:val="00321968"/>
    <w:rsid w:val="003225B0"/>
    <w:rsid w:val="00322CE7"/>
    <w:rsid w:val="00322F3B"/>
    <w:rsid w:val="003233B8"/>
    <w:rsid w:val="003256AB"/>
    <w:rsid w:val="00326629"/>
    <w:rsid w:val="00326F9B"/>
    <w:rsid w:val="0033260D"/>
    <w:rsid w:val="00332D7E"/>
    <w:rsid w:val="00334CE2"/>
    <w:rsid w:val="00335299"/>
    <w:rsid w:val="003358F9"/>
    <w:rsid w:val="00336A87"/>
    <w:rsid w:val="003375A6"/>
    <w:rsid w:val="003377FF"/>
    <w:rsid w:val="003416FD"/>
    <w:rsid w:val="003434E5"/>
    <w:rsid w:val="00346FA3"/>
    <w:rsid w:val="003479A9"/>
    <w:rsid w:val="00347B7F"/>
    <w:rsid w:val="00350325"/>
    <w:rsid w:val="00350F7B"/>
    <w:rsid w:val="003513C6"/>
    <w:rsid w:val="003521AB"/>
    <w:rsid w:val="003525A5"/>
    <w:rsid w:val="00354381"/>
    <w:rsid w:val="00354D3B"/>
    <w:rsid w:val="00355082"/>
    <w:rsid w:val="0035660E"/>
    <w:rsid w:val="00356D0E"/>
    <w:rsid w:val="003572D4"/>
    <w:rsid w:val="003601D4"/>
    <w:rsid w:val="0036146C"/>
    <w:rsid w:val="0036158C"/>
    <w:rsid w:val="003616B0"/>
    <w:rsid w:val="003644C7"/>
    <w:rsid w:val="00364F4E"/>
    <w:rsid w:val="0036538F"/>
    <w:rsid w:val="00365638"/>
    <w:rsid w:val="00366951"/>
    <w:rsid w:val="003711E1"/>
    <w:rsid w:val="0037127F"/>
    <w:rsid w:val="0037225D"/>
    <w:rsid w:val="003745ED"/>
    <w:rsid w:val="00374F3A"/>
    <w:rsid w:val="00375012"/>
    <w:rsid w:val="00375DC8"/>
    <w:rsid w:val="00376F2A"/>
    <w:rsid w:val="003770C5"/>
    <w:rsid w:val="00377CF3"/>
    <w:rsid w:val="00381CAB"/>
    <w:rsid w:val="003826A7"/>
    <w:rsid w:val="00382B6C"/>
    <w:rsid w:val="00382E55"/>
    <w:rsid w:val="00383236"/>
    <w:rsid w:val="00383B68"/>
    <w:rsid w:val="003841E1"/>
    <w:rsid w:val="003848B5"/>
    <w:rsid w:val="00385685"/>
    <w:rsid w:val="00386572"/>
    <w:rsid w:val="003869F0"/>
    <w:rsid w:val="00387064"/>
    <w:rsid w:val="003871FC"/>
    <w:rsid w:val="00387A13"/>
    <w:rsid w:val="00387B57"/>
    <w:rsid w:val="00387E5A"/>
    <w:rsid w:val="0039009F"/>
    <w:rsid w:val="00390AE0"/>
    <w:rsid w:val="00390DD6"/>
    <w:rsid w:val="00390EFD"/>
    <w:rsid w:val="00391049"/>
    <w:rsid w:val="0039228F"/>
    <w:rsid w:val="0039251F"/>
    <w:rsid w:val="00392EED"/>
    <w:rsid w:val="003931AA"/>
    <w:rsid w:val="0039397E"/>
    <w:rsid w:val="00394C81"/>
    <w:rsid w:val="003952D2"/>
    <w:rsid w:val="003954BB"/>
    <w:rsid w:val="003966E2"/>
    <w:rsid w:val="00396DF2"/>
    <w:rsid w:val="003A0414"/>
    <w:rsid w:val="003A0ED4"/>
    <w:rsid w:val="003A190D"/>
    <w:rsid w:val="003A3756"/>
    <w:rsid w:val="003A5825"/>
    <w:rsid w:val="003A685B"/>
    <w:rsid w:val="003A72CA"/>
    <w:rsid w:val="003A77F9"/>
    <w:rsid w:val="003A7CF6"/>
    <w:rsid w:val="003B0EEA"/>
    <w:rsid w:val="003B19DB"/>
    <w:rsid w:val="003B208A"/>
    <w:rsid w:val="003B2806"/>
    <w:rsid w:val="003B2A22"/>
    <w:rsid w:val="003B4535"/>
    <w:rsid w:val="003B73A2"/>
    <w:rsid w:val="003C020A"/>
    <w:rsid w:val="003C1967"/>
    <w:rsid w:val="003C1E42"/>
    <w:rsid w:val="003C28C0"/>
    <w:rsid w:val="003C370D"/>
    <w:rsid w:val="003C37F1"/>
    <w:rsid w:val="003C42BC"/>
    <w:rsid w:val="003C5071"/>
    <w:rsid w:val="003C5746"/>
    <w:rsid w:val="003C61BD"/>
    <w:rsid w:val="003C67F1"/>
    <w:rsid w:val="003C6C15"/>
    <w:rsid w:val="003C6EF7"/>
    <w:rsid w:val="003D09CD"/>
    <w:rsid w:val="003D0D1A"/>
    <w:rsid w:val="003D31D7"/>
    <w:rsid w:val="003D3C0A"/>
    <w:rsid w:val="003D5107"/>
    <w:rsid w:val="003D6B97"/>
    <w:rsid w:val="003D6E45"/>
    <w:rsid w:val="003E027D"/>
    <w:rsid w:val="003E0FBD"/>
    <w:rsid w:val="003E146D"/>
    <w:rsid w:val="003E1F0E"/>
    <w:rsid w:val="003E2607"/>
    <w:rsid w:val="003E32FC"/>
    <w:rsid w:val="003E453D"/>
    <w:rsid w:val="003E476E"/>
    <w:rsid w:val="003E4C2F"/>
    <w:rsid w:val="003E55E5"/>
    <w:rsid w:val="003E5E7E"/>
    <w:rsid w:val="003E6012"/>
    <w:rsid w:val="003E630F"/>
    <w:rsid w:val="003E6503"/>
    <w:rsid w:val="003E684F"/>
    <w:rsid w:val="003E79AA"/>
    <w:rsid w:val="003E7A48"/>
    <w:rsid w:val="003F0E66"/>
    <w:rsid w:val="003F12EF"/>
    <w:rsid w:val="003F1F00"/>
    <w:rsid w:val="003F28E6"/>
    <w:rsid w:val="003F2AA0"/>
    <w:rsid w:val="003F2B66"/>
    <w:rsid w:val="003F2FCF"/>
    <w:rsid w:val="003F3C8F"/>
    <w:rsid w:val="003F439C"/>
    <w:rsid w:val="003F59E9"/>
    <w:rsid w:val="003F5ACD"/>
    <w:rsid w:val="003F5B84"/>
    <w:rsid w:val="003F639D"/>
    <w:rsid w:val="003F742B"/>
    <w:rsid w:val="003F7DE8"/>
    <w:rsid w:val="003F7E79"/>
    <w:rsid w:val="00400FE3"/>
    <w:rsid w:val="0040170B"/>
    <w:rsid w:val="00402616"/>
    <w:rsid w:val="00403315"/>
    <w:rsid w:val="004036F1"/>
    <w:rsid w:val="00404DCC"/>
    <w:rsid w:val="00405566"/>
    <w:rsid w:val="004103FF"/>
    <w:rsid w:val="00410ABD"/>
    <w:rsid w:val="004112D7"/>
    <w:rsid w:val="00411582"/>
    <w:rsid w:val="004115F9"/>
    <w:rsid w:val="0041161D"/>
    <w:rsid w:val="00413523"/>
    <w:rsid w:val="00413A41"/>
    <w:rsid w:val="00413AF7"/>
    <w:rsid w:val="00413C41"/>
    <w:rsid w:val="00415178"/>
    <w:rsid w:val="004154D7"/>
    <w:rsid w:val="00415700"/>
    <w:rsid w:val="00415FAB"/>
    <w:rsid w:val="004162AF"/>
    <w:rsid w:val="00416982"/>
    <w:rsid w:val="00416ED0"/>
    <w:rsid w:val="004171D0"/>
    <w:rsid w:val="0041782D"/>
    <w:rsid w:val="00417C68"/>
    <w:rsid w:val="00420A01"/>
    <w:rsid w:val="00420BFE"/>
    <w:rsid w:val="00421DDE"/>
    <w:rsid w:val="0042302A"/>
    <w:rsid w:val="00423B84"/>
    <w:rsid w:val="00423BA0"/>
    <w:rsid w:val="004251E3"/>
    <w:rsid w:val="0042532F"/>
    <w:rsid w:val="0042598A"/>
    <w:rsid w:val="004260F4"/>
    <w:rsid w:val="00426704"/>
    <w:rsid w:val="00426FF7"/>
    <w:rsid w:val="00427609"/>
    <w:rsid w:val="004278AF"/>
    <w:rsid w:val="0043007B"/>
    <w:rsid w:val="0043035E"/>
    <w:rsid w:val="00430A98"/>
    <w:rsid w:val="00434D50"/>
    <w:rsid w:val="00435595"/>
    <w:rsid w:val="00435883"/>
    <w:rsid w:val="00437B94"/>
    <w:rsid w:val="00437E79"/>
    <w:rsid w:val="00440D8F"/>
    <w:rsid w:val="004410EB"/>
    <w:rsid w:val="00441361"/>
    <w:rsid w:val="00441B37"/>
    <w:rsid w:val="00442182"/>
    <w:rsid w:val="0044218C"/>
    <w:rsid w:val="004425D2"/>
    <w:rsid w:val="0044277A"/>
    <w:rsid w:val="004429D3"/>
    <w:rsid w:val="00444499"/>
    <w:rsid w:val="00444BBE"/>
    <w:rsid w:val="00445816"/>
    <w:rsid w:val="00446786"/>
    <w:rsid w:val="004469E9"/>
    <w:rsid w:val="00446CA1"/>
    <w:rsid w:val="00447239"/>
    <w:rsid w:val="004504B7"/>
    <w:rsid w:val="00450864"/>
    <w:rsid w:val="00452783"/>
    <w:rsid w:val="004538E0"/>
    <w:rsid w:val="004538EC"/>
    <w:rsid w:val="00455525"/>
    <w:rsid w:val="00455A9F"/>
    <w:rsid w:val="0045613A"/>
    <w:rsid w:val="00457638"/>
    <w:rsid w:val="00460C75"/>
    <w:rsid w:val="00460E36"/>
    <w:rsid w:val="004622AE"/>
    <w:rsid w:val="00462E43"/>
    <w:rsid w:val="00465E04"/>
    <w:rsid w:val="004668B9"/>
    <w:rsid w:val="004704F9"/>
    <w:rsid w:val="00470581"/>
    <w:rsid w:val="0047137E"/>
    <w:rsid w:val="00471525"/>
    <w:rsid w:val="00472A83"/>
    <w:rsid w:val="004741F7"/>
    <w:rsid w:val="00475084"/>
    <w:rsid w:val="004750BA"/>
    <w:rsid w:val="004756B6"/>
    <w:rsid w:val="00475707"/>
    <w:rsid w:val="004759D1"/>
    <w:rsid w:val="00476133"/>
    <w:rsid w:val="00476DD3"/>
    <w:rsid w:val="0047789E"/>
    <w:rsid w:val="004823CF"/>
    <w:rsid w:val="0048292B"/>
    <w:rsid w:val="00482BFA"/>
    <w:rsid w:val="00483442"/>
    <w:rsid w:val="00484064"/>
    <w:rsid w:val="00486B99"/>
    <w:rsid w:val="004872C5"/>
    <w:rsid w:val="0048785F"/>
    <w:rsid w:val="00490C37"/>
    <w:rsid w:val="00491512"/>
    <w:rsid w:val="00491C4A"/>
    <w:rsid w:val="00491E82"/>
    <w:rsid w:val="00492982"/>
    <w:rsid w:val="00493193"/>
    <w:rsid w:val="0049325D"/>
    <w:rsid w:val="00493DCF"/>
    <w:rsid w:val="00495047"/>
    <w:rsid w:val="0049552F"/>
    <w:rsid w:val="004959AA"/>
    <w:rsid w:val="00496642"/>
    <w:rsid w:val="00496B09"/>
    <w:rsid w:val="00496CD3"/>
    <w:rsid w:val="004A01F2"/>
    <w:rsid w:val="004A1D54"/>
    <w:rsid w:val="004A25E0"/>
    <w:rsid w:val="004A363D"/>
    <w:rsid w:val="004A3A2C"/>
    <w:rsid w:val="004A42CE"/>
    <w:rsid w:val="004A45AC"/>
    <w:rsid w:val="004A5DF0"/>
    <w:rsid w:val="004A6716"/>
    <w:rsid w:val="004A6A7A"/>
    <w:rsid w:val="004B01E3"/>
    <w:rsid w:val="004B061B"/>
    <w:rsid w:val="004B0AFC"/>
    <w:rsid w:val="004B1137"/>
    <w:rsid w:val="004B1C9A"/>
    <w:rsid w:val="004B1FE6"/>
    <w:rsid w:val="004B299B"/>
    <w:rsid w:val="004B3210"/>
    <w:rsid w:val="004B3F2B"/>
    <w:rsid w:val="004B4D8F"/>
    <w:rsid w:val="004B4E21"/>
    <w:rsid w:val="004B5B44"/>
    <w:rsid w:val="004B6891"/>
    <w:rsid w:val="004B6B33"/>
    <w:rsid w:val="004C0106"/>
    <w:rsid w:val="004C0801"/>
    <w:rsid w:val="004C1523"/>
    <w:rsid w:val="004C30AB"/>
    <w:rsid w:val="004C40FE"/>
    <w:rsid w:val="004C46A6"/>
    <w:rsid w:val="004C56C4"/>
    <w:rsid w:val="004C69D3"/>
    <w:rsid w:val="004C7A5B"/>
    <w:rsid w:val="004C7DEB"/>
    <w:rsid w:val="004C7E22"/>
    <w:rsid w:val="004D0819"/>
    <w:rsid w:val="004D104F"/>
    <w:rsid w:val="004D1471"/>
    <w:rsid w:val="004D1505"/>
    <w:rsid w:val="004D1881"/>
    <w:rsid w:val="004D26BD"/>
    <w:rsid w:val="004D325E"/>
    <w:rsid w:val="004D37F0"/>
    <w:rsid w:val="004D3D8D"/>
    <w:rsid w:val="004D3F4E"/>
    <w:rsid w:val="004D450B"/>
    <w:rsid w:val="004D53B9"/>
    <w:rsid w:val="004D591B"/>
    <w:rsid w:val="004D6082"/>
    <w:rsid w:val="004D627A"/>
    <w:rsid w:val="004D6C02"/>
    <w:rsid w:val="004D75AB"/>
    <w:rsid w:val="004D762E"/>
    <w:rsid w:val="004E0803"/>
    <w:rsid w:val="004E1EA5"/>
    <w:rsid w:val="004E26AC"/>
    <w:rsid w:val="004E2E87"/>
    <w:rsid w:val="004E3873"/>
    <w:rsid w:val="004E3C16"/>
    <w:rsid w:val="004E4881"/>
    <w:rsid w:val="004E5D09"/>
    <w:rsid w:val="004E6FF6"/>
    <w:rsid w:val="004E704A"/>
    <w:rsid w:val="004E7903"/>
    <w:rsid w:val="004E7B10"/>
    <w:rsid w:val="004E7C58"/>
    <w:rsid w:val="004F08A7"/>
    <w:rsid w:val="004F1052"/>
    <w:rsid w:val="004F1DC0"/>
    <w:rsid w:val="004F2A68"/>
    <w:rsid w:val="004F2E70"/>
    <w:rsid w:val="004F3CD0"/>
    <w:rsid w:val="004F3E26"/>
    <w:rsid w:val="004F50FF"/>
    <w:rsid w:val="004F617B"/>
    <w:rsid w:val="004F69B9"/>
    <w:rsid w:val="004F77A9"/>
    <w:rsid w:val="004F7CBF"/>
    <w:rsid w:val="005015D7"/>
    <w:rsid w:val="00501C44"/>
    <w:rsid w:val="00502D70"/>
    <w:rsid w:val="00503B22"/>
    <w:rsid w:val="00507104"/>
    <w:rsid w:val="005102AB"/>
    <w:rsid w:val="00510587"/>
    <w:rsid w:val="00512755"/>
    <w:rsid w:val="005152A1"/>
    <w:rsid w:val="00520325"/>
    <w:rsid w:val="005209F5"/>
    <w:rsid w:val="00521ED3"/>
    <w:rsid w:val="005225F2"/>
    <w:rsid w:val="005243DC"/>
    <w:rsid w:val="00524B38"/>
    <w:rsid w:val="00527BC6"/>
    <w:rsid w:val="00530465"/>
    <w:rsid w:val="00530866"/>
    <w:rsid w:val="00531502"/>
    <w:rsid w:val="00531D3B"/>
    <w:rsid w:val="00531EC3"/>
    <w:rsid w:val="00532A2F"/>
    <w:rsid w:val="00534ABA"/>
    <w:rsid w:val="00535759"/>
    <w:rsid w:val="00535783"/>
    <w:rsid w:val="00535868"/>
    <w:rsid w:val="00542C07"/>
    <w:rsid w:val="005430DB"/>
    <w:rsid w:val="00543121"/>
    <w:rsid w:val="00543212"/>
    <w:rsid w:val="00543289"/>
    <w:rsid w:val="005437FA"/>
    <w:rsid w:val="005438AD"/>
    <w:rsid w:val="00543FD5"/>
    <w:rsid w:val="00544051"/>
    <w:rsid w:val="00547189"/>
    <w:rsid w:val="00547A3A"/>
    <w:rsid w:val="00547D70"/>
    <w:rsid w:val="00547F91"/>
    <w:rsid w:val="0055009B"/>
    <w:rsid w:val="0055032B"/>
    <w:rsid w:val="00550FCE"/>
    <w:rsid w:val="0055166D"/>
    <w:rsid w:val="005517CF"/>
    <w:rsid w:val="00551A90"/>
    <w:rsid w:val="00552337"/>
    <w:rsid w:val="0055238F"/>
    <w:rsid w:val="00553383"/>
    <w:rsid w:val="0055339E"/>
    <w:rsid w:val="005537FE"/>
    <w:rsid w:val="00556595"/>
    <w:rsid w:val="00557528"/>
    <w:rsid w:val="0055775E"/>
    <w:rsid w:val="00560445"/>
    <w:rsid w:val="00560BAF"/>
    <w:rsid w:val="00560E4C"/>
    <w:rsid w:val="00561078"/>
    <w:rsid w:val="00561DB0"/>
    <w:rsid w:val="0056287A"/>
    <w:rsid w:val="00563021"/>
    <w:rsid w:val="00563F4C"/>
    <w:rsid w:val="00564451"/>
    <w:rsid w:val="00564A18"/>
    <w:rsid w:val="00565AA5"/>
    <w:rsid w:val="00566BDF"/>
    <w:rsid w:val="005670E8"/>
    <w:rsid w:val="005671F3"/>
    <w:rsid w:val="00567B74"/>
    <w:rsid w:val="00570D0D"/>
    <w:rsid w:val="0057123E"/>
    <w:rsid w:val="00571258"/>
    <w:rsid w:val="00571BD3"/>
    <w:rsid w:val="0057483C"/>
    <w:rsid w:val="00575359"/>
    <w:rsid w:val="005772FD"/>
    <w:rsid w:val="00577C17"/>
    <w:rsid w:val="00577C5E"/>
    <w:rsid w:val="0058031A"/>
    <w:rsid w:val="00581068"/>
    <w:rsid w:val="005817A9"/>
    <w:rsid w:val="00581820"/>
    <w:rsid w:val="00582374"/>
    <w:rsid w:val="005826B4"/>
    <w:rsid w:val="00583C42"/>
    <w:rsid w:val="00587259"/>
    <w:rsid w:val="005901F8"/>
    <w:rsid w:val="00590639"/>
    <w:rsid w:val="0059097B"/>
    <w:rsid w:val="0059147C"/>
    <w:rsid w:val="0059187A"/>
    <w:rsid w:val="0059222B"/>
    <w:rsid w:val="0059307C"/>
    <w:rsid w:val="005934C5"/>
    <w:rsid w:val="0059542A"/>
    <w:rsid w:val="0059627A"/>
    <w:rsid w:val="00596995"/>
    <w:rsid w:val="00597034"/>
    <w:rsid w:val="005972E5"/>
    <w:rsid w:val="005979BC"/>
    <w:rsid w:val="00597CBD"/>
    <w:rsid w:val="00597DA3"/>
    <w:rsid w:val="005A1029"/>
    <w:rsid w:val="005A1404"/>
    <w:rsid w:val="005A1F06"/>
    <w:rsid w:val="005A1FD9"/>
    <w:rsid w:val="005A2873"/>
    <w:rsid w:val="005A488D"/>
    <w:rsid w:val="005A4BC7"/>
    <w:rsid w:val="005A51BD"/>
    <w:rsid w:val="005A570C"/>
    <w:rsid w:val="005A59E3"/>
    <w:rsid w:val="005A7284"/>
    <w:rsid w:val="005A73FE"/>
    <w:rsid w:val="005B0500"/>
    <w:rsid w:val="005B1787"/>
    <w:rsid w:val="005B1834"/>
    <w:rsid w:val="005B1B26"/>
    <w:rsid w:val="005B1E4F"/>
    <w:rsid w:val="005B3A6D"/>
    <w:rsid w:val="005B3D61"/>
    <w:rsid w:val="005B45F1"/>
    <w:rsid w:val="005B48D9"/>
    <w:rsid w:val="005B6BA1"/>
    <w:rsid w:val="005C0577"/>
    <w:rsid w:val="005C0821"/>
    <w:rsid w:val="005C099F"/>
    <w:rsid w:val="005C20F5"/>
    <w:rsid w:val="005C36DA"/>
    <w:rsid w:val="005C3FC9"/>
    <w:rsid w:val="005C5C6D"/>
    <w:rsid w:val="005C7766"/>
    <w:rsid w:val="005C79BC"/>
    <w:rsid w:val="005C79F3"/>
    <w:rsid w:val="005C7AEA"/>
    <w:rsid w:val="005D0E40"/>
    <w:rsid w:val="005D14F9"/>
    <w:rsid w:val="005D27A9"/>
    <w:rsid w:val="005D3719"/>
    <w:rsid w:val="005D54E9"/>
    <w:rsid w:val="005D66F6"/>
    <w:rsid w:val="005D6773"/>
    <w:rsid w:val="005D7AE1"/>
    <w:rsid w:val="005E0BBE"/>
    <w:rsid w:val="005E180E"/>
    <w:rsid w:val="005E37DA"/>
    <w:rsid w:val="005E4107"/>
    <w:rsid w:val="005E4A17"/>
    <w:rsid w:val="005E4B15"/>
    <w:rsid w:val="005E4DE6"/>
    <w:rsid w:val="005E6F80"/>
    <w:rsid w:val="005E7BE8"/>
    <w:rsid w:val="005F0454"/>
    <w:rsid w:val="005F0ADD"/>
    <w:rsid w:val="005F1068"/>
    <w:rsid w:val="005F2291"/>
    <w:rsid w:val="005F23BB"/>
    <w:rsid w:val="005F2A56"/>
    <w:rsid w:val="005F2C1E"/>
    <w:rsid w:val="005F57FA"/>
    <w:rsid w:val="005F7707"/>
    <w:rsid w:val="005F7A64"/>
    <w:rsid w:val="006002AE"/>
    <w:rsid w:val="006003CF"/>
    <w:rsid w:val="006014D6"/>
    <w:rsid w:val="0060281A"/>
    <w:rsid w:val="006041C6"/>
    <w:rsid w:val="00606147"/>
    <w:rsid w:val="00606DE8"/>
    <w:rsid w:val="00606F2A"/>
    <w:rsid w:val="00607F66"/>
    <w:rsid w:val="00610CB7"/>
    <w:rsid w:val="0061183B"/>
    <w:rsid w:val="006142F5"/>
    <w:rsid w:val="006149AC"/>
    <w:rsid w:val="006153B5"/>
    <w:rsid w:val="00616B23"/>
    <w:rsid w:val="00617150"/>
    <w:rsid w:val="00617597"/>
    <w:rsid w:val="006176F8"/>
    <w:rsid w:val="00621F75"/>
    <w:rsid w:val="006230BE"/>
    <w:rsid w:val="0062370E"/>
    <w:rsid w:val="00623FD6"/>
    <w:rsid w:val="00626A94"/>
    <w:rsid w:val="00627213"/>
    <w:rsid w:val="006305E6"/>
    <w:rsid w:val="00632372"/>
    <w:rsid w:val="00633302"/>
    <w:rsid w:val="00633A3D"/>
    <w:rsid w:val="00634EAF"/>
    <w:rsid w:val="00635D27"/>
    <w:rsid w:val="006369A8"/>
    <w:rsid w:val="0064026C"/>
    <w:rsid w:val="00640B87"/>
    <w:rsid w:val="00640E1B"/>
    <w:rsid w:val="00640F30"/>
    <w:rsid w:val="0064433D"/>
    <w:rsid w:val="00644C30"/>
    <w:rsid w:val="00645357"/>
    <w:rsid w:val="0064563F"/>
    <w:rsid w:val="00645C70"/>
    <w:rsid w:val="00646732"/>
    <w:rsid w:val="006469A0"/>
    <w:rsid w:val="006476D2"/>
    <w:rsid w:val="00650007"/>
    <w:rsid w:val="006501CC"/>
    <w:rsid w:val="00650422"/>
    <w:rsid w:val="00650F1A"/>
    <w:rsid w:val="00651862"/>
    <w:rsid w:val="006520B4"/>
    <w:rsid w:val="00652E9F"/>
    <w:rsid w:val="006535E7"/>
    <w:rsid w:val="00653D0C"/>
    <w:rsid w:val="006553C0"/>
    <w:rsid w:val="00656CB4"/>
    <w:rsid w:val="0066077B"/>
    <w:rsid w:val="006610DD"/>
    <w:rsid w:val="006634C2"/>
    <w:rsid w:val="006634F6"/>
    <w:rsid w:val="006639BB"/>
    <w:rsid w:val="006647D0"/>
    <w:rsid w:val="006649CD"/>
    <w:rsid w:val="00664EB1"/>
    <w:rsid w:val="00665039"/>
    <w:rsid w:val="0066527F"/>
    <w:rsid w:val="00665566"/>
    <w:rsid w:val="006658F5"/>
    <w:rsid w:val="00665911"/>
    <w:rsid w:val="00665E4E"/>
    <w:rsid w:val="00666F41"/>
    <w:rsid w:val="0066729F"/>
    <w:rsid w:val="006703D2"/>
    <w:rsid w:val="00670F62"/>
    <w:rsid w:val="0067118D"/>
    <w:rsid w:val="0067134B"/>
    <w:rsid w:val="006715F9"/>
    <w:rsid w:val="00671712"/>
    <w:rsid w:val="006719A9"/>
    <w:rsid w:val="006722B6"/>
    <w:rsid w:val="006737A8"/>
    <w:rsid w:val="00673AE8"/>
    <w:rsid w:val="00673E90"/>
    <w:rsid w:val="0067410D"/>
    <w:rsid w:val="00674E01"/>
    <w:rsid w:val="0067601E"/>
    <w:rsid w:val="0067774A"/>
    <w:rsid w:val="00677EB4"/>
    <w:rsid w:val="00683AAB"/>
    <w:rsid w:val="00683F70"/>
    <w:rsid w:val="006856AB"/>
    <w:rsid w:val="00685DCB"/>
    <w:rsid w:val="0068629D"/>
    <w:rsid w:val="006877C9"/>
    <w:rsid w:val="00687F3E"/>
    <w:rsid w:val="00690188"/>
    <w:rsid w:val="00692C8B"/>
    <w:rsid w:val="00692E39"/>
    <w:rsid w:val="0069407A"/>
    <w:rsid w:val="006941F6"/>
    <w:rsid w:val="00694DEA"/>
    <w:rsid w:val="00694FBF"/>
    <w:rsid w:val="006953A5"/>
    <w:rsid w:val="0069573B"/>
    <w:rsid w:val="0069600E"/>
    <w:rsid w:val="00696833"/>
    <w:rsid w:val="00696B9A"/>
    <w:rsid w:val="00697DB8"/>
    <w:rsid w:val="006A1C39"/>
    <w:rsid w:val="006A28DA"/>
    <w:rsid w:val="006A339A"/>
    <w:rsid w:val="006A3A81"/>
    <w:rsid w:val="006A3A89"/>
    <w:rsid w:val="006A3AF1"/>
    <w:rsid w:val="006A3DBE"/>
    <w:rsid w:val="006A49C1"/>
    <w:rsid w:val="006A4A1F"/>
    <w:rsid w:val="006A4E2F"/>
    <w:rsid w:val="006A60C6"/>
    <w:rsid w:val="006A667E"/>
    <w:rsid w:val="006A734A"/>
    <w:rsid w:val="006A7AA5"/>
    <w:rsid w:val="006B019F"/>
    <w:rsid w:val="006B14DE"/>
    <w:rsid w:val="006B206F"/>
    <w:rsid w:val="006B35FD"/>
    <w:rsid w:val="006B3822"/>
    <w:rsid w:val="006B40C7"/>
    <w:rsid w:val="006B59B4"/>
    <w:rsid w:val="006B71B6"/>
    <w:rsid w:val="006B7ACC"/>
    <w:rsid w:val="006C0DE1"/>
    <w:rsid w:val="006C140E"/>
    <w:rsid w:val="006C1C13"/>
    <w:rsid w:val="006C2525"/>
    <w:rsid w:val="006C27A0"/>
    <w:rsid w:val="006C3454"/>
    <w:rsid w:val="006C416C"/>
    <w:rsid w:val="006C4871"/>
    <w:rsid w:val="006C5962"/>
    <w:rsid w:val="006C5D4C"/>
    <w:rsid w:val="006D0441"/>
    <w:rsid w:val="006D0D95"/>
    <w:rsid w:val="006D118B"/>
    <w:rsid w:val="006D1951"/>
    <w:rsid w:val="006D1996"/>
    <w:rsid w:val="006D223F"/>
    <w:rsid w:val="006D2E48"/>
    <w:rsid w:val="006D32F1"/>
    <w:rsid w:val="006D45D3"/>
    <w:rsid w:val="006D4E37"/>
    <w:rsid w:val="006D5CA0"/>
    <w:rsid w:val="006D657B"/>
    <w:rsid w:val="006E2F03"/>
    <w:rsid w:val="006E422F"/>
    <w:rsid w:val="006E4649"/>
    <w:rsid w:val="006E4DFF"/>
    <w:rsid w:val="006E57E5"/>
    <w:rsid w:val="006E6ADB"/>
    <w:rsid w:val="006E7E14"/>
    <w:rsid w:val="006E7F29"/>
    <w:rsid w:val="006F0051"/>
    <w:rsid w:val="006F132B"/>
    <w:rsid w:val="006F1B51"/>
    <w:rsid w:val="006F2386"/>
    <w:rsid w:val="006F2E6E"/>
    <w:rsid w:val="006F3843"/>
    <w:rsid w:val="006F4611"/>
    <w:rsid w:val="006F4B98"/>
    <w:rsid w:val="006F4EE1"/>
    <w:rsid w:val="006F5134"/>
    <w:rsid w:val="006F6A36"/>
    <w:rsid w:val="00701D84"/>
    <w:rsid w:val="00702255"/>
    <w:rsid w:val="007024D2"/>
    <w:rsid w:val="00703A53"/>
    <w:rsid w:val="007060C9"/>
    <w:rsid w:val="007062B2"/>
    <w:rsid w:val="00706766"/>
    <w:rsid w:val="007069B7"/>
    <w:rsid w:val="00713206"/>
    <w:rsid w:val="00713331"/>
    <w:rsid w:val="00713955"/>
    <w:rsid w:val="007150DE"/>
    <w:rsid w:val="00715F63"/>
    <w:rsid w:val="0071645C"/>
    <w:rsid w:val="00716FF5"/>
    <w:rsid w:val="00717EEE"/>
    <w:rsid w:val="00720F06"/>
    <w:rsid w:val="00721647"/>
    <w:rsid w:val="00721D0B"/>
    <w:rsid w:val="00722559"/>
    <w:rsid w:val="007234B2"/>
    <w:rsid w:val="00724556"/>
    <w:rsid w:val="00724B8E"/>
    <w:rsid w:val="00724D37"/>
    <w:rsid w:val="00725361"/>
    <w:rsid w:val="0072589D"/>
    <w:rsid w:val="00725D9E"/>
    <w:rsid w:val="00725E92"/>
    <w:rsid w:val="007264F2"/>
    <w:rsid w:val="0072776C"/>
    <w:rsid w:val="00727F64"/>
    <w:rsid w:val="00730252"/>
    <w:rsid w:val="0073055C"/>
    <w:rsid w:val="00732687"/>
    <w:rsid w:val="0073308F"/>
    <w:rsid w:val="0073333A"/>
    <w:rsid w:val="00733F85"/>
    <w:rsid w:val="00734B8A"/>
    <w:rsid w:val="00734D31"/>
    <w:rsid w:val="00735A7E"/>
    <w:rsid w:val="007370D9"/>
    <w:rsid w:val="007378C5"/>
    <w:rsid w:val="00741023"/>
    <w:rsid w:val="0074227E"/>
    <w:rsid w:val="007424F4"/>
    <w:rsid w:val="00742FDE"/>
    <w:rsid w:val="0074323D"/>
    <w:rsid w:val="00743C71"/>
    <w:rsid w:val="00744568"/>
    <w:rsid w:val="007445ED"/>
    <w:rsid w:val="00745B41"/>
    <w:rsid w:val="00746A65"/>
    <w:rsid w:val="00746CE7"/>
    <w:rsid w:val="00747408"/>
    <w:rsid w:val="00747DDB"/>
    <w:rsid w:val="00750ACD"/>
    <w:rsid w:val="00751321"/>
    <w:rsid w:val="007514C2"/>
    <w:rsid w:val="0075150F"/>
    <w:rsid w:val="00752146"/>
    <w:rsid w:val="0075247E"/>
    <w:rsid w:val="00752586"/>
    <w:rsid w:val="00753A14"/>
    <w:rsid w:val="0075413B"/>
    <w:rsid w:val="00754324"/>
    <w:rsid w:val="00754362"/>
    <w:rsid w:val="00754555"/>
    <w:rsid w:val="00755B14"/>
    <w:rsid w:val="00757138"/>
    <w:rsid w:val="00757A88"/>
    <w:rsid w:val="00757D69"/>
    <w:rsid w:val="00760369"/>
    <w:rsid w:val="00762C27"/>
    <w:rsid w:val="00764246"/>
    <w:rsid w:val="00764EE3"/>
    <w:rsid w:val="007652F9"/>
    <w:rsid w:val="007661A4"/>
    <w:rsid w:val="007664A3"/>
    <w:rsid w:val="007667F6"/>
    <w:rsid w:val="00766ED9"/>
    <w:rsid w:val="007674FE"/>
    <w:rsid w:val="007700AF"/>
    <w:rsid w:val="00771151"/>
    <w:rsid w:val="00771828"/>
    <w:rsid w:val="00771B55"/>
    <w:rsid w:val="00772A80"/>
    <w:rsid w:val="0077348F"/>
    <w:rsid w:val="00774182"/>
    <w:rsid w:val="00774DBA"/>
    <w:rsid w:val="0077627F"/>
    <w:rsid w:val="00776782"/>
    <w:rsid w:val="00776B6C"/>
    <w:rsid w:val="00777009"/>
    <w:rsid w:val="00777BDE"/>
    <w:rsid w:val="00777FDC"/>
    <w:rsid w:val="00780A66"/>
    <w:rsid w:val="00781F53"/>
    <w:rsid w:val="00782549"/>
    <w:rsid w:val="0078413C"/>
    <w:rsid w:val="00784B3A"/>
    <w:rsid w:val="00785A48"/>
    <w:rsid w:val="00785A68"/>
    <w:rsid w:val="00785C6E"/>
    <w:rsid w:val="00786982"/>
    <w:rsid w:val="00787DF2"/>
    <w:rsid w:val="007900B8"/>
    <w:rsid w:val="00791964"/>
    <w:rsid w:val="007925EA"/>
    <w:rsid w:val="00792F1E"/>
    <w:rsid w:val="00793868"/>
    <w:rsid w:val="00793B20"/>
    <w:rsid w:val="00794426"/>
    <w:rsid w:val="0079478B"/>
    <w:rsid w:val="007950FB"/>
    <w:rsid w:val="00795615"/>
    <w:rsid w:val="00796EFE"/>
    <w:rsid w:val="00797A5A"/>
    <w:rsid w:val="007A1262"/>
    <w:rsid w:val="007A135B"/>
    <w:rsid w:val="007A159B"/>
    <w:rsid w:val="007A1798"/>
    <w:rsid w:val="007A3063"/>
    <w:rsid w:val="007A3433"/>
    <w:rsid w:val="007A3544"/>
    <w:rsid w:val="007A4240"/>
    <w:rsid w:val="007A4698"/>
    <w:rsid w:val="007A4B86"/>
    <w:rsid w:val="007A5510"/>
    <w:rsid w:val="007A5A79"/>
    <w:rsid w:val="007A6098"/>
    <w:rsid w:val="007A644F"/>
    <w:rsid w:val="007A65C6"/>
    <w:rsid w:val="007A78D1"/>
    <w:rsid w:val="007A7DFD"/>
    <w:rsid w:val="007B35A9"/>
    <w:rsid w:val="007B44AA"/>
    <w:rsid w:val="007B53B5"/>
    <w:rsid w:val="007B5464"/>
    <w:rsid w:val="007B54A1"/>
    <w:rsid w:val="007B6269"/>
    <w:rsid w:val="007B69E8"/>
    <w:rsid w:val="007B6A3A"/>
    <w:rsid w:val="007B79AD"/>
    <w:rsid w:val="007C1434"/>
    <w:rsid w:val="007C19E3"/>
    <w:rsid w:val="007C1B75"/>
    <w:rsid w:val="007C4947"/>
    <w:rsid w:val="007C5996"/>
    <w:rsid w:val="007C799B"/>
    <w:rsid w:val="007D03E1"/>
    <w:rsid w:val="007D3856"/>
    <w:rsid w:val="007D3D55"/>
    <w:rsid w:val="007D4587"/>
    <w:rsid w:val="007D52D8"/>
    <w:rsid w:val="007D6C06"/>
    <w:rsid w:val="007D6F83"/>
    <w:rsid w:val="007D721C"/>
    <w:rsid w:val="007D7590"/>
    <w:rsid w:val="007D76D1"/>
    <w:rsid w:val="007D7C18"/>
    <w:rsid w:val="007E007A"/>
    <w:rsid w:val="007E2120"/>
    <w:rsid w:val="007E37D0"/>
    <w:rsid w:val="007E3E25"/>
    <w:rsid w:val="007E4169"/>
    <w:rsid w:val="007E4A6F"/>
    <w:rsid w:val="007E4C36"/>
    <w:rsid w:val="007E66A4"/>
    <w:rsid w:val="007F0A7F"/>
    <w:rsid w:val="007F1476"/>
    <w:rsid w:val="007F2072"/>
    <w:rsid w:val="007F20B1"/>
    <w:rsid w:val="007F2508"/>
    <w:rsid w:val="007F3270"/>
    <w:rsid w:val="007F384F"/>
    <w:rsid w:val="007F5D02"/>
    <w:rsid w:val="007F5EDE"/>
    <w:rsid w:val="007F76CF"/>
    <w:rsid w:val="00800176"/>
    <w:rsid w:val="008001EB"/>
    <w:rsid w:val="00800266"/>
    <w:rsid w:val="00800578"/>
    <w:rsid w:val="00800861"/>
    <w:rsid w:val="008014DB"/>
    <w:rsid w:val="00802149"/>
    <w:rsid w:val="00802E0B"/>
    <w:rsid w:val="008032A5"/>
    <w:rsid w:val="008035C5"/>
    <w:rsid w:val="008045D5"/>
    <w:rsid w:val="00804D7E"/>
    <w:rsid w:val="00805C75"/>
    <w:rsid w:val="00806D20"/>
    <w:rsid w:val="0080753E"/>
    <w:rsid w:val="00807850"/>
    <w:rsid w:val="00810591"/>
    <w:rsid w:val="00812B13"/>
    <w:rsid w:val="00812C6E"/>
    <w:rsid w:val="00812FC7"/>
    <w:rsid w:val="00813044"/>
    <w:rsid w:val="0081373C"/>
    <w:rsid w:val="008138EB"/>
    <w:rsid w:val="00815CF6"/>
    <w:rsid w:val="00816FB1"/>
    <w:rsid w:val="00816FE0"/>
    <w:rsid w:val="00820461"/>
    <w:rsid w:val="00820EC5"/>
    <w:rsid w:val="008247EC"/>
    <w:rsid w:val="008247F3"/>
    <w:rsid w:val="0082577C"/>
    <w:rsid w:val="00825809"/>
    <w:rsid w:val="00825F40"/>
    <w:rsid w:val="00826AAB"/>
    <w:rsid w:val="00827A17"/>
    <w:rsid w:val="00830C90"/>
    <w:rsid w:val="00831179"/>
    <w:rsid w:val="00831337"/>
    <w:rsid w:val="008321AE"/>
    <w:rsid w:val="00833A19"/>
    <w:rsid w:val="00835059"/>
    <w:rsid w:val="00837BB2"/>
    <w:rsid w:val="00837BCB"/>
    <w:rsid w:val="00837C1F"/>
    <w:rsid w:val="00837FA0"/>
    <w:rsid w:val="00840948"/>
    <w:rsid w:val="0084094B"/>
    <w:rsid w:val="00840976"/>
    <w:rsid w:val="008423BD"/>
    <w:rsid w:val="0084261B"/>
    <w:rsid w:val="00844449"/>
    <w:rsid w:val="008459BD"/>
    <w:rsid w:val="0084667E"/>
    <w:rsid w:val="008475D7"/>
    <w:rsid w:val="008478B5"/>
    <w:rsid w:val="00851DD1"/>
    <w:rsid w:val="00852C51"/>
    <w:rsid w:val="00852C6B"/>
    <w:rsid w:val="00853E19"/>
    <w:rsid w:val="00854A06"/>
    <w:rsid w:val="00854F1F"/>
    <w:rsid w:val="0085542B"/>
    <w:rsid w:val="0085719F"/>
    <w:rsid w:val="00857B66"/>
    <w:rsid w:val="00860830"/>
    <w:rsid w:val="00861C34"/>
    <w:rsid w:val="00861D1B"/>
    <w:rsid w:val="00862DA7"/>
    <w:rsid w:val="00863308"/>
    <w:rsid w:val="00866239"/>
    <w:rsid w:val="00866B4D"/>
    <w:rsid w:val="00870903"/>
    <w:rsid w:val="0087093A"/>
    <w:rsid w:val="00871394"/>
    <w:rsid w:val="008716FD"/>
    <w:rsid w:val="008722DC"/>
    <w:rsid w:val="00872AF3"/>
    <w:rsid w:val="00872C4C"/>
    <w:rsid w:val="008732EA"/>
    <w:rsid w:val="008743F8"/>
    <w:rsid w:val="00874F85"/>
    <w:rsid w:val="0087546F"/>
    <w:rsid w:val="008759D1"/>
    <w:rsid w:val="00875C71"/>
    <w:rsid w:val="00875E33"/>
    <w:rsid w:val="00877F80"/>
    <w:rsid w:val="00880B37"/>
    <w:rsid w:val="00880F46"/>
    <w:rsid w:val="00881D98"/>
    <w:rsid w:val="00881FDC"/>
    <w:rsid w:val="00883DBC"/>
    <w:rsid w:val="00885067"/>
    <w:rsid w:val="00885626"/>
    <w:rsid w:val="00886624"/>
    <w:rsid w:val="00886A20"/>
    <w:rsid w:val="008903BB"/>
    <w:rsid w:val="008917BC"/>
    <w:rsid w:val="0089194C"/>
    <w:rsid w:val="00892DAD"/>
    <w:rsid w:val="008939D5"/>
    <w:rsid w:val="00893F42"/>
    <w:rsid w:val="008941BC"/>
    <w:rsid w:val="008941F4"/>
    <w:rsid w:val="00894F92"/>
    <w:rsid w:val="008A18F1"/>
    <w:rsid w:val="008A21F6"/>
    <w:rsid w:val="008A25BE"/>
    <w:rsid w:val="008A28CB"/>
    <w:rsid w:val="008A5665"/>
    <w:rsid w:val="008A58AC"/>
    <w:rsid w:val="008A5995"/>
    <w:rsid w:val="008A7DC3"/>
    <w:rsid w:val="008A7E97"/>
    <w:rsid w:val="008B00C7"/>
    <w:rsid w:val="008B00E6"/>
    <w:rsid w:val="008B074F"/>
    <w:rsid w:val="008B24A1"/>
    <w:rsid w:val="008B2930"/>
    <w:rsid w:val="008B302F"/>
    <w:rsid w:val="008B3ED6"/>
    <w:rsid w:val="008B4090"/>
    <w:rsid w:val="008B5851"/>
    <w:rsid w:val="008B622E"/>
    <w:rsid w:val="008B68FD"/>
    <w:rsid w:val="008B6D1C"/>
    <w:rsid w:val="008B6FD4"/>
    <w:rsid w:val="008B73FC"/>
    <w:rsid w:val="008B760A"/>
    <w:rsid w:val="008B762C"/>
    <w:rsid w:val="008B76B4"/>
    <w:rsid w:val="008C05CD"/>
    <w:rsid w:val="008C1439"/>
    <w:rsid w:val="008C1805"/>
    <w:rsid w:val="008C26EC"/>
    <w:rsid w:val="008C5CA4"/>
    <w:rsid w:val="008C6575"/>
    <w:rsid w:val="008D0ACD"/>
    <w:rsid w:val="008D1ADB"/>
    <w:rsid w:val="008D2671"/>
    <w:rsid w:val="008D2CD9"/>
    <w:rsid w:val="008D38A3"/>
    <w:rsid w:val="008D3CBC"/>
    <w:rsid w:val="008D4F46"/>
    <w:rsid w:val="008D5DE1"/>
    <w:rsid w:val="008D6531"/>
    <w:rsid w:val="008D69A1"/>
    <w:rsid w:val="008E04D8"/>
    <w:rsid w:val="008E1069"/>
    <w:rsid w:val="008E4481"/>
    <w:rsid w:val="008E51AE"/>
    <w:rsid w:val="008E52C8"/>
    <w:rsid w:val="008E5C36"/>
    <w:rsid w:val="008E5D5A"/>
    <w:rsid w:val="008F0FC2"/>
    <w:rsid w:val="008F10E2"/>
    <w:rsid w:val="008F291B"/>
    <w:rsid w:val="008F3B33"/>
    <w:rsid w:val="008F44E2"/>
    <w:rsid w:val="008F479D"/>
    <w:rsid w:val="008F4FF3"/>
    <w:rsid w:val="008F5D33"/>
    <w:rsid w:val="008F6518"/>
    <w:rsid w:val="008F6F8F"/>
    <w:rsid w:val="008F735C"/>
    <w:rsid w:val="008F7482"/>
    <w:rsid w:val="008F7A2E"/>
    <w:rsid w:val="00901252"/>
    <w:rsid w:val="00902D35"/>
    <w:rsid w:val="009034D4"/>
    <w:rsid w:val="0090444F"/>
    <w:rsid w:val="009048F8"/>
    <w:rsid w:val="00905318"/>
    <w:rsid w:val="009054B9"/>
    <w:rsid w:val="00905660"/>
    <w:rsid w:val="00907627"/>
    <w:rsid w:val="00910DE5"/>
    <w:rsid w:val="0091216C"/>
    <w:rsid w:val="00913191"/>
    <w:rsid w:val="009137BC"/>
    <w:rsid w:val="00913F73"/>
    <w:rsid w:val="0091481D"/>
    <w:rsid w:val="00914A8F"/>
    <w:rsid w:val="00914BE2"/>
    <w:rsid w:val="00915793"/>
    <w:rsid w:val="00920617"/>
    <w:rsid w:val="009207D2"/>
    <w:rsid w:val="00920D7B"/>
    <w:rsid w:val="009211F6"/>
    <w:rsid w:val="00921710"/>
    <w:rsid w:val="00921A32"/>
    <w:rsid w:val="00922642"/>
    <w:rsid w:val="00922DBC"/>
    <w:rsid w:val="00922F30"/>
    <w:rsid w:val="00923086"/>
    <w:rsid w:val="00923FA5"/>
    <w:rsid w:val="00924350"/>
    <w:rsid w:val="00924CA5"/>
    <w:rsid w:val="009253D7"/>
    <w:rsid w:val="00925FAD"/>
    <w:rsid w:val="00926AD0"/>
    <w:rsid w:val="00926D24"/>
    <w:rsid w:val="00927E34"/>
    <w:rsid w:val="00930722"/>
    <w:rsid w:val="00930810"/>
    <w:rsid w:val="0093081E"/>
    <w:rsid w:val="00930E62"/>
    <w:rsid w:val="009310C2"/>
    <w:rsid w:val="00931AF2"/>
    <w:rsid w:val="00932DFA"/>
    <w:rsid w:val="00933523"/>
    <w:rsid w:val="00933FA3"/>
    <w:rsid w:val="009357DE"/>
    <w:rsid w:val="00935E58"/>
    <w:rsid w:val="00936E2F"/>
    <w:rsid w:val="0093733A"/>
    <w:rsid w:val="009373DF"/>
    <w:rsid w:val="00941428"/>
    <w:rsid w:val="00942347"/>
    <w:rsid w:val="009431DC"/>
    <w:rsid w:val="00943547"/>
    <w:rsid w:val="00943C35"/>
    <w:rsid w:val="009463B5"/>
    <w:rsid w:val="00947595"/>
    <w:rsid w:val="009508F2"/>
    <w:rsid w:val="00951232"/>
    <w:rsid w:val="00951E76"/>
    <w:rsid w:val="009526BF"/>
    <w:rsid w:val="00952D44"/>
    <w:rsid w:val="00954273"/>
    <w:rsid w:val="00955C65"/>
    <w:rsid w:val="0095618F"/>
    <w:rsid w:val="009563C7"/>
    <w:rsid w:val="00956A5F"/>
    <w:rsid w:val="009570BC"/>
    <w:rsid w:val="009572C3"/>
    <w:rsid w:val="00960193"/>
    <w:rsid w:val="009601C8"/>
    <w:rsid w:val="0096151E"/>
    <w:rsid w:val="009616EC"/>
    <w:rsid w:val="009622EE"/>
    <w:rsid w:val="00962C50"/>
    <w:rsid w:val="009632B1"/>
    <w:rsid w:val="00963DE2"/>
    <w:rsid w:val="009653A1"/>
    <w:rsid w:val="009657C7"/>
    <w:rsid w:val="009662F2"/>
    <w:rsid w:val="00967055"/>
    <w:rsid w:val="0096709F"/>
    <w:rsid w:val="0096710E"/>
    <w:rsid w:val="0097049A"/>
    <w:rsid w:val="009706AB"/>
    <w:rsid w:val="00970BBD"/>
    <w:rsid w:val="00971C9A"/>
    <w:rsid w:val="00971D98"/>
    <w:rsid w:val="00972BE1"/>
    <w:rsid w:val="00972EC5"/>
    <w:rsid w:val="0097332A"/>
    <w:rsid w:val="009737BD"/>
    <w:rsid w:val="00975047"/>
    <w:rsid w:val="009752A5"/>
    <w:rsid w:val="00975FAC"/>
    <w:rsid w:val="00976049"/>
    <w:rsid w:val="00977CC6"/>
    <w:rsid w:val="009806A8"/>
    <w:rsid w:val="00982FBB"/>
    <w:rsid w:val="009839E4"/>
    <w:rsid w:val="00985A17"/>
    <w:rsid w:val="009877EB"/>
    <w:rsid w:val="0099085B"/>
    <w:rsid w:val="009908F8"/>
    <w:rsid w:val="00990EE5"/>
    <w:rsid w:val="00991A98"/>
    <w:rsid w:val="00992982"/>
    <w:rsid w:val="00992A21"/>
    <w:rsid w:val="00992A8C"/>
    <w:rsid w:val="00992A94"/>
    <w:rsid w:val="009943B8"/>
    <w:rsid w:val="009950E1"/>
    <w:rsid w:val="00995F96"/>
    <w:rsid w:val="009967C8"/>
    <w:rsid w:val="009967E7"/>
    <w:rsid w:val="009979A3"/>
    <w:rsid w:val="009979B6"/>
    <w:rsid w:val="00997B2D"/>
    <w:rsid w:val="00997BC8"/>
    <w:rsid w:val="00997F66"/>
    <w:rsid w:val="009A1547"/>
    <w:rsid w:val="009A1DD6"/>
    <w:rsid w:val="009A30E9"/>
    <w:rsid w:val="009A3B2C"/>
    <w:rsid w:val="009A3DEE"/>
    <w:rsid w:val="009A449F"/>
    <w:rsid w:val="009A6559"/>
    <w:rsid w:val="009A65FD"/>
    <w:rsid w:val="009A78FA"/>
    <w:rsid w:val="009B009C"/>
    <w:rsid w:val="009B0CE2"/>
    <w:rsid w:val="009B0F57"/>
    <w:rsid w:val="009B2C2B"/>
    <w:rsid w:val="009B3B0C"/>
    <w:rsid w:val="009B408F"/>
    <w:rsid w:val="009B4146"/>
    <w:rsid w:val="009B4A55"/>
    <w:rsid w:val="009B618B"/>
    <w:rsid w:val="009C0A74"/>
    <w:rsid w:val="009C0E7B"/>
    <w:rsid w:val="009C0F48"/>
    <w:rsid w:val="009C1DAE"/>
    <w:rsid w:val="009C27E9"/>
    <w:rsid w:val="009C3086"/>
    <w:rsid w:val="009C505F"/>
    <w:rsid w:val="009C55FC"/>
    <w:rsid w:val="009C582D"/>
    <w:rsid w:val="009C5A29"/>
    <w:rsid w:val="009C6B63"/>
    <w:rsid w:val="009C6DE2"/>
    <w:rsid w:val="009C7890"/>
    <w:rsid w:val="009C7CF3"/>
    <w:rsid w:val="009D0C83"/>
    <w:rsid w:val="009D0E0E"/>
    <w:rsid w:val="009D1189"/>
    <w:rsid w:val="009D11DE"/>
    <w:rsid w:val="009D145A"/>
    <w:rsid w:val="009D16C3"/>
    <w:rsid w:val="009D3A6A"/>
    <w:rsid w:val="009D597D"/>
    <w:rsid w:val="009D68B1"/>
    <w:rsid w:val="009E04E9"/>
    <w:rsid w:val="009E3335"/>
    <w:rsid w:val="009E4015"/>
    <w:rsid w:val="009E489B"/>
    <w:rsid w:val="009E4992"/>
    <w:rsid w:val="009E4D9C"/>
    <w:rsid w:val="009E5937"/>
    <w:rsid w:val="009E7818"/>
    <w:rsid w:val="009F0E2B"/>
    <w:rsid w:val="009F1EE1"/>
    <w:rsid w:val="009F2203"/>
    <w:rsid w:val="009F341A"/>
    <w:rsid w:val="009F548B"/>
    <w:rsid w:val="009F67D1"/>
    <w:rsid w:val="009F77D0"/>
    <w:rsid w:val="009F7F0B"/>
    <w:rsid w:val="00A01ED7"/>
    <w:rsid w:val="00A02770"/>
    <w:rsid w:val="00A03334"/>
    <w:rsid w:val="00A03E2E"/>
    <w:rsid w:val="00A04AF4"/>
    <w:rsid w:val="00A04D29"/>
    <w:rsid w:val="00A06E75"/>
    <w:rsid w:val="00A072E5"/>
    <w:rsid w:val="00A0749E"/>
    <w:rsid w:val="00A101C4"/>
    <w:rsid w:val="00A128B1"/>
    <w:rsid w:val="00A12F35"/>
    <w:rsid w:val="00A13B79"/>
    <w:rsid w:val="00A14333"/>
    <w:rsid w:val="00A1497D"/>
    <w:rsid w:val="00A14CBF"/>
    <w:rsid w:val="00A17CC4"/>
    <w:rsid w:val="00A2015D"/>
    <w:rsid w:val="00A208CE"/>
    <w:rsid w:val="00A21153"/>
    <w:rsid w:val="00A22AC4"/>
    <w:rsid w:val="00A23C61"/>
    <w:rsid w:val="00A261B0"/>
    <w:rsid w:val="00A26227"/>
    <w:rsid w:val="00A26D20"/>
    <w:rsid w:val="00A26EE3"/>
    <w:rsid w:val="00A3027C"/>
    <w:rsid w:val="00A30522"/>
    <w:rsid w:val="00A31C1B"/>
    <w:rsid w:val="00A327FD"/>
    <w:rsid w:val="00A32B8C"/>
    <w:rsid w:val="00A351B8"/>
    <w:rsid w:val="00A36FC6"/>
    <w:rsid w:val="00A378AF"/>
    <w:rsid w:val="00A379D8"/>
    <w:rsid w:val="00A4012C"/>
    <w:rsid w:val="00A409E5"/>
    <w:rsid w:val="00A4114C"/>
    <w:rsid w:val="00A41D35"/>
    <w:rsid w:val="00A420DE"/>
    <w:rsid w:val="00A43C2F"/>
    <w:rsid w:val="00A44606"/>
    <w:rsid w:val="00A448EB"/>
    <w:rsid w:val="00A44FC7"/>
    <w:rsid w:val="00A45334"/>
    <w:rsid w:val="00A46531"/>
    <w:rsid w:val="00A46FFD"/>
    <w:rsid w:val="00A5064B"/>
    <w:rsid w:val="00A5074D"/>
    <w:rsid w:val="00A50CCE"/>
    <w:rsid w:val="00A518F9"/>
    <w:rsid w:val="00A52352"/>
    <w:rsid w:val="00A528DD"/>
    <w:rsid w:val="00A535CE"/>
    <w:rsid w:val="00A57387"/>
    <w:rsid w:val="00A60393"/>
    <w:rsid w:val="00A60991"/>
    <w:rsid w:val="00A612A5"/>
    <w:rsid w:val="00A61F8E"/>
    <w:rsid w:val="00A629B5"/>
    <w:rsid w:val="00A63416"/>
    <w:rsid w:val="00A63B6B"/>
    <w:rsid w:val="00A63C34"/>
    <w:rsid w:val="00A656F6"/>
    <w:rsid w:val="00A65A85"/>
    <w:rsid w:val="00A6672B"/>
    <w:rsid w:val="00A67EFC"/>
    <w:rsid w:val="00A67F85"/>
    <w:rsid w:val="00A708C8"/>
    <w:rsid w:val="00A70906"/>
    <w:rsid w:val="00A70DFF"/>
    <w:rsid w:val="00A71BFE"/>
    <w:rsid w:val="00A729CD"/>
    <w:rsid w:val="00A734D1"/>
    <w:rsid w:val="00A73502"/>
    <w:rsid w:val="00A7389C"/>
    <w:rsid w:val="00A73DAC"/>
    <w:rsid w:val="00A7554B"/>
    <w:rsid w:val="00A76CE4"/>
    <w:rsid w:val="00A77782"/>
    <w:rsid w:val="00A77ADA"/>
    <w:rsid w:val="00A80878"/>
    <w:rsid w:val="00A82AB4"/>
    <w:rsid w:val="00A832F9"/>
    <w:rsid w:val="00A83D7D"/>
    <w:rsid w:val="00A8526D"/>
    <w:rsid w:val="00A86513"/>
    <w:rsid w:val="00A87E06"/>
    <w:rsid w:val="00A91243"/>
    <w:rsid w:val="00A9178F"/>
    <w:rsid w:val="00A91E9A"/>
    <w:rsid w:val="00A922C7"/>
    <w:rsid w:val="00A92814"/>
    <w:rsid w:val="00A92A8D"/>
    <w:rsid w:val="00A92EFD"/>
    <w:rsid w:val="00A946A1"/>
    <w:rsid w:val="00A94F55"/>
    <w:rsid w:val="00A95D4B"/>
    <w:rsid w:val="00A965EC"/>
    <w:rsid w:val="00A972F2"/>
    <w:rsid w:val="00A976AA"/>
    <w:rsid w:val="00A9789E"/>
    <w:rsid w:val="00AA099A"/>
    <w:rsid w:val="00AA1030"/>
    <w:rsid w:val="00AA12C7"/>
    <w:rsid w:val="00AA2332"/>
    <w:rsid w:val="00AA2BD4"/>
    <w:rsid w:val="00AA3426"/>
    <w:rsid w:val="00AA40DA"/>
    <w:rsid w:val="00AA4510"/>
    <w:rsid w:val="00AA47E0"/>
    <w:rsid w:val="00AA5CDB"/>
    <w:rsid w:val="00AA6424"/>
    <w:rsid w:val="00AA6537"/>
    <w:rsid w:val="00AA6721"/>
    <w:rsid w:val="00AA7191"/>
    <w:rsid w:val="00AA79B2"/>
    <w:rsid w:val="00AB00B1"/>
    <w:rsid w:val="00AB09AA"/>
    <w:rsid w:val="00AB114C"/>
    <w:rsid w:val="00AB201C"/>
    <w:rsid w:val="00AB32B4"/>
    <w:rsid w:val="00AB3D16"/>
    <w:rsid w:val="00AB3D88"/>
    <w:rsid w:val="00AB4F38"/>
    <w:rsid w:val="00AB6237"/>
    <w:rsid w:val="00AB6DD3"/>
    <w:rsid w:val="00AB7457"/>
    <w:rsid w:val="00AB7D1E"/>
    <w:rsid w:val="00AC0924"/>
    <w:rsid w:val="00AC1C79"/>
    <w:rsid w:val="00AC2673"/>
    <w:rsid w:val="00AC272B"/>
    <w:rsid w:val="00AC49AE"/>
    <w:rsid w:val="00AC4F2F"/>
    <w:rsid w:val="00AC7814"/>
    <w:rsid w:val="00AD0FD2"/>
    <w:rsid w:val="00AD3D12"/>
    <w:rsid w:val="00AD486F"/>
    <w:rsid w:val="00AD4911"/>
    <w:rsid w:val="00AD57E9"/>
    <w:rsid w:val="00AD6EE7"/>
    <w:rsid w:val="00AE1D4A"/>
    <w:rsid w:val="00AE32BF"/>
    <w:rsid w:val="00AE4FC1"/>
    <w:rsid w:val="00AE60B5"/>
    <w:rsid w:val="00AE6D1E"/>
    <w:rsid w:val="00AE7A42"/>
    <w:rsid w:val="00AF1BA5"/>
    <w:rsid w:val="00AF28A1"/>
    <w:rsid w:val="00AF2975"/>
    <w:rsid w:val="00AF34A3"/>
    <w:rsid w:val="00AF4293"/>
    <w:rsid w:val="00AF5916"/>
    <w:rsid w:val="00AF673E"/>
    <w:rsid w:val="00AF707F"/>
    <w:rsid w:val="00AF7215"/>
    <w:rsid w:val="00AF7692"/>
    <w:rsid w:val="00B00777"/>
    <w:rsid w:val="00B00C72"/>
    <w:rsid w:val="00B01866"/>
    <w:rsid w:val="00B01AC6"/>
    <w:rsid w:val="00B01D69"/>
    <w:rsid w:val="00B027CA"/>
    <w:rsid w:val="00B03EA3"/>
    <w:rsid w:val="00B054CA"/>
    <w:rsid w:val="00B05963"/>
    <w:rsid w:val="00B05DA3"/>
    <w:rsid w:val="00B05E03"/>
    <w:rsid w:val="00B068E9"/>
    <w:rsid w:val="00B06D6F"/>
    <w:rsid w:val="00B0759B"/>
    <w:rsid w:val="00B07A60"/>
    <w:rsid w:val="00B1012E"/>
    <w:rsid w:val="00B1123D"/>
    <w:rsid w:val="00B11FA8"/>
    <w:rsid w:val="00B12C95"/>
    <w:rsid w:val="00B12E3B"/>
    <w:rsid w:val="00B13552"/>
    <w:rsid w:val="00B135D2"/>
    <w:rsid w:val="00B146F1"/>
    <w:rsid w:val="00B14D34"/>
    <w:rsid w:val="00B157BD"/>
    <w:rsid w:val="00B16343"/>
    <w:rsid w:val="00B21019"/>
    <w:rsid w:val="00B23A95"/>
    <w:rsid w:val="00B24110"/>
    <w:rsid w:val="00B24CF0"/>
    <w:rsid w:val="00B259F1"/>
    <w:rsid w:val="00B26A8E"/>
    <w:rsid w:val="00B272BC"/>
    <w:rsid w:val="00B276B8"/>
    <w:rsid w:val="00B27EDA"/>
    <w:rsid w:val="00B3037D"/>
    <w:rsid w:val="00B3194B"/>
    <w:rsid w:val="00B319C3"/>
    <w:rsid w:val="00B33A4F"/>
    <w:rsid w:val="00B344A0"/>
    <w:rsid w:val="00B34AC0"/>
    <w:rsid w:val="00B34B89"/>
    <w:rsid w:val="00B34F26"/>
    <w:rsid w:val="00B35213"/>
    <w:rsid w:val="00B35E94"/>
    <w:rsid w:val="00B36375"/>
    <w:rsid w:val="00B363E4"/>
    <w:rsid w:val="00B36AAA"/>
    <w:rsid w:val="00B41031"/>
    <w:rsid w:val="00B4171E"/>
    <w:rsid w:val="00B41AA3"/>
    <w:rsid w:val="00B428F4"/>
    <w:rsid w:val="00B433EE"/>
    <w:rsid w:val="00B43604"/>
    <w:rsid w:val="00B43810"/>
    <w:rsid w:val="00B43ECD"/>
    <w:rsid w:val="00B45515"/>
    <w:rsid w:val="00B462B4"/>
    <w:rsid w:val="00B467C8"/>
    <w:rsid w:val="00B46D26"/>
    <w:rsid w:val="00B51180"/>
    <w:rsid w:val="00B522CC"/>
    <w:rsid w:val="00B52EF5"/>
    <w:rsid w:val="00B53447"/>
    <w:rsid w:val="00B53FA9"/>
    <w:rsid w:val="00B56B3B"/>
    <w:rsid w:val="00B570B5"/>
    <w:rsid w:val="00B577D5"/>
    <w:rsid w:val="00B60783"/>
    <w:rsid w:val="00B622C4"/>
    <w:rsid w:val="00B6280F"/>
    <w:rsid w:val="00B63ABC"/>
    <w:rsid w:val="00B63C57"/>
    <w:rsid w:val="00B64176"/>
    <w:rsid w:val="00B64360"/>
    <w:rsid w:val="00B64520"/>
    <w:rsid w:val="00B65F00"/>
    <w:rsid w:val="00B66C50"/>
    <w:rsid w:val="00B67435"/>
    <w:rsid w:val="00B6772D"/>
    <w:rsid w:val="00B7042F"/>
    <w:rsid w:val="00B70B1F"/>
    <w:rsid w:val="00B70E7E"/>
    <w:rsid w:val="00B72703"/>
    <w:rsid w:val="00B728B2"/>
    <w:rsid w:val="00B74650"/>
    <w:rsid w:val="00B7486C"/>
    <w:rsid w:val="00B74FFC"/>
    <w:rsid w:val="00B755E6"/>
    <w:rsid w:val="00B766FA"/>
    <w:rsid w:val="00B769EE"/>
    <w:rsid w:val="00B77334"/>
    <w:rsid w:val="00B77E97"/>
    <w:rsid w:val="00B804C6"/>
    <w:rsid w:val="00B80EC9"/>
    <w:rsid w:val="00B81A5C"/>
    <w:rsid w:val="00B81C98"/>
    <w:rsid w:val="00B81F96"/>
    <w:rsid w:val="00B82F68"/>
    <w:rsid w:val="00B830B6"/>
    <w:rsid w:val="00B83662"/>
    <w:rsid w:val="00B8429C"/>
    <w:rsid w:val="00B8434A"/>
    <w:rsid w:val="00B84680"/>
    <w:rsid w:val="00B84E26"/>
    <w:rsid w:val="00B85047"/>
    <w:rsid w:val="00B85623"/>
    <w:rsid w:val="00B85880"/>
    <w:rsid w:val="00B861BE"/>
    <w:rsid w:val="00B86BE9"/>
    <w:rsid w:val="00B872F8"/>
    <w:rsid w:val="00B8740D"/>
    <w:rsid w:val="00B87D43"/>
    <w:rsid w:val="00B90C9D"/>
    <w:rsid w:val="00B91B40"/>
    <w:rsid w:val="00B928B0"/>
    <w:rsid w:val="00B931B8"/>
    <w:rsid w:val="00B93B3A"/>
    <w:rsid w:val="00B95218"/>
    <w:rsid w:val="00B95410"/>
    <w:rsid w:val="00B9555D"/>
    <w:rsid w:val="00B963D4"/>
    <w:rsid w:val="00B96564"/>
    <w:rsid w:val="00B979A7"/>
    <w:rsid w:val="00BA063F"/>
    <w:rsid w:val="00BA0B8C"/>
    <w:rsid w:val="00BA0E53"/>
    <w:rsid w:val="00BA3157"/>
    <w:rsid w:val="00BA3C30"/>
    <w:rsid w:val="00BA461F"/>
    <w:rsid w:val="00BA4B37"/>
    <w:rsid w:val="00BA4F17"/>
    <w:rsid w:val="00BA5304"/>
    <w:rsid w:val="00BA5C58"/>
    <w:rsid w:val="00BA63D1"/>
    <w:rsid w:val="00BA6778"/>
    <w:rsid w:val="00BA6828"/>
    <w:rsid w:val="00BA6A09"/>
    <w:rsid w:val="00BA75F1"/>
    <w:rsid w:val="00BB1AA6"/>
    <w:rsid w:val="00BB229A"/>
    <w:rsid w:val="00BB32D4"/>
    <w:rsid w:val="00BB40AC"/>
    <w:rsid w:val="00BB4598"/>
    <w:rsid w:val="00BB46A4"/>
    <w:rsid w:val="00BB4AA4"/>
    <w:rsid w:val="00BB562B"/>
    <w:rsid w:val="00BB61BA"/>
    <w:rsid w:val="00BB7287"/>
    <w:rsid w:val="00BB7430"/>
    <w:rsid w:val="00BB7E55"/>
    <w:rsid w:val="00BC045D"/>
    <w:rsid w:val="00BC06C0"/>
    <w:rsid w:val="00BC1CE2"/>
    <w:rsid w:val="00BC3393"/>
    <w:rsid w:val="00BC3F8A"/>
    <w:rsid w:val="00BC4E8F"/>
    <w:rsid w:val="00BC53F2"/>
    <w:rsid w:val="00BC6353"/>
    <w:rsid w:val="00BC7973"/>
    <w:rsid w:val="00BD0254"/>
    <w:rsid w:val="00BD08C2"/>
    <w:rsid w:val="00BD0D08"/>
    <w:rsid w:val="00BD0E4A"/>
    <w:rsid w:val="00BD42C2"/>
    <w:rsid w:val="00BD4CE8"/>
    <w:rsid w:val="00BD50D3"/>
    <w:rsid w:val="00BE1270"/>
    <w:rsid w:val="00BE2944"/>
    <w:rsid w:val="00BE3420"/>
    <w:rsid w:val="00BE69FB"/>
    <w:rsid w:val="00BF0E30"/>
    <w:rsid w:val="00BF2549"/>
    <w:rsid w:val="00BF2761"/>
    <w:rsid w:val="00BF2ADE"/>
    <w:rsid w:val="00BF31AB"/>
    <w:rsid w:val="00BF3C55"/>
    <w:rsid w:val="00BF3F52"/>
    <w:rsid w:val="00BF486B"/>
    <w:rsid w:val="00BF5DDB"/>
    <w:rsid w:val="00BF6270"/>
    <w:rsid w:val="00BF73FD"/>
    <w:rsid w:val="00BF7E74"/>
    <w:rsid w:val="00C00700"/>
    <w:rsid w:val="00C00869"/>
    <w:rsid w:val="00C00B49"/>
    <w:rsid w:val="00C010AA"/>
    <w:rsid w:val="00C0222F"/>
    <w:rsid w:val="00C02A39"/>
    <w:rsid w:val="00C03083"/>
    <w:rsid w:val="00C04A99"/>
    <w:rsid w:val="00C066C9"/>
    <w:rsid w:val="00C06B54"/>
    <w:rsid w:val="00C1197A"/>
    <w:rsid w:val="00C119B4"/>
    <w:rsid w:val="00C12F9F"/>
    <w:rsid w:val="00C159B5"/>
    <w:rsid w:val="00C16227"/>
    <w:rsid w:val="00C20EC9"/>
    <w:rsid w:val="00C221AD"/>
    <w:rsid w:val="00C22A82"/>
    <w:rsid w:val="00C2335D"/>
    <w:rsid w:val="00C237E3"/>
    <w:rsid w:val="00C23F88"/>
    <w:rsid w:val="00C249E8"/>
    <w:rsid w:val="00C25130"/>
    <w:rsid w:val="00C25537"/>
    <w:rsid w:val="00C2561E"/>
    <w:rsid w:val="00C26D7D"/>
    <w:rsid w:val="00C304AF"/>
    <w:rsid w:val="00C30681"/>
    <w:rsid w:val="00C306E8"/>
    <w:rsid w:val="00C3144F"/>
    <w:rsid w:val="00C317FF"/>
    <w:rsid w:val="00C323EF"/>
    <w:rsid w:val="00C32826"/>
    <w:rsid w:val="00C32959"/>
    <w:rsid w:val="00C32A48"/>
    <w:rsid w:val="00C3343F"/>
    <w:rsid w:val="00C33664"/>
    <w:rsid w:val="00C33AFF"/>
    <w:rsid w:val="00C33F06"/>
    <w:rsid w:val="00C35126"/>
    <w:rsid w:val="00C35528"/>
    <w:rsid w:val="00C35614"/>
    <w:rsid w:val="00C3608C"/>
    <w:rsid w:val="00C36632"/>
    <w:rsid w:val="00C36B26"/>
    <w:rsid w:val="00C36D47"/>
    <w:rsid w:val="00C37336"/>
    <w:rsid w:val="00C37A0B"/>
    <w:rsid w:val="00C4165F"/>
    <w:rsid w:val="00C41969"/>
    <w:rsid w:val="00C41CFF"/>
    <w:rsid w:val="00C42822"/>
    <w:rsid w:val="00C435BD"/>
    <w:rsid w:val="00C44430"/>
    <w:rsid w:val="00C45856"/>
    <w:rsid w:val="00C45A11"/>
    <w:rsid w:val="00C45D97"/>
    <w:rsid w:val="00C462F1"/>
    <w:rsid w:val="00C46C2F"/>
    <w:rsid w:val="00C46FF7"/>
    <w:rsid w:val="00C50049"/>
    <w:rsid w:val="00C508CD"/>
    <w:rsid w:val="00C50D18"/>
    <w:rsid w:val="00C50EBC"/>
    <w:rsid w:val="00C5129D"/>
    <w:rsid w:val="00C5184D"/>
    <w:rsid w:val="00C519B0"/>
    <w:rsid w:val="00C51A49"/>
    <w:rsid w:val="00C51F6A"/>
    <w:rsid w:val="00C52625"/>
    <w:rsid w:val="00C5360C"/>
    <w:rsid w:val="00C53B03"/>
    <w:rsid w:val="00C5432C"/>
    <w:rsid w:val="00C54730"/>
    <w:rsid w:val="00C553F7"/>
    <w:rsid w:val="00C55D30"/>
    <w:rsid w:val="00C5631B"/>
    <w:rsid w:val="00C56E42"/>
    <w:rsid w:val="00C626A9"/>
    <w:rsid w:val="00C62F5D"/>
    <w:rsid w:val="00C637AA"/>
    <w:rsid w:val="00C63E08"/>
    <w:rsid w:val="00C640D4"/>
    <w:rsid w:val="00C6498E"/>
    <w:rsid w:val="00C65DEA"/>
    <w:rsid w:val="00C66296"/>
    <w:rsid w:val="00C6653B"/>
    <w:rsid w:val="00C7001F"/>
    <w:rsid w:val="00C701E0"/>
    <w:rsid w:val="00C70938"/>
    <w:rsid w:val="00C70F0F"/>
    <w:rsid w:val="00C719FB"/>
    <w:rsid w:val="00C724DF"/>
    <w:rsid w:val="00C72619"/>
    <w:rsid w:val="00C72BC6"/>
    <w:rsid w:val="00C75FF9"/>
    <w:rsid w:val="00C774F2"/>
    <w:rsid w:val="00C77673"/>
    <w:rsid w:val="00C80310"/>
    <w:rsid w:val="00C80924"/>
    <w:rsid w:val="00C80B71"/>
    <w:rsid w:val="00C827E0"/>
    <w:rsid w:val="00C83DD3"/>
    <w:rsid w:val="00C84545"/>
    <w:rsid w:val="00C85392"/>
    <w:rsid w:val="00C85553"/>
    <w:rsid w:val="00C85597"/>
    <w:rsid w:val="00C85CD9"/>
    <w:rsid w:val="00C8623F"/>
    <w:rsid w:val="00C866CE"/>
    <w:rsid w:val="00C86B54"/>
    <w:rsid w:val="00C87550"/>
    <w:rsid w:val="00C87E5F"/>
    <w:rsid w:val="00C926A1"/>
    <w:rsid w:val="00C93148"/>
    <w:rsid w:val="00C93DED"/>
    <w:rsid w:val="00C94824"/>
    <w:rsid w:val="00C95333"/>
    <w:rsid w:val="00C9758D"/>
    <w:rsid w:val="00C97A3F"/>
    <w:rsid w:val="00C97DC1"/>
    <w:rsid w:val="00CA0BE7"/>
    <w:rsid w:val="00CA2657"/>
    <w:rsid w:val="00CA29C7"/>
    <w:rsid w:val="00CA3082"/>
    <w:rsid w:val="00CA3646"/>
    <w:rsid w:val="00CA41A1"/>
    <w:rsid w:val="00CA48AC"/>
    <w:rsid w:val="00CA4C81"/>
    <w:rsid w:val="00CA4F9B"/>
    <w:rsid w:val="00CA60BD"/>
    <w:rsid w:val="00CB0843"/>
    <w:rsid w:val="00CB0952"/>
    <w:rsid w:val="00CB0970"/>
    <w:rsid w:val="00CB1597"/>
    <w:rsid w:val="00CB2535"/>
    <w:rsid w:val="00CB5666"/>
    <w:rsid w:val="00CB5A86"/>
    <w:rsid w:val="00CC026C"/>
    <w:rsid w:val="00CC1732"/>
    <w:rsid w:val="00CC1AD6"/>
    <w:rsid w:val="00CC1FE2"/>
    <w:rsid w:val="00CC21A7"/>
    <w:rsid w:val="00CC2246"/>
    <w:rsid w:val="00CC27BA"/>
    <w:rsid w:val="00CC2D78"/>
    <w:rsid w:val="00CC2F52"/>
    <w:rsid w:val="00CC3D6F"/>
    <w:rsid w:val="00CC4FF8"/>
    <w:rsid w:val="00CC5B74"/>
    <w:rsid w:val="00CC6592"/>
    <w:rsid w:val="00CC6876"/>
    <w:rsid w:val="00CC6D1A"/>
    <w:rsid w:val="00CC73EB"/>
    <w:rsid w:val="00CC7B1B"/>
    <w:rsid w:val="00CD016B"/>
    <w:rsid w:val="00CD05CF"/>
    <w:rsid w:val="00CD18A9"/>
    <w:rsid w:val="00CD3475"/>
    <w:rsid w:val="00CD4465"/>
    <w:rsid w:val="00CD4759"/>
    <w:rsid w:val="00CD50DE"/>
    <w:rsid w:val="00CD7525"/>
    <w:rsid w:val="00CE114D"/>
    <w:rsid w:val="00CE14BD"/>
    <w:rsid w:val="00CE1816"/>
    <w:rsid w:val="00CE1CF2"/>
    <w:rsid w:val="00CE4675"/>
    <w:rsid w:val="00CE521B"/>
    <w:rsid w:val="00CE5B62"/>
    <w:rsid w:val="00CE61F2"/>
    <w:rsid w:val="00CE653A"/>
    <w:rsid w:val="00CE6CCE"/>
    <w:rsid w:val="00CE6F03"/>
    <w:rsid w:val="00CE706F"/>
    <w:rsid w:val="00CE7090"/>
    <w:rsid w:val="00CE7863"/>
    <w:rsid w:val="00CF0040"/>
    <w:rsid w:val="00CF0B89"/>
    <w:rsid w:val="00CF0D6D"/>
    <w:rsid w:val="00CF0E0A"/>
    <w:rsid w:val="00CF0FAE"/>
    <w:rsid w:val="00CF11F9"/>
    <w:rsid w:val="00CF1CCB"/>
    <w:rsid w:val="00CF2F76"/>
    <w:rsid w:val="00CF449B"/>
    <w:rsid w:val="00CF649C"/>
    <w:rsid w:val="00D00472"/>
    <w:rsid w:val="00D00A31"/>
    <w:rsid w:val="00D00D17"/>
    <w:rsid w:val="00D00F85"/>
    <w:rsid w:val="00D021CD"/>
    <w:rsid w:val="00D02793"/>
    <w:rsid w:val="00D040B4"/>
    <w:rsid w:val="00D052CE"/>
    <w:rsid w:val="00D06E2D"/>
    <w:rsid w:val="00D07642"/>
    <w:rsid w:val="00D079C9"/>
    <w:rsid w:val="00D11645"/>
    <w:rsid w:val="00D1179B"/>
    <w:rsid w:val="00D11901"/>
    <w:rsid w:val="00D11B90"/>
    <w:rsid w:val="00D11C0A"/>
    <w:rsid w:val="00D12244"/>
    <w:rsid w:val="00D12423"/>
    <w:rsid w:val="00D12800"/>
    <w:rsid w:val="00D1296C"/>
    <w:rsid w:val="00D13189"/>
    <w:rsid w:val="00D1325F"/>
    <w:rsid w:val="00D1412F"/>
    <w:rsid w:val="00D142F8"/>
    <w:rsid w:val="00D15E1E"/>
    <w:rsid w:val="00D17ED0"/>
    <w:rsid w:val="00D2156D"/>
    <w:rsid w:val="00D23129"/>
    <w:rsid w:val="00D238DD"/>
    <w:rsid w:val="00D243AC"/>
    <w:rsid w:val="00D24708"/>
    <w:rsid w:val="00D25003"/>
    <w:rsid w:val="00D25F33"/>
    <w:rsid w:val="00D27C0C"/>
    <w:rsid w:val="00D30F5D"/>
    <w:rsid w:val="00D3263E"/>
    <w:rsid w:val="00D32EED"/>
    <w:rsid w:val="00D342DF"/>
    <w:rsid w:val="00D36A32"/>
    <w:rsid w:val="00D3725C"/>
    <w:rsid w:val="00D37721"/>
    <w:rsid w:val="00D377A3"/>
    <w:rsid w:val="00D41688"/>
    <w:rsid w:val="00D416D7"/>
    <w:rsid w:val="00D42245"/>
    <w:rsid w:val="00D4302C"/>
    <w:rsid w:val="00D43C5D"/>
    <w:rsid w:val="00D4418B"/>
    <w:rsid w:val="00D45BDD"/>
    <w:rsid w:val="00D45D98"/>
    <w:rsid w:val="00D46808"/>
    <w:rsid w:val="00D4702E"/>
    <w:rsid w:val="00D50D9A"/>
    <w:rsid w:val="00D530D4"/>
    <w:rsid w:val="00D53E80"/>
    <w:rsid w:val="00D53EC0"/>
    <w:rsid w:val="00D541C7"/>
    <w:rsid w:val="00D54D85"/>
    <w:rsid w:val="00D55311"/>
    <w:rsid w:val="00D55E07"/>
    <w:rsid w:val="00D567C5"/>
    <w:rsid w:val="00D60DFB"/>
    <w:rsid w:val="00D61A77"/>
    <w:rsid w:val="00D62413"/>
    <w:rsid w:val="00D62D96"/>
    <w:rsid w:val="00D64E15"/>
    <w:rsid w:val="00D6532A"/>
    <w:rsid w:val="00D6534A"/>
    <w:rsid w:val="00D66334"/>
    <w:rsid w:val="00D6705A"/>
    <w:rsid w:val="00D673AD"/>
    <w:rsid w:val="00D67EB3"/>
    <w:rsid w:val="00D67F66"/>
    <w:rsid w:val="00D70219"/>
    <w:rsid w:val="00D7094B"/>
    <w:rsid w:val="00D715F5"/>
    <w:rsid w:val="00D7188D"/>
    <w:rsid w:val="00D71ABC"/>
    <w:rsid w:val="00D72C28"/>
    <w:rsid w:val="00D73059"/>
    <w:rsid w:val="00D7396B"/>
    <w:rsid w:val="00D7474C"/>
    <w:rsid w:val="00D7494A"/>
    <w:rsid w:val="00D7520E"/>
    <w:rsid w:val="00D75378"/>
    <w:rsid w:val="00D75422"/>
    <w:rsid w:val="00D75D50"/>
    <w:rsid w:val="00D75FBC"/>
    <w:rsid w:val="00D8000F"/>
    <w:rsid w:val="00D80BB7"/>
    <w:rsid w:val="00D80E32"/>
    <w:rsid w:val="00D812D2"/>
    <w:rsid w:val="00D82187"/>
    <w:rsid w:val="00D82DF2"/>
    <w:rsid w:val="00D83580"/>
    <w:rsid w:val="00D8444C"/>
    <w:rsid w:val="00D8467D"/>
    <w:rsid w:val="00D846CF"/>
    <w:rsid w:val="00D84D45"/>
    <w:rsid w:val="00D869F6"/>
    <w:rsid w:val="00D86AE5"/>
    <w:rsid w:val="00D86CAA"/>
    <w:rsid w:val="00D87A59"/>
    <w:rsid w:val="00D87B5B"/>
    <w:rsid w:val="00D87CC3"/>
    <w:rsid w:val="00D90236"/>
    <w:rsid w:val="00D912D5"/>
    <w:rsid w:val="00D91936"/>
    <w:rsid w:val="00D9206A"/>
    <w:rsid w:val="00D921C6"/>
    <w:rsid w:val="00D92E5E"/>
    <w:rsid w:val="00D93970"/>
    <w:rsid w:val="00D94CD3"/>
    <w:rsid w:val="00D95F97"/>
    <w:rsid w:val="00D96391"/>
    <w:rsid w:val="00D97401"/>
    <w:rsid w:val="00DA08A8"/>
    <w:rsid w:val="00DA0DB0"/>
    <w:rsid w:val="00DA2493"/>
    <w:rsid w:val="00DA24CB"/>
    <w:rsid w:val="00DA2909"/>
    <w:rsid w:val="00DA49EA"/>
    <w:rsid w:val="00DA4A0D"/>
    <w:rsid w:val="00DA4BED"/>
    <w:rsid w:val="00DA5D90"/>
    <w:rsid w:val="00DA62B1"/>
    <w:rsid w:val="00DA7599"/>
    <w:rsid w:val="00DA7635"/>
    <w:rsid w:val="00DA7A21"/>
    <w:rsid w:val="00DB073A"/>
    <w:rsid w:val="00DB2916"/>
    <w:rsid w:val="00DB291C"/>
    <w:rsid w:val="00DB3959"/>
    <w:rsid w:val="00DB3F8A"/>
    <w:rsid w:val="00DB489C"/>
    <w:rsid w:val="00DB4CFC"/>
    <w:rsid w:val="00DB4E1C"/>
    <w:rsid w:val="00DB7587"/>
    <w:rsid w:val="00DC085D"/>
    <w:rsid w:val="00DC090E"/>
    <w:rsid w:val="00DC0C36"/>
    <w:rsid w:val="00DC0DFE"/>
    <w:rsid w:val="00DC16EC"/>
    <w:rsid w:val="00DC1EF1"/>
    <w:rsid w:val="00DC20A6"/>
    <w:rsid w:val="00DC2CDF"/>
    <w:rsid w:val="00DC50BD"/>
    <w:rsid w:val="00DC6001"/>
    <w:rsid w:val="00DC6579"/>
    <w:rsid w:val="00DC7B46"/>
    <w:rsid w:val="00DC7B6D"/>
    <w:rsid w:val="00DD09CE"/>
    <w:rsid w:val="00DD0C9E"/>
    <w:rsid w:val="00DD1029"/>
    <w:rsid w:val="00DD11A6"/>
    <w:rsid w:val="00DD1288"/>
    <w:rsid w:val="00DD13B8"/>
    <w:rsid w:val="00DD1A0A"/>
    <w:rsid w:val="00DD1BB1"/>
    <w:rsid w:val="00DD1D54"/>
    <w:rsid w:val="00DD4034"/>
    <w:rsid w:val="00DD4161"/>
    <w:rsid w:val="00DD4433"/>
    <w:rsid w:val="00DD5792"/>
    <w:rsid w:val="00DD588E"/>
    <w:rsid w:val="00DD5BE7"/>
    <w:rsid w:val="00DD5C9D"/>
    <w:rsid w:val="00DD61BE"/>
    <w:rsid w:val="00DD6B83"/>
    <w:rsid w:val="00DD6E14"/>
    <w:rsid w:val="00DD6FB2"/>
    <w:rsid w:val="00DD711E"/>
    <w:rsid w:val="00DD731F"/>
    <w:rsid w:val="00DE0B7F"/>
    <w:rsid w:val="00DE1992"/>
    <w:rsid w:val="00DE4657"/>
    <w:rsid w:val="00DE4AD3"/>
    <w:rsid w:val="00DE728F"/>
    <w:rsid w:val="00DE7439"/>
    <w:rsid w:val="00DE7B30"/>
    <w:rsid w:val="00DF0274"/>
    <w:rsid w:val="00DF0A37"/>
    <w:rsid w:val="00DF1840"/>
    <w:rsid w:val="00DF1C68"/>
    <w:rsid w:val="00DF201F"/>
    <w:rsid w:val="00DF37C3"/>
    <w:rsid w:val="00DF3DFE"/>
    <w:rsid w:val="00DF4969"/>
    <w:rsid w:val="00DF4CD6"/>
    <w:rsid w:val="00DF4DD3"/>
    <w:rsid w:val="00DF53B0"/>
    <w:rsid w:val="00DF57E7"/>
    <w:rsid w:val="00DF5D5A"/>
    <w:rsid w:val="00DF5E1E"/>
    <w:rsid w:val="00DF7B0E"/>
    <w:rsid w:val="00DF7FB8"/>
    <w:rsid w:val="00E0028B"/>
    <w:rsid w:val="00E00FEA"/>
    <w:rsid w:val="00E0199E"/>
    <w:rsid w:val="00E01B4E"/>
    <w:rsid w:val="00E02167"/>
    <w:rsid w:val="00E02207"/>
    <w:rsid w:val="00E02567"/>
    <w:rsid w:val="00E0394E"/>
    <w:rsid w:val="00E04F8F"/>
    <w:rsid w:val="00E05209"/>
    <w:rsid w:val="00E05574"/>
    <w:rsid w:val="00E0561E"/>
    <w:rsid w:val="00E06398"/>
    <w:rsid w:val="00E076EC"/>
    <w:rsid w:val="00E078A2"/>
    <w:rsid w:val="00E102F5"/>
    <w:rsid w:val="00E10C8A"/>
    <w:rsid w:val="00E11667"/>
    <w:rsid w:val="00E11C72"/>
    <w:rsid w:val="00E12D96"/>
    <w:rsid w:val="00E12F79"/>
    <w:rsid w:val="00E145C2"/>
    <w:rsid w:val="00E158F6"/>
    <w:rsid w:val="00E20333"/>
    <w:rsid w:val="00E22200"/>
    <w:rsid w:val="00E223F4"/>
    <w:rsid w:val="00E22595"/>
    <w:rsid w:val="00E2269F"/>
    <w:rsid w:val="00E228C8"/>
    <w:rsid w:val="00E22940"/>
    <w:rsid w:val="00E2482B"/>
    <w:rsid w:val="00E24EE0"/>
    <w:rsid w:val="00E25C4F"/>
    <w:rsid w:val="00E2715C"/>
    <w:rsid w:val="00E271EF"/>
    <w:rsid w:val="00E272E5"/>
    <w:rsid w:val="00E3145F"/>
    <w:rsid w:val="00E31793"/>
    <w:rsid w:val="00E32E43"/>
    <w:rsid w:val="00E33266"/>
    <w:rsid w:val="00E34839"/>
    <w:rsid w:val="00E34B2B"/>
    <w:rsid w:val="00E363A8"/>
    <w:rsid w:val="00E3793A"/>
    <w:rsid w:val="00E37C94"/>
    <w:rsid w:val="00E423DE"/>
    <w:rsid w:val="00E440FE"/>
    <w:rsid w:val="00E44C4B"/>
    <w:rsid w:val="00E4556C"/>
    <w:rsid w:val="00E45ADF"/>
    <w:rsid w:val="00E45FC6"/>
    <w:rsid w:val="00E50BA7"/>
    <w:rsid w:val="00E52519"/>
    <w:rsid w:val="00E52EFC"/>
    <w:rsid w:val="00E554B3"/>
    <w:rsid w:val="00E55F9D"/>
    <w:rsid w:val="00E560C5"/>
    <w:rsid w:val="00E56961"/>
    <w:rsid w:val="00E56F94"/>
    <w:rsid w:val="00E60C91"/>
    <w:rsid w:val="00E61FC5"/>
    <w:rsid w:val="00E638E5"/>
    <w:rsid w:val="00E63993"/>
    <w:rsid w:val="00E64B1F"/>
    <w:rsid w:val="00E65185"/>
    <w:rsid w:val="00E653FC"/>
    <w:rsid w:val="00E655A4"/>
    <w:rsid w:val="00E65D61"/>
    <w:rsid w:val="00E65E9E"/>
    <w:rsid w:val="00E66D7F"/>
    <w:rsid w:val="00E702AB"/>
    <w:rsid w:val="00E70A09"/>
    <w:rsid w:val="00E70BE1"/>
    <w:rsid w:val="00E70C8E"/>
    <w:rsid w:val="00E7173C"/>
    <w:rsid w:val="00E717B5"/>
    <w:rsid w:val="00E722B4"/>
    <w:rsid w:val="00E732DC"/>
    <w:rsid w:val="00E7338F"/>
    <w:rsid w:val="00E73841"/>
    <w:rsid w:val="00E73DF8"/>
    <w:rsid w:val="00E73E0E"/>
    <w:rsid w:val="00E7475A"/>
    <w:rsid w:val="00E74FBC"/>
    <w:rsid w:val="00E750FC"/>
    <w:rsid w:val="00E7513F"/>
    <w:rsid w:val="00E755DC"/>
    <w:rsid w:val="00E806A1"/>
    <w:rsid w:val="00E80D0F"/>
    <w:rsid w:val="00E81906"/>
    <w:rsid w:val="00E82BA2"/>
    <w:rsid w:val="00E8429A"/>
    <w:rsid w:val="00E8473B"/>
    <w:rsid w:val="00E85BE5"/>
    <w:rsid w:val="00E85EC6"/>
    <w:rsid w:val="00E86032"/>
    <w:rsid w:val="00E87526"/>
    <w:rsid w:val="00E87733"/>
    <w:rsid w:val="00E87EFD"/>
    <w:rsid w:val="00E90A74"/>
    <w:rsid w:val="00E9149F"/>
    <w:rsid w:val="00E92047"/>
    <w:rsid w:val="00E920D9"/>
    <w:rsid w:val="00E92662"/>
    <w:rsid w:val="00E9271F"/>
    <w:rsid w:val="00E93CC5"/>
    <w:rsid w:val="00E94933"/>
    <w:rsid w:val="00E9567F"/>
    <w:rsid w:val="00E9661C"/>
    <w:rsid w:val="00E96BCD"/>
    <w:rsid w:val="00E97D34"/>
    <w:rsid w:val="00E97FA6"/>
    <w:rsid w:val="00EA0C51"/>
    <w:rsid w:val="00EA0E58"/>
    <w:rsid w:val="00EA2113"/>
    <w:rsid w:val="00EA27D5"/>
    <w:rsid w:val="00EA3117"/>
    <w:rsid w:val="00EA38C3"/>
    <w:rsid w:val="00EA3A7F"/>
    <w:rsid w:val="00EA3C51"/>
    <w:rsid w:val="00EA5E5B"/>
    <w:rsid w:val="00EB09A2"/>
    <w:rsid w:val="00EB119B"/>
    <w:rsid w:val="00EB1F89"/>
    <w:rsid w:val="00EB2A99"/>
    <w:rsid w:val="00EB2D25"/>
    <w:rsid w:val="00EB3771"/>
    <w:rsid w:val="00EB3CBD"/>
    <w:rsid w:val="00EB3DEF"/>
    <w:rsid w:val="00EB5640"/>
    <w:rsid w:val="00EB5C58"/>
    <w:rsid w:val="00EB62DA"/>
    <w:rsid w:val="00EB67F4"/>
    <w:rsid w:val="00EB738B"/>
    <w:rsid w:val="00EC0123"/>
    <w:rsid w:val="00EC0B02"/>
    <w:rsid w:val="00EC154F"/>
    <w:rsid w:val="00EC2C3C"/>
    <w:rsid w:val="00EC32D1"/>
    <w:rsid w:val="00EC3462"/>
    <w:rsid w:val="00EC4096"/>
    <w:rsid w:val="00EC585A"/>
    <w:rsid w:val="00EC608E"/>
    <w:rsid w:val="00EC70C5"/>
    <w:rsid w:val="00EC76A2"/>
    <w:rsid w:val="00EC7B9B"/>
    <w:rsid w:val="00EC7BE1"/>
    <w:rsid w:val="00ED08DC"/>
    <w:rsid w:val="00ED08EE"/>
    <w:rsid w:val="00ED0929"/>
    <w:rsid w:val="00ED0B42"/>
    <w:rsid w:val="00ED15A0"/>
    <w:rsid w:val="00ED1692"/>
    <w:rsid w:val="00ED2157"/>
    <w:rsid w:val="00ED2A84"/>
    <w:rsid w:val="00ED2C9A"/>
    <w:rsid w:val="00ED4426"/>
    <w:rsid w:val="00ED4DEA"/>
    <w:rsid w:val="00ED52D5"/>
    <w:rsid w:val="00ED5B6E"/>
    <w:rsid w:val="00ED60CD"/>
    <w:rsid w:val="00ED6BC7"/>
    <w:rsid w:val="00ED6D35"/>
    <w:rsid w:val="00ED745F"/>
    <w:rsid w:val="00ED754D"/>
    <w:rsid w:val="00EE1F28"/>
    <w:rsid w:val="00EE3977"/>
    <w:rsid w:val="00EE3B6E"/>
    <w:rsid w:val="00EE5806"/>
    <w:rsid w:val="00EE5D6A"/>
    <w:rsid w:val="00EE6F05"/>
    <w:rsid w:val="00EF074F"/>
    <w:rsid w:val="00EF1A18"/>
    <w:rsid w:val="00EF1E41"/>
    <w:rsid w:val="00EF250F"/>
    <w:rsid w:val="00EF2AFE"/>
    <w:rsid w:val="00EF39B3"/>
    <w:rsid w:val="00EF3F4B"/>
    <w:rsid w:val="00EF4C89"/>
    <w:rsid w:val="00EF4D68"/>
    <w:rsid w:val="00EF4DE8"/>
    <w:rsid w:val="00EF642E"/>
    <w:rsid w:val="00EF676F"/>
    <w:rsid w:val="00EF678B"/>
    <w:rsid w:val="00EF6E5D"/>
    <w:rsid w:val="00EF79D6"/>
    <w:rsid w:val="00F00D1B"/>
    <w:rsid w:val="00F00EBB"/>
    <w:rsid w:val="00F02200"/>
    <w:rsid w:val="00F03345"/>
    <w:rsid w:val="00F03BEA"/>
    <w:rsid w:val="00F03E4E"/>
    <w:rsid w:val="00F045D7"/>
    <w:rsid w:val="00F069AD"/>
    <w:rsid w:val="00F10326"/>
    <w:rsid w:val="00F10A4B"/>
    <w:rsid w:val="00F11C94"/>
    <w:rsid w:val="00F121F4"/>
    <w:rsid w:val="00F125A7"/>
    <w:rsid w:val="00F133C6"/>
    <w:rsid w:val="00F138A6"/>
    <w:rsid w:val="00F138DC"/>
    <w:rsid w:val="00F14D75"/>
    <w:rsid w:val="00F1565B"/>
    <w:rsid w:val="00F15806"/>
    <w:rsid w:val="00F16D7A"/>
    <w:rsid w:val="00F16DCF"/>
    <w:rsid w:val="00F177E0"/>
    <w:rsid w:val="00F20584"/>
    <w:rsid w:val="00F2400D"/>
    <w:rsid w:val="00F25C9A"/>
    <w:rsid w:val="00F305CA"/>
    <w:rsid w:val="00F322BC"/>
    <w:rsid w:val="00F341D9"/>
    <w:rsid w:val="00F3441D"/>
    <w:rsid w:val="00F345CF"/>
    <w:rsid w:val="00F345D9"/>
    <w:rsid w:val="00F35124"/>
    <w:rsid w:val="00F35616"/>
    <w:rsid w:val="00F35627"/>
    <w:rsid w:val="00F36251"/>
    <w:rsid w:val="00F36D11"/>
    <w:rsid w:val="00F3731B"/>
    <w:rsid w:val="00F376F5"/>
    <w:rsid w:val="00F37B3D"/>
    <w:rsid w:val="00F4118D"/>
    <w:rsid w:val="00F43AB6"/>
    <w:rsid w:val="00F4475A"/>
    <w:rsid w:val="00F46521"/>
    <w:rsid w:val="00F46B93"/>
    <w:rsid w:val="00F47127"/>
    <w:rsid w:val="00F474A0"/>
    <w:rsid w:val="00F47936"/>
    <w:rsid w:val="00F5049C"/>
    <w:rsid w:val="00F5054F"/>
    <w:rsid w:val="00F509D4"/>
    <w:rsid w:val="00F50A6D"/>
    <w:rsid w:val="00F511F9"/>
    <w:rsid w:val="00F5130F"/>
    <w:rsid w:val="00F52300"/>
    <w:rsid w:val="00F537B4"/>
    <w:rsid w:val="00F539A4"/>
    <w:rsid w:val="00F541DC"/>
    <w:rsid w:val="00F57BD8"/>
    <w:rsid w:val="00F57F94"/>
    <w:rsid w:val="00F61334"/>
    <w:rsid w:val="00F614CD"/>
    <w:rsid w:val="00F62AB9"/>
    <w:rsid w:val="00F65007"/>
    <w:rsid w:val="00F66765"/>
    <w:rsid w:val="00F66BC1"/>
    <w:rsid w:val="00F66F29"/>
    <w:rsid w:val="00F66F5F"/>
    <w:rsid w:val="00F70EB7"/>
    <w:rsid w:val="00F71320"/>
    <w:rsid w:val="00F71B52"/>
    <w:rsid w:val="00F72D29"/>
    <w:rsid w:val="00F733DD"/>
    <w:rsid w:val="00F73772"/>
    <w:rsid w:val="00F74528"/>
    <w:rsid w:val="00F7485A"/>
    <w:rsid w:val="00F74F24"/>
    <w:rsid w:val="00F75166"/>
    <w:rsid w:val="00F76817"/>
    <w:rsid w:val="00F76C9D"/>
    <w:rsid w:val="00F777D0"/>
    <w:rsid w:val="00F7793F"/>
    <w:rsid w:val="00F77AB5"/>
    <w:rsid w:val="00F80502"/>
    <w:rsid w:val="00F80839"/>
    <w:rsid w:val="00F8330A"/>
    <w:rsid w:val="00F83F78"/>
    <w:rsid w:val="00F849E6"/>
    <w:rsid w:val="00F85713"/>
    <w:rsid w:val="00F86508"/>
    <w:rsid w:val="00F86EF5"/>
    <w:rsid w:val="00F87148"/>
    <w:rsid w:val="00F87EE6"/>
    <w:rsid w:val="00F87F4F"/>
    <w:rsid w:val="00F903CC"/>
    <w:rsid w:val="00F91172"/>
    <w:rsid w:val="00F92253"/>
    <w:rsid w:val="00F92ACB"/>
    <w:rsid w:val="00F939AC"/>
    <w:rsid w:val="00F93C8B"/>
    <w:rsid w:val="00F93D43"/>
    <w:rsid w:val="00F95922"/>
    <w:rsid w:val="00F97696"/>
    <w:rsid w:val="00FA10D9"/>
    <w:rsid w:val="00FA1E81"/>
    <w:rsid w:val="00FA211B"/>
    <w:rsid w:val="00FA22DE"/>
    <w:rsid w:val="00FA2615"/>
    <w:rsid w:val="00FA297A"/>
    <w:rsid w:val="00FA3F89"/>
    <w:rsid w:val="00FA44CB"/>
    <w:rsid w:val="00FA4AA5"/>
    <w:rsid w:val="00FA4FA0"/>
    <w:rsid w:val="00FA5FF0"/>
    <w:rsid w:val="00FA6572"/>
    <w:rsid w:val="00FA6899"/>
    <w:rsid w:val="00FA705C"/>
    <w:rsid w:val="00FA7176"/>
    <w:rsid w:val="00FA7701"/>
    <w:rsid w:val="00FA7987"/>
    <w:rsid w:val="00FA7AD3"/>
    <w:rsid w:val="00FB0161"/>
    <w:rsid w:val="00FB0C95"/>
    <w:rsid w:val="00FB1098"/>
    <w:rsid w:val="00FB27AE"/>
    <w:rsid w:val="00FB2C8D"/>
    <w:rsid w:val="00FB34A7"/>
    <w:rsid w:val="00FB3510"/>
    <w:rsid w:val="00FB4386"/>
    <w:rsid w:val="00FB47A2"/>
    <w:rsid w:val="00FB5979"/>
    <w:rsid w:val="00FB599B"/>
    <w:rsid w:val="00FB5CA1"/>
    <w:rsid w:val="00FB6135"/>
    <w:rsid w:val="00FB6B4A"/>
    <w:rsid w:val="00FB770F"/>
    <w:rsid w:val="00FB7AB2"/>
    <w:rsid w:val="00FB7DA7"/>
    <w:rsid w:val="00FB7EB6"/>
    <w:rsid w:val="00FC01E8"/>
    <w:rsid w:val="00FC0F8A"/>
    <w:rsid w:val="00FC10C0"/>
    <w:rsid w:val="00FC17CF"/>
    <w:rsid w:val="00FC1856"/>
    <w:rsid w:val="00FC2383"/>
    <w:rsid w:val="00FC2D16"/>
    <w:rsid w:val="00FC3536"/>
    <w:rsid w:val="00FC5801"/>
    <w:rsid w:val="00FC6431"/>
    <w:rsid w:val="00FC6BCB"/>
    <w:rsid w:val="00FC7AAD"/>
    <w:rsid w:val="00FD003B"/>
    <w:rsid w:val="00FD0294"/>
    <w:rsid w:val="00FD0679"/>
    <w:rsid w:val="00FD0871"/>
    <w:rsid w:val="00FD2079"/>
    <w:rsid w:val="00FD3E81"/>
    <w:rsid w:val="00FD7D98"/>
    <w:rsid w:val="00FE0185"/>
    <w:rsid w:val="00FE0463"/>
    <w:rsid w:val="00FE081B"/>
    <w:rsid w:val="00FE1002"/>
    <w:rsid w:val="00FE31B6"/>
    <w:rsid w:val="00FE31C7"/>
    <w:rsid w:val="00FE393E"/>
    <w:rsid w:val="00FE41AE"/>
    <w:rsid w:val="00FE433C"/>
    <w:rsid w:val="00FE4D75"/>
    <w:rsid w:val="00FE5709"/>
    <w:rsid w:val="00FE719D"/>
    <w:rsid w:val="00FE72CD"/>
    <w:rsid w:val="00FF0634"/>
    <w:rsid w:val="00FF0AB1"/>
    <w:rsid w:val="00FF1795"/>
    <w:rsid w:val="00FF37F0"/>
    <w:rsid w:val="00FF45E1"/>
    <w:rsid w:val="00FF67AA"/>
    <w:rsid w:val="00FF7243"/>
    <w:rsid w:val="00FF72AF"/>
    <w:rsid w:val="00FF742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eaeaea"/>
    </o:shapedefaults>
    <o:shapelayout v:ext="edit">
      <o:idmap v:ext="edit" data="1"/>
    </o:shapelayout>
  </w:shapeDefaults>
  <w:decimalSymbol w:val=","/>
  <w:listSeparator w:val=";"/>
  <w14:docId w14:val="2FCFFE8E"/>
  <w15:docId w15:val="{459B5092-5320-4274-BCEE-064130EB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E336E"/>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aliases w:val="podčiarknuté"/>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rsid w:val="00B06D6F"/>
  </w:style>
  <w:style w:type="paragraph" w:styleId="Zkladntext3">
    <w:name w:val="Body Text 3"/>
    <w:aliases w:val="titulky"/>
    <w:basedOn w:val="Normlny"/>
    <w:link w:val="Zkladntext3Char"/>
    <w:rsid w:val="00B06D6F"/>
    <w:pPr>
      <w:jc w:val="center"/>
    </w:pPr>
    <w:rPr>
      <w:color w:val="FF0000"/>
      <w:sz w:val="20"/>
      <w:szCs w:val="20"/>
    </w:rPr>
  </w:style>
  <w:style w:type="paragraph" w:styleId="Zarkazkladnhotextu">
    <w:name w:val="Body Text Indent"/>
    <w:basedOn w:val="Normlny"/>
    <w:link w:val="ZarkazkladnhotextuChar"/>
    <w:rsid w:val="00B06D6F"/>
    <w:rPr>
      <w:rFonts w:ascii="Arial" w:hAnsi="Arial" w:cs="Arial"/>
      <w:sz w:val="20"/>
      <w:szCs w:val="20"/>
    </w:rPr>
  </w:style>
  <w:style w:type="character" w:customStyle="1" w:styleId="ZarkazkladnhotextuChar">
    <w:name w:val="Zarážka základného textu Char"/>
    <w:basedOn w:val="Predvolenpsmoodseku"/>
    <w:link w:val="Zarkazkladnhotextu"/>
    <w:rsid w:val="00122758"/>
    <w:rPr>
      <w:rFonts w:ascii="Arial" w:hAnsi="Arial" w:cs="Arial"/>
      <w:noProof/>
    </w:rPr>
  </w:style>
  <w:style w:type="paragraph" w:styleId="Zarkazkladnhotextu3">
    <w:name w:val="Body Text Indent 3"/>
    <w:basedOn w:val="Normlny"/>
    <w:link w:val="Zarkazkladnhotextu3Char"/>
    <w:rsid w:val="00B06D6F"/>
    <w:pPr>
      <w:ind w:left="4860"/>
    </w:pPr>
    <w:rPr>
      <w:sz w:val="30"/>
      <w:szCs w:val="30"/>
    </w:rPr>
  </w:style>
  <w:style w:type="paragraph" w:styleId="Zkladntext">
    <w:name w:val="Body Text"/>
    <w:aliases w:val="Obsah"/>
    <w:basedOn w:val="Normlny"/>
    <w:link w:val="ZkladntextChar"/>
    <w:rsid w:val="00B06D6F"/>
    <w:pPr>
      <w:jc w:val="both"/>
    </w:pPr>
    <w:rPr>
      <w:rFonts w:ascii="Arial" w:hAnsi="Arial"/>
      <w:sz w:val="20"/>
    </w:rPr>
  </w:style>
  <w:style w:type="character" w:customStyle="1" w:styleId="ZkladntextChar">
    <w:name w:val="Základný text Char"/>
    <w:aliases w:val="Obsah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ullet Number,lp1,lp11,List Paragraph11,Bullet 1,Use Case List Paragraph,List Paragraph1"/>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5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uiPriority w:val="99"/>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unhideWhenUsed/>
    <w:rsid w:val="00C00B49"/>
    <w:rPr>
      <w:b/>
      <w:bCs/>
    </w:rPr>
  </w:style>
  <w:style w:type="character" w:customStyle="1" w:styleId="PredmetkomentraChar">
    <w:name w:val="Predmet komentára Char"/>
    <w:basedOn w:val="TextkomentraChar"/>
    <w:link w:val="Predmetkomentra"/>
    <w:uiPriority w:val="99"/>
    <w:rsid w:val="00C00B49"/>
    <w:rPr>
      <w:rFonts w:ascii="Arial" w:hAnsi="Arial"/>
      <w:b/>
      <w:bCs/>
      <w:noProof/>
      <w:lang w:val="sk-SK" w:eastAsia="sk-SK"/>
    </w:rPr>
  </w:style>
  <w:style w:type="paragraph" w:styleId="Hlavikaobsahu">
    <w:name w:val="TOC Heading"/>
    <w:basedOn w:val="Nadpis1"/>
    <w:next w:val="Normlny"/>
    <w:uiPriority w:val="39"/>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qFormat/>
    <w:rsid w:val="00CA4F9B"/>
    <w:pPr>
      <w:tabs>
        <w:tab w:val="right" w:leader="dot" w:pos="8892"/>
      </w:tabs>
    </w:pPr>
    <w:rPr>
      <w:b/>
    </w:rPr>
  </w:style>
  <w:style w:type="paragraph" w:styleId="Obsah2">
    <w:name w:val="toc 2"/>
    <w:basedOn w:val="Normlny"/>
    <w:next w:val="Normlny"/>
    <w:autoRedefine/>
    <w:uiPriority w:val="39"/>
    <w:unhideWhenUsed/>
    <w:qFormat/>
    <w:rsid w:val="003E32FC"/>
    <w:pPr>
      <w:tabs>
        <w:tab w:val="right" w:leader="dot" w:pos="8892"/>
      </w:tabs>
    </w:pPr>
    <w:rPr>
      <w:b/>
    </w:rPr>
  </w:style>
  <w:style w:type="paragraph" w:styleId="Obsah3">
    <w:name w:val="toc 3"/>
    <w:basedOn w:val="Normlny"/>
    <w:next w:val="Normlny"/>
    <w:autoRedefine/>
    <w:uiPriority w:val="39"/>
    <w:unhideWhenUsed/>
    <w:qFormat/>
    <w:rsid w:val="00D12423"/>
    <w:pPr>
      <w:tabs>
        <w:tab w:val="left" w:pos="851"/>
        <w:tab w:val="right" w:leader="dot" w:pos="8892"/>
      </w:tabs>
      <w:ind w:left="400"/>
    </w:pPr>
  </w:style>
  <w:style w:type="paragraph" w:styleId="Textpoznmkypodiarou">
    <w:name w:val="footnote text"/>
    <w:basedOn w:val="Normlny"/>
    <w:link w:val="TextpoznmkypodiarouChar"/>
    <w:uiPriority w:val="99"/>
    <w:unhideWhenUsed/>
    <w:rsid w:val="006F5134"/>
    <w:rPr>
      <w:sz w:val="20"/>
      <w:szCs w:val="20"/>
    </w:rPr>
  </w:style>
  <w:style w:type="character" w:customStyle="1" w:styleId="TextpoznmkypodiarouChar">
    <w:name w:val="Text poznámky pod čiarou Char"/>
    <w:basedOn w:val="Predvolenpsmoodseku"/>
    <w:link w:val="Textpoznmkypodiarou"/>
    <w:uiPriority w:val="99"/>
    <w:rsid w:val="006F5134"/>
    <w:rPr>
      <w:rFonts w:ascii="Garamond" w:hAnsi="Garamond"/>
      <w:noProof/>
    </w:rPr>
  </w:style>
  <w:style w:type="character" w:styleId="Odkaznapoznmkupodiarou">
    <w:name w:val="footnote reference"/>
    <w:basedOn w:val="Predvolenpsmoodseku"/>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rsid w:val="00713331"/>
    <w:rPr>
      <w:rFonts w:ascii="Tahoma" w:hAnsi="Tahoma" w:cs="Tahoma"/>
      <w:noProof/>
      <w:sz w:val="16"/>
      <w:szCs w:val="16"/>
      <w:lang w:val="sk-SK" w:eastAsia="sk-SK"/>
    </w:rPr>
  </w:style>
  <w:style w:type="numbering" w:customStyle="1" w:styleId="tl2">
    <w:name w:val="Štýl2"/>
    <w:uiPriority w:val="99"/>
    <w:rsid w:val="00EB738B"/>
  </w:style>
  <w:style w:type="character" w:customStyle="1" w:styleId="Nadpis2Char">
    <w:name w:val="Nadpis 2 Char"/>
    <w:basedOn w:val="Predvolenpsmoodseku"/>
    <w:link w:val="Nadpis2"/>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ullet Number Char,lp1 Char,lp11 Char,List Paragraph11 Char,Bullet 1 Char,Use Case List Paragraph Char,List Paragraph1 Char"/>
    <w:link w:val="Odsekzoznamu"/>
    <w:uiPriority w:val="99"/>
    <w:qFormat/>
    <w:locked/>
    <w:rsid w:val="00F93C8B"/>
    <w:rPr>
      <w:rFonts w:ascii="Calibri" w:eastAsia="Calibri" w:hAnsi="Calibri"/>
      <w:sz w:val="22"/>
      <w:lang w:val="sk-SK" w:eastAsia="en-US"/>
    </w:rPr>
  </w:style>
  <w:style w:type="character" w:customStyle="1" w:styleId="Nadpis5Char">
    <w:name w:val="Nadpis 5 Char"/>
    <w:aliases w:val="podčiarknuté Char"/>
    <w:basedOn w:val="Predvolenpsmoodseku"/>
    <w:link w:val="Nadpis5"/>
    <w:uiPriority w:val="99"/>
    <w:rsid w:val="008716FD"/>
    <w:rPr>
      <w:b/>
      <w:bCs/>
      <w:noProof/>
      <w:sz w:val="28"/>
      <w:szCs w:val="28"/>
      <w:lang w:val="sk-SK" w:eastAsia="sk-SK"/>
    </w:rPr>
  </w:style>
  <w:style w:type="character" w:customStyle="1" w:styleId="Nadpis6Char">
    <w:name w:val="Nadpis 6 Char"/>
    <w:basedOn w:val="Predvolenpsmoodseku"/>
    <w:link w:val="Nadpis6"/>
    <w:rsid w:val="008716FD"/>
    <w:rPr>
      <w:b/>
      <w:bCs/>
      <w:noProof/>
      <w:szCs w:val="24"/>
      <w:lang w:val="sk-SK" w:eastAsia="sk-SK"/>
    </w:rPr>
  </w:style>
  <w:style w:type="character" w:customStyle="1" w:styleId="Nadpis7Char">
    <w:name w:val="Nadpis 7 Char"/>
    <w:basedOn w:val="Predvolenpsmoodseku"/>
    <w:link w:val="Nadpis7"/>
    <w:rsid w:val="008716FD"/>
    <w:rPr>
      <w:b/>
      <w:bCs/>
      <w:noProof/>
      <w:szCs w:val="24"/>
      <w:u w:val="single"/>
      <w:lang w:val="sk-SK" w:eastAsia="sk-SK"/>
    </w:rPr>
  </w:style>
  <w:style w:type="character" w:customStyle="1" w:styleId="Nadpis8Char">
    <w:name w:val="Nadpis 8 Char"/>
    <w:basedOn w:val="Predvolenpsmoodseku"/>
    <w:link w:val="Nadpis8"/>
    <w:rsid w:val="008716FD"/>
    <w:rPr>
      <w:noProof/>
      <w:szCs w:val="24"/>
      <w:u w:val="single"/>
      <w:lang w:val="sk-SK" w:eastAsia="sk-SK"/>
    </w:rPr>
  </w:style>
  <w:style w:type="character" w:customStyle="1" w:styleId="Nadpis9Char">
    <w:name w:val="Nadpis 9 Char"/>
    <w:basedOn w:val="Predvolenpsmoodseku"/>
    <w:link w:val="Nadpis9"/>
    <w:rsid w:val="008716FD"/>
    <w:rPr>
      <w:b/>
      <w:bCs/>
      <w:noProof/>
      <w:szCs w:val="24"/>
      <w:u w:val="single"/>
      <w:lang w:val="sk-SK" w:eastAsia="sk-SK"/>
    </w:rPr>
  </w:style>
  <w:style w:type="character" w:customStyle="1" w:styleId="Zarkazkladnhotextu2Char">
    <w:name w:val="Zarážka základného textu 2 Char"/>
    <w:basedOn w:val="Predvolenpsmoodseku"/>
    <w:link w:val="Zarkazkladnhotextu2"/>
    <w:rsid w:val="008716FD"/>
    <w:rPr>
      <w:noProof/>
      <w:szCs w:val="24"/>
      <w:lang w:val="sk-SK" w:eastAsia="sk-SK"/>
    </w:rPr>
  </w:style>
  <w:style w:type="character" w:customStyle="1" w:styleId="Zkladntext3Char">
    <w:name w:val="Základný text 3 Char"/>
    <w:aliases w:val="titulky Char"/>
    <w:basedOn w:val="Predvolenpsmoodseku"/>
    <w:link w:val="Zkladntext3"/>
    <w:rsid w:val="008716FD"/>
    <w:rPr>
      <w:noProof/>
      <w:color w:val="FF0000"/>
      <w:sz w:val="20"/>
      <w:szCs w:val="20"/>
      <w:lang w:val="sk-SK" w:eastAsia="sk-SK"/>
    </w:rPr>
  </w:style>
  <w:style w:type="character" w:customStyle="1" w:styleId="Zarkazkladnhotextu3Char">
    <w:name w:val="Zarážka základného textu 3 Char"/>
    <w:basedOn w:val="Predvolenpsmoodseku"/>
    <w:link w:val="Zarkazkladnhotextu3"/>
    <w:rsid w:val="008716FD"/>
    <w:rPr>
      <w:noProof/>
      <w:sz w:val="30"/>
      <w:szCs w:val="30"/>
      <w:lang w:val="sk-SK" w:eastAsia="sk-SK"/>
    </w:rPr>
  </w:style>
  <w:style w:type="paragraph" w:styleId="Nzov">
    <w:name w:val="Title"/>
    <w:basedOn w:val="Normlny"/>
    <w:link w:val="NzovChar"/>
    <w:qFormat/>
    <w:rsid w:val="007062B2"/>
    <w:pPr>
      <w:jc w:val="center"/>
      <w:outlineLvl w:val="0"/>
    </w:pPr>
    <w:rPr>
      <w:rFonts w:ascii="Arial" w:hAnsi="Arial" w:cs="Arial"/>
      <w:b/>
      <w:bCs/>
      <w:noProof w:val="0"/>
      <w:sz w:val="36"/>
      <w:szCs w:val="36"/>
    </w:rPr>
  </w:style>
  <w:style w:type="character" w:customStyle="1" w:styleId="NzovChar">
    <w:name w:val="Názov Char"/>
    <w:basedOn w:val="Predvolenpsmoodseku"/>
    <w:link w:val="Nzov"/>
    <w:rsid w:val="007062B2"/>
    <w:rPr>
      <w:rFonts w:ascii="Arial" w:hAnsi="Arial" w:cs="Arial"/>
      <w:b/>
      <w:bCs/>
      <w:sz w:val="36"/>
      <w:szCs w:val="36"/>
      <w:lang w:val="sk-SK" w:eastAsia="sk-SK"/>
    </w:rPr>
  </w:style>
  <w:style w:type="paragraph" w:styleId="Obyajntext">
    <w:name w:val="Plain Text"/>
    <w:basedOn w:val="Normlny"/>
    <w:link w:val="ObyajntextChar"/>
    <w:uiPriority w:val="99"/>
    <w:rsid w:val="007062B2"/>
    <w:pPr>
      <w:spacing w:after="240"/>
      <w:jc w:val="both"/>
    </w:pPr>
    <w:rPr>
      <w:rFonts w:ascii="Courier New" w:hAnsi="Courier New"/>
      <w:noProof w:val="0"/>
      <w:sz w:val="20"/>
      <w:szCs w:val="20"/>
      <w:lang w:val="en-GB" w:eastAsia="en-US"/>
    </w:rPr>
  </w:style>
  <w:style w:type="character" w:customStyle="1" w:styleId="ObyajntextChar">
    <w:name w:val="Obyčajný text Char"/>
    <w:basedOn w:val="Predvolenpsmoodseku"/>
    <w:link w:val="Obyajntext"/>
    <w:uiPriority w:val="99"/>
    <w:rsid w:val="007062B2"/>
    <w:rPr>
      <w:rFonts w:ascii="Courier New" w:hAnsi="Courier New"/>
      <w:sz w:val="20"/>
      <w:szCs w:val="20"/>
      <w:lang w:val="en-GB" w:eastAsia="en-US"/>
    </w:rPr>
  </w:style>
  <w:style w:type="paragraph" w:customStyle="1" w:styleId="oddl-nadpis">
    <w:name w:val="oddíl-nadpis"/>
    <w:basedOn w:val="Normlny"/>
    <w:rsid w:val="008A7E97"/>
    <w:pPr>
      <w:keepNext/>
      <w:widowControl w:val="0"/>
      <w:tabs>
        <w:tab w:val="left" w:pos="567"/>
      </w:tabs>
      <w:spacing w:before="240" w:line="240" w:lineRule="exact"/>
    </w:pPr>
    <w:rPr>
      <w:rFonts w:ascii="Arial" w:hAnsi="Arial"/>
      <w:b/>
      <w:noProof w:val="0"/>
      <w:szCs w:val="20"/>
      <w:lang w:val="cs-CZ"/>
    </w:rPr>
  </w:style>
  <w:style w:type="paragraph" w:customStyle="1" w:styleId="text">
    <w:name w:val="text"/>
    <w:rsid w:val="00772A80"/>
    <w:pPr>
      <w:widowControl w:val="0"/>
      <w:spacing w:before="240" w:line="240" w:lineRule="exact"/>
      <w:jc w:val="both"/>
    </w:pPr>
    <w:rPr>
      <w:rFonts w:ascii="Arial" w:hAnsi="Arial"/>
      <w:szCs w:val="20"/>
      <w:lang w:eastAsia="sk-SK"/>
    </w:rPr>
  </w:style>
  <w:style w:type="paragraph" w:customStyle="1" w:styleId="tlSSCnadpis2Pred6pt">
    <w:name w:val="Štýl SSC_nadpis2 + Pred:  6 pt"/>
    <w:basedOn w:val="Normlny"/>
    <w:rsid w:val="00772A80"/>
    <w:pPr>
      <w:autoSpaceDE w:val="0"/>
      <w:autoSpaceDN w:val="0"/>
      <w:spacing w:before="120"/>
      <w:jc w:val="both"/>
    </w:pPr>
    <w:rPr>
      <w:rFonts w:ascii="Arial" w:hAnsi="Arial"/>
      <w:b/>
      <w:bCs/>
      <w:caps/>
      <w:noProof w:val="0"/>
      <w:sz w:val="20"/>
      <w:szCs w:val="20"/>
      <w:lang w:eastAsia="cs-CZ"/>
    </w:rPr>
  </w:style>
  <w:style w:type="paragraph" w:customStyle="1" w:styleId="tabulka">
    <w:name w:val="tabulka"/>
    <w:basedOn w:val="Normlny"/>
    <w:rsid w:val="003572D4"/>
    <w:pPr>
      <w:widowControl w:val="0"/>
      <w:spacing w:before="120" w:line="240" w:lineRule="exact"/>
      <w:jc w:val="center"/>
    </w:pPr>
    <w:rPr>
      <w:rFonts w:ascii="Arial" w:hAnsi="Arial"/>
      <w:noProof w:val="0"/>
      <w:sz w:val="20"/>
      <w:szCs w:val="20"/>
      <w:lang w:val="cs-CZ"/>
    </w:rPr>
  </w:style>
  <w:style w:type="paragraph" w:styleId="Zoznam">
    <w:name w:val="List"/>
    <w:basedOn w:val="Normlny"/>
    <w:rsid w:val="008A5665"/>
    <w:pPr>
      <w:keepLines/>
      <w:numPr>
        <w:numId w:val="10"/>
      </w:numPr>
      <w:tabs>
        <w:tab w:val="right" w:pos="9214"/>
      </w:tabs>
    </w:pPr>
    <w:rPr>
      <w:rFonts w:ascii="Arial" w:hAnsi="Arial"/>
      <w:noProof w:val="0"/>
      <w:sz w:val="22"/>
      <w:szCs w:val="20"/>
      <w:lang w:val="da-DK" w:eastAsia="en-US"/>
    </w:rPr>
  </w:style>
  <w:style w:type="paragraph" w:styleId="Zoznamsodrkami">
    <w:name w:val="List Bullet"/>
    <w:basedOn w:val="Normlny"/>
    <w:autoRedefine/>
    <w:rsid w:val="008A5665"/>
    <w:pPr>
      <w:numPr>
        <w:numId w:val="12"/>
      </w:numPr>
      <w:tabs>
        <w:tab w:val="clear" w:pos="360"/>
        <w:tab w:val="num" w:pos="709"/>
      </w:tabs>
      <w:spacing w:after="60"/>
      <w:ind w:left="709" w:hanging="425"/>
    </w:pPr>
    <w:rPr>
      <w:rFonts w:ascii="Arial" w:hAnsi="Arial"/>
      <w:noProof w:val="0"/>
      <w:sz w:val="22"/>
      <w:szCs w:val="20"/>
      <w:lang w:val="en-GB" w:eastAsia="en-US"/>
    </w:rPr>
  </w:style>
  <w:style w:type="paragraph" w:styleId="Pokraovaniezoznamu">
    <w:name w:val="List Continue"/>
    <w:basedOn w:val="Normlny"/>
    <w:rsid w:val="008A5665"/>
    <w:pPr>
      <w:keepLines/>
      <w:numPr>
        <w:numId w:val="11"/>
      </w:numPr>
      <w:tabs>
        <w:tab w:val="clear" w:pos="360"/>
        <w:tab w:val="left" w:pos="340"/>
        <w:tab w:val="right" w:pos="9214"/>
      </w:tabs>
    </w:pPr>
    <w:rPr>
      <w:rFonts w:ascii="Arial" w:hAnsi="Arial"/>
      <w:noProof w:val="0"/>
      <w:sz w:val="22"/>
      <w:szCs w:val="20"/>
      <w:lang w:val="da-DK" w:eastAsia="en-US"/>
    </w:rPr>
  </w:style>
  <w:style w:type="paragraph" w:styleId="slovanzoznam">
    <w:name w:val="List Number"/>
    <w:basedOn w:val="Normlny"/>
    <w:rsid w:val="008A5665"/>
    <w:pPr>
      <w:numPr>
        <w:numId w:val="14"/>
      </w:numPr>
      <w:tabs>
        <w:tab w:val="clear" w:pos="360"/>
        <w:tab w:val="left" w:pos="709"/>
      </w:tabs>
      <w:spacing w:after="60"/>
      <w:ind w:left="709" w:hanging="425"/>
    </w:pPr>
    <w:rPr>
      <w:rFonts w:ascii="Arial" w:hAnsi="Arial"/>
      <w:noProof w:val="0"/>
      <w:sz w:val="22"/>
      <w:szCs w:val="20"/>
      <w:lang w:val="en-GB" w:eastAsia="en-US"/>
    </w:rPr>
  </w:style>
  <w:style w:type="paragraph" w:customStyle="1" w:styleId="FooterA">
    <w:name w:val="Footer A"/>
    <w:basedOn w:val="Pta"/>
    <w:rsid w:val="008A5665"/>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noProof w:val="0"/>
      <w:sz w:val="16"/>
      <w:szCs w:val="20"/>
      <w:lang w:val="en-GB" w:eastAsia="en-US"/>
    </w:rPr>
  </w:style>
  <w:style w:type="paragraph" w:customStyle="1" w:styleId="FooterFirst">
    <w:name w:val="Footer First"/>
    <w:basedOn w:val="Normlny"/>
    <w:rsid w:val="008A5665"/>
    <w:pPr>
      <w:keepLines/>
      <w:tabs>
        <w:tab w:val="right" w:pos="9214"/>
      </w:tabs>
    </w:pPr>
    <w:rPr>
      <w:rFonts w:ascii="Arial" w:hAnsi="Arial"/>
      <w:noProof w:val="0"/>
      <w:sz w:val="14"/>
      <w:szCs w:val="20"/>
      <w:lang w:val="da-DK" w:eastAsia="en-US"/>
    </w:rPr>
  </w:style>
  <w:style w:type="paragraph" w:customStyle="1" w:styleId="FooterSkemaA">
    <w:name w:val="FooterSkemaA"/>
    <w:basedOn w:val="Normlny"/>
    <w:rsid w:val="008A5665"/>
    <w:pPr>
      <w:keepLines/>
      <w:spacing w:before="40"/>
    </w:pPr>
    <w:rPr>
      <w:rFonts w:ascii="Arial" w:hAnsi="Arial"/>
      <w:noProof w:val="0"/>
      <w:sz w:val="14"/>
      <w:szCs w:val="20"/>
      <w:lang w:val="da-DK" w:eastAsia="en-US"/>
    </w:rPr>
  </w:style>
  <w:style w:type="paragraph" w:customStyle="1" w:styleId="FooterSkemaB">
    <w:name w:val="FooterSkemaB"/>
    <w:basedOn w:val="FooterSkemaA"/>
    <w:rsid w:val="008A5665"/>
    <w:pPr>
      <w:spacing w:before="0"/>
    </w:pPr>
  </w:style>
  <w:style w:type="paragraph" w:customStyle="1" w:styleId="FooterSkemaC">
    <w:name w:val="FooterSkemaC"/>
    <w:basedOn w:val="FooterSkemaB"/>
    <w:rsid w:val="008A5665"/>
    <w:pPr>
      <w:tabs>
        <w:tab w:val="right" w:pos="2693"/>
      </w:tabs>
      <w:jc w:val="right"/>
    </w:pPr>
  </w:style>
  <w:style w:type="paragraph" w:styleId="Zoznamsodrkami2">
    <w:name w:val="List Bullet 2"/>
    <w:basedOn w:val="Zoznamsodrkami"/>
    <w:autoRedefine/>
    <w:rsid w:val="008A5665"/>
    <w:pPr>
      <w:numPr>
        <w:numId w:val="13"/>
      </w:numPr>
      <w:tabs>
        <w:tab w:val="clear" w:pos="360"/>
        <w:tab w:val="num" w:pos="1080"/>
      </w:tabs>
      <w:ind w:left="1080"/>
    </w:pPr>
  </w:style>
  <w:style w:type="paragraph" w:styleId="slovanzoznam2">
    <w:name w:val="List Number 2"/>
    <w:basedOn w:val="Normlny"/>
    <w:rsid w:val="008A5665"/>
    <w:pPr>
      <w:numPr>
        <w:numId w:val="15"/>
      </w:numPr>
      <w:tabs>
        <w:tab w:val="left" w:pos="1080"/>
      </w:tabs>
      <w:spacing w:after="60"/>
      <w:ind w:left="1080"/>
    </w:pPr>
    <w:rPr>
      <w:rFonts w:ascii="Arial" w:hAnsi="Arial"/>
      <w:noProof w:val="0"/>
      <w:sz w:val="22"/>
      <w:szCs w:val="20"/>
      <w:lang w:val="en-GB" w:eastAsia="en-US"/>
    </w:rPr>
  </w:style>
  <w:style w:type="paragraph" w:customStyle="1" w:styleId="Appendix">
    <w:name w:val="Appendix"/>
    <w:rsid w:val="008A5665"/>
    <w:pPr>
      <w:pageBreakBefore/>
      <w:numPr>
        <w:ilvl w:val="8"/>
        <w:numId w:val="16"/>
      </w:numPr>
      <w:pBdr>
        <w:top w:val="double" w:sz="4" w:space="8" w:color="auto"/>
        <w:bottom w:val="double" w:sz="4" w:space="10" w:color="auto"/>
      </w:pBdr>
      <w:spacing w:before="4080"/>
      <w:ind w:right="1440"/>
      <w:outlineLvl w:val="0"/>
    </w:pPr>
    <w:rPr>
      <w:rFonts w:ascii="Arial" w:hAnsi="Arial"/>
      <w:sz w:val="28"/>
      <w:szCs w:val="20"/>
      <w:lang w:val="en-GB" w:eastAsia="en-US"/>
    </w:rPr>
  </w:style>
  <w:style w:type="paragraph" w:customStyle="1" w:styleId="Volume">
    <w:name w:val="Volume"/>
    <w:basedOn w:val="text"/>
    <w:next w:val="Section"/>
    <w:rsid w:val="008A5665"/>
    <w:pPr>
      <w:pageBreakBefore/>
      <w:spacing w:before="360" w:line="360" w:lineRule="exact"/>
      <w:jc w:val="center"/>
    </w:pPr>
    <w:rPr>
      <w:b/>
      <w:sz w:val="36"/>
      <w:lang w:eastAsia="en-US"/>
    </w:rPr>
  </w:style>
  <w:style w:type="paragraph" w:customStyle="1" w:styleId="Section">
    <w:name w:val="Section"/>
    <w:basedOn w:val="Volume"/>
    <w:rsid w:val="008A5665"/>
    <w:pPr>
      <w:pageBreakBefore w:val="0"/>
      <w:spacing w:before="0"/>
    </w:pPr>
    <w:rPr>
      <w:sz w:val="32"/>
    </w:rPr>
  </w:style>
  <w:style w:type="paragraph" w:customStyle="1" w:styleId="NoIndent">
    <w:name w:val="No Indent"/>
    <w:basedOn w:val="Normlny"/>
    <w:next w:val="Normlny"/>
    <w:rsid w:val="008A5665"/>
    <w:rPr>
      <w:rFonts w:ascii="Times New Roman" w:hAnsi="Times New Roman"/>
      <w:noProof w:val="0"/>
      <w:color w:val="000000"/>
      <w:sz w:val="22"/>
      <w:szCs w:val="20"/>
      <w:lang w:val="en-GB" w:eastAsia="en-US"/>
    </w:rPr>
  </w:style>
  <w:style w:type="paragraph" w:styleId="Podtitul">
    <w:name w:val="Subtitle"/>
    <w:basedOn w:val="Normlny"/>
    <w:link w:val="PodtitulChar"/>
    <w:qFormat/>
    <w:rsid w:val="008A5665"/>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rFonts w:ascii="Arial" w:hAnsi="Arial"/>
      <w:b/>
      <w:noProof w:val="0"/>
      <w:sz w:val="22"/>
      <w:szCs w:val="20"/>
      <w:lang w:eastAsia="en-US"/>
    </w:rPr>
  </w:style>
  <w:style w:type="character" w:customStyle="1" w:styleId="PodtitulChar">
    <w:name w:val="Podtitul Char"/>
    <w:basedOn w:val="Predvolenpsmoodseku"/>
    <w:link w:val="Podtitul"/>
    <w:rsid w:val="008A5665"/>
    <w:rPr>
      <w:rFonts w:ascii="Arial" w:hAnsi="Arial"/>
      <w:b/>
      <w:sz w:val="22"/>
      <w:szCs w:val="20"/>
      <w:lang w:val="sk-SK" w:eastAsia="en-US"/>
    </w:rPr>
  </w:style>
  <w:style w:type="paragraph" w:customStyle="1" w:styleId="NormlnsWWW">
    <w:name w:val="Normální (síť WWW)"/>
    <w:basedOn w:val="Normlny"/>
    <w:rsid w:val="008A5665"/>
    <w:pPr>
      <w:spacing w:before="100" w:beforeAutospacing="1" w:after="100" w:afterAutospacing="1"/>
    </w:pPr>
    <w:rPr>
      <w:rFonts w:ascii="Times New Roman" w:hAnsi="Times New Roman"/>
      <w:noProof w:val="0"/>
      <w:lang w:val="en-GB" w:eastAsia="en-US"/>
    </w:rPr>
  </w:style>
  <w:style w:type="paragraph" w:customStyle="1" w:styleId="H6">
    <w:name w:val="H6"/>
    <w:basedOn w:val="Normlny"/>
    <w:next w:val="Normlny"/>
    <w:rsid w:val="008A5665"/>
    <w:pPr>
      <w:keepNext/>
      <w:spacing w:before="100" w:after="100"/>
      <w:outlineLvl w:val="6"/>
    </w:pPr>
    <w:rPr>
      <w:rFonts w:ascii="Arial" w:hAnsi="Arial"/>
      <w:b/>
      <w:noProof w:val="0"/>
      <w:snapToGrid w:val="0"/>
      <w:sz w:val="16"/>
      <w:szCs w:val="20"/>
      <w:lang w:eastAsia="cs-CZ"/>
    </w:rPr>
  </w:style>
  <w:style w:type="paragraph" w:customStyle="1" w:styleId="Styl1">
    <w:name w:val="Styl1"/>
    <w:basedOn w:val="Normlny"/>
    <w:rsid w:val="008A5665"/>
    <w:pPr>
      <w:tabs>
        <w:tab w:val="left" w:pos="540"/>
      </w:tabs>
    </w:pPr>
    <w:rPr>
      <w:rFonts w:ascii="Arial" w:hAnsi="Arial" w:cs="Arial"/>
      <w:b/>
      <w:caps/>
      <w:noProof w:val="0"/>
      <w:sz w:val="22"/>
      <w:szCs w:val="22"/>
      <w:lang w:eastAsia="en-US"/>
    </w:rPr>
  </w:style>
  <w:style w:type="paragraph" w:customStyle="1" w:styleId="Logo">
    <w:name w:val="Logo"/>
    <w:basedOn w:val="Normlny"/>
    <w:rsid w:val="008A5665"/>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noProof w:val="0"/>
      <w:snapToGrid w:val="0"/>
      <w:sz w:val="22"/>
      <w:szCs w:val="20"/>
      <w:lang w:val="fr-FR" w:eastAsia="cs-CZ"/>
    </w:rPr>
  </w:style>
  <w:style w:type="paragraph" w:customStyle="1" w:styleId="ListDash3">
    <w:name w:val="List Dash 3"/>
    <w:basedOn w:val="Normlny"/>
    <w:rsid w:val="008A5665"/>
    <w:pPr>
      <w:numPr>
        <w:numId w:val="17"/>
      </w:numPr>
      <w:spacing w:before="120" w:after="120"/>
      <w:jc w:val="both"/>
    </w:pPr>
    <w:rPr>
      <w:rFonts w:ascii="Times New Roman" w:hAnsi="Times New Roman"/>
      <w:noProof w:val="0"/>
      <w:szCs w:val="20"/>
      <w:lang w:val="en-GB" w:eastAsia="ko-KR"/>
    </w:rPr>
  </w:style>
  <w:style w:type="paragraph" w:customStyle="1" w:styleId="titre4">
    <w:name w:val="titre4"/>
    <w:basedOn w:val="Normlny"/>
    <w:rsid w:val="008A5665"/>
    <w:pPr>
      <w:numPr>
        <w:numId w:val="18"/>
      </w:numPr>
    </w:pPr>
    <w:rPr>
      <w:rFonts w:ascii="Arial" w:hAnsi="Arial"/>
      <w:b/>
      <w:noProof w:val="0"/>
      <w:snapToGrid w:val="0"/>
      <w:szCs w:val="20"/>
      <w:lang w:val="en-GB" w:eastAsia="en-US"/>
    </w:rPr>
  </w:style>
  <w:style w:type="paragraph" w:styleId="Oznaitext">
    <w:name w:val="Block Text"/>
    <w:basedOn w:val="Normlny"/>
    <w:rsid w:val="008A5665"/>
    <w:pPr>
      <w:ind w:left="709" w:right="-567" w:hanging="709"/>
      <w:jc w:val="both"/>
    </w:pPr>
    <w:rPr>
      <w:rFonts w:ascii="Times New Roman" w:hAnsi="Times New Roman"/>
      <w:noProof w:val="0"/>
      <w:sz w:val="22"/>
      <w:szCs w:val="20"/>
      <w:lang w:val="en-GB" w:eastAsia="en-US"/>
    </w:rPr>
  </w:style>
  <w:style w:type="paragraph" w:customStyle="1" w:styleId="Basic">
    <w:name w:val="Basic"/>
    <w:basedOn w:val="Normlny"/>
    <w:rsid w:val="008A5665"/>
    <w:pPr>
      <w:spacing w:before="60" w:after="60" w:line="280" w:lineRule="atLeast"/>
    </w:pPr>
    <w:rPr>
      <w:rFonts w:ascii="Times New Roman" w:hAnsi="Times New Roman"/>
      <w:noProof w:val="0"/>
      <w:sz w:val="20"/>
      <w:lang w:val="en-GB" w:eastAsia="en-US"/>
    </w:rPr>
  </w:style>
  <w:style w:type="paragraph" w:customStyle="1" w:styleId="Komentarotema">
    <w:name w:val="Komentaro tema"/>
    <w:basedOn w:val="Textkomentra"/>
    <w:next w:val="Textkomentra"/>
    <w:semiHidden/>
    <w:rsid w:val="008A5665"/>
    <w:rPr>
      <w:rFonts w:ascii="Times New Roman" w:hAnsi="Times New Roman"/>
      <w:b/>
      <w:bCs/>
      <w:noProof w:val="0"/>
      <w:sz w:val="20"/>
      <w:lang w:val="en-GB" w:eastAsia="en-US"/>
    </w:rPr>
  </w:style>
  <w:style w:type="paragraph" w:customStyle="1" w:styleId="StyleAArial10ptLeft0cm">
    <w:name w:val="Style A + Arial 10 pt Left:  0 cm"/>
    <w:basedOn w:val="Normlny"/>
    <w:rsid w:val="008A5665"/>
    <w:pPr>
      <w:tabs>
        <w:tab w:val="left" w:pos="1701"/>
        <w:tab w:val="left" w:pos="2268"/>
        <w:tab w:val="right" w:pos="8505"/>
      </w:tabs>
      <w:spacing w:after="120" w:line="280" w:lineRule="atLeast"/>
    </w:pPr>
    <w:rPr>
      <w:rFonts w:ascii="Arial" w:hAnsi="Arial"/>
      <w:noProof w:val="0"/>
      <w:sz w:val="20"/>
      <w:szCs w:val="20"/>
      <w:lang w:val="en-GB" w:eastAsia="en-US"/>
    </w:rPr>
  </w:style>
  <w:style w:type="paragraph" w:customStyle="1" w:styleId="text-3mezera">
    <w:name w:val="text - 3 mezera"/>
    <w:basedOn w:val="Normlny"/>
    <w:rsid w:val="008A5665"/>
    <w:pPr>
      <w:widowControl w:val="0"/>
      <w:spacing w:before="60" w:line="240" w:lineRule="exact"/>
      <w:jc w:val="both"/>
    </w:pPr>
    <w:rPr>
      <w:rFonts w:ascii="Arial" w:hAnsi="Arial"/>
      <w:noProof w:val="0"/>
      <w:szCs w:val="20"/>
      <w:lang w:val="cs-CZ" w:eastAsia="en-US"/>
    </w:rPr>
  </w:style>
  <w:style w:type="paragraph" w:customStyle="1" w:styleId="Bullet">
    <w:name w:val="Bullet"/>
    <w:basedOn w:val="Normlny"/>
    <w:autoRedefine/>
    <w:rsid w:val="008A5665"/>
    <w:pPr>
      <w:tabs>
        <w:tab w:val="num" w:pos="2421"/>
      </w:tabs>
      <w:spacing w:line="240" w:lineRule="atLeast"/>
      <w:ind w:left="2422" w:hanging="1882"/>
    </w:pPr>
    <w:rPr>
      <w:rFonts w:ascii="Arial" w:hAnsi="Arial"/>
      <w:noProof w:val="0"/>
      <w:sz w:val="20"/>
      <w:szCs w:val="20"/>
      <w:lang w:val="en-GB" w:eastAsia="en-US"/>
    </w:rPr>
  </w:style>
  <w:style w:type="paragraph" w:customStyle="1" w:styleId="Bulletnewletters">
    <w:name w:val="Bullet new letters"/>
    <w:basedOn w:val="Bulletnew"/>
    <w:rsid w:val="008A5665"/>
    <w:pPr>
      <w:tabs>
        <w:tab w:val="num" w:pos="851"/>
      </w:tabs>
      <w:ind w:left="851" w:hanging="851"/>
    </w:pPr>
  </w:style>
  <w:style w:type="paragraph" w:customStyle="1" w:styleId="Bulletnew">
    <w:name w:val="Bullet new"/>
    <w:basedOn w:val="Normlny"/>
    <w:autoRedefine/>
    <w:rsid w:val="008A5665"/>
    <w:pPr>
      <w:tabs>
        <w:tab w:val="left" w:pos="1418"/>
        <w:tab w:val="right" w:pos="2552"/>
      </w:tabs>
      <w:spacing w:line="120" w:lineRule="atLeast"/>
      <w:ind w:firstLine="567"/>
      <w:jc w:val="both"/>
    </w:pPr>
    <w:rPr>
      <w:rFonts w:ascii="Times New Roman" w:hAnsi="Times New Roman"/>
      <w:noProof w:val="0"/>
      <w:spacing w:val="-1"/>
      <w:sz w:val="22"/>
      <w:szCs w:val="22"/>
      <w:lang w:eastAsia="en-US"/>
    </w:rPr>
  </w:style>
  <w:style w:type="paragraph" w:customStyle="1" w:styleId="StyleBodyText2Bold">
    <w:name w:val="Style Body Text 2 + Bold"/>
    <w:basedOn w:val="Zkladntext2"/>
    <w:autoRedefine/>
    <w:rsid w:val="008A5665"/>
    <w:pPr>
      <w:spacing w:before="120" w:after="120"/>
    </w:pPr>
    <w:rPr>
      <w:rFonts w:ascii="Times New Roman" w:hAnsi="Times New Roman" w:cs="Times New Roman"/>
      <w:b/>
      <w:bCs/>
      <w:noProof w:val="0"/>
      <w:sz w:val="24"/>
      <w:szCs w:val="24"/>
      <w:lang w:val="en-GB" w:eastAsia="en-US"/>
    </w:rPr>
  </w:style>
  <w:style w:type="paragraph" w:customStyle="1" w:styleId="TableTitle">
    <w:name w:val="Table Title"/>
    <w:basedOn w:val="Normlny"/>
    <w:next w:val="Normlny"/>
    <w:rsid w:val="008A5665"/>
    <w:pPr>
      <w:spacing w:before="120" w:after="120"/>
      <w:jc w:val="center"/>
    </w:pPr>
    <w:rPr>
      <w:rFonts w:ascii="Times New Roman" w:hAnsi="Times New Roman"/>
      <w:b/>
      <w:noProof w:val="0"/>
      <w:szCs w:val="20"/>
      <w:lang w:val="en-GB" w:eastAsia="ko-KR"/>
    </w:rPr>
  </w:style>
  <w:style w:type="paragraph" w:customStyle="1" w:styleId="noindent0">
    <w:name w:val="noindent"/>
    <w:basedOn w:val="Normlny"/>
    <w:rsid w:val="008A5665"/>
    <w:rPr>
      <w:rFonts w:ascii="Times New Roman" w:hAnsi="Times New Roman"/>
      <w:noProof w:val="0"/>
      <w:color w:val="000000"/>
      <w:sz w:val="22"/>
      <w:szCs w:val="22"/>
    </w:rPr>
  </w:style>
  <w:style w:type="paragraph" w:customStyle="1" w:styleId="Zkladntext311pt">
    <w:name w:val="Základný text 3 + 11 pt"/>
    <w:aliases w:val="Automatická,Za:  0 pt"/>
    <w:basedOn w:val="Zkladntext3"/>
    <w:rsid w:val="008A5665"/>
    <w:pPr>
      <w:tabs>
        <w:tab w:val="left" w:pos="5400"/>
      </w:tabs>
      <w:jc w:val="both"/>
    </w:pPr>
    <w:rPr>
      <w:rFonts w:ascii="Arial" w:hAnsi="Arial" w:cs="Arial"/>
      <w:noProof w:val="0"/>
      <w:color w:val="auto"/>
      <w:sz w:val="22"/>
      <w:szCs w:val="24"/>
    </w:rPr>
  </w:style>
  <w:style w:type="paragraph" w:customStyle="1" w:styleId="Default">
    <w:name w:val="Default"/>
    <w:rsid w:val="008A5665"/>
    <w:pPr>
      <w:autoSpaceDE w:val="0"/>
      <w:autoSpaceDN w:val="0"/>
      <w:adjustRightInd w:val="0"/>
    </w:pPr>
    <w:rPr>
      <w:rFonts w:ascii="Arial" w:hAnsi="Arial" w:cs="Arial"/>
      <w:color w:val="000000"/>
      <w:szCs w:val="24"/>
      <w:lang w:val="sk-SK" w:eastAsia="sk-SK"/>
    </w:rPr>
  </w:style>
  <w:style w:type="paragraph" w:customStyle="1" w:styleId="is">
    <w:name w:val="is"/>
    <w:basedOn w:val="Normlny"/>
    <w:autoRedefine/>
    <w:rsid w:val="008A5665"/>
    <w:pPr>
      <w:numPr>
        <w:numId w:val="19"/>
      </w:numPr>
      <w:tabs>
        <w:tab w:val="left" w:pos="3119"/>
      </w:tabs>
      <w:spacing w:before="100"/>
      <w:jc w:val="both"/>
    </w:pPr>
    <w:rPr>
      <w:rFonts w:ascii="Times New Roman" w:eastAsia="Arial Unicode MS" w:hAnsi="Times New Roman"/>
      <w:noProof w:val="0"/>
      <w:sz w:val="22"/>
      <w:szCs w:val="20"/>
      <w:lang w:eastAsia="cs-CZ"/>
    </w:rPr>
  </w:style>
  <w:style w:type="paragraph" w:customStyle="1" w:styleId="CharCharCharCharCharCharCharCharChar">
    <w:name w:val="Char Char Char Char Char Char Char Char Char"/>
    <w:basedOn w:val="Normlny"/>
    <w:rsid w:val="008A5665"/>
    <w:pPr>
      <w:widowControl w:val="0"/>
      <w:adjustRightInd w:val="0"/>
      <w:spacing w:after="160" w:line="240" w:lineRule="exact"/>
      <w:ind w:firstLine="720"/>
    </w:pPr>
    <w:rPr>
      <w:rFonts w:ascii="Tahoma" w:hAnsi="Tahoma" w:cs="Tahoma"/>
      <w:noProof w:val="0"/>
      <w:sz w:val="20"/>
      <w:szCs w:val="20"/>
      <w:lang w:val="en-US" w:eastAsia="en-US"/>
    </w:rPr>
  </w:style>
  <w:style w:type="character" w:customStyle="1" w:styleId="CharChar">
    <w:name w:val="Char Char"/>
    <w:basedOn w:val="Predvolenpsmoodseku"/>
    <w:semiHidden/>
    <w:rsid w:val="008A5665"/>
    <w:rPr>
      <w:rFonts w:ascii="Arial" w:hAnsi="Arial"/>
      <w:lang w:val="en-GB" w:eastAsia="en-US" w:bidi="ar-SA"/>
    </w:rPr>
  </w:style>
  <w:style w:type="paragraph" w:customStyle="1" w:styleId="SPnadpis3">
    <w:name w:val="SP_nadpis3"/>
    <w:basedOn w:val="Normlny"/>
    <w:rsid w:val="008A5665"/>
    <w:pPr>
      <w:numPr>
        <w:numId w:val="20"/>
      </w:numPr>
      <w:autoSpaceDE w:val="0"/>
      <w:autoSpaceDN w:val="0"/>
      <w:spacing w:before="240"/>
      <w:jc w:val="both"/>
    </w:pPr>
    <w:rPr>
      <w:rFonts w:ascii="Arial" w:hAnsi="Arial" w:cs="Arial"/>
      <w:b/>
      <w:bCs/>
      <w:smallCaps/>
      <w:noProof w:val="0"/>
      <w:sz w:val="20"/>
      <w:lang w:eastAsia="cs-CZ"/>
    </w:rPr>
  </w:style>
  <w:style w:type="character" w:customStyle="1" w:styleId="TextkomentraChar1">
    <w:name w:val="Text komentára Char1"/>
    <w:semiHidden/>
    <w:locked/>
    <w:rsid w:val="008A5665"/>
    <w:rPr>
      <w:rFonts w:ascii="Arial" w:hAnsi="Arial"/>
      <w:lang w:val="en-GB" w:eastAsia="en-US"/>
    </w:rPr>
  </w:style>
  <w:style w:type="paragraph" w:customStyle="1" w:styleId="H2Ashurst">
    <w:name w:val="H2Ashurst"/>
    <w:basedOn w:val="Normlny"/>
    <w:rsid w:val="00D3725C"/>
    <w:pPr>
      <w:numPr>
        <w:ilvl w:val="1"/>
        <w:numId w:val="21"/>
      </w:numPr>
      <w:suppressAutoHyphens/>
      <w:spacing w:after="220" w:line="264" w:lineRule="auto"/>
      <w:jc w:val="both"/>
      <w:outlineLvl w:val="1"/>
    </w:pPr>
    <w:rPr>
      <w:rFonts w:ascii="Verdana" w:hAnsi="Verdana"/>
      <w:noProof w:val="0"/>
      <w:sz w:val="18"/>
      <w:szCs w:val="20"/>
      <w:lang w:val="en-GB" w:eastAsia="zh-CN"/>
    </w:rPr>
  </w:style>
  <w:style w:type="paragraph" w:customStyle="1" w:styleId="H1Ashurst">
    <w:name w:val="H1Ashurst"/>
    <w:basedOn w:val="Normlny"/>
    <w:next w:val="H2Ashurst"/>
    <w:rsid w:val="00D3725C"/>
    <w:pPr>
      <w:keepNext/>
      <w:numPr>
        <w:numId w:val="21"/>
      </w:numPr>
      <w:suppressAutoHyphens/>
      <w:spacing w:after="220" w:line="264" w:lineRule="auto"/>
      <w:jc w:val="both"/>
      <w:outlineLvl w:val="0"/>
    </w:pPr>
    <w:rPr>
      <w:rFonts w:ascii="Verdana" w:hAnsi="Verdana"/>
      <w:b/>
      <w:caps/>
      <w:noProof w:val="0"/>
      <w:sz w:val="18"/>
      <w:szCs w:val="20"/>
      <w:lang w:val="en-GB" w:eastAsia="zh-CN"/>
    </w:rPr>
  </w:style>
  <w:style w:type="paragraph" w:customStyle="1" w:styleId="H3Ashurst">
    <w:name w:val="H3Ashurst"/>
    <w:basedOn w:val="Normlny"/>
    <w:rsid w:val="00D3725C"/>
    <w:pPr>
      <w:numPr>
        <w:ilvl w:val="2"/>
        <w:numId w:val="21"/>
      </w:numPr>
      <w:suppressAutoHyphens/>
      <w:spacing w:after="220" w:line="264" w:lineRule="auto"/>
      <w:jc w:val="both"/>
      <w:outlineLvl w:val="2"/>
    </w:pPr>
    <w:rPr>
      <w:rFonts w:ascii="Verdana" w:hAnsi="Verdana"/>
      <w:noProof w:val="0"/>
      <w:sz w:val="18"/>
      <w:szCs w:val="20"/>
      <w:lang w:val="en-GB" w:eastAsia="zh-CN"/>
    </w:rPr>
  </w:style>
  <w:style w:type="paragraph" w:customStyle="1" w:styleId="H4Ashurst">
    <w:name w:val="H4Ashurst"/>
    <w:basedOn w:val="Normlny"/>
    <w:rsid w:val="00D3725C"/>
    <w:pPr>
      <w:numPr>
        <w:ilvl w:val="3"/>
        <w:numId w:val="21"/>
      </w:numPr>
      <w:suppressAutoHyphens/>
      <w:spacing w:after="220" w:line="264" w:lineRule="auto"/>
      <w:jc w:val="both"/>
      <w:outlineLvl w:val="3"/>
    </w:pPr>
    <w:rPr>
      <w:rFonts w:ascii="Verdana" w:hAnsi="Verdana"/>
      <w:noProof w:val="0"/>
      <w:sz w:val="18"/>
      <w:szCs w:val="20"/>
      <w:lang w:val="en-GB" w:eastAsia="zh-CN"/>
    </w:rPr>
  </w:style>
  <w:style w:type="paragraph" w:customStyle="1" w:styleId="H5Ashurst">
    <w:name w:val="H5Ashurst"/>
    <w:basedOn w:val="Normlny"/>
    <w:rsid w:val="00D3725C"/>
    <w:pPr>
      <w:numPr>
        <w:ilvl w:val="4"/>
        <w:numId w:val="21"/>
      </w:numPr>
      <w:suppressAutoHyphens/>
      <w:spacing w:after="220" w:line="264" w:lineRule="auto"/>
      <w:jc w:val="both"/>
      <w:outlineLvl w:val="4"/>
    </w:pPr>
    <w:rPr>
      <w:rFonts w:ascii="Verdana" w:hAnsi="Verdana"/>
      <w:noProof w:val="0"/>
      <w:sz w:val="18"/>
      <w:szCs w:val="20"/>
      <w:lang w:val="en-GB" w:eastAsia="zh-CN"/>
    </w:rPr>
  </w:style>
  <w:style w:type="paragraph" w:customStyle="1" w:styleId="H6Ashurst">
    <w:name w:val="H6Ashurst"/>
    <w:basedOn w:val="Normlny"/>
    <w:rsid w:val="00D3725C"/>
    <w:pPr>
      <w:numPr>
        <w:ilvl w:val="5"/>
        <w:numId w:val="21"/>
      </w:numPr>
      <w:suppressAutoHyphens/>
      <w:spacing w:after="220" w:line="264" w:lineRule="auto"/>
      <w:jc w:val="both"/>
      <w:outlineLvl w:val="5"/>
    </w:pPr>
    <w:rPr>
      <w:rFonts w:ascii="Verdana" w:hAnsi="Verdana"/>
      <w:noProof w:val="0"/>
      <w:sz w:val="18"/>
      <w:szCs w:val="20"/>
      <w:lang w:val="en-GB" w:eastAsia="zh-CN"/>
    </w:rPr>
  </w:style>
  <w:style w:type="character" w:customStyle="1" w:styleId="CharStyle9">
    <w:name w:val="Char Style 9"/>
    <w:basedOn w:val="Predvolenpsmoodseku"/>
    <w:link w:val="Style8"/>
    <w:uiPriority w:val="99"/>
    <w:locked/>
    <w:rsid w:val="00D3725C"/>
    <w:rPr>
      <w:rFonts w:ascii="Times New Roman" w:hAnsi="Times New Roman"/>
      <w:sz w:val="23"/>
      <w:szCs w:val="23"/>
      <w:shd w:val="clear" w:color="auto" w:fill="FFFFFF"/>
    </w:rPr>
  </w:style>
  <w:style w:type="paragraph" w:customStyle="1" w:styleId="Style8">
    <w:name w:val="Style 8"/>
    <w:basedOn w:val="Normlny"/>
    <w:link w:val="CharStyle9"/>
    <w:uiPriority w:val="99"/>
    <w:rsid w:val="00D3725C"/>
    <w:pPr>
      <w:widowControl w:val="0"/>
      <w:shd w:val="clear" w:color="auto" w:fill="FFFFFF"/>
      <w:spacing w:line="264" w:lineRule="exact"/>
      <w:ind w:hanging="2040"/>
    </w:pPr>
    <w:rPr>
      <w:rFonts w:ascii="Times New Roman" w:hAnsi="Times New Roman"/>
      <w:noProof w:val="0"/>
      <w:sz w:val="23"/>
      <w:szCs w:val="23"/>
      <w:lang w:val="cs-CZ" w:eastAsia="cs-CZ"/>
    </w:rPr>
  </w:style>
  <w:style w:type="paragraph" w:customStyle="1" w:styleId="Style1">
    <w:name w:val="Style1"/>
    <w:basedOn w:val="Nadpis2"/>
    <w:link w:val="Style1Char"/>
    <w:qFormat/>
    <w:rsid w:val="00B8434A"/>
    <w:pPr>
      <w:keepLines/>
      <w:numPr>
        <w:ilvl w:val="1"/>
        <w:numId w:val="23"/>
      </w:numPr>
      <w:spacing w:before="200" w:afterLines="60" w:line="23" w:lineRule="atLeast"/>
      <w:jc w:val="left"/>
    </w:pPr>
    <w:rPr>
      <w:rFonts w:ascii="Arial" w:eastAsiaTheme="majorEastAsia" w:hAnsi="Arial" w:cs="Arial"/>
      <w:noProof w:val="0"/>
      <w:color w:val="000000" w:themeColor="text1"/>
      <w:sz w:val="24"/>
      <w:szCs w:val="24"/>
      <w:lang w:eastAsia="en-US"/>
    </w:rPr>
  </w:style>
  <w:style w:type="character" w:customStyle="1" w:styleId="Level3Char">
    <w:name w:val="Level3 Char"/>
    <w:basedOn w:val="OdsekzoznamuChar"/>
    <w:link w:val="Level3"/>
    <w:locked/>
    <w:rsid w:val="00B8434A"/>
    <w:rPr>
      <w:rFonts w:ascii="Arial" w:eastAsia="Calibri" w:hAnsi="Arial" w:cs="Arial"/>
      <w:b/>
      <w:i/>
      <w:sz w:val="22"/>
      <w:lang w:val="sk-SK" w:eastAsia="en-US"/>
    </w:rPr>
  </w:style>
  <w:style w:type="paragraph" w:customStyle="1" w:styleId="Level3">
    <w:name w:val="Level3"/>
    <w:basedOn w:val="Odsekzoznamu"/>
    <w:link w:val="Level3Char"/>
    <w:qFormat/>
    <w:rsid w:val="00B8434A"/>
    <w:pPr>
      <w:numPr>
        <w:ilvl w:val="2"/>
        <w:numId w:val="23"/>
      </w:numPr>
      <w:spacing w:afterLines="60" w:line="23" w:lineRule="atLeast"/>
      <w:jc w:val="both"/>
    </w:pPr>
    <w:rPr>
      <w:rFonts w:ascii="Arial" w:eastAsia="Times New Roman" w:hAnsi="Arial" w:cs="Arial"/>
      <w:b/>
      <w:i/>
      <w:sz w:val="24"/>
      <w:lang w:val="cs-CZ" w:eastAsia="cs-CZ"/>
    </w:rPr>
  </w:style>
  <w:style w:type="paragraph" w:customStyle="1" w:styleId="Style2">
    <w:name w:val="Style2"/>
    <w:basedOn w:val="Odsekzoznamu"/>
    <w:next w:val="Nadpis4"/>
    <w:qFormat/>
    <w:rsid w:val="00B8434A"/>
    <w:pPr>
      <w:numPr>
        <w:ilvl w:val="3"/>
        <w:numId w:val="23"/>
      </w:numPr>
      <w:spacing w:after="60" w:line="23" w:lineRule="atLeast"/>
    </w:pPr>
    <w:rPr>
      <w:rFonts w:ascii="Arial" w:eastAsia="Times New Roman" w:hAnsi="Arial" w:cs="Arial"/>
      <w:b/>
      <w:sz w:val="24"/>
      <w:lang w:val="cs-CZ" w:eastAsia="cs-CZ"/>
    </w:rPr>
  </w:style>
  <w:style w:type="paragraph" w:customStyle="1" w:styleId="Level2">
    <w:name w:val="Level2"/>
    <w:basedOn w:val="Style1"/>
    <w:link w:val="Level2Char"/>
    <w:qFormat/>
    <w:rsid w:val="00B01866"/>
    <w:pPr>
      <w:numPr>
        <w:ilvl w:val="0"/>
        <w:numId w:val="0"/>
      </w:numPr>
      <w:spacing w:before="0" w:afterLines="0" w:line="276" w:lineRule="auto"/>
      <w:ind w:left="1080" w:hanging="720"/>
    </w:pPr>
    <w:rPr>
      <w:lang w:eastAsia="sk-SK"/>
    </w:rPr>
  </w:style>
  <w:style w:type="character" w:customStyle="1" w:styleId="Level2Char">
    <w:name w:val="Level2 Char"/>
    <w:basedOn w:val="Predvolenpsmoodseku"/>
    <w:link w:val="Level2"/>
    <w:rsid w:val="00B01866"/>
    <w:rPr>
      <w:rFonts w:ascii="Arial" w:eastAsiaTheme="majorEastAsia" w:hAnsi="Arial" w:cs="Arial"/>
      <w:b/>
      <w:bCs/>
      <w:color w:val="000000" w:themeColor="text1"/>
      <w:szCs w:val="24"/>
      <w:lang w:val="sk-SK" w:eastAsia="sk-SK"/>
    </w:rPr>
  </w:style>
  <w:style w:type="character" w:customStyle="1" w:styleId="Style1Char">
    <w:name w:val="Style1 Char"/>
    <w:basedOn w:val="Nadpis2Char"/>
    <w:link w:val="Style1"/>
    <w:rsid w:val="009E4D9C"/>
    <w:rPr>
      <w:rFonts w:ascii="Arial" w:eastAsiaTheme="majorEastAsia" w:hAnsi="Arial" w:cs="Arial"/>
      <w:b/>
      <w:bCs/>
      <w:noProof/>
      <w:color w:val="000000" w:themeColor="text1"/>
      <w:sz w:val="32"/>
      <w:szCs w:val="24"/>
      <w:lang w:val="sk-SK" w:eastAsia="en-US"/>
    </w:rPr>
  </w:style>
  <w:style w:type="character" w:customStyle="1" w:styleId="CharStyle17">
    <w:name w:val="Char Style 17"/>
    <w:basedOn w:val="Predvolenpsmoodseku"/>
    <w:uiPriority w:val="99"/>
    <w:rsid w:val="009E4D9C"/>
    <w:rPr>
      <w:rFonts w:ascii="Times New Roman" w:hAnsi="Times New Roman" w:cs="Times New Roman"/>
      <w:b/>
      <w:bCs/>
      <w:i/>
      <w:iCs/>
      <w:spacing w:val="10"/>
      <w:sz w:val="23"/>
      <w:szCs w:val="23"/>
      <w:shd w:val="clear" w:color="auto" w:fill="FFFFFF"/>
      <w:lang w:val="en-US" w:eastAsia="en-US"/>
    </w:rPr>
  </w:style>
  <w:style w:type="character" w:styleId="Zvraznenie">
    <w:name w:val="Emphasis"/>
    <w:basedOn w:val="Predvolenpsmoodseku"/>
    <w:uiPriority w:val="20"/>
    <w:qFormat/>
    <w:rsid w:val="009E4D9C"/>
    <w:rPr>
      <w:i/>
      <w:iCs/>
    </w:rPr>
  </w:style>
  <w:style w:type="paragraph" w:customStyle="1" w:styleId="Zkladntext31">
    <w:name w:val="Základný text 31"/>
    <w:basedOn w:val="Normlny"/>
    <w:rsid w:val="00A23C61"/>
    <w:pPr>
      <w:suppressAutoHyphens/>
      <w:jc w:val="center"/>
    </w:pPr>
    <w:rPr>
      <w:noProof w:val="0"/>
      <w:color w:val="FF0000"/>
      <w:kern w:val="1"/>
      <w:sz w:val="20"/>
      <w:szCs w:val="20"/>
    </w:rPr>
  </w:style>
  <w:style w:type="table" w:customStyle="1" w:styleId="Mriekatabuky2">
    <w:name w:val="Mriežka tabuľky2"/>
    <w:basedOn w:val="Normlnatabuka"/>
    <w:next w:val="Mriekatabuky"/>
    <w:uiPriority w:val="39"/>
    <w:rsid w:val="00CC1FE2"/>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7A7DFD"/>
    <w:pPr>
      <w:suppressAutoHyphens/>
      <w:spacing w:after="200" w:line="276" w:lineRule="auto"/>
      <w:ind w:left="720"/>
      <w:contextualSpacing/>
    </w:pPr>
    <w:rPr>
      <w:rFonts w:ascii="Calibri" w:hAnsi="Calibri"/>
      <w:noProof w:val="0"/>
      <w:kern w:val="1"/>
      <w:sz w:val="22"/>
      <w:szCs w:val="22"/>
      <w:lang w:eastAsia="en-US"/>
    </w:rPr>
  </w:style>
  <w:style w:type="paragraph" w:customStyle="1" w:styleId="AODefPara">
    <w:name w:val="AODefPara"/>
    <w:basedOn w:val="Normlny"/>
    <w:rsid w:val="00D24708"/>
    <w:pPr>
      <w:numPr>
        <w:ilvl w:val="1"/>
        <w:numId w:val="25"/>
      </w:numPr>
    </w:pPr>
  </w:style>
  <w:style w:type="paragraph" w:customStyle="1" w:styleId="AODefHead">
    <w:name w:val="AODefHead"/>
    <w:basedOn w:val="Normlny"/>
    <w:next w:val="AODefPara"/>
    <w:rsid w:val="00D24708"/>
    <w:pPr>
      <w:numPr>
        <w:numId w:val="25"/>
      </w:numPr>
      <w:spacing w:before="240" w:line="260" w:lineRule="atLeast"/>
      <w:jc w:val="both"/>
      <w:outlineLvl w:val="5"/>
    </w:pPr>
    <w:rPr>
      <w:rFonts w:ascii="Times New Roman" w:hAnsi="Times New Roman"/>
      <w:noProof w:val="0"/>
      <w:sz w:val="22"/>
      <w:szCs w:val="20"/>
      <w:lang w:eastAsia="en-US"/>
    </w:rPr>
  </w:style>
  <w:style w:type="character" w:styleId="Zstupntext">
    <w:name w:val="Placeholder Text"/>
    <w:basedOn w:val="Predvolenpsmoodseku"/>
    <w:uiPriority w:val="99"/>
    <w:semiHidden/>
    <w:rsid w:val="00D24708"/>
    <w:rPr>
      <w:color w:val="808080"/>
    </w:rPr>
  </w:style>
  <w:style w:type="table" w:styleId="Strednmrieka1zvraznenie2">
    <w:name w:val="Medium Grid 1 Accent 2"/>
    <w:basedOn w:val="Normlnatabuka"/>
    <w:link w:val="Strednmrieka1zvraznenie2Char"/>
    <w:uiPriority w:val="34"/>
    <w:semiHidden/>
    <w:unhideWhenUsed/>
    <w:rsid w:val="00D24708"/>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D24708"/>
    <w:rPr>
      <w:lang w:eastAsia="en-US"/>
    </w:rPr>
  </w:style>
  <w:style w:type="character" w:customStyle="1" w:styleId="Nzov1">
    <w:name w:val="Názov1"/>
    <w:basedOn w:val="Predvolenpsmoodseku"/>
    <w:rsid w:val="00D24708"/>
  </w:style>
  <w:style w:type="character" w:customStyle="1" w:styleId="code">
    <w:name w:val="code"/>
    <w:rsid w:val="00D24708"/>
    <w:rPr>
      <w:sz w:val="17"/>
      <w:szCs w:val="17"/>
    </w:rPr>
  </w:style>
  <w:style w:type="paragraph" w:customStyle="1" w:styleId="F2-ZkladnText">
    <w:name w:val="F2-ZákladnýText"/>
    <w:basedOn w:val="Normlny"/>
    <w:link w:val="F2-ZkladnTextChar"/>
    <w:uiPriority w:val="99"/>
    <w:rsid w:val="007667F6"/>
    <w:pPr>
      <w:jc w:val="both"/>
    </w:pPr>
    <w:rPr>
      <w:rFonts w:ascii="Arial" w:eastAsia="Calibri" w:hAnsi="Arial"/>
      <w:noProof w:val="0"/>
      <w:szCs w:val="22"/>
    </w:rPr>
  </w:style>
  <w:style w:type="character" w:customStyle="1" w:styleId="F2-ZkladnTextChar">
    <w:name w:val="F2-ZákladnýText Char"/>
    <w:basedOn w:val="Predvolenpsmoodseku"/>
    <w:link w:val="F2-ZkladnText"/>
    <w:uiPriority w:val="99"/>
    <w:locked/>
    <w:rsid w:val="007667F6"/>
    <w:rPr>
      <w:rFonts w:ascii="Arial" w:eastAsia="Calibri" w:hAnsi="Arial"/>
      <w:lang w:val="sk-SK" w:eastAsia="sk-SK"/>
    </w:rPr>
  </w:style>
  <w:style w:type="character" w:customStyle="1" w:styleId="apple-converted-space">
    <w:name w:val="apple-converted-space"/>
    <w:basedOn w:val="Predvolenpsmoodseku"/>
    <w:uiPriority w:val="99"/>
    <w:rsid w:val="007667F6"/>
    <w:rPr>
      <w:rFonts w:cs="Times New Roman"/>
    </w:rPr>
  </w:style>
  <w:style w:type="character" w:customStyle="1" w:styleId="Zkladntext20">
    <w:name w:val="Základní text (2)_"/>
    <w:basedOn w:val="Predvolenpsmoodseku"/>
    <w:link w:val="Zkladntext21"/>
    <w:uiPriority w:val="99"/>
    <w:locked/>
    <w:rsid w:val="007667F6"/>
    <w:rPr>
      <w:rFonts w:ascii="Microsoft Sans Serif" w:hAnsi="Microsoft Sans Serif"/>
      <w:shd w:val="clear" w:color="auto" w:fill="FFFFFF"/>
    </w:rPr>
  </w:style>
  <w:style w:type="paragraph" w:customStyle="1" w:styleId="Zkladntext21">
    <w:name w:val="Základní text (2)"/>
    <w:basedOn w:val="Normlny"/>
    <w:link w:val="Zkladntext20"/>
    <w:uiPriority w:val="99"/>
    <w:rsid w:val="007667F6"/>
    <w:pPr>
      <w:widowControl w:val="0"/>
      <w:shd w:val="clear" w:color="auto" w:fill="FFFFFF"/>
      <w:spacing w:before="300" w:after="300" w:line="272" w:lineRule="exact"/>
      <w:ind w:hanging="900"/>
    </w:pPr>
    <w:rPr>
      <w:rFonts w:ascii="Microsoft Sans Serif" w:hAnsi="Microsoft Sans Serif"/>
      <w:noProof w:val="0"/>
      <w:szCs w:val="22"/>
      <w:shd w:val="clear" w:color="auto" w:fill="FFFFFF"/>
      <w:lang w:val="cs-CZ" w:eastAsia="cs-CZ"/>
    </w:rPr>
  </w:style>
  <w:style w:type="paragraph" w:customStyle="1" w:styleId="AODocTxt">
    <w:name w:val="AODocTxt"/>
    <w:basedOn w:val="Normlny"/>
    <w:rsid w:val="00E94933"/>
    <w:pPr>
      <w:numPr>
        <w:ilvl w:val="7"/>
        <w:numId w:val="29"/>
      </w:numPr>
      <w:spacing w:before="240" w:line="260" w:lineRule="atLeast"/>
      <w:ind w:left="1416"/>
      <w:jc w:val="both"/>
    </w:pPr>
    <w:rPr>
      <w:rFonts w:ascii="Times New Roman" w:eastAsia="SimSun" w:hAnsi="Times New Roman"/>
      <w:noProof w:val="0"/>
      <w:sz w:val="22"/>
      <w:szCs w:val="22"/>
    </w:rPr>
  </w:style>
  <w:style w:type="paragraph" w:customStyle="1" w:styleId="AODocTxtL1">
    <w:name w:val="AODocTxtL1"/>
    <w:basedOn w:val="AODocTxt"/>
    <w:rsid w:val="00E94933"/>
    <w:pPr>
      <w:numPr>
        <w:ilvl w:val="8"/>
      </w:numPr>
      <w:ind w:left="2136"/>
    </w:pPr>
  </w:style>
  <w:style w:type="paragraph" w:customStyle="1" w:styleId="AODocTxtL2">
    <w:name w:val="AODocTxtL2"/>
    <w:basedOn w:val="AODocTxt"/>
    <w:rsid w:val="00E94933"/>
    <w:pPr>
      <w:numPr>
        <w:ilvl w:val="2"/>
      </w:numPr>
    </w:pPr>
  </w:style>
  <w:style w:type="paragraph" w:customStyle="1" w:styleId="AODocTxtL3">
    <w:name w:val="AODocTxtL3"/>
    <w:basedOn w:val="AODocTxt"/>
    <w:rsid w:val="00E94933"/>
    <w:pPr>
      <w:numPr>
        <w:ilvl w:val="3"/>
      </w:numPr>
    </w:pPr>
  </w:style>
  <w:style w:type="paragraph" w:customStyle="1" w:styleId="AODocTxtL4">
    <w:name w:val="AODocTxtL4"/>
    <w:basedOn w:val="AODocTxt"/>
    <w:rsid w:val="00E94933"/>
    <w:pPr>
      <w:numPr>
        <w:ilvl w:val="4"/>
      </w:numPr>
    </w:pPr>
  </w:style>
  <w:style w:type="paragraph" w:customStyle="1" w:styleId="AODocTxtL5">
    <w:name w:val="AODocTxtL5"/>
    <w:basedOn w:val="AODocTxt"/>
    <w:rsid w:val="00E94933"/>
    <w:pPr>
      <w:numPr>
        <w:ilvl w:val="5"/>
      </w:numPr>
    </w:pPr>
  </w:style>
  <w:style w:type="paragraph" w:customStyle="1" w:styleId="AODocTxtL6">
    <w:name w:val="AODocTxtL6"/>
    <w:basedOn w:val="AODocTxt"/>
    <w:rsid w:val="00E94933"/>
    <w:pPr>
      <w:numPr>
        <w:ilvl w:val="6"/>
      </w:numPr>
    </w:pPr>
  </w:style>
  <w:style w:type="character" w:customStyle="1" w:styleId="ra">
    <w:name w:val="ra"/>
    <w:basedOn w:val="Predvolenpsmoodseku"/>
    <w:rsid w:val="00E94933"/>
  </w:style>
  <w:style w:type="paragraph" w:customStyle="1" w:styleId="AONormal">
    <w:name w:val="AONormal"/>
    <w:rsid w:val="00E94933"/>
    <w:pPr>
      <w:spacing w:line="260" w:lineRule="atLeast"/>
      <w:jc w:val="both"/>
    </w:pPr>
    <w:rPr>
      <w:rFonts w:ascii="Times New Roman" w:hAnsi="Times New Roman"/>
      <w:sz w:val="22"/>
      <w:szCs w:val="20"/>
      <w:lang w:val="sk-SK" w:eastAsia="sk-SK"/>
    </w:rPr>
  </w:style>
  <w:style w:type="paragraph" w:customStyle="1" w:styleId="AOSignatory">
    <w:name w:val="AOSignatory"/>
    <w:basedOn w:val="Normlny"/>
    <w:next w:val="AODocTxt"/>
    <w:rsid w:val="00E94933"/>
    <w:pPr>
      <w:pageBreakBefore/>
      <w:spacing w:before="240" w:after="240" w:line="260" w:lineRule="atLeast"/>
      <w:jc w:val="center"/>
    </w:pPr>
    <w:rPr>
      <w:rFonts w:ascii="Times New Roman" w:hAnsi="Times New Roman"/>
      <w:b/>
      <w:caps/>
      <w:noProof w:val="0"/>
      <w:sz w:val="22"/>
      <w:szCs w:val="20"/>
    </w:rPr>
  </w:style>
  <w:style w:type="table" w:customStyle="1" w:styleId="Mriekatabuky1">
    <w:name w:val="Mriežka tabuľky1"/>
    <w:basedOn w:val="Normlnatabuka"/>
    <w:next w:val="Mriekatabuky"/>
    <w:uiPriority w:val="59"/>
    <w:rsid w:val="00A128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
    <w:name w:val="Bez zoznamu1"/>
    <w:next w:val="Bezzoznamu"/>
    <w:uiPriority w:val="99"/>
    <w:semiHidden/>
    <w:unhideWhenUsed/>
    <w:rsid w:val="00176A2B"/>
  </w:style>
  <w:style w:type="paragraph" w:customStyle="1" w:styleId="F2-normlne">
    <w:name w:val="F2-normálne"/>
    <w:uiPriority w:val="99"/>
    <w:rsid w:val="00176A2B"/>
    <w:pPr>
      <w:suppressAutoHyphens/>
      <w:jc w:val="both"/>
    </w:pPr>
    <w:rPr>
      <w:rFonts w:ascii="Times New Roman" w:hAnsi="Times New Roman"/>
      <w:sz w:val="22"/>
      <w:szCs w:val="20"/>
      <w:lang w:val="sk-SK" w:eastAsia="ar-SA"/>
    </w:rPr>
  </w:style>
  <w:style w:type="paragraph" w:customStyle="1" w:styleId="AODocTxtL7">
    <w:name w:val="AODocTxtL7"/>
    <w:basedOn w:val="AODocTxt"/>
    <w:rsid w:val="00176A2B"/>
    <w:pPr>
      <w:numPr>
        <w:ilvl w:val="0"/>
        <w:numId w:val="0"/>
      </w:numPr>
      <w:ind w:left="6456"/>
    </w:pPr>
  </w:style>
  <w:style w:type="paragraph" w:customStyle="1" w:styleId="AODocTxtL8">
    <w:name w:val="AODocTxtL8"/>
    <w:basedOn w:val="AODocTxt"/>
    <w:rsid w:val="00176A2B"/>
    <w:pPr>
      <w:numPr>
        <w:ilvl w:val="0"/>
        <w:numId w:val="0"/>
      </w:numPr>
      <w:ind w:left="7176"/>
    </w:pPr>
  </w:style>
  <w:style w:type="paragraph" w:styleId="Zoznam2">
    <w:name w:val="List 2"/>
    <w:basedOn w:val="Normlny"/>
    <w:unhideWhenUsed/>
    <w:rsid w:val="00176A2B"/>
    <w:pPr>
      <w:ind w:left="566" w:hanging="283"/>
      <w:contextualSpacing/>
    </w:pPr>
    <w:rPr>
      <w:rFonts w:ascii="Arial" w:hAnsi="Arial"/>
      <w:sz w:val="22"/>
    </w:rPr>
  </w:style>
  <w:style w:type="paragraph" w:customStyle="1" w:styleId="BodyText21">
    <w:name w:val="Body Text 21"/>
    <w:basedOn w:val="Normlny"/>
    <w:rsid w:val="00176A2B"/>
    <w:pPr>
      <w:overflowPunct w:val="0"/>
      <w:autoSpaceDE w:val="0"/>
      <w:autoSpaceDN w:val="0"/>
      <w:adjustRightInd w:val="0"/>
      <w:ind w:left="284" w:hanging="284"/>
      <w:jc w:val="both"/>
    </w:pPr>
    <w:rPr>
      <w:rFonts w:ascii="Times New Roman" w:hAnsi="Times New Roman"/>
      <w:noProof w:val="0"/>
      <w:szCs w:val="20"/>
    </w:rPr>
  </w:style>
  <w:style w:type="table" w:customStyle="1" w:styleId="Mriekatabuky3">
    <w:name w:val="Mriežka tabuľky3"/>
    <w:basedOn w:val="Normlnatabuka"/>
    <w:next w:val="Mriekatabuky"/>
    <w:uiPriority w:val="59"/>
    <w:rsid w:val="00176A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vyrieenzmienka1">
    <w:name w:val="Nevyriešená zmienka1"/>
    <w:basedOn w:val="Predvolenpsmoodseku"/>
    <w:uiPriority w:val="99"/>
    <w:semiHidden/>
    <w:unhideWhenUsed/>
    <w:rsid w:val="00C16227"/>
    <w:rPr>
      <w:color w:val="605E5C"/>
      <w:shd w:val="clear" w:color="auto" w:fill="E1DFDD"/>
    </w:rPr>
  </w:style>
  <w:style w:type="numbering" w:customStyle="1" w:styleId="Bezzoznamu2">
    <w:name w:val="Bez zoznamu2"/>
    <w:next w:val="Bezzoznamu"/>
    <w:uiPriority w:val="99"/>
    <w:semiHidden/>
    <w:unhideWhenUsed/>
    <w:rsid w:val="00EB5640"/>
  </w:style>
  <w:style w:type="table" w:customStyle="1" w:styleId="Mriekatabuky4">
    <w:name w:val="Mriežka tabuľky4"/>
    <w:basedOn w:val="Normlnatabuka"/>
    <w:next w:val="Mriekatabuky"/>
    <w:uiPriority w:val="59"/>
    <w:rsid w:val="00EB56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edformtovanHTML">
    <w:name w:val="HTML Preformatted"/>
    <w:basedOn w:val="Normlny"/>
    <w:link w:val="PredformtovanHTMLChar"/>
    <w:uiPriority w:val="99"/>
    <w:semiHidden/>
    <w:unhideWhenUsed/>
    <w:rsid w:val="00754324"/>
    <w:rPr>
      <w:rFonts w:ascii="Consolas" w:hAnsi="Consolas"/>
      <w:sz w:val="20"/>
      <w:szCs w:val="20"/>
    </w:rPr>
  </w:style>
  <w:style w:type="character" w:customStyle="1" w:styleId="PredformtovanHTMLChar">
    <w:name w:val="Predformátované HTML Char"/>
    <w:basedOn w:val="Predvolenpsmoodseku"/>
    <w:link w:val="PredformtovanHTML"/>
    <w:uiPriority w:val="99"/>
    <w:semiHidden/>
    <w:rsid w:val="00754324"/>
    <w:rPr>
      <w:rFonts w:ascii="Consolas" w:hAnsi="Consolas"/>
      <w:noProof/>
      <w:sz w:val="20"/>
      <w:szCs w:val="20"/>
      <w:lang w:val="sk-SK" w:eastAsia="sk-SK"/>
    </w:rPr>
  </w:style>
  <w:style w:type="character" w:customStyle="1" w:styleId="Zmienka1">
    <w:name w:val="Zmienka1"/>
    <w:basedOn w:val="Predvolenpsmoodseku"/>
    <w:uiPriority w:val="99"/>
    <w:semiHidden/>
    <w:unhideWhenUsed/>
    <w:rsid w:val="00DF4CD6"/>
    <w:rPr>
      <w:color w:val="2B579A"/>
      <w:shd w:val="clear" w:color="auto" w:fill="E6E6E6"/>
    </w:rPr>
  </w:style>
  <w:style w:type="character" w:customStyle="1" w:styleId="Zmienka2">
    <w:name w:val="Zmienka2"/>
    <w:basedOn w:val="Predvolenpsmoodseku"/>
    <w:uiPriority w:val="99"/>
    <w:semiHidden/>
    <w:unhideWhenUsed/>
    <w:rsid w:val="00DF4CD6"/>
    <w:rPr>
      <w:color w:val="2B579A"/>
      <w:shd w:val="clear" w:color="auto" w:fill="E6E6E6"/>
    </w:rPr>
  </w:style>
  <w:style w:type="character" w:customStyle="1" w:styleId="Nevyrieenzmienka10">
    <w:name w:val="Nevyriešená zmienka1"/>
    <w:basedOn w:val="Predvolenpsmoodseku"/>
    <w:uiPriority w:val="99"/>
    <w:semiHidden/>
    <w:unhideWhenUsed/>
    <w:rsid w:val="00DF4CD6"/>
    <w:rPr>
      <w:color w:val="808080"/>
      <w:shd w:val="clear" w:color="auto" w:fill="E6E6E6"/>
    </w:rPr>
  </w:style>
  <w:style w:type="paragraph" w:customStyle="1" w:styleId="Zarkazkladnhotextu22">
    <w:name w:val="Zarážka základného textu 22"/>
    <w:basedOn w:val="Normlny"/>
    <w:rsid w:val="00DF4CD6"/>
    <w:pPr>
      <w:widowControl w:val="0"/>
      <w:suppressAutoHyphens/>
      <w:ind w:left="360"/>
      <w:jc w:val="both"/>
    </w:pPr>
    <w:rPr>
      <w:rFonts w:ascii="Times New Roman" w:eastAsia="Arial" w:hAnsi="Times New Roman"/>
      <w:noProof w:val="0"/>
      <w:kern w:val="2"/>
      <w:lang w:eastAsia="cs-CZ"/>
    </w:rPr>
  </w:style>
  <w:style w:type="paragraph" w:customStyle="1" w:styleId="zarkazkladnhotextu220">
    <w:name w:val="zarkazkladnhotextu22"/>
    <w:basedOn w:val="Normlny"/>
    <w:rsid w:val="00150C5F"/>
    <w:pPr>
      <w:spacing w:before="100" w:beforeAutospacing="1" w:after="100" w:afterAutospacing="1"/>
    </w:pPr>
    <w:rPr>
      <w:rFonts w:ascii="Calibri" w:eastAsiaTheme="minorHAnsi" w:hAnsi="Calibri" w:cs="Calibri"/>
      <w:noProof w:val="0"/>
      <w:sz w:val="22"/>
      <w:szCs w:val="22"/>
    </w:rPr>
  </w:style>
  <w:style w:type="numbering" w:customStyle="1" w:styleId="Bezzoznamu3">
    <w:name w:val="Bez zoznamu3"/>
    <w:next w:val="Bezzoznamu"/>
    <w:uiPriority w:val="99"/>
    <w:semiHidden/>
    <w:unhideWhenUsed/>
    <w:rsid w:val="00BD50D3"/>
  </w:style>
  <w:style w:type="table" w:customStyle="1" w:styleId="Mriekatabuky5">
    <w:name w:val="Mriežka tabuľky5"/>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1">
    <w:name w:val="Štýl21"/>
    <w:uiPriority w:val="99"/>
    <w:rsid w:val="00BD50D3"/>
    <w:pPr>
      <w:numPr>
        <w:numId w:val="9"/>
      </w:numPr>
    </w:pPr>
  </w:style>
  <w:style w:type="table" w:customStyle="1" w:styleId="Mriekatabuky21">
    <w:name w:val="Mriežka tabuľky21"/>
    <w:basedOn w:val="Normlnatabuka"/>
    <w:next w:val="Mriekatabuky"/>
    <w:uiPriority w:val="39"/>
    <w:rsid w:val="00BD50D3"/>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
    <w:name w:val="Stredná mriežka 1 – zvýraznenie 21"/>
    <w:basedOn w:val="Normlnatabuka"/>
    <w:next w:val="Strednmrieka1zvraznenie2"/>
    <w:uiPriority w:val="34"/>
    <w:semiHidden/>
    <w:unhideWhenUsed/>
    <w:rsid w:val="00BD50D3"/>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customStyle="1" w:styleId="Mriekatabuky11">
    <w:name w:val="Mriežka tabuľky1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
    <w:name w:val="Bez zoznamu11"/>
    <w:next w:val="Bezzoznamu"/>
    <w:uiPriority w:val="99"/>
    <w:semiHidden/>
    <w:unhideWhenUsed/>
    <w:rsid w:val="00BD50D3"/>
  </w:style>
  <w:style w:type="table" w:customStyle="1" w:styleId="Mriekatabuky31">
    <w:name w:val="Mriežka tabuľky3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
    <w:name w:val="Bez zoznamu21"/>
    <w:next w:val="Bezzoznamu"/>
    <w:uiPriority w:val="99"/>
    <w:semiHidden/>
    <w:unhideWhenUsed/>
    <w:rsid w:val="00BD50D3"/>
  </w:style>
  <w:style w:type="table" w:customStyle="1" w:styleId="Mriekatabuky41">
    <w:name w:val="Mriežka tabuľky41"/>
    <w:basedOn w:val="Normlnatabuka"/>
    <w:next w:val="Mriekatabuky"/>
    <w:uiPriority w:val="59"/>
    <w:rsid w:val="00BD50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4">
    <w:name w:val="Bez zoznamu4"/>
    <w:next w:val="Bezzoznamu"/>
    <w:uiPriority w:val="99"/>
    <w:semiHidden/>
    <w:unhideWhenUsed/>
    <w:rsid w:val="003233B8"/>
  </w:style>
  <w:style w:type="table" w:customStyle="1" w:styleId="Mriekatabuky6">
    <w:name w:val="Mriežka tabuľky6"/>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2">
    <w:name w:val="Štýl22"/>
    <w:uiPriority w:val="99"/>
    <w:rsid w:val="003233B8"/>
  </w:style>
  <w:style w:type="table" w:customStyle="1" w:styleId="Mriekatabuky22">
    <w:name w:val="Mriežka tabuľky22"/>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2">
    <w:name w:val="Stredná mriežka 1 – zvýraznenie 22"/>
    <w:basedOn w:val="Normlnatabuka"/>
    <w:next w:val="Strednmrieka1zvraznenie2"/>
    <w:uiPriority w:val="34"/>
    <w:semiHidden/>
    <w:unhideWhenUsed/>
    <w:rsid w:val="003233B8"/>
    <w:rPr>
      <w:rFonts w:ascii="Calibri" w:eastAsia="Calibri" w:hAnsi="Calibri"/>
      <w:sz w:val="22"/>
      <w:lang w:val="sk-SK"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2">
    <w:name w:val="Mriežka tabuľky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2">
    <w:name w:val="Bez zoznamu12"/>
    <w:next w:val="Bezzoznamu"/>
    <w:uiPriority w:val="99"/>
    <w:semiHidden/>
    <w:unhideWhenUsed/>
    <w:rsid w:val="003233B8"/>
  </w:style>
  <w:style w:type="table" w:customStyle="1" w:styleId="Mriekatabuky32">
    <w:name w:val="Mriežka tabuľky3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2">
    <w:name w:val="Bez zoznamu22"/>
    <w:next w:val="Bezzoznamu"/>
    <w:uiPriority w:val="99"/>
    <w:semiHidden/>
    <w:unhideWhenUsed/>
    <w:rsid w:val="003233B8"/>
  </w:style>
  <w:style w:type="table" w:customStyle="1" w:styleId="Mriekatabuky42">
    <w:name w:val="Mriežka tabuľky4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1">
    <w:name w:val="Bez zoznamu31"/>
    <w:next w:val="Bezzoznamu"/>
    <w:uiPriority w:val="99"/>
    <w:semiHidden/>
    <w:unhideWhenUsed/>
    <w:rsid w:val="003233B8"/>
  </w:style>
  <w:style w:type="table" w:customStyle="1" w:styleId="Mriekatabuky51">
    <w:name w:val="Mriežka tabuľky5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1">
    <w:name w:val="Mriežka tabuľky211"/>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1">
    <w:name w:val="Stredná mriežka 1 – zvýraznenie 211"/>
    <w:basedOn w:val="Normlnatabuka"/>
    <w:next w:val="Strednmrieka1zvraznenie2"/>
    <w:uiPriority w:val="34"/>
    <w:semiHidden/>
    <w:unhideWhenUsed/>
    <w:rsid w:val="003233B8"/>
    <w:rPr>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1">
    <w:name w:val="Mriežka tabuľky1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1">
    <w:name w:val="Bez zoznamu111"/>
    <w:next w:val="Bezzoznamu"/>
    <w:uiPriority w:val="99"/>
    <w:semiHidden/>
    <w:unhideWhenUsed/>
    <w:rsid w:val="003233B8"/>
  </w:style>
  <w:style w:type="table" w:customStyle="1" w:styleId="Mriekatabuky311">
    <w:name w:val="Mriežka tabuľky3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1">
    <w:name w:val="Bez zoznamu211"/>
    <w:next w:val="Bezzoznamu"/>
    <w:uiPriority w:val="99"/>
    <w:semiHidden/>
    <w:unhideWhenUsed/>
    <w:rsid w:val="003233B8"/>
  </w:style>
  <w:style w:type="table" w:customStyle="1" w:styleId="Mriekatabuky411">
    <w:name w:val="Mriežka tabuľky411"/>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5">
    <w:name w:val="Bez zoznamu5"/>
    <w:next w:val="Bezzoznamu"/>
    <w:uiPriority w:val="99"/>
    <w:semiHidden/>
    <w:unhideWhenUsed/>
    <w:rsid w:val="003233B8"/>
  </w:style>
  <w:style w:type="table" w:customStyle="1" w:styleId="Mriekatabuky7">
    <w:name w:val="Mriežka tabuľky7"/>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tl23">
    <w:name w:val="Štýl23"/>
    <w:uiPriority w:val="99"/>
    <w:rsid w:val="003233B8"/>
  </w:style>
  <w:style w:type="table" w:customStyle="1" w:styleId="Mriekatabuky23">
    <w:name w:val="Mriežka tabuľky23"/>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3">
    <w:name w:val="Stredná mriežka 1 – zvýraznenie 23"/>
    <w:basedOn w:val="Normlnatabuka"/>
    <w:next w:val="Strednmrieka1zvraznenie2"/>
    <w:uiPriority w:val="34"/>
    <w:semiHidden/>
    <w:unhideWhenUsed/>
    <w:rsid w:val="003233B8"/>
    <w:rPr>
      <w:rFonts w:ascii="Calibri" w:eastAsia="Calibri" w:hAnsi="Calibri"/>
      <w:sz w:val="22"/>
      <w:lang w:val="sk-SK"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3">
    <w:name w:val="Mriežka tabuľky1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3">
    <w:name w:val="Bez zoznamu13"/>
    <w:next w:val="Bezzoznamu"/>
    <w:uiPriority w:val="99"/>
    <w:semiHidden/>
    <w:unhideWhenUsed/>
    <w:rsid w:val="003233B8"/>
  </w:style>
  <w:style w:type="table" w:customStyle="1" w:styleId="Mriekatabuky33">
    <w:name w:val="Mriežka tabuľky3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3">
    <w:name w:val="Bez zoznamu23"/>
    <w:next w:val="Bezzoznamu"/>
    <w:uiPriority w:val="99"/>
    <w:semiHidden/>
    <w:unhideWhenUsed/>
    <w:rsid w:val="003233B8"/>
  </w:style>
  <w:style w:type="table" w:customStyle="1" w:styleId="Mriekatabuky43">
    <w:name w:val="Mriežka tabuľky43"/>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32">
    <w:name w:val="Bez zoznamu32"/>
    <w:next w:val="Bezzoznamu"/>
    <w:uiPriority w:val="99"/>
    <w:semiHidden/>
    <w:unhideWhenUsed/>
    <w:rsid w:val="003233B8"/>
  </w:style>
  <w:style w:type="table" w:customStyle="1" w:styleId="Mriekatabuky52">
    <w:name w:val="Mriežka tabuľky5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riekatabuky212">
    <w:name w:val="Mriežka tabuľky212"/>
    <w:basedOn w:val="Normlnatabuka"/>
    <w:next w:val="Mriekatabuky"/>
    <w:uiPriority w:val="39"/>
    <w:rsid w:val="003233B8"/>
    <w:rPr>
      <w:rFonts w:ascii="Times New Roman" w:hAnsi="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rednmrieka1zvraznenie212">
    <w:name w:val="Stredná mriežka 1 – zvýraznenie 212"/>
    <w:basedOn w:val="Normlnatabuka"/>
    <w:next w:val="Strednmrieka1zvraznenie2"/>
    <w:uiPriority w:val="34"/>
    <w:semiHidden/>
    <w:unhideWhenUsed/>
    <w:rsid w:val="003233B8"/>
    <w:rPr>
      <w:lang w:eastAsia="en-US"/>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table" w:customStyle="1" w:styleId="Mriekatabuky112">
    <w:name w:val="Mriežka tabuľky1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112">
    <w:name w:val="Bez zoznamu112"/>
    <w:next w:val="Bezzoznamu"/>
    <w:uiPriority w:val="99"/>
    <w:semiHidden/>
    <w:unhideWhenUsed/>
    <w:rsid w:val="003233B8"/>
  </w:style>
  <w:style w:type="table" w:customStyle="1" w:styleId="Mriekatabuky312">
    <w:name w:val="Mriežka tabuľky3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zoznamu212">
    <w:name w:val="Bez zoznamu212"/>
    <w:next w:val="Bezzoznamu"/>
    <w:uiPriority w:val="99"/>
    <w:semiHidden/>
    <w:unhideWhenUsed/>
    <w:rsid w:val="003233B8"/>
  </w:style>
  <w:style w:type="table" w:customStyle="1" w:styleId="Mriekatabuky412">
    <w:name w:val="Mriežka tabuľky412"/>
    <w:basedOn w:val="Normlnatabuka"/>
    <w:next w:val="Mriekatabuky"/>
    <w:uiPriority w:val="59"/>
    <w:rsid w:val="003233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Style29">
    <w:name w:val="Char Style 29"/>
    <w:basedOn w:val="Predvolenpsmoodseku"/>
    <w:link w:val="Style28"/>
    <w:uiPriority w:val="99"/>
    <w:locked/>
    <w:rsid w:val="0072776C"/>
    <w:rPr>
      <w:spacing w:val="10"/>
      <w:sz w:val="12"/>
      <w:szCs w:val="12"/>
      <w:shd w:val="clear" w:color="auto" w:fill="FFFFFF"/>
    </w:rPr>
  </w:style>
  <w:style w:type="paragraph" w:customStyle="1" w:styleId="Style28">
    <w:name w:val="Style 28"/>
    <w:basedOn w:val="Normlny"/>
    <w:link w:val="CharStyle29"/>
    <w:uiPriority w:val="99"/>
    <w:rsid w:val="0072776C"/>
    <w:pPr>
      <w:widowControl w:val="0"/>
      <w:shd w:val="clear" w:color="auto" w:fill="FFFFFF"/>
      <w:spacing w:before="3420" w:line="206" w:lineRule="exact"/>
    </w:pPr>
    <w:rPr>
      <w:noProof w:val="0"/>
      <w:spacing w:val="10"/>
      <w:sz w:val="12"/>
      <w:szCs w:val="12"/>
      <w:lang w:val="cs-CZ" w:eastAsia="cs-CZ"/>
    </w:rPr>
  </w:style>
  <w:style w:type="character" w:styleId="Nevyrieenzmienka">
    <w:name w:val="Unresolved Mention"/>
    <w:basedOn w:val="Predvolenpsmoodseku"/>
    <w:uiPriority w:val="99"/>
    <w:semiHidden/>
    <w:unhideWhenUsed/>
    <w:rsid w:val="008F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66357">
      <w:bodyDiv w:val="1"/>
      <w:marLeft w:val="0"/>
      <w:marRight w:val="0"/>
      <w:marTop w:val="0"/>
      <w:marBottom w:val="0"/>
      <w:divBdr>
        <w:top w:val="none" w:sz="0" w:space="0" w:color="auto"/>
        <w:left w:val="none" w:sz="0" w:space="0" w:color="auto"/>
        <w:bottom w:val="none" w:sz="0" w:space="0" w:color="auto"/>
        <w:right w:val="none" w:sz="0" w:space="0" w:color="auto"/>
      </w:divBdr>
    </w:div>
    <w:div w:id="44918236">
      <w:bodyDiv w:val="1"/>
      <w:marLeft w:val="0"/>
      <w:marRight w:val="0"/>
      <w:marTop w:val="0"/>
      <w:marBottom w:val="0"/>
      <w:divBdr>
        <w:top w:val="none" w:sz="0" w:space="0" w:color="auto"/>
        <w:left w:val="none" w:sz="0" w:space="0" w:color="auto"/>
        <w:bottom w:val="none" w:sz="0" w:space="0" w:color="auto"/>
        <w:right w:val="none" w:sz="0" w:space="0" w:color="auto"/>
      </w:divBdr>
    </w:div>
    <w:div w:id="66608856">
      <w:bodyDiv w:val="1"/>
      <w:marLeft w:val="0"/>
      <w:marRight w:val="0"/>
      <w:marTop w:val="0"/>
      <w:marBottom w:val="0"/>
      <w:divBdr>
        <w:top w:val="none" w:sz="0" w:space="0" w:color="auto"/>
        <w:left w:val="none" w:sz="0" w:space="0" w:color="auto"/>
        <w:bottom w:val="none" w:sz="0" w:space="0" w:color="auto"/>
        <w:right w:val="none" w:sz="0" w:space="0" w:color="auto"/>
      </w:divBdr>
    </w:div>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02581315">
      <w:bodyDiv w:val="1"/>
      <w:marLeft w:val="0"/>
      <w:marRight w:val="0"/>
      <w:marTop w:val="0"/>
      <w:marBottom w:val="0"/>
      <w:divBdr>
        <w:top w:val="none" w:sz="0" w:space="0" w:color="auto"/>
        <w:left w:val="none" w:sz="0" w:space="0" w:color="auto"/>
        <w:bottom w:val="none" w:sz="0" w:space="0" w:color="auto"/>
        <w:right w:val="none" w:sz="0" w:space="0" w:color="auto"/>
      </w:divBdr>
    </w:div>
    <w:div w:id="122117527">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44668087">
      <w:bodyDiv w:val="1"/>
      <w:marLeft w:val="0"/>
      <w:marRight w:val="0"/>
      <w:marTop w:val="0"/>
      <w:marBottom w:val="0"/>
      <w:divBdr>
        <w:top w:val="none" w:sz="0" w:space="0" w:color="auto"/>
        <w:left w:val="none" w:sz="0" w:space="0" w:color="auto"/>
        <w:bottom w:val="none" w:sz="0" w:space="0" w:color="auto"/>
        <w:right w:val="none" w:sz="0" w:space="0" w:color="auto"/>
      </w:divBdr>
    </w:div>
    <w:div w:id="154344136">
      <w:bodyDiv w:val="1"/>
      <w:marLeft w:val="0"/>
      <w:marRight w:val="0"/>
      <w:marTop w:val="0"/>
      <w:marBottom w:val="0"/>
      <w:divBdr>
        <w:top w:val="none" w:sz="0" w:space="0" w:color="auto"/>
        <w:left w:val="none" w:sz="0" w:space="0" w:color="auto"/>
        <w:bottom w:val="none" w:sz="0" w:space="0" w:color="auto"/>
        <w:right w:val="none" w:sz="0" w:space="0" w:color="auto"/>
      </w:divBdr>
    </w:div>
    <w:div w:id="158081305">
      <w:bodyDiv w:val="1"/>
      <w:marLeft w:val="0"/>
      <w:marRight w:val="0"/>
      <w:marTop w:val="0"/>
      <w:marBottom w:val="0"/>
      <w:divBdr>
        <w:top w:val="none" w:sz="0" w:space="0" w:color="auto"/>
        <w:left w:val="none" w:sz="0" w:space="0" w:color="auto"/>
        <w:bottom w:val="none" w:sz="0" w:space="0" w:color="auto"/>
        <w:right w:val="none" w:sz="0" w:space="0" w:color="auto"/>
      </w:divBdr>
    </w:div>
    <w:div w:id="176383775">
      <w:bodyDiv w:val="1"/>
      <w:marLeft w:val="0"/>
      <w:marRight w:val="0"/>
      <w:marTop w:val="0"/>
      <w:marBottom w:val="0"/>
      <w:divBdr>
        <w:top w:val="none" w:sz="0" w:space="0" w:color="auto"/>
        <w:left w:val="none" w:sz="0" w:space="0" w:color="auto"/>
        <w:bottom w:val="none" w:sz="0" w:space="0" w:color="auto"/>
        <w:right w:val="none" w:sz="0" w:space="0" w:color="auto"/>
      </w:divBdr>
    </w:div>
    <w:div w:id="178546753">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204953824">
      <w:bodyDiv w:val="1"/>
      <w:marLeft w:val="0"/>
      <w:marRight w:val="0"/>
      <w:marTop w:val="0"/>
      <w:marBottom w:val="0"/>
      <w:divBdr>
        <w:top w:val="none" w:sz="0" w:space="0" w:color="auto"/>
        <w:left w:val="none" w:sz="0" w:space="0" w:color="auto"/>
        <w:bottom w:val="none" w:sz="0" w:space="0" w:color="auto"/>
        <w:right w:val="none" w:sz="0" w:space="0" w:color="auto"/>
      </w:divBdr>
    </w:div>
    <w:div w:id="222108357">
      <w:bodyDiv w:val="1"/>
      <w:marLeft w:val="0"/>
      <w:marRight w:val="0"/>
      <w:marTop w:val="0"/>
      <w:marBottom w:val="0"/>
      <w:divBdr>
        <w:top w:val="none" w:sz="0" w:space="0" w:color="auto"/>
        <w:left w:val="none" w:sz="0" w:space="0" w:color="auto"/>
        <w:bottom w:val="none" w:sz="0" w:space="0" w:color="auto"/>
        <w:right w:val="none" w:sz="0" w:space="0" w:color="auto"/>
      </w:divBdr>
    </w:div>
    <w:div w:id="234827749">
      <w:bodyDiv w:val="1"/>
      <w:marLeft w:val="0"/>
      <w:marRight w:val="0"/>
      <w:marTop w:val="0"/>
      <w:marBottom w:val="0"/>
      <w:divBdr>
        <w:top w:val="none" w:sz="0" w:space="0" w:color="auto"/>
        <w:left w:val="none" w:sz="0" w:space="0" w:color="auto"/>
        <w:bottom w:val="none" w:sz="0" w:space="0" w:color="auto"/>
        <w:right w:val="none" w:sz="0" w:space="0" w:color="auto"/>
      </w:divBdr>
    </w:div>
    <w:div w:id="273829474">
      <w:bodyDiv w:val="1"/>
      <w:marLeft w:val="0"/>
      <w:marRight w:val="0"/>
      <w:marTop w:val="0"/>
      <w:marBottom w:val="0"/>
      <w:divBdr>
        <w:top w:val="none" w:sz="0" w:space="0" w:color="auto"/>
        <w:left w:val="none" w:sz="0" w:space="0" w:color="auto"/>
        <w:bottom w:val="none" w:sz="0" w:space="0" w:color="auto"/>
        <w:right w:val="none" w:sz="0" w:space="0" w:color="auto"/>
      </w:divBdr>
    </w:div>
    <w:div w:id="289291752">
      <w:bodyDiv w:val="1"/>
      <w:marLeft w:val="0"/>
      <w:marRight w:val="0"/>
      <w:marTop w:val="0"/>
      <w:marBottom w:val="0"/>
      <w:divBdr>
        <w:top w:val="none" w:sz="0" w:space="0" w:color="auto"/>
        <w:left w:val="none" w:sz="0" w:space="0" w:color="auto"/>
        <w:bottom w:val="none" w:sz="0" w:space="0" w:color="auto"/>
        <w:right w:val="none" w:sz="0" w:space="0" w:color="auto"/>
      </w:divBdr>
    </w:div>
    <w:div w:id="300308093">
      <w:bodyDiv w:val="1"/>
      <w:marLeft w:val="0"/>
      <w:marRight w:val="0"/>
      <w:marTop w:val="0"/>
      <w:marBottom w:val="0"/>
      <w:divBdr>
        <w:top w:val="none" w:sz="0" w:space="0" w:color="auto"/>
        <w:left w:val="none" w:sz="0" w:space="0" w:color="auto"/>
        <w:bottom w:val="none" w:sz="0" w:space="0" w:color="auto"/>
        <w:right w:val="none" w:sz="0" w:space="0" w:color="auto"/>
      </w:divBdr>
      <w:divsChild>
        <w:div w:id="1802189909">
          <w:marLeft w:val="0"/>
          <w:marRight w:val="0"/>
          <w:marTop w:val="0"/>
          <w:marBottom w:val="0"/>
          <w:divBdr>
            <w:top w:val="none" w:sz="0" w:space="0" w:color="auto"/>
            <w:left w:val="none" w:sz="0" w:space="0" w:color="auto"/>
            <w:bottom w:val="none" w:sz="0" w:space="0" w:color="auto"/>
            <w:right w:val="none" w:sz="0" w:space="0" w:color="auto"/>
          </w:divBdr>
        </w:div>
      </w:divsChild>
    </w:div>
    <w:div w:id="321154825">
      <w:bodyDiv w:val="1"/>
      <w:marLeft w:val="0"/>
      <w:marRight w:val="0"/>
      <w:marTop w:val="0"/>
      <w:marBottom w:val="0"/>
      <w:divBdr>
        <w:top w:val="none" w:sz="0" w:space="0" w:color="auto"/>
        <w:left w:val="none" w:sz="0" w:space="0" w:color="auto"/>
        <w:bottom w:val="none" w:sz="0" w:space="0" w:color="auto"/>
        <w:right w:val="none" w:sz="0" w:space="0" w:color="auto"/>
      </w:divBdr>
    </w:div>
    <w:div w:id="367292916">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00906215">
      <w:bodyDiv w:val="1"/>
      <w:marLeft w:val="0"/>
      <w:marRight w:val="0"/>
      <w:marTop w:val="0"/>
      <w:marBottom w:val="0"/>
      <w:divBdr>
        <w:top w:val="none" w:sz="0" w:space="0" w:color="auto"/>
        <w:left w:val="none" w:sz="0" w:space="0" w:color="auto"/>
        <w:bottom w:val="none" w:sz="0" w:space="0" w:color="auto"/>
        <w:right w:val="none" w:sz="0" w:space="0" w:color="auto"/>
      </w:divBdr>
    </w:div>
    <w:div w:id="401605953">
      <w:bodyDiv w:val="1"/>
      <w:marLeft w:val="0"/>
      <w:marRight w:val="0"/>
      <w:marTop w:val="0"/>
      <w:marBottom w:val="0"/>
      <w:divBdr>
        <w:top w:val="none" w:sz="0" w:space="0" w:color="auto"/>
        <w:left w:val="none" w:sz="0" w:space="0" w:color="auto"/>
        <w:bottom w:val="none" w:sz="0" w:space="0" w:color="auto"/>
        <w:right w:val="none" w:sz="0" w:space="0" w:color="auto"/>
      </w:divBdr>
    </w:div>
    <w:div w:id="405343153">
      <w:bodyDiv w:val="1"/>
      <w:marLeft w:val="0"/>
      <w:marRight w:val="0"/>
      <w:marTop w:val="0"/>
      <w:marBottom w:val="0"/>
      <w:divBdr>
        <w:top w:val="none" w:sz="0" w:space="0" w:color="auto"/>
        <w:left w:val="none" w:sz="0" w:space="0" w:color="auto"/>
        <w:bottom w:val="none" w:sz="0" w:space="0" w:color="auto"/>
        <w:right w:val="none" w:sz="0" w:space="0" w:color="auto"/>
      </w:divBdr>
    </w:div>
    <w:div w:id="421491078">
      <w:bodyDiv w:val="1"/>
      <w:marLeft w:val="0"/>
      <w:marRight w:val="0"/>
      <w:marTop w:val="0"/>
      <w:marBottom w:val="0"/>
      <w:divBdr>
        <w:top w:val="none" w:sz="0" w:space="0" w:color="auto"/>
        <w:left w:val="none" w:sz="0" w:space="0" w:color="auto"/>
        <w:bottom w:val="none" w:sz="0" w:space="0" w:color="auto"/>
        <w:right w:val="none" w:sz="0" w:space="0" w:color="auto"/>
      </w:divBdr>
    </w:div>
    <w:div w:id="433284775">
      <w:bodyDiv w:val="1"/>
      <w:marLeft w:val="0"/>
      <w:marRight w:val="0"/>
      <w:marTop w:val="0"/>
      <w:marBottom w:val="0"/>
      <w:divBdr>
        <w:top w:val="none" w:sz="0" w:space="0" w:color="auto"/>
        <w:left w:val="none" w:sz="0" w:space="0" w:color="auto"/>
        <w:bottom w:val="none" w:sz="0" w:space="0" w:color="auto"/>
        <w:right w:val="none" w:sz="0" w:space="0" w:color="auto"/>
      </w:divBdr>
    </w:div>
    <w:div w:id="444425552">
      <w:bodyDiv w:val="1"/>
      <w:marLeft w:val="0"/>
      <w:marRight w:val="0"/>
      <w:marTop w:val="0"/>
      <w:marBottom w:val="0"/>
      <w:divBdr>
        <w:top w:val="none" w:sz="0" w:space="0" w:color="auto"/>
        <w:left w:val="none" w:sz="0" w:space="0" w:color="auto"/>
        <w:bottom w:val="none" w:sz="0" w:space="0" w:color="auto"/>
        <w:right w:val="none" w:sz="0" w:space="0" w:color="auto"/>
      </w:divBdr>
    </w:div>
    <w:div w:id="449935312">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494497892">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45916160">
      <w:bodyDiv w:val="1"/>
      <w:marLeft w:val="0"/>
      <w:marRight w:val="0"/>
      <w:marTop w:val="0"/>
      <w:marBottom w:val="0"/>
      <w:divBdr>
        <w:top w:val="none" w:sz="0" w:space="0" w:color="auto"/>
        <w:left w:val="none" w:sz="0" w:space="0" w:color="auto"/>
        <w:bottom w:val="none" w:sz="0" w:space="0" w:color="auto"/>
        <w:right w:val="none" w:sz="0" w:space="0" w:color="auto"/>
      </w:divBdr>
    </w:div>
    <w:div w:id="569920687">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577249466">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15260839">
      <w:bodyDiv w:val="1"/>
      <w:marLeft w:val="0"/>
      <w:marRight w:val="0"/>
      <w:marTop w:val="0"/>
      <w:marBottom w:val="0"/>
      <w:divBdr>
        <w:top w:val="none" w:sz="0" w:space="0" w:color="auto"/>
        <w:left w:val="none" w:sz="0" w:space="0" w:color="auto"/>
        <w:bottom w:val="none" w:sz="0" w:space="0" w:color="auto"/>
        <w:right w:val="none" w:sz="0" w:space="0" w:color="auto"/>
      </w:divBdr>
    </w:div>
    <w:div w:id="642856195">
      <w:bodyDiv w:val="1"/>
      <w:marLeft w:val="0"/>
      <w:marRight w:val="0"/>
      <w:marTop w:val="0"/>
      <w:marBottom w:val="0"/>
      <w:divBdr>
        <w:top w:val="none" w:sz="0" w:space="0" w:color="auto"/>
        <w:left w:val="none" w:sz="0" w:space="0" w:color="auto"/>
        <w:bottom w:val="none" w:sz="0" w:space="0" w:color="auto"/>
        <w:right w:val="none" w:sz="0" w:space="0" w:color="auto"/>
      </w:divBdr>
    </w:div>
    <w:div w:id="645278654">
      <w:bodyDiv w:val="1"/>
      <w:marLeft w:val="0"/>
      <w:marRight w:val="0"/>
      <w:marTop w:val="0"/>
      <w:marBottom w:val="0"/>
      <w:divBdr>
        <w:top w:val="none" w:sz="0" w:space="0" w:color="auto"/>
        <w:left w:val="none" w:sz="0" w:space="0" w:color="auto"/>
        <w:bottom w:val="none" w:sz="0" w:space="0" w:color="auto"/>
        <w:right w:val="none" w:sz="0" w:space="0" w:color="auto"/>
      </w:divBdr>
    </w:div>
    <w:div w:id="646976211">
      <w:bodyDiv w:val="1"/>
      <w:marLeft w:val="0"/>
      <w:marRight w:val="0"/>
      <w:marTop w:val="0"/>
      <w:marBottom w:val="0"/>
      <w:divBdr>
        <w:top w:val="none" w:sz="0" w:space="0" w:color="auto"/>
        <w:left w:val="none" w:sz="0" w:space="0" w:color="auto"/>
        <w:bottom w:val="none" w:sz="0" w:space="0" w:color="auto"/>
        <w:right w:val="none" w:sz="0" w:space="0" w:color="auto"/>
      </w:divBdr>
    </w:div>
    <w:div w:id="647445461">
      <w:bodyDiv w:val="1"/>
      <w:marLeft w:val="0"/>
      <w:marRight w:val="0"/>
      <w:marTop w:val="0"/>
      <w:marBottom w:val="0"/>
      <w:divBdr>
        <w:top w:val="none" w:sz="0" w:space="0" w:color="auto"/>
        <w:left w:val="none" w:sz="0" w:space="0" w:color="auto"/>
        <w:bottom w:val="none" w:sz="0" w:space="0" w:color="auto"/>
        <w:right w:val="none" w:sz="0" w:space="0" w:color="auto"/>
      </w:divBdr>
    </w:div>
    <w:div w:id="661809514">
      <w:bodyDiv w:val="1"/>
      <w:marLeft w:val="0"/>
      <w:marRight w:val="0"/>
      <w:marTop w:val="0"/>
      <w:marBottom w:val="0"/>
      <w:divBdr>
        <w:top w:val="none" w:sz="0" w:space="0" w:color="auto"/>
        <w:left w:val="none" w:sz="0" w:space="0" w:color="auto"/>
        <w:bottom w:val="none" w:sz="0" w:space="0" w:color="auto"/>
        <w:right w:val="none" w:sz="0" w:space="0" w:color="auto"/>
      </w:divBdr>
    </w:div>
    <w:div w:id="717507640">
      <w:bodyDiv w:val="1"/>
      <w:marLeft w:val="0"/>
      <w:marRight w:val="0"/>
      <w:marTop w:val="0"/>
      <w:marBottom w:val="0"/>
      <w:divBdr>
        <w:top w:val="none" w:sz="0" w:space="0" w:color="auto"/>
        <w:left w:val="none" w:sz="0" w:space="0" w:color="auto"/>
        <w:bottom w:val="none" w:sz="0" w:space="0" w:color="auto"/>
        <w:right w:val="none" w:sz="0" w:space="0" w:color="auto"/>
      </w:divBdr>
    </w:div>
    <w:div w:id="739522461">
      <w:bodyDiv w:val="1"/>
      <w:marLeft w:val="0"/>
      <w:marRight w:val="0"/>
      <w:marTop w:val="0"/>
      <w:marBottom w:val="0"/>
      <w:divBdr>
        <w:top w:val="none" w:sz="0" w:space="0" w:color="auto"/>
        <w:left w:val="none" w:sz="0" w:space="0" w:color="auto"/>
        <w:bottom w:val="none" w:sz="0" w:space="0" w:color="auto"/>
        <w:right w:val="none" w:sz="0" w:space="0" w:color="auto"/>
      </w:divBdr>
      <w:divsChild>
        <w:div w:id="887882109">
          <w:marLeft w:val="0"/>
          <w:marRight w:val="0"/>
          <w:marTop w:val="0"/>
          <w:marBottom w:val="0"/>
          <w:divBdr>
            <w:top w:val="none" w:sz="0" w:space="0" w:color="auto"/>
            <w:left w:val="none" w:sz="0" w:space="0" w:color="auto"/>
            <w:bottom w:val="none" w:sz="0" w:space="0" w:color="auto"/>
            <w:right w:val="none" w:sz="0" w:space="0" w:color="auto"/>
          </w:divBdr>
        </w:div>
      </w:divsChild>
    </w:div>
    <w:div w:id="778916659">
      <w:bodyDiv w:val="1"/>
      <w:marLeft w:val="0"/>
      <w:marRight w:val="0"/>
      <w:marTop w:val="0"/>
      <w:marBottom w:val="0"/>
      <w:divBdr>
        <w:top w:val="none" w:sz="0" w:space="0" w:color="auto"/>
        <w:left w:val="none" w:sz="0" w:space="0" w:color="auto"/>
        <w:bottom w:val="none" w:sz="0" w:space="0" w:color="auto"/>
        <w:right w:val="none" w:sz="0" w:space="0" w:color="auto"/>
      </w:divBdr>
    </w:div>
    <w:div w:id="807283352">
      <w:bodyDiv w:val="1"/>
      <w:marLeft w:val="0"/>
      <w:marRight w:val="0"/>
      <w:marTop w:val="0"/>
      <w:marBottom w:val="0"/>
      <w:divBdr>
        <w:top w:val="none" w:sz="0" w:space="0" w:color="auto"/>
        <w:left w:val="none" w:sz="0" w:space="0" w:color="auto"/>
        <w:bottom w:val="none" w:sz="0" w:space="0" w:color="auto"/>
        <w:right w:val="none" w:sz="0" w:space="0" w:color="auto"/>
      </w:divBdr>
    </w:div>
    <w:div w:id="808287585">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38349179">
      <w:bodyDiv w:val="1"/>
      <w:marLeft w:val="0"/>
      <w:marRight w:val="0"/>
      <w:marTop w:val="0"/>
      <w:marBottom w:val="0"/>
      <w:divBdr>
        <w:top w:val="none" w:sz="0" w:space="0" w:color="auto"/>
        <w:left w:val="none" w:sz="0" w:space="0" w:color="auto"/>
        <w:bottom w:val="none" w:sz="0" w:space="0" w:color="auto"/>
        <w:right w:val="none" w:sz="0" w:space="0" w:color="auto"/>
      </w:divBdr>
    </w:div>
    <w:div w:id="867257214">
      <w:bodyDiv w:val="1"/>
      <w:marLeft w:val="0"/>
      <w:marRight w:val="0"/>
      <w:marTop w:val="0"/>
      <w:marBottom w:val="0"/>
      <w:divBdr>
        <w:top w:val="none" w:sz="0" w:space="0" w:color="auto"/>
        <w:left w:val="none" w:sz="0" w:space="0" w:color="auto"/>
        <w:bottom w:val="none" w:sz="0" w:space="0" w:color="auto"/>
        <w:right w:val="none" w:sz="0" w:space="0" w:color="auto"/>
      </w:divBdr>
      <w:divsChild>
        <w:div w:id="113059508">
          <w:marLeft w:val="0"/>
          <w:marRight w:val="0"/>
          <w:marTop w:val="0"/>
          <w:marBottom w:val="0"/>
          <w:divBdr>
            <w:top w:val="none" w:sz="0" w:space="0" w:color="auto"/>
            <w:left w:val="none" w:sz="0" w:space="0" w:color="auto"/>
            <w:bottom w:val="none" w:sz="0" w:space="0" w:color="auto"/>
            <w:right w:val="none" w:sz="0" w:space="0" w:color="auto"/>
          </w:divBdr>
          <w:divsChild>
            <w:div w:id="1189681164">
              <w:marLeft w:val="0"/>
              <w:marRight w:val="0"/>
              <w:marTop w:val="0"/>
              <w:marBottom w:val="0"/>
              <w:divBdr>
                <w:top w:val="none" w:sz="0" w:space="0" w:color="auto"/>
                <w:left w:val="none" w:sz="0" w:space="0" w:color="auto"/>
                <w:bottom w:val="none" w:sz="0" w:space="0" w:color="auto"/>
                <w:right w:val="none" w:sz="0" w:space="0" w:color="auto"/>
              </w:divBdr>
            </w:div>
            <w:div w:id="607544514">
              <w:marLeft w:val="0"/>
              <w:marRight w:val="0"/>
              <w:marTop w:val="0"/>
              <w:marBottom w:val="0"/>
              <w:divBdr>
                <w:top w:val="none" w:sz="0" w:space="0" w:color="auto"/>
                <w:left w:val="none" w:sz="0" w:space="0" w:color="auto"/>
                <w:bottom w:val="none" w:sz="0" w:space="0" w:color="auto"/>
                <w:right w:val="none" w:sz="0" w:space="0" w:color="auto"/>
              </w:divBdr>
            </w:div>
          </w:divsChild>
        </w:div>
        <w:div w:id="1956790598">
          <w:marLeft w:val="0"/>
          <w:marRight w:val="0"/>
          <w:marTop w:val="0"/>
          <w:marBottom w:val="0"/>
          <w:divBdr>
            <w:top w:val="none" w:sz="0" w:space="0" w:color="auto"/>
            <w:left w:val="none" w:sz="0" w:space="0" w:color="auto"/>
            <w:bottom w:val="none" w:sz="0" w:space="0" w:color="auto"/>
            <w:right w:val="none" w:sz="0" w:space="0" w:color="auto"/>
          </w:divBdr>
          <w:divsChild>
            <w:div w:id="1339775252">
              <w:marLeft w:val="0"/>
              <w:marRight w:val="0"/>
              <w:marTop w:val="0"/>
              <w:marBottom w:val="0"/>
              <w:divBdr>
                <w:top w:val="none" w:sz="0" w:space="0" w:color="auto"/>
                <w:left w:val="none" w:sz="0" w:space="0" w:color="auto"/>
                <w:bottom w:val="none" w:sz="0" w:space="0" w:color="auto"/>
                <w:right w:val="none" w:sz="0" w:space="0" w:color="auto"/>
              </w:divBdr>
            </w:div>
            <w:div w:id="18276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873889659">
      <w:bodyDiv w:val="1"/>
      <w:marLeft w:val="0"/>
      <w:marRight w:val="0"/>
      <w:marTop w:val="0"/>
      <w:marBottom w:val="0"/>
      <w:divBdr>
        <w:top w:val="none" w:sz="0" w:space="0" w:color="auto"/>
        <w:left w:val="none" w:sz="0" w:space="0" w:color="auto"/>
        <w:bottom w:val="none" w:sz="0" w:space="0" w:color="auto"/>
        <w:right w:val="none" w:sz="0" w:space="0" w:color="auto"/>
      </w:divBdr>
    </w:div>
    <w:div w:id="933170876">
      <w:bodyDiv w:val="1"/>
      <w:marLeft w:val="0"/>
      <w:marRight w:val="0"/>
      <w:marTop w:val="0"/>
      <w:marBottom w:val="0"/>
      <w:divBdr>
        <w:top w:val="none" w:sz="0" w:space="0" w:color="auto"/>
        <w:left w:val="none" w:sz="0" w:space="0" w:color="auto"/>
        <w:bottom w:val="none" w:sz="0" w:space="0" w:color="auto"/>
        <w:right w:val="none" w:sz="0" w:space="0" w:color="auto"/>
      </w:divBdr>
    </w:div>
    <w:div w:id="941839632">
      <w:bodyDiv w:val="1"/>
      <w:marLeft w:val="0"/>
      <w:marRight w:val="0"/>
      <w:marTop w:val="0"/>
      <w:marBottom w:val="0"/>
      <w:divBdr>
        <w:top w:val="none" w:sz="0" w:space="0" w:color="auto"/>
        <w:left w:val="none" w:sz="0" w:space="0" w:color="auto"/>
        <w:bottom w:val="none" w:sz="0" w:space="0" w:color="auto"/>
        <w:right w:val="none" w:sz="0" w:space="0" w:color="auto"/>
      </w:divBdr>
    </w:div>
    <w:div w:id="962737705">
      <w:bodyDiv w:val="1"/>
      <w:marLeft w:val="0"/>
      <w:marRight w:val="0"/>
      <w:marTop w:val="0"/>
      <w:marBottom w:val="0"/>
      <w:divBdr>
        <w:top w:val="none" w:sz="0" w:space="0" w:color="auto"/>
        <w:left w:val="none" w:sz="0" w:space="0" w:color="auto"/>
        <w:bottom w:val="none" w:sz="0" w:space="0" w:color="auto"/>
        <w:right w:val="none" w:sz="0" w:space="0" w:color="auto"/>
      </w:divBdr>
    </w:div>
    <w:div w:id="982583402">
      <w:bodyDiv w:val="1"/>
      <w:marLeft w:val="0"/>
      <w:marRight w:val="0"/>
      <w:marTop w:val="0"/>
      <w:marBottom w:val="0"/>
      <w:divBdr>
        <w:top w:val="none" w:sz="0" w:space="0" w:color="auto"/>
        <w:left w:val="none" w:sz="0" w:space="0" w:color="auto"/>
        <w:bottom w:val="none" w:sz="0" w:space="0" w:color="auto"/>
        <w:right w:val="none" w:sz="0" w:space="0" w:color="auto"/>
      </w:divBdr>
    </w:div>
    <w:div w:id="999118266">
      <w:bodyDiv w:val="1"/>
      <w:marLeft w:val="0"/>
      <w:marRight w:val="0"/>
      <w:marTop w:val="0"/>
      <w:marBottom w:val="0"/>
      <w:divBdr>
        <w:top w:val="none" w:sz="0" w:space="0" w:color="auto"/>
        <w:left w:val="none" w:sz="0" w:space="0" w:color="auto"/>
        <w:bottom w:val="none" w:sz="0" w:space="0" w:color="auto"/>
        <w:right w:val="none" w:sz="0" w:space="0" w:color="auto"/>
      </w:divBdr>
    </w:div>
    <w:div w:id="1116102081">
      <w:bodyDiv w:val="1"/>
      <w:marLeft w:val="0"/>
      <w:marRight w:val="0"/>
      <w:marTop w:val="0"/>
      <w:marBottom w:val="0"/>
      <w:divBdr>
        <w:top w:val="none" w:sz="0" w:space="0" w:color="auto"/>
        <w:left w:val="none" w:sz="0" w:space="0" w:color="auto"/>
        <w:bottom w:val="none" w:sz="0" w:space="0" w:color="auto"/>
        <w:right w:val="none" w:sz="0" w:space="0" w:color="auto"/>
      </w:divBdr>
    </w:div>
    <w:div w:id="1118331110">
      <w:bodyDiv w:val="1"/>
      <w:marLeft w:val="0"/>
      <w:marRight w:val="0"/>
      <w:marTop w:val="0"/>
      <w:marBottom w:val="0"/>
      <w:divBdr>
        <w:top w:val="none" w:sz="0" w:space="0" w:color="auto"/>
        <w:left w:val="none" w:sz="0" w:space="0" w:color="auto"/>
        <w:bottom w:val="none" w:sz="0" w:space="0" w:color="auto"/>
        <w:right w:val="none" w:sz="0" w:space="0" w:color="auto"/>
      </w:divBdr>
    </w:div>
    <w:div w:id="1167401762">
      <w:bodyDiv w:val="1"/>
      <w:marLeft w:val="0"/>
      <w:marRight w:val="0"/>
      <w:marTop w:val="0"/>
      <w:marBottom w:val="0"/>
      <w:divBdr>
        <w:top w:val="none" w:sz="0" w:space="0" w:color="auto"/>
        <w:left w:val="none" w:sz="0" w:space="0" w:color="auto"/>
        <w:bottom w:val="none" w:sz="0" w:space="0" w:color="auto"/>
        <w:right w:val="none" w:sz="0" w:space="0" w:color="auto"/>
      </w:divBdr>
    </w:div>
    <w:div w:id="1168715761">
      <w:bodyDiv w:val="1"/>
      <w:marLeft w:val="0"/>
      <w:marRight w:val="0"/>
      <w:marTop w:val="0"/>
      <w:marBottom w:val="0"/>
      <w:divBdr>
        <w:top w:val="none" w:sz="0" w:space="0" w:color="auto"/>
        <w:left w:val="none" w:sz="0" w:space="0" w:color="auto"/>
        <w:bottom w:val="none" w:sz="0" w:space="0" w:color="auto"/>
        <w:right w:val="none" w:sz="0" w:space="0" w:color="auto"/>
      </w:divBdr>
    </w:div>
    <w:div w:id="1186022941">
      <w:bodyDiv w:val="1"/>
      <w:marLeft w:val="0"/>
      <w:marRight w:val="0"/>
      <w:marTop w:val="0"/>
      <w:marBottom w:val="0"/>
      <w:divBdr>
        <w:top w:val="none" w:sz="0" w:space="0" w:color="auto"/>
        <w:left w:val="none" w:sz="0" w:space="0" w:color="auto"/>
        <w:bottom w:val="none" w:sz="0" w:space="0" w:color="auto"/>
        <w:right w:val="none" w:sz="0" w:space="0" w:color="auto"/>
      </w:divBdr>
    </w:div>
    <w:div w:id="1242328114">
      <w:bodyDiv w:val="1"/>
      <w:marLeft w:val="0"/>
      <w:marRight w:val="0"/>
      <w:marTop w:val="0"/>
      <w:marBottom w:val="0"/>
      <w:divBdr>
        <w:top w:val="none" w:sz="0" w:space="0" w:color="auto"/>
        <w:left w:val="none" w:sz="0" w:space="0" w:color="auto"/>
        <w:bottom w:val="none" w:sz="0" w:space="0" w:color="auto"/>
        <w:right w:val="none" w:sz="0" w:space="0" w:color="auto"/>
      </w:divBdr>
    </w:div>
    <w:div w:id="1283344205">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68794263">
      <w:bodyDiv w:val="1"/>
      <w:marLeft w:val="0"/>
      <w:marRight w:val="0"/>
      <w:marTop w:val="0"/>
      <w:marBottom w:val="0"/>
      <w:divBdr>
        <w:top w:val="none" w:sz="0" w:space="0" w:color="auto"/>
        <w:left w:val="none" w:sz="0" w:space="0" w:color="auto"/>
        <w:bottom w:val="none" w:sz="0" w:space="0" w:color="auto"/>
        <w:right w:val="none" w:sz="0" w:space="0" w:color="auto"/>
      </w:divBdr>
    </w:div>
    <w:div w:id="1427968996">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477994998">
      <w:bodyDiv w:val="1"/>
      <w:marLeft w:val="0"/>
      <w:marRight w:val="0"/>
      <w:marTop w:val="0"/>
      <w:marBottom w:val="0"/>
      <w:divBdr>
        <w:top w:val="none" w:sz="0" w:space="0" w:color="auto"/>
        <w:left w:val="none" w:sz="0" w:space="0" w:color="auto"/>
        <w:bottom w:val="none" w:sz="0" w:space="0" w:color="auto"/>
        <w:right w:val="none" w:sz="0" w:space="0" w:color="auto"/>
      </w:divBdr>
    </w:div>
    <w:div w:id="1493252100">
      <w:bodyDiv w:val="1"/>
      <w:marLeft w:val="0"/>
      <w:marRight w:val="0"/>
      <w:marTop w:val="0"/>
      <w:marBottom w:val="0"/>
      <w:divBdr>
        <w:top w:val="none" w:sz="0" w:space="0" w:color="auto"/>
        <w:left w:val="none" w:sz="0" w:space="0" w:color="auto"/>
        <w:bottom w:val="none" w:sz="0" w:space="0" w:color="auto"/>
        <w:right w:val="none" w:sz="0" w:space="0" w:color="auto"/>
      </w:divBdr>
    </w:div>
    <w:div w:id="1516118715">
      <w:bodyDiv w:val="1"/>
      <w:marLeft w:val="0"/>
      <w:marRight w:val="0"/>
      <w:marTop w:val="0"/>
      <w:marBottom w:val="0"/>
      <w:divBdr>
        <w:top w:val="none" w:sz="0" w:space="0" w:color="auto"/>
        <w:left w:val="none" w:sz="0" w:space="0" w:color="auto"/>
        <w:bottom w:val="none" w:sz="0" w:space="0" w:color="auto"/>
        <w:right w:val="none" w:sz="0" w:space="0" w:color="auto"/>
      </w:divBdr>
    </w:div>
    <w:div w:id="1516579857">
      <w:bodyDiv w:val="1"/>
      <w:marLeft w:val="0"/>
      <w:marRight w:val="0"/>
      <w:marTop w:val="0"/>
      <w:marBottom w:val="0"/>
      <w:divBdr>
        <w:top w:val="none" w:sz="0" w:space="0" w:color="auto"/>
        <w:left w:val="none" w:sz="0" w:space="0" w:color="auto"/>
        <w:bottom w:val="none" w:sz="0" w:space="0" w:color="auto"/>
        <w:right w:val="none" w:sz="0" w:space="0" w:color="auto"/>
      </w:divBdr>
    </w:div>
    <w:div w:id="1558083108">
      <w:bodyDiv w:val="1"/>
      <w:marLeft w:val="0"/>
      <w:marRight w:val="0"/>
      <w:marTop w:val="0"/>
      <w:marBottom w:val="0"/>
      <w:divBdr>
        <w:top w:val="none" w:sz="0" w:space="0" w:color="auto"/>
        <w:left w:val="none" w:sz="0" w:space="0" w:color="auto"/>
        <w:bottom w:val="none" w:sz="0" w:space="0" w:color="auto"/>
        <w:right w:val="none" w:sz="0" w:space="0" w:color="auto"/>
      </w:divBdr>
    </w:div>
    <w:div w:id="1562523938">
      <w:bodyDiv w:val="1"/>
      <w:marLeft w:val="0"/>
      <w:marRight w:val="0"/>
      <w:marTop w:val="0"/>
      <w:marBottom w:val="0"/>
      <w:divBdr>
        <w:top w:val="none" w:sz="0" w:space="0" w:color="auto"/>
        <w:left w:val="none" w:sz="0" w:space="0" w:color="auto"/>
        <w:bottom w:val="none" w:sz="0" w:space="0" w:color="auto"/>
        <w:right w:val="none" w:sz="0" w:space="0" w:color="auto"/>
      </w:divBdr>
    </w:div>
    <w:div w:id="1593272556">
      <w:bodyDiv w:val="1"/>
      <w:marLeft w:val="0"/>
      <w:marRight w:val="0"/>
      <w:marTop w:val="0"/>
      <w:marBottom w:val="0"/>
      <w:divBdr>
        <w:top w:val="none" w:sz="0" w:space="0" w:color="auto"/>
        <w:left w:val="none" w:sz="0" w:space="0" w:color="auto"/>
        <w:bottom w:val="none" w:sz="0" w:space="0" w:color="auto"/>
        <w:right w:val="none" w:sz="0" w:space="0" w:color="auto"/>
      </w:divBdr>
    </w:div>
    <w:div w:id="1628319876">
      <w:bodyDiv w:val="1"/>
      <w:marLeft w:val="0"/>
      <w:marRight w:val="0"/>
      <w:marTop w:val="0"/>
      <w:marBottom w:val="0"/>
      <w:divBdr>
        <w:top w:val="none" w:sz="0" w:space="0" w:color="auto"/>
        <w:left w:val="none" w:sz="0" w:space="0" w:color="auto"/>
        <w:bottom w:val="none" w:sz="0" w:space="0" w:color="auto"/>
        <w:right w:val="none" w:sz="0" w:space="0" w:color="auto"/>
      </w:divBdr>
    </w:div>
    <w:div w:id="1630552652">
      <w:bodyDiv w:val="1"/>
      <w:marLeft w:val="0"/>
      <w:marRight w:val="0"/>
      <w:marTop w:val="0"/>
      <w:marBottom w:val="0"/>
      <w:divBdr>
        <w:top w:val="none" w:sz="0" w:space="0" w:color="auto"/>
        <w:left w:val="none" w:sz="0" w:space="0" w:color="auto"/>
        <w:bottom w:val="none" w:sz="0" w:space="0" w:color="auto"/>
        <w:right w:val="none" w:sz="0" w:space="0" w:color="auto"/>
      </w:divBdr>
    </w:div>
    <w:div w:id="1638879069">
      <w:bodyDiv w:val="1"/>
      <w:marLeft w:val="0"/>
      <w:marRight w:val="0"/>
      <w:marTop w:val="0"/>
      <w:marBottom w:val="0"/>
      <w:divBdr>
        <w:top w:val="none" w:sz="0" w:space="0" w:color="auto"/>
        <w:left w:val="none" w:sz="0" w:space="0" w:color="auto"/>
        <w:bottom w:val="none" w:sz="0" w:space="0" w:color="auto"/>
        <w:right w:val="none" w:sz="0" w:space="0" w:color="auto"/>
      </w:divBdr>
    </w:div>
    <w:div w:id="1652830633">
      <w:bodyDiv w:val="1"/>
      <w:marLeft w:val="0"/>
      <w:marRight w:val="0"/>
      <w:marTop w:val="0"/>
      <w:marBottom w:val="0"/>
      <w:divBdr>
        <w:top w:val="none" w:sz="0" w:space="0" w:color="auto"/>
        <w:left w:val="none" w:sz="0" w:space="0" w:color="auto"/>
        <w:bottom w:val="none" w:sz="0" w:space="0" w:color="auto"/>
        <w:right w:val="none" w:sz="0" w:space="0" w:color="auto"/>
      </w:divBdr>
    </w:div>
    <w:div w:id="1654142100">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676345851">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728643595">
      <w:bodyDiv w:val="1"/>
      <w:marLeft w:val="0"/>
      <w:marRight w:val="0"/>
      <w:marTop w:val="0"/>
      <w:marBottom w:val="0"/>
      <w:divBdr>
        <w:top w:val="none" w:sz="0" w:space="0" w:color="auto"/>
        <w:left w:val="none" w:sz="0" w:space="0" w:color="auto"/>
        <w:bottom w:val="none" w:sz="0" w:space="0" w:color="auto"/>
        <w:right w:val="none" w:sz="0" w:space="0" w:color="auto"/>
      </w:divBdr>
      <w:divsChild>
        <w:div w:id="14202">
          <w:marLeft w:val="0"/>
          <w:marRight w:val="0"/>
          <w:marTop w:val="0"/>
          <w:marBottom w:val="0"/>
          <w:divBdr>
            <w:top w:val="none" w:sz="0" w:space="0" w:color="auto"/>
            <w:left w:val="none" w:sz="0" w:space="0" w:color="auto"/>
            <w:bottom w:val="none" w:sz="0" w:space="0" w:color="auto"/>
            <w:right w:val="none" w:sz="0" w:space="0" w:color="auto"/>
          </w:divBdr>
        </w:div>
      </w:divsChild>
    </w:div>
    <w:div w:id="1733430745">
      <w:bodyDiv w:val="1"/>
      <w:marLeft w:val="0"/>
      <w:marRight w:val="0"/>
      <w:marTop w:val="0"/>
      <w:marBottom w:val="0"/>
      <w:divBdr>
        <w:top w:val="none" w:sz="0" w:space="0" w:color="auto"/>
        <w:left w:val="none" w:sz="0" w:space="0" w:color="auto"/>
        <w:bottom w:val="none" w:sz="0" w:space="0" w:color="auto"/>
        <w:right w:val="none" w:sz="0" w:space="0" w:color="auto"/>
      </w:divBdr>
    </w:div>
    <w:div w:id="1742675738">
      <w:bodyDiv w:val="1"/>
      <w:marLeft w:val="0"/>
      <w:marRight w:val="0"/>
      <w:marTop w:val="0"/>
      <w:marBottom w:val="0"/>
      <w:divBdr>
        <w:top w:val="none" w:sz="0" w:space="0" w:color="auto"/>
        <w:left w:val="none" w:sz="0" w:space="0" w:color="auto"/>
        <w:bottom w:val="none" w:sz="0" w:space="0" w:color="auto"/>
        <w:right w:val="none" w:sz="0" w:space="0" w:color="auto"/>
      </w:divBdr>
    </w:div>
    <w:div w:id="1773013457">
      <w:bodyDiv w:val="1"/>
      <w:marLeft w:val="0"/>
      <w:marRight w:val="0"/>
      <w:marTop w:val="0"/>
      <w:marBottom w:val="0"/>
      <w:divBdr>
        <w:top w:val="none" w:sz="0" w:space="0" w:color="auto"/>
        <w:left w:val="none" w:sz="0" w:space="0" w:color="auto"/>
        <w:bottom w:val="none" w:sz="0" w:space="0" w:color="auto"/>
        <w:right w:val="none" w:sz="0" w:space="0" w:color="auto"/>
      </w:divBdr>
    </w:div>
    <w:div w:id="1789542067">
      <w:bodyDiv w:val="1"/>
      <w:marLeft w:val="0"/>
      <w:marRight w:val="0"/>
      <w:marTop w:val="0"/>
      <w:marBottom w:val="0"/>
      <w:divBdr>
        <w:top w:val="none" w:sz="0" w:space="0" w:color="auto"/>
        <w:left w:val="none" w:sz="0" w:space="0" w:color="auto"/>
        <w:bottom w:val="none" w:sz="0" w:space="0" w:color="auto"/>
        <w:right w:val="none" w:sz="0" w:space="0" w:color="auto"/>
      </w:divBdr>
    </w:div>
    <w:div w:id="1837457294">
      <w:bodyDiv w:val="1"/>
      <w:marLeft w:val="0"/>
      <w:marRight w:val="0"/>
      <w:marTop w:val="0"/>
      <w:marBottom w:val="0"/>
      <w:divBdr>
        <w:top w:val="none" w:sz="0" w:space="0" w:color="auto"/>
        <w:left w:val="none" w:sz="0" w:space="0" w:color="auto"/>
        <w:bottom w:val="none" w:sz="0" w:space="0" w:color="auto"/>
        <w:right w:val="none" w:sz="0" w:space="0" w:color="auto"/>
      </w:divBdr>
      <w:divsChild>
        <w:div w:id="2109157092">
          <w:marLeft w:val="0"/>
          <w:marRight w:val="0"/>
          <w:marTop w:val="0"/>
          <w:marBottom w:val="0"/>
          <w:divBdr>
            <w:top w:val="none" w:sz="0" w:space="0" w:color="auto"/>
            <w:left w:val="none" w:sz="0" w:space="0" w:color="auto"/>
            <w:bottom w:val="none" w:sz="0" w:space="0" w:color="auto"/>
            <w:right w:val="none" w:sz="0" w:space="0" w:color="auto"/>
          </w:divBdr>
        </w:div>
      </w:divsChild>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40777278">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1883521708">
      <w:bodyDiv w:val="1"/>
      <w:marLeft w:val="0"/>
      <w:marRight w:val="0"/>
      <w:marTop w:val="0"/>
      <w:marBottom w:val="0"/>
      <w:divBdr>
        <w:top w:val="none" w:sz="0" w:space="0" w:color="auto"/>
        <w:left w:val="none" w:sz="0" w:space="0" w:color="auto"/>
        <w:bottom w:val="none" w:sz="0" w:space="0" w:color="auto"/>
        <w:right w:val="none" w:sz="0" w:space="0" w:color="auto"/>
      </w:divBdr>
      <w:divsChild>
        <w:div w:id="663972716">
          <w:marLeft w:val="0"/>
          <w:marRight w:val="0"/>
          <w:marTop w:val="0"/>
          <w:marBottom w:val="0"/>
          <w:divBdr>
            <w:top w:val="none" w:sz="0" w:space="0" w:color="auto"/>
            <w:left w:val="none" w:sz="0" w:space="0" w:color="auto"/>
            <w:bottom w:val="none" w:sz="0" w:space="0" w:color="auto"/>
            <w:right w:val="none" w:sz="0" w:space="0" w:color="auto"/>
          </w:divBdr>
        </w:div>
        <w:div w:id="1531068143">
          <w:marLeft w:val="0"/>
          <w:marRight w:val="0"/>
          <w:marTop w:val="0"/>
          <w:marBottom w:val="0"/>
          <w:divBdr>
            <w:top w:val="none" w:sz="0" w:space="0" w:color="auto"/>
            <w:left w:val="none" w:sz="0" w:space="0" w:color="auto"/>
            <w:bottom w:val="none" w:sz="0" w:space="0" w:color="auto"/>
            <w:right w:val="none" w:sz="0" w:space="0" w:color="auto"/>
          </w:divBdr>
          <w:divsChild>
            <w:div w:id="1204178092">
              <w:marLeft w:val="0"/>
              <w:marRight w:val="0"/>
              <w:marTop w:val="0"/>
              <w:marBottom w:val="0"/>
              <w:divBdr>
                <w:top w:val="none" w:sz="0" w:space="0" w:color="auto"/>
                <w:left w:val="none" w:sz="0" w:space="0" w:color="auto"/>
                <w:bottom w:val="none" w:sz="0" w:space="0" w:color="auto"/>
                <w:right w:val="none" w:sz="0" w:space="0" w:color="auto"/>
              </w:divBdr>
            </w:div>
            <w:div w:id="199610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977431">
      <w:bodyDiv w:val="1"/>
      <w:marLeft w:val="0"/>
      <w:marRight w:val="0"/>
      <w:marTop w:val="0"/>
      <w:marBottom w:val="0"/>
      <w:divBdr>
        <w:top w:val="none" w:sz="0" w:space="0" w:color="auto"/>
        <w:left w:val="none" w:sz="0" w:space="0" w:color="auto"/>
        <w:bottom w:val="none" w:sz="0" w:space="0" w:color="auto"/>
        <w:right w:val="none" w:sz="0" w:space="0" w:color="auto"/>
      </w:divBdr>
    </w:div>
    <w:div w:id="1942376789">
      <w:bodyDiv w:val="1"/>
      <w:marLeft w:val="0"/>
      <w:marRight w:val="0"/>
      <w:marTop w:val="0"/>
      <w:marBottom w:val="0"/>
      <w:divBdr>
        <w:top w:val="none" w:sz="0" w:space="0" w:color="auto"/>
        <w:left w:val="none" w:sz="0" w:space="0" w:color="auto"/>
        <w:bottom w:val="none" w:sz="0" w:space="0" w:color="auto"/>
        <w:right w:val="none" w:sz="0" w:space="0" w:color="auto"/>
      </w:divBdr>
    </w:div>
    <w:div w:id="1966157027">
      <w:bodyDiv w:val="1"/>
      <w:marLeft w:val="0"/>
      <w:marRight w:val="0"/>
      <w:marTop w:val="0"/>
      <w:marBottom w:val="0"/>
      <w:divBdr>
        <w:top w:val="none" w:sz="0" w:space="0" w:color="auto"/>
        <w:left w:val="none" w:sz="0" w:space="0" w:color="auto"/>
        <w:bottom w:val="none" w:sz="0" w:space="0" w:color="auto"/>
        <w:right w:val="none" w:sz="0" w:space="0" w:color="auto"/>
      </w:divBdr>
    </w:div>
    <w:div w:id="1968582379">
      <w:bodyDiv w:val="1"/>
      <w:marLeft w:val="0"/>
      <w:marRight w:val="0"/>
      <w:marTop w:val="0"/>
      <w:marBottom w:val="0"/>
      <w:divBdr>
        <w:top w:val="none" w:sz="0" w:space="0" w:color="auto"/>
        <w:left w:val="none" w:sz="0" w:space="0" w:color="auto"/>
        <w:bottom w:val="none" w:sz="0" w:space="0" w:color="auto"/>
        <w:right w:val="none" w:sz="0" w:space="0" w:color="auto"/>
      </w:divBdr>
    </w:div>
    <w:div w:id="1990788238">
      <w:bodyDiv w:val="1"/>
      <w:marLeft w:val="0"/>
      <w:marRight w:val="0"/>
      <w:marTop w:val="0"/>
      <w:marBottom w:val="0"/>
      <w:divBdr>
        <w:top w:val="none" w:sz="0" w:space="0" w:color="auto"/>
        <w:left w:val="none" w:sz="0" w:space="0" w:color="auto"/>
        <w:bottom w:val="none" w:sz="0" w:space="0" w:color="auto"/>
        <w:right w:val="none" w:sz="0" w:space="0" w:color="auto"/>
      </w:divBdr>
    </w:div>
    <w:div w:id="2019772706">
      <w:bodyDiv w:val="1"/>
      <w:marLeft w:val="0"/>
      <w:marRight w:val="0"/>
      <w:marTop w:val="0"/>
      <w:marBottom w:val="0"/>
      <w:divBdr>
        <w:top w:val="none" w:sz="0" w:space="0" w:color="auto"/>
        <w:left w:val="none" w:sz="0" w:space="0" w:color="auto"/>
        <w:bottom w:val="none" w:sz="0" w:space="0" w:color="auto"/>
        <w:right w:val="none" w:sz="0" w:space="0" w:color="auto"/>
      </w:divBdr>
    </w:div>
    <w:div w:id="202493574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 w:id="2072076712">
      <w:bodyDiv w:val="1"/>
      <w:marLeft w:val="0"/>
      <w:marRight w:val="0"/>
      <w:marTop w:val="0"/>
      <w:marBottom w:val="0"/>
      <w:divBdr>
        <w:top w:val="none" w:sz="0" w:space="0" w:color="auto"/>
        <w:left w:val="none" w:sz="0" w:space="0" w:color="auto"/>
        <w:bottom w:val="none" w:sz="0" w:space="0" w:color="auto"/>
        <w:right w:val="none" w:sz="0" w:space="0" w:color="auto"/>
      </w:divBdr>
    </w:div>
    <w:div w:id="2083595326">
      <w:bodyDiv w:val="1"/>
      <w:marLeft w:val="0"/>
      <w:marRight w:val="0"/>
      <w:marTop w:val="0"/>
      <w:marBottom w:val="0"/>
      <w:divBdr>
        <w:top w:val="none" w:sz="0" w:space="0" w:color="auto"/>
        <w:left w:val="none" w:sz="0" w:space="0" w:color="auto"/>
        <w:bottom w:val="none" w:sz="0" w:space="0" w:color="auto"/>
        <w:right w:val="none" w:sz="0" w:space="0" w:color="auto"/>
      </w:divBdr>
    </w:div>
    <w:div w:id="2098667349">
      <w:bodyDiv w:val="1"/>
      <w:marLeft w:val="0"/>
      <w:marRight w:val="0"/>
      <w:marTop w:val="0"/>
      <w:marBottom w:val="0"/>
      <w:divBdr>
        <w:top w:val="none" w:sz="0" w:space="0" w:color="auto"/>
        <w:left w:val="none" w:sz="0" w:space="0" w:color="auto"/>
        <w:bottom w:val="none" w:sz="0" w:space="0" w:color="auto"/>
        <w:right w:val="none" w:sz="0" w:space="0" w:color="auto"/>
      </w:divBdr>
    </w:div>
    <w:div w:id="2129086228">
      <w:bodyDiv w:val="1"/>
      <w:marLeft w:val="0"/>
      <w:marRight w:val="0"/>
      <w:marTop w:val="0"/>
      <w:marBottom w:val="0"/>
      <w:divBdr>
        <w:top w:val="none" w:sz="0" w:space="0" w:color="auto"/>
        <w:left w:val="none" w:sz="0" w:space="0" w:color="auto"/>
        <w:bottom w:val="none" w:sz="0" w:space="0" w:color="auto"/>
        <w:right w:val="none" w:sz="0" w:space="0" w:color="auto"/>
      </w:divBdr>
    </w:div>
    <w:div w:id="213039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uvo.gov.s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sephine.proebiz.com/sk/tender/9955/summary" TargetMode="External"/><Relationship Id="rId23" Type="http://schemas.microsoft.com/office/2011/relationships/people" Target="people.xml"/><Relationship Id="rId10" Type="http://schemas.openxmlformats.org/officeDocument/2006/relationships/hyperlink" Target="mailto:verejne.obstaravanie@dpb.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dpb.sk" TargetMode="Externa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3F9E3-3D38-424C-AB83-10C9E4C70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35</Pages>
  <Words>9411</Words>
  <Characters>63957</Characters>
  <Application>Microsoft Office Word</Application>
  <DocSecurity>0</DocSecurity>
  <Lines>532</Lines>
  <Paragraphs>146</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HP</Company>
  <LinksUpToDate>false</LinksUpToDate>
  <CharactersWithSpaces>73222</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Garaj</dc:creator>
  <cp:lastModifiedBy>Galovičová Kristína</cp:lastModifiedBy>
  <cp:revision>9</cp:revision>
  <cp:lastPrinted>2019-06-21T12:44:00Z</cp:lastPrinted>
  <dcterms:created xsi:type="dcterms:W3CDTF">2020-12-03T09:20:00Z</dcterms:created>
  <dcterms:modified xsi:type="dcterms:W3CDTF">2021-02-25T13:46:00Z</dcterms:modified>
</cp:coreProperties>
</file>